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74C8AFD9"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1B907A4A" w:rsidR="00B6527E" w:rsidRPr="00E13124" w:rsidRDefault="00D17764" w:rsidP="003E4ABA">
            <w:pPr>
              <w:pStyle w:val="T2"/>
              <w:rPr>
                <w:sz w:val="20"/>
              </w:rPr>
            </w:pPr>
            <w:r>
              <w:rPr>
                <w:sz w:val="20"/>
              </w:rPr>
              <w:t>LB266</w:t>
            </w:r>
            <w:r w:rsidR="00D66E80">
              <w:rPr>
                <w:sz w:val="20"/>
              </w:rPr>
              <w:t xml:space="preserve"> –</w:t>
            </w:r>
            <w:r>
              <w:rPr>
                <w:sz w:val="20"/>
              </w:rPr>
              <w:t xml:space="preserve"> CR for CIDs related to</w:t>
            </w:r>
            <w:r w:rsidR="00D66E80">
              <w:rPr>
                <w:sz w:val="20"/>
              </w:rPr>
              <w:t xml:space="preserve"> </w:t>
            </w:r>
            <w:r w:rsidR="00FB232B">
              <w:rPr>
                <w:sz w:val="20"/>
              </w:rPr>
              <w:t>35.</w:t>
            </w:r>
            <w:r w:rsidR="000C4BF9">
              <w:rPr>
                <w:sz w:val="20"/>
              </w:rPr>
              <w:t>3.</w:t>
            </w:r>
            <w:r w:rsidR="00C4016A">
              <w:rPr>
                <w:sz w:val="20"/>
              </w:rPr>
              <w:t>7</w:t>
            </w:r>
          </w:p>
        </w:tc>
      </w:tr>
      <w:tr w:rsidR="00B6527E" w:rsidRPr="00E13124" w14:paraId="25960C30" w14:textId="77777777" w:rsidTr="001968A8">
        <w:trPr>
          <w:trHeight w:val="359"/>
          <w:jc w:val="center"/>
        </w:trPr>
        <w:tc>
          <w:tcPr>
            <w:tcW w:w="9576" w:type="dxa"/>
            <w:gridSpan w:val="5"/>
            <w:vAlign w:val="center"/>
          </w:tcPr>
          <w:p w14:paraId="5C4A3311" w14:textId="505C4663"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w:t>
            </w:r>
            <w:r w:rsidR="000C4BF9">
              <w:rPr>
                <w:b w:val="0"/>
                <w:sz w:val="14"/>
              </w:rPr>
              <w:t>2</w:t>
            </w:r>
            <w:r w:rsidR="00BB08D8" w:rsidRPr="00E13124">
              <w:rPr>
                <w:b w:val="0"/>
                <w:sz w:val="14"/>
              </w:rPr>
              <w:t>-</w:t>
            </w:r>
            <w:r w:rsidR="000C4BF9">
              <w:rPr>
                <w:b w:val="0"/>
                <w:sz w:val="14"/>
              </w:rPr>
              <w:t>08</w:t>
            </w:r>
            <w:r w:rsidRPr="00E13124">
              <w:rPr>
                <w:b w:val="0"/>
                <w:sz w:val="14"/>
              </w:rPr>
              <w:t>-</w:t>
            </w:r>
            <w:r w:rsidR="000C4BF9">
              <w:rPr>
                <w:b w:val="0"/>
                <w:sz w:val="14"/>
              </w:rPr>
              <w:t>15</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5F0FA049" w:rsidR="00CA09B2" w:rsidRPr="00E13124" w:rsidRDefault="001276F1">
      <w:pPr>
        <w:pStyle w:val="T1"/>
        <w:spacing w:after="120"/>
        <w:rPr>
          <w:sz w:val="16"/>
        </w:rPr>
      </w:pPr>
      <w:del w:id="0" w:author="Cariou, Laurent" w:date="2020-04-02T15:59:00Z">
        <w:r>
          <w:rPr>
            <w:noProof/>
          </w:rPr>
          <w:pict w14:anchorId="5EC8F944">
            <v:shapetype id="_x0000_t202" coordsize="21600,21600" o:spt="202" path="m,l,21600r21600,l21600,xe">
              <v:stroke joinstyle="miter"/>
              <v:path gradientshapeok="t" o:connecttype="rect"/>
            </v:shapetype>
            <v:shape id="Text Box 3" o:spid="_x0000_s3100" type="#_x0000_t202" style="position:absolute;left:0;text-align:left;margin-left:-4.75pt;margin-top:16.3pt;width:468pt;height:16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" o:allowincell="f" stroked="f">
              <v:textbox style="mso-next-textbox:#Text Box 3">
                <w:txbxContent>
                  <w:p w14:paraId="2E05FA5C" w14:textId="3366008E" w:rsidR="005B23EA" w:rsidRDefault="005B23EA">
                    <w:pPr>
                      <w:pStyle w:val="T1"/>
                      <w:spacing w:after="120"/>
                    </w:pPr>
                    <w:r>
                      <w:t>Abstract</w:t>
                    </w:r>
                  </w:p>
                  <w:p w14:paraId="5D5B8AD0" w14:textId="715E7468" w:rsidR="005B23EA" w:rsidRDefault="005B23EA" w:rsidP="00E13F8F"/>
                  <w:p w14:paraId="4FA4BEC8" w14:textId="48CB2D64" w:rsidR="00BC477F" w:rsidRDefault="00BC477F" w:rsidP="00E13F8F">
                    <w:r>
                      <w:t xml:space="preserve">Spec text proposal for </w:t>
                    </w:r>
                    <w:r w:rsidR="008251A1">
                      <w:t xml:space="preserve">resolution of following CIDs for </w:t>
                    </w:r>
                    <w:r w:rsidR="00D17764">
                      <w:t>LB266</w:t>
                    </w:r>
                    <w:r w:rsidR="008251A1">
                      <w:t xml:space="preserve"> on </w:t>
                    </w:r>
                    <w:r>
                      <w:t>11be D</w:t>
                    </w:r>
                    <w:r w:rsidR="00D17764">
                      <w:t>2</w:t>
                    </w:r>
                    <w:r w:rsidR="001E53B9">
                      <w:t>.0</w:t>
                    </w:r>
                    <w:r w:rsidR="004657B5">
                      <w:t xml:space="preserve"> (</w:t>
                    </w:r>
                    <w:r w:rsidR="00C4016A">
                      <w:t>90</w:t>
                    </w:r>
                    <w:r w:rsidR="004657B5">
                      <w:t>)</w:t>
                    </w:r>
                    <w:r w:rsidR="008251A1">
                      <w:t>:</w:t>
                    </w:r>
                    <w:r w:rsidR="004657B5">
                      <w:t xml:space="preserve"> </w:t>
                    </w:r>
                  </w:p>
                  <w:p w14:paraId="5F9DE6EA" w14:textId="1CDFDE53" w:rsidR="008251A1" w:rsidRDefault="008251A1" w:rsidP="00E13F8F"/>
                  <w:p w14:paraId="3C7E4D5F" w14:textId="77777777" w:rsidR="00C4016A" w:rsidRPr="00F50B5C" w:rsidRDefault="00C4016A" w:rsidP="00C4016A">
                    <w:r w:rsidRPr="0065059E">
                      <w:rPr>
                        <w:color w:val="FF0000"/>
                      </w:rPr>
                      <w:t>12442</w:t>
                    </w:r>
                    <w:r>
                      <w:t xml:space="preserve"> 10013 </w:t>
                    </w:r>
                    <w:r w:rsidRPr="0065059E">
                      <w:rPr>
                        <w:color w:val="FF0000"/>
                      </w:rPr>
                      <w:t>14055</w:t>
                    </w:r>
                    <w:r>
                      <w:t xml:space="preserve"> </w:t>
                    </w:r>
                    <w:r w:rsidRPr="0065059E">
                      <w:rPr>
                        <w:color w:val="FF0000"/>
                      </w:rPr>
                      <w:t>10488</w:t>
                    </w:r>
                    <w:r>
                      <w:t xml:space="preserve"> 12860 13287 11759 11764 11903 12753 12907 11775 13986 11776 11904 12908 12999 13093 10848 13864 12624 11104 10459 12625 12626 12379 12078 10023 10635 10024 11641 13069 10460 12408 12627 13902 12628 11905 12629 10461 12630 11906 11907 11908 12912 13903 12896 12909 10918 12926 13094 11909 </w:t>
                    </w:r>
                    <w:r w:rsidRPr="0065059E">
                      <w:rPr>
                        <w:color w:val="FF0000"/>
                      </w:rPr>
                      <w:t>11910</w:t>
                    </w:r>
                    <w:r>
                      <w:t xml:space="preserve"> 12927 13095 12631 12632 10242 11567 10243 11911 10462 13905 13906 10109 11610 13365 10637 11912 10317 11914 12928 10026 13070 10463 12929 </w:t>
                    </w:r>
                    <w:r w:rsidRPr="0065059E">
                      <w:rPr>
                        <w:color w:val="FF0000"/>
                      </w:rPr>
                      <w:t>11962</w:t>
                    </w:r>
                    <w:r>
                      <w:t xml:space="preserve"> 10025 11915 10638 13000 11916 13907 12482 12931 13097 11430 11913 10318 11431 </w:t>
                    </w:r>
                  </w:p>
                  <w:p w14:paraId="5360D0BF" w14:textId="77777777" w:rsidR="00106AF4" w:rsidRDefault="00106AF4" w:rsidP="00E13F8F"/>
                </w:txbxContent>
              </v:textbox>
            </v:shape>
          </w:pic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4D029E17" w:rsidR="00FD709D" w:rsidRDefault="00FD709D" w:rsidP="002B1A82">
      <w:pPr>
        <w:rPr>
          <w:ins w:id="1" w:author="Cariou, Laurent" w:date="2021-07-12T20:00:00Z"/>
          <w:sz w:val="16"/>
        </w:rPr>
      </w:pPr>
    </w:p>
    <w:p w14:paraId="7877AB26" w14:textId="21EDC5FF" w:rsidR="008251A1" w:rsidRDefault="008251A1" w:rsidP="002B1A82">
      <w:pPr>
        <w:rPr>
          <w:ins w:id="2" w:author="Cariou, Laurent" w:date="2021-07-12T20:00:00Z"/>
          <w:sz w:val="16"/>
        </w:rPr>
      </w:pPr>
    </w:p>
    <w:p w14:paraId="39D17E69" w14:textId="34EB5385" w:rsidR="008251A1" w:rsidRDefault="008251A1" w:rsidP="002B1A82">
      <w:pPr>
        <w:rPr>
          <w:ins w:id="3" w:author="Cariou, Laurent" w:date="2021-07-12T20:00:00Z"/>
          <w:sz w:val="16"/>
        </w:rPr>
      </w:pPr>
    </w:p>
    <w:p w14:paraId="42EFD2D5" w14:textId="05781418" w:rsidR="008251A1" w:rsidRDefault="008251A1" w:rsidP="002B1A82">
      <w:pPr>
        <w:rPr>
          <w:ins w:id="4" w:author="Cariou, Laurent" w:date="2021-07-12T20:00:00Z"/>
          <w:sz w:val="16"/>
        </w:rPr>
      </w:pPr>
    </w:p>
    <w:p w14:paraId="6AA7809B" w14:textId="77777777" w:rsidR="008251A1" w:rsidRDefault="008251A1" w:rsidP="002B1A82">
      <w:pPr>
        <w:rPr>
          <w:sz w:val="16"/>
        </w:rPr>
      </w:pPr>
    </w:p>
    <w:p w14:paraId="2A64F3B3" w14:textId="7DE5E973" w:rsidR="00C861CE" w:rsidRDefault="00C861CE" w:rsidP="002B1A82">
      <w:pPr>
        <w:rPr>
          <w:sz w:val="16"/>
        </w:rPr>
      </w:pPr>
    </w:p>
    <w:p w14:paraId="7839CF4B" w14:textId="5CD26D73" w:rsidR="00C861CE" w:rsidRDefault="00C861CE" w:rsidP="002B1A82">
      <w:pPr>
        <w:rPr>
          <w:sz w:val="16"/>
        </w:rPr>
      </w:pPr>
    </w:p>
    <w:p w14:paraId="0FBDC2B3" w14:textId="7DE31268" w:rsidR="00C861CE" w:rsidRDefault="00C861CE" w:rsidP="002B1A82">
      <w:pPr>
        <w:rPr>
          <w:sz w:val="16"/>
        </w:rPr>
      </w:pPr>
    </w:p>
    <w:p w14:paraId="0B4627A1" w14:textId="1D6B0B1B" w:rsidR="00C861CE" w:rsidRDefault="00C861CE" w:rsidP="002B1A82">
      <w:pPr>
        <w:rPr>
          <w:sz w:val="16"/>
        </w:rPr>
      </w:pPr>
    </w:p>
    <w:p w14:paraId="2E95C674" w14:textId="77777777" w:rsidR="00C861CE" w:rsidRPr="00E13124" w:rsidRDefault="00C861CE" w:rsidP="002B1A82">
      <w:pPr>
        <w:rPr>
          <w:sz w:val="16"/>
        </w:rPr>
      </w:pPr>
    </w:p>
    <w:p w14:paraId="7AE93BD1" w14:textId="1DF362BB" w:rsidR="00711AE2" w:rsidRDefault="00711AE2" w:rsidP="002B1A82">
      <w:pPr>
        <w:rPr>
          <w:sz w:val="16"/>
        </w:rPr>
      </w:pPr>
    </w:p>
    <w:p w14:paraId="1D1F6073" w14:textId="4BA83DE3" w:rsidR="00C861CE" w:rsidRDefault="00C861CE" w:rsidP="002B1A82">
      <w:pPr>
        <w:rPr>
          <w:sz w:val="16"/>
        </w:rPr>
      </w:pPr>
    </w:p>
    <w:p w14:paraId="105B1338" w14:textId="64A90843" w:rsidR="00451313" w:rsidRDefault="00451313" w:rsidP="002B1A82">
      <w:pPr>
        <w:rPr>
          <w:sz w:val="16"/>
        </w:rPr>
      </w:pPr>
    </w:p>
    <w:p w14:paraId="43AED2D9" w14:textId="4B033FAD" w:rsidR="00451313" w:rsidRDefault="00451313" w:rsidP="002B1A82">
      <w:pPr>
        <w:rPr>
          <w:sz w:val="16"/>
        </w:rPr>
      </w:pPr>
    </w:p>
    <w:tbl>
      <w:tblPr>
        <w:tblW w:w="10255" w:type="dxa"/>
        <w:tblLayout w:type="fixed"/>
        <w:tblLook w:val="04A0" w:firstRow="1" w:lastRow="0" w:firstColumn="1" w:lastColumn="0" w:noHBand="0" w:noVBand="1"/>
      </w:tblPr>
      <w:tblGrid>
        <w:gridCol w:w="773"/>
        <w:gridCol w:w="1162"/>
        <w:gridCol w:w="828"/>
        <w:gridCol w:w="2296"/>
        <w:gridCol w:w="2673"/>
        <w:gridCol w:w="2523"/>
      </w:tblGrid>
      <w:tr w:rsidR="00C4016A" w:rsidRPr="00C4016A" w14:paraId="114473F9" w14:textId="77777777" w:rsidTr="00C4016A">
        <w:trPr>
          <w:trHeight w:val="900"/>
        </w:trPr>
        <w:tc>
          <w:tcPr>
            <w:tcW w:w="773" w:type="dxa"/>
            <w:tcBorders>
              <w:top w:val="single" w:sz="4" w:space="0" w:color="333300"/>
              <w:left w:val="single" w:sz="4" w:space="0" w:color="333300"/>
              <w:bottom w:val="single" w:sz="4" w:space="0" w:color="333300"/>
              <w:right w:val="single" w:sz="4" w:space="0" w:color="333300"/>
            </w:tcBorders>
            <w:shd w:val="clear" w:color="auto" w:fill="auto"/>
            <w:hideMark/>
          </w:tcPr>
          <w:p w14:paraId="0029B085" w14:textId="77777777" w:rsidR="00C4016A" w:rsidRPr="00C4016A" w:rsidRDefault="00C4016A" w:rsidP="00C4016A">
            <w:pPr>
              <w:jc w:val="left"/>
              <w:rPr>
                <w:rFonts w:ascii="Calibri" w:eastAsia="Times New Roman" w:hAnsi="Calibri" w:cs="Calibri"/>
                <w:b/>
                <w:bCs/>
                <w:szCs w:val="22"/>
                <w:lang w:val="en-US"/>
              </w:rPr>
            </w:pPr>
            <w:r w:rsidRPr="00C4016A">
              <w:rPr>
                <w:rFonts w:ascii="Calibri" w:eastAsia="Times New Roman" w:hAnsi="Calibri" w:cs="Calibri"/>
                <w:b/>
                <w:bCs/>
                <w:szCs w:val="22"/>
                <w:lang w:val="en-US"/>
              </w:rPr>
              <w:t>CID</w:t>
            </w:r>
          </w:p>
        </w:tc>
        <w:tc>
          <w:tcPr>
            <w:tcW w:w="1162" w:type="dxa"/>
            <w:tcBorders>
              <w:top w:val="single" w:sz="4" w:space="0" w:color="333300"/>
              <w:left w:val="nil"/>
              <w:bottom w:val="single" w:sz="4" w:space="0" w:color="333300"/>
              <w:right w:val="single" w:sz="4" w:space="0" w:color="333300"/>
            </w:tcBorders>
            <w:shd w:val="clear" w:color="auto" w:fill="auto"/>
            <w:hideMark/>
          </w:tcPr>
          <w:p w14:paraId="14381F31" w14:textId="77777777" w:rsidR="00C4016A" w:rsidRPr="00C4016A" w:rsidRDefault="00C4016A" w:rsidP="00C4016A">
            <w:pPr>
              <w:jc w:val="left"/>
              <w:rPr>
                <w:rFonts w:ascii="Calibri" w:eastAsia="Times New Roman" w:hAnsi="Calibri" w:cs="Calibri"/>
                <w:b/>
                <w:bCs/>
                <w:szCs w:val="22"/>
                <w:lang w:val="en-US"/>
              </w:rPr>
            </w:pPr>
            <w:r w:rsidRPr="00C4016A">
              <w:rPr>
                <w:rFonts w:ascii="Calibri" w:eastAsia="Times New Roman" w:hAnsi="Calibri" w:cs="Calibri"/>
                <w:b/>
                <w:bCs/>
                <w:szCs w:val="22"/>
                <w:lang w:val="en-US"/>
              </w:rPr>
              <w:t>Clause</w:t>
            </w:r>
          </w:p>
        </w:tc>
        <w:tc>
          <w:tcPr>
            <w:tcW w:w="828" w:type="dxa"/>
            <w:tcBorders>
              <w:top w:val="single" w:sz="4" w:space="0" w:color="333300"/>
              <w:left w:val="nil"/>
              <w:bottom w:val="single" w:sz="4" w:space="0" w:color="333300"/>
              <w:right w:val="single" w:sz="4" w:space="0" w:color="333300"/>
            </w:tcBorders>
            <w:shd w:val="clear" w:color="auto" w:fill="auto"/>
            <w:hideMark/>
          </w:tcPr>
          <w:p w14:paraId="48115266" w14:textId="77777777" w:rsidR="00C4016A" w:rsidRPr="00C4016A" w:rsidRDefault="00C4016A" w:rsidP="00C4016A">
            <w:pPr>
              <w:jc w:val="left"/>
              <w:rPr>
                <w:rFonts w:ascii="Calibri" w:eastAsia="Times New Roman" w:hAnsi="Calibri" w:cs="Calibri"/>
                <w:b/>
                <w:bCs/>
                <w:szCs w:val="22"/>
                <w:lang w:val="en-US"/>
              </w:rPr>
            </w:pPr>
            <w:r w:rsidRPr="00C4016A">
              <w:rPr>
                <w:rFonts w:ascii="Calibri" w:eastAsia="Times New Roman" w:hAnsi="Calibri" w:cs="Calibri"/>
                <w:b/>
                <w:bCs/>
                <w:szCs w:val="22"/>
                <w:lang w:val="en-US"/>
              </w:rPr>
              <w:t>Page</w:t>
            </w:r>
          </w:p>
        </w:tc>
        <w:tc>
          <w:tcPr>
            <w:tcW w:w="2296" w:type="dxa"/>
            <w:tcBorders>
              <w:top w:val="single" w:sz="4" w:space="0" w:color="333300"/>
              <w:left w:val="nil"/>
              <w:bottom w:val="single" w:sz="4" w:space="0" w:color="333300"/>
              <w:right w:val="single" w:sz="4" w:space="0" w:color="333300"/>
            </w:tcBorders>
            <w:shd w:val="clear" w:color="auto" w:fill="auto"/>
            <w:hideMark/>
          </w:tcPr>
          <w:p w14:paraId="5B92E45A" w14:textId="77777777" w:rsidR="00C4016A" w:rsidRPr="00C4016A" w:rsidRDefault="00C4016A" w:rsidP="00C4016A">
            <w:pPr>
              <w:jc w:val="left"/>
              <w:rPr>
                <w:rFonts w:ascii="Calibri" w:eastAsia="Times New Roman" w:hAnsi="Calibri" w:cs="Calibri"/>
                <w:b/>
                <w:bCs/>
                <w:szCs w:val="22"/>
                <w:lang w:val="en-US"/>
              </w:rPr>
            </w:pPr>
            <w:r w:rsidRPr="00C4016A">
              <w:rPr>
                <w:rFonts w:ascii="Calibri" w:eastAsia="Times New Roman" w:hAnsi="Calibri" w:cs="Calibri"/>
                <w:b/>
                <w:bCs/>
                <w:szCs w:val="22"/>
                <w:lang w:val="en-US"/>
              </w:rPr>
              <w:t>Comment</w:t>
            </w:r>
          </w:p>
        </w:tc>
        <w:tc>
          <w:tcPr>
            <w:tcW w:w="2673" w:type="dxa"/>
            <w:tcBorders>
              <w:top w:val="single" w:sz="4" w:space="0" w:color="333300"/>
              <w:left w:val="nil"/>
              <w:bottom w:val="single" w:sz="4" w:space="0" w:color="333300"/>
              <w:right w:val="single" w:sz="4" w:space="0" w:color="333300"/>
            </w:tcBorders>
            <w:shd w:val="clear" w:color="auto" w:fill="auto"/>
            <w:hideMark/>
          </w:tcPr>
          <w:p w14:paraId="2D4F2D9C" w14:textId="77777777" w:rsidR="00C4016A" w:rsidRPr="00C4016A" w:rsidRDefault="00C4016A" w:rsidP="00C4016A">
            <w:pPr>
              <w:jc w:val="left"/>
              <w:rPr>
                <w:rFonts w:ascii="Calibri" w:eastAsia="Times New Roman" w:hAnsi="Calibri" w:cs="Calibri"/>
                <w:b/>
                <w:bCs/>
                <w:szCs w:val="22"/>
                <w:lang w:val="en-US"/>
              </w:rPr>
            </w:pPr>
            <w:r w:rsidRPr="00C4016A">
              <w:rPr>
                <w:rFonts w:ascii="Calibri" w:eastAsia="Times New Roman" w:hAnsi="Calibri" w:cs="Calibri"/>
                <w:b/>
                <w:bCs/>
                <w:szCs w:val="22"/>
                <w:lang w:val="en-US"/>
              </w:rPr>
              <w:t>Proposed Change</w:t>
            </w:r>
          </w:p>
        </w:tc>
        <w:tc>
          <w:tcPr>
            <w:tcW w:w="2523" w:type="dxa"/>
            <w:tcBorders>
              <w:top w:val="single" w:sz="4" w:space="0" w:color="333300"/>
              <w:left w:val="nil"/>
              <w:bottom w:val="single" w:sz="4" w:space="0" w:color="333300"/>
              <w:right w:val="single" w:sz="4" w:space="0" w:color="333300"/>
            </w:tcBorders>
            <w:shd w:val="clear" w:color="auto" w:fill="auto"/>
            <w:hideMark/>
          </w:tcPr>
          <w:p w14:paraId="06DAC1AB" w14:textId="77777777" w:rsidR="00C4016A" w:rsidRPr="00C4016A" w:rsidRDefault="00C4016A" w:rsidP="00C4016A">
            <w:pPr>
              <w:jc w:val="left"/>
              <w:rPr>
                <w:rFonts w:ascii="Calibri" w:eastAsia="Times New Roman" w:hAnsi="Calibri" w:cs="Calibri"/>
                <w:b/>
                <w:bCs/>
                <w:szCs w:val="22"/>
                <w:lang w:val="en-US"/>
              </w:rPr>
            </w:pPr>
            <w:r w:rsidRPr="00C4016A">
              <w:rPr>
                <w:rFonts w:ascii="Calibri" w:eastAsia="Times New Roman" w:hAnsi="Calibri" w:cs="Calibri"/>
                <w:b/>
                <w:bCs/>
                <w:szCs w:val="22"/>
                <w:lang w:val="en-US"/>
              </w:rPr>
              <w:t>Resolution</w:t>
            </w:r>
          </w:p>
        </w:tc>
      </w:tr>
      <w:tr w:rsidR="00C4016A" w:rsidRPr="00C4016A" w14:paraId="5FBE59F2" w14:textId="77777777" w:rsidTr="00C4016A">
        <w:trPr>
          <w:trHeight w:val="2040"/>
        </w:trPr>
        <w:tc>
          <w:tcPr>
            <w:tcW w:w="773" w:type="dxa"/>
            <w:tcBorders>
              <w:top w:val="nil"/>
              <w:left w:val="single" w:sz="4" w:space="0" w:color="333300"/>
              <w:bottom w:val="single" w:sz="4" w:space="0" w:color="333300"/>
              <w:right w:val="single" w:sz="4" w:space="0" w:color="333300"/>
            </w:tcBorders>
            <w:shd w:val="clear" w:color="auto" w:fill="auto"/>
            <w:hideMark/>
          </w:tcPr>
          <w:p w14:paraId="0A21C970" w14:textId="77777777" w:rsidR="00C4016A" w:rsidRPr="00C4016A" w:rsidRDefault="00C4016A" w:rsidP="00C4016A">
            <w:pPr>
              <w:jc w:val="right"/>
              <w:rPr>
                <w:rFonts w:ascii="Arial" w:eastAsia="Times New Roman" w:hAnsi="Arial" w:cs="Arial"/>
                <w:sz w:val="20"/>
                <w:lang w:val="en-US"/>
              </w:rPr>
            </w:pPr>
            <w:bookmarkStart w:id="5" w:name="_Hlk111485994"/>
            <w:commentRangeStart w:id="6"/>
            <w:r w:rsidRPr="00C4016A">
              <w:rPr>
                <w:rFonts w:ascii="Arial" w:eastAsia="Times New Roman" w:hAnsi="Arial" w:cs="Arial"/>
                <w:sz w:val="20"/>
                <w:lang w:val="en-US"/>
              </w:rPr>
              <w:t>12442</w:t>
            </w:r>
          </w:p>
        </w:tc>
        <w:tc>
          <w:tcPr>
            <w:tcW w:w="1162" w:type="dxa"/>
            <w:tcBorders>
              <w:top w:val="nil"/>
              <w:left w:val="nil"/>
              <w:bottom w:val="single" w:sz="4" w:space="0" w:color="333300"/>
              <w:right w:val="single" w:sz="4" w:space="0" w:color="333300"/>
            </w:tcBorders>
            <w:shd w:val="clear" w:color="auto" w:fill="auto"/>
            <w:hideMark/>
          </w:tcPr>
          <w:p w14:paraId="7D9C118C"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w:t>
            </w:r>
          </w:p>
        </w:tc>
        <w:tc>
          <w:tcPr>
            <w:tcW w:w="828" w:type="dxa"/>
            <w:tcBorders>
              <w:top w:val="nil"/>
              <w:left w:val="nil"/>
              <w:bottom w:val="single" w:sz="4" w:space="0" w:color="333300"/>
              <w:right w:val="single" w:sz="4" w:space="0" w:color="333300"/>
            </w:tcBorders>
            <w:shd w:val="clear" w:color="auto" w:fill="auto"/>
            <w:hideMark/>
          </w:tcPr>
          <w:p w14:paraId="675A18C6"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427.04</w:t>
            </w:r>
          </w:p>
        </w:tc>
        <w:tc>
          <w:tcPr>
            <w:tcW w:w="2296" w:type="dxa"/>
            <w:tcBorders>
              <w:top w:val="nil"/>
              <w:left w:val="nil"/>
              <w:bottom w:val="single" w:sz="4" w:space="0" w:color="333300"/>
              <w:right w:val="single" w:sz="4" w:space="0" w:color="333300"/>
            </w:tcBorders>
            <w:shd w:val="clear" w:color="auto" w:fill="auto"/>
            <w:hideMark/>
          </w:tcPr>
          <w:p w14:paraId="067559F2"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For Multi-link load balancing, information of other links such as link utilization, number of STAs, link availability should be indicated in somewhere such as A-Control field, ML element, etc.</w:t>
            </w:r>
          </w:p>
        </w:tc>
        <w:tc>
          <w:tcPr>
            <w:tcW w:w="2673" w:type="dxa"/>
            <w:tcBorders>
              <w:top w:val="nil"/>
              <w:left w:val="nil"/>
              <w:bottom w:val="single" w:sz="4" w:space="0" w:color="333300"/>
              <w:right w:val="single" w:sz="4" w:space="0" w:color="333300"/>
            </w:tcBorders>
            <w:shd w:val="clear" w:color="auto" w:fill="auto"/>
            <w:hideMark/>
          </w:tcPr>
          <w:p w14:paraId="5F084F9C"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as in the comment</w:t>
            </w:r>
          </w:p>
        </w:tc>
        <w:tc>
          <w:tcPr>
            <w:tcW w:w="2523" w:type="dxa"/>
            <w:tcBorders>
              <w:top w:val="nil"/>
              <w:left w:val="nil"/>
              <w:bottom w:val="single" w:sz="4" w:space="0" w:color="333300"/>
              <w:right w:val="single" w:sz="4" w:space="0" w:color="333300"/>
            </w:tcBorders>
            <w:shd w:val="clear" w:color="auto" w:fill="auto"/>
            <w:hideMark/>
          </w:tcPr>
          <w:p w14:paraId="7515C89E" w14:textId="1B242AC1"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w:t>
            </w:r>
            <w:r>
              <w:rPr>
                <w:rFonts w:ascii="Arial" w:eastAsia="Times New Roman" w:hAnsi="Arial" w:cs="Arial"/>
                <w:sz w:val="20"/>
                <w:lang w:val="en-US"/>
              </w:rPr>
              <w:t xml:space="preserve"> </w:t>
            </w:r>
            <w:commentRangeEnd w:id="6"/>
            <w:r>
              <w:rPr>
                <w:rStyle w:val="CommentReference"/>
                <w:rFonts w:eastAsiaTheme="minorEastAsia"/>
                <w:color w:val="000000"/>
                <w:w w:val="0"/>
              </w:rPr>
              <w:commentReference w:id="6"/>
            </w:r>
          </w:p>
        </w:tc>
      </w:tr>
      <w:tr w:rsidR="00C4016A" w:rsidRPr="00C4016A" w14:paraId="7C8F686F" w14:textId="77777777" w:rsidTr="00C4016A">
        <w:trPr>
          <w:trHeight w:val="1785"/>
        </w:trPr>
        <w:tc>
          <w:tcPr>
            <w:tcW w:w="773" w:type="dxa"/>
            <w:tcBorders>
              <w:top w:val="nil"/>
              <w:left w:val="single" w:sz="4" w:space="0" w:color="333300"/>
              <w:bottom w:val="single" w:sz="4" w:space="0" w:color="333300"/>
              <w:right w:val="single" w:sz="4" w:space="0" w:color="333300"/>
            </w:tcBorders>
            <w:shd w:val="clear" w:color="auto" w:fill="auto"/>
            <w:hideMark/>
          </w:tcPr>
          <w:p w14:paraId="248D7F31" w14:textId="77777777" w:rsidR="00C4016A" w:rsidRPr="00C4016A" w:rsidRDefault="00C4016A" w:rsidP="00C4016A">
            <w:pPr>
              <w:jc w:val="right"/>
              <w:rPr>
                <w:rFonts w:ascii="Arial" w:eastAsia="Times New Roman" w:hAnsi="Arial" w:cs="Arial"/>
                <w:sz w:val="20"/>
                <w:lang w:val="en-US"/>
              </w:rPr>
            </w:pPr>
            <w:r w:rsidRPr="00C4016A">
              <w:rPr>
                <w:rFonts w:ascii="Arial" w:eastAsia="Times New Roman" w:hAnsi="Arial" w:cs="Arial"/>
                <w:sz w:val="20"/>
                <w:lang w:val="en-US"/>
              </w:rPr>
              <w:t>10013</w:t>
            </w:r>
          </w:p>
        </w:tc>
        <w:tc>
          <w:tcPr>
            <w:tcW w:w="1162" w:type="dxa"/>
            <w:tcBorders>
              <w:top w:val="nil"/>
              <w:left w:val="nil"/>
              <w:bottom w:val="single" w:sz="4" w:space="0" w:color="333300"/>
              <w:right w:val="single" w:sz="4" w:space="0" w:color="333300"/>
            </w:tcBorders>
            <w:shd w:val="clear" w:color="auto" w:fill="auto"/>
            <w:hideMark/>
          </w:tcPr>
          <w:p w14:paraId="759E4778"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w:t>
            </w:r>
          </w:p>
        </w:tc>
        <w:tc>
          <w:tcPr>
            <w:tcW w:w="828" w:type="dxa"/>
            <w:tcBorders>
              <w:top w:val="nil"/>
              <w:left w:val="nil"/>
              <w:bottom w:val="single" w:sz="4" w:space="0" w:color="333300"/>
              <w:right w:val="single" w:sz="4" w:space="0" w:color="333300"/>
            </w:tcBorders>
            <w:shd w:val="clear" w:color="auto" w:fill="auto"/>
            <w:hideMark/>
          </w:tcPr>
          <w:p w14:paraId="5428CA3E"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427.05</w:t>
            </w:r>
          </w:p>
        </w:tc>
        <w:tc>
          <w:tcPr>
            <w:tcW w:w="2296" w:type="dxa"/>
            <w:tcBorders>
              <w:top w:val="nil"/>
              <w:left w:val="nil"/>
              <w:bottom w:val="single" w:sz="4" w:space="0" w:color="333300"/>
              <w:right w:val="single" w:sz="4" w:space="0" w:color="333300"/>
            </w:tcBorders>
            <w:shd w:val="clear" w:color="auto" w:fill="auto"/>
            <w:hideMark/>
          </w:tcPr>
          <w:p w14:paraId="3BE38BE8"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xml:space="preserve">if one of the </w:t>
            </w:r>
            <w:proofErr w:type="spellStart"/>
            <w:r w:rsidRPr="00C4016A">
              <w:rPr>
                <w:rFonts w:ascii="Arial" w:eastAsia="Times New Roman" w:hAnsi="Arial" w:cs="Arial"/>
                <w:sz w:val="20"/>
                <w:lang w:val="en-US"/>
              </w:rPr>
              <w:t>affilicated</w:t>
            </w:r>
            <w:proofErr w:type="spellEnd"/>
            <w:r w:rsidRPr="00C4016A">
              <w:rPr>
                <w:rFonts w:ascii="Arial" w:eastAsia="Times New Roman" w:hAnsi="Arial" w:cs="Arial"/>
                <w:sz w:val="20"/>
                <w:lang w:val="en-US"/>
              </w:rPr>
              <w:t xml:space="preserve"> AP operating on CAC state, the link should be disable and enabled again once it's out of CAC mode.</w:t>
            </w:r>
          </w:p>
        </w:tc>
        <w:tc>
          <w:tcPr>
            <w:tcW w:w="2673" w:type="dxa"/>
            <w:tcBorders>
              <w:top w:val="nil"/>
              <w:left w:val="nil"/>
              <w:bottom w:val="single" w:sz="4" w:space="0" w:color="333300"/>
              <w:right w:val="single" w:sz="4" w:space="0" w:color="333300"/>
            </w:tcBorders>
            <w:shd w:val="clear" w:color="auto" w:fill="auto"/>
            <w:hideMark/>
          </w:tcPr>
          <w:p w14:paraId="237B25E4"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xml:space="preserve">11be SPEC should have a solution to indicate the CAC mode and the </w:t>
            </w:r>
            <w:proofErr w:type="spellStart"/>
            <w:r w:rsidRPr="00C4016A">
              <w:rPr>
                <w:rFonts w:ascii="Arial" w:eastAsia="Times New Roman" w:hAnsi="Arial" w:cs="Arial"/>
                <w:sz w:val="20"/>
                <w:lang w:val="en-US"/>
              </w:rPr>
              <w:t>remaing</w:t>
            </w:r>
            <w:proofErr w:type="spellEnd"/>
            <w:r w:rsidRPr="00C4016A">
              <w:rPr>
                <w:rFonts w:ascii="Arial" w:eastAsia="Times New Roman" w:hAnsi="Arial" w:cs="Arial"/>
                <w:sz w:val="20"/>
                <w:lang w:val="en-US"/>
              </w:rPr>
              <w:t xml:space="preserve"> time, so that the non-AP MLD can decide whether to associated with such AP MLD.</w:t>
            </w:r>
          </w:p>
        </w:tc>
        <w:tc>
          <w:tcPr>
            <w:tcW w:w="2523" w:type="dxa"/>
            <w:tcBorders>
              <w:top w:val="nil"/>
              <w:left w:val="nil"/>
              <w:bottom w:val="single" w:sz="4" w:space="0" w:color="333300"/>
              <w:right w:val="single" w:sz="4" w:space="0" w:color="333300"/>
            </w:tcBorders>
            <w:shd w:val="clear" w:color="auto" w:fill="auto"/>
            <w:hideMark/>
          </w:tcPr>
          <w:p w14:paraId="47911A3B" w14:textId="77777777" w:rsid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w:t>
            </w:r>
            <w:r>
              <w:rPr>
                <w:rFonts w:ascii="Arial" w:eastAsia="Times New Roman" w:hAnsi="Arial" w:cs="Arial"/>
                <w:sz w:val="20"/>
                <w:lang w:val="en-US"/>
              </w:rPr>
              <w:t xml:space="preserve">Revised – Not sure what CAC mean but D2.1 now has a mode to advertise in beacons </w:t>
            </w:r>
            <w:r w:rsidR="00CE2E2F">
              <w:rPr>
                <w:rFonts w:ascii="Arial" w:eastAsia="Times New Roman" w:hAnsi="Arial" w:cs="Arial"/>
                <w:sz w:val="20"/>
                <w:lang w:val="en-US"/>
              </w:rPr>
              <w:t>that a link is disabled with a duration field, which seems to be the mode of operation that the commenter is looking for.</w:t>
            </w:r>
          </w:p>
          <w:p w14:paraId="60C2CD15" w14:textId="77777777" w:rsidR="00CE2E2F" w:rsidRDefault="00CE2E2F" w:rsidP="00C4016A">
            <w:pPr>
              <w:jc w:val="left"/>
              <w:rPr>
                <w:rFonts w:ascii="Arial" w:eastAsia="Times New Roman" w:hAnsi="Arial" w:cs="Arial"/>
                <w:sz w:val="20"/>
                <w:lang w:val="en-US"/>
              </w:rPr>
            </w:pPr>
          </w:p>
          <w:p w14:paraId="22464345" w14:textId="67AB549E" w:rsidR="00CE2E2F" w:rsidRPr="00C4016A" w:rsidRDefault="00CE2E2F" w:rsidP="00C4016A">
            <w:pPr>
              <w:jc w:val="left"/>
              <w:rPr>
                <w:rFonts w:ascii="Arial" w:eastAsia="Times New Roman" w:hAnsi="Arial" w:cs="Arial"/>
                <w:sz w:val="20"/>
                <w:lang w:val="en-US"/>
              </w:rPr>
            </w:pPr>
            <w:r>
              <w:rPr>
                <w:rFonts w:ascii="Arial" w:eastAsia="Times New Roman" w:hAnsi="Arial" w:cs="Arial"/>
                <w:sz w:val="20"/>
                <w:lang w:val="en-US"/>
              </w:rPr>
              <w:t>No further actions needed.</w:t>
            </w:r>
          </w:p>
        </w:tc>
      </w:tr>
      <w:tr w:rsidR="00C4016A" w:rsidRPr="00C4016A" w14:paraId="2CF6ED67" w14:textId="77777777" w:rsidTr="00C4016A">
        <w:trPr>
          <w:trHeight w:val="2295"/>
        </w:trPr>
        <w:tc>
          <w:tcPr>
            <w:tcW w:w="773" w:type="dxa"/>
            <w:tcBorders>
              <w:top w:val="nil"/>
              <w:left w:val="single" w:sz="4" w:space="0" w:color="333300"/>
              <w:bottom w:val="single" w:sz="4" w:space="0" w:color="333300"/>
              <w:right w:val="single" w:sz="4" w:space="0" w:color="333300"/>
            </w:tcBorders>
            <w:shd w:val="clear" w:color="auto" w:fill="auto"/>
            <w:hideMark/>
          </w:tcPr>
          <w:p w14:paraId="66FD593C" w14:textId="77777777" w:rsidR="00C4016A" w:rsidRPr="00C4016A" w:rsidRDefault="00C4016A" w:rsidP="00C4016A">
            <w:pPr>
              <w:jc w:val="right"/>
              <w:rPr>
                <w:rFonts w:ascii="Arial" w:eastAsia="Times New Roman" w:hAnsi="Arial" w:cs="Arial"/>
                <w:sz w:val="20"/>
                <w:lang w:val="en-US"/>
              </w:rPr>
            </w:pPr>
            <w:commentRangeStart w:id="7"/>
            <w:r w:rsidRPr="00C4016A">
              <w:rPr>
                <w:rFonts w:ascii="Arial" w:eastAsia="Times New Roman" w:hAnsi="Arial" w:cs="Arial"/>
                <w:sz w:val="20"/>
                <w:lang w:val="en-US"/>
              </w:rPr>
              <w:lastRenderedPageBreak/>
              <w:t>14055</w:t>
            </w:r>
          </w:p>
        </w:tc>
        <w:tc>
          <w:tcPr>
            <w:tcW w:w="1162" w:type="dxa"/>
            <w:tcBorders>
              <w:top w:val="nil"/>
              <w:left w:val="nil"/>
              <w:bottom w:val="single" w:sz="4" w:space="0" w:color="333300"/>
              <w:right w:val="single" w:sz="4" w:space="0" w:color="333300"/>
            </w:tcBorders>
            <w:shd w:val="clear" w:color="auto" w:fill="auto"/>
            <w:hideMark/>
          </w:tcPr>
          <w:p w14:paraId="59181738"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35.3.7.1</w:t>
            </w:r>
          </w:p>
        </w:tc>
        <w:tc>
          <w:tcPr>
            <w:tcW w:w="828" w:type="dxa"/>
            <w:tcBorders>
              <w:top w:val="nil"/>
              <w:left w:val="nil"/>
              <w:bottom w:val="single" w:sz="4" w:space="0" w:color="333300"/>
              <w:right w:val="single" w:sz="4" w:space="0" w:color="333300"/>
            </w:tcBorders>
            <w:shd w:val="clear" w:color="auto" w:fill="auto"/>
            <w:hideMark/>
          </w:tcPr>
          <w:p w14:paraId="0C3FAB78"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427.05</w:t>
            </w:r>
          </w:p>
        </w:tc>
        <w:tc>
          <w:tcPr>
            <w:tcW w:w="2296" w:type="dxa"/>
            <w:tcBorders>
              <w:top w:val="nil"/>
              <w:left w:val="nil"/>
              <w:bottom w:val="single" w:sz="4" w:space="0" w:color="333300"/>
              <w:right w:val="single" w:sz="4" w:space="0" w:color="333300"/>
            </w:tcBorders>
            <w:shd w:val="clear" w:color="auto" w:fill="auto"/>
            <w:hideMark/>
          </w:tcPr>
          <w:p w14:paraId="01A1D232"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There are situations in which performing load balancing between links by an AP becomes vital to the operation of an 802.11 network. The spec needs an enforceable and flexible mechanism to perform load balancing between links</w:t>
            </w:r>
          </w:p>
        </w:tc>
        <w:tc>
          <w:tcPr>
            <w:tcW w:w="2673" w:type="dxa"/>
            <w:tcBorders>
              <w:top w:val="nil"/>
              <w:left w:val="nil"/>
              <w:bottom w:val="single" w:sz="4" w:space="0" w:color="333300"/>
              <w:right w:val="single" w:sz="4" w:space="0" w:color="333300"/>
            </w:tcBorders>
            <w:shd w:val="clear" w:color="auto" w:fill="auto"/>
            <w:hideMark/>
          </w:tcPr>
          <w:p w14:paraId="38097319"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Introduce a load balancing mechanism, preferably by extending TID to Link Mapping</w:t>
            </w:r>
          </w:p>
        </w:tc>
        <w:tc>
          <w:tcPr>
            <w:tcW w:w="2523" w:type="dxa"/>
            <w:tcBorders>
              <w:top w:val="nil"/>
              <w:left w:val="nil"/>
              <w:bottom w:val="single" w:sz="4" w:space="0" w:color="333300"/>
              <w:right w:val="single" w:sz="4" w:space="0" w:color="333300"/>
            </w:tcBorders>
            <w:shd w:val="clear" w:color="auto" w:fill="auto"/>
            <w:hideMark/>
          </w:tcPr>
          <w:p w14:paraId="40F909BA"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w:t>
            </w:r>
            <w:commentRangeEnd w:id="7"/>
            <w:r w:rsidR="00CE2E2F">
              <w:rPr>
                <w:rStyle w:val="CommentReference"/>
                <w:rFonts w:eastAsiaTheme="minorEastAsia"/>
                <w:color w:val="000000"/>
                <w:w w:val="0"/>
              </w:rPr>
              <w:commentReference w:id="7"/>
            </w:r>
          </w:p>
        </w:tc>
      </w:tr>
      <w:tr w:rsidR="00C4016A" w:rsidRPr="00C4016A" w14:paraId="206D3362" w14:textId="77777777" w:rsidTr="00C4016A">
        <w:trPr>
          <w:trHeight w:val="5100"/>
        </w:trPr>
        <w:tc>
          <w:tcPr>
            <w:tcW w:w="773" w:type="dxa"/>
            <w:tcBorders>
              <w:top w:val="nil"/>
              <w:left w:val="single" w:sz="4" w:space="0" w:color="333300"/>
              <w:bottom w:val="single" w:sz="4" w:space="0" w:color="333300"/>
              <w:right w:val="single" w:sz="4" w:space="0" w:color="333300"/>
            </w:tcBorders>
            <w:shd w:val="clear" w:color="auto" w:fill="auto"/>
            <w:hideMark/>
          </w:tcPr>
          <w:p w14:paraId="17FE512D" w14:textId="77777777" w:rsidR="00C4016A" w:rsidRPr="00C4016A" w:rsidRDefault="00C4016A" w:rsidP="00C4016A">
            <w:pPr>
              <w:jc w:val="right"/>
              <w:rPr>
                <w:rFonts w:ascii="Arial" w:eastAsia="Times New Roman" w:hAnsi="Arial" w:cs="Arial"/>
                <w:sz w:val="20"/>
                <w:lang w:val="en-US"/>
              </w:rPr>
            </w:pPr>
            <w:r w:rsidRPr="00C4016A">
              <w:rPr>
                <w:rFonts w:ascii="Arial" w:eastAsia="Times New Roman" w:hAnsi="Arial" w:cs="Arial"/>
                <w:sz w:val="20"/>
                <w:lang w:val="en-US"/>
              </w:rPr>
              <w:t>10488</w:t>
            </w:r>
          </w:p>
        </w:tc>
        <w:tc>
          <w:tcPr>
            <w:tcW w:w="1162" w:type="dxa"/>
            <w:tcBorders>
              <w:top w:val="nil"/>
              <w:left w:val="nil"/>
              <w:bottom w:val="single" w:sz="4" w:space="0" w:color="333300"/>
              <w:right w:val="single" w:sz="4" w:space="0" w:color="333300"/>
            </w:tcBorders>
            <w:shd w:val="clear" w:color="auto" w:fill="auto"/>
            <w:hideMark/>
          </w:tcPr>
          <w:p w14:paraId="2B2A986E"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35.3.7.1</w:t>
            </w:r>
          </w:p>
        </w:tc>
        <w:tc>
          <w:tcPr>
            <w:tcW w:w="828" w:type="dxa"/>
            <w:tcBorders>
              <w:top w:val="nil"/>
              <w:left w:val="nil"/>
              <w:bottom w:val="single" w:sz="4" w:space="0" w:color="333300"/>
              <w:right w:val="single" w:sz="4" w:space="0" w:color="333300"/>
            </w:tcBorders>
            <w:shd w:val="clear" w:color="auto" w:fill="auto"/>
            <w:hideMark/>
          </w:tcPr>
          <w:p w14:paraId="1C2675E6"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427.07</w:t>
            </w:r>
          </w:p>
        </w:tc>
        <w:tc>
          <w:tcPr>
            <w:tcW w:w="2296" w:type="dxa"/>
            <w:tcBorders>
              <w:top w:val="nil"/>
              <w:left w:val="nil"/>
              <w:bottom w:val="single" w:sz="4" w:space="0" w:color="333300"/>
              <w:right w:val="single" w:sz="4" w:space="0" w:color="333300"/>
            </w:tcBorders>
            <w:shd w:val="clear" w:color="auto" w:fill="auto"/>
            <w:hideMark/>
          </w:tcPr>
          <w:p w14:paraId="0A85CC67"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xml:space="preserve">TID-to-link mapping as defined is useless for Enterprise.  For 802.11be to support Enterprise use cases, it is </w:t>
            </w:r>
            <w:commentRangeStart w:id="8"/>
            <w:r w:rsidRPr="00C4016A">
              <w:rPr>
                <w:rFonts w:ascii="Arial" w:eastAsia="Times New Roman" w:hAnsi="Arial" w:cs="Arial"/>
                <w:sz w:val="20"/>
                <w:lang w:val="en-US"/>
              </w:rPr>
              <w:t>required to have the following enhancements:</w:t>
            </w:r>
            <w:r w:rsidRPr="00C4016A">
              <w:rPr>
                <w:rFonts w:ascii="Arial" w:eastAsia="Times New Roman" w:hAnsi="Arial" w:cs="Arial"/>
                <w:sz w:val="20"/>
                <w:lang w:val="en-US"/>
              </w:rPr>
              <w:br/>
              <w:t>- Introduce a priority level in TID-to-link mapping negotiations</w:t>
            </w:r>
            <w:commentRangeEnd w:id="8"/>
            <w:r w:rsidR="00CE2E2F">
              <w:rPr>
                <w:rStyle w:val="CommentReference"/>
                <w:rFonts w:eastAsiaTheme="minorEastAsia"/>
                <w:color w:val="000000"/>
                <w:w w:val="0"/>
              </w:rPr>
              <w:commentReference w:id="8"/>
            </w:r>
            <w:r w:rsidRPr="00C4016A">
              <w:rPr>
                <w:rFonts w:ascii="Arial" w:eastAsia="Times New Roman" w:hAnsi="Arial" w:cs="Arial"/>
                <w:sz w:val="20"/>
                <w:lang w:val="en-US"/>
              </w:rPr>
              <w:br/>
              <w:t>- Define "enhanced TID to link subset" mapping capability</w:t>
            </w:r>
            <w:r w:rsidRPr="00C4016A">
              <w:rPr>
                <w:rFonts w:ascii="Arial" w:eastAsia="Times New Roman" w:hAnsi="Arial" w:cs="Arial"/>
                <w:sz w:val="20"/>
                <w:lang w:val="en-US"/>
              </w:rPr>
              <w:br/>
              <w:t>- Introduce a method for both non-AP STAs and APs to identify reasons for TID mapping changes</w:t>
            </w:r>
            <w:r w:rsidRPr="00C4016A">
              <w:rPr>
                <w:rFonts w:ascii="Arial" w:eastAsia="Times New Roman" w:hAnsi="Arial" w:cs="Arial"/>
                <w:sz w:val="20"/>
                <w:lang w:val="en-US"/>
              </w:rPr>
              <w:br/>
              <w:t>- Add scalable TID-to-link mapping mechanisms (broadcast advertisement and group-negotiation)</w:t>
            </w:r>
          </w:p>
        </w:tc>
        <w:tc>
          <w:tcPr>
            <w:tcW w:w="2673" w:type="dxa"/>
            <w:tcBorders>
              <w:top w:val="nil"/>
              <w:left w:val="nil"/>
              <w:bottom w:val="single" w:sz="4" w:space="0" w:color="333300"/>
              <w:right w:val="single" w:sz="4" w:space="0" w:color="333300"/>
            </w:tcBorders>
            <w:shd w:val="clear" w:color="auto" w:fill="auto"/>
            <w:hideMark/>
          </w:tcPr>
          <w:p w14:paraId="49FF48B6"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6B61C270"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w:t>
            </w:r>
          </w:p>
        </w:tc>
      </w:tr>
      <w:tr w:rsidR="00C4016A" w:rsidRPr="00C4016A" w14:paraId="16354500" w14:textId="77777777" w:rsidTr="00C4016A">
        <w:trPr>
          <w:trHeight w:val="2040"/>
        </w:trPr>
        <w:tc>
          <w:tcPr>
            <w:tcW w:w="773" w:type="dxa"/>
            <w:tcBorders>
              <w:top w:val="nil"/>
              <w:left w:val="single" w:sz="4" w:space="0" w:color="333300"/>
              <w:bottom w:val="single" w:sz="4" w:space="0" w:color="333300"/>
              <w:right w:val="single" w:sz="4" w:space="0" w:color="333300"/>
            </w:tcBorders>
            <w:shd w:val="clear" w:color="auto" w:fill="auto"/>
            <w:hideMark/>
          </w:tcPr>
          <w:p w14:paraId="1858F146" w14:textId="77777777" w:rsidR="00C4016A" w:rsidRPr="00C4016A" w:rsidRDefault="00C4016A" w:rsidP="00C4016A">
            <w:pPr>
              <w:jc w:val="right"/>
              <w:rPr>
                <w:rFonts w:ascii="Arial" w:eastAsia="Times New Roman" w:hAnsi="Arial" w:cs="Arial"/>
                <w:sz w:val="20"/>
                <w:lang w:val="en-US"/>
              </w:rPr>
            </w:pPr>
            <w:r w:rsidRPr="00C4016A">
              <w:rPr>
                <w:rFonts w:ascii="Arial" w:eastAsia="Times New Roman" w:hAnsi="Arial" w:cs="Arial"/>
                <w:sz w:val="20"/>
                <w:lang w:val="en-US"/>
              </w:rPr>
              <w:t>12860</w:t>
            </w:r>
          </w:p>
        </w:tc>
        <w:tc>
          <w:tcPr>
            <w:tcW w:w="1162" w:type="dxa"/>
            <w:tcBorders>
              <w:top w:val="nil"/>
              <w:left w:val="nil"/>
              <w:bottom w:val="single" w:sz="4" w:space="0" w:color="333300"/>
              <w:right w:val="single" w:sz="4" w:space="0" w:color="333300"/>
            </w:tcBorders>
            <w:shd w:val="clear" w:color="auto" w:fill="auto"/>
            <w:hideMark/>
          </w:tcPr>
          <w:p w14:paraId="2D5E2568"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35.3.7.1</w:t>
            </w:r>
          </w:p>
        </w:tc>
        <w:tc>
          <w:tcPr>
            <w:tcW w:w="828" w:type="dxa"/>
            <w:tcBorders>
              <w:top w:val="nil"/>
              <w:left w:val="nil"/>
              <w:bottom w:val="single" w:sz="4" w:space="0" w:color="333300"/>
              <w:right w:val="single" w:sz="4" w:space="0" w:color="333300"/>
            </w:tcBorders>
            <w:shd w:val="clear" w:color="auto" w:fill="auto"/>
            <w:hideMark/>
          </w:tcPr>
          <w:p w14:paraId="0FCDDB87"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427.07</w:t>
            </w:r>
          </w:p>
        </w:tc>
        <w:tc>
          <w:tcPr>
            <w:tcW w:w="2296" w:type="dxa"/>
            <w:tcBorders>
              <w:top w:val="nil"/>
              <w:left w:val="nil"/>
              <w:bottom w:val="single" w:sz="4" w:space="0" w:color="333300"/>
              <w:right w:val="single" w:sz="4" w:space="0" w:color="333300"/>
            </w:tcBorders>
            <w:shd w:val="clear" w:color="auto" w:fill="auto"/>
            <w:hideMark/>
          </w:tcPr>
          <w:p w14:paraId="676B8E3A"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Lack of rules for an efficient operation of Basic TF regarding uplink TID-To-Link Mapping. Especially, a Basic TF may indicate a preferred AC not in line with the uplink TID-To-Link mapping in use.</w:t>
            </w:r>
          </w:p>
        </w:tc>
        <w:tc>
          <w:tcPr>
            <w:tcW w:w="2673" w:type="dxa"/>
            <w:tcBorders>
              <w:top w:val="nil"/>
              <w:left w:val="nil"/>
              <w:bottom w:val="single" w:sz="4" w:space="0" w:color="333300"/>
              <w:right w:val="single" w:sz="4" w:space="0" w:color="333300"/>
            </w:tcBorders>
            <w:shd w:val="clear" w:color="auto" w:fill="auto"/>
            <w:hideMark/>
          </w:tcPr>
          <w:p w14:paraId="243C2C27"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Specify rules for Basic TF regarding uplink TID-To-Link mapping</w:t>
            </w:r>
          </w:p>
        </w:tc>
        <w:tc>
          <w:tcPr>
            <w:tcW w:w="2523" w:type="dxa"/>
            <w:tcBorders>
              <w:top w:val="nil"/>
              <w:left w:val="nil"/>
              <w:bottom w:val="single" w:sz="4" w:space="0" w:color="333300"/>
              <w:right w:val="single" w:sz="4" w:space="0" w:color="333300"/>
            </w:tcBorders>
            <w:shd w:val="clear" w:color="auto" w:fill="auto"/>
            <w:hideMark/>
          </w:tcPr>
          <w:p w14:paraId="2737ED54" w14:textId="77777777" w:rsidR="00C4016A" w:rsidRDefault="00C4016A" w:rsidP="00C4016A">
            <w:pPr>
              <w:jc w:val="left"/>
              <w:rPr>
                <w:rFonts w:ascii="TimesNewRomanPSMT" w:hAnsi="TimesNewRomanPSMT"/>
                <w:i/>
                <w:iCs/>
                <w:color w:val="000000"/>
                <w:sz w:val="20"/>
              </w:rPr>
            </w:pPr>
            <w:r w:rsidRPr="00C4016A">
              <w:rPr>
                <w:rFonts w:ascii="Arial" w:eastAsia="Times New Roman" w:hAnsi="Arial" w:cs="Arial"/>
                <w:sz w:val="20"/>
                <w:lang w:val="en-US"/>
              </w:rPr>
              <w:t> </w:t>
            </w:r>
            <w:r w:rsidR="00B603B4">
              <w:rPr>
                <w:rFonts w:ascii="Arial" w:eastAsia="Times New Roman" w:hAnsi="Arial" w:cs="Arial"/>
                <w:sz w:val="20"/>
                <w:lang w:val="en-US"/>
              </w:rPr>
              <w:t xml:space="preserve">Revised – the rules regarding the non-AP STA behavior are clear in the spec and can be found in subclause 35.6: </w:t>
            </w:r>
            <w:r w:rsidR="00B603B4" w:rsidRPr="00B603B4">
              <w:rPr>
                <w:rFonts w:ascii="TimesNewRomanPSMT" w:hAnsi="TimesNewRomanPSMT"/>
                <w:i/>
                <w:iCs/>
                <w:color w:val="000000"/>
                <w:sz w:val="20"/>
              </w:rPr>
              <w:t>A STA affiliated with an MLD, which transmits a multi-TID A-MPDU on a link, shall follow the procedures</w:t>
            </w:r>
            <w:r w:rsidR="00B603B4" w:rsidRPr="00B603B4">
              <w:rPr>
                <w:rFonts w:ascii="TimesNewRomanPSMT" w:hAnsi="TimesNewRomanPSMT"/>
                <w:i/>
                <w:iCs/>
                <w:color w:val="000000"/>
                <w:sz w:val="20"/>
              </w:rPr>
              <w:br/>
              <w:t xml:space="preserve">described in 26.6.3 (Multi-TID A-MPDU and ack-enabled single-TID A-MPDU) for constructing the </w:t>
            </w:r>
            <w:proofErr w:type="spellStart"/>
            <w:r w:rsidR="00B603B4" w:rsidRPr="00B603B4">
              <w:rPr>
                <w:rFonts w:ascii="TimesNewRomanPSMT" w:hAnsi="TimesNewRomanPSMT"/>
                <w:i/>
                <w:iCs/>
                <w:color w:val="000000"/>
                <w:sz w:val="20"/>
              </w:rPr>
              <w:t>multiTID</w:t>
            </w:r>
            <w:proofErr w:type="spellEnd"/>
            <w:r w:rsidR="00B603B4" w:rsidRPr="00B603B4">
              <w:rPr>
                <w:rFonts w:ascii="TimesNewRomanPSMT" w:hAnsi="TimesNewRomanPSMT"/>
                <w:i/>
                <w:iCs/>
                <w:color w:val="000000"/>
                <w:sz w:val="20"/>
              </w:rPr>
              <w:t xml:space="preserve"> A-MPDU with the exception that the A-MPDU shall not include an MPDU corresponding to a TID that</w:t>
            </w:r>
            <w:r w:rsidR="00B603B4" w:rsidRPr="00B603B4">
              <w:rPr>
                <w:rFonts w:ascii="TimesNewRomanPSMT" w:hAnsi="TimesNewRomanPSMT"/>
                <w:i/>
                <w:iCs/>
                <w:color w:val="000000"/>
                <w:sz w:val="20"/>
              </w:rPr>
              <w:br/>
              <w:t>is not mapped to the link (see 35.3.7.1 (TID-to-link mapping)).</w:t>
            </w:r>
          </w:p>
          <w:p w14:paraId="5C684642" w14:textId="77777777" w:rsidR="00B603B4" w:rsidRDefault="00B603B4" w:rsidP="00C4016A">
            <w:pPr>
              <w:jc w:val="left"/>
              <w:rPr>
                <w:rFonts w:ascii="Arial" w:eastAsia="Times New Roman" w:hAnsi="Arial" w:cs="Arial"/>
                <w:sz w:val="20"/>
                <w:lang w:val="en-US"/>
              </w:rPr>
            </w:pPr>
            <w:r>
              <w:rPr>
                <w:rFonts w:ascii="Arial" w:eastAsia="Times New Roman" w:hAnsi="Arial" w:cs="Arial"/>
                <w:sz w:val="20"/>
                <w:lang w:val="en-US"/>
              </w:rPr>
              <w:lastRenderedPageBreak/>
              <w:t>A statement can be added so that the Preferred AC is not set to an AC to which TIDs are not mapped.</w:t>
            </w:r>
          </w:p>
          <w:p w14:paraId="655C04E9" w14:textId="3E6C3518" w:rsidR="00B603B4" w:rsidRPr="00C4016A" w:rsidRDefault="00B603B4" w:rsidP="00C4016A">
            <w:pPr>
              <w:jc w:val="left"/>
              <w:rPr>
                <w:rFonts w:ascii="Arial" w:eastAsia="Times New Roman" w:hAnsi="Arial" w:cs="Arial"/>
                <w:sz w:val="20"/>
                <w:lang w:val="en-US"/>
              </w:rPr>
            </w:pPr>
            <w:r>
              <w:rPr>
                <w:rFonts w:ascii="Arial" w:eastAsia="Times New Roman" w:hAnsi="Arial" w:cs="Arial"/>
                <w:sz w:val="20"/>
                <w:lang w:val="en-US"/>
              </w:rPr>
              <w:t>Apply the changes marked as #12860 in this document</w:t>
            </w:r>
          </w:p>
        </w:tc>
      </w:tr>
      <w:tr w:rsidR="00C4016A" w:rsidRPr="00C4016A" w14:paraId="74390684" w14:textId="77777777" w:rsidTr="00C4016A">
        <w:trPr>
          <w:trHeight w:val="4080"/>
        </w:trPr>
        <w:tc>
          <w:tcPr>
            <w:tcW w:w="773" w:type="dxa"/>
            <w:tcBorders>
              <w:top w:val="nil"/>
              <w:left w:val="single" w:sz="4" w:space="0" w:color="333300"/>
              <w:bottom w:val="single" w:sz="4" w:space="0" w:color="333300"/>
              <w:right w:val="single" w:sz="4" w:space="0" w:color="333300"/>
            </w:tcBorders>
            <w:shd w:val="clear" w:color="auto" w:fill="auto"/>
            <w:hideMark/>
          </w:tcPr>
          <w:p w14:paraId="14A4C920" w14:textId="77777777" w:rsidR="00C4016A" w:rsidRPr="00C4016A" w:rsidRDefault="00C4016A" w:rsidP="00C4016A">
            <w:pPr>
              <w:jc w:val="right"/>
              <w:rPr>
                <w:rFonts w:ascii="Arial" w:eastAsia="Times New Roman" w:hAnsi="Arial" w:cs="Arial"/>
                <w:sz w:val="20"/>
                <w:lang w:val="en-US"/>
              </w:rPr>
            </w:pPr>
            <w:r w:rsidRPr="00C4016A">
              <w:rPr>
                <w:rFonts w:ascii="Arial" w:eastAsia="Times New Roman" w:hAnsi="Arial" w:cs="Arial"/>
                <w:sz w:val="20"/>
                <w:lang w:val="en-US"/>
              </w:rPr>
              <w:lastRenderedPageBreak/>
              <w:t>13287</w:t>
            </w:r>
          </w:p>
        </w:tc>
        <w:tc>
          <w:tcPr>
            <w:tcW w:w="1162" w:type="dxa"/>
            <w:tcBorders>
              <w:top w:val="nil"/>
              <w:left w:val="nil"/>
              <w:bottom w:val="single" w:sz="4" w:space="0" w:color="333300"/>
              <w:right w:val="single" w:sz="4" w:space="0" w:color="333300"/>
            </w:tcBorders>
            <w:shd w:val="clear" w:color="auto" w:fill="auto"/>
            <w:hideMark/>
          </w:tcPr>
          <w:p w14:paraId="47283C89"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35.3.7.1</w:t>
            </w:r>
          </w:p>
        </w:tc>
        <w:tc>
          <w:tcPr>
            <w:tcW w:w="828" w:type="dxa"/>
            <w:tcBorders>
              <w:top w:val="nil"/>
              <w:left w:val="nil"/>
              <w:bottom w:val="single" w:sz="4" w:space="0" w:color="333300"/>
              <w:right w:val="single" w:sz="4" w:space="0" w:color="333300"/>
            </w:tcBorders>
            <w:shd w:val="clear" w:color="auto" w:fill="auto"/>
            <w:hideMark/>
          </w:tcPr>
          <w:p w14:paraId="6DA73CD1"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427.07</w:t>
            </w:r>
          </w:p>
        </w:tc>
        <w:tc>
          <w:tcPr>
            <w:tcW w:w="2296" w:type="dxa"/>
            <w:tcBorders>
              <w:top w:val="nil"/>
              <w:left w:val="nil"/>
              <w:bottom w:val="single" w:sz="4" w:space="0" w:color="333300"/>
              <w:right w:val="single" w:sz="4" w:space="0" w:color="333300"/>
            </w:tcBorders>
            <w:shd w:val="clear" w:color="auto" w:fill="auto"/>
            <w:hideMark/>
          </w:tcPr>
          <w:p w14:paraId="43D51117"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The TID-to-link mapping feature negotiates mapping of TIDs to links for UL and/or DL between MLDs, which negotiates a set of links to be used for carrying traffic for specific TIDs. This feature can also be enhanced and used to provide link recommendations (optional to follow for non-AP MLD, not binding) to non-AP MLDs for UL and/or DL for all TIDs or at the TID granularity level.</w:t>
            </w:r>
          </w:p>
        </w:tc>
        <w:tc>
          <w:tcPr>
            <w:tcW w:w="2673" w:type="dxa"/>
            <w:tcBorders>
              <w:top w:val="nil"/>
              <w:left w:val="nil"/>
              <w:bottom w:val="single" w:sz="4" w:space="0" w:color="333300"/>
              <w:right w:val="single" w:sz="4" w:space="0" w:color="333300"/>
            </w:tcBorders>
            <w:shd w:val="clear" w:color="auto" w:fill="auto"/>
            <w:hideMark/>
          </w:tcPr>
          <w:p w14:paraId="5FFD803C"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Consider extending T2L mapping to provide generic link recommendations to non-AP STAs for UL and/or DL traffic transmissions.</w:t>
            </w:r>
          </w:p>
        </w:tc>
        <w:tc>
          <w:tcPr>
            <w:tcW w:w="2523" w:type="dxa"/>
            <w:tcBorders>
              <w:top w:val="nil"/>
              <w:left w:val="nil"/>
              <w:bottom w:val="single" w:sz="4" w:space="0" w:color="333300"/>
              <w:right w:val="single" w:sz="4" w:space="0" w:color="333300"/>
            </w:tcBorders>
            <w:shd w:val="clear" w:color="auto" w:fill="auto"/>
            <w:hideMark/>
          </w:tcPr>
          <w:p w14:paraId="73EC3265" w14:textId="77777777" w:rsid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w:t>
            </w:r>
          </w:p>
          <w:p w14:paraId="26B8EE03" w14:textId="77777777" w:rsidR="00EA2292" w:rsidRDefault="00E41DCB" w:rsidP="00EA2292">
            <w:pPr>
              <w:rPr>
                <w:rFonts w:ascii="Arial" w:eastAsia="Times New Roman" w:hAnsi="Arial" w:cs="Arial"/>
                <w:sz w:val="20"/>
                <w:lang w:val="en-US"/>
              </w:rPr>
            </w:pPr>
            <w:r>
              <w:rPr>
                <w:rFonts w:ascii="Arial" w:eastAsia="Times New Roman" w:hAnsi="Arial" w:cs="Arial"/>
                <w:sz w:val="20"/>
                <w:lang w:val="en-US"/>
              </w:rPr>
              <w:t>Revised – agree with the commenter. There is a need for a link recommendation mechanism. Document 1026r10 has discussed this and proposed modifications to the existing link recommendation tool. This addresses the comment.</w:t>
            </w:r>
          </w:p>
          <w:p w14:paraId="22681CA1" w14:textId="77777777" w:rsidR="00E41DCB" w:rsidRDefault="00E41DCB" w:rsidP="00EA2292">
            <w:pPr>
              <w:rPr>
                <w:rFonts w:ascii="Arial" w:eastAsia="Times New Roman" w:hAnsi="Arial" w:cs="Arial"/>
                <w:sz w:val="20"/>
                <w:lang w:val="en-US"/>
              </w:rPr>
            </w:pPr>
          </w:p>
          <w:p w14:paraId="4D348E04" w14:textId="3730583B" w:rsidR="00E41DCB" w:rsidRPr="00C4016A" w:rsidRDefault="00E41DCB" w:rsidP="00EA2292">
            <w:pPr>
              <w:rPr>
                <w:rFonts w:ascii="Arial" w:eastAsia="Times New Roman" w:hAnsi="Arial" w:cs="Arial"/>
                <w:sz w:val="20"/>
                <w:lang w:val="en-US"/>
              </w:rPr>
            </w:pPr>
            <w:r>
              <w:rPr>
                <w:rFonts w:ascii="Arial" w:eastAsia="Times New Roman" w:hAnsi="Arial" w:cs="Arial"/>
                <w:sz w:val="20"/>
                <w:lang w:val="en-US"/>
              </w:rPr>
              <w:t>No further changes needed for this CID.</w:t>
            </w:r>
          </w:p>
        </w:tc>
      </w:tr>
      <w:tr w:rsidR="00C4016A" w:rsidRPr="00C4016A" w14:paraId="0A7C81DD" w14:textId="77777777" w:rsidTr="00C4016A">
        <w:trPr>
          <w:trHeight w:val="3060"/>
        </w:trPr>
        <w:tc>
          <w:tcPr>
            <w:tcW w:w="773" w:type="dxa"/>
            <w:tcBorders>
              <w:top w:val="nil"/>
              <w:left w:val="single" w:sz="4" w:space="0" w:color="333300"/>
              <w:bottom w:val="single" w:sz="4" w:space="0" w:color="333300"/>
              <w:right w:val="single" w:sz="4" w:space="0" w:color="333300"/>
            </w:tcBorders>
            <w:shd w:val="clear" w:color="auto" w:fill="auto"/>
            <w:hideMark/>
          </w:tcPr>
          <w:p w14:paraId="4ABBF8B4" w14:textId="77777777" w:rsidR="00C4016A" w:rsidRPr="00C4016A" w:rsidRDefault="00C4016A" w:rsidP="00C4016A">
            <w:pPr>
              <w:jc w:val="right"/>
              <w:rPr>
                <w:rFonts w:ascii="Arial" w:eastAsia="Times New Roman" w:hAnsi="Arial" w:cs="Arial"/>
                <w:sz w:val="20"/>
                <w:lang w:val="en-US"/>
              </w:rPr>
            </w:pPr>
            <w:r w:rsidRPr="00C4016A">
              <w:rPr>
                <w:rFonts w:ascii="Arial" w:eastAsia="Times New Roman" w:hAnsi="Arial" w:cs="Arial"/>
                <w:sz w:val="20"/>
                <w:lang w:val="en-US"/>
              </w:rPr>
              <w:t>11759</w:t>
            </w:r>
          </w:p>
        </w:tc>
        <w:tc>
          <w:tcPr>
            <w:tcW w:w="1162" w:type="dxa"/>
            <w:tcBorders>
              <w:top w:val="nil"/>
              <w:left w:val="nil"/>
              <w:bottom w:val="single" w:sz="4" w:space="0" w:color="333300"/>
              <w:right w:val="single" w:sz="4" w:space="0" w:color="333300"/>
            </w:tcBorders>
            <w:shd w:val="clear" w:color="auto" w:fill="auto"/>
            <w:hideMark/>
          </w:tcPr>
          <w:p w14:paraId="6B7B6E3A"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35.3.7.1</w:t>
            </w:r>
          </w:p>
        </w:tc>
        <w:tc>
          <w:tcPr>
            <w:tcW w:w="828" w:type="dxa"/>
            <w:tcBorders>
              <w:top w:val="nil"/>
              <w:left w:val="nil"/>
              <w:bottom w:val="single" w:sz="4" w:space="0" w:color="333300"/>
              <w:right w:val="single" w:sz="4" w:space="0" w:color="333300"/>
            </w:tcBorders>
            <w:shd w:val="clear" w:color="auto" w:fill="auto"/>
            <w:hideMark/>
          </w:tcPr>
          <w:p w14:paraId="794085A0"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427.09</w:t>
            </w:r>
          </w:p>
        </w:tc>
        <w:tc>
          <w:tcPr>
            <w:tcW w:w="2296" w:type="dxa"/>
            <w:tcBorders>
              <w:top w:val="nil"/>
              <w:left w:val="nil"/>
              <w:bottom w:val="single" w:sz="4" w:space="0" w:color="333300"/>
              <w:right w:val="single" w:sz="4" w:space="0" w:color="333300"/>
            </w:tcBorders>
            <w:shd w:val="clear" w:color="auto" w:fill="auto"/>
            <w:hideMark/>
          </w:tcPr>
          <w:p w14:paraId="3B535452"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xml:space="preserve">For efficient functioning of a </w:t>
            </w:r>
            <w:proofErr w:type="gramStart"/>
            <w:r w:rsidRPr="00C4016A">
              <w:rPr>
                <w:rFonts w:ascii="Arial" w:eastAsia="Times New Roman" w:hAnsi="Arial" w:cs="Arial"/>
                <w:sz w:val="20"/>
                <w:lang w:val="en-US"/>
              </w:rPr>
              <w:t>large scale</w:t>
            </w:r>
            <w:proofErr w:type="gramEnd"/>
            <w:r w:rsidRPr="00C4016A">
              <w:rPr>
                <w:rFonts w:ascii="Arial" w:eastAsia="Times New Roman" w:hAnsi="Arial" w:cs="Arial"/>
                <w:sz w:val="20"/>
                <w:lang w:val="en-US"/>
              </w:rPr>
              <w:t xml:space="preserve"> deployment as well as some specific use cases, a non-default TID-to-link negotiation is required. A non-AP MLD does not know whether the AP MLD requires a non-default TID-to-Link mapping. The AP MLD needs to be able to signal that a negotiation is required.</w:t>
            </w:r>
          </w:p>
        </w:tc>
        <w:tc>
          <w:tcPr>
            <w:tcW w:w="2673" w:type="dxa"/>
            <w:tcBorders>
              <w:top w:val="nil"/>
              <w:left w:val="nil"/>
              <w:bottom w:val="single" w:sz="4" w:space="0" w:color="333300"/>
              <w:right w:val="single" w:sz="4" w:space="0" w:color="333300"/>
            </w:tcBorders>
            <w:shd w:val="clear" w:color="auto" w:fill="auto"/>
            <w:hideMark/>
          </w:tcPr>
          <w:p w14:paraId="06D697BF"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Add signaling to indicate the need to perform such a negotiation.</w:t>
            </w:r>
          </w:p>
        </w:tc>
        <w:tc>
          <w:tcPr>
            <w:tcW w:w="2523" w:type="dxa"/>
            <w:tcBorders>
              <w:top w:val="nil"/>
              <w:left w:val="nil"/>
              <w:bottom w:val="single" w:sz="4" w:space="0" w:color="333300"/>
              <w:right w:val="single" w:sz="4" w:space="0" w:color="333300"/>
            </w:tcBorders>
            <w:shd w:val="clear" w:color="auto" w:fill="auto"/>
            <w:hideMark/>
          </w:tcPr>
          <w:p w14:paraId="29E49FA8" w14:textId="73895004" w:rsid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w:t>
            </w:r>
            <w:r w:rsidR="00EA2292">
              <w:rPr>
                <w:rFonts w:ascii="Arial" w:eastAsia="Times New Roman" w:hAnsi="Arial" w:cs="Arial"/>
                <w:sz w:val="20"/>
                <w:lang w:val="en-US"/>
              </w:rPr>
              <w:t>Revised – an AP MLD can initiate a TID-mapping negotiation. If an AP MLD wants to impose a TID-mapping on all non-AP MLDs, it can now advertise that in beacons with the mechanism defined in 35.3.7.1.7, as discussed in document 22/1023r</w:t>
            </w:r>
            <w:proofErr w:type="gramStart"/>
            <w:r w:rsidR="00EA2292">
              <w:rPr>
                <w:rFonts w:ascii="Arial" w:eastAsia="Times New Roman" w:hAnsi="Arial" w:cs="Arial"/>
                <w:sz w:val="20"/>
                <w:lang w:val="en-US"/>
              </w:rPr>
              <w:t>5..</w:t>
            </w:r>
            <w:proofErr w:type="gramEnd"/>
          </w:p>
          <w:p w14:paraId="6A0E7578" w14:textId="77777777" w:rsidR="00EA2292" w:rsidRDefault="00EA2292" w:rsidP="00C4016A">
            <w:pPr>
              <w:jc w:val="left"/>
              <w:rPr>
                <w:rFonts w:ascii="Arial" w:eastAsia="Times New Roman" w:hAnsi="Arial" w:cs="Arial"/>
                <w:sz w:val="20"/>
                <w:lang w:val="en-US"/>
              </w:rPr>
            </w:pPr>
          </w:p>
          <w:p w14:paraId="28316856" w14:textId="566EE4BF" w:rsidR="00EA2292" w:rsidRPr="00C4016A" w:rsidRDefault="00EA2292" w:rsidP="00C4016A">
            <w:pPr>
              <w:jc w:val="left"/>
              <w:rPr>
                <w:rFonts w:ascii="Arial" w:eastAsia="Times New Roman" w:hAnsi="Arial" w:cs="Arial"/>
                <w:sz w:val="20"/>
                <w:lang w:val="en-US"/>
              </w:rPr>
            </w:pPr>
            <w:r>
              <w:rPr>
                <w:rFonts w:ascii="Arial" w:eastAsia="Times New Roman" w:hAnsi="Arial" w:cs="Arial"/>
                <w:sz w:val="20"/>
                <w:lang w:val="en-US"/>
              </w:rPr>
              <w:t>No further actions are needed for this CID.</w:t>
            </w:r>
          </w:p>
        </w:tc>
      </w:tr>
      <w:tr w:rsidR="00C4016A" w:rsidRPr="00C4016A" w14:paraId="3A608CE4" w14:textId="77777777" w:rsidTr="00C4016A">
        <w:trPr>
          <w:trHeight w:val="5100"/>
        </w:trPr>
        <w:tc>
          <w:tcPr>
            <w:tcW w:w="773" w:type="dxa"/>
            <w:tcBorders>
              <w:top w:val="nil"/>
              <w:left w:val="single" w:sz="4" w:space="0" w:color="333300"/>
              <w:bottom w:val="single" w:sz="4" w:space="0" w:color="333300"/>
              <w:right w:val="single" w:sz="4" w:space="0" w:color="333300"/>
            </w:tcBorders>
            <w:shd w:val="clear" w:color="auto" w:fill="auto"/>
            <w:hideMark/>
          </w:tcPr>
          <w:p w14:paraId="6F0640D4" w14:textId="77777777" w:rsidR="00C4016A" w:rsidRPr="00C4016A" w:rsidRDefault="00C4016A" w:rsidP="00C4016A">
            <w:pPr>
              <w:jc w:val="right"/>
              <w:rPr>
                <w:rFonts w:ascii="Arial" w:eastAsia="Times New Roman" w:hAnsi="Arial" w:cs="Arial"/>
                <w:sz w:val="20"/>
                <w:lang w:val="en-US"/>
              </w:rPr>
            </w:pPr>
            <w:r w:rsidRPr="00C4016A">
              <w:rPr>
                <w:rFonts w:ascii="Arial" w:eastAsia="Times New Roman" w:hAnsi="Arial" w:cs="Arial"/>
                <w:sz w:val="20"/>
                <w:lang w:val="en-US"/>
              </w:rPr>
              <w:lastRenderedPageBreak/>
              <w:t>11764</w:t>
            </w:r>
          </w:p>
        </w:tc>
        <w:tc>
          <w:tcPr>
            <w:tcW w:w="1162" w:type="dxa"/>
            <w:tcBorders>
              <w:top w:val="nil"/>
              <w:left w:val="nil"/>
              <w:bottom w:val="single" w:sz="4" w:space="0" w:color="333300"/>
              <w:right w:val="single" w:sz="4" w:space="0" w:color="333300"/>
            </w:tcBorders>
            <w:shd w:val="clear" w:color="auto" w:fill="auto"/>
            <w:hideMark/>
          </w:tcPr>
          <w:p w14:paraId="7DAA951D"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35.3.7.1</w:t>
            </w:r>
          </w:p>
        </w:tc>
        <w:tc>
          <w:tcPr>
            <w:tcW w:w="828" w:type="dxa"/>
            <w:tcBorders>
              <w:top w:val="nil"/>
              <w:left w:val="nil"/>
              <w:bottom w:val="single" w:sz="4" w:space="0" w:color="333300"/>
              <w:right w:val="single" w:sz="4" w:space="0" w:color="333300"/>
            </w:tcBorders>
            <w:shd w:val="clear" w:color="auto" w:fill="auto"/>
            <w:hideMark/>
          </w:tcPr>
          <w:p w14:paraId="14277EB0"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427.09</w:t>
            </w:r>
          </w:p>
        </w:tc>
        <w:tc>
          <w:tcPr>
            <w:tcW w:w="2296" w:type="dxa"/>
            <w:tcBorders>
              <w:top w:val="nil"/>
              <w:left w:val="nil"/>
              <w:bottom w:val="single" w:sz="4" w:space="0" w:color="333300"/>
              <w:right w:val="single" w:sz="4" w:space="0" w:color="333300"/>
            </w:tcBorders>
            <w:shd w:val="clear" w:color="auto" w:fill="auto"/>
            <w:hideMark/>
          </w:tcPr>
          <w:p w14:paraId="4A33D0DF"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Important use cases benefit greatly if the TID-to-link mapping negotiation for a non-default mapping does not start from scratch but from a non-default preferred mapping the AP broadcasts/advertises in its Beacon. In that case it gives the non-AP MLD a starting point to negotiate a different mapping. In most cases the non-default preferred mapping broadcasted/advertised will be use case specific and the non-AP MLD will benefit from this knowledge when setting up TID-to-Link mapping.</w:t>
            </w:r>
          </w:p>
        </w:tc>
        <w:tc>
          <w:tcPr>
            <w:tcW w:w="2673" w:type="dxa"/>
            <w:tcBorders>
              <w:top w:val="nil"/>
              <w:left w:val="nil"/>
              <w:bottom w:val="single" w:sz="4" w:space="0" w:color="333300"/>
              <w:right w:val="single" w:sz="4" w:space="0" w:color="333300"/>
            </w:tcBorders>
            <w:shd w:val="clear" w:color="auto" w:fill="auto"/>
            <w:hideMark/>
          </w:tcPr>
          <w:p w14:paraId="40E0D7EC"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xml:space="preserve">Add </w:t>
            </w:r>
            <w:proofErr w:type="spellStart"/>
            <w:r w:rsidRPr="00C4016A">
              <w:rPr>
                <w:rFonts w:ascii="Arial" w:eastAsia="Times New Roman" w:hAnsi="Arial" w:cs="Arial"/>
                <w:sz w:val="20"/>
                <w:lang w:val="en-US"/>
              </w:rPr>
              <w:t>signalling</w:t>
            </w:r>
            <w:proofErr w:type="spellEnd"/>
            <w:r w:rsidRPr="00C4016A">
              <w:rPr>
                <w:rFonts w:ascii="Arial" w:eastAsia="Times New Roman" w:hAnsi="Arial" w:cs="Arial"/>
                <w:sz w:val="20"/>
                <w:lang w:val="en-US"/>
              </w:rPr>
              <w:t xml:space="preserve"> to address the comment</w:t>
            </w:r>
          </w:p>
        </w:tc>
        <w:tc>
          <w:tcPr>
            <w:tcW w:w="2523" w:type="dxa"/>
            <w:tcBorders>
              <w:top w:val="nil"/>
              <w:left w:val="nil"/>
              <w:bottom w:val="single" w:sz="4" w:space="0" w:color="333300"/>
              <w:right w:val="single" w:sz="4" w:space="0" w:color="333300"/>
            </w:tcBorders>
            <w:shd w:val="clear" w:color="auto" w:fill="auto"/>
            <w:hideMark/>
          </w:tcPr>
          <w:p w14:paraId="45A8BF94" w14:textId="5C6FB24C" w:rsidR="00EA2292" w:rsidRDefault="00C4016A" w:rsidP="00EA2292">
            <w:pPr>
              <w:jc w:val="left"/>
              <w:rPr>
                <w:rFonts w:ascii="Arial" w:eastAsia="Times New Roman" w:hAnsi="Arial" w:cs="Arial"/>
                <w:sz w:val="20"/>
                <w:lang w:val="en-US"/>
              </w:rPr>
            </w:pPr>
            <w:r w:rsidRPr="00C4016A">
              <w:rPr>
                <w:rFonts w:ascii="Arial" w:eastAsia="Times New Roman" w:hAnsi="Arial" w:cs="Arial"/>
                <w:sz w:val="20"/>
                <w:lang w:val="en-US"/>
              </w:rPr>
              <w:t> </w:t>
            </w:r>
            <w:r w:rsidR="00EA2292">
              <w:rPr>
                <w:rFonts w:ascii="Arial" w:eastAsia="Times New Roman" w:hAnsi="Arial" w:cs="Arial"/>
                <w:sz w:val="20"/>
                <w:lang w:val="en-US"/>
              </w:rPr>
              <w:t>Revised – an AP MLD can now advertise a TID-mapping to all non-AP MLDs in beacons with the mechanism defined in 35.3.7.1.7, as discussed in document 22/1023r5.</w:t>
            </w:r>
          </w:p>
          <w:p w14:paraId="75CA65BB" w14:textId="77777777" w:rsidR="00EA2292" w:rsidRDefault="00EA2292" w:rsidP="00EA2292">
            <w:pPr>
              <w:jc w:val="left"/>
              <w:rPr>
                <w:rFonts w:ascii="Arial" w:eastAsia="Times New Roman" w:hAnsi="Arial" w:cs="Arial"/>
                <w:sz w:val="20"/>
                <w:lang w:val="en-US"/>
              </w:rPr>
            </w:pPr>
          </w:p>
          <w:p w14:paraId="45A086CF" w14:textId="70ADB662" w:rsidR="00C4016A" w:rsidRPr="00C4016A" w:rsidRDefault="00EA2292" w:rsidP="00EA2292">
            <w:pPr>
              <w:jc w:val="left"/>
              <w:rPr>
                <w:rFonts w:ascii="Arial" w:eastAsia="Times New Roman" w:hAnsi="Arial" w:cs="Arial"/>
                <w:sz w:val="20"/>
                <w:lang w:val="en-US"/>
              </w:rPr>
            </w:pPr>
            <w:r>
              <w:rPr>
                <w:rFonts w:ascii="Arial" w:eastAsia="Times New Roman" w:hAnsi="Arial" w:cs="Arial"/>
                <w:sz w:val="20"/>
                <w:lang w:val="en-US"/>
              </w:rPr>
              <w:t>No further actions are needed for this CID.</w:t>
            </w:r>
          </w:p>
        </w:tc>
      </w:tr>
      <w:tr w:rsidR="00C4016A" w:rsidRPr="00C4016A" w14:paraId="3498B0AF" w14:textId="77777777" w:rsidTr="00C4016A">
        <w:trPr>
          <w:trHeight w:val="4845"/>
        </w:trPr>
        <w:tc>
          <w:tcPr>
            <w:tcW w:w="773" w:type="dxa"/>
            <w:tcBorders>
              <w:top w:val="nil"/>
              <w:left w:val="single" w:sz="4" w:space="0" w:color="333300"/>
              <w:bottom w:val="single" w:sz="4" w:space="0" w:color="333300"/>
              <w:right w:val="single" w:sz="4" w:space="0" w:color="333300"/>
            </w:tcBorders>
            <w:shd w:val="clear" w:color="auto" w:fill="auto"/>
            <w:hideMark/>
          </w:tcPr>
          <w:p w14:paraId="2509CA91" w14:textId="77777777" w:rsidR="00C4016A" w:rsidRPr="00C4016A" w:rsidRDefault="00C4016A" w:rsidP="00C4016A">
            <w:pPr>
              <w:jc w:val="right"/>
              <w:rPr>
                <w:rFonts w:ascii="Arial" w:eastAsia="Times New Roman" w:hAnsi="Arial" w:cs="Arial"/>
                <w:sz w:val="20"/>
                <w:lang w:val="en-US"/>
              </w:rPr>
            </w:pPr>
            <w:r w:rsidRPr="00C4016A">
              <w:rPr>
                <w:rFonts w:ascii="Arial" w:eastAsia="Times New Roman" w:hAnsi="Arial" w:cs="Arial"/>
                <w:sz w:val="20"/>
                <w:lang w:val="en-US"/>
              </w:rPr>
              <w:t>11903</w:t>
            </w:r>
          </w:p>
        </w:tc>
        <w:tc>
          <w:tcPr>
            <w:tcW w:w="1162" w:type="dxa"/>
            <w:tcBorders>
              <w:top w:val="nil"/>
              <w:left w:val="nil"/>
              <w:bottom w:val="single" w:sz="4" w:space="0" w:color="333300"/>
              <w:right w:val="single" w:sz="4" w:space="0" w:color="333300"/>
            </w:tcBorders>
            <w:shd w:val="clear" w:color="auto" w:fill="auto"/>
            <w:hideMark/>
          </w:tcPr>
          <w:p w14:paraId="29841C1F"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4C3789AF"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427.12</w:t>
            </w:r>
          </w:p>
        </w:tc>
        <w:tc>
          <w:tcPr>
            <w:tcW w:w="2296" w:type="dxa"/>
            <w:tcBorders>
              <w:top w:val="nil"/>
              <w:left w:val="nil"/>
              <w:bottom w:val="single" w:sz="4" w:space="0" w:color="333300"/>
              <w:right w:val="single" w:sz="4" w:space="0" w:color="333300"/>
            </w:tcBorders>
            <w:shd w:val="clear" w:color="auto" w:fill="auto"/>
            <w:hideMark/>
          </w:tcPr>
          <w:p w14:paraId="09A9CFCD"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xml:space="preserve">Sentence is long and can </w:t>
            </w:r>
            <w:proofErr w:type="gramStart"/>
            <w:r w:rsidRPr="00C4016A">
              <w:rPr>
                <w:rFonts w:ascii="Arial" w:eastAsia="Times New Roman" w:hAnsi="Arial" w:cs="Arial"/>
                <w:sz w:val="20"/>
                <w:lang w:val="en-US"/>
              </w:rPr>
              <w:t>actually be</w:t>
            </w:r>
            <w:proofErr w:type="gramEnd"/>
            <w:r w:rsidRPr="00C4016A">
              <w:rPr>
                <w:rFonts w:ascii="Arial" w:eastAsia="Times New Roman" w:hAnsi="Arial" w:cs="Arial"/>
                <w:sz w:val="20"/>
                <w:lang w:val="en-US"/>
              </w:rPr>
              <w:t xml:space="preserve"> simplified and clarified.</w:t>
            </w:r>
          </w:p>
        </w:tc>
        <w:tc>
          <w:tcPr>
            <w:tcW w:w="2673" w:type="dxa"/>
            <w:tcBorders>
              <w:top w:val="nil"/>
              <w:left w:val="nil"/>
              <w:bottom w:val="single" w:sz="4" w:space="0" w:color="333300"/>
              <w:right w:val="single" w:sz="4" w:space="0" w:color="333300"/>
            </w:tcBorders>
            <w:shd w:val="clear" w:color="auto" w:fill="auto"/>
            <w:hideMark/>
          </w:tcPr>
          <w:p w14:paraId="52959B0D"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xml:space="preserve">Replace "The TID-to-link mapping mechanism allows an AP MLD and a non-AP MLD that performed or are performing multi-link setup to determine how UL and DL </w:t>
            </w:r>
            <w:proofErr w:type="spellStart"/>
            <w:r w:rsidRPr="00C4016A">
              <w:rPr>
                <w:rFonts w:ascii="Arial" w:eastAsia="Times New Roman" w:hAnsi="Arial" w:cs="Arial"/>
                <w:sz w:val="20"/>
                <w:lang w:val="en-US"/>
              </w:rPr>
              <w:t>Qos</w:t>
            </w:r>
            <w:proofErr w:type="spellEnd"/>
            <w:r w:rsidRPr="00C4016A">
              <w:rPr>
                <w:rFonts w:ascii="Arial" w:eastAsia="Times New Roman" w:hAnsi="Arial" w:cs="Arial"/>
                <w:sz w:val="20"/>
                <w:lang w:val="en-US"/>
              </w:rPr>
              <w:t xml:space="preserve"> traffic corresponding to TID values between 0 and 7 will be assigned to the setup links for the non-AP MLD." with "The TID-to-link mapping mechanism enables peer MLDs to determine how UL and DL </w:t>
            </w:r>
            <w:proofErr w:type="spellStart"/>
            <w:r w:rsidRPr="00C4016A">
              <w:rPr>
                <w:rFonts w:ascii="Arial" w:eastAsia="Times New Roman" w:hAnsi="Arial" w:cs="Arial"/>
                <w:sz w:val="20"/>
                <w:lang w:val="en-US"/>
              </w:rPr>
              <w:t>Qos</w:t>
            </w:r>
            <w:proofErr w:type="spellEnd"/>
            <w:r w:rsidRPr="00C4016A">
              <w:rPr>
                <w:rFonts w:ascii="Arial" w:eastAsia="Times New Roman" w:hAnsi="Arial" w:cs="Arial"/>
                <w:sz w:val="20"/>
                <w:lang w:val="en-US"/>
              </w:rPr>
              <w:t xml:space="preserve"> traffic, which are identified by their respective TIDs, will be assigned to the setup links that are in use between the two MLDs.</w:t>
            </w:r>
          </w:p>
        </w:tc>
        <w:tc>
          <w:tcPr>
            <w:tcW w:w="2523" w:type="dxa"/>
            <w:tcBorders>
              <w:top w:val="nil"/>
              <w:left w:val="nil"/>
              <w:bottom w:val="single" w:sz="4" w:space="0" w:color="333300"/>
              <w:right w:val="single" w:sz="4" w:space="0" w:color="333300"/>
            </w:tcBorders>
            <w:shd w:val="clear" w:color="auto" w:fill="auto"/>
            <w:hideMark/>
          </w:tcPr>
          <w:p w14:paraId="58DD15C3" w14:textId="6104FBAF"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w:t>
            </w:r>
            <w:r w:rsidR="00EA2292">
              <w:rPr>
                <w:rFonts w:ascii="Arial" w:eastAsia="Times New Roman" w:hAnsi="Arial" w:cs="Arial"/>
                <w:sz w:val="20"/>
                <w:lang w:val="en-US"/>
              </w:rPr>
              <w:t>Revised – agree with the commenter. Modify the sentence, especially regarding the TID. Apply the changes marked as #11903 in this document.</w:t>
            </w:r>
          </w:p>
        </w:tc>
      </w:tr>
      <w:tr w:rsidR="00C4016A" w:rsidRPr="00C4016A" w14:paraId="5F33BAAA" w14:textId="77777777" w:rsidTr="00C4016A">
        <w:trPr>
          <w:trHeight w:val="1275"/>
        </w:trPr>
        <w:tc>
          <w:tcPr>
            <w:tcW w:w="773" w:type="dxa"/>
            <w:tcBorders>
              <w:top w:val="nil"/>
              <w:left w:val="single" w:sz="4" w:space="0" w:color="333300"/>
              <w:bottom w:val="single" w:sz="4" w:space="0" w:color="333300"/>
              <w:right w:val="single" w:sz="4" w:space="0" w:color="333300"/>
            </w:tcBorders>
            <w:shd w:val="clear" w:color="auto" w:fill="auto"/>
            <w:hideMark/>
          </w:tcPr>
          <w:p w14:paraId="60BEF10E" w14:textId="77777777" w:rsidR="00C4016A" w:rsidRPr="00C4016A" w:rsidRDefault="00C4016A" w:rsidP="00C4016A">
            <w:pPr>
              <w:jc w:val="right"/>
              <w:rPr>
                <w:rFonts w:ascii="Arial" w:eastAsia="Times New Roman" w:hAnsi="Arial" w:cs="Arial"/>
                <w:sz w:val="20"/>
                <w:lang w:val="en-US"/>
              </w:rPr>
            </w:pPr>
            <w:r w:rsidRPr="00C4016A">
              <w:rPr>
                <w:rFonts w:ascii="Arial" w:eastAsia="Times New Roman" w:hAnsi="Arial" w:cs="Arial"/>
                <w:sz w:val="20"/>
                <w:lang w:val="en-US"/>
              </w:rPr>
              <w:t>12753</w:t>
            </w:r>
          </w:p>
        </w:tc>
        <w:tc>
          <w:tcPr>
            <w:tcW w:w="1162" w:type="dxa"/>
            <w:tcBorders>
              <w:top w:val="nil"/>
              <w:left w:val="nil"/>
              <w:bottom w:val="single" w:sz="4" w:space="0" w:color="333300"/>
              <w:right w:val="single" w:sz="4" w:space="0" w:color="333300"/>
            </w:tcBorders>
            <w:shd w:val="clear" w:color="auto" w:fill="auto"/>
            <w:hideMark/>
          </w:tcPr>
          <w:p w14:paraId="14A8ACF2"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35.3.7.1</w:t>
            </w:r>
          </w:p>
        </w:tc>
        <w:tc>
          <w:tcPr>
            <w:tcW w:w="828" w:type="dxa"/>
            <w:tcBorders>
              <w:top w:val="nil"/>
              <w:left w:val="nil"/>
              <w:bottom w:val="single" w:sz="4" w:space="0" w:color="333300"/>
              <w:right w:val="single" w:sz="4" w:space="0" w:color="333300"/>
            </w:tcBorders>
            <w:shd w:val="clear" w:color="auto" w:fill="auto"/>
            <w:hideMark/>
          </w:tcPr>
          <w:p w14:paraId="25FF6D9F"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427.12</w:t>
            </w:r>
          </w:p>
        </w:tc>
        <w:tc>
          <w:tcPr>
            <w:tcW w:w="2296" w:type="dxa"/>
            <w:tcBorders>
              <w:top w:val="nil"/>
              <w:left w:val="nil"/>
              <w:bottom w:val="single" w:sz="4" w:space="0" w:color="333300"/>
              <w:right w:val="single" w:sz="4" w:space="0" w:color="333300"/>
            </w:tcBorders>
            <w:shd w:val="clear" w:color="auto" w:fill="auto"/>
            <w:hideMark/>
          </w:tcPr>
          <w:p w14:paraId="531D3EF5"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The TID-to-Link mapping mechanism considers only UL and DL traffics. A TID may be related to a peer-to-peer link.</w:t>
            </w:r>
          </w:p>
        </w:tc>
        <w:tc>
          <w:tcPr>
            <w:tcW w:w="2673" w:type="dxa"/>
            <w:tcBorders>
              <w:top w:val="nil"/>
              <w:left w:val="nil"/>
              <w:bottom w:val="single" w:sz="4" w:space="0" w:color="333300"/>
              <w:right w:val="single" w:sz="4" w:space="0" w:color="333300"/>
            </w:tcBorders>
            <w:shd w:val="clear" w:color="auto" w:fill="auto"/>
            <w:hideMark/>
          </w:tcPr>
          <w:p w14:paraId="240520CF"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Add a mechanism to include the peer-to-peer communication in the TID-to-link mapping</w:t>
            </w:r>
          </w:p>
        </w:tc>
        <w:tc>
          <w:tcPr>
            <w:tcW w:w="2523" w:type="dxa"/>
            <w:tcBorders>
              <w:top w:val="nil"/>
              <w:left w:val="nil"/>
              <w:bottom w:val="single" w:sz="4" w:space="0" w:color="333300"/>
              <w:right w:val="single" w:sz="4" w:space="0" w:color="333300"/>
            </w:tcBorders>
            <w:shd w:val="clear" w:color="auto" w:fill="auto"/>
            <w:hideMark/>
          </w:tcPr>
          <w:p w14:paraId="394D2290" w14:textId="694F214E"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w:t>
            </w:r>
            <w:r w:rsidR="00EA2292">
              <w:rPr>
                <w:rFonts w:ascii="Arial" w:eastAsia="Times New Roman" w:hAnsi="Arial" w:cs="Arial"/>
                <w:sz w:val="20"/>
                <w:lang w:val="en-US"/>
              </w:rPr>
              <w:t>Reject – peer-to-peer communication with more than one link has not been defined yet. If it is this change will be considered. For now, this is not the case.</w:t>
            </w:r>
          </w:p>
        </w:tc>
      </w:tr>
      <w:tr w:rsidR="00C4016A" w:rsidRPr="00C4016A" w14:paraId="3AD7261C" w14:textId="77777777" w:rsidTr="00C4016A">
        <w:trPr>
          <w:trHeight w:val="3315"/>
        </w:trPr>
        <w:tc>
          <w:tcPr>
            <w:tcW w:w="773" w:type="dxa"/>
            <w:tcBorders>
              <w:top w:val="nil"/>
              <w:left w:val="single" w:sz="4" w:space="0" w:color="333300"/>
              <w:bottom w:val="single" w:sz="4" w:space="0" w:color="333300"/>
              <w:right w:val="single" w:sz="4" w:space="0" w:color="333300"/>
            </w:tcBorders>
            <w:shd w:val="clear" w:color="auto" w:fill="auto"/>
            <w:hideMark/>
          </w:tcPr>
          <w:p w14:paraId="5E8CE91E" w14:textId="77777777" w:rsidR="00C4016A" w:rsidRPr="00C4016A" w:rsidRDefault="00C4016A" w:rsidP="00C4016A">
            <w:pPr>
              <w:jc w:val="right"/>
              <w:rPr>
                <w:rFonts w:ascii="Arial" w:eastAsia="Times New Roman" w:hAnsi="Arial" w:cs="Arial"/>
                <w:sz w:val="20"/>
                <w:lang w:val="en-US"/>
              </w:rPr>
            </w:pPr>
            <w:r w:rsidRPr="00C4016A">
              <w:rPr>
                <w:rFonts w:ascii="Arial" w:eastAsia="Times New Roman" w:hAnsi="Arial" w:cs="Arial"/>
                <w:sz w:val="20"/>
                <w:lang w:val="en-US"/>
              </w:rPr>
              <w:lastRenderedPageBreak/>
              <w:t>12907</w:t>
            </w:r>
          </w:p>
        </w:tc>
        <w:tc>
          <w:tcPr>
            <w:tcW w:w="1162" w:type="dxa"/>
            <w:tcBorders>
              <w:top w:val="nil"/>
              <w:left w:val="nil"/>
              <w:bottom w:val="single" w:sz="4" w:space="0" w:color="333300"/>
              <w:right w:val="single" w:sz="4" w:space="0" w:color="333300"/>
            </w:tcBorders>
            <w:shd w:val="clear" w:color="auto" w:fill="auto"/>
            <w:hideMark/>
          </w:tcPr>
          <w:p w14:paraId="2BB9F958"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189F7226"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427.12</w:t>
            </w:r>
          </w:p>
        </w:tc>
        <w:tc>
          <w:tcPr>
            <w:tcW w:w="2296" w:type="dxa"/>
            <w:tcBorders>
              <w:top w:val="nil"/>
              <w:left w:val="nil"/>
              <w:bottom w:val="single" w:sz="4" w:space="0" w:color="333300"/>
              <w:right w:val="single" w:sz="4" w:space="0" w:color="333300"/>
            </w:tcBorders>
            <w:shd w:val="clear" w:color="auto" w:fill="auto"/>
            <w:hideMark/>
          </w:tcPr>
          <w:p w14:paraId="37EAD2BA"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(1) There is no such thing as "</w:t>
            </w:r>
            <w:proofErr w:type="spellStart"/>
            <w:r w:rsidRPr="00C4016A">
              <w:rPr>
                <w:rFonts w:ascii="Arial" w:eastAsia="Times New Roman" w:hAnsi="Arial" w:cs="Arial"/>
                <w:sz w:val="20"/>
                <w:lang w:val="en-US"/>
              </w:rPr>
              <w:t>Qos</w:t>
            </w:r>
            <w:proofErr w:type="spellEnd"/>
            <w:r w:rsidRPr="00C4016A">
              <w:rPr>
                <w:rFonts w:ascii="Arial" w:eastAsia="Times New Roman" w:hAnsi="Arial" w:cs="Arial"/>
                <w:sz w:val="20"/>
                <w:lang w:val="en-US"/>
              </w:rPr>
              <w:t xml:space="preserve"> [sic] traffic"; we have QoS frames. In this case no need to mention QoS, (2) Use "have performed" instead of "performed", (3) meaning of "assigned" is not clear, "determine" is not the right </w:t>
            </w:r>
            <w:proofErr w:type="gramStart"/>
            <w:r w:rsidRPr="00C4016A">
              <w:rPr>
                <w:rFonts w:ascii="Arial" w:eastAsia="Times New Roman" w:hAnsi="Arial" w:cs="Arial"/>
                <w:sz w:val="20"/>
                <w:lang w:val="en-US"/>
              </w:rPr>
              <w:t>choice,..</w:t>
            </w:r>
            <w:proofErr w:type="gramEnd"/>
            <w:r w:rsidRPr="00C4016A">
              <w:rPr>
                <w:rFonts w:ascii="Arial" w:eastAsia="Times New Roman" w:hAnsi="Arial" w:cs="Arial"/>
                <w:sz w:val="20"/>
                <w:lang w:val="en-US"/>
              </w:rPr>
              <w:t xml:space="preserve"> (4) Use conventions in 1.4 (Word usage) in baseline (2nd paragraph in this case) to shorten the text.</w:t>
            </w:r>
          </w:p>
        </w:tc>
        <w:tc>
          <w:tcPr>
            <w:tcW w:w="2673" w:type="dxa"/>
            <w:tcBorders>
              <w:top w:val="nil"/>
              <w:left w:val="nil"/>
              <w:bottom w:val="single" w:sz="4" w:space="0" w:color="333300"/>
              <w:right w:val="single" w:sz="4" w:space="0" w:color="333300"/>
            </w:tcBorders>
            <w:shd w:val="clear" w:color="auto" w:fill="auto"/>
            <w:hideMark/>
          </w:tcPr>
          <w:p w14:paraId="46A308E1"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Change the first paragraph to "The TID-to-link mapping mechanism allows an AP MLD and a non-AP MLD that have performed or are performing multi-link setup to establish a mapping between DL and/or UL transmissions of Data frames with TIDs 0-7, and the setup links.</w:t>
            </w:r>
          </w:p>
        </w:tc>
        <w:tc>
          <w:tcPr>
            <w:tcW w:w="2523" w:type="dxa"/>
            <w:tcBorders>
              <w:top w:val="nil"/>
              <w:left w:val="nil"/>
              <w:bottom w:val="single" w:sz="4" w:space="0" w:color="333300"/>
              <w:right w:val="single" w:sz="4" w:space="0" w:color="333300"/>
            </w:tcBorders>
            <w:shd w:val="clear" w:color="auto" w:fill="auto"/>
            <w:hideMark/>
          </w:tcPr>
          <w:p w14:paraId="4F3B8E83" w14:textId="7FE1B5D2"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w:t>
            </w:r>
            <w:r w:rsidR="00287886">
              <w:rPr>
                <w:rFonts w:ascii="Arial" w:eastAsia="Times New Roman" w:hAnsi="Arial" w:cs="Arial"/>
                <w:sz w:val="20"/>
                <w:lang w:val="en-US"/>
              </w:rPr>
              <w:t>Revised – agree with the commenter. Replace QoS traffic with Data frame and management frames. Apply the changes marked as #12907 in this document.</w:t>
            </w:r>
          </w:p>
        </w:tc>
      </w:tr>
      <w:tr w:rsidR="00C4016A" w:rsidRPr="00C4016A" w14:paraId="3ABC2D60" w14:textId="77777777" w:rsidTr="00C4016A">
        <w:trPr>
          <w:trHeight w:val="1275"/>
        </w:trPr>
        <w:tc>
          <w:tcPr>
            <w:tcW w:w="773" w:type="dxa"/>
            <w:tcBorders>
              <w:top w:val="nil"/>
              <w:left w:val="single" w:sz="4" w:space="0" w:color="333300"/>
              <w:bottom w:val="single" w:sz="4" w:space="0" w:color="333300"/>
              <w:right w:val="single" w:sz="4" w:space="0" w:color="333300"/>
            </w:tcBorders>
            <w:shd w:val="clear" w:color="auto" w:fill="auto"/>
            <w:hideMark/>
          </w:tcPr>
          <w:p w14:paraId="6ADDD6F0" w14:textId="77777777" w:rsidR="00C4016A" w:rsidRPr="00C4016A" w:rsidRDefault="00C4016A" w:rsidP="00C4016A">
            <w:pPr>
              <w:jc w:val="right"/>
              <w:rPr>
                <w:rFonts w:ascii="Arial" w:eastAsia="Times New Roman" w:hAnsi="Arial" w:cs="Arial"/>
                <w:sz w:val="20"/>
                <w:lang w:val="en-US"/>
              </w:rPr>
            </w:pPr>
            <w:r w:rsidRPr="00C4016A">
              <w:rPr>
                <w:rFonts w:ascii="Arial" w:eastAsia="Times New Roman" w:hAnsi="Arial" w:cs="Arial"/>
                <w:sz w:val="20"/>
                <w:lang w:val="en-US"/>
              </w:rPr>
              <w:t>11775</w:t>
            </w:r>
          </w:p>
        </w:tc>
        <w:tc>
          <w:tcPr>
            <w:tcW w:w="1162" w:type="dxa"/>
            <w:tcBorders>
              <w:top w:val="nil"/>
              <w:left w:val="nil"/>
              <w:bottom w:val="single" w:sz="4" w:space="0" w:color="333300"/>
              <w:right w:val="single" w:sz="4" w:space="0" w:color="333300"/>
            </w:tcBorders>
            <w:shd w:val="clear" w:color="auto" w:fill="auto"/>
            <w:hideMark/>
          </w:tcPr>
          <w:p w14:paraId="53CD8DB6"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0FC25AC2"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427.13</w:t>
            </w:r>
          </w:p>
        </w:tc>
        <w:tc>
          <w:tcPr>
            <w:tcW w:w="2296" w:type="dxa"/>
            <w:tcBorders>
              <w:top w:val="nil"/>
              <w:left w:val="nil"/>
              <w:bottom w:val="single" w:sz="4" w:space="0" w:color="333300"/>
              <w:right w:val="single" w:sz="4" w:space="0" w:color="333300"/>
            </w:tcBorders>
            <w:shd w:val="clear" w:color="auto" w:fill="auto"/>
            <w:hideMark/>
          </w:tcPr>
          <w:p w14:paraId="2E207D93"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the use of the term "QoS traffic" is not exact. I suggest change to UL and DL frames corresponding to TID</w:t>
            </w:r>
            <w:proofErr w:type="gramStart"/>
            <w:r w:rsidRPr="00C4016A">
              <w:rPr>
                <w:rFonts w:ascii="Arial" w:eastAsia="Times New Roman" w:hAnsi="Arial" w:cs="Arial"/>
                <w:sz w:val="20"/>
                <w:lang w:val="en-US"/>
              </w:rPr>
              <w:t>.....</w:t>
            </w:r>
            <w:proofErr w:type="gramEnd"/>
          </w:p>
        </w:tc>
        <w:tc>
          <w:tcPr>
            <w:tcW w:w="2673" w:type="dxa"/>
            <w:tcBorders>
              <w:top w:val="nil"/>
              <w:left w:val="nil"/>
              <w:bottom w:val="single" w:sz="4" w:space="0" w:color="333300"/>
              <w:right w:val="single" w:sz="4" w:space="0" w:color="333300"/>
            </w:tcBorders>
            <w:shd w:val="clear" w:color="auto" w:fill="auto"/>
            <w:hideMark/>
          </w:tcPr>
          <w:p w14:paraId="2F7E339D"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6F12AE78" w14:textId="4AE22F82"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w:t>
            </w:r>
            <w:r w:rsidR="00287886">
              <w:rPr>
                <w:rFonts w:ascii="Arial" w:eastAsia="Times New Roman" w:hAnsi="Arial" w:cs="Arial"/>
                <w:sz w:val="20"/>
                <w:lang w:val="en-US"/>
              </w:rPr>
              <w:t>Revised – agree with the commenter. Replace QoS traffic with Data frame and management frames. Apply the changes marked as #11775 in this document.</w:t>
            </w:r>
          </w:p>
        </w:tc>
      </w:tr>
      <w:tr w:rsidR="00C4016A" w:rsidRPr="00C4016A" w14:paraId="2DAA6FAB" w14:textId="77777777" w:rsidTr="00C4016A">
        <w:trPr>
          <w:trHeight w:val="510"/>
        </w:trPr>
        <w:tc>
          <w:tcPr>
            <w:tcW w:w="773" w:type="dxa"/>
            <w:tcBorders>
              <w:top w:val="nil"/>
              <w:left w:val="single" w:sz="4" w:space="0" w:color="333300"/>
              <w:bottom w:val="single" w:sz="4" w:space="0" w:color="333300"/>
              <w:right w:val="single" w:sz="4" w:space="0" w:color="333300"/>
            </w:tcBorders>
            <w:shd w:val="clear" w:color="auto" w:fill="auto"/>
            <w:hideMark/>
          </w:tcPr>
          <w:p w14:paraId="60259869" w14:textId="77777777" w:rsidR="00C4016A" w:rsidRPr="00C4016A" w:rsidRDefault="00C4016A" w:rsidP="00C4016A">
            <w:pPr>
              <w:jc w:val="right"/>
              <w:rPr>
                <w:rFonts w:ascii="Arial" w:eastAsia="Times New Roman" w:hAnsi="Arial" w:cs="Arial"/>
                <w:sz w:val="20"/>
                <w:lang w:val="en-US"/>
              </w:rPr>
            </w:pPr>
            <w:r w:rsidRPr="00C4016A">
              <w:rPr>
                <w:rFonts w:ascii="Arial" w:eastAsia="Times New Roman" w:hAnsi="Arial" w:cs="Arial"/>
                <w:sz w:val="20"/>
                <w:lang w:val="en-US"/>
              </w:rPr>
              <w:t>13986</w:t>
            </w:r>
          </w:p>
        </w:tc>
        <w:tc>
          <w:tcPr>
            <w:tcW w:w="1162" w:type="dxa"/>
            <w:tcBorders>
              <w:top w:val="nil"/>
              <w:left w:val="nil"/>
              <w:bottom w:val="single" w:sz="4" w:space="0" w:color="333300"/>
              <w:right w:val="single" w:sz="4" w:space="0" w:color="333300"/>
            </w:tcBorders>
            <w:shd w:val="clear" w:color="auto" w:fill="auto"/>
            <w:hideMark/>
          </w:tcPr>
          <w:p w14:paraId="0EED3FA7"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3EAFA53D"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427.13</w:t>
            </w:r>
          </w:p>
        </w:tc>
        <w:tc>
          <w:tcPr>
            <w:tcW w:w="2296" w:type="dxa"/>
            <w:tcBorders>
              <w:top w:val="nil"/>
              <w:left w:val="nil"/>
              <w:bottom w:val="single" w:sz="4" w:space="0" w:color="333300"/>
              <w:right w:val="single" w:sz="4" w:space="0" w:color="333300"/>
            </w:tcBorders>
            <w:shd w:val="clear" w:color="auto" w:fill="auto"/>
            <w:hideMark/>
          </w:tcPr>
          <w:p w14:paraId="7362D825"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Change "</w:t>
            </w:r>
            <w:proofErr w:type="spellStart"/>
            <w:r w:rsidRPr="00C4016A">
              <w:rPr>
                <w:rFonts w:ascii="Arial" w:eastAsia="Times New Roman" w:hAnsi="Arial" w:cs="Arial"/>
                <w:sz w:val="20"/>
                <w:lang w:val="en-US"/>
              </w:rPr>
              <w:t>Qos</w:t>
            </w:r>
            <w:proofErr w:type="spellEnd"/>
            <w:r w:rsidRPr="00C4016A">
              <w:rPr>
                <w:rFonts w:ascii="Arial" w:eastAsia="Times New Roman" w:hAnsi="Arial" w:cs="Arial"/>
                <w:sz w:val="20"/>
                <w:lang w:val="en-US"/>
              </w:rPr>
              <w:t>" to "QoS".</w:t>
            </w:r>
          </w:p>
        </w:tc>
        <w:tc>
          <w:tcPr>
            <w:tcW w:w="2673" w:type="dxa"/>
            <w:tcBorders>
              <w:top w:val="nil"/>
              <w:left w:val="nil"/>
              <w:bottom w:val="single" w:sz="4" w:space="0" w:color="333300"/>
              <w:right w:val="single" w:sz="4" w:space="0" w:color="333300"/>
            </w:tcBorders>
            <w:shd w:val="clear" w:color="auto" w:fill="auto"/>
            <w:hideMark/>
          </w:tcPr>
          <w:p w14:paraId="320AEC1E"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6126EEF7" w14:textId="009279CD"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w:t>
            </w:r>
            <w:r w:rsidR="00287886">
              <w:rPr>
                <w:rFonts w:ascii="Arial" w:eastAsia="Times New Roman" w:hAnsi="Arial" w:cs="Arial"/>
                <w:sz w:val="20"/>
                <w:lang w:val="en-US"/>
              </w:rPr>
              <w:t>Revised – agree with the commenter in principle. Following other CID’s requests, replace QoS traffic with Data frame and management frames. Apply the changes marked as #13986 in this document.</w:t>
            </w:r>
          </w:p>
        </w:tc>
      </w:tr>
      <w:tr w:rsidR="00C4016A" w:rsidRPr="00C4016A" w14:paraId="3116E619" w14:textId="77777777" w:rsidTr="00C4016A">
        <w:trPr>
          <w:trHeight w:val="1785"/>
        </w:trPr>
        <w:tc>
          <w:tcPr>
            <w:tcW w:w="773" w:type="dxa"/>
            <w:tcBorders>
              <w:top w:val="nil"/>
              <w:left w:val="single" w:sz="4" w:space="0" w:color="333300"/>
              <w:bottom w:val="single" w:sz="4" w:space="0" w:color="333300"/>
              <w:right w:val="single" w:sz="4" w:space="0" w:color="333300"/>
            </w:tcBorders>
            <w:shd w:val="clear" w:color="auto" w:fill="auto"/>
            <w:hideMark/>
          </w:tcPr>
          <w:p w14:paraId="7E8AC936" w14:textId="77777777" w:rsidR="00C4016A" w:rsidRPr="00C4016A" w:rsidRDefault="00C4016A" w:rsidP="00C4016A">
            <w:pPr>
              <w:jc w:val="right"/>
              <w:rPr>
                <w:rFonts w:ascii="Arial" w:eastAsia="Times New Roman" w:hAnsi="Arial" w:cs="Arial"/>
                <w:sz w:val="20"/>
                <w:lang w:val="en-US"/>
              </w:rPr>
            </w:pPr>
            <w:r w:rsidRPr="00C4016A">
              <w:rPr>
                <w:rFonts w:ascii="Arial" w:eastAsia="Times New Roman" w:hAnsi="Arial" w:cs="Arial"/>
                <w:sz w:val="20"/>
                <w:lang w:val="en-US"/>
              </w:rPr>
              <w:t>11776</w:t>
            </w:r>
          </w:p>
        </w:tc>
        <w:tc>
          <w:tcPr>
            <w:tcW w:w="1162" w:type="dxa"/>
            <w:tcBorders>
              <w:top w:val="nil"/>
              <w:left w:val="nil"/>
              <w:bottom w:val="single" w:sz="4" w:space="0" w:color="333300"/>
              <w:right w:val="single" w:sz="4" w:space="0" w:color="333300"/>
            </w:tcBorders>
            <w:shd w:val="clear" w:color="auto" w:fill="auto"/>
            <w:hideMark/>
          </w:tcPr>
          <w:p w14:paraId="4883216E"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69A6593E"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427.24</w:t>
            </w:r>
          </w:p>
        </w:tc>
        <w:tc>
          <w:tcPr>
            <w:tcW w:w="2296" w:type="dxa"/>
            <w:tcBorders>
              <w:top w:val="nil"/>
              <w:left w:val="nil"/>
              <w:bottom w:val="single" w:sz="4" w:space="0" w:color="333300"/>
              <w:right w:val="single" w:sz="4" w:space="0" w:color="333300"/>
            </w:tcBorders>
            <w:shd w:val="clear" w:color="auto" w:fill="auto"/>
            <w:hideMark/>
          </w:tcPr>
          <w:p w14:paraId="2DBA8906"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This TID-to-link mapping doesn't seem to be efficient. A TID value may be mapped to a congested link while another link where the same value is not mapped to may not be busy.</w:t>
            </w:r>
          </w:p>
        </w:tc>
        <w:tc>
          <w:tcPr>
            <w:tcW w:w="2673" w:type="dxa"/>
            <w:tcBorders>
              <w:top w:val="nil"/>
              <w:left w:val="nil"/>
              <w:bottom w:val="single" w:sz="4" w:space="0" w:color="333300"/>
              <w:right w:val="single" w:sz="4" w:space="0" w:color="333300"/>
            </w:tcBorders>
            <w:shd w:val="clear" w:color="auto" w:fill="auto"/>
            <w:hideMark/>
          </w:tcPr>
          <w:p w14:paraId="68277B6D"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Delete the TID-to-link mapping and keep the default mapping only.</w:t>
            </w:r>
          </w:p>
        </w:tc>
        <w:tc>
          <w:tcPr>
            <w:tcW w:w="2523" w:type="dxa"/>
            <w:tcBorders>
              <w:top w:val="nil"/>
              <w:left w:val="nil"/>
              <w:bottom w:val="single" w:sz="4" w:space="0" w:color="333300"/>
              <w:right w:val="single" w:sz="4" w:space="0" w:color="333300"/>
            </w:tcBorders>
            <w:shd w:val="clear" w:color="auto" w:fill="auto"/>
            <w:hideMark/>
          </w:tcPr>
          <w:p w14:paraId="75B80EA6" w14:textId="7C93B01A"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w:t>
            </w:r>
            <w:r w:rsidR="00287886">
              <w:rPr>
                <w:rFonts w:ascii="Arial" w:eastAsia="Times New Roman" w:hAnsi="Arial" w:cs="Arial"/>
                <w:sz w:val="20"/>
                <w:lang w:val="en-US"/>
              </w:rPr>
              <w:t>Reject – non default TID-to-link mapping function needs to be used with caution and properly. If done so, this will provide benefits that have been identified and discussed in this group.</w:t>
            </w:r>
          </w:p>
        </w:tc>
      </w:tr>
      <w:tr w:rsidR="00C4016A" w:rsidRPr="00C4016A" w14:paraId="6EB5B66B" w14:textId="77777777" w:rsidTr="00C4016A">
        <w:trPr>
          <w:trHeight w:val="2295"/>
        </w:trPr>
        <w:tc>
          <w:tcPr>
            <w:tcW w:w="773" w:type="dxa"/>
            <w:tcBorders>
              <w:top w:val="nil"/>
              <w:left w:val="single" w:sz="4" w:space="0" w:color="333300"/>
              <w:bottom w:val="single" w:sz="4" w:space="0" w:color="333300"/>
              <w:right w:val="single" w:sz="4" w:space="0" w:color="333300"/>
            </w:tcBorders>
            <w:shd w:val="clear" w:color="auto" w:fill="auto"/>
            <w:hideMark/>
          </w:tcPr>
          <w:p w14:paraId="56862738" w14:textId="77777777" w:rsidR="00C4016A" w:rsidRPr="00C4016A" w:rsidRDefault="00C4016A" w:rsidP="00C4016A">
            <w:pPr>
              <w:jc w:val="right"/>
              <w:rPr>
                <w:rFonts w:ascii="Arial" w:eastAsia="Times New Roman" w:hAnsi="Arial" w:cs="Arial"/>
                <w:sz w:val="20"/>
                <w:lang w:val="en-US"/>
              </w:rPr>
            </w:pPr>
            <w:r w:rsidRPr="00C4016A">
              <w:rPr>
                <w:rFonts w:ascii="Arial" w:eastAsia="Times New Roman" w:hAnsi="Arial" w:cs="Arial"/>
                <w:sz w:val="20"/>
                <w:lang w:val="en-US"/>
              </w:rPr>
              <w:t>11904</w:t>
            </w:r>
          </w:p>
        </w:tc>
        <w:tc>
          <w:tcPr>
            <w:tcW w:w="1162" w:type="dxa"/>
            <w:tcBorders>
              <w:top w:val="nil"/>
              <w:left w:val="nil"/>
              <w:bottom w:val="single" w:sz="4" w:space="0" w:color="333300"/>
              <w:right w:val="single" w:sz="4" w:space="0" w:color="333300"/>
            </w:tcBorders>
            <w:shd w:val="clear" w:color="auto" w:fill="auto"/>
            <w:hideMark/>
          </w:tcPr>
          <w:p w14:paraId="4DD3BDFA"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4F2BF8AF"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427.24</w:t>
            </w:r>
          </w:p>
        </w:tc>
        <w:tc>
          <w:tcPr>
            <w:tcW w:w="2296" w:type="dxa"/>
            <w:tcBorders>
              <w:top w:val="nil"/>
              <w:left w:val="nil"/>
              <w:bottom w:val="single" w:sz="4" w:space="0" w:color="333300"/>
              <w:right w:val="single" w:sz="4" w:space="0" w:color="333300"/>
            </w:tcBorders>
            <w:shd w:val="clear" w:color="auto" w:fill="auto"/>
            <w:hideMark/>
          </w:tcPr>
          <w:p w14:paraId="64F03BBF"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xml:space="preserve">These two paragraphs have either a mix of normative behaviors and motivations as to why that normative behavior or are simply too long, which makes it difficult to follow. Suggest </w:t>
            </w:r>
            <w:proofErr w:type="gramStart"/>
            <w:r w:rsidRPr="00C4016A">
              <w:rPr>
                <w:rFonts w:ascii="Arial" w:eastAsia="Times New Roman" w:hAnsi="Arial" w:cs="Arial"/>
                <w:sz w:val="20"/>
                <w:lang w:val="en-US"/>
              </w:rPr>
              <w:t>to simplify</w:t>
            </w:r>
            <w:proofErr w:type="gramEnd"/>
            <w:r w:rsidRPr="00C4016A">
              <w:rPr>
                <w:rFonts w:ascii="Arial" w:eastAsia="Times New Roman" w:hAnsi="Arial" w:cs="Arial"/>
                <w:sz w:val="20"/>
                <w:lang w:val="en-US"/>
              </w:rPr>
              <w:t xml:space="preserve"> the sentences, eventually splitting them.</w:t>
            </w:r>
          </w:p>
        </w:tc>
        <w:tc>
          <w:tcPr>
            <w:tcW w:w="2673" w:type="dxa"/>
            <w:tcBorders>
              <w:top w:val="nil"/>
              <w:left w:val="nil"/>
              <w:bottom w:val="single" w:sz="4" w:space="0" w:color="333300"/>
              <w:right w:val="single" w:sz="4" w:space="0" w:color="333300"/>
            </w:tcBorders>
            <w:shd w:val="clear" w:color="auto" w:fill="auto"/>
            <w:hideMark/>
          </w:tcPr>
          <w:p w14:paraId="6F30F6FC"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15B57E29" w14:textId="14E21D95"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w:t>
            </w:r>
            <w:r w:rsidR="00287886">
              <w:rPr>
                <w:rFonts w:ascii="Arial" w:eastAsia="Times New Roman" w:hAnsi="Arial" w:cs="Arial"/>
                <w:sz w:val="20"/>
                <w:lang w:val="en-US"/>
              </w:rPr>
              <w:t xml:space="preserve">Revised – the sentence is modified based on other CIDs and this helps the </w:t>
            </w:r>
            <w:proofErr w:type="spellStart"/>
            <w:r w:rsidR="00287886">
              <w:rPr>
                <w:rFonts w:ascii="Arial" w:eastAsia="Times New Roman" w:hAnsi="Arial" w:cs="Arial"/>
                <w:sz w:val="20"/>
                <w:lang w:val="en-US"/>
              </w:rPr>
              <w:t>ndersanding</w:t>
            </w:r>
            <w:proofErr w:type="spellEnd"/>
            <w:r w:rsidR="00287886">
              <w:rPr>
                <w:rFonts w:ascii="Arial" w:eastAsia="Times New Roman" w:hAnsi="Arial" w:cs="Arial"/>
                <w:sz w:val="20"/>
                <w:lang w:val="en-US"/>
              </w:rPr>
              <w:t>. Apply the changes marked as #11904 in this document.</w:t>
            </w:r>
          </w:p>
        </w:tc>
      </w:tr>
      <w:tr w:rsidR="00C4016A" w:rsidRPr="00C4016A" w14:paraId="73D65FB6" w14:textId="77777777" w:rsidTr="00C4016A">
        <w:trPr>
          <w:trHeight w:val="8190"/>
        </w:trPr>
        <w:tc>
          <w:tcPr>
            <w:tcW w:w="773" w:type="dxa"/>
            <w:tcBorders>
              <w:top w:val="nil"/>
              <w:left w:val="single" w:sz="4" w:space="0" w:color="333300"/>
              <w:bottom w:val="single" w:sz="4" w:space="0" w:color="333300"/>
              <w:right w:val="single" w:sz="4" w:space="0" w:color="333300"/>
            </w:tcBorders>
            <w:shd w:val="clear" w:color="auto" w:fill="auto"/>
            <w:hideMark/>
          </w:tcPr>
          <w:p w14:paraId="4C242AAB" w14:textId="77777777" w:rsidR="00C4016A" w:rsidRPr="00C4016A" w:rsidRDefault="00C4016A" w:rsidP="00C4016A">
            <w:pPr>
              <w:jc w:val="right"/>
              <w:rPr>
                <w:rFonts w:ascii="Arial" w:eastAsia="Times New Roman" w:hAnsi="Arial" w:cs="Arial"/>
                <w:sz w:val="20"/>
                <w:lang w:val="en-US"/>
              </w:rPr>
            </w:pPr>
            <w:r w:rsidRPr="00C4016A">
              <w:rPr>
                <w:rFonts w:ascii="Arial" w:eastAsia="Times New Roman" w:hAnsi="Arial" w:cs="Arial"/>
                <w:sz w:val="20"/>
                <w:lang w:val="en-US"/>
              </w:rPr>
              <w:lastRenderedPageBreak/>
              <w:t>12908</w:t>
            </w:r>
          </w:p>
        </w:tc>
        <w:tc>
          <w:tcPr>
            <w:tcW w:w="1162" w:type="dxa"/>
            <w:tcBorders>
              <w:top w:val="nil"/>
              <w:left w:val="nil"/>
              <w:bottom w:val="single" w:sz="4" w:space="0" w:color="333300"/>
              <w:right w:val="single" w:sz="4" w:space="0" w:color="333300"/>
            </w:tcBorders>
            <w:shd w:val="clear" w:color="auto" w:fill="auto"/>
            <w:hideMark/>
          </w:tcPr>
          <w:p w14:paraId="21EC67DD"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055950D8"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427.24</w:t>
            </w:r>
          </w:p>
        </w:tc>
        <w:tc>
          <w:tcPr>
            <w:tcW w:w="2296" w:type="dxa"/>
            <w:tcBorders>
              <w:top w:val="nil"/>
              <w:left w:val="nil"/>
              <w:bottom w:val="single" w:sz="4" w:space="0" w:color="333300"/>
              <w:right w:val="single" w:sz="4" w:space="0" w:color="333300"/>
            </w:tcBorders>
            <w:shd w:val="clear" w:color="auto" w:fill="auto"/>
            <w:hideMark/>
          </w:tcPr>
          <w:p w14:paraId="4E7F33DA"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Enabled/disabled state of a link has been tied to whether it carries Data MPDUs (TIDs) or not: "A setup link is defined as enabled for a non-AP MLD if at least one TID is mapped to that link either in DL or in UL and is defined as disabled if no TIDs are mapped to that link both in DL and UL."</w:t>
            </w:r>
            <w:r w:rsidRPr="00C4016A">
              <w:rPr>
                <w:rFonts w:ascii="Arial" w:eastAsia="Times New Roman" w:hAnsi="Arial" w:cs="Arial"/>
                <w:sz w:val="20"/>
                <w:lang w:val="en-US"/>
              </w:rPr>
              <w:br/>
            </w:r>
            <w:r w:rsidRPr="00C4016A">
              <w:rPr>
                <w:rFonts w:ascii="Arial" w:eastAsia="Times New Roman" w:hAnsi="Arial" w:cs="Arial"/>
                <w:sz w:val="20"/>
                <w:lang w:val="en-US"/>
              </w:rPr>
              <w:br/>
              <w:t xml:space="preserve">This view is wrong and unnecessary: A multi-link device has valid reasons to want to </w:t>
            </w:r>
            <w:proofErr w:type="spellStart"/>
            <w:r w:rsidRPr="00C4016A">
              <w:rPr>
                <w:rFonts w:ascii="Arial" w:eastAsia="Times New Roman" w:hAnsi="Arial" w:cs="Arial"/>
                <w:sz w:val="20"/>
                <w:lang w:val="en-US"/>
              </w:rPr>
              <w:t>exchnage</w:t>
            </w:r>
            <w:proofErr w:type="spellEnd"/>
            <w:r w:rsidRPr="00C4016A">
              <w:rPr>
                <w:rFonts w:ascii="Arial" w:eastAsia="Times New Roman" w:hAnsi="Arial" w:cs="Arial"/>
                <w:sz w:val="20"/>
                <w:lang w:val="en-US"/>
              </w:rPr>
              <w:t xml:space="preserve"> </w:t>
            </w:r>
            <w:proofErr w:type="spellStart"/>
            <w:r w:rsidRPr="00C4016A">
              <w:rPr>
                <w:rFonts w:ascii="Arial" w:eastAsia="Times New Roman" w:hAnsi="Arial" w:cs="Arial"/>
                <w:sz w:val="20"/>
                <w:lang w:val="en-US"/>
              </w:rPr>
              <w:t>mangement</w:t>
            </w:r>
            <w:proofErr w:type="spellEnd"/>
            <w:r w:rsidRPr="00C4016A">
              <w:rPr>
                <w:rFonts w:ascii="Arial" w:eastAsia="Times New Roman" w:hAnsi="Arial" w:cs="Arial"/>
                <w:sz w:val="20"/>
                <w:lang w:val="en-US"/>
              </w:rPr>
              <w:t xml:space="preserve"> frames on a given link for a variety of applications (ranging, sounding, sensing, calibration, </w:t>
            </w:r>
            <w:proofErr w:type="spellStart"/>
            <w:r w:rsidRPr="00C4016A">
              <w:rPr>
                <w:rFonts w:ascii="Arial" w:eastAsia="Times New Roman" w:hAnsi="Arial" w:cs="Arial"/>
                <w:sz w:val="20"/>
                <w:lang w:val="en-US"/>
              </w:rPr>
              <w:t>reguatory</w:t>
            </w:r>
            <w:proofErr w:type="spellEnd"/>
            <w:r w:rsidRPr="00C4016A">
              <w:rPr>
                <w:rFonts w:ascii="Arial" w:eastAsia="Times New Roman" w:hAnsi="Arial" w:cs="Arial"/>
                <w:sz w:val="20"/>
                <w:lang w:val="en-US"/>
              </w:rPr>
              <w:t xml:space="preserve">, device or service discovery ...) and yet want to divert Data MPDUs to other links for traffic engineering, perhaps even as </w:t>
            </w:r>
            <w:proofErr w:type="spellStart"/>
            <w:r w:rsidRPr="00C4016A">
              <w:rPr>
                <w:rFonts w:ascii="Arial" w:eastAsia="Times New Roman" w:hAnsi="Arial" w:cs="Arial"/>
                <w:sz w:val="20"/>
                <w:lang w:val="en-US"/>
              </w:rPr>
              <w:t>preperatory</w:t>
            </w:r>
            <w:proofErr w:type="spellEnd"/>
            <w:r w:rsidRPr="00C4016A">
              <w:rPr>
                <w:rFonts w:ascii="Arial" w:eastAsia="Times New Roman" w:hAnsi="Arial" w:cs="Arial"/>
                <w:sz w:val="20"/>
                <w:lang w:val="en-US"/>
              </w:rPr>
              <w:t xml:space="preserve"> steps before </w:t>
            </w:r>
            <w:proofErr w:type="spellStart"/>
            <w:r w:rsidRPr="00C4016A">
              <w:rPr>
                <w:rFonts w:ascii="Arial" w:eastAsia="Times New Roman" w:hAnsi="Arial" w:cs="Arial"/>
                <w:sz w:val="20"/>
                <w:lang w:val="en-US"/>
              </w:rPr>
              <w:t>runnnig</w:t>
            </w:r>
            <w:proofErr w:type="spellEnd"/>
            <w:r w:rsidRPr="00C4016A">
              <w:rPr>
                <w:rFonts w:ascii="Arial" w:eastAsia="Times New Roman" w:hAnsi="Arial" w:cs="Arial"/>
                <w:sz w:val="20"/>
                <w:lang w:val="en-US"/>
              </w:rPr>
              <w:t xml:space="preserve"> non-data applications. Not sending Data frames has never been and should not be </w:t>
            </w:r>
            <w:proofErr w:type="spellStart"/>
            <w:r w:rsidRPr="00C4016A">
              <w:rPr>
                <w:rFonts w:ascii="Arial" w:eastAsia="Times New Roman" w:hAnsi="Arial" w:cs="Arial"/>
                <w:sz w:val="20"/>
                <w:lang w:val="en-US"/>
              </w:rPr>
              <w:t>synonyous</w:t>
            </w:r>
            <w:proofErr w:type="spellEnd"/>
            <w:r w:rsidRPr="00C4016A">
              <w:rPr>
                <w:rFonts w:ascii="Arial" w:eastAsia="Times New Roman" w:hAnsi="Arial" w:cs="Arial"/>
                <w:sz w:val="20"/>
                <w:lang w:val="en-US"/>
              </w:rPr>
              <w:t xml:space="preserve"> with a disabled link. In fact, </w:t>
            </w:r>
            <w:proofErr w:type="spellStart"/>
            <w:r w:rsidRPr="00C4016A">
              <w:rPr>
                <w:rFonts w:ascii="Arial" w:eastAsia="Times New Roman" w:hAnsi="Arial" w:cs="Arial"/>
                <w:sz w:val="20"/>
                <w:lang w:val="en-US"/>
              </w:rPr>
              <w:t>TGbe</w:t>
            </w:r>
            <w:proofErr w:type="spellEnd"/>
            <w:r w:rsidRPr="00C4016A">
              <w:rPr>
                <w:rFonts w:ascii="Arial" w:eastAsia="Times New Roman" w:hAnsi="Arial" w:cs="Arial"/>
                <w:sz w:val="20"/>
                <w:lang w:val="en-US"/>
              </w:rPr>
              <w:t xml:space="preserve"> ran into this topic in previous Letter Ballot when some </w:t>
            </w:r>
            <w:proofErr w:type="spellStart"/>
            <w:r w:rsidRPr="00C4016A">
              <w:rPr>
                <w:rFonts w:ascii="Arial" w:eastAsia="Times New Roman" w:hAnsi="Arial" w:cs="Arial"/>
                <w:sz w:val="20"/>
                <w:lang w:val="en-US"/>
              </w:rPr>
              <w:t>mebers</w:t>
            </w:r>
            <w:proofErr w:type="spellEnd"/>
            <w:r w:rsidRPr="00C4016A">
              <w:rPr>
                <w:rFonts w:ascii="Arial" w:eastAsia="Times New Roman" w:hAnsi="Arial" w:cs="Arial"/>
                <w:sz w:val="20"/>
                <w:lang w:val="en-US"/>
              </w:rPr>
              <w:t xml:space="preserve"> argued some management frames need to be allowed in this state (for a variety of </w:t>
            </w:r>
            <w:proofErr w:type="spellStart"/>
            <w:r w:rsidRPr="00C4016A">
              <w:rPr>
                <w:rFonts w:ascii="Arial" w:eastAsia="Times New Roman" w:hAnsi="Arial" w:cs="Arial"/>
                <w:sz w:val="20"/>
                <w:lang w:val="en-US"/>
              </w:rPr>
              <w:t>rasons</w:t>
            </w:r>
            <w:proofErr w:type="spellEnd"/>
            <w:r w:rsidRPr="00C4016A">
              <w:rPr>
                <w:rFonts w:ascii="Arial" w:eastAsia="Times New Roman" w:hAnsi="Arial" w:cs="Arial"/>
                <w:sz w:val="20"/>
                <w:lang w:val="en-US"/>
              </w:rPr>
              <w:t xml:space="preserve"> unrelate </w:t>
            </w:r>
            <w:proofErr w:type="spellStart"/>
            <w:r w:rsidRPr="00C4016A">
              <w:rPr>
                <w:rFonts w:ascii="Arial" w:eastAsia="Times New Roman" w:hAnsi="Arial" w:cs="Arial"/>
                <w:sz w:val="20"/>
                <w:lang w:val="en-US"/>
              </w:rPr>
              <w:t>dto</w:t>
            </w:r>
            <w:proofErr w:type="spellEnd"/>
            <w:r w:rsidRPr="00C4016A">
              <w:rPr>
                <w:rFonts w:ascii="Arial" w:eastAsia="Times New Roman" w:hAnsi="Arial" w:cs="Arial"/>
                <w:sz w:val="20"/>
                <w:lang w:val="en-US"/>
              </w:rPr>
              <w:t xml:space="preserve"> this comment), without consensus.</w:t>
            </w:r>
            <w:r w:rsidRPr="00C4016A">
              <w:rPr>
                <w:rFonts w:ascii="Arial" w:eastAsia="Times New Roman" w:hAnsi="Arial" w:cs="Arial"/>
                <w:sz w:val="20"/>
                <w:lang w:val="en-US"/>
              </w:rPr>
              <w:br/>
            </w:r>
            <w:r w:rsidRPr="00C4016A">
              <w:rPr>
                <w:rFonts w:ascii="Arial" w:eastAsia="Times New Roman" w:hAnsi="Arial" w:cs="Arial"/>
                <w:sz w:val="20"/>
                <w:lang w:val="en-US"/>
              </w:rPr>
              <w:br/>
              <w:t xml:space="preserve">The issue is simply a result of bad formulation: There is need in </w:t>
            </w:r>
            <w:proofErr w:type="spellStart"/>
            <w:r w:rsidRPr="00C4016A">
              <w:rPr>
                <w:rFonts w:ascii="Arial" w:eastAsia="Times New Roman" w:hAnsi="Arial" w:cs="Arial"/>
                <w:sz w:val="20"/>
                <w:lang w:val="en-US"/>
              </w:rPr>
              <w:t>teh</w:t>
            </w:r>
            <w:proofErr w:type="spellEnd"/>
            <w:r w:rsidRPr="00C4016A">
              <w:rPr>
                <w:rFonts w:ascii="Arial" w:eastAsia="Times New Roman" w:hAnsi="Arial" w:cs="Arial"/>
                <w:sz w:val="20"/>
                <w:lang w:val="en-US"/>
              </w:rPr>
              <w:t xml:space="preserve"> </w:t>
            </w:r>
            <w:proofErr w:type="spellStart"/>
            <w:r w:rsidRPr="00C4016A">
              <w:rPr>
                <w:rFonts w:ascii="Arial" w:eastAsia="Times New Roman" w:hAnsi="Arial" w:cs="Arial"/>
                <w:sz w:val="20"/>
                <w:lang w:val="en-US"/>
              </w:rPr>
              <w:t>architeture</w:t>
            </w:r>
            <w:proofErr w:type="spellEnd"/>
            <w:r w:rsidRPr="00C4016A">
              <w:rPr>
                <w:rFonts w:ascii="Arial" w:eastAsia="Times New Roman" w:hAnsi="Arial" w:cs="Arial"/>
                <w:sz w:val="20"/>
                <w:lang w:val="en-US"/>
              </w:rPr>
              <w:t xml:space="preserve"> for a disabled link concept (client side and AP side) in the sense of not allowing </w:t>
            </w:r>
            <w:r w:rsidRPr="00C4016A">
              <w:rPr>
                <w:rFonts w:ascii="Arial" w:eastAsia="Times New Roman" w:hAnsi="Arial" w:cs="Arial"/>
                <w:sz w:val="20"/>
                <w:lang w:val="en-US"/>
              </w:rPr>
              <w:lastRenderedPageBreak/>
              <w:t xml:space="preserve">any frames to go out, and there is also room to manage/move any number of TIDs, </w:t>
            </w:r>
            <w:proofErr w:type="spellStart"/>
            <w:r w:rsidRPr="00C4016A">
              <w:rPr>
                <w:rFonts w:ascii="Arial" w:eastAsia="Times New Roman" w:hAnsi="Arial" w:cs="Arial"/>
                <w:sz w:val="20"/>
                <w:lang w:val="en-US"/>
              </w:rPr>
              <w:t>includng</w:t>
            </w:r>
            <w:proofErr w:type="spellEnd"/>
            <w:r w:rsidRPr="00C4016A">
              <w:rPr>
                <w:rFonts w:ascii="Arial" w:eastAsia="Times New Roman" w:hAnsi="Arial" w:cs="Arial"/>
                <w:sz w:val="20"/>
                <w:lang w:val="en-US"/>
              </w:rPr>
              <w:t xml:space="preserve"> all, to other links without disrupting other management functions. The coupling between these two is unnecessary.</w:t>
            </w:r>
            <w:r w:rsidRPr="00C4016A">
              <w:rPr>
                <w:rFonts w:ascii="Arial" w:eastAsia="Times New Roman" w:hAnsi="Arial" w:cs="Arial"/>
                <w:sz w:val="20"/>
                <w:lang w:val="en-US"/>
              </w:rPr>
              <w:br/>
            </w:r>
            <w:r w:rsidRPr="00C4016A">
              <w:rPr>
                <w:rFonts w:ascii="Arial" w:eastAsia="Times New Roman" w:hAnsi="Arial" w:cs="Arial"/>
                <w:sz w:val="20"/>
                <w:lang w:val="en-US"/>
              </w:rPr>
              <w:br/>
              <w:t xml:space="preserve">We end by noting that current definitions (on client side at least) seem to have come out of a poor formulation to try to optimize/protect single radio operation, whereas that objective can still be met without mixing these topics. With single radio concept established, there is no reason to be paranoid about this design clean up </w:t>
            </w:r>
            <w:proofErr w:type="spellStart"/>
            <w:r w:rsidRPr="00C4016A">
              <w:rPr>
                <w:rFonts w:ascii="Arial" w:eastAsia="Times New Roman" w:hAnsi="Arial" w:cs="Arial"/>
                <w:sz w:val="20"/>
                <w:lang w:val="en-US"/>
              </w:rPr>
              <w:t>jeopordizing</w:t>
            </w:r>
            <w:proofErr w:type="spellEnd"/>
            <w:r w:rsidRPr="00C4016A">
              <w:rPr>
                <w:rFonts w:ascii="Arial" w:eastAsia="Times New Roman" w:hAnsi="Arial" w:cs="Arial"/>
                <w:sz w:val="20"/>
                <w:lang w:val="en-US"/>
              </w:rPr>
              <w:t xml:space="preserve"> such implementations, and instead single radio case can be looked at independently to ensure implementation constraints are protected -- something that I think would come naturally after cleanups.</w:t>
            </w:r>
          </w:p>
        </w:tc>
        <w:tc>
          <w:tcPr>
            <w:tcW w:w="2673" w:type="dxa"/>
            <w:tcBorders>
              <w:top w:val="nil"/>
              <w:left w:val="nil"/>
              <w:bottom w:val="single" w:sz="4" w:space="0" w:color="333300"/>
              <w:right w:val="single" w:sz="4" w:space="0" w:color="333300"/>
            </w:tcBorders>
            <w:shd w:val="clear" w:color="auto" w:fill="auto"/>
            <w:hideMark/>
          </w:tcPr>
          <w:p w14:paraId="00F513AE"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lastRenderedPageBreak/>
              <w:t xml:space="preserve">Decouple the link enable/disable state definition - client side and AP (broadcast) side - from TID-to-link mapping. Enabling/disabling a link is an administrative/management decision. A reasonable implementation may want to divert TIDs from a link that is to be disabled for example. Eliminating non-Data frames would need </w:t>
            </w:r>
            <w:proofErr w:type="spellStart"/>
            <w:r w:rsidRPr="00C4016A">
              <w:rPr>
                <w:rFonts w:ascii="Arial" w:eastAsia="Times New Roman" w:hAnsi="Arial" w:cs="Arial"/>
                <w:sz w:val="20"/>
                <w:lang w:val="en-US"/>
              </w:rPr>
              <w:t>teh</w:t>
            </w:r>
            <w:proofErr w:type="spellEnd"/>
            <w:r w:rsidRPr="00C4016A">
              <w:rPr>
                <w:rFonts w:ascii="Arial" w:eastAsia="Times New Roman" w:hAnsi="Arial" w:cs="Arial"/>
                <w:sz w:val="20"/>
                <w:lang w:val="en-US"/>
              </w:rPr>
              <w:t xml:space="preserve"> separate step of disabling/enabling link.</w:t>
            </w:r>
          </w:p>
        </w:tc>
        <w:tc>
          <w:tcPr>
            <w:tcW w:w="2523" w:type="dxa"/>
            <w:tcBorders>
              <w:top w:val="nil"/>
              <w:left w:val="nil"/>
              <w:bottom w:val="single" w:sz="4" w:space="0" w:color="333300"/>
              <w:right w:val="single" w:sz="4" w:space="0" w:color="333300"/>
            </w:tcBorders>
            <w:shd w:val="clear" w:color="auto" w:fill="auto"/>
            <w:hideMark/>
          </w:tcPr>
          <w:p w14:paraId="112FDA4C" w14:textId="46A67E44"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w:t>
            </w:r>
            <w:r w:rsidR="00287886">
              <w:rPr>
                <w:rFonts w:ascii="Arial" w:eastAsia="Times New Roman" w:hAnsi="Arial" w:cs="Arial"/>
                <w:sz w:val="20"/>
                <w:lang w:val="en-US"/>
              </w:rPr>
              <w:t>Reject – Link enable/</w:t>
            </w:r>
            <w:proofErr w:type="gramStart"/>
            <w:r w:rsidR="00287886">
              <w:rPr>
                <w:rFonts w:ascii="Arial" w:eastAsia="Times New Roman" w:hAnsi="Arial" w:cs="Arial"/>
                <w:sz w:val="20"/>
                <w:lang w:val="en-US"/>
              </w:rPr>
              <w:t>disable</w:t>
            </w:r>
            <w:proofErr w:type="gramEnd"/>
            <w:r w:rsidR="00287886">
              <w:rPr>
                <w:rFonts w:ascii="Arial" w:eastAsia="Times New Roman" w:hAnsi="Arial" w:cs="Arial"/>
                <w:sz w:val="20"/>
                <w:lang w:val="en-US"/>
              </w:rPr>
              <w:t xml:space="preserve"> and TID-mapping are by conception coupled and the group agreed on that from the first step. The commenter is really asking to be able to map management frames on disabled links</w:t>
            </w:r>
            <w:r w:rsidR="0074304A">
              <w:rPr>
                <w:rFonts w:ascii="Arial" w:eastAsia="Times New Roman" w:hAnsi="Arial" w:cs="Arial"/>
                <w:sz w:val="20"/>
                <w:lang w:val="en-US"/>
              </w:rPr>
              <w:t>, which so far has not reached sufficient consensus in the group.</w:t>
            </w:r>
          </w:p>
        </w:tc>
      </w:tr>
      <w:tr w:rsidR="00C4016A" w:rsidRPr="00C4016A" w14:paraId="469B31EA" w14:textId="77777777" w:rsidTr="00C4016A">
        <w:trPr>
          <w:trHeight w:val="2805"/>
        </w:trPr>
        <w:tc>
          <w:tcPr>
            <w:tcW w:w="773" w:type="dxa"/>
            <w:tcBorders>
              <w:top w:val="nil"/>
              <w:left w:val="single" w:sz="4" w:space="0" w:color="333300"/>
              <w:bottom w:val="single" w:sz="4" w:space="0" w:color="333300"/>
              <w:right w:val="single" w:sz="4" w:space="0" w:color="333300"/>
            </w:tcBorders>
            <w:shd w:val="clear" w:color="auto" w:fill="auto"/>
            <w:hideMark/>
          </w:tcPr>
          <w:p w14:paraId="0222BB9D" w14:textId="77777777" w:rsidR="00C4016A" w:rsidRPr="00C4016A" w:rsidRDefault="00C4016A" w:rsidP="00C4016A">
            <w:pPr>
              <w:jc w:val="right"/>
              <w:rPr>
                <w:rFonts w:ascii="Arial" w:eastAsia="Times New Roman" w:hAnsi="Arial" w:cs="Arial"/>
                <w:sz w:val="20"/>
                <w:lang w:val="en-US"/>
              </w:rPr>
            </w:pPr>
            <w:r w:rsidRPr="00C4016A">
              <w:rPr>
                <w:rFonts w:ascii="Arial" w:eastAsia="Times New Roman" w:hAnsi="Arial" w:cs="Arial"/>
                <w:sz w:val="20"/>
                <w:lang w:val="en-US"/>
              </w:rPr>
              <w:t>12999</w:t>
            </w:r>
          </w:p>
        </w:tc>
        <w:tc>
          <w:tcPr>
            <w:tcW w:w="1162" w:type="dxa"/>
            <w:tcBorders>
              <w:top w:val="nil"/>
              <w:left w:val="nil"/>
              <w:bottom w:val="single" w:sz="4" w:space="0" w:color="333300"/>
              <w:right w:val="single" w:sz="4" w:space="0" w:color="333300"/>
            </w:tcBorders>
            <w:shd w:val="clear" w:color="auto" w:fill="auto"/>
            <w:hideMark/>
          </w:tcPr>
          <w:p w14:paraId="7F514C88"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6CF202ED"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427.24</w:t>
            </w:r>
          </w:p>
        </w:tc>
        <w:tc>
          <w:tcPr>
            <w:tcW w:w="2296" w:type="dxa"/>
            <w:tcBorders>
              <w:top w:val="nil"/>
              <w:left w:val="nil"/>
              <w:bottom w:val="single" w:sz="4" w:space="0" w:color="333300"/>
              <w:right w:val="single" w:sz="4" w:space="0" w:color="333300"/>
            </w:tcBorders>
            <w:shd w:val="clear" w:color="auto" w:fill="auto"/>
            <w:hideMark/>
          </w:tcPr>
          <w:p w14:paraId="1B673250"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xml:space="preserve">The "disabled" and "enabled" link definitions are confusing as strictly speaking, it's </w:t>
            </w:r>
            <w:proofErr w:type="gramStart"/>
            <w:r w:rsidRPr="00C4016A">
              <w:rPr>
                <w:rFonts w:ascii="Arial" w:eastAsia="Times New Roman" w:hAnsi="Arial" w:cs="Arial"/>
                <w:sz w:val="20"/>
                <w:lang w:val="en-US"/>
              </w:rPr>
              <w:t>really only</w:t>
            </w:r>
            <w:proofErr w:type="gramEnd"/>
            <w:r w:rsidRPr="00C4016A">
              <w:rPr>
                <w:rFonts w:ascii="Arial" w:eastAsia="Times New Roman" w:hAnsi="Arial" w:cs="Arial"/>
                <w:sz w:val="20"/>
                <w:lang w:val="en-US"/>
              </w:rPr>
              <w:t xml:space="preserve"> QoS data being disabled/enabled over a link. Changing to more intuitive/sensible definitions, </w:t>
            </w:r>
            <w:proofErr w:type="gramStart"/>
            <w:r w:rsidRPr="00C4016A">
              <w:rPr>
                <w:rFonts w:ascii="Arial" w:eastAsia="Times New Roman" w:hAnsi="Arial" w:cs="Arial"/>
                <w:sz w:val="20"/>
                <w:lang w:val="en-US"/>
              </w:rPr>
              <w:t>e.g.</w:t>
            </w:r>
            <w:proofErr w:type="gramEnd"/>
            <w:r w:rsidRPr="00C4016A">
              <w:rPr>
                <w:rFonts w:ascii="Arial" w:eastAsia="Times New Roman" w:hAnsi="Arial" w:cs="Arial"/>
                <w:sz w:val="20"/>
                <w:lang w:val="en-US"/>
              </w:rPr>
              <w:t xml:space="preserve"> TID-enabled or QD-enabled (QD for QoS-Data) link.</w:t>
            </w:r>
          </w:p>
        </w:tc>
        <w:tc>
          <w:tcPr>
            <w:tcW w:w="2673" w:type="dxa"/>
            <w:tcBorders>
              <w:top w:val="nil"/>
              <w:left w:val="nil"/>
              <w:bottom w:val="single" w:sz="4" w:space="0" w:color="333300"/>
              <w:right w:val="single" w:sz="4" w:space="0" w:color="333300"/>
            </w:tcBorders>
            <w:shd w:val="clear" w:color="auto" w:fill="auto"/>
            <w:hideMark/>
          </w:tcPr>
          <w:p w14:paraId="6101F669" w14:textId="77777777"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17919203" w14:textId="515655DD" w:rsidR="00C4016A" w:rsidRPr="00C4016A" w:rsidRDefault="00C4016A" w:rsidP="00C4016A">
            <w:pPr>
              <w:jc w:val="left"/>
              <w:rPr>
                <w:rFonts w:ascii="Arial" w:eastAsia="Times New Roman" w:hAnsi="Arial" w:cs="Arial"/>
                <w:sz w:val="20"/>
                <w:lang w:val="en-US"/>
              </w:rPr>
            </w:pPr>
            <w:r w:rsidRPr="00C4016A">
              <w:rPr>
                <w:rFonts w:ascii="Arial" w:eastAsia="Times New Roman" w:hAnsi="Arial" w:cs="Arial"/>
                <w:sz w:val="20"/>
                <w:lang w:val="en-US"/>
              </w:rPr>
              <w:t> </w:t>
            </w:r>
            <w:r w:rsidR="0074304A">
              <w:rPr>
                <w:rFonts w:ascii="Arial" w:eastAsia="Times New Roman" w:hAnsi="Arial" w:cs="Arial"/>
                <w:sz w:val="20"/>
                <w:lang w:val="en-US"/>
              </w:rPr>
              <w:t>Revised – document 22/1023r5 rephrased the definition of enable and disable, which makes it clearer. The name change would complicate things here as this is now widely used.</w:t>
            </w:r>
          </w:p>
        </w:tc>
      </w:tr>
      <w:tr w:rsidR="0074304A" w:rsidRPr="00C4016A" w14:paraId="0D038C3D" w14:textId="77777777" w:rsidTr="00C4016A">
        <w:trPr>
          <w:trHeight w:val="8190"/>
        </w:trPr>
        <w:tc>
          <w:tcPr>
            <w:tcW w:w="773" w:type="dxa"/>
            <w:tcBorders>
              <w:top w:val="nil"/>
              <w:left w:val="single" w:sz="4" w:space="0" w:color="333300"/>
              <w:bottom w:val="single" w:sz="4" w:space="0" w:color="333300"/>
              <w:right w:val="single" w:sz="4" w:space="0" w:color="333300"/>
            </w:tcBorders>
            <w:shd w:val="clear" w:color="auto" w:fill="auto"/>
            <w:hideMark/>
          </w:tcPr>
          <w:p w14:paraId="4AD6BA05" w14:textId="77777777" w:rsidR="0074304A" w:rsidRPr="00C4016A" w:rsidRDefault="0074304A" w:rsidP="0074304A">
            <w:pPr>
              <w:jc w:val="right"/>
              <w:rPr>
                <w:rFonts w:ascii="Arial" w:eastAsia="Times New Roman" w:hAnsi="Arial" w:cs="Arial"/>
                <w:sz w:val="20"/>
                <w:lang w:val="en-US"/>
              </w:rPr>
            </w:pPr>
            <w:r w:rsidRPr="00C4016A">
              <w:rPr>
                <w:rFonts w:ascii="Arial" w:eastAsia="Times New Roman" w:hAnsi="Arial" w:cs="Arial"/>
                <w:sz w:val="20"/>
                <w:lang w:val="en-US"/>
              </w:rPr>
              <w:lastRenderedPageBreak/>
              <w:t>13093</w:t>
            </w:r>
          </w:p>
        </w:tc>
        <w:tc>
          <w:tcPr>
            <w:tcW w:w="1162" w:type="dxa"/>
            <w:tcBorders>
              <w:top w:val="nil"/>
              <w:left w:val="nil"/>
              <w:bottom w:val="single" w:sz="4" w:space="0" w:color="333300"/>
              <w:right w:val="single" w:sz="4" w:space="0" w:color="333300"/>
            </w:tcBorders>
            <w:shd w:val="clear" w:color="auto" w:fill="auto"/>
            <w:hideMark/>
          </w:tcPr>
          <w:p w14:paraId="6E8FCFF9"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1E2A8409"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427.24</w:t>
            </w:r>
          </w:p>
        </w:tc>
        <w:tc>
          <w:tcPr>
            <w:tcW w:w="2296" w:type="dxa"/>
            <w:tcBorders>
              <w:top w:val="nil"/>
              <w:left w:val="nil"/>
              <w:bottom w:val="single" w:sz="4" w:space="0" w:color="333300"/>
              <w:right w:val="single" w:sz="4" w:space="0" w:color="333300"/>
            </w:tcBorders>
            <w:shd w:val="clear" w:color="auto" w:fill="auto"/>
            <w:hideMark/>
          </w:tcPr>
          <w:p w14:paraId="60181B6B"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Enabled/disabled state of a link has been tied to whether it carries Data MPDUs (TIDs) or not: "A setup link is defined as enabled for a non-AP MLD if at least one TID is mapped to that link either in DL or in UL and is defined as disabled if no TIDs are mapped to that link both in DL and UL."</w:t>
            </w:r>
            <w:r w:rsidRPr="00C4016A">
              <w:rPr>
                <w:rFonts w:ascii="Arial" w:eastAsia="Times New Roman" w:hAnsi="Arial" w:cs="Arial"/>
                <w:sz w:val="20"/>
                <w:lang w:val="en-US"/>
              </w:rPr>
              <w:br/>
            </w:r>
            <w:r w:rsidRPr="00C4016A">
              <w:rPr>
                <w:rFonts w:ascii="Arial" w:eastAsia="Times New Roman" w:hAnsi="Arial" w:cs="Arial"/>
                <w:sz w:val="20"/>
                <w:lang w:val="en-US"/>
              </w:rPr>
              <w:br/>
              <w:t xml:space="preserve">This view is wrong and unnecessary: A multi-link device has valid reasons to want to </w:t>
            </w:r>
            <w:proofErr w:type="spellStart"/>
            <w:r w:rsidRPr="00C4016A">
              <w:rPr>
                <w:rFonts w:ascii="Arial" w:eastAsia="Times New Roman" w:hAnsi="Arial" w:cs="Arial"/>
                <w:sz w:val="20"/>
                <w:lang w:val="en-US"/>
              </w:rPr>
              <w:t>exchnage</w:t>
            </w:r>
            <w:proofErr w:type="spellEnd"/>
            <w:r w:rsidRPr="00C4016A">
              <w:rPr>
                <w:rFonts w:ascii="Arial" w:eastAsia="Times New Roman" w:hAnsi="Arial" w:cs="Arial"/>
                <w:sz w:val="20"/>
                <w:lang w:val="en-US"/>
              </w:rPr>
              <w:t xml:space="preserve"> </w:t>
            </w:r>
            <w:proofErr w:type="spellStart"/>
            <w:r w:rsidRPr="00C4016A">
              <w:rPr>
                <w:rFonts w:ascii="Arial" w:eastAsia="Times New Roman" w:hAnsi="Arial" w:cs="Arial"/>
                <w:sz w:val="20"/>
                <w:lang w:val="en-US"/>
              </w:rPr>
              <w:t>mangement</w:t>
            </w:r>
            <w:proofErr w:type="spellEnd"/>
            <w:r w:rsidRPr="00C4016A">
              <w:rPr>
                <w:rFonts w:ascii="Arial" w:eastAsia="Times New Roman" w:hAnsi="Arial" w:cs="Arial"/>
                <w:sz w:val="20"/>
                <w:lang w:val="en-US"/>
              </w:rPr>
              <w:t xml:space="preserve"> frames on a given link for a variety of applications (ranging, sounding, sensing, calibration, </w:t>
            </w:r>
            <w:proofErr w:type="spellStart"/>
            <w:r w:rsidRPr="00C4016A">
              <w:rPr>
                <w:rFonts w:ascii="Arial" w:eastAsia="Times New Roman" w:hAnsi="Arial" w:cs="Arial"/>
                <w:sz w:val="20"/>
                <w:lang w:val="en-US"/>
              </w:rPr>
              <w:t>reguatory</w:t>
            </w:r>
            <w:proofErr w:type="spellEnd"/>
            <w:r w:rsidRPr="00C4016A">
              <w:rPr>
                <w:rFonts w:ascii="Arial" w:eastAsia="Times New Roman" w:hAnsi="Arial" w:cs="Arial"/>
                <w:sz w:val="20"/>
                <w:lang w:val="en-US"/>
              </w:rPr>
              <w:t xml:space="preserve">, device or service discovery ...) and yet want to divert Data MPDUs to other links for traffic engineering, perhaps even as </w:t>
            </w:r>
            <w:proofErr w:type="spellStart"/>
            <w:r w:rsidRPr="00C4016A">
              <w:rPr>
                <w:rFonts w:ascii="Arial" w:eastAsia="Times New Roman" w:hAnsi="Arial" w:cs="Arial"/>
                <w:sz w:val="20"/>
                <w:lang w:val="en-US"/>
              </w:rPr>
              <w:t>preperatory</w:t>
            </w:r>
            <w:proofErr w:type="spellEnd"/>
            <w:r w:rsidRPr="00C4016A">
              <w:rPr>
                <w:rFonts w:ascii="Arial" w:eastAsia="Times New Roman" w:hAnsi="Arial" w:cs="Arial"/>
                <w:sz w:val="20"/>
                <w:lang w:val="en-US"/>
              </w:rPr>
              <w:t xml:space="preserve"> steps before </w:t>
            </w:r>
            <w:proofErr w:type="spellStart"/>
            <w:r w:rsidRPr="00C4016A">
              <w:rPr>
                <w:rFonts w:ascii="Arial" w:eastAsia="Times New Roman" w:hAnsi="Arial" w:cs="Arial"/>
                <w:sz w:val="20"/>
                <w:lang w:val="en-US"/>
              </w:rPr>
              <w:t>runnnig</w:t>
            </w:r>
            <w:proofErr w:type="spellEnd"/>
            <w:r w:rsidRPr="00C4016A">
              <w:rPr>
                <w:rFonts w:ascii="Arial" w:eastAsia="Times New Roman" w:hAnsi="Arial" w:cs="Arial"/>
                <w:sz w:val="20"/>
                <w:lang w:val="en-US"/>
              </w:rPr>
              <w:t xml:space="preserve"> non-data applications. Not sending Data frames has never been and should not be </w:t>
            </w:r>
            <w:proofErr w:type="spellStart"/>
            <w:r w:rsidRPr="00C4016A">
              <w:rPr>
                <w:rFonts w:ascii="Arial" w:eastAsia="Times New Roman" w:hAnsi="Arial" w:cs="Arial"/>
                <w:sz w:val="20"/>
                <w:lang w:val="en-US"/>
              </w:rPr>
              <w:t>synonyous</w:t>
            </w:r>
            <w:proofErr w:type="spellEnd"/>
            <w:r w:rsidRPr="00C4016A">
              <w:rPr>
                <w:rFonts w:ascii="Arial" w:eastAsia="Times New Roman" w:hAnsi="Arial" w:cs="Arial"/>
                <w:sz w:val="20"/>
                <w:lang w:val="en-US"/>
              </w:rPr>
              <w:t xml:space="preserve"> with a disabled link. In fact, </w:t>
            </w:r>
            <w:proofErr w:type="spellStart"/>
            <w:r w:rsidRPr="00C4016A">
              <w:rPr>
                <w:rFonts w:ascii="Arial" w:eastAsia="Times New Roman" w:hAnsi="Arial" w:cs="Arial"/>
                <w:sz w:val="20"/>
                <w:lang w:val="en-US"/>
              </w:rPr>
              <w:t>TGbe</w:t>
            </w:r>
            <w:proofErr w:type="spellEnd"/>
            <w:r w:rsidRPr="00C4016A">
              <w:rPr>
                <w:rFonts w:ascii="Arial" w:eastAsia="Times New Roman" w:hAnsi="Arial" w:cs="Arial"/>
                <w:sz w:val="20"/>
                <w:lang w:val="en-US"/>
              </w:rPr>
              <w:t xml:space="preserve"> ran into this topic in previous Letter Ballot when some </w:t>
            </w:r>
            <w:proofErr w:type="spellStart"/>
            <w:r w:rsidRPr="00C4016A">
              <w:rPr>
                <w:rFonts w:ascii="Arial" w:eastAsia="Times New Roman" w:hAnsi="Arial" w:cs="Arial"/>
                <w:sz w:val="20"/>
                <w:lang w:val="en-US"/>
              </w:rPr>
              <w:t>mebers</w:t>
            </w:r>
            <w:proofErr w:type="spellEnd"/>
            <w:r w:rsidRPr="00C4016A">
              <w:rPr>
                <w:rFonts w:ascii="Arial" w:eastAsia="Times New Roman" w:hAnsi="Arial" w:cs="Arial"/>
                <w:sz w:val="20"/>
                <w:lang w:val="en-US"/>
              </w:rPr>
              <w:t xml:space="preserve"> argued some management frames need to be allowed in this state (for a variety of </w:t>
            </w:r>
            <w:proofErr w:type="spellStart"/>
            <w:r w:rsidRPr="00C4016A">
              <w:rPr>
                <w:rFonts w:ascii="Arial" w:eastAsia="Times New Roman" w:hAnsi="Arial" w:cs="Arial"/>
                <w:sz w:val="20"/>
                <w:lang w:val="en-US"/>
              </w:rPr>
              <w:t>rasons</w:t>
            </w:r>
            <w:proofErr w:type="spellEnd"/>
            <w:r w:rsidRPr="00C4016A">
              <w:rPr>
                <w:rFonts w:ascii="Arial" w:eastAsia="Times New Roman" w:hAnsi="Arial" w:cs="Arial"/>
                <w:sz w:val="20"/>
                <w:lang w:val="en-US"/>
              </w:rPr>
              <w:t xml:space="preserve"> unrelate </w:t>
            </w:r>
            <w:proofErr w:type="spellStart"/>
            <w:r w:rsidRPr="00C4016A">
              <w:rPr>
                <w:rFonts w:ascii="Arial" w:eastAsia="Times New Roman" w:hAnsi="Arial" w:cs="Arial"/>
                <w:sz w:val="20"/>
                <w:lang w:val="en-US"/>
              </w:rPr>
              <w:t>dto</w:t>
            </w:r>
            <w:proofErr w:type="spellEnd"/>
            <w:r w:rsidRPr="00C4016A">
              <w:rPr>
                <w:rFonts w:ascii="Arial" w:eastAsia="Times New Roman" w:hAnsi="Arial" w:cs="Arial"/>
                <w:sz w:val="20"/>
                <w:lang w:val="en-US"/>
              </w:rPr>
              <w:t xml:space="preserve"> this comment), without consensus.</w:t>
            </w:r>
            <w:r w:rsidRPr="00C4016A">
              <w:rPr>
                <w:rFonts w:ascii="Arial" w:eastAsia="Times New Roman" w:hAnsi="Arial" w:cs="Arial"/>
                <w:sz w:val="20"/>
                <w:lang w:val="en-US"/>
              </w:rPr>
              <w:br/>
            </w:r>
            <w:r w:rsidRPr="00C4016A">
              <w:rPr>
                <w:rFonts w:ascii="Arial" w:eastAsia="Times New Roman" w:hAnsi="Arial" w:cs="Arial"/>
                <w:sz w:val="20"/>
                <w:lang w:val="en-US"/>
              </w:rPr>
              <w:br/>
              <w:t xml:space="preserve">The issue is simply a result of bad formulation: There is need in </w:t>
            </w:r>
            <w:proofErr w:type="spellStart"/>
            <w:r w:rsidRPr="00C4016A">
              <w:rPr>
                <w:rFonts w:ascii="Arial" w:eastAsia="Times New Roman" w:hAnsi="Arial" w:cs="Arial"/>
                <w:sz w:val="20"/>
                <w:lang w:val="en-US"/>
              </w:rPr>
              <w:t>teh</w:t>
            </w:r>
            <w:proofErr w:type="spellEnd"/>
            <w:r w:rsidRPr="00C4016A">
              <w:rPr>
                <w:rFonts w:ascii="Arial" w:eastAsia="Times New Roman" w:hAnsi="Arial" w:cs="Arial"/>
                <w:sz w:val="20"/>
                <w:lang w:val="en-US"/>
              </w:rPr>
              <w:t xml:space="preserve"> </w:t>
            </w:r>
            <w:proofErr w:type="spellStart"/>
            <w:r w:rsidRPr="00C4016A">
              <w:rPr>
                <w:rFonts w:ascii="Arial" w:eastAsia="Times New Roman" w:hAnsi="Arial" w:cs="Arial"/>
                <w:sz w:val="20"/>
                <w:lang w:val="en-US"/>
              </w:rPr>
              <w:t>architeture</w:t>
            </w:r>
            <w:proofErr w:type="spellEnd"/>
            <w:r w:rsidRPr="00C4016A">
              <w:rPr>
                <w:rFonts w:ascii="Arial" w:eastAsia="Times New Roman" w:hAnsi="Arial" w:cs="Arial"/>
                <w:sz w:val="20"/>
                <w:lang w:val="en-US"/>
              </w:rPr>
              <w:t xml:space="preserve"> for a disabled link concept (client side and AP side) in the sense of not allowing </w:t>
            </w:r>
            <w:r w:rsidRPr="00C4016A">
              <w:rPr>
                <w:rFonts w:ascii="Arial" w:eastAsia="Times New Roman" w:hAnsi="Arial" w:cs="Arial"/>
                <w:sz w:val="20"/>
                <w:lang w:val="en-US"/>
              </w:rPr>
              <w:lastRenderedPageBreak/>
              <w:t xml:space="preserve">any frames to go out, and there is also room to manage/move any number of TIDs, </w:t>
            </w:r>
            <w:proofErr w:type="spellStart"/>
            <w:r w:rsidRPr="00C4016A">
              <w:rPr>
                <w:rFonts w:ascii="Arial" w:eastAsia="Times New Roman" w:hAnsi="Arial" w:cs="Arial"/>
                <w:sz w:val="20"/>
                <w:lang w:val="en-US"/>
              </w:rPr>
              <w:t>includng</w:t>
            </w:r>
            <w:proofErr w:type="spellEnd"/>
            <w:r w:rsidRPr="00C4016A">
              <w:rPr>
                <w:rFonts w:ascii="Arial" w:eastAsia="Times New Roman" w:hAnsi="Arial" w:cs="Arial"/>
                <w:sz w:val="20"/>
                <w:lang w:val="en-US"/>
              </w:rPr>
              <w:t xml:space="preserve"> all, to other links without disrupting other management functions. The coupling between these two is unnecessary.</w:t>
            </w:r>
            <w:r w:rsidRPr="00C4016A">
              <w:rPr>
                <w:rFonts w:ascii="Arial" w:eastAsia="Times New Roman" w:hAnsi="Arial" w:cs="Arial"/>
                <w:sz w:val="20"/>
                <w:lang w:val="en-US"/>
              </w:rPr>
              <w:br/>
            </w:r>
            <w:r w:rsidRPr="00C4016A">
              <w:rPr>
                <w:rFonts w:ascii="Arial" w:eastAsia="Times New Roman" w:hAnsi="Arial" w:cs="Arial"/>
                <w:sz w:val="20"/>
                <w:lang w:val="en-US"/>
              </w:rPr>
              <w:br/>
              <w:t xml:space="preserve">We end by noting that current definitions (on client side at least) seem to have come out of a poor formulation to try to optimize/protect single radio operation, whereas that objective can still be met without mixing these topics. With single radio concept established, there is no reason to be paranoid about this design clean up </w:t>
            </w:r>
            <w:proofErr w:type="spellStart"/>
            <w:r w:rsidRPr="00C4016A">
              <w:rPr>
                <w:rFonts w:ascii="Arial" w:eastAsia="Times New Roman" w:hAnsi="Arial" w:cs="Arial"/>
                <w:sz w:val="20"/>
                <w:lang w:val="en-US"/>
              </w:rPr>
              <w:t>jeopordizing</w:t>
            </w:r>
            <w:proofErr w:type="spellEnd"/>
            <w:r w:rsidRPr="00C4016A">
              <w:rPr>
                <w:rFonts w:ascii="Arial" w:eastAsia="Times New Roman" w:hAnsi="Arial" w:cs="Arial"/>
                <w:sz w:val="20"/>
                <w:lang w:val="en-US"/>
              </w:rPr>
              <w:t xml:space="preserve"> such implementations, and instead single radio case can be looked at independently to ensure implementation constraints are protected -- something that I think would come naturally after cleanups.</w:t>
            </w:r>
          </w:p>
        </w:tc>
        <w:tc>
          <w:tcPr>
            <w:tcW w:w="2673" w:type="dxa"/>
            <w:tcBorders>
              <w:top w:val="nil"/>
              <w:left w:val="nil"/>
              <w:bottom w:val="single" w:sz="4" w:space="0" w:color="333300"/>
              <w:right w:val="single" w:sz="4" w:space="0" w:color="333300"/>
            </w:tcBorders>
            <w:shd w:val="clear" w:color="auto" w:fill="auto"/>
            <w:hideMark/>
          </w:tcPr>
          <w:p w14:paraId="17E0C305"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lastRenderedPageBreak/>
              <w:t xml:space="preserve">Decouple the link enable/disable state definition - client side and AP (broadcast) side - from TID-to-link mapping. Enabling/disabling a link is an administrative/management decision. A reasonable implementation may want to divert TIDs from a link that is to be disabled for example. Eliminating non-Data frames would need </w:t>
            </w:r>
            <w:proofErr w:type="spellStart"/>
            <w:r w:rsidRPr="00C4016A">
              <w:rPr>
                <w:rFonts w:ascii="Arial" w:eastAsia="Times New Roman" w:hAnsi="Arial" w:cs="Arial"/>
                <w:sz w:val="20"/>
                <w:lang w:val="en-US"/>
              </w:rPr>
              <w:t>teh</w:t>
            </w:r>
            <w:proofErr w:type="spellEnd"/>
            <w:r w:rsidRPr="00C4016A">
              <w:rPr>
                <w:rFonts w:ascii="Arial" w:eastAsia="Times New Roman" w:hAnsi="Arial" w:cs="Arial"/>
                <w:sz w:val="20"/>
                <w:lang w:val="en-US"/>
              </w:rPr>
              <w:t xml:space="preserve"> separate step of disabling/enabling link.</w:t>
            </w:r>
          </w:p>
        </w:tc>
        <w:tc>
          <w:tcPr>
            <w:tcW w:w="2523" w:type="dxa"/>
            <w:tcBorders>
              <w:top w:val="nil"/>
              <w:left w:val="nil"/>
              <w:bottom w:val="single" w:sz="4" w:space="0" w:color="333300"/>
              <w:right w:val="single" w:sz="4" w:space="0" w:color="333300"/>
            </w:tcBorders>
            <w:shd w:val="clear" w:color="auto" w:fill="auto"/>
            <w:hideMark/>
          </w:tcPr>
          <w:p w14:paraId="56657342" w14:textId="69347C3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w:t>
            </w:r>
            <w:r>
              <w:rPr>
                <w:rFonts w:ascii="Arial" w:eastAsia="Times New Roman" w:hAnsi="Arial" w:cs="Arial"/>
                <w:sz w:val="20"/>
                <w:lang w:val="en-US"/>
              </w:rPr>
              <w:t>Reject – Link enable/</w:t>
            </w:r>
            <w:proofErr w:type="gramStart"/>
            <w:r>
              <w:rPr>
                <w:rFonts w:ascii="Arial" w:eastAsia="Times New Roman" w:hAnsi="Arial" w:cs="Arial"/>
                <w:sz w:val="20"/>
                <w:lang w:val="en-US"/>
              </w:rPr>
              <w:t>disable</w:t>
            </w:r>
            <w:proofErr w:type="gramEnd"/>
            <w:r>
              <w:rPr>
                <w:rFonts w:ascii="Arial" w:eastAsia="Times New Roman" w:hAnsi="Arial" w:cs="Arial"/>
                <w:sz w:val="20"/>
                <w:lang w:val="en-US"/>
              </w:rPr>
              <w:t xml:space="preserve"> and TID-mapping are by conception coupled and the group agreed on that from the first step. The commenter is really asking to be able to map management frames on disabled links, which so far has not reached sufficient consensus in the group.</w:t>
            </w:r>
          </w:p>
        </w:tc>
      </w:tr>
      <w:tr w:rsidR="0074304A" w:rsidRPr="00C4016A" w14:paraId="540EACEC" w14:textId="77777777" w:rsidTr="00C4016A">
        <w:trPr>
          <w:trHeight w:val="5355"/>
        </w:trPr>
        <w:tc>
          <w:tcPr>
            <w:tcW w:w="773" w:type="dxa"/>
            <w:tcBorders>
              <w:top w:val="nil"/>
              <w:left w:val="single" w:sz="4" w:space="0" w:color="333300"/>
              <w:bottom w:val="single" w:sz="4" w:space="0" w:color="333300"/>
              <w:right w:val="single" w:sz="4" w:space="0" w:color="333300"/>
            </w:tcBorders>
            <w:shd w:val="clear" w:color="auto" w:fill="auto"/>
            <w:hideMark/>
          </w:tcPr>
          <w:p w14:paraId="5C27AACB" w14:textId="77777777" w:rsidR="0074304A" w:rsidRPr="00C4016A" w:rsidRDefault="0074304A" w:rsidP="0074304A">
            <w:pPr>
              <w:jc w:val="right"/>
              <w:rPr>
                <w:rFonts w:ascii="Arial" w:eastAsia="Times New Roman" w:hAnsi="Arial" w:cs="Arial"/>
                <w:sz w:val="20"/>
                <w:lang w:val="en-US"/>
              </w:rPr>
            </w:pPr>
            <w:r w:rsidRPr="00C4016A">
              <w:rPr>
                <w:rFonts w:ascii="Arial" w:eastAsia="Times New Roman" w:hAnsi="Arial" w:cs="Arial"/>
                <w:sz w:val="20"/>
                <w:lang w:val="en-US"/>
              </w:rPr>
              <w:lastRenderedPageBreak/>
              <w:t>10848</w:t>
            </w:r>
          </w:p>
        </w:tc>
        <w:tc>
          <w:tcPr>
            <w:tcW w:w="1162" w:type="dxa"/>
            <w:tcBorders>
              <w:top w:val="nil"/>
              <w:left w:val="nil"/>
              <w:bottom w:val="single" w:sz="4" w:space="0" w:color="333300"/>
              <w:right w:val="single" w:sz="4" w:space="0" w:color="333300"/>
            </w:tcBorders>
            <w:shd w:val="clear" w:color="auto" w:fill="auto"/>
            <w:hideMark/>
          </w:tcPr>
          <w:p w14:paraId="03885939"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20D39CC7"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427.25</w:t>
            </w:r>
          </w:p>
        </w:tc>
        <w:tc>
          <w:tcPr>
            <w:tcW w:w="2296" w:type="dxa"/>
            <w:tcBorders>
              <w:top w:val="nil"/>
              <w:left w:val="nil"/>
              <w:bottom w:val="single" w:sz="4" w:space="0" w:color="333300"/>
              <w:right w:val="single" w:sz="4" w:space="0" w:color="333300"/>
            </w:tcBorders>
            <w:shd w:val="clear" w:color="auto" w:fill="auto"/>
            <w:hideMark/>
          </w:tcPr>
          <w:p w14:paraId="71323331"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Regarding the text "At any point in time, a TID shall always be mapped to at least one setup link both in DL and UL, which means that a TID-to-link mapping change is only valid and successful if it will not result in having a single TID for which the link set is made of zero setup links.", what if the AP removal (by MLD reconfiguration) happens and some TIDs miss the mapping of links, i.e., should we clarify if this wouldn't happen at all (e.g. AP removal is only allowed without this kind of issues) or add some text for such exception?</w:t>
            </w:r>
          </w:p>
        </w:tc>
        <w:tc>
          <w:tcPr>
            <w:tcW w:w="2673" w:type="dxa"/>
            <w:tcBorders>
              <w:top w:val="nil"/>
              <w:left w:val="nil"/>
              <w:bottom w:val="single" w:sz="4" w:space="0" w:color="333300"/>
              <w:right w:val="single" w:sz="4" w:space="0" w:color="333300"/>
            </w:tcBorders>
            <w:shd w:val="clear" w:color="auto" w:fill="auto"/>
            <w:hideMark/>
          </w:tcPr>
          <w:p w14:paraId="2DE2C1C8"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09C48AD4" w14:textId="2ACF9435"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w:t>
            </w:r>
            <w:r>
              <w:rPr>
                <w:rFonts w:ascii="Arial" w:eastAsia="Times New Roman" w:hAnsi="Arial" w:cs="Arial"/>
                <w:sz w:val="20"/>
                <w:lang w:val="en-US"/>
              </w:rPr>
              <w:t>Revised – add a note that this rule is always true and needs to be respected also for link removal. Apply the changes marked as #10848 in this document.</w:t>
            </w:r>
          </w:p>
        </w:tc>
      </w:tr>
      <w:tr w:rsidR="0074304A" w:rsidRPr="00C4016A" w14:paraId="15933ECD" w14:textId="77777777" w:rsidTr="00C4016A">
        <w:trPr>
          <w:trHeight w:val="1530"/>
        </w:trPr>
        <w:tc>
          <w:tcPr>
            <w:tcW w:w="773" w:type="dxa"/>
            <w:tcBorders>
              <w:top w:val="nil"/>
              <w:left w:val="single" w:sz="4" w:space="0" w:color="333300"/>
              <w:bottom w:val="single" w:sz="4" w:space="0" w:color="333300"/>
              <w:right w:val="single" w:sz="4" w:space="0" w:color="333300"/>
            </w:tcBorders>
            <w:shd w:val="clear" w:color="auto" w:fill="auto"/>
            <w:hideMark/>
          </w:tcPr>
          <w:p w14:paraId="520CC5A1" w14:textId="77777777" w:rsidR="0074304A" w:rsidRPr="00C4016A" w:rsidRDefault="0074304A" w:rsidP="0074304A">
            <w:pPr>
              <w:jc w:val="right"/>
              <w:rPr>
                <w:rFonts w:ascii="Arial" w:eastAsia="Times New Roman" w:hAnsi="Arial" w:cs="Arial"/>
                <w:sz w:val="20"/>
                <w:lang w:val="en-US"/>
              </w:rPr>
            </w:pPr>
            <w:r w:rsidRPr="00C4016A">
              <w:rPr>
                <w:rFonts w:ascii="Arial" w:eastAsia="Times New Roman" w:hAnsi="Arial" w:cs="Arial"/>
                <w:sz w:val="20"/>
                <w:lang w:val="en-US"/>
              </w:rPr>
              <w:t>13864</w:t>
            </w:r>
          </w:p>
        </w:tc>
        <w:tc>
          <w:tcPr>
            <w:tcW w:w="1162" w:type="dxa"/>
            <w:tcBorders>
              <w:top w:val="nil"/>
              <w:left w:val="nil"/>
              <w:bottom w:val="single" w:sz="4" w:space="0" w:color="333300"/>
              <w:right w:val="single" w:sz="4" w:space="0" w:color="333300"/>
            </w:tcBorders>
            <w:shd w:val="clear" w:color="auto" w:fill="auto"/>
            <w:hideMark/>
          </w:tcPr>
          <w:p w14:paraId="7EA9EFCD"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58617B0A"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427.29</w:t>
            </w:r>
          </w:p>
        </w:tc>
        <w:tc>
          <w:tcPr>
            <w:tcW w:w="2296" w:type="dxa"/>
            <w:tcBorders>
              <w:top w:val="nil"/>
              <w:left w:val="nil"/>
              <w:bottom w:val="single" w:sz="4" w:space="0" w:color="333300"/>
              <w:right w:val="single" w:sz="4" w:space="0" w:color="333300"/>
            </w:tcBorders>
            <w:shd w:val="clear" w:color="auto" w:fill="auto"/>
            <w:hideMark/>
          </w:tcPr>
          <w:p w14:paraId="2EBA1A4E"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xml:space="preserve">The last sentence is redundant because the paragraph </w:t>
            </w:r>
            <w:proofErr w:type="spellStart"/>
            <w:r w:rsidRPr="00C4016A">
              <w:rPr>
                <w:rFonts w:ascii="Arial" w:eastAsia="Times New Roman" w:hAnsi="Arial" w:cs="Arial"/>
                <w:sz w:val="20"/>
                <w:lang w:val="en-US"/>
              </w:rPr>
              <w:t>avobe</w:t>
            </w:r>
            <w:proofErr w:type="spellEnd"/>
            <w:r w:rsidRPr="00C4016A">
              <w:rPr>
                <w:rFonts w:ascii="Arial" w:eastAsia="Times New Roman" w:hAnsi="Arial" w:cs="Arial"/>
                <w:sz w:val="20"/>
                <w:lang w:val="en-US"/>
              </w:rPr>
              <w:t xml:space="preserve"> already specified the default state. 'By default, all TIDs shall be mapped to all setup links'.</w:t>
            </w:r>
          </w:p>
        </w:tc>
        <w:tc>
          <w:tcPr>
            <w:tcW w:w="2673" w:type="dxa"/>
            <w:tcBorders>
              <w:top w:val="nil"/>
              <w:left w:val="nil"/>
              <w:bottom w:val="single" w:sz="4" w:space="0" w:color="333300"/>
              <w:right w:val="single" w:sz="4" w:space="0" w:color="333300"/>
            </w:tcBorders>
            <w:shd w:val="clear" w:color="auto" w:fill="auto"/>
            <w:hideMark/>
          </w:tcPr>
          <w:p w14:paraId="348FFCDA"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734768FA" w14:textId="023A982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w:t>
            </w:r>
            <w:r>
              <w:rPr>
                <w:rFonts w:ascii="Arial" w:eastAsia="Times New Roman" w:hAnsi="Arial" w:cs="Arial"/>
                <w:sz w:val="20"/>
                <w:lang w:val="en-US"/>
              </w:rPr>
              <w:t>Revised – remove the normative text as it is redundant and make it informative. Apply the changes marked as #13864 in this document.</w:t>
            </w:r>
          </w:p>
        </w:tc>
      </w:tr>
      <w:tr w:rsidR="0074304A" w:rsidRPr="00C4016A" w14:paraId="1D8BB82E" w14:textId="77777777" w:rsidTr="00C4016A">
        <w:trPr>
          <w:trHeight w:val="4845"/>
        </w:trPr>
        <w:tc>
          <w:tcPr>
            <w:tcW w:w="773" w:type="dxa"/>
            <w:tcBorders>
              <w:top w:val="nil"/>
              <w:left w:val="single" w:sz="4" w:space="0" w:color="333300"/>
              <w:bottom w:val="single" w:sz="4" w:space="0" w:color="333300"/>
              <w:right w:val="single" w:sz="4" w:space="0" w:color="333300"/>
            </w:tcBorders>
            <w:shd w:val="clear" w:color="auto" w:fill="auto"/>
            <w:hideMark/>
          </w:tcPr>
          <w:p w14:paraId="4CDCFB3D" w14:textId="77777777" w:rsidR="0074304A" w:rsidRPr="00C4016A" w:rsidRDefault="0074304A" w:rsidP="0074304A">
            <w:pPr>
              <w:jc w:val="right"/>
              <w:rPr>
                <w:rFonts w:ascii="Arial" w:eastAsia="Times New Roman" w:hAnsi="Arial" w:cs="Arial"/>
                <w:sz w:val="20"/>
                <w:lang w:val="en-US"/>
              </w:rPr>
            </w:pPr>
            <w:r w:rsidRPr="00C4016A">
              <w:rPr>
                <w:rFonts w:ascii="Arial" w:eastAsia="Times New Roman" w:hAnsi="Arial" w:cs="Arial"/>
                <w:sz w:val="20"/>
                <w:lang w:val="en-US"/>
              </w:rPr>
              <w:t>12624</w:t>
            </w:r>
          </w:p>
        </w:tc>
        <w:tc>
          <w:tcPr>
            <w:tcW w:w="1162" w:type="dxa"/>
            <w:tcBorders>
              <w:top w:val="nil"/>
              <w:left w:val="nil"/>
              <w:bottom w:val="single" w:sz="4" w:space="0" w:color="333300"/>
              <w:right w:val="single" w:sz="4" w:space="0" w:color="333300"/>
            </w:tcBorders>
            <w:shd w:val="clear" w:color="auto" w:fill="auto"/>
            <w:hideMark/>
          </w:tcPr>
          <w:p w14:paraId="16D785A0"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652DF8D4"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427.32</w:t>
            </w:r>
          </w:p>
        </w:tc>
        <w:tc>
          <w:tcPr>
            <w:tcW w:w="2296" w:type="dxa"/>
            <w:tcBorders>
              <w:top w:val="nil"/>
              <w:left w:val="nil"/>
              <w:bottom w:val="single" w:sz="4" w:space="0" w:color="333300"/>
              <w:right w:val="single" w:sz="4" w:space="0" w:color="333300"/>
            </w:tcBorders>
            <w:shd w:val="clear" w:color="auto" w:fill="auto"/>
            <w:hideMark/>
          </w:tcPr>
          <w:p w14:paraId="2FAFD594"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xml:space="preserve">Need to use a unified terminology along the </w:t>
            </w:r>
            <w:proofErr w:type="spellStart"/>
            <w:r w:rsidRPr="00C4016A">
              <w:rPr>
                <w:rFonts w:ascii="Arial" w:eastAsia="Times New Roman" w:hAnsi="Arial" w:cs="Arial"/>
                <w:sz w:val="20"/>
                <w:lang w:val="en-US"/>
              </w:rPr>
              <w:t>TGbe</w:t>
            </w:r>
            <w:proofErr w:type="spellEnd"/>
            <w:r w:rsidRPr="00C4016A">
              <w:rPr>
                <w:rFonts w:ascii="Arial" w:eastAsia="Times New Roman" w:hAnsi="Arial" w:cs="Arial"/>
                <w:sz w:val="20"/>
                <w:lang w:val="en-US"/>
              </w:rPr>
              <w:t xml:space="preserve"> spec, and replace "of" with "affiliated with" in the following sentence: "If a link is enabled for a non-AP MLD, it may be used for individually addressed frame exchange, subject to the power state of the non-AP STA operating on that link and only MSDUs or A-MSDUs with TIDs mapped to that link may be transmitted on that link between the corresponding STA and AP *of* the non-AP MLD and AP MLD in the direction (DL/UL) ..."</w:t>
            </w:r>
          </w:p>
        </w:tc>
        <w:tc>
          <w:tcPr>
            <w:tcW w:w="2673" w:type="dxa"/>
            <w:tcBorders>
              <w:top w:val="nil"/>
              <w:left w:val="nil"/>
              <w:bottom w:val="single" w:sz="4" w:space="0" w:color="333300"/>
              <w:right w:val="single" w:sz="4" w:space="0" w:color="333300"/>
            </w:tcBorders>
            <w:shd w:val="clear" w:color="auto" w:fill="auto"/>
            <w:hideMark/>
          </w:tcPr>
          <w:p w14:paraId="07A14C36"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Please revise the sentence as follows: "If a link is enabled for a non-AP MLD, it may be used for individually addressed frame exchange, subject to the power state of the non-AP STA operating on that link and only MSDUs or A-MSDUs with TIDs mapped to that link may be transmitted on that link between the corresponding STA and AP *affiliated with* the non-AP MLD and AP MLD in the direction (DL/UL) ..."</w:t>
            </w:r>
          </w:p>
        </w:tc>
        <w:tc>
          <w:tcPr>
            <w:tcW w:w="2523" w:type="dxa"/>
            <w:tcBorders>
              <w:top w:val="nil"/>
              <w:left w:val="nil"/>
              <w:bottom w:val="single" w:sz="4" w:space="0" w:color="333300"/>
              <w:right w:val="single" w:sz="4" w:space="0" w:color="333300"/>
            </w:tcBorders>
            <w:shd w:val="clear" w:color="auto" w:fill="auto"/>
            <w:hideMark/>
          </w:tcPr>
          <w:p w14:paraId="59AD9D64" w14:textId="44684190" w:rsidR="0074304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w:t>
            </w:r>
            <w:r w:rsidR="004A3767">
              <w:rPr>
                <w:rFonts w:ascii="Arial" w:eastAsia="Times New Roman" w:hAnsi="Arial" w:cs="Arial"/>
                <w:sz w:val="20"/>
                <w:lang w:val="en-US"/>
              </w:rPr>
              <w:t>Revised – agree with the commenter. Modify all occurrence to affiliated with. Apply the changes marked as #12624 in this document.</w:t>
            </w:r>
          </w:p>
          <w:p w14:paraId="4F24A6AE" w14:textId="77777777" w:rsidR="004A3767" w:rsidRPr="004A3767" w:rsidRDefault="004A3767" w:rsidP="004A3767">
            <w:pPr>
              <w:rPr>
                <w:rFonts w:ascii="Arial" w:eastAsia="Times New Roman" w:hAnsi="Arial" w:cs="Arial"/>
                <w:sz w:val="20"/>
                <w:lang w:val="en-US"/>
              </w:rPr>
            </w:pPr>
          </w:p>
          <w:p w14:paraId="4D811EB4" w14:textId="77777777" w:rsidR="004A3767" w:rsidRDefault="004A3767" w:rsidP="004A3767">
            <w:pPr>
              <w:rPr>
                <w:rFonts w:ascii="Arial" w:eastAsia="Times New Roman" w:hAnsi="Arial" w:cs="Arial"/>
                <w:sz w:val="20"/>
                <w:lang w:val="en-US"/>
              </w:rPr>
            </w:pPr>
          </w:p>
          <w:p w14:paraId="7040AB4B" w14:textId="77777777" w:rsidR="004A3767" w:rsidRDefault="004A3767" w:rsidP="004A3767">
            <w:pPr>
              <w:jc w:val="center"/>
              <w:rPr>
                <w:rFonts w:ascii="Arial" w:eastAsia="Times New Roman" w:hAnsi="Arial" w:cs="Arial"/>
                <w:sz w:val="20"/>
                <w:lang w:val="en-US"/>
              </w:rPr>
            </w:pPr>
          </w:p>
          <w:p w14:paraId="7C2B2086" w14:textId="6D83B196" w:rsidR="004A3767" w:rsidRPr="004A3767" w:rsidRDefault="004A3767" w:rsidP="004A3767">
            <w:pPr>
              <w:rPr>
                <w:rFonts w:ascii="Arial" w:eastAsia="Times New Roman" w:hAnsi="Arial" w:cs="Arial"/>
                <w:sz w:val="20"/>
                <w:lang w:val="en-US"/>
              </w:rPr>
            </w:pPr>
          </w:p>
        </w:tc>
      </w:tr>
      <w:tr w:rsidR="0074304A" w:rsidRPr="00C4016A" w14:paraId="46941E6A" w14:textId="77777777" w:rsidTr="00C4016A">
        <w:trPr>
          <w:trHeight w:val="7140"/>
        </w:trPr>
        <w:tc>
          <w:tcPr>
            <w:tcW w:w="773" w:type="dxa"/>
            <w:tcBorders>
              <w:top w:val="nil"/>
              <w:left w:val="single" w:sz="4" w:space="0" w:color="333300"/>
              <w:bottom w:val="single" w:sz="4" w:space="0" w:color="333300"/>
              <w:right w:val="single" w:sz="4" w:space="0" w:color="333300"/>
            </w:tcBorders>
            <w:shd w:val="clear" w:color="auto" w:fill="auto"/>
            <w:hideMark/>
          </w:tcPr>
          <w:p w14:paraId="14258E29" w14:textId="77777777" w:rsidR="0074304A" w:rsidRPr="00C4016A" w:rsidRDefault="0074304A" w:rsidP="0074304A">
            <w:pPr>
              <w:jc w:val="right"/>
              <w:rPr>
                <w:rFonts w:ascii="Arial" w:eastAsia="Times New Roman" w:hAnsi="Arial" w:cs="Arial"/>
                <w:sz w:val="20"/>
                <w:lang w:val="en-US"/>
              </w:rPr>
            </w:pPr>
            <w:r w:rsidRPr="00C4016A">
              <w:rPr>
                <w:rFonts w:ascii="Arial" w:eastAsia="Times New Roman" w:hAnsi="Arial" w:cs="Arial"/>
                <w:sz w:val="20"/>
                <w:lang w:val="en-US"/>
              </w:rPr>
              <w:lastRenderedPageBreak/>
              <w:t>11104</w:t>
            </w:r>
          </w:p>
        </w:tc>
        <w:tc>
          <w:tcPr>
            <w:tcW w:w="1162" w:type="dxa"/>
            <w:tcBorders>
              <w:top w:val="nil"/>
              <w:left w:val="nil"/>
              <w:bottom w:val="single" w:sz="4" w:space="0" w:color="333300"/>
              <w:right w:val="single" w:sz="4" w:space="0" w:color="333300"/>
            </w:tcBorders>
            <w:shd w:val="clear" w:color="auto" w:fill="auto"/>
            <w:hideMark/>
          </w:tcPr>
          <w:p w14:paraId="25C039F5"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5A7C3043"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427.33</w:t>
            </w:r>
          </w:p>
        </w:tc>
        <w:tc>
          <w:tcPr>
            <w:tcW w:w="2296" w:type="dxa"/>
            <w:tcBorders>
              <w:top w:val="nil"/>
              <w:left w:val="nil"/>
              <w:bottom w:val="single" w:sz="4" w:space="0" w:color="333300"/>
              <w:right w:val="single" w:sz="4" w:space="0" w:color="333300"/>
            </w:tcBorders>
            <w:shd w:val="clear" w:color="auto" w:fill="auto"/>
            <w:hideMark/>
          </w:tcPr>
          <w:p w14:paraId="69546662"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xml:space="preserve">Various simulations (e.g., 11-20/1841r2) show that MLO in congested scenarios on all links just increases collisions and degrades performance. Changing EDCA parameters has limited value due to implementations in the field. </w:t>
            </w:r>
            <w:proofErr w:type="gramStart"/>
            <w:r w:rsidRPr="00C4016A">
              <w:rPr>
                <w:rFonts w:ascii="Arial" w:eastAsia="Times New Roman" w:hAnsi="Arial" w:cs="Arial"/>
                <w:sz w:val="20"/>
                <w:lang w:val="en-US"/>
              </w:rPr>
              <w:t>Therefore</w:t>
            </w:r>
            <w:proofErr w:type="gramEnd"/>
            <w:r w:rsidRPr="00C4016A">
              <w:rPr>
                <w:rFonts w:ascii="Arial" w:eastAsia="Times New Roman" w:hAnsi="Arial" w:cs="Arial"/>
                <w:sz w:val="20"/>
                <w:lang w:val="en-US"/>
              </w:rPr>
              <w:t xml:space="preserve"> a known-good, field-proven technique is to spread clients across all links via BTM, selected </w:t>
            </w:r>
            <w:proofErr w:type="spellStart"/>
            <w:r w:rsidRPr="00C4016A">
              <w:rPr>
                <w:rFonts w:ascii="Arial" w:eastAsia="Times New Roman" w:hAnsi="Arial" w:cs="Arial"/>
                <w:sz w:val="20"/>
                <w:lang w:val="en-US"/>
              </w:rPr>
              <w:t>assoc</w:t>
            </w:r>
            <w:proofErr w:type="spellEnd"/>
            <w:r w:rsidRPr="00C4016A">
              <w:rPr>
                <w:rFonts w:ascii="Arial" w:eastAsia="Times New Roman" w:hAnsi="Arial" w:cs="Arial"/>
                <w:sz w:val="20"/>
                <w:lang w:val="en-US"/>
              </w:rPr>
              <w:t xml:space="preserve"> </w:t>
            </w:r>
            <w:proofErr w:type="spellStart"/>
            <w:r w:rsidRPr="00C4016A">
              <w:rPr>
                <w:rFonts w:ascii="Arial" w:eastAsia="Times New Roman" w:hAnsi="Arial" w:cs="Arial"/>
                <w:sz w:val="20"/>
                <w:lang w:val="en-US"/>
              </w:rPr>
              <w:t>rej</w:t>
            </w:r>
            <w:proofErr w:type="spellEnd"/>
            <w:r w:rsidRPr="00C4016A">
              <w:rPr>
                <w:rFonts w:ascii="Arial" w:eastAsia="Times New Roman" w:hAnsi="Arial" w:cs="Arial"/>
                <w:sz w:val="20"/>
                <w:lang w:val="en-US"/>
              </w:rPr>
              <w:t xml:space="preserve"> etc. However, with MLO, the client can perform MLD setup with all links then go into PS mode on all but one link. </w:t>
            </w:r>
            <w:proofErr w:type="gramStart"/>
            <w:r w:rsidRPr="00C4016A">
              <w:rPr>
                <w:rFonts w:ascii="Arial" w:eastAsia="Times New Roman" w:hAnsi="Arial" w:cs="Arial"/>
                <w:sz w:val="20"/>
                <w:lang w:val="en-US"/>
              </w:rPr>
              <w:t>In order to</w:t>
            </w:r>
            <w:proofErr w:type="gramEnd"/>
            <w:r w:rsidRPr="00C4016A">
              <w:rPr>
                <w:rFonts w:ascii="Arial" w:eastAsia="Times New Roman" w:hAnsi="Arial" w:cs="Arial"/>
                <w:sz w:val="20"/>
                <w:lang w:val="en-US"/>
              </w:rPr>
              <w:t xml:space="preserve"> achieve Wi-Fi6 levels of performance in a congested environment, the AP must </w:t>
            </w:r>
            <w:proofErr w:type="spellStart"/>
            <w:r w:rsidRPr="00C4016A">
              <w:rPr>
                <w:rFonts w:ascii="Arial" w:eastAsia="Times New Roman" w:hAnsi="Arial" w:cs="Arial"/>
                <w:sz w:val="20"/>
                <w:lang w:val="en-US"/>
              </w:rPr>
              <w:t>disassoc</w:t>
            </w:r>
            <w:proofErr w:type="spellEnd"/>
            <w:r w:rsidRPr="00C4016A">
              <w:rPr>
                <w:rFonts w:ascii="Arial" w:eastAsia="Times New Roman" w:hAnsi="Arial" w:cs="Arial"/>
                <w:sz w:val="20"/>
                <w:lang w:val="en-US"/>
              </w:rPr>
              <w:t xml:space="preserve"> clients and only let them back in with a single link. Ditto, when </w:t>
            </w:r>
            <w:proofErr w:type="spellStart"/>
            <w:r w:rsidRPr="00C4016A">
              <w:rPr>
                <w:rFonts w:ascii="Arial" w:eastAsia="Times New Roman" w:hAnsi="Arial" w:cs="Arial"/>
                <w:sz w:val="20"/>
                <w:lang w:val="en-US"/>
              </w:rPr>
              <w:t>hte</w:t>
            </w:r>
            <w:proofErr w:type="spellEnd"/>
            <w:r w:rsidRPr="00C4016A">
              <w:rPr>
                <w:rFonts w:ascii="Arial" w:eastAsia="Times New Roman" w:hAnsi="Arial" w:cs="Arial"/>
                <w:sz w:val="20"/>
                <w:lang w:val="en-US"/>
              </w:rPr>
              <w:t xml:space="preserve"> congestion eases and MLO is possible again, the AP </w:t>
            </w:r>
            <w:proofErr w:type="gramStart"/>
            <w:r w:rsidRPr="00C4016A">
              <w:rPr>
                <w:rFonts w:ascii="Arial" w:eastAsia="Times New Roman" w:hAnsi="Arial" w:cs="Arial"/>
                <w:sz w:val="20"/>
                <w:lang w:val="en-US"/>
              </w:rPr>
              <w:t>has to</w:t>
            </w:r>
            <w:proofErr w:type="gramEnd"/>
            <w:r w:rsidRPr="00C4016A">
              <w:rPr>
                <w:rFonts w:ascii="Arial" w:eastAsia="Times New Roman" w:hAnsi="Arial" w:cs="Arial"/>
                <w:sz w:val="20"/>
                <w:lang w:val="en-US"/>
              </w:rPr>
              <w:t xml:space="preserve"> </w:t>
            </w:r>
            <w:proofErr w:type="spellStart"/>
            <w:r w:rsidRPr="00C4016A">
              <w:rPr>
                <w:rFonts w:ascii="Arial" w:eastAsia="Times New Roman" w:hAnsi="Arial" w:cs="Arial"/>
                <w:sz w:val="20"/>
                <w:lang w:val="en-US"/>
              </w:rPr>
              <w:t>disassoc</w:t>
            </w:r>
            <w:proofErr w:type="spellEnd"/>
            <w:r w:rsidRPr="00C4016A">
              <w:rPr>
                <w:rFonts w:ascii="Arial" w:eastAsia="Times New Roman" w:hAnsi="Arial" w:cs="Arial"/>
                <w:sz w:val="20"/>
                <w:lang w:val="en-US"/>
              </w:rPr>
              <w:t xml:space="preserve"> such clients again.</w:t>
            </w:r>
          </w:p>
        </w:tc>
        <w:tc>
          <w:tcPr>
            <w:tcW w:w="2673" w:type="dxa"/>
            <w:tcBorders>
              <w:top w:val="nil"/>
              <w:left w:val="nil"/>
              <w:bottom w:val="single" w:sz="4" w:space="0" w:color="333300"/>
              <w:right w:val="single" w:sz="4" w:space="0" w:color="333300"/>
            </w:tcBorders>
            <w:shd w:val="clear" w:color="auto" w:fill="auto"/>
            <w:hideMark/>
          </w:tcPr>
          <w:p w14:paraId="65E8BAF4"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xml:space="preserve">Provide the AP with an enforceable (i.e., mandatory) way to load balance clients: to signal to individual STAs or a group of STAs to limit what links their traffic are sent on, for both UL and DL.  Since clients have constraints that are hard to express and time </w:t>
            </w:r>
            <w:proofErr w:type="gramStart"/>
            <w:r w:rsidRPr="00C4016A">
              <w:rPr>
                <w:rFonts w:ascii="Arial" w:eastAsia="Times New Roman" w:hAnsi="Arial" w:cs="Arial"/>
                <w:sz w:val="20"/>
                <w:lang w:val="en-US"/>
              </w:rPr>
              <w:t>varying ,</w:t>
            </w:r>
            <w:proofErr w:type="gramEnd"/>
            <w:r w:rsidRPr="00C4016A">
              <w:rPr>
                <w:rFonts w:ascii="Arial" w:eastAsia="Times New Roman" w:hAnsi="Arial" w:cs="Arial"/>
                <w:sz w:val="20"/>
                <w:lang w:val="en-US"/>
              </w:rPr>
              <w:t xml:space="preserve"> provide both a way for the AP to express a requested preferred link (e.g., Link Recommendation) or a request a new agreed T2LM agreement before the AP needs to use the mandatory mechanism.</w:t>
            </w:r>
          </w:p>
        </w:tc>
        <w:tc>
          <w:tcPr>
            <w:tcW w:w="2523" w:type="dxa"/>
            <w:tcBorders>
              <w:top w:val="nil"/>
              <w:left w:val="nil"/>
              <w:bottom w:val="single" w:sz="4" w:space="0" w:color="333300"/>
              <w:right w:val="single" w:sz="4" w:space="0" w:color="333300"/>
            </w:tcBorders>
            <w:shd w:val="clear" w:color="auto" w:fill="auto"/>
            <w:hideMark/>
          </w:tcPr>
          <w:p w14:paraId="500ADF80" w14:textId="77777777" w:rsidR="0074304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w:t>
            </w:r>
            <w:r w:rsidR="00CE55F3">
              <w:rPr>
                <w:rFonts w:ascii="Arial" w:eastAsia="Times New Roman" w:hAnsi="Arial" w:cs="Arial"/>
                <w:sz w:val="20"/>
                <w:lang w:val="en-US"/>
              </w:rPr>
              <w:t xml:space="preserve">Revised – agree with the commenter. Document 1026r10 has proposed </w:t>
            </w:r>
            <w:r w:rsidR="002D01FF">
              <w:rPr>
                <w:rFonts w:ascii="Arial" w:eastAsia="Times New Roman" w:hAnsi="Arial" w:cs="Arial"/>
                <w:sz w:val="20"/>
                <w:lang w:val="en-US"/>
              </w:rPr>
              <w:t>the link recommendation tool. This addresses the comment.</w:t>
            </w:r>
          </w:p>
          <w:p w14:paraId="76CB3DC4" w14:textId="77777777" w:rsidR="002D01FF" w:rsidRDefault="002D01FF" w:rsidP="0074304A">
            <w:pPr>
              <w:jc w:val="left"/>
              <w:rPr>
                <w:rFonts w:ascii="Arial" w:eastAsia="Times New Roman" w:hAnsi="Arial" w:cs="Arial"/>
                <w:sz w:val="20"/>
                <w:lang w:val="en-US"/>
              </w:rPr>
            </w:pPr>
          </w:p>
          <w:p w14:paraId="2032592F" w14:textId="422CA97D" w:rsidR="002D01FF" w:rsidRPr="00C4016A" w:rsidRDefault="002D01FF" w:rsidP="0074304A">
            <w:pPr>
              <w:jc w:val="left"/>
              <w:rPr>
                <w:rFonts w:ascii="Arial" w:eastAsia="Times New Roman" w:hAnsi="Arial" w:cs="Arial"/>
                <w:sz w:val="20"/>
                <w:lang w:val="en-US"/>
              </w:rPr>
            </w:pPr>
            <w:r>
              <w:rPr>
                <w:rFonts w:ascii="Arial" w:eastAsia="Times New Roman" w:hAnsi="Arial" w:cs="Arial"/>
                <w:sz w:val="20"/>
                <w:lang w:val="en-US"/>
              </w:rPr>
              <w:t>No further changes needed for this CID.</w:t>
            </w:r>
          </w:p>
        </w:tc>
      </w:tr>
      <w:tr w:rsidR="0074304A" w:rsidRPr="00C4016A" w14:paraId="0B8BEB17" w14:textId="77777777" w:rsidTr="00C4016A">
        <w:trPr>
          <w:trHeight w:val="2295"/>
        </w:trPr>
        <w:tc>
          <w:tcPr>
            <w:tcW w:w="773" w:type="dxa"/>
            <w:tcBorders>
              <w:top w:val="nil"/>
              <w:left w:val="single" w:sz="4" w:space="0" w:color="333300"/>
              <w:bottom w:val="single" w:sz="4" w:space="0" w:color="333300"/>
              <w:right w:val="single" w:sz="4" w:space="0" w:color="333300"/>
            </w:tcBorders>
            <w:shd w:val="clear" w:color="auto" w:fill="auto"/>
            <w:hideMark/>
          </w:tcPr>
          <w:p w14:paraId="3B5FA725" w14:textId="77777777" w:rsidR="0074304A" w:rsidRPr="00C4016A" w:rsidRDefault="0074304A" w:rsidP="0074304A">
            <w:pPr>
              <w:jc w:val="right"/>
              <w:rPr>
                <w:rFonts w:ascii="Arial" w:eastAsia="Times New Roman" w:hAnsi="Arial" w:cs="Arial"/>
                <w:sz w:val="20"/>
                <w:lang w:val="en-US"/>
              </w:rPr>
            </w:pPr>
            <w:r w:rsidRPr="00C4016A">
              <w:rPr>
                <w:rFonts w:ascii="Arial" w:eastAsia="Times New Roman" w:hAnsi="Arial" w:cs="Arial"/>
                <w:sz w:val="20"/>
                <w:lang w:val="en-US"/>
              </w:rPr>
              <w:t>10459</w:t>
            </w:r>
          </w:p>
        </w:tc>
        <w:tc>
          <w:tcPr>
            <w:tcW w:w="1162" w:type="dxa"/>
            <w:tcBorders>
              <w:top w:val="nil"/>
              <w:left w:val="nil"/>
              <w:bottom w:val="single" w:sz="4" w:space="0" w:color="333300"/>
              <w:right w:val="single" w:sz="4" w:space="0" w:color="333300"/>
            </w:tcBorders>
            <w:shd w:val="clear" w:color="auto" w:fill="auto"/>
            <w:hideMark/>
          </w:tcPr>
          <w:p w14:paraId="6D4D30C8"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45556975"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427.36</w:t>
            </w:r>
          </w:p>
        </w:tc>
        <w:tc>
          <w:tcPr>
            <w:tcW w:w="2296" w:type="dxa"/>
            <w:tcBorders>
              <w:top w:val="nil"/>
              <w:left w:val="nil"/>
              <w:bottom w:val="single" w:sz="4" w:space="0" w:color="333300"/>
              <w:right w:val="single" w:sz="4" w:space="0" w:color="333300"/>
            </w:tcBorders>
            <w:shd w:val="clear" w:color="auto" w:fill="auto"/>
            <w:hideMark/>
          </w:tcPr>
          <w:p w14:paraId="78BB90A2"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Not all individually addressed Management and Control frames can be sent on any enabled link. For example, the immediate response frame should be sent on the same link which the request frame or data frame is received.</w:t>
            </w:r>
          </w:p>
        </w:tc>
        <w:tc>
          <w:tcPr>
            <w:tcW w:w="2673" w:type="dxa"/>
            <w:tcBorders>
              <w:top w:val="nil"/>
              <w:left w:val="nil"/>
              <w:bottom w:val="single" w:sz="4" w:space="0" w:color="333300"/>
              <w:right w:val="single" w:sz="4" w:space="0" w:color="333300"/>
            </w:tcBorders>
            <w:shd w:val="clear" w:color="auto" w:fill="auto"/>
            <w:hideMark/>
          </w:tcPr>
          <w:p w14:paraId="4EA87C9B"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Please clarify and add the exception for this rule for Ack or BA, for example.</w:t>
            </w:r>
          </w:p>
        </w:tc>
        <w:tc>
          <w:tcPr>
            <w:tcW w:w="2523" w:type="dxa"/>
            <w:tcBorders>
              <w:top w:val="nil"/>
              <w:left w:val="nil"/>
              <w:bottom w:val="single" w:sz="4" w:space="0" w:color="333300"/>
              <w:right w:val="single" w:sz="4" w:space="0" w:color="333300"/>
            </w:tcBorders>
            <w:shd w:val="clear" w:color="auto" w:fill="auto"/>
            <w:hideMark/>
          </w:tcPr>
          <w:p w14:paraId="79E91A5B" w14:textId="77777777" w:rsidR="00376B83"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w:t>
            </w:r>
            <w:r w:rsidR="00B84020">
              <w:rPr>
                <w:rFonts w:ascii="Arial" w:eastAsia="Times New Roman" w:hAnsi="Arial" w:cs="Arial"/>
                <w:sz w:val="20"/>
                <w:lang w:val="en-US"/>
              </w:rPr>
              <w:t>Reject</w:t>
            </w:r>
            <w:r w:rsidR="007863CD">
              <w:rPr>
                <w:rFonts w:ascii="Arial" w:eastAsia="Times New Roman" w:hAnsi="Arial" w:cs="Arial"/>
                <w:sz w:val="20"/>
                <w:lang w:val="en-US"/>
              </w:rPr>
              <w:t xml:space="preserve"> – there are specific rules regarding sending </w:t>
            </w:r>
            <w:r w:rsidR="00667E62">
              <w:rPr>
                <w:rFonts w:ascii="Arial" w:eastAsia="Times New Roman" w:hAnsi="Arial" w:cs="Arial"/>
                <w:sz w:val="20"/>
                <w:lang w:val="en-US"/>
              </w:rPr>
              <w:t xml:space="preserve">on one link </w:t>
            </w:r>
            <w:r w:rsidR="007863CD">
              <w:rPr>
                <w:rFonts w:ascii="Arial" w:eastAsia="Times New Roman" w:hAnsi="Arial" w:cs="Arial"/>
                <w:sz w:val="20"/>
                <w:lang w:val="en-US"/>
              </w:rPr>
              <w:t>management frames that target a STA on a</w:t>
            </w:r>
            <w:r w:rsidR="00667E62">
              <w:rPr>
                <w:rFonts w:ascii="Arial" w:eastAsia="Times New Roman" w:hAnsi="Arial" w:cs="Arial"/>
                <w:sz w:val="20"/>
                <w:lang w:val="en-US"/>
              </w:rPr>
              <w:t>nother</w:t>
            </w:r>
            <w:r w:rsidR="007863CD">
              <w:rPr>
                <w:rFonts w:ascii="Arial" w:eastAsia="Times New Roman" w:hAnsi="Arial" w:cs="Arial"/>
                <w:sz w:val="20"/>
                <w:lang w:val="en-US"/>
              </w:rPr>
              <w:t xml:space="preserve"> link</w:t>
            </w:r>
            <w:r w:rsidR="00667E62">
              <w:rPr>
                <w:rFonts w:ascii="Arial" w:eastAsia="Times New Roman" w:hAnsi="Arial" w:cs="Arial"/>
                <w:sz w:val="20"/>
                <w:lang w:val="en-US"/>
              </w:rPr>
              <w:t>. This is already clarified on other part of the spec. Control frames are also regulated</w:t>
            </w:r>
            <w:r w:rsidR="00376B83">
              <w:rPr>
                <w:rFonts w:ascii="Arial" w:eastAsia="Times New Roman" w:hAnsi="Arial" w:cs="Arial"/>
                <w:sz w:val="20"/>
                <w:lang w:val="en-US"/>
              </w:rPr>
              <w:t xml:space="preserve"> per spec, especially for Ack and BA and don’t need to be recalled there.</w:t>
            </w:r>
          </w:p>
          <w:p w14:paraId="600DC6AE" w14:textId="7B39F7EC" w:rsidR="0074304A" w:rsidRPr="00C4016A" w:rsidRDefault="00667E62" w:rsidP="0074304A">
            <w:pPr>
              <w:jc w:val="left"/>
              <w:rPr>
                <w:rFonts w:ascii="Arial" w:eastAsia="Times New Roman" w:hAnsi="Arial" w:cs="Arial"/>
                <w:sz w:val="20"/>
                <w:lang w:val="en-US"/>
              </w:rPr>
            </w:pPr>
            <w:r>
              <w:rPr>
                <w:rFonts w:ascii="Arial" w:eastAsia="Times New Roman" w:hAnsi="Arial" w:cs="Arial"/>
                <w:sz w:val="20"/>
                <w:lang w:val="en-US"/>
              </w:rPr>
              <w:t xml:space="preserve"> </w:t>
            </w:r>
          </w:p>
        </w:tc>
      </w:tr>
      <w:tr w:rsidR="0074304A" w:rsidRPr="00C4016A" w14:paraId="4ABE0DAF" w14:textId="77777777" w:rsidTr="00C4016A">
        <w:trPr>
          <w:trHeight w:val="2040"/>
        </w:trPr>
        <w:tc>
          <w:tcPr>
            <w:tcW w:w="773" w:type="dxa"/>
            <w:tcBorders>
              <w:top w:val="nil"/>
              <w:left w:val="single" w:sz="4" w:space="0" w:color="333300"/>
              <w:bottom w:val="single" w:sz="4" w:space="0" w:color="333300"/>
              <w:right w:val="single" w:sz="4" w:space="0" w:color="333300"/>
            </w:tcBorders>
            <w:shd w:val="clear" w:color="auto" w:fill="auto"/>
            <w:hideMark/>
          </w:tcPr>
          <w:p w14:paraId="11C677B9" w14:textId="77777777" w:rsidR="0074304A" w:rsidRPr="00C4016A" w:rsidRDefault="0074304A" w:rsidP="0074304A">
            <w:pPr>
              <w:jc w:val="right"/>
              <w:rPr>
                <w:rFonts w:ascii="Arial" w:eastAsia="Times New Roman" w:hAnsi="Arial" w:cs="Arial"/>
                <w:sz w:val="20"/>
                <w:lang w:val="en-US"/>
              </w:rPr>
            </w:pPr>
            <w:r w:rsidRPr="00C4016A">
              <w:rPr>
                <w:rFonts w:ascii="Arial" w:eastAsia="Times New Roman" w:hAnsi="Arial" w:cs="Arial"/>
                <w:sz w:val="20"/>
                <w:lang w:val="en-US"/>
              </w:rPr>
              <w:t>12625</w:t>
            </w:r>
          </w:p>
        </w:tc>
        <w:tc>
          <w:tcPr>
            <w:tcW w:w="1162" w:type="dxa"/>
            <w:tcBorders>
              <w:top w:val="nil"/>
              <w:left w:val="nil"/>
              <w:bottom w:val="single" w:sz="4" w:space="0" w:color="333300"/>
              <w:right w:val="single" w:sz="4" w:space="0" w:color="333300"/>
            </w:tcBorders>
            <w:shd w:val="clear" w:color="auto" w:fill="auto"/>
            <w:hideMark/>
          </w:tcPr>
          <w:p w14:paraId="4A027848"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5BCD3985"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427.36</w:t>
            </w:r>
          </w:p>
        </w:tc>
        <w:tc>
          <w:tcPr>
            <w:tcW w:w="2296" w:type="dxa"/>
            <w:tcBorders>
              <w:top w:val="nil"/>
              <w:left w:val="nil"/>
              <w:bottom w:val="single" w:sz="4" w:space="0" w:color="333300"/>
              <w:right w:val="single" w:sz="4" w:space="0" w:color="333300"/>
            </w:tcBorders>
            <w:shd w:val="clear" w:color="auto" w:fill="auto"/>
            <w:hideMark/>
          </w:tcPr>
          <w:p w14:paraId="6B249B93"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The term "enabled links" refer to the non-AP MLD and the AP MLD, and not to the non-AP STA / AP affiliated with the non-AP MLD / AP MLD. Please revise the sentence as proposed</w:t>
            </w:r>
          </w:p>
        </w:tc>
        <w:tc>
          <w:tcPr>
            <w:tcW w:w="2673" w:type="dxa"/>
            <w:tcBorders>
              <w:top w:val="nil"/>
              <w:left w:val="nil"/>
              <w:bottom w:val="single" w:sz="4" w:space="0" w:color="333300"/>
              <w:right w:val="single" w:sz="4" w:space="0" w:color="333300"/>
            </w:tcBorders>
            <w:shd w:val="clear" w:color="auto" w:fill="auto"/>
            <w:hideMark/>
          </w:tcPr>
          <w:p w14:paraId="767144B2"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Please revise the sentence as follows: "Individually addressed Management frames and Control frames may be sent on any *of the* enabled links between the *non-AP MLD and AP MLD* both in DL and UL"</w:t>
            </w:r>
          </w:p>
        </w:tc>
        <w:tc>
          <w:tcPr>
            <w:tcW w:w="2523" w:type="dxa"/>
            <w:tcBorders>
              <w:top w:val="nil"/>
              <w:left w:val="nil"/>
              <w:bottom w:val="single" w:sz="4" w:space="0" w:color="333300"/>
              <w:right w:val="single" w:sz="4" w:space="0" w:color="333300"/>
            </w:tcBorders>
            <w:shd w:val="clear" w:color="auto" w:fill="auto"/>
            <w:hideMark/>
          </w:tcPr>
          <w:p w14:paraId="72087D5B" w14:textId="60386FC4"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w:t>
            </w:r>
            <w:r w:rsidR="004A3767">
              <w:rPr>
                <w:rFonts w:ascii="Arial" w:eastAsia="Times New Roman" w:hAnsi="Arial" w:cs="Arial"/>
                <w:sz w:val="20"/>
                <w:lang w:val="en-US"/>
              </w:rPr>
              <w:t>Reject – the STA and AP are sending the frame for the non-AP and AP MLD.</w:t>
            </w:r>
          </w:p>
        </w:tc>
      </w:tr>
      <w:tr w:rsidR="0074304A" w:rsidRPr="00C4016A" w14:paraId="52F305B3" w14:textId="77777777" w:rsidTr="00C4016A">
        <w:trPr>
          <w:trHeight w:val="4590"/>
        </w:trPr>
        <w:tc>
          <w:tcPr>
            <w:tcW w:w="773" w:type="dxa"/>
            <w:tcBorders>
              <w:top w:val="nil"/>
              <w:left w:val="single" w:sz="4" w:space="0" w:color="333300"/>
              <w:bottom w:val="single" w:sz="4" w:space="0" w:color="333300"/>
              <w:right w:val="single" w:sz="4" w:space="0" w:color="333300"/>
            </w:tcBorders>
            <w:shd w:val="clear" w:color="auto" w:fill="auto"/>
            <w:hideMark/>
          </w:tcPr>
          <w:p w14:paraId="781FD5B4" w14:textId="77777777" w:rsidR="0074304A" w:rsidRPr="00C4016A" w:rsidRDefault="0074304A" w:rsidP="0074304A">
            <w:pPr>
              <w:jc w:val="right"/>
              <w:rPr>
                <w:rFonts w:ascii="Arial" w:eastAsia="Times New Roman" w:hAnsi="Arial" w:cs="Arial"/>
                <w:sz w:val="20"/>
                <w:lang w:val="en-US"/>
              </w:rPr>
            </w:pPr>
            <w:r w:rsidRPr="00C4016A">
              <w:rPr>
                <w:rFonts w:ascii="Arial" w:eastAsia="Times New Roman" w:hAnsi="Arial" w:cs="Arial"/>
                <w:sz w:val="20"/>
                <w:lang w:val="en-US"/>
              </w:rPr>
              <w:lastRenderedPageBreak/>
              <w:t>12626</w:t>
            </w:r>
          </w:p>
        </w:tc>
        <w:tc>
          <w:tcPr>
            <w:tcW w:w="1162" w:type="dxa"/>
            <w:tcBorders>
              <w:top w:val="nil"/>
              <w:left w:val="nil"/>
              <w:bottom w:val="single" w:sz="4" w:space="0" w:color="333300"/>
              <w:right w:val="single" w:sz="4" w:space="0" w:color="333300"/>
            </w:tcBorders>
            <w:shd w:val="clear" w:color="auto" w:fill="auto"/>
            <w:hideMark/>
          </w:tcPr>
          <w:p w14:paraId="26A5C7C0"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40ECD53C"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427.36</w:t>
            </w:r>
          </w:p>
        </w:tc>
        <w:tc>
          <w:tcPr>
            <w:tcW w:w="2296" w:type="dxa"/>
            <w:tcBorders>
              <w:top w:val="nil"/>
              <w:left w:val="nil"/>
              <w:bottom w:val="single" w:sz="4" w:space="0" w:color="333300"/>
              <w:right w:val="single" w:sz="4" w:space="0" w:color="333300"/>
            </w:tcBorders>
            <w:shd w:val="clear" w:color="auto" w:fill="auto"/>
            <w:hideMark/>
          </w:tcPr>
          <w:p w14:paraId="58BD3962"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In case of a link is disabled by the AP MLD for the entire BSS, need to define the following topics:</w:t>
            </w:r>
            <w:r w:rsidRPr="00C4016A">
              <w:rPr>
                <w:rFonts w:ascii="Arial" w:eastAsia="Times New Roman" w:hAnsi="Arial" w:cs="Arial"/>
                <w:sz w:val="20"/>
                <w:lang w:val="en-US"/>
              </w:rPr>
              <w:br/>
              <w:t>1. No frame exchange is allowed on the disabled link (to Include Beacon frames)</w:t>
            </w:r>
            <w:r w:rsidRPr="00C4016A">
              <w:rPr>
                <w:rFonts w:ascii="Arial" w:eastAsia="Times New Roman" w:hAnsi="Arial" w:cs="Arial"/>
                <w:sz w:val="20"/>
                <w:lang w:val="en-US"/>
              </w:rPr>
              <w:br/>
              <w:t>2. What is the status of individually negotiated TID-To-Link mappings.</w:t>
            </w:r>
            <w:r w:rsidRPr="00C4016A">
              <w:rPr>
                <w:rFonts w:ascii="Arial" w:eastAsia="Times New Roman" w:hAnsi="Arial" w:cs="Arial"/>
                <w:sz w:val="20"/>
                <w:lang w:val="en-US"/>
              </w:rPr>
              <w:br/>
            </w:r>
            <w:proofErr w:type="gramStart"/>
            <w:r w:rsidRPr="00C4016A">
              <w:rPr>
                <w:rFonts w:ascii="Arial" w:eastAsia="Times New Roman" w:hAnsi="Arial" w:cs="Arial"/>
                <w:sz w:val="20"/>
                <w:lang w:val="en-US"/>
              </w:rPr>
              <w:t>3.</w:t>
            </w:r>
            <w:proofErr w:type="gramEnd"/>
            <w:r w:rsidRPr="00C4016A">
              <w:rPr>
                <w:rFonts w:ascii="Arial" w:eastAsia="Times New Roman" w:hAnsi="Arial" w:cs="Arial"/>
                <w:sz w:val="20"/>
                <w:lang w:val="en-US"/>
              </w:rPr>
              <w:t xml:space="preserve"> what is the status of individual TWT agreements corresponding to the disabled link?</w:t>
            </w:r>
            <w:r w:rsidRPr="00C4016A">
              <w:rPr>
                <w:rFonts w:ascii="Arial" w:eastAsia="Times New Roman" w:hAnsi="Arial" w:cs="Arial"/>
                <w:sz w:val="20"/>
                <w:lang w:val="en-US"/>
              </w:rPr>
              <w:br/>
              <w:t>4. What happens to associated non-MLD STAs in case the link becomes disabled?</w:t>
            </w:r>
          </w:p>
        </w:tc>
        <w:tc>
          <w:tcPr>
            <w:tcW w:w="2673" w:type="dxa"/>
            <w:tcBorders>
              <w:top w:val="nil"/>
              <w:left w:val="nil"/>
              <w:bottom w:val="single" w:sz="4" w:space="0" w:color="333300"/>
              <w:right w:val="single" w:sz="4" w:space="0" w:color="333300"/>
            </w:tcBorders>
            <w:shd w:val="clear" w:color="auto" w:fill="auto"/>
            <w:hideMark/>
          </w:tcPr>
          <w:p w14:paraId="6E4F5597"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Add clarification in the text to the points raised in the comment</w:t>
            </w:r>
          </w:p>
        </w:tc>
        <w:tc>
          <w:tcPr>
            <w:tcW w:w="2523" w:type="dxa"/>
            <w:tcBorders>
              <w:top w:val="nil"/>
              <w:left w:val="nil"/>
              <w:bottom w:val="single" w:sz="4" w:space="0" w:color="333300"/>
              <w:right w:val="single" w:sz="4" w:space="0" w:color="333300"/>
            </w:tcBorders>
            <w:shd w:val="clear" w:color="auto" w:fill="auto"/>
            <w:hideMark/>
          </w:tcPr>
          <w:p w14:paraId="5588046B" w14:textId="77777777" w:rsidR="0074304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w:t>
            </w:r>
            <w:r w:rsidR="004A3767">
              <w:rPr>
                <w:rFonts w:ascii="Arial" w:eastAsia="Times New Roman" w:hAnsi="Arial" w:cs="Arial"/>
                <w:sz w:val="20"/>
                <w:lang w:val="en-US"/>
              </w:rPr>
              <w:t>Revised – this has been discussed in document 22/1023r5 and the mechanism is now captured in draft 2.1.</w:t>
            </w:r>
          </w:p>
          <w:p w14:paraId="4B844637" w14:textId="77777777" w:rsidR="004A3767" w:rsidRDefault="004A3767" w:rsidP="0074304A">
            <w:pPr>
              <w:jc w:val="left"/>
              <w:rPr>
                <w:rFonts w:ascii="Arial" w:eastAsia="Times New Roman" w:hAnsi="Arial" w:cs="Arial"/>
                <w:sz w:val="20"/>
                <w:lang w:val="en-US"/>
              </w:rPr>
            </w:pPr>
          </w:p>
          <w:p w14:paraId="3A75C428" w14:textId="4ECF647C" w:rsidR="004A3767" w:rsidRPr="00C4016A" w:rsidRDefault="004A3767" w:rsidP="0074304A">
            <w:pPr>
              <w:jc w:val="left"/>
              <w:rPr>
                <w:rFonts w:ascii="Arial" w:eastAsia="Times New Roman" w:hAnsi="Arial" w:cs="Arial"/>
                <w:sz w:val="20"/>
                <w:lang w:val="en-US"/>
              </w:rPr>
            </w:pPr>
            <w:r>
              <w:rPr>
                <w:rFonts w:ascii="Arial" w:eastAsia="Times New Roman" w:hAnsi="Arial" w:cs="Arial"/>
                <w:sz w:val="20"/>
                <w:lang w:val="en-US"/>
              </w:rPr>
              <w:t>No further actions are needed for this CID.</w:t>
            </w:r>
          </w:p>
        </w:tc>
      </w:tr>
      <w:tr w:rsidR="0074304A" w:rsidRPr="00C4016A" w14:paraId="32D0948B" w14:textId="77777777" w:rsidTr="00C4016A">
        <w:trPr>
          <w:trHeight w:val="6630"/>
        </w:trPr>
        <w:tc>
          <w:tcPr>
            <w:tcW w:w="773" w:type="dxa"/>
            <w:tcBorders>
              <w:top w:val="nil"/>
              <w:left w:val="single" w:sz="4" w:space="0" w:color="333300"/>
              <w:bottom w:val="single" w:sz="4" w:space="0" w:color="333300"/>
              <w:right w:val="single" w:sz="4" w:space="0" w:color="333300"/>
            </w:tcBorders>
            <w:shd w:val="clear" w:color="auto" w:fill="auto"/>
            <w:hideMark/>
          </w:tcPr>
          <w:p w14:paraId="502E95B1" w14:textId="77777777" w:rsidR="0074304A" w:rsidRPr="00C4016A" w:rsidRDefault="0074304A" w:rsidP="0074304A">
            <w:pPr>
              <w:jc w:val="right"/>
              <w:rPr>
                <w:rFonts w:ascii="Arial" w:eastAsia="Times New Roman" w:hAnsi="Arial" w:cs="Arial"/>
                <w:sz w:val="20"/>
                <w:lang w:val="en-US"/>
              </w:rPr>
            </w:pPr>
            <w:r w:rsidRPr="00C4016A">
              <w:rPr>
                <w:rFonts w:ascii="Arial" w:eastAsia="Times New Roman" w:hAnsi="Arial" w:cs="Arial"/>
                <w:sz w:val="20"/>
                <w:lang w:val="en-US"/>
              </w:rPr>
              <w:t>12379</w:t>
            </w:r>
          </w:p>
        </w:tc>
        <w:tc>
          <w:tcPr>
            <w:tcW w:w="1162" w:type="dxa"/>
            <w:tcBorders>
              <w:top w:val="nil"/>
              <w:left w:val="nil"/>
              <w:bottom w:val="single" w:sz="4" w:space="0" w:color="333300"/>
              <w:right w:val="single" w:sz="4" w:space="0" w:color="333300"/>
            </w:tcBorders>
            <w:shd w:val="clear" w:color="auto" w:fill="auto"/>
            <w:hideMark/>
          </w:tcPr>
          <w:p w14:paraId="6F57458E"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02143D38"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427.40</w:t>
            </w:r>
          </w:p>
        </w:tc>
        <w:tc>
          <w:tcPr>
            <w:tcW w:w="2296" w:type="dxa"/>
            <w:tcBorders>
              <w:top w:val="nil"/>
              <w:left w:val="nil"/>
              <w:bottom w:val="single" w:sz="4" w:space="0" w:color="333300"/>
              <w:right w:val="single" w:sz="4" w:space="0" w:color="333300"/>
            </w:tcBorders>
            <w:shd w:val="clear" w:color="auto" w:fill="auto"/>
            <w:hideMark/>
          </w:tcPr>
          <w:p w14:paraId="5D7D3EB8"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"If a link is disabled for a non-AP MLD, it shall not be used for individually addressed frame exchange between the corresponding STA and AP of the non-AP MLD and AP MLD, including Management frames."</w:t>
            </w:r>
            <w:r w:rsidRPr="00C4016A">
              <w:rPr>
                <w:rFonts w:ascii="Arial" w:eastAsia="Times New Roman" w:hAnsi="Arial" w:cs="Arial"/>
                <w:sz w:val="20"/>
                <w:lang w:val="en-US"/>
              </w:rPr>
              <w:br/>
              <w:t>I guess this statement is more for non-APs, I assume APs will continue to transmit beacon frames on a disabled link if the link is enabled for at least one non-AP STA.</w:t>
            </w:r>
            <w:r w:rsidRPr="00C4016A">
              <w:rPr>
                <w:rFonts w:ascii="Arial" w:eastAsia="Times New Roman" w:hAnsi="Arial" w:cs="Arial"/>
                <w:sz w:val="20"/>
                <w:lang w:val="en-US"/>
              </w:rPr>
              <w:br/>
              <w:t>This is excessively restrictive; there may be cases where for any reasons the sole enabled link may be down; at least class 1, 2 frames should be allowed to be transmitted on disabled links (for example to  transmit keepalive frames within Max Idle Period).</w:t>
            </w:r>
          </w:p>
        </w:tc>
        <w:tc>
          <w:tcPr>
            <w:tcW w:w="2673" w:type="dxa"/>
            <w:tcBorders>
              <w:top w:val="nil"/>
              <w:left w:val="nil"/>
              <w:bottom w:val="single" w:sz="4" w:space="0" w:color="333300"/>
              <w:right w:val="single" w:sz="4" w:space="0" w:color="333300"/>
            </w:tcBorders>
            <w:shd w:val="clear" w:color="auto" w:fill="auto"/>
            <w:hideMark/>
          </w:tcPr>
          <w:p w14:paraId="28DC0D96"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Clarify that this sentence applies only to non-AP STAs. Allow at least class 1, 2 frames and may be certain class 3 frames (e.g. TID-to-link mapping request/</w:t>
            </w:r>
            <w:proofErr w:type="gramStart"/>
            <w:r w:rsidRPr="00C4016A">
              <w:rPr>
                <w:rFonts w:ascii="Arial" w:eastAsia="Times New Roman" w:hAnsi="Arial" w:cs="Arial"/>
                <w:sz w:val="20"/>
                <w:lang w:val="en-US"/>
              </w:rPr>
              <w:t>response)  to</w:t>
            </w:r>
            <w:proofErr w:type="gramEnd"/>
            <w:r w:rsidRPr="00C4016A">
              <w:rPr>
                <w:rFonts w:ascii="Arial" w:eastAsia="Times New Roman" w:hAnsi="Arial" w:cs="Arial"/>
                <w:sz w:val="20"/>
                <w:lang w:val="en-US"/>
              </w:rPr>
              <w:t xml:space="preserve"> be transmitted on disabled links by non-AP STAs.</w:t>
            </w:r>
          </w:p>
        </w:tc>
        <w:tc>
          <w:tcPr>
            <w:tcW w:w="2523" w:type="dxa"/>
            <w:tcBorders>
              <w:top w:val="nil"/>
              <w:left w:val="nil"/>
              <w:bottom w:val="single" w:sz="4" w:space="0" w:color="333300"/>
              <w:right w:val="single" w:sz="4" w:space="0" w:color="333300"/>
            </w:tcBorders>
            <w:shd w:val="clear" w:color="auto" w:fill="auto"/>
            <w:hideMark/>
          </w:tcPr>
          <w:p w14:paraId="004D5C0A" w14:textId="00FE20B4"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w:t>
            </w:r>
            <w:r w:rsidR="009C4A71">
              <w:rPr>
                <w:rFonts w:ascii="Arial" w:eastAsia="Times New Roman" w:hAnsi="Arial" w:cs="Arial"/>
                <w:sz w:val="20"/>
                <w:lang w:val="en-US"/>
              </w:rPr>
              <w:t>Revised – agree with the commenter. Apply the changes marked as #12379 in this document.</w:t>
            </w:r>
          </w:p>
        </w:tc>
      </w:tr>
      <w:tr w:rsidR="0074304A" w:rsidRPr="00C4016A" w14:paraId="6171C200" w14:textId="77777777" w:rsidTr="00C4016A">
        <w:trPr>
          <w:trHeight w:val="4590"/>
        </w:trPr>
        <w:tc>
          <w:tcPr>
            <w:tcW w:w="773" w:type="dxa"/>
            <w:tcBorders>
              <w:top w:val="nil"/>
              <w:left w:val="single" w:sz="4" w:space="0" w:color="333300"/>
              <w:bottom w:val="single" w:sz="4" w:space="0" w:color="333300"/>
              <w:right w:val="single" w:sz="4" w:space="0" w:color="333300"/>
            </w:tcBorders>
            <w:shd w:val="clear" w:color="auto" w:fill="auto"/>
            <w:hideMark/>
          </w:tcPr>
          <w:p w14:paraId="06DF7915" w14:textId="77777777" w:rsidR="0074304A" w:rsidRPr="00C4016A" w:rsidRDefault="0074304A" w:rsidP="0074304A">
            <w:pPr>
              <w:jc w:val="right"/>
              <w:rPr>
                <w:rFonts w:ascii="Arial" w:eastAsia="Times New Roman" w:hAnsi="Arial" w:cs="Arial"/>
                <w:sz w:val="20"/>
                <w:lang w:val="en-US"/>
              </w:rPr>
            </w:pPr>
            <w:r w:rsidRPr="00C4016A">
              <w:rPr>
                <w:rFonts w:ascii="Arial" w:eastAsia="Times New Roman" w:hAnsi="Arial" w:cs="Arial"/>
                <w:sz w:val="20"/>
                <w:lang w:val="en-US"/>
              </w:rPr>
              <w:lastRenderedPageBreak/>
              <w:t>12078</w:t>
            </w:r>
          </w:p>
        </w:tc>
        <w:tc>
          <w:tcPr>
            <w:tcW w:w="1162" w:type="dxa"/>
            <w:tcBorders>
              <w:top w:val="nil"/>
              <w:left w:val="nil"/>
              <w:bottom w:val="single" w:sz="4" w:space="0" w:color="333300"/>
              <w:right w:val="single" w:sz="4" w:space="0" w:color="333300"/>
            </w:tcBorders>
            <w:shd w:val="clear" w:color="auto" w:fill="auto"/>
            <w:hideMark/>
          </w:tcPr>
          <w:p w14:paraId="093E6159"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39293A12"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427.41</w:t>
            </w:r>
          </w:p>
        </w:tc>
        <w:tc>
          <w:tcPr>
            <w:tcW w:w="2296" w:type="dxa"/>
            <w:tcBorders>
              <w:top w:val="nil"/>
              <w:left w:val="nil"/>
              <w:bottom w:val="single" w:sz="4" w:space="0" w:color="333300"/>
              <w:right w:val="single" w:sz="4" w:space="0" w:color="333300"/>
            </w:tcBorders>
            <w:shd w:val="clear" w:color="auto" w:fill="auto"/>
            <w:hideMark/>
          </w:tcPr>
          <w:p w14:paraId="7DA59ADA"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This sentence "If a link is disabled for a non-AP MLD, it shall not be used for individually addressed frame exchange between the corresponding STA and AP of the non-AP MLD and AP MLD, including Management frames." is redundant with the previous sentence: "Individually addressed Management frames and Control frames may be sent on any enabled links between the corresponding STA and AP of the non-AP MLD and AP MLD both in DL and UL."</w:t>
            </w:r>
          </w:p>
        </w:tc>
        <w:tc>
          <w:tcPr>
            <w:tcW w:w="2673" w:type="dxa"/>
            <w:tcBorders>
              <w:top w:val="nil"/>
              <w:left w:val="nil"/>
              <w:bottom w:val="single" w:sz="4" w:space="0" w:color="333300"/>
              <w:right w:val="single" w:sz="4" w:space="0" w:color="333300"/>
            </w:tcBorders>
            <w:shd w:val="clear" w:color="auto" w:fill="auto"/>
            <w:hideMark/>
          </w:tcPr>
          <w:p w14:paraId="5532A6FD"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Expand the sentence on L37 to "Individually addressed frames, including Management frames and Control frames, may be sent on any enabled links between the corresponding STA and AP of the non-AP MLD and AP MLD both in DL and UL." and delete the sentence on L41.</w:t>
            </w:r>
          </w:p>
        </w:tc>
        <w:tc>
          <w:tcPr>
            <w:tcW w:w="2523" w:type="dxa"/>
            <w:tcBorders>
              <w:top w:val="nil"/>
              <w:left w:val="nil"/>
              <w:bottom w:val="single" w:sz="4" w:space="0" w:color="333300"/>
              <w:right w:val="single" w:sz="4" w:space="0" w:color="333300"/>
            </w:tcBorders>
            <w:shd w:val="clear" w:color="auto" w:fill="auto"/>
            <w:hideMark/>
          </w:tcPr>
          <w:p w14:paraId="09F13210" w14:textId="54FFD927" w:rsidR="009C4A71"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w:t>
            </w:r>
            <w:r w:rsidR="009C4A71">
              <w:rPr>
                <w:rFonts w:ascii="Arial" w:eastAsia="Times New Roman" w:hAnsi="Arial" w:cs="Arial"/>
                <w:sz w:val="20"/>
                <w:lang w:val="en-US"/>
              </w:rPr>
              <w:t>Revised – the fact that transmission is allowed on enabled links doesn’t necessarily mean that it is not allowed in disabled link, so based on the request in previous rounds of comment collections, it was preferred to clarify the rules both for enable and disable. Document 22/1023r5 modified the sentence to further clarify the rules and the changes are captured in Draft 2.1.</w:t>
            </w:r>
          </w:p>
          <w:p w14:paraId="5B3B2390" w14:textId="77777777" w:rsidR="009C4A71" w:rsidRDefault="009C4A71" w:rsidP="0074304A">
            <w:pPr>
              <w:jc w:val="left"/>
              <w:rPr>
                <w:rFonts w:ascii="Arial" w:eastAsia="Times New Roman" w:hAnsi="Arial" w:cs="Arial"/>
                <w:sz w:val="20"/>
                <w:lang w:val="en-US"/>
              </w:rPr>
            </w:pPr>
          </w:p>
          <w:p w14:paraId="43A664B1" w14:textId="44CC1558" w:rsidR="0074304A" w:rsidRPr="00C4016A" w:rsidRDefault="009C4A71" w:rsidP="0074304A">
            <w:pPr>
              <w:jc w:val="left"/>
              <w:rPr>
                <w:rFonts w:ascii="Arial" w:eastAsia="Times New Roman" w:hAnsi="Arial" w:cs="Arial"/>
                <w:sz w:val="20"/>
                <w:lang w:val="en-US"/>
              </w:rPr>
            </w:pPr>
            <w:r>
              <w:rPr>
                <w:rFonts w:ascii="Arial" w:eastAsia="Times New Roman" w:hAnsi="Arial" w:cs="Arial"/>
                <w:sz w:val="20"/>
                <w:lang w:val="en-US"/>
              </w:rPr>
              <w:t xml:space="preserve">No further action </w:t>
            </w:r>
            <w:proofErr w:type="gramStart"/>
            <w:r>
              <w:rPr>
                <w:rFonts w:ascii="Arial" w:eastAsia="Times New Roman" w:hAnsi="Arial" w:cs="Arial"/>
                <w:sz w:val="20"/>
                <w:lang w:val="en-US"/>
              </w:rPr>
              <w:t>are</w:t>
            </w:r>
            <w:proofErr w:type="gramEnd"/>
            <w:r>
              <w:rPr>
                <w:rFonts w:ascii="Arial" w:eastAsia="Times New Roman" w:hAnsi="Arial" w:cs="Arial"/>
                <w:sz w:val="20"/>
                <w:lang w:val="en-US"/>
              </w:rPr>
              <w:t xml:space="preserve"> needed for this CID.</w:t>
            </w:r>
          </w:p>
        </w:tc>
      </w:tr>
      <w:tr w:rsidR="0074304A" w:rsidRPr="00C4016A" w14:paraId="4E079C8F" w14:textId="77777777" w:rsidTr="00C4016A">
        <w:trPr>
          <w:trHeight w:val="765"/>
        </w:trPr>
        <w:tc>
          <w:tcPr>
            <w:tcW w:w="773" w:type="dxa"/>
            <w:tcBorders>
              <w:top w:val="nil"/>
              <w:left w:val="single" w:sz="4" w:space="0" w:color="333300"/>
              <w:bottom w:val="single" w:sz="4" w:space="0" w:color="333300"/>
              <w:right w:val="single" w:sz="4" w:space="0" w:color="333300"/>
            </w:tcBorders>
            <w:shd w:val="clear" w:color="auto" w:fill="auto"/>
            <w:hideMark/>
          </w:tcPr>
          <w:p w14:paraId="642C6E49" w14:textId="77777777" w:rsidR="0074304A" w:rsidRPr="00C4016A" w:rsidRDefault="0074304A" w:rsidP="0074304A">
            <w:pPr>
              <w:jc w:val="right"/>
              <w:rPr>
                <w:rFonts w:ascii="Arial" w:eastAsia="Times New Roman" w:hAnsi="Arial" w:cs="Arial"/>
                <w:sz w:val="20"/>
                <w:lang w:val="en-US"/>
              </w:rPr>
            </w:pPr>
            <w:r w:rsidRPr="00C4016A">
              <w:rPr>
                <w:rFonts w:ascii="Arial" w:eastAsia="Times New Roman" w:hAnsi="Arial" w:cs="Arial"/>
                <w:sz w:val="20"/>
                <w:lang w:val="en-US"/>
              </w:rPr>
              <w:t>10023</w:t>
            </w:r>
          </w:p>
        </w:tc>
        <w:tc>
          <w:tcPr>
            <w:tcW w:w="1162" w:type="dxa"/>
            <w:tcBorders>
              <w:top w:val="nil"/>
              <w:left w:val="nil"/>
              <w:bottom w:val="single" w:sz="4" w:space="0" w:color="333300"/>
              <w:right w:val="single" w:sz="4" w:space="0" w:color="333300"/>
            </w:tcBorders>
            <w:shd w:val="clear" w:color="auto" w:fill="auto"/>
            <w:hideMark/>
          </w:tcPr>
          <w:p w14:paraId="1A92B8C5"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09C72F2B"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427.42</w:t>
            </w:r>
          </w:p>
        </w:tc>
        <w:tc>
          <w:tcPr>
            <w:tcW w:w="2296" w:type="dxa"/>
            <w:tcBorders>
              <w:top w:val="nil"/>
              <w:left w:val="nil"/>
              <w:bottom w:val="single" w:sz="4" w:space="0" w:color="333300"/>
              <w:right w:val="single" w:sz="4" w:space="0" w:color="333300"/>
            </w:tcBorders>
            <w:shd w:val="clear" w:color="auto" w:fill="auto"/>
            <w:hideMark/>
          </w:tcPr>
          <w:p w14:paraId="396930AE"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In "including the management frame", please add the control frames too.</w:t>
            </w:r>
          </w:p>
        </w:tc>
        <w:tc>
          <w:tcPr>
            <w:tcW w:w="2673" w:type="dxa"/>
            <w:tcBorders>
              <w:top w:val="nil"/>
              <w:left w:val="nil"/>
              <w:bottom w:val="single" w:sz="4" w:space="0" w:color="333300"/>
              <w:right w:val="single" w:sz="4" w:space="0" w:color="333300"/>
            </w:tcBorders>
            <w:shd w:val="clear" w:color="auto" w:fill="auto"/>
            <w:hideMark/>
          </w:tcPr>
          <w:p w14:paraId="137D558F"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5EA07DD1" w14:textId="0B35CFFC"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w:t>
            </w:r>
            <w:r w:rsidR="009C4A71">
              <w:rPr>
                <w:rFonts w:ascii="Arial" w:eastAsia="Times New Roman" w:hAnsi="Arial" w:cs="Arial"/>
                <w:sz w:val="20"/>
                <w:lang w:val="en-US"/>
              </w:rPr>
              <w:t>Revised – agree with the commenter in principle. Apply the changes marked as #10023 in this document</w:t>
            </w:r>
          </w:p>
        </w:tc>
      </w:tr>
      <w:tr w:rsidR="0074304A" w:rsidRPr="00C4016A" w14:paraId="32042F31" w14:textId="77777777" w:rsidTr="00C4016A">
        <w:trPr>
          <w:trHeight w:val="2040"/>
        </w:trPr>
        <w:tc>
          <w:tcPr>
            <w:tcW w:w="773" w:type="dxa"/>
            <w:tcBorders>
              <w:top w:val="nil"/>
              <w:left w:val="single" w:sz="4" w:space="0" w:color="333300"/>
              <w:bottom w:val="single" w:sz="4" w:space="0" w:color="333300"/>
              <w:right w:val="single" w:sz="4" w:space="0" w:color="333300"/>
            </w:tcBorders>
            <w:shd w:val="clear" w:color="auto" w:fill="auto"/>
            <w:hideMark/>
          </w:tcPr>
          <w:p w14:paraId="150DE76E" w14:textId="77777777" w:rsidR="0074304A" w:rsidRPr="00C4016A" w:rsidRDefault="0074304A" w:rsidP="0074304A">
            <w:pPr>
              <w:jc w:val="right"/>
              <w:rPr>
                <w:rFonts w:ascii="Arial" w:eastAsia="Times New Roman" w:hAnsi="Arial" w:cs="Arial"/>
                <w:sz w:val="20"/>
                <w:lang w:val="en-US"/>
              </w:rPr>
            </w:pPr>
            <w:r w:rsidRPr="00C4016A">
              <w:rPr>
                <w:rFonts w:ascii="Arial" w:eastAsia="Times New Roman" w:hAnsi="Arial" w:cs="Arial"/>
                <w:sz w:val="20"/>
                <w:lang w:val="en-US"/>
              </w:rPr>
              <w:t>10635</w:t>
            </w:r>
          </w:p>
        </w:tc>
        <w:tc>
          <w:tcPr>
            <w:tcW w:w="1162" w:type="dxa"/>
            <w:tcBorders>
              <w:top w:val="nil"/>
              <w:left w:val="nil"/>
              <w:bottom w:val="single" w:sz="4" w:space="0" w:color="333300"/>
              <w:right w:val="single" w:sz="4" w:space="0" w:color="333300"/>
            </w:tcBorders>
            <w:shd w:val="clear" w:color="auto" w:fill="auto"/>
            <w:hideMark/>
          </w:tcPr>
          <w:p w14:paraId="31CBA8B4"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6D13DB27"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427.42</w:t>
            </w:r>
          </w:p>
        </w:tc>
        <w:tc>
          <w:tcPr>
            <w:tcW w:w="2296" w:type="dxa"/>
            <w:tcBorders>
              <w:top w:val="nil"/>
              <w:left w:val="nil"/>
              <w:bottom w:val="single" w:sz="4" w:space="0" w:color="333300"/>
              <w:right w:val="single" w:sz="4" w:space="0" w:color="333300"/>
            </w:tcBorders>
            <w:shd w:val="clear" w:color="auto" w:fill="auto"/>
            <w:hideMark/>
          </w:tcPr>
          <w:p w14:paraId="2DCB583C"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It is possible that a non-AP MLD is unable to close the link with the AP MLD on any of the enabled links. How can a non-AP MLD send T2LM Teardown or T2LM Request or Disassociation frame to the AP MLD?</w:t>
            </w:r>
          </w:p>
        </w:tc>
        <w:tc>
          <w:tcPr>
            <w:tcW w:w="2673" w:type="dxa"/>
            <w:tcBorders>
              <w:top w:val="nil"/>
              <w:left w:val="nil"/>
              <w:bottom w:val="single" w:sz="4" w:space="0" w:color="333300"/>
              <w:right w:val="single" w:sz="4" w:space="0" w:color="333300"/>
            </w:tcBorders>
            <w:shd w:val="clear" w:color="auto" w:fill="auto"/>
            <w:hideMark/>
          </w:tcPr>
          <w:p w14:paraId="6D04D361"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Standard needs to provide a mechanism to address this issue.</w:t>
            </w:r>
          </w:p>
        </w:tc>
        <w:tc>
          <w:tcPr>
            <w:tcW w:w="2523" w:type="dxa"/>
            <w:tcBorders>
              <w:top w:val="nil"/>
              <w:left w:val="nil"/>
              <w:bottom w:val="single" w:sz="4" w:space="0" w:color="333300"/>
              <w:right w:val="single" w:sz="4" w:space="0" w:color="333300"/>
            </w:tcBorders>
            <w:shd w:val="clear" w:color="auto" w:fill="auto"/>
            <w:hideMark/>
          </w:tcPr>
          <w:p w14:paraId="047906BD" w14:textId="1CD88175" w:rsidR="0074304A" w:rsidRPr="00C4016A" w:rsidRDefault="009C4A71" w:rsidP="0074304A">
            <w:pPr>
              <w:jc w:val="left"/>
              <w:rPr>
                <w:rFonts w:ascii="Arial" w:eastAsia="Times New Roman" w:hAnsi="Arial" w:cs="Arial"/>
                <w:sz w:val="20"/>
                <w:lang w:val="en-US"/>
              </w:rPr>
            </w:pPr>
            <w:r>
              <w:rPr>
                <w:rFonts w:ascii="Arial" w:eastAsia="Times New Roman" w:hAnsi="Arial" w:cs="Arial"/>
                <w:sz w:val="20"/>
                <w:lang w:val="en-US"/>
              </w:rPr>
              <w:t xml:space="preserve">Revised – agree in principle. Following suggestion from CID12379, allowing </w:t>
            </w:r>
            <w:r w:rsidR="00893F5D">
              <w:rPr>
                <w:rFonts w:ascii="Arial" w:eastAsia="Times New Roman" w:hAnsi="Arial" w:cs="Arial"/>
                <w:sz w:val="20"/>
                <w:lang w:val="en-US"/>
              </w:rPr>
              <w:t>some management frames in disabled links</w:t>
            </w:r>
            <w:r w:rsidR="0074304A" w:rsidRPr="00C4016A">
              <w:rPr>
                <w:rFonts w:ascii="Arial" w:eastAsia="Times New Roman" w:hAnsi="Arial" w:cs="Arial"/>
                <w:sz w:val="20"/>
                <w:lang w:val="en-US"/>
              </w:rPr>
              <w:t> </w:t>
            </w:r>
          </w:p>
        </w:tc>
      </w:tr>
      <w:tr w:rsidR="0074304A" w:rsidRPr="00C4016A" w14:paraId="1CA9B048" w14:textId="77777777" w:rsidTr="00C4016A">
        <w:trPr>
          <w:trHeight w:val="4845"/>
        </w:trPr>
        <w:tc>
          <w:tcPr>
            <w:tcW w:w="773" w:type="dxa"/>
            <w:tcBorders>
              <w:top w:val="nil"/>
              <w:left w:val="single" w:sz="4" w:space="0" w:color="333300"/>
              <w:bottom w:val="single" w:sz="4" w:space="0" w:color="333300"/>
              <w:right w:val="single" w:sz="4" w:space="0" w:color="333300"/>
            </w:tcBorders>
            <w:shd w:val="clear" w:color="auto" w:fill="auto"/>
            <w:hideMark/>
          </w:tcPr>
          <w:p w14:paraId="65933CEC" w14:textId="77777777" w:rsidR="0074304A" w:rsidRPr="00C4016A" w:rsidRDefault="0074304A" w:rsidP="0074304A">
            <w:pPr>
              <w:jc w:val="right"/>
              <w:rPr>
                <w:rFonts w:ascii="Arial" w:eastAsia="Times New Roman" w:hAnsi="Arial" w:cs="Arial"/>
                <w:sz w:val="20"/>
                <w:lang w:val="en-US"/>
              </w:rPr>
            </w:pPr>
            <w:r w:rsidRPr="00C4016A">
              <w:rPr>
                <w:rFonts w:ascii="Arial" w:eastAsia="Times New Roman" w:hAnsi="Arial" w:cs="Arial"/>
                <w:sz w:val="20"/>
                <w:lang w:val="en-US"/>
              </w:rPr>
              <w:t>10024</w:t>
            </w:r>
          </w:p>
        </w:tc>
        <w:tc>
          <w:tcPr>
            <w:tcW w:w="1162" w:type="dxa"/>
            <w:tcBorders>
              <w:top w:val="nil"/>
              <w:left w:val="nil"/>
              <w:bottom w:val="single" w:sz="4" w:space="0" w:color="333300"/>
              <w:right w:val="single" w:sz="4" w:space="0" w:color="333300"/>
            </w:tcBorders>
            <w:shd w:val="clear" w:color="auto" w:fill="auto"/>
            <w:hideMark/>
          </w:tcPr>
          <w:p w14:paraId="03E4D7C9"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7D36DA63"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427.44</w:t>
            </w:r>
          </w:p>
        </w:tc>
        <w:tc>
          <w:tcPr>
            <w:tcW w:w="2296" w:type="dxa"/>
            <w:tcBorders>
              <w:top w:val="nil"/>
              <w:left w:val="nil"/>
              <w:bottom w:val="single" w:sz="4" w:space="0" w:color="333300"/>
              <w:right w:val="single" w:sz="4" w:space="0" w:color="333300"/>
            </w:tcBorders>
            <w:shd w:val="clear" w:color="auto" w:fill="auto"/>
            <w:hideMark/>
          </w:tcPr>
          <w:p w14:paraId="3C64F3CA"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xml:space="preserve">From the current text it's not clear if there is any exception of frame </w:t>
            </w:r>
            <w:proofErr w:type="spellStart"/>
            <w:r w:rsidRPr="00C4016A">
              <w:rPr>
                <w:rFonts w:ascii="Arial" w:eastAsia="Times New Roman" w:hAnsi="Arial" w:cs="Arial"/>
                <w:sz w:val="20"/>
                <w:lang w:val="en-US"/>
              </w:rPr>
              <w:t>delivary</w:t>
            </w:r>
            <w:proofErr w:type="spellEnd"/>
            <w:r w:rsidRPr="00C4016A">
              <w:rPr>
                <w:rFonts w:ascii="Arial" w:eastAsia="Times New Roman" w:hAnsi="Arial" w:cs="Arial"/>
                <w:sz w:val="20"/>
                <w:lang w:val="en-US"/>
              </w:rPr>
              <w:t xml:space="preserve"> on the disabled link; the text covers some of the cases where the frame delivery is not possible but it's not all the cases. Please add text to disallow any frame transmission over the disabled link for clean disablement of the link. This is helpful for the scenarios where the AP is turned off temporarily (due to </w:t>
            </w:r>
            <w:proofErr w:type="spellStart"/>
            <w:r w:rsidRPr="00C4016A">
              <w:rPr>
                <w:rFonts w:ascii="Arial" w:eastAsia="Times New Roman" w:hAnsi="Arial" w:cs="Arial"/>
                <w:sz w:val="20"/>
                <w:lang w:val="en-US"/>
              </w:rPr>
              <w:t>maintanance</w:t>
            </w:r>
            <w:proofErr w:type="spellEnd"/>
            <w:r w:rsidRPr="00C4016A">
              <w:rPr>
                <w:rFonts w:ascii="Arial" w:eastAsia="Times New Roman" w:hAnsi="Arial" w:cs="Arial"/>
                <w:sz w:val="20"/>
                <w:lang w:val="en-US"/>
              </w:rPr>
              <w:t xml:space="preserve">) and if the AP could disable the link completely the </w:t>
            </w:r>
            <w:r w:rsidRPr="00C4016A">
              <w:rPr>
                <w:rFonts w:ascii="Arial" w:eastAsia="Times New Roman" w:hAnsi="Arial" w:cs="Arial"/>
                <w:sz w:val="20"/>
                <w:lang w:val="en-US"/>
              </w:rPr>
              <w:lastRenderedPageBreak/>
              <w:t>AP removal is not needed.</w:t>
            </w:r>
          </w:p>
        </w:tc>
        <w:tc>
          <w:tcPr>
            <w:tcW w:w="2673" w:type="dxa"/>
            <w:tcBorders>
              <w:top w:val="nil"/>
              <w:left w:val="nil"/>
              <w:bottom w:val="single" w:sz="4" w:space="0" w:color="333300"/>
              <w:right w:val="single" w:sz="4" w:space="0" w:color="333300"/>
            </w:tcBorders>
            <w:shd w:val="clear" w:color="auto" w:fill="auto"/>
            <w:hideMark/>
          </w:tcPr>
          <w:p w14:paraId="07E94E8C" w14:textId="77777777" w:rsidR="0074304A" w:rsidRPr="00C4016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lastRenderedPageBreak/>
              <w:t>as in comment</w:t>
            </w:r>
          </w:p>
        </w:tc>
        <w:tc>
          <w:tcPr>
            <w:tcW w:w="2523" w:type="dxa"/>
            <w:tcBorders>
              <w:top w:val="nil"/>
              <w:left w:val="nil"/>
              <w:bottom w:val="single" w:sz="4" w:space="0" w:color="333300"/>
              <w:right w:val="single" w:sz="4" w:space="0" w:color="333300"/>
            </w:tcBorders>
            <w:shd w:val="clear" w:color="auto" w:fill="auto"/>
            <w:hideMark/>
          </w:tcPr>
          <w:p w14:paraId="5839437B" w14:textId="77777777" w:rsidR="0074304A" w:rsidRDefault="0074304A" w:rsidP="0074304A">
            <w:pPr>
              <w:jc w:val="left"/>
              <w:rPr>
                <w:rFonts w:ascii="Arial" w:eastAsia="Times New Roman" w:hAnsi="Arial" w:cs="Arial"/>
                <w:sz w:val="20"/>
                <w:lang w:val="en-US"/>
              </w:rPr>
            </w:pPr>
            <w:r w:rsidRPr="00C4016A">
              <w:rPr>
                <w:rFonts w:ascii="Arial" w:eastAsia="Times New Roman" w:hAnsi="Arial" w:cs="Arial"/>
                <w:sz w:val="20"/>
                <w:lang w:val="en-US"/>
              </w:rPr>
              <w:t> </w:t>
            </w:r>
            <w:r w:rsidR="00BE224F">
              <w:rPr>
                <w:rFonts w:ascii="Arial" w:eastAsia="Times New Roman" w:hAnsi="Arial" w:cs="Arial"/>
                <w:sz w:val="20"/>
                <w:lang w:val="en-US"/>
              </w:rPr>
              <w:t xml:space="preserve">Revised – based on suggestion from other CIDs there are exceptions, but the commenter is correct that these exceptions should not happen when the AP advertises the link as disabled in beacon. </w:t>
            </w:r>
          </w:p>
          <w:p w14:paraId="34397E29" w14:textId="599B41E3" w:rsidR="00BE224F" w:rsidRPr="00C4016A" w:rsidRDefault="00BE224F" w:rsidP="0074304A">
            <w:pPr>
              <w:jc w:val="left"/>
              <w:rPr>
                <w:rFonts w:ascii="Arial" w:eastAsia="Times New Roman" w:hAnsi="Arial" w:cs="Arial"/>
                <w:sz w:val="20"/>
                <w:lang w:val="en-US"/>
              </w:rPr>
            </w:pPr>
            <w:r>
              <w:rPr>
                <w:rFonts w:ascii="Arial" w:eastAsia="Times New Roman" w:hAnsi="Arial" w:cs="Arial"/>
                <w:sz w:val="20"/>
                <w:lang w:val="en-US"/>
              </w:rPr>
              <w:t>Apply the changes marked as #10024 in this document.</w:t>
            </w:r>
          </w:p>
        </w:tc>
      </w:tr>
      <w:tr w:rsidR="00BE224F" w:rsidRPr="00C4016A" w14:paraId="5D65435B" w14:textId="77777777" w:rsidTr="00C4016A">
        <w:trPr>
          <w:trHeight w:val="4845"/>
        </w:trPr>
        <w:tc>
          <w:tcPr>
            <w:tcW w:w="773" w:type="dxa"/>
            <w:tcBorders>
              <w:top w:val="nil"/>
              <w:left w:val="single" w:sz="4" w:space="0" w:color="333300"/>
              <w:bottom w:val="single" w:sz="4" w:space="0" w:color="333300"/>
              <w:right w:val="single" w:sz="4" w:space="0" w:color="333300"/>
            </w:tcBorders>
            <w:shd w:val="clear" w:color="auto" w:fill="auto"/>
            <w:hideMark/>
          </w:tcPr>
          <w:p w14:paraId="34DC7547"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t>11641</w:t>
            </w:r>
          </w:p>
        </w:tc>
        <w:tc>
          <w:tcPr>
            <w:tcW w:w="1162" w:type="dxa"/>
            <w:tcBorders>
              <w:top w:val="nil"/>
              <w:left w:val="nil"/>
              <w:bottom w:val="single" w:sz="4" w:space="0" w:color="333300"/>
              <w:right w:val="single" w:sz="4" w:space="0" w:color="333300"/>
            </w:tcBorders>
            <w:shd w:val="clear" w:color="auto" w:fill="auto"/>
            <w:hideMark/>
          </w:tcPr>
          <w:p w14:paraId="67B1B041"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26C3A56D"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427.44</w:t>
            </w:r>
          </w:p>
        </w:tc>
        <w:tc>
          <w:tcPr>
            <w:tcW w:w="2296" w:type="dxa"/>
            <w:tcBorders>
              <w:top w:val="nil"/>
              <w:left w:val="nil"/>
              <w:bottom w:val="single" w:sz="4" w:space="0" w:color="333300"/>
              <w:right w:val="single" w:sz="4" w:space="0" w:color="333300"/>
            </w:tcBorders>
            <w:shd w:val="clear" w:color="auto" w:fill="auto"/>
            <w:hideMark/>
          </w:tcPr>
          <w:p w14:paraId="3AAE0B15"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From the current text it's not clear if there is any exception of frame delivery on the disabled link; the text covers some of the cases where the frame delivery is not possible but it's not all the cases. Please add text to disallow any frame transmission over the disabled link for clean disablement of the link. This is helpful for the scenarios where the AP is turned off temporarily (due to maintenance) and if the AP could disable the link completely the AP removal is not needed.</w:t>
            </w:r>
          </w:p>
        </w:tc>
        <w:tc>
          <w:tcPr>
            <w:tcW w:w="2673" w:type="dxa"/>
            <w:tcBorders>
              <w:top w:val="nil"/>
              <w:left w:val="nil"/>
              <w:bottom w:val="single" w:sz="4" w:space="0" w:color="333300"/>
              <w:right w:val="single" w:sz="4" w:space="0" w:color="333300"/>
            </w:tcBorders>
            <w:shd w:val="clear" w:color="auto" w:fill="auto"/>
            <w:hideMark/>
          </w:tcPr>
          <w:p w14:paraId="41EBFF38"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0CD4A58D" w14:textId="77777777" w:rsidR="00BE224F"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Pr>
                <w:rFonts w:ascii="Arial" w:eastAsia="Times New Roman" w:hAnsi="Arial" w:cs="Arial"/>
                <w:sz w:val="20"/>
                <w:lang w:val="en-US"/>
              </w:rPr>
              <w:t xml:space="preserve">Revised – based on suggestion from other CIDs there are exceptions, but the commenter is correct that these exceptions should not happen when the AP advertises the link as disabled in beacon. </w:t>
            </w:r>
          </w:p>
          <w:p w14:paraId="6719A1E9" w14:textId="1D8E36A1" w:rsidR="00BE224F" w:rsidRPr="00C4016A" w:rsidRDefault="00BE224F" w:rsidP="00BE224F">
            <w:pPr>
              <w:jc w:val="left"/>
              <w:rPr>
                <w:rFonts w:ascii="Arial" w:eastAsia="Times New Roman" w:hAnsi="Arial" w:cs="Arial"/>
                <w:sz w:val="20"/>
                <w:lang w:val="en-US"/>
              </w:rPr>
            </w:pPr>
            <w:r>
              <w:rPr>
                <w:rFonts w:ascii="Arial" w:eastAsia="Times New Roman" w:hAnsi="Arial" w:cs="Arial"/>
                <w:sz w:val="20"/>
                <w:lang w:val="en-US"/>
              </w:rPr>
              <w:t>Apply the changes marked as #11641 in this document.</w:t>
            </w:r>
          </w:p>
        </w:tc>
      </w:tr>
      <w:tr w:rsidR="00BE224F" w:rsidRPr="00C4016A" w14:paraId="34966ADF" w14:textId="77777777" w:rsidTr="00C4016A">
        <w:trPr>
          <w:trHeight w:val="4845"/>
        </w:trPr>
        <w:tc>
          <w:tcPr>
            <w:tcW w:w="773" w:type="dxa"/>
            <w:tcBorders>
              <w:top w:val="nil"/>
              <w:left w:val="single" w:sz="4" w:space="0" w:color="333300"/>
              <w:bottom w:val="single" w:sz="4" w:space="0" w:color="333300"/>
              <w:right w:val="single" w:sz="4" w:space="0" w:color="333300"/>
            </w:tcBorders>
            <w:shd w:val="clear" w:color="auto" w:fill="auto"/>
            <w:hideMark/>
          </w:tcPr>
          <w:p w14:paraId="10D5E07D"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lastRenderedPageBreak/>
              <w:t>13069</w:t>
            </w:r>
          </w:p>
        </w:tc>
        <w:tc>
          <w:tcPr>
            <w:tcW w:w="1162" w:type="dxa"/>
            <w:tcBorders>
              <w:top w:val="nil"/>
              <w:left w:val="nil"/>
              <w:bottom w:val="single" w:sz="4" w:space="0" w:color="333300"/>
              <w:right w:val="single" w:sz="4" w:space="0" w:color="333300"/>
            </w:tcBorders>
            <w:shd w:val="clear" w:color="auto" w:fill="auto"/>
            <w:hideMark/>
          </w:tcPr>
          <w:p w14:paraId="49C8DBB9"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39A22904"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427.44</w:t>
            </w:r>
          </w:p>
        </w:tc>
        <w:tc>
          <w:tcPr>
            <w:tcW w:w="2296" w:type="dxa"/>
            <w:tcBorders>
              <w:top w:val="nil"/>
              <w:left w:val="nil"/>
              <w:bottom w:val="single" w:sz="4" w:space="0" w:color="333300"/>
              <w:right w:val="single" w:sz="4" w:space="0" w:color="333300"/>
            </w:tcBorders>
            <w:shd w:val="clear" w:color="auto" w:fill="auto"/>
            <w:hideMark/>
          </w:tcPr>
          <w:p w14:paraId="1D0C4C02"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xml:space="preserve">From the current text it's not clear if there is any exception of frame </w:t>
            </w:r>
            <w:proofErr w:type="spellStart"/>
            <w:r w:rsidRPr="00C4016A">
              <w:rPr>
                <w:rFonts w:ascii="Arial" w:eastAsia="Times New Roman" w:hAnsi="Arial" w:cs="Arial"/>
                <w:sz w:val="20"/>
                <w:lang w:val="en-US"/>
              </w:rPr>
              <w:t>delivary</w:t>
            </w:r>
            <w:proofErr w:type="spellEnd"/>
            <w:r w:rsidRPr="00C4016A">
              <w:rPr>
                <w:rFonts w:ascii="Arial" w:eastAsia="Times New Roman" w:hAnsi="Arial" w:cs="Arial"/>
                <w:sz w:val="20"/>
                <w:lang w:val="en-US"/>
              </w:rPr>
              <w:t xml:space="preserve"> on the disabled link; the text covers some of the cases where the frame delivery is not possible but it's not all the cases. Please add text to disallow any frame transmission over the disabled link for clean disablement of the link. This is helpful for the scenarios where the AP is turned off temporarily (due to </w:t>
            </w:r>
            <w:proofErr w:type="spellStart"/>
            <w:r w:rsidRPr="00C4016A">
              <w:rPr>
                <w:rFonts w:ascii="Arial" w:eastAsia="Times New Roman" w:hAnsi="Arial" w:cs="Arial"/>
                <w:sz w:val="20"/>
                <w:lang w:val="en-US"/>
              </w:rPr>
              <w:t>maintanance</w:t>
            </w:r>
            <w:proofErr w:type="spellEnd"/>
            <w:r w:rsidRPr="00C4016A">
              <w:rPr>
                <w:rFonts w:ascii="Arial" w:eastAsia="Times New Roman" w:hAnsi="Arial" w:cs="Arial"/>
                <w:sz w:val="20"/>
                <w:lang w:val="en-US"/>
              </w:rPr>
              <w:t>) and if the AP could disable the link completely the AP removal is not needed.</w:t>
            </w:r>
          </w:p>
        </w:tc>
        <w:tc>
          <w:tcPr>
            <w:tcW w:w="2673" w:type="dxa"/>
            <w:tcBorders>
              <w:top w:val="nil"/>
              <w:left w:val="nil"/>
              <w:bottom w:val="single" w:sz="4" w:space="0" w:color="333300"/>
              <w:right w:val="single" w:sz="4" w:space="0" w:color="333300"/>
            </w:tcBorders>
            <w:shd w:val="clear" w:color="auto" w:fill="auto"/>
            <w:hideMark/>
          </w:tcPr>
          <w:p w14:paraId="7BCC9C20"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4B2004E5" w14:textId="77777777" w:rsidR="00561430" w:rsidRDefault="00BE224F" w:rsidP="00561430">
            <w:pPr>
              <w:jc w:val="left"/>
              <w:rPr>
                <w:rFonts w:ascii="Arial" w:eastAsia="Times New Roman" w:hAnsi="Arial" w:cs="Arial"/>
                <w:sz w:val="20"/>
                <w:lang w:val="en-US"/>
              </w:rPr>
            </w:pPr>
            <w:r w:rsidRPr="00C4016A">
              <w:rPr>
                <w:rFonts w:ascii="Arial" w:eastAsia="Times New Roman" w:hAnsi="Arial" w:cs="Arial"/>
                <w:sz w:val="20"/>
                <w:lang w:val="en-US"/>
              </w:rPr>
              <w:t> </w:t>
            </w:r>
            <w:r w:rsidR="00561430" w:rsidRPr="00C4016A">
              <w:rPr>
                <w:rFonts w:ascii="Arial" w:eastAsia="Times New Roman" w:hAnsi="Arial" w:cs="Arial"/>
                <w:sz w:val="20"/>
                <w:lang w:val="en-US"/>
              </w:rPr>
              <w:t> </w:t>
            </w:r>
            <w:r w:rsidR="00561430">
              <w:rPr>
                <w:rFonts w:ascii="Arial" w:eastAsia="Times New Roman" w:hAnsi="Arial" w:cs="Arial"/>
                <w:sz w:val="20"/>
                <w:lang w:val="en-US"/>
              </w:rPr>
              <w:t xml:space="preserve">Revised – based on suggestion from other CIDs there are exceptions, but the commenter is correct that these exceptions should not happen when the AP advertises the link as disabled in beacon. </w:t>
            </w:r>
          </w:p>
          <w:p w14:paraId="20FD6849" w14:textId="7679779E" w:rsidR="00BE224F" w:rsidRPr="00C4016A" w:rsidRDefault="00561430" w:rsidP="00561430">
            <w:pPr>
              <w:jc w:val="left"/>
              <w:rPr>
                <w:rFonts w:ascii="Arial" w:eastAsia="Times New Roman" w:hAnsi="Arial" w:cs="Arial"/>
                <w:sz w:val="20"/>
                <w:lang w:val="en-US"/>
              </w:rPr>
            </w:pPr>
            <w:r>
              <w:rPr>
                <w:rFonts w:ascii="Arial" w:eastAsia="Times New Roman" w:hAnsi="Arial" w:cs="Arial"/>
                <w:sz w:val="20"/>
                <w:lang w:val="en-US"/>
              </w:rPr>
              <w:t>Apply the changes marked as #13069 in this document.</w:t>
            </w:r>
          </w:p>
        </w:tc>
      </w:tr>
      <w:tr w:rsidR="00BE224F" w:rsidRPr="00C4016A" w14:paraId="6238E15C" w14:textId="77777777" w:rsidTr="00C4016A">
        <w:trPr>
          <w:trHeight w:val="1020"/>
        </w:trPr>
        <w:tc>
          <w:tcPr>
            <w:tcW w:w="773" w:type="dxa"/>
            <w:tcBorders>
              <w:top w:val="nil"/>
              <w:left w:val="single" w:sz="4" w:space="0" w:color="333300"/>
              <w:bottom w:val="single" w:sz="4" w:space="0" w:color="333300"/>
              <w:right w:val="single" w:sz="4" w:space="0" w:color="333300"/>
            </w:tcBorders>
            <w:shd w:val="clear" w:color="auto" w:fill="auto"/>
            <w:hideMark/>
          </w:tcPr>
          <w:p w14:paraId="098EC941"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t>10460</w:t>
            </w:r>
          </w:p>
        </w:tc>
        <w:tc>
          <w:tcPr>
            <w:tcW w:w="1162" w:type="dxa"/>
            <w:tcBorders>
              <w:top w:val="nil"/>
              <w:left w:val="nil"/>
              <w:bottom w:val="single" w:sz="4" w:space="0" w:color="333300"/>
              <w:right w:val="single" w:sz="4" w:space="0" w:color="333300"/>
            </w:tcBorders>
            <w:shd w:val="clear" w:color="auto" w:fill="auto"/>
            <w:hideMark/>
          </w:tcPr>
          <w:p w14:paraId="6AFF2091"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589150D6"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427.53</w:t>
            </w:r>
          </w:p>
        </w:tc>
        <w:tc>
          <w:tcPr>
            <w:tcW w:w="2296" w:type="dxa"/>
            <w:tcBorders>
              <w:top w:val="nil"/>
              <w:left w:val="nil"/>
              <w:bottom w:val="single" w:sz="4" w:space="0" w:color="333300"/>
              <w:right w:val="single" w:sz="4" w:space="0" w:color="333300"/>
            </w:tcBorders>
            <w:shd w:val="clear" w:color="auto" w:fill="auto"/>
            <w:hideMark/>
          </w:tcPr>
          <w:p w14:paraId="59D70CD0"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xml:space="preserve">Please remove one "buffered" as it is redundant. </w:t>
            </w:r>
            <w:proofErr w:type="gramStart"/>
            <w:r w:rsidRPr="00C4016A">
              <w:rPr>
                <w:rFonts w:ascii="Arial" w:eastAsia="Times New Roman" w:hAnsi="Arial" w:cs="Arial"/>
                <w:sz w:val="20"/>
                <w:lang w:val="en-US"/>
              </w:rPr>
              <w:t>Also</w:t>
            </w:r>
            <w:proofErr w:type="gramEnd"/>
            <w:r w:rsidRPr="00C4016A">
              <w:rPr>
                <w:rFonts w:ascii="Arial" w:eastAsia="Times New Roman" w:hAnsi="Arial" w:cs="Arial"/>
                <w:sz w:val="20"/>
                <w:lang w:val="en-US"/>
              </w:rPr>
              <w:t xml:space="preserve"> BU means </w:t>
            </w:r>
            <w:proofErr w:type="spellStart"/>
            <w:r w:rsidRPr="00C4016A">
              <w:rPr>
                <w:rFonts w:ascii="Arial" w:eastAsia="Times New Roman" w:hAnsi="Arial" w:cs="Arial"/>
                <w:sz w:val="20"/>
                <w:lang w:val="en-US"/>
              </w:rPr>
              <w:t>bufferable</w:t>
            </w:r>
            <w:proofErr w:type="spellEnd"/>
            <w:r w:rsidRPr="00C4016A">
              <w:rPr>
                <w:rFonts w:ascii="Arial" w:eastAsia="Times New Roman" w:hAnsi="Arial" w:cs="Arial"/>
                <w:sz w:val="20"/>
                <w:lang w:val="en-US"/>
              </w:rPr>
              <w:t>. unit.</w:t>
            </w:r>
          </w:p>
        </w:tc>
        <w:tc>
          <w:tcPr>
            <w:tcW w:w="2673" w:type="dxa"/>
            <w:tcBorders>
              <w:top w:val="nil"/>
              <w:left w:val="nil"/>
              <w:bottom w:val="single" w:sz="4" w:space="0" w:color="333300"/>
              <w:right w:val="single" w:sz="4" w:space="0" w:color="333300"/>
            </w:tcBorders>
            <w:shd w:val="clear" w:color="auto" w:fill="auto"/>
            <w:hideMark/>
          </w:tcPr>
          <w:p w14:paraId="2A13770F"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in the comment</w:t>
            </w:r>
          </w:p>
        </w:tc>
        <w:tc>
          <w:tcPr>
            <w:tcW w:w="2523" w:type="dxa"/>
            <w:tcBorders>
              <w:top w:val="nil"/>
              <w:left w:val="nil"/>
              <w:bottom w:val="single" w:sz="4" w:space="0" w:color="333300"/>
              <w:right w:val="single" w:sz="4" w:space="0" w:color="333300"/>
            </w:tcBorders>
            <w:shd w:val="clear" w:color="auto" w:fill="auto"/>
            <w:hideMark/>
          </w:tcPr>
          <w:p w14:paraId="51AF112E" w14:textId="77777777" w:rsidR="00BE224F"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561430">
              <w:rPr>
                <w:rFonts w:ascii="Arial" w:eastAsia="Times New Roman" w:hAnsi="Arial" w:cs="Arial"/>
                <w:sz w:val="20"/>
                <w:lang w:val="en-US"/>
              </w:rPr>
              <w:t>Revised – agree with the commenter. According to baseline the correct wording would be Buffered BUs available at the…</w:t>
            </w:r>
          </w:p>
          <w:p w14:paraId="151859C7" w14:textId="5AB54B49" w:rsidR="00561430" w:rsidRPr="00C4016A" w:rsidRDefault="00561430" w:rsidP="00BE224F">
            <w:pPr>
              <w:jc w:val="left"/>
              <w:rPr>
                <w:rFonts w:ascii="Arial" w:eastAsia="Times New Roman" w:hAnsi="Arial" w:cs="Arial"/>
                <w:sz w:val="20"/>
                <w:lang w:val="en-US"/>
              </w:rPr>
            </w:pPr>
            <w:r>
              <w:rPr>
                <w:rFonts w:ascii="Arial" w:eastAsia="Times New Roman" w:hAnsi="Arial" w:cs="Arial"/>
                <w:sz w:val="20"/>
                <w:lang w:val="en-US"/>
              </w:rPr>
              <w:t>Apply the changes marked as #10460 in this document.</w:t>
            </w:r>
          </w:p>
        </w:tc>
      </w:tr>
      <w:tr w:rsidR="00BE224F" w:rsidRPr="00C4016A" w14:paraId="12BF61F3" w14:textId="77777777" w:rsidTr="00C4016A">
        <w:trPr>
          <w:trHeight w:val="1530"/>
        </w:trPr>
        <w:tc>
          <w:tcPr>
            <w:tcW w:w="773" w:type="dxa"/>
            <w:tcBorders>
              <w:top w:val="nil"/>
              <w:left w:val="single" w:sz="4" w:space="0" w:color="333300"/>
              <w:bottom w:val="single" w:sz="4" w:space="0" w:color="333300"/>
              <w:right w:val="single" w:sz="4" w:space="0" w:color="333300"/>
            </w:tcBorders>
            <w:shd w:val="clear" w:color="auto" w:fill="auto"/>
            <w:hideMark/>
          </w:tcPr>
          <w:p w14:paraId="3B2A7DDC"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t>12408</w:t>
            </w:r>
          </w:p>
        </w:tc>
        <w:tc>
          <w:tcPr>
            <w:tcW w:w="1162" w:type="dxa"/>
            <w:tcBorders>
              <w:top w:val="nil"/>
              <w:left w:val="nil"/>
              <w:bottom w:val="single" w:sz="4" w:space="0" w:color="333300"/>
              <w:right w:val="single" w:sz="4" w:space="0" w:color="333300"/>
            </w:tcBorders>
            <w:shd w:val="clear" w:color="auto" w:fill="auto"/>
            <w:hideMark/>
          </w:tcPr>
          <w:p w14:paraId="75CE9086"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108B68B5"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427.53</w:t>
            </w:r>
          </w:p>
        </w:tc>
        <w:tc>
          <w:tcPr>
            <w:tcW w:w="2296" w:type="dxa"/>
            <w:tcBorders>
              <w:top w:val="nil"/>
              <w:left w:val="nil"/>
              <w:bottom w:val="single" w:sz="4" w:space="0" w:color="333300"/>
              <w:right w:val="single" w:sz="4" w:space="0" w:color="333300"/>
            </w:tcBorders>
            <w:shd w:val="clear" w:color="auto" w:fill="auto"/>
            <w:hideMark/>
          </w:tcPr>
          <w:p w14:paraId="4F3C9D54"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The word "buffered" is unnecessarily used twice.</w:t>
            </w:r>
          </w:p>
        </w:tc>
        <w:tc>
          <w:tcPr>
            <w:tcW w:w="2673" w:type="dxa"/>
            <w:tcBorders>
              <w:top w:val="nil"/>
              <w:left w:val="nil"/>
              <w:bottom w:val="single" w:sz="4" w:space="0" w:color="333300"/>
              <w:right w:val="single" w:sz="4" w:space="0" w:color="333300"/>
            </w:tcBorders>
            <w:shd w:val="clear" w:color="auto" w:fill="auto"/>
            <w:hideMark/>
          </w:tcPr>
          <w:p w14:paraId="636C747C"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Remove the word "buffered" before BUs, such that the sentence becomes "The non-AP MLD may retrieve individually addressed BUs buffered at the AP MLD ..."</w:t>
            </w:r>
          </w:p>
        </w:tc>
        <w:tc>
          <w:tcPr>
            <w:tcW w:w="2523" w:type="dxa"/>
            <w:tcBorders>
              <w:top w:val="nil"/>
              <w:left w:val="nil"/>
              <w:bottom w:val="single" w:sz="4" w:space="0" w:color="333300"/>
              <w:right w:val="single" w:sz="4" w:space="0" w:color="333300"/>
            </w:tcBorders>
            <w:shd w:val="clear" w:color="auto" w:fill="auto"/>
            <w:hideMark/>
          </w:tcPr>
          <w:p w14:paraId="4259F6C0" w14:textId="77777777" w:rsidR="00561430" w:rsidRDefault="00BE224F" w:rsidP="00561430">
            <w:pPr>
              <w:jc w:val="left"/>
              <w:rPr>
                <w:rFonts w:ascii="Arial" w:eastAsia="Times New Roman" w:hAnsi="Arial" w:cs="Arial"/>
                <w:sz w:val="20"/>
                <w:lang w:val="en-US"/>
              </w:rPr>
            </w:pPr>
            <w:r w:rsidRPr="00C4016A">
              <w:rPr>
                <w:rFonts w:ascii="Arial" w:eastAsia="Times New Roman" w:hAnsi="Arial" w:cs="Arial"/>
                <w:sz w:val="20"/>
                <w:lang w:val="en-US"/>
              </w:rPr>
              <w:t> </w:t>
            </w:r>
            <w:r w:rsidR="00561430">
              <w:rPr>
                <w:rFonts w:ascii="Arial" w:eastAsia="Times New Roman" w:hAnsi="Arial" w:cs="Arial"/>
                <w:sz w:val="20"/>
                <w:lang w:val="en-US"/>
              </w:rPr>
              <w:t>Revised – agree with the commenter. According to baseline the correct wording would be Buffered BUs available at the…</w:t>
            </w:r>
          </w:p>
          <w:p w14:paraId="084D2635" w14:textId="2099D303" w:rsidR="00BE224F" w:rsidRPr="00C4016A" w:rsidRDefault="00561430" w:rsidP="00561430">
            <w:pPr>
              <w:jc w:val="left"/>
              <w:rPr>
                <w:rFonts w:ascii="Arial" w:eastAsia="Times New Roman" w:hAnsi="Arial" w:cs="Arial"/>
                <w:sz w:val="20"/>
                <w:lang w:val="en-US"/>
              </w:rPr>
            </w:pPr>
            <w:r>
              <w:rPr>
                <w:rFonts w:ascii="Arial" w:eastAsia="Times New Roman" w:hAnsi="Arial" w:cs="Arial"/>
                <w:sz w:val="20"/>
                <w:lang w:val="en-US"/>
              </w:rPr>
              <w:t>Apply the changes marked as #12408 in this document.</w:t>
            </w:r>
          </w:p>
        </w:tc>
      </w:tr>
      <w:tr w:rsidR="00BE224F" w:rsidRPr="00C4016A" w14:paraId="6966DA50" w14:textId="77777777" w:rsidTr="00C4016A">
        <w:trPr>
          <w:trHeight w:val="8190"/>
        </w:trPr>
        <w:tc>
          <w:tcPr>
            <w:tcW w:w="773" w:type="dxa"/>
            <w:tcBorders>
              <w:top w:val="nil"/>
              <w:left w:val="single" w:sz="4" w:space="0" w:color="333300"/>
              <w:bottom w:val="single" w:sz="4" w:space="0" w:color="333300"/>
              <w:right w:val="single" w:sz="4" w:space="0" w:color="333300"/>
            </w:tcBorders>
            <w:shd w:val="clear" w:color="auto" w:fill="auto"/>
            <w:hideMark/>
          </w:tcPr>
          <w:p w14:paraId="531D5E93"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lastRenderedPageBreak/>
              <w:t>12627</w:t>
            </w:r>
          </w:p>
        </w:tc>
        <w:tc>
          <w:tcPr>
            <w:tcW w:w="1162" w:type="dxa"/>
            <w:tcBorders>
              <w:top w:val="nil"/>
              <w:left w:val="nil"/>
              <w:bottom w:val="single" w:sz="4" w:space="0" w:color="333300"/>
              <w:right w:val="single" w:sz="4" w:space="0" w:color="333300"/>
            </w:tcBorders>
            <w:shd w:val="clear" w:color="auto" w:fill="auto"/>
            <w:hideMark/>
          </w:tcPr>
          <w:p w14:paraId="77FC8142"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2CF7C141"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427.53</w:t>
            </w:r>
          </w:p>
        </w:tc>
        <w:tc>
          <w:tcPr>
            <w:tcW w:w="2296" w:type="dxa"/>
            <w:tcBorders>
              <w:top w:val="nil"/>
              <w:left w:val="nil"/>
              <w:bottom w:val="single" w:sz="4" w:space="0" w:color="333300"/>
              <w:right w:val="single" w:sz="4" w:space="0" w:color="333300"/>
            </w:tcBorders>
            <w:shd w:val="clear" w:color="auto" w:fill="auto"/>
            <w:hideMark/>
          </w:tcPr>
          <w:p w14:paraId="37BDB341"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The following sentence is practically meaningless: "If a TID is mapped in DL to a set of enabled links for a non-AP MLD, then: The non-AP MLD may retrieve individually addressed buffered BUs buffered at the AP MLD that are MSDUs or A-MSDUs corresponding to that TID on any link within this set of enabled links." since the non-AP MLD does not know what is the TID of each of the BUs. Besides, according to 35.3.12.4, the retrieval of the BUs is done using the Multi-Link Traffic Indication element, where the link that corresponds to the BUs is indicated.</w:t>
            </w:r>
            <w:r w:rsidRPr="00C4016A">
              <w:rPr>
                <w:rFonts w:ascii="Arial" w:eastAsia="Times New Roman" w:hAnsi="Arial" w:cs="Arial"/>
                <w:sz w:val="20"/>
                <w:lang w:val="en-US"/>
              </w:rPr>
              <w:br/>
              <w:t>Additionally, the following condition is missing: the non-AP MLD has one or more affiliated non-AP STAs in PS mode (thus the retrieval of the BUs can be only on the link on which these affiliated non-AP STAs are operating)</w:t>
            </w:r>
            <w:r w:rsidRPr="00C4016A">
              <w:rPr>
                <w:rFonts w:ascii="Arial" w:eastAsia="Times New Roman" w:hAnsi="Arial" w:cs="Arial"/>
                <w:sz w:val="20"/>
                <w:lang w:val="en-US"/>
              </w:rPr>
              <w:br/>
            </w:r>
            <w:r w:rsidRPr="00C4016A">
              <w:rPr>
                <w:rFonts w:ascii="Arial" w:eastAsia="Times New Roman" w:hAnsi="Arial" w:cs="Arial"/>
                <w:sz w:val="20"/>
                <w:lang w:val="en-US"/>
              </w:rPr>
              <w:br/>
              <w:t>Please revise or remove as proposed</w:t>
            </w:r>
          </w:p>
        </w:tc>
        <w:tc>
          <w:tcPr>
            <w:tcW w:w="2673" w:type="dxa"/>
            <w:tcBorders>
              <w:top w:val="nil"/>
              <w:left w:val="nil"/>
              <w:bottom w:val="single" w:sz="4" w:space="0" w:color="333300"/>
              <w:right w:val="single" w:sz="4" w:space="0" w:color="333300"/>
            </w:tcBorders>
            <w:shd w:val="clear" w:color="auto" w:fill="auto"/>
            <w:hideMark/>
          </w:tcPr>
          <w:p w14:paraId="039299E3"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Option 1: Rephrase the sentence as follows: "If a TID is mapped in DL to a set of enabled links for a non-AP MLD, then: The non-AP MLD *which one or more of its affiliated non-AP STAs are in PS mode* may retrieve individually addressed buffered BUs buffered at the AP MLD that are MSDUs or A-MSDUs corresponding to that TID using the TIM element and the Multi-Link Traffic Indication element included in the Beacon, as defined in 35.3.12.4"</w:t>
            </w:r>
            <w:r w:rsidRPr="00C4016A">
              <w:rPr>
                <w:rFonts w:ascii="Arial" w:eastAsia="Times New Roman" w:hAnsi="Arial" w:cs="Arial"/>
                <w:sz w:val="20"/>
                <w:lang w:val="en-US"/>
              </w:rPr>
              <w:br/>
              <w:t>Option 2: Remove the sentence</w:t>
            </w:r>
          </w:p>
        </w:tc>
        <w:tc>
          <w:tcPr>
            <w:tcW w:w="2523" w:type="dxa"/>
            <w:tcBorders>
              <w:top w:val="nil"/>
              <w:left w:val="nil"/>
              <w:bottom w:val="single" w:sz="4" w:space="0" w:color="333300"/>
              <w:right w:val="single" w:sz="4" w:space="0" w:color="333300"/>
            </w:tcBorders>
            <w:shd w:val="clear" w:color="auto" w:fill="auto"/>
            <w:hideMark/>
          </w:tcPr>
          <w:p w14:paraId="372389B6" w14:textId="678D293A"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3C1777">
              <w:rPr>
                <w:rFonts w:ascii="Arial" w:eastAsia="Times New Roman" w:hAnsi="Arial" w:cs="Arial"/>
                <w:sz w:val="20"/>
                <w:lang w:val="en-US"/>
              </w:rPr>
              <w:t>Revised – the commenter is asking to clarify how the non-AP MLD will determine that it can retrieve a buffered BU on a particular link. Add a note to clarify that. Apply the changes marked as #12627 in this document.</w:t>
            </w:r>
          </w:p>
        </w:tc>
      </w:tr>
      <w:tr w:rsidR="00BE224F" w:rsidRPr="00C4016A" w14:paraId="7D4E9BF5" w14:textId="77777777" w:rsidTr="00C4016A">
        <w:trPr>
          <w:trHeight w:val="1020"/>
        </w:trPr>
        <w:tc>
          <w:tcPr>
            <w:tcW w:w="773" w:type="dxa"/>
            <w:tcBorders>
              <w:top w:val="nil"/>
              <w:left w:val="single" w:sz="4" w:space="0" w:color="333300"/>
              <w:bottom w:val="single" w:sz="4" w:space="0" w:color="333300"/>
              <w:right w:val="single" w:sz="4" w:space="0" w:color="333300"/>
            </w:tcBorders>
            <w:shd w:val="clear" w:color="auto" w:fill="auto"/>
            <w:hideMark/>
          </w:tcPr>
          <w:p w14:paraId="29D22F0B"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t>13902</w:t>
            </w:r>
          </w:p>
        </w:tc>
        <w:tc>
          <w:tcPr>
            <w:tcW w:w="1162" w:type="dxa"/>
            <w:tcBorders>
              <w:top w:val="nil"/>
              <w:left w:val="nil"/>
              <w:bottom w:val="single" w:sz="4" w:space="0" w:color="333300"/>
              <w:right w:val="single" w:sz="4" w:space="0" w:color="333300"/>
            </w:tcBorders>
            <w:shd w:val="clear" w:color="auto" w:fill="auto"/>
            <w:hideMark/>
          </w:tcPr>
          <w:p w14:paraId="336385BC"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0C0E5305"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427.53</w:t>
            </w:r>
          </w:p>
        </w:tc>
        <w:tc>
          <w:tcPr>
            <w:tcW w:w="2296" w:type="dxa"/>
            <w:tcBorders>
              <w:top w:val="nil"/>
              <w:left w:val="nil"/>
              <w:bottom w:val="single" w:sz="4" w:space="0" w:color="333300"/>
              <w:right w:val="single" w:sz="4" w:space="0" w:color="333300"/>
            </w:tcBorders>
            <w:shd w:val="clear" w:color="auto" w:fill="auto"/>
            <w:hideMark/>
          </w:tcPr>
          <w:p w14:paraId="1C939281"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xml:space="preserve">How does non-AP MLD know </w:t>
            </w:r>
            <w:proofErr w:type="gramStart"/>
            <w:r w:rsidRPr="00C4016A">
              <w:rPr>
                <w:rFonts w:ascii="Arial" w:eastAsia="Times New Roman" w:hAnsi="Arial" w:cs="Arial"/>
                <w:sz w:val="20"/>
                <w:lang w:val="en-US"/>
              </w:rPr>
              <w:t>whether  its</w:t>
            </w:r>
            <w:proofErr w:type="gramEnd"/>
            <w:r w:rsidRPr="00C4016A">
              <w:rPr>
                <w:rFonts w:ascii="Arial" w:eastAsia="Times New Roman" w:hAnsi="Arial" w:cs="Arial"/>
                <w:sz w:val="20"/>
                <w:lang w:val="en-US"/>
              </w:rPr>
              <w:t xml:space="preserve"> buffered BUs are MSDUs or MMPDUs? Please clarify it</w:t>
            </w:r>
          </w:p>
        </w:tc>
        <w:tc>
          <w:tcPr>
            <w:tcW w:w="2673" w:type="dxa"/>
            <w:tcBorders>
              <w:top w:val="nil"/>
              <w:left w:val="nil"/>
              <w:bottom w:val="single" w:sz="4" w:space="0" w:color="333300"/>
              <w:right w:val="single" w:sz="4" w:space="0" w:color="333300"/>
            </w:tcBorders>
            <w:shd w:val="clear" w:color="auto" w:fill="auto"/>
            <w:hideMark/>
          </w:tcPr>
          <w:p w14:paraId="64680E5E"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please clarify this and update the text</w:t>
            </w:r>
          </w:p>
        </w:tc>
        <w:tc>
          <w:tcPr>
            <w:tcW w:w="2523" w:type="dxa"/>
            <w:tcBorders>
              <w:top w:val="nil"/>
              <w:left w:val="nil"/>
              <w:bottom w:val="single" w:sz="4" w:space="0" w:color="333300"/>
              <w:right w:val="single" w:sz="4" w:space="0" w:color="333300"/>
            </w:tcBorders>
            <w:shd w:val="clear" w:color="auto" w:fill="auto"/>
            <w:hideMark/>
          </w:tcPr>
          <w:p w14:paraId="40FB21DB" w14:textId="05A7D6C0"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3C1777">
              <w:rPr>
                <w:rFonts w:ascii="Arial" w:eastAsia="Times New Roman" w:hAnsi="Arial" w:cs="Arial"/>
                <w:sz w:val="20"/>
                <w:lang w:val="en-US"/>
              </w:rPr>
              <w:t>Revised – add a note clarifying how the non-AP MLD will determine if it can retrieve a buffered BU on a link. Apply the changes marked as #13902 in this document.</w:t>
            </w:r>
          </w:p>
        </w:tc>
      </w:tr>
      <w:tr w:rsidR="00BE224F" w:rsidRPr="00C4016A" w14:paraId="619F725B" w14:textId="77777777" w:rsidTr="00C4016A">
        <w:trPr>
          <w:trHeight w:val="4845"/>
        </w:trPr>
        <w:tc>
          <w:tcPr>
            <w:tcW w:w="773" w:type="dxa"/>
            <w:tcBorders>
              <w:top w:val="nil"/>
              <w:left w:val="single" w:sz="4" w:space="0" w:color="333300"/>
              <w:bottom w:val="single" w:sz="4" w:space="0" w:color="333300"/>
              <w:right w:val="single" w:sz="4" w:space="0" w:color="333300"/>
            </w:tcBorders>
            <w:shd w:val="clear" w:color="auto" w:fill="auto"/>
            <w:hideMark/>
          </w:tcPr>
          <w:p w14:paraId="4BC1F832"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lastRenderedPageBreak/>
              <w:t>12628</w:t>
            </w:r>
          </w:p>
        </w:tc>
        <w:tc>
          <w:tcPr>
            <w:tcW w:w="1162" w:type="dxa"/>
            <w:tcBorders>
              <w:top w:val="nil"/>
              <w:left w:val="nil"/>
              <w:bottom w:val="single" w:sz="4" w:space="0" w:color="333300"/>
              <w:right w:val="single" w:sz="4" w:space="0" w:color="333300"/>
            </w:tcBorders>
            <w:shd w:val="clear" w:color="auto" w:fill="auto"/>
            <w:hideMark/>
          </w:tcPr>
          <w:p w14:paraId="411368DF"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20AB0D61"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427.56</w:t>
            </w:r>
          </w:p>
        </w:tc>
        <w:tc>
          <w:tcPr>
            <w:tcW w:w="2296" w:type="dxa"/>
            <w:tcBorders>
              <w:top w:val="nil"/>
              <w:left w:val="nil"/>
              <w:bottom w:val="single" w:sz="4" w:space="0" w:color="333300"/>
              <w:right w:val="single" w:sz="4" w:space="0" w:color="333300"/>
            </w:tcBorders>
            <w:shd w:val="clear" w:color="auto" w:fill="auto"/>
            <w:hideMark/>
          </w:tcPr>
          <w:p w14:paraId="5D2CF7F6"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According to following sentence: "If a TID is mapped in DL to a set of enabled links for a non-AP MLD, then: The AP MLD may use any link within this set of enabled links to transmit individually addressed MSDUs or A-MSDUs corresponding to that TID, subject to the power state of the non-AP STA on each of these links".</w:t>
            </w:r>
            <w:r w:rsidRPr="00C4016A">
              <w:rPr>
                <w:rFonts w:ascii="Arial" w:eastAsia="Times New Roman" w:hAnsi="Arial" w:cs="Arial"/>
                <w:sz w:val="20"/>
                <w:lang w:val="en-US"/>
              </w:rPr>
              <w:br/>
              <w:t>Need to add the following condition: the transmitted MSDUs or A-MSDUs are destined to the non-AP MLD. Please rephrase the sentence as proposed</w:t>
            </w:r>
          </w:p>
        </w:tc>
        <w:tc>
          <w:tcPr>
            <w:tcW w:w="2673" w:type="dxa"/>
            <w:tcBorders>
              <w:top w:val="nil"/>
              <w:left w:val="nil"/>
              <w:bottom w:val="single" w:sz="4" w:space="0" w:color="333300"/>
              <w:right w:val="single" w:sz="4" w:space="0" w:color="333300"/>
            </w:tcBorders>
            <w:shd w:val="clear" w:color="auto" w:fill="auto"/>
            <w:hideMark/>
          </w:tcPr>
          <w:p w14:paraId="21317B46"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Please rephrase the sentence as follows: "If a TID is mapped in DL to a set of enabled links for a non-AP MLD, then: The AP MLD may use any link within this set of enabled links to transmit individually addressed MSDUs or A-MSDUs *that are destined to the non-AP MLD and correspond* to that TID, subject to the power state of the non-AP STA on each of these links".</w:t>
            </w:r>
          </w:p>
        </w:tc>
        <w:tc>
          <w:tcPr>
            <w:tcW w:w="2523" w:type="dxa"/>
            <w:tcBorders>
              <w:top w:val="nil"/>
              <w:left w:val="nil"/>
              <w:bottom w:val="single" w:sz="4" w:space="0" w:color="333300"/>
              <w:right w:val="single" w:sz="4" w:space="0" w:color="333300"/>
            </w:tcBorders>
            <w:shd w:val="clear" w:color="auto" w:fill="auto"/>
            <w:hideMark/>
          </w:tcPr>
          <w:p w14:paraId="1CB83394" w14:textId="420090CB"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3C1777">
              <w:rPr>
                <w:rFonts w:ascii="Arial" w:eastAsia="Times New Roman" w:hAnsi="Arial" w:cs="Arial"/>
                <w:sz w:val="20"/>
                <w:lang w:val="en-US"/>
              </w:rPr>
              <w:t>Revised – agree with the commenter. Apply the changes marked as #12628 in this document.</w:t>
            </w:r>
          </w:p>
        </w:tc>
      </w:tr>
      <w:tr w:rsidR="00BE224F" w:rsidRPr="00C4016A" w14:paraId="56B5A543" w14:textId="77777777" w:rsidTr="00C4016A">
        <w:trPr>
          <w:trHeight w:val="765"/>
        </w:trPr>
        <w:tc>
          <w:tcPr>
            <w:tcW w:w="773" w:type="dxa"/>
            <w:tcBorders>
              <w:top w:val="nil"/>
              <w:left w:val="single" w:sz="4" w:space="0" w:color="333300"/>
              <w:bottom w:val="single" w:sz="4" w:space="0" w:color="333300"/>
              <w:right w:val="single" w:sz="4" w:space="0" w:color="333300"/>
            </w:tcBorders>
            <w:shd w:val="clear" w:color="auto" w:fill="auto"/>
            <w:hideMark/>
          </w:tcPr>
          <w:p w14:paraId="3CF2F2BD"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t>11905</w:t>
            </w:r>
          </w:p>
        </w:tc>
        <w:tc>
          <w:tcPr>
            <w:tcW w:w="1162" w:type="dxa"/>
            <w:tcBorders>
              <w:top w:val="nil"/>
              <w:left w:val="nil"/>
              <w:bottom w:val="single" w:sz="4" w:space="0" w:color="333300"/>
              <w:right w:val="single" w:sz="4" w:space="0" w:color="333300"/>
            </w:tcBorders>
            <w:shd w:val="clear" w:color="auto" w:fill="auto"/>
            <w:hideMark/>
          </w:tcPr>
          <w:p w14:paraId="5A113C03"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62382F55"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427.57</w:t>
            </w:r>
          </w:p>
        </w:tc>
        <w:tc>
          <w:tcPr>
            <w:tcW w:w="2296" w:type="dxa"/>
            <w:tcBorders>
              <w:top w:val="nil"/>
              <w:left w:val="nil"/>
              <w:bottom w:val="single" w:sz="4" w:space="0" w:color="333300"/>
              <w:right w:val="single" w:sz="4" w:space="0" w:color="333300"/>
            </w:tcBorders>
            <w:shd w:val="clear" w:color="auto" w:fill="auto"/>
            <w:hideMark/>
          </w:tcPr>
          <w:p w14:paraId="207CAD77"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w:t>
            </w:r>
            <w:proofErr w:type="gramStart"/>
            <w:r w:rsidRPr="00C4016A">
              <w:rPr>
                <w:rFonts w:ascii="Arial" w:eastAsia="Times New Roman" w:hAnsi="Arial" w:cs="Arial"/>
                <w:sz w:val="20"/>
                <w:lang w:val="en-US"/>
              </w:rPr>
              <w:t>of</w:t>
            </w:r>
            <w:proofErr w:type="gramEnd"/>
            <w:r w:rsidRPr="00C4016A">
              <w:rPr>
                <w:rFonts w:ascii="Arial" w:eastAsia="Times New Roman" w:hAnsi="Arial" w:cs="Arial"/>
                <w:sz w:val="20"/>
                <w:lang w:val="en-US"/>
              </w:rPr>
              <w:t xml:space="preserve"> the non-AP STA that is affiliated with the non-AP MLD"</w:t>
            </w:r>
          </w:p>
        </w:tc>
        <w:tc>
          <w:tcPr>
            <w:tcW w:w="2673" w:type="dxa"/>
            <w:tcBorders>
              <w:top w:val="nil"/>
              <w:left w:val="nil"/>
              <w:bottom w:val="single" w:sz="4" w:space="0" w:color="333300"/>
              <w:right w:val="single" w:sz="4" w:space="0" w:color="333300"/>
            </w:tcBorders>
            <w:shd w:val="clear" w:color="auto" w:fill="auto"/>
            <w:hideMark/>
          </w:tcPr>
          <w:p w14:paraId="6A17830C"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1D9E231C" w14:textId="1BE16A7F"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3C1777">
              <w:rPr>
                <w:rFonts w:ascii="Arial" w:eastAsia="Times New Roman" w:hAnsi="Arial" w:cs="Arial"/>
                <w:sz w:val="20"/>
                <w:lang w:val="en-US"/>
              </w:rPr>
              <w:t>Revised – agree with the commenter. Apply the changes marked as #11905 in this document.</w:t>
            </w:r>
          </w:p>
        </w:tc>
      </w:tr>
      <w:tr w:rsidR="00BE224F" w:rsidRPr="00C4016A" w14:paraId="225F26D9" w14:textId="77777777" w:rsidTr="00C4016A">
        <w:trPr>
          <w:trHeight w:val="1530"/>
        </w:trPr>
        <w:tc>
          <w:tcPr>
            <w:tcW w:w="773" w:type="dxa"/>
            <w:tcBorders>
              <w:top w:val="nil"/>
              <w:left w:val="single" w:sz="4" w:space="0" w:color="333300"/>
              <w:bottom w:val="single" w:sz="4" w:space="0" w:color="333300"/>
              <w:right w:val="single" w:sz="4" w:space="0" w:color="333300"/>
            </w:tcBorders>
            <w:shd w:val="clear" w:color="auto" w:fill="auto"/>
            <w:hideMark/>
          </w:tcPr>
          <w:p w14:paraId="1191EF1B"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t>12629</w:t>
            </w:r>
          </w:p>
        </w:tc>
        <w:tc>
          <w:tcPr>
            <w:tcW w:w="1162" w:type="dxa"/>
            <w:tcBorders>
              <w:top w:val="nil"/>
              <w:left w:val="nil"/>
              <w:bottom w:val="single" w:sz="4" w:space="0" w:color="333300"/>
              <w:right w:val="single" w:sz="4" w:space="0" w:color="333300"/>
            </w:tcBorders>
            <w:shd w:val="clear" w:color="auto" w:fill="auto"/>
            <w:hideMark/>
          </w:tcPr>
          <w:p w14:paraId="2225FD77"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26798C9B"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427.60</w:t>
            </w:r>
          </w:p>
        </w:tc>
        <w:tc>
          <w:tcPr>
            <w:tcW w:w="2296" w:type="dxa"/>
            <w:tcBorders>
              <w:top w:val="nil"/>
              <w:left w:val="nil"/>
              <w:bottom w:val="single" w:sz="4" w:space="0" w:color="333300"/>
              <w:right w:val="single" w:sz="4" w:space="0" w:color="333300"/>
            </w:tcBorders>
            <w:shd w:val="clear" w:color="auto" w:fill="auto"/>
            <w:hideMark/>
          </w:tcPr>
          <w:p w14:paraId="2013F000"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xml:space="preserve">Please replace the "default mode" term with "default mapping mode" </w:t>
            </w:r>
            <w:proofErr w:type="gramStart"/>
            <w:r w:rsidRPr="00C4016A">
              <w:rPr>
                <w:rFonts w:ascii="Arial" w:eastAsia="Times New Roman" w:hAnsi="Arial" w:cs="Arial"/>
                <w:sz w:val="20"/>
                <w:lang w:val="en-US"/>
              </w:rPr>
              <w:t>term ,as</w:t>
            </w:r>
            <w:proofErr w:type="gramEnd"/>
            <w:r w:rsidRPr="00C4016A">
              <w:rPr>
                <w:rFonts w:ascii="Arial" w:eastAsia="Times New Roman" w:hAnsi="Arial" w:cs="Arial"/>
                <w:sz w:val="20"/>
                <w:lang w:val="en-US"/>
              </w:rPr>
              <w:t xml:space="preserve"> this is the correct terminology defined in 35.3.7.1.2</w:t>
            </w:r>
          </w:p>
        </w:tc>
        <w:tc>
          <w:tcPr>
            <w:tcW w:w="2673" w:type="dxa"/>
            <w:tcBorders>
              <w:top w:val="nil"/>
              <w:left w:val="nil"/>
              <w:bottom w:val="single" w:sz="4" w:space="0" w:color="333300"/>
              <w:right w:val="single" w:sz="4" w:space="0" w:color="333300"/>
            </w:tcBorders>
            <w:shd w:val="clear" w:color="auto" w:fill="auto"/>
            <w:hideMark/>
          </w:tcPr>
          <w:p w14:paraId="37EAF3BC"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4E4E0693" w14:textId="504950C3"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3C1777">
              <w:rPr>
                <w:rFonts w:ascii="Arial" w:eastAsia="Times New Roman" w:hAnsi="Arial" w:cs="Arial"/>
                <w:sz w:val="20"/>
                <w:lang w:val="en-US"/>
              </w:rPr>
              <w:t>Revised - agree with the commenter. Apply the changes marked as #12629 in this document.</w:t>
            </w:r>
          </w:p>
        </w:tc>
      </w:tr>
      <w:tr w:rsidR="00BE224F" w:rsidRPr="00C4016A" w14:paraId="03F0B372" w14:textId="77777777" w:rsidTr="00C4016A">
        <w:trPr>
          <w:trHeight w:val="1275"/>
        </w:trPr>
        <w:tc>
          <w:tcPr>
            <w:tcW w:w="773" w:type="dxa"/>
            <w:tcBorders>
              <w:top w:val="nil"/>
              <w:left w:val="single" w:sz="4" w:space="0" w:color="333300"/>
              <w:bottom w:val="single" w:sz="4" w:space="0" w:color="333300"/>
              <w:right w:val="single" w:sz="4" w:space="0" w:color="333300"/>
            </w:tcBorders>
            <w:shd w:val="clear" w:color="auto" w:fill="auto"/>
            <w:hideMark/>
          </w:tcPr>
          <w:p w14:paraId="37620675"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t>10461</w:t>
            </w:r>
          </w:p>
        </w:tc>
        <w:tc>
          <w:tcPr>
            <w:tcW w:w="1162" w:type="dxa"/>
            <w:tcBorders>
              <w:top w:val="nil"/>
              <w:left w:val="nil"/>
              <w:bottom w:val="single" w:sz="4" w:space="0" w:color="333300"/>
              <w:right w:val="single" w:sz="4" w:space="0" w:color="333300"/>
            </w:tcBorders>
            <w:shd w:val="clear" w:color="auto" w:fill="auto"/>
            <w:hideMark/>
          </w:tcPr>
          <w:p w14:paraId="77D2D69F"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6E807FE7"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427.63</w:t>
            </w:r>
          </w:p>
        </w:tc>
        <w:tc>
          <w:tcPr>
            <w:tcW w:w="2296" w:type="dxa"/>
            <w:tcBorders>
              <w:top w:val="nil"/>
              <w:left w:val="nil"/>
              <w:bottom w:val="single" w:sz="4" w:space="0" w:color="333300"/>
              <w:right w:val="single" w:sz="4" w:space="0" w:color="333300"/>
            </w:tcBorders>
            <w:shd w:val="clear" w:color="auto" w:fill="auto"/>
            <w:hideMark/>
          </w:tcPr>
          <w:p w14:paraId="52B7C1B8"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Please clarify whether the BUs that are MMPDUs buffered at the AP MLD is individually addressed or not.</w:t>
            </w:r>
          </w:p>
        </w:tc>
        <w:tc>
          <w:tcPr>
            <w:tcW w:w="2673" w:type="dxa"/>
            <w:tcBorders>
              <w:top w:val="nil"/>
              <w:left w:val="nil"/>
              <w:bottom w:val="single" w:sz="4" w:space="0" w:color="333300"/>
              <w:right w:val="single" w:sz="4" w:space="0" w:color="333300"/>
            </w:tcBorders>
            <w:shd w:val="clear" w:color="auto" w:fill="auto"/>
            <w:hideMark/>
          </w:tcPr>
          <w:p w14:paraId="6E8F92F9"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in the comment</w:t>
            </w:r>
          </w:p>
        </w:tc>
        <w:tc>
          <w:tcPr>
            <w:tcW w:w="2523" w:type="dxa"/>
            <w:tcBorders>
              <w:top w:val="nil"/>
              <w:left w:val="nil"/>
              <w:bottom w:val="single" w:sz="4" w:space="0" w:color="333300"/>
              <w:right w:val="single" w:sz="4" w:space="0" w:color="333300"/>
            </w:tcBorders>
            <w:shd w:val="clear" w:color="auto" w:fill="auto"/>
            <w:hideMark/>
          </w:tcPr>
          <w:p w14:paraId="402D3052" w14:textId="77777777" w:rsidR="00BE224F"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8D244C">
              <w:rPr>
                <w:rFonts w:ascii="Arial" w:eastAsia="Times New Roman" w:hAnsi="Arial" w:cs="Arial"/>
                <w:sz w:val="20"/>
                <w:lang w:val="en-US"/>
              </w:rPr>
              <w:t>Revised – in this subclause the MMPDUs are individually addressed. For group address retrieval, all setup links can be used, and another subclause cover that part.</w:t>
            </w:r>
          </w:p>
          <w:p w14:paraId="67C822EC" w14:textId="3E1ADC8B" w:rsidR="008D244C" w:rsidRPr="00C4016A" w:rsidRDefault="008D244C" w:rsidP="00BE224F">
            <w:pPr>
              <w:jc w:val="left"/>
              <w:rPr>
                <w:rFonts w:ascii="Arial" w:eastAsia="Times New Roman" w:hAnsi="Arial" w:cs="Arial"/>
                <w:sz w:val="20"/>
                <w:lang w:val="en-US"/>
              </w:rPr>
            </w:pPr>
            <w:r>
              <w:rPr>
                <w:rFonts w:ascii="Arial" w:eastAsia="Times New Roman" w:hAnsi="Arial" w:cs="Arial"/>
                <w:sz w:val="20"/>
                <w:lang w:val="en-US"/>
              </w:rPr>
              <w:t>Apply the changes marked as #10461 in this document.</w:t>
            </w:r>
          </w:p>
        </w:tc>
      </w:tr>
      <w:tr w:rsidR="00BE224F" w:rsidRPr="00C4016A" w14:paraId="691EA72F" w14:textId="77777777" w:rsidTr="00C4016A">
        <w:trPr>
          <w:trHeight w:val="6885"/>
        </w:trPr>
        <w:tc>
          <w:tcPr>
            <w:tcW w:w="773" w:type="dxa"/>
            <w:tcBorders>
              <w:top w:val="nil"/>
              <w:left w:val="single" w:sz="4" w:space="0" w:color="333300"/>
              <w:bottom w:val="single" w:sz="4" w:space="0" w:color="333300"/>
              <w:right w:val="single" w:sz="4" w:space="0" w:color="333300"/>
            </w:tcBorders>
            <w:shd w:val="clear" w:color="auto" w:fill="auto"/>
            <w:hideMark/>
          </w:tcPr>
          <w:p w14:paraId="4420CB9E"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lastRenderedPageBreak/>
              <w:t>12630</w:t>
            </w:r>
          </w:p>
        </w:tc>
        <w:tc>
          <w:tcPr>
            <w:tcW w:w="1162" w:type="dxa"/>
            <w:tcBorders>
              <w:top w:val="nil"/>
              <w:left w:val="nil"/>
              <w:bottom w:val="single" w:sz="4" w:space="0" w:color="333300"/>
              <w:right w:val="single" w:sz="4" w:space="0" w:color="333300"/>
            </w:tcBorders>
            <w:shd w:val="clear" w:color="auto" w:fill="auto"/>
            <w:hideMark/>
          </w:tcPr>
          <w:p w14:paraId="504B167E"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6BAAB856"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427.63</w:t>
            </w:r>
          </w:p>
        </w:tc>
        <w:tc>
          <w:tcPr>
            <w:tcW w:w="2296" w:type="dxa"/>
            <w:tcBorders>
              <w:top w:val="nil"/>
              <w:left w:val="nil"/>
              <w:bottom w:val="single" w:sz="4" w:space="0" w:color="333300"/>
              <w:right w:val="single" w:sz="4" w:space="0" w:color="333300"/>
            </w:tcBorders>
            <w:shd w:val="clear" w:color="auto" w:fill="auto"/>
            <w:hideMark/>
          </w:tcPr>
          <w:p w14:paraId="0F6EAFE9"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The following sentence is practically meaningless: "A non-AP MLD may retrieve buffered BUs that are MMPDUs buffered at the AP MLD on any enabled link" since the non-AP MLD does not know which of the BUs is MMPDU. Besides, according to 35.3.12.4, the retrieval of the BUs is done using the Multi-Link Traffic Indication element, where the link that corresponds to the BUs is indicated.</w:t>
            </w:r>
            <w:r w:rsidRPr="00C4016A">
              <w:rPr>
                <w:rFonts w:ascii="Arial" w:eastAsia="Times New Roman" w:hAnsi="Arial" w:cs="Arial"/>
                <w:sz w:val="20"/>
                <w:lang w:val="en-US"/>
              </w:rPr>
              <w:br/>
              <w:t>Additionally, the following condition is missing: the non-AP MLD has affiliated non-AP STAs that are all in PS mode (thus the retrieval of the BUs can be only on the link on which these affiliated non-AP STAs are operating)</w:t>
            </w:r>
            <w:r w:rsidRPr="00C4016A">
              <w:rPr>
                <w:rFonts w:ascii="Arial" w:eastAsia="Times New Roman" w:hAnsi="Arial" w:cs="Arial"/>
                <w:sz w:val="20"/>
                <w:lang w:val="en-US"/>
              </w:rPr>
              <w:br/>
            </w:r>
            <w:r w:rsidRPr="00C4016A">
              <w:rPr>
                <w:rFonts w:ascii="Arial" w:eastAsia="Times New Roman" w:hAnsi="Arial" w:cs="Arial"/>
                <w:sz w:val="20"/>
                <w:lang w:val="en-US"/>
              </w:rPr>
              <w:br/>
              <w:t>Please revise or remove as proposed</w:t>
            </w:r>
          </w:p>
        </w:tc>
        <w:tc>
          <w:tcPr>
            <w:tcW w:w="2673" w:type="dxa"/>
            <w:tcBorders>
              <w:top w:val="nil"/>
              <w:left w:val="nil"/>
              <w:bottom w:val="single" w:sz="4" w:space="0" w:color="333300"/>
              <w:right w:val="single" w:sz="4" w:space="0" w:color="333300"/>
            </w:tcBorders>
            <w:shd w:val="clear" w:color="auto" w:fill="auto"/>
            <w:hideMark/>
          </w:tcPr>
          <w:p w14:paraId="245F2A14"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xml:space="preserve">Option 1: Rephrase the sentence as follows: "A non-AP </w:t>
            </w:r>
            <w:proofErr w:type="gramStart"/>
            <w:r w:rsidRPr="00C4016A">
              <w:rPr>
                <w:rFonts w:ascii="Arial" w:eastAsia="Times New Roman" w:hAnsi="Arial" w:cs="Arial"/>
                <w:sz w:val="20"/>
                <w:lang w:val="en-US"/>
              </w:rPr>
              <w:t>MLD  *</w:t>
            </w:r>
            <w:proofErr w:type="gramEnd"/>
            <w:r w:rsidRPr="00C4016A">
              <w:rPr>
                <w:rFonts w:ascii="Arial" w:eastAsia="Times New Roman" w:hAnsi="Arial" w:cs="Arial"/>
                <w:sz w:val="20"/>
                <w:lang w:val="en-US"/>
              </w:rPr>
              <w:t>which all of its affiliated non-AP STAs are in PS mode*may retrieve buffered BUs that are MMPDUs buffered at the AP MLD on any enabled link using the TIM element and the Multi-Link Traffic Indication element included in the Beacon, as defined in 35.3.12.4"</w:t>
            </w:r>
            <w:r w:rsidRPr="00C4016A">
              <w:rPr>
                <w:rFonts w:ascii="Arial" w:eastAsia="Times New Roman" w:hAnsi="Arial" w:cs="Arial"/>
                <w:sz w:val="20"/>
                <w:lang w:val="en-US"/>
              </w:rPr>
              <w:br/>
              <w:t>Option 2: Remove the sentence</w:t>
            </w:r>
          </w:p>
        </w:tc>
        <w:tc>
          <w:tcPr>
            <w:tcW w:w="2523" w:type="dxa"/>
            <w:tcBorders>
              <w:top w:val="nil"/>
              <w:left w:val="nil"/>
              <w:bottom w:val="single" w:sz="4" w:space="0" w:color="333300"/>
              <w:right w:val="single" w:sz="4" w:space="0" w:color="333300"/>
            </w:tcBorders>
            <w:shd w:val="clear" w:color="auto" w:fill="auto"/>
            <w:hideMark/>
          </w:tcPr>
          <w:p w14:paraId="510C8A33" w14:textId="5D7AAE8F"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8D244C" w:rsidRPr="00C4016A">
              <w:rPr>
                <w:rFonts w:ascii="Arial" w:eastAsia="Times New Roman" w:hAnsi="Arial" w:cs="Arial"/>
                <w:sz w:val="20"/>
                <w:lang w:val="en-US"/>
              </w:rPr>
              <w:t> </w:t>
            </w:r>
            <w:r w:rsidR="008D244C">
              <w:rPr>
                <w:rFonts w:ascii="Arial" w:eastAsia="Times New Roman" w:hAnsi="Arial" w:cs="Arial"/>
                <w:sz w:val="20"/>
                <w:lang w:val="en-US"/>
              </w:rPr>
              <w:t>Revised – the commenter is asking to clarify how the non-AP MLD will determine that it can retrieve a buffered BU on a particular link. Add a note to clarify that. Apply the changes marked as #12630 in this document.</w:t>
            </w:r>
          </w:p>
        </w:tc>
      </w:tr>
      <w:tr w:rsidR="00BE224F" w:rsidRPr="00C4016A" w14:paraId="48F02254" w14:textId="77777777" w:rsidTr="00C4016A">
        <w:trPr>
          <w:trHeight w:val="1785"/>
        </w:trPr>
        <w:tc>
          <w:tcPr>
            <w:tcW w:w="773" w:type="dxa"/>
            <w:tcBorders>
              <w:top w:val="nil"/>
              <w:left w:val="single" w:sz="4" w:space="0" w:color="333300"/>
              <w:bottom w:val="single" w:sz="4" w:space="0" w:color="333300"/>
              <w:right w:val="single" w:sz="4" w:space="0" w:color="333300"/>
            </w:tcBorders>
            <w:shd w:val="clear" w:color="auto" w:fill="auto"/>
            <w:hideMark/>
          </w:tcPr>
          <w:p w14:paraId="58009C0D"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t>11906</w:t>
            </w:r>
          </w:p>
        </w:tc>
        <w:tc>
          <w:tcPr>
            <w:tcW w:w="1162" w:type="dxa"/>
            <w:tcBorders>
              <w:top w:val="nil"/>
              <w:left w:val="nil"/>
              <w:bottom w:val="single" w:sz="4" w:space="0" w:color="333300"/>
              <w:right w:val="single" w:sz="4" w:space="0" w:color="333300"/>
            </w:tcBorders>
            <w:shd w:val="clear" w:color="auto" w:fill="auto"/>
            <w:hideMark/>
          </w:tcPr>
          <w:p w14:paraId="2D509F25"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08F621D7"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427.64</w:t>
            </w:r>
          </w:p>
        </w:tc>
        <w:tc>
          <w:tcPr>
            <w:tcW w:w="2296" w:type="dxa"/>
            <w:tcBorders>
              <w:top w:val="nil"/>
              <w:left w:val="nil"/>
              <w:bottom w:val="single" w:sz="4" w:space="0" w:color="333300"/>
              <w:right w:val="single" w:sz="4" w:space="0" w:color="333300"/>
            </w:tcBorders>
            <w:shd w:val="clear" w:color="auto" w:fill="auto"/>
            <w:hideMark/>
          </w:tcPr>
          <w:p w14:paraId="657CEEF3"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xml:space="preserve">The AP may transmit any ind. </w:t>
            </w:r>
            <w:proofErr w:type="spellStart"/>
            <w:r w:rsidRPr="00C4016A">
              <w:rPr>
                <w:rFonts w:ascii="Arial" w:eastAsia="Times New Roman" w:hAnsi="Arial" w:cs="Arial"/>
                <w:sz w:val="20"/>
                <w:lang w:val="en-US"/>
              </w:rPr>
              <w:t>Addr</w:t>
            </w:r>
            <w:proofErr w:type="spellEnd"/>
            <w:r w:rsidRPr="00C4016A">
              <w:rPr>
                <w:rFonts w:ascii="Arial" w:eastAsia="Times New Roman" w:hAnsi="Arial" w:cs="Arial"/>
                <w:sz w:val="20"/>
                <w:lang w:val="en-US"/>
              </w:rPr>
              <w:t xml:space="preserve"> </w:t>
            </w:r>
            <w:proofErr w:type="spellStart"/>
            <w:r w:rsidRPr="00C4016A">
              <w:rPr>
                <w:rFonts w:ascii="Arial" w:eastAsia="Times New Roman" w:hAnsi="Arial" w:cs="Arial"/>
                <w:sz w:val="20"/>
                <w:lang w:val="en-US"/>
              </w:rPr>
              <w:t>mgmt</w:t>
            </w:r>
            <w:proofErr w:type="spellEnd"/>
            <w:r w:rsidRPr="00C4016A">
              <w:rPr>
                <w:rFonts w:ascii="Arial" w:eastAsia="Times New Roman" w:hAnsi="Arial" w:cs="Arial"/>
                <w:sz w:val="20"/>
                <w:lang w:val="en-US"/>
              </w:rPr>
              <w:t xml:space="preserve"> frames, not only </w:t>
            </w:r>
            <w:proofErr w:type="spellStart"/>
            <w:r w:rsidRPr="00C4016A">
              <w:rPr>
                <w:rFonts w:ascii="Arial" w:eastAsia="Times New Roman" w:hAnsi="Arial" w:cs="Arial"/>
                <w:sz w:val="20"/>
                <w:lang w:val="en-US"/>
              </w:rPr>
              <w:t>bufferable</w:t>
            </w:r>
            <w:proofErr w:type="spellEnd"/>
            <w:r w:rsidRPr="00C4016A">
              <w:rPr>
                <w:rFonts w:ascii="Arial" w:eastAsia="Times New Roman" w:hAnsi="Arial" w:cs="Arial"/>
                <w:sz w:val="20"/>
                <w:lang w:val="en-US"/>
              </w:rPr>
              <w:t>, since there is a condition that subjects it to the power save state of the STA. Remove "</w:t>
            </w:r>
            <w:proofErr w:type="spellStart"/>
            <w:r w:rsidRPr="00C4016A">
              <w:rPr>
                <w:rFonts w:ascii="Arial" w:eastAsia="Times New Roman" w:hAnsi="Arial" w:cs="Arial"/>
                <w:sz w:val="20"/>
                <w:lang w:val="en-US"/>
              </w:rPr>
              <w:t>bufferable</w:t>
            </w:r>
            <w:proofErr w:type="spellEnd"/>
            <w:r w:rsidRPr="00C4016A">
              <w:rPr>
                <w:rFonts w:ascii="Arial" w:eastAsia="Times New Roman" w:hAnsi="Arial" w:cs="Arial"/>
                <w:sz w:val="20"/>
                <w:lang w:val="en-US"/>
              </w:rPr>
              <w:t>" in P427L64.</w:t>
            </w:r>
          </w:p>
        </w:tc>
        <w:tc>
          <w:tcPr>
            <w:tcW w:w="2673" w:type="dxa"/>
            <w:tcBorders>
              <w:top w:val="nil"/>
              <w:left w:val="nil"/>
              <w:bottom w:val="single" w:sz="4" w:space="0" w:color="333300"/>
              <w:right w:val="single" w:sz="4" w:space="0" w:color="333300"/>
            </w:tcBorders>
            <w:shd w:val="clear" w:color="auto" w:fill="auto"/>
            <w:hideMark/>
          </w:tcPr>
          <w:p w14:paraId="04E7C2D0"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180A30D1" w14:textId="420094C3" w:rsidR="00BE224F"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787CC7">
              <w:rPr>
                <w:rFonts w:ascii="Arial" w:eastAsia="Times New Roman" w:hAnsi="Arial" w:cs="Arial"/>
                <w:sz w:val="20"/>
                <w:lang w:val="en-US"/>
              </w:rPr>
              <w:t xml:space="preserve">Revised – remove </w:t>
            </w:r>
            <w:proofErr w:type="spellStart"/>
            <w:r w:rsidR="00787CC7">
              <w:rPr>
                <w:rFonts w:ascii="Arial" w:eastAsia="Times New Roman" w:hAnsi="Arial" w:cs="Arial"/>
                <w:sz w:val="20"/>
                <w:lang w:val="en-US"/>
              </w:rPr>
              <w:t>bufferable</w:t>
            </w:r>
            <w:proofErr w:type="spellEnd"/>
            <w:r w:rsidR="00787CC7">
              <w:rPr>
                <w:rFonts w:ascii="Arial" w:eastAsia="Times New Roman" w:hAnsi="Arial" w:cs="Arial"/>
                <w:sz w:val="20"/>
                <w:lang w:val="en-US"/>
              </w:rPr>
              <w:t xml:space="preserve"> and refer to the correct subclause where the rules are defined. Apply the changes marked as #11906 in this document.</w:t>
            </w:r>
          </w:p>
          <w:p w14:paraId="3C301516" w14:textId="77777777" w:rsidR="00787CC7" w:rsidRPr="00787CC7" w:rsidRDefault="00787CC7" w:rsidP="006D65E0">
            <w:pPr>
              <w:rPr>
                <w:rFonts w:ascii="Arial" w:eastAsia="Times New Roman" w:hAnsi="Arial" w:cs="Arial"/>
                <w:sz w:val="20"/>
                <w:lang w:val="en-US"/>
              </w:rPr>
            </w:pPr>
          </w:p>
          <w:p w14:paraId="3F85052D" w14:textId="77777777" w:rsidR="00787CC7" w:rsidRPr="003667F8" w:rsidRDefault="00787CC7" w:rsidP="006D65E0">
            <w:pPr>
              <w:rPr>
                <w:rFonts w:ascii="Arial" w:eastAsia="Times New Roman" w:hAnsi="Arial" w:cs="Arial"/>
                <w:sz w:val="20"/>
                <w:lang w:val="en-US"/>
              </w:rPr>
            </w:pPr>
          </w:p>
          <w:p w14:paraId="27183CCE" w14:textId="77777777" w:rsidR="00787CC7" w:rsidRPr="003667F8" w:rsidRDefault="00787CC7" w:rsidP="006D65E0">
            <w:pPr>
              <w:rPr>
                <w:rFonts w:ascii="Arial" w:eastAsia="Times New Roman" w:hAnsi="Arial" w:cs="Arial"/>
                <w:sz w:val="20"/>
                <w:lang w:val="en-US"/>
              </w:rPr>
            </w:pPr>
          </w:p>
          <w:p w14:paraId="4CF468D6" w14:textId="77777777" w:rsidR="00787CC7" w:rsidRPr="00B82F6D" w:rsidRDefault="00787CC7" w:rsidP="006D65E0">
            <w:pPr>
              <w:rPr>
                <w:rFonts w:ascii="Arial" w:eastAsia="Times New Roman" w:hAnsi="Arial" w:cs="Arial"/>
                <w:sz w:val="20"/>
                <w:lang w:val="en-US"/>
              </w:rPr>
            </w:pPr>
          </w:p>
          <w:p w14:paraId="1A9F65D2" w14:textId="77777777" w:rsidR="00787CC7" w:rsidRDefault="00787CC7" w:rsidP="00787CC7">
            <w:pPr>
              <w:rPr>
                <w:rFonts w:ascii="Arial" w:eastAsia="Times New Roman" w:hAnsi="Arial" w:cs="Arial"/>
                <w:sz w:val="20"/>
                <w:lang w:val="en-US"/>
              </w:rPr>
            </w:pPr>
          </w:p>
          <w:p w14:paraId="79631075" w14:textId="77777777" w:rsidR="00787CC7" w:rsidRDefault="00787CC7" w:rsidP="006D65E0">
            <w:pPr>
              <w:jc w:val="center"/>
              <w:rPr>
                <w:rFonts w:ascii="Arial" w:eastAsia="Times New Roman" w:hAnsi="Arial" w:cs="Arial"/>
                <w:sz w:val="20"/>
                <w:lang w:val="en-US"/>
              </w:rPr>
            </w:pPr>
          </w:p>
          <w:p w14:paraId="6B0F6705" w14:textId="7011E3F5" w:rsidR="00787CC7" w:rsidRPr="00787CC7" w:rsidRDefault="00787CC7" w:rsidP="006D65E0">
            <w:pPr>
              <w:rPr>
                <w:rFonts w:ascii="Arial" w:eastAsia="Times New Roman" w:hAnsi="Arial" w:cs="Arial"/>
                <w:sz w:val="20"/>
                <w:lang w:val="en-US"/>
              </w:rPr>
            </w:pPr>
          </w:p>
        </w:tc>
      </w:tr>
      <w:tr w:rsidR="00BE224F" w:rsidRPr="00C4016A" w14:paraId="5B17E9A6" w14:textId="77777777" w:rsidTr="00C4016A">
        <w:trPr>
          <w:trHeight w:val="3825"/>
        </w:trPr>
        <w:tc>
          <w:tcPr>
            <w:tcW w:w="773" w:type="dxa"/>
            <w:tcBorders>
              <w:top w:val="nil"/>
              <w:left w:val="single" w:sz="4" w:space="0" w:color="333300"/>
              <w:bottom w:val="single" w:sz="4" w:space="0" w:color="333300"/>
              <w:right w:val="single" w:sz="4" w:space="0" w:color="333300"/>
            </w:tcBorders>
            <w:shd w:val="clear" w:color="auto" w:fill="auto"/>
            <w:hideMark/>
          </w:tcPr>
          <w:p w14:paraId="3F61BF91"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lastRenderedPageBreak/>
              <w:t>11907</w:t>
            </w:r>
          </w:p>
        </w:tc>
        <w:tc>
          <w:tcPr>
            <w:tcW w:w="1162" w:type="dxa"/>
            <w:tcBorders>
              <w:top w:val="nil"/>
              <w:left w:val="nil"/>
              <w:bottom w:val="single" w:sz="4" w:space="0" w:color="333300"/>
              <w:right w:val="single" w:sz="4" w:space="0" w:color="333300"/>
            </w:tcBorders>
            <w:shd w:val="clear" w:color="auto" w:fill="auto"/>
            <w:hideMark/>
          </w:tcPr>
          <w:p w14:paraId="421C56AF"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5436608C"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428.01</w:t>
            </w:r>
          </w:p>
        </w:tc>
        <w:tc>
          <w:tcPr>
            <w:tcW w:w="2296" w:type="dxa"/>
            <w:tcBorders>
              <w:top w:val="nil"/>
              <w:left w:val="nil"/>
              <w:bottom w:val="single" w:sz="4" w:space="0" w:color="333300"/>
              <w:right w:val="single" w:sz="4" w:space="0" w:color="333300"/>
            </w:tcBorders>
            <w:shd w:val="clear" w:color="auto" w:fill="auto"/>
            <w:hideMark/>
          </w:tcPr>
          <w:p w14:paraId="4522C70E"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xml:space="preserve">What is special for TPC Request and Link Measurement frames to be called out in this sentence? Also does it mean that these frames cannot be sent on any of the enabled links? Please re-phrase the sentence to </w:t>
            </w:r>
            <w:proofErr w:type="spellStart"/>
            <w:r w:rsidRPr="00C4016A">
              <w:rPr>
                <w:rFonts w:ascii="Arial" w:eastAsia="Times New Roman" w:hAnsi="Arial" w:cs="Arial"/>
                <w:sz w:val="20"/>
                <w:lang w:val="en-US"/>
              </w:rPr>
              <w:t>clairfy</w:t>
            </w:r>
            <w:proofErr w:type="spellEnd"/>
            <w:r w:rsidRPr="00C4016A">
              <w:rPr>
                <w:rFonts w:ascii="Arial" w:eastAsia="Times New Roman" w:hAnsi="Arial" w:cs="Arial"/>
                <w:sz w:val="20"/>
                <w:lang w:val="en-US"/>
              </w:rPr>
              <w:t xml:space="preserve"> the intent. Similar consideration for the next paragraph. Alternatively specify this rule in one single place and refer to that in other parts of the draft.</w:t>
            </w:r>
          </w:p>
        </w:tc>
        <w:tc>
          <w:tcPr>
            <w:tcW w:w="2673" w:type="dxa"/>
            <w:tcBorders>
              <w:top w:val="nil"/>
              <w:left w:val="nil"/>
              <w:bottom w:val="single" w:sz="4" w:space="0" w:color="333300"/>
              <w:right w:val="single" w:sz="4" w:space="0" w:color="333300"/>
            </w:tcBorders>
            <w:shd w:val="clear" w:color="auto" w:fill="auto"/>
            <w:hideMark/>
          </w:tcPr>
          <w:p w14:paraId="623B4903"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01A9686E" w14:textId="0CE5815D"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8D244C">
              <w:rPr>
                <w:rFonts w:ascii="Arial" w:eastAsia="Times New Roman" w:hAnsi="Arial" w:cs="Arial"/>
                <w:sz w:val="20"/>
                <w:lang w:val="en-US"/>
              </w:rPr>
              <w:t>Revised – agree with the commenter. Refer to the correct subclause where the rules are defined. Apply the changes marked as #11907 in this document.</w:t>
            </w:r>
          </w:p>
        </w:tc>
      </w:tr>
      <w:tr w:rsidR="00BE224F" w:rsidRPr="00C4016A" w14:paraId="25B0B42B" w14:textId="77777777" w:rsidTr="00C4016A">
        <w:trPr>
          <w:trHeight w:val="5355"/>
        </w:trPr>
        <w:tc>
          <w:tcPr>
            <w:tcW w:w="773" w:type="dxa"/>
            <w:tcBorders>
              <w:top w:val="nil"/>
              <w:left w:val="single" w:sz="4" w:space="0" w:color="333300"/>
              <w:bottom w:val="single" w:sz="4" w:space="0" w:color="333300"/>
              <w:right w:val="single" w:sz="4" w:space="0" w:color="333300"/>
            </w:tcBorders>
            <w:shd w:val="clear" w:color="auto" w:fill="auto"/>
            <w:hideMark/>
          </w:tcPr>
          <w:p w14:paraId="3F6B78A8"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t>11908</w:t>
            </w:r>
          </w:p>
        </w:tc>
        <w:tc>
          <w:tcPr>
            <w:tcW w:w="1162" w:type="dxa"/>
            <w:tcBorders>
              <w:top w:val="nil"/>
              <w:left w:val="nil"/>
              <w:bottom w:val="single" w:sz="4" w:space="0" w:color="333300"/>
              <w:right w:val="single" w:sz="4" w:space="0" w:color="333300"/>
            </w:tcBorders>
            <w:shd w:val="clear" w:color="auto" w:fill="auto"/>
            <w:hideMark/>
          </w:tcPr>
          <w:p w14:paraId="699CD76A"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4100EFEC"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428.05</w:t>
            </w:r>
          </w:p>
        </w:tc>
        <w:tc>
          <w:tcPr>
            <w:tcW w:w="2296" w:type="dxa"/>
            <w:tcBorders>
              <w:top w:val="nil"/>
              <w:left w:val="nil"/>
              <w:bottom w:val="single" w:sz="4" w:space="0" w:color="333300"/>
              <w:right w:val="single" w:sz="4" w:space="0" w:color="333300"/>
            </w:tcBorders>
            <w:shd w:val="clear" w:color="auto" w:fill="auto"/>
            <w:hideMark/>
          </w:tcPr>
          <w:p w14:paraId="5C011895"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xml:space="preserve">Too strong of a requirement. It is possible that the AP has nothing to transmit to the STA. Suggest </w:t>
            </w:r>
            <w:proofErr w:type="gramStart"/>
            <w:r w:rsidRPr="00C4016A">
              <w:rPr>
                <w:rFonts w:ascii="Arial" w:eastAsia="Times New Roman" w:hAnsi="Arial" w:cs="Arial"/>
                <w:sz w:val="20"/>
                <w:lang w:val="en-US"/>
              </w:rPr>
              <w:t>to replace</w:t>
            </w:r>
            <w:proofErr w:type="gramEnd"/>
            <w:r w:rsidRPr="00C4016A">
              <w:rPr>
                <w:rFonts w:ascii="Arial" w:eastAsia="Times New Roman" w:hAnsi="Arial" w:cs="Arial"/>
                <w:sz w:val="20"/>
                <w:lang w:val="en-US"/>
              </w:rPr>
              <w:t xml:space="preserve"> "transmit" with "only transmit". Also replace "MSDUs/A-MSDUs with that set of negotiated TIDs for the" with "MSDUs or A-MSDUs that correspond to the negotiated TIDs with </w:t>
            </w:r>
            <w:proofErr w:type="spellStart"/>
            <w:r w:rsidRPr="00C4016A">
              <w:rPr>
                <w:rFonts w:ascii="Arial" w:eastAsia="Times New Roman" w:hAnsi="Arial" w:cs="Arial"/>
                <w:sz w:val="20"/>
                <w:lang w:val="en-US"/>
              </w:rPr>
              <w:t>the</w:t>
            </w:r>
            <w:proofErr w:type="gramStart"/>
            <w:r w:rsidRPr="00C4016A">
              <w:rPr>
                <w:rFonts w:ascii="Arial" w:eastAsia="Times New Roman" w:hAnsi="Arial" w:cs="Arial"/>
                <w:sz w:val="20"/>
                <w:lang w:val="en-US"/>
              </w:rPr>
              <w:t>".And</w:t>
            </w:r>
            <w:proofErr w:type="spellEnd"/>
            <w:proofErr w:type="gramEnd"/>
            <w:r w:rsidRPr="00C4016A">
              <w:rPr>
                <w:rFonts w:ascii="Arial" w:eastAsia="Times New Roman" w:hAnsi="Arial" w:cs="Arial"/>
                <w:sz w:val="20"/>
                <w:lang w:val="en-US"/>
              </w:rPr>
              <w:t xml:space="preserve"> lastly replace "unless it is transmitted to another STA affiliated with the same non-AP MD and in active mode" with " unless the MSDUs or MSDUs are transmitted to another STA in active mode that is affiliated with the same non-AP MLD.</w:t>
            </w:r>
          </w:p>
        </w:tc>
        <w:tc>
          <w:tcPr>
            <w:tcW w:w="2673" w:type="dxa"/>
            <w:tcBorders>
              <w:top w:val="nil"/>
              <w:left w:val="nil"/>
              <w:bottom w:val="single" w:sz="4" w:space="0" w:color="333300"/>
              <w:right w:val="single" w:sz="4" w:space="0" w:color="333300"/>
            </w:tcBorders>
            <w:shd w:val="clear" w:color="auto" w:fill="auto"/>
            <w:hideMark/>
          </w:tcPr>
          <w:p w14:paraId="311902E4"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1548D219" w14:textId="5DEB3D5B"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787CC7">
              <w:rPr>
                <w:rFonts w:ascii="Arial" w:eastAsia="Times New Roman" w:hAnsi="Arial" w:cs="Arial"/>
                <w:sz w:val="20"/>
                <w:lang w:val="en-US"/>
              </w:rPr>
              <w:t>Revised – add “if any” for both bullets. Modify the rest of the sentence as suggested by commenter. Apply the changes marked as #11908 in this document.</w:t>
            </w:r>
          </w:p>
        </w:tc>
      </w:tr>
      <w:tr w:rsidR="00BE224F" w:rsidRPr="00C4016A" w14:paraId="400A4643" w14:textId="77777777" w:rsidTr="00C4016A">
        <w:trPr>
          <w:trHeight w:val="8190"/>
        </w:trPr>
        <w:tc>
          <w:tcPr>
            <w:tcW w:w="773" w:type="dxa"/>
            <w:tcBorders>
              <w:top w:val="nil"/>
              <w:left w:val="single" w:sz="4" w:space="0" w:color="333300"/>
              <w:bottom w:val="single" w:sz="4" w:space="0" w:color="333300"/>
              <w:right w:val="single" w:sz="4" w:space="0" w:color="333300"/>
            </w:tcBorders>
            <w:shd w:val="clear" w:color="auto" w:fill="auto"/>
            <w:hideMark/>
          </w:tcPr>
          <w:p w14:paraId="06FC9A1C"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lastRenderedPageBreak/>
              <w:t>12912</w:t>
            </w:r>
          </w:p>
        </w:tc>
        <w:tc>
          <w:tcPr>
            <w:tcW w:w="1162" w:type="dxa"/>
            <w:tcBorders>
              <w:top w:val="nil"/>
              <w:left w:val="nil"/>
              <w:bottom w:val="single" w:sz="4" w:space="0" w:color="333300"/>
              <w:right w:val="single" w:sz="4" w:space="0" w:color="333300"/>
            </w:tcBorders>
            <w:shd w:val="clear" w:color="auto" w:fill="auto"/>
            <w:hideMark/>
          </w:tcPr>
          <w:p w14:paraId="775C78FF"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w:t>
            </w:r>
          </w:p>
        </w:tc>
        <w:tc>
          <w:tcPr>
            <w:tcW w:w="828" w:type="dxa"/>
            <w:tcBorders>
              <w:top w:val="nil"/>
              <w:left w:val="nil"/>
              <w:bottom w:val="single" w:sz="4" w:space="0" w:color="333300"/>
              <w:right w:val="single" w:sz="4" w:space="0" w:color="333300"/>
            </w:tcBorders>
            <w:shd w:val="clear" w:color="auto" w:fill="auto"/>
            <w:hideMark/>
          </w:tcPr>
          <w:p w14:paraId="319AD941"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428.05</w:t>
            </w:r>
          </w:p>
        </w:tc>
        <w:tc>
          <w:tcPr>
            <w:tcW w:w="2296" w:type="dxa"/>
            <w:tcBorders>
              <w:top w:val="nil"/>
              <w:left w:val="nil"/>
              <w:bottom w:val="single" w:sz="4" w:space="0" w:color="333300"/>
              <w:right w:val="single" w:sz="4" w:space="0" w:color="333300"/>
            </w:tcBorders>
            <w:shd w:val="clear" w:color="auto" w:fill="auto"/>
            <w:hideMark/>
          </w:tcPr>
          <w:p w14:paraId="1C8D6DF4"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xml:space="preserve">The TID-to-link mapping (TLM) interpretation as excluding a set of TIDs from a set of links is draconian and unnecessary. For example, sending one </w:t>
            </w:r>
            <w:proofErr w:type="spellStart"/>
            <w:r w:rsidRPr="00C4016A">
              <w:rPr>
                <w:rFonts w:ascii="Arial" w:eastAsia="Times New Roman" w:hAnsi="Arial" w:cs="Arial"/>
                <w:sz w:val="20"/>
                <w:lang w:val="en-US"/>
              </w:rPr>
              <w:t>TIDx</w:t>
            </w:r>
            <w:proofErr w:type="spellEnd"/>
            <w:r w:rsidRPr="00C4016A">
              <w:rPr>
                <w:rFonts w:ascii="Arial" w:eastAsia="Times New Roman" w:hAnsi="Arial" w:cs="Arial"/>
                <w:sz w:val="20"/>
                <w:lang w:val="en-US"/>
              </w:rPr>
              <w:t xml:space="preserve"> MPDU together with hundreds of </w:t>
            </w:r>
            <w:proofErr w:type="spellStart"/>
            <w:r w:rsidRPr="00C4016A">
              <w:rPr>
                <w:rFonts w:ascii="Arial" w:eastAsia="Times New Roman" w:hAnsi="Arial" w:cs="Arial"/>
                <w:sz w:val="20"/>
                <w:lang w:val="en-US"/>
              </w:rPr>
              <w:t>TIDy</w:t>
            </w:r>
            <w:proofErr w:type="spellEnd"/>
            <w:r w:rsidRPr="00C4016A">
              <w:rPr>
                <w:rFonts w:ascii="Arial" w:eastAsia="Times New Roman" w:hAnsi="Arial" w:cs="Arial"/>
                <w:sz w:val="20"/>
                <w:lang w:val="en-US"/>
              </w:rPr>
              <w:t xml:space="preserve"> MPDUs in response to a trigger frame does not break any traffic policing framework; on </w:t>
            </w:r>
            <w:proofErr w:type="spellStart"/>
            <w:r w:rsidRPr="00C4016A">
              <w:rPr>
                <w:rFonts w:ascii="Arial" w:eastAsia="Times New Roman" w:hAnsi="Arial" w:cs="Arial"/>
                <w:sz w:val="20"/>
                <w:lang w:val="en-US"/>
              </w:rPr>
              <w:t>teh</w:t>
            </w:r>
            <w:proofErr w:type="spellEnd"/>
            <w:r w:rsidRPr="00C4016A">
              <w:rPr>
                <w:rFonts w:ascii="Arial" w:eastAsia="Times New Roman" w:hAnsi="Arial" w:cs="Arial"/>
                <w:sz w:val="20"/>
                <w:lang w:val="en-US"/>
              </w:rPr>
              <w:t xml:space="preserve"> other hand, client having to switch link to transmit that singe </w:t>
            </w:r>
            <w:proofErr w:type="spellStart"/>
            <w:r w:rsidRPr="00C4016A">
              <w:rPr>
                <w:rFonts w:ascii="Arial" w:eastAsia="Times New Roman" w:hAnsi="Arial" w:cs="Arial"/>
                <w:sz w:val="20"/>
                <w:lang w:val="en-US"/>
              </w:rPr>
              <w:t>TIDy</w:t>
            </w:r>
            <w:proofErr w:type="spellEnd"/>
            <w:r w:rsidRPr="00C4016A">
              <w:rPr>
                <w:rFonts w:ascii="Arial" w:eastAsia="Times New Roman" w:hAnsi="Arial" w:cs="Arial"/>
                <w:sz w:val="20"/>
                <w:lang w:val="en-US"/>
              </w:rPr>
              <w:t xml:space="preserve"> MPDU is inconvenient and inefficient to client. We propose an </w:t>
            </w:r>
            <w:proofErr w:type="spellStart"/>
            <w:r w:rsidRPr="00C4016A">
              <w:rPr>
                <w:rFonts w:ascii="Arial" w:eastAsia="Times New Roman" w:hAnsi="Arial" w:cs="Arial"/>
                <w:sz w:val="20"/>
                <w:lang w:val="en-US"/>
              </w:rPr>
              <w:t>aternative</w:t>
            </w:r>
            <w:proofErr w:type="spellEnd"/>
            <w:r w:rsidRPr="00C4016A">
              <w:rPr>
                <w:rFonts w:ascii="Arial" w:eastAsia="Times New Roman" w:hAnsi="Arial" w:cs="Arial"/>
                <w:sz w:val="20"/>
                <w:lang w:val="en-US"/>
              </w:rPr>
              <w:t xml:space="preserve"> (softer) </w:t>
            </w:r>
            <w:proofErr w:type="spellStart"/>
            <w:r w:rsidRPr="00C4016A">
              <w:rPr>
                <w:rFonts w:ascii="Arial" w:eastAsia="Times New Roman" w:hAnsi="Arial" w:cs="Arial"/>
                <w:sz w:val="20"/>
                <w:lang w:val="en-US"/>
              </w:rPr>
              <w:t>imterpretation</w:t>
            </w:r>
            <w:proofErr w:type="spellEnd"/>
            <w:r w:rsidRPr="00C4016A">
              <w:rPr>
                <w:rFonts w:ascii="Arial" w:eastAsia="Times New Roman" w:hAnsi="Arial" w:cs="Arial"/>
                <w:sz w:val="20"/>
                <w:lang w:val="en-US"/>
              </w:rPr>
              <w:t xml:space="preserve"> of TLM:  A TID unmapped to a link means there can be no contention for airtime for MPDUs with that TID, but planned channel access (routinely triggered access or access through restricted TWTs), which is assumed to </w:t>
            </w:r>
            <w:proofErr w:type="spellStart"/>
            <w:r w:rsidRPr="00C4016A">
              <w:rPr>
                <w:rFonts w:ascii="Arial" w:eastAsia="Times New Roman" w:hAnsi="Arial" w:cs="Arial"/>
                <w:sz w:val="20"/>
                <w:lang w:val="en-US"/>
              </w:rPr>
              <w:t>undersatnd</w:t>
            </w:r>
            <w:proofErr w:type="spellEnd"/>
            <w:r w:rsidRPr="00C4016A">
              <w:rPr>
                <w:rFonts w:ascii="Arial" w:eastAsia="Times New Roman" w:hAnsi="Arial" w:cs="Arial"/>
                <w:sz w:val="20"/>
                <w:lang w:val="en-US"/>
              </w:rPr>
              <w:t xml:space="preserve"> the link traffic pattern, can allow unmapped TIDs. The </w:t>
            </w:r>
            <w:proofErr w:type="spellStart"/>
            <w:r w:rsidRPr="00C4016A">
              <w:rPr>
                <w:rFonts w:ascii="Arial" w:eastAsia="Times New Roman" w:hAnsi="Arial" w:cs="Arial"/>
                <w:sz w:val="20"/>
                <w:lang w:val="en-US"/>
              </w:rPr>
              <w:t>plannning</w:t>
            </w:r>
            <w:proofErr w:type="spellEnd"/>
            <w:r w:rsidRPr="00C4016A">
              <w:rPr>
                <w:rFonts w:ascii="Arial" w:eastAsia="Times New Roman" w:hAnsi="Arial" w:cs="Arial"/>
                <w:sz w:val="20"/>
                <w:lang w:val="en-US"/>
              </w:rPr>
              <w:t xml:space="preserve"> behind the triggered/scheduled access will not be disrupted by these unmapped TIDs as they will be transmitted only if solicited - the unpredictable part (client starting a TXOP to transmit </w:t>
            </w:r>
            <w:proofErr w:type="spellStart"/>
            <w:r w:rsidRPr="00C4016A">
              <w:rPr>
                <w:rFonts w:ascii="Arial" w:eastAsia="Times New Roman" w:hAnsi="Arial" w:cs="Arial"/>
                <w:sz w:val="20"/>
                <w:lang w:val="en-US"/>
              </w:rPr>
              <w:t>TIDx</w:t>
            </w:r>
            <w:proofErr w:type="spellEnd"/>
            <w:r w:rsidRPr="00C4016A">
              <w:rPr>
                <w:rFonts w:ascii="Arial" w:eastAsia="Times New Roman" w:hAnsi="Arial" w:cs="Arial"/>
                <w:sz w:val="20"/>
                <w:lang w:val="en-US"/>
              </w:rPr>
              <w:t xml:space="preserve"> uplink for example) is still eliminated for unmapped TIDs.</w:t>
            </w:r>
          </w:p>
        </w:tc>
        <w:tc>
          <w:tcPr>
            <w:tcW w:w="2673" w:type="dxa"/>
            <w:tcBorders>
              <w:top w:val="nil"/>
              <w:left w:val="nil"/>
              <w:bottom w:val="single" w:sz="4" w:space="0" w:color="333300"/>
              <w:right w:val="single" w:sz="4" w:space="0" w:color="333300"/>
            </w:tcBorders>
            <w:shd w:val="clear" w:color="auto" w:fill="auto"/>
            <w:hideMark/>
          </w:tcPr>
          <w:p w14:paraId="78BFED39"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Change the TLM meaning to mapped TID allowed to contend for airtime using the link, as opposed to mapped TIDs being the only TIDs transmitted over the link.</w:t>
            </w:r>
          </w:p>
        </w:tc>
        <w:tc>
          <w:tcPr>
            <w:tcW w:w="2523" w:type="dxa"/>
            <w:tcBorders>
              <w:top w:val="nil"/>
              <w:left w:val="nil"/>
              <w:bottom w:val="single" w:sz="4" w:space="0" w:color="333300"/>
              <w:right w:val="single" w:sz="4" w:space="0" w:color="333300"/>
            </w:tcBorders>
            <w:shd w:val="clear" w:color="auto" w:fill="auto"/>
            <w:hideMark/>
          </w:tcPr>
          <w:p w14:paraId="22139347" w14:textId="77777777" w:rsidR="00BE224F"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787CC7">
              <w:rPr>
                <w:rFonts w:ascii="Arial" w:eastAsia="Times New Roman" w:hAnsi="Arial" w:cs="Arial"/>
                <w:sz w:val="20"/>
                <w:lang w:val="en-US"/>
              </w:rPr>
              <w:t xml:space="preserve">Reject – we could have defined TID-mapping based on channel access as suggested by the commenter, but that would first have likely interop issues or complications for non-AP MLDs not knowing exactly if some frames will be delivered. And some actors wanted to have a clear separation of traffic per link, for load balancing or QoS differentiation reasons. </w:t>
            </w:r>
          </w:p>
          <w:p w14:paraId="02D4FD69" w14:textId="3F73F9CF" w:rsidR="00787CC7" w:rsidRPr="00C4016A" w:rsidRDefault="00787CC7" w:rsidP="00BE224F">
            <w:pPr>
              <w:jc w:val="left"/>
              <w:rPr>
                <w:rFonts w:ascii="Arial" w:eastAsia="Times New Roman" w:hAnsi="Arial" w:cs="Arial"/>
                <w:sz w:val="20"/>
                <w:lang w:val="en-US"/>
              </w:rPr>
            </w:pPr>
            <w:r>
              <w:rPr>
                <w:rFonts w:ascii="Arial" w:eastAsia="Times New Roman" w:hAnsi="Arial" w:cs="Arial"/>
                <w:sz w:val="20"/>
                <w:lang w:val="en-US"/>
              </w:rPr>
              <w:t>The group decided to go with TID mapping.</w:t>
            </w:r>
          </w:p>
        </w:tc>
      </w:tr>
      <w:tr w:rsidR="00BE224F" w:rsidRPr="00C4016A" w14:paraId="17070848" w14:textId="77777777" w:rsidTr="00C4016A">
        <w:trPr>
          <w:trHeight w:val="510"/>
        </w:trPr>
        <w:tc>
          <w:tcPr>
            <w:tcW w:w="773" w:type="dxa"/>
            <w:tcBorders>
              <w:top w:val="nil"/>
              <w:left w:val="single" w:sz="4" w:space="0" w:color="333300"/>
              <w:bottom w:val="single" w:sz="4" w:space="0" w:color="333300"/>
              <w:right w:val="single" w:sz="4" w:space="0" w:color="333300"/>
            </w:tcBorders>
            <w:shd w:val="clear" w:color="auto" w:fill="auto"/>
            <w:hideMark/>
          </w:tcPr>
          <w:p w14:paraId="65365D1E"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t>13903</w:t>
            </w:r>
          </w:p>
        </w:tc>
        <w:tc>
          <w:tcPr>
            <w:tcW w:w="1162" w:type="dxa"/>
            <w:tcBorders>
              <w:top w:val="nil"/>
              <w:left w:val="nil"/>
              <w:bottom w:val="single" w:sz="4" w:space="0" w:color="333300"/>
              <w:right w:val="single" w:sz="4" w:space="0" w:color="333300"/>
            </w:tcBorders>
            <w:shd w:val="clear" w:color="auto" w:fill="auto"/>
            <w:hideMark/>
          </w:tcPr>
          <w:p w14:paraId="55D5DA1C"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35.3.7.1.1</w:t>
            </w:r>
          </w:p>
        </w:tc>
        <w:tc>
          <w:tcPr>
            <w:tcW w:w="828" w:type="dxa"/>
            <w:tcBorders>
              <w:top w:val="nil"/>
              <w:left w:val="nil"/>
              <w:bottom w:val="single" w:sz="4" w:space="0" w:color="333300"/>
              <w:right w:val="single" w:sz="4" w:space="0" w:color="333300"/>
            </w:tcBorders>
            <w:shd w:val="clear" w:color="auto" w:fill="auto"/>
            <w:hideMark/>
          </w:tcPr>
          <w:p w14:paraId="081D370C"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428.13</w:t>
            </w:r>
          </w:p>
        </w:tc>
        <w:tc>
          <w:tcPr>
            <w:tcW w:w="2296" w:type="dxa"/>
            <w:tcBorders>
              <w:top w:val="nil"/>
              <w:left w:val="nil"/>
              <w:bottom w:val="single" w:sz="4" w:space="0" w:color="333300"/>
              <w:right w:val="single" w:sz="4" w:space="0" w:color="333300"/>
            </w:tcBorders>
            <w:shd w:val="clear" w:color="auto" w:fill="auto"/>
            <w:hideMark/>
          </w:tcPr>
          <w:p w14:paraId="63D576CA"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is this "singular</w:t>
            </w:r>
            <w:proofErr w:type="gramStart"/>
            <w:r w:rsidRPr="00C4016A">
              <w:rPr>
                <w:rFonts w:ascii="Arial" w:eastAsia="Times New Roman" w:hAnsi="Arial" w:cs="Arial"/>
                <w:sz w:val="20"/>
                <w:lang w:val="en-US"/>
              </w:rPr>
              <w:t>",  it</w:t>
            </w:r>
            <w:proofErr w:type="gramEnd"/>
            <w:r w:rsidRPr="00C4016A">
              <w:rPr>
                <w:rFonts w:ascii="Arial" w:eastAsia="Times New Roman" w:hAnsi="Arial" w:cs="Arial"/>
                <w:sz w:val="20"/>
                <w:lang w:val="en-US"/>
              </w:rPr>
              <w:t xml:space="preserve"> should be "they are"</w:t>
            </w:r>
          </w:p>
        </w:tc>
        <w:tc>
          <w:tcPr>
            <w:tcW w:w="2673" w:type="dxa"/>
            <w:tcBorders>
              <w:top w:val="nil"/>
              <w:left w:val="nil"/>
              <w:bottom w:val="single" w:sz="4" w:space="0" w:color="333300"/>
              <w:right w:val="single" w:sz="4" w:space="0" w:color="333300"/>
            </w:tcBorders>
            <w:shd w:val="clear" w:color="auto" w:fill="auto"/>
            <w:hideMark/>
          </w:tcPr>
          <w:p w14:paraId="0F3AFC67"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change it "they are"</w:t>
            </w:r>
          </w:p>
        </w:tc>
        <w:tc>
          <w:tcPr>
            <w:tcW w:w="2523" w:type="dxa"/>
            <w:tcBorders>
              <w:top w:val="nil"/>
              <w:left w:val="nil"/>
              <w:bottom w:val="single" w:sz="4" w:space="0" w:color="333300"/>
              <w:right w:val="single" w:sz="4" w:space="0" w:color="333300"/>
            </w:tcBorders>
            <w:shd w:val="clear" w:color="auto" w:fill="auto"/>
            <w:hideMark/>
          </w:tcPr>
          <w:p w14:paraId="2B9F3D7F" w14:textId="1145B1F6"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A93229">
              <w:rPr>
                <w:rFonts w:ascii="Arial" w:eastAsia="Times New Roman" w:hAnsi="Arial" w:cs="Arial"/>
                <w:sz w:val="20"/>
                <w:lang w:val="en-US"/>
              </w:rPr>
              <w:t>Revised – agree with the commenter. Apply the changes marked as #13903 in this document.</w:t>
            </w:r>
          </w:p>
        </w:tc>
      </w:tr>
      <w:tr w:rsidR="00BE224F" w:rsidRPr="00C4016A" w14:paraId="5822CAB8" w14:textId="77777777" w:rsidTr="00C4016A">
        <w:trPr>
          <w:trHeight w:val="2040"/>
        </w:trPr>
        <w:tc>
          <w:tcPr>
            <w:tcW w:w="773" w:type="dxa"/>
            <w:tcBorders>
              <w:top w:val="nil"/>
              <w:left w:val="single" w:sz="4" w:space="0" w:color="333300"/>
              <w:bottom w:val="single" w:sz="4" w:space="0" w:color="333300"/>
              <w:right w:val="single" w:sz="4" w:space="0" w:color="333300"/>
            </w:tcBorders>
            <w:shd w:val="clear" w:color="auto" w:fill="auto"/>
            <w:hideMark/>
          </w:tcPr>
          <w:p w14:paraId="03D56F27"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lastRenderedPageBreak/>
              <w:t>12896</w:t>
            </w:r>
          </w:p>
        </w:tc>
        <w:tc>
          <w:tcPr>
            <w:tcW w:w="1162" w:type="dxa"/>
            <w:tcBorders>
              <w:top w:val="nil"/>
              <w:left w:val="nil"/>
              <w:bottom w:val="single" w:sz="4" w:space="0" w:color="333300"/>
              <w:right w:val="single" w:sz="4" w:space="0" w:color="333300"/>
            </w:tcBorders>
            <w:shd w:val="clear" w:color="auto" w:fill="auto"/>
            <w:hideMark/>
          </w:tcPr>
          <w:p w14:paraId="04954AEF"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w:t>
            </w:r>
          </w:p>
        </w:tc>
        <w:tc>
          <w:tcPr>
            <w:tcW w:w="828" w:type="dxa"/>
            <w:tcBorders>
              <w:top w:val="nil"/>
              <w:left w:val="nil"/>
              <w:bottom w:val="single" w:sz="4" w:space="0" w:color="333300"/>
              <w:right w:val="single" w:sz="4" w:space="0" w:color="333300"/>
            </w:tcBorders>
            <w:shd w:val="clear" w:color="auto" w:fill="auto"/>
            <w:hideMark/>
          </w:tcPr>
          <w:p w14:paraId="6E685FA1"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428.15</w:t>
            </w:r>
          </w:p>
        </w:tc>
        <w:tc>
          <w:tcPr>
            <w:tcW w:w="2296" w:type="dxa"/>
            <w:tcBorders>
              <w:top w:val="nil"/>
              <w:left w:val="nil"/>
              <w:bottom w:val="single" w:sz="4" w:space="0" w:color="333300"/>
              <w:right w:val="single" w:sz="4" w:space="0" w:color="333300"/>
            </w:tcBorders>
            <w:shd w:val="clear" w:color="auto" w:fill="auto"/>
            <w:hideMark/>
          </w:tcPr>
          <w:p w14:paraId="35299528"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Add a mechanism to temporarily change the TID-to-link mapping of a STA for a given time interval. After the end of the time interval, the STA should use the previously established TID-to-link mapping.</w:t>
            </w:r>
          </w:p>
        </w:tc>
        <w:tc>
          <w:tcPr>
            <w:tcW w:w="2673" w:type="dxa"/>
            <w:tcBorders>
              <w:top w:val="nil"/>
              <w:left w:val="nil"/>
              <w:bottom w:val="single" w:sz="4" w:space="0" w:color="333300"/>
              <w:right w:val="single" w:sz="4" w:space="0" w:color="333300"/>
            </w:tcBorders>
            <w:shd w:val="clear" w:color="auto" w:fill="auto"/>
            <w:hideMark/>
          </w:tcPr>
          <w:p w14:paraId="174BE824"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16EAD24E" w14:textId="77777777" w:rsidR="00BE224F"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A93229">
              <w:rPr>
                <w:rFonts w:ascii="Arial" w:eastAsia="Times New Roman" w:hAnsi="Arial" w:cs="Arial"/>
                <w:sz w:val="20"/>
                <w:lang w:val="en-US"/>
              </w:rPr>
              <w:t>Revised – document 22/1023r5 added a mechanism to advertise a TID-mapping with a specific duration. That seems to satisfy the comment and that is now included in Draft 2.1.</w:t>
            </w:r>
          </w:p>
          <w:p w14:paraId="1C5C2824" w14:textId="77777777" w:rsidR="00A93229" w:rsidRDefault="00A93229" w:rsidP="00BE224F">
            <w:pPr>
              <w:jc w:val="left"/>
              <w:rPr>
                <w:rFonts w:ascii="Arial" w:eastAsia="Times New Roman" w:hAnsi="Arial" w:cs="Arial"/>
                <w:sz w:val="20"/>
                <w:lang w:val="en-US"/>
              </w:rPr>
            </w:pPr>
          </w:p>
          <w:p w14:paraId="7ECB4BAB" w14:textId="1A3C55BA" w:rsidR="00A93229" w:rsidRPr="00C4016A" w:rsidRDefault="00A93229" w:rsidP="00BE224F">
            <w:pPr>
              <w:jc w:val="left"/>
              <w:rPr>
                <w:rFonts w:ascii="Arial" w:eastAsia="Times New Roman" w:hAnsi="Arial" w:cs="Arial"/>
                <w:sz w:val="20"/>
                <w:lang w:val="en-US"/>
              </w:rPr>
            </w:pPr>
            <w:r>
              <w:rPr>
                <w:rFonts w:ascii="Arial" w:eastAsia="Times New Roman" w:hAnsi="Arial" w:cs="Arial"/>
                <w:sz w:val="20"/>
                <w:lang w:val="en-US"/>
              </w:rPr>
              <w:t>No further actions needed for this CID.</w:t>
            </w:r>
          </w:p>
        </w:tc>
      </w:tr>
      <w:tr w:rsidR="00BE224F" w:rsidRPr="00C4016A" w14:paraId="2302527D" w14:textId="77777777" w:rsidTr="00C4016A">
        <w:trPr>
          <w:trHeight w:val="7395"/>
        </w:trPr>
        <w:tc>
          <w:tcPr>
            <w:tcW w:w="773" w:type="dxa"/>
            <w:tcBorders>
              <w:top w:val="nil"/>
              <w:left w:val="single" w:sz="4" w:space="0" w:color="333300"/>
              <w:bottom w:val="single" w:sz="4" w:space="0" w:color="333300"/>
              <w:right w:val="single" w:sz="4" w:space="0" w:color="333300"/>
            </w:tcBorders>
            <w:shd w:val="clear" w:color="auto" w:fill="auto"/>
            <w:hideMark/>
          </w:tcPr>
          <w:p w14:paraId="49C7C863"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t>12909</w:t>
            </w:r>
          </w:p>
        </w:tc>
        <w:tc>
          <w:tcPr>
            <w:tcW w:w="1162" w:type="dxa"/>
            <w:tcBorders>
              <w:top w:val="nil"/>
              <w:left w:val="nil"/>
              <w:bottom w:val="single" w:sz="4" w:space="0" w:color="333300"/>
              <w:right w:val="single" w:sz="4" w:space="0" w:color="333300"/>
            </w:tcBorders>
            <w:shd w:val="clear" w:color="auto" w:fill="auto"/>
            <w:hideMark/>
          </w:tcPr>
          <w:p w14:paraId="4D776538"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35.3.7.1.2</w:t>
            </w:r>
          </w:p>
        </w:tc>
        <w:tc>
          <w:tcPr>
            <w:tcW w:w="828" w:type="dxa"/>
            <w:tcBorders>
              <w:top w:val="nil"/>
              <w:left w:val="nil"/>
              <w:bottom w:val="single" w:sz="4" w:space="0" w:color="333300"/>
              <w:right w:val="single" w:sz="4" w:space="0" w:color="333300"/>
            </w:tcBorders>
            <w:shd w:val="clear" w:color="auto" w:fill="auto"/>
            <w:hideMark/>
          </w:tcPr>
          <w:p w14:paraId="78730176"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428.18</w:t>
            </w:r>
          </w:p>
        </w:tc>
        <w:tc>
          <w:tcPr>
            <w:tcW w:w="2296" w:type="dxa"/>
            <w:tcBorders>
              <w:top w:val="nil"/>
              <w:left w:val="nil"/>
              <w:bottom w:val="single" w:sz="4" w:space="0" w:color="333300"/>
              <w:right w:val="single" w:sz="4" w:space="0" w:color="333300"/>
            </w:tcBorders>
            <w:shd w:val="clear" w:color="auto" w:fill="auto"/>
            <w:hideMark/>
          </w:tcPr>
          <w:p w14:paraId="6F0C1030"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xml:space="preserve">(1) There is no need for "mode" to describe default TID-to-link mapping; "mode is normally used to describe broader operation aspects (e.g., power save mode), (2) "... if negotiation for different mapping did not occur ..." implies negotiation was supposed to happen, use "in the absence of negotiation"..., (3) language is </w:t>
            </w:r>
            <w:proofErr w:type="spellStart"/>
            <w:r w:rsidRPr="00C4016A">
              <w:rPr>
                <w:rFonts w:ascii="Arial" w:eastAsia="Times New Roman" w:hAnsi="Arial" w:cs="Arial"/>
                <w:sz w:val="20"/>
                <w:lang w:val="en-US"/>
              </w:rPr>
              <w:t>unintentially</w:t>
            </w:r>
            <w:proofErr w:type="spellEnd"/>
            <w:r w:rsidRPr="00C4016A">
              <w:rPr>
                <w:rFonts w:ascii="Arial" w:eastAsia="Times New Roman" w:hAnsi="Arial" w:cs="Arial"/>
                <w:sz w:val="20"/>
                <w:lang w:val="en-US"/>
              </w:rPr>
              <w:t xml:space="preserve">  including the case where negotiation to change an existing mapping A to a new mapping B fails, and says default mapping will need to be assumed, which is not the case. (4) Define "default mapping) as all-to-all, independent of whether negotiation is performed or not; this is to allow the rest of </w:t>
            </w:r>
            <w:proofErr w:type="spellStart"/>
            <w:r w:rsidRPr="00C4016A">
              <w:rPr>
                <w:rFonts w:ascii="Arial" w:eastAsia="Times New Roman" w:hAnsi="Arial" w:cs="Arial"/>
                <w:sz w:val="20"/>
                <w:lang w:val="en-US"/>
              </w:rPr>
              <w:t>te</w:t>
            </w:r>
            <w:proofErr w:type="spellEnd"/>
            <w:r w:rsidRPr="00C4016A">
              <w:rPr>
                <w:rFonts w:ascii="Arial" w:eastAsia="Times New Roman" w:hAnsi="Arial" w:cs="Arial"/>
                <w:sz w:val="20"/>
                <w:lang w:val="en-US"/>
              </w:rPr>
              <w:t xml:space="preserve"> text to simply use "default mapping" and </w:t>
            </w:r>
            <w:proofErr w:type="gramStart"/>
            <w:r w:rsidRPr="00C4016A">
              <w:rPr>
                <w:rFonts w:ascii="Arial" w:eastAsia="Times New Roman" w:hAnsi="Arial" w:cs="Arial"/>
                <w:sz w:val="20"/>
                <w:lang w:val="en-US"/>
              </w:rPr>
              <w:t>not  have</w:t>
            </w:r>
            <w:proofErr w:type="gramEnd"/>
            <w:r w:rsidRPr="00C4016A">
              <w:rPr>
                <w:rFonts w:ascii="Arial" w:eastAsia="Times New Roman" w:hAnsi="Arial" w:cs="Arial"/>
                <w:sz w:val="20"/>
                <w:lang w:val="en-US"/>
              </w:rPr>
              <w:t xml:space="preserve"> extra words over </w:t>
            </w:r>
            <w:proofErr w:type="spellStart"/>
            <w:r w:rsidRPr="00C4016A">
              <w:rPr>
                <w:rFonts w:ascii="Arial" w:eastAsia="Times New Roman" w:hAnsi="Arial" w:cs="Arial"/>
                <w:sz w:val="20"/>
                <w:lang w:val="en-US"/>
              </w:rPr>
              <w:t>abnd</w:t>
            </w:r>
            <w:proofErr w:type="spellEnd"/>
            <w:r w:rsidRPr="00C4016A">
              <w:rPr>
                <w:rFonts w:ascii="Arial" w:eastAsia="Times New Roman" w:hAnsi="Arial" w:cs="Arial"/>
                <w:sz w:val="20"/>
                <w:lang w:val="en-US"/>
              </w:rPr>
              <w:t xml:space="preserve"> over about whether negotiation happens or not.</w:t>
            </w:r>
          </w:p>
        </w:tc>
        <w:tc>
          <w:tcPr>
            <w:tcW w:w="2673" w:type="dxa"/>
            <w:tcBorders>
              <w:top w:val="nil"/>
              <w:left w:val="nil"/>
              <w:bottom w:val="single" w:sz="4" w:space="0" w:color="333300"/>
              <w:right w:val="single" w:sz="4" w:space="0" w:color="333300"/>
            </w:tcBorders>
            <w:shd w:val="clear" w:color="auto" w:fill="auto"/>
            <w:hideMark/>
          </w:tcPr>
          <w:p w14:paraId="3CD5F940"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(1) Change the subclause title to "Default TID-to-link mapping", (2) Change the paragraph to "In the absence of a TID-to-link mapping agreement, an associated non-AP MLD shall assume all TIDs can be transmitted on any setup link, for DL and UL. A TID-to-link mapping agreement is not present if no negotiation was made during multi-link (re)setup, the negotiation was made during multi-link (re)setup but failed, or if an established agreement is torn down."</w:t>
            </w:r>
            <w:r w:rsidRPr="00C4016A">
              <w:rPr>
                <w:rFonts w:ascii="Arial" w:eastAsia="Times New Roman" w:hAnsi="Arial" w:cs="Arial"/>
                <w:sz w:val="20"/>
                <w:lang w:val="en-US"/>
              </w:rPr>
              <w:br/>
              <w:t xml:space="preserve">(3) P429L42: Change the sentence to: "Once a TID-to-link mapping </w:t>
            </w:r>
            <w:proofErr w:type="spellStart"/>
            <w:r w:rsidRPr="00C4016A">
              <w:rPr>
                <w:rFonts w:ascii="Arial" w:eastAsia="Times New Roman" w:hAnsi="Arial" w:cs="Arial"/>
                <w:sz w:val="20"/>
                <w:lang w:val="en-US"/>
              </w:rPr>
              <w:t>agreemnt</w:t>
            </w:r>
            <w:proofErr w:type="spellEnd"/>
            <w:r w:rsidRPr="00C4016A">
              <w:rPr>
                <w:rFonts w:ascii="Arial" w:eastAsia="Times New Roman" w:hAnsi="Arial" w:cs="Arial"/>
                <w:sz w:val="20"/>
                <w:lang w:val="en-US"/>
              </w:rPr>
              <w:t xml:space="preserve"> between two MLDs is torn down, the two MLDs shall assume default TID-to-link mapping (see 35.3.7.1.2)." (4) Update other </w:t>
            </w:r>
            <w:proofErr w:type="spellStart"/>
            <w:r w:rsidRPr="00C4016A">
              <w:rPr>
                <w:rFonts w:ascii="Arial" w:eastAsia="Times New Roman" w:hAnsi="Arial" w:cs="Arial"/>
                <w:sz w:val="20"/>
                <w:lang w:val="en-US"/>
              </w:rPr>
              <w:t>refernces</w:t>
            </w:r>
            <w:proofErr w:type="spellEnd"/>
            <w:r w:rsidRPr="00C4016A">
              <w:rPr>
                <w:rFonts w:ascii="Arial" w:eastAsia="Times New Roman" w:hAnsi="Arial" w:cs="Arial"/>
                <w:sz w:val="20"/>
                <w:lang w:val="en-US"/>
              </w:rPr>
              <w:t xml:space="preserve"> to "default mapping mode" accordingly.</w:t>
            </w:r>
          </w:p>
        </w:tc>
        <w:tc>
          <w:tcPr>
            <w:tcW w:w="2523" w:type="dxa"/>
            <w:tcBorders>
              <w:top w:val="nil"/>
              <w:left w:val="nil"/>
              <w:bottom w:val="single" w:sz="4" w:space="0" w:color="333300"/>
              <w:right w:val="single" w:sz="4" w:space="0" w:color="333300"/>
            </w:tcBorders>
            <w:shd w:val="clear" w:color="auto" w:fill="auto"/>
            <w:hideMark/>
          </w:tcPr>
          <w:p w14:paraId="633FD604" w14:textId="359FA509"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A93229">
              <w:rPr>
                <w:rFonts w:ascii="Arial" w:eastAsia="Times New Roman" w:hAnsi="Arial" w:cs="Arial"/>
                <w:sz w:val="20"/>
                <w:lang w:val="en-US"/>
              </w:rPr>
              <w:t>Reject – doesn’t see value in the editorial changes suggested by the commenter.</w:t>
            </w:r>
          </w:p>
        </w:tc>
      </w:tr>
      <w:tr w:rsidR="00BE224F" w:rsidRPr="00C4016A" w14:paraId="4CB5F143" w14:textId="77777777" w:rsidTr="00C4016A">
        <w:trPr>
          <w:trHeight w:val="4590"/>
        </w:trPr>
        <w:tc>
          <w:tcPr>
            <w:tcW w:w="773" w:type="dxa"/>
            <w:tcBorders>
              <w:top w:val="nil"/>
              <w:left w:val="single" w:sz="4" w:space="0" w:color="333300"/>
              <w:bottom w:val="single" w:sz="4" w:space="0" w:color="333300"/>
              <w:right w:val="single" w:sz="4" w:space="0" w:color="333300"/>
            </w:tcBorders>
            <w:shd w:val="clear" w:color="auto" w:fill="auto"/>
            <w:hideMark/>
          </w:tcPr>
          <w:p w14:paraId="2B2342A1"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lastRenderedPageBreak/>
              <w:t>10918</w:t>
            </w:r>
          </w:p>
        </w:tc>
        <w:tc>
          <w:tcPr>
            <w:tcW w:w="1162" w:type="dxa"/>
            <w:tcBorders>
              <w:top w:val="nil"/>
              <w:left w:val="nil"/>
              <w:bottom w:val="single" w:sz="4" w:space="0" w:color="333300"/>
              <w:right w:val="single" w:sz="4" w:space="0" w:color="333300"/>
            </w:tcBorders>
            <w:shd w:val="clear" w:color="auto" w:fill="auto"/>
            <w:hideMark/>
          </w:tcPr>
          <w:p w14:paraId="215BE348"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35.3.7.1.2</w:t>
            </w:r>
          </w:p>
        </w:tc>
        <w:tc>
          <w:tcPr>
            <w:tcW w:w="828" w:type="dxa"/>
            <w:tcBorders>
              <w:top w:val="nil"/>
              <w:left w:val="nil"/>
              <w:bottom w:val="single" w:sz="4" w:space="0" w:color="333300"/>
              <w:right w:val="single" w:sz="4" w:space="0" w:color="333300"/>
            </w:tcBorders>
            <w:shd w:val="clear" w:color="auto" w:fill="auto"/>
            <w:hideMark/>
          </w:tcPr>
          <w:p w14:paraId="5D2B0B2F"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428.22</w:t>
            </w:r>
          </w:p>
        </w:tc>
        <w:tc>
          <w:tcPr>
            <w:tcW w:w="2296" w:type="dxa"/>
            <w:tcBorders>
              <w:top w:val="nil"/>
              <w:left w:val="nil"/>
              <w:bottom w:val="single" w:sz="4" w:space="0" w:color="333300"/>
              <w:right w:val="single" w:sz="4" w:space="0" w:color="333300"/>
            </w:tcBorders>
            <w:shd w:val="clear" w:color="auto" w:fill="auto"/>
            <w:hideMark/>
          </w:tcPr>
          <w:p w14:paraId="5758F598"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If the TID-to-link mapping is unsuccessful and there was a successfully negotiated TID-to-link mapping, then the most recent TID-to-link mapping of all TID remains unchanged and valid rather than operating in default mapping mode.</w:t>
            </w:r>
          </w:p>
        </w:tc>
        <w:tc>
          <w:tcPr>
            <w:tcW w:w="2673" w:type="dxa"/>
            <w:tcBorders>
              <w:top w:val="nil"/>
              <w:left w:val="nil"/>
              <w:bottom w:val="single" w:sz="4" w:space="0" w:color="333300"/>
              <w:right w:val="single" w:sz="4" w:space="0" w:color="333300"/>
            </w:tcBorders>
            <w:shd w:val="clear" w:color="auto" w:fill="auto"/>
            <w:hideMark/>
          </w:tcPr>
          <w:p w14:paraId="0AD2BB2A"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xml:space="preserve">Replace "A non-AP MLD associated with an AP MLD shall operate under this mode if a TID-to-link mapping negotiation for a different mapping did not occur, was unsuccessful or was torn down." with "A non-AP MLD associated with an AP MLD shall operate under this mode if a TID-to-link mapping negotiation for a different mapping did not occur, was unsuccessful while having no </w:t>
            </w:r>
            <w:proofErr w:type="spellStart"/>
            <w:r w:rsidRPr="00C4016A">
              <w:rPr>
                <w:rFonts w:ascii="Arial" w:eastAsia="Times New Roman" w:hAnsi="Arial" w:cs="Arial"/>
                <w:sz w:val="20"/>
                <w:lang w:val="en-US"/>
              </w:rPr>
              <w:t>succefully</w:t>
            </w:r>
            <w:proofErr w:type="spellEnd"/>
            <w:r w:rsidRPr="00C4016A">
              <w:rPr>
                <w:rFonts w:ascii="Arial" w:eastAsia="Times New Roman" w:hAnsi="Arial" w:cs="Arial"/>
                <w:sz w:val="20"/>
                <w:lang w:val="en-US"/>
              </w:rPr>
              <w:t xml:space="preserve"> negotiated TID-to-link mapping before or was torn down."</w:t>
            </w:r>
          </w:p>
        </w:tc>
        <w:tc>
          <w:tcPr>
            <w:tcW w:w="2523" w:type="dxa"/>
            <w:tcBorders>
              <w:top w:val="nil"/>
              <w:left w:val="nil"/>
              <w:bottom w:val="single" w:sz="4" w:space="0" w:color="333300"/>
              <w:right w:val="single" w:sz="4" w:space="0" w:color="333300"/>
            </w:tcBorders>
            <w:shd w:val="clear" w:color="auto" w:fill="auto"/>
            <w:hideMark/>
          </w:tcPr>
          <w:p w14:paraId="7F070E21" w14:textId="3C1BEC5E"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834F69">
              <w:rPr>
                <w:rFonts w:ascii="Arial" w:eastAsia="Times New Roman" w:hAnsi="Arial" w:cs="Arial"/>
                <w:sz w:val="20"/>
                <w:lang w:val="en-US"/>
              </w:rPr>
              <w:t>Accept</w:t>
            </w:r>
          </w:p>
        </w:tc>
      </w:tr>
      <w:tr w:rsidR="00BE224F" w:rsidRPr="00C4016A" w14:paraId="2F0D1DC2" w14:textId="77777777" w:rsidTr="00C4016A">
        <w:trPr>
          <w:trHeight w:val="4845"/>
        </w:trPr>
        <w:tc>
          <w:tcPr>
            <w:tcW w:w="773" w:type="dxa"/>
            <w:tcBorders>
              <w:top w:val="nil"/>
              <w:left w:val="single" w:sz="4" w:space="0" w:color="333300"/>
              <w:bottom w:val="single" w:sz="4" w:space="0" w:color="333300"/>
              <w:right w:val="single" w:sz="4" w:space="0" w:color="333300"/>
            </w:tcBorders>
            <w:shd w:val="clear" w:color="auto" w:fill="auto"/>
            <w:hideMark/>
          </w:tcPr>
          <w:p w14:paraId="7AF5791E" w14:textId="77777777" w:rsidR="00BE224F" w:rsidRPr="00C4016A" w:rsidRDefault="00BE224F" w:rsidP="00BE224F">
            <w:pPr>
              <w:jc w:val="right"/>
              <w:rPr>
                <w:rFonts w:ascii="Arial" w:eastAsia="Times New Roman" w:hAnsi="Arial" w:cs="Arial"/>
                <w:sz w:val="20"/>
                <w:lang w:val="en-US"/>
              </w:rPr>
            </w:pPr>
            <w:r w:rsidRPr="00C4016A">
              <w:rPr>
                <w:rFonts w:ascii="Arial" w:eastAsia="Times New Roman" w:hAnsi="Arial" w:cs="Arial"/>
                <w:sz w:val="20"/>
                <w:lang w:val="en-US"/>
              </w:rPr>
              <w:t>12926</w:t>
            </w:r>
          </w:p>
        </w:tc>
        <w:tc>
          <w:tcPr>
            <w:tcW w:w="1162" w:type="dxa"/>
            <w:tcBorders>
              <w:top w:val="nil"/>
              <w:left w:val="nil"/>
              <w:bottom w:val="single" w:sz="4" w:space="0" w:color="333300"/>
              <w:right w:val="single" w:sz="4" w:space="0" w:color="333300"/>
            </w:tcBorders>
            <w:shd w:val="clear" w:color="auto" w:fill="auto"/>
            <w:hideMark/>
          </w:tcPr>
          <w:p w14:paraId="377D4207"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35.3.7.1.4</w:t>
            </w:r>
          </w:p>
        </w:tc>
        <w:tc>
          <w:tcPr>
            <w:tcW w:w="828" w:type="dxa"/>
            <w:tcBorders>
              <w:top w:val="nil"/>
              <w:left w:val="nil"/>
              <w:bottom w:val="single" w:sz="4" w:space="0" w:color="333300"/>
              <w:right w:val="single" w:sz="4" w:space="0" w:color="333300"/>
            </w:tcBorders>
            <w:shd w:val="clear" w:color="auto" w:fill="auto"/>
            <w:hideMark/>
          </w:tcPr>
          <w:p w14:paraId="5B5AE8EC"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430.05</w:t>
            </w:r>
          </w:p>
        </w:tc>
        <w:tc>
          <w:tcPr>
            <w:tcW w:w="2296" w:type="dxa"/>
            <w:tcBorders>
              <w:top w:val="nil"/>
              <w:left w:val="nil"/>
              <w:bottom w:val="single" w:sz="4" w:space="0" w:color="333300"/>
              <w:right w:val="single" w:sz="4" w:space="0" w:color="333300"/>
            </w:tcBorders>
            <w:shd w:val="clear" w:color="auto" w:fill="auto"/>
            <w:hideMark/>
          </w:tcPr>
          <w:p w14:paraId="49A69288"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xml:space="preserve">35.3.7.1.4 is titled "Power state after enablement" but talks about association. Both paragraphs in 35.3.7.1.4 start with "When a link becomes enabled for a STA that is affiliated with a </w:t>
            </w:r>
            <w:proofErr w:type="spellStart"/>
            <w:r w:rsidRPr="00C4016A">
              <w:rPr>
                <w:rFonts w:ascii="Arial" w:eastAsia="Times New Roman" w:hAnsi="Arial" w:cs="Arial"/>
                <w:sz w:val="20"/>
                <w:lang w:val="en-US"/>
              </w:rPr>
              <w:t>nono</w:t>
            </w:r>
            <w:proofErr w:type="spellEnd"/>
            <w:r w:rsidRPr="00C4016A">
              <w:rPr>
                <w:rFonts w:ascii="Arial" w:eastAsia="Times New Roman" w:hAnsi="Arial" w:cs="Arial"/>
                <w:sz w:val="20"/>
                <w:lang w:val="en-US"/>
              </w:rPr>
              <w:t xml:space="preserve">-AP MLD after successful MLD </w:t>
            </w:r>
            <w:proofErr w:type="spellStart"/>
            <w:r w:rsidRPr="00C4016A">
              <w:rPr>
                <w:rFonts w:ascii="Arial" w:eastAsia="Times New Roman" w:hAnsi="Arial" w:cs="Arial"/>
                <w:sz w:val="20"/>
                <w:lang w:val="en-US"/>
              </w:rPr>
              <w:t>asscociation</w:t>
            </w:r>
            <w:proofErr w:type="spellEnd"/>
            <w:r w:rsidRPr="00C4016A">
              <w:rPr>
                <w:rFonts w:ascii="Arial" w:eastAsia="Times New Roman" w:hAnsi="Arial" w:cs="Arial"/>
                <w:sz w:val="20"/>
                <w:lang w:val="en-US"/>
              </w:rPr>
              <w:t xml:space="preserve"> with (Re)Association Request/Response frames</w:t>
            </w:r>
            <w:proofErr w:type="gramStart"/>
            <w:r w:rsidRPr="00C4016A">
              <w:rPr>
                <w:rFonts w:ascii="Arial" w:eastAsia="Times New Roman" w:hAnsi="Arial" w:cs="Arial"/>
                <w:sz w:val="20"/>
                <w:lang w:val="en-US"/>
              </w:rPr>
              <w:t xml:space="preserve"> ..</w:t>
            </w:r>
            <w:proofErr w:type="gramEnd"/>
            <w:r w:rsidRPr="00C4016A">
              <w:rPr>
                <w:rFonts w:ascii="Arial" w:eastAsia="Times New Roman" w:hAnsi="Arial" w:cs="Arial"/>
                <w:sz w:val="20"/>
                <w:lang w:val="en-US"/>
              </w:rPr>
              <w:t xml:space="preserve">", which seems unrelated to what the paragraphs are meant to specify. Title suggests power state after </w:t>
            </w:r>
            <w:proofErr w:type="spellStart"/>
            <w:r w:rsidRPr="00C4016A">
              <w:rPr>
                <w:rFonts w:ascii="Arial" w:eastAsia="Times New Roman" w:hAnsi="Arial" w:cs="Arial"/>
                <w:sz w:val="20"/>
                <w:lang w:val="en-US"/>
              </w:rPr>
              <w:t>after</w:t>
            </w:r>
            <w:proofErr w:type="spellEnd"/>
            <w:r w:rsidRPr="00C4016A">
              <w:rPr>
                <w:rFonts w:ascii="Arial" w:eastAsia="Times New Roman" w:hAnsi="Arial" w:cs="Arial"/>
                <w:sz w:val="20"/>
                <w:lang w:val="en-US"/>
              </w:rPr>
              <w:t xml:space="preserve"> enablement, it's not clear what association </w:t>
            </w:r>
            <w:proofErr w:type="spellStart"/>
            <w:r w:rsidRPr="00C4016A">
              <w:rPr>
                <w:rFonts w:ascii="Arial" w:eastAsia="Times New Roman" w:hAnsi="Arial" w:cs="Arial"/>
                <w:sz w:val="20"/>
                <w:lang w:val="en-US"/>
              </w:rPr>
              <w:t>refernces</w:t>
            </w:r>
            <w:proofErr w:type="spellEnd"/>
            <w:r w:rsidRPr="00C4016A">
              <w:rPr>
                <w:rFonts w:ascii="Arial" w:eastAsia="Times New Roman" w:hAnsi="Arial" w:cs="Arial"/>
                <w:sz w:val="20"/>
                <w:lang w:val="en-US"/>
              </w:rPr>
              <w:t xml:space="preserve"> mean.</w:t>
            </w:r>
          </w:p>
        </w:tc>
        <w:tc>
          <w:tcPr>
            <w:tcW w:w="2673" w:type="dxa"/>
            <w:tcBorders>
              <w:top w:val="nil"/>
              <w:left w:val="nil"/>
              <w:bottom w:val="single" w:sz="4" w:space="0" w:color="333300"/>
              <w:right w:val="single" w:sz="4" w:space="0" w:color="333300"/>
            </w:tcBorders>
            <w:shd w:val="clear" w:color="auto" w:fill="auto"/>
            <w:hideMark/>
          </w:tcPr>
          <w:p w14:paraId="16503B5C" w14:textId="77777777"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Remove references to association if this subclause is about enablement (or change title).</w:t>
            </w:r>
          </w:p>
        </w:tc>
        <w:tc>
          <w:tcPr>
            <w:tcW w:w="2523" w:type="dxa"/>
            <w:tcBorders>
              <w:top w:val="nil"/>
              <w:left w:val="nil"/>
              <w:bottom w:val="single" w:sz="4" w:space="0" w:color="333300"/>
              <w:right w:val="single" w:sz="4" w:space="0" w:color="333300"/>
            </w:tcBorders>
            <w:shd w:val="clear" w:color="auto" w:fill="auto"/>
            <w:hideMark/>
          </w:tcPr>
          <w:p w14:paraId="54F3FBBB" w14:textId="6D07A79B" w:rsidR="00BE224F" w:rsidRPr="00C4016A" w:rsidRDefault="00BE224F" w:rsidP="00BE224F">
            <w:pPr>
              <w:jc w:val="left"/>
              <w:rPr>
                <w:rFonts w:ascii="Arial" w:eastAsia="Times New Roman" w:hAnsi="Arial" w:cs="Arial"/>
                <w:sz w:val="20"/>
                <w:lang w:val="en-US"/>
              </w:rPr>
            </w:pPr>
            <w:r w:rsidRPr="00C4016A">
              <w:rPr>
                <w:rFonts w:ascii="Arial" w:eastAsia="Times New Roman" w:hAnsi="Arial" w:cs="Arial"/>
                <w:sz w:val="20"/>
                <w:lang w:val="en-US"/>
              </w:rPr>
              <w:t> </w:t>
            </w:r>
            <w:r w:rsidR="00B82F6D">
              <w:rPr>
                <w:rFonts w:ascii="Arial" w:eastAsia="Times New Roman" w:hAnsi="Arial" w:cs="Arial"/>
                <w:sz w:val="20"/>
                <w:lang w:val="en-US"/>
              </w:rPr>
              <w:t xml:space="preserve">Reject – the </w:t>
            </w:r>
            <w:r w:rsidR="007F4C43">
              <w:rPr>
                <w:rFonts w:ascii="Arial" w:eastAsia="Times New Roman" w:hAnsi="Arial" w:cs="Arial"/>
                <w:sz w:val="20"/>
                <w:lang w:val="en-US"/>
              </w:rPr>
              <w:t>subclause is about enablement. There are different conditions for a link to become enabled, one of them being association, reason why there is a mention of association in this subclause.</w:t>
            </w:r>
          </w:p>
        </w:tc>
      </w:tr>
      <w:tr w:rsidR="007F4C43" w:rsidRPr="00C4016A" w14:paraId="66338F34" w14:textId="77777777" w:rsidTr="00C4016A">
        <w:trPr>
          <w:trHeight w:val="4845"/>
        </w:trPr>
        <w:tc>
          <w:tcPr>
            <w:tcW w:w="773" w:type="dxa"/>
            <w:tcBorders>
              <w:top w:val="nil"/>
              <w:left w:val="single" w:sz="4" w:space="0" w:color="333300"/>
              <w:bottom w:val="single" w:sz="4" w:space="0" w:color="333300"/>
              <w:right w:val="single" w:sz="4" w:space="0" w:color="333300"/>
            </w:tcBorders>
            <w:shd w:val="clear" w:color="auto" w:fill="auto"/>
            <w:hideMark/>
          </w:tcPr>
          <w:p w14:paraId="253B79BD" w14:textId="77777777" w:rsidR="007F4C43" w:rsidRPr="00C4016A" w:rsidRDefault="007F4C43" w:rsidP="007F4C43">
            <w:pPr>
              <w:jc w:val="right"/>
              <w:rPr>
                <w:rFonts w:ascii="Arial" w:eastAsia="Times New Roman" w:hAnsi="Arial" w:cs="Arial"/>
                <w:sz w:val="20"/>
                <w:lang w:val="en-US"/>
              </w:rPr>
            </w:pPr>
            <w:r w:rsidRPr="00C4016A">
              <w:rPr>
                <w:rFonts w:ascii="Arial" w:eastAsia="Times New Roman" w:hAnsi="Arial" w:cs="Arial"/>
                <w:sz w:val="20"/>
                <w:lang w:val="en-US"/>
              </w:rPr>
              <w:lastRenderedPageBreak/>
              <w:t>13094</w:t>
            </w:r>
          </w:p>
        </w:tc>
        <w:tc>
          <w:tcPr>
            <w:tcW w:w="1162" w:type="dxa"/>
            <w:tcBorders>
              <w:top w:val="nil"/>
              <w:left w:val="nil"/>
              <w:bottom w:val="single" w:sz="4" w:space="0" w:color="333300"/>
              <w:right w:val="single" w:sz="4" w:space="0" w:color="333300"/>
            </w:tcBorders>
            <w:shd w:val="clear" w:color="auto" w:fill="auto"/>
            <w:hideMark/>
          </w:tcPr>
          <w:p w14:paraId="326DF6CB" w14:textId="77777777"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35.3.7.1.4</w:t>
            </w:r>
          </w:p>
        </w:tc>
        <w:tc>
          <w:tcPr>
            <w:tcW w:w="828" w:type="dxa"/>
            <w:tcBorders>
              <w:top w:val="nil"/>
              <w:left w:val="nil"/>
              <w:bottom w:val="single" w:sz="4" w:space="0" w:color="333300"/>
              <w:right w:val="single" w:sz="4" w:space="0" w:color="333300"/>
            </w:tcBorders>
            <w:shd w:val="clear" w:color="auto" w:fill="auto"/>
            <w:hideMark/>
          </w:tcPr>
          <w:p w14:paraId="3FA191AD" w14:textId="77777777"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430.05</w:t>
            </w:r>
          </w:p>
        </w:tc>
        <w:tc>
          <w:tcPr>
            <w:tcW w:w="2296" w:type="dxa"/>
            <w:tcBorders>
              <w:top w:val="nil"/>
              <w:left w:val="nil"/>
              <w:bottom w:val="single" w:sz="4" w:space="0" w:color="333300"/>
              <w:right w:val="single" w:sz="4" w:space="0" w:color="333300"/>
            </w:tcBorders>
            <w:shd w:val="clear" w:color="auto" w:fill="auto"/>
            <w:hideMark/>
          </w:tcPr>
          <w:p w14:paraId="345E8213" w14:textId="77777777"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 xml:space="preserve">35.3.7.1.4 is titled "Power state after enablement" but talks about association. Both paragraphs in 35.3.7.1.4 start with "When a link becomes enabled for a STA that is affiliated with a </w:t>
            </w:r>
            <w:proofErr w:type="spellStart"/>
            <w:r w:rsidRPr="00C4016A">
              <w:rPr>
                <w:rFonts w:ascii="Arial" w:eastAsia="Times New Roman" w:hAnsi="Arial" w:cs="Arial"/>
                <w:sz w:val="20"/>
                <w:lang w:val="en-US"/>
              </w:rPr>
              <w:t>nono</w:t>
            </w:r>
            <w:proofErr w:type="spellEnd"/>
            <w:r w:rsidRPr="00C4016A">
              <w:rPr>
                <w:rFonts w:ascii="Arial" w:eastAsia="Times New Roman" w:hAnsi="Arial" w:cs="Arial"/>
                <w:sz w:val="20"/>
                <w:lang w:val="en-US"/>
              </w:rPr>
              <w:t xml:space="preserve">-AP MLD after successful MLD </w:t>
            </w:r>
            <w:proofErr w:type="spellStart"/>
            <w:r w:rsidRPr="00C4016A">
              <w:rPr>
                <w:rFonts w:ascii="Arial" w:eastAsia="Times New Roman" w:hAnsi="Arial" w:cs="Arial"/>
                <w:sz w:val="20"/>
                <w:lang w:val="en-US"/>
              </w:rPr>
              <w:t>asscociation</w:t>
            </w:r>
            <w:proofErr w:type="spellEnd"/>
            <w:r w:rsidRPr="00C4016A">
              <w:rPr>
                <w:rFonts w:ascii="Arial" w:eastAsia="Times New Roman" w:hAnsi="Arial" w:cs="Arial"/>
                <w:sz w:val="20"/>
                <w:lang w:val="en-US"/>
              </w:rPr>
              <w:t xml:space="preserve"> with (Re)Association Request/Response frames</w:t>
            </w:r>
            <w:proofErr w:type="gramStart"/>
            <w:r w:rsidRPr="00C4016A">
              <w:rPr>
                <w:rFonts w:ascii="Arial" w:eastAsia="Times New Roman" w:hAnsi="Arial" w:cs="Arial"/>
                <w:sz w:val="20"/>
                <w:lang w:val="en-US"/>
              </w:rPr>
              <w:t xml:space="preserve"> ..</w:t>
            </w:r>
            <w:proofErr w:type="gramEnd"/>
            <w:r w:rsidRPr="00C4016A">
              <w:rPr>
                <w:rFonts w:ascii="Arial" w:eastAsia="Times New Roman" w:hAnsi="Arial" w:cs="Arial"/>
                <w:sz w:val="20"/>
                <w:lang w:val="en-US"/>
              </w:rPr>
              <w:t xml:space="preserve">", which seems unrelated to what the paragraphs are meant to specify. Title suggests power state after </w:t>
            </w:r>
            <w:proofErr w:type="spellStart"/>
            <w:r w:rsidRPr="00C4016A">
              <w:rPr>
                <w:rFonts w:ascii="Arial" w:eastAsia="Times New Roman" w:hAnsi="Arial" w:cs="Arial"/>
                <w:sz w:val="20"/>
                <w:lang w:val="en-US"/>
              </w:rPr>
              <w:t>after</w:t>
            </w:r>
            <w:proofErr w:type="spellEnd"/>
            <w:r w:rsidRPr="00C4016A">
              <w:rPr>
                <w:rFonts w:ascii="Arial" w:eastAsia="Times New Roman" w:hAnsi="Arial" w:cs="Arial"/>
                <w:sz w:val="20"/>
                <w:lang w:val="en-US"/>
              </w:rPr>
              <w:t xml:space="preserve"> enablement, it's not clear what association </w:t>
            </w:r>
            <w:proofErr w:type="spellStart"/>
            <w:r w:rsidRPr="00C4016A">
              <w:rPr>
                <w:rFonts w:ascii="Arial" w:eastAsia="Times New Roman" w:hAnsi="Arial" w:cs="Arial"/>
                <w:sz w:val="20"/>
                <w:lang w:val="en-US"/>
              </w:rPr>
              <w:t>refernces</w:t>
            </w:r>
            <w:proofErr w:type="spellEnd"/>
            <w:r w:rsidRPr="00C4016A">
              <w:rPr>
                <w:rFonts w:ascii="Arial" w:eastAsia="Times New Roman" w:hAnsi="Arial" w:cs="Arial"/>
                <w:sz w:val="20"/>
                <w:lang w:val="en-US"/>
              </w:rPr>
              <w:t xml:space="preserve"> mean.</w:t>
            </w:r>
          </w:p>
        </w:tc>
        <w:tc>
          <w:tcPr>
            <w:tcW w:w="2673" w:type="dxa"/>
            <w:tcBorders>
              <w:top w:val="nil"/>
              <w:left w:val="nil"/>
              <w:bottom w:val="single" w:sz="4" w:space="0" w:color="333300"/>
              <w:right w:val="single" w:sz="4" w:space="0" w:color="333300"/>
            </w:tcBorders>
            <w:shd w:val="clear" w:color="auto" w:fill="auto"/>
            <w:hideMark/>
          </w:tcPr>
          <w:p w14:paraId="28B0DFC8" w14:textId="77777777"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Remove references to association if this subclause is about enablement (or change title).</w:t>
            </w:r>
          </w:p>
        </w:tc>
        <w:tc>
          <w:tcPr>
            <w:tcW w:w="2523" w:type="dxa"/>
            <w:tcBorders>
              <w:top w:val="nil"/>
              <w:left w:val="nil"/>
              <w:bottom w:val="single" w:sz="4" w:space="0" w:color="333300"/>
              <w:right w:val="single" w:sz="4" w:space="0" w:color="333300"/>
            </w:tcBorders>
            <w:shd w:val="clear" w:color="auto" w:fill="auto"/>
            <w:hideMark/>
          </w:tcPr>
          <w:p w14:paraId="2656ACE5" w14:textId="73D2807F"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 </w:t>
            </w:r>
            <w:r>
              <w:rPr>
                <w:rFonts w:ascii="Arial" w:eastAsia="Times New Roman" w:hAnsi="Arial" w:cs="Arial"/>
                <w:sz w:val="20"/>
                <w:lang w:val="en-US"/>
              </w:rPr>
              <w:t>Reject – the subclause is about enablement. There are different conditions for a link to become enabled, one of them being association, reason why there is a mention of association in this subclause.</w:t>
            </w:r>
          </w:p>
        </w:tc>
      </w:tr>
      <w:tr w:rsidR="007F4C43" w:rsidRPr="00C4016A" w14:paraId="73B5ADE0" w14:textId="77777777" w:rsidTr="00C4016A">
        <w:trPr>
          <w:trHeight w:val="4080"/>
        </w:trPr>
        <w:tc>
          <w:tcPr>
            <w:tcW w:w="773" w:type="dxa"/>
            <w:tcBorders>
              <w:top w:val="nil"/>
              <w:left w:val="single" w:sz="4" w:space="0" w:color="333300"/>
              <w:bottom w:val="single" w:sz="4" w:space="0" w:color="333300"/>
              <w:right w:val="single" w:sz="4" w:space="0" w:color="333300"/>
            </w:tcBorders>
            <w:shd w:val="clear" w:color="auto" w:fill="auto"/>
            <w:hideMark/>
          </w:tcPr>
          <w:p w14:paraId="630998B4" w14:textId="77777777" w:rsidR="007F4C43" w:rsidRPr="00C4016A" w:rsidRDefault="007F4C43" w:rsidP="007F4C43">
            <w:pPr>
              <w:jc w:val="right"/>
              <w:rPr>
                <w:rFonts w:ascii="Arial" w:eastAsia="Times New Roman" w:hAnsi="Arial" w:cs="Arial"/>
                <w:sz w:val="20"/>
                <w:lang w:val="en-US"/>
              </w:rPr>
            </w:pPr>
            <w:r w:rsidRPr="00C4016A">
              <w:rPr>
                <w:rFonts w:ascii="Arial" w:eastAsia="Times New Roman" w:hAnsi="Arial" w:cs="Arial"/>
                <w:sz w:val="20"/>
                <w:lang w:val="en-US"/>
              </w:rPr>
              <w:t>11909</w:t>
            </w:r>
          </w:p>
        </w:tc>
        <w:tc>
          <w:tcPr>
            <w:tcW w:w="1162" w:type="dxa"/>
            <w:tcBorders>
              <w:top w:val="nil"/>
              <w:left w:val="nil"/>
              <w:bottom w:val="single" w:sz="4" w:space="0" w:color="333300"/>
              <w:right w:val="single" w:sz="4" w:space="0" w:color="333300"/>
            </w:tcBorders>
            <w:shd w:val="clear" w:color="auto" w:fill="auto"/>
            <w:hideMark/>
          </w:tcPr>
          <w:p w14:paraId="045C4B00" w14:textId="77777777"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35.3.7.1.4</w:t>
            </w:r>
          </w:p>
        </w:tc>
        <w:tc>
          <w:tcPr>
            <w:tcW w:w="828" w:type="dxa"/>
            <w:tcBorders>
              <w:top w:val="nil"/>
              <w:left w:val="nil"/>
              <w:bottom w:val="single" w:sz="4" w:space="0" w:color="333300"/>
              <w:right w:val="single" w:sz="4" w:space="0" w:color="333300"/>
            </w:tcBorders>
            <w:shd w:val="clear" w:color="auto" w:fill="auto"/>
            <w:hideMark/>
          </w:tcPr>
          <w:p w14:paraId="63B5EAAE" w14:textId="77777777"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430.09</w:t>
            </w:r>
          </w:p>
        </w:tc>
        <w:tc>
          <w:tcPr>
            <w:tcW w:w="2296" w:type="dxa"/>
            <w:tcBorders>
              <w:top w:val="nil"/>
              <w:left w:val="nil"/>
              <w:bottom w:val="single" w:sz="4" w:space="0" w:color="333300"/>
              <w:right w:val="single" w:sz="4" w:space="0" w:color="333300"/>
            </w:tcBorders>
            <w:shd w:val="clear" w:color="auto" w:fill="auto"/>
            <w:hideMark/>
          </w:tcPr>
          <w:p w14:paraId="54F91171" w14:textId="77777777"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 xml:space="preserve">I don't think there are other options for MLD association. </w:t>
            </w:r>
            <w:proofErr w:type="gramStart"/>
            <w:r w:rsidRPr="00C4016A">
              <w:rPr>
                <w:rFonts w:ascii="Arial" w:eastAsia="Times New Roman" w:hAnsi="Arial" w:cs="Arial"/>
                <w:sz w:val="20"/>
                <w:lang w:val="en-US"/>
              </w:rPr>
              <w:t>So</w:t>
            </w:r>
            <w:proofErr w:type="gramEnd"/>
            <w:r w:rsidRPr="00C4016A">
              <w:rPr>
                <w:rFonts w:ascii="Arial" w:eastAsia="Times New Roman" w:hAnsi="Arial" w:cs="Arial"/>
                <w:sz w:val="20"/>
                <w:lang w:val="en-US"/>
              </w:rPr>
              <w:t xml:space="preserve"> no need to call this part out here. Remove "with (Re)Association Request/Response frames". Technically you can get away also by replacing ", immediately after the acknowledgement of the (Re) Association Response frame" with "in the link where the MLD association is performed". Suggest similar simplifications in the next paragraph as well.</w:t>
            </w:r>
          </w:p>
        </w:tc>
        <w:tc>
          <w:tcPr>
            <w:tcW w:w="2673" w:type="dxa"/>
            <w:tcBorders>
              <w:top w:val="nil"/>
              <w:left w:val="nil"/>
              <w:bottom w:val="single" w:sz="4" w:space="0" w:color="333300"/>
              <w:right w:val="single" w:sz="4" w:space="0" w:color="333300"/>
            </w:tcBorders>
            <w:shd w:val="clear" w:color="auto" w:fill="auto"/>
            <w:hideMark/>
          </w:tcPr>
          <w:p w14:paraId="721EFC08" w14:textId="77777777"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3904441C" w14:textId="09824AAF"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 </w:t>
            </w:r>
            <w:r w:rsidR="00780D2B">
              <w:rPr>
                <w:rFonts w:ascii="Arial" w:eastAsia="Times New Roman" w:hAnsi="Arial" w:cs="Arial"/>
                <w:sz w:val="20"/>
                <w:lang w:val="en-US"/>
              </w:rPr>
              <w:t xml:space="preserve">Reject – the important aspect here is to mention that the association exchange happens on the link or on another link of the MLD. </w:t>
            </w:r>
          </w:p>
        </w:tc>
      </w:tr>
      <w:tr w:rsidR="007F4C43" w:rsidRPr="00C4016A" w14:paraId="3FA4BC36" w14:textId="77777777" w:rsidTr="00C4016A">
        <w:trPr>
          <w:trHeight w:val="2040"/>
        </w:trPr>
        <w:tc>
          <w:tcPr>
            <w:tcW w:w="773" w:type="dxa"/>
            <w:tcBorders>
              <w:top w:val="nil"/>
              <w:left w:val="single" w:sz="4" w:space="0" w:color="333300"/>
              <w:bottom w:val="single" w:sz="4" w:space="0" w:color="333300"/>
              <w:right w:val="single" w:sz="4" w:space="0" w:color="333300"/>
            </w:tcBorders>
            <w:shd w:val="clear" w:color="auto" w:fill="auto"/>
            <w:hideMark/>
          </w:tcPr>
          <w:p w14:paraId="1BDC6410" w14:textId="77777777" w:rsidR="007F4C43" w:rsidRPr="00C4016A" w:rsidRDefault="007F4C43" w:rsidP="007F4C43">
            <w:pPr>
              <w:jc w:val="right"/>
              <w:rPr>
                <w:rFonts w:ascii="Arial" w:eastAsia="Times New Roman" w:hAnsi="Arial" w:cs="Arial"/>
                <w:sz w:val="20"/>
                <w:lang w:val="en-US"/>
              </w:rPr>
            </w:pPr>
            <w:r w:rsidRPr="00C4016A">
              <w:rPr>
                <w:rFonts w:ascii="Arial" w:eastAsia="Times New Roman" w:hAnsi="Arial" w:cs="Arial"/>
                <w:sz w:val="20"/>
                <w:lang w:val="en-US"/>
              </w:rPr>
              <w:t>11910</w:t>
            </w:r>
          </w:p>
        </w:tc>
        <w:tc>
          <w:tcPr>
            <w:tcW w:w="1162" w:type="dxa"/>
            <w:tcBorders>
              <w:top w:val="nil"/>
              <w:left w:val="nil"/>
              <w:bottom w:val="single" w:sz="4" w:space="0" w:color="333300"/>
              <w:right w:val="single" w:sz="4" w:space="0" w:color="333300"/>
            </w:tcBorders>
            <w:shd w:val="clear" w:color="auto" w:fill="auto"/>
            <w:hideMark/>
          </w:tcPr>
          <w:p w14:paraId="30D681FA" w14:textId="77777777"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35.3.7.1.4</w:t>
            </w:r>
          </w:p>
        </w:tc>
        <w:tc>
          <w:tcPr>
            <w:tcW w:w="828" w:type="dxa"/>
            <w:tcBorders>
              <w:top w:val="nil"/>
              <w:left w:val="nil"/>
              <w:bottom w:val="single" w:sz="4" w:space="0" w:color="333300"/>
              <w:right w:val="single" w:sz="4" w:space="0" w:color="333300"/>
            </w:tcBorders>
            <w:shd w:val="clear" w:color="auto" w:fill="auto"/>
            <w:hideMark/>
          </w:tcPr>
          <w:p w14:paraId="304518FB" w14:textId="77777777"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430.18</w:t>
            </w:r>
          </w:p>
        </w:tc>
        <w:tc>
          <w:tcPr>
            <w:tcW w:w="2296" w:type="dxa"/>
            <w:tcBorders>
              <w:top w:val="nil"/>
              <w:left w:val="nil"/>
              <w:bottom w:val="single" w:sz="4" w:space="0" w:color="333300"/>
              <w:right w:val="single" w:sz="4" w:space="0" w:color="333300"/>
            </w:tcBorders>
            <w:shd w:val="clear" w:color="auto" w:fill="auto"/>
            <w:hideMark/>
          </w:tcPr>
          <w:p w14:paraId="65DC21C2" w14:textId="77777777"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 xml:space="preserve">What about the case of the link where the TID to Link mapping is performed in the current </w:t>
            </w:r>
            <w:proofErr w:type="gramStart"/>
            <w:r w:rsidRPr="00C4016A">
              <w:rPr>
                <w:rFonts w:ascii="Arial" w:eastAsia="Times New Roman" w:hAnsi="Arial" w:cs="Arial"/>
                <w:sz w:val="20"/>
                <w:lang w:val="en-US"/>
              </w:rPr>
              <w:t>link.</w:t>
            </w:r>
            <w:proofErr w:type="gramEnd"/>
            <w:r w:rsidRPr="00C4016A">
              <w:rPr>
                <w:rFonts w:ascii="Arial" w:eastAsia="Times New Roman" w:hAnsi="Arial" w:cs="Arial"/>
                <w:sz w:val="20"/>
                <w:lang w:val="en-US"/>
              </w:rPr>
              <w:t xml:space="preserve"> What is the PM of the STA in that link? I take it is the PM that is signaled in the soliciting </w:t>
            </w:r>
            <w:proofErr w:type="gramStart"/>
            <w:r w:rsidRPr="00C4016A">
              <w:rPr>
                <w:rFonts w:ascii="Arial" w:eastAsia="Times New Roman" w:hAnsi="Arial" w:cs="Arial"/>
                <w:sz w:val="20"/>
                <w:lang w:val="en-US"/>
              </w:rPr>
              <w:t>frame?</w:t>
            </w:r>
            <w:proofErr w:type="gramEnd"/>
            <w:r w:rsidRPr="00C4016A">
              <w:rPr>
                <w:rFonts w:ascii="Arial" w:eastAsia="Times New Roman" w:hAnsi="Arial" w:cs="Arial"/>
                <w:sz w:val="20"/>
                <w:lang w:val="en-US"/>
              </w:rPr>
              <w:t xml:space="preserve"> Please clarify.</w:t>
            </w:r>
          </w:p>
        </w:tc>
        <w:tc>
          <w:tcPr>
            <w:tcW w:w="2673" w:type="dxa"/>
            <w:tcBorders>
              <w:top w:val="nil"/>
              <w:left w:val="nil"/>
              <w:bottom w:val="single" w:sz="4" w:space="0" w:color="333300"/>
              <w:right w:val="single" w:sz="4" w:space="0" w:color="333300"/>
            </w:tcBorders>
            <w:shd w:val="clear" w:color="auto" w:fill="auto"/>
            <w:hideMark/>
          </w:tcPr>
          <w:p w14:paraId="490801BE" w14:textId="77777777"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7B567A74" w14:textId="0CF9FAC5"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 </w:t>
            </w:r>
          </w:p>
        </w:tc>
      </w:tr>
      <w:tr w:rsidR="007F4C43" w:rsidRPr="00C4016A" w14:paraId="6DBD9D4B" w14:textId="77777777" w:rsidTr="00C4016A">
        <w:trPr>
          <w:trHeight w:val="2040"/>
        </w:trPr>
        <w:tc>
          <w:tcPr>
            <w:tcW w:w="773" w:type="dxa"/>
            <w:tcBorders>
              <w:top w:val="nil"/>
              <w:left w:val="single" w:sz="4" w:space="0" w:color="333300"/>
              <w:bottom w:val="single" w:sz="4" w:space="0" w:color="333300"/>
              <w:right w:val="single" w:sz="4" w:space="0" w:color="333300"/>
            </w:tcBorders>
            <w:shd w:val="clear" w:color="auto" w:fill="auto"/>
            <w:hideMark/>
          </w:tcPr>
          <w:p w14:paraId="2DD545DA" w14:textId="77777777" w:rsidR="007F4C43" w:rsidRPr="00C4016A" w:rsidRDefault="007F4C43" w:rsidP="007F4C43">
            <w:pPr>
              <w:jc w:val="right"/>
              <w:rPr>
                <w:rFonts w:ascii="Arial" w:eastAsia="Times New Roman" w:hAnsi="Arial" w:cs="Arial"/>
                <w:sz w:val="20"/>
                <w:lang w:val="en-US"/>
              </w:rPr>
            </w:pPr>
            <w:r w:rsidRPr="00C4016A">
              <w:rPr>
                <w:rFonts w:ascii="Arial" w:eastAsia="Times New Roman" w:hAnsi="Arial" w:cs="Arial"/>
                <w:sz w:val="20"/>
                <w:lang w:val="en-US"/>
              </w:rPr>
              <w:lastRenderedPageBreak/>
              <w:t>12927</w:t>
            </w:r>
          </w:p>
        </w:tc>
        <w:tc>
          <w:tcPr>
            <w:tcW w:w="1162" w:type="dxa"/>
            <w:tcBorders>
              <w:top w:val="nil"/>
              <w:left w:val="nil"/>
              <w:bottom w:val="single" w:sz="4" w:space="0" w:color="333300"/>
              <w:right w:val="single" w:sz="4" w:space="0" w:color="333300"/>
            </w:tcBorders>
            <w:shd w:val="clear" w:color="auto" w:fill="auto"/>
            <w:hideMark/>
          </w:tcPr>
          <w:p w14:paraId="38C0FA64" w14:textId="77777777"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35.3.7.1.5</w:t>
            </w:r>
          </w:p>
        </w:tc>
        <w:tc>
          <w:tcPr>
            <w:tcW w:w="828" w:type="dxa"/>
            <w:tcBorders>
              <w:top w:val="nil"/>
              <w:left w:val="nil"/>
              <w:bottom w:val="single" w:sz="4" w:space="0" w:color="333300"/>
              <w:right w:val="single" w:sz="4" w:space="0" w:color="333300"/>
            </w:tcBorders>
            <w:shd w:val="clear" w:color="auto" w:fill="auto"/>
            <w:hideMark/>
          </w:tcPr>
          <w:p w14:paraId="5E52AC5D" w14:textId="77777777"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430.21</w:t>
            </w:r>
          </w:p>
        </w:tc>
        <w:tc>
          <w:tcPr>
            <w:tcW w:w="2296" w:type="dxa"/>
            <w:tcBorders>
              <w:top w:val="nil"/>
              <w:left w:val="nil"/>
              <w:bottom w:val="single" w:sz="4" w:space="0" w:color="333300"/>
              <w:right w:val="single" w:sz="4" w:space="0" w:color="333300"/>
            </w:tcBorders>
            <w:shd w:val="clear" w:color="auto" w:fill="auto"/>
            <w:hideMark/>
          </w:tcPr>
          <w:p w14:paraId="24AB440D" w14:textId="77777777"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 xml:space="preserve">35.3.7.1.5 is titled "Power state after disablement" but includes text about TWT </w:t>
            </w:r>
            <w:proofErr w:type="spellStart"/>
            <w:r w:rsidRPr="00C4016A">
              <w:rPr>
                <w:rFonts w:ascii="Arial" w:eastAsia="Times New Roman" w:hAnsi="Arial" w:cs="Arial"/>
                <w:sz w:val="20"/>
                <w:lang w:val="en-US"/>
              </w:rPr>
              <w:t>agreemnts</w:t>
            </w:r>
            <w:proofErr w:type="spellEnd"/>
            <w:r w:rsidRPr="00C4016A">
              <w:rPr>
                <w:rFonts w:ascii="Arial" w:eastAsia="Times New Roman" w:hAnsi="Arial" w:cs="Arial"/>
                <w:sz w:val="20"/>
                <w:lang w:val="en-US"/>
              </w:rPr>
              <w:t xml:space="preserve"> being deleted. Better organization needed. It is not clear why TWT agreements need to be deleted?</w:t>
            </w:r>
          </w:p>
        </w:tc>
        <w:tc>
          <w:tcPr>
            <w:tcW w:w="2673" w:type="dxa"/>
            <w:tcBorders>
              <w:top w:val="nil"/>
              <w:left w:val="nil"/>
              <w:bottom w:val="single" w:sz="4" w:space="0" w:color="333300"/>
              <w:right w:val="single" w:sz="4" w:space="0" w:color="333300"/>
            </w:tcBorders>
            <w:shd w:val="clear" w:color="auto" w:fill="auto"/>
            <w:hideMark/>
          </w:tcPr>
          <w:p w14:paraId="595E7F83" w14:textId="77777777"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Consider not deleting TWT agreements for disabled links (</w:t>
            </w:r>
            <w:proofErr w:type="spellStart"/>
            <w:r w:rsidRPr="00C4016A">
              <w:rPr>
                <w:rFonts w:ascii="Arial" w:eastAsia="Times New Roman" w:hAnsi="Arial" w:cs="Arial"/>
                <w:sz w:val="20"/>
                <w:lang w:val="en-US"/>
              </w:rPr>
              <w:t>notre</w:t>
            </w:r>
            <w:proofErr w:type="spellEnd"/>
            <w:r w:rsidRPr="00C4016A">
              <w:rPr>
                <w:rFonts w:ascii="Arial" w:eastAsia="Times New Roman" w:hAnsi="Arial" w:cs="Arial"/>
                <w:sz w:val="20"/>
                <w:lang w:val="en-US"/>
              </w:rPr>
              <w:t xml:space="preserve"> -- there are other comments about meaning of a disabled link in general).</w:t>
            </w:r>
          </w:p>
        </w:tc>
        <w:tc>
          <w:tcPr>
            <w:tcW w:w="2523" w:type="dxa"/>
            <w:tcBorders>
              <w:top w:val="nil"/>
              <w:left w:val="nil"/>
              <w:bottom w:val="single" w:sz="4" w:space="0" w:color="333300"/>
              <w:right w:val="single" w:sz="4" w:space="0" w:color="333300"/>
            </w:tcBorders>
            <w:shd w:val="clear" w:color="auto" w:fill="auto"/>
            <w:hideMark/>
          </w:tcPr>
          <w:p w14:paraId="3C824C80" w14:textId="1303A6F9" w:rsidR="007F4C43" w:rsidRPr="00C4016A" w:rsidRDefault="007F4C43" w:rsidP="007F4C43">
            <w:pPr>
              <w:jc w:val="left"/>
              <w:rPr>
                <w:rFonts w:ascii="Arial" w:eastAsia="Times New Roman" w:hAnsi="Arial" w:cs="Arial"/>
                <w:sz w:val="20"/>
                <w:lang w:val="en-US"/>
              </w:rPr>
            </w:pPr>
            <w:r w:rsidRPr="00C4016A">
              <w:rPr>
                <w:rFonts w:ascii="Arial" w:eastAsia="Times New Roman" w:hAnsi="Arial" w:cs="Arial"/>
                <w:sz w:val="20"/>
                <w:lang w:val="en-US"/>
              </w:rPr>
              <w:t> </w:t>
            </w:r>
            <w:r w:rsidR="002F25B1">
              <w:rPr>
                <w:rFonts w:ascii="Arial" w:eastAsia="Times New Roman" w:hAnsi="Arial" w:cs="Arial"/>
                <w:sz w:val="20"/>
                <w:lang w:val="en-US"/>
              </w:rPr>
              <w:t>Revised – modify the title to capture TWT. Apply the changes marked as #12927 in this document.</w:t>
            </w:r>
          </w:p>
        </w:tc>
      </w:tr>
      <w:tr w:rsidR="002F25B1" w:rsidRPr="00C4016A" w14:paraId="6A98701D" w14:textId="77777777" w:rsidTr="00C4016A">
        <w:trPr>
          <w:trHeight w:val="2040"/>
        </w:trPr>
        <w:tc>
          <w:tcPr>
            <w:tcW w:w="773" w:type="dxa"/>
            <w:tcBorders>
              <w:top w:val="nil"/>
              <w:left w:val="single" w:sz="4" w:space="0" w:color="333300"/>
              <w:bottom w:val="single" w:sz="4" w:space="0" w:color="333300"/>
              <w:right w:val="single" w:sz="4" w:space="0" w:color="333300"/>
            </w:tcBorders>
            <w:shd w:val="clear" w:color="auto" w:fill="auto"/>
            <w:hideMark/>
          </w:tcPr>
          <w:p w14:paraId="1E483B70" w14:textId="77777777" w:rsidR="002F25B1" w:rsidRPr="00C4016A" w:rsidRDefault="002F25B1" w:rsidP="002F25B1">
            <w:pPr>
              <w:jc w:val="right"/>
              <w:rPr>
                <w:rFonts w:ascii="Arial" w:eastAsia="Times New Roman" w:hAnsi="Arial" w:cs="Arial"/>
                <w:sz w:val="20"/>
                <w:lang w:val="en-US"/>
              </w:rPr>
            </w:pPr>
            <w:r w:rsidRPr="00C4016A">
              <w:rPr>
                <w:rFonts w:ascii="Arial" w:eastAsia="Times New Roman" w:hAnsi="Arial" w:cs="Arial"/>
                <w:sz w:val="20"/>
                <w:lang w:val="en-US"/>
              </w:rPr>
              <w:t>13095</w:t>
            </w:r>
          </w:p>
        </w:tc>
        <w:tc>
          <w:tcPr>
            <w:tcW w:w="1162" w:type="dxa"/>
            <w:tcBorders>
              <w:top w:val="nil"/>
              <w:left w:val="nil"/>
              <w:bottom w:val="single" w:sz="4" w:space="0" w:color="333300"/>
              <w:right w:val="single" w:sz="4" w:space="0" w:color="333300"/>
            </w:tcBorders>
            <w:shd w:val="clear" w:color="auto" w:fill="auto"/>
            <w:hideMark/>
          </w:tcPr>
          <w:p w14:paraId="1FB0C02F"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35.3.7.1.5</w:t>
            </w:r>
          </w:p>
        </w:tc>
        <w:tc>
          <w:tcPr>
            <w:tcW w:w="828" w:type="dxa"/>
            <w:tcBorders>
              <w:top w:val="nil"/>
              <w:left w:val="nil"/>
              <w:bottom w:val="single" w:sz="4" w:space="0" w:color="333300"/>
              <w:right w:val="single" w:sz="4" w:space="0" w:color="333300"/>
            </w:tcBorders>
            <w:shd w:val="clear" w:color="auto" w:fill="auto"/>
            <w:hideMark/>
          </w:tcPr>
          <w:p w14:paraId="5AC997CD"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430.21</w:t>
            </w:r>
          </w:p>
        </w:tc>
        <w:tc>
          <w:tcPr>
            <w:tcW w:w="2296" w:type="dxa"/>
            <w:tcBorders>
              <w:top w:val="nil"/>
              <w:left w:val="nil"/>
              <w:bottom w:val="single" w:sz="4" w:space="0" w:color="333300"/>
              <w:right w:val="single" w:sz="4" w:space="0" w:color="333300"/>
            </w:tcBorders>
            <w:shd w:val="clear" w:color="auto" w:fill="auto"/>
            <w:hideMark/>
          </w:tcPr>
          <w:p w14:paraId="02D16D51"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 xml:space="preserve">35.3.7.1.5 is titled "Power state after disablement" but includes text about TWT </w:t>
            </w:r>
            <w:proofErr w:type="spellStart"/>
            <w:r w:rsidRPr="00C4016A">
              <w:rPr>
                <w:rFonts w:ascii="Arial" w:eastAsia="Times New Roman" w:hAnsi="Arial" w:cs="Arial"/>
                <w:sz w:val="20"/>
                <w:lang w:val="en-US"/>
              </w:rPr>
              <w:t>agreemnts</w:t>
            </w:r>
            <w:proofErr w:type="spellEnd"/>
            <w:r w:rsidRPr="00C4016A">
              <w:rPr>
                <w:rFonts w:ascii="Arial" w:eastAsia="Times New Roman" w:hAnsi="Arial" w:cs="Arial"/>
                <w:sz w:val="20"/>
                <w:lang w:val="en-US"/>
              </w:rPr>
              <w:t xml:space="preserve"> being deleted. Better organization needed. It is not clear why TWT agreements need to be deleted?</w:t>
            </w:r>
          </w:p>
        </w:tc>
        <w:tc>
          <w:tcPr>
            <w:tcW w:w="2673" w:type="dxa"/>
            <w:tcBorders>
              <w:top w:val="nil"/>
              <w:left w:val="nil"/>
              <w:bottom w:val="single" w:sz="4" w:space="0" w:color="333300"/>
              <w:right w:val="single" w:sz="4" w:space="0" w:color="333300"/>
            </w:tcBorders>
            <w:shd w:val="clear" w:color="auto" w:fill="auto"/>
            <w:hideMark/>
          </w:tcPr>
          <w:p w14:paraId="375B67BC"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Consider not deleting TWT agreements for disabled links (note -- there are other comments about meaning of a disabled link in general).</w:t>
            </w:r>
          </w:p>
        </w:tc>
        <w:tc>
          <w:tcPr>
            <w:tcW w:w="2523" w:type="dxa"/>
            <w:tcBorders>
              <w:top w:val="nil"/>
              <w:left w:val="nil"/>
              <w:bottom w:val="single" w:sz="4" w:space="0" w:color="333300"/>
              <w:right w:val="single" w:sz="4" w:space="0" w:color="333300"/>
            </w:tcBorders>
            <w:shd w:val="clear" w:color="auto" w:fill="auto"/>
            <w:hideMark/>
          </w:tcPr>
          <w:p w14:paraId="7F9AA427" w14:textId="6D988950"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 </w:t>
            </w:r>
            <w:r>
              <w:rPr>
                <w:rFonts w:ascii="Arial" w:eastAsia="Times New Roman" w:hAnsi="Arial" w:cs="Arial"/>
                <w:sz w:val="20"/>
                <w:lang w:val="en-US"/>
              </w:rPr>
              <w:t>Revised – modify the title to capture TWT. Apply the changes marked as #13095 in this document.</w:t>
            </w:r>
          </w:p>
        </w:tc>
      </w:tr>
      <w:tr w:rsidR="002F25B1" w:rsidRPr="00C4016A" w14:paraId="0860EA44" w14:textId="77777777" w:rsidTr="00C4016A">
        <w:trPr>
          <w:trHeight w:val="2295"/>
        </w:trPr>
        <w:tc>
          <w:tcPr>
            <w:tcW w:w="773" w:type="dxa"/>
            <w:tcBorders>
              <w:top w:val="nil"/>
              <w:left w:val="single" w:sz="4" w:space="0" w:color="333300"/>
              <w:bottom w:val="single" w:sz="4" w:space="0" w:color="333300"/>
              <w:right w:val="single" w:sz="4" w:space="0" w:color="333300"/>
            </w:tcBorders>
            <w:shd w:val="clear" w:color="auto" w:fill="auto"/>
            <w:hideMark/>
          </w:tcPr>
          <w:p w14:paraId="751203CA" w14:textId="77777777" w:rsidR="002F25B1" w:rsidRPr="00C4016A" w:rsidRDefault="002F25B1" w:rsidP="002F25B1">
            <w:pPr>
              <w:jc w:val="right"/>
              <w:rPr>
                <w:rFonts w:ascii="Arial" w:eastAsia="Times New Roman" w:hAnsi="Arial" w:cs="Arial"/>
                <w:sz w:val="20"/>
                <w:lang w:val="en-US"/>
              </w:rPr>
            </w:pPr>
            <w:r w:rsidRPr="00C4016A">
              <w:rPr>
                <w:rFonts w:ascii="Arial" w:eastAsia="Times New Roman" w:hAnsi="Arial" w:cs="Arial"/>
                <w:sz w:val="20"/>
                <w:lang w:val="en-US"/>
              </w:rPr>
              <w:t>12631</w:t>
            </w:r>
          </w:p>
        </w:tc>
        <w:tc>
          <w:tcPr>
            <w:tcW w:w="1162" w:type="dxa"/>
            <w:tcBorders>
              <w:top w:val="nil"/>
              <w:left w:val="nil"/>
              <w:bottom w:val="single" w:sz="4" w:space="0" w:color="333300"/>
              <w:right w:val="single" w:sz="4" w:space="0" w:color="333300"/>
            </w:tcBorders>
            <w:shd w:val="clear" w:color="auto" w:fill="auto"/>
            <w:hideMark/>
          </w:tcPr>
          <w:p w14:paraId="3CDBECBF"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35.3.7.1.5</w:t>
            </w:r>
          </w:p>
        </w:tc>
        <w:tc>
          <w:tcPr>
            <w:tcW w:w="828" w:type="dxa"/>
            <w:tcBorders>
              <w:top w:val="nil"/>
              <w:left w:val="nil"/>
              <w:bottom w:val="single" w:sz="4" w:space="0" w:color="333300"/>
              <w:right w:val="single" w:sz="4" w:space="0" w:color="333300"/>
            </w:tcBorders>
            <w:shd w:val="clear" w:color="auto" w:fill="auto"/>
            <w:hideMark/>
          </w:tcPr>
          <w:p w14:paraId="5C1636B9"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430.25</w:t>
            </w:r>
          </w:p>
        </w:tc>
        <w:tc>
          <w:tcPr>
            <w:tcW w:w="2296" w:type="dxa"/>
            <w:tcBorders>
              <w:top w:val="nil"/>
              <w:left w:val="nil"/>
              <w:bottom w:val="single" w:sz="4" w:space="0" w:color="333300"/>
              <w:right w:val="single" w:sz="4" w:space="0" w:color="333300"/>
            </w:tcBorders>
            <w:shd w:val="clear" w:color="auto" w:fill="auto"/>
            <w:hideMark/>
          </w:tcPr>
          <w:p w14:paraId="5B3E4128"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 xml:space="preserve">In case of disabled link for a specific non-AP MLD, the TWT agreement must be referred to only the individual TWT agreement setup for the disabled link. Please revise the </w:t>
            </w:r>
            <w:proofErr w:type="gramStart"/>
            <w:r w:rsidRPr="00C4016A">
              <w:rPr>
                <w:rFonts w:ascii="Arial" w:eastAsia="Times New Roman" w:hAnsi="Arial" w:cs="Arial"/>
                <w:sz w:val="20"/>
                <w:lang w:val="en-US"/>
              </w:rPr>
              <w:t>sentence</w:t>
            </w:r>
            <w:proofErr w:type="gramEnd"/>
            <w:r w:rsidRPr="00C4016A">
              <w:rPr>
                <w:rFonts w:ascii="Arial" w:eastAsia="Times New Roman" w:hAnsi="Arial" w:cs="Arial"/>
                <w:sz w:val="20"/>
                <w:lang w:val="en-US"/>
              </w:rPr>
              <w:t xml:space="preserve"> accordingly, as proposed</w:t>
            </w:r>
          </w:p>
        </w:tc>
        <w:tc>
          <w:tcPr>
            <w:tcW w:w="2673" w:type="dxa"/>
            <w:tcBorders>
              <w:top w:val="nil"/>
              <w:left w:val="nil"/>
              <w:bottom w:val="single" w:sz="4" w:space="0" w:color="333300"/>
              <w:right w:val="single" w:sz="4" w:space="0" w:color="333300"/>
            </w:tcBorders>
            <w:shd w:val="clear" w:color="auto" w:fill="auto"/>
            <w:hideMark/>
          </w:tcPr>
          <w:p w14:paraId="7E566F39"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 xml:space="preserve">The sentence should be revised as follows: "When a link becomes disabled for a non-AP </w:t>
            </w:r>
            <w:proofErr w:type="gramStart"/>
            <w:r w:rsidRPr="00C4016A">
              <w:rPr>
                <w:rFonts w:ascii="Arial" w:eastAsia="Times New Roman" w:hAnsi="Arial" w:cs="Arial"/>
                <w:sz w:val="20"/>
                <w:lang w:val="en-US"/>
              </w:rPr>
              <w:t>MLD,  the</w:t>
            </w:r>
            <w:proofErr w:type="gramEnd"/>
            <w:r w:rsidRPr="00C4016A">
              <w:rPr>
                <w:rFonts w:ascii="Arial" w:eastAsia="Times New Roman" w:hAnsi="Arial" w:cs="Arial"/>
                <w:sz w:val="20"/>
                <w:lang w:val="en-US"/>
              </w:rPr>
              <w:t xml:space="preserve"> *individual* TWT agreements and APSD scheduled SPs of the STA affiliated with the non-AP MLD and operating on the link shall be deleted"</w:t>
            </w:r>
          </w:p>
        </w:tc>
        <w:tc>
          <w:tcPr>
            <w:tcW w:w="2523" w:type="dxa"/>
            <w:tcBorders>
              <w:top w:val="nil"/>
              <w:left w:val="nil"/>
              <w:bottom w:val="single" w:sz="4" w:space="0" w:color="333300"/>
              <w:right w:val="single" w:sz="4" w:space="0" w:color="333300"/>
            </w:tcBorders>
            <w:shd w:val="clear" w:color="auto" w:fill="auto"/>
            <w:hideMark/>
          </w:tcPr>
          <w:p w14:paraId="674620B0" w14:textId="15DCF739"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 </w:t>
            </w:r>
            <w:r w:rsidR="00351E9D">
              <w:rPr>
                <w:rFonts w:ascii="Arial" w:eastAsia="Times New Roman" w:hAnsi="Arial" w:cs="Arial"/>
                <w:sz w:val="20"/>
                <w:lang w:val="en-US"/>
              </w:rPr>
              <w:t>Rejected – what is deleted is the TWT agreement of the STA, so that means individual TWT agreements and being also a member of a broadcast TWT</w:t>
            </w:r>
          </w:p>
        </w:tc>
      </w:tr>
      <w:tr w:rsidR="002F25B1" w:rsidRPr="00C4016A" w14:paraId="2B0AD88F" w14:textId="77777777" w:rsidTr="00C4016A">
        <w:trPr>
          <w:trHeight w:val="3570"/>
        </w:trPr>
        <w:tc>
          <w:tcPr>
            <w:tcW w:w="773" w:type="dxa"/>
            <w:tcBorders>
              <w:top w:val="nil"/>
              <w:left w:val="single" w:sz="4" w:space="0" w:color="333300"/>
              <w:bottom w:val="single" w:sz="4" w:space="0" w:color="333300"/>
              <w:right w:val="single" w:sz="4" w:space="0" w:color="333300"/>
            </w:tcBorders>
            <w:shd w:val="clear" w:color="auto" w:fill="auto"/>
            <w:hideMark/>
          </w:tcPr>
          <w:p w14:paraId="0907DC84" w14:textId="77777777" w:rsidR="002F25B1" w:rsidRPr="00C4016A" w:rsidRDefault="002F25B1" w:rsidP="002F25B1">
            <w:pPr>
              <w:jc w:val="right"/>
              <w:rPr>
                <w:rFonts w:ascii="Arial" w:eastAsia="Times New Roman" w:hAnsi="Arial" w:cs="Arial"/>
                <w:sz w:val="20"/>
                <w:lang w:val="en-US"/>
              </w:rPr>
            </w:pPr>
            <w:r w:rsidRPr="00C4016A">
              <w:rPr>
                <w:rFonts w:ascii="Arial" w:eastAsia="Times New Roman" w:hAnsi="Arial" w:cs="Arial"/>
                <w:sz w:val="20"/>
                <w:lang w:val="en-US"/>
              </w:rPr>
              <w:t>12632</w:t>
            </w:r>
          </w:p>
        </w:tc>
        <w:tc>
          <w:tcPr>
            <w:tcW w:w="1162" w:type="dxa"/>
            <w:tcBorders>
              <w:top w:val="nil"/>
              <w:left w:val="nil"/>
              <w:bottom w:val="single" w:sz="4" w:space="0" w:color="333300"/>
              <w:right w:val="single" w:sz="4" w:space="0" w:color="333300"/>
            </w:tcBorders>
            <w:shd w:val="clear" w:color="auto" w:fill="auto"/>
            <w:hideMark/>
          </w:tcPr>
          <w:p w14:paraId="29B8351B"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35.3.7.1.5</w:t>
            </w:r>
          </w:p>
        </w:tc>
        <w:tc>
          <w:tcPr>
            <w:tcW w:w="828" w:type="dxa"/>
            <w:tcBorders>
              <w:top w:val="nil"/>
              <w:left w:val="nil"/>
              <w:bottom w:val="single" w:sz="4" w:space="0" w:color="333300"/>
              <w:right w:val="single" w:sz="4" w:space="0" w:color="333300"/>
            </w:tcBorders>
            <w:shd w:val="clear" w:color="auto" w:fill="auto"/>
            <w:hideMark/>
          </w:tcPr>
          <w:p w14:paraId="1ADA03BC"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430.25</w:t>
            </w:r>
          </w:p>
        </w:tc>
        <w:tc>
          <w:tcPr>
            <w:tcW w:w="2296" w:type="dxa"/>
            <w:tcBorders>
              <w:top w:val="nil"/>
              <w:left w:val="nil"/>
              <w:bottom w:val="single" w:sz="4" w:space="0" w:color="333300"/>
              <w:right w:val="single" w:sz="4" w:space="0" w:color="333300"/>
            </w:tcBorders>
            <w:shd w:val="clear" w:color="auto" w:fill="auto"/>
            <w:hideMark/>
          </w:tcPr>
          <w:p w14:paraId="38CDFC3E"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 xml:space="preserve">It is not clear why in case of disabled link for non-AP MLD, the individual TWT agreements are automatically deleted? This is opposed to </w:t>
            </w:r>
            <w:proofErr w:type="spellStart"/>
            <w:r w:rsidRPr="00C4016A">
              <w:rPr>
                <w:rFonts w:ascii="Arial" w:eastAsia="Times New Roman" w:hAnsi="Arial" w:cs="Arial"/>
                <w:sz w:val="20"/>
                <w:lang w:val="en-US"/>
              </w:rPr>
              <w:t>REVme</w:t>
            </w:r>
            <w:proofErr w:type="spellEnd"/>
            <w:r w:rsidRPr="00C4016A">
              <w:rPr>
                <w:rFonts w:ascii="Arial" w:eastAsia="Times New Roman" w:hAnsi="Arial" w:cs="Arial"/>
                <w:sz w:val="20"/>
                <w:lang w:val="en-US"/>
              </w:rPr>
              <w:t xml:space="preserve"> D1.0 section 26.8.4.2 which enables to suspend the individual TWT agreement under some circumstances. Please add the option to suspend the individual TWT agreement for a disabled link</w:t>
            </w:r>
          </w:p>
        </w:tc>
        <w:tc>
          <w:tcPr>
            <w:tcW w:w="2673" w:type="dxa"/>
            <w:tcBorders>
              <w:top w:val="nil"/>
              <w:left w:val="nil"/>
              <w:bottom w:val="single" w:sz="4" w:space="0" w:color="333300"/>
              <w:right w:val="single" w:sz="4" w:space="0" w:color="333300"/>
            </w:tcBorders>
            <w:shd w:val="clear" w:color="auto" w:fill="auto"/>
            <w:hideMark/>
          </w:tcPr>
          <w:p w14:paraId="5152B229"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 xml:space="preserve">Following the method used in </w:t>
            </w:r>
            <w:proofErr w:type="spellStart"/>
            <w:r w:rsidRPr="00C4016A">
              <w:rPr>
                <w:rFonts w:ascii="Arial" w:eastAsia="Times New Roman" w:hAnsi="Arial" w:cs="Arial"/>
                <w:sz w:val="20"/>
                <w:lang w:val="en-US"/>
              </w:rPr>
              <w:t>REVme</w:t>
            </w:r>
            <w:proofErr w:type="spellEnd"/>
            <w:r w:rsidRPr="00C4016A">
              <w:rPr>
                <w:rFonts w:ascii="Arial" w:eastAsia="Times New Roman" w:hAnsi="Arial" w:cs="Arial"/>
                <w:sz w:val="20"/>
                <w:lang w:val="en-US"/>
              </w:rPr>
              <w:t xml:space="preserve"> D1.0 section 26.8.4.2, if the non-AP STA affiliated with non-AP </w:t>
            </w:r>
            <w:proofErr w:type="gramStart"/>
            <w:r w:rsidRPr="00C4016A">
              <w:rPr>
                <w:rFonts w:ascii="Arial" w:eastAsia="Times New Roman" w:hAnsi="Arial" w:cs="Arial"/>
                <w:sz w:val="20"/>
                <w:lang w:val="en-US"/>
              </w:rPr>
              <w:t>MLD,  need</w:t>
            </w:r>
            <w:proofErr w:type="gramEnd"/>
            <w:r w:rsidRPr="00C4016A">
              <w:rPr>
                <w:rFonts w:ascii="Arial" w:eastAsia="Times New Roman" w:hAnsi="Arial" w:cs="Arial"/>
                <w:sz w:val="20"/>
                <w:lang w:val="en-US"/>
              </w:rPr>
              <w:t xml:space="preserve"> to add indication in the TWT Information frames that should indicate the suspension of TWT agreement during the disablement link period</w:t>
            </w:r>
            <w:r w:rsidRPr="00C4016A">
              <w:rPr>
                <w:rFonts w:ascii="Arial" w:eastAsia="Times New Roman" w:hAnsi="Arial" w:cs="Arial"/>
                <w:sz w:val="20"/>
                <w:lang w:val="en-US"/>
              </w:rPr>
              <w:br/>
              <w:t>This indication is applicable for EHT non-AP STA affiliated with non-AP MLD.</w:t>
            </w:r>
          </w:p>
        </w:tc>
        <w:tc>
          <w:tcPr>
            <w:tcW w:w="2523" w:type="dxa"/>
            <w:tcBorders>
              <w:top w:val="nil"/>
              <w:left w:val="nil"/>
              <w:bottom w:val="single" w:sz="4" w:space="0" w:color="333300"/>
              <w:right w:val="single" w:sz="4" w:space="0" w:color="333300"/>
            </w:tcBorders>
            <w:shd w:val="clear" w:color="auto" w:fill="auto"/>
            <w:hideMark/>
          </w:tcPr>
          <w:p w14:paraId="02EBCC57" w14:textId="028AECBA"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 </w:t>
            </w:r>
            <w:r w:rsidR="00016BD0">
              <w:rPr>
                <w:rFonts w:ascii="Arial" w:eastAsia="Times New Roman" w:hAnsi="Arial" w:cs="Arial"/>
                <w:sz w:val="20"/>
                <w:lang w:val="en-US"/>
              </w:rPr>
              <w:t xml:space="preserve">Reject – TID-mapping changes are supposed to be </w:t>
            </w:r>
            <w:r w:rsidR="00D3595B">
              <w:rPr>
                <w:rFonts w:ascii="Arial" w:eastAsia="Times New Roman" w:hAnsi="Arial" w:cs="Arial"/>
                <w:sz w:val="20"/>
                <w:lang w:val="en-US"/>
              </w:rPr>
              <w:t xml:space="preserve">infrequent, and it’s always better if these changes are stateless so that the STA doesn’t need to keep memory of many previous agreements, especially if those will </w:t>
            </w:r>
            <w:proofErr w:type="spellStart"/>
            <w:r w:rsidR="00D3595B">
              <w:rPr>
                <w:rFonts w:ascii="Arial" w:eastAsia="Times New Roman" w:hAnsi="Arial" w:cs="Arial"/>
                <w:sz w:val="20"/>
                <w:lang w:val="en-US"/>
              </w:rPr>
              <w:t>not longer</w:t>
            </w:r>
            <w:proofErr w:type="spellEnd"/>
            <w:r w:rsidR="00D3595B">
              <w:rPr>
                <w:rFonts w:ascii="Arial" w:eastAsia="Times New Roman" w:hAnsi="Arial" w:cs="Arial"/>
                <w:sz w:val="20"/>
                <w:lang w:val="en-US"/>
              </w:rPr>
              <w:t xml:space="preserve"> be well fitted to the load </w:t>
            </w:r>
            <w:r w:rsidR="001239A8">
              <w:rPr>
                <w:rFonts w:ascii="Arial" w:eastAsia="Times New Roman" w:hAnsi="Arial" w:cs="Arial"/>
                <w:sz w:val="20"/>
                <w:lang w:val="en-US"/>
              </w:rPr>
              <w:t>status of the link and traffic status of the STA when the link will be enabled again. The group therefore judged simpler to delete it.</w:t>
            </w:r>
          </w:p>
        </w:tc>
      </w:tr>
      <w:tr w:rsidR="002F25B1" w:rsidRPr="00C4016A" w14:paraId="5F387FAD" w14:textId="77777777" w:rsidTr="00C4016A">
        <w:trPr>
          <w:trHeight w:val="3060"/>
        </w:trPr>
        <w:tc>
          <w:tcPr>
            <w:tcW w:w="773" w:type="dxa"/>
            <w:tcBorders>
              <w:top w:val="nil"/>
              <w:left w:val="single" w:sz="4" w:space="0" w:color="333300"/>
              <w:bottom w:val="single" w:sz="4" w:space="0" w:color="333300"/>
              <w:right w:val="single" w:sz="4" w:space="0" w:color="333300"/>
            </w:tcBorders>
            <w:shd w:val="clear" w:color="auto" w:fill="auto"/>
            <w:hideMark/>
          </w:tcPr>
          <w:p w14:paraId="5A22AD35" w14:textId="77777777" w:rsidR="002F25B1" w:rsidRPr="00C4016A" w:rsidRDefault="002F25B1" w:rsidP="002F25B1">
            <w:pPr>
              <w:jc w:val="right"/>
              <w:rPr>
                <w:rFonts w:ascii="Arial" w:eastAsia="Times New Roman" w:hAnsi="Arial" w:cs="Arial"/>
                <w:sz w:val="20"/>
                <w:lang w:val="en-US"/>
              </w:rPr>
            </w:pPr>
            <w:r w:rsidRPr="00C4016A">
              <w:rPr>
                <w:rFonts w:ascii="Arial" w:eastAsia="Times New Roman" w:hAnsi="Arial" w:cs="Arial"/>
                <w:sz w:val="20"/>
                <w:lang w:val="en-US"/>
              </w:rPr>
              <w:lastRenderedPageBreak/>
              <w:t>10242</w:t>
            </w:r>
          </w:p>
        </w:tc>
        <w:tc>
          <w:tcPr>
            <w:tcW w:w="1162" w:type="dxa"/>
            <w:tcBorders>
              <w:top w:val="nil"/>
              <w:left w:val="nil"/>
              <w:bottom w:val="single" w:sz="4" w:space="0" w:color="333300"/>
              <w:right w:val="single" w:sz="4" w:space="0" w:color="333300"/>
            </w:tcBorders>
            <w:shd w:val="clear" w:color="auto" w:fill="auto"/>
            <w:hideMark/>
          </w:tcPr>
          <w:p w14:paraId="1CF879AC"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35.3.7.1.5</w:t>
            </w:r>
          </w:p>
        </w:tc>
        <w:tc>
          <w:tcPr>
            <w:tcW w:w="828" w:type="dxa"/>
            <w:tcBorders>
              <w:top w:val="nil"/>
              <w:left w:val="nil"/>
              <w:bottom w:val="single" w:sz="4" w:space="0" w:color="333300"/>
              <w:right w:val="single" w:sz="4" w:space="0" w:color="333300"/>
            </w:tcBorders>
            <w:shd w:val="clear" w:color="auto" w:fill="auto"/>
            <w:hideMark/>
          </w:tcPr>
          <w:p w14:paraId="03606B5E"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430.28</w:t>
            </w:r>
          </w:p>
        </w:tc>
        <w:tc>
          <w:tcPr>
            <w:tcW w:w="2296" w:type="dxa"/>
            <w:tcBorders>
              <w:top w:val="nil"/>
              <w:left w:val="nil"/>
              <w:bottom w:val="single" w:sz="4" w:space="0" w:color="333300"/>
              <w:right w:val="single" w:sz="4" w:space="0" w:color="333300"/>
            </w:tcBorders>
            <w:shd w:val="clear" w:color="auto" w:fill="auto"/>
            <w:hideMark/>
          </w:tcPr>
          <w:p w14:paraId="2503AB40"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 xml:space="preserve">The phrase "may not maintain a power state" could be </w:t>
            </w:r>
            <w:proofErr w:type="spellStart"/>
            <w:r w:rsidRPr="00C4016A">
              <w:rPr>
                <w:rFonts w:ascii="Arial" w:eastAsia="Times New Roman" w:hAnsi="Arial" w:cs="Arial"/>
                <w:sz w:val="20"/>
                <w:lang w:val="en-US"/>
              </w:rPr>
              <w:t>interpretted</w:t>
            </w:r>
            <w:proofErr w:type="spellEnd"/>
            <w:r w:rsidRPr="00C4016A">
              <w:rPr>
                <w:rFonts w:ascii="Arial" w:eastAsia="Times New Roman" w:hAnsi="Arial" w:cs="Arial"/>
                <w:sz w:val="20"/>
                <w:lang w:val="en-US"/>
              </w:rPr>
              <w:t xml:space="preserve"> as "is not allowed to maintain a power state" or "is allowed to not maintain a power state".  Given normative </w:t>
            </w:r>
            <w:proofErr w:type="spellStart"/>
            <w:r w:rsidRPr="00C4016A">
              <w:rPr>
                <w:rFonts w:ascii="Arial" w:eastAsia="Times New Roman" w:hAnsi="Arial" w:cs="Arial"/>
                <w:sz w:val="20"/>
                <w:lang w:val="en-US"/>
              </w:rPr>
              <w:t>langauge</w:t>
            </w:r>
            <w:proofErr w:type="spellEnd"/>
            <w:r w:rsidRPr="00C4016A">
              <w:rPr>
                <w:rFonts w:ascii="Arial" w:eastAsia="Times New Roman" w:hAnsi="Arial" w:cs="Arial"/>
                <w:sz w:val="20"/>
                <w:lang w:val="en-US"/>
              </w:rPr>
              <w:t>, I believe the former is intended, but it would be helpful to revise the language to remove the ambiguity</w:t>
            </w:r>
          </w:p>
        </w:tc>
        <w:tc>
          <w:tcPr>
            <w:tcW w:w="2673" w:type="dxa"/>
            <w:tcBorders>
              <w:top w:val="nil"/>
              <w:left w:val="nil"/>
              <w:bottom w:val="single" w:sz="4" w:space="0" w:color="333300"/>
              <w:right w:val="single" w:sz="4" w:space="0" w:color="333300"/>
            </w:tcBorders>
            <w:shd w:val="clear" w:color="auto" w:fill="auto"/>
            <w:hideMark/>
          </w:tcPr>
          <w:p w14:paraId="18CD6F46"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Revise to "The STA affiliated with the non-AP MLD and operating on the link may cease maintaining its power state and power management mode."</w:t>
            </w:r>
          </w:p>
        </w:tc>
        <w:tc>
          <w:tcPr>
            <w:tcW w:w="2523" w:type="dxa"/>
            <w:tcBorders>
              <w:top w:val="nil"/>
              <w:left w:val="nil"/>
              <w:bottom w:val="single" w:sz="4" w:space="0" w:color="333300"/>
              <w:right w:val="single" w:sz="4" w:space="0" w:color="333300"/>
            </w:tcBorders>
            <w:shd w:val="clear" w:color="auto" w:fill="auto"/>
            <w:hideMark/>
          </w:tcPr>
          <w:p w14:paraId="2AF39F71" w14:textId="7C08F896"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 </w:t>
            </w:r>
            <w:r w:rsidR="009D107A">
              <w:rPr>
                <w:rFonts w:ascii="Arial" w:eastAsia="Times New Roman" w:hAnsi="Arial" w:cs="Arial"/>
                <w:sz w:val="20"/>
                <w:lang w:val="en-US"/>
              </w:rPr>
              <w:t>Revised – agree with the commenter. Apply the changes marked as #10242 in this document.</w:t>
            </w:r>
          </w:p>
        </w:tc>
      </w:tr>
      <w:tr w:rsidR="002F25B1" w:rsidRPr="00C4016A" w14:paraId="0714E4DE" w14:textId="77777777" w:rsidTr="00C4016A">
        <w:trPr>
          <w:trHeight w:val="765"/>
        </w:trPr>
        <w:tc>
          <w:tcPr>
            <w:tcW w:w="773" w:type="dxa"/>
            <w:tcBorders>
              <w:top w:val="nil"/>
              <w:left w:val="single" w:sz="4" w:space="0" w:color="333300"/>
              <w:bottom w:val="single" w:sz="4" w:space="0" w:color="333300"/>
              <w:right w:val="single" w:sz="4" w:space="0" w:color="333300"/>
            </w:tcBorders>
            <w:shd w:val="clear" w:color="auto" w:fill="auto"/>
            <w:hideMark/>
          </w:tcPr>
          <w:p w14:paraId="1586F095" w14:textId="77777777" w:rsidR="002F25B1" w:rsidRPr="00C4016A" w:rsidRDefault="002F25B1" w:rsidP="002F25B1">
            <w:pPr>
              <w:jc w:val="right"/>
              <w:rPr>
                <w:rFonts w:ascii="Arial" w:eastAsia="Times New Roman" w:hAnsi="Arial" w:cs="Arial"/>
                <w:sz w:val="20"/>
                <w:lang w:val="en-US"/>
              </w:rPr>
            </w:pPr>
            <w:r w:rsidRPr="00C4016A">
              <w:rPr>
                <w:rFonts w:ascii="Arial" w:eastAsia="Times New Roman" w:hAnsi="Arial" w:cs="Arial"/>
                <w:sz w:val="20"/>
                <w:lang w:val="en-US"/>
              </w:rPr>
              <w:t>11567</w:t>
            </w:r>
          </w:p>
        </w:tc>
        <w:tc>
          <w:tcPr>
            <w:tcW w:w="1162" w:type="dxa"/>
            <w:tcBorders>
              <w:top w:val="nil"/>
              <w:left w:val="nil"/>
              <w:bottom w:val="single" w:sz="4" w:space="0" w:color="333300"/>
              <w:right w:val="single" w:sz="4" w:space="0" w:color="333300"/>
            </w:tcBorders>
            <w:shd w:val="clear" w:color="auto" w:fill="auto"/>
            <w:hideMark/>
          </w:tcPr>
          <w:p w14:paraId="48648502"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35.3.7.1.5</w:t>
            </w:r>
          </w:p>
        </w:tc>
        <w:tc>
          <w:tcPr>
            <w:tcW w:w="828" w:type="dxa"/>
            <w:tcBorders>
              <w:top w:val="nil"/>
              <w:left w:val="nil"/>
              <w:bottom w:val="single" w:sz="4" w:space="0" w:color="333300"/>
              <w:right w:val="single" w:sz="4" w:space="0" w:color="333300"/>
            </w:tcBorders>
            <w:shd w:val="clear" w:color="auto" w:fill="auto"/>
            <w:hideMark/>
          </w:tcPr>
          <w:p w14:paraId="534F7E4F"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430.28</w:t>
            </w:r>
          </w:p>
        </w:tc>
        <w:tc>
          <w:tcPr>
            <w:tcW w:w="2296" w:type="dxa"/>
            <w:tcBorders>
              <w:top w:val="nil"/>
              <w:left w:val="nil"/>
              <w:bottom w:val="single" w:sz="4" w:space="0" w:color="333300"/>
              <w:right w:val="single" w:sz="4" w:space="0" w:color="333300"/>
            </w:tcBorders>
            <w:shd w:val="clear" w:color="auto" w:fill="auto"/>
            <w:hideMark/>
          </w:tcPr>
          <w:p w14:paraId="2BAD7BB6"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w:t>
            </w:r>
            <w:proofErr w:type="gramStart"/>
            <w:r w:rsidRPr="00C4016A">
              <w:rPr>
                <w:rFonts w:ascii="Arial" w:eastAsia="Times New Roman" w:hAnsi="Arial" w:cs="Arial"/>
                <w:sz w:val="20"/>
                <w:lang w:val="en-US"/>
              </w:rPr>
              <w:t>may</w:t>
            </w:r>
            <w:proofErr w:type="gramEnd"/>
            <w:r w:rsidRPr="00C4016A">
              <w:rPr>
                <w:rFonts w:ascii="Arial" w:eastAsia="Times New Roman" w:hAnsi="Arial" w:cs="Arial"/>
                <w:sz w:val="20"/>
                <w:lang w:val="en-US"/>
              </w:rPr>
              <w:t xml:space="preserve"> not" is ambiguous and should be replaced according to the style guide.</w:t>
            </w:r>
          </w:p>
        </w:tc>
        <w:tc>
          <w:tcPr>
            <w:tcW w:w="2673" w:type="dxa"/>
            <w:tcBorders>
              <w:top w:val="nil"/>
              <w:left w:val="nil"/>
              <w:bottom w:val="single" w:sz="4" w:space="0" w:color="333300"/>
              <w:right w:val="single" w:sz="4" w:space="0" w:color="333300"/>
            </w:tcBorders>
            <w:shd w:val="clear" w:color="auto" w:fill="auto"/>
            <w:hideMark/>
          </w:tcPr>
          <w:p w14:paraId="396FB4E2" w14:textId="77777777"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 xml:space="preserve">change the two instances </w:t>
            </w:r>
            <w:proofErr w:type="gramStart"/>
            <w:r w:rsidRPr="00C4016A">
              <w:rPr>
                <w:rFonts w:ascii="Arial" w:eastAsia="Times New Roman" w:hAnsi="Arial" w:cs="Arial"/>
                <w:sz w:val="20"/>
                <w:lang w:val="en-US"/>
              </w:rPr>
              <w:t>of  "</w:t>
            </w:r>
            <w:proofErr w:type="gramEnd"/>
            <w:r w:rsidRPr="00C4016A">
              <w:rPr>
                <w:rFonts w:ascii="Arial" w:eastAsia="Times New Roman" w:hAnsi="Arial" w:cs="Arial"/>
                <w:sz w:val="20"/>
                <w:lang w:val="en-US"/>
              </w:rPr>
              <w:t>may not" to "shall not"</w:t>
            </w:r>
          </w:p>
        </w:tc>
        <w:tc>
          <w:tcPr>
            <w:tcW w:w="2523" w:type="dxa"/>
            <w:tcBorders>
              <w:top w:val="nil"/>
              <w:left w:val="nil"/>
              <w:bottom w:val="single" w:sz="4" w:space="0" w:color="333300"/>
              <w:right w:val="single" w:sz="4" w:space="0" w:color="333300"/>
            </w:tcBorders>
            <w:shd w:val="clear" w:color="auto" w:fill="auto"/>
            <w:hideMark/>
          </w:tcPr>
          <w:p w14:paraId="63DF42DC" w14:textId="72DA9F81" w:rsidR="002F25B1" w:rsidRPr="00C4016A" w:rsidRDefault="002F25B1" w:rsidP="002F25B1">
            <w:pPr>
              <w:jc w:val="left"/>
              <w:rPr>
                <w:rFonts w:ascii="Arial" w:eastAsia="Times New Roman" w:hAnsi="Arial" w:cs="Arial"/>
                <w:sz w:val="20"/>
                <w:lang w:val="en-US"/>
              </w:rPr>
            </w:pPr>
            <w:r w:rsidRPr="00C4016A">
              <w:rPr>
                <w:rFonts w:ascii="Arial" w:eastAsia="Times New Roman" w:hAnsi="Arial" w:cs="Arial"/>
                <w:sz w:val="20"/>
                <w:lang w:val="en-US"/>
              </w:rPr>
              <w:t> </w:t>
            </w:r>
            <w:r w:rsidR="00FF2C9D">
              <w:rPr>
                <w:rFonts w:ascii="Arial" w:eastAsia="Times New Roman" w:hAnsi="Arial" w:cs="Arial"/>
                <w:sz w:val="20"/>
                <w:lang w:val="en-US"/>
              </w:rPr>
              <w:t>Revised – propose to follow the suggestion from COD10242. Apply the changes marked as #11567 in this document.</w:t>
            </w:r>
          </w:p>
        </w:tc>
      </w:tr>
      <w:tr w:rsidR="00FF2C9D" w:rsidRPr="00C4016A" w14:paraId="6B9DFBB4" w14:textId="77777777" w:rsidTr="00C4016A">
        <w:trPr>
          <w:trHeight w:val="3060"/>
        </w:trPr>
        <w:tc>
          <w:tcPr>
            <w:tcW w:w="773" w:type="dxa"/>
            <w:tcBorders>
              <w:top w:val="nil"/>
              <w:left w:val="single" w:sz="4" w:space="0" w:color="333300"/>
              <w:bottom w:val="single" w:sz="4" w:space="0" w:color="333300"/>
              <w:right w:val="single" w:sz="4" w:space="0" w:color="333300"/>
            </w:tcBorders>
            <w:shd w:val="clear" w:color="auto" w:fill="auto"/>
            <w:hideMark/>
          </w:tcPr>
          <w:p w14:paraId="479CBE30" w14:textId="77777777" w:rsidR="00FF2C9D" w:rsidRPr="00C4016A" w:rsidRDefault="00FF2C9D" w:rsidP="00FF2C9D">
            <w:pPr>
              <w:jc w:val="right"/>
              <w:rPr>
                <w:rFonts w:ascii="Arial" w:eastAsia="Times New Roman" w:hAnsi="Arial" w:cs="Arial"/>
                <w:sz w:val="20"/>
                <w:lang w:val="en-US"/>
              </w:rPr>
            </w:pPr>
            <w:r w:rsidRPr="00C4016A">
              <w:rPr>
                <w:rFonts w:ascii="Arial" w:eastAsia="Times New Roman" w:hAnsi="Arial" w:cs="Arial"/>
                <w:sz w:val="20"/>
                <w:lang w:val="en-US"/>
              </w:rPr>
              <w:t>10243</w:t>
            </w:r>
          </w:p>
        </w:tc>
        <w:tc>
          <w:tcPr>
            <w:tcW w:w="1162" w:type="dxa"/>
            <w:tcBorders>
              <w:top w:val="nil"/>
              <w:left w:val="nil"/>
              <w:bottom w:val="single" w:sz="4" w:space="0" w:color="333300"/>
              <w:right w:val="single" w:sz="4" w:space="0" w:color="333300"/>
            </w:tcBorders>
            <w:shd w:val="clear" w:color="auto" w:fill="auto"/>
            <w:hideMark/>
          </w:tcPr>
          <w:p w14:paraId="43672855"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35.3.7.1.5</w:t>
            </w:r>
          </w:p>
        </w:tc>
        <w:tc>
          <w:tcPr>
            <w:tcW w:w="828" w:type="dxa"/>
            <w:tcBorders>
              <w:top w:val="nil"/>
              <w:left w:val="nil"/>
              <w:bottom w:val="single" w:sz="4" w:space="0" w:color="333300"/>
              <w:right w:val="single" w:sz="4" w:space="0" w:color="333300"/>
            </w:tcBorders>
            <w:shd w:val="clear" w:color="auto" w:fill="auto"/>
            <w:hideMark/>
          </w:tcPr>
          <w:p w14:paraId="67832E27"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430.31</w:t>
            </w:r>
          </w:p>
        </w:tc>
        <w:tc>
          <w:tcPr>
            <w:tcW w:w="2296" w:type="dxa"/>
            <w:tcBorders>
              <w:top w:val="nil"/>
              <w:left w:val="nil"/>
              <w:bottom w:val="single" w:sz="4" w:space="0" w:color="333300"/>
              <w:right w:val="single" w:sz="4" w:space="0" w:color="333300"/>
            </w:tcBorders>
            <w:shd w:val="clear" w:color="auto" w:fill="auto"/>
            <w:hideMark/>
          </w:tcPr>
          <w:p w14:paraId="2E8E6FE0"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 xml:space="preserve">The phrase "may not maintain a power state" could be </w:t>
            </w:r>
            <w:proofErr w:type="spellStart"/>
            <w:r w:rsidRPr="00C4016A">
              <w:rPr>
                <w:rFonts w:ascii="Arial" w:eastAsia="Times New Roman" w:hAnsi="Arial" w:cs="Arial"/>
                <w:sz w:val="20"/>
                <w:lang w:val="en-US"/>
              </w:rPr>
              <w:t>interpretted</w:t>
            </w:r>
            <w:proofErr w:type="spellEnd"/>
            <w:r w:rsidRPr="00C4016A">
              <w:rPr>
                <w:rFonts w:ascii="Arial" w:eastAsia="Times New Roman" w:hAnsi="Arial" w:cs="Arial"/>
                <w:sz w:val="20"/>
                <w:lang w:val="en-US"/>
              </w:rPr>
              <w:t xml:space="preserve"> as "is not allowed to maintain a power state" or "is allowed to not maintain a power state".  Given normative </w:t>
            </w:r>
            <w:proofErr w:type="spellStart"/>
            <w:r w:rsidRPr="00C4016A">
              <w:rPr>
                <w:rFonts w:ascii="Arial" w:eastAsia="Times New Roman" w:hAnsi="Arial" w:cs="Arial"/>
                <w:sz w:val="20"/>
                <w:lang w:val="en-US"/>
              </w:rPr>
              <w:t>langauge</w:t>
            </w:r>
            <w:proofErr w:type="spellEnd"/>
            <w:r w:rsidRPr="00C4016A">
              <w:rPr>
                <w:rFonts w:ascii="Arial" w:eastAsia="Times New Roman" w:hAnsi="Arial" w:cs="Arial"/>
                <w:sz w:val="20"/>
                <w:lang w:val="en-US"/>
              </w:rPr>
              <w:t>, I believe the former is intended, but it would be helpful to revise the language to remove the ambiguity</w:t>
            </w:r>
          </w:p>
        </w:tc>
        <w:tc>
          <w:tcPr>
            <w:tcW w:w="2673" w:type="dxa"/>
            <w:tcBorders>
              <w:top w:val="nil"/>
              <w:left w:val="nil"/>
              <w:bottom w:val="single" w:sz="4" w:space="0" w:color="333300"/>
              <w:right w:val="single" w:sz="4" w:space="0" w:color="333300"/>
            </w:tcBorders>
            <w:shd w:val="clear" w:color="auto" w:fill="auto"/>
            <w:hideMark/>
          </w:tcPr>
          <w:p w14:paraId="2966B8D2"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Revise to "The AP associated to the STA affiliated with the non-AP MLD and operating on the link may cease maintaining a power management status that indicates in which power management mode the STA is currently operating."</w:t>
            </w:r>
          </w:p>
        </w:tc>
        <w:tc>
          <w:tcPr>
            <w:tcW w:w="2523" w:type="dxa"/>
            <w:tcBorders>
              <w:top w:val="nil"/>
              <w:left w:val="nil"/>
              <w:bottom w:val="single" w:sz="4" w:space="0" w:color="333300"/>
              <w:right w:val="single" w:sz="4" w:space="0" w:color="333300"/>
            </w:tcBorders>
            <w:shd w:val="clear" w:color="auto" w:fill="auto"/>
            <w:hideMark/>
          </w:tcPr>
          <w:p w14:paraId="74B1FF59" w14:textId="0FD8A199"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#12243 in this document.</w:t>
            </w:r>
          </w:p>
        </w:tc>
      </w:tr>
      <w:tr w:rsidR="00FF2C9D" w:rsidRPr="00C4016A" w14:paraId="6D81C7CB" w14:textId="77777777" w:rsidTr="00C4016A">
        <w:trPr>
          <w:trHeight w:val="1530"/>
        </w:trPr>
        <w:tc>
          <w:tcPr>
            <w:tcW w:w="773" w:type="dxa"/>
            <w:tcBorders>
              <w:top w:val="nil"/>
              <w:left w:val="single" w:sz="4" w:space="0" w:color="333300"/>
              <w:bottom w:val="single" w:sz="4" w:space="0" w:color="333300"/>
              <w:right w:val="single" w:sz="4" w:space="0" w:color="333300"/>
            </w:tcBorders>
            <w:shd w:val="clear" w:color="auto" w:fill="auto"/>
            <w:hideMark/>
          </w:tcPr>
          <w:p w14:paraId="26CE2AB1" w14:textId="77777777" w:rsidR="00FF2C9D" w:rsidRPr="00C4016A" w:rsidRDefault="00FF2C9D" w:rsidP="00FF2C9D">
            <w:pPr>
              <w:jc w:val="right"/>
              <w:rPr>
                <w:rFonts w:ascii="Arial" w:eastAsia="Times New Roman" w:hAnsi="Arial" w:cs="Arial"/>
                <w:sz w:val="20"/>
                <w:lang w:val="en-US"/>
              </w:rPr>
            </w:pPr>
            <w:r w:rsidRPr="00C4016A">
              <w:rPr>
                <w:rFonts w:ascii="Arial" w:eastAsia="Times New Roman" w:hAnsi="Arial" w:cs="Arial"/>
                <w:sz w:val="20"/>
                <w:lang w:val="en-US"/>
              </w:rPr>
              <w:t>11911</w:t>
            </w:r>
          </w:p>
        </w:tc>
        <w:tc>
          <w:tcPr>
            <w:tcW w:w="1162" w:type="dxa"/>
            <w:tcBorders>
              <w:top w:val="nil"/>
              <w:left w:val="nil"/>
              <w:bottom w:val="single" w:sz="4" w:space="0" w:color="333300"/>
              <w:right w:val="single" w:sz="4" w:space="0" w:color="333300"/>
            </w:tcBorders>
            <w:shd w:val="clear" w:color="auto" w:fill="auto"/>
            <w:hideMark/>
          </w:tcPr>
          <w:p w14:paraId="7C2C13DF"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35.3.7.1.5</w:t>
            </w:r>
          </w:p>
        </w:tc>
        <w:tc>
          <w:tcPr>
            <w:tcW w:w="828" w:type="dxa"/>
            <w:tcBorders>
              <w:top w:val="nil"/>
              <w:left w:val="nil"/>
              <w:bottom w:val="single" w:sz="4" w:space="0" w:color="333300"/>
              <w:right w:val="single" w:sz="4" w:space="0" w:color="333300"/>
            </w:tcBorders>
            <w:shd w:val="clear" w:color="auto" w:fill="auto"/>
            <w:hideMark/>
          </w:tcPr>
          <w:p w14:paraId="42035B5B"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430.31</w:t>
            </w:r>
          </w:p>
        </w:tc>
        <w:tc>
          <w:tcPr>
            <w:tcW w:w="2296" w:type="dxa"/>
            <w:tcBorders>
              <w:top w:val="nil"/>
              <w:left w:val="nil"/>
              <w:bottom w:val="single" w:sz="4" w:space="0" w:color="333300"/>
              <w:right w:val="single" w:sz="4" w:space="0" w:color="333300"/>
            </w:tcBorders>
            <w:shd w:val="clear" w:color="auto" w:fill="auto"/>
            <w:hideMark/>
          </w:tcPr>
          <w:p w14:paraId="15D489F4"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 xml:space="preserve">What about other PM related functionalities? E.g., keep alive frames, wake to receive a beacon every listen interval </w:t>
            </w:r>
            <w:proofErr w:type="spellStart"/>
            <w:r w:rsidRPr="00C4016A">
              <w:rPr>
                <w:rFonts w:ascii="Arial" w:eastAsia="Times New Roman" w:hAnsi="Arial" w:cs="Arial"/>
                <w:sz w:val="20"/>
                <w:lang w:val="en-US"/>
              </w:rPr>
              <w:t>etc</w:t>
            </w:r>
            <w:proofErr w:type="spellEnd"/>
            <w:r w:rsidRPr="00C4016A">
              <w:rPr>
                <w:rFonts w:ascii="Arial" w:eastAsia="Times New Roman" w:hAnsi="Arial" w:cs="Arial"/>
                <w:sz w:val="20"/>
                <w:lang w:val="en-US"/>
              </w:rPr>
              <w:t>? Do those still apply?</w:t>
            </w:r>
          </w:p>
        </w:tc>
        <w:tc>
          <w:tcPr>
            <w:tcW w:w="2673" w:type="dxa"/>
            <w:tcBorders>
              <w:top w:val="nil"/>
              <w:left w:val="nil"/>
              <w:bottom w:val="single" w:sz="4" w:space="0" w:color="333300"/>
              <w:right w:val="single" w:sz="4" w:space="0" w:color="333300"/>
            </w:tcBorders>
            <w:shd w:val="clear" w:color="auto" w:fill="auto"/>
            <w:hideMark/>
          </w:tcPr>
          <w:p w14:paraId="15BD0B98"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0B0C2F5D" w14:textId="040CF94F"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 </w:t>
            </w:r>
            <w:r w:rsidR="00F854B7">
              <w:rPr>
                <w:rFonts w:ascii="Arial" w:eastAsia="Times New Roman" w:hAnsi="Arial" w:cs="Arial"/>
                <w:sz w:val="20"/>
                <w:lang w:val="en-US"/>
              </w:rPr>
              <w:t>Re</w:t>
            </w:r>
            <w:r w:rsidR="006B6766">
              <w:rPr>
                <w:rFonts w:ascii="Arial" w:eastAsia="Times New Roman" w:hAnsi="Arial" w:cs="Arial"/>
                <w:sz w:val="20"/>
                <w:lang w:val="en-US"/>
              </w:rPr>
              <w:t xml:space="preserve">ject – keep alive frames are defined at the MLD level for an MLD and defined in another subclause. </w:t>
            </w:r>
            <w:r w:rsidR="007B513F">
              <w:rPr>
                <w:rFonts w:ascii="Arial" w:eastAsia="Times New Roman" w:hAnsi="Arial" w:cs="Arial"/>
                <w:sz w:val="20"/>
                <w:lang w:val="en-US"/>
              </w:rPr>
              <w:t xml:space="preserve">Wake to receive beacon is also at the MLD level and handled in another subclause. So at least for the examples that the commenter gives, the spec already </w:t>
            </w:r>
            <w:proofErr w:type="spellStart"/>
            <w:r w:rsidR="007B513F">
              <w:rPr>
                <w:rFonts w:ascii="Arial" w:eastAsia="Times New Roman" w:hAnsi="Arial" w:cs="Arial"/>
                <w:sz w:val="20"/>
                <w:lang w:val="en-US"/>
              </w:rPr>
              <w:t>explicits</w:t>
            </w:r>
            <w:proofErr w:type="spellEnd"/>
            <w:r w:rsidR="007B513F">
              <w:rPr>
                <w:rFonts w:ascii="Arial" w:eastAsia="Times New Roman" w:hAnsi="Arial" w:cs="Arial"/>
                <w:sz w:val="20"/>
                <w:lang w:val="en-US"/>
              </w:rPr>
              <w:t xml:space="preserve"> the behavior.</w:t>
            </w:r>
            <w:r w:rsidR="00F854B7">
              <w:rPr>
                <w:rFonts w:ascii="Arial" w:eastAsia="Times New Roman" w:hAnsi="Arial" w:cs="Arial"/>
                <w:sz w:val="20"/>
                <w:lang w:val="en-US"/>
              </w:rPr>
              <w:t xml:space="preserve"> </w:t>
            </w:r>
          </w:p>
        </w:tc>
      </w:tr>
      <w:tr w:rsidR="00FF2C9D" w:rsidRPr="00C4016A" w14:paraId="4C3E21DD" w14:textId="77777777" w:rsidTr="00C4016A">
        <w:trPr>
          <w:trHeight w:val="765"/>
        </w:trPr>
        <w:tc>
          <w:tcPr>
            <w:tcW w:w="773" w:type="dxa"/>
            <w:tcBorders>
              <w:top w:val="nil"/>
              <w:left w:val="single" w:sz="4" w:space="0" w:color="333300"/>
              <w:bottom w:val="single" w:sz="4" w:space="0" w:color="333300"/>
              <w:right w:val="single" w:sz="4" w:space="0" w:color="333300"/>
            </w:tcBorders>
            <w:shd w:val="clear" w:color="auto" w:fill="auto"/>
            <w:hideMark/>
          </w:tcPr>
          <w:p w14:paraId="26DAB2BF" w14:textId="77777777" w:rsidR="00FF2C9D" w:rsidRPr="00C4016A" w:rsidRDefault="00FF2C9D" w:rsidP="00FF2C9D">
            <w:pPr>
              <w:jc w:val="right"/>
              <w:rPr>
                <w:rFonts w:ascii="Arial" w:eastAsia="Times New Roman" w:hAnsi="Arial" w:cs="Arial"/>
                <w:sz w:val="20"/>
                <w:lang w:val="en-US"/>
              </w:rPr>
            </w:pPr>
            <w:r w:rsidRPr="00C4016A">
              <w:rPr>
                <w:rFonts w:ascii="Arial" w:eastAsia="Times New Roman" w:hAnsi="Arial" w:cs="Arial"/>
                <w:sz w:val="20"/>
                <w:lang w:val="en-US"/>
              </w:rPr>
              <w:t>10462</w:t>
            </w:r>
          </w:p>
        </w:tc>
        <w:tc>
          <w:tcPr>
            <w:tcW w:w="1162" w:type="dxa"/>
            <w:tcBorders>
              <w:top w:val="nil"/>
              <w:left w:val="nil"/>
              <w:bottom w:val="single" w:sz="4" w:space="0" w:color="333300"/>
              <w:right w:val="single" w:sz="4" w:space="0" w:color="333300"/>
            </w:tcBorders>
            <w:shd w:val="clear" w:color="auto" w:fill="auto"/>
            <w:hideMark/>
          </w:tcPr>
          <w:p w14:paraId="14F35B21"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35.3.7.1.6</w:t>
            </w:r>
          </w:p>
        </w:tc>
        <w:tc>
          <w:tcPr>
            <w:tcW w:w="828" w:type="dxa"/>
            <w:tcBorders>
              <w:top w:val="nil"/>
              <w:left w:val="nil"/>
              <w:bottom w:val="single" w:sz="4" w:space="0" w:color="333300"/>
              <w:right w:val="single" w:sz="4" w:space="0" w:color="333300"/>
            </w:tcBorders>
            <w:shd w:val="clear" w:color="auto" w:fill="auto"/>
            <w:hideMark/>
          </w:tcPr>
          <w:p w14:paraId="56FBC5FF"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430.35</w:t>
            </w:r>
          </w:p>
        </w:tc>
        <w:tc>
          <w:tcPr>
            <w:tcW w:w="2296" w:type="dxa"/>
            <w:tcBorders>
              <w:top w:val="nil"/>
              <w:left w:val="nil"/>
              <w:bottom w:val="single" w:sz="4" w:space="0" w:color="333300"/>
              <w:right w:val="single" w:sz="4" w:space="0" w:color="333300"/>
            </w:tcBorders>
            <w:shd w:val="clear" w:color="auto" w:fill="auto"/>
            <w:hideMark/>
          </w:tcPr>
          <w:p w14:paraId="13E7ACA5"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This sentence is not related to power state and should be moved to 35.3.7.1.1</w:t>
            </w:r>
          </w:p>
        </w:tc>
        <w:tc>
          <w:tcPr>
            <w:tcW w:w="2673" w:type="dxa"/>
            <w:tcBorders>
              <w:top w:val="nil"/>
              <w:left w:val="nil"/>
              <w:bottom w:val="single" w:sz="4" w:space="0" w:color="333300"/>
              <w:right w:val="single" w:sz="4" w:space="0" w:color="333300"/>
            </w:tcBorders>
            <w:shd w:val="clear" w:color="auto" w:fill="auto"/>
            <w:hideMark/>
          </w:tcPr>
          <w:p w14:paraId="39D6E3B9"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in the comment</w:t>
            </w:r>
          </w:p>
        </w:tc>
        <w:tc>
          <w:tcPr>
            <w:tcW w:w="2523" w:type="dxa"/>
            <w:tcBorders>
              <w:top w:val="nil"/>
              <w:left w:val="nil"/>
              <w:bottom w:val="single" w:sz="4" w:space="0" w:color="333300"/>
              <w:right w:val="single" w:sz="4" w:space="0" w:color="333300"/>
            </w:tcBorders>
            <w:shd w:val="clear" w:color="auto" w:fill="auto"/>
            <w:hideMark/>
          </w:tcPr>
          <w:p w14:paraId="02C4A016" w14:textId="5E89F201"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 </w:t>
            </w:r>
            <w:r w:rsidR="005A4BB6">
              <w:rPr>
                <w:rFonts w:ascii="Arial" w:eastAsia="Times New Roman" w:hAnsi="Arial" w:cs="Arial"/>
                <w:sz w:val="20"/>
                <w:lang w:val="en-US"/>
              </w:rPr>
              <w:t xml:space="preserve">Reject – this is </w:t>
            </w:r>
            <w:proofErr w:type="gramStart"/>
            <w:r w:rsidR="005A4BB6">
              <w:rPr>
                <w:rFonts w:ascii="Arial" w:eastAsia="Times New Roman" w:hAnsi="Arial" w:cs="Arial"/>
                <w:sz w:val="20"/>
                <w:lang w:val="en-US"/>
              </w:rPr>
              <w:t>actually related</w:t>
            </w:r>
            <w:proofErr w:type="gramEnd"/>
            <w:r w:rsidR="005A4BB6">
              <w:rPr>
                <w:rFonts w:ascii="Arial" w:eastAsia="Times New Roman" w:hAnsi="Arial" w:cs="Arial"/>
                <w:sz w:val="20"/>
                <w:lang w:val="en-US"/>
              </w:rPr>
              <w:t xml:space="preserve"> to power state.</w:t>
            </w:r>
          </w:p>
        </w:tc>
      </w:tr>
      <w:tr w:rsidR="00FF2C9D" w:rsidRPr="00C4016A" w14:paraId="3BD3C276" w14:textId="77777777" w:rsidTr="00C4016A">
        <w:trPr>
          <w:trHeight w:val="510"/>
        </w:trPr>
        <w:tc>
          <w:tcPr>
            <w:tcW w:w="773" w:type="dxa"/>
            <w:tcBorders>
              <w:top w:val="nil"/>
              <w:left w:val="single" w:sz="4" w:space="0" w:color="333300"/>
              <w:bottom w:val="single" w:sz="4" w:space="0" w:color="333300"/>
              <w:right w:val="single" w:sz="4" w:space="0" w:color="333300"/>
            </w:tcBorders>
            <w:shd w:val="clear" w:color="auto" w:fill="auto"/>
            <w:hideMark/>
          </w:tcPr>
          <w:p w14:paraId="06A60C22" w14:textId="77777777" w:rsidR="00FF2C9D" w:rsidRPr="00C4016A" w:rsidRDefault="00FF2C9D" w:rsidP="00FF2C9D">
            <w:pPr>
              <w:jc w:val="right"/>
              <w:rPr>
                <w:rFonts w:ascii="Arial" w:eastAsia="Times New Roman" w:hAnsi="Arial" w:cs="Arial"/>
                <w:sz w:val="20"/>
                <w:lang w:val="en-US"/>
              </w:rPr>
            </w:pPr>
            <w:r w:rsidRPr="00C4016A">
              <w:rPr>
                <w:rFonts w:ascii="Arial" w:eastAsia="Times New Roman" w:hAnsi="Arial" w:cs="Arial"/>
                <w:sz w:val="20"/>
                <w:lang w:val="en-US"/>
              </w:rPr>
              <w:t>13905</w:t>
            </w:r>
          </w:p>
        </w:tc>
        <w:tc>
          <w:tcPr>
            <w:tcW w:w="1162" w:type="dxa"/>
            <w:tcBorders>
              <w:top w:val="nil"/>
              <w:left w:val="nil"/>
              <w:bottom w:val="single" w:sz="4" w:space="0" w:color="333300"/>
              <w:right w:val="single" w:sz="4" w:space="0" w:color="333300"/>
            </w:tcBorders>
            <w:shd w:val="clear" w:color="auto" w:fill="auto"/>
            <w:hideMark/>
          </w:tcPr>
          <w:p w14:paraId="69E0F7D7"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35.3.7.1.5</w:t>
            </w:r>
          </w:p>
        </w:tc>
        <w:tc>
          <w:tcPr>
            <w:tcW w:w="828" w:type="dxa"/>
            <w:tcBorders>
              <w:top w:val="nil"/>
              <w:left w:val="nil"/>
              <w:bottom w:val="single" w:sz="4" w:space="0" w:color="333300"/>
              <w:right w:val="single" w:sz="4" w:space="0" w:color="333300"/>
            </w:tcBorders>
            <w:shd w:val="clear" w:color="auto" w:fill="auto"/>
            <w:hideMark/>
          </w:tcPr>
          <w:p w14:paraId="7690E106"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430.35</w:t>
            </w:r>
          </w:p>
        </w:tc>
        <w:tc>
          <w:tcPr>
            <w:tcW w:w="2296" w:type="dxa"/>
            <w:tcBorders>
              <w:top w:val="nil"/>
              <w:left w:val="nil"/>
              <w:bottom w:val="single" w:sz="4" w:space="0" w:color="333300"/>
              <w:right w:val="single" w:sz="4" w:space="0" w:color="333300"/>
            </w:tcBorders>
            <w:shd w:val="clear" w:color="auto" w:fill="auto"/>
            <w:hideMark/>
          </w:tcPr>
          <w:p w14:paraId="2F158EEE"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change "of" to "affiliated with"</w:t>
            </w:r>
          </w:p>
        </w:tc>
        <w:tc>
          <w:tcPr>
            <w:tcW w:w="2673" w:type="dxa"/>
            <w:tcBorders>
              <w:top w:val="nil"/>
              <w:left w:val="nil"/>
              <w:bottom w:val="single" w:sz="4" w:space="0" w:color="333300"/>
              <w:right w:val="single" w:sz="4" w:space="0" w:color="333300"/>
            </w:tcBorders>
            <w:shd w:val="clear" w:color="auto" w:fill="auto"/>
            <w:hideMark/>
          </w:tcPr>
          <w:p w14:paraId="6918FBBA"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change "of" to "affiliated with"</w:t>
            </w:r>
          </w:p>
        </w:tc>
        <w:tc>
          <w:tcPr>
            <w:tcW w:w="2523" w:type="dxa"/>
            <w:tcBorders>
              <w:top w:val="nil"/>
              <w:left w:val="nil"/>
              <w:bottom w:val="single" w:sz="4" w:space="0" w:color="333300"/>
              <w:right w:val="single" w:sz="4" w:space="0" w:color="333300"/>
            </w:tcBorders>
            <w:shd w:val="clear" w:color="auto" w:fill="auto"/>
            <w:hideMark/>
          </w:tcPr>
          <w:p w14:paraId="21224C3F" w14:textId="3CEED711"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 </w:t>
            </w:r>
            <w:r w:rsidR="001A3E77">
              <w:rPr>
                <w:rFonts w:ascii="Arial" w:eastAsia="Times New Roman" w:hAnsi="Arial" w:cs="Arial"/>
                <w:sz w:val="20"/>
                <w:lang w:val="en-US"/>
              </w:rPr>
              <w:t>Revised – accept</w:t>
            </w:r>
          </w:p>
        </w:tc>
      </w:tr>
      <w:tr w:rsidR="00FF2C9D" w:rsidRPr="00C4016A" w14:paraId="571B7512" w14:textId="77777777" w:rsidTr="00C4016A">
        <w:trPr>
          <w:trHeight w:val="765"/>
        </w:trPr>
        <w:tc>
          <w:tcPr>
            <w:tcW w:w="773" w:type="dxa"/>
            <w:tcBorders>
              <w:top w:val="nil"/>
              <w:left w:val="single" w:sz="4" w:space="0" w:color="333300"/>
              <w:bottom w:val="single" w:sz="4" w:space="0" w:color="333300"/>
              <w:right w:val="single" w:sz="4" w:space="0" w:color="333300"/>
            </w:tcBorders>
            <w:shd w:val="clear" w:color="auto" w:fill="auto"/>
            <w:hideMark/>
          </w:tcPr>
          <w:p w14:paraId="45D7FDD6" w14:textId="77777777" w:rsidR="00FF2C9D" w:rsidRPr="00C4016A" w:rsidRDefault="00FF2C9D" w:rsidP="00FF2C9D">
            <w:pPr>
              <w:jc w:val="right"/>
              <w:rPr>
                <w:rFonts w:ascii="Arial" w:eastAsia="Times New Roman" w:hAnsi="Arial" w:cs="Arial"/>
                <w:sz w:val="20"/>
                <w:lang w:val="en-US"/>
              </w:rPr>
            </w:pPr>
            <w:r w:rsidRPr="00C4016A">
              <w:rPr>
                <w:rFonts w:ascii="Arial" w:eastAsia="Times New Roman" w:hAnsi="Arial" w:cs="Arial"/>
                <w:sz w:val="20"/>
                <w:lang w:val="en-US"/>
              </w:rPr>
              <w:t>13906</w:t>
            </w:r>
          </w:p>
        </w:tc>
        <w:tc>
          <w:tcPr>
            <w:tcW w:w="1162" w:type="dxa"/>
            <w:tcBorders>
              <w:top w:val="nil"/>
              <w:left w:val="nil"/>
              <w:bottom w:val="single" w:sz="4" w:space="0" w:color="333300"/>
              <w:right w:val="single" w:sz="4" w:space="0" w:color="333300"/>
            </w:tcBorders>
            <w:shd w:val="clear" w:color="auto" w:fill="auto"/>
            <w:hideMark/>
          </w:tcPr>
          <w:p w14:paraId="06035941"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35.3.7.1.5</w:t>
            </w:r>
          </w:p>
        </w:tc>
        <w:tc>
          <w:tcPr>
            <w:tcW w:w="828" w:type="dxa"/>
            <w:tcBorders>
              <w:top w:val="nil"/>
              <w:left w:val="nil"/>
              <w:bottom w:val="single" w:sz="4" w:space="0" w:color="333300"/>
              <w:right w:val="single" w:sz="4" w:space="0" w:color="333300"/>
            </w:tcBorders>
            <w:shd w:val="clear" w:color="auto" w:fill="auto"/>
            <w:hideMark/>
          </w:tcPr>
          <w:p w14:paraId="4983D766"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430.35</w:t>
            </w:r>
          </w:p>
        </w:tc>
        <w:tc>
          <w:tcPr>
            <w:tcW w:w="2296" w:type="dxa"/>
            <w:tcBorders>
              <w:top w:val="nil"/>
              <w:left w:val="nil"/>
              <w:bottom w:val="single" w:sz="4" w:space="0" w:color="333300"/>
              <w:right w:val="single" w:sz="4" w:space="0" w:color="333300"/>
            </w:tcBorders>
            <w:shd w:val="clear" w:color="auto" w:fill="auto"/>
            <w:hideMark/>
          </w:tcPr>
          <w:p w14:paraId="61EB3427"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which frame is allowed to be transmitted on disabled link, please clarify it</w:t>
            </w:r>
          </w:p>
        </w:tc>
        <w:tc>
          <w:tcPr>
            <w:tcW w:w="2673" w:type="dxa"/>
            <w:tcBorders>
              <w:top w:val="nil"/>
              <w:left w:val="nil"/>
              <w:bottom w:val="single" w:sz="4" w:space="0" w:color="333300"/>
              <w:right w:val="single" w:sz="4" w:space="0" w:color="333300"/>
            </w:tcBorders>
            <w:shd w:val="clear" w:color="auto" w:fill="auto"/>
            <w:hideMark/>
          </w:tcPr>
          <w:p w14:paraId="173C9CAE"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please clarify the frame type</w:t>
            </w:r>
          </w:p>
        </w:tc>
        <w:tc>
          <w:tcPr>
            <w:tcW w:w="2523" w:type="dxa"/>
            <w:tcBorders>
              <w:top w:val="nil"/>
              <w:left w:val="nil"/>
              <w:bottom w:val="single" w:sz="4" w:space="0" w:color="333300"/>
              <w:right w:val="single" w:sz="4" w:space="0" w:color="333300"/>
            </w:tcBorders>
            <w:shd w:val="clear" w:color="auto" w:fill="auto"/>
            <w:hideMark/>
          </w:tcPr>
          <w:p w14:paraId="6ECA047F" w14:textId="4F585399"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 </w:t>
            </w:r>
            <w:r w:rsidR="001178CB">
              <w:rPr>
                <w:rFonts w:ascii="Arial" w:eastAsia="Times New Roman" w:hAnsi="Arial" w:cs="Arial"/>
                <w:sz w:val="20"/>
                <w:lang w:val="en-US"/>
              </w:rPr>
              <w:t>Revised – as suggested by CID</w:t>
            </w:r>
            <w:r w:rsidR="004A1E93">
              <w:rPr>
                <w:rFonts w:ascii="Arial" w:eastAsia="Times New Roman" w:hAnsi="Arial" w:cs="Arial"/>
                <w:sz w:val="20"/>
                <w:lang w:val="en-US"/>
              </w:rPr>
              <w:t xml:space="preserve"> 12379</w:t>
            </w:r>
            <w:r w:rsidR="000E75C3">
              <w:rPr>
                <w:rFonts w:ascii="Arial" w:eastAsia="Times New Roman" w:hAnsi="Arial" w:cs="Arial"/>
                <w:sz w:val="20"/>
                <w:lang w:val="en-US"/>
              </w:rPr>
              <w:t>, clarify the frames that are allowed. Apply the changes marked as #13906 in this document.</w:t>
            </w:r>
          </w:p>
        </w:tc>
      </w:tr>
      <w:tr w:rsidR="00FF2C9D" w:rsidRPr="00C4016A" w14:paraId="6E7308E4" w14:textId="77777777" w:rsidTr="00C4016A">
        <w:trPr>
          <w:trHeight w:val="1530"/>
        </w:trPr>
        <w:tc>
          <w:tcPr>
            <w:tcW w:w="773" w:type="dxa"/>
            <w:tcBorders>
              <w:top w:val="nil"/>
              <w:left w:val="single" w:sz="4" w:space="0" w:color="333300"/>
              <w:bottom w:val="single" w:sz="4" w:space="0" w:color="333300"/>
              <w:right w:val="single" w:sz="4" w:space="0" w:color="333300"/>
            </w:tcBorders>
            <w:shd w:val="clear" w:color="auto" w:fill="auto"/>
            <w:hideMark/>
          </w:tcPr>
          <w:p w14:paraId="536713F9" w14:textId="77777777" w:rsidR="00FF2C9D" w:rsidRPr="00C4016A" w:rsidRDefault="00FF2C9D" w:rsidP="00FF2C9D">
            <w:pPr>
              <w:jc w:val="right"/>
              <w:rPr>
                <w:rFonts w:ascii="Arial" w:eastAsia="Times New Roman" w:hAnsi="Arial" w:cs="Arial"/>
                <w:sz w:val="20"/>
                <w:lang w:val="en-US"/>
              </w:rPr>
            </w:pPr>
            <w:r w:rsidRPr="00C4016A">
              <w:rPr>
                <w:rFonts w:ascii="Arial" w:eastAsia="Times New Roman" w:hAnsi="Arial" w:cs="Arial"/>
                <w:sz w:val="20"/>
                <w:lang w:val="en-US"/>
              </w:rPr>
              <w:lastRenderedPageBreak/>
              <w:t>10109</w:t>
            </w:r>
          </w:p>
        </w:tc>
        <w:tc>
          <w:tcPr>
            <w:tcW w:w="1162" w:type="dxa"/>
            <w:tcBorders>
              <w:top w:val="nil"/>
              <w:left w:val="nil"/>
              <w:bottom w:val="single" w:sz="4" w:space="0" w:color="333300"/>
              <w:right w:val="single" w:sz="4" w:space="0" w:color="333300"/>
            </w:tcBorders>
            <w:shd w:val="clear" w:color="auto" w:fill="auto"/>
            <w:hideMark/>
          </w:tcPr>
          <w:p w14:paraId="0568A69A"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35.3.7.1.5</w:t>
            </w:r>
          </w:p>
        </w:tc>
        <w:tc>
          <w:tcPr>
            <w:tcW w:w="828" w:type="dxa"/>
            <w:tcBorders>
              <w:top w:val="nil"/>
              <w:left w:val="nil"/>
              <w:bottom w:val="single" w:sz="4" w:space="0" w:color="333300"/>
              <w:right w:val="single" w:sz="4" w:space="0" w:color="333300"/>
            </w:tcBorders>
            <w:shd w:val="clear" w:color="auto" w:fill="auto"/>
            <w:hideMark/>
          </w:tcPr>
          <w:p w14:paraId="1ACC04A4"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430.36</w:t>
            </w:r>
          </w:p>
        </w:tc>
        <w:tc>
          <w:tcPr>
            <w:tcW w:w="2296" w:type="dxa"/>
            <w:tcBorders>
              <w:top w:val="nil"/>
              <w:left w:val="nil"/>
              <w:bottom w:val="single" w:sz="4" w:space="0" w:color="333300"/>
              <w:right w:val="single" w:sz="4" w:space="0" w:color="333300"/>
            </w:tcBorders>
            <w:shd w:val="clear" w:color="auto" w:fill="auto"/>
            <w:hideMark/>
          </w:tcPr>
          <w:p w14:paraId="1FDABEE1"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 xml:space="preserve">don't find any rule to </w:t>
            </w:r>
            <w:proofErr w:type="spellStart"/>
            <w:r w:rsidRPr="00C4016A">
              <w:rPr>
                <w:rFonts w:ascii="Arial" w:eastAsia="Times New Roman" w:hAnsi="Arial" w:cs="Arial"/>
                <w:sz w:val="20"/>
                <w:lang w:val="en-US"/>
              </w:rPr>
              <w:t>allowe</w:t>
            </w:r>
            <w:proofErr w:type="spellEnd"/>
            <w:r w:rsidRPr="00C4016A">
              <w:rPr>
                <w:rFonts w:ascii="Arial" w:eastAsia="Times New Roman" w:hAnsi="Arial" w:cs="Arial"/>
                <w:sz w:val="20"/>
                <w:lang w:val="en-US"/>
              </w:rPr>
              <w:t xml:space="preserve"> the frame </w:t>
            </w:r>
            <w:proofErr w:type="gramStart"/>
            <w:r w:rsidRPr="00C4016A">
              <w:rPr>
                <w:rFonts w:ascii="Arial" w:eastAsia="Times New Roman" w:hAnsi="Arial" w:cs="Arial"/>
                <w:sz w:val="20"/>
                <w:lang w:val="en-US"/>
              </w:rPr>
              <w:t>transmit</w:t>
            </w:r>
            <w:proofErr w:type="gramEnd"/>
            <w:r w:rsidRPr="00C4016A">
              <w:rPr>
                <w:rFonts w:ascii="Arial" w:eastAsia="Times New Roman" w:hAnsi="Arial" w:cs="Arial"/>
                <w:sz w:val="20"/>
                <w:lang w:val="en-US"/>
              </w:rPr>
              <w:t xml:space="preserve"> on the disabled link, if so, need remove the whole </w:t>
            </w:r>
            <w:proofErr w:type="spellStart"/>
            <w:r w:rsidRPr="00C4016A">
              <w:rPr>
                <w:rFonts w:ascii="Arial" w:eastAsia="Times New Roman" w:hAnsi="Arial" w:cs="Arial"/>
                <w:sz w:val="20"/>
                <w:lang w:val="en-US"/>
              </w:rPr>
              <w:t>sentence"A</w:t>
            </w:r>
            <w:proofErr w:type="spellEnd"/>
            <w:r w:rsidRPr="00C4016A">
              <w:rPr>
                <w:rFonts w:ascii="Arial" w:eastAsia="Times New Roman" w:hAnsi="Arial" w:cs="Arial"/>
                <w:sz w:val="20"/>
                <w:lang w:val="en-US"/>
              </w:rPr>
              <w:t xml:space="preserve"> STA of a non-AP MLD..."</w:t>
            </w:r>
          </w:p>
        </w:tc>
        <w:tc>
          <w:tcPr>
            <w:tcW w:w="2673" w:type="dxa"/>
            <w:tcBorders>
              <w:top w:val="nil"/>
              <w:left w:val="nil"/>
              <w:bottom w:val="single" w:sz="4" w:space="0" w:color="333300"/>
              <w:right w:val="single" w:sz="4" w:space="0" w:color="333300"/>
            </w:tcBorders>
            <w:shd w:val="clear" w:color="auto" w:fill="auto"/>
            <w:hideMark/>
          </w:tcPr>
          <w:p w14:paraId="25D9732A"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 xml:space="preserve">remove this </w:t>
            </w:r>
            <w:proofErr w:type="spellStart"/>
            <w:r w:rsidRPr="00C4016A">
              <w:rPr>
                <w:rFonts w:ascii="Arial" w:eastAsia="Times New Roman" w:hAnsi="Arial" w:cs="Arial"/>
                <w:sz w:val="20"/>
                <w:lang w:val="en-US"/>
              </w:rPr>
              <w:t>paragragh</w:t>
            </w:r>
            <w:proofErr w:type="spellEnd"/>
            <w:r w:rsidRPr="00C4016A">
              <w:rPr>
                <w:rFonts w:ascii="Arial" w:eastAsia="Times New Roman" w:hAnsi="Arial" w:cs="Arial"/>
                <w:sz w:val="20"/>
                <w:lang w:val="en-US"/>
              </w:rPr>
              <w:t xml:space="preserve"> if there is no allowed ruled defined in 35.3.7.1.1</w:t>
            </w:r>
          </w:p>
        </w:tc>
        <w:tc>
          <w:tcPr>
            <w:tcW w:w="2523" w:type="dxa"/>
            <w:tcBorders>
              <w:top w:val="nil"/>
              <w:left w:val="nil"/>
              <w:bottom w:val="single" w:sz="4" w:space="0" w:color="333300"/>
              <w:right w:val="single" w:sz="4" w:space="0" w:color="333300"/>
            </w:tcBorders>
            <w:shd w:val="clear" w:color="auto" w:fill="auto"/>
            <w:hideMark/>
          </w:tcPr>
          <w:p w14:paraId="31DFB6C2" w14:textId="0E65412C"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 </w:t>
            </w:r>
            <w:r w:rsidR="00B54995">
              <w:rPr>
                <w:rFonts w:ascii="Arial" w:eastAsia="Times New Roman" w:hAnsi="Arial" w:cs="Arial"/>
                <w:sz w:val="20"/>
                <w:lang w:val="en-US"/>
              </w:rPr>
              <w:t>Revised – as suggested by CID 12379, clarify the frames that are allowed. Apply the changes marked as #10109 in this document.</w:t>
            </w:r>
          </w:p>
        </w:tc>
      </w:tr>
      <w:tr w:rsidR="00FF2C9D" w:rsidRPr="00C4016A" w14:paraId="6BB821E4" w14:textId="77777777" w:rsidTr="00C4016A">
        <w:trPr>
          <w:trHeight w:val="1530"/>
        </w:trPr>
        <w:tc>
          <w:tcPr>
            <w:tcW w:w="773" w:type="dxa"/>
            <w:tcBorders>
              <w:top w:val="nil"/>
              <w:left w:val="single" w:sz="4" w:space="0" w:color="333300"/>
              <w:bottom w:val="single" w:sz="4" w:space="0" w:color="333300"/>
              <w:right w:val="single" w:sz="4" w:space="0" w:color="333300"/>
            </w:tcBorders>
            <w:shd w:val="clear" w:color="auto" w:fill="auto"/>
            <w:hideMark/>
          </w:tcPr>
          <w:p w14:paraId="4E28F98E" w14:textId="77777777" w:rsidR="00FF2C9D" w:rsidRPr="00C4016A" w:rsidRDefault="00FF2C9D" w:rsidP="00FF2C9D">
            <w:pPr>
              <w:jc w:val="right"/>
              <w:rPr>
                <w:rFonts w:ascii="Arial" w:eastAsia="Times New Roman" w:hAnsi="Arial" w:cs="Arial"/>
                <w:sz w:val="20"/>
                <w:lang w:val="en-US"/>
              </w:rPr>
            </w:pPr>
            <w:r w:rsidRPr="00C4016A">
              <w:rPr>
                <w:rFonts w:ascii="Arial" w:eastAsia="Times New Roman" w:hAnsi="Arial" w:cs="Arial"/>
                <w:sz w:val="20"/>
                <w:lang w:val="en-US"/>
              </w:rPr>
              <w:t>11610</w:t>
            </w:r>
          </w:p>
        </w:tc>
        <w:tc>
          <w:tcPr>
            <w:tcW w:w="1162" w:type="dxa"/>
            <w:tcBorders>
              <w:top w:val="nil"/>
              <w:left w:val="nil"/>
              <w:bottom w:val="single" w:sz="4" w:space="0" w:color="333300"/>
              <w:right w:val="single" w:sz="4" w:space="0" w:color="333300"/>
            </w:tcBorders>
            <w:shd w:val="clear" w:color="auto" w:fill="auto"/>
            <w:hideMark/>
          </w:tcPr>
          <w:p w14:paraId="09BD9B91"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35.3.7.1.5</w:t>
            </w:r>
          </w:p>
        </w:tc>
        <w:tc>
          <w:tcPr>
            <w:tcW w:w="828" w:type="dxa"/>
            <w:tcBorders>
              <w:top w:val="nil"/>
              <w:left w:val="nil"/>
              <w:bottom w:val="single" w:sz="4" w:space="0" w:color="333300"/>
              <w:right w:val="single" w:sz="4" w:space="0" w:color="333300"/>
            </w:tcBorders>
            <w:shd w:val="clear" w:color="auto" w:fill="auto"/>
            <w:hideMark/>
          </w:tcPr>
          <w:p w14:paraId="4A05CD7C"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430.36</w:t>
            </w:r>
          </w:p>
        </w:tc>
        <w:tc>
          <w:tcPr>
            <w:tcW w:w="2296" w:type="dxa"/>
            <w:tcBorders>
              <w:top w:val="nil"/>
              <w:left w:val="nil"/>
              <w:bottom w:val="single" w:sz="4" w:space="0" w:color="333300"/>
              <w:right w:val="single" w:sz="4" w:space="0" w:color="333300"/>
            </w:tcBorders>
            <w:shd w:val="clear" w:color="auto" w:fill="auto"/>
            <w:hideMark/>
          </w:tcPr>
          <w:p w14:paraId="5BA8F6A5"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 xml:space="preserve">Suggest using the </w:t>
            </w:r>
            <w:proofErr w:type="spellStart"/>
            <w:r w:rsidRPr="00C4016A">
              <w:rPr>
                <w:rFonts w:ascii="Arial" w:eastAsia="Times New Roman" w:hAnsi="Arial" w:cs="Arial"/>
                <w:sz w:val="20"/>
                <w:lang w:val="en-US"/>
              </w:rPr>
              <w:t>terminilogy</w:t>
            </w:r>
            <w:proofErr w:type="spellEnd"/>
            <w:r w:rsidRPr="00C4016A">
              <w:rPr>
                <w:rFonts w:ascii="Arial" w:eastAsia="Times New Roman" w:hAnsi="Arial" w:cs="Arial"/>
                <w:sz w:val="20"/>
                <w:lang w:val="en-US"/>
              </w:rPr>
              <w:t xml:space="preserve"> consistently in the spec, i.e., changing "A STA of a non-AP MLD" to "A STA affiliated with a non-AP MLD"</w:t>
            </w:r>
          </w:p>
        </w:tc>
        <w:tc>
          <w:tcPr>
            <w:tcW w:w="2673" w:type="dxa"/>
            <w:tcBorders>
              <w:top w:val="nil"/>
              <w:left w:val="nil"/>
              <w:bottom w:val="single" w:sz="4" w:space="0" w:color="333300"/>
              <w:right w:val="single" w:sz="4" w:space="0" w:color="333300"/>
            </w:tcBorders>
            <w:shd w:val="clear" w:color="auto" w:fill="auto"/>
            <w:hideMark/>
          </w:tcPr>
          <w:p w14:paraId="7C0B07A8"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changing "A STA of a non-AP MLD" to "A STA affiliated with a non-AP MLD"</w:t>
            </w:r>
          </w:p>
        </w:tc>
        <w:tc>
          <w:tcPr>
            <w:tcW w:w="2523" w:type="dxa"/>
            <w:tcBorders>
              <w:top w:val="nil"/>
              <w:left w:val="nil"/>
              <w:bottom w:val="single" w:sz="4" w:space="0" w:color="333300"/>
              <w:right w:val="single" w:sz="4" w:space="0" w:color="333300"/>
            </w:tcBorders>
            <w:shd w:val="clear" w:color="auto" w:fill="auto"/>
            <w:hideMark/>
          </w:tcPr>
          <w:p w14:paraId="3398105A" w14:textId="0EB33F94"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 </w:t>
            </w:r>
            <w:r w:rsidR="00B54995">
              <w:rPr>
                <w:rFonts w:ascii="Arial" w:eastAsia="Times New Roman" w:hAnsi="Arial" w:cs="Arial"/>
                <w:sz w:val="20"/>
                <w:lang w:val="en-US"/>
              </w:rPr>
              <w:t>A</w:t>
            </w:r>
            <w:r w:rsidR="000251C4">
              <w:rPr>
                <w:rFonts w:ascii="Arial" w:eastAsia="Times New Roman" w:hAnsi="Arial" w:cs="Arial"/>
                <w:sz w:val="20"/>
                <w:lang w:val="en-US"/>
              </w:rPr>
              <w:t>ccept</w:t>
            </w:r>
          </w:p>
        </w:tc>
      </w:tr>
      <w:tr w:rsidR="00FF2C9D" w:rsidRPr="00C4016A" w14:paraId="61C3EC14" w14:textId="77777777" w:rsidTr="00C4016A">
        <w:trPr>
          <w:trHeight w:val="1020"/>
        </w:trPr>
        <w:tc>
          <w:tcPr>
            <w:tcW w:w="773" w:type="dxa"/>
            <w:tcBorders>
              <w:top w:val="nil"/>
              <w:left w:val="single" w:sz="4" w:space="0" w:color="333300"/>
              <w:bottom w:val="single" w:sz="4" w:space="0" w:color="333300"/>
              <w:right w:val="single" w:sz="4" w:space="0" w:color="333300"/>
            </w:tcBorders>
            <w:shd w:val="clear" w:color="auto" w:fill="auto"/>
            <w:hideMark/>
          </w:tcPr>
          <w:p w14:paraId="11F90677" w14:textId="77777777" w:rsidR="00FF2C9D" w:rsidRPr="00C4016A" w:rsidRDefault="00FF2C9D" w:rsidP="00FF2C9D">
            <w:pPr>
              <w:jc w:val="right"/>
              <w:rPr>
                <w:rFonts w:ascii="Arial" w:eastAsia="Times New Roman" w:hAnsi="Arial" w:cs="Arial"/>
                <w:sz w:val="20"/>
                <w:lang w:val="en-US"/>
              </w:rPr>
            </w:pPr>
            <w:r w:rsidRPr="00C4016A">
              <w:rPr>
                <w:rFonts w:ascii="Arial" w:eastAsia="Times New Roman" w:hAnsi="Arial" w:cs="Arial"/>
                <w:sz w:val="20"/>
                <w:lang w:val="en-US"/>
              </w:rPr>
              <w:t>13365</w:t>
            </w:r>
          </w:p>
        </w:tc>
        <w:tc>
          <w:tcPr>
            <w:tcW w:w="1162" w:type="dxa"/>
            <w:tcBorders>
              <w:top w:val="nil"/>
              <w:left w:val="nil"/>
              <w:bottom w:val="single" w:sz="4" w:space="0" w:color="333300"/>
              <w:right w:val="single" w:sz="4" w:space="0" w:color="333300"/>
            </w:tcBorders>
            <w:shd w:val="clear" w:color="auto" w:fill="auto"/>
            <w:hideMark/>
          </w:tcPr>
          <w:p w14:paraId="25AD60DF"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35.3.7.1.5</w:t>
            </w:r>
          </w:p>
        </w:tc>
        <w:tc>
          <w:tcPr>
            <w:tcW w:w="828" w:type="dxa"/>
            <w:tcBorders>
              <w:top w:val="nil"/>
              <w:left w:val="nil"/>
              <w:bottom w:val="single" w:sz="4" w:space="0" w:color="333300"/>
              <w:right w:val="single" w:sz="4" w:space="0" w:color="333300"/>
            </w:tcBorders>
            <w:shd w:val="clear" w:color="auto" w:fill="auto"/>
            <w:hideMark/>
          </w:tcPr>
          <w:p w14:paraId="076A1053"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430.36</w:t>
            </w:r>
          </w:p>
        </w:tc>
        <w:tc>
          <w:tcPr>
            <w:tcW w:w="2296" w:type="dxa"/>
            <w:tcBorders>
              <w:top w:val="nil"/>
              <w:left w:val="nil"/>
              <w:bottom w:val="single" w:sz="4" w:space="0" w:color="333300"/>
              <w:right w:val="single" w:sz="4" w:space="0" w:color="333300"/>
            </w:tcBorders>
            <w:shd w:val="clear" w:color="auto" w:fill="auto"/>
            <w:hideMark/>
          </w:tcPr>
          <w:p w14:paraId="0B00F44E"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It is not clear in which condition this will happen.</w:t>
            </w:r>
          </w:p>
        </w:tc>
        <w:tc>
          <w:tcPr>
            <w:tcW w:w="2673" w:type="dxa"/>
            <w:tcBorders>
              <w:top w:val="nil"/>
              <w:left w:val="nil"/>
              <w:bottom w:val="single" w:sz="4" w:space="0" w:color="333300"/>
              <w:right w:val="single" w:sz="4" w:space="0" w:color="333300"/>
            </w:tcBorders>
            <w:shd w:val="clear" w:color="auto" w:fill="auto"/>
            <w:hideMark/>
          </w:tcPr>
          <w:p w14:paraId="3EA917FF" w14:textId="77777777"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The disablement of a link can be disallowed when the response is expected from the link only.</w:t>
            </w:r>
          </w:p>
        </w:tc>
        <w:tc>
          <w:tcPr>
            <w:tcW w:w="2523" w:type="dxa"/>
            <w:tcBorders>
              <w:top w:val="nil"/>
              <w:left w:val="nil"/>
              <w:bottom w:val="single" w:sz="4" w:space="0" w:color="333300"/>
              <w:right w:val="single" w:sz="4" w:space="0" w:color="333300"/>
            </w:tcBorders>
            <w:shd w:val="clear" w:color="auto" w:fill="auto"/>
            <w:hideMark/>
          </w:tcPr>
          <w:p w14:paraId="3308557A" w14:textId="78D4BFB2" w:rsidR="00FF2C9D" w:rsidRPr="00C4016A" w:rsidRDefault="00FF2C9D" w:rsidP="00FF2C9D">
            <w:pPr>
              <w:jc w:val="left"/>
              <w:rPr>
                <w:rFonts w:ascii="Arial" w:eastAsia="Times New Roman" w:hAnsi="Arial" w:cs="Arial"/>
                <w:sz w:val="20"/>
                <w:lang w:val="en-US"/>
              </w:rPr>
            </w:pPr>
            <w:r w:rsidRPr="00C4016A">
              <w:rPr>
                <w:rFonts w:ascii="Arial" w:eastAsia="Times New Roman" w:hAnsi="Arial" w:cs="Arial"/>
                <w:sz w:val="20"/>
                <w:lang w:val="en-US"/>
              </w:rPr>
              <w:t> </w:t>
            </w:r>
            <w:r w:rsidR="004D404F">
              <w:rPr>
                <w:rFonts w:ascii="Arial" w:eastAsia="Times New Roman" w:hAnsi="Arial" w:cs="Arial"/>
                <w:sz w:val="20"/>
                <w:lang w:val="en-US"/>
              </w:rPr>
              <w:t xml:space="preserve">Revised - </w:t>
            </w:r>
            <w:r w:rsidR="00376C92">
              <w:rPr>
                <w:rFonts w:ascii="Arial" w:eastAsia="Times New Roman" w:hAnsi="Arial" w:cs="Arial"/>
                <w:sz w:val="20"/>
                <w:lang w:val="en-US"/>
              </w:rPr>
              <w:t>as suggested by CID 12379, clarify the frames that are allowed. Apply the changes marked as #13365 in this document.</w:t>
            </w:r>
          </w:p>
        </w:tc>
      </w:tr>
      <w:tr w:rsidR="00376C92" w:rsidRPr="00C4016A" w14:paraId="2600C86D" w14:textId="77777777" w:rsidTr="00C4016A">
        <w:trPr>
          <w:trHeight w:val="2040"/>
        </w:trPr>
        <w:tc>
          <w:tcPr>
            <w:tcW w:w="773" w:type="dxa"/>
            <w:tcBorders>
              <w:top w:val="nil"/>
              <w:left w:val="single" w:sz="4" w:space="0" w:color="333300"/>
              <w:bottom w:val="single" w:sz="4" w:space="0" w:color="333300"/>
              <w:right w:val="single" w:sz="4" w:space="0" w:color="333300"/>
            </w:tcBorders>
            <w:shd w:val="clear" w:color="auto" w:fill="auto"/>
            <w:hideMark/>
          </w:tcPr>
          <w:p w14:paraId="3444B566" w14:textId="77777777" w:rsidR="00376C92" w:rsidRPr="00C4016A" w:rsidRDefault="00376C92" w:rsidP="00376C92">
            <w:pPr>
              <w:jc w:val="right"/>
              <w:rPr>
                <w:rFonts w:ascii="Arial" w:eastAsia="Times New Roman" w:hAnsi="Arial" w:cs="Arial"/>
                <w:sz w:val="20"/>
                <w:lang w:val="en-US"/>
              </w:rPr>
            </w:pPr>
            <w:r w:rsidRPr="00C4016A">
              <w:rPr>
                <w:rFonts w:ascii="Arial" w:eastAsia="Times New Roman" w:hAnsi="Arial" w:cs="Arial"/>
                <w:sz w:val="20"/>
                <w:lang w:val="en-US"/>
              </w:rPr>
              <w:t>10637</w:t>
            </w:r>
          </w:p>
        </w:tc>
        <w:tc>
          <w:tcPr>
            <w:tcW w:w="1162" w:type="dxa"/>
            <w:tcBorders>
              <w:top w:val="nil"/>
              <w:left w:val="nil"/>
              <w:bottom w:val="single" w:sz="4" w:space="0" w:color="333300"/>
              <w:right w:val="single" w:sz="4" w:space="0" w:color="333300"/>
            </w:tcBorders>
            <w:shd w:val="clear" w:color="auto" w:fill="auto"/>
            <w:hideMark/>
          </w:tcPr>
          <w:p w14:paraId="10C42FAF" w14:textId="77777777" w:rsidR="00376C92" w:rsidRPr="00C4016A" w:rsidRDefault="00376C92" w:rsidP="00376C92">
            <w:pPr>
              <w:jc w:val="left"/>
              <w:rPr>
                <w:rFonts w:ascii="Arial" w:eastAsia="Times New Roman" w:hAnsi="Arial" w:cs="Arial"/>
                <w:sz w:val="20"/>
                <w:lang w:val="en-US"/>
              </w:rPr>
            </w:pPr>
            <w:r w:rsidRPr="00C4016A">
              <w:rPr>
                <w:rFonts w:ascii="Arial" w:eastAsia="Times New Roman" w:hAnsi="Arial" w:cs="Arial"/>
                <w:sz w:val="20"/>
                <w:lang w:val="en-US"/>
              </w:rPr>
              <w:t>35.3.7.1.5</w:t>
            </w:r>
          </w:p>
        </w:tc>
        <w:tc>
          <w:tcPr>
            <w:tcW w:w="828" w:type="dxa"/>
            <w:tcBorders>
              <w:top w:val="nil"/>
              <w:left w:val="nil"/>
              <w:bottom w:val="single" w:sz="4" w:space="0" w:color="333300"/>
              <w:right w:val="single" w:sz="4" w:space="0" w:color="333300"/>
            </w:tcBorders>
            <w:shd w:val="clear" w:color="auto" w:fill="auto"/>
            <w:hideMark/>
          </w:tcPr>
          <w:p w14:paraId="51660CA3" w14:textId="77777777" w:rsidR="00376C92" w:rsidRPr="00C4016A" w:rsidRDefault="00376C92" w:rsidP="00376C92">
            <w:pPr>
              <w:jc w:val="left"/>
              <w:rPr>
                <w:rFonts w:ascii="Arial" w:eastAsia="Times New Roman" w:hAnsi="Arial" w:cs="Arial"/>
                <w:sz w:val="20"/>
                <w:lang w:val="en-US"/>
              </w:rPr>
            </w:pPr>
            <w:r w:rsidRPr="00C4016A">
              <w:rPr>
                <w:rFonts w:ascii="Arial" w:eastAsia="Times New Roman" w:hAnsi="Arial" w:cs="Arial"/>
                <w:sz w:val="20"/>
                <w:lang w:val="en-US"/>
              </w:rPr>
              <w:t>430.37</w:t>
            </w:r>
          </w:p>
        </w:tc>
        <w:tc>
          <w:tcPr>
            <w:tcW w:w="2296" w:type="dxa"/>
            <w:tcBorders>
              <w:top w:val="nil"/>
              <w:left w:val="nil"/>
              <w:bottom w:val="single" w:sz="4" w:space="0" w:color="333300"/>
              <w:right w:val="single" w:sz="4" w:space="0" w:color="333300"/>
            </w:tcBorders>
            <w:shd w:val="clear" w:color="auto" w:fill="auto"/>
            <w:hideMark/>
          </w:tcPr>
          <w:p w14:paraId="52FFAEAB" w14:textId="77777777" w:rsidR="00376C92" w:rsidRPr="00C4016A" w:rsidRDefault="00376C92" w:rsidP="00376C92">
            <w:pPr>
              <w:jc w:val="left"/>
              <w:rPr>
                <w:rFonts w:ascii="Arial" w:eastAsia="Times New Roman" w:hAnsi="Arial" w:cs="Arial"/>
                <w:sz w:val="20"/>
                <w:lang w:val="en-US"/>
              </w:rPr>
            </w:pPr>
            <w:r w:rsidRPr="00C4016A">
              <w:rPr>
                <w:rFonts w:ascii="Arial" w:eastAsia="Times New Roman" w:hAnsi="Arial" w:cs="Arial"/>
                <w:sz w:val="20"/>
                <w:lang w:val="en-US"/>
              </w:rPr>
              <w:t xml:space="preserve">Line 41 on </w:t>
            </w:r>
            <w:proofErr w:type="spellStart"/>
            <w:r w:rsidRPr="00C4016A">
              <w:rPr>
                <w:rFonts w:ascii="Arial" w:eastAsia="Times New Roman" w:hAnsi="Arial" w:cs="Arial"/>
                <w:sz w:val="20"/>
                <w:lang w:val="en-US"/>
              </w:rPr>
              <w:t>pg</w:t>
            </w:r>
            <w:proofErr w:type="spellEnd"/>
            <w:r w:rsidRPr="00C4016A">
              <w:rPr>
                <w:rFonts w:ascii="Arial" w:eastAsia="Times New Roman" w:hAnsi="Arial" w:cs="Arial"/>
                <w:sz w:val="20"/>
                <w:lang w:val="en-US"/>
              </w:rPr>
              <w:t xml:space="preserve"> 427 in clause 35.3.7.1.1 is very clear that no frames are allowed on a disabled link. Therefore, the paragraph starting line 34 on </w:t>
            </w:r>
            <w:proofErr w:type="spellStart"/>
            <w:r w:rsidRPr="00C4016A">
              <w:rPr>
                <w:rFonts w:ascii="Arial" w:eastAsia="Times New Roman" w:hAnsi="Arial" w:cs="Arial"/>
                <w:sz w:val="20"/>
                <w:lang w:val="en-US"/>
              </w:rPr>
              <w:t>pg</w:t>
            </w:r>
            <w:proofErr w:type="spellEnd"/>
            <w:r w:rsidRPr="00C4016A">
              <w:rPr>
                <w:rFonts w:ascii="Arial" w:eastAsia="Times New Roman" w:hAnsi="Arial" w:cs="Arial"/>
                <w:sz w:val="20"/>
                <w:lang w:val="en-US"/>
              </w:rPr>
              <w:t xml:space="preserve"> 430 is incorrect. There is no such case allowed by 35.3.7.1.1.</w:t>
            </w:r>
          </w:p>
        </w:tc>
        <w:tc>
          <w:tcPr>
            <w:tcW w:w="2673" w:type="dxa"/>
            <w:tcBorders>
              <w:top w:val="nil"/>
              <w:left w:val="nil"/>
              <w:bottom w:val="single" w:sz="4" w:space="0" w:color="333300"/>
              <w:right w:val="single" w:sz="4" w:space="0" w:color="333300"/>
            </w:tcBorders>
            <w:shd w:val="clear" w:color="auto" w:fill="auto"/>
            <w:hideMark/>
          </w:tcPr>
          <w:p w14:paraId="35DCADB7" w14:textId="77777777" w:rsidR="00376C92" w:rsidRPr="00C4016A" w:rsidRDefault="00376C92" w:rsidP="00376C92">
            <w:pPr>
              <w:jc w:val="left"/>
              <w:rPr>
                <w:rFonts w:ascii="Arial" w:eastAsia="Times New Roman" w:hAnsi="Arial" w:cs="Arial"/>
                <w:sz w:val="20"/>
                <w:lang w:val="en-US"/>
              </w:rPr>
            </w:pPr>
            <w:r w:rsidRPr="00C4016A">
              <w:rPr>
                <w:rFonts w:ascii="Arial" w:eastAsia="Times New Roman" w:hAnsi="Arial" w:cs="Arial"/>
                <w:sz w:val="20"/>
                <w:lang w:val="en-US"/>
              </w:rPr>
              <w:t>Delete the cited paragraph</w:t>
            </w:r>
          </w:p>
        </w:tc>
        <w:tc>
          <w:tcPr>
            <w:tcW w:w="2523" w:type="dxa"/>
            <w:tcBorders>
              <w:top w:val="nil"/>
              <w:left w:val="nil"/>
              <w:bottom w:val="single" w:sz="4" w:space="0" w:color="333300"/>
              <w:right w:val="single" w:sz="4" w:space="0" w:color="333300"/>
            </w:tcBorders>
            <w:shd w:val="clear" w:color="auto" w:fill="auto"/>
            <w:hideMark/>
          </w:tcPr>
          <w:p w14:paraId="6CEEF383" w14:textId="04BC34D7" w:rsidR="00376C92" w:rsidRPr="00C4016A" w:rsidRDefault="00376C92" w:rsidP="00376C92">
            <w:pPr>
              <w:jc w:val="left"/>
              <w:rPr>
                <w:rFonts w:ascii="Arial" w:eastAsia="Times New Roman" w:hAnsi="Arial" w:cs="Arial"/>
                <w:sz w:val="20"/>
                <w:lang w:val="en-US"/>
              </w:rPr>
            </w:pPr>
            <w:r w:rsidRPr="00C4016A">
              <w:rPr>
                <w:rFonts w:ascii="Arial" w:eastAsia="Times New Roman" w:hAnsi="Arial" w:cs="Arial"/>
                <w:sz w:val="20"/>
                <w:lang w:val="en-US"/>
              </w:rPr>
              <w:t> </w:t>
            </w:r>
            <w:r>
              <w:rPr>
                <w:rFonts w:ascii="Arial" w:eastAsia="Times New Roman" w:hAnsi="Arial" w:cs="Arial"/>
                <w:sz w:val="20"/>
                <w:lang w:val="en-US"/>
              </w:rPr>
              <w:t>Revised - as suggested by CID 12379, clarify the frames that are allowed. Apply the changes marked as #10637 in this document.</w:t>
            </w:r>
          </w:p>
        </w:tc>
      </w:tr>
      <w:tr w:rsidR="00310961" w:rsidRPr="00C4016A" w14:paraId="6E630BD9" w14:textId="77777777" w:rsidTr="00C4016A">
        <w:trPr>
          <w:trHeight w:val="1785"/>
        </w:trPr>
        <w:tc>
          <w:tcPr>
            <w:tcW w:w="773" w:type="dxa"/>
            <w:tcBorders>
              <w:top w:val="nil"/>
              <w:left w:val="single" w:sz="4" w:space="0" w:color="333300"/>
              <w:bottom w:val="single" w:sz="4" w:space="0" w:color="333300"/>
              <w:right w:val="single" w:sz="4" w:space="0" w:color="333300"/>
            </w:tcBorders>
            <w:shd w:val="clear" w:color="auto" w:fill="auto"/>
            <w:hideMark/>
          </w:tcPr>
          <w:p w14:paraId="0715BD5E"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11912</w:t>
            </w:r>
          </w:p>
        </w:tc>
        <w:tc>
          <w:tcPr>
            <w:tcW w:w="1162" w:type="dxa"/>
            <w:tcBorders>
              <w:top w:val="nil"/>
              <w:left w:val="nil"/>
              <w:bottom w:val="single" w:sz="4" w:space="0" w:color="333300"/>
              <w:right w:val="single" w:sz="4" w:space="0" w:color="333300"/>
            </w:tcBorders>
            <w:shd w:val="clear" w:color="auto" w:fill="auto"/>
            <w:hideMark/>
          </w:tcPr>
          <w:p w14:paraId="4AE7585A"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35.3.7.1.5</w:t>
            </w:r>
          </w:p>
        </w:tc>
        <w:tc>
          <w:tcPr>
            <w:tcW w:w="828" w:type="dxa"/>
            <w:tcBorders>
              <w:top w:val="nil"/>
              <w:left w:val="nil"/>
              <w:bottom w:val="single" w:sz="4" w:space="0" w:color="333300"/>
              <w:right w:val="single" w:sz="4" w:space="0" w:color="333300"/>
            </w:tcBorders>
            <w:shd w:val="clear" w:color="auto" w:fill="auto"/>
            <w:hideMark/>
          </w:tcPr>
          <w:p w14:paraId="28356038"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430.38</w:t>
            </w:r>
          </w:p>
        </w:tc>
        <w:tc>
          <w:tcPr>
            <w:tcW w:w="2296" w:type="dxa"/>
            <w:tcBorders>
              <w:top w:val="nil"/>
              <w:left w:val="nil"/>
              <w:bottom w:val="single" w:sz="4" w:space="0" w:color="333300"/>
              <w:right w:val="single" w:sz="4" w:space="0" w:color="333300"/>
            </w:tcBorders>
            <w:shd w:val="clear" w:color="auto" w:fill="auto"/>
            <w:hideMark/>
          </w:tcPr>
          <w:p w14:paraId="22B910EC"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xml:space="preserve">What types of frames are allowed when the link is disabled (could not find anything in the cited subclause 35.3.7.1.1)? </w:t>
            </w:r>
            <w:proofErr w:type="gramStart"/>
            <w:r w:rsidRPr="00C4016A">
              <w:rPr>
                <w:rFonts w:ascii="Arial" w:eastAsia="Times New Roman" w:hAnsi="Arial" w:cs="Arial"/>
                <w:sz w:val="20"/>
                <w:lang w:val="en-US"/>
              </w:rPr>
              <w:t>Also</w:t>
            </w:r>
            <w:proofErr w:type="gramEnd"/>
            <w:r w:rsidRPr="00C4016A">
              <w:rPr>
                <w:rFonts w:ascii="Arial" w:eastAsia="Times New Roman" w:hAnsi="Arial" w:cs="Arial"/>
                <w:sz w:val="20"/>
                <w:lang w:val="en-US"/>
              </w:rPr>
              <w:t xml:space="preserve"> what procedure has timed out?</w:t>
            </w:r>
          </w:p>
        </w:tc>
        <w:tc>
          <w:tcPr>
            <w:tcW w:w="2673" w:type="dxa"/>
            <w:tcBorders>
              <w:top w:val="nil"/>
              <w:left w:val="nil"/>
              <w:bottom w:val="single" w:sz="4" w:space="0" w:color="333300"/>
              <w:right w:val="single" w:sz="4" w:space="0" w:color="333300"/>
            </w:tcBorders>
            <w:shd w:val="clear" w:color="auto" w:fill="auto"/>
            <w:hideMark/>
          </w:tcPr>
          <w:p w14:paraId="30CAF9A3"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76C493B2" w14:textId="4343CFCE"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Pr>
                <w:rFonts w:ascii="Arial" w:eastAsia="Times New Roman" w:hAnsi="Arial" w:cs="Arial"/>
                <w:sz w:val="20"/>
                <w:lang w:val="en-US"/>
              </w:rPr>
              <w:t>Revised - as suggested by CID 12379, clarify the frames that are allowed. Apply the changes marked as #11912 in this document.</w:t>
            </w:r>
          </w:p>
        </w:tc>
      </w:tr>
      <w:tr w:rsidR="00310961" w:rsidRPr="00C4016A" w14:paraId="23513C69" w14:textId="77777777" w:rsidTr="00C4016A">
        <w:trPr>
          <w:trHeight w:val="2550"/>
        </w:trPr>
        <w:tc>
          <w:tcPr>
            <w:tcW w:w="773" w:type="dxa"/>
            <w:tcBorders>
              <w:top w:val="nil"/>
              <w:left w:val="single" w:sz="4" w:space="0" w:color="333300"/>
              <w:bottom w:val="single" w:sz="4" w:space="0" w:color="333300"/>
              <w:right w:val="single" w:sz="4" w:space="0" w:color="333300"/>
            </w:tcBorders>
            <w:shd w:val="clear" w:color="auto" w:fill="auto"/>
            <w:hideMark/>
          </w:tcPr>
          <w:p w14:paraId="68CA6B28"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10317</w:t>
            </w:r>
          </w:p>
        </w:tc>
        <w:tc>
          <w:tcPr>
            <w:tcW w:w="1162" w:type="dxa"/>
            <w:tcBorders>
              <w:top w:val="nil"/>
              <w:left w:val="nil"/>
              <w:bottom w:val="single" w:sz="4" w:space="0" w:color="333300"/>
              <w:right w:val="single" w:sz="4" w:space="0" w:color="333300"/>
            </w:tcBorders>
            <w:shd w:val="clear" w:color="auto" w:fill="auto"/>
            <w:hideMark/>
          </w:tcPr>
          <w:p w14:paraId="0BA00EE8"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35.3.7.1.6</w:t>
            </w:r>
          </w:p>
        </w:tc>
        <w:tc>
          <w:tcPr>
            <w:tcW w:w="828" w:type="dxa"/>
            <w:tcBorders>
              <w:top w:val="nil"/>
              <w:left w:val="nil"/>
              <w:bottom w:val="single" w:sz="4" w:space="0" w:color="333300"/>
              <w:right w:val="single" w:sz="4" w:space="0" w:color="333300"/>
            </w:tcBorders>
            <w:shd w:val="clear" w:color="auto" w:fill="auto"/>
            <w:hideMark/>
          </w:tcPr>
          <w:p w14:paraId="166893E7"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430.42</w:t>
            </w:r>
          </w:p>
        </w:tc>
        <w:tc>
          <w:tcPr>
            <w:tcW w:w="2296" w:type="dxa"/>
            <w:tcBorders>
              <w:top w:val="nil"/>
              <w:left w:val="nil"/>
              <w:bottom w:val="single" w:sz="4" w:space="0" w:color="333300"/>
              <w:right w:val="single" w:sz="4" w:space="0" w:color="333300"/>
            </w:tcBorders>
            <w:shd w:val="clear" w:color="auto" w:fill="auto"/>
            <w:hideMark/>
          </w:tcPr>
          <w:p w14:paraId="44FED28B"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Sure, the affiliated AP sets the more data field, but isn't this managed by the MLD? Re-word the requirement to state that the MLD manages the use of more data with respect to buffered BUs and the more data field is set in frames transmitted through an affiliated AP.</w:t>
            </w:r>
          </w:p>
        </w:tc>
        <w:tc>
          <w:tcPr>
            <w:tcW w:w="2673" w:type="dxa"/>
            <w:tcBorders>
              <w:top w:val="nil"/>
              <w:left w:val="nil"/>
              <w:bottom w:val="single" w:sz="4" w:space="0" w:color="333300"/>
              <w:right w:val="single" w:sz="4" w:space="0" w:color="333300"/>
            </w:tcBorders>
            <w:shd w:val="clear" w:color="auto" w:fill="auto"/>
            <w:hideMark/>
          </w:tcPr>
          <w:p w14:paraId="7EDFFF3A"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Commenter is willing to collaborate on a submission with a set of changes.</w:t>
            </w:r>
          </w:p>
        </w:tc>
        <w:tc>
          <w:tcPr>
            <w:tcW w:w="2523" w:type="dxa"/>
            <w:tcBorders>
              <w:top w:val="nil"/>
              <w:left w:val="nil"/>
              <w:bottom w:val="single" w:sz="4" w:space="0" w:color="333300"/>
              <w:right w:val="single" w:sz="4" w:space="0" w:color="333300"/>
            </w:tcBorders>
            <w:shd w:val="clear" w:color="auto" w:fill="auto"/>
            <w:hideMark/>
          </w:tcPr>
          <w:p w14:paraId="7246DB20" w14:textId="611D8EEC"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6F2F79">
              <w:rPr>
                <w:rFonts w:ascii="Arial" w:eastAsia="Times New Roman" w:hAnsi="Arial" w:cs="Arial"/>
                <w:sz w:val="20"/>
                <w:lang w:val="en-US"/>
              </w:rPr>
              <w:t>Revised – rephrase so that the more data field is managed by the MLDs. Apply the changes marked as #10317 in this document.</w:t>
            </w:r>
          </w:p>
        </w:tc>
      </w:tr>
      <w:tr w:rsidR="00310961" w:rsidRPr="00C4016A" w14:paraId="0BF143DD" w14:textId="77777777" w:rsidTr="00C4016A">
        <w:trPr>
          <w:trHeight w:val="3060"/>
        </w:trPr>
        <w:tc>
          <w:tcPr>
            <w:tcW w:w="773" w:type="dxa"/>
            <w:tcBorders>
              <w:top w:val="nil"/>
              <w:left w:val="single" w:sz="4" w:space="0" w:color="333300"/>
              <w:bottom w:val="single" w:sz="4" w:space="0" w:color="333300"/>
              <w:right w:val="single" w:sz="4" w:space="0" w:color="333300"/>
            </w:tcBorders>
            <w:shd w:val="clear" w:color="auto" w:fill="auto"/>
            <w:hideMark/>
          </w:tcPr>
          <w:p w14:paraId="7E873D44"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lastRenderedPageBreak/>
              <w:t>11914</w:t>
            </w:r>
          </w:p>
        </w:tc>
        <w:tc>
          <w:tcPr>
            <w:tcW w:w="1162" w:type="dxa"/>
            <w:tcBorders>
              <w:top w:val="nil"/>
              <w:left w:val="nil"/>
              <w:bottom w:val="single" w:sz="4" w:space="0" w:color="333300"/>
              <w:right w:val="single" w:sz="4" w:space="0" w:color="333300"/>
            </w:tcBorders>
            <w:shd w:val="clear" w:color="auto" w:fill="auto"/>
            <w:hideMark/>
          </w:tcPr>
          <w:p w14:paraId="3046FED5"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35.3.7.1.6</w:t>
            </w:r>
          </w:p>
        </w:tc>
        <w:tc>
          <w:tcPr>
            <w:tcW w:w="828" w:type="dxa"/>
            <w:tcBorders>
              <w:top w:val="nil"/>
              <w:left w:val="nil"/>
              <w:bottom w:val="single" w:sz="4" w:space="0" w:color="333300"/>
              <w:right w:val="single" w:sz="4" w:space="0" w:color="333300"/>
            </w:tcBorders>
            <w:shd w:val="clear" w:color="auto" w:fill="auto"/>
            <w:hideMark/>
          </w:tcPr>
          <w:p w14:paraId="2EAB0AD8"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430.43</w:t>
            </w:r>
          </w:p>
        </w:tc>
        <w:tc>
          <w:tcPr>
            <w:tcW w:w="2296" w:type="dxa"/>
            <w:tcBorders>
              <w:top w:val="nil"/>
              <w:left w:val="nil"/>
              <w:bottom w:val="single" w:sz="4" w:space="0" w:color="333300"/>
              <w:right w:val="single" w:sz="4" w:space="0" w:color="333300"/>
            </w:tcBorders>
            <w:shd w:val="clear" w:color="auto" w:fill="auto"/>
            <w:hideMark/>
          </w:tcPr>
          <w:p w14:paraId="72CBD5A9"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xml:space="preserve">The first paragraph of this subclause contains declarative statements that should be in clause 9 rather than here. Propose that these descriptions are converted as normative behaviors and added as an exception (with a complete list) to the </w:t>
            </w:r>
            <w:proofErr w:type="spellStart"/>
            <w:r w:rsidRPr="00C4016A">
              <w:rPr>
                <w:rFonts w:ascii="Arial" w:eastAsia="Times New Roman" w:hAnsi="Arial" w:cs="Arial"/>
                <w:sz w:val="20"/>
                <w:lang w:val="en-US"/>
              </w:rPr>
              <w:t>execptions</w:t>
            </w:r>
            <w:proofErr w:type="spellEnd"/>
            <w:r w:rsidRPr="00C4016A">
              <w:rPr>
                <w:rFonts w:ascii="Arial" w:eastAsia="Times New Roman" w:hAnsi="Arial" w:cs="Arial"/>
                <w:sz w:val="20"/>
                <w:lang w:val="en-US"/>
              </w:rPr>
              <w:t xml:space="preserve"> that are mentioned (as above) in the paragraph that follows.</w:t>
            </w:r>
          </w:p>
        </w:tc>
        <w:tc>
          <w:tcPr>
            <w:tcW w:w="2673" w:type="dxa"/>
            <w:tcBorders>
              <w:top w:val="nil"/>
              <w:left w:val="nil"/>
              <w:bottom w:val="single" w:sz="4" w:space="0" w:color="333300"/>
              <w:right w:val="single" w:sz="4" w:space="0" w:color="333300"/>
            </w:tcBorders>
            <w:shd w:val="clear" w:color="auto" w:fill="auto"/>
            <w:hideMark/>
          </w:tcPr>
          <w:p w14:paraId="10D0A264"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49B04FC6" w14:textId="4FA9A8C8"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FA7425">
              <w:rPr>
                <w:rFonts w:ascii="Arial" w:eastAsia="Times New Roman" w:hAnsi="Arial" w:cs="Arial"/>
                <w:sz w:val="20"/>
                <w:lang w:val="en-US"/>
              </w:rPr>
              <w:t xml:space="preserve">Revised </w:t>
            </w:r>
            <w:r w:rsidR="00FE166D">
              <w:rPr>
                <w:rFonts w:ascii="Arial" w:eastAsia="Times New Roman" w:hAnsi="Arial" w:cs="Arial"/>
                <w:sz w:val="20"/>
                <w:lang w:val="en-US"/>
              </w:rPr>
              <w:t>–</w:t>
            </w:r>
            <w:r w:rsidR="00FA7425">
              <w:rPr>
                <w:rFonts w:ascii="Arial" w:eastAsia="Times New Roman" w:hAnsi="Arial" w:cs="Arial"/>
                <w:sz w:val="20"/>
                <w:lang w:val="en-US"/>
              </w:rPr>
              <w:t xml:space="preserve"> </w:t>
            </w:r>
            <w:r w:rsidR="00FE166D">
              <w:rPr>
                <w:rFonts w:ascii="Arial" w:eastAsia="Times New Roman" w:hAnsi="Arial" w:cs="Arial"/>
                <w:sz w:val="20"/>
                <w:lang w:val="en-US"/>
              </w:rPr>
              <w:t>the first sentences</w:t>
            </w:r>
            <w:r w:rsidR="00834E3E">
              <w:rPr>
                <w:rFonts w:ascii="Arial" w:eastAsia="Times New Roman" w:hAnsi="Arial" w:cs="Arial"/>
                <w:sz w:val="20"/>
                <w:lang w:val="en-US"/>
              </w:rPr>
              <w:t xml:space="preserve"> are informative as they</w:t>
            </w:r>
            <w:r w:rsidR="000D47EE">
              <w:rPr>
                <w:rFonts w:ascii="Arial" w:eastAsia="Times New Roman" w:hAnsi="Arial" w:cs="Arial"/>
                <w:sz w:val="20"/>
                <w:lang w:val="en-US"/>
              </w:rPr>
              <w:t xml:space="preserve"> explain the behavior. The normative statements suggested by the commenter are included in the next paragraph. Clarify the meaning so that the more data is handled by the MLD. Apply the changes marked as #11914 in this document.</w:t>
            </w:r>
          </w:p>
        </w:tc>
      </w:tr>
      <w:tr w:rsidR="00310961" w:rsidRPr="00C4016A" w14:paraId="4AA2BD7A" w14:textId="77777777" w:rsidTr="00C4016A">
        <w:trPr>
          <w:trHeight w:val="5355"/>
        </w:trPr>
        <w:tc>
          <w:tcPr>
            <w:tcW w:w="773" w:type="dxa"/>
            <w:tcBorders>
              <w:top w:val="nil"/>
              <w:left w:val="single" w:sz="4" w:space="0" w:color="333300"/>
              <w:bottom w:val="single" w:sz="4" w:space="0" w:color="333300"/>
              <w:right w:val="single" w:sz="4" w:space="0" w:color="333300"/>
            </w:tcBorders>
            <w:shd w:val="clear" w:color="auto" w:fill="auto"/>
            <w:hideMark/>
          </w:tcPr>
          <w:p w14:paraId="41C51C19"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12928</w:t>
            </w:r>
          </w:p>
        </w:tc>
        <w:tc>
          <w:tcPr>
            <w:tcW w:w="1162" w:type="dxa"/>
            <w:tcBorders>
              <w:top w:val="nil"/>
              <w:left w:val="nil"/>
              <w:bottom w:val="single" w:sz="4" w:space="0" w:color="333300"/>
              <w:right w:val="single" w:sz="4" w:space="0" w:color="333300"/>
            </w:tcBorders>
            <w:shd w:val="clear" w:color="auto" w:fill="auto"/>
            <w:hideMark/>
          </w:tcPr>
          <w:p w14:paraId="2923DAAD"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35.3.7.1.6</w:t>
            </w:r>
          </w:p>
        </w:tc>
        <w:tc>
          <w:tcPr>
            <w:tcW w:w="828" w:type="dxa"/>
            <w:tcBorders>
              <w:top w:val="nil"/>
              <w:left w:val="nil"/>
              <w:bottom w:val="single" w:sz="4" w:space="0" w:color="333300"/>
              <w:right w:val="single" w:sz="4" w:space="0" w:color="333300"/>
            </w:tcBorders>
            <w:shd w:val="clear" w:color="auto" w:fill="auto"/>
            <w:hideMark/>
          </w:tcPr>
          <w:p w14:paraId="5F88F277"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430.43</w:t>
            </w:r>
          </w:p>
        </w:tc>
        <w:tc>
          <w:tcPr>
            <w:tcW w:w="2296" w:type="dxa"/>
            <w:tcBorders>
              <w:top w:val="nil"/>
              <w:left w:val="nil"/>
              <w:bottom w:val="single" w:sz="4" w:space="0" w:color="333300"/>
              <w:right w:val="single" w:sz="4" w:space="0" w:color="333300"/>
            </w:tcBorders>
            <w:shd w:val="clear" w:color="auto" w:fill="auto"/>
            <w:hideMark/>
          </w:tcPr>
          <w:p w14:paraId="23CAB458"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xml:space="preserve">(1) </w:t>
            </w:r>
            <w:proofErr w:type="spellStart"/>
            <w:r w:rsidRPr="00C4016A">
              <w:rPr>
                <w:rFonts w:ascii="Arial" w:eastAsia="Times New Roman" w:hAnsi="Arial" w:cs="Arial"/>
                <w:sz w:val="20"/>
                <w:lang w:val="en-US"/>
              </w:rPr>
              <w:t>Redunt</w:t>
            </w:r>
            <w:proofErr w:type="spellEnd"/>
            <w:r w:rsidRPr="00C4016A">
              <w:rPr>
                <w:rFonts w:ascii="Arial" w:eastAsia="Times New Roman" w:hAnsi="Arial" w:cs="Arial"/>
                <w:sz w:val="20"/>
                <w:lang w:val="en-US"/>
              </w:rPr>
              <w:t xml:space="preserve"> word "more" in second line pf paragraph, (2) </w:t>
            </w:r>
            <w:proofErr w:type="spellStart"/>
            <w:r w:rsidRPr="00C4016A">
              <w:rPr>
                <w:rFonts w:ascii="Arial" w:eastAsia="Times New Roman" w:hAnsi="Arial" w:cs="Arial"/>
                <w:sz w:val="20"/>
                <w:lang w:val="en-US"/>
              </w:rPr>
              <w:t>Meningless</w:t>
            </w:r>
            <w:proofErr w:type="spellEnd"/>
            <w:r w:rsidRPr="00C4016A">
              <w:rPr>
                <w:rFonts w:ascii="Arial" w:eastAsia="Times New Roman" w:hAnsi="Arial" w:cs="Arial"/>
                <w:sz w:val="20"/>
                <w:lang w:val="en-US"/>
              </w:rPr>
              <w:t>: "(not including the BU currently being transmitted) -- it means the BU being transmitted does not satisfy the rest of the sentence. (3) Many repetitive sentences -- in particular "most recent" TID-to-link mapping or default mapping... We define all mapping details once in 35.3.7.1 and after that meaning of TIDs mapped to a link is clear.</w:t>
            </w:r>
          </w:p>
        </w:tc>
        <w:tc>
          <w:tcPr>
            <w:tcW w:w="2673" w:type="dxa"/>
            <w:tcBorders>
              <w:top w:val="nil"/>
              <w:left w:val="nil"/>
              <w:bottom w:val="single" w:sz="4" w:space="0" w:color="333300"/>
              <w:right w:val="single" w:sz="4" w:space="0" w:color="333300"/>
            </w:tcBorders>
            <w:shd w:val="clear" w:color="auto" w:fill="auto"/>
            <w:hideMark/>
          </w:tcPr>
          <w:p w14:paraId="32756A23"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Change paragraph to: "An AP affiliated with an AP MLD uses the More Data subfield as defined in</w:t>
            </w:r>
            <w:r w:rsidRPr="00C4016A">
              <w:rPr>
                <w:rFonts w:ascii="Arial" w:eastAsia="Times New Roman" w:hAnsi="Arial" w:cs="Arial"/>
                <w:sz w:val="20"/>
                <w:lang w:val="en-US"/>
              </w:rPr>
              <w:br/>
              <w:t xml:space="preserve">9.2.4.1.8 (More Data subfield) to indicate to a non-AP STA in PS mode and affiliated with the non-AP MLD that individually addressed BUs are buffered for that non-AP MLD. The indicated buffered BUs include only Data frames with TIDs that are mapped to this link (see 35.3.7.1 (TID-to-link mapping)) or Management frames other than TPC Request and Link </w:t>
            </w:r>
            <w:proofErr w:type="spellStart"/>
            <w:r w:rsidRPr="00C4016A">
              <w:rPr>
                <w:rFonts w:ascii="Arial" w:eastAsia="Times New Roman" w:hAnsi="Arial" w:cs="Arial"/>
                <w:sz w:val="20"/>
                <w:lang w:val="en-US"/>
              </w:rPr>
              <w:t>Measureent</w:t>
            </w:r>
            <w:proofErr w:type="spellEnd"/>
            <w:r w:rsidRPr="00C4016A">
              <w:rPr>
                <w:rFonts w:ascii="Arial" w:eastAsia="Times New Roman" w:hAnsi="Arial" w:cs="Arial"/>
                <w:sz w:val="20"/>
                <w:lang w:val="en-US"/>
              </w:rPr>
              <w:t xml:space="preserve"> Request (see 35.3.12.4 (Traffic indication))."</w:t>
            </w:r>
          </w:p>
        </w:tc>
        <w:tc>
          <w:tcPr>
            <w:tcW w:w="2523" w:type="dxa"/>
            <w:tcBorders>
              <w:top w:val="nil"/>
              <w:left w:val="nil"/>
              <w:bottom w:val="single" w:sz="4" w:space="0" w:color="333300"/>
              <w:right w:val="single" w:sz="4" w:space="0" w:color="333300"/>
            </w:tcBorders>
            <w:shd w:val="clear" w:color="auto" w:fill="auto"/>
            <w:hideMark/>
          </w:tcPr>
          <w:p w14:paraId="473EADEA" w14:textId="647C75CF"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E3207B">
              <w:rPr>
                <w:rFonts w:ascii="Arial" w:eastAsia="Times New Roman" w:hAnsi="Arial" w:cs="Arial"/>
                <w:sz w:val="20"/>
                <w:lang w:val="en-US"/>
              </w:rPr>
              <w:t>R</w:t>
            </w:r>
            <w:r w:rsidR="005E626A">
              <w:rPr>
                <w:rFonts w:ascii="Arial" w:eastAsia="Times New Roman" w:hAnsi="Arial" w:cs="Arial"/>
                <w:sz w:val="20"/>
                <w:lang w:val="en-US"/>
              </w:rPr>
              <w:t>evised – simplif</w:t>
            </w:r>
            <w:r w:rsidR="00CD4272">
              <w:rPr>
                <w:rFonts w:ascii="Arial" w:eastAsia="Times New Roman" w:hAnsi="Arial" w:cs="Arial"/>
                <w:sz w:val="20"/>
                <w:lang w:val="en-US"/>
              </w:rPr>
              <w:t>y</w:t>
            </w:r>
            <w:r w:rsidR="005E626A">
              <w:rPr>
                <w:rFonts w:ascii="Arial" w:eastAsia="Times New Roman" w:hAnsi="Arial" w:cs="Arial"/>
                <w:sz w:val="20"/>
                <w:lang w:val="en-US"/>
              </w:rPr>
              <w:t xml:space="preserve"> the sentence and add the word only as suggested by the commenter. Apply the changes marked as #12928</w:t>
            </w:r>
            <w:r w:rsidR="00CD4272">
              <w:rPr>
                <w:rFonts w:ascii="Arial" w:eastAsia="Times New Roman" w:hAnsi="Arial" w:cs="Arial"/>
                <w:sz w:val="20"/>
                <w:lang w:val="en-US"/>
              </w:rPr>
              <w:t xml:space="preserve"> in this document.</w:t>
            </w:r>
          </w:p>
        </w:tc>
      </w:tr>
      <w:tr w:rsidR="00310961" w:rsidRPr="00C4016A" w14:paraId="1B9F0AD9" w14:textId="77777777" w:rsidTr="00C4016A">
        <w:trPr>
          <w:trHeight w:val="1020"/>
        </w:trPr>
        <w:tc>
          <w:tcPr>
            <w:tcW w:w="773" w:type="dxa"/>
            <w:tcBorders>
              <w:top w:val="nil"/>
              <w:left w:val="single" w:sz="4" w:space="0" w:color="333300"/>
              <w:bottom w:val="single" w:sz="4" w:space="0" w:color="333300"/>
              <w:right w:val="single" w:sz="4" w:space="0" w:color="333300"/>
            </w:tcBorders>
            <w:shd w:val="clear" w:color="auto" w:fill="auto"/>
            <w:hideMark/>
          </w:tcPr>
          <w:p w14:paraId="604BD87F"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10026</w:t>
            </w:r>
          </w:p>
        </w:tc>
        <w:tc>
          <w:tcPr>
            <w:tcW w:w="1162" w:type="dxa"/>
            <w:tcBorders>
              <w:top w:val="nil"/>
              <w:left w:val="nil"/>
              <w:bottom w:val="single" w:sz="4" w:space="0" w:color="333300"/>
              <w:right w:val="single" w:sz="4" w:space="0" w:color="333300"/>
            </w:tcBorders>
            <w:shd w:val="clear" w:color="auto" w:fill="auto"/>
            <w:hideMark/>
          </w:tcPr>
          <w:p w14:paraId="00D85B7E"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35.3.7.1.6</w:t>
            </w:r>
          </w:p>
        </w:tc>
        <w:tc>
          <w:tcPr>
            <w:tcW w:w="828" w:type="dxa"/>
            <w:tcBorders>
              <w:top w:val="nil"/>
              <w:left w:val="nil"/>
              <w:bottom w:val="single" w:sz="4" w:space="0" w:color="333300"/>
              <w:right w:val="single" w:sz="4" w:space="0" w:color="333300"/>
            </w:tcBorders>
            <w:shd w:val="clear" w:color="auto" w:fill="auto"/>
            <w:hideMark/>
          </w:tcPr>
          <w:p w14:paraId="073AAEF8"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430.49</w:t>
            </w:r>
          </w:p>
        </w:tc>
        <w:tc>
          <w:tcPr>
            <w:tcW w:w="2296" w:type="dxa"/>
            <w:tcBorders>
              <w:top w:val="nil"/>
              <w:left w:val="nil"/>
              <w:bottom w:val="single" w:sz="4" w:space="0" w:color="333300"/>
              <w:right w:val="single" w:sz="4" w:space="0" w:color="333300"/>
            </w:tcBorders>
            <w:shd w:val="clear" w:color="auto" w:fill="auto"/>
            <w:hideMark/>
          </w:tcPr>
          <w:p w14:paraId="71570A6D"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How about buffering control frames like BAR? Do we need to set the More data? Please clarify</w:t>
            </w:r>
          </w:p>
        </w:tc>
        <w:tc>
          <w:tcPr>
            <w:tcW w:w="2673" w:type="dxa"/>
            <w:tcBorders>
              <w:top w:val="nil"/>
              <w:left w:val="nil"/>
              <w:bottom w:val="single" w:sz="4" w:space="0" w:color="333300"/>
              <w:right w:val="single" w:sz="4" w:space="0" w:color="333300"/>
            </w:tcBorders>
            <w:shd w:val="clear" w:color="auto" w:fill="auto"/>
            <w:hideMark/>
          </w:tcPr>
          <w:p w14:paraId="3337F4FE"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2A83C165" w14:textId="4049A174"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DA7B77">
              <w:rPr>
                <w:rFonts w:ascii="Arial" w:eastAsia="Times New Roman" w:hAnsi="Arial" w:cs="Arial"/>
                <w:sz w:val="20"/>
                <w:lang w:val="en-US"/>
              </w:rPr>
              <w:t>Reject – control frames are not buffered.</w:t>
            </w:r>
          </w:p>
        </w:tc>
      </w:tr>
      <w:tr w:rsidR="00310961" w:rsidRPr="00C4016A" w14:paraId="1EA832CF" w14:textId="77777777" w:rsidTr="00C4016A">
        <w:trPr>
          <w:trHeight w:val="1020"/>
        </w:trPr>
        <w:tc>
          <w:tcPr>
            <w:tcW w:w="773" w:type="dxa"/>
            <w:tcBorders>
              <w:top w:val="nil"/>
              <w:left w:val="single" w:sz="4" w:space="0" w:color="333300"/>
              <w:bottom w:val="single" w:sz="4" w:space="0" w:color="333300"/>
              <w:right w:val="single" w:sz="4" w:space="0" w:color="333300"/>
            </w:tcBorders>
            <w:shd w:val="clear" w:color="auto" w:fill="auto"/>
            <w:hideMark/>
          </w:tcPr>
          <w:p w14:paraId="3F6FE16D"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13070</w:t>
            </w:r>
          </w:p>
        </w:tc>
        <w:tc>
          <w:tcPr>
            <w:tcW w:w="1162" w:type="dxa"/>
            <w:tcBorders>
              <w:top w:val="nil"/>
              <w:left w:val="nil"/>
              <w:bottom w:val="single" w:sz="4" w:space="0" w:color="333300"/>
              <w:right w:val="single" w:sz="4" w:space="0" w:color="333300"/>
            </w:tcBorders>
            <w:shd w:val="clear" w:color="auto" w:fill="auto"/>
            <w:hideMark/>
          </w:tcPr>
          <w:p w14:paraId="3BCCA295"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35.3.7.1.6</w:t>
            </w:r>
          </w:p>
        </w:tc>
        <w:tc>
          <w:tcPr>
            <w:tcW w:w="828" w:type="dxa"/>
            <w:tcBorders>
              <w:top w:val="nil"/>
              <w:left w:val="nil"/>
              <w:bottom w:val="single" w:sz="4" w:space="0" w:color="333300"/>
              <w:right w:val="single" w:sz="4" w:space="0" w:color="333300"/>
            </w:tcBorders>
            <w:shd w:val="clear" w:color="auto" w:fill="auto"/>
            <w:hideMark/>
          </w:tcPr>
          <w:p w14:paraId="3485FEE7"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430.49</w:t>
            </w:r>
          </w:p>
        </w:tc>
        <w:tc>
          <w:tcPr>
            <w:tcW w:w="2296" w:type="dxa"/>
            <w:tcBorders>
              <w:top w:val="nil"/>
              <w:left w:val="nil"/>
              <w:bottom w:val="single" w:sz="4" w:space="0" w:color="333300"/>
              <w:right w:val="single" w:sz="4" w:space="0" w:color="333300"/>
            </w:tcBorders>
            <w:shd w:val="clear" w:color="auto" w:fill="auto"/>
            <w:hideMark/>
          </w:tcPr>
          <w:p w14:paraId="1390B66B"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How about buffering control frames like BAR? Do we need to set the More data? Please clarify</w:t>
            </w:r>
          </w:p>
        </w:tc>
        <w:tc>
          <w:tcPr>
            <w:tcW w:w="2673" w:type="dxa"/>
            <w:tcBorders>
              <w:top w:val="nil"/>
              <w:left w:val="nil"/>
              <w:bottom w:val="single" w:sz="4" w:space="0" w:color="333300"/>
              <w:right w:val="single" w:sz="4" w:space="0" w:color="333300"/>
            </w:tcBorders>
            <w:shd w:val="clear" w:color="auto" w:fill="auto"/>
            <w:hideMark/>
          </w:tcPr>
          <w:p w14:paraId="31B2D9D3"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1D27E5D1" w14:textId="2684333E"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323E8C">
              <w:rPr>
                <w:rFonts w:ascii="Arial" w:eastAsia="Times New Roman" w:hAnsi="Arial" w:cs="Arial"/>
                <w:sz w:val="20"/>
                <w:lang w:val="en-US"/>
              </w:rPr>
              <w:t>Reject – control frames are not buffered</w:t>
            </w:r>
            <w:r w:rsidR="00FE30FA">
              <w:rPr>
                <w:rFonts w:ascii="Arial" w:eastAsia="Times New Roman" w:hAnsi="Arial" w:cs="Arial"/>
                <w:sz w:val="20"/>
                <w:lang w:val="en-US"/>
              </w:rPr>
              <w:t>.</w:t>
            </w:r>
          </w:p>
        </w:tc>
      </w:tr>
      <w:tr w:rsidR="00310961" w:rsidRPr="00C4016A" w14:paraId="466DB307" w14:textId="77777777" w:rsidTr="00C4016A">
        <w:trPr>
          <w:trHeight w:val="1275"/>
        </w:trPr>
        <w:tc>
          <w:tcPr>
            <w:tcW w:w="773" w:type="dxa"/>
            <w:tcBorders>
              <w:top w:val="nil"/>
              <w:left w:val="single" w:sz="4" w:space="0" w:color="333300"/>
              <w:bottom w:val="single" w:sz="4" w:space="0" w:color="333300"/>
              <w:right w:val="single" w:sz="4" w:space="0" w:color="333300"/>
            </w:tcBorders>
            <w:shd w:val="clear" w:color="auto" w:fill="auto"/>
            <w:hideMark/>
          </w:tcPr>
          <w:p w14:paraId="35B1E54C"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10463</w:t>
            </w:r>
          </w:p>
        </w:tc>
        <w:tc>
          <w:tcPr>
            <w:tcW w:w="1162" w:type="dxa"/>
            <w:tcBorders>
              <w:top w:val="nil"/>
              <w:left w:val="nil"/>
              <w:bottom w:val="single" w:sz="4" w:space="0" w:color="333300"/>
              <w:right w:val="single" w:sz="4" w:space="0" w:color="333300"/>
            </w:tcBorders>
            <w:shd w:val="clear" w:color="auto" w:fill="auto"/>
            <w:hideMark/>
          </w:tcPr>
          <w:p w14:paraId="751FCCE7"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35.3.7.1.6</w:t>
            </w:r>
          </w:p>
        </w:tc>
        <w:tc>
          <w:tcPr>
            <w:tcW w:w="828" w:type="dxa"/>
            <w:tcBorders>
              <w:top w:val="nil"/>
              <w:left w:val="nil"/>
              <w:bottom w:val="single" w:sz="4" w:space="0" w:color="333300"/>
              <w:right w:val="single" w:sz="4" w:space="0" w:color="333300"/>
            </w:tcBorders>
            <w:shd w:val="clear" w:color="auto" w:fill="auto"/>
            <w:hideMark/>
          </w:tcPr>
          <w:p w14:paraId="6004B626"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430.52</w:t>
            </w:r>
          </w:p>
        </w:tc>
        <w:tc>
          <w:tcPr>
            <w:tcW w:w="2296" w:type="dxa"/>
            <w:tcBorders>
              <w:top w:val="nil"/>
              <w:left w:val="nil"/>
              <w:bottom w:val="single" w:sz="4" w:space="0" w:color="333300"/>
              <w:right w:val="single" w:sz="4" w:space="0" w:color="333300"/>
            </w:tcBorders>
            <w:shd w:val="clear" w:color="auto" w:fill="auto"/>
            <w:hideMark/>
          </w:tcPr>
          <w:p w14:paraId="2FCCAFF0"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Please clarify whether an individually addressed means individually addressed STA affiliated with MLD or MLD?</w:t>
            </w:r>
          </w:p>
        </w:tc>
        <w:tc>
          <w:tcPr>
            <w:tcW w:w="2673" w:type="dxa"/>
            <w:tcBorders>
              <w:top w:val="nil"/>
              <w:left w:val="nil"/>
              <w:bottom w:val="single" w:sz="4" w:space="0" w:color="333300"/>
              <w:right w:val="single" w:sz="4" w:space="0" w:color="333300"/>
            </w:tcBorders>
            <w:shd w:val="clear" w:color="auto" w:fill="auto"/>
            <w:hideMark/>
          </w:tcPr>
          <w:p w14:paraId="5A8665C0"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in the comment</w:t>
            </w:r>
          </w:p>
        </w:tc>
        <w:tc>
          <w:tcPr>
            <w:tcW w:w="2523" w:type="dxa"/>
            <w:tcBorders>
              <w:top w:val="nil"/>
              <w:left w:val="nil"/>
              <w:bottom w:val="single" w:sz="4" w:space="0" w:color="333300"/>
              <w:right w:val="single" w:sz="4" w:space="0" w:color="333300"/>
            </w:tcBorders>
            <w:shd w:val="clear" w:color="auto" w:fill="auto"/>
            <w:hideMark/>
          </w:tcPr>
          <w:p w14:paraId="10BD3A2E" w14:textId="14AFAC8C"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5E261B">
              <w:rPr>
                <w:rFonts w:ascii="Arial" w:eastAsia="Times New Roman" w:hAnsi="Arial" w:cs="Arial"/>
                <w:sz w:val="20"/>
                <w:lang w:val="en-US"/>
              </w:rPr>
              <w:t>Revised –</w:t>
            </w:r>
            <w:r w:rsidR="00483AD6">
              <w:rPr>
                <w:rFonts w:ascii="Arial" w:eastAsia="Times New Roman" w:hAnsi="Arial" w:cs="Arial"/>
                <w:sz w:val="20"/>
                <w:lang w:val="en-US"/>
              </w:rPr>
              <w:t xml:space="preserve"> Clarify </w:t>
            </w:r>
            <w:r w:rsidR="00A30F78">
              <w:rPr>
                <w:rFonts w:ascii="Arial" w:eastAsia="Times New Roman" w:hAnsi="Arial" w:cs="Arial"/>
                <w:sz w:val="20"/>
                <w:lang w:val="en-US"/>
              </w:rPr>
              <w:t xml:space="preserve">the addressing for data frames and for management frames. Also remove the mention of TPC Request and Link Measurement </w:t>
            </w:r>
            <w:proofErr w:type="spellStart"/>
            <w:r w:rsidR="00A30F78">
              <w:rPr>
                <w:rFonts w:ascii="Arial" w:eastAsia="Times New Roman" w:hAnsi="Arial" w:cs="Arial"/>
                <w:sz w:val="20"/>
                <w:lang w:val="en-US"/>
              </w:rPr>
              <w:t>Requst</w:t>
            </w:r>
            <w:proofErr w:type="spellEnd"/>
            <w:r w:rsidR="00A30F78">
              <w:rPr>
                <w:rFonts w:ascii="Arial" w:eastAsia="Times New Roman" w:hAnsi="Arial" w:cs="Arial"/>
                <w:sz w:val="20"/>
                <w:lang w:val="en-US"/>
              </w:rPr>
              <w:t xml:space="preserve"> frame and refer to the relevant </w:t>
            </w:r>
            <w:r w:rsidR="00F31EB4">
              <w:rPr>
                <w:rFonts w:ascii="Arial" w:eastAsia="Times New Roman" w:hAnsi="Arial" w:cs="Arial"/>
                <w:sz w:val="20"/>
                <w:lang w:val="en-US"/>
              </w:rPr>
              <w:t xml:space="preserve">subclause 35.3.14 to determine the </w:t>
            </w:r>
            <w:r w:rsidR="00F31EB4">
              <w:rPr>
                <w:rFonts w:ascii="Arial" w:eastAsia="Times New Roman" w:hAnsi="Arial" w:cs="Arial"/>
                <w:sz w:val="20"/>
                <w:lang w:val="en-US"/>
              </w:rPr>
              <w:lastRenderedPageBreak/>
              <w:t xml:space="preserve">management frames that can be retrieved on this link. </w:t>
            </w:r>
            <w:r w:rsidR="00910D6E">
              <w:rPr>
                <w:rFonts w:ascii="Arial" w:eastAsia="Times New Roman" w:hAnsi="Arial" w:cs="Arial"/>
                <w:sz w:val="20"/>
                <w:lang w:val="en-US"/>
              </w:rPr>
              <w:t>Apply the changes marked as #10463 in this document.</w:t>
            </w:r>
          </w:p>
        </w:tc>
      </w:tr>
      <w:tr w:rsidR="00310961" w:rsidRPr="00C4016A" w14:paraId="0F57F952" w14:textId="77777777" w:rsidTr="00C4016A">
        <w:trPr>
          <w:trHeight w:val="510"/>
        </w:trPr>
        <w:tc>
          <w:tcPr>
            <w:tcW w:w="773" w:type="dxa"/>
            <w:tcBorders>
              <w:top w:val="nil"/>
              <w:left w:val="single" w:sz="4" w:space="0" w:color="333300"/>
              <w:bottom w:val="single" w:sz="4" w:space="0" w:color="333300"/>
              <w:right w:val="single" w:sz="4" w:space="0" w:color="333300"/>
            </w:tcBorders>
            <w:shd w:val="clear" w:color="auto" w:fill="auto"/>
            <w:hideMark/>
          </w:tcPr>
          <w:p w14:paraId="7979F5D9"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lastRenderedPageBreak/>
              <w:t>12929</w:t>
            </w:r>
          </w:p>
        </w:tc>
        <w:tc>
          <w:tcPr>
            <w:tcW w:w="1162" w:type="dxa"/>
            <w:tcBorders>
              <w:top w:val="nil"/>
              <w:left w:val="nil"/>
              <w:bottom w:val="single" w:sz="4" w:space="0" w:color="333300"/>
              <w:right w:val="single" w:sz="4" w:space="0" w:color="333300"/>
            </w:tcBorders>
            <w:shd w:val="clear" w:color="auto" w:fill="auto"/>
            <w:hideMark/>
          </w:tcPr>
          <w:p w14:paraId="451C1C11"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35.3.7.1.6</w:t>
            </w:r>
          </w:p>
        </w:tc>
        <w:tc>
          <w:tcPr>
            <w:tcW w:w="828" w:type="dxa"/>
            <w:tcBorders>
              <w:top w:val="nil"/>
              <w:left w:val="nil"/>
              <w:bottom w:val="single" w:sz="4" w:space="0" w:color="333300"/>
              <w:right w:val="single" w:sz="4" w:space="0" w:color="333300"/>
            </w:tcBorders>
            <w:shd w:val="clear" w:color="auto" w:fill="auto"/>
            <w:hideMark/>
          </w:tcPr>
          <w:p w14:paraId="626D9D1A"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430.52</w:t>
            </w:r>
          </w:p>
        </w:tc>
        <w:tc>
          <w:tcPr>
            <w:tcW w:w="2296" w:type="dxa"/>
            <w:tcBorders>
              <w:top w:val="nil"/>
              <w:left w:val="nil"/>
              <w:bottom w:val="single" w:sz="4" w:space="0" w:color="333300"/>
              <w:right w:val="single" w:sz="4" w:space="0" w:color="333300"/>
            </w:tcBorders>
            <w:shd w:val="clear" w:color="auto" w:fill="auto"/>
            <w:hideMark/>
          </w:tcPr>
          <w:p w14:paraId="2230E1FD"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NOTE is repetitive and stating the obvious.</w:t>
            </w:r>
          </w:p>
        </w:tc>
        <w:tc>
          <w:tcPr>
            <w:tcW w:w="2673" w:type="dxa"/>
            <w:tcBorders>
              <w:top w:val="nil"/>
              <w:left w:val="nil"/>
              <w:bottom w:val="single" w:sz="4" w:space="0" w:color="333300"/>
              <w:right w:val="single" w:sz="4" w:space="0" w:color="333300"/>
            </w:tcBorders>
            <w:shd w:val="clear" w:color="auto" w:fill="auto"/>
            <w:hideMark/>
          </w:tcPr>
          <w:p w14:paraId="485A5DD5"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Delete NOTE</w:t>
            </w:r>
          </w:p>
        </w:tc>
        <w:tc>
          <w:tcPr>
            <w:tcW w:w="2523" w:type="dxa"/>
            <w:tcBorders>
              <w:top w:val="nil"/>
              <w:left w:val="nil"/>
              <w:bottom w:val="single" w:sz="4" w:space="0" w:color="333300"/>
              <w:right w:val="single" w:sz="4" w:space="0" w:color="333300"/>
            </w:tcBorders>
            <w:shd w:val="clear" w:color="auto" w:fill="auto"/>
            <w:hideMark/>
          </w:tcPr>
          <w:p w14:paraId="78AFE7AE" w14:textId="5CB08AC3"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3A0A91">
              <w:rPr>
                <w:rFonts w:ascii="Arial" w:eastAsia="Times New Roman" w:hAnsi="Arial" w:cs="Arial"/>
                <w:sz w:val="20"/>
                <w:lang w:val="en-US"/>
              </w:rPr>
              <w:t>Revised – agree with the commenter. Remove the note. Apply the changes marked as #12929 in this document.</w:t>
            </w:r>
          </w:p>
        </w:tc>
      </w:tr>
      <w:tr w:rsidR="00310961" w:rsidRPr="00C4016A" w14:paraId="7A9AEC43" w14:textId="77777777" w:rsidTr="00C4016A">
        <w:trPr>
          <w:trHeight w:val="3060"/>
        </w:trPr>
        <w:tc>
          <w:tcPr>
            <w:tcW w:w="773" w:type="dxa"/>
            <w:tcBorders>
              <w:top w:val="nil"/>
              <w:left w:val="single" w:sz="4" w:space="0" w:color="333300"/>
              <w:bottom w:val="single" w:sz="4" w:space="0" w:color="333300"/>
              <w:right w:val="single" w:sz="4" w:space="0" w:color="333300"/>
            </w:tcBorders>
            <w:shd w:val="clear" w:color="auto" w:fill="auto"/>
            <w:hideMark/>
          </w:tcPr>
          <w:p w14:paraId="3D04830D"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11962</w:t>
            </w:r>
          </w:p>
        </w:tc>
        <w:tc>
          <w:tcPr>
            <w:tcW w:w="1162" w:type="dxa"/>
            <w:tcBorders>
              <w:top w:val="nil"/>
              <w:left w:val="nil"/>
              <w:bottom w:val="single" w:sz="4" w:space="0" w:color="333300"/>
              <w:right w:val="single" w:sz="4" w:space="0" w:color="333300"/>
            </w:tcBorders>
            <w:shd w:val="clear" w:color="auto" w:fill="auto"/>
            <w:hideMark/>
          </w:tcPr>
          <w:p w14:paraId="74E8AF20"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35.3.7.1.6</w:t>
            </w:r>
          </w:p>
        </w:tc>
        <w:tc>
          <w:tcPr>
            <w:tcW w:w="828" w:type="dxa"/>
            <w:tcBorders>
              <w:top w:val="nil"/>
              <w:left w:val="nil"/>
              <w:bottom w:val="single" w:sz="4" w:space="0" w:color="333300"/>
              <w:right w:val="single" w:sz="4" w:space="0" w:color="333300"/>
            </w:tcBorders>
            <w:shd w:val="clear" w:color="auto" w:fill="auto"/>
            <w:hideMark/>
          </w:tcPr>
          <w:p w14:paraId="1D9356D0"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430.57</w:t>
            </w:r>
          </w:p>
        </w:tc>
        <w:tc>
          <w:tcPr>
            <w:tcW w:w="2296" w:type="dxa"/>
            <w:tcBorders>
              <w:top w:val="nil"/>
              <w:left w:val="nil"/>
              <w:bottom w:val="single" w:sz="4" w:space="0" w:color="333300"/>
              <w:right w:val="single" w:sz="4" w:space="0" w:color="333300"/>
            </w:tcBorders>
            <w:shd w:val="clear" w:color="auto" w:fill="auto"/>
            <w:hideMark/>
          </w:tcPr>
          <w:p w14:paraId="38763611"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TWT SP early termination should not be done based on More data bit value. The More data may be set to 1 only for STAs that are in power save mode. If a non-AP MLD has a link in active mode, then more data field may not be set to value 1. This makes More data field unreliable for TWT SP early termination.</w:t>
            </w:r>
          </w:p>
        </w:tc>
        <w:tc>
          <w:tcPr>
            <w:tcW w:w="2673" w:type="dxa"/>
            <w:tcBorders>
              <w:top w:val="nil"/>
              <w:left w:val="nil"/>
              <w:bottom w:val="single" w:sz="4" w:space="0" w:color="333300"/>
              <w:right w:val="single" w:sz="4" w:space="0" w:color="333300"/>
            </w:tcBorders>
            <w:shd w:val="clear" w:color="auto" w:fill="auto"/>
            <w:hideMark/>
          </w:tcPr>
          <w:p w14:paraId="2A04EF1D"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Please, define that more data field is not used to early terminate TWT SPs of non-AP MLDs, because AP may only be capable to transmit value 0 to the STAs that belong to non-AP MLD that has one STA in active mode. Such indication would terminate immediately the TWT SP, which makes TWT SP a broken feature.</w:t>
            </w:r>
          </w:p>
        </w:tc>
        <w:tc>
          <w:tcPr>
            <w:tcW w:w="2523" w:type="dxa"/>
            <w:tcBorders>
              <w:top w:val="nil"/>
              <w:left w:val="nil"/>
              <w:bottom w:val="single" w:sz="4" w:space="0" w:color="333300"/>
              <w:right w:val="single" w:sz="4" w:space="0" w:color="333300"/>
            </w:tcBorders>
            <w:shd w:val="clear" w:color="auto" w:fill="auto"/>
            <w:hideMark/>
          </w:tcPr>
          <w:p w14:paraId="74A860EA"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p>
        </w:tc>
      </w:tr>
      <w:tr w:rsidR="00310961" w:rsidRPr="00C4016A" w14:paraId="200F5DA2" w14:textId="77777777" w:rsidTr="00C4016A">
        <w:trPr>
          <w:trHeight w:val="765"/>
        </w:trPr>
        <w:tc>
          <w:tcPr>
            <w:tcW w:w="773" w:type="dxa"/>
            <w:tcBorders>
              <w:top w:val="nil"/>
              <w:left w:val="single" w:sz="4" w:space="0" w:color="333300"/>
              <w:bottom w:val="single" w:sz="4" w:space="0" w:color="333300"/>
              <w:right w:val="single" w:sz="4" w:space="0" w:color="333300"/>
            </w:tcBorders>
            <w:shd w:val="clear" w:color="auto" w:fill="auto"/>
            <w:hideMark/>
          </w:tcPr>
          <w:p w14:paraId="2466BEE7"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10025</w:t>
            </w:r>
          </w:p>
        </w:tc>
        <w:tc>
          <w:tcPr>
            <w:tcW w:w="1162" w:type="dxa"/>
            <w:tcBorders>
              <w:top w:val="nil"/>
              <w:left w:val="nil"/>
              <w:bottom w:val="single" w:sz="4" w:space="0" w:color="333300"/>
              <w:right w:val="single" w:sz="4" w:space="0" w:color="333300"/>
            </w:tcBorders>
            <w:shd w:val="clear" w:color="auto" w:fill="auto"/>
            <w:hideMark/>
          </w:tcPr>
          <w:p w14:paraId="28F935CF"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35.3.7.1.6</w:t>
            </w:r>
          </w:p>
        </w:tc>
        <w:tc>
          <w:tcPr>
            <w:tcW w:w="828" w:type="dxa"/>
            <w:tcBorders>
              <w:top w:val="nil"/>
              <w:left w:val="nil"/>
              <w:bottom w:val="single" w:sz="4" w:space="0" w:color="333300"/>
              <w:right w:val="single" w:sz="4" w:space="0" w:color="333300"/>
            </w:tcBorders>
            <w:shd w:val="clear" w:color="auto" w:fill="auto"/>
            <w:hideMark/>
          </w:tcPr>
          <w:p w14:paraId="7B920762"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430.61</w:t>
            </w:r>
          </w:p>
        </w:tc>
        <w:tc>
          <w:tcPr>
            <w:tcW w:w="2296" w:type="dxa"/>
            <w:tcBorders>
              <w:top w:val="nil"/>
              <w:left w:val="nil"/>
              <w:bottom w:val="single" w:sz="4" w:space="0" w:color="333300"/>
              <w:right w:val="single" w:sz="4" w:space="0" w:color="333300"/>
            </w:tcBorders>
            <w:shd w:val="clear" w:color="auto" w:fill="auto"/>
            <w:hideMark/>
          </w:tcPr>
          <w:p w14:paraId="2C323BDB"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xml:space="preserve">Please fix this "When a STA is affiliated ..." </w:t>
            </w:r>
            <w:proofErr w:type="gramStart"/>
            <w:r w:rsidRPr="00C4016A">
              <w:rPr>
                <w:rFonts w:ascii="Arial" w:eastAsia="Times New Roman" w:hAnsi="Arial" w:cs="Arial"/>
                <w:sz w:val="20"/>
                <w:lang w:val="en-US"/>
              </w:rPr>
              <w:t>to  "</w:t>
            </w:r>
            <w:proofErr w:type="gramEnd"/>
            <w:r w:rsidRPr="00C4016A">
              <w:rPr>
                <w:rFonts w:ascii="Arial" w:eastAsia="Times New Roman" w:hAnsi="Arial" w:cs="Arial"/>
                <w:sz w:val="20"/>
                <w:lang w:val="en-US"/>
              </w:rPr>
              <w:t>When a STA that is affiliated ..."</w:t>
            </w:r>
          </w:p>
        </w:tc>
        <w:tc>
          <w:tcPr>
            <w:tcW w:w="2673" w:type="dxa"/>
            <w:tcBorders>
              <w:top w:val="nil"/>
              <w:left w:val="nil"/>
              <w:bottom w:val="single" w:sz="4" w:space="0" w:color="333300"/>
              <w:right w:val="single" w:sz="4" w:space="0" w:color="333300"/>
            </w:tcBorders>
            <w:shd w:val="clear" w:color="auto" w:fill="auto"/>
            <w:hideMark/>
          </w:tcPr>
          <w:p w14:paraId="1E2F00C6"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78C1BB4B" w14:textId="77777777" w:rsidR="00310961"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6B22E3">
              <w:rPr>
                <w:rFonts w:ascii="Arial" w:eastAsia="Times New Roman" w:hAnsi="Arial" w:cs="Arial"/>
                <w:sz w:val="20"/>
                <w:lang w:val="en-US"/>
              </w:rPr>
              <w:t>Accept</w:t>
            </w:r>
          </w:p>
          <w:p w14:paraId="234B6FDE" w14:textId="0FEBF6B6" w:rsidR="006B22E3" w:rsidRPr="00C4016A" w:rsidRDefault="0073204B" w:rsidP="00310961">
            <w:pPr>
              <w:jc w:val="left"/>
              <w:rPr>
                <w:rFonts w:ascii="Arial" w:eastAsia="Times New Roman" w:hAnsi="Arial" w:cs="Arial"/>
                <w:sz w:val="20"/>
                <w:lang w:val="en-US"/>
              </w:rPr>
            </w:pPr>
            <w:r>
              <w:rPr>
                <w:rFonts w:ascii="Arial" w:eastAsia="Times New Roman" w:hAnsi="Arial" w:cs="Arial"/>
                <w:sz w:val="20"/>
                <w:lang w:val="en-US"/>
              </w:rPr>
              <w:t>Changes are marked as #10025 in this document.</w:t>
            </w:r>
          </w:p>
        </w:tc>
      </w:tr>
      <w:tr w:rsidR="00310961" w:rsidRPr="00C4016A" w14:paraId="32DC07BA" w14:textId="77777777" w:rsidTr="00C4016A">
        <w:trPr>
          <w:trHeight w:val="4845"/>
        </w:trPr>
        <w:tc>
          <w:tcPr>
            <w:tcW w:w="773" w:type="dxa"/>
            <w:tcBorders>
              <w:top w:val="nil"/>
              <w:left w:val="single" w:sz="4" w:space="0" w:color="333300"/>
              <w:bottom w:val="single" w:sz="4" w:space="0" w:color="333300"/>
              <w:right w:val="single" w:sz="4" w:space="0" w:color="333300"/>
            </w:tcBorders>
            <w:shd w:val="clear" w:color="auto" w:fill="auto"/>
            <w:hideMark/>
          </w:tcPr>
          <w:p w14:paraId="0887DC5B"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11915</w:t>
            </w:r>
          </w:p>
        </w:tc>
        <w:tc>
          <w:tcPr>
            <w:tcW w:w="1162" w:type="dxa"/>
            <w:tcBorders>
              <w:top w:val="nil"/>
              <w:left w:val="nil"/>
              <w:bottom w:val="single" w:sz="4" w:space="0" w:color="333300"/>
              <w:right w:val="single" w:sz="4" w:space="0" w:color="333300"/>
            </w:tcBorders>
            <w:shd w:val="clear" w:color="auto" w:fill="auto"/>
            <w:hideMark/>
          </w:tcPr>
          <w:p w14:paraId="3D3EB80D"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35.3.7.1.6</w:t>
            </w:r>
          </w:p>
        </w:tc>
        <w:tc>
          <w:tcPr>
            <w:tcW w:w="828" w:type="dxa"/>
            <w:tcBorders>
              <w:top w:val="nil"/>
              <w:left w:val="nil"/>
              <w:bottom w:val="single" w:sz="4" w:space="0" w:color="333300"/>
              <w:right w:val="single" w:sz="4" w:space="0" w:color="333300"/>
            </w:tcBorders>
            <w:shd w:val="clear" w:color="auto" w:fill="auto"/>
            <w:hideMark/>
          </w:tcPr>
          <w:p w14:paraId="2A2791FB"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430.61</w:t>
            </w:r>
          </w:p>
        </w:tc>
        <w:tc>
          <w:tcPr>
            <w:tcW w:w="2296" w:type="dxa"/>
            <w:tcBorders>
              <w:top w:val="nil"/>
              <w:left w:val="nil"/>
              <w:bottom w:val="single" w:sz="4" w:space="0" w:color="333300"/>
              <w:right w:val="single" w:sz="4" w:space="0" w:color="333300"/>
            </w:tcBorders>
            <w:shd w:val="clear" w:color="auto" w:fill="auto"/>
            <w:hideMark/>
          </w:tcPr>
          <w:p w14:paraId="4B181A0F"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xml:space="preserve">This sentence is a bit ambiguous. If a STA receives an MPDU with MD bit equal to 1 and continues to be </w:t>
            </w:r>
            <w:proofErr w:type="gramStart"/>
            <w:r w:rsidRPr="00C4016A">
              <w:rPr>
                <w:rFonts w:ascii="Arial" w:eastAsia="Times New Roman" w:hAnsi="Arial" w:cs="Arial"/>
                <w:sz w:val="20"/>
                <w:lang w:val="en-US"/>
              </w:rPr>
              <w:t>awake</w:t>
            </w:r>
            <w:proofErr w:type="gramEnd"/>
            <w:r w:rsidRPr="00C4016A">
              <w:rPr>
                <w:rFonts w:ascii="Arial" w:eastAsia="Times New Roman" w:hAnsi="Arial" w:cs="Arial"/>
                <w:sz w:val="20"/>
                <w:lang w:val="en-US"/>
              </w:rPr>
              <w:t xml:space="preserve"> then no other STAs need to send PS-Poll frames and such to retrieve BUs. Clarify that this rule applies only if none of the STAs are in the awake state following the MD bit =1 receipt since if any of the STAs is in the awake state then they </w:t>
            </w:r>
            <w:proofErr w:type="spellStart"/>
            <w:r w:rsidRPr="00C4016A">
              <w:rPr>
                <w:rFonts w:ascii="Arial" w:eastAsia="Times New Roman" w:hAnsi="Arial" w:cs="Arial"/>
                <w:sz w:val="20"/>
                <w:lang w:val="en-US"/>
              </w:rPr>
              <w:t>dont</w:t>
            </w:r>
            <w:proofErr w:type="spellEnd"/>
            <w:r w:rsidRPr="00C4016A">
              <w:rPr>
                <w:rFonts w:ascii="Arial" w:eastAsia="Times New Roman" w:hAnsi="Arial" w:cs="Arial"/>
                <w:sz w:val="20"/>
                <w:lang w:val="en-US"/>
              </w:rPr>
              <w:t xml:space="preserve"> send anything but rather just wait for the delivery of such frames. Similar consideration for the next paragraph.</w:t>
            </w:r>
          </w:p>
        </w:tc>
        <w:tc>
          <w:tcPr>
            <w:tcW w:w="2673" w:type="dxa"/>
            <w:tcBorders>
              <w:top w:val="nil"/>
              <w:left w:val="nil"/>
              <w:bottom w:val="single" w:sz="4" w:space="0" w:color="333300"/>
              <w:right w:val="single" w:sz="4" w:space="0" w:color="333300"/>
            </w:tcBorders>
            <w:shd w:val="clear" w:color="auto" w:fill="auto"/>
            <w:hideMark/>
          </w:tcPr>
          <w:p w14:paraId="76AC7D0D"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0490676A" w14:textId="519561F3"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A26AF2">
              <w:rPr>
                <w:rFonts w:ascii="Arial" w:eastAsia="Times New Roman" w:hAnsi="Arial" w:cs="Arial"/>
                <w:sz w:val="20"/>
                <w:lang w:val="en-US"/>
              </w:rPr>
              <w:t xml:space="preserve">Revised – agree with the commenter. </w:t>
            </w:r>
            <w:r w:rsidR="005F2CA5">
              <w:rPr>
                <w:rFonts w:ascii="Arial" w:eastAsia="Times New Roman" w:hAnsi="Arial" w:cs="Arial"/>
                <w:sz w:val="20"/>
                <w:lang w:val="en-US"/>
              </w:rPr>
              <w:t xml:space="preserve">There can be cases where the STA doesn’t need to send anything to retrieve buffered BUs. Add “if needed” in the sentence. Apply the changes marked as </w:t>
            </w:r>
            <w:r w:rsidR="007E2C63">
              <w:rPr>
                <w:rFonts w:ascii="Arial" w:eastAsia="Times New Roman" w:hAnsi="Arial" w:cs="Arial"/>
                <w:sz w:val="20"/>
                <w:lang w:val="en-US"/>
              </w:rPr>
              <w:t>#11915 in this document.</w:t>
            </w:r>
          </w:p>
        </w:tc>
      </w:tr>
      <w:tr w:rsidR="00310961" w:rsidRPr="00C4016A" w14:paraId="079A1242" w14:textId="77777777" w:rsidTr="00C4016A">
        <w:trPr>
          <w:trHeight w:val="4080"/>
        </w:trPr>
        <w:tc>
          <w:tcPr>
            <w:tcW w:w="773" w:type="dxa"/>
            <w:tcBorders>
              <w:top w:val="nil"/>
              <w:left w:val="single" w:sz="4" w:space="0" w:color="333300"/>
              <w:bottom w:val="single" w:sz="4" w:space="0" w:color="333300"/>
              <w:right w:val="single" w:sz="4" w:space="0" w:color="333300"/>
            </w:tcBorders>
            <w:shd w:val="clear" w:color="auto" w:fill="auto"/>
            <w:hideMark/>
          </w:tcPr>
          <w:p w14:paraId="3E214994"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lastRenderedPageBreak/>
              <w:t>10638</w:t>
            </w:r>
          </w:p>
        </w:tc>
        <w:tc>
          <w:tcPr>
            <w:tcW w:w="1162" w:type="dxa"/>
            <w:tcBorders>
              <w:top w:val="nil"/>
              <w:left w:val="nil"/>
              <w:bottom w:val="single" w:sz="4" w:space="0" w:color="333300"/>
              <w:right w:val="single" w:sz="4" w:space="0" w:color="333300"/>
            </w:tcBorders>
            <w:shd w:val="clear" w:color="auto" w:fill="auto"/>
            <w:hideMark/>
          </w:tcPr>
          <w:p w14:paraId="7ACD1CFD"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35.3.7.1.6</w:t>
            </w:r>
          </w:p>
        </w:tc>
        <w:tc>
          <w:tcPr>
            <w:tcW w:w="828" w:type="dxa"/>
            <w:tcBorders>
              <w:top w:val="nil"/>
              <w:left w:val="nil"/>
              <w:bottom w:val="single" w:sz="4" w:space="0" w:color="333300"/>
              <w:right w:val="single" w:sz="4" w:space="0" w:color="333300"/>
            </w:tcBorders>
            <w:shd w:val="clear" w:color="auto" w:fill="auto"/>
            <w:hideMark/>
          </w:tcPr>
          <w:p w14:paraId="29DE09C0"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430.64</w:t>
            </w:r>
          </w:p>
        </w:tc>
        <w:tc>
          <w:tcPr>
            <w:tcW w:w="2296" w:type="dxa"/>
            <w:tcBorders>
              <w:top w:val="nil"/>
              <w:left w:val="nil"/>
              <w:bottom w:val="single" w:sz="4" w:space="0" w:color="333300"/>
              <w:right w:val="single" w:sz="4" w:space="0" w:color="333300"/>
            </w:tcBorders>
            <w:shd w:val="clear" w:color="auto" w:fill="auto"/>
            <w:hideMark/>
          </w:tcPr>
          <w:p w14:paraId="4628DDB2"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If a STA affiliated with a non-AP MLD that received the MD=1 is in active mode or any other STA affiliated with the same non-AP MLD is in active mode, then the AP can send DL to one of the STAs that is in active state without waiting for a PS-Poll frame. The condition would apply only if all the STAs of the non-AP MLD are in PS mode. Update the paragraph to capture this condition. Same conditions apply to the next paragraph.</w:t>
            </w:r>
          </w:p>
        </w:tc>
        <w:tc>
          <w:tcPr>
            <w:tcW w:w="2673" w:type="dxa"/>
            <w:tcBorders>
              <w:top w:val="nil"/>
              <w:left w:val="nil"/>
              <w:bottom w:val="single" w:sz="4" w:space="0" w:color="333300"/>
              <w:right w:val="single" w:sz="4" w:space="0" w:color="333300"/>
            </w:tcBorders>
            <w:shd w:val="clear" w:color="auto" w:fill="auto"/>
            <w:hideMark/>
          </w:tcPr>
          <w:p w14:paraId="28CDD26D"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2C641CFE" w14:textId="77777777" w:rsidR="00310961"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F93BE5">
              <w:rPr>
                <w:rFonts w:ascii="Arial" w:eastAsia="Times New Roman" w:hAnsi="Arial" w:cs="Arial"/>
                <w:sz w:val="20"/>
                <w:lang w:val="en-US"/>
              </w:rPr>
              <w:t xml:space="preserve">Revised – agree with the commenter. Clarify the sentence to qualify the condition that the STA </w:t>
            </w:r>
            <w:proofErr w:type="gramStart"/>
            <w:r w:rsidR="00F93BE5">
              <w:rPr>
                <w:rFonts w:ascii="Arial" w:eastAsia="Times New Roman" w:hAnsi="Arial" w:cs="Arial"/>
                <w:sz w:val="20"/>
                <w:lang w:val="en-US"/>
              </w:rPr>
              <w:t>has to</w:t>
            </w:r>
            <w:proofErr w:type="gramEnd"/>
            <w:r w:rsidR="00F93BE5">
              <w:rPr>
                <w:rFonts w:ascii="Arial" w:eastAsia="Times New Roman" w:hAnsi="Arial" w:cs="Arial"/>
                <w:sz w:val="20"/>
                <w:lang w:val="en-US"/>
              </w:rPr>
              <w:t xml:space="preserve"> be in PS mode. </w:t>
            </w:r>
          </w:p>
          <w:p w14:paraId="6536EFCA" w14:textId="7593D5DF" w:rsidR="00F93BE5" w:rsidRPr="00C4016A" w:rsidRDefault="00F93BE5" w:rsidP="00310961">
            <w:pPr>
              <w:jc w:val="left"/>
              <w:rPr>
                <w:rFonts w:ascii="Arial" w:eastAsia="Times New Roman" w:hAnsi="Arial" w:cs="Arial"/>
                <w:sz w:val="20"/>
                <w:lang w:val="en-US"/>
              </w:rPr>
            </w:pPr>
            <w:r>
              <w:rPr>
                <w:rFonts w:ascii="Arial" w:eastAsia="Times New Roman" w:hAnsi="Arial" w:cs="Arial"/>
                <w:sz w:val="20"/>
                <w:lang w:val="en-US"/>
              </w:rPr>
              <w:t>Apply the changes marked as #10638 in this document.</w:t>
            </w:r>
          </w:p>
        </w:tc>
      </w:tr>
      <w:tr w:rsidR="00310961" w:rsidRPr="00C4016A" w14:paraId="00D1437C" w14:textId="77777777" w:rsidTr="00C4016A">
        <w:trPr>
          <w:trHeight w:val="1530"/>
        </w:trPr>
        <w:tc>
          <w:tcPr>
            <w:tcW w:w="773" w:type="dxa"/>
            <w:tcBorders>
              <w:top w:val="nil"/>
              <w:left w:val="single" w:sz="4" w:space="0" w:color="333300"/>
              <w:bottom w:val="single" w:sz="4" w:space="0" w:color="333300"/>
              <w:right w:val="single" w:sz="4" w:space="0" w:color="333300"/>
            </w:tcBorders>
            <w:shd w:val="clear" w:color="auto" w:fill="auto"/>
            <w:hideMark/>
          </w:tcPr>
          <w:p w14:paraId="3CBB1F21"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13000</w:t>
            </w:r>
          </w:p>
        </w:tc>
        <w:tc>
          <w:tcPr>
            <w:tcW w:w="1162" w:type="dxa"/>
            <w:tcBorders>
              <w:top w:val="nil"/>
              <w:left w:val="nil"/>
              <w:bottom w:val="single" w:sz="4" w:space="0" w:color="333300"/>
              <w:right w:val="single" w:sz="4" w:space="0" w:color="333300"/>
            </w:tcBorders>
            <w:shd w:val="clear" w:color="auto" w:fill="auto"/>
            <w:hideMark/>
          </w:tcPr>
          <w:p w14:paraId="58FB55EA"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35.3.7.1.6</w:t>
            </w:r>
          </w:p>
        </w:tc>
        <w:tc>
          <w:tcPr>
            <w:tcW w:w="828" w:type="dxa"/>
            <w:tcBorders>
              <w:top w:val="nil"/>
              <w:left w:val="nil"/>
              <w:bottom w:val="single" w:sz="4" w:space="0" w:color="333300"/>
              <w:right w:val="single" w:sz="4" w:space="0" w:color="333300"/>
            </w:tcBorders>
            <w:shd w:val="clear" w:color="auto" w:fill="auto"/>
            <w:hideMark/>
          </w:tcPr>
          <w:p w14:paraId="3D1BCA59"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431.08</w:t>
            </w:r>
          </w:p>
        </w:tc>
        <w:tc>
          <w:tcPr>
            <w:tcW w:w="2296" w:type="dxa"/>
            <w:tcBorders>
              <w:top w:val="nil"/>
              <w:left w:val="nil"/>
              <w:bottom w:val="single" w:sz="4" w:space="0" w:color="333300"/>
              <w:right w:val="single" w:sz="4" w:space="0" w:color="333300"/>
            </w:tcBorders>
            <w:shd w:val="clear" w:color="auto" w:fill="auto"/>
            <w:hideMark/>
          </w:tcPr>
          <w:p w14:paraId="6E2E9817"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Is "a link that is mapped to any of the TIDs" referring to "a link with at least one TID mapped"? If so, use the applicable definition which I believe is "an enabled link".</w:t>
            </w:r>
          </w:p>
        </w:tc>
        <w:tc>
          <w:tcPr>
            <w:tcW w:w="2673" w:type="dxa"/>
            <w:tcBorders>
              <w:top w:val="nil"/>
              <w:left w:val="nil"/>
              <w:bottom w:val="single" w:sz="4" w:space="0" w:color="333300"/>
              <w:right w:val="single" w:sz="4" w:space="0" w:color="333300"/>
            </w:tcBorders>
            <w:shd w:val="clear" w:color="auto" w:fill="auto"/>
            <w:hideMark/>
          </w:tcPr>
          <w:p w14:paraId="0C8D8971"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159B45CB" w14:textId="1CD6BD09"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5B0550">
              <w:rPr>
                <w:rFonts w:ascii="Arial" w:eastAsia="Times New Roman" w:hAnsi="Arial" w:cs="Arial"/>
                <w:sz w:val="20"/>
                <w:lang w:val="en-US"/>
              </w:rPr>
              <w:t>R</w:t>
            </w:r>
            <w:r w:rsidR="00183BC9">
              <w:rPr>
                <w:rFonts w:ascii="Arial" w:eastAsia="Times New Roman" w:hAnsi="Arial" w:cs="Arial"/>
                <w:sz w:val="20"/>
                <w:lang w:val="en-US"/>
              </w:rPr>
              <w:t xml:space="preserve">evised – </w:t>
            </w:r>
            <w:r w:rsidR="00054704">
              <w:rPr>
                <w:rFonts w:ascii="Arial" w:eastAsia="Times New Roman" w:hAnsi="Arial" w:cs="Arial"/>
                <w:sz w:val="20"/>
                <w:lang w:val="en-US"/>
              </w:rPr>
              <w:t>Agree with the commenter. Rephrase the sentence to improve clarify. Use term affected Link to refer to the link on which the frame with the MD bit is sent.</w:t>
            </w:r>
            <w:r w:rsidR="008D4830">
              <w:rPr>
                <w:rFonts w:ascii="Arial" w:eastAsia="Times New Roman" w:hAnsi="Arial" w:cs="Arial"/>
                <w:sz w:val="20"/>
                <w:lang w:val="en-US"/>
              </w:rPr>
              <w:t xml:space="preserve"> Apply the changes marked as #13000 in this document.</w:t>
            </w:r>
          </w:p>
        </w:tc>
      </w:tr>
      <w:tr w:rsidR="00310961" w:rsidRPr="00C4016A" w14:paraId="30B2C41C" w14:textId="77777777" w:rsidTr="00C4016A">
        <w:trPr>
          <w:trHeight w:val="1785"/>
        </w:trPr>
        <w:tc>
          <w:tcPr>
            <w:tcW w:w="773" w:type="dxa"/>
            <w:tcBorders>
              <w:top w:val="nil"/>
              <w:left w:val="single" w:sz="4" w:space="0" w:color="333300"/>
              <w:bottom w:val="single" w:sz="4" w:space="0" w:color="333300"/>
              <w:right w:val="single" w:sz="4" w:space="0" w:color="333300"/>
            </w:tcBorders>
            <w:shd w:val="clear" w:color="auto" w:fill="auto"/>
            <w:hideMark/>
          </w:tcPr>
          <w:p w14:paraId="77168B24"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11916</w:t>
            </w:r>
          </w:p>
        </w:tc>
        <w:tc>
          <w:tcPr>
            <w:tcW w:w="1162" w:type="dxa"/>
            <w:tcBorders>
              <w:top w:val="nil"/>
              <w:left w:val="nil"/>
              <w:bottom w:val="single" w:sz="4" w:space="0" w:color="333300"/>
              <w:right w:val="single" w:sz="4" w:space="0" w:color="333300"/>
            </w:tcBorders>
            <w:shd w:val="clear" w:color="auto" w:fill="auto"/>
            <w:hideMark/>
          </w:tcPr>
          <w:p w14:paraId="5E533557"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35.3.7.1.6</w:t>
            </w:r>
          </w:p>
        </w:tc>
        <w:tc>
          <w:tcPr>
            <w:tcW w:w="828" w:type="dxa"/>
            <w:tcBorders>
              <w:top w:val="nil"/>
              <w:left w:val="nil"/>
              <w:bottom w:val="single" w:sz="4" w:space="0" w:color="333300"/>
              <w:right w:val="single" w:sz="4" w:space="0" w:color="333300"/>
            </w:tcBorders>
            <w:shd w:val="clear" w:color="auto" w:fill="auto"/>
            <w:hideMark/>
          </w:tcPr>
          <w:p w14:paraId="39323D06"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431.09</w:t>
            </w:r>
          </w:p>
        </w:tc>
        <w:tc>
          <w:tcPr>
            <w:tcW w:w="2296" w:type="dxa"/>
            <w:tcBorders>
              <w:top w:val="nil"/>
              <w:left w:val="nil"/>
              <w:bottom w:val="single" w:sz="4" w:space="0" w:color="333300"/>
              <w:right w:val="single" w:sz="4" w:space="0" w:color="333300"/>
            </w:tcBorders>
            <w:shd w:val="clear" w:color="auto" w:fill="auto"/>
            <w:hideMark/>
          </w:tcPr>
          <w:p w14:paraId="575BD0AA"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Replace "more data bit" with "More Data subfield equal to 1" and move "as specified by the most recent DL TID-to-link mapping)" immediately after "is also mapped to the link".</w:t>
            </w:r>
          </w:p>
        </w:tc>
        <w:tc>
          <w:tcPr>
            <w:tcW w:w="2673" w:type="dxa"/>
            <w:tcBorders>
              <w:top w:val="nil"/>
              <w:left w:val="nil"/>
              <w:bottom w:val="single" w:sz="4" w:space="0" w:color="333300"/>
              <w:right w:val="single" w:sz="4" w:space="0" w:color="333300"/>
            </w:tcBorders>
            <w:shd w:val="clear" w:color="auto" w:fill="auto"/>
            <w:hideMark/>
          </w:tcPr>
          <w:p w14:paraId="78610084"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30150021" w14:textId="670B8CD4"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8E2FEF">
              <w:rPr>
                <w:rFonts w:ascii="Arial" w:eastAsia="Times New Roman" w:hAnsi="Arial" w:cs="Arial"/>
                <w:sz w:val="20"/>
                <w:lang w:val="en-US"/>
              </w:rPr>
              <w:t>Revised – Agree with the commenter. Rephrase the sentence to improve clarify. Use term affected Link to refer to the link on which the frame with the MD bit is sent to simplify the sentence. Apply the changes marked as #11916 in this document.</w:t>
            </w:r>
          </w:p>
        </w:tc>
      </w:tr>
      <w:tr w:rsidR="00310961" w:rsidRPr="00C4016A" w14:paraId="0F2E2DED" w14:textId="77777777" w:rsidTr="00C4016A">
        <w:trPr>
          <w:trHeight w:val="765"/>
        </w:trPr>
        <w:tc>
          <w:tcPr>
            <w:tcW w:w="773" w:type="dxa"/>
            <w:tcBorders>
              <w:top w:val="nil"/>
              <w:left w:val="single" w:sz="4" w:space="0" w:color="333300"/>
              <w:bottom w:val="single" w:sz="4" w:space="0" w:color="333300"/>
              <w:right w:val="single" w:sz="4" w:space="0" w:color="333300"/>
            </w:tcBorders>
            <w:shd w:val="clear" w:color="auto" w:fill="auto"/>
            <w:hideMark/>
          </w:tcPr>
          <w:p w14:paraId="551A4302"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13907</w:t>
            </w:r>
          </w:p>
        </w:tc>
        <w:tc>
          <w:tcPr>
            <w:tcW w:w="1162" w:type="dxa"/>
            <w:tcBorders>
              <w:top w:val="nil"/>
              <w:left w:val="nil"/>
              <w:bottom w:val="single" w:sz="4" w:space="0" w:color="333300"/>
              <w:right w:val="single" w:sz="4" w:space="0" w:color="333300"/>
            </w:tcBorders>
            <w:shd w:val="clear" w:color="auto" w:fill="auto"/>
            <w:hideMark/>
          </w:tcPr>
          <w:p w14:paraId="2C6F16E4"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35.3.7.1.6</w:t>
            </w:r>
          </w:p>
        </w:tc>
        <w:tc>
          <w:tcPr>
            <w:tcW w:w="828" w:type="dxa"/>
            <w:tcBorders>
              <w:top w:val="nil"/>
              <w:left w:val="nil"/>
              <w:bottom w:val="single" w:sz="4" w:space="0" w:color="333300"/>
              <w:right w:val="single" w:sz="4" w:space="0" w:color="333300"/>
            </w:tcBorders>
            <w:shd w:val="clear" w:color="auto" w:fill="auto"/>
            <w:hideMark/>
          </w:tcPr>
          <w:p w14:paraId="3CCE02E4"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431.13</w:t>
            </w:r>
          </w:p>
        </w:tc>
        <w:tc>
          <w:tcPr>
            <w:tcW w:w="2296" w:type="dxa"/>
            <w:tcBorders>
              <w:top w:val="nil"/>
              <w:left w:val="nil"/>
              <w:bottom w:val="single" w:sz="4" w:space="0" w:color="333300"/>
              <w:right w:val="single" w:sz="4" w:space="0" w:color="333300"/>
            </w:tcBorders>
            <w:shd w:val="clear" w:color="auto" w:fill="auto"/>
            <w:hideMark/>
          </w:tcPr>
          <w:p w14:paraId="4651CB68"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what does "with any TID that is mapped to this operating link " mean, please clarify it</w:t>
            </w:r>
          </w:p>
        </w:tc>
        <w:tc>
          <w:tcPr>
            <w:tcW w:w="2673" w:type="dxa"/>
            <w:tcBorders>
              <w:top w:val="nil"/>
              <w:left w:val="nil"/>
              <w:bottom w:val="single" w:sz="4" w:space="0" w:color="333300"/>
              <w:right w:val="single" w:sz="4" w:space="0" w:color="333300"/>
            </w:tcBorders>
            <w:shd w:val="clear" w:color="auto" w:fill="auto"/>
            <w:hideMark/>
          </w:tcPr>
          <w:p w14:paraId="4AF521CF"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clarify it and update the text</w:t>
            </w:r>
          </w:p>
        </w:tc>
        <w:tc>
          <w:tcPr>
            <w:tcW w:w="2523" w:type="dxa"/>
            <w:tcBorders>
              <w:top w:val="nil"/>
              <w:left w:val="nil"/>
              <w:bottom w:val="single" w:sz="4" w:space="0" w:color="333300"/>
              <w:right w:val="single" w:sz="4" w:space="0" w:color="333300"/>
            </w:tcBorders>
            <w:shd w:val="clear" w:color="auto" w:fill="auto"/>
            <w:hideMark/>
          </w:tcPr>
          <w:p w14:paraId="286D965D" w14:textId="58D637EA"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8E2FEF">
              <w:rPr>
                <w:rFonts w:ascii="Arial" w:eastAsia="Times New Roman" w:hAnsi="Arial" w:cs="Arial"/>
                <w:sz w:val="20"/>
                <w:lang w:val="en-US"/>
              </w:rPr>
              <w:t>Revised – Agree with the commenter. Rephrase the sentence to improve clarify. Use term affected Link to refer to the link on which the frame with the MD bit is sent to simplify the sentence. Apply the changes marked as #13907 in this document</w:t>
            </w:r>
          </w:p>
        </w:tc>
      </w:tr>
      <w:tr w:rsidR="00310961" w:rsidRPr="00C4016A" w14:paraId="1C5F8D16" w14:textId="77777777" w:rsidTr="00C4016A">
        <w:trPr>
          <w:trHeight w:val="3315"/>
        </w:trPr>
        <w:tc>
          <w:tcPr>
            <w:tcW w:w="773" w:type="dxa"/>
            <w:tcBorders>
              <w:top w:val="nil"/>
              <w:left w:val="single" w:sz="4" w:space="0" w:color="333300"/>
              <w:bottom w:val="single" w:sz="4" w:space="0" w:color="333300"/>
              <w:right w:val="single" w:sz="4" w:space="0" w:color="333300"/>
            </w:tcBorders>
            <w:shd w:val="clear" w:color="auto" w:fill="auto"/>
            <w:hideMark/>
          </w:tcPr>
          <w:p w14:paraId="79A4A327"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lastRenderedPageBreak/>
              <w:t>12482</w:t>
            </w:r>
          </w:p>
        </w:tc>
        <w:tc>
          <w:tcPr>
            <w:tcW w:w="1162" w:type="dxa"/>
            <w:tcBorders>
              <w:top w:val="nil"/>
              <w:left w:val="nil"/>
              <w:bottom w:val="single" w:sz="4" w:space="0" w:color="333300"/>
              <w:right w:val="single" w:sz="4" w:space="0" w:color="333300"/>
            </w:tcBorders>
            <w:shd w:val="clear" w:color="auto" w:fill="auto"/>
            <w:hideMark/>
          </w:tcPr>
          <w:p w14:paraId="39897135"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35.3.7.2</w:t>
            </w:r>
          </w:p>
        </w:tc>
        <w:tc>
          <w:tcPr>
            <w:tcW w:w="828" w:type="dxa"/>
            <w:tcBorders>
              <w:top w:val="nil"/>
              <w:left w:val="nil"/>
              <w:bottom w:val="single" w:sz="4" w:space="0" w:color="333300"/>
              <w:right w:val="single" w:sz="4" w:space="0" w:color="333300"/>
            </w:tcBorders>
            <w:shd w:val="clear" w:color="auto" w:fill="auto"/>
            <w:hideMark/>
          </w:tcPr>
          <w:p w14:paraId="68C8D70B"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431.16</w:t>
            </w:r>
          </w:p>
        </w:tc>
        <w:tc>
          <w:tcPr>
            <w:tcW w:w="2296" w:type="dxa"/>
            <w:tcBorders>
              <w:top w:val="nil"/>
              <w:left w:val="nil"/>
              <w:bottom w:val="single" w:sz="4" w:space="0" w:color="333300"/>
              <w:right w:val="single" w:sz="4" w:space="0" w:color="333300"/>
            </w:tcBorders>
            <w:shd w:val="clear" w:color="auto" w:fill="auto"/>
            <w:hideMark/>
          </w:tcPr>
          <w:p w14:paraId="7BEEA433"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xml:space="preserve">The </w:t>
            </w:r>
            <w:proofErr w:type="spellStart"/>
            <w:r w:rsidRPr="00C4016A">
              <w:rPr>
                <w:rFonts w:ascii="Arial" w:eastAsia="Times New Roman" w:hAnsi="Arial" w:cs="Arial"/>
                <w:sz w:val="20"/>
                <w:lang w:val="en-US"/>
              </w:rPr>
              <w:t>multi link</w:t>
            </w:r>
            <w:proofErr w:type="spellEnd"/>
            <w:r w:rsidRPr="00C4016A">
              <w:rPr>
                <w:rFonts w:ascii="Arial" w:eastAsia="Times New Roman" w:hAnsi="Arial" w:cs="Arial"/>
                <w:sz w:val="20"/>
                <w:lang w:val="en-US"/>
              </w:rPr>
              <w:t xml:space="preserve"> power management procedure is described partially in chapter 35.3.7 and in chapter 35.3.12. This looks strange to me to have a chapter called "Dynamic link transitions" in chapter 35.3.7.2 that is indeed a direct application of the chapter 35.3.12.1 without even a reference to this chapter</w:t>
            </w:r>
          </w:p>
        </w:tc>
        <w:tc>
          <w:tcPr>
            <w:tcW w:w="2673" w:type="dxa"/>
            <w:tcBorders>
              <w:top w:val="nil"/>
              <w:left w:val="nil"/>
              <w:bottom w:val="single" w:sz="4" w:space="0" w:color="333300"/>
              <w:right w:val="single" w:sz="4" w:space="0" w:color="333300"/>
            </w:tcBorders>
            <w:shd w:val="clear" w:color="auto" w:fill="auto"/>
            <w:hideMark/>
          </w:tcPr>
          <w:p w14:paraId="0D1E2540"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xml:space="preserve">Move the chapter 35.3.7.2 in the </w:t>
            </w:r>
            <w:proofErr w:type="spellStart"/>
            <w:r w:rsidRPr="00C4016A">
              <w:rPr>
                <w:rFonts w:ascii="Arial" w:eastAsia="Times New Roman" w:hAnsi="Arial" w:cs="Arial"/>
                <w:sz w:val="20"/>
                <w:lang w:val="en-US"/>
              </w:rPr>
              <w:t>multi link</w:t>
            </w:r>
            <w:proofErr w:type="spellEnd"/>
            <w:r w:rsidRPr="00C4016A">
              <w:rPr>
                <w:rFonts w:ascii="Arial" w:eastAsia="Times New Roman" w:hAnsi="Arial" w:cs="Arial"/>
                <w:sz w:val="20"/>
                <w:lang w:val="en-US"/>
              </w:rPr>
              <w:t xml:space="preserve"> power management (35.3.12), or at least add a reference to the chapter 35.3.12 in chapter 35.3.7.2.</w:t>
            </w:r>
          </w:p>
        </w:tc>
        <w:tc>
          <w:tcPr>
            <w:tcW w:w="2523" w:type="dxa"/>
            <w:tcBorders>
              <w:top w:val="nil"/>
              <w:left w:val="nil"/>
              <w:bottom w:val="single" w:sz="4" w:space="0" w:color="333300"/>
              <w:right w:val="single" w:sz="4" w:space="0" w:color="333300"/>
            </w:tcBorders>
            <w:shd w:val="clear" w:color="auto" w:fill="auto"/>
            <w:hideMark/>
          </w:tcPr>
          <w:p w14:paraId="1F445AE4" w14:textId="1E824761"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744D05">
              <w:rPr>
                <w:rFonts w:ascii="Arial" w:eastAsia="Times New Roman" w:hAnsi="Arial" w:cs="Arial"/>
                <w:sz w:val="20"/>
                <w:lang w:val="en-US"/>
              </w:rPr>
              <w:t>Revised – as suggested by the commenter, add reference to subclause 35.3.12</w:t>
            </w:r>
            <w:r w:rsidR="006A5D4D">
              <w:rPr>
                <w:rFonts w:ascii="Arial" w:eastAsia="Times New Roman" w:hAnsi="Arial" w:cs="Arial"/>
                <w:sz w:val="20"/>
                <w:lang w:val="en-US"/>
              </w:rPr>
              <w:t>. Apply the changes marked as #12482 in this document.</w:t>
            </w:r>
          </w:p>
        </w:tc>
      </w:tr>
      <w:tr w:rsidR="00310961" w:rsidRPr="00C4016A" w14:paraId="721B23E3" w14:textId="77777777" w:rsidTr="00C4016A">
        <w:trPr>
          <w:trHeight w:val="3060"/>
        </w:trPr>
        <w:tc>
          <w:tcPr>
            <w:tcW w:w="773" w:type="dxa"/>
            <w:tcBorders>
              <w:top w:val="nil"/>
              <w:left w:val="single" w:sz="4" w:space="0" w:color="333300"/>
              <w:bottom w:val="single" w:sz="4" w:space="0" w:color="333300"/>
              <w:right w:val="single" w:sz="4" w:space="0" w:color="333300"/>
            </w:tcBorders>
            <w:shd w:val="clear" w:color="auto" w:fill="auto"/>
            <w:hideMark/>
          </w:tcPr>
          <w:p w14:paraId="18B43792"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12931</w:t>
            </w:r>
          </w:p>
        </w:tc>
        <w:tc>
          <w:tcPr>
            <w:tcW w:w="1162" w:type="dxa"/>
            <w:tcBorders>
              <w:top w:val="nil"/>
              <w:left w:val="nil"/>
              <w:bottom w:val="single" w:sz="4" w:space="0" w:color="333300"/>
              <w:right w:val="single" w:sz="4" w:space="0" w:color="333300"/>
            </w:tcBorders>
            <w:shd w:val="clear" w:color="auto" w:fill="auto"/>
            <w:hideMark/>
          </w:tcPr>
          <w:p w14:paraId="6D69BC2B"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35.3.7.2</w:t>
            </w:r>
          </w:p>
        </w:tc>
        <w:tc>
          <w:tcPr>
            <w:tcW w:w="828" w:type="dxa"/>
            <w:tcBorders>
              <w:top w:val="nil"/>
              <w:left w:val="nil"/>
              <w:bottom w:val="single" w:sz="4" w:space="0" w:color="333300"/>
              <w:right w:val="single" w:sz="4" w:space="0" w:color="333300"/>
            </w:tcBorders>
            <w:shd w:val="clear" w:color="auto" w:fill="auto"/>
            <w:hideMark/>
          </w:tcPr>
          <w:p w14:paraId="0C64C253"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431.16</w:t>
            </w:r>
          </w:p>
        </w:tc>
        <w:tc>
          <w:tcPr>
            <w:tcW w:w="2296" w:type="dxa"/>
            <w:tcBorders>
              <w:top w:val="nil"/>
              <w:left w:val="nil"/>
              <w:bottom w:val="single" w:sz="4" w:space="0" w:color="333300"/>
              <w:right w:val="single" w:sz="4" w:space="0" w:color="333300"/>
            </w:tcBorders>
            <w:shd w:val="clear" w:color="auto" w:fill="auto"/>
            <w:hideMark/>
          </w:tcPr>
          <w:p w14:paraId="107F91A5"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xml:space="preserve">Delete Section 35.3.7.2. The entire section is an example, and an obvious/trivial one. Behavior described is not even limited to single radio, so it can be misleading too. The first </w:t>
            </w:r>
            <w:proofErr w:type="spellStart"/>
            <w:r w:rsidRPr="00C4016A">
              <w:rPr>
                <w:rFonts w:ascii="Arial" w:eastAsia="Times New Roman" w:hAnsi="Arial" w:cs="Arial"/>
                <w:sz w:val="20"/>
                <w:lang w:val="en-US"/>
              </w:rPr>
              <w:t>sentece</w:t>
            </w:r>
            <w:proofErr w:type="spellEnd"/>
            <w:r w:rsidRPr="00C4016A">
              <w:rPr>
                <w:rFonts w:ascii="Arial" w:eastAsia="Times New Roman" w:hAnsi="Arial" w:cs="Arial"/>
                <w:sz w:val="20"/>
                <w:lang w:val="en-US"/>
              </w:rPr>
              <w:t xml:space="preserve"> with the word "may" (which people may want to refer to </w:t>
            </w:r>
            <w:proofErr w:type="spellStart"/>
            <w:r w:rsidRPr="00C4016A">
              <w:rPr>
                <w:rFonts w:ascii="Arial" w:eastAsia="Times New Roman" w:hAnsi="Arial" w:cs="Arial"/>
                <w:sz w:val="20"/>
                <w:lang w:val="en-US"/>
              </w:rPr>
              <w:t>to</w:t>
            </w:r>
            <w:proofErr w:type="spellEnd"/>
            <w:r w:rsidRPr="00C4016A">
              <w:rPr>
                <w:rFonts w:ascii="Arial" w:eastAsia="Times New Roman" w:hAnsi="Arial" w:cs="Arial"/>
                <w:sz w:val="20"/>
                <w:lang w:val="en-US"/>
              </w:rPr>
              <w:t xml:space="preserve"> argue section defines something) is trivial and redundant.</w:t>
            </w:r>
          </w:p>
        </w:tc>
        <w:tc>
          <w:tcPr>
            <w:tcW w:w="2673" w:type="dxa"/>
            <w:tcBorders>
              <w:top w:val="nil"/>
              <w:left w:val="nil"/>
              <w:bottom w:val="single" w:sz="4" w:space="0" w:color="333300"/>
              <w:right w:val="single" w:sz="4" w:space="0" w:color="333300"/>
            </w:tcBorders>
            <w:shd w:val="clear" w:color="auto" w:fill="auto"/>
            <w:hideMark/>
          </w:tcPr>
          <w:p w14:paraId="09030FDB"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Delete 35.3.7.2, and renumber (move up) 35.3.7.1 as 35.3.7 TID-to-link mapping.</w:t>
            </w:r>
          </w:p>
        </w:tc>
        <w:tc>
          <w:tcPr>
            <w:tcW w:w="2523" w:type="dxa"/>
            <w:tcBorders>
              <w:top w:val="nil"/>
              <w:left w:val="nil"/>
              <w:bottom w:val="single" w:sz="4" w:space="0" w:color="333300"/>
              <w:right w:val="single" w:sz="4" w:space="0" w:color="333300"/>
            </w:tcBorders>
            <w:shd w:val="clear" w:color="auto" w:fill="auto"/>
            <w:hideMark/>
          </w:tcPr>
          <w:p w14:paraId="70511839" w14:textId="05112F68"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992077">
              <w:rPr>
                <w:rFonts w:ascii="Arial" w:eastAsia="Times New Roman" w:hAnsi="Arial" w:cs="Arial"/>
                <w:sz w:val="20"/>
                <w:lang w:val="en-US"/>
              </w:rPr>
              <w:t xml:space="preserve">Reject – several subclauses have been defined in 11be to describe and explain expected behavior </w:t>
            </w:r>
            <w:r w:rsidR="00C9754D">
              <w:rPr>
                <w:rFonts w:ascii="Arial" w:eastAsia="Times New Roman" w:hAnsi="Arial" w:cs="Arial"/>
                <w:sz w:val="20"/>
                <w:lang w:val="en-US"/>
              </w:rPr>
              <w:t xml:space="preserve">or possible use of the defined functionalities </w:t>
            </w:r>
            <w:r w:rsidR="00992077">
              <w:rPr>
                <w:rFonts w:ascii="Arial" w:eastAsia="Times New Roman" w:hAnsi="Arial" w:cs="Arial"/>
                <w:sz w:val="20"/>
                <w:lang w:val="en-US"/>
              </w:rPr>
              <w:t xml:space="preserve">without providing any normative text. This is the case for </w:t>
            </w:r>
            <w:r w:rsidR="00C9754D">
              <w:rPr>
                <w:rFonts w:ascii="Arial" w:eastAsia="Times New Roman" w:hAnsi="Arial" w:cs="Arial"/>
                <w:sz w:val="20"/>
                <w:lang w:val="en-US"/>
              </w:rPr>
              <w:t>35.3.4.6 for instance. This help improve the understanding of what can be achieved with the different tools available.</w:t>
            </w:r>
          </w:p>
        </w:tc>
      </w:tr>
      <w:tr w:rsidR="00310961" w:rsidRPr="00C4016A" w14:paraId="5602BB7A" w14:textId="77777777" w:rsidTr="00C4016A">
        <w:trPr>
          <w:trHeight w:val="3060"/>
        </w:trPr>
        <w:tc>
          <w:tcPr>
            <w:tcW w:w="773" w:type="dxa"/>
            <w:tcBorders>
              <w:top w:val="nil"/>
              <w:left w:val="single" w:sz="4" w:space="0" w:color="333300"/>
              <w:bottom w:val="single" w:sz="4" w:space="0" w:color="333300"/>
              <w:right w:val="single" w:sz="4" w:space="0" w:color="333300"/>
            </w:tcBorders>
            <w:shd w:val="clear" w:color="auto" w:fill="auto"/>
            <w:hideMark/>
          </w:tcPr>
          <w:p w14:paraId="163CABEF"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13097</w:t>
            </w:r>
          </w:p>
        </w:tc>
        <w:tc>
          <w:tcPr>
            <w:tcW w:w="1162" w:type="dxa"/>
            <w:tcBorders>
              <w:top w:val="nil"/>
              <w:left w:val="nil"/>
              <w:bottom w:val="single" w:sz="4" w:space="0" w:color="333300"/>
              <w:right w:val="single" w:sz="4" w:space="0" w:color="333300"/>
            </w:tcBorders>
            <w:shd w:val="clear" w:color="auto" w:fill="auto"/>
            <w:hideMark/>
          </w:tcPr>
          <w:p w14:paraId="0B8E3DBD"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35.3.7.2</w:t>
            </w:r>
          </w:p>
        </w:tc>
        <w:tc>
          <w:tcPr>
            <w:tcW w:w="828" w:type="dxa"/>
            <w:tcBorders>
              <w:top w:val="nil"/>
              <w:left w:val="nil"/>
              <w:bottom w:val="single" w:sz="4" w:space="0" w:color="333300"/>
              <w:right w:val="single" w:sz="4" w:space="0" w:color="333300"/>
            </w:tcBorders>
            <w:shd w:val="clear" w:color="auto" w:fill="auto"/>
            <w:hideMark/>
          </w:tcPr>
          <w:p w14:paraId="6AE33E58"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431.16</w:t>
            </w:r>
          </w:p>
        </w:tc>
        <w:tc>
          <w:tcPr>
            <w:tcW w:w="2296" w:type="dxa"/>
            <w:tcBorders>
              <w:top w:val="nil"/>
              <w:left w:val="nil"/>
              <w:bottom w:val="single" w:sz="4" w:space="0" w:color="333300"/>
              <w:right w:val="single" w:sz="4" w:space="0" w:color="333300"/>
            </w:tcBorders>
            <w:shd w:val="clear" w:color="auto" w:fill="auto"/>
            <w:hideMark/>
          </w:tcPr>
          <w:p w14:paraId="2ADBA923"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xml:space="preserve">Delete Section 35.3.7.2. The entire section is an example, and an obvious/trivial one. Behavior described is not even limited to single radio, so it can be misleading too. The first </w:t>
            </w:r>
            <w:proofErr w:type="spellStart"/>
            <w:r w:rsidRPr="00C4016A">
              <w:rPr>
                <w:rFonts w:ascii="Arial" w:eastAsia="Times New Roman" w:hAnsi="Arial" w:cs="Arial"/>
                <w:sz w:val="20"/>
                <w:lang w:val="en-US"/>
              </w:rPr>
              <w:t>sentece</w:t>
            </w:r>
            <w:proofErr w:type="spellEnd"/>
            <w:r w:rsidRPr="00C4016A">
              <w:rPr>
                <w:rFonts w:ascii="Arial" w:eastAsia="Times New Roman" w:hAnsi="Arial" w:cs="Arial"/>
                <w:sz w:val="20"/>
                <w:lang w:val="en-US"/>
              </w:rPr>
              <w:t xml:space="preserve"> with the word "may" (which people may want to refer to </w:t>
            </w:r>
            <w:proofErr w:type="spellStart"/>
            <w:r w:rsidRPr="00C4016A">
              <w:rPr>
                <w:rFonts w:ascii="Arial" w:eastAsia="Times New Roman" w:hAnsi="Arial" w:cs="Arial"/>
                <w:sz w:val="20"/>
                <w:lang w:val="en-US"/>
              </w:rPr>
              <w:t>to</w:t>
            </w:r>
            <w:proofErr w:type="spellEnd"/>
            <w:r w:rsidRPr="00C4016A">
              <w:rPr>
                <w:rFonts w:ascii="Arial" w:eastAsia="Times New Roman" w:hAnsi="Arial" w:cs="Arial"/>
                <w:sz w:val="20"/>
                <w:lang w:val="en-US"/>
              </w:rPr>
              <w:t xml:space="preserve"> argue section defines something) is trivial and redundant.</w:t>
            </w:r>
          </w:p>
        </w:tc>
        <w:tc>
          <w:tcPr>
            <w:tcW w:w="2673" w:type="dxa"/>
            <w:tcBorders>
              <w:top w:val="nil"/>
              <w:left w:val="nil"/>
              <w:bottom w:val="single" w:sz="4" w:space="0" w:color="333300"/>
              <w:right w:val="single" w:sz="4" w:space="0" w:color="333300"/>
            </w:tcBorders>
            <w:shd w:val="clear" w:color="auto" w:fill="auto"/>
            <w:hideMark/>
          </w:tcPr>
          <w:p w14:paraId="47F45E3C"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Delete 35.3.7.2, and renumber (move up) 35.3.7.1 as 35.3.7 TID-to-link mapping.</w:t>
            </w:r>
          </w:p>
        </w:tc>
        <w:tc>
          <w:tcPr>
            <w:tcW w:w="2523" w:type="dxa"/>
            <w:tcBorders>
              <w:top w:val="nil"/>
              <w:left w:val="nil"/>
              <w:bottom w:val="single" w:sz="4" w:space="0" w:color="333300"/>
              <w:right w:val="single" w:sz="4" w:space="0" w:color="333300"/>
            </w:tcBorders>
            <w:shd w:val="clear" w:color="auto" w:fill="auto"/>
            <w:hideMark/>
          </w:tcPr>
          <w:p w14:paraId="28A4D16B" w14:textId="190A8E11"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C9754D">
              <w:rPr>
                <w:rFonts w:ascii="Arial" w:eastAsia="Times New Roman" w:hAnsi="Arial" w:cs="Arial"/>
                <w:sz w:val="20"/>
                <w:lang w:val="en-US"/>
              </w:rPr>
              <w:t>Reject – several subclauses have been defined in 11be to describe and explain expected behavior or possible use of the defined functionalities without providing any normative text. This is the case for 35.3.4.6 for instance. This help improve the understanding of what can be achieved with the different tools available.</w:t>
            </w:r>
          </w:p>
        </w:tc>
      </w:tr>
      <w:tr w:rsidR="00310961" w:rsidRPr="00C4016A" w14:paraId="337A67E6" w14:textId="77777777" w:rsidTr="00C4016A">
        <w:trPr>
          <w:trHeight w:val="765"/>
        </w:trPr>
        <w:tc>
          <w:tcPr>
            <w:tcW w:w="773" w:type="dxa"/>
            <w:tcBorders>
              <w:top w:val="nil"/>
              <w:left w:val="single" w:sz="4" w:space="0" w:color="333300"/>
              <w:bottom w:val="single" w:sz="4" w:space="0" w:color="333300"/>
              <w:right w:val="single" w:sz="4" w:space="0" w:color="333300"/>
            </w:tcBorders>
            <w:shd w:val="clear" w:color="auto" w:fill="auto"/>
            <w:hideMark/>
          </w:tcPr>
          <w:p w14:paraId="41DF2DB5"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11430</w:t>
            </w:r>
          </w:p>
        </w:tc>
        <w:tc>
          <w:tcPr>
            <w:tcW w:w="1162" w:type="dxa"/>
            <w:tcBorders>
              <w:top w:val="nil"/>
              <w:left w:val="nil"/>
              <w:bottom w:val="single" w:sz="4" w:space="0" w:color="333300"/>
              <w:right w:val="single" w:sz="4" w:space="0" w:color="333300"/>
            </w:tcBorders>
            <w:shd w:val="clear" w:color="auto" w:fill="auto"/>
            <w:hideMark/>
          </w:tcPr>
          <w:p w14:paraId="76A8E8BF"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35.3.7.2</w:t>
            </w:r>
          </w:p>
        </w:tc>
        <w:tc>
          <w:tcPr>
            <w:tcW w:w="828" w:type="dxa"/>
            <w:tcBorders>
              <w:top w:val="nil"/>
              <w:left w:val="nil"/>
              <w:bottom w:val="single" w:sz="4" w:space="0" w:color="333300"/>
              <w:right w:val="single" w:sz="4" w:space="0" w:color="333300"/>
            </w:tcBorders>
            <w:shd w:val="clear" w:color="auto" w:fill="auto"/>
            <w:hideMark/>
          </w:tcPr>
          <w:p w14:paraId="48F5DF6C"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431.19</w:t>
            </w:r>
          </w:p>
        </w:tc>
        <w:tc>
          <w:tcPr>
            <w:tcW w:w="2296" w:type="dxa"/>
            <w:tcBorders>
              <w:top w:val="nil"/>
              <w:left w:val="nil"/>
              <w:bottom w:val="single" w:sz="4" w:space="0" w:color="333300"/>
              <w:right w:val="single" w:sz="4" w:space="0" w:color="333300"/>
            </w:tcBorders>
            <w:shd w:val="clear" w:color="auto" w:fill="auto"/>
            <w:hideMark/>
          </w:tcPr>
          <w:p w14:paraId="1B890BC7"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xml:space="preserve">Replace 'of its non-AP </w:t>
            </w:r>
            <w:proofErr w:type="spellStart"/>
            <w:r w:rsidRPr="00C4016A">
              <w:rPr>
                <w:rFonts w:ascii="Arial" w:eastAsia="Times New Roman" w:hAnsi="Arial" w:cs="Arial"/>
                <w:sz w:val="20"/>
                <w:lang w:val="en-US"/>
              </w:rPr>
              <w:t>STAs'</w:t>
            </w:r>
            <w:proofErr w:type="spellEnd"/>
            <w:r w:rsidRPr="00C4016A">
              <w:rPr>
                <w:rFonts w:ascii="Arial" w:eastAsia="Times New Roman" w:hAnsi="Arial" w:cs="Arial"/>
                <w:sz w:val="20"/>
                <w:lang w:val="en-US"/>
              </w:rPr>
              <w:t xml:space="preserve"> with 'of its affiliated non-AP </w:t>
            </w:r>
            <w:proofErr w:type="spellStart"/>
            <w:r w:rsidRPr="00C4016A">
              <w:rPr>
                <w:rFonts w:ascii="Arial" w:eastAsia="Times New Roman" w:hAnsi="Arial" w:cs="Arial"/>
                <w:sz w:val="20"/>
                <w:lang w:val="en-US"/>
              </w:rPr>
              <w:t>STAs'</w:t>
            </w:r>
            <w:proofErr w:type="spellEnd"/>
          </w:p>
        </w:tc>
        <w:tc>
          <w:tcPr>
            <w:tcW w:w="2673" w:type="dxa"/>
            <w:tcBorders>
              <w:top w:val="nil"/>
              <w:left w:val="nil"/>
              <w:bottom w:val="single" w:sz="4" w:space="0" w:color="333300"/>
              <w:right w:val="single" w:sz="4" w:space="0" w:color="333300"/>
            </w:tcBorders>
            <w:shd w:val="clear" w:color="auto" w:fill="auto"/>
            <w:hideMark/>
          </w:tcPr>
          <w:p w14:paraId="73958717"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3C376069" w14:textId="211FC212"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C9754D">
              <w:rPr>
                <w:rFonts w:ascii="Arial" w:eastAsia="Times New Roman" w:hAnsi="Arial" w:cs="Arial"/>
                <w:sz w:val="20"/>
                <w:lang w:val="en-US"/>
              </w:rPr>
              <w:t>Accept – changes are marked as #11430 in this document.</w:t>
            </w:r>
          </w:p>
        </w:tc>
      </w:tr>
      <w:tr w:rsidR="00310961" w:rsidRPr="00C4016A" w14:paraId="701954D3" w14:textId="77777777" w:rsidTr="00C4016A">
        <w:trPr>
          <w:trHeight w:val="4590"/>
        </w:trPr>
        <w:tc>
          <w:tcPr>
            <w:tcW w:w="773" w:type="dxa"/>
            <w:tcBorders>
              <w:top w:val="nil"/>
              <w:left w:val="single" w:sz="4" w:space="0" w:color="333300"/>
              <w:bottom w:val="single" w:sz="4" w:space="0" w:color="333300"/>
              <w:right w:val="single" w:sz="4" w:space="0" w:color="333300"/>
            </w:tcBorders>
            <w:shd w:val="clear" w:color="auto" w:fill="auto"/>
            <w:hideMark/>
          </w:tcPr>
          <w:p w14:paraId="79F0AE87"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lastRenderedPageBreak/>
              <w:t>11913</w:t>
            </w:r>
          </w:p>
        </w:tc>
        <w:tc>
          <w:tcPr>
            <w:tcW w:w="1162" w:type="dxa"/>
            <w:tcBorders>
              <w:top w:val="nil"/>
              <w:left w:val="nil"/>
              <w:bottom w:val="single" w:sz="4" w:space="0" w:color="333300"/>
              <w:right w:val="single" w:sz="4" w:space="0" w:color="333300"/>
            </w:tcBorders>
            <w:shd w:val="clear" w:color="auto" w:fill="auto"/>
            <w:hideMark/>
          </w:tcPr>
          <w:p w14:paraId="7CAB82DC"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35.3.7.2</w:t>
            </w:r>
          </w:p>
        </w:tc>
        <w:tc>
          <w:tcPr>
            <w:tcW w:w="828" w:type="dxa"/>
            <w:tcBorders>
              <w:top w:val="nil"/>
              <w:left w:val="nil"/>
              <w:bottom w:val="single" w:sz="4" w:space="0" w:color="333300"/>
              <w:right w:val="single" w:sz="4" w:space="0" w:color="333300"/>
            </w:tcBorders>
            <w:shd w:val="clear" w:color="auto" w:fill="auto"/>
            <w:hideMark/>
          </w:tcPr>
          <w:p w14:paraId="5AC83771"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431.42</w:t>
            </w:r>
          </w:p>
        </w:tc>
        <w:tc>
          <w:tcPr>
            <w:tcW w:w="2296" w:type="dxa"/>
            <w:tcBorders>
              <w:top w:val="nil"/>
              <w:left w:val="nil"/>
              <w:bottom w:val="single" w:sz="4" w:space="0" w:color="333300"/>
              <w:right w:val="single" w:sz="4" w:space="0" w:color="333300"/>
            </w:tcBorders>
            <w:shd w:val="clear" w:color="auto" w:fill="auto"/>
            <w:hideMark/>
          </w:tcPr>
          <w:p w14:paraId="4E03DE44"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xml:space="preserve">This example can be described better by calling out the frames that enable the transition from awake to doze (in link 1) and from doze to awake </w:t>
            </w:r>
            <w:proofErr w:type="spellStart"/>
            <w:proofErr w:type="gramStart"/>
            <w:r w:rsidRPr="00C4016A">
              <w:rPr>
                <w:rFonts w:ascii="Arial" w:eastAsia="Times New Roman" w:hAnsi="Arial" w:cs="Arial"/>
                <w:sz w:val="20"/>
                <w:lang w:val="en-US"/>
              </w:rPr>
              <w:t>i</w:t>
            </w:r>
            <w:proofErr w:type="spellEnd"/>
            <w:r w:rsidRPr="00C4016A">
              <w:rPr>
                <w:rFonts w:ascii="Arial" w:eastAsia="Times New Roman" w:hAnsi="Arial" w:cs="Arial"/>
                <w:sz w:val="20"/>
                <w:lang w:val="en-US"/>
              </w:rPr>
              <w:t>(</w:t>
            </w:r>
            <w:proofErr w:type="gramEnd"/>
            <w:r w:rsidRPr="00C4016A">
              <w:rPr>
                <w:rFonts w:ascii="Arial" w:eastAsia="Times New Roman" w:hAnsi="Arial" w:cs="Arial"/>
                <w:sz w:val="20"/>
                <w:lang w:val="en-US"/>
              </w:rPr>
              <w:t xml:space="preserve">in link 2). Also since this is an </w:t>
            </w:r>
            <w:proofErr w:type="gramStart"/>
            <w:r w:rsidRPr="00C4016A">
              <w:rPr>
                <w:rFonts w:ascii="Arial" w:eastAsia="Times New Roman" w:hAnsi="Arial" w:cs="Arial"/>
                <w:sz w:val="20"/>
                <w:lang w:val="en-US"/>
              </w:rPr>
              <w:t>example</w:t>
            </w:r>
            <w:proofErr w:type="gramEnd"/>
            <w:r w:rsidRPr="00C4016A">
              <w:rPr>
                <w:rFonts w:ascii="Arial" w:eastAsia="Times New Roman" w:hAnsi="Arial" w:cs="Arial"/>
                <w:sz w:val="20"/>
                <w:lang w:val="en-US"/>
              </w:rPr>
              <w:t xml:space="preserve"> please avoid using normative behavior, and replace "stay" with "remain". </w:t>
            </w:r>
            <w:proofErr w:type="gramStart"/>
            <w:r w:rsidRPr="00C4016A">
              <w:rPr>
                <w:rFonts w:ascii="Arial" w:eastAsia="Times New Roman" w:hAnsi="Arial" w:cs="Arial"/>
                <w:sz w:val="20"/>
                <w:lang w:val="en-US"/>
              </w:rPr>
              <w:t>Finally</w:t>
            </w:r>
            <w:proofErr w:type="gramEnd"/>
            <w:r w:rsidRPr="00C4016A">
              <w:rPr>
                <w:rFonts w:ascii="Arial" w:eastAsia="Times New Roman" w:hAnsi="Arial" w:cs="Arial"/>
                <w:sz w:val="20"/>
                <w:lang w:val="en-US"/>
              </w:rPr>
              <w:t xml:space="preserve"> </w:t>
            </w:r>
            <w:proofErr w:type="spellStart"/>
            <w:r w:rsidRPr="00C4016A">
              <w:rPr>
                <w:rFonts w:ascii="Arial" w:eastAsia="Times New Roman" w:hAnsi="Arial" w:cs="Arial"/>
                <w:sz w:val="20"/>
                <w:lang w:val="en-US"/>
              </w:rPr>
              <w:t>i</w:t>
            </w:r>
            <w:proofErr w:type="spellEnd"/>
            <w:r w:rsidRPr="00C4016A">
              <w:rPr>
                <w:rFonts w:ascii="Arial" w:eastAsia="Times New Roman" w:hAnsi="Arial" w:cs="Arial"/>
                <w:sz w:val="20"/>
                <w:lang w:val="en-US"/>
              </w:rPr>
              <w:t xml:space="preserve"> suggest removing the "to save power" in these two paragraphs because for the single radio case the MLD needs to perform these functionalities for link transition and not </w:t>
            </w:r>
            <w:proofErr w:type="spellStart"/>
            <w:r w:rsidRPr="00C4016A">
              <w:rPr>
                <w:rFonts w:ascii="Arial" w:eastAsia="Times New Roman" w:hAnsi="Arial" w:cs="Arial"/>
                <w:sz w:val="20"/>
                <w:lang w:val="en-US"/>
              </w:rPr>
              <w:t>neccessarily</w:t>
            </w:r>
            <w:proofErr w:type="spellEnd"/>
            <w:r w:rsidRPr="00C4016A">
              <w:rPr>
                <w:rFonts w:ascii="Arial" w:eastAsia="Times New Roman" w:hAnsi="Arial" w:cs="Arial"/>
                <w:sz w:val="20"/>
                <w:lang w:val="en-US"/>
              </w:rPr>
              <w:t xml:space="preserve"> for power save.</w:t>
            </w:r>
          </w:p>
        </w:tc>
        <w:tc>
          <w:tcPr>
            <w:tcW w:w="2673" w:type="dxa"/>
            <w:tcBorders>
              <w:top w:val="nil"/>
              <w:left w:val="nil"/>
              <w:bottom w:val="single" w:sz="4" w:space="0" w:color="333300"/>
              <w:right w:val="single" w:sz="4" w:space="0" w:color="333300"/>
            </w:tcBorders>
            <w:shd w:val="clear" w:color="auto" w:fill="auto"/>
            <w:hideMark/>
          </w:tcPr>
          <w:p w14:paraId="0572A5FB"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4439AFC6" w14:textId="77777777" w:rsidR="00310961"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EA69BA">
              <w:rPr>
                <w:rFonts w:ascii="Arial" w:eastAsia="Times New Roman" w:hAnsi="Arial" w:cs="Arial"/>
                <w:sz w:val="20"/>
                <w:lang w:val="en-US"/>
              </w:rPr>
              <w:t xml:space="preserve">Revised – agree with the commenter. Add a sentence to clarify the </w:t>
            </w:r>
            <w:r w:rsidR="00FE700F">
              <w:rPr>
                <w:rFonts w:ascii="Arial" w:eastAsia="Times New Roman" w:hAnsi="Arial" w:cs="Arial"/>
                <w:sz w:val="20"/>
                <w:lang w:val="en-US"/>
              </w:rPr>
              <w:t>transition. Change ‘may’ to ‘might’, remove ‘to save power’.</w:t>
            </w:r>
          </w:p>
          <w:p w14:paraId="4D772D80" w14:textId="6CB859C8" w:rsidR="00FE700F" w:rsidRPr="00C4016A" w:rsidRDefault="00FE700F" w:rsidP="00310961">
            <w:pPr>
              <w:jc w:val="left"/>
              <w:rPr>
                <w:rFonts w:ascii="Arial" w:eastAsia="Times New Roman" w:hAnsi="Arial" w:cs="Arial"/>
                <w:sz w:val="20"/>
                <w:lang w:val="en-US"/>
              </w:rPr>
            </w:pPr>
            <w:r>
              <w:rPr>
                <w:rFonts w:ascii="Arial" w:eastAsia="Times New Roman" w:hAnsi="Arial" w:cs="Arial"/>
                <w:sz w:val="20"/>
                <w:lang w:val="en-US"/>
              </w:rPr>
              <w:t>Apply the changes marked as #11913 in this document.</w:t>
            </w:r>
          </w:p>
        </w:tc>
      </w:tr>
      <w:tr w:rsidR="00310961" w:rsidRPr="00C4016A" w14:paraId="199777BF" w14:textId="77777777" w:rsidTr="00C4016A">
        <w:trPr>
          <w:trHeight w:val="1530"/>
        </w:trPr>
        <w:tc>
          <w:tcPr>
            <w:tcW w:w="773" w:type="dxa"/>
            <w:tcBorders>
              <w:top w:val="nil"/>
              <w:left w:val="single" w:sz="4" w:space="0" w:color="333300"/>
              <w:bottom w:val="single" w:sz="4" w:space="0" w:color="333300"/>
              <w:right w:val="single" w:sz="4" w:space="0" w:color="333300"/>
            </w:tcBorders>
            <w:shd w:val="clear" w:color="auto" w:fill="auto"/>
            <w:hideMark/>
          </w:tcPr>
          <w:p w14:paraId="16D80DE1"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10318</w:t>
            </w:r>
          </w:p>
        </w:tc>
        <w:tc>
          <w:tcPr>
            <w:tcW w:w="1162" w:type="dxa"/>
            <w:tcBorders>
              <w:top w:val="nil"/>
              <w:left w:val="nil"/>
              <w:bottom w:val="single" w:sz="4" w:space="0" w:color="333300"/>
              <w:right w:val="single" w:sz="4" w:space="0" w:color="333300"/>
            </w:tcBorders>
            <w:shd w:val="clear" w:color="auto" w:fill="auto"/>
            <w:hideMark/>
          </w:tcPr>
          <w:p w14:paraId="08D5511F"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35.3.7.2</w:t>
            </w:r>
          </w:p>
        </w:tc>
        <w:tc>
          <w:tcPr>
            <w:tcW w:w="828" w:type="dxa"/>
            <w:tcBorders>
              <w:top w:val="nil"/>
              <w:left w:val="nil"/>
              <w:bottom w:val="single" w:sz="4" w:space="0" w:color="333300"/>
              <w:right w:val="single" w:sz="4" w:space="0" w:color="333300"/>
            </w:tcBorders>
            <w:shd w:val="clear" w:color="auto" w:fill="auto"/>
            <w:hideMark/>
          </w:tcPr>
          <w:p w14:paraId="7A95D1F3"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431.44</w:t>
            </w:r>
          </w:p>
        </w:tc>
        <w:tc>
          <w:tcPr>
            <w:tcW w:w="2296" w:type="dxa"/>
            <w:tcBorders>
              <w:top w:val="nil"/>
              <w:left w:val="nil"/>
              <w:bottom w:val="single" w:sz="4" w:space="0" w:color="333300"/>
              <w:right w:val="single" w:sz="4" w:space="0" w:color="333300"/>
            </w:tcBorders>
            <w:shd w:val="clear" w:color="auto" w:fill="auto"/>
            <w:hideMark/>
          </w:tcPr>
          <w:p w14:paraId="60A44040"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STA 1 and STA 2 are affiliated with the non-AP MLD.</w:t>
            </w:r>
          </w:p>
        </w:tc>
        <w:tc>
          <w:tcPr>
            <w:tcW w:w="2673" w:type="dxa"/>
            <w:tcBorders>
              <w:top w:val="nil"/>
              <w:left w:val="nil"/>
              <w:bottom w:val="single" w:sz="4" w:space="0" w:color="333300"/>
              <w:right w:val="single" w:sz="4" w:space="0" w:color="333300"/>
            </w:tcBorders>
            <w:shd w:val="clear" w:color="auto" w:fill="auto"/>
            <w:hideMark/>
          </w:tcPr>
          <w:p w14:paraId="1841C386"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At 431.44, change "STA 1 of the" to "STA 1 affiliated with the"</w:t>
            </w:r>
            <w:r w:rsidRPr="00C4016A">
              <w:rPr>
                <w:rFonts w:ascii="Arial" w:eastAsia="Times New Roman" w:hAnsi="Arial" w:cs="Arial"/>
                <w:sz w:val="20"/>
                <w:lang w:val="en-US"/>
              </w:rPr>
              <w:br/>
              <w:t xml:space="preserve">At 431.50, change "STA 2 of the" to "STA 2 </w:t>
            </w:r>
            <w:proofErr w:type="spellStart"/>
            <w:r w:rsidRPr="00C4016A">
              <w:rPr>
                <w:rFonts w:ascii="Arial" w:eastAsia="Times New Roman" w:hAnsi="Arial" w:cs="Arial"/>
                <w:sz w:val="20"/>
                <w:lang w:val="en-US"/>
              </w:rPr>
              <w:t>afilliated</w:t>
            </w:r>
            <w:proofErr w:type="spellEnd"/>
            <w:r w:rsidRPr="00C4016A">
              <w:rPr>
                <w:rFonts w:ascii="Arial" w:eastAsia="Times New Roman" w:hAnsi="Arial" w:cs="Arial"/>
                <w:sz w:val="20"/>
                <w:lang w:val="en-US"/>
              </w:rPr>
              <w:t xml:space="preserve"> with the"</w:t>
            </w:r>
          </w:p>
        </w:tc>
        <w:tc>
          <w:tcPr>
            <w:tcW w:w="2523" w:type="dxa"/>
            <w:tcBorders>
              <w:top w:val="nil"/>
              <w:left w:val="nil"/>
              <w:bottom w:val="single" w:sz="4" w:space="0" w:color="333300"/>
              <w:right w:val="single" w:sz="4" w:space="0" w:color="333300"/>
            </w:tcBorders>
            <w:shd w:val="clear" w:color="auto" w:fill="auto"/>
            <w:hideMark/>
          </w:tcPr>
          <w:p w14:paraId="515AFF7E" w14:textId="1D01120B" w:rsidR="00310961"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 </w:t>
            </w:r>
            <w:r w:rsidR="00FD55D1">
              <w:rPr>
                <w:rFonts w:ascii="Arial" w:eastAsia="Times New Roman" w:hAnsi="Arial" w:cs="Arial"/>
                <w:sz w:val="20"/>
                <w:lang w:val="en-US"/>
              </w:rPr>
              <w:t>Revised – agree with the commenter.</w:t>
            </w:r>
          </w:p>
          <w:p w14:paraId="4D1DFD9F" w14:textId="5304BC44" w:rsidR="00FD55D1" w:rsidRDefault="00FD55D1" w:rsidP="00310961">
            <w:pPr>
              <w:jc w:val="left"/>
              <w:rPr>
                <w:rFonts w:ascii="Arial" w:eastAsia="Times New Roman" w:hAnsi="Arial" w:cs="Arial"/>
                <w:sz w:val="20"/>
                <w:lang w:val="en-US"/>
              </w:rPr>
            </w:pPr>
            <w:r>
              <w:rPr>
                <w:rFonts w:ascii="Arial" w:eastAsia="Times New Roman" w:hAnsi="Arial" w:cs="Arial"/>
                <w:sz w:val="20"/>
                <w:lang w:val="en-US"/>
              </w:rPr>
              <w:t>Apply the changes marked as #10318 in this document.</w:t>
            </w:r>
          </w:p>
          <w:p w14:paraId="7BFCF4E0" w14:textId="77777777" w:rsidR="00FD55D1" w:rsidRDefault="00FD55D1" w:rsidP="00FD55D1">
            <w:pPr>
              <w:rPr>
                <w:rFonts w:ascii="Arial" w:eastAsia="Times New Roman" w:hAnsi="Arial" w:cs="Arial"/>
                <w:sz w:val="20"/>
                <w:lang w:val="en-US"/>
              </w:rPr>
            </w:pPr>
          </w:p>
          <w:p w14:paraId="09508C28" w14:textId="77777777" w:rsidR="00FD55D1" w:rsidRDefault="00FD55D1" w:rsidP="00FD55D1">
            <w:pPr>
              <w:rPr>
                <w:rFonts w:ascii="Arial" w:eastAsia="Times New Roman" w:hAnsi="Arial" w:cs="Arial"/>
                <w:sz w:val="20"/>
                <w:lang w:val="en-US"/>
              </w:rPr>
            </w:pPr>
          </w:p>
          <w:p w14:paraId="6D4C0CE4" w14:textId="324B2ED6" w:rsidR="00FD55D1" w:rsidRPr="00FD55D1" w:rsidRDefault="00FD55D1" w:rsidP="00FD55D1">
            <w:pPr>
              <w:rPr>
                <w:rFonts w:ascii="Arial" w:eastAsia="Times New Roman" w:hAnsi="Arial" w:cs="Arial"/>
                <w:sz w:val="20"/>
                <w:lang w:val="en-US"/>
              </w:rPr>
            </w:pPr>
          </w:p>
        </w:tc>
      </w:tr>
      <w:tr w:rsidR="00310961" w:rsidRPr="00C4016A" w14:paraId="516DF846" w14:textId="77777777" w:rsidTr="00C4016A">
        <w:trPr>
          <w:trHeight w:val="1020"/>
        </w:trPr>
        <w:tc>
          <w:tcPr>
            <w:tcW w:w="773" w:type="dxa"/>
            <w:tcBorders>
              <w:top w:val="nil"/>
              <w:left w:val="single" w:sz="4" w:space="0" w:color="333300"/>
              <w:bottom w:val="single" w:sz="4" w:space="0" w:color="333300"/>
              <w:right w:val="single" w:sz="4" w:space="0" w:color="333300"/>
            </w:tcBorders>
            <w:shd w:val="clear" w:color="auto" w:fill="auto"/>
            <w:hideMark/>
          </w:tcPr>
          <w:p w14:paraId="62D9AA09" w14:textId="77777777" w:rsidR="00310961" w:rsidRPr="00C4016A" w:rsidRDefault="00310961" w:rsidP="00310961">
            <w:pPr>
              <w:jc w:val="right"/>
              <w:rPr>
                <w:rFonts w:ascii="Arial" w:eastAsia="Times New Roman" w:hAnsi="Arial" w:cs="Arial"/>
                <w:sz w:val="20"/>
                <w:lang w:val="en-US"/>
              </w:rPr>
            </w:pPr>
            <w:r w:rsidRPr="00C4016A">
              <w:rPr>
                <w:rFonts w:ascii="Arial" w:eastAsia="Times New Roman" w:hAnsi="Arial" w:cs="Arial"/>
                <w:sz w:val="20"/>
                <w:lang w:val="en-US"/>
              </w:rPr>
              <w:t>11431</w:t>
            </w:r>
          </w:p>
        </w:tc>
        <w:tc>
          <w:tcPr>
            <w:tcW w:w="1162" w:type="dxa"/>
            <w:tcBorders>
              <w:top w:val="nil"/>
              <w:left w:val="nil"/>
              <w:bottom w:val="single" w:sz="4" w:space="0" w:color="333300"/>
              <w:right w:val="single" w:sz="4" w:space="0" w:color="333300"/>
            </w:tcBorders>
            <w:shd w:val="clear" w:color="auto" w:fill="auto"/>
            <w:hideMark/>
          </w:tcPr>
          <w:p w14:paraId="2B1BBE5D"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35.3.7.2</w:t>
            </w:r>
          </w:p>
        </w:tc>
        <w:tc>
          <w:tcPr>
            <w:tcW w:w="828" w:type="dxa"/>
            <w:tcBorders>
              <w:top w:val="nil"/>
              <w:left w:val="nil"/>
              <w:bottom w:val="single" w:sz="4" w:space="0" w:color="333300"/>
              <w:right w:val="single" w:sz="4" w:space="0" w:color="333300"/>
            </w:tcBorders>
            <w:shd w:val="clear" w:color="auto" w:fill="auto"/>
            <w:hideMark/>
          </w:tcPr>
          <w:p w14:paraId="6262CC2D"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431.44</w:t>
            </w:r>
          </w:p>
        </w:tc>
        <w:tc>
          <w:tcPr>
            <w:tcW w:w="2296" w:type="dxa"/>
            <w:tcBorders>
              <w:top w:val="nil"/>
              <w:left w:val="nil"/>
              <w:bottom w:val="single" w:sz="4" w:space="0" w:color="333300"/>
              <w:right w:val="single" w:sz="4" w:space="0" w:color="333300"/>
            </w:tcBorders>
            <w:shd w:val="clear" w:color="auto" w:fill="auto"/>
            <w:hideMark/>
          </w:tcPr>
          <w:p w14:paraId="033FC4C0"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Replace 'STA1 of the non-AP MLD' with 'STA1 affiliated with the non-AP MLD'. Do the same on L51.</w:t>
            </w:r>
          </w:p>
        </w:tc>
        <w:tc>
          <w:tcPr>
            <w:tcW w:w="2673" w:type="dxa"/>
            <w:tcBorders>
              <w:top w:val="nil"/>
              <w:left w:val="nil"/>
              <w:bottom w:val="single" w:sz="4" w:space="0" w:color="333300"/>
              <w:right w:val="single" w:sz="4" w:space="0" w:color="333300"/>
            </w:tcBorders>
            <w:shd w:val="clear" w:color="auto" w:fill="auto"/>
            <w:hideMark/>
          </w:tcPr>
          <w:p w14:paraId="406BAA87" w14:textId="77777777" w:rsidR="00310961" w:rsidRPr="00C4016A" w:rsidRDefault="00310961" w:rsidP="00310961">
            <w:pPr>
              <w:jc w:val="left"/>
              <w:rPr>
                <w:rFonts w:ascii="Arial" w:eastAsia="Times New Roman" w:hAnsi="Arial" w:cs="Arial"/>
                <w:sz w:val="20"/>
                <w:lang w:val="en-US"/>
              </w:rPr>
            </w:pPr>
            <w:r w:rsidRPr="00C4016A">
              <w:rPr>
                <w:rFonts w:ascii="Arial" w:eastAsia="Times New Roman" w:hAnsi="Arial" w:cs="Arial"/>
                <w:sz w:val="20"/>
                <w:lang w:val="en-US"/>
              </w:rPr>
              <w:t>As in comment</w:t>
            </w:r>
          </w:p>
        </w:tc>
        <w:tc>
          <w:tcPr>
            <w:tcW w:w="2523" w:type="dxa"/>
            <w:tcBorders>
              <w:top w:val="nil"/>
              <w:left w:val="nil"/>
              <w:bottom w:val="single" w:sz="4" w:space="0" w:color="333300"/>
              <w:right w:val="single" w:sz="4" w:space="0" w:color="333300"/>
            </w:tcBorders>
            <w:shd w:val="clear" w:color="auto" w:fill="auto"/>
            <w:hideMark/>
          </w:tcPr>
          <w:p w14:paraId="049A130E" w14:textId="77777777" w:rsidR="006D65E0" w:rsidRDefault="00310961" w:rsidP="006D65E0">
            <w:pPr>
              <w:jc w:val="left"/>
              <w:rPr>
                <w:rFonts w:ascii="Arial" w:eastAsia="Times New Roman" w:hAnsi="Arial" w:cs="Arial"/>
                <w:sz w:val="20"/>
                <w:lang w:val="en-US"/>
              </w:rPr>
            </w:pPr>
            <w:r w:rsidRPr="00C4016A">
              <w:rPr>
                <w:rFonts w:ascii="Arial" w:eastAsia="Times New Roman" w:hAnsi="Arial" w:cs="Arial"/>
                <w:sz w:val="20"/>
                <w:lang w:val="en-US"/>
              </w:rPr>
              <w:t> </w:t>
            </w:r>
            <w:r w:rsidR="006D65E0" w:rsidRPr="00C4016A">
              <w:rPr>
                <w:rFonts w:ascii="Arial" w:eastAsia="Times New Roman" w:hAnsi="Arial" w:cs="Arial"/>
                <w:sz w:val="20"/>
                <w:lang w:val="en-US"/>
              </w:rPr>
              <w:t> </w:t>
            </w:r>
            <w:r w:rsidR="006D65E0">
              <w:rPr>
                <w:rFonts w:ascii="Arial" w:eastAsia="Times New Roman" w:hAnsi="Arial" w:cs="Arial"/>
                <w:sz w:val="20"/>
                <w:lang w:val="en-US"/>
              </w:rPr>
              <w:t>Revised – agree with the commenter.</w:t>
            </w:r>
          </w:p>
          <w:p w14:paraId="25D9C5D9" w14:textId="06262976" w:rsidR="006D65E0" w:rsidRDefault="006D65E0" w:rsidP="006D65E0">
            <w:pPr>
              <w:jc w:val="left"/>
              <w:rPr>
                <w:rFonts w:ascii="Arial" w:eastAsia="Times New Roman" w:hAnsi="Arial" w:cs="Arial"/>
                <w:sz w:val="20"/>
                <w:lang w:val="en-US"/>
              </w:rPr>
            </w:pPr>
            <w:r>
              <w:rPr>
                <w:rFonts w:ascii="Arial" w:eastAsia="Times New Roman" w:hAnsi="Arial" w:cs="Arial"/>
                <w:sz w:val="20"/>
                <w:lang w:val="en-US"/>
              </w:rPr>
              <w:t>Apply the changes marked as #11431 in this document.</w:t>
            </w:r>
          </w:p>
          <w:p w14:paraId="37E7C499" w14:textId="2E87CD6E" w:rsidR="00310961" w:rsidRPr="00C4016A" w:rsidRDefault="00310961" w:rsidP="00310961">
            <w:pPr>
              <w:jc w:val="left"/>
              <w:rPr>
                <w:rFonts w:ascii="Arial" w:eastAsia="Times New Roman" w:hAnsi="Arial" w:cs="Arial"/>
                <w:sz w:val="20"/>
                <w:lang w:val="en-US"/>
              </w:rPr>
            </w:pPr>
          </w:p>
        </w:tc>
      </w:tr>
      <w:bookmarkEnd w:id="5"/>
    </w:tbl>
    <w:p w14:paraId="56AEA4E4" w14:textId="77777777" w:rsidR="00C4016A" w:rsidRDefault="00C4016A" w:rsidP="002B1A82">
      <w:pPr>
        <w:rPr>
          <w:sz w:val="16"/>
        </w:rPr>
      </w:pPr>
    </w:p>
    <w:p w14:paraId="199DA343" w14:textId="4F8D0A8B" w:rsidR="00451313" w:rsidRDefault="00451313" w:rsidP="002B1A82">
      <w:pPr>
        <w:rPr>
          <w:sz w:val="16"/>
        </w:rPr>
      </w:pPr>
    </w:p>
    <w:p w14:paraId="193B6B0D" w14:textId="77777777" w:rsidR="00451313" w:rsidRPr="00E13124" w:rsidRDefault="00451313"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07C8BCBD" w:rsidR="002D02D7" w:rsidRDefault="002D02D7" w:rsidP="00CA0A57">
      <w:pPr>
        <w:rPr>
          <w:sz w:val="16"/>
        </w:rPr>
      </w:pPr>
    </w:p>
    <w:p w14:paraId="3AFD5D00" w14:textId="77777777" w:rsidR="00451313" w:rsidRPr="00E13124" w:rsidRDefault="00451313"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45492A47" w:rsidR="00A141E0" w:rsidRDefault="00A141E0" w:rsidP="00A141E0">
      <w:pPr>
        <w:rPr>
          <w:b/>
          <w:sz w:val="20"/>
        </w:rPr>
      </w:pPr>
    </w:p>
    <w:p w14:paraId="78DFB514" w14:textId="22C10340" w:rsidR="009E2CAE" w:rsidRDefault="009E2CAE" w:rsidP="00A141E0">
      <w:pPr>
        <w:rPr>
          <w:rFonts w:ascii="Arial-BoldMT" w:hAnsi="Arial-BoldMT" w:hint="eastAsia"/>
          <w:b/>
          <w:bCs/>
          <w:color w:val="000000"/>
          <w:sz w:val="20"/>
        </w:rPr>
      </w:pPr>
    </w:p>
    <w:p w14:paraId="77FCC6ED" w14:textId="77777777" w:rsidR="00C4016A" w:rsidRPr="00C4016A" w:rsidRDefault="00C4016A" w:rsidP="003667F8">
      <w:pPr>
        <w:widowControl w:val="0"/>
        <w:numPr>
          <w:ilvl w:val="2"/>
          <w:numId w:val="3"/>
        </w:numPr>
        <w:tabs>
          <w:tab w:val="left" w:pos="772"/>
        </w:tabs>
        <w:kinsoku w:val="0"/>
        <w:overflowPunct w:val="0"/>
        <w:autoSpaceDE w:val="0"/>
        <w:autoSpaceDN w:val="0"/>
        <w:adjustRightInd w:val="0"/>
        <w:ind w:left="771" w:hanging="612"/>
        <w:jc w:val="left"/>
        <w:rPr>
          <w:rFonts w:ascii="Arial" w:eastAsia="Times New Roman" w:hAnsi="Arial" w:cs="Arial"/>
          <w:b/>
          <w:bCs/>
          <w:spacing w:val="-2"/>
          <w:sz w:val="20"/>
          <w:lang w:val="en-US"/>
        </w:rPr>
      </w:pPr>
      <w:r w:rsidRPr="00C4016A">
        <w:rPr>
          <w:rFonts w:ascii="Arial" w:eastAsia="Times New Roman" w:hAnsi="Arial" w:cs="Arial"/>
          <w:b/>
          <w:bCs/>
          <w:sz w:val="20"/>
          <w:lang w:val="en-US"/>
        </w:rPr>
        <w:t>Link</w:t>
      </w:r>
      <w:r w:rsidRPr="00C4016A">
        <w:rPr>
          <w:rFonts w:ascii="Arial" w:eastAsia="Times New Roman" w:hAnsi="Arial" w:cs="Arial"/>
          <w:b/>
          <w:bCs/>
          <w:spacing w:val="-5"/>
          <w:sz w:val="20"/>
          <w:lang w:val="en-US"/>
        </w:rPr>
        <w:t xml:space="preserve"> </w:t>
      </w:r>
      <w:r w:rsidRPr="00C4016A">
        <w:rPr>
          <w:rFonts w:ascii="Arial" w:eastAsia="Times New Roman" w:hAnsi="Arial" w:cs="Arial"/>
          <w:b/>
          <w:bCs/>
          <w:spacing w:val="-2"/>
          <w:sz w:val="20"/>
          <w:lang w:val="en-US"/>
        </w:rPr>
        <w:t>management</w:t>
      </w:r>
    </w:p>
    <w:p w14:paraId="37685FDE" w14:textId="77777777" w:rsidR="00C4016A" w:rsidRPr="00C4016A" w:rsidRDefault="00C4016A" w:rsidP="00C4016A">
      <w:pPr>
        <w:widowControl w:val="0"/>
        <w:kinsoku w:val="0"/>
        <w:overflowPunct w:val="0"/>
        <w:autoSpaceDE w:val="0"/>
        <w:autoSpaceDN w:val="0"/>
        <w:adjustRightInd w:val="0"/>
        <w:spacing w:before="8"/>
        <w:jc w:val="left"/>
        <w:rPr>
          <w:rFonts w:ascii="Arial" w:eastAsia="Times New Roman" w:hAnsi="Arial" w:cs="Arial"/>
          <w:b/>
          <w:bCs/>
          <w:sz w:val="21"/>
          <w:szCs w:val="21"/>
          <w:lang w:val="en-US"/>
        </w:rPr>
      </w:pPr>
    </w:p>
    <w:p w14:paraId="3A32A589" w14:textId="77777777" w:rsidR="00C4016A" w:rsidRPr="00C4016A" w:rsidRDefault="00C4016A" w:rsidP="003667F8">
      <w:pPr>
        <w:widowControl w:val="0"/>
        <w:numPr>
          <w:ilvl w:val="3"/>
          <w:numId w:val="3"/>
        </w:numPr>
        <w:tabs>
          <w:tab w:val="left" w:pos="938"/>
        </w:tabs>
        <w:kinsoku w:val="0"/>
        <w:overflowPunct w:val="0"/>
        <w:autoSpaceDE w:val="0"/>
        <w:autoSpaceDN w:val="0"/>
        <w:adjustRightInd w:val="0"/>
        <w:spacing w:before="1"/>
        <w:ind w:left="937" w:hanging="778"/>
        <w:jc w:val="left"/>
        <w:rPr>
          <w:rFonts w:ascii="Arial" w:eastAsia="Times New Roman" w:hAnsi="Arial" w:cs="Arial"/>
          <w:b/>
          <w:bCs/>
          <w:color w:val="000000"/>
          <w:spacing w:val="-2"/>
          <w:sz w:val="20"/>
          <w:lang w:val="en-US"/>
        </w:rPr>
      </w:pPr>
      <w:bookmarkStart w:id="9" w:name="35.3.7.1_TID-to-link_mapping"/>
      <w:bookmarkStart w:id="10" w:name="_bookmark35"/>
      <w:bookmarkEnd w:id="9"/>
      <w:bookmarkEnd w:id="10"/>
      <w:r w:rsidRPr="00C4016A">
        <w:rPr>
          <w:rFonts w:ascii="Arial" w:eastAsia="Times New Roman" w:hAnsi="Arial" w:cs="Arial"/>
          <w:b/>
          <w:bCs/>
          <w:sz w:val="20"/>
          <w:lang w:val="en-US"/>
        </w:rPr>
        <w:t>TID-to-link</w:t>
      </w:r>
      <w:r w:rsidRPr="00C4016A">
        <w:rPr>
          <w:rFonts w:ascii="Arial" w:eastAsia="Times New Roman" w:hAnsi="Arial" w:cs="Arial"/>
          <w:b/>
          <w:bCs/>
          <w:spacing w:val="-10"/>
          <w:sz w:val="20"/>
          <w:lang w:val="en-US"/>
        </w:rPr>
        <w:t xml:space="preserve"> </w:t>
      </w:r>
      <w:r w:rsidRPr="00C4016A">
        <w:rPr>
          <w:rFonts w:ascii="Arial" w:eastAsia="Times New Roman" w:hAnsi="Arial" w:cs="Arial"/>
          <w:b/>
          <w:bCs/>
          <w:spacing w:val="-2"/>
          <w:sz w:val="20"/>
          <w:lang w:val="en-US"/>
        </w:rPr>
        <w:t>mapping</w:t>
      </w:r>
    </w:p>
    <w:p w14:paraId="44054319" w14:textId="77777777" w:rsidR="00C4016A" w:rsidRPr="00C4016A" w:rsidRDefault="00C4016A" w:rsidP="00C4016A">
      <w:pPr>
        <w:widowControl w:val="0"/>
        <w:kinsoku w:val="0"/>
        <w:overflowPunct w:val="0"/>
        <w:autoSpaceDE w:val="0"/>
        <w:autoSpaceDN w:val="0"/>
        <w:adjustRightInd w:val="0"/>
        <w:spacing w:before="8"/>
        <w:jc w:val="left"/>
        <w:rPr>
          <w:rFonts w:ascii="Arial" w:eastAsia="Times New Roman" w:hAnsi="Arial" w:cs="Arial"/>
          <w:b/>
          <w:bCs/>
          <w:sz w:val="21"/>
          <w:szCs w:val="21"/>
          <w:lang w:val="en-US"/>
        </w:rPr>
      </w:pPr>
    </w:p>
    <w:p w14:paraId="18EBF71E" w14:textId="77777777" w:rsidR="00C4016A" w:rsidRPr="00C4016A" w:rsidRDefault="00C4016A" w:rsidP="003667F8">
      <w:pPr>
        <w:widowControl w:val="0"/>
        <w:numPr>
          <w:ilvl w:val="4"/>
          <w:numId w:val="3"/>
        </w:numPr>
        <w:tabs>
          <w:tab w:val="left" w:pos="1104"/>
        </w:tabs>
        <w:kinsoku w:val="0"/>
        <w:overflowPunct w:val="0"/>
        <w:autoSpaceDE w:val="0"/>
        <w:autoSpaceDN w:val="0"/>
        <w:adjustRightInd w:val="0"/>
        <w:ind w:hanging="944"/>
        <w:jc w:val="left"/>
        <w:rPr>
          <w:rFonts w:ascii="Arial" w:eastAsia="Times New Roman" w:hAnsi="Arial" w:cs="Arial"/>
          <w:b/>
          <w:bCs/>
          <w:color w:val="000000"/>
          <w:spacing w:val="-2"/>
          <w:sz w:val="20"/>
          <w:lang w:val="en-US"/>
        </w:rPr>
      </w:pPr>
      <w:bookmarkStart w:id="11" w:name="35.3.7.1.1_General"/>
      <w:bookmarkStart w:id="12" w:name="_bookmark36"/>
      <w:bookmarkEnd w:id="11"/>
      <w:bookmarkEnd w:id="12"/>
      <w:r w:rsidRPr="00C4016A">
        <w:rPr>
          <w:rFonts w:ascii="Arial" w:eastAsia="Times New Roman" w:hAnsi="Arial" w:cs="Arial"/>
          <w:b/>
          <w:bCs/>
          <w:spacing w:val="-2"/>
          <w:sz w:val="20"/>
          <w:lang w:val="en-US"/>
        </w:rPr>
        <w:t>General</w:t>
      </w:r>
    </w:p>
    <w:p w14:paraId="2F73F5FE" w14:textId="77777777" w:rsidR="00C4016A" w:rsidRPr="00C4016A" w:rsidRDefault="00C4016A" w:rsidP="00C4016A">
      <w:pPr>
        <w:widowControl w:val="0"/>
        <w:kinsoku w:val="0"/>
        <w:overflowPunct w:val="0"/>
        <w:autoSpaceDE w:val="0"/>
        <w:autoSpaceDN w:val="0"/>
        <w:adjustRightInd w:val="0"/>
        <w:spacing w:before="9"/>
        <w:jc w:val="left"/>
        <w:rPr>
          <w:rFonts w:ascii="Arial" w:eastAsia="Times New Roman" w:hAnsi="Arial" w:cs="Arial"/>
          <w:b/>
          <w:bCs/>
          <w:sz w:val="21"/>
          <w:szCs w:val="21"/>
          <w:lang w:val="en-US"/>
        </w:rPr>
      </w:pPr>
    </w:p>
    <w:p w14:paraId="0EB0DEAD" w14:textId="18990FBE" w:rsidR="00C4016A" w:rsidRPr="00C4016A" w:rsidRDefault="00EA2292" w:rsidP="00C4016A">
      <w:pPr>
        <w:widowControl w:val="0"/>
        <w:kinsoku w:val="0"/>
        <w:overflowPunct w:val="0"/>
        <w:autoSpaceDE w:val="0"/>
        <w:autoSpaceDN w:val="0"/>
        <w:adjustRightInd w:val="0"/>
        <w:spacing w:before="1" w:line="249" w:lineRule="auto"/>
        <w:ind w:right="156"/>
        <w:rPr>
          <w:rFonts w:eastAsia="Times New Roman"/>
          <w:sz w:val="20"/>
          <w:lang w:val="en-US"/>
        </w:rPr>
      </w:pPr>
      <w:ins w:id="13" w:author="Cariou, Laurent" w:date="2022-08-16T00:27:00Z">
        <w:r>
          <w:rPr>
            <w:rFonts w:eastAsia="Times New Roman"/>
            <w:sz w:val="20"/>
            <w:lang w:val="en-US"/>
          </w:rPr>
          <w:t>(#11903</w:t>
        </w:r>
      </w:ins>
      <w:ins w:id="14" w:author="Cariou, Laurent" w:date="2022-08-16T00:30:00Z">
        <w:r w:rsidR="00287886">
          <w:rPr>
            <w:rFonts w:eastAsia="Times New Roman"/>
            <w:sz w:val="20"/>
            <w:lang w:val="en-US"/>
          </w:rPr>
          <w:t>, #12907</w:t>
        </w:r>
      </w:ins>
      <w:ins w:id="15" w:author="Cariou, Laurent" w:date="2022-08-16T00:31:00Z">
        <w:r w:rsidR="00287886">
          <w:rPr>
            <w:rFonts w:eastAsia="Times New Roman"/>
            <w:sz w:val="20"/>
            <w:lang w:val="en-US"/>
          </w:rPr>
          <w:t>, #11775</w:t>
        </w:r>
      </w:ins>
      <w:ins w:id="16" w:author="Cariou, Laurent" w:date="2022-08-16T00:32:00Z">
        <w:r w:rsidR="00287886">
          <w:rPr>
            <w:rFonts w:eastAsia="Times New Roman"/>
            <w:sz w:val="20"/>
            <w:lang w:val="en-US"/>
          </w:rPr>
          <w:t>, #13986</w:t>
        </w:r>
      </w:ins>
      <w:ins w:id="17" w:author="Cariou, Laurent" w:date="2022-08-16T00:35:00Z">
        <w:r w:rsidR="00287886">
          <w:rPr>
            <w:rFonts w:eastAsia="Times New Roman"/>
            <w:sz w:val="20"/>
            <w:lang w:val="en-US"/>
          </w:rPr>
          <w:t>, #11904</w:t>
        </w:r>
      </w:ins>
      <w:ins w:id="18" w:author="Cariou, Laurent" w:date="2022-08-16T00:27:00Z">
        <w:r>
          <w:rPr>
            <w:rFonts w:eastAsia="Times New Roman"/>
            <w:sz w:val="20"/>
            <w:lang w:val="en-US"/>
          </w:rPr>
          <w:t xml:space="preserve">) </w:t>
        </w:r>
      </w:ins>
      <w:r w:rsidR="00C4016A" w:rsidRPr="00C4016A">
        <w:rPr>
          <w:rFonts w:eastAsia="Times New Roman"/>
          <w:sz w:val="20"/>
          <w:lang w:val="en-US"/>
        </w:rPr>
        <w:t>The TID-to-link mapping mechanism allows an AP MLD and a non-AP MLD that performed or are performing</w:t>
      </w:r>
      <w:r w:rsidR="00C4016A" w:rsidRPr="00C4016A">
        <w:rPr>
          <w:rFonts w:eastAsia="Times New Roman"/>
          <w:spacing w:val="-1"/>
          <w:sz w:val="20"/>
          <w:lang w:val="en-US"/>
        </w:rPr>
        <w:t xml:space="preserve"> </w:t>
      </w:r>
      <w:r w:rsidR="00C4016A" w:rsidRPr="00C4016A">
        <w:rPr>
          <w:rFonts w:eastAsia="Times New Roman"/>
          <w:sz w:val="20"/>
          <w:lang w:val="en-US"/>
        </w:rPr>
        <w:t>multi-link</w:t>
      </w:r>
      <w:r w:rsidR="00C4016A" w:rsidRPr="00C4016A">
        <w:rPr>
          <w:rFonts w:eastAsia="Times New Roman"/>
          <w:spacing w:val="-1"/>
          <w:sz w:val="20"/>
          <w:lang w:val="en-US"/>
        </w:rPr>
        <w:t xml:space="preserve"> </w:t>
      </w:r>
      <w:r w:rsidR="00C4016A" w:rsidRPr="00C4016A">
        <w:rPr>
          <w:rFonts w:eastAsia="Times New Roman"/>
          <w:sz w:val="20"/>
          <w:lang w:val="en-US"/>
        </w:rPr>
        <w:t>setup</w:t>
      </w:r>
      <w:r w:rsidR="00C4016A" w:rsidRPr="00C4016A">
        <w:rPr>
          <w:rFonts w:eastAsia="Times New Roman"/>
          <w:spacing w:val="-1"/>
          <w:sz w:val="20"/>
          <w:lang w:val="en-US"/>
        </w:rPr>
        <w:t xml:space="preserve"> </w:t>
      </w:r>
      <w:r w:rsidR="00C4016A" w:rsidRPr="00C4016A">
        <w:rPr>
          <w:rFonts w:eastAsia="Times New Roman"/>
          <w:sz w:val="20"/>
          <w:lang w:val="en-US"/>
        </w:rPr>
        <w:t>to</w:t>
      </w:r>
      <w:r w:rsidR="00C4016A" w:rsidRPr="00C4016A">
        <w:rPr>
          <w:rFonts w:eastAsia="Times New Roman"/>
          <w:spacing w:val="-1"/>
          <w:sz w:val="20"/>
          <w:lang w:val="en-US"/>
        </w:rPr>
        <w:t xml:space="preserve"> </w:t>
      </w:r>
      <w:r w:rsidR="00C4016A" w:rsidRPr="00C4016A">
        <w:rPr>
          <w:rFonts w:eastAsia="Times New Roman"/>
          <w:sz w:val="20"/>
          <w:lang w:val="en-US"/>
        </w:rPr>
        <w:t>determine</w:t>
      </w:r>
      <w:r w:rsidR="00C4016A" w:rsidRPr="00C4016A">
        <w:rPr>
          <w:rFonts w:eastAsia="Times New Roman"/>
          <w:spacing w:val="-1"/>
          <w:sz w:val="20"/>
          <w:lang w:val="en-US"/>
        </w:rPr>
        <w:t xml:space="preserve"> </w:t>
      </w:r>
      <w:r w:rsidR="00C4016A" w:rsidRPr="00C4016A">
        <w:rPr>
          <w:rFonts w:eastAsia="Times New Roman"/>
          <w:sz w:val="20"/>
          <w:lang w:val="en-US"/>
        </w:rPr>
        <w:t>how</w:t>
      </w:r>
      <w:r w:rsidR="00C4016A" w:rsidRPr="00C4016A">
        <w:rPr>
          <w:rFonts w:eastAsia="Times New Roman"/>
          <w:spacing w:val="-1"/>
          <w:sz w:val="20"/>
          <w:lang w:val="en-US"/>
        </w:rPr>
        <w:t xml:space="preserve"> </w:t>
      </w:r>
      <w:del w:id="19" w:author="Cariou, Laurent" w:date="2022-08-16T00:29:00Z">
        <w:r w:rsidR="00C4016A" w:rsidRPr="00C4016A" w:rsidDel="00287886">
          <w:rPr>
            <w:rFonts w:eastAsia="Times New Roman"/>
            <w:sz w:val="20"/>
            <w:lang w:val="en-US"/>
          </w:rPr>
          <w:delText>UL</w:delText>
        </w:r>
        <w:r w:rsidR="00C4016A" w:rsidRPr="00C4016A" w:rsidDel="00287886">
          <w:rPr>
            <w:rFonts w:eastAsia="Times New Roman"/>
            <w:spacing w:val="-2"/>
            <w:sz w:val="20"/>
            <w:lang w:val="en-US"/>
          </w:rPr>
          <w:delText xml:space="preserve"> </w:delText>
        </w:r>
        <w:r w:rsidR="00C4016A" w:rsidRPr="00C4016A" w:rsidDel="00287886">
          <w:rPr>
            <w:rFonts w:eastAsia="Times New Roman"/>
            <w:sz w:val="20"/>
            <w:lang w:val="en-US"/>
          </w:rPr>
          <w:delText>and</w:delText>
        </w:r>
        <w:r w:rsidR="00C4016A" w:rsidRPr="00C4016A" w:rsidDel="00287886">
          <w:rPr>
            <w:rFonts w:eastAsia="Times New Roman"/>
            <w:spacing w:val="-1"/>
            <w:sz w:val="20"/>
            <w:lang w:val="en-US"/>
          </w:rPr>
          <w:delText xml:space="preserve"> </w:delText>
        </w:r>
        <w:r w:rsidR="00C4016A" w:rsidRPr="00C4016A" w:rsidDel="00287886">
          <w:rPr>
            <w:rFonts w:eastAsia="Times New Roman"/>
            <w:sz w:val="20"/>
            <w:lang w:val="en-US"/>
          </w:rPr>
          <w:delText>DL</w:delText>
        </w:r>
        <w:r w:rsidR="00C4016A" w:rsidRPr="00C4016A" w:rsidDel="00287886">
          <w:rPr>
            <w:rFonts w:eastAsia="Times New Roman"/>
            <w:spacing w:val="-2"/>
            <w:sz w:val="20"/>
            <w:lang w:val="en-US"/>
          </w:rPr>
          <w:delText xml:space="preserve"> </w:delText>
        </w:r>
        <w:r w:rsidR="00C4016A" w:rsidRPr="00C4016A" w:rsidDel="00287886">
          <w:rPr>
            <w:rFonts w:eastAsia="Times New Roman"/>
            <w:sz w:val="20"/>
            <w:lang w:val="en-US"/>
          </w:rPr>
          <w:delText>Qos</w:delText>
        </w:r>
        <w:r w:rsidR="00C4016A" w:rsidRPr="00C4016A" w:rsidDel="00287886">
          <w:rPr>
            <w:rFonts w:eastAsia="Times New Roman"/>
            <w:spacing w:val="-1"/>
            <w:sz w:val="20"/>
            <w:lang w:val="en-US"/>
          </w:rPr>
          <w:delText xml:space="preserve"> </w:delText>
        </w:r>
        <w:r w:rsidR="00C4016A" w:rsidRPr="00C4016A" w:rsidDel="00287886">
          <w:rPr>
            <w:rFonts w:eastAsia="Times New Roman"/>
            <w:sz w:val="20"/>
            <w:lang w:val="en-US"/>
          </w:rPr>
          <w:delText>traffic</w:delText>
        </w:r>
        <w:r w:rsidR="00C4016A" w:rsidRPr="00C4016A" w:rsidDel="00287886">
          <w:rPr>
            <w:rFonts w:eastAsia="Times New Roman"/>
            <w:spacing w:val="-2"/>
            <w:sz w:val="20"/>
            <w:lang w:val="en-US"/>
          </w:rPr>
          <w:delText xml:space="preserve"> </w:delText>
        </w:r>
      </w:del>
      <w:del w:id="20" w:author="Cariou, Laurent" w:date="2022-08-16T00:26:00Z">
        <w:r w:rsidR="00C4016A" w:rsidRPr="00C4016A" w:rsidDel="00EA2292">
          <w:rPr>
            <w:rFonts w:eastAsia="Times New Roman"/>
            <w:sz w:val="20"/>
            <w:lang w:val="en-US"/>
          </w:rPr>
          <w:delText>corresponding</w:delText>
        </w:r>
        <w:r w:rsidR="00C4016A" w:rsidRPr="00C4016A" w:rsidDel="00EA2292">
          <w:rPr>
            <w:rFonts w:eastAsia="Times New Roman"/>
            <w:spacing w:val="-1"/>
            <w:sz w:val="20"/>
            <w:lang w:val="en-US"/>
          </w:rPr>
          <w:delText xml:space="preserve"> </w:delText>
        </w:r>
        <w:r w:rsidR="00C4016A" w:rsidRPr="00C4016A" w:rsidDel="00EA2292">
          <w:rPr>
            <w:rFonts w:eastAsia="Times New Roman"/>
            <w:sz w:val="20"/>
            <w:lang w:val="en-US"/>
          </w:rPr>
          <w:delText xml:space="preserve">to TID </w:delText>
        </w:r>
      </w:del>
      <w:del w:id="21" w:author="Cariou, Laurent" w:date="2022-08-16T00:29:00Z">
        <w:r w:rsidR="00C4016A" w:rsidRPr="00C4016A" w:rsidDel="00287886">
          <w:rPr>
            <w:rFonts w:eastAsia="Times New Roman"/>
            <w:sz w:val="20"/>
            <w:lang w:val="en-US"/>
          </w:rPr>
          <w:delText>values</w:delText>
        </w:r>
        <w:r w:rsidR="00C4016A" w:rsidRPr="00C4016A" w:rsidDel="00287886">
          <w:rPr>
            <w:rFonts w:eastAsia="Times New Roman"/>
            <w:spacing w:val="-2"/>
            <w:sz w:val="20"/>
            <w:lang w:val="en-US"/>
          </w:rPr>
          <w:delText xml:space="preserve"> </w:delText>
        </w:r>
        <w:r w:rsidR="00C4016A" w:rsidRPr="00C4016A" w:rsidDel="00287886">
          <w:rPr>
            <w:rFonts w:eastAsia="Times New Roman"/>
            <w:sz w:val="20"/>
            <w:lang w:val="en-US"/>
          </w:rPr>
          <w:delText>between 0 and 7</w:delText>
        </w:r>
      </w:del>
      <w:ins w:id="22" w:author="Cariou, Laurent" w:date="2022-08-16T00:29:00Z">
        <w:r w:rsidR="00287886">
          <w:rPr>
            <w:rFonts w:eastAsia="Times New Roman"/>
            <w:sz w:val="20"/>
            <w:lang w:val="en-US"/>
          </w:rPr>
          <w:t>Data frames with TIDs 0-7 and management frames</w:t>
        </w:r>
      </w:ins>
      <w:r w:rsidR="00C4016A" w:rsidRPr="00C4016A">
        <w:rPr>
          <w:rFonts w:eastAsia="Times New Roman"/>
          <w:sz w:val="20"/>
          <w:lang w:val="en-US"/>
        </w:rPr>
        <w:t xml:space="preserve"> will be assigned to the setup links for the non-AP MLD</w:t>
      </w:r>
      <w:ins w:id="23" w:author="Cariou, Laurent" w:date="2022-08-16T00:30:00Z">
        <w:r w:rsidR="00287886">
          <w:rPr>
            <w:rFonts w:eastAsia="Times New Roman"/>
            <w:sz w:val="20"/>
            <w:lang w:val="en-US"/>
          </w:rPr>
          <w:t xml:space="preserve"> in DL and UL</w:t>
        </w:r>
      </w:ins>
      <w:r w:rsidR="00C4016A" w:rsidRPr="00C4016A">
        <w:rPr>
          <w:rFonts w:eastAsia="Times New Roman"/>
          <w:sz w:val="20"/>
          <w:lang w:val="en-US"/>
        </w:rPr>
        <w:t>.</w:t>
      </w:r>
    </w:p>
    <w:p w14:paraId="325B5EAD" w14:textId="77777777" w:rsidR="00C4016A" w:rsidRPr="00C4016A" w:rsidRDefault="00C4016A" w:rsidP="00C4016A">
      <w:pPr>
        <w:widowControl w:val="0"/>
        <w:kinsoku w:val="0"/>
        <w:overflowPunct w:val="0"/>
        <w:autoSpaceDE w:val="0"/>
        <w:autoSpaceDN w:val="0"/>
        <w:adjustRightInd w:val="0"/>
        <w:jc w:val="left"/>
        <w:rPr>
          <w:rFonts w:eastAsia="Times New Roman"/>
          <w:sz w:val="21"/>
          <w:szCs w:val="21"/>
          <w:lang w:val="en-US"/>
        </w:rPr>
      </w:pPr>
    </w:p>
    <w:p w14:paraId="764BE5CA" w14:textId="77777777" w:rsidR="00C4016A" w:rsidRPr="00C4016A" w:rsidRDefault="00C4016A" w:rsidP="00C4016A">
      <w:pPr>
        <w:widowControl w:val="0"/>
        <w:kinsoku w:val="0"/>
        <w:overflowPunct w:val="0"/>
        <w:autoSpaceDE w:val="0"/>
        <w:autoSpaceDN w:val="0"/>
        <w:adjustRightInd w:val="0"/>
        <w:spacing w:before="1" w:line="249" w:lineRule="auto"/>
        <w:ind w:right="156"/>
        <w:rPr>
          <w:rFonts w:eastAsia="Times New Roman"/>
          <w:color w:val="000000"/>
          <w:spacing w:val="-5"/>
          <w:sz w:val="20"/>
          <w:lang w:val="en-US"/>
        </w:rPr>
      </w:pPr>
      <w:r w:rsidRPr="00C4016A">
        <w:rPr>
          <w:rFonts w:eastAsia="Times New Roman"/>
          <w:color w:val="208A20"/>
          <w:sz w:val="20"/>
          <w:u w:val="single"/>
          <w:lang w:val="en-US"/>
        </w:rPr>
        <w:t>(#</w:t>
      </w:r>
      <w:proofErr w:type="gramStart"/>
      <w:r w:rsidRPr="00C4016A">
        <w:rPr>
          <w:rFonts w:eastAsia="Times New Roman"/>
          <w:color w:val="208A20"/>
          <w:sz w:val="20"/>
          <w:u w:val="single"/>
          <w:lang w:val="en-US"/>
        </w:rPr>
        <w:t>14054)</w:t>
      </w:r>
      <w:r w:rsidRPr="00C4016A">
        <w:rPr>
          <w:rFonts w:eastAsia="Times New Roman"/>
          <w:color w:val="000000"/>
          <w:sz w:val="20"/>
          <w:lang w:val="en-US"/>
        </w:rPr>
        <w:t>An</w:t>
      </w:r>
      <w:proofErr w:type="gramEnd"/>
      <w:r w:rsidRPr="00C4016A">
        <w:rPr>
          <w:rFonts w:eastAsia="Times New Roman"/>
          <w:color w:val="000000"/>
          <w:sz w:val="20"/>
          <w:lang w:val="en-US"/>
        </w:rPr>
        <w:t xml:space="preserve"> AP MLD may support TID-to-link mapping negotiation. A non-AP MLD that performs multi- link (re)setup on at least two links with an AP MLD that sets the </w:t>
      </w:r>
      <w:r w:rsidRPr="00C4016A">
        <w:rPr>
          <w:rFonts w:eastAsia="Times New Roman"/>
          <w:color w:val="208A20"/>
          <w:sz w:val="20"/>
          <w:u w:val="single"/>
          <w:lang w:val="en-US"/>
        </w:rPr>
        <w:t>(#</w:t>
      </w:r>
      <w:proofErr w:type="gramStart"/>
      <w:r w:rsidRPr="00C4016A">
        <w:rPr>
          <w:rFonts w:eastAsia="Times New Roman"/>
          <w:color w:val="208A20"/>
          <w:sz w:val="20"/>
          <w:u w:val="single"/>
          <w:lang w:val="en-US"/>
        </w:rPr>
        <w:t>14054)</w:t>
      </w:r>
      <w:r w:rsidRPr="00C4016A">
        <w:rPr>
          <w:rFonts w:eastAsia="Times New Roman"/>
          <w:color w:val="000000"/>
          <w:sz w:val="20"/>
          <w:lang w:val="en-US"/>
        </w:rPr>
        <w:t>TID</w:t>
      </w:r>
      <w:proofErr w:type="gramEnd"/>
      <w:r w:rsidRPr="00C4016A">
        <w:rPr>
          <w:rFonts w:eastAsia="Times New Roman"/>
          <w:color w:val="000000"/>
          <w:sz w:val="20"/>
          <w:lang w:val="en-US"/>
        </w:rPr>
        <w:t xml:space="preserve">-To-Link Mapping Negotiation </w:t>
      </w:r>
      <w:r w:rsidRPr="00C4016A">
        <w:rPr>
          <w:rFonts w:eastAsia="Times New Roman"/>
          <w:color w:val="000000"/>
          <w:sz w:val="20"/>
          <w:lang w:val="en-US"/>
        </w:rPr>
        <w:lastRenderedPageBreak/>
        <w:t xml:space="preserve">Support subfield of the MLD Capabilities field of the Basic Multi-Link element to a nonzero value shall support TID-to-link mapping negotiation with the </w:t>
      </w:r>
      <w:r w:rsidRPr="00C4016A">
        <w:rPr>
          <w:rFonts w:eastAsia="Times New Roman"/>
          <w:color w:val="208A20"/>
          <w:sz w:val="20"/>
          <w:u w:val="single"/>
          <w:lang w:val="en-US"/>
        </w:rPr>
        <w:t>(#14054)</w:t>
      </w:r>
      <w:r w:rsidRPr="00C4016A">
        <w:rPr>
          <w:rFonts w:eastAsia="Times New Roman"/>
          <w:color w:val="000000"/>
          <w:sz w:val="20"/>
          <w:lang w:val="en-US"/>
        </w:rPr>
        <w:t>TID-To-Link Mapping Negotiation Support</w:t>
      </w:r>
      <w:r w:rsidRPr="00C4016A">
        <w:rPr>
          <w:rFonts w:eastAsia="Times New Roman"/>
          <w:color w:val="000000"/>
          <w:spacing w:val="-2"/>
          <w:sz w:val="20"/>
          <w:lang w:val="en-US"/>
        </w:rPr>
        <w:t xml:space="preserve"> </w:t>
      </w:r>
      <w:r w:rsidRPr="00C4016A">
        <w:rPr>
          <w:rFonts w:eastAsia="Times New Roman"/>
          <w:color w:val="000000"/>
          <w:sz w:val="20"/>
          <w:lang w:val="en-US"/>
        </w:rPr>
        <w:t>subfield</w:t>
      </w:r>
      <w:r w:rsidRPr="00C4016A">
        <w:rPr>
          <w:rFonts w:eastAsia="Times New Roman"/>
          <w:color w:val="000000"/>
          <w:spacing w:val="-2"/>
          <w:sz w:val="20"/>
          <w:lang w:val="en-US"/>
        </w:rPr>
        <w:t xml:space="preserve"> </w:t>
      </w:r>
      <w:r w:rsidRPr="00C4016A">
        <w:rPr>
          <w:rFonts w:eastAsia="Times New Roman"/>
          <w:color w:val="000000"/>
          <w:sz w:val="20"/>
          <w:lang w:val="en-US"/>
        </w:rPr>
        <w:t>of</w:t>
      </w:r>
      <w:r w:rsidRPr="00C4016A">
        <w:rPr>
          <w:rFonts w:eastAsia="Times New Roman"/>
          <w:color w:val="000000"/>
          <w:spacing w:val="-2"/>
          <w:sz w:val="20"/>
          <w:lang w:val="en-US"/>
        </w:rPr>
        <w:t xml:space="preserve"> </w:t>
      </w:r>
      <w:r w:rsidRPr="00C4016A">
        <w:rPr>
          <w:rFonts w:eastAsia="Times New Roman"/>
          <w:color w:val="000000"/>
          <w:sz w:val="20"/>
          <w:lang w:val="en-US"/>
        </w:rPr>
        <w:t>the</w:t>
      </w:r>
      <w:r w:rsidRPr="00C4016A">
        <w:rPr>
          <w:rFonts w:eastAsia="Times New Roman"/>
          <w:color w:val="000000"/>
          <w:spacing w:val="-2"/>
          <w:sz w:val="20"/>
          <w:lang w:val="en-US"/>
        </w:rPr>
        <w:t xml:space="preserve"> </w:t>
      </w:r>
      <w:r w:rsidRPr="00C4016A">
        <w:rPr>
          <w:rFonts w:eastAsia="Times New Roman"/>
          <w:color w:val="000000"/>
          <w:sz w:val="20"/>
          <w:lang w:val="en-US"/>
        </w:rPr>
        <w:t>MLD</w:t>
      </w:r>
      <w:r w:rsidRPr="00C4016A">
        <w:rPr>
          <w:rFonts w:eastAsia="Times New Roman"/>
          <w:color w:val="000000"/>
          <w:spacing w:val="-2"/>
          <w:sz w:val="20"/>
          <w:lang w:val="en-US"/>
        </w:rPr>
        <w:t xml:space="preserve"> </w:t>
      </w:r>
      <w:r w:rsidRPr="00C4016A">
        <w:rPr>
          <w:rFonts w:eastAsia="Times New Roman"/>
          <w:color w:val="000000"/>
          <w:sz w:val="20"/>
          <w:lang w:val="en-US"/>
        </w:rPr>
        <w:t>Capabilities</w:t>
      </w:r>
      <w:r w:rsidRPr="00C4016A">
        <w:rPr>
          <w:rFonts w:eastAsia="Times New Roman"/>
          <w:color w:val="000000"/>
          <w:spacing w:val="-2"/>
          <w:sz w:val="20"/>
          <w:lang w:val="en-US"/>
        </w:rPr>
        <w:t xml:space="preserve"> </w:t>
      </w:r>
      <w:r w:rsidRPr="00C4016A">
        <w:rPr>
          <w:rFonts w:eastAsia="Times New Roman"/>
          <w:color w:val="000000"/>
          <w:sz w:val="20"/>
          <w:lang w:val="en-US"/>
        </w:rPr>
        <w:t>field</w:t>
      </w:r>
      <w:r w:rsidRPr="00C4016A">
        <w:rPr>
          <w:rFonts w:eastAsia="Times New Roman"/>
          <w:color w:val="000000"/>
          <w:spacing w:val="-2"/>
          <w:sz w:val="20"/>
          <w:lang w:val="en-US"/>
        </w:rPr>
        <w:t xml:space="preserve"> </w:t>
      </w:r>
      <w:r w:rsidRPr="00C4016A">
        <w:rPr>
          <w:rFonts w:eastAsia="Times New Roman"/>
          <w:color w:val="000000"/>
          <w:sz w:val="20"/>
          <w:lang w:val="en-US"/>
        </w:rPr>
        <w:t>of</w:t>
      </w:r>
      <w:r w:rsidRPr="00C4016A">
        <w:rPr>
          <w:rFonts w:eastAsia="Times New Roman"/>
          <w:color w:val="000000"/>
          <w:spacing w:val="-2"/>
          <w:sz w:val="20"/>
          <w:lang w:val="en-US"/>
        </w:rPr>
        <w:t xml:space="preserve"> </w:t>
      </w:r>
      <w:r w:rsidRPr="00C4016A">
        <w:rPr>
          <w:rFonts w:eastAsia="Times New Roman"/>
          <w:color w:val="000000"/>
          <w:sz w:val="20"/>
          <w:lang w:val="en-US"/>
        </w:rPr>
        <w:t>the</w:t>
      </w:r>
      <w:r w:rsidRPr="00C4016A">
        <w:rPr>
          <w:rFonts w:eastAsia="Times New Roman"/>
          <w:color w:val="000000"/>
          <w:spacing w:val="-2"/>
          <w:sz w:val="20"/>
          <w:lang w:val="en-US"/>
        </w:rPr>
        <w:t xml:space="preserve"> </w:t>
      </w:r>
      <w:r w:rsidRPr="00C4016A">
        <w:rPr>
          <w:rFonts w:eastAsia="Times New Roman"/>
          <w:color w:val="000000"/>
          <w:sz w:val="20"/>
          <w:lang w:val="en-US"/>
        </w:rPr>
        <w:t>Basic</w:t>
      </w:r>
      <w:r w:rsidRPr="00C4016A">
        <w:rPr>
          <w:rFonts w:eastAsia="Times New Roman"/>
          <w:color w:val="000000"/>
          <w:spacing w:val="-2"/>
          <w:sz w:val="20"/>
          <w:lang w:val="en-US"/>
        </w:rPr>
        <w:t xml:space="preserve"> </w:t>
      </w:r>
      <w:r w:rsidRPr="00C4016A">
        <w:rPr>
          <w:rFonts w:eastAsia="Times New Roman"/>
          <w:color w:val="000000"/>
          <w:sz w:val="20"/>
          <w:lang w:val="en-US"/>
        </w:rPr>
        <w:t>Multi-Link</w:t>
      </w:r>
      <w:r w:rsidRPr="00C4016A">
        <w:rPr>
          <w:rFonts w:eastAsia="Times New Roman"/>
          <w:color w:val="000000"/>
          <w:spacing w:val="-2"/>
          <w:sz w:val="20"/>
          <w:lang w:val="en-US"/>
        </w:rPr>
        <w:t xml:space="preserve"> </w:t>
      </w:r>
      <w:r w:rsidRPr="00C4016A">
        <w:rPr>
          <w:rFonts w:eastAsia="Times New Roman"/>
          <w:color w:val="000000"/>
          <w:sz w:val="20"/>
          <w:lang w:val="en-US"/>
        </w:rPr>
        <w:t>element</w:t>
      </w:r>
      <w:r w:rsidRPr="00C4016A">
        <w:rPr>
          <w:rFonts w:eastAsia="Times New Roman"/>
          <w:color w:val="000000"/>
          <w:spacing w:val="-2"/>
          <w:sz w:val="20"/>
          <w:lang w:val="en-US"/>
        </w:rPr>
        <w:t xml:space="preserve"> </w:t>
      </w:r>
      <w:r w:rsidRPr="00C4016A">
        <w:rPr>
          <w:rFonts w:eastAsia="Times New Roman"/>
          <w:color w:val="000000"/>
          <w:sz w:val="20"/>
          <w:lang w:val="en-US"/>
        </w:rPr>
        <w:t>it</w:t>
      </w:r>
      <w:r w:rsidRPr="00C4016A">
        <w:rPr>
          <w:rFonts w:eastAsia="Times New Roman"/>
          <w:color w:val="000000"/>
          <w:spacing w:val="-2"/>
          <w:sz w:val="20"/>
          <w:lang w:val="en-US"/>
        </w:rPr>
        <w:t xml:space="preserve"> </w:t>
      </w:r>
      <w:r w:rsidRPr="00C4016A">
        <w:rPr>
          <w:rFonts w:eastAsia="Times New Roman"/>
          <w:color w:val="000000"/>
          <w:sz w:val="20"/>
          <w:lang w:val="en-US"/>
        </w:rPr>
        <w:t>transmits</w:t>
      </w:r>
      <w:r w:rsidRPr="00C4016A">
        <w:rPr>
          <w:rFonts w:eastAsia="Times New Roman"/>
          <w:color w:val="000000"/>
          <w:spacing w:val="-2"/>
          <w:sz w:val="20"/>
          <w:lang w:val="en-US"/>
        </w:rPr>
        <w:t xml:space="preserve"> </w:t>
      </w:r>
      <w:r w:rsidRPr="00C4016A">
        <w:rPr>
          <w:rFonts w:eastAsia="Times New Roman"/>
          <w:color w:val="000000"/>
          <w:sz w:val="20"/>
          <w:lang w:val="en-US"/>
        </w:rPr>
        <w:t>to</w:t>
      </w:r>
      <w:r w:rsidRPr="00C4016A">
        <w:rPr>
          <w:rFonts w:eastAsia="Times New Roman"/>
          <w:color w:val="000000"/>
          <w:spacing w:val="-2"/>
          <w:sz w:val="20"/>
          <w:lang w:val="en-US"/>
        </w:rPr>
        <w:t xml:space="preserve"> </w:t>
      </w:r>
      <w:r w:rsidRPr="00C4016A">
        <w:rPr>
          <w:rFonts w:eastAsia="Times New Roman"/>
          <w:color w:val="000000"/>
          <w:sz w:val="20"/>
          <w:lang w:val="en-US"/>
        </w:rPr>
        <w:t>at</w:t>
      </w:r>
      <w:r w:rsidRPr="00C4016A">
        <w:rPr>
          <w:rFonts w:eastAsia="Times New Roman"/>
          <w:color w:val="000000"/>
          <w:spacing w:val="-2"/>
          <w:sz w:val="20"/>
          <w:lang w:val="en-US"/>
        </w:rPr>
        <w:t xml:space="preserve"> </w:t>
      </w:r>
      <w:r w:rsidRPr="00C4016A">
        <w:rPr>
          <w:rFonts w:eastAsia="Times New Roman"/>
          <w:color w:val="000000"/>
          <w:sz w:val="20"/>
          <w:lang w:val="en-US"/>
        </w:rPr>
        <w:t>least</w:t>
      </w:r>
      <w:r w:rsidRPr="00C4016A">
        <w:rPr>
          <w:rFonts w:eastAsia="Times New Roman"/>
          <w:color w:val="000000"/>
          <w:spacing w:val="-2"/>
          <w:sz w:val="20"/>
          <w:lang w:val="en-US"/>
        </w:rPr>
        <w:t xml:space="preserve"> </w:t>
      </w:r>
      <w:r w:rsidRPr="00C4016A">
        <w:rPr>
          <w:rFonts w:eastAsia="Times New Roman"/>
          <w:color w:val="000000"/>
          <w:sz w:val="20"/>
          <w:lang w:val="en-US"/>
        </w:rPr>
        <w:t>1.</w:t>
      </w:r>
      <w:r w:rsidRPr="00C4016A">
        <w:rPr>
          <w:rFonts w:eastAsia="Times New Roman"/>
          <w:color w:val="000000"/>
          <w:spacing w:val="-2"/>
          <w:sz w:val="20"/>
          <w:lang w:val="en-US"/>
        </w:rPr>
        <w:t xml:space="preserve"> </w:t>
      </w:r>
      <w:r w:rsidRPr="00C4016A">
        <w:rPr>
          <w:rFonts w:eastAsia="Times New Roman"/>
          <w:color w:val="000000"/>
          <w:sz w:val="20"/>
          <w:lang w:val="en-US"/>
        </w:rPr>
        <w:t xml:space="preserve">An MLD with dot11EHTBaseLineFeaturesImplementedOnly equal to true shall not set the </w:t>
      </w:r>
      <w:r w:rsidRPr="00C4016A">
        <w:rPr>
          <w:rFonts w:eastAsia="Times New Roman"/>
          <w:color w:val="208A20"/>
          <w:sz w:val="20"/>
          <w:u w:val="single"/>
          <w:lang w:val="en-US"/>
        </w:rPr>
        <w:t>(#</w:t>
      </w:r>
      <w:proofErr w:type="gramStart"/>
      <w:r w:rsidRPr="00C4016A">
        <w:rPr>
          <w:rFonts w:eastAsia="Times New Roman"/>
          <w:color w:val="208A20"/>
          <w:sz w:val="20"/>
          <w:u w:val="single"/>
          <w:lang w:val="en-US"/>
        </w:rPr>
        <w:t>14054)</w:t>
      </w:r>
      <w:r w:rsidRPr="00C4016A">
        <w:rPr>
          <w:rFonts w:eastAsia="Times New Roman"/>
          <w:color w:val="000000"/>
          <w:sz w:val="20"/>
          <w:lang w:val="en-US"/>
        </w:rPr>
        <w:t>TID</w:t>
      </w:r>
      <w:proofErr w:type="gramEnd"/>
      <w:r w:rsidRPr="00C4016A">
        <w:rPr>
          <w:rFonts w:eastAsia="Times New Roman"/>
          <w:color w:val="000000"/>
          <w:sz w:val="20"/>
          <w:lang w:val="en-US"/>
        </w:rPr>
        <w:t>-To- Link</w:t>
      </w:r>
      <w:r w:rsidRPr="00C4016A">
        <w:rPr>
          <w:rFonts w:eastAsia="Times New Roman"/>
          <w:color w:val="000000"/>
          <w:spacing w:val="-7"/>
          <w:sz w:val="20"/>
          <w:lang w:val="en-US"/>
        </w:rPr>
        <w:t xml:space="preserve"> </w:t>
      </w:r>
      <w:r w:rsidRPr="00C4016A">
        <w:rPr>
          <w:rFonts w:eastAsia="Times New Roman"/>
          <w:color w:val="000000"/>
          <w:sz w:val="20"/>
          <w:lang w:val="en-US"/>
        </w:rPr>
        <w:t>Mapping</w:t>
      </w:r>
      <w:r w:rsidRPr="00C4016A">
        <w:rPr>
          <w:rFonts w:eastAsia="Times New Roman"/>
          <w:color w:val="000000"/>
          <w:spacing w:val="-8"/>
          <w:sz w:val="20"/>
          <w:lang w:val="en-US"/>
        </w:rPr>
        <w:t xml:space="preserve"> </w:t>
      </w:r>
      <w:r w:rsidRPr="00C4016A">
        <w:rPr>
          <w:rFonts w:eastAsia="Times New Roman"/>
          <w:color w:val="000000"/>
          <w:sz w:val="20"/>
          <w:lang w:val="en-US"/>
        </w:rPr>
        <w:t>Negotiation</w:t>
      </w:r>
      <w:r w:rsidRPr="00C4016A">
        <w:rPr>
          <w:rFonts w:eastAsia="Times New Roman"/>
          <w:color w:val="000000"/>
          <w:spacing w:val="-9"/>
          <w:sz w:val="20"/>
          <w:lang w:val="en-US"/>
        </w:rPr>
        <w:t xml:space="preserve"> </w:t>
      </w:r>
      <w:r w:rsidRPr="00C4016A">
        <w:rPr>
          <w:rFonts w:eastAsia="Times New Roman"/>
          <w:color w:val="000000"/>
          <w:sz w:val="20"/>
          <w:lang w:val="en-US"/>
        </w:rPr>
        <w:t>Support</w:t>
      </w:r>
      <w:r w:rsidRPr="00C4016A">
        <w:rPr>
          <w:rFonts w:eastAsia="Times New Roman"/>
          <w:color w:val="000000"/>
          <w:spacing w:val="-7"/>
          <w:sz w:val="20"/>
          <w:lang w:val="en-US"/>
        </w:rPr>
        <w:t xml:space="preserve"> </w:t>
      </w:r>
      <w:r w:rsidRPr="00C4016A">
        <w:rPr>
          <w:rFonts w:eastAsia="Times New Roman"/>
          <w:color w:val="000000"/>
          <w:sz w:val="20"/>
          <w:lang w:val="en-US"/>
        </w:rPr>
        <w:t>subfield</w:t>
      </w:r>
      <w:r w:rsidRPr="00C4016A">
        <w:rPr>
          <w:rFonts w:eastAsia="Times New Roman"/>
          <w:color w:val="000000"/>
          <w:spacing w:val="-6"/>
          <w:sz w:val="20"/>
          <w:lang w:val="en-US"/>
        </w:rPr>
        <w:t xml:space="preserve"> </w:t>
      </w:r>
      <w:r w:rsidRPr="00C4016A">
        <w:rPr>
          <w:rFonts w:eastAsia="Times New Roman"/>
          <w:color w:val="000000"/>
          <w:sz w:val="20"/>
          <w:lang w:val="en-US"/>
        </w:rPr>
        <w:t>of</w:t>
      </w:r>
      <w:r w:rsidRPr="00C4016A">
        <w:rPr>
          <w:rFonts w:eastAsia="Times New Roman"/>
          <w:color w:val="000000"/>
          <w:spacing w:val="-7"/>
          <w:sz w:val="20"/>
          <w:lang w:val="en-US"/>
        </w:rPr>
        <w:t xml:space="preserve"> </w:t>
      </w:r>
      <w:r w:rsidRPr="00C4016A">
        <w:rPr>
          <w:rFonts w:eastAsia="Times New Roman"/>
          <w:color w:val="000000"/>
          <w:sz w:val="20"/>
          <w:lang w:val="en-US"/>
        </w:rPr>
        <w:t>MLD</w:t>
      </w:r>
      <w:r w:rsidRPr="00C4016A">
        <w:rPr>
          <w:rFonts w:eastAsia="Times New Roman"/>
          <w:color w:val="000000"/>
          <w:spacing w:val="-9"/>
          <w:sz w:val="20"/>
          <w:lang w:val="en-US"/>
        </w:rPr>
        <w:t xml:space="preserve"> </w:t>
      </w:r>
      <w:r w:rsidRPr="00C4016A">
        <w:rPr>
          <w:rFonts w:eastAsia="Times New Roman"/>
          <w:color w:val="000000"/>
          <w:sz w:val="20"/>
          <w:lang w:val="en-US"/>
        </w:rPr>
        <w:t>Capabilities</w:t>
      </w:r>
      <w:r w:rsidRPr="00C4016A">
        <w:rPr>
          <w:rFonts w:eastAsia="Times New Roman"/>
          <w:color w:val="000000"/>
          <w:spacing w:val="-7"/>
          <w:sz w:val="20"/>
          <w:lang w:val="en-US"/>
        </w:rPr>
        <w:t xml:space="preserve"> </w:t>
      </w:r>
      <w:r w:rsidRPr="00C4016A">
        <w:rPr>
          <w:rFonts w:eastAsia="Times New Roman"/>
          <w:color w:val="000000"/>
          <w:sz w:val="20"/>
          <w:lang w:val="en-US"/>
        </w:rPr>
        <w:t>field</w:t>
      </w:r>
      <w:r w:rsidRPr="00C4016A">
        <w:rPr>
          <w:rFonts w:eastAsia="Times New Roman"/>
          <w:color w:val="000000"/>
          <w:spacing w:val="-8"/>
          <w:sz w:val="20"/>
          <w:lang w:val="en-US"/>
        </w:rPr>
        <w:t xml:space="preserve"> </w:t>
      </w:r>
      <w:r w:rsidRPr="00C4016A">
        <w:rPr>
          <w:rFonts w:eastAsia="Times New Roman"/>
          <w:color w:val="000000"/>
          <w:sz w:val="20"/>
          <w:lang w:val="en-US"/>
        </w:rPr>
        <w:t>of</w:t>
      </w:r>
      <w:r w:rsidRPr="00C4016A">
        <w:rPr>
          <w:rFonts w:eastAsia="Times New Roman"/>
          <w:color w:val="000000"/>
          <w:spacing w:val="-7"/>
          <w:sz w:val="20"/>
          <w:lang w:val="en-US"/>
        </w:rPr>
        <w:t xml:space="preserve"> </w:t>
      </w:r>
      <w:r w:rsidRPr="00C4016A">
        <w:rPr>
          <w:rFonts w:eastAsia="Times New Roman"/>
          <w:color w:val="000000"/>
          <w:sz w:val="20"/>
          <w:lang w:val="en-US"/>
        </w:rPr>
        <w:t>the</w:t>
      </w:r>
      <w:r w:rsidRPr="00C4016A">
        <w:rPr>
          <w:rFonts w:eastAsia="Times New Roman"/>
          <w:color w:val="000000"/>
          <w:spacing w:val="-8"/>
          <w:sz w:val="20"/>
          <w:lang w:val="en-US"/>
        </w:rPr>
        <w:t xml:space="preserve"> </w:t>
      </w:r>
      <w:r w:rsidRPr="00C4016A">
        <w:rPr>
          <w:rFonts w:eastAsia="Times New Roman"/>
          <w:color w:val="000000"/>
          <w:sz w:val="20"/>
          <w:lang w:val="en-US"/>
        </w:rPr>
        <w:t>Basic</w:t>
      </w:r>
      <w:r w:rsidRPr="00C4016A">
        <w:rPr>
          <w:rFonts w:eastAsia="Times New Roman"/>
          <w:color w:val="000000"/>
          <w:spacing w:val="-7"/>
          <w:sz w:val="20"/>
          <w:lang w:val="en-US"/>
        </w:rPr>
        <w:t xml:space="preserve"> </w:t>
      </w:r>
      <w:r w:rsidRPr="00C4016A">
        <w:rPr>
          <w:rFonts w:eastAsia="Times New Roman"/>
          <w:color w:val="000000"/>
          <w:sz w:val="20"/>
          <w:lang w:val="en-US"/>
        </w:rPr>
        <w:t>Multi-Link</w:t>
      </w:r>
      <w:r w:rsidRPr="00C4016A">
        <w:rPr>
          <w:rFonts w:eastAsia="Times New Roman"/>
          <w:color w:val="000000"/>
          <w:spacing w:val="-7"/>
          <w:sz w:val="20"/>
          <w:lang w:val="en-US"/>
        </w:rPr>
        <w:t xml:space="preserve"> </w:t>
      </w:r>
      <w:r w:rsidRPr="00C4016A">
        <w:rPr>
          <w:rFonts w:eastAsia="Times New Roman"/>
          <w:color w:val="000000"/>
          <w:sz w:val="20"/>
          <w:lang w:val="en-US"/>
        </w:rPr>
        <w:t>element</w:t>
      </w:r>
      <w:r w:rsidRPr="00C4016A">
        <w:rPr>
          <w:rFonts w:eastAsia="Times New Roman"/>
          <w:color w:val="000000"/>
          <w:spacing w:val="-7"/>
          <w:sz w:val="20"/>
          <w:lang w:val="en-US"/>
        </w:rPr>
        <w:t xml:space="preserve"> </w:t>
      </w:r>
      <w:r w:rsidRPr="00C4016A">
        <w:rPr>
          <w:rFonts w:eastAsia="Times New Roman"/>
          <w:color w:val="000000"/>
          <w:sz w:val="20"/>
          <w:lang w:val="en-US"/>
        </w:rPr>
        <w:t>to</w:t>
      </w:r>
      <w:r w:rsidRPr="00C4016A">
        <w:rPr>
          <w:rFonts w:eastAsia="Times New Roman"/>
          <w:color w:val="000000"/>
          <w:spacing w:val="-8"/>
          <w:sz w:val="20"/>
          <w:lang w:val="en-US"/>
        </w:rPr>
        <w:t xml:space="preserve"> </w:t>
      </w:r>
      <w:r w:rsidRPr="00C4016A">
        <w:rPr>
          <w:rFonts w:eastAsia="Times New Roman"/>
          <w:color w:val="000000"/>
          <w:spacing w:val="-5"/>
          <w:sz w:val="20"/>
          <w:lang w:val="en-US"/>
        </w:rPr>
        <w:t>3.</w:t>
      </w:r>
    </w:p>
    <w:p w14:paraId="58BB7982" w14:textId="77777777" w:rsidR="00C4016A" w:rsidRPr="00C4016A" w:rsidRDefault="00C4016A" w:rsidP="00C4016A">
      <w:pPr>
        <w:widowControl w:val="0"/>
        <w:kinsoku w:val="0"/>
        <w:overflowPunct w:val="0"/>
        <w:autoSpaceDE w:val="0"/>
        <w:autoSpaceDN w:val="0"/>
        <w:adjustRightInd w:val="0"/>
        <w:spacing w:before="4"/>
        <w:jc w:val="left"/>
        <w:rPr>
          <w:rFonts w:eastAsia="Times New Roman"/>
          <w:sz w:val="21"/>
          <w:szCs w:val="21"/>
          <w:lang w:val="en-US"/>
        </w:rPr>
      </w:pPr>
    </w:p>
    <w:p w14:paraId="2B314546" w14:textId="77777777" w:rsidR="00C4016A" w:rsidRPr="00C4016A" w:rsidRDefault="00C4016A" w:rsidP="00C4016A">
      <w:pPr>
        <w:widowControl w:val="0"/>
        <w:kinsoku w:val="0"/>
        <w:overflowPunct w:val="0"/>
        <w:autoSpaceDE w:val="0"/>
        <w:autoSpaceDN w:val="0"/>
        <w:adjustRightInd w:val="0"/>
        <w:spacing w:line="249" w:lineRule="auto"/>
        <w:ind w:right="157"/>
        <w:rPr>
          <w:rFonts w:eastAsia="Times New Roman"/>
          <w:color w:val="000000"/>
          <w:spacing w:val="-5"/>
          <w:sz w:val="20"/>
          <w:lang w:val="en-US"/>
        </w:rPr>
      </w:pPr>
      <w:r w:rsidRPr="00C4016A">
        <w:rPr>
          <w:rFonts w:eastAsia="Times New Roman"/>
          <w:sz w:val="20"/>
          <w:lang w:val="en-US"/>
        </w:rPr>
        <w:t>By</w:t>
      </w:r>
      <w:r w:rsidRPr="00C4016A">
        <w:rPr>
          <w:rFonts w:eastAsia="Times New Roman"/>
          <w:spacing w:val="-4"/>
          <w:sz w:val="20"/>
          <w:lang w:val="en-US"/>
        </w:rPr>
        <w:t xml:space="preserve"> </w:t>
      </w:r>
      <w:r w:rsidRPr="00C4016A">
        <w:rPr>
          <w:rFonts w:eastAsia="Times New Roman"/>
          <w:sz w:val="20"/>
          <w:lang w:val="en-US"/>
        </w:rPr>
        <w:t>default,</w:t>
      </w:r>
      <w:r w:rsidRPr="00C4016A">
        <w:rPr>
          <w:rFonts w:eastAsia="Times New Roman"/>
          <w:spacing w:val="-5"/>
          <w:sz w:val="20"/>
          <w:lang w:val="en-US"/>
        </w:rPr>
        <w:t xml:space="preserve"> </w:t>
      </w:r>
      <w:r w:rsidRPr="00C4016A">
        <w:rPr>
          <w:rFonts w:eastAsia="Times New Roman"/>
          <w:sz w:val="20"/>
          <w:lang w:val="en-US"/>
        </w:rPr>
        <w:t>all</w:t>
      </w:r>
      <w:r w:rsidRPr="00C4016A">
        <w:rPr>
          <w:rFonts w:eastAsia="Times New Roman"/>
          <w:spacing w:val="-4"/>
          <w:sz w:val="20"/>
          <w:lang w:val="en-US"/>
        </w:rPr>
        <w:t xml:space="preserve"> </w:t>
      </w:r>
      <w:r w:rsidRPr="00C4016A">
        <w:rPr>
          <w:rFonts w:eastAsia="Times New Roman"/>
          <w:sz w:val="20"/>
          <w:lang w:val="en-US"/>
        </w:rPr>
        <w:t>TIDs</w:t>
      </w:r>
      <w:r w:rsidRPr="00C4016A">
        <w:rPr>
          <w:rFonts w:eastAsia="Times New Roman"/>
          <w:spacing w:val="-5"/>
          <w:sz w:val="20"/>
          <w:lang w:val="en-US"/>
        </w:rPr>
        <w:t xml:space="preserve"> </w:t>
      </w:r>
      <w:r w:rsidRPr="00C4016A">
        <w:rPr>
          <w:rFonts w:eastAsia="Times New Roman"/>
          <w:sz w:val="20"/>
          <w:lang w:val="en-US"/>
        </w:rPr>
        <w:t>shall</w:t>
      </w:r>
      <w:r w:rsidRPr="00C4016A">
        <w:rPr>
          <w:rFonts w:eastAsia="Times New Roman"/>
          <w:spacing w:val="-4"/>
          <w:sz w:val="20"/>
          <w:lang w:val="en-US"/>
        </w:rPr>
        <w:t xml:space="preserve"> </w:t>
      </w:r>
      <w:r w:rsidRPr="00C4016A">
        <w:rPr>
          <w:rFonts w:eastAsia="Times New Roman"/>
          <w:sz w:val="20"/>
          <w:lang w:val="en-US"/>
        </w:rPr>
        <w:t>be</w:t>
      </w:r>
      <w:r w:rsidRPr="00C4016A">
        <w:rPr>
          <w:rFonts w:eastAsia="Times New Roman"/>
          <w:spacing w:val="-4"/>
          <w:sz w:val="20"/>
          <w:lang w:val="en-US"/>
        </w:rPr>
        <w:t xml:space="preserve"> </w:t>
      </w:r>
      <w:r w:rsidRPr="00C4016A">
        <w:rPr>
          <w:rFonts w:eastAsia="Times New Roman"/>
          <w:sz w:val="20"/>
          <w:lang w:val="en-US"/>
        </w:rPr>
        <w:t>mapped</w:t>
      </w:r>
      <w:r w:rsidRPr="00C4016A">
        <w:rPr>
          <w:rFonts w:eastAsia="Times New Roman"/>
          <w:spacing w:val="-4"/>
          <w:sz w:val="20"/>
          <w:lang w:val="en-US"/>
        </w:rPr>
        <w:t xml:space="preserve"> </w:t>
      </w:r>
      <w:r w:rsidRPr="00C4016A">
        <w:rPr>
          <w:rFonts w:eastAsia="Times New Roman"/>
          <w:sz w:val="20"/>
          <w:lang w:val="en-US"/>
        </w:rPr>
        <w:t>to</w:t>
      </w:r>
      <w:r w:rsidRPr="00C4016A">
        <w:rPr>
          <w:rFonts w:eastAsia="Times New Roman"/>
          <w:spacing w:val="-4"/>
          <w:sz w:val="20"/>
          <w:lang w:val="en-US"/>
        </w:rPr>
        <w:t xml:space="preserve"> </w:t>
      </w:r>
      <w:r w:rsidRPr="00C4016A">
        <w:rPr>
          <w:rFonts w:eastAsia="Times New Roman"/>
          <w:sz w:val="20"/>
          <w:lang w:val="en-US"/>
        </w:rPr>
        <w:t>all</w:t>
      </w:r>
      <w:r w:rsidRPr="00C4016A">
        <w:rPr>
          <w:rFonts w:eastAsia="Times New Roman"/>
          <w:spacing w:val="-4"/>
          <w:sz w:val="20"/>
          <w:lang w:val="en-US"/>
        </w:rPr>
        <w:t xml:space="preserve"> </w:t>
      </w:r>
      <w:r w:rsidRPr="00C4016A">
        <w:rPr>
          <w:rFonts w:eastAsia="Times New Roman"/>
          <w:sz w:val="20"/>
          <w:lang w:val="en-US"/>
        </w:rPr>
        <w:t>setup</w:t>
      </w:r>
      <w:r w:rsidRPr="00C4016A">
        <w:rPr>
          <w:rFonts w:eastAsia="Times New Roman"/>
          <w:spacing w:val="-4"/>
          <w:sz w:val="20"/>
          <w:lang w:val="en-US"/>
        </w:rPr>
        <w:t xml:space="preserve"> </w:t>
      </w:r>
      <w:r w:rsidRPr="00C4016A">
        <w:rPr>
          <w:rFonts w:eastAsia="Times New Roman"/>
          <w:sz w:val="20"/>
          <w:lang w:val="en-US"/>
        </w:rPr>
        <w:t>links</w:t>
      </w:r>
      <w:r w:rsidRPr="00C4016A">
        <w:rPr>
          <w:rFonts w:eastAsia="Times New Roman"/>
          <w:spacing w:val="-4"/>
          <w:sz w:val="20"/>
          <w:lang w:val="en-US"/>
        </w:rPr>
        <w:t xml:space="preserve"> </w:t>
      </w:r>
      <w:r w:rsidRPr="00C4016A">
        <w:rPr>
          <w:rFonts w:eastAsia="Times New Roman"/>
          <w:sz w:val="20"/>
          <w:lang w:val="en-US"/>
        </w:rPr>
        <w:t>for</w:t>
      </w:r>
      <w:r w:rsidRPr="00C4016A">
        <w:rPr>
          <w:rFonts w:eastAsia="Times New Roman"/>
          <w:spacing w:val="-4"/>
          <w:sz w:val="20"/>
          <w:lang w:val="en-US"/>
        </w:rPr>
        <w:t xml:space="preserve"> </w:t>
      </w:r>
      <w:r w:rsidRPr="00C4016A">
        <w:rPr>
          <w:rFonts w:eastAsia="Times New Roman"/>
          <w:sz w:val="20"/>
          <w:lang w:val="en-US"/>
        </w:rPr>
        <w:t>both</w:t>
      </w:r>
      <w:r w:rsidRPr="00C4016A">
        <w:rPr>
          <w:rFonts w:eastAsia="Times New Roman"/>
          <w:spacing w:val="-4"/>
          <w:sz w:val="20"/>
          <w:lang w:val="en-US"/>
        </w:rPr>
        <w:t xml:space="preserve"> </w:t>
      </w:r>
      <w:r w:rsidRPr="00C4016A">
        <w:rPr>
          <w:rFonts w:eastAsia="Times New Roman"/>
          <w:sz w:val="20"/>
          <w:lang w:val="en-US"/>
        </w:rPr>
        <w:t>DL</w:t>
      </w:r>
      <w:r w:rsidRPr="00C4016A">
        <w:rPr>
          <w:rFonts w:eastAsia="Times New Roman"/>
          <w:spacing w:val="-5"/>
          <w:sz w:val="20"/>
          <w:lang w:val="en-US"/>
        </w:rPr>
        <w:t xml:space="preserve"> </w:t>
      </w:r>
      <w:r w:rsidRPr="00C4016A">
        <w:rPr>
          <w:rFonts w:eastAsia="Times New Roman"/>
          <w:sz w:val="20"/>
          <w:lang w:val="en-US"/>
        </w:rPr>
        <w:t>and</w:t>
      </w:r>
      <w:r w:rsidRPr="00C4016A">
        <w:rPr>
          <w:rFonts w:eastAsia="Times New Roman"/>
          <w:spacing w:val="-3"/>
          <w:sz w:val="20"/>
          <w:lang w:val="en-US"/>
        </w:rPr>
        <w:t xml:space="preserve"> </w:t>
      </w:r>
      <w:r w:rsidRPr="00C4016A">
        <w:rPr>
          <w:rFonts w:eastAsia="Times New Roman"/>
          <w:sz w:val="20"/>
          <w:lang w:val="en-US"/>
        </w:rPr>
        <w:t>UL</w:t>
      </w:r>
      <w:r w:rsidRPr="00C4016A">
        <w:rPr>
          <w:rFonts w:eastAsia="Times New Roman"/>
          <w:spacing w:val="-5"/>
          <w:sz w:val="20"/>
          <w:lang w:val="en-US"/>
        </w:rPr>
        <w:t xml:space="preserve"> </w:t>
      </w:r>
      <w:r w:rsidRPr="00C4016A">
        <w:rPr>
          <w:rFonts w:eastAsia="Times New Roman"/>
          <w:sz w:val="20"/>
          <w:lang w:val="en-US"/>
        </w:rPr>
        <w:t xml:space="preserve">(see </w:t>
      </w:r>
      <w:hyperlink w:anchor="bookmark37" w:history="1">
        <w:r w:rsidRPr="00C4016A">
          <w:rPr>
            <w:rFonts w:eastAsia="Times New Roman"/>
            <w:sz w:val="20"/>
            <w:lang w:val="en-US"/>
          </w:rPr>
          <w:t>35.3.7.1.2</w:t>
        </w:r>
        <w:r w:rsidRPr="00C4016A">
          <w:rPr>
            <w:rFonts w:eastAsia="Times New Roman"/>
            <w:spacing w:val="-4"/>
            <w:sz w:val="20"/>
            <w:lang w:val="en-US"/>
          </w:rPr>
          <w:t xml:space="preserve"> </w:t>
        </w:r>
        <w:r w:rsidRPr="00C4016A">
          <w:rPr>
            <w:rFonts w:eastAsia="Times New Roman"/>
            <w:sz w:val="20"/>
            <w:lang w:val="en-US"/>
          </w:rPr>
          <w:t>(Default</w:t>
        </w:r>
        <w:r w:rsidRPr="00C4016A">
          <w:rPr>
            <w:rFonts w:eastAsia="Times New Roman"/>
            <w:spacing w:val="-4"/>
            <w:sz w:val="20"/>
            <w:lang w:val="en-US"/>
          </w:rPr>
          <w:t xml:space="preserve"> </w:t>
        </w:r>
        <w:r w:rsidRPr="00C4016A">
          <w:rPr>
            <w:rFonts w:eastAsia="Times New Roman"/>
            <w:sz w:val="20"/>
            <w:lang w:val="en-US"/>
          </w:rPr>
          <w:t>mapping</w:t>
        </w:r>
      </w:hyperlink>
      <w:r w:rsidRPr="00C4016A">
        <w:rPr>
          <w:rFonts w:eastAsia="Times New Roman"/>
          <w:sz w:val="20"/>
          <w:lang w:val="en-US"/>
        </w:rPr>
        <w:t xml:space="preserve"> </w:t>
      </w:r>
      <w:hyperlink w:anchor="bookmark37" w:history="1">
        <w:r w:rsidRPr="00C4016A">
          <w:rPr>
            <w:rFonts w:eastAsia="Times New Roman"/>
            <w:sz w:val="20"/>
            <w:lang w:val="en-US"/>
          </w:rPr>
          <w:t>mode)</w:t>
        </w:r>
      </w:hyperlink>
      <w:r w:rsidRPr="00C4016A">
        <w:rPr>
          <w:rFonts w:eastAsia="Times New Roman"/>
          <w:sz w:val="20"/>
          <w:lang w:val="en-US"/>
        </w:rPr>
        <w:t>).</w:t>
      </w:r>
      <w:r w:rsidRPr="00C4016A">
        <w:rPr>
          <w:rFonts w:eastAsia="Times New Roman"/>
          <w:spacing w:val="-2"/>
          <w:sz w:val="20"/>
          <w:lang w:val="en-US"/>
        </w:rPr>
        <w:t xml:space="preserve"> </w:t>
      </w:r>
      <w:r w:rsidRPr="00C4016A">
        <w:rPr>
          <w:rFonts w:eastAsia="Times New Roman"/>
          <w:color w:val="208A20"/>
          <w:sz w:val="20"/>
          <w:u w:val="single"/>
          <w:lang w:val="en-US"/>
        </w:rPr>
        <w:t>(#</w:t>
      </w:r>
      <w:proofErr w:type="gramStart"/>
      <w:r w:rsidRPr="00C4016A">
        <w:rPr>
          <w:rFonts w:eastAsia="Times New Roman"/>
          <w:color w:val="208A20"/>
          <w:sz w:val="20"/>
          <w:u w:val="single"/>
          <w:lang w:val="en-US"/>
        </w:rPr>
        <w:t>14054)</w:t>
      </w:r>
      <w:r w:rsidRPr="00C4016A">
        <w:rPr>
          <w:rFonts w:eastAsia="Times New Roman"/>
          <w:color w:val="000000"/>
          <w:sz w:val="20"/>
          <w:lang w:val="en-US"/>
        </w:rPr>
        <w:t>When</w:t>
      </w:r>
      <w:proofErr w:type="gramEnd"/>
      <w:r w:rsidRPr="00C4016A">
        <w:rPr>
          <w:rFonts w:eastAsia="Times New Roman"/>
          <w:color w:val="000000"/>
          <w:spacing w:val="-2"/>
          <w:sz w:val="20"/>
          <w:lang w:val="en-US"/>
        </w:rPr>
        <w:t xml:space="preserve"> </w:t>
      </w:r>
      <w:r w:rsidRPr="00C4016A">
        <w:rPr>
          <w:rFonts w:eastAsia="Times New Roman"/>
          <w:color w:val="000000"/>
          <w:sz w:val="20"/>
          <w:lang w:val="en-US"/>
        </w:rPr>
        <w:t>a negotiated</w:t>
      </w:r>
      <w:r w:rsidRPr="00C4016A">
        <w:rPr>
          <w:rFonts w:eastAsia="Times New Roman"/>
          <w:color w:val="000000"/>
          <w:spacing w:val="-2"/>
          <w:sz w:val="20"/>
          <w:lang w:val="en-US"/>
        </w:rPr>
        <w:t xml:space="preserve"> </w:t>
      </w:r>
      <w:r w:rsidRPr="00C4016A">
        <w:rPr>
          <w:rFonts w:eastAsia="Times New Roman"/>
          <w:color w:val="000000"/>
          <w:sz w:val="20"/>
          <w:lang w:val="en-US"/>
        </w:rPr>
        <w:t>TID-to-link</w:t>
      </w:r>
      <w:r w:rsidRPr="00C4016A">
        <w:rPr>
          <w:rFonts w:eastAsia="Times New Roman"/>
          <w:color w:val="000000"/>
          <w:spacing w:val="-2"/>
          <w:sz w:val="20"/>
          <w:lang w:val="en-US"/>
        </w:rPr>
        <w:t xml:space="preserve"> </w:t>
      </w:r>
      <w:r w:rsidRPr="00C4016A">
        <w:rPr>
          <w:rFonts w:eastAsia="Times New Roman"/>
          <w:color w:val="000000"/>
          <w:sz w:val="20"/>
          <w:lang w:val="en-US"/>
        </w:rPr>
        <w:t>mapping is</w:t>
      </w:r>
      <w:r w:rsidRPr="00C4016A">
        <w:rPr>
          <w:rFonts w:eastAsia="Times New Roman"/>
          <w:color w:val="000000"/>
          <w:spacing w:val="-1"/>
          <w:sz w:val="20"/>
          <w:lang w:val="en-US"/>
        </w:rPr>
        <w:t xml:space="preserve"> </w:t>
      </w:r>
      <w:r w:rsidRPr="00C4016A">
        <w:rPr>
          <w:rFonts w:eastAsia="Times New Roman"/>
          <w:color w:val="000000"/>
          <w:sz w:val="20"/>
          <w:lang w:val="en-US"/>
        </w:rPr>
        <w:t>in</w:t>
      </w:r>
      <w:r w:rsidRPr="00C4016A">
        <w:rPr>
          <w:rFonts w:eastAsia="Times New Roman"/>
          <w:color w:val="000000"/>
          <w:spacing w:val="-3"/>
          <w:sz w:val="20"/>
          <w:lang w:val="en-US"/>
        </w:rPr>
        <w:t xml:space="preserve"> </w:t>
      </w:r>
      <w:r w:rsidRPr="00C4016A">
        <w:rPr>
          <w:rFonts w:eastAsia="Times New Roman"/>
          <w:color w:val="000000"/>
          <w:sz w:val="20"/>
          <w:lang w:val="en-US"/>
        </w:rPr>
        <w:t>effect according</w:t>
      </w:r>
      <w:r w:rsidRPr="00C4016A">
        <w:rPr>
          <w:rFonts w:eastAsia="Times New Roman"/>
          <w:color w:val="000000"/>
          <w:spacing w:val="-2"/>
          <w:sz w:val="20"/>
          <w:lang w:val="en-US"/>
        </w:rPr>
        <w:t xml:space="preserve"> </w:t>
      </w:r>
      <w:r w:rsidRPr="00C4016A">
        <w:rPr>
          <w:rFonts w:eastAsia="Times New Roman"/>
          <w:color w:val="000000"/>
          <w:sz w:val="20"/>
          <w:lang w:val="en-US"/>
        </w:rPr>
        <w:t>to</w:t>
      </w:r>
      <w:r w:rsidRPr="00C4016A">
        <w:rPr>
          <w:rFonts w:eastAsia="Times New Roman"/>
          <w:color w:val="000000"/>
          <w:spacing w:val="-2"/>
          <w:sz w:val="20"/>
          <w:lang w:val="en-US"/>
        </w:rPr>
        <w:t xml:space="preserve"> </w:t>
      </w:r>
      <w:r w:rsidRPr="00C4016A">
        <w:rPr>
          <w:rFonts w:eastAsia="Times New Roman"/>
          <w:color w:val="000000"/>
          <w:sz w:val="20"/>
          <w:lang w:val="en-US"/>
        </w:rPr>
        <w:t>the procedure</w:t>
      </w:r>
      <w:r w:rsidRPr="00C4016A">
        <w:rPr>
          <w:rFonts w:eastAsia="Times New Roman"/>
          <w:color w:val="000000"/>
          <w:spacing w:val="-2"/>
          <w:sz w:val="20"/>
          <w:lang w:val="en-US"/>
        </w:rPr>
        <w:t xml:space="preserve"> </w:t>
      </w:r>
      <w:r w:rsidRPr="00C4016A">
        <w:rPr>
          <w:rFonts w:eastAsia="Times New Roman"/>
          <w:color w:val="000000"/>
          <w:sz w:val="20"/>
          <w:lang w:val="en-US"/>
        </w:rPr>
        <w:t>defined</w:t>
      </w:r>
      <w:r w:rsidRPr="00C4016A">
        <w:rPr>
          <w:rFonts w:eastAsia="Times New Roman"/>
          <w:color w:val="000000"/>
          <w:spacing w:val="-2"/>
          <w:sz w:val="20"/>
          <w:lang w:val="en-US"/>
        </w:rPr>
        <w:t xml:space="preserve"> </w:t>
      </w:r>
      <w:r w:rsidRPr="00C4016A">
        <w:rPr>
          <w:rFonts w:eastAsia="Times New Roman"/>
          <w:color w:val="000000"/>
          <w:spacing w:val="-5"/>
          <w:sz w:val="20"/>
          <w:lang w:val="en-US"/>
        </w:rPr>
        <w:t>in</w:t>
      </w:r>
    </w:p>
    <w:p w14:paraId="1C3B4821" w14:textId="77777777" w:rsidR="00C4016A" w:rsidRPr="00C4016A" w:rsidRDefault="001276F1" w:rsidP="00C4016A">
      <w:pPr>
        <w:widowControl w:val="0"/>
        <w:kinsoku w:val="0"/>
        <w:overflowPunct w:val="0"/>
        <w:autoSpaceDE w:val="0"/>
        <w:autoSpaceDN w:val="0"/>
        <w:adjustRightInd w:val="0"/>
        <w:spacing w:before="1" w:line="249" w:lineRule="auto"/>
        <w:ind w:right="157"/>
        <w:rPr>
          <w:rFonts w:eastAsia="Times New Roman"/>
          <w:spacing w:val="-2"/>
          <w:sz w:val="20"/>
          <w:lang w:val="en-US"/>
        </w:rPr>
      </w:pPr>
      <w:hyperlink w:anchor="bookmark38" w:history="1">
        <w:r w:rsidR="00C4016A" w:rsidRPr="00C4016A">
          <w:rPr>
            <w:rFonts w:eastAsia="Times New Roman"/>
            <w:sz w:val="20"/>
            <w:lang w:val="en-US"/>
          </w:rPr>
          <w:t>35.3.7.1.3</w:t>
        </w:r>
        <w:r w:rsidR="00C4016A" w:rsidRPr="00C4016A">
          <w:rPr>
            <w:rFonts w:eastAsia="Times New Roman"/>
            <w:spacing w:val="-9"/>
            <w:sz w:val="20"/>
            <w:lang w:val="en-US"/>
          </w:rPr>
          <w:t xml:space="preserve"> </w:t>
        </w:r>
        <w:r w:rsidR="00C4016A" w:rsidRPr="00C4016A">
          <w:rPr>
            <w:rFonts w:eastAsia="Times New Roman"/>
            <w:sz w:val="20"/>
            <w:lang w:val="en-US"/>
          </w:rPr>
          <w:t>(Negotiation</w:t>
        </w:r>
        <w:r w:rsidR="00C4016A" w:rsidRPr="00C4016A">
          <w:rPr>
            <w:rFonts w:eastAsia="Times New Roman"/>
            <w:spacing w:val="-9"/>
            <w:sz w:val="20"/>
            <w:lang w:val="en-US"/>
          </w:rPr>
          <w:t xml:space="preserve"> </w:t>
        </w:r>
        <w:r w:rsidR="00C4016A" w:rsidRPr="00C4016A">
          <w:rPr>
            <w:rFonts w:eastAsia="Times New Roman"/>
            <w:sz w:val="20"/>
            <w:lang w:val="en-US"/>
          </w:rPr>
          <w:t>of</w:t>
        </w:r>
        <w:r w:rsidR="00C4016A" w:rsidRPr="00C4016A">
          <w:rPr>
            <w:rFonts w:eastAsia="Times New Roman"/>
            <w:spacing w:val="-9"/>
            <w:sz w:val="20"/>
            <w:lang w:val="en-US"/>
          </w:rPr>
          <w:t xml:space="preserve"> </w:t>
        </w:r>
        <w:r w:rsidR="00C4016A" w:rsidRPr="00C4016A">
          <w:rPr>
            <w:rFonts w:eastAsia="Times New Roman"/>
            <w:sz w:val="20"/>
            <w:lang w:val="en-US"/>
          </w:rPr>
          <w:t>TID-to-link</w:t>
        </w:r>
        <w:r w:rsidR="00C4016A" w:rsidRPr="00C4016A">
          <w:rPr>
            <w:rFonts w:eastAsia="Times New Roman"/>
            <w:spacing w:val="-10"/>
            <w:sz w:val="20"/>
            <w:lang w:val="en-US"/>
          </w:rPr>
          <w:t xml:space="preserve"> </w:t>
        </w:r>
        <w:r w:rsidR="00C4016A" w:rsidRPr="00C4016A">
          <w:rPr>
            <w:rFonts w:eastAsia="Times New Roman"/>
            <w:sz w:val="20"/>
            <w:lang w:val="en-US"/>
          </w:rPr>
          <w:t>mapping)</w:t>
        </w:r>
      </w:hyperlink>
      <w:r w:rsidR="00C4016A" w:rsidRPr="00C4016A">
        <w:rPr>
          <w:rFonts w:eastAsia="Times New Roman"/>
          <w:sz w:val="20"/>
          <w:lang w:val="en-US"/>
        </w:rPr>
        <w:t>,</w:t>
      </w:r>
      <w:r w:rsidR="00C4016A" w:rsidRPr="00C4016A">
        <w:rPr>
          <w:rFonts w:eastAsia="Times New Roman"/>
          <w:spacing w:val="-9"/>
          <w:sz w:val="20"/>
          <w:lang w:val="en-US"/>
        </w:rPr>
        <w:t xml:space="preserve"> </w:t>
      </w:r>
      <w:hyperlink w:anchor="bookmark39" w:history="1">
        <w:r w:rsidR="00C4016A" w:rsidRPr="00C4016A">
          <w:rPr>
            <w:rFonts w:eastAsia="Times New Roman"/>
            <w:sz w:val="20"/>
            <w:lang w:val="en-US"/>
          </w:rPr>
          <w:t>35.3.7.1.7</w:t>
        </w:r>
        <w:r w:rsidR="00C4016A" w:rsidRPr="00C4016A">
          <w:rPr>
            <w:rFonts w:eastAsia="Times New Roman"/>
            <w:spacing w:val="-9"/>
            <w:sz w:val="20"/>
            <w:lang w:val="en-US"/>
          </w:rPr>
          <w:t xml:space="preserve"> </w:t>
        </w:r>
        <w:r w:rsidR="00C4016A" w:rsidRPr="00C4016A">
          <w:rPr>
            <w:rFonts w:eastAsia="Times New Roman"/>
            <w:sz w:val="20"/>
            <w:lang w:val="en-US"/>
          </w:rPr>
          <w:t>(Advertised</w:t>
        </w:r>
        <w:r w:rsidR="00C4016A" w:rsidRPr="00C4016A">
          <w:rPr>
            <w:rFonts w:eastAsia="Times New Roman"/>
            <w:spacing w:val="-9"/>
            <w:sz w:val="20"/>
            <w:lang w:val="en-US"/>
          </w:rPr>
          <w:t xml:space="preserve"> </w:t>
        </w:r>
        <w:r w:rsidR="00C4016A" w:rsidRPr="00C4016A">
          <w:rPr>
            <w:rFonts w:eastAsia="Times New Roman"/>
            <w:sz w:val="20"/>
            <w:lang w:val="en-US"/>
          </w:rPr>
          <w:t>TID-to-link</w:t>
        </w:r>
        <w:r w:rsidR="00C4016A" w:rsidRPr="00C4016A">
          <w:rPr>
            <w:rFonts w:eastAsia="Times New Roman"/>
            <w:spacing w:val="-9"/>
            <w:sz w:val="20"/>
            <w:lang w:val="en-US"/>
          </w:rPr>
          <w:t xml:space="preserve"> </w:t>
        </w:r>
        <w:r w:rsidR="00C4016A" w:rsidRPr="00C4016A">
          <w:rPr>
            <w:rFonts w:eastAsia="Times New Roman"/>
            <w:sz w:val="20"/>
            <w:lang w:val="en-US"/>
          </w:rPr>
          <w:t>mapping</w:t>
        </w:r>
        <w:r w:rsidR="00C4016A" w:rsidRPr="00C4016A">
          <w:rPr>
            <w:rFonts w:eastAsia="Times New Roman"/>
            <w:spacing w:val="-9"/>
            <w:sz w:val="20"/>
            <w:lang w:val="en-US"/>
          </w:rPr>
          <w:t xml:space="preserve"> </w:t>
        </w:r>
        <w:r w:rsidR="00C4016A" w:rsidRPr="00C4016A">
          <w:rPr>
            <w:rFonts w:eastAsia="Times New Roman"/>
            <w:sz w:val="20"/>
            <w:lang w:val="en-US"/>
          </w:rPr>
          <w:t>in</w:t>
        </w:r>
        <w:r w:rsidR="00C4016A" w:rsidRPr="00C4016A">
          <w:rPr>
            <w:rFonts w:eastAsia="Times New Roman"/>
            <w:spacing w:val="-10"/>
            <w:sz w:val="20"/>
            <w:lang w:val="en-US"/>
          </w:rPr>
          <w:t xml:space="preserve"> </w:t>
        </w:r>
        <w:r w:rsidR="00C4016A" w:rsidRPr="00C4016A">
          <w:rPr>
            <w:rFonts w:eastAsia="Times New Roman"/>
            <w:sz w:val="20"/>
            <w:lang w:val="en-US"/>
          </w:rPr>
          <w:t>Beacon</w:t>
        </w:r>
        <w:r w:rsidR="00C4016A" w:rsidRPr="00C4016A">
          <w:rPr>
            <w:rFonts w:eastAsia="Times New Roman"/>
            <w:spacing w:val="-9"/>
            <w:sz w:val="20"/>
            <w:lang w:val="en-US"/>
          </w:rPr>
          <w:t xml:space="preserve"> </w:t>
        </w:r>
        <w:r w:rsidR="00C4016A" w:rsidRPr="00C4016A">
          <w:rPr>
            <w:rFonts w:eastAsia="Times New Roman"/>
            <w:sz w:val="20"/>
            <w:lang w:val="en-US"/>
          </w:rPr>
          <w:t>and</w:t>
        </w:r>
      </w:hyperlink>
      <w:r w:rsidR="00C4016A" w:rsidRPr="00C4016A">
        <w:rPr>
          <w:rFonts w:eastAsia="Times New Roman"/>
          <w:sz w:val="20"/>
          <w:lang w:val="en-US"/>
        </w:rPr>
        <w:t xml:space="preserve"> </w:t>
      </w:r>
      <w:hyperlink w:anchor="bookmark39" w:history="1">
        <w:r w:rsidR="00C4016A" w:rsidRPr="00C4016A">
          <w:rPr>
            <w:rFonts w:eastAsia="Times New Roman"/>
            <w:sz w:val="20"/>
            <w:lang w:val="en-US"/>
          </w:rPr>
          <w:t>Probe Response frames(#14054))</w:t>
        </w:r>
      </w:hyperlink>
      <w:r w:rsidR="00C4016A" w:rsidRPr="00C4016A">
        <w:rPr>
          <w:rFonts w:eastAsia="Times New Roman"/>
          <w:sz w:val="20"/>
          <w:lang w:val="en-US"/>
        </w:rPr>
        <w:t xml:space="preserve">, and </w:t>
      </w:r>
      <w:hyperlink w:anchor="bookmark40" w:history="1">
        <w:r w:rsidR="00C4016A" w:rsidRPr="00C4016A">
          <w:rPr>
            <w:rFonts w:eastAsia="Times New Roman"/>
            <w:sz w:val="20"/>
            <w:lang w:val="en-US"/>
          </w:rPr>
          <w:t>35.3.7.1.8 (Association procedures for TID-to-link</w:t>
        </w:r>
      </w:hyperlink>
      <w:r w:rsidR="00C4016A" w:rsidRPr="00C4016A">
        <w:rPr>
          <w:rFonts w:eastAsia="Times New Roman"/>
          <w:sz w:val="20"/>
          <w:lang w:val="en-US"/>
        </w:rPr>
        <w:t xml:space="preserve"> </w:t>
      </w:r>
      <w:hyperlink w:anchor="bookmark40" w:history="1">
        <w:r w:rsidR="00C4016A" w:rsidRPr="00C4016A">
          <w:rPr>
            <w:rFonts w:eastAsia="Times New Roman"/>
            <w:sz w:val="20"/>
            <w:lang w:val="en-US"/>
          </w:rPr>
          <w:t>mapping(#14054))</w:t>
        </w:r>
      </w:hyperlink>
      <w:r w:rsidR="00C4016A" w:rsidRPr="00C4016A">
        <w:rPr>
          <w:rFonts w:eastAsia="Times New Roman"/>
          <w:sz w:val="20"/>
          <w:lang w:val="en-US"/>
        </w:rPr>
        <w:t xml:space="preserve">, then a TID can be mapped to a link set, which is a subset of setup links, spanning from only one setup link to all the setup links, with restrictions defined in </w:t>
      </w:r>
      <w:hyperlink w:anchor="bookmark38" w:history="1">
        <w:r w:rsidR="00C4016A" w:rsidRPr="00C4016A">
          <w:rPr>
            <w:rFonts w:eastAsia="Times New Roman"/>
            <w:sz w:val="20"/>
            <w:lang w:val="en-US"/>
          </w:rPr>
          <w:t>35.3.7.1.3 (Negotiation of TID-to-link</w:t>
        </w:r>
      </w:hyperlink>
      <w:r w:rsidR="00C4016A" w:rsidRPr="00C4016A">
        <w:rPr>
          <w:rFonts w:eastAsia="Times New Roman"/>
          <w:sz w:val="20"/>
          <w:lang w:val="en-US"/>
        </w:rPr>
        <w:t xml:space="preserve"> </w:t>
      </w:r>
      <w:hyperlink w:anchor="bookmark38" w:history="1">
        <w:r w:rsidR="00C4016A" w:rsidRPr="00C4016A">
          <w:rPr>
            <w:rFonts w:eastAsia="Times New Roman"/>
            <w:spacing w:val="-2"/>
            <w:sz w:val="20"/>
            <w:lang w:val="en-US"/>
          </w:rPr>
          <w:t>mapping)</w:t>
        </w:r>
      </w:hyperlink>
      <w:r w:rsidR="00C4016A" w:rsidRPr="00C4016A">
        <w:rPr>
          <w:rFonts w:eastAsia="Times New Roman"/>
          <w:spacing w:val="-2"/>
          <w:sz w:val="20"/>
          <w:lang w:val="en-US"/>
        </w:rPr>
        <w:t>.</w:t>
      </w:r>
    </w:p>
    <w:p w14:paraId="294AC839" w14:textId="77777777" w:rsidR="00C4016A" w:rsidRPr="00C4016A" w:rsidRDefault="00C4016A" w:rsidP="00C4016A">
      <w:pPr>
        <w:widowControl w:val="0"/>
        <w:kinsoku w:val="0"/>
        <w:overflowPunct w:val="0"/>
        <w:autoSpaceDE w:val="0"/>
        <w:autoSpaceDN w:val="0"/>
        <w:adjustRightInd w:val="0"/>
        <w:spacing w:before="3"/>
        <w:jc w:val="left"/>
        <w:rPr>
          <w:rFonts w:eastAsia="Times New Roman"/>
          <w:sz w:val="21"/>
          <w:szCs w:val="21"/>
          <w:lang w:val="en-US"/>
        </w:rPr>
      </w:pPr>
    </w:p>
    <w:p w14:paraId="34EFE8F5" w14:textId="30948DFF" w:rsidR="00C4016A" w:rsidRPr="00C4016A" w:rsidRDefault="00C4016A" w:rsidP="00C4016A">
      <w:pPr>
        <w:widowControl w:val="0"/>
        <w:kinsoku w:val="0"/>
        <w:overflowPunct w:val="0"/>
        <w:autoSpaceDE w:val="0"/>
        <w:autoSpaceDN w:val="0"/>
        <w:adjustRightInd w:val="0"/>
        <w:spacing w:line="249" w:lineRule="auto"/>
        <w:ind w:right="156"/>
        <w:rPr>
          <w:rFonts w:eastAsia="Times New Roman"/>
          <w:color w:val="000000"/>
          <w:spacing w:val="-4"/>
          <w:sz w:val="20"/>
          <w:lang w:val="en-US"/>
        </w:rPr>
      </w:pPr>
      <w:r w:rsidRPr="00C4016A">
        <w:rPr>
          <w:rFonts w:eastAsia="Times New Roman"/>
          <w:sz w:val="20"/>
          <w:lang w:val="en-US"/>
        </w:rPr>
        <w:t>A</w:t>
      </w:r>
      <w:r w:rsidRPr="00C4016A">
        <w:rPr>
          <w:rFonts w:eastAsia="Times New Roman"/>
          <w:spacing w:val="-1"/>
          <w:sz w:val="20"/>
          <w:lang w:val="en-US"/>
        </w:rPr>
        <w:t xml:space="preserve"> </w:t>
      </w:r>
      <w:r w:rsidRPr="00C4016A">
        <w:rPr>
          <w:rFonts w:eastAsia="Times New Roman"/>
          <w:sz w:val="20"/>
          <w:lang w:val="en-US"/>
        </w:rPr>
        <w:t>setup</w:t>
      </w:r>
      <w:r w:rsidRPr="00C4016A">
        <w:rPr>
          <w:rFonts w:eastAsia="Times New Roman"/>
          <w:spacing w:val="-1"/>
          <w:sz w:val="20"/>
          <w:lang w:val="en-US"/>
        </w:rPr>
        <w:t xml:space="preserve"> </w:t>
      </w:r>
      <w:r w:rsidRPr="00C4016A">
        <w:rPr>
          <w:rFonts w:eastAsia="Times New Roman"/>
          <w:sz w:val="20"/>
          <w:lang w:val="en-US"/>
        </w:rPr>
        <w:t>link</w:t>
      </w:r>
      <w:r w:rsidRPr="00C4016A">
        <w:rPr>
          <w:rFonts w:eastAsia="Times New Roman"/>
          <w:spacing w:val="-1"/>
          <w:sz w:val="20"/>
          <w:lang w:val="en-US"/>
        </w:rPr>
        <w:t xml:space="preserve"> </w:t>
      </w:r>
      <w:r w:rsidRPr="00C4016A">
        <w:rPr>
          <w:rFonts w:eastAsia="Times New Roman"/>
          <w:sz w:val="20"/>
          <w:lang w:val="en-US"/>
        </w:rPr>
        <w:t>is</w:t>
      </w:r>
      <w:r w:rsidRPr="00C4016A">
        <w:rPr>
          <w:rFonts w:eastAsia="Times New Roman"/>
          <w:spacing w:val="-2"/>
          <w:sz w:val="20"/>
          <w:lang w:val="en-US"/>
        </w:rPr>
        <w:t xml:space="preserve"> </w:t>
      </w:r>
      <w:r w:rsidRPr="00C4016A">
        <w:rPr>
          <w:rFonts w:eastAsia="Times New Roman"/>
          <w:sz w:val="20"/>
          <w:lang w:val="en-US"/>
        </w:rPr>
        <w:t>defined</w:t>
      </w:r>
      <w:r w:rsidRPr="00C4016A">
        <w:rPr>
          <w:rFonts w:eastAsia="Times New Roman"/>
          <w:spacing w:val="-1"/>
          <w:sz w:val="20"/>
          <w:lang w:val="en-US"/>
        </w:rPr>
        <w:t xml:space="preserve"> </w:t>
      </w:r>
      <w:r w:rsidRPr="00C4016A">
        <w:rPr>
          <w:rFonts w:eastAsia="Times New Roman"/>
          <w:sz w:val="20"/>
          <w:lang w:val="en-US"/>
        </w:rPr>
        <w:t>as</w:t>
      </w:r>
      <w:r w:rsidRPr="00C4016A">
        <w:rPr>
          <w:rFonts w:eastAsia="Times New Roman"/>
          <w:spacing w:val="-1"/>
          <w:sz w:val="20"/>
          <w:lang w:val="en-US"/>
        </w:rPr>
        <w:t xml:space="preserve"> </w:t>
      </w:r>
      <w:r w:rsidRPr="00C4016A">
        <w:rPr>
          <w:rFonts w:eastAsia="Times New Roman"/>
          <w:sz w:val="20"/>
          <w:lang w:val="en-US"/>
        </w:rPr>
        <w:t>enabled</w:t>
      </w:r>
      <w:r w:rsidRPr="00C4016A">
        <w:rPr>
          <w:rFonts w:eastAsia="Times New Roman"/>
          <w:spacing w:val="-1"/>
          <w:sz w:val="20"/>
          <w:lang w:val="en-US"/>
        </w:rPr>
        <w:t xml:space="preserve"> </w:t>
      </w:r>
      <w:r w:rsidRPr="00C4016A">
        <w:rPr>
          <w:rFonts w:eastAsia="Times New Roman"/>
          <w:sz w:val="20"/>
          <w:lang w:val="en-US"/>
        </w:rPr>
        <w:t>for a</w:t>
      </w:r>
      <w:r w:rsidRPr="00C4016A">
        <w:rPr>
          <w:rFonts w:eastAsia="Times New Roman"/>
          <w:spacing w:val="-1"/>
          <w:sz w:val="20"/>
          <w:lang w:val="en-US"/>
        </w:rPr>
        <w:t xml:space="preserve"> </w:t>
      </w:r>
      <w:r w:rsidRPr="00C4016A">
        <w:rPr>
          <w:rFonts w:eastAsia="Times New Roman"/>
          <w:sz w:val="20"/>
          <w:lang w:val="en-US"/>
        </w:rPr>
        <w:t>non-AP</w:t>
      </w:r>
      <w:r w:rsidRPr="00C4016A">
        <w:rPr>
          <w:rFonts w:eastAsia="Times New Roman"/>
          <w:spacing w:val="-1"/>
          <w:sz w:val="20"/>
          <w:lang w:val="en-US"/>
        </w:rPr>
        <w:t xml:space="preserve"> </w:t>
      </w:r>
      <w:r w:rsidRPr="00C4016A">
        <w:rPr>
          <w:rFonts w:eastAsia="Times New Roman"/>
          <w:sz w:val="20"/>
          <w:lang w:val="en-US"/>
        </w:rPr>
        <w:t>MLD</w:t>
      </w:r>
      <w:r w:rsidRPr="00C4016A">
        <w:rPr>
          <w:rFonts w:eastAsia="Times New Roman"/>
          <w:spacing w:val="-1"/>
          <w:sz w:val="20"/>
          <w:lang w:val="en-US"/>
        </w:rPr>
        <w:t xml:space="preserve"> </w:t>
      </w:r>
      <w:r w:rsidRPr="00C4016A">
        <w:rPr>
          <w:rFonts w:eastAsia="Times New Roman"/>
          <w:sz w:val="20"/>
          <w:lang w:val="en-US"/>
        </w:rPr>
        <w:t>if</w:t>
      </w:r>
      <w:r w:rsidRPr="00C4016A">
        <w:rPr>
          <w:rFonts w:eastAsia="Times New Roman"/>
          <w:spacing w:val="-1"/>
          <w:sz w:val="20"/>
          <w:lang w:val="en-US"/>
        </w:rPr>
        <w:t xml:space="preserve"> </w:t>
      </w:r>
      <w:r w:rsidRPr="00C4016A">
        <w:rPr>
          <w:rFonts w:eastAsia="Times New Roman"/>
          <w:sz w:val="20"/>
          <w:lang w:val="en-US"/>
        </w:rPr>
        <w:t>at least</w:t>
      </w:r>
      <w:r w:rsidRPr="00C4016A">
        <w:rPr>
          <w:rFonts w:eastAsia="Times New Roman"/>
          <w:spacing w:val="-1"/>
          <w:sz w:val="20"/>
          <w:lang w:val="en-US"/>
        </w:rPr>
        <w:t xml:space="preserve"> </w:t>
      </w:r>
      <w:r w:rsidRPr="00C4016A">
        <w:rPr>
          <w:rFonts w:eastAsia="Times New Roman"/>
          <w:sz w:val="20"/>
          <w:lang w:val="en-US"/>
        </w:rPr>
        <w:t>one TID</w:t>
      </w:r>
      <w:r w:rsidRPr="00C4016A">
        <w:rPr>
          <w:rFonts w:eastAsia="Times New Roman"/>
          <w:spacing w:val="-1"/>
          <w:sz w:val="20"/>
          <w:lang w:val="en-US"/>
        </w:rPr>
        <w:t xml:space="preserve"> </w:t>
      </w:r>
      <w:r w:rsidRPr="00C4016A">
        <w:rPr>
          <w:rFonts w:eastAsia="Times New Roman"/>
          <w:sz w:val="20"/>
          <w:lang w:val="en-US"/>
        </w:rPr>
        <w:t>is</w:t>
      </w:r>
      <w:r w:rsidRPr="00C4016A">
        <w:rPr>
          <w:rFonts w:eastAsia="Times New Roman"/>
          <w:spacing w:val="-2"/>
          <w:sz w:val="20"/>
          <w:lang w:val="en-US"/>
        </w:rPr>
        <w:t xml:space="preserve"> </w:t>
      </w:r>
      <w:r w:rsidRPr="00C4016A">
        <w:rPr>
          <w:rFonts w:eastAsia="Times New Roman"/>
          <w:sz w:val="20"/>
          <w:lang w:val="en-US"/>
        </w:rPr>
        <w:t>mapped</w:t>
      </w:r>
      <w:r w:rsidRPr="00C4016A">
        <w:rPr>
          <w:rFonts w:eastAsia="Times New Roman"/>
          <w:spacing w:val="-1"/>
          <w:sz w:val="20"/>
          <w:lang w:val="en-US"/>
        </w:rPr>
        <w:t xml:space="preserve"> </w:t>
      </w:r>
      <w:r w:rsidRPr="00C4016A">
        <w:rPr>
          <w:rFonts w:eastAsia="Times New Roman"/>
          <w:sz w:val="20"/>
          <w:lang w:val="en-US"/>
        </w:rPr>
        <w:t>to that link</w:t>
      </w:r>
      <w:r w:rsidRPr="00C4016A">
        <w:rPr>
          <w:rFonts w:eastAsia="Times New Roman"/>
          <w:spacing w:val="-1"/>
          <w:sz w:val="20"/>
          <w:lang w:val="en-US"/>
        </w:rPr>
        <w:t xml:space="preserve"> </w:t>
      </w:r>
      <w:r w:rsidRPr="00C4016A">
        <w:rPr>
          <w:rFonts w:eastAsia="Times New Roman"/>
          <w:sz w:val="20"/>
          <w:lang w:val="en-US"/>
        </w:rPr>
        <w:t>either</w:t>
      </w:r>
      <w:r w:rsidRPr="00C4016A">
        <w:rPr>
          <w:rFonts w:eastAsia="Times New Roman"/>
          <w:spacing w:val="-1"/>
          <w:sz w:val="20"/>
          <w:lang w:val="en-US"/>
        </w:rPr>
        <w:t xml:space="preserve"> </w:t>
      </w:r>
      <w:r w:rsidRPr="00C4016A">
        <w:rPr>
          <w:rFonts w:eastAsia="Times New Roman"/>
          <w:sz w:val="20"/>
          <w:lang w:val="en-US"/>
        </w:rPr>
        <w:t>in</w:t>
      </w:r>
      <w:r w:rsidRPr="00C4016A">
        <w:rPr>
          <w:rFonts w:eastAsia="Times New Roman"/>
          <w:spacing w:val="-1"/>
          <w:sz w:val="20"/>
          <w:lang w:val="en-US"/>
        </w:rPr>
        <w:t xml:space="preserve"> </w:t>
      </w:r>
      <w:r w:rsidRPr="00C4016A">
        <w:rPr>
          <w:rFonts w:eastAsia="Times New Roman"/>
          <w:sz w:val="20"/>
          <w:lang w:val="en-US"/>
        </w:rPr>
        <w:t>DL or in UL and is defined as disabled if no TIDs are mapped to that link both in DL and UL. At any point in time, a TID shall always be mapped to at least one setup link both in DL and UL, which means that a TID- to-link</w:t>
      </w:r>
      <w:r w:rsidRPr="00C4016A">
        <w:rPr>
          <w:rFonts w:eastAsia="Times New Roman"/>
          <w:spacing w:val="-7"/>
          <w:sz w:val="20"/>
          <w:lang w:val="en-US"/>
        </w:rPr>
        <w:t xml:space="preserve"> </w:t>
      </w:r>
      <w:r w:rsidRPr="00C4016A">
        <w:rPr>
          <w:rFonts w:eastAsia="Times New Roman"/>
          <w:sz w:val="20"/>
          <w:lang w:val="en-US"/>
        </w:rPr>
        <w:t>mapping</w:t>
      </w:r>
      <w:r w:rsidRPr="00C4016A">
        <w:rPr>
          <w:rFonts w:eastAsia="Times New Roman"/>
          <w:spacing w:val="-7"/>
          <w:sz w:val="20"/>
          <w:lang w:val="en-US"/>
        </w:rPr>
        <w:t xml:space="preserve"> </w:t>
      </w:r>
      <w:r w:rsidRPr="00C4016A">
        <w:rPr>
          <w:rFonts w:eastAsia="Times New Roman"/>
          <w:sz w:val="20"/>
          <w:lang w:val="en-US"/>
        </w:rPr>
        <w:t>change</w:t>
      </w:r>
      <w:r w:rsidRPr="00C4016A">
        <w:rPr>
          <w:rFonts w:eastAsia="Times New Roman"/>
          <w:spacing w:val="-7"/>
          <w:sz w:val="20"/>
          <w:lang w:val="en-US"/>
        </w:rPr>
        <w:t xml:space="preserve"> </w:t>
      </w:r>
      <w:r w:rsidRPr="00C4016A">
        <w:rPr>
          <w:rFonts w:eastAsia="Times New Roman"/>
          <w:sz w:val="20"/>
          <w:lang w:val="en-US"/>
        </w:rPr>
        <w:t>is</w:t>
      </w:r>
      <w:r w:rsidRPr="00C4016A">
        <w:rPr>
          <w:rFonts w:eastAsia="Times New Roman"/>
          <w:spacing w:val="-7"/>
          <w:sz w:val="20"/>
          <w:lang w:val="en-US"/>
        </w:rPr>
        <w:t xml:space="preserve"> </w:t>
      </w:r>
      <w:r w:rsidRPr="00C4016A">
        <w:rPr>
          <w:rFonts w:eastAsia="Times New Roman"/>
          <w:sz w:val="20"/>
          <w:lang w:val="en-US"/>
        </w:rPr>
        <w:t>only</w:t>
      </w:r>
      <w:r w:rsidRPr="00C4016A">
        <w:rPr>
          <w:rFonts w:eastAsia="Times New Roman"/>
          <w:spacing w:val="-6"/>
          <w:sz w:val="20"/>
          <w:lang w:val="en-US"/>
        </w:rPr>
        <w:t xml:space="preserve"> </w:t>
      </w:r>
      <w:r w:rsidRPr="00C4016A">
        <w:rPr>
          <w:rFonts w:eastAsia="Times New Roman"/>
          <w:sz w:val="20"/>
          <w:lang w:val="en-US"/>
        </w:rPr>
        <w:t>valid</w:t>
      </w:r>
      <w:r w:rsidRPr="00C4016A">
        <w:rPr>
          <w:rFonts w:eastAsia="Times New Roman"/>
          <w:spacing w:val="-7"/>
          <w:sz w:val="20"/>
          <w:lang w:val="en-US"/>
        </w:rPr>
        <w:t xml:space="preserve"> </w:t>
      </w:r>
      <w:r w:rsidRPr="00C4016A">
        <w:rPr>
          <w:rFonts w:eastAsia="Times New Roman"/>
          <w:sz w:val="20"/>
          <w:lang w:val="en-US"/>
        </w:rPr>
        <w:t>and</w:t>
      </w:r>
      <w:r w:rsidRPr="00C4016A">
        <w:rPr>
          <w:rFonts w:eastAsia="Times New Roman"/>
          <w:spacing w:val="-5"/>
          <w:sz w:val="20"/>
          <w:lang w:val="en-US"/>
        </w:rPr>
        <w:t xml:space="preserve"> </w:t>
      </w:r>
      <w:r w:rsidRPr="00C4016A">
        <w:rPr>
          <w:rFonts w:eastAsia="Times New Roman"/>
          <w:sz w:val="20"/>
          <w:lang w:val="en-US"/>
        </w:rPr>
        <w:t>successful</w:t>
      </w:r>
      <w:r w:rsidRPr="00C4016A">
        <w:rPr>
          <w:rFonts w:eastAsia="Times New Roman"/>
          <w:spacing w:val="-7"/>
          <w:sz w:val="20"/>
          <w:lang w:val="en-US"/>
        </w:rPr>
        <w:t xml:space="preserve"> </w:t>
      </w:r>
      <w:r w:rsidRPr="00C4016A">
        <w:rPr>
          <w:rFonts w:eastAsia="Times New Roman"/>
          <w:sz w:val="20"/>
          <w:lang w:val="en-US"/>
        </w:rPr>
        <w:t>if</w:t>
      </w:r>
      <w:r w:rsidRPr="00C4016A">
        <w:rPr>
          <w:rFonts w:eastAsia="Times New Roman"/>
          <w:spacing w:val="-7"/>
          <w:sz w:val="20"/>
          <w:lang w:val="en-US"/>
        </w:rPr>
        <w:t xml:space="preserve"> </w:t>
      </w:r>
      <w:r w:rsidRPr="00C4016A">
        <w:rPr>
          <w:rFonts w:eastAsia="Times New Roman"/>
          <w:sz w:val="20"/>
          <w:lang w:val="en-US"/>
        </w:rPr>
        <w:t>it</w:t>
      </w:r>
      <w:r w:rsidRPr="00C4016A">
        <w:rPr>
          <w:rFonts w:eastAsia="Times New Roman"/>
          <w:spacing w:val="-7"/>
          <w:sz w:val="20"/>
          <w:lang w:val="en-US"/>
        </w:rPr>
        <w:t xml:space="preserve"> </w:t>
      </w:r>
      <w:r w:rsidRPr="00C4016A">
        <w:rPr>
          <w:rFonts w:eastAsia="Times New Roman"/>
          <w:sz w:val="20"/>
          <w:lang w:val="en-US"/>
        </w:rPr>
        <w:t>will</w:t>
      </w:r>
      <w:r w:rsidRPr="00C4016A">
        <w:rPr>
          <w:rFonts w:eastAsia="Times New Roman"/>
          <w:spacing w:val="-7"/>
          <w:sz w:val="20"/>
          <w:lang w:val="en-US"/>
        </w:rPr>
        <w:t xml:space="preserve"> </w:t>
      </w:r>
      <w:r w:rsidRPr="00C4016A">
        <w:rPr>
          <w:rFonts w:eastAsia="Times New Roman"/>
          <w:sz w:val="20"/>
          <w:lang w:val="en-US"/>
        </w:rPr>
        <w:t>not</w:t>
      </w:r>
      <w:r w:rsidRPr="00C4016A">
        <w:rPr>
          <w:rFonts w:eastAsia="Times New Roman"/>
          <w:spacing w:val="-7"/>
          <w:sz w:val="20"/>
          <w:lang w:val="en-US"/>
        </w:rPr>
        <w:t xml:space="preserve"> </w:t>
      </w:r>
      <w:r w:rsidRPr="00C4016A">
        <w:rPr>
          <w:rFonts w:eastAsia="Times New Roman"/>
          <w:sz w:val="20"/>
          <w:lang w:val="en-US"/>
        </w:rPr>
        <w:t>result</w:t>
      </w:r>
      <w:r w:rsidRPr="00C4016A">
        <w:rPr>
          <w:rFonts w:eastAsia="Times New Roman"/>
          <w:spacing w:val="-7"/>
          <w:sz w:val="20"/>
          <w:lang w:val="en-US"/>
        </w:rPr>
        <w:t xml:space="preserve"> </w:t>
      </w:r>
      <w:r w:rsidRPr="00C4016A">
        <w:rPr>
          <w:rFonts w:eastAsia="Times New Roman"/>
          <w:sz w:val="20"/>
          <w:lang w:val="en-US"/>
        </w:rPr>
        <w:t>in</w:t>
      </w:r>
      <w:r w:rsidRPr="00C4016A">
        <w:rPr>
          <w:rFonts w:eastAsia="Times New Roman"/>
          <w:spacing w:val="-7"/>
          <w:sz w:val="20"/>
          <w:lang w:val="en-US"/>
        </w:rPr>
        <w:t xml:space="preserve"> </w:t>
      </w:r>
      <w:r w:rsidRPr="00C4016A">
        <w:rPr>
          <w:rFonts w:eastAsia="Times New Roman"/>
          <w:sz w:val="20"/>
          <w:lang w:val="en-US"/>
        </w:rPr>
        <w:t>having</w:t>
      </w:r>
      <w:r w:rsidRPr="00C4016A">
        <w:rPr>
          <w:rFonts w:eastAsia="Times New Roman"/>
          <w:spacing w:val="-5"/>
          <w:sz w:val="20"/>
          <w:lang w:val="en-US"/>
        </w:rPr>
        <w:t xml:space="preserve"> </w:t>
      </w:r>
      <w:r w:rsidRPr="00C4016A">
        <w:rPr>
          <w:rFonts w:eastAsia="Times New Roman"/>
          <w:color w:val="208A20"/>
          <w:sz w:val="20"/>
          <w:u w:val="single"/>
          <w:lang w:val="en-US"/>
        </w:rPr>
        <w:t>(#</w:t>
      </w:r>
      <w:proofErr w:type="gramStart"/>
      <w:r w:rsidRPr="00C4016A">
        <w:rPr>
          <w:rFonts w:eastAsia="Times New Roman"/>
          <w:color w:val="208A20"/>
          <w:sz w:val="20"/>
          <w:u w:val="single"/>
          <w:lang w:val="en-US"/>
        </w:rPr>
        <w:t>14054)</w:t>
      </w:r>
      <w:r w:rsidRPr="00C4016A">
        <w:rPr>
          <w:rFonts w:eastAsia="Times New Roman"/>
          <w:color w:val="000000"/>
          <w:sz w:val="20"/>
          <w:lang w:val="en-US"/>
        </w:rPr>
        <w:t>any</w:t>
      </w:r>
      <w:proofErr w:type="gramEnd"/>
      <w:r w:rsidRPr="00C4016A">
        <w:rPr>
          <w:rFonts w:eastAsia="Times New Roman"/>
          <w:color w:val="000000"/>
          <w:spacing w:val="-7"/>
          <w:sz w:val="20"/>
          <w:lang w:val="en-US"/>
        </w:rPr>
        <w:t xml:space="preserve"> </w:t>
      </w:r>
      <w:r w:rsidRPr="00C4016A">
        <w:rPr>
          <w:rFonts w:eastAsia="Times New Roman"/>
          <w:color w:val="000000"/>
          <w:sz w:val="20"/>
          <w:lang w:val="en-US"/>
        </w:rPr>
        <w:t>TID</w:t>
      </w:r>
      <w:r w:rsidRPr="00C4016A">
        <w:rPr>
          <w:rFonts w:eastAsia="Times New Roman"/>
          <w:color w:val="000000"/>
          <w:spacing w:val="-6"/>
          <w:sz w:val="20"/>
          <w:lang w:val="en-US"/>
        </w:rPr>
        <w:t xml:space="preserve"> </w:t>
      </w:r>
      <w:r w:rsidRPr="00C4016A">
        <w:rPr>
          <w:rFonts w:eastAsia="Times New Roman"/>
          <w:color w:val="000000"/>
          <w:sz w:val="20"/>
          <w:lang w:val="en-US"/>
        </w:rPr>
        <w:t>for</w:t>
      </w:r>
      <w:r w:rsidRPr="00C4016A">
        <w:rPr>
          <w:rFonts w:eastAsia="Times New Roman"/>
          <w:color w:val="000000"/>
          <w:spacing w:val="-7"/>
          <w:sz w:val="20"/>
          <w:lang w:val="en-US"/>
        </w:rPr>
        <w:t xml:space="preserve"> </w:t>
      </w:r>
      <w:r w:rsidRPr="00C4016A">
        <w:rPr>
          <w:rFonts w:eastAsia="Times New Roman"/>
          <w:color w:val="000000"/>
          <w:sz w:val="20"/>
          <w:lang w:val="en-US"/>
        </w:rPr>
        <w:t>which the</w:t>
      </w:r>
      <w:r w:rsidRPr="00C4016A">
        <w:rPr>
          <w:rFonts w:eastAsia="Times New Roman"/>
          <w:color w:val="000000"/>
          <w:spacing w:val="25"/>
          <w:sz w:val="20"/>
          <w:lang w:val="en-US"/>
        </w:rPr>
        <w:t xml:space="preserve"> </w:t>
      </w:r>
      <w:r w:rsidRPr="00C4016A">
        <w:rPr>
          <w:rFonts w:eastAsia="Times New Roman"/>
          <w:color w:val="000000"/>
          <w:sz w:val="20"/>
          <w:lang w:val="en-US"/>
        </w:rPr>
        <w:t>link</w:t>
      </w:r>
      <w:r w:rsidRPr="00C4016A">
        <w:rPr>
          <w:rFonts w:eastAsia="Times New Roman"/>
          <w:color w:val="000000"/>
          <w:spacing w:val="25"/>
          <w:sz w:val="20"/>
          <w:lang w:val="en-US"/>
        </w:rPr>
        <w:t xml:space="preserve"> </w:t>
      </w:r>
      <w:r w:rsidRPr="00C4016A">
        <w:rPr>
          <w:rFonts w:eastAsia="Times New Roman"/>
          <w:color w:val="000000"/>
          <w:sz w:val="20"/>
          <w:lang w:val="en-US"/>
        </w:rPr>
        <w:t>set</w:t>
      </w:r>
      <w:r w:rsidRPr="00C4016A">
        <w:rPr>
          <w:rFonts w:eastAsia="Times New Roman"/>
          <w:color w:val="000000"/>
          <w:spacing w:val="25"/>
          <w:sz w:val="20"/>
          <w:lang w:val="en-US"/>
        </w:rPr>
        <w:t xml:space="preserve"> </w:t>
      </w:r>
      <w:r w:rsidRPr="00C4016A">
        <w:rPr>
          <w:rFonts w:eastAsia="Times New Roman"/>
          <w:color w:val="000000"/>
          <w:sz w:val="20"/>
          <w:lang w:val="en-US"/>
        </w:rPr>
        <w:t>for</w:t>
      </w:r>
      <w:r w:rsidRPr="00C4016A">
        <w:rPr>
          <w:rFonts w:eastAsia="Times New Roman"/>
          <w:color w:val="000000"/>
          <w:spacing w:val="25"/>
          <w:sz w:val="20"/>
          <w:lang w:val="en-US"/>
        </w:rPr>
        <w:t xml:space="preserve"> </w:t>
      </w:r>
      <w:r w:rsidRPr="00C4016A">
        <w:rPr>
          <w:rFonts w:eastAsia="Times New Roman"/>
          <w:color w:val="000000"/>
          <w:sz w:val="20"/>
          <w:lang w:val="en-US"/>
        </w:rPr>
        <w:t>DL</w:t>
      </w:r>
      <w:r w:rsidRPr="00C4016A">
        <w:rPr>
          <w:rFonts w:eastAsia="Times New Roman"/>
          <w:color w:val="000000"/>
          <w:spacing w:val="25"/>
          <w:sz w:val="20"/>
          <w:lang w:val="en-US"/>
        </w:rPr>
        <w:t xml:space="preserve"> </w:t>
      </w:r>
      <w:r w:rsidRPr="00C4016A">
        <w:rPr>
          <w:rFonts w:eastAsia="Times New Roman"/>
          <w:color w:val="000000"/>
          <w:sz w:val="20"/>
          <w:lang w:val="en-US"/>
        </w:rPr>
        <w:t>or</w:t>
      </w:r>
      <w:r w:rsidRPr="00C4016A">
        <w:rPr>
          <w:rFonts w:eastAsia="Times New Roman"/>
          <w:color w:val="000000"/>
          <w:spacing w:val="25"/>
          <w:sz w:val="20"/>
          <w:lang w:val="en-US"/>
        </w:rPr>
        <w:t xml:space="preserve"> </w:t>
      </w:r>
      <w:r w:rsidRPr="00C4016A">
        <w:rPr>
          <w:rFonts w:eastAsia="Times New Roman"/>
          <w:color w:val="000000"/>
          <w:sz w:val="20"/>
          <w:lang w:val="en-US"/>
        </w:rPr>
        <w:t>UL</w:t>
      </w:r>
      <w:r w:rsidRPr="00C4016A">
        <w:rPr>
          <w:rFonts w:eastAsia="Times New Roman"/>
          <w:color w:val="000000"/>
          <w:spacing w:val="25"/>
          <w:sz w:val="20"/>
          <w:lang w:val="en-US"/>
        </w:rPr>
        <w:t xml:space="preserve"> </w:t>
      </w:r>
      <w:r w:rsidRPr="00C4016A">
        <w:rPr>
          <w:rFonts w:eastAsia="Times New Roman"/>
          <w:color w:val="000000"/>
          <w:sz w:val="20"/>
          <w:lang w:val="en-US"/>
        </w:rPr>
        <w:t>is</w:t>
      </w:r>
      <w:r w:rsidRPr="00C4016A">
        <w:rPr>
          <w:rFonts w:eastAsia="Times New Roman"/>
          <w:color w:val="000000"/>
          <w:spacing w:val="25"/>
          <w:sz w:val="20"/>
          <w:lang w:val="en-US"/>
        </w:rPr>
        <w:t xml:space="preserve"> </w:t>
      </w:r>
      <w:r w:rsidRPr="00C4016A">
        <w:rPr>
          <w:rFonts w:eastAsia="Times New Roman"/>
          <w:color w:val="000000"/>
          <w:sz w:val="20"/>
          <w:lang w:val="en-US"/>
        </w:rPr>
        <w:t>made</w:t>
      </w:r>
      <w:r w:rsidRPr="00C4016A">
        <w:rPr>
          <w:rFonts w:eastAsia="Times New Roman"/>
          <w:color w:val="000000"/>
          <w:spacing w:val="26"/>
          <w:sz w:val="20"/>
          <w:lang w:val="en-US"/>
        </w:rPr>
        <w:t xml:space="preserve"> </w:t>
      </w:r>
      <w:r w:rsidRPr="00C4016A">
        <w:rPr>
          <w:rFonts w:eastAsia="Times New Roman"/>
          <w:color w:val="000000"/>
          <w:sz w:val="20"/>
          <w:lang w:val="en-US"/>
        </w:rPr>
        <w:t>of</w:t>
      </w:r>
      <w:r w:rsidRPr="00C4016A">
        <w:rPr>
          <w:rFonts w:eastAsia="Times New Roman"/>
          <w:color w:val="000000"/>
          <w:spacing w:val="24"/>
          <w:sz w:val="20"/>
          <w:lang w:val="en-US"/>
        </w:rPr>
        <w:t xml:space="preserve"> </w:t>
      </w:r>
      <w:r w:rsidRPr="00C4016A">
        <w:rPr>
          <w:rFonts w:eastAsia="Times New Roman"/>
          <w:color w:val="000000"/>
          <w:sz w:val="20"/>
          <w:lang w:val="en-US"/>
        </w:rPr>
        <w:t>zero</w:t>
      </w:r>
      <w:r w:rsidRPr="00C4016A">
        <w:rPr>
          <w:rFonts w:eastAsia="Times New Roman"/>
          <w:color w:val="000000"/>
          <w:spacing w:val="25"/>
          <w:sz w:val="20"/>
          <w:lang w:val="en-US"/>
        </w:rPr>
        <w:t xml:space="preserve"> </w:t>
      </w:r>
      <w:r w:rsidRPr="00C4016A">
        <w:rPr>
          <w:rFonts w:eastAsia="Times New Roman"/>
          <w:color w:val="000000"/>
          <w:sz w:val="20"/>
          <w:lang w:val="en-US"/>
        </w:rPr>
        <w:t>setup</w:t>
      </w:r>
      <w:r w:rsidRPr="00C4016A">
        <w:rPr>
          <w:rFonts w:eastAsia="Times New Roman"/>
          <w:color w:val="000000"/>
          <w:spacing w:val="25"/>
          <w:sz w:val="20"/>
          <w:lang w:val="en-US"/>
        </w:rPr>
        <w:t xml:space="preserve"> </w:t>
      </w:r>
      <w:r w:rsidRPr="00C4016A">
        <w:rPr>
          <w:rFonts w:eastAsia="Times New Roman"/>
          <w:color w:val="000000"/>
          <w:sz w:val="20"/>
          <w:lang w:val="en-US"/>
        </w:rPr>
        <w:t>links.</w:t>
      </w:r>
      <w:r w:rsidRPr="00C4016A">
        <w:rPr>
          <w:rFonts w:eastAsia="Times New Roman"/>
          <w:color w:val="000000"/>
          <w:spacing w:val="26"/>
          <w:sz w:val="20"/>
          <w:lang w:val="en-US"/>
        </w:rPr>
        <w:t xml:space="preserve"> </w:t>
      </w:r>
      <w:r w:rsidRPr="00C4016A">
        <w:rPr>
          <w:rFonts w:eastAsia="Times New Roman"/>
          <w:color w:val="000000"/>
          <w:sz w:val="20"/>
          <w:lang w:val="en-US"/>
        </w:rPr>
        <w:t>By</w:t>
      </w:r>
      <w:r w:rsidRPr="00C4016A">
        <w:rPr>
          <w:rFonts w:eastAsia="Times New Roman"/>
          <w:color w:val="000000"/>
          <w:spacing w:val="26"/>
          <w:sz w:val="20"/>
          <w:lang w:val="en-US"/>
        </w:rPr>
        <w:t xml:space="preserve"> </w:t>
      </w:r>
      <w:r w:rsidRPr="00C4016A">
        <w:rPr>
          <w:rFonts w:eastAsia="Times New Roman"/>
          <w:color w:val="000000"/>
          <w:sz w:val="20"/>
          <w:lang w:val="en-US"/>
        </w:rPr>
        <w:t>default,</w:t>
      </w:r>
      <w:r w:rsidRPr="00C4016A">
        <w:rPr>
          <w:rFonts w:eastAsia="Times New Roman"/>
          <w:color w:val="000000"/>
          <w:spacing w:val="25"/>
          <w:sz w:val="20"/>
          <w:lang w:val="en-US"/>
        </w:rPr>
        <w:t xml:space="preserve"> </w:t>
      </w:r>
      <w:r w:rsidRPr="00C4016A">
        <w:rPr>
          <w:rFonts w:eastAsia="Times New Roman"/>
          <w:color w:val="000000"/>
          <w:sz w:val="20"/>
          <w:lang w:val="en-US"/>
        </w:rPr>
        <w:t>all</w:t>
      </w:r>
      <w:r w:rsidRPr="00C4016A">
        <w:rPr>
          <w:rFonts w:eastAsia="Times New Roman"/>
          <w:color w:val="000000"/>
          <w:spacing w:val="25"/>
          <w:sz w:val="20"/>
          <w:lang w:val="en-US"/>
        </w:rPr>
        <w:t xml:space="preserve"> </w:t>
      </w:r>
      <w:r w:rsidRPr="00C4016A">
        <w:rPr>
          <w:rFonts w:eastAsia="Times New Roman"/>
          <w:color w:val="000000"/>
          <w:sz w:val="20"/>
          <w:lang w:val="en-US"/>
        </w:rPr>
        <w:t>setup</w:t>
      </w:r>
      <w:r w:rsidRPr="00C4016A">
        <w:rPr>
          <w:rFonts w:eastAsia="Times New Roman"/>
          <w:color w:val="000000"/>
          <w:spacing w:val="27"/>
          <w:sz w:val="20"/>
          <w:lang w:val="en-US"/>
        </w:rPr>
        <w:t xml:space="preserve"> </w:t>
      </w:r>
      <w:r w:rsidRPr="00C4016A">
        <w:rPr>
          <w:rFonts w:eastAsia="Times New Roman"/>
          <w:color w:val="000000"/>
          <w:sz w:val="20"/>
          <w:lang w:val="en-US"/>
        </w:rPr>
        <w:t>links</w:t>
      </w:r>
      <w:r w:rsidRPr="00C4016A">
        <w:rPr>
          <w:rFonts w:eastAsia="Times New Roman"/>
          <w:color w:val="000000"/>
          <w:spacing w:val="24"/>
          <w:sz w:val="20"/>
          <w:lang w:val="en-US"/>
        </w:rPr>
        <w:t xml:space="preserve"> </w:t>
      </w:r>
      <w:del w:id="24" w:author="Cariou, Laurent" w:date="2022-08-16T00:47:00Z">
        <w:r w:rsidRPr="00C4016A" w:rsidDel="0074304A">
          <w:rPr>
            <w:rFonts w:eastAsia="Times New Roman"/>
            <w:color w:val="000000"/>
            <w:sz w:val="20"/>
            <w:lang w:val="en-US"/>
          </w:rPr>
          <w:delText>shall</w:delText>
        </w:r>
        <w:r w:rsidRPr="00C4016A" w:rsidDel="0074304A">
          <w:rPr>
            <w:rFonts w:eastAsia="Times New Roman"/>
            <w:color w:val="000000"/>
            <w:spacing w:val="25"/>
            <w:sz w:val="20"/>
            <w:lang w:val="en-US"/>
          </w:rPr>
          <w:delText xml:space="preserve"> </w:delText>
        </w:r>
        <w:r w:rsidRPr="00C4016A" w:rsidDel="0074304A">
          <w:rPr>
            <w:rFonts w:eastAsia="Times New Roman"/>
            <w:color w:val="000000"/>
            <w:sz w:val="20"/>
            <w:lang w:val="en-US"/>
          </w:rPr>
          <w:delText>be</w:delText>
        </w:r>
      </w:del>
      <w:ins w:id="25" w:author="Cariou, Laurent" w:date="2022-08-16T00:47:00Z">
        <w:r w:rsidR="0074304A">
          <w:rPr>
            <w:rFonts w:eastAsia="Times New Roman"/>
            <w:color w:val="000000"/>
            <w:sz w:val="20"/>
            <w:lang w:val="en-US"/>
          </w:rPr>
          <w:t>are</w:t>
        </w:r>
      </w:ins>
      <w:r w:rsidRPr="00C4016A">
        <w:rPr>
          <w:rFonts w:eastAsia="Times New Roman"/>
          <w:color w:val="000000"/>
          <w:spacing w:val="25"/>
          <w:sz w:val="20"/>
          <w:lang w:val="en-US"/>
        </w:rPr>
        <w:t xml:space="preserve"> </w:t>
      </w:r>
      <w:r w:rsidRPr="00C4016A">
        <w:rPr>
          <w:rFonts w:eastAsia="Times New Roman"/>
          <w:color w:val="000000"/>
          <w:sz w:val="20"/>
          <w:lang w:val="en-US"/>
        </w:rPr>
        <w:t>enabled</w:t>
      </w:r>
      <w:r w:rsidRPr="00C4016A">
        <w:rPr>
          <w:rFonts w:eastAsia="Times New Roman"/>
          <w:color w:val="000000"/>
          <w:spacing w:val="26"/>
          <w:sz w:val="20"/>
          <w:lang w:val="en-US"/>
        </w:rPr>
        <w:t xml:space="preserve"> </w:t>
      </w:r>
      <w:r w:rsidRPr="00C4016A">
        <w:rPr>
          <w:rFonts w:eastAsia="Times New Roman"/>
          <w:color w:val="000000"/>
          <w:spacing w:val="-4"/>
          <w:sz w:val="20"/>
          <w:lang w:val="en-US"/>
        </w:rPr>
        <w:t>(see</w:t>
      </w:r>
    </w:p>
    <w:p w14:paraId="72C8C5F5" w14:textId="77777777" w:rsidR="00C4016A" w:rsidRPr="00C4016A" w:rsidRDefault="001276F1" w:rsidP="003667F8">
      <w:pPr>
        <w:widowControl w:val="0"/>
        <w:numPr>
          <w:ilvl w:val="4"/>
          <w:numId w:val="3"/>
        </w:numPr>
        <w:tabs>
          <w:tab w:val="left" w:pos="1008"/>
        </w:tabs>
        <w:kinsoku w:val="0"/>
        <w:overflowPunct w:val="0"/>
        <w:autoSpaceDE w:val="0"/>
        <w:autoSpaceDN w:val="0"/>
        <w:adjustRightInd w:val="0"/>
        <w:spacing w:before="4"/>
        <w:ind w:left="1008" w:hanging="848"/>
        <w:jc w:val="left"/>
        <w:rPr>
          <w:rFonts w:eastAsia="Times New Roman"/>
          <w:color w:val="000000"/>
          <w:spacing w:val="-2"/>
          <w:sz w:val="20"/>
          <w:lang w:val="en-US"/>
        </w:rPr>
      </w:pPr>
      <w:hyperlink w:anchor="bookmark37" w:history="1">
        <w:r w:rsidR="00C4016A" w:rsidRPr="00C4016A">
          <w:rPr>
            <w:rFonts w:eastAsia="Times New Roman"/>
            <w:sz w:val="20"/>
            <w:lang w:val="en-US"/>
          </w:rPr>
          <w:t>(Default</w:t>
        </w:r>
        <w:r w:rsidR="00C4016A" w:rsidRPr="00C4016A">
          <w:rPr>
            <w:rFonts w:eastAsia="Times New Roman"/>
            <w:spacing w:val="-6"/>
            <w:sz w:val="20"/>
            <w:lang w:val="en-US"/>
          </w:rPr>
          <w:t xml:space="preserve"> </w:t>
        </w:r>
        <w:r w:rsidR="00C4016A" w:rsidRPr="00C4016A">
          <w:rPr>
            <w:rFonts w:eastAsia="Times New Roman"/>
            <w:sz w:val="20"/>
            <w:lang w:val="en-US"/>
          </w:rPr>
          <w:t>mapping</w:t>
        </w:r>
        <w:r w:rsidR="00C4016A" w:rsidRPr="00C4016A">
          <w:rPr>
            <w:rFonts w:eastAsia="Times New Roman"/>
            <w:spacing w:val="-5"/>
            <w:sz w:val="20"/>
            <w:lang w:val="en-US"/>
          </w:rPr>
          <w:t xml:space="preserve"> </w:t>
        </w:r>
        <w:r w:rsidR="00C4016A" w:rsidRPr="00C4016A">
          <w:rPr>
            <w:rFonts w:eastAsia="Times New Roman"/>
            <w:spacing w:val="-2"/>
            <w:sz w:val="20"/>
            <w:lang w:val="en-US"/>
          </w:rPr>
          <w:t>mode)</w:t>
        </w:r>
      </w:hyperlink>
      <w:r w:rsidR="00C4016A" w:rsidRPr="00C4016A">
        <w:rPr>
          <w:rFonts w:eastAsia="Times New Roman"/>
          <w:spacing w:val="-2"/>
          <w:sz w:val="20"/>
          <w:lang w:val="en-US"/>
        </w:rPr>
        <w:t>).</w:t>
      </w:r>
    </w:p>
    <w:p w14:paraId="1B5F48BC" w14:textId="2350B0E7" w:rsidR="00C4016A" w:rsidRDefault="00C4016A" w:rsidP="00C4016A">
      <w:pPr>
        <w:widowControl w:val="0"/>
        <w:kinsoku w:val="0"/>
        <w:overflowPunct w:val="0"/>
        <w:autoSpaceDE w:val="0"/>
        <w:autoSpaceDN w:val="0"/>
        <w:adjustRightInd w:val="0"/>
        <w:spacing w:before="8"/>
        <w:jc w:val="left"/>
        <w:rPr>
          <w:ins w:id="26" w:author="Cariou, Laurent" w:date="2022-08-16T00:43:00Z"/>
          <w:rFonts w:eastAsia="Times New Roman"/>
          <w:sz w:val="21"/>
          <w:szCs w:val="21"/>
          <w:lang w:val="en-US"/>
        </w:rPr>
      </w:pPr>
    </w:p>
    <w:p w14:paraId="699F5F5D" w14:textId="657976C8" w:rsidR="0074304A" w:rsidRDefault="0074304A" w:rsidP="00C4016A">
      <w:pPr>
        <w:widowControl w:val="0"/>
        <w:kinsoku w:val="0"/>
        <w:overflowPunct w:val="0"/>
        <w:autoSpaceDE w:val="0"/>
        <w:autoSpaceDN w:val="0"/>
        <w:adjustRightInd w:val="0"/>
        <w:spacing w:before="8"/>
        <w:jc w:val="left"/>
        <w:rPr>
          <w:ins w:id="27" w:author="Cariou, Laurent" w:date="2022-08-16T00:43:00Z"/>
          <w:rFonts w:eastAsia="Times New Roman"/>
          <w:sz w:val="21"/>
          <w:szCs w:val="21"/>
          <w:lang w:val="en-US"/>
        </w:rPr>
      </w:pPr>
      <w:ins w:id="28" w:author="Cariou, Laurent" w:date="2022-08-16T00:46:00Z">
        <w:r>
          <w:rPr>
            <w:rFonts w:eastAsia="Times New Roman"/>
            <w:sz w:val="21"/>
            <w:szCs w:val="21"/>
            <w:lang w:val="en-US"/>
          </w:rPr>
          <w:t>(#10848)</w:t>
        </w:r>
      </w:ins>
      <w:ins w:id="29" w:author="Cariou, Laurent" w:date="2022-08-16T00:47:00Z">
        <w:r>
          <w:rPr>
            <w:rFonts w:eastAsia="Times New Roman"/>
            <w:sz w:val="21"/>
            <w:szCs w:val="21"/>
            <w:lang w:val="en-US"/>
          </w:rPr>
          <w:t xml:space="preserve"> </w:t>
        </w:r>
      </w:ins>
      <w:ins w:id="30" w:author="Cariou, Laurent" w:date="2022-08-16T00:43:00Z">
        <w:r>
          <w:rPr>
            <w:rFonts w:eastAsia="Times New Roman"/>
            <w:sz w:val="21"/>
            <w:szCs w:val="21"/>
            <w:lang w:val="en-US"/>
          </w:rPr>
          <w:t xml:space="preserve">NOTE – Before removing an AP following procedure in </w:t>
        </w:r>
      </w:ins>
      <w:ins w:id="31" w:author="Cariou, Laurent" w:date="2022-08-16T00:44:00Z">
        <w:r w:rsidRPr="0074304A">
          <w:rPr>
            <w:rFonts w:eastAsia="Times New Roman"/>
            <w:sz w:val="21"/>
            <w:szCs w:val="21"/>
            <w:lang w:val="en-US"/>
          </w:rPr>
          <w:t xml:space="preserve">35.3.6.2.2 </w:t>
        </w:r>
        <w:r>
          <w:rPr>
            <w:rFonts w:eastAsia="Times New Roman"/>
            <w:sz w:val="21"/>
            <w:szCs w:val="21"/>
            <w:lang w:val="en-US"/>
          </w:rPr>
          <w:t>(</w:t>
        </w:r>
        <w:r w:rsidRPr="0074304A">
          <w:rPr>
            <w:rFonts w:eastAsia="Times New Roman"/>
            <w:sz w:val="21"/>
            <w:szCs w:val="21"/>
            <w:lang w:val="en-US"/>
          </w:rPr>
          <w:t>Removing affiliated APs</w:t>
        </w:r>
        <w:r>
          <w:rPr>
            <w:rFonts w:eastAsia="Times New Roman"/>
            <w:sz w:val="21"/>
            <w:szCs w:val="21"/>
            <w:lang w:val="en-US"/>
          </w:rPr>
          <w:t xml:space="preserve">), an AP MLD must ensure that </w:t>
        </w:r>
      </w:ins>
      <w:ins w:id="32" w:author="Cariou, Laurent" w:date="2022-08-16T00:45:00Z">
        <w:r>
          <w:rPr>
            <w:rFonts w:eastAsia="Times New Roman"/>
            <w:sz w:val="21"/>
            <w:szCs w:val="21"/>
            <w:lang w:val="en-US"/>
          </w:rPr>
          <w:t>all TIDs will be mapped to at least one link for all associated non-AP MLDs after the AP is removed.</w:t>
        </w:r>
      </w:ins>
    </w:p>
    <w:p w14:paraId="03100116" w14:textId="77777777" w:rsidR="0074304A" w:rsidRPr="00C4016A" w:rsidRDefault="0074304A" w:rsidP="00C4016A">
      <w:pPr>
        <w:widowControl w:val="0"/>
        <w:kinsoku w:val="0"/>
        <w:overflowPunct w:val="0"/>
        <w:autoSpaceDE w:val="0"/>
        <w:autoSpaceDN w:val="0"/>
        <w:adjustRightInd w:val="0"/>
        <w:spacing w:before="8"/>
        <w:jc w:val="left"/>
        <w:rPr>
          <w:rFonts w:eastAsia="Times New Roman"/>
          <w:sz w:val="21"/>
          <w:szCs w:val="21"/>
          <w:lang w:val="en-US"/>
        </w:rPr>
      </w:pPr>
    </w:p>
    <w:p w14:paraId="31760A2C" w14:textId="31567C98" w:rsidR="00C4016A" w:rsidRPr="00C4016A" w:rsidRDefault="004A3767" w:rsidP="00C4016A">
      <w:pPr>
        <w:widowControl w:val="0"/>
        <w:kinsoku w:val="0"/>
        <w:overflowPunct w:val="0"/>
        <w:autoSpaceDE w:val="0"/>
        <w:autoSpaceDN w:val="0"/>
        <w:adjustRightInd w:val="0"/>
        <w:spacing w:before="1"/>
        <w:rPr>
          <w:rFonts w:eastAsia="Times New Roman"/>
          <w:color w:val="000000"/>
          <w:spacing w:val="-2"/>
          <w:sz w:val="20"/>
          <w:lang w:val="en-US"/>
        </w:rPr>
      </w:pPr>
      <w:ins w:id="33" w:author="Cariou, Laurent" w:date="2022-08-16T01:02:00Z">
        <w:r>
          <w:rPr>
            <w:rFonts w:eastAsia="Times New Roman"/>
            <w:sz w:val="20"/>
            <w:lang w:val="en-US"/>
          </w:rPr>
          <w:t>(#</w:t>
        </w:r>
      </w:ins>
      <w:proofErr w:type="gramStart"/>
      <w:ins w:id="34" w:author="Cariou, Laurent" w:date="2022-08-16T01:03:00Z">
        <w:r>
          <w:rPr>
            <w:rFonts w:eastAsia="Times New Roman"/>
            <w:sz w:val="20"/>
            <w:lang w:val="en-US"/>
          </w:rPr>
          <w:t>12624)</w:t>
        </w:r>
      </w:ins>
      <w:r w:rsidR="00C4016A" w:rsidRPr="00C4016A">
        <w:rPr>
          <w:rFonts w:eastAsia="Times New Roman"/>
          <w:sz w:val="20"/>
          <w:lang w:val="en-US"/>
        </w:rPr>
        <w:t>If</w:t>
      </w:r>
      <w:proofErr w:type="gramEnd"/>
      <w:r w:rsidR="00C4016A" w:rsidRPr="00C4016A">
        <w:rPr>
          <w:rFonts w:eastAsia="Times New Roman"/>
          <w:spacing w:val="-4"/>
          <w:sz w:val="20"/>
          <w:lang w:val="en-US"/>
        </w:rPr>
        <w:t xml:space="preserve"> </w:t>
      </w:r>
      <w:r w:rsidR="00C4016A" w:rsidRPr="00C4016A">
        <w:rPr>
          <w:rFonts w:eastAsia="Times New Roman"/>
          <w:sz w:val="20"/>
          <w:lang w:val="en-US"/>
        </w:rPr>
        <w:t>a</w:t>
      </w:r>
      <w:r w:rsidR="00C4016A" w:rsidRPr="00C4016A">
        <w:rPr>
          <w:rFonts w:eastAsia="Times New Roman"/>
          <w:spacing w:val="-4"/>
          <w:sz w:val="20"/>
          <w:lang w:val="en-US"/>
        </w:rPr>
        <w:t xml:space="preserve"> </w:t>
      </w:r>
      <w:r w:rsidR="00C4016A" w:rsidRPr="00C4016A">
        <w:rPr>
          <w:rFonts w:eastAsia="Times New Roman"/>
          <w:sz w:val="20"/>
          <w:lang w:val="en-US"/>
        </w:rPr>
        <w:t>link</w:t>
      </w:r>
      <w:r w:rsidR="00C4016A" w:rsidRPr="00C4016A">
        <w:rPr>
          <w:rFonts w:eastAsia="Times New Roman"/>
          <w:spacing w:val="-3"/>
          <w:sz w:val="20"/>
          <w:lang w:val="en-US"/>
        </w:rPr>
        <w:t xml:space="preserve"> </w:t>
      </w:r>
      <w:r w:rsidR="00C4016A" w:rsidRPr="00C4016A">
        <w:rPr>
          <w:rFonts w:eastAsia="Times New Roman"/>
          <w:sz w:val="20"/>
          <w:lang w:val="en-US"/>
        </w:rPr>
        <w:t>is</w:t>
      </w:r>
      <w:r w:rsidR="00C4016A" w:rsidRPr="00C4016A">
        <w:rPr>
          <w:rFonts w:eastAsia="Times New Roman"/>
          <w:spacing w:val="-3"/>
          <w:sz w:val="20"/>
          <w:lang w:val="en-US"/>
        </w:rPr>
        <w:t xml:space="preserve"> </w:t>
      </w:r>
      <w:r w:rsidR="00C4016A" w:rsidRPr="00C4016A">
        <w:rPr>
          <w:rFonts w:eastAsia="Times New Roman"/>
          <w:sz w:val="20"/>
          <w:lang w:val="en-US"/>
        </w:rPr>
        <w:t>enabled</w:t>
      </w:r>
      <w:r w:rsidR="00C4016A" w:rsidRPr="00C4016A">
        <w:rPr>
          <w:rFonts w:eastAsia="Times New Roman"/>
          <w:spacing w:val="-4"/>
          <w:sz w:val="20"/>
          <w:lang w:val="en-US"/>
        </w:rPr>
        <w:t xml:space="preserve"> </w:t>
      </w:r>
      <w:r w:rsidR="00C4016A" w:rsidRPr="00C4016A">
        <w:rPr>
          <w:rFonts w:eastAsia="Times New Roman"/>
          <w:sz w:val="20"/>
          <w:lang w:val="en-US"/>
        </w:rPr>
        <w:t>for</w:t>
      </w:r>
      <w:r w:rsidR="00C4016A" w:rsidRPr="00C4016A">
        <w:rPr>
          <w:rFonts w:eastAsia="Times New Roman"/>
          <w:spacing w:val="-4"/>
          <w:sz w:val="20"/>
          <w:lang w:val="en-US"/>
        </w:rPr>
        <w:t xml:space="preserve"> </w:t>
      </w:r>
      <w:r w:rsidR="00C4016A" w:rsidRPr="00C4016A">
        <w:rPr>
          <w:rFonts w:eastAsia="Times New Roman"/>
          <w:sz w:val="20"/>
          <w:lang w:val="en-US"/>
        </w:rPr>
        <w:t>a</w:t>
      </w:r>
      <w:r w:rsidR="00C4016A" w:rsidRPr="00C4016A">
        <w:rPr>
          <w:rFonts w:eastAsia="Times New Roman"/>
          <w:spacing w:val="-3"/>
          <w:sz w:val="20"/>
          <w:lang w:val="en-US"/>
        </w:rPr>
        <w:t xml:space="preserve"> </w:t>
      </w:r>
      <w:r w:rsidR="00C4016A" w:rsidRPr="00C4016A">
        <w:rPr>
          <w:rFonts w:eastAsia="Times New Roman"/>
          <w:sz w:val="20"/>
          <w:lang w:val="en-US"/>
        </w:rPr>
        <w:t>non-AP</w:t>
      </w:r>
      <w:r w:rsidR="00C4016A" w:rsidRPr="00C4016A">
        <w:rPr>
          <w:rFonts w:eastAsia="Times New Roman"/>
          <w:spacing w:val="-3"/>
          <w:sz w:val="20"/>
          <w:lang w:val="en-US"/>
        </w:rPr>
        <w:t xml:space="preserve"> </w:t>
      </w:r>
      <w:r w:rsidR="00C4016A" w:rsidRPr="00C4016A">
        <w:rPr>
          <w:rFonts w:eastAsia="Times New Roman"/>
          <w:sz w:val="20"/>
          <w:lang w:val="en-US"/>
        </w:rPr>
        <w:t>MLD,</w:t>
      </w:r>
      <w:r w:rsidR="00C4016A" w:rsidRPr="00C4016A">
        <w:rPr>
          <w:rFonts w:eastAsia="Times New Roman"/>
          <w:spacing w:val="-5"/>
          <w:sz w:val="20"/>
          <w:lang w:val="en-US"/>
        </w:rPr>
        <w:t xml:space="preserve"> </w:t>
      </w:r>
      <w:r w:rsidR="00C4016A" w:rsidRPr="00C4016A">
        <w:rPr>
          <w:rFonts w:eastAsia="Times New Roman"/>
          <w:color w:val="208A20"/>
          <w:spacing w:val="-2"/>
          <w:sz w:val="20"/>
          <w:u w:val="single"/>
          <w:lang w:val="en-US"/>
        </w:rPr>
        <w:t>(#14054)</w:t>
      </w:r>
      <w:r w:rsidR="00C4016A" w:rsidRPr="00C4016A">
        <w:rPr>
          <w:rFonts w:eastAsia="Times New Roman"/>
          <w:color w:val="000000"/>
          <w:spacing w:val="-2"/>
          <w:sz w:val="20"/>
          <w:lang w:val="en-US"/>
        </w:rPr>
        <w:t>then:</w:t>
      </w:r>
    </w:p>
    <w:p w14:paraId="18710477" w14:textId="2073FD2B" w:rsidR="00C4016A" w:rsidRPr="00C4016A" w:rsidRDefault="00C4016A" w:rsidP="003667F8">
      <w:pPr>
        <w:widowControl w:val="0"/>
        <w:numPr>
          <w:ilvl w:val="0"/>
          <w:numId w:val="6"/>
        </w:numPr>
        <w:tabs>
          <w:tab w:val="left" w:pos="760"/>
        </w:tabs>
        <w:kinsoku w:val="0"/>
        <w:overflowPunct w:val="0"/>
        <w:autoSpaceDE w:val="0"/>
        <w:autoSpaceDN w:val="0"/>
        <w:adjustRightInd w:val="0"/>
        <w:spacing w:before="70" w:line="249" w:lineRule="auto"/>
        <w:ind w:left="759" w:right="157"/>
        <w:jc w:val="left"/>
        <w:rPr>
          <w:rFonts w:eastAsia="Times New Roman"/>
          <w:sz w:val="20"/>
          <w:lang w:val="en-US"/>
        </w:rPr>
      </w:pPr>
      <w:r w:rsidRPr="00C4016A">
        <w:rPr>
          <w:rFonts w:eastAsia="Times New Roman"/>
          <w:sz w:val="20"/>
          <w:lang w:val="en-US"/>
        </w:rPr>
        <w:t xml:space="preserve">it may be used for individually addressed frame exchange, subject to the power state of the non-AP STA operating on that link and only MSDUs or A-MSDUs with TIDs mapped to that link may be transmitted on that link between the corresponding </w:t>
      </w:r>
      <w:ins w:id="35" w:author="Cariou, Laurent" w:date="2022-08-16T01:02:00Z">
        <w:r w:rsidR="004A3767">
          <w:rPr>
            <w:rFonts w:eastAsia="Times New Roman"/>
            <w:sz w:val="20"/>
            <w:lang w:val="en-US"/>
          </w:rPr>
          <w:t xml:space="preserve">non-AP </w:t>
        </w:r>
      </w:ins>
      <w:r w:rsidRPr="00C4016A">
        <w:rPr>
          <w:rFonts w:eastAsia="Times New Roman"/>
          <w:sz w:val="20"/>
          <w:lang w:val="en-US"/>
        </w:rPr>
        <w:t xml:space="preserve">STA and AP </w:t>
      </w:r>
      <w:del w:id="36" w:author="Cariou, Laurent" w:date="2022-08-16T01:02:00Z">
        <w:r w:rsidRPr="00C4016A" w:rsidDel="004A3767">
          <w:rPr>
            <w:rFonts w:eastAsia="Times New Roman"/>
            <w:sz w:val="20"/>
            <w:lang w:val="en-US"/>
          </w:rPr>
          <w:delText xml:space="preserve">of </w:delText>
        </w:r>
      </w:del>
      <w:ins w:id="37" w:author="Cariou, Laurent" w:date="2022-08-16T01:02:00Z">
        <w:r w:rsidR="004A3767">
          <w:rPr>
            <w:rFonts w:eastAsia="Times New Roman"/>
            <w:sz w:val="20"/>
            <w:lang w:val="en-US"/>
          </w:rPr>
          <w:t>affiliated with</w:t>
        </w:r>
        <w:r w:rsidR="004A3767" w:rsidRPr="00C4016A">
          <w:rPr>
            <w:rFonts w:eastAsia="Times New Roman"/>
            <w:sz w:val="20"/>
            <w:lang w:val="en-US"/>
          </w:rPr>
          <w:t xml:space="preserve"> </w:t>
        </w:r>
      </w:ins>
      <w:r w:rsidRPr="00C4016A">
        <w:rPr>
          <w:rFonts w:eastAsia="Times New Roman"/>
          <w:sz w:val="20"/>
          <w:lang w:val="en-US"/>
        </w:rPr>
        <w:t>the non-AP MLD and AP MLD in the direction (DL/UL) corresponding to the TID-to-link mapping.</w:t>
      </w:r>
    </w:p>
    <w:p w14:paraId="42C511D6" w14:textId="37084735" w:rsidR="00C4016A" w:rsidRPr="00C4016A" w:rsidRDefault="00C4016A" w:rsidP="003667F8">
      <w:pPr>
        <w:widowControl w:val="0"/>
        <w:numPr>
          <w:ilvl w:val="0"/>
          <w:numId w:val="6"/>
        </w:numPr>
        <w:tabs>
          <w:tab w:val="left" w:pos="760"/>
        </w:tabs>
        <w:kinsoku w:val="0"/>
        <w:overflowPunct w:val="0"/>
        <w:autoSpaceDE w:val="0"/>
        <w:autoSpaceDN w:val="0"/>
        <w:adjustRightInd w:val="0"/>
        <w:spacing w:before="63" w:line="249" w:lineRule="auto"/>
        <w:ind w:left="759" w:right="156"/>
        <w:jc w:val="left"/>
        <w:rPr>
          <w:rFonts w:eastAsia="Times New Roman"/>
          <w:sz w:val="20"/>
          <w:lang w:val="en-US"/>
        </w:rPr>
      </w:pPr>
      <w:r w:rsidRPr="00C4016A">
        <w:rPr>
          <w:rFonts w:eastAsia="Times New Roman"/>
          <w:sz w:val="20"/>
          <w:lang w:val="en-US"/>
        </w:rPr>
        <w:t xml:space="preserve">MSDUs or AMSDUs as defined in 10.23.2 (HCF </w:t>
      </w:r>
      <w:proofErr w:type="gramStart"/>
      <w:r w:rsidRPr="00C4016A">
        <w:rPr>
          <w:rFonts w:eastAsia="Times New Roman"/>
          <w:sz w:val="20"/>
          <w:lang w:val="en-US"/>
        </w:rPr>
        <w:t>contention based</w:t>
      </w:r>
      <w:proofErr w:type="gramEnd"/>
      <w:r w:rsidRPr="00C4016A">
        <w:rPr>
          <w:rFonts w:eastAsia="Times New Roman"/>
          <w:sz w:val="20"/>
          <w:lang w:val="en-US"/>
        </w:rPr>
        <w:t xml:space="preserve"> channel access (EDCA)) with TIDs mapped to that link may be transmitted on that link between the corresponding </w:t>
      </w:r>
      <w:ins w:id="38" w:author="Cariou, Laurent" w:date="2022-08-16T01:02:00Z">
        <w:r w:rsidR="004A3767">
          <w:rPr>
            <w:rFonts w:eastAsia="Times New Roman"/>
            <w:sz w:val="20"/>
            <w:lang w:val="en-US"/>
          </w:rPr>
          <w:t xml:space="preserve">non-AP </w:t>
        </w:r>
      </w:ins>
      <w:r w:rsidRPr="00C4016A">
        <w:rPr>
          <w:rFonts w:eastAsia="Times New Roman"/>
          <w:sz w:val="20"/>
          <w:lang w:val="en-US"/>
        </w:rPr>
        <w:t>STA and AP affiliated</w:t>
      </w:r>
      <w:r w:rsidRPr="00C4016A">
        <w:rPr>
          <w:rFonts w:eastAsia="Times New Roman"/>
          <w:spacing w:val="-6"/>
          <w:sz w:val="20"/>
          <w:lang w:val="en-US"/>
        </w:rPr>
        <w:t xml:space="preserve"> </w:t>
      </w:r>
      <w:r w:rsidRPr="00C4016A">
        <w:rPr>
          <w:rFonts w:eastAsia="Times New Roman"/>
          <w:sz w:val="20"/>
          <w:lang w:val="en-US"/>
        </w:rPr>
        <w:t>with</w:t>
      </w:r>
      <w:r w:rsidRPr="00C4016A">
        <w:rPr>
          <w:rFonts w:eastAsia="Times New Roman"/>
          <w:spacing w:val="-6"/>
          <w:sz w:val="20"/>
          <w:lang w:val="en-US"/>
        </w:rPr>
        <w:t xml:space="preserve"> </w:t>
      </w:r>
      <w:r w:rsidRPr="00C4016A">
        <w:rPr>
          <w:rFonts w:eastAsia="Times New Roman"/>
          <w:sz w:val="20"/>
          <w:lang w:val="en-US"/>
        </w:rPr>
        <w:t>the</w:t>
      </w:r>
      <w:r w:rsidRPr="00C4016A">
        <w:rPr>
          <w:rFonts w:eastAsia="Times New Roman"/>
          <w:spacing w:val="-6"/>
          <w:sz w:val="20"/>
          <w:lang w:val="en-US"/>
        </w:rPr>
        <w:t xml:space="preserve"> </w:t>
      </w:r>
      <w:r w:rsidRPr="00C4016A">
        <w:rPr>
          <w:rFonts w:eastAsia="Times New Roman"/>
          <w:sz w:val="20"/>
          <w:lang w:val="en-US"/>
        </w:rPr>
        <w:t>non-AP</w:t>
      </w:r>
      <w:r w:rsidRPr="00C4016A">
        <w:rPr>
          <w:rFonts w:eastAsia="Times New Roman"/>
          <w:spacing w:val="-6"/>
          <w:sz w:val="20"/>
          <w:lang w:val="en-US"/>
        </w:rPr>
        <w:t xml:space="preserve"> </w:t>
      </w:r>
      <w:r w:rsidRPr="00C4016A">
        <w:rPr>
          <w:rFonts w:eastAsia="Times New Roman"/>
          <w:sz w:val="20"/>
          <w:lang w:val="en-US"/>
        </w:rPr>
        <w:t>MLD</w:t>
      </w:r>
      <w:r w:rsidRPr="00C4016A">
        <w:rPr>
          <w:rFonts w:eastAsia="Times New Roman"/>
          <w:spacing w:val="-6"/>
          <w:sz w:val="20"/>
          <w:lang w:val="en-US"/>
        </w:rPr>
        <w:t xml:space="preserve"> </w:t>
      </w:r>
      <w:r w:rsidRPr="00C4016A">
        <w:rPr>
          <w:rFonts w:eastAsia="Times New Roman"/>
          <w:sz w:val="20"/>
          <w:lang w:val="en-US"/>
        </w:rPr>
        <w:t>and</w:t>
      </w:r>
      <w:r w:rsidRPr="00C4016A">
        <w:rPr>
          <w:rFonts w:eastAsia="Times New Roman"/>
          <w:spacing w:val="-6"/>
          <w:sz w:val="20"/>
          <w:lang w:val="en-US"/>
        </w:rPr>
        <w:t xml:space="preserve"> </w:t>
      </w:r>
      <w:r w:rsidRPr="00C4016A">
        <w:rPr>
          <w:rFonts w:eastAsia="Times New Roman"/>
          <w:sz w:val="20"/>
          <w:lang w:val="en-US"/>
        </w:rPr>
        <w:t>AP</w:t>
      </w:r>
      <w:r w:rsidRPr="00C4016A">
        <w:rPr>
          <w:rFonts w:eastAsia="Times New Roman"/>
          <w:spacing w:val="-6"/>
          <w:sz w:val="20"/>
          <w:lang w:val="en-US"/>
        </w:rPr>
        <w:t xml:space="preserve"> </w:t>
      </w:r>
      <w:r w:rsidRPr="00C4016A">
        <w:rPr>
          <w:rFonts w:eastAsia="Times New Roman"/>
          <w:sz w:val="20"/>
          <w:lang w:val="en-US"/>
        </w:rPr>
        <w:t>MLD,</w:t>
      </w:r>
      <w:r w:rsidRPr="00C4016A">
        <w:rPr>
          <w:rFonts w:eastAsia="Times New Roman"/>
          <w:spacing w:val="-6"/>
          <w:sz w:val="20"/>
          <w:lang w:val="en-US"/>
        </w:rPr>
        <w:t xml:space="preserve"> </w:t>
      </w:r>
      <w:r w:rsidRPr="00C4016A">
        <w:rPr>
          <w:rFonts w:eastAsia="Times New Roman"/>
          <w:sz w:val="20"/>
          <w:lang w:val="en-US"/>
        </w:rPr>
        <w:t>respectively,</w:t>
      </w:r>
      <w:r w:rsidRPr="00C4016A">
        <w:rPr>
          <w:rFonts w:eastAsia="Times New Roman"/>
          <w:spacing w:val="-6"/>
          <w:sz w:val="20"/>
          <w:lang w:val="en-US"/>
        </w:rPr>
        <w:t xml:space="preserve"> </w:t>
      </w:r>
      <w:r w:rsidRPr="00C4016A">
        <w:rPr>
          <w:rFonts w:eastAsia="Times New Roman"/>
          <w:sz w:val="20"/>
          <w:lang w:val="en-US"/>
        </w:rPr>
        <w:t>in</w:t>
      </w:r>
      <w:r w:rsidRPr="00C4016A">
        <w:rPr>
          <w:rFonts w:eastAsia="Times New Roman"/>
          <w:spacing w:val="-6"/>
          <w:sz w:val="20"/>
          <w:lang w:val="en-US"/>
        </w:rPr>
        <w:t xml:space="preserve"> </w:t>
      </w:r>
      <w:r w:rsidRPr="00C4016A">
        <w:rPr>
          <w:rFonts w:eastAsia="Times New Roman"/>
          <w:sz w:val="20"/>
          <w:lang w:val="en-US"/>
        </w:rPr>
        <w:t>the</w:t>
      </w:r>
      <w:r w:rsidRPr="00C4016A">
        <w:rPr>
          <w:rFonts w:eastAsia="Times New Roman"/>
          <w:spacing w:val="-6"/>
          <w:sz w:val="20"/>
          <w:lang w:val="en-US"/>
        </w:rPr>
        <w:t xml:space="preserve"> </w:t>
      </w:r>
      <w:r w:rsidRPr="00C4016A">
        <w:rPr>
          <w:rFonts w:eastAsia="Times New Roman"/>
          <w:sz w:val="20"/>
          <w:lang w:val="en-US"/>
        </w:rPr>
        <w:t>direction</w:t>
      </w:r>
      <w:r w:rsidRPr="00C4016A">
        <w:rPr>
          <w:rFonts w:eastAsia="Times New Roman"/>
          <w:spacing w:val="-6"/>
          <w:sz w:val="20"/>
          <w:lang w:val="en-US"/>
        </w:rPr>
        <w:t xml:space="preserve"> </w:t>
      </w:r>
      <w:r w:rsidRPr="00C4016A">
        <w:rPr>
          <w:rFonts w:eastAsia="Times New Roman"/>
          <w:sz w:val="20"/>
          <w:lang w:val="en-US"/>
        </w:rPr>
        <w:t>(DL/UL)</w:t>
      </w:r>
      <w:r w:rsidRPr="00C4016A">
        <w:rPr>
          <w:rFonts w:eastAsia="Times New Roman"/>
          <w:spacing w:val="-6"/>
          <w:sz w:val="20"/>
          <w:lang w:val="en-US"/>
        </w:rPr>
        <w:t xml:space="preserve"> </w:t>
      </w:r>
      <w:r w:rsidRPr="00C4016A">
        <w:rPr>
          <w:rFonts w:eastAsia="Times New Roman"/>
          <w:sz w:val="20"/>
          <w:lang w:val="en-US"/>
        </w:rPr>
        <w:t>corresponding to the TID-to-link mapping.</w:t>
      </w:r>
    </w:p>
    <w:p w14:paraId="1D4A18F5" w14:textId="2F411A59" w:rsidR="00C4016A" w:rsidRPr="00C4016A" w:rsidRDefault="00C4016A" w:rsidP="003667F8">
      <w:pPr>
        <w:widowControl w:val="0"/>
        <w:numPr>
          <w:ilvl w:val="0"/>
          <w:numId w:val="6"/>
        </w:numPr>
        <w:tabs>
          <w:tab w:val="left" w:pos="760"/>
        </w:tabs>
        <w:kinsoku w:val="0"/>
        <w:overflowPunct w:val="0"/>
        <w:autoSpaceDE w:val="0"/>
        <w:autoSpaceDN w:val="0"/>
        <w:adjustRightInd w:val="0"/>
        <w:spacing w:before="63" w:line="249" w:lineRule="auto"/>
        <w:ind w:left="759" w:right="157"/>
        <w:jc w:val="left"/>
        <w:rPr>
          <w:rFonts w:eastAsia="Times New Roman"/>
          <w:color w:val="000000"/>
          <w:sz w:val="20"/>
          <w:lang w:val="en-US"/>
        </w:rPr>
      </w:pPr>
      <w:r w:rsidRPr="00C4016A">
        <w:rPr>
          <w:rFonts w:eastAsia="Times New Roman"/>
          <w:sz w:val="20"/>
          <w:lang w:val="en-US"/>
        </w:rPr>
        <w:t>Individually addressed Management frames and Control frames may be sent on any enabled links between</w:t>
      </w:r>
      <w:r w:rsidRPr="00C4016A">
        <w:rPr>
          <w:rFonts w:eastAsia="Times New Roman"/>
          <w:spacing w:val="-6"/>
          <w:sz w:val="20"/>
          <w:lang w:val="en-US"/>
        </w:rPr>
        <w:t xml:space="preserve"> </w:t>
      </w:r>
      <w:r w:rsidRPr="00C4016A">
        <w:rPr>
          <w:rFonts w:eastAsia="Times New Roman"/>
          <w:sz w:val="20"/>
          <w:lang w:val="en-US"/>
        </w:rPr>
        <w:t>the</w:t>
      </w:r>
      <w:r w:rsidRPr="00C4016A">
        <w:rPr>
          <w:rFonts w:eastAsia="Times New Roman"/>
          <w:spacing w:val="-6"/>
          <w:sz w:val="20"/>
          <w:lang w:val="en-US"/>
        </w:rPr>
        <w:t xml:space="preserve"> </w:t>
      </w:r>
      <w:r w:rsidRPr="00C4016A">
        <w:rPr>
          <w:rFonts w:eastAsia="Times New Roman"/>
          <w:sz w:val="20"/>
          <w:lang w:val="en-US"/>
        </w:rPr>
        <w:t>corresponding</w:t>
      </w:r>
      <w:r w:rsidRPr="00C4016A">
        <w:rPr>
          <w:rFonts w:eastAsia="Times New Roman"/>
          <w:spacing w:val="-6"/>
          <w:sz w:val="20"/>
          <w:lang w:val="en-US"/>
        </w:rPr>
        <w:t xml:space="preserve"> </w:t>
      </w:r>
      <w:ins w:id="39" w:author="Cariou, Laurent" w:date="2022-08-16T01:02:00Z">
        <w:r w:rsidR="004A3767">
          <w:rPr>
            <w:rFonts w:eastAsia="Times New Roman"/>
            <w:spacing w:val="-6"/>
            <w:sz w:val="20"/>
            <w:lang w:val="en-US"/>
          </w:rPr>
          <w:t xml:space="preserve">non-AP </w:t>
        </w:r>
      </w:ins>
      <w:r w:rsidRPr="00C4016A">
        <w:rPr>
          <w:rFonts w:eastAsia="Times New Roman"/>
          <w:sz w:val="20"/>
          <w:lang w:val="en-US"/>
        </w:rPr>
        <w:t>STA</w:t>
      </w:r>
      <w:r w:rsidRPr="00C4016A">
        <w:rPr>
          <w:rFonts w:eastAsia="Times New Roman"/>
          <w:spacing w:val="-6"/>
          <w:sz w:val="20"/>
          <w:lang w:val="en-US"/>
        </w:rPr>
        <w:t xml:space="preserve"> </w:t>
      </w:r>
      <w:r w:rsidRPr="00C4016A">
        <w:rPr>
          <w:rFonts w:eastAsia="Times New Roman"/>
          <w:color w:val="208A20"/>
          <w:sz w:val="20"/>
          <w:u w:val="single"/>
          <w:lang w:val="en-US"/>
        </w:rPr>
        <w:t>(#</w:t>
      </w:r>
      <w:proofErr w:type="gramStart"/>
      <w:r w:rsidRPr="00C4016A">
        <w:rPr>
          <w:rFonts w:eastAsia="Times New Roman"/>
          <w:color w:val="208A20"/>
          <w:sz w:val="20"/>
          <w:u w:val="single"/>
          <w:lang w:val="en-US"/>
        </w:rPr>
        <w:t>14054)</w:t>
      </w:r>
      <w:r w:rsidRPr="00C4016A">
        <w:rPr>
          <w:rFonts w:eastAsia="Times New Roman"/>
          <w:color w:val="000000"/>
          <w:sz w:val="20"/>
          <w:lang w:val="en-US"/>
        </w:rPr>
        <w:t>affiliated</w:t>
      </w:r>
      <w:proofErr w:type="gramEnd"/>
      <w:r w:rsidRPr="00C4016A">
        <w:rPr>
          <w:rFonts w:eastAsia="Times New Roman"/>
          <w:color w:val="000000"/>
          <w:spacing w:val="-6"/>
          <w:sz w:val="20"/>
          <w:lang w:val="en-US"/>
        </w:rPr>
        <w:t xml:space="preserve"> </w:t>
      </w:r>
      <w:r w:rsidRPr="00C4016A">
        <w:rPr>
          <w:rFonts w:eastAsia="Times New Roman"/>
          <w:color w:val="000000"/>
          <w:sz w:val="20"/>
          <w:lang w:val="en-US"/>
        </w:rPr>
        <w:t>with</w:t>
      </w:r>
      <w:r w:rsidRPr="00C4016A">
        <w:rPr>
          <w:rFonts w:eastAsia="Times New Roman"/>
          <w:color w:val="000000"/>
          <w:spacing w:val="-6"/>
          <w:sz w:val="20"/>
          <w:lang w:val="en-US"/>
        </w:rPr>
        <w:t xml:space="preserve"> </w:t>
      </w:r>
      <w:r w:rsidRPr="00C4016A">
        <w:rPr>
          <w:rFonts w:eastAsia="Times New Roman"/>
          <w:color w:val="000000"/>
          <w:sz w:val="20"/>
          <w:lang w:val="en-US"/>
        </w:rPr>
        <w:t>the</w:t>
      </w:r>
      <w:r w:rsidRPr="00C4016A">
        <w:rPr>
          <w:rFonts w:eastAsia="Times New Roman"/>
          <w:color w:val="000000"/>
          <w:spacing w:val="-6"/>
          <w:sz w:val="20"/>
          <w:lang w:val="en-US"/>
        </w:rPr>
        <w:t xml:space="preserve"> </w:t>
      </w:r>
      <w:r w:rsidRPr="00C4016A">
        <w:rPr>
          <w:rFonts w:eastAsia="Times New Roman"/>
          <w:color w:val="000000"/>
          <w:sz w:val="20"/>
          <w:lang w:val="en-US"/>
        </w:rPr>
        <w:t>non-AP</w:t>
      </w:r>
      <w:r w:rsidRPr="00C4016A">
        <w:rPr>
          <w:rFonts w:eastAsia="Times New Roman"/>
          <w:color w:val="000000"/>
          <w:spacing w:val="-6"/>
          <w:sz w:val="20"/>
          <w:lang w:val="en-US"/>
        </w:rPr>
        <w:t xml:space="preserve"> </w:t>
      </w:r>
      <w:r w:rsidRPr="00C4016A">
        <w:rPr>
          <w:rFonts w:eastAsia="Times New Roman"/>
          <w:color w:val="000000"/>
          <w:sz w:val="20"/>
          <w:lang w:val="en-US"/>
        </w:rPr>
        <w:t>MLD</w:t>
      </w:r>
      <w:r w:rsidRPr="00C4016A">
        <w:rPr>
          <w:rFonts w:eastAsia="Times New Roman"/>
          <w:color w:val="000000"/>
          <w:spacing w:val="-6"/>
          <w:sz w:val="20"/>
          <w:lang w:val="en-US"/>
        </w:rPr>
        <w:t xml:space="preserve"> </w:t>
      </w:r>
      <w:r w:rsidRPr="00C4016A">
        <w:rPr>
          <w:rFonts w:eastAsia="Times New Roman"/>
          <w:color w:val="000000"/>
          <w:sz w:val="20"/>
          <w:lang w:val="en-US"/>
        </w:rPr>
        <w:t>and</w:t>
      </w:r>
      <w:r w:rsidRPr="00C4016A">
        <w:rPr>
          <w:rFonts w:eastAsia="Times New Roman"/>
          <w:color w:val="000000"/>
          <w:spacing w:val="-6"/>
          <w:sz w:val="20"/>
          <w:lang w:val="en-US"/>
        </w:rPr>
        <w:t xml:space="preserve"> </w:t>
      </w:r>
      <w:r w:rsidRPr="00C4016A">
        <w:rPr>
          <w:rFonts w:eastAsia="Times New Roman"/>
          <w:color w:val="000000"/>
          <w:sz w:val="20"/>
          <w:lang w:val="en-US"/>
        </w:rPr>
        <w:t>AP</w:t>
      </w:r>
      <w:r w:rsidRPr="00C4016A">
        <w:rPr>
          <w:rFonts w:eastAsia="Times New Roman"/>
          <w:color w:val="000000"/>
          <w:spacing w:val="-6"/>
          <w:sz w:val="20"/>
          <w:lang w:val="en-US"/>
        </w:rPr>
        <w:t xml:space="preserve"> </w:t>
      </w:r>
      <w:r w:rsidRPr="00C4016A">
        <w:rPr>
          <w:rFonts w:eastAsia="Times New Roman"/>
          <w:color w:val="000000"/>
          <w:sz w:val="20"/>
          <w:lang w:val="en-US"/>
        </w:rPr>
        <w:t>affiliated</w:t>
      </w:r>
      <w:r w:rsidRPr="00C4016A">
        <w:rPr>
          <w:rFonts w:eastAsia="Times New Roman"/>
          <w:color w:val="000000"/>
          <w:spacing w:val="-6"/>
          <w:sz w:val="20"/>
          <w:lang w:val="en-US"/>
        </w:rPr>
        <w:t xml:space="preserve"> </w:t>
      </w:r>
      <w:r w:rsidRPr="00C4016A">
        <w:rPr>
          <w:rFonts w:eastAsia="Times New Roman"/>
          <w:color w:val="000000"/>
          <w:sz w:val="20"/>
          <w:lang w:val="en-US"/>
        </w:rPr>
        <w:t>with</w:t>
      </w:r>
      <w:r w:rsidRPr="00C4016A">
        <w:rPr>
          <w:rFonts w:eastAsia="Times New Roman"/>
          <w:color w:val="000000"/>
          <w:spacing w:val="-5"/>
          <w:sz w:val="20"/>
          <w:lang w:val="en-US"/>
        </w:rPr>
        <w:t xml:space="preserve"> </w:t>
      </w:r>
      <w:r w:rsidRPr="00C4016A">
        <w:rPr>
          <w:rFonts w:eastAsia="Times New Roman"/>
          <w:color w:val="000000"/>
          <w:sz w:val="20"/>
          <w:lang w:val="en-US"/>
        </w:rPr>
        <w:t>the associated AP MLD both in DL and UL.</w:t>
      </w:r>
    </w:p>
    <w:p w14:paraId="3EAC3D28" w14:textId="77777777" w:rsidR="00C4016A" w:rsidRPr="00C4016A" w:rsidRDefault="00C4016A" w:rsidP="00C4016A">
      <w:pPr>
        <w:widowControl w:val="0"/>
        <w:kinsoku w:val="0"/>
        <w:overflowPunct w:val="0"/>
        <w:autoSpaceDE w:val="0"/>
        <w:autoSpaceDN w:val="0"/>
        <w:adjustRightInd w:val="0"/>
        <w:spacing w:before="1"/>
        <w:jc w:val="left"/>
        <w:rPr>
          <w:rFonts w:eastAsia="Times New Roman"/>
          <w:sz w:val="21"/>
          <w:szCs w:val="21"/>
          <w:lang w:val="en-US"/>
        </w:rPr>
      </w:pPr>
    </w:p>
    <w:p w14:paraId="70B2EC50" w14:textId="3FBBD811" w:rsidR="00C4016A" w:rsidRPr="00C4016A" w:rsidRDefault="00C4016A" w:rsidP="00C4016A">
      <w:pPr>
        <w:widowControl w:val="0"/>
        <w:kinsoku w:val="0"/>
        <w:overflowPunct w:val="0"/>
        <w:autoSpaceDE w:val="0"/>
        <w:autoSpaceDN w:val="0"/>
        <w:adjustRightInd w:val="0"/>
        <w:spacing w:line="249" w:lineRule="auto"/>
        <w:ind w:right="157"/>
        <w:rPr>
          <w:rFonts w:eastAsia="Times New Roman"/>
          <w:color w:val="000000"/>
          <w:sz w:val="20"/>
          <w:lang w:val="en-US"/>
        </w:rPr>
      </w:pPr>
      <w:r w:rsidRPr="00C4016A">
        <w:rPr>
          <w:rFonts w:eastAsia="Times New Roman"/>
          <w:sz w:val="20"/>
          <w:lang w:val="en-US"/>
        </w:rPr>
        <w:t xml:space="preserve">If a link is disabled for a non-AP MLD, it shall not be used for individually addressed frame exchange between the corresponding </w:t>
      </w:r>
      <w:ins w:id="40" w:author="Cariou, Laurent" w:date="2022-08-16T01:02:00Z">
        <w:r w:rsidR="004A3767">
          <w:rPr>
            <w:rFonts w:eastAsia="Times New Roman"/>
            <w:sz w:val="20"/>
            <w:lang w:val="en-US"/>
          </w:rPr>
          <w:t xml:space="preserve">non-AP </w:t>
        </w:r>
      </w:ins>
      <w:r w:rsidRPr="00C4016A">
        <w:rPr>
          <w:rFonts w:eastAsia="Times New Roman"/>
          <w:sz w:val="20"/>
          <w:lang w:val="en-US"/>
        </w:rPr>
        <w:t xml:space="preserve">STA </w:t>
      </w:r>
      <w:r w:rsidRPr="00C4016A">
        <w:rPr>
          <w:rFonts w:eastAsia="Times New Roman"/>
          <w:color w:val="208A20"/>
          <w:sz w:val="20"/>
          <w:u w:val="single"/>
          <w:lang w:val="en-US"/>
        </w:rPr>
        <w:t>(#14054)</w:t>
      </w:r>
      <w:r w:rsidRPr="00C4016A">
        <w:rPr>
          <w:rFonts w:eastAsia="Times New Roman"/>
          <w:color w:val="000000"/>
          <w:sz w:val="20"/>
          <w:lang w:val="en-US"/>
        </w:rPr>
        <w:t xml:space="preserve">affiliated with the non-AP MLD and AP affiliated with the associated AP MLD, including Management </w:t>
      </w:r>
      <w:ins w:id="41" w:author="Cariou, Laurent" w:date="2022-08-16T01:35:00Z">
        <w:r w:rsidR="00BE224F">
          <w:rPr>
            <w:rFonts w:eastAsia="Times New Roman"/>
            <w:color w:val="000000"/>
            <w:sz w:val="20"/>
            <w:lang w:val="en-US"/>
          </w:rPr>
          <w:t xml:space="preserve">(#10023) </w:t>
        </w:r>
      </w:ins>
      <w:ins w:id="42" w:author="Cariou, Laurent" w:date="2022-08-16T01:30:00Z">
        <w:r w:rsidR="00BE224F">
          <w:rPr>
            <w:rFonts w:eastAsia="Times New Roman"/>
            <w:color w:val="000000"/>
            <w:sz w:val="20"/>
            <w:lang w:val="en-US"/>
          </w:rPr>
          <w:t xml:space="preserve">and </w:t>
        </w:r>
      </w:ins>
      <w:ins w:id="43" w:author="Cariou, Laurent" w:date="2022-08-16T01:31:00Z">
        <w:r w:rsidR="00BE224F">
          <w:rPr>
            <w:rFonts w:eastAsia="Times New Roman"/>
            <w:color w:val="000000"/>
            <w:sz w:val="20"/>
            <w:lang w:val="en-US"/>
          </w:rPr>
          <w:t xml:space="preserve">Control </w:t>
        </w:r>
      </w:ins>
      <w:r w:rsidRPr="00C4016A">
        <w:rPr>
          <w:rFonts w:eastAsia="Times New Roman"/>
          <w:color w:val="000000"/>
          <w:sz w:val="20"/>
          <w:lang w:val="en-US"/>
        </w:rPr>
        <w:t>frames</w:t>
      </w:r>
      <w:ins w:id="44" w:author="Cariou, Laurent" w:date="2022-08-16T01:31:00Z">
        <w:r w:rsidR="00BE224F">
          <w:rPr>
            <w:rFonts w:eastAsia="Times New Roman"/>
            <w:color w:val="000000"/>
            <w:sz w:val="20"/>
            <w:lang w:val="en-US"/>
          </w:rPr>
          <w:t>, (#12379</w:t>
        </w:r>
      </w:ins>
      <w:ins w:id="45" w:author="Cariou, Laurent" w:date="2022-08-16T01:36:00Z">
        <w:r w:rsidR="00BE224F">
          <w:rPr>
            <w:rFonts w:eastAsia="Times New Roman"/>
            <w:color w:val="000000"/>
            <w:sz w:val="20"/>
            <w:lang w:val="en-US"/>
          </w:rPr>
          <w:t>, #10024</w:t>
        </w:r>
      </w:ins>
      <w:ins w:id="46" w:author="Cariou, Laurent" w:date="2022-08-16T01:42:00Z">
        <w:r w:rsidR="00561430">
          <w:rPr>
            <w:rFonts w:eastAsia="Times New Roman"/>
            <w:color w:val="000000"/>
            <w:sz w:val="20"/>
            <w:lang w:val="en-US"/>
          </w:rPr>
          <w:t>, #13069</w:t>
        </w:r>
      </w:ins>
      <w:ins w:id="47" w:author="Cariou, Laurent" w:date="2022-08-17T15:37:00Z">
        <w:r w:rsidR="000E75C3">
          <w:rPr>
            <w:rFonts w:eastAsia="Times New Roman"/>
            <w:color w:val="000000"/>
            <w:sz w:val="20"/>
            <w:lang w:val="en-US"/>
          </w:rPr>
          <w:t>, #13906</w:t>
        </w:r>
      </w:ins>
      <w:ins w:id="48" w:author="Cariou, Laurent" w:date="2022-08-17T15:38:00Z">
        <w:r w:rsidR="00B54995">
          <w:rPr>
            <w:rFonts w:eastAsia="Times New Roman"/>
            <w:color w:val="000000"/>
            <w:sz w:val="20"/>
            <w:lang w:val="en-US"/>
          </w:rPr>
          <w:t>, #10109</w:t>
        </w:r>
      </w:ins>
      <w:ins w:id="49" w:author="Cariou, Laurent" w:date="2022-08-17T15:40:00Z">
        <w:r w:rsidR="00376C92">
          <w:rPr>
            <w:rFonts w:eastAsia="Times New Roman"/>
            <w:color w:val="000000"/>
            <w:sz w:val="20"/>
            <w:lang w:val="en-US"/>
          </w:rPr>
          <w:t>, #13365</w:t>
        </w:r>
        <w:r w:rsidR="00310961">
          <w:rPr>
            <w:rFonts w:eastAsia="Times New Roman"/>
            <w:color w:val="000000"/>
            <w:sz w:val="20"/>
            <w:lang w:val="en-US"/>
          </w:rPr>
          <w:t>, #10637</w:t>
        </w:r>
      </w:ins>
      <w:ins w:id="50" w:author="Cariou, Laurent" w:date="2022-08-17T15:41:00Z">
        <w:r w:rsidR="00310961">
          <w:rPr>
            <w:rFonts w:eastAsia="Times New Roman"/>
            <w:color w:val="000000"/>
            <w:sz w:val="20"/>
            <w:lang w:val="en-US"/>
          </w:rPr>
          <w:t>, #11912</w:t>
        </w:r>
      </w:ins>
      <w:ins w:id="51" w:author="Cariou, Laurent" w:date="2022-08-16T01:31:00Z">
        <w:r w:rsidR="00BE224F">
          <w:rPr>
            <w:rFonts w:eastAsia="Times New Roman"/>
            <w:color w:val="000000"/>
            <w:sz w:val="20"/>
            <w:lang w:val="en-US"/>
          </w:rPr>
          <w:t xml:space="preserve">) </w:t>
        </w:r>
        <w:r w:rsidR="00BE224F">
          <w:rPr>
            <w:rFonts w:eastAsia="Times New Roman"/>
            <w:sz w:val="20"/>
            <w:lang w:val="en-US"/>
          </w:rPr>
          <w:t>except that if the link is disabled for a non</w:t>
        </w:r>
      </w:ins>
      <w:ins w:id="52" w:author="Cariou, Laurent" w:date="2022-08-16T01:32:00Z">
        <w:r w:rsidR="00BE224F">
          <w:rPr>
            <w:rFonts w:eastAsia="Times New Roman"/>
            <w:sz w:val="20"/>
            <w:lang w:val="en-US"/>
          </w:rPr>
          <w:t xml:space="preserve">-AP MLD </w:t>
        </w:r>
      </w:ins>
      <w:ins w:id="53" w:author="Cariou, Laurent" w:date="2022-08-16T01:34:00Z">
        <w:r w:rsidR="00BE224F">
          <w:rPr>
            <w:rFonts w:eastAsia="Times New Roman"/>
            <w:sz w:val="20"/>
            <w:lang w:val="en-US"/>
          </w:rPr>
          <w:t>but</w:t>
        </w:r>
      </w:ins>
      <w:ins w:id="54" w:author="Cariou, Laurent" w:date="2022-08-16T01:32:00Z">
        <w:r w:rsidR="00BE224F">
          <w:rPr>
            <w:rFonts w:eastAsia="Times New Roman"/>
            <w:sz w:val="20"/>
            <w:lang w:val="en-US"/>
          </w:rPr>
          <w:t xml:space="preserve"> </w:t>
        </w:r>
      </w:ins>
      <w:ins w:id="55" w:author="Cariou, Laurent" w:date="2022-08-16T01:34:00Z">
        <w:r w:rsidR="00BE224F">
          <w:rPr>
            <w:rFonts w:eastAsia="Times New Roman"/>
            <w:sz w:val="20"/>
            <w:lang w:val="en-US"/>
          </w:rPr>
          <w:t xml:space="preserve">is </w:t>
        </w:r>
      </w:ins>
      <w:ins w:id="56" w:author="Cariou, Laurent" w:date="2022-08-16T01:32:00Z">
        <w:r w:rsidR="00BE224F">
          <w:rPr>
            <w:rFonts w:eastAsia="Times New Roman"/>
            <w:sz w:val="20"/>
            <w:lang w:val="en-US"/>
          </w:rPr>
          <w:t xml:space="preserve">not </w:t>
        </w:r>
      </w:ins>
      <w:ins w:id="57" w:author="Cariou, Laurent" w:date="2022-08-16T01:33:00Z">
        <w:r w:rsidR="00BE224F">
          <w:rPr>
            <w:rFonts w:eastAsia="Times New Roman"/>
            <w:sz w:val="20"/>
            <w:lang w:val="en-US"/>
          </w:rPr>
          <w:t xml:space="preserve">advertised as disabled by the AP MLD (see </w:t>
        </w:r>
      </w:ins>
      <w:ins w:id="58" w:author="Cariou, Laurent" w:date="2022-08-16T01:32:00Z">
        <w:r w:rsidR="00BE224F" w:rsidRPr="00BE224F">
          <w:rPr>
            <w:rFonts w:eastAsia="Times New Roman"/>
            <w:sz w:val="20"/>
            <w:lang w:val="en-US"/>
          </w:rPr>
          <w:t>35.3.7.1.7 Advertised TID-to-link mapping in Beacon and Probe Response frames</w:t>
        </w:r>
      </w:ins>
      <w:ins w:id="59" w:author="Cariou, Laurent" w:date="2022-08-16T01:33:00Z">
        <w:r w:rsidR="00BE224F">
          <w:rPr>
            <w:rFonts w:eastAsia="Times New Roman"/>
            <w:sz w:val="20"/>
            <w:lang w:val="en-US"/>
          </w:rPr>
          <w:t>)</w:t>
        </w:r>
      </w:ins>
      <w:ins w:id="60" w:author="Cariou, Laurent" w:date="2022-08-16T01:34:00Z">
        <w:r w:rsidR="00BE224F">
          <w:rPr>
            <w:rFonts w:eastAsia="Times New Roman"/>
            <w:sz w:val="20"/>
            <w:lang w:val="en-US"/>
          </w:rPr>
          <w:t>, then</w:t>
        </w:r>
      </w:ins>
      <w:ins w:id="61" w:author="Cariou, Laurent" w:date="2022-08-16T01:33:00Z">
        <w:r w:rsidR="00BE224F">
          <w:rPr>
            <w:rFonts w:eastAsia="Times New Roman"/>
            <w:sz w:val="20"/>
            <w:lang w:val="en-US"/>
          </w:rPr>
          <w:t xml:space="preserve"> </w:t>
        </w:r>
      </w:ins>
      <w:ins w:id="62" w:author="Cariou, Laurent" w:date="2022-08-16T01:34:00Z">
        <w:r w:rsidR="00BE224F">
          <w:rPr>
            <w:rFonts w:eastAsia="Times New Roman"/>
            <w:sz w:val="20"/>
            <w:lang w:val="en-US"/>
          </w:rPr>
          <w:t xml:space="preserve">the link may be used for </w:t>
        </w:r>
      </w:ins>
      <w:ins w:id="63" w:author="Cariou, Laurent" w:date="2022-08-16T01:31:00Z">
        <w:r w:rsidR="00BE224F">
          <w:rPr>
            <w:rFonts w:eastAsia="Times New Roman"/>
            <w:sz w:val="20"/>
            <w:lang w:val="en-US"/>
          </w:rPr>
          <w:t xml:space="preserve">class 1 and 2 </w:t>
        </w:r>
        <w:r w:rsidR="00BE224F" w:rsidRPr="00A743EA">
          <w:rPr>
            <w:rFonts w:eastAsia="Times New Roman"/>
            <w:sz w:val="20"/>
            <w:lang w:val="en-US"/>
          </w:rPr>
          <w:t>Management frames</w:t>
        </w:r>
        <w:r w:rsidR="00BE224F">
          <w:rPr>
            <w:rFonts w:eastAsia="Times New Roman"/>
            <w:sz w:val="20"/>
            <w:lang w:val="en-US"/>
          </w:rPr>
          <w:t xml:space="preserve">, class 1 Control frames and </w:t>
        </w:r>
        <w:r w:rsidR="00BE224F" w:rsidRPr="000A00CC">
          <w:rPr>
            <w:rFonts w:eastAsia="Times New Roman"/>
            <w:sz w:val="20"/>
            <w:lang w:val="en-US"/>
          </w:rPr>
          <w:t>TID-to-link Mapping Request</w:t>
        </w:r>
        <w:r w:rsidR="00BE224F">
          <w:rPr>
            <w:rFonts w:eastAsia="Times New Roman"/>
            <w:sz w:val="20"/>
            <w:lang w:val="en-US"/>
          </w:rPr>
          <w:t xml:space="preserve">, </w:t>
        </w:r>
        <w:r w:rsidR="00BE224F" w:rsidRPr="000A00CC">
          <w:rPr>
            <w:rFonts w:eastAsia="Times New Roman"/>
            <w:sz w:val="20"/>
            <w:lang w:val="en-US"/>
          </w:rPr>
          <w:t>TID-to-link Mapping Re</w:t>
        </w:r>
        <w:r w:rsidR="00BE224F">
          <w:rPr>
            <w:rFonts w:eastAsia="Times New Roman"/>
            <w:sz w:val="20"/>
            <w:lang w:val="en-US"/>
          </w:rPr>
          <w:t xml:space="preserve">sponse and TID-to-link Mapping Teardown </w:t>
        </w:r>
        <w:r w:rsidR="00BE224F" w:rsidRPr="000A00CC">
          <w:rPr>
            <w:rFonts w:eastAsia="Times New Roman"/>
            <w:sz w:val="20"/>
            <w:lang w:val="en-US"/>
          </w:rPr>
          <w:t>frame</w:t>
        </w:r>
        <w:r w:rsidR="00BE224F">
          <w:rPr>
            <w:rFonts w:eastAsia="Times New Roman"/>
            <w:sz w:val="20"/>
            <w:lang w:val="en-US"/>
          </w:rPr>
          <w:t>s</w:t>
        </w:r>
      </w:ins>
      <w:r w:rsidRPr="00C4016A">
        <w:rPr>
          <w:rFonts w:eastAsia="Times New Roman"/>
          <w:color w:val="000000"/>
          <w:sz w:val="20"/>
          <w:lang w:val="en-US"/>
        </w:rPr>
        <w:t>.</w:t>
      </w:r>
    </w:p>
    <w:p w14:paraId="1B20AF87" w14:textId="77777777" w:rsidR="00C4016A" w:rsidRPr="00C4016A" w:rsidRDefault="00C4016A" w:rsidP="00C4016A">
      <w:pPr>
        <w:widowControl w:val="0"/>
        <w:kinsoku w:val="0"/>
        <w:overflowPunct w:val="0"/>
        <w:autoSpaceDE w:val="0"/>
        <w:autoSpaceDN w:val="0"/>
        <w:adjustRightInd w:val="0"/>
        <w:spacing w:line="249" w:lineRule="auto"/>
        <w:ind w:right="157"/>
        <w:rPr>
          <w:rFonts w:eastAsia="Times New Roman"/>
          <w:color w:val="000000"/>
          <w:sz w:val="20"/>
          <w:lang w:val="en-US"/>
        </w:rPr>
        <w:sectPr w:rsidR="00C4016A" w:rsidRPr="00C4016A">
          <w:headerReference w:type="default" r:id="rId12"/>
          <w:footerReference w:type="default" r:id="rId13"/>
          <w:pgSz w:w="12240" w:h="15840"/>
          <w:pgMar w:top="1280" w:right="1640" w:bottom="880" w:left="1640" w:header="661" w:footer="681" w:gutter="0"/>
          <w:cols w:space="720"/>
          <w:noEndnote/>
        </w:sectPr>
      </w:pPr>
    </w:p>
    <w:p w14:paraId="4FFA8843" w14:textId="77777777" w:rsidR="00C4016A" w:rsidRPr="00C4016A" w:rsidRDefault="00C4016A" w:rsidP="00C4016A">
      <w:pPr>
        <w:widowControl w:val="0"/>
        <w:kinsoku w:val="0"/>
        <w:overflowPunct w:val="0"/>
        <w:autoSpaceDE w:val="0"/>
        <w:autoSpaceDN w:val="0"/>
        <w:adjustRightInd w:val="0"/>
        <w:spacing w:before="103" w:line="249" w:lineRule="auto"/>
        <w:ind w:right="159"/>
        <w:rPr>
          <w:rFonts w:eastAsia="Times New Roman"/>
          <w:color w:val="000000"/>
          <w:sz w:val="20"/>
          <w:lang w:val="en-US"/>
        </w:rPr>
      </w:pPr>
      <w:r w:rsidRPr="00C4016A">
        <w:rPr>
          <w:rFonts w:eastAsia="Times New Roman"/>
          <w:color w:val="208A20"/>
          <w:sz w:val="20"/>
          <w:u w:val="single"/>
          <w:lang w:val="en-US"/>
        </w:rPr>
        <w:lastRenderedPageBreak/>
        <w:t>(#</w:t>
      </w:r>
      <w:proofErr w:type="gramStart"/>
      <w:r w:rsidRPr="00C4016A">
        <w:rPr>
          <w:rFonts w:eastAsia="Times New Roman"/>
          <w:color w:val="208A20"/>
          <w:sz w:val="20"/>
          <w:u w:val="single"/>
          <w:lang w:val="en-US"/>
        </w:rPr>
        <w:t>14054)</w:t>
      </w:r>
      <w:r w:rsidRPr="00C4016A">
        <w:rPr>
          <w:rFonts w:eastAsia="Times New Roman"/>
          <w:color w:val="000000"/>
          <w:sz w:val="20"/>
          <w:lang w:val="en-US"/>
        </w:rPr>
        <w:t>A</w:t>
      </w:r>
      <w:proofErr w:type="gramEnd"/>
      <w:r w:rsidRPr="00C4016A">
        <w:rPr>
          <w:rFonts w:eastAsia="Times New Roman"/>
          <w:color w:val="000000"/>
          <w:sz w:val="20"/>
          <w:lang w:val="en-US"/>
        </w:rPr>
        <w:t xml:space="preserve"> STA affiliated with an MLD that operates on a disabled link shall suspend all wireless functionalities on that link until the link is enabled.</w:t>
      </w:r>
    </w:p>
    <w:p w14:paraId="594A5159" w14:textId="77777777" w:rsidR="00C4016A" w:rsidRPr="00C4016A" w:rsidRDefault="00C4016A" w:rsidP="00C4016A">
      <w:pPr>
        <w:widowControl w:val="0"/>
        <w:kinsoku w:val="0"/>
        <w:overflowPunct w:val="0"/>
        <w:autoSpaceDE w:val="0"/>
        <w:autoSpaceDN w:val="0"/>
        <w:adjustRightInd w:val="0"/>
        <w:spacing w:before="8"/>
        <w:jc w:val="left"/>
        <w:rPr>
          <w:rFonts w:eastAsia="Times New Roman"/>
          <w:sz w:val="19"/>
          <w:szCs w:val="19"/>
          <w:lang w:val="en-US"/>
        </w:rPr>
      </w:pPr>
    </w:p>
    <w:p w14:paraId="131FA976" w14:textId="77777777" w:rsidR="00C4016A" w:rsidRPr="00C4016A" w:rsidRDefault="00C4016A" w:rsidP="00C4016A">
      <w:pPr>
        <w:widowControl w:val="0"/>
        <w:kinsoku w:val="0"/>
        <w:overflowPunct w:val="0"/>
        <w:autoSpaceDE w:val="0"/>
        <w:autoSpaceDN w:val="0"/>
        <w:adjustRightInd w:val="0"/>
        <w:spacing w:line="254" w:lineRule="auto"/>
        <w:ind w:right="159"/>
        <w:rPr>
          <w:rFonts w:eastAsia="Times New Roman"/>
          <w:color w:val="000000"/>
          <w:sz w:val="18"/>
          <w:szCs w:val="18"/>
          <w:lang w:val="en-US"/>
        </w:rPr>
      </w:pPr>
      <w:r w:rsidRPr="00C4016A">
        <w:rPr>
          <w:rFonts w:eastAsia="Times New Roman"/>
          <w:color w:val="208A20"/>
          <w:sz w:val="18"/>
          <w:szCs w:val="18"/>
          <w:u w:val="single"/>
          <w:lang w:val="en-US"/>
        </w:rPr>
        <w:t>(#</w:t>
      </w:r>
      <w:proofErr w:type="gramStart"/>
      <w:r w:rsidRPr="00C4016A">
        <w:rPr>
          <w:rFonts w:eastAsia="Times New Roman"/>
          <w:color w:val="208A20"/>
          <w:sz w:val="18"/>
          <w:szCs w:val="18"/>
          <w:u w:val="single"/>
          <w:lang w:val="en-US"/>
        </w:rPr>
        <w:t>14054)</w:t>
      </w:r>
      <w:r w:rsidRPr="00C4016A">
        <w:rPr>
          <w:rFonts w:eastAsia="Times New Roman"/>
          <w:color w:val="000000"/>
          <w:sz w:val="18"/>
          <w:szCs w:val="18"/>
          <w:lang w:val="en-US"/>
        </w:rPr>
        <w:t>NOTE</w:t>
      </w:r>
      <w:proofErr w:type="gramEnd"/>
      <w:r w:rsidRPr="00C4016A">
        <w:rPr>
          <w:rFonts w:eastAsia="Times New Roman"/>
          <w:color w:val="000000"/>
          <w:spacing w:val="-2"/>
          <w:sz w:val="18"/>
          <w:szCs w:val="18"/>
          <w:lang w:val="en-US"/>
        </w:rPr>
        <w:t xml:space="preserve"> </w:t>
      </w:r>
      <w:r w:rsidRPr="00C4016A">
        <w:rPr>
          <w:rFonts w:eastAsia="Times New Roman"/>
          <w:color w:val="000000"/>
          <w:sz w:val="18"/>
          <w:szCs w:val="18"/>
          <w:lang w:val="en-US"/>
        </w:rPr>
        <w:t>1—</w:t>
      </w:r>
      <w:r w:rsidRPr="00C4016A">
        <w:rPr>
          <w:rFonts w:eastAsia="Times New Roman"/>
          <w:color w:val="000000"/>
          <w:spacing w:val="-2"/>
          <w:sz w:val="18"/>
          <w:szCs w:val="18"/>
          <w:lang w:val="en-US"/>
        </w:rPr>
        <w:t xml:space="preserve"> </w:t>
      </w:r>
      <w:r w:rsidRPr="00C4016A">
        <w:rPr>
          <w:rFonts w:eastAsia="Times New Roman"/>
          <w:color w:val="000000"/>
          <w:sz w:val="18"/>
          <w:szCs w:val="18"/>
          <w:lang w:val="en-US"/>
        </w:rPr>
        <w:t>Suspension</w:t>
      </w:r>
      <w:r w:rsidRPr="00C4016A">
        <w:rPr>
          <w:rFonts w:eastAsia="Times New Roman"/>
          <w:color w:val="000000"/>
          <w:spacing w:val="-1"/>
          <w:sz w:val="18"/>
          <w:szCs w:val="18"/>
          <w:lang w:val="en-US"/>
        </w:rPr>
        <w:t xml:space="preserve"> </w:t>
      </w:r>
      <w:r w:rsidRPr="00C4016A">
        <w:rPr>
          <w:rFonts w:eastAsia="Times New Roman"/>
          <w:color w:val="000000"/>
          <w:sz w:val="18"/>
          <w:szCs w:val="18"/>
          <w:lang w:val="en-US"/>
        </w:rPr>
        <w:t>of</w:t>
      </w:r>
      <w:r w:rsidRPr="00C4016A">
        <w:rPr>
          <w:rFonts w:eastAsia="Times New Roman"/>
          <w:color w:val="000000"/>
          <w:spacing w:val="-2"/>
          <w:sz w:val="18"/>
          <w:szCs w:val="18"/>
          <w:lang w:val="en-US"/>
        </w:rPr>
        <w:t xml:space="preserve"> </w:t>
      </w:r>
      <w:r w:rsidRPr="00C4016A">
        <w:rPr>
          <w:rFonts w:eastAsia="Times New Roman"/>
          <w:color w:val="000000"/>
          <w:sz w:val="18"/>
          <w:szCs w:val="18"/>
          <w:lang w:val="en-US"/>
        </w:rPr>
        <w:t>wireless</w:t>
      </w:r>
      <w:r w:rsidRPr="00C4016A">
        <w:rPr>
          <w:rFonts w:eastAsia="Times New Roman"/>
          <w:color w:val="000000"/>
          <w:spacing w:val="-2"/>
          <w:sz w:val="18"/>
          <w:szCs w:val="18"/>
          <w:lang w:val="en-US"/>
        </w:rPr>
        <w:t xml:space="preserve"> </w:t>
      </w:r>
      <w:r w:rsidRPr="00C4016A">
        <w:rPr>
          <w:rFonts w:eastAsia="Times New Roman"/>
          <w:color w:val="000000"/>
          <w:sz w:val="18"/>
          <w:szCs w:val="18"/>
          <w:lang w:val="en-US"/>
        </w:rPr>
        <w:t>functionalities</w:t>
      </w:r>
      <w:r w:rsidRPr="00C4016A">
        <w:rPr>
          <w:rFonts w:eastAsia="Times New Roman"/>
          <w:color w:val="000000"/>
          <w:spacing w:val="-2"/>
          <w:sz w:val="18"/>
          <w:szCs w:val="18"/>
          <w:lang w:val="en-US"/>
        </w:rPr>
        <w:t xml:space="preserve"> </w:t>
      </w:r>
      <w:r w:rsidRPr="00C4016A">
        <w:rPr>
          <w:rFonts w:eastAsia="Times New Roman"/>
          <w:color w:val="000000"/>
          <w:sz w:val="18"/>
          <w:szCs w:val="18"/>
          <w:lang w:val="en-US"/>
        </w:rPr>
        <w:t>refers</w:t>
      </w:r>
      <w:r w:rsidRPr="00C4016A">
        <w:rPr>
          <w:rFonts w:eastAsia="Times New Roman"/>
          <w:color w:val="000000"/>
          <w:spacing w:val="-1"/>
          <w:sz w:val="18"/>
          <w:szCs w:val="18"/>
          <w:lang w:val="en-US"/>
        </w:rPr>
        <w:t xml:space="preserve"> </w:t>
      </w:r>
      <w:r w:rsidRPr="00C4016A">
        <w:rPr>
          <w:rFonts w:eastAsia="Times New Roman"/>
          <w:color w:val="000000"/>
          <w:sz w:val="18"/>
          <w:szCs w:val="18"/>
          <w:lang w:val="en-US"/>
        </w:rPr>
        <w:t>to</w:t>
      </w:r>
      <w:r w:rsidRPr="00C4016A">
        <w:rPr>
          <w:rFonts w:eastAsia="Times New Roman"/>
          <w:color w:val="000000"/>
          <w:spacing w:val="-2"/>
          <w:sz w:val="18"/>
          <w:szCs w:val="18"/>
          <w:lang w:val="en-US"/>
        </w:rPr>
        <w:t xml:space="preserve"> </w:t>
      </w:r>
      <w:r w:rsidRPr="00C4016A">
        <w:rPr>
          <w:rFonts w:eastAsia="Times New Roman"/>
          <w:color w:val="000000"/>
          <w:sz w:val="18"/>
          <w:szCs w:val="18"/>
          <w:lang w:val="en-US"/>
        </w:rPr>
        <w:t>functionalities</w:t>
      </w:r>
      <w:r w:rsidRPr="00C4016A">
        <w:rPr>
          <w:rFonts w:eastAsia="Times New Roman"/>
          <w:color w:val="000000"/>
          <w:spacing w:val="-1"/>
          <w:sz w:val="18"/>
          <w:szCs w:val="18"/>
          <w:lang w:val="en-US"/>
        </w:rPr>
        <w:t xml:space="preserve"> </w:t>
      </w:r>
      <w:r w:rsidRPr="00C4016A">
        <w:rPr>
          <w:rFonts w:eastAsia="Times New Roman"/>
          <w:color w:val="000000"/>
          <w:sz w:val="18"/>
          <w:szCs w:val="18"/>
          <w:lang w:val="en-US"/>
        </w:rPr>
        <w:t>such</w:t>
      </w:r>
      <w:r w:rsidRPr="00C4016A">
        <w:rPr>
          <w:rFonts w:eastAsia="Times New Roman"/>
          <w:color w:val="000000"/>
          <w:spacing w:val="-1"/>
          <w:sz w:val="18"/>
          <w:szCs w:val="18"/>
          <w:lang w:val="en-US"/>
        </w:rPr>
        <w:t xml:space="preserve"> </w:t>
      </w:r>
      <w:r w:rsidRPr="00C4016A">
        <w:rPr>
          <w:rFonts w:eastAsia="Times New Roman"/>
          <w:color w:val="000000"/>
          <w:sz w:val="18"/>
          <w:szCs w:val="18"/>
          <w:lang w:val="en-US"/>
        </w:rPr>
        <w:t>as</w:t>
      </w:r>
      <w:r w:rsidRPr="00C4016A">
        <w:rPr>
          <w:rFonts w:eastAsia="Times New Roman"/>
          <w:color w:val="000000"/>
          <w:spacing w:val="-2"/>
          <w:sz w:val="18"/>
          <w:szCs w:val="18"/>
          <w:lang w:val="en-US"/>
        </w:rPr>
        <w:t xml:space="preserve"> </w:t>
      </w:r>
      <w:r w:rsidRPr="00C4016A">
        <w:rPr>
          <w:rFonts w:eastAsia="Times New Roman"/>
          <w:color w:val="000000"/>
          <w:sz w:val="18"/>
          <w:szCs w:val="18"/>
          <w:lang w:val="en-US"/>
        </w:rPr>
        <w:t>frame</w:t>
      </w:r>
      <w:r w:rsidRPr="00C4016A">
        <w:rPr>
          <w:rFonts w:eastAsia="Times New Roman"/>
          <w:color w:val="000000"/>
          <w:spacing w:val="-1"/>
          <w:sz w:val="18"/>
          <w:szCs w:val="18"/>
          <w:lang w:val="en-US"/>
        </w:rPr>
        <w:t xml:space="preserve"> </w:t>
      </w:r>
      <w:r w:rsidRPr="00C4016A">
        <w:rPr>
          <w:rFonts w:eastAsia="Times New Roman"/>
          <w:color w:val="000000"/>
          <w:sz w:val="18"/>
          <w:szCs w:val="18"/>
          <w:lang w:val="en-US"/>
        </w:rPr>
        <w:t>generation,</w:t>
      </w:r>
      <w:r w:rsidRPr="00C4016A">
        <w:rPr>
          <w:rFonts w:eastAsia="Times New Roman"/>
          <w:color w:val="000000"/>
          <w:spacing w:val="-2"/>
          <w:sz w:val="18"/>
          <w:szCs w:val="18"/>
          <w:lang w:val="en-US"/>
        </w:rPr>
        <w:t xml:space="preserve"> </w:t>
      </w:r>
      <w:r w:rsidRPr="00C4016A">
        <w:rPr>
          <w:rFonts w:eastAsia="Times New Roman"/>
          <w:color w:val="000000"/>
          <w:sz w:val="18"/>
          <w:szCs w:val="18"/>
          <w:lang w:val="en-US"/>
        </w:rPr>
        <w:t>schedules, scoreboard maintenances, etc., while still preserving previously negotiated parameters with the peer EHT STA(s).</w:t>
      </w:r>
    </w:p>
    <w:p w14:paraId="40B4DD72" w14:textId="77777777" w:rsidR="00C4016A" w:rsidRPr="00C4016A" w:rsidRDefault="00C4016A" w:rsidP="00C4016A">
      <w:pPr>
        <w:widowControl w:val="0"/>
        <w:kinsoku w:val="0"/>
        <w:overflowPunct w:val="0"/>
        <w:autoSpaceDE w:val="0"/>
        <w:autoSpaceDN w:val="0"/>
        <w:adjustRightInd w:val="0"/>
        <w:spacing w:before="129" w:line="230" w:lineRule="auto"/>
        <w:ind w:right="157"/>
        <w:rPr>
          <w:rFonts w:eastAsia="Times New Roman"/>
          <w:sz w:val="18"/>
          <w:szCs w:val="18"/>
          <w:lang w:val="en-US"/>
        </w:rPr>
      </w:pPr>
      <w:r w:rsidRPr="00C4016A">
        <w:rPr>
          <w:rFonts w:eastAsia="Times New Roman"/>
          <w:sz w:val="18"/>
          <w:szCs w:val="18"/>
          <w:lang w:val="en-US"/>
        </w:rPr>
        <w:t>NOTE</w:t>
      </w:r>
      <w:r w:rsidRPr="00C4016A">
        <w:rPr>
          <w:rFonts w:eastAsia="Times New Roman"/>
          <w:spacing w:val="-2"/>
          <w:sz w:val="18"/>
          <w:szCs w:val="18"/>
          <w:lang w:val="en-US"/>
        </w:rPr>
        <w:t xml:space="preserve"> </w:t>
      </w:r>
      <w:r w:rsidRPr="00C4016A">
        <w:rPr>
          <w:rFonts w:eastAsia="Times New Roman"/>
          <w:sz w:val="18"/>
          <w:szCs w:val="18"/>
          <w:lang w:val="en-US"/>
        </w:rPr>
        <w:t>2—Group</w:t>
      </w:r>
      <w:r w:rsidRPr="00C4016A">
        <w:rPr>
          <w:rFonts w:eastAsia="Times New Roman"/>
          <w:spacing w:val="-3"/>
          <w:sz w:val="18"/>
          <w:szCs w:val="18"/>
          <w:lang w:val="en-US"/>
        </w:rPr>
        <w:t xml:space="preserve"> </w:t>
      </w:r>
      <w:r w:rsidRPr="00C4016A">
        <w:rPr>
          <w:rFonts w:eastAsia="Times New Roman"/>
          <w:sz w:val="18"/>
          <w:szCs w:val="18"/>
          <w:lang w:val="en-US"/>
        </w:rPr>
        <w:t>addressed</w:t>
      </w:r>
      <w:r w:rsidRPr="00C4016A">
        <w:rPr>
          <w:rFonts w:eastAsia="Times New Roman"/>
          <w:spacing w:val="-2"/>
          <w:sz w:val="18"/>
          <w:szCs w:val="18"/>
          <w:lang w:val="en-US"/>
        </w:rPr>
        <w:t xml:space="preserve"> </w:t>
      </w:r>
      <w:r w:rsidRPr="00C4016A">
        <w:rPr>
          <w:rFonts w:eastAsia="Times New Roman"/>
          <w:sz w:val="18"/>
          <w:szCs w:val="18"/>
          <w:lang w:val="en-US"/>
        </w:rPr>
        <w:t>frames</w:t>
      </w:r>
      <w:r w:rsidRPr="00C4016A">
        <w:rPr>
          <w:rFonts w:eastAsia="Times New Roman"/>
          <w:spacing w:val="-2"/>
          <w:sz w:val="18"/>
          <w:szCs w:val="18"/>
          <w:lang w:val="en-US"/>
        </w:rPr>
        <w:t xml:space="preserve"> </w:t>
      </w:r>
      <w:r w:rsidRPr="00C4016A">
        <w:rPr>
          <w:rFonts w:eastAsia="Times New Roman"/>
          <w:sz w:val="18"/>
          <w:szCs w:val="18"/>
          <w:lang w:val="en-US"/>
        </w:rPr>
        <w:t>delivery</w:t>
      </w:r>
      <w:r w:rsidRPr="00C4016A">
        <w:rPr>
          <w:rFonts w:eastAsia="Times New Roman"/>
          <w:spacing w:val="-2"/>
          <w:sz w:val="18"/>
          <w:szCs w:val="18"/>
          <w:lang w:val="en-US"/>
        </w:rPr>
        <w:t xml:space="preserve"> </w:t>
      </w:r>
      <w:r w:rsidRPr="00C4016A">
        <w:rPr>
          <w:rFonts w:eastAsia="Times New Roman"/>
          <w:sz w:val="18"/>
          <w:szCs w:val="18"/>
          <w:lang w:val="en-US"/>
        </w:rPr>
        <w:t>procedure</w:t>
      </w:r>
      <w:r w:rsidRPr="00C4016A">
        <w:rPr>
          <w:rFonts w:eastAsia="Times New Roman"/>
          <w:spacing w:val="-2"/>
          <w:sz w:val="18"/>
          <w:szCs w:val="18"/>
          <w:lang w:val="en-US"/>
        </w:rPr>
        <w:t xml:space="preserve"> </w:t>
      </w:r>
      <w:r w:rsidRPr="00C4016A">
        <w:rPr>
          <w:rFonts w:eastAsia="Times New Roman"/>
          <w:sz w:val="18"/>
          <w:szCs w:val="18"/>
          <w:lang w:val="en-US"/>
        </w:rPr>
        <w:t>is</w:t>
      </w:r>
      <w:r w:rsidRPr="00C4016A">
        <w:rPr>
          <w:rFonts w:eastAsia="Times New Roman"/>
          <w:spacing w:val="-2"/>
          <w:sz w:val="18"/>
          <w:szCs w:val="18"/>
          <w:lang w:val="en-US"/>
        </w:rPr>
        <w:t xml:space="preserve"> </w:t>
      </w:r>
      <w:r w:rsidRPr="00C4016A">
        <w:rPr>
          <w:rFonts w:eastAsia="Times New Roman"/>
          <w:sz w:val="18"/>
          <w:szCs w:val="18"/>
          <w:lang w:val="en-US"/>
        </w:rPr>
        <w:t>defined</w:t>
      </w:r>
      <w:r w:rsidRPr="00C4016A">
        <w:rPr>
          <w:rFonts w:eastAsia="Times New Roman"/>
          <w:spacing w:val="-2"/>
          <w:sz w:val="18"/>
          <w:szCs w:val="18"/>
          <w:lang w:val="en-US"/>
        </w:rPr>
        <w:t xml:space="preserve"> </w:t>
      </w:r>
      <w:r w:rsidRPr="00C4016A">
        <w:rPr>
          <w:rFonts w:eastAsia="Times New Roman"/>
          <w:sz w:val="18"/>
          <w:szCs w:val="18"/>
          <w:lang w:val="en-US"/>
        </w:rPr>
        <w:t>in</w:t>
      </w:r>
      <w:r w:rsidRPr="00C4016A">
        <w:rPr>
          <w:rFonts w:eastAsia="Times New Roman"/>
          <w:spacing w:val="-3"/>
          <w:sz w:val="18"/>
          <w:szCs w:val="18"/>
          <w:lang w:val="en-US"/>
        </w:rPr>
        <w:t xml:space="preserve"> </w:t>
      </w:r>
      <w:hyperlink w:anchor="bookmark62" w:history="1">
        <w:r w:rsidRPr="00C4016A">
          <w:rPr>
            <w:rFonts w:eastAsia="Times New Roman"/>
            <w:sz w:val="18"/>
            <w:szCs w:val="18"/>
            <w:lang w:val="en-US"/>
          </w:rPr>
          <w:t>35.3.15</w:t>
        </w:r>
        <w:r w:rsidRPr="00C4016A">
          <w:rPr>
            <w:rFonts w:eastAsia="Times New Roman"/>
            <w:spacing w:val="-3"/>
            <w:sz w:val="18"/>
            <w:szCs w:val="18"/>
            <w:lang w:val="en-US"/>
          </w:rPr>
          <w:t xml:space="preserve"> </w:t>
        </w:r>
        <w:r w:rsidRPr="00C4016A">
          <w:rPr>
            <w:rFonts w:eastAsia="Times New Roman"/>
            <w:sz w:val="18"/>
            <w:szCs w:val="18"/>
            <w:lang w:val="en-US"/>
          </w:rPr>
          <w:t>(</w:t>
        </w:r>
        <w:proofErr w:type="gramStart"/>
        <w:r w:rsidRPr="00C4016A">
          <w:rPr>
            <w:rFonts w:eastAsia="Times New Roman"/>
            <w:sz w:val="18"/>
            <w:szCs w:val="18"/>
            <w:lang w:val="en-US"/>
          </w:rPr>
          <w:t>Multi-link</w:t>
        </w:r>
        <w:proofErr w:type="gramEnd"/>
        <w:r w:rsidRPr="00C4016A">
          <w:rPr>
            <w:rFonts w:eastAsia="Times New Roman"/>
            <w:spacing w:val="-2"/>
            <w:sz w:val="18"/>
            <w:szCs w:val="18"/>
            <w:lang w:val="en-US"/>
          </w:rPr>
          <w:t xml:space="preserve"> </w:t>
        </w:r>
        <w:r w:rsidRPr="00C4016A">
          <w:rPr>
            <w:rFonts w:eastAsia="Times New Roman"/>
            <w:sz w:val="18"/>
            <w:szCs w:val="18"/>
            <w:lang w:val="en-US"/>
          </w:rPr>
          <w:t>group</w:t>
        </w:r>
        <w:r w:rsidRPr="00C4016A">
          <w:rPr>
            <w:rFonts w:eastAsia="Times New Roman"/>
            <w:spacing w:val="-3"/>
            <w:sz w:val="18"/>
            <w:szCs w:val="18"/>
            <w:lang w:val="en-US"/>
          </w:rPr>
          <w:t xml:space="preserve"> </w:t>
        </w:r>
        <w:r w:rsidRPr="00C4016A">
          <w:rPr>
            <w:rFonts w:eastAsia="Times New Roman"/>
            <w:sz w:val="18"/>
            <w:szCs w:val="18"/>
            <w:lang w:val="en-US"/>
          </w:rPr>
          <w:t>addressed</w:t>
        </w:r>
        <w:r w:rsidRPr="00C4016A">
          <w:rPr>
            <w:rFonts w:eastAsia="Times New Roman"/>
            <w:spacing w:val="-2"/>
            <w:sz w:val="18"/>
            <w:szCs w:val="18"/>
            <w:lang w:val="en-US"/>
          </w:rPr>
          <w:t xml:space="preserve"> </w:t>
        </w:r>
        <w:r w:rsidRPr="00C4016A">
          <w:rPr>
            <w:rFonts w:eastAsia="Times New Roman"/>
            <w:sz w:val="18"/>
            <w:szCs w:val="18"/>
            <w:lang w:val="en-US"/>
          </w:rPr>
          <w:t>frame</w:t>
        </w:r>
        <w:r w:rsidRPr="00C4016A">
          <w:rPr>
            <w:rFonts w:eastAsia="Times New Roman"/>
            <w:spacing w:val="-2"/>
            <w:sz w:val="18"/>
            <w:szCs w:val="18"/>
            <w:lang w:val="en-US"/>
          </w:rPr>
          <w:t xml:space="preserve"> </w:t>
        </w:r>
        <w:r w:rsidRPr="00C4016A">
          <w:rPr>
            <w:rFonts w:eastAsia="Times New Roman"/>
            <w:sz w:val="18"/>
            <w:szCs w:val="18"/>
            <w:lang w:val="en-US"/>
          </w:rPr>
          <w:t>delivery</w:t>
        </w:r>
      </w:hyperlink>
      <w:r w:rsidRPr="00C4016A">
        <w:rPr>
          <w:rFonts w:eastAsia="Times New Roman"/>
          <w:sz w:val="18"/>
          <w:szCs w:val="18"/>
          <w:lang w:val="en-US"/>
        </w:rPr>
        <w:t xml:space="preserve"> </w:t>
      </w:r>
      <w:hyperlink w:anchor="bookmark62" w:history="1">
        <w:r w:rsidRPr="00C4016A">
          <w:rPr>
            <w:rFonts w:eastAsia="Times New Roman"/>
            <w:sz w:val="18"/>
            <w:szCs w:val="18"/>
            <w:lang w:val="en-US"/>
          </w:rPr>
          <w:t>and reception)</w:t>
        </w:r>
      </w:hyperlink>
      <w:r w:rsidRPr="00C4016A">
        <w:rPr>
          <w:rFonts w:eastAsia="Times New Roman"/>
          <w:sz w:val="18"/>
          <w:szCs w:val="18"/>
          <w:lang w:val="en-US"/>
        </w:rPr>
        <w:t>.</w:t>
      </w:r>
    </w:p>
    <w:p w14:paraId="75A0467D" w14:textId="77777777" w:rsidR="00C4016A" w:rsidRPr="00C4016A" w:rsidRDefault="00C4016A" w:rsidP="00C4016A">
      <w:pPr>
        <w:widowControl w:val="0"/>
        <w:kinsoku w:val="0"/>
        <w:overflowPunct w:val="0"/>
        <w:autoSpaceDE w:val="0"/>
        <w:autoSpaceDN w:val="0"/>
        <w:adjustRightInd w:val="0"/>
        <w:jc w:val="left"/>
        <w:rPr>
          <w:rFonts w:eastAsia="Times New Roman"/>
          <w:sz w:val="20"/>
          <w:lang w:val="en-US"/>
        </w:rPr>
      </w:pPr>
    </w:p>
    <w:p w14:paraId="20BD0EB7" w14:textId="239BC6BB" w:rsidR="00C4016A" w:rsidRPr="00C4016A" w:rsidRDefault="00C4016A" w:rsidP="00C4016A">
      <w:pPr>
        <w:widowControl w:val="0"/>
        <w:kinsoku w:val="0"/>
        <w:overflowPunct w:val="0"/>
        <w:autoSpaceDE w:val="0"/>
        <w:autoSpaceDN w:val="0"/>
        <w:adjustRightInd w:val="0"/>
        <w:spacing w:line="249" w:lineRule="auto"/>
        <w:ind w:right="158"/>
        <w:rPr>
          <w:rFonts w:eastAsia="Times New Roman"/>
          <w:sz w:val="20"/>
          <w:lang w:val="en-US"/>
        </w:rPr>
      </w:pPr>
      <w:r w:rsidRPr="00C4016A">
        <w:rPr>
          <w:rFonts w:eastAsia="Times New Roman"/>
          <w:sz w:val="20"/>
          <w:lang w:val="en-US"/>
        </w:rPr>
        <w:t>If a TID is mapped in UL to a set of enabled links for a non-AP MLD, then the non-AP MLD may use any link</w:t>
      </w:r>
      <w:r w:rsidRPr="00C4016A">
        <w:rPr>
          <w:rFonts w:eastAsia="Times New Roman"/>
          <w:spacing w:val="-1"/>
          <w:sz w:val="20"/>
          <w:lang w:val="en-US"/>
        </w:rPr>
        <w:t xml:space="preserve"> </w:t>
      </w:r>
      <w:r w:rsidRPr="00C4016A">
        <w:rPr>
          <w:rFonts w:eastAsia="Times New Roman"/>
          <w:sz w:val="20"/>
          <w:lang w:val="en-US"/>
        </w:rPr>
        <w:t>within</w:t>
      </w:r>
      <w:r w:rsidRPr="00C4016A">
        <w:rPr>
          <w:rFonts w:eastAsia="Times New Roman"/>
          <w:spacing w:val="-1"/>
          <w:sz w:val="20"/>
          <w:lang w:val="en-US"/>
        </w:rPr>
        <w:t xml:space="preserve"> </w:t>
      </w:r>
      <w:r w:rsidRPr="00C4016A">
        <w:rPr>
          <w:rFonts w:eastAsia="Times New Roman"/>
          <w:sz w:val="20"/>
          <w:lang w:val="en-US"/>
        </w:rPr>
        <w:t>this</w:t>
      </w:r>
      <w:r w:rsidRPr="00C4016A">
        <w:rPr>
          <w:rFonts w:eastAsia="Times New Roman"/>
          <w:spacing w:val="-1"/>
          <w:sz w:val="20"/>
          <w:lang w:val="en-US"/>
        </w:rPr>
        <w:t xml:space="preserve"> </w:t>
      </w:r>
      <w:r w:rsidRPr="00C4016A">
        <w:rPr>
          <w:rFonts w:eastAsia="Times New Roman"/>
          <w:sz w:val="20"/>
          <w:lang w:val="en-US"/>
        </w:rPr>
        <w:t>set</w:t>
      </w:r>
      <w:r w:rsidRPr="00C4016A">
        <w:rPr>
          <w:rFonts w:eastAsia="Times New Roman"/>
          <w:spacing w:val="-1"/>
          <w:sz w:val="20"/>
          <w:lang w:val="en-US"/>
        </w:rPr>
        <w:t xml:space="preserve"> </w:t>
      </w:r>
      <w:r w:rsidRPr="00C4016A">
        <w:rPr>
          <w:rFonts w:eastAsia="Times New Roman"/>
          <w:sz w:val="20"/>
          <w:lang w:val="en-US"/>
        </w:rPr>
        <w:t>of</w:t>
      </w:r>
      <w:r w:rsidRPr="00C4016A">
        <w:rPr>
          <w:rFonts w:eastAsia="Times New Roman"/>
          <w:spacing w:val="-1"/>
          <w:sz w:val="20"/>
          <w:lang w:val="en-US"/>
        </w:rPr>
        <w:t xml:space="preserve"> </w:t>
      </w:r>
      <w:r w:rsidRPr="00C4016A">
        <w:rPr>
          <w:rFonts w:eastAsia="Times New Roman"/>
          <w:sz w:val="20"/>
          <w:lang w:val="en-US"/>
        </w:rPr>
        <w:t>enabled</w:t>
      </w:r>
      <w:r w:rsidRPr="00C4016A">
        <w:rPr>
          <w:rFonts w:eastAsia="Times New Roman"/>
          <w:spacing w:val="-1"/>
          <w:sz w:val="20"/>
          <w:lang w:val="en-US"/>
        </w:rPr>
        <w:t xml:space="preserve"> </w:t>
      </w:r>
      <w:r w:rsidRPr="00C4016A">
        <w:rPr>
          <w:rFonts w:eastAsia="Times New Roman"/>
          <w:sz w:val="20"/>
          <w:lang w:val="en-US"/>
        </w:rPr>
        <w:t>links</w:t>
      </w:r>
      <w:r w:rsidRPr="00C4016A">
        <w:rPr>
          <w:rFonts w:eastAsia="Times New Roman"/>
          <w:spacing w:val="-1"/>
          <w:sz w:val="20"/>
          <w:lang w:val="en-US"/>
        </w:rPr>
        <w:t xml:space="preserve"> </w:t>
      </w:r>
      <w:r w:rsidRPr="00C4016A">
        <w:rPr>
          <w:rFonts w:eastAsia="Times New Roman"/>
          <w:sz w:val="20"/>
          <w:lang w:val="en-US"/>
        </w:rPr>
        <w:t>to</w:t>
      </w:r>
      <w:r w:rsidRPr="00C4016A">
        <w:rPr>
          <w:rFonts w:eastAsia="Times New Roman"/>
          <w:spacing w:val="-1"/>
          <w:sz w:val="20"/>
          <w:lang w:val="en-US"/>
        </w:rPr>
        <w:t xml:space="preserve"> </w:t>
      </w:r>
      <w:r w:rsidRPr="00C4016A">
        <w:rPr>
          <w:rFonts w:eastAsia="Times New Roman"/>
          <w:sz w:val="20"/>
          <w:lang w:val="en-US"/>
        </w:rPr>
        <w:t>transmit</w:t>
      </w:r>
      <w:r w:rsidRPr="00C4016A">
        <w:rPr>
          <w:rFonts w:eastAsia="Times New Roman"/>
          <w:spacing w:val="-1"/>
          <w:sz w:val="20"/>
          <w:lang w:val="en-US"/>
        </w:rPr>
        <w:t xml:space="preserve"> </w:t>
      </w:r>
      <w:r w:rsidRPr="00C4016A">
        <w:rPr>
          <w:rFonts w:eastAsia="Times New Roman"/>
          <w:sz w:val="20"/>
          <w:lang w:val="en-US"/>
        </w:rPr>
        <w:t>individually</w:t>
      </w:r>
      <w:r w:rsidRPr="00C4016A">
        <w:rPr>
          <w:rFonts w:eastAsia="Times New Roman"/>
          <w:spacing w:val="-1"/>
          <w:sz w:val="20"/>
          <w:lang w:val="en-US"/>
        </w:rPr>
        <w:t xml:space="preserve"> </w:t>
      </w:r>
      <w:r w:rsidRPr="00C4016A">
        <w:rPr>
          <w:rFonts w:eastAsia="Times New Roman"/>
          <w:sz w:val="20"/>
          <w:lang w:val="en-US"/>
        </w:rPr>
        <w:t>addressed</w:t>
      </w:r>
      <w:r w:rsidRPr="00C4016A">
        <w:rPr>
          <w:rFonts w:eastAsia="Times New Roman"/>
          <w:spacing w:val="-2"/>
          <w:sz w:val="20"/>
          <w:lang w:val="en-US"/>
        </w:rPr>
        <w:t xml:space="preserve"> </w:t>
      </w:r>
      <w:r w:rsidRPr="00C4016A">
        <w:rPr>
          <w:rFonts w:eastAsia="Times New Roman"/>
          <w:sz w:val="20"/>
          <w:lang w:val="en-US"/>
        </w:rPr>
        <w:t>MSDUs</w:t>
      </w:r>
      <w:r w:rsidRPr="00C4016A">
        <w:rPr>
          <w:rFonts w:eastAsia="Times New Roman"/>
          <w:spacing w:val="-2"/>
          <w:sz w:val="20"/>
          <w:lang w:val="en-US"/>
        </w:rPr>
        <w:t xml:space="preserve"> </w:t>
      </w:r>
      <w:r w:rsidRPr="00C4016A">
        <w:rPr>
          <w:rFonts w:eastAsia="Times New Roman"/>
          <w:sz w:val="20"/>
          <w:lang w:val="en-US"/>
        </w:rPr>
        <w:t>or</w:t>
      </w:r>
      <w:r w:rsidRPr="00C4016A">
        <w:rPr>
          <w:rFonts w:eastAsia="Times New Roman"/>
          <w:spacing w:val="-1"/>
          <w:sz w:val="20"/>
          <w:lang w:val="en-US"/>
        </w:rPr>
        <w:t xml:space="preserve"> </w:t>
      </w:r>
      <w:r w:rsidRPr="00C4016A">
        <w:rPr>
          <w:rFonts w:eastAsia="Times New Roman"/>
          <w:sz w:val="20"/>
          <w:lang w:val="en-US"/>
        </w:rPr>
        <w:t>A-MSDUs</w:t>
      </w:r>
      <w:r w:rsidRPr="00C4016A">
        <w:rPr>
          <w:rFonts w:eastAsia="Times New Roman"/>
          <w:spacing w:val="-1"/>
          <w:sz w:val="20"/>
          <w:lang w:val="en-US"/>
        </w:rPr>
        <w:t xml:space="preserve"> </w:t>
      </w:r>
      <w:ins w:id="64" w:author="Cariou, Laurent" w:date="2022-08-16T02:00:00Z">
        <w:r w:rsidR="003C1777">
          <w:rPr>
            <w:rFonts w:eastAsia="Times New Roman"/>
            <w:spacing w:val="-1"/>
            <w:sz w:val="20"/>
            <w:lang w:val="en-US"/>
          </w:rPr>
          <w:t>(#</w:t>
        </w:r>
        <w:proofErr w:type="gramStart"/>
        <w:r w:rsidR="003C1777">
          <w:rPr>
            <w:rFonts w:eastAsia="Times New Roman"/>
            <w:spacing w:val="-1"/>
            <w:sz w:val="20"/>
            <w:lang w:val="en-US"/>
          </w:rPr>
          <w:t>12628)</w:t>
        </w:r>
      </w:ins>
      <w:ins w:id="65" w:author="Cariou, Laurent" w:date="2022-08-16T01:59:00Z">
        <w:r w:rsidR="003C1777">
          <w:rPr>
            <w:rFonts w:eastAsia="Times New Roman"/>
            <w:spacing w:val="-1"/>
            <w:sz w:val="20"/>
            <w:lang w:val="en-US"/>
          </w:rPr>
          <w:t>that</w:t>
        </w:r>
        <w:proofErr w:type="gramEnd"/>
        <w:r w:rsidR="003C1777">
          <w:rPr>
            <w:rFonts w:eastAsia="Times New Roman"/>
            <w:spacing w:val="-1"/>
            <w:sz w:val="20"/>
            <w:lang w:val="en-US"/>
          </w:rPr>
          <w:t xml:space="preserve"> are destined to the AP MLD and that </w:t>
        </w:r>
      </w:ins>
      <w:r w:rsidRPr="00C4016A">
        <w:rPr>
          <w:rFonts w:eastAsia="Times New Roman"/>
          <w:sz w:val="20"/>
          <w:lang w:val="en-US"/>
        </w:rPr>
        <w:t>correspond</w:t>
      </w:r>
      <w:del w:id="66" w:author="Cariou, Laurent" w:date="2022-08-16T02:00:00Z">
        <w:r w:rsidRPr="00C4016A" w:rsidDel="003C1777">
          <w:rPr>
            <w:rFonts w:eastAsia="Times New Roman"/>
            <w:sz w:val="20"/>
            <w:lang w:val="en-US"/>
          </w:rPr>
          <w:delText>ing</w:delText>
        </w:r>
      </w:del>
      <w:r w:rsidRPr="00C4016A">
        <w:rPr>
          <w:rFonts w:eastAsia="Times New Roman"/>
          <w:sz w:val="20"/>
          <w:lang w:val="en-US"/>
        </w:rPr>
        <w:t xml:space="preserve"> to that TID.</w:t>
      </w:r>
    </w:p>
    <w:p w14:paraId="0FEA4C23" w14:textId="77777777" w:rsidR="00C4016A" w:rsidRPr="00C4016A" w:rsidRDefault="00C4016A" w:rsidP="00C4016A">
      <w:pPr>
        <w:widowControl w:val="0"/>
        <w:kinsoku w:val="0"/>
        <w:overflowPunct w:val="0"/>
        <w:autoSpaceDE w:val="0"/>
        <w:autoSpaceDN w:val="0"/>
        <w:adjustRightInd w:val="0"/>
        <w:spacing w:before="1"/>
        <w:jc w:val="left"/>
        <w:rPr>
          <w:rFonts w:eastAsia="Times New Roman"/>
          <w:sz w:val="21"/>
          <w:szCs w:val="21"/>
          <w:lang w:val="en-US"/>
        </w:rPr>
      </w:pPr>
    </w:p>
    <w:p w14:paraId="2A77A366" w14:textId="77777777" w:rsidR="00C4016A" w:rsidRPr="00C4016A" w:rsidRDefault="00C4016A" w:rsidP="00C4016A">
      <w:pPr>
        <w:widowControl w:val="0"/>
        <w:kinsoku w:val="0"/>
        <w:overflowPunct w:val="0"/>
        <w:autoSpaceDE w:val="0"/>
        <w:autoSpaceDN w:val="0"/>
        <w:adjustRightInd w:val="0"/>
        <w:rPr>
          <w:rFonts w:eastAsia="Times New Roman"/>
          <w:spacing w:val="-2"/>
          <w:sz w:val="20"/>
          <w:lang w:val="en-US"/>
        </w:rPr>
      </w:pPr>
      <w:r w:rsidRPr="00C4016A">
        <w:rPr>
          <w:rFonts w:eastAsia="Times New Roman"/>
          <w:sz w:val="20"/>
          <w:lang w:val="en-US"/>
        </w:rPr>
        <w:t>If</w:t>
      </w:r>
      <w:r w:rsidRPr="00C4016A">
        <w:rPr>
          <w:rFonts w:eastAsia="Times New Roman"/>
          <w:spacing w:val="-4"/>
          <w:sz w:val="20"/>
          <w:lang w:val="en-US"/>
        </w:rPr>
        <w:t xml:space="preserve"> </w:t>
      </w:r>
      <w:r w:rsidRPr="00C4016A">
        <w:rPr>
          <w:rFonts w:eastAsia="Times New Roman"/>
          <w:sz w:val="20"/>
          <w:lang w:val="en-US"/>
        </w:rPr>
        <w:t>a</w:t>
      </w:r>
      <w:r w:rsidRPr="00C4016A">
        <w:rPr>
          <w:rFonts w:eastAsia="Times New Roman"/>
          <w:spacing w:val="-3"/>
          <w:sz w:val="20"/>
          <w:lang w:val="en-US"/>
        </w:rPr>
        <w:t xml:space="preserve"> </w:t>
      </w:r>
      <w:r w:rsidRPr="00C4016A">
        <w:rPr>
          <w:rFonts w:eastAsia="Times New Roman"/>
          <w:sz w:val="20"/>
          <w:lang w:val="en-US"/>
        </w:rPr>
        <w:t>TID</w:t>
      </w:r>
      <w:r w:rsidRPr="00C4016A">
        <w:rPr>
          <w:rFonts w:eastAsia="Times New Roman"/>
          <w:spacing w:val="-3"/>
          <w:sz w:val="20"/>
          <w:lang w:val="en-US"/>
        </w:rPr>
        <w:t xml:space="preserve"> </w:t>
      </w:r>
      <w:r w:rsidRPr="00C4016A">
        <w:rPr>
          <w:rFonts w:eastAsia="Times New Roman"/>
          <w:sz w:val="20"/>
          <w:lang w:val="en-US"/>
        </w:rPr>
        <w:t>is</w:t>
      </w:r>
      <w:r w:rsidRPr="00C4016A">
        <w:rPr>
          <w:rFonts w:eastAsia="Times New Roman"/>
          <w:spacing w:val="-2"/>
          <w:sz w:val="20"/>
          <w:lang w:val="en-US"/>
        </w:rPr>
        <w:t xml:space="preserve"> </w:t>
      </w:r>
      <w:r w:rsidRPr="00C4016A">
        <w:rPr>
          <w:rFonts w:eastAsia="Times New Roman"/>
          <w:sz w:val="20"/>
          <w:lang w:val="en-US"/>
        </w:rPr>
        <w:t>mapped</w:t>
      </w:r>
      <w:r w:rsidRPr="00C4016A">
        <w:rPr>
          <w:rFonts w:eastAsia="Times New Roman"/>
          <w:spacing w:val="-3"/>
          <w:sz w:val="20"/>
          <w:lang w:val="en-US"/>
        </w:rPr>
        <w:t xml:space="preserve"> </w:t>
      </w:r>
      <w:r w:rsidRPr="00C4016A">
        <w:rPr>
          <w:rFonts w:eastAsia="Times New Roman"/>
          <w:sz w:val="20"/>
          <w:lang w:val="en-US"/>
        </w:rPr>
        <w:t>in</w:t>
      </w:r>
      <w:r w:rsidRPr="00C4016A">
        <w:rPr>
          <w:rFonts w:eastAsia="Times New Roman"/>
          <w:spacing w:val="-3"/>
          <w:sz w:val="20"/>
          <w:lang w:val="en-US"/>
        </w:rPr>
        <w:t xml:space="preserve"> </w:t>
      </w:r>
      <w:r w:rsidRPr="00C4016A">
        <w:rPr>
          <w:rFonts w:eastAsia="Times New Roman"/>
          <w:sz w:val="20"/>
          <w:lang w:val="en-US"/>
        </w:rPr>
        <w:t>DL</w:t>
      </w:r>
      <w:r w:rsidRPr="00C4016A">
        <w:rPr>
          <w:rFonts w:eastAsia="Times New Roman"/>
          <w:spacing w:val="-3"/>
          <w:sz w:val="20"/>
          <w:lang w:val="en-US"/>
        </w:rPr>
        <w:t xml:space="preserve"> </w:t>
      </w:r>
      <w:r w:rsidRPr="00C4016A">
        <w:rPr>
          <w:rFonts w:eastAsia="Times New Roman"/>
          <w:sz w:val="20"/>
          <w:lang w:val="en-US"/>
        </w:rPr>
        <w:t>to</w:t>
      </w:r>
      <w:r w:rsidRPr="00C4016A">
        <w:rPr>
          <w:rFonts w:eastAsia="Times New Roman"/>
          <w:spacing w:val="-2"/>
          <w:sz w:val="20"/>
          <w:lang w:val="en-US"/>
        </w:rPr>
        <w:t xml:space="preserve"> </w:t>
      </w:r>
      <w:r w:rsidRPr="00C4016A">
        <w:rPr>
          <w:rFonts w:eastAsia="Times New Roman"/>
          <w:sz w:val="20"/>
          <w:lang w:val="en-US"/>
        </w:rPr>
        <w:t>a</w:t>
      </w:r>
      <w:r w:rsidRPr="00C4016A">
        <w:rPr>
          <w:rFonts w:eastAsia="Times New Roman"/>
          <w:spacing w:val="-3"/>
          <w:sz w:val="20"/>
          <w:lang w:val="en-US"/>
        </w:rPr>
        <w:t xml:space="preserve"> </w:t>
      </w:r>
      <w:r w:rsidRPr="00C4016A">
        <w:rPr>
          <w:rFonts w:eastAsia="Times New Roman"/>
          <w:sz w:val="20"/>
          <w:lang w:val="en-US"/>
        </w:rPr>
        <w:t>set</w:t>
      </w:r>
      <w:r w:rsidRPr="00C4016A">
        <w:rPr>
          <w:rFonts w:eastAsia="Times New Roman"/>
          <w:spacing w:val="-4"/>
          <w:sz w:val="20"/>
          <w:lang w:val="en-US"/>
        </w:rPr>
        <w:t xml:space="preserve"> </w:t>
      </w:r>
      <w:r w:rsidRPr="00C4016A">
        <w:rPr>
          <w:rFonts w:eastAsia="Times New Roman"/>
          <w:sz w:val="20"/>
          <w:lang w:val="en-US"/>
        </w:rPr>
        <w:t>of</w:t>
      </w:r>
      <w:r w:rsidRPr="00C4016A">
        <w:rPr>
          <w:rFonts w:eastAsia="Times New Roman"/>
          <w:spacing w:val="-1"/>
          <w:sz w:val="20"/>
          <w:lang w:val="en-US"/>
        </w:rPr>
        <w:t xml:space="preserve"> </w:t>
      </w:r>
      <w:r w:rsidRPr="00C4016A">
        <w:rPr>
          <w:rFonts w:eastAsia="Times New Roman"/>
          <w:sz w:val="20"/>
          <w:lang w:val="en-US"/>
        </w:rPr>
        <w:t>enabled</w:t>
      </w:r>
      <w:r w:rsidRPr="00C4016A">
        <w:rPr>
          <w:rFonts w:eastAsia="Times New Roman"/>
          <w:spacing w:val="-3"/>
          <w:sz w:val="20"/>
          <w:lang w:val="en-US"/>
        </w:rPr>
        <w:t xml:space="preserve"> </w:t>
      </w:r>
      <w:r w:rsidRPr="00C4016A">
        <w:rPr>
          <w:rFonts w:eastAsia="Times New Roman"/>
          <w:sz w:val="20"/>
          <w:lang w:val="en-US"/>
        </w:rPr>
        <w:t>links</w:t>
      </w:r>
      <w:r w:rsidRPr="00C4016A">
        <w:rPr>
          <w:rFonts w:eastAsia="Times New Roman"/>
          <w:spacing w:val="-4"/>
          <w:sz w:val="20"/>
          <w:lang w:val="en-US"/>
        </w:rPr>
        <w:t xml:space="preserve"> </w:t>
      </w:r>
      <w:r w:rsidRPr="00C4016A">
        <w:rPr>
          <w:rFonts w:eastAsia="Times New Roman"/>
          <w:sz w:val="20"/>
          <w:lang w:val="en-US"/>
        </w:rPr>
        <w:t>for</w:t>
      </w:r>
      <w:r w:rsidRPr="00C4016A">
        <w:rPr>
          <w:rFonts w:eastAsia="Times New Roman"/>
          <w:spacing w:val="-4"/>
          <w:sz w:val="20"/>
          <w:lang w:val="en-US"/>
        </w:rPr>
        <w:t xml:space="preserve"> </w:t>
      </w:r>
      <w:r w:rsidRPr="00C4016A">
        <w:rPr>
          <w:rFonts w:eastAsia="Times New Roman"/>
          <w:sz w:val="20"/>
          <w:lang w:val="en-US"/>
        </w:rPr>
        <w:t>a</w:t>
      </w:r>
      <w:r w:rsidRPr="00C4016A">
        <w:rPr>
          <w:rFonts w:eastAsia="Times New Roman"/>
          <w:spacing w:val="-2"/>
          <w:sz w:val="20"/>
          <w:lang w:val="en-US"/>
        </w:rPr>
        <w:t xml:space="preserve"> </w:t>
      </w:r>
      <w:r w:rsidRPr="00C4016A">
        <w:rPr>
          <w:rFonts w:eastAsia="Times New Roman"/>
          <w:sz w:val="20"/>
          <w:lang w:val="en-US"/>
        </w:rPr>
        <w:t>non-AP</w:t>
      </w:r>
      <w:r w:rsidRPr="00C4016A">
        <w:rPr>
          <w:rFonts w:eastAsia="Times New Roman"/>
          <w:spacing w:val="-3"/>
          <w:sz w:val="20"/>
          <w:lang w:val="en-US"/>
        </w:rPr>
        <w:t xml:space="preserve"> </w:t>
      </w:r>
      <w:r w:rsidRPr="00C4016A">
        <w:rPr>
          <w:rFonts w:eastAsia="Times New Roman"/>
          <w:sz w:val="20"/>
          <w:lang w:val="en-US"/>
        </w:rPr>
        <w:t>MLD,</w:t>
      </w:r>
      <w:r w:rsidRPr="00C4016A">
        <w:rPr>
          <w:rFonts w:eastAsia="Times New Roman"/>
          <w:spacing w:val="-3"/>
          <w:sz w:val="20"/>
          <w:lang w:val="en-US"/>
        </w:rPr>
        <w:t xml:space="preserve"> </w:t>
      </w:r>
      <w:r w:rsidRPr="00C4016A">
        <w:rPr>
          <w:rFonts w:eastAsia="Times New Roman"/>
          <w:spacing w:val="-2"/>
          <w:sz w:val="20"/>
          <w:lang w:val="en-US"/>
        </w:rPr>
        <w:t>then:</w:t>
      </w:r>
    </w:p>
    <w:p w14:paraId="4AC43AE0" w14:textId="6071FBA1" w:rsidR="00C4016A" w:rsidRPr="00C4016A" w:rsidRDefault="00C4016A" w:rsidP="003667F8">
      <w:pPr>
        <w:widowControl w:val="0"/>
        <w:numPr>
          <w:ilvl w:val="0"/>
          <w:numId w:val="6"/>
        </w:numPr>
        <w:tabs>
          <w:tab w:val="left" w:pos="760"/>
        </w:tabs>
        <w:kinsoku w:val="0"/>
        <w:overflowPunct w:val="0"/>
        <w:autoSpaceDE w:val="0"/>
        <w:autoSpaceDN w:val="0"/>
        <w:adjustRightInd w:val="0"/>
        <w:spacing w:before="70" w:line="249" w:lineRule="auto"/>
        <w:ind w:left="759" w:right="158"/>
        <w:jc w:val="left"/>
        <w:rPr>
          <w:rFonts w:eastAsia="Times New Roman"/>
          <w:sz w:val="20"/>
          <w:lang w:val="en-US"/>
        </w:rPr>
      </w:pPr>
      <w:r w:rsidRPr="00C4016A">
        <w:rPr>
          <w:rFonts w:eastAsia="Times New Roman"/>
          <w:sz w:val="20"/>
          <w:lang w:val="en-US"/>
        </w:rPr>
        <w:t xml:space="preserve">The non-AP MLD may retrieve individually addressed buffered BUs </w:t>
      </w:r>
      <w:ins w:id="67" w:author="Cariou, Laurent" w:date="2022-08-16T01:46:00Z">
        <w:r w:rsidR="00561430">
          <w:rPr>
            <w:rFonts w:eastAsia="Times New Roman"/>
            <w:sz w:val="20"/>
            <w:lang w:val="en-US"/>
          </w:rPr>
          <w:t>(#12460, #12408)</w:t>
        </w:r>
      </w:ins>
      <w:del w:id="68" w:author="Cariou, Laurent" w:date="2022-08-16T01:44:00Z">
        <w:r w:rsidRPr="00C4016A" w:rsidDel="00561430">
          <w:rPr>
            <w:rFonts w:eastAsia="Times New Roman"/>
            <w:sz w:val="20"/>
            <w:lang w:val="en-US"/>
          </w:rPr>
          <w:delText xml:space="preserve">buffered </w:delText>
        </w:r>
      </w:del>
      <w:ins w:id="69" w:author="Cariou, Laurent" w:date="2022-08-16T01:44:00Z">
        <w:r w:rsidR="00561430">
          <w:rPr>
            <w:rFonts w:eastAsia="Times New Roman"/>
            <w:sz w:val="20"/>
            <w:lang w:val="en-US"/>
          </w:rPr>
          <w:t>available</w:t>
        </w:r>
        <w:r w:rsidR="00561430" w:rsidRPr="00C4016A">
          <w:rPr>
            <w:rFonts w:eastAsia="Times New Roman"/>
            <w:sz w:val="20"/>
            <w:lang w:val="en-US"/>
          </w:rPr>
          <w:t xml:space="preserve"> </w:t>
        </w:r>
      </w:ins>
      <w:r w:rsidRPr="00C4016A">
        <w:rPr>
          <w:rFonts w:eastAsia="Times New Roman"/>
          <w:sz w:val="20"/>
          <w:lang w:val="en-US"/>
        </w:rPr>
        <w:t>at the AP MLD that are MSDUs or A-MSDUs corresponding to that TID on any link within this set of enabled links.</w:t>
      </w:r>
    </w:p>
    <w:p w14:paraId="65136D67" w14:textId="038DFE51" w:rsidR="00C4016A" w:rsidRPr="00C4016A" w:rsidRDefault="00C4016A" w:rsidP="003667F8">
      <w:pPr>
        <w:widowControl w:val="0"/>
        <w:numPr>
          <w:ilvl w:val="0"/>
          <w:numId w:val="6"/>
        </w:numPr>
        <w:tabs>
          <w:tab w:val="left" w:pos="760"/>
        </w:tabs>
        <w:kinsoku w:val="0"/>
        <w:overflowPunct w:val="0"/>
        <w:autoSpaceDE w:val="0"/>
        <w:autoSpaceDN w:val="0"/>
        <w:adjustRightInd w:val="0"/>
        <w:spacing w:before="61" w:line="249" w:lineRule="auto"/>
        <w:ind w:left="759" w:right="157"/>
        <w:jc w:val="left"/>
        <w:rPr>
          <w:rFonts w:eastAsia="Times New Roman"/>
          <w:sz w:val="20"/>
          <w:lang w:val="en-US"/>
        </w:rPr>
      </w:pPr>
      <w:r w:rsidRPr="00C4016A">
        <w:rPr>
          <w:rFonts w:eastAsia="Times New Roman"/>
          <w:sz w:val="20"/>
          <w:lang w:val="en-US"/>
        </w:rPr>
        <w:t xml:space="preserve">The AP MLD may use any link within this set of enabled links to transmit individually addressed MSDUs or A-MSDUs </w:t>
      </w:r>
      <w:ins w:id="70" w:author="Cariou, Laurent" w:date="2022-08-16T01:56:00Z">
        <w:r w:rsidR="003C1777">
          <w:rPr>
            <w:rFonts w:eastAsia="Times New Roman"/>
            <w:sz w:val="20"/>
            <w:lang w:val="en-US"/>
          </w:rPr>
          <w:t xml:space="preserve">(#12628) that are destined to the non-AP MLD and that </w:t>
        </w:r>
      </w:ins>
      <w:r w:rsidRPr="00C4016A">
        <w:rPr>
          <w:rFonts w:eastAsia="Times New Roman"/>
          <w:sz w:val="20"/>
          <w:lang w:val="en-US"/>
        </w:rPr>
        <w:t>correspond</w:t>
      </w:r>
      <w:del w:id="71" w:author="Cariou, Laurent" w:date="2022-08-16T01:56:00Z">
        <w:r w:rsidRPr="00C4016A" w:rsidDel="003C1777">
          <w:rPr>
            <w:rFonts w:eastAsia="Times New Roman"/>
            <w:sz w:val="20"/>
            <w:lang w:val="en-US"/>
          </w:rPr>
          <w:delText>ing</w:delText>
        </w:r>
      </w:del>
      <w:r w:rsidRPr="00C4016A">
        <w:rPr>
          <w:rFonts w:eastAsia="Times New Roman"/>
          <w:sz w:val="20"/>
          <w:lang w:val="en-US"/>
        </w:rPr>
        <w:t xml:space="preserve"> to that TID, subject to the power state of the non-AP STA </w:t>
      </w:r>
      <w:ins w:id="72" w:author="Cariou, Laurent" w:date="2022-08-16T01:58:00Z">
        <w:r w:rsidR="003C1777">
          <w:rPr>
            <w:rFonts w:eastAsia="Times New Roman"/>
            <w:sz w:val="20"/>
            <w:lang w:val="en-US"/>
          </w:rPr>
          <w:t xml:space="preserve">(#11905) affiliated with the non-AP MLD </w:t>
        </w:r>
      </w:ins>
      <w:r w:rsidRPr="00C4016A">
        <w:rPr>
          <w:rFonts w:eastAsia="Times New Roman"/>
          <w:sz w:val="20"/>
          <w:lang w:val="en-US"/>
        </w:rPr>
        <w:t>on each of these links.</w:t>
      </w:r>
    </w:p>
    <w:p w14:paraId="3558F3F1" w14:textId="552A5D26" w:rsidR="00C4016A" w:rsidRDefault="00C4016A" w:rsidP="00C4016A">
      <w:pPr>
        <w:widowControl w:val="0"/>
        <w:kinsoku w:val="0"/>
        <w:overflowPunct w:val="0"/>
        <w:autoSpaceDE w:val="0"/>
        <w:autoSpaceDN w:val="0"/>
        <w:adjustRightInd w:val="0"/>
        <w:spacing w:before="133" w:line="232" w:lineRule="auto"/>
        <w:ind w:right="158"/>
        <w:rPr>
          <w:ins w:id="73" w:author="Cariou, Laurent" w:date="2022-08-16T01:48:00Z"/>
          <w:rFonts w:eastAsia="Times New Roman"/>
          <w:sz w:val="18"/>
          <w:szCs w:val="18"/>
          <w:lang w:val="en-US"/>
        </w:rPr>
      </w:pPr>
      <w:r w:rsidRPr="00C4016A">
        <w:rPr>
          <w:rFonts w:eastAsia="Times New Roman"/>
          <w:sz w:val="18"/>
          <w:szCs w:val="18"/>
          <w:lang w:val="en-US"/>
        </w:rPr>
        <w:t>NOTE</w:t>
      </w:r>
      <w:r w:rsidRPr="00C4016A">
        <w:rPr>
          <w:rFonts w:eastAsia="Times New Roman"/>
          <w:spacing w:val="-7"/>
          <w:sz w:val="18"/>
          <w:szCs w:val="18"/>
          <w:lang w:val="en-US"/>
        </w:rPr>
        <w:t xml:space="preserve"> </w:t>
      </w:r>
      <w:r w:rsidRPr="00C4016A">
        <w:rPr>
          <w:rFonts w:eastAsia="Times New Roman"/>
          <w:sz w:val="18"/>
          <w:szCs w:val="18"/>
          <w:lang w:val="en-US"/>
        </w:rPr>
        <w:t>2—If</w:t>
      </w:r>
      <w:r w:rsidRPr="00C4016A">
        <w:rPr>
          <w:rFonts w:eastAsia="Times New Roman"/>
          <w:spacing w:val="-7"/>
          <w:sz w:val="18"/>
          <w:szCs w:val="18"/>
          <w:lang w:val="en-US"/>
        </w:rPr>
        <w:t xml:space="preserve"> </w:t>
      </w:r>
      <w:r w:rsidRPr="00C4016A">
        <w:rPr>
          <w:rFonts w:eastAsia="Times New Roman"/>
          <w:sz w:val="18"/>
          <w:szCs w:val="18"/>
          <w:lang w:val="en-US"/>
        </w:rPr>
        <w:t>the</w:t>
      </w:r>
      <w:r w:rsidRPr="00C4016A">
        <w:rPr>
          <w:rFonts w:eastAsia="Times New Roman"/>
          <w:spacing w:val="-7"/>
          <w:sz w:val="18"/>
          <w:szCs w:val="18"/>
          <w:lang w:val="en-US"/>
        </w:rPr>
        <w:t xml:space="preserve"> </w:t>
      </w:r>
      <w:r w:rsidRPr="00C4016A">
        <w:rPr>
          <w:rFonts w:eastAsia="Times New Roman"/>
          <w:sz w:val="18"/>
          <w:szCs w:val="18"/>
          <w:lang w:val="en-US"/>
        </w:rPr>
        <w:t>default</w:t>
      </w:r>
      <w:r w:rsidRPr="00C4016A">
        <w:rPr>
          <w:rFonts w:eastAsia="Times New Roman"/>
          <w:spacing w:val="-7"/>
          <w:sz w:val="18"/>
          <w:szCs w:val="18"/>
          <w:lang w:val="en-US"/>
        </w:rPr>
        <w:t xml:space="preserve"> </w:t>
      </w:r>
      <w:ins w:id="74" w:author="Cariou, Laurent" w:date="2022-08-16T02:01:00Z">
        <w:r w:rsidR="003C1777">
          <w:rPr>
            <w:rFonts w:eastAsia="Times New Roman"/>
            <w:spacing w:val="-7"/>
            <w:sz w:val="18"/>
            <w:szCs w:val="18"/>
            <w:lang w:val="en-US"/>
          </w:rPr>
          <w:t>(#</w:t>
        </w:r>
        <w:proofErr w:type="gramStart"/>
        <w:r w:rsidR="003C1777">
          <w:rPr>
            <w:rFonts w:eastAsia="Times New Roman"/>
            <w:spacing w:val="-7"/>
            <w:sz w:val="18"/>
            <w:szCs w:val="18"/>
            <w:lang w:val="en-US"/>
          </w:rPr>
          <w:t>12629)mapping</w:t>
        </w:r>
        <w:proofErr w:type="gramEnd"/>
        <w:r w:rsidR="003C1777">
          <w:rPr>
            <w:rFonts w:eastAsia="Times New Roman"/>
            <w:spacing w:val="-7"/>
            <w:sz w:val="18"/>
            <w:szCs w:val="18"/>
            <w:lang w:val="en-US"/>
          </w:rPr>
          <w:t xml:space="preserve"> </w:t>
        </w:r>
      </w:ins>
      <w:r w:rsidRPr="00C4016A">
        <w:rPr>
          <w:rFonts w:eastAsia="Times New Roman"/>
          <w:sz w:val="18"/>
          <w:szCs w:val="18"/>
          <w:lang w:val="en-US"/>
        </w:rPr>
        <w:t>mode</w:t>
      </w:r>
      <w:r w:rsidRPr="00C4016A">
        <w:rPr>
          <w:rFonts w:eastAsia="Times New Roman"/>
          <w:spacing w:val="-6"/>
          <w:sz w:val="18"/>
          <w:szCs w:val="18"/>
          <w:lang w:val="en-US"/>
        </w:rPr>
        <w:t xml:space="preserve"> </w:t>
      </w:r>
      <w:r w:rsidRPr="00C4016A">
        <w:rPr>
          <w:rFonts w:eastAsia="Times New Roman"/>
          <w:sz w:val="18"/>
          <w:szCs w:val="18"/>
          <w:lang w:val="en-US"/>
        </w:rPr>
        <w:t>is</w:t>
      </w:r>
      <w:r w:rsidRPr="00C4016A">
        <w:rPr>
          <w:rFonts w:eastAsia="Times New Roman"/>
          <w:spacing w:val="-7"/>
          <w:sz w:val="18"/>
          <w:szCs w:val="18"/>
          <w:lang w:val="en-US"/>
        </w:rPr>
        <w:t xml:space="preserve"> </w:t>
      </w:r>
      <w:r w:rsidRPr="00C4016A">
        <w:rPr>
          <w:rFonts w:eastAsia="Times New Roman"/>
          <w:sz w:val="18"/>
          <w:szCs w:val="18"/>
          <w:lang w:val="en-US"/>
        </w:rPr>
        <w:t>used,</w:t>
      </w:r>
      <w:r w:rsidRPr="00C4016A">
        <w:rPr>
          <w:rFonts w:eastAsia="Times New Roman"/>
          <w:spacing w:val="-7"/>
          <w:sz w:val="18"/>
          <w:szCs w:val="18"/>
          <w:lang w:val="en-US"/>
        </w:rPr>
        <w:t xml:space="preserve"> </w:t>
      </w:r>
      <w:r w:rsidRPr="00C4016A">
        <w:rPr>
          <w:rFonts w:eastAsia="Times New Roman"/>
          <w:sz w:val="18"/>
          <w:szCs w:val="18"/>
          <w:lang w:val="en-US"/>
        </w:rPr>
        <w:t>the</w:t>
      </w:r>
      <w:r w:rsidRPr="00C4016A">
        <w:rPr>
          <w:rFonts w:eastAsia="Times New Roman"/>
          <w:spacing w:val="-7"/>
          <w:sz w:val="18"/>
          <w:szCs w:val="18"/>
          <w:lang w:val="en-US"/>
        </w:rPr>
        <w:t xml:space="preserve"> </w:t>
      </w:r>
      <w:r w:rsidRPr="00C4016A">
        <w:rPr>
          <w:rFonts w:eastAsia="Times New Roman"/>
          <w:sz w:val="18"/>
          <w:szCs w:val="18"/>
          <w:lang w:val="en-US"/>
        </w:rPr>
        <w:t>non-AP</w:t>
      </w:r>
      <w:r w:rsidRPr="00C4016A">
        <w:rPr>
          <w:rFonts w:eastAsia="Times New Roman"/>
          <w:spacing w:val="-7"/>
          <w:sz w:val="18"/>
          <w:szCs w:val="18"/>
          <w:lang w:val="en-US"/>
        </w:rPr>
        <w:t xml:space="preserve"> </w:t>
      </w:r>
      <w:r w:rsidRPr="00C4016A">
        <w:rPr>
          <w:rFonts w:eastAsia="Times New Roman"/>
          <w:sz w:val="18"/>
          <w:szCs w:val="18"/>
          <w:lang w:val="en-US"/>
        </w:rPr>
        <w:t>MLD</w:t>
      </w:r>
      <w:r w:rsidRPr="00C4016A">
        <w:rPr>
          <w:rFonts w:eastAsia="Times New Roman"/>
          <w:spacing w:val="-7"/>
          <w:sz w:val="18"/>
          <w:szCs w:val="18"/>
          <w:lang w:val="en-US"/>
        </w:rPr>
        <w:t xml:space="preserve"> </w:t>
      </w:r>
      <w:r w:rsidRPr="00C4016A">
        <w:rPr>
          <w:rFonts w:eastAsia="Times New Roman"/>
          <w:sz w:val="18"/>
          <w:szCs w:val="18"/>
          <w:lang w:val="en-US"/>
        </w:rPr>
        <w:t>can</w:t>
      </w:r>
      <w:r w:rsidRPr="00C4016A">
        <w:rPr>
          <w:rFonts w:eastAsia="Times New Roman"/>
          <w:spacing w:val="-7"/>
          <w:sz w:val="18"/>
          <w:szCs w:val="18"/>
          <w:lang w:val="en-US"/>
        </w:rPr>
        <w:t xml:space="preserve"> </w:t>
      </w:r>
      <w:r w:rsidRPr="00C4016A">
        <w:rPr>
          <w:rFonts w:eastAsia="Times New Roman"/>
          <w:sz w:val="18"/>
          <w:szCs w:val="18"/>
          <w:lang w:val="en-US"/>
        </w:rPr>
        <w:t>retrieve</w:t>
      </w:r>
      <w:r w:rsidRPr="00C4016A">
        <w:rPr>
          <w:rFonts w:eastAsia="Times New Roman"/>
          <w:spacing w:val="-6"/>
          <w:sz w:val="18"/>
          <w:szCs w:val="18"/>
          <w:lang w:val="en-US"/>
        </w:rPr>
        <w:t xml:space="preserve"> </w:t>
      </w:r>
      <w:r w:rsidRPr="00C4016A">
        <w:rPr>
          <w:rFonts w:eastAsia="Times New Roman"/>
          <w:sz w:val="18"/>
          <w:szCs w:val="18"/>
          <w:lang w:val="en-US"/>
        </w:rPr>
        <w:t>BUs</w:t>
      </w:r>
      <w:r w:rsidRPr="00C4016A">
        <w:rPr>
          <w:rFonts w:eastAsia="Times New Roman"/>
          <w:spacing w:val="-7"/>
          <w:sz w:val="18"/>
          <w:szCs w:val="18"/>
          <w:lang w:val="en-US"/>
        </w:rPr>
        <w:t xml:space="preserve"> </w:t>
      </w:r>
      <w:r w:rsidRPr="00C4016A">
        <w:rPr>
          <w:rFonts w:eastAsia="Times New Roman"/>
          <w:sz w:val="18"/>
          <w:szCs w:val="18"/>
          <w:lang w:val="en-US"/>
        </w:rPr>
        <w:t>buffered</w:t>
      </w:r>
      <w:r w:rsidRPr="00C4016A">
        <w:rPr>
          <w:rFonts w:eastAsia="Times New Roman"/>
          <w:spacing w:val="-7"/>
          <w:sz w:val="18"/>
          <w:szCs w:val="18"/>
          <w:lang w:val="en-US"/>
        </w:rPr>
        <w:t xml:space="preserve"> </w:t>
      </w:r>
      <w:r w:rsidRPr="00C4016A">
        <w:rPr>
          <w:rFonts w:eastAsia="Times New Roman"/>
          <w:sz w:val="18"/>
          <w:szCs w:val="18"/>
          <w:lang w:val="en-US"/>
        </w:rPr>
        <w:t>by</w:t>
      </w:r>
      <w:r w:rsidRPr="00C4016A">
        <w:rPr>
          <w:rFonts w:eastAsia="Times New Roman"/>
          <w:spacing w:val="-7"/>
          <w:sz w:val="18"/>
          <w:szCs w:val="18"/>
          <w:lang w:val="en-US"/>
        </w:rPr>
        <w:t xml:space="preserve"> </w:t>
      </w:r>
      <w:r w:rsidRPr="00C4016A">
        <w:rPr>
          <w:rFonts w:eastAsia="Times New Roman"/>
          <w:sz w:val="18"/>
          <w:szCs w:val="18"/>
          <w:lang w:val="en-US"/>
        </w:rPr>
        <w:t>the</w:t>
      </w:r>
      <w:r w:rsidRPr="00C4016A">
        <w:rPr>
          <w:rFonts w:eastAsia="Times New Roman"/>
          <w:spacing w:val="-7"/>
          <w:sz w:val="18"/>
          <w:szCs w:val="18"/>
          <w:lang w:val="en-US"/>
        </w:rPr>
        <w:t xml:space="preserve"> </w:t>
      </w:r>
      <w:r w:rsidRPr="00C4016A">
        <w:rPr>
          <w:rFonts w:eastAsia="Times New Roman"/>
          <w:sz w:val="18"/>
          <w:szCs w:val="18"/>
          <w:lang w:val="en-US"/>
        </w:rPr>
        <w:t>AP</w:t>
      </w:r>
      <w:r w:rsidRPr="00C4016A">
        <w:rPr>
          <w:rFonts w:eastAsia="Times New Roman"/>
          <w:spacing w:val="-7"/>
          <w:sz w:val="18"/>
          <w:szCs w:val="18"/>
          <w:lang w:val="en-US"/>
        </w:rPr>
        <w:t xml:space="preserve"> </w:t>
      </w:r>
      <w:r w:rsidRPr="00C4016A">
        <w:rPr>
          <w:rFonts w:eastAsia="Times New Roman"/>
          <w:sz w:val="18"/>
          <w:szCs w:val="18"/>
          <w:lang w:val="en-US"/>
        </w:rPr>
        <w:t>MLD</w:t>
      </w:r>
      <w:r w:rsidRPr="00C4016A">
        <w:rPr>
          <w:rFonts w:eastAsia="Times New Roman"/>
          <w:spacing w:val="-7"/>
          <w:sz w:val="18"/>
          <w:szCs w:val="18"/>
          <w:lang w:val="en-US"/>
        </w:rPr>
        <w:t xml:space="preserve"> </w:t>
      </w:r>
      <w:r w:rsidRPr="00C4016A">
        <w:rPr>
          <w:rFonts w:eastAsia="Times New Roman"/>
          <w:sz w:val="18"/>
          <w:szCs w:val="18"/>
          <w:lang w:val="en-US"/>
        </w:rPr>
        <w:t>on</w:t>
      </w:r>
      <w:r w:rsidRPr="00C4016A">
        <w:rPr>
          <w:rFonts w:eastAsia="Times New Roman"/>
          <w:spacing w:val="-7"/>
          <w:sz w:val="18"/>
          <w:szCs w:val="18"/>
          <w:lang w:val="en-US"/>
        </w:rPr>
        <w:t xml:space="preserve"> </w:t>
      </w:r>
      <w:r w:rsidRPr="00C4016A">
        <w:rPr>
          <w:rFonts w:eastAsia="Times New Roman"/>
          <w:sz w:val="18"/>
          <w:szCs w:val="18"/>
          <w:lang w:val="en-US"/>
        </w:rPr>
        <w:t>any</w:t>
      </w:r>
      <w:r w:rsidRPr="00C4016A">
        <w:rPr>
          <w:rFonts w:eastAsia="Times New Roman"/>
          <w:spacing w:val="-7"/>
          <w:sz w:val="18"/>
          <w:szCs w:val="18"/>
          <w:lang w:val="en-US"/>
        </w:rPr>
        <w:t xml:space="preserve"> </w:t>
      </w:r>
      <w:r w:rsidRPr="00C4016A">
        <w:rPr>
          <w:rFonts w:eastAsia="Times New Roman"/>
          <w:sz w:val="18"/>
          <w:szCs w:val="18"/>
          <w:lang w:val="en-US"/>
        </w:rPr>
        <w:t>setup</w:t>
      </w:r>
      <w:r w:rsidRPr="00C4016A">
        <w:rPr>
          <w:rFonts w:eastAsia="Times New Roman"/>
          <w:spacing w:val="-7"/>
          <w:sz w:val="18"/>
          <w:szCs w:val="18"/>
          <w:lang w:val="en-US"/>
        </w:rPr>
        <w:t xml:space="preserve"> </w:t>
      </w:r>
      <w:r w:rsidRPr="00C4016A">
        <w:rPr>
          <w:rFonts w:eastAsia="Times New Roman"/>
          <w:sz w:val="18"/>
          <w:szCs w:val="18"/>
          <w:lang w:val="en-US"/>
        </w:rPr>
        <w:t>link</w:t>
      </w:r>
      <w:r w:rsidRPr="00C4016A">
        <w:rPr>
          <w:rFonts w:eastAsia="Times New Roman"/>
          <w:spacing w:val="-7"/>
          <w:sz w:val="18"/>
          <w:szCs w:val="18"/>
          <w:lang w:val="en-US"/>
        </w:rPr>
        <w:t xml:space="preserve"> </w:t>
      </w:r>
      <w:r w:rsidRPr="00C4016A">
        <w:rPr>
          <w:rFonts w:eastAsia="Times New Roman"/>
          <w:sz w:val="18"/>
          <w:szCs w:val="18"/>
          <w:lang w:val="en-US"/>
        </w:rPr>
        <w:t xml:space="preserve">but the AP MLD can recommend a link as defined in </w:t>
      </w:r>
      <w:hyperlink w:anchor="bookmark53" w:history="1">
        <w:r w:rsidRPr="00C4016A">
          <w:rPr>
            <w:rFonts w:eastAsia="Times New Roman"/>
            <w:sz w:val="18"/>
            <w:szCs w:val="18"/>
            <w:lang w:val="en-US"/>
          </w:rPr>
          <w:t>35.3.12.4 (Traffic indication)</w:t>
        </w:r>
      </w:hyperlink>
      <w:r w:rsidRPr="00C4016A">
        <w:rPr>
          <w:rFonts w:eastAsia="Times New Roman"/>
          <w:sz w:val="18"/>
          <w:szCs w:val="18"/>
          <w:lang w:val="en-US"/>
        </w:rPr>
        <w:t>.</w:t>
      </w:r>
    </w:p>
    <w:p w14:paraId="349F90F8" w14:textId="68509358" w:rsidR="00561430" w:rsidRPr="00C4016A" w:rsidRDefault="003C1777" w:rsidP="00C4016A">
      <w:pPr>
        <w:widowControl w:val="0"/>
        <w:kinsoku w:val="0"/>
        <w:overflowPunct w:val="0"/>
        <w:autoSpaceDE w:val="0"/>
        <w:autoSpaceDN w:val="0"/>
        <w:adjustRightInd w:val="0"/>
        <w:spacing w:before="133" w:line="232" w:lineRule="auto"/>
        <w:ind w:right="158"/>
        <w:rPr>
          <w:rFonts w:eastAsia="Times New Roman"/>
          <w:sz w:val="18"/>
          <w:szCs w:val="18"/>
          <w:lang w:val="en-US"/>
        </w:rPr>
      </w:pPr>
      <w:ins w:id="75" w:author="Cariou, Laurent" w:date="2022-08-16T01:53:00Z">
        <w:r>
          <w:rPr>
            <w:rFonts w:eastAsia="Times New Roman"/>
            <w:sz w:val="18"/>
            <w:szCs w:val="18"/>
            <w:lang w:val="en-US"/>
          </w:rPr>
          <w:t>(#12627</w:t>
        </w:r>
      </w:ins>
      <w:ins w:id="76" w:author="Cariou, Laurent" w:date="2022-08-16T01:54:00Z">
        <w:r>
          <w:rPr>
            <w:rFonts w:eastAsia="Times New Roman"/>
            <w:sz w:val="18"/>
            <w:szCs w:val="18"/>
            <w:lang w:val="en-US"/>
          </w:rPr>
          <w:t>, #13902</w:t>
        </w:r>
      </w:ins>
      <w:ins w:id="77" w:author="Cariou, Laurent" w:date="2022-08-16T02:06:00Z">
        <w:r w:rsidR="008D244C">
          <w:rPr>
            <w:rFonts w:eastAsia="Times New Roman"/>
            <w:sz w:val="18"/>
            <w:szCs w:val="18"/>
            <w:lang w:val="en-US"/>
          </w:rPr>
          <w:t>, #12630</w:t>
        </w:r>
      </w:ins>
      <w:ins w:id="78" w:author="Cariou, Laurent" w:date="2022-08-16T01:53:00Z">
        <w:r>
          <w:rPr>
            <w:rFonts w:eastAsia="Times New Roman"/>
            <w:sz w:val="18"/>
            <w:szCs w:val="18"/>
            <w:lang w:val="en-US"/>
          </w:rPr>
          <w:t xml:space="preserve">) </w:t>
        </w:r>
      </w:ins>
      <w:ins w:id="79" w:author="Cariou, Laurent" w:date="2022-08-16T01:48:00Z">
        <w:r w:rsidR="00561430">
          <w:rPr>
            <w:rFonts w:eastAsia="Times New Roman"/>
            <w:sz w:val="18"/>
            <w:szCs w:val="18"/>
            <w:lang w:val="en-US"/>
          </w:rPr>
          <w:t>NOTE – A non-AP MLD can determine th</w:t>
        </w:r>
      </w:ins>
      <w:ins w:id="80" w:author="Cariou, Laurent" w:date="2022-08-16T01:49:00Z">
        <w:r w:rsidR="00561430">
          <w:rPr>
            <w:rFonts w:eastAsia="Times New Roman"/>
            <w:sz w:val="18"/>
            <w:szCs w:val="18"/>
            <w:lang w:val="en-US"/>
          </w:rPr>
          <w:t xml:space="preserve">at it can retrieve a buffered BU on a link based on its TID-to-link mapping alone or based on its TID-to-link mapping and </w:t>
        </w:r>
      </w:ins>
      <w:ins w:id="81" w:author="Cariou, Laurent" w:date="2022-08-16T01:51:00Z">
        <w:r w:rsidR="00561430">
          <w:rPr>
            <w:rFonts w:eastAsia="Times New Roman"/>
            <w:sz w:val="18"/>
            <w:szCs w:val="18"/>
            <w:lang w:val="en-US"/>
          </w:rPr>
          <w:t xml:space="preserve">on </w:t>
        </w:r>
      </w:ins>
      <w:ins w:id="82" w:author="Cariou, Laurent" w:date="2022-08-16T01:49:00Z">
        <w:r w:rsidR="00561430">
          <w:rPr>
            <w:rFonts w:eastAsia="Times New Roman"/>
            <w:sz w:val="18"/>
            <w:szCs w:val="18"/>
            <w:lang w:val="en-US"/>
          </w:rPr>
          <w:t>indica</w:t>
        </w:r>
      </w:ins>
      <w:ins w:id="83" w:author="Cariou, Laurent" w:date="2022-08-16T01:50:00Z">
        <w:r w:rsidR="00561430">
          <w:rPr>
            <w:rFonts w:eastAsia="Times New Roman"/>
            <w:sz w:val="18"/>
            <w:szCs w:val="18"/>
            <w:lang w:val="en-US"/>
          </w:rPr>
          <w:t xml:space="preserve">tions in Multi-Link Traffic Indication element </w:t>
        </w:r>
      </w:ins>
      <w:ins w:id="84" w:author="Cariou, Laurent" w:date="2022-08-16T01:51:00Z">
        <w:r w:rsidR="00561430">
          <w:rPr>
            <w:rFonts w:eastAsia="Times New Roman"/>
            <w:sz w:val="18"/>
            <w:szCs w:val="18"/>
            <w:lang w:val="en-US"/>
          </w:rPr>
          <w:t>in the beacon of an AP affiliated with its associated AP MLD</w:t>
        </w:r>
      </w:ins>
      <w:ins w:id="85" w:author="Cariou, Laurent" w:date="2022-08-16T01:52:00Z">
        <w:r>
          <w:rPr>
            <w:rFonts w:eastAsia="Times New Roman"/>
            <w:sz w:val="18"/>
            <w:szCs w:val="18"/>
            <w:lang w:val="en-US"/>
          </w:rPr>
          <w:t>.</w:t>
        </w:r>
      </w:ins>
      <w:ins w:id="86" w:author="Cariou, Laurent" w:date="2022-08-16T01:51:00Z">
        <w:r w:rsidR="00561430">
          <w:rPr>
            <w:rFonts w:eastAsia="Times New Roman"/>
            <w:sz w:val="18"/>
            <w:szCs w:val="18"/>
            <w:lang w:val="en-US"/>
          </w:rPr>
          <w:t xml:space="preserve"> </w:t>
        </w:r>
      </w:ins>
    </w:p>
    <w:p w14:paraId="30933121" w14:textId="77777777" w:rsidR="00C4016A" w:rsidRPr="00C4016A" w:rsidRDefault="00C4016A" w:rsidP="00C4016A">
      <w:pPr>
        <w:widowControl w:val="0"/>
        <w:kinsoku w:val="0"/>
        <w:overflowPunct w:val="0"/>
        <w:autoSpaceDE w:val="0"/>
        <w:autoSpaceDN w:val="0"/>
        <w:adjustRightInd w:val="0"/>
        <w:spacing w:before="11"/>
        <w:jc w:val="left"/>
        <w:rPr>
          <w:rFonts w:eastAsia="Times New Roman"/>
          <w:sz w:val="19"/>
          <w:szCs w:val="19"/>
          <w:lang w:val="en-US"/>
        </w:rPr>
      </w:pPr>
    </w:p>
    <w:p w14:paraId="19D08AE5" w14:textId="22181C3E" w:rsidR="00C4016A" w:rsidRPr="00C4016A" w:rsidRDefault="00C4016A" w:rsidP="00C4016A">
      <w:pPr>
        <w:widowControl w:val="0"/>
        <w:kinsoku w:val="0"/>
        <w:overflowPunct w:val="0"/>
        <w:autoSpaceDE w:val="0"/>
        <w:autoSpaceDN w:val="0"/>
        <w:adjustRightInd w:val="0"/>
        <w:spacing w:line="249" w:lineRule="auto"/>
        <w:ind w:right="155"/>
        <w:rPr>
          <w:rFonts w:eastAsia="Times New Roman"/>
          <w:sz w:val="20"/>
          <w:lang w:val="en-US"/>
        </w:rPr>
      </w:pPr>
      <w:r w:rsidRPr="00C4016A">
        <w:rPr>
          <w:rFonts w:eastAsia="Times New Roman"/>
          <w:sz w:val="20"/>
          <w:lang w:val="en-US"/>
        </w:rPr>
        <w:t>A</w:t>
      </w:r>
      <w:r w:rsidRPr="00C4016A">
        <w:rPr>
          <w:rFonts w:eastAsia="Times New Roman"/>
          <w:spacing w:val="-7"/>
          <w:sz w:val="20"/>
          <w:lang w:val="en-US"/>
        </w:rPr>
        <w:t xml:space="preserve"> </w:t>
      </w:r>
      <w:r w:rsidRPr="00C4016A">
        <w:rPr>
          <w:rFonts w:eastAsia="Times New Roman"/>
          <w:sz w:val="20"/>
          <w:lang w:val="en-US"/>
        </w:rPr>
        <w:t>non-AP</w:t>
      </w:r>
      <w:r w:rsidRPr="00C4016A">
        <w:rPr>
          <w:rFonts w:eastAsia="Times New Roman"/>
          <w:spacing w:val="-6"/>
          <w:sz w:val="20"/>
          <w:lang w:val="en-US"/>
        </w:rPr>
        <w:t xml:space="preserve"> </w:t>
      </w:r>
      <w:r w:rsidRPr="00C4016A">
        <w:rPr>
          <w:rFonts w:eastAsia="Times New Roman"/>
          <w:sz w:val="20"/>
          <w:lang w:val="en-US"/>
        </w:rPr>
        <w:t>MLD</w:t>
      </w:r>
      <w:r w:rsidRPr="00C4016A">
        <w:rPr>
          <w:rFonts w:eastAsia="Times New Roman"/>
          <w:spacing w:val="-7"/>
          <w:sz w:val="20"/>
          <w:lang w:val="en-US"/>
        </w:rPr>
        <w:t xml:space="preserve"> </w:t>
      </w:r>
      <w:r w:rsidRPr="00C4016A">
        <w:rPr>
          <w:rFonts w:eastAsia="Times New Roman"/>
          <w:sz w:val="20"/>
          <w:lang w:val="en-US"/>
        </w:rPr>
        <w:t>may</w:t>
      </w:r>
      <w:r w:rsidRPr="00C4016A">
        <w:rPr>
          <w:rFonts w:eastAsia="Times New Roman"/>
          <w:spacing w:val="-7"/>
          <w:sz w:val="20"/>
          <w:lang w:val="en-US"/>
        </w:rPr>
        <w:t xml:space="preserve"> </w:t>
      </w:r>
      <w:r w:rsidRPr="00C4016A">
        <w:rPr>
          <w:rFonts w:eastAsia="Times New Roman"/>
          <w:sz w:val="20"/>
          <w:lang w:val="en-US"/>
        </w:rPr>
        <w:t>retrieve</w:t>
      </w:r>
      <w:r w:rsidRPr="00C4016A">
        <w:rPr>
          <w:rFonts w:eastAsia="Times New Roman"/>
          <w:spacing w:val="-6"/>
          <w:sz w:val="20"/>
          <w:lang w:val="en-US"/>
        </w:rPr>
        <w:t xml:space="preserve"> </w:t>
      </w:r>
      <w:r w:rsidRPr="00C4016A">
        <w:rPr>
          <w:rFonts w:eastAsia="Times New Roman"/>
          <w:sz w:val="20"/>
          <w:lang w:val="en-US"/>
        </w:rPr>
        <w:t>buffered</w:t>
      </w:r>
      <w:r w:rsidRPr="00C4016A">
        <w:rPr>
          <w:rFonts w:eastAsia="Times New Roman"/>
          <w:spacing w:val="-6"/>
          <w:sz w:val="20"/>
          <w:lang w:val="en-US"/>
        </w:rPr>
        <w:t xml:space="preserve"> </w:t>
      </w:r>
      <w:r w:rsidRPr="00C4016A">
        <w:rPr>
          <w:rFonts w:eastAsia="Times New Roman"/>
          <w:sz w:val="20"/>
          <w:lang w:val="en-US"/>
        </w:rPr>
        <w:t>BUs</w:t>
      </w:r>
      <w:r w:rsidRPr="00C4016A">
        <w:rPr>
          <w:rFonts w:eastAsia="Times New Roman"/>
          <w:spacing w:val="-6"/>
          <w:sz w:val="20"/>
          <w:lang w:val="en-US"/>
        </w:rPr>
        <w:t xml:space="preserve"> </w:t>
      </w:r>
      <w:r w:rsidRPr="00C4016A">
        <w:rPr>
          <w:rFonts w:eastAsia="Times New Roman"/>
          <w:sz w:val="20"/>
          <w:lang w:val="en-US"/>
        </w:rPr>
        <w:t>that</w:t>
      </w:r>
      <w:r w:rsidRPr="00C4016A">
        <w:rPr>
          <w:rFonts w:eastAsia="Times New Roman"/>
          <w:spacing w:val="-6"/>
          <w:sz w:val="20"/>
          <w:lang w:val="en-US"/>
        </w:rPr>
        <w:t xml:space="preserve"> </w:t>
      </w:r>
      <w:r w:rsidRPr="00C4016A">
        <w:rPr>
          <w:rFonts w:eastAsia="Times New Roman"/>
          <w:sz w:val="20"/>
          <w:lang w:val="en-US"/>
        </w:rPr>
        <w:t>are</w:t>
      </w:r>
      <w:r w:rsidRPr="00C4016A">
        <w:rPr>
          <w:rFonts w:eastAsia="Times New Roman"/>
          <w:spacing w:val="-8"/>
          <w:sz w:val="20"/>
          <w:lang w:val="en-US"/>
        </w:rPr>
        <w:t xml:space="preserve"> </w:t>
      </w:r>
      <w:ins w:id="87" w:author="Cariou, Laurent" w:date="2022-08-16T02:04:00Z">
        <w:r w:rsidR="008D244C">
          <w:rPr>
            <w:rFonts w:eastAsia="Times New Roman"/>
            <w:spacing w:val="-8"/>
            <w:sz w:val="20"/>
            <w:lang w:val="en-US"/>
          </w:rPr>
          <w:t>(#</w:t>
        </w:r>
        <w:proofErr w:type="gramStart"/>
        <w:r w:rsidR="008D244C">
          <w:rPr>
            <w:rFonts w:eastAsia="Times New Roman"/>
            <w:spacing w:val="-8"/>
            <w:sz w:val="20"/>
            <w:lang w:val="en-US"/>
          </w:rPr>
          <w:t>10461)</w:t>
        </w:r>
      </w:ins>
      <w:ins w:id="88" w:author="Cariou, Laurent" w:date="2022-08-16T02:03:00Z">
        <w:r w:rsidR="008D244C">
          <w:rPr>
            <w:rFonts w:eastAsia="Times New Roman"/>
            <w:spacing w:val="-8"/>
            <w:sz w:val="20"/>
            <w:lang w:val="en-US"/>
          </w:rPr>
          <w:t>indi</w:t>
        </w:r>
      </w:ins>
      <w:ins w:id="89" w:author="Cariou, Laurent" w:date="2022-08-16T02:04:00Z">
        <w:r w:rsidR="008D244C">
          <w:rPr>
            <w:rFonts w:eastAsia="Times New Roman"/>
            <w:spacing w:val="-8"/>
            <w:sz w:val="20"/>
            <w:lang w:val="en-US"/>
          </w:rPr>
          <w:t>vidually</w:t>
        </w:r>
        <w:proofErr w:type="gramEnd"/>
        <w:r w:rsidR="008D244C">
          <w:rPr>
            <w:rFonts w:eastAsia="Times New Roman"/>
            <w:spacing w:val="-8"/>
            <w:sz w:val="20"/>
            <w:lang w:val="en-US"/>
          </w:rPr>
          <w:t xml:space="preserve"> addressed </w:t>
        </w:r>
      </w:ins>
      <w:r w:rsidRPr="00C4016A">
        <w:rPr>
          <w:rFonts w:eastAsia="Times New Roman"/>
          <w:sz w:val="20"/>
          <w:lang w:val="en-US"/>
        </w:rPr>
        <w:t>MMPDUs</w:t>
      </w:r>
      <w:r w:rsidRPr="00C4016A">
        <w:rPr>
          <w:rFonts w:eastAsia="Times New Roman"/>
          <w:spacing w:val="-7"/>
          <w:sz w:val="20"/>
          <w:lang w:val="en-US"/>
        </w:rPr>
        <w:t xml:space="preserve"> </w:t>
      </w:r>
      <w:ins w:id="90" w:author="Cariou, Laurent" w:date="2022-08-16T01:46:00Z">
        <w:r w:rsidR="00561430">
          <w:rPr>
            <w:rFonts w:eastAsia="Times New Roman"/>
            <w:sz w:val="20"/>
            <w:lang w:val="en-US"/>
          </w:rPr>
          <w:t>(#12460, #12408)</w:t>
        </w:r>
      </w:ins>
      <w:del w:id="91" w:author="Cariou, Laurent" w:date="2022-08-16T01:44:00Z">
        <w:r w:rsidRPr="00C4016A" w:rsidDel="00561430">
          <w:rPr>
            <w:rFonts w:eastAsia="Times New Roman"/>
            <w:sz w:val="20"/>
            <w:lang w:val="en-US"/>
          </w:rPr>
          <w:delText>buffered</w:delText>
        </w:r>
        <w:r w:rsidRPr="00C4016A" w:rsidDel="00561430">
          <w:rPr>
            <w:rFonts w:eastAsia="Times New Roman"/>
            <w:spacing w:val="-6"/>
            <w:sz w:val="20"/>
            <w:lang w:val="en-US"/>
          </w:rPr>
          <w:delText xml:space="preserve"> </w:delText>
        </w:r>
      </w:del>
      <w:ins w:id="92" w:author="Cariou, Laurent" w:date="2022-08-16T01:44:00Z">
        <w:r w:rsidR="00561430">
          <w:rPr>
            <w:rFonts w:eastAsia="Times New Roman"/>
            <w:sz w:val="20"/>
            <w:lang w:val="en-US"/>
          </w:rPr>
          <w:t>available</w:t>
        </w:r>
        <w:r w:rsidR="00561430" w:rsidRPr="00C4016A">
          <w:rPr>
            <w:rFonts w:eastAsia="Times New Roman"/>
            <w:spacing w:val="-6"/>
            <w:sz w:val="20"/>
            <w:lang w:val="en-US"/>
          </w:rPr>
          <w:t xml:space="preserve"> </w:t>
        </w:r>
      </w:ins>
      <w:r w:rsidRPr="00C4016A">
        <w:rPr>
          <w:rFonts w:eastAsia="Times New Roman"/>
          <w:sz w:val="20"/>
          <w:lang w:val="en-US"/>
        </w:rPr>
        <w:t>at</w:t>
      </w:r>
      <w:r w:rsidRPr="00C4016A">
        <w:rPr>
          <w:rFonts w:eastAsia="Times New Roman"/>
          <w:spacing w:val="-6"/>
          <w:sz w:val="20"/>
          <w:lang w:val="en-US"/>
        </w:rPr>
        <w:t xml:space="preserve"> </w:t>
      </w:r>
      <w:r w:rsidRPr="00C4016A">
        <w:rPr>
          <w:rFonts w:eastAsia="Times New Roman"/>
          <w:sz w:val="20"/>
          <w:lang w:val="en-US"/>
        </w:rPr>
        <w:t>the</w:t>
      </w:r>
      <w:r w:rsidRPr="00C4016A">
        <w:rPr>
          <w:rFonts w:eastAsia="Times New Roman"/>
          <w:spacing w:val="-7"/>
          <w:sz w:val="20"/>
          <w:lang w:val="en-US"/>
        </w:rPr>
        <w:t xml:space="preserve"> </w:t>
      </w:r>
      <w:r w:rsidRPr="00C4016A">
        <w:rPr>
          <w:rFonts w:eastAsia="Times New Roman"/>
          <w:sz w:val="20"/>
          <w:lang w:val="en-US"/>
        </w:rPr>
        <w:t>AP</w:t>
      </w:r>
      <w:r w:rsidRPr="00C4016A">
        <w:rPr>
          <w:rFonts w:eastAsia="Times New Roman"/>
          <w:spacing w:val="-6"/>
          <w:sz w:val="20"/>
          <w:lang w:val="en-US"/>
        </w:rPr>
        <w:t xml:space="preserve"> </w:t>
      </w:r>
      <w:r w:rsidRPr="00C4016A">
        <w:rPr>
          <w:rFonts w:eastAsia="Times New Roman"/>
          <w:sz w:val="20"/>
          <w:lang w:val="en-US"/>
        </w:rPr>
        <w:t>MLD</w:t>
      </w:r>
      <w:r w:rsidRPr="00C4016A">
        <w:rPr>
          <w:rFonts w:eastAsia="Times New Roman"/>
          <w:spacing w:val="-6"/>
          <w:sz w:val="20"/>
          <w:lang w:val="en-US"/>
        </w:rPr>
        <w:t xml:space="preserve"> </w:t>
      </w:r>
      <w:r w:rsidRPr="00C4016A">
        <w:rPr>
          <w:rFonts w:eastAsia="Times New Roman"/>
          <w:sz w:val="20"/>
          <w:lang w:val="en-US"/>
        </w:rPr>
        <w:t>on</w:t>
      </w:r>
      <w:r w:rsidRPr="00C4016A">
        <w:rPr>
          <w:rFonts w:eastAsia="Times New Roman"/>
          <w:spacing w:val="-6"/>
          <w:sz w:val="20"/>
          <w:lang w:val="en-US"/>
        </w:rPr>
        <w:t xml:space="preserve"> </w:t>
      </w:r>
      <w:r w:rsidRPr="00C4016A">
        <w:rPr>
          <w:rFonts w:eastAsia="Times New Roman"/>
          <w:sz w:val="20"/>
          <w:lang w:val="en-US"/>
        </w:rPr>
        <w:t>any</w:t>
      </w:r>
      <w:r w:rsidRPr="00C4016A">
        <w:rPr>
          <w:rFonts w:eastAsia="Times New Roman"/>
          <w:spacing w:val="-7"/>
          <w:sz w:val="20"/>
          <w:lang w:val="en-US"/>
        </w:rPr>
        <w:t xml:space="preserve"> </w:t>
      </w:r>
      <w:r w:rsidRPr="00C4016A">
        <w:rPr>
          <w:rFonts w:eastAsia="Times New Roman"/>
          <w:sz w:val="20"/>
          <w:lang w:val="en-US"/>
        </w:rPr>
        <w:t>enabled</w:t>
      </w:r>
      <w:r w:rsidRPr="00C4016A">
        <w:rPr>
          <w:rFonts w:eastAsia="Times New Roman"/>
          <w:spacing w:val="-7"/>
          <w:sz w:val="20"/>
          <w:lang w:val="en-US"/>
        </w:rPr>
        <w:t xml:space="preserve"> </w:t>
      </w:r>
      <w:r w:rsidRPr="00C4016A">
        <w:rPr>
          <w:rFonts w:eastAsia="Times New Roman"/>
          <w:sz w:val="20"/>
          <w:lang w:val="en-US"/>
        </w:rPr>
        <w:t xml:space="preserve">link. An AP MLD may use any enabled links to transmit individually addressed </w:t>
      </w:r>
      <w:ins w:id="93" w:author="Cariou, Laurent" w:date="2022-08-16T02:14:00Z">
        <w:r w:rsidR="00787CC7">
          <w:rPr>
            <w:rFonts w:eastAsia="Times New Roman"/>
            <w:sz w:val="20"/>
            <w:lang w:val="en-US"/>
          </w:rPr>
          <w:t>(#10906)</w:t>
        </w:r>
      </w:ins>
      <w:del w:id="94" w:author="Cariou, Laurent" w:date="2022-08-16T02:13:00Z">
        <w:r w:rsidRPr="00C4016A" w:rsidDel="00787CC7">
          <w:rPr>
            <w:rFonts w:eastAsia="Times New Roman"/>
            <w:sz w:val="20"/>
            <w:lang w:val="en-US"/>
          </w:rPr>
          <w:delText xml:space="preserve">bufferable </w:delText>
        </w:r>
      </w:del>
      <w:r w:rsidRPr="00C4016A">
        <w:rPr>
          <w:rFonts w:eastAsia="Times New Roman"/>
          <w:sz w:val="20"/>
          <w:lang w:val="en-US"/>
        </w:rPr>
        <w:t>management frames</w:t>
      </w:r>
      <w:ins w:id="95" w:author="Cariou, Laurent" w:date="2022-08-16T02:12:00Z">
        <w:r w:rsidR="008D244C">
          <w:rPr>
            <w:rFonts w:eastAsia="Times New Roman"/>
            <w:sz w:val="20"/>
            <w:lang w:val="en-US"/>
          </w:rPr>
          <w:t>(#11907</w:t>
        </w:r>
      </w:ins>
      <w:ins w:id="96" w:author="Cariou, Laurent" w:date="2022-08-16T02:14:00Z">
        <w:r w:rsidR="00787CC7">
          <w:rPr>
            <w:rFonts w:eastAsia="Times New Roman"/>
            <w:sz w:val="20"/>
            <w:lang w:val="en-US"/>
          </w:rPr>
          <w:t>, #10906</w:t>
        </w:r>
      </w:ins>
      <w:ins w:id="97" w:author="Cariou, Laurent" w:date="2022-08-16T02:12:00Z">
        <w:r w:rsidR="008D244C">
          <w:rPr>
            <w:rFonts w:eastAsia="Times New Roman"/>
            <w:sz w:val="20"/>
            <w:lang w:val="en-US"/>
          </w:rPr>
          <w:t>)</w:t>
        </w:r>
      </w:ins>
      <w:ins w:id="98" w:author="Cariou, Laurent" w:date="2022-08-16T02:09:00Z">
        <w:r w:rsidR="008D244C">
          <w:rPr>
            <w:rFonts w:eastAsia="Times New Roman"/>
            <w:sz w:val="20"/>
            <w:lang w:val="en-US"/>
          </w:rPr>
          <w:t xml:space="preserve">, subject to the rules defined in </w:t>
        </w:r>
        <w:r w:rsidR="008D244C" w:rsidRPr="008D244C">
          <w:rPr>
            <w:rFonts w:eastAsia="Times New Roman"/>
            <w:sz w:val="20"/>
            <w:lang w:val="en-US"/>
          </w:rPr>
          <w:t xml:space="preserve">35.3.14 </w:t>
        </w:r>
        <w:r w:rsidR="008D244C">
          <w:rPr>
            <w:rFonts w:eastAsia="Times New Roman"/>
            <w:sz w:val="20"/>
            <w:lang w:val="en-US"/>
          </w:rPr>
          <w:t>(</w:t>
        </w:r>
        <w:r w:rsidR="008D244C" w:rsidRPr="008D244C">
          <w:rPr>
            <w:rFonts w:eastAsia="Times New Roman"/>
            <w:sz w:val="20"/>
            <w:lang w:val="en-US"/>
          </w:rPr>
          <w:t>Multi-link device individually addressed Management frame delivery</w:t>
        </w:r>
        <w:r w:rsidR="008D244C">
          <w:rPr>
            <w:rFonts w:eastAsia="Times New Roman"/>
            <w:sz w:val="20"/>
            <w:lang w:val="en-US"/>
          </w:rPr>
          <w:t>)</w:t>
        </w:r>
      </w:ins>
      <w:del w:id="99" w:author="Cariou, Laurent" w:date="2022-08-16T02:09:00Z">
        <w:r w:rsidRPr="00C4016A" w:rsidDel="008D244C">
          <w:rPr>
            <w:rFonts w:eastAsia="Times New Roman"/>
            <w:sz w:val="20"/>
            <w:lang w:val="en-US"/>
          </w:rPr>
          <w:delText xml:space="preserve"> that are not a TPC Request frame or a Link Measurement Request frame</w:delText>
        </w:r>
      </w:del>
      <w:ins w:id="100" w:author="Cariou, Laurent" w:date="2022-08-16T02:09:00Z">
        <w:r w:rsidR="008D244C">
          <w:rPr>
            <w:rFonts w:eastAsia="Times New Roman"/>
            <w:sz w:val="20"/>
            <w:lang w:val="en-US"/>
          </w:rPr>
          <w:t xml:space="preserve"> and</w:t>
        </w:r>
      </w:ins>
      <w:del w:id="101" w:author="Cariou, Laurent" w:date="2022-08-16T02:09:00Z">
        <w:r w:rsidRPr="00C4016A" w:rsidDel="008D244C">
          <w:rPr>
            <w:rFonts w:eastAsia="Times New Roman"/>
            <w:sz w:val="20"/>
            <w:lang w:val="en-US"/>
          </w:rPr>
          <w:delText>,</w:delText>
        </w:r>
      </w:del>
      <w:r w:rsidRPr="00C4016A">
        <w:rPr>
          <w:rFonts w:eastAsia="Times New Roman"/>
          <w:sz w:val="20"/>
          <w:lang w:val="en-US"/>
        </w:rPr>
        <w:t xml:space="preserve"> subject to the power state of the non-AP STA on each of the links.</w:t>
      </w:r>
    </w:p>
    <w:p w14:paraId="706D26BD" w14:textId="77777777" w:rsidR="00C4016A" w:rsidRPr="00C4016A" w:rsidRDefault="00C4016A" w:rsidP="00C4016A">
      <w:pPr>
        <w:widowControl w:val="0"/>
        <w:kinsoku w:val="0"/>
        <w:overflowPunct w:val="0"/>
        <w:autoSpaceDE w:val="0"/>
        <w:autoSpaceDN w:val="0"/>
        <w:adjustRightInd w:val="0"/>
        <w:spacing w:before="1"/>
        <w:jc w:val="left"/>
        <w:rPr>
          <w:rFonts w:eastAsia="Times New Roman"/>
          <w:sz w:val="21"/>
          <w:szCs w:val="21"/>
          <w:lang w:val="en-US"/>
        </w:rPr>
      </w:pPr>
    </w:p>
    <w:p w14:paraId="26741FAA" w14:textId="4CC045FF" w:rsidR="00C4016A" w:rsidRPr="00C4016A" w:rsidRDefault="00C4016A" w:rsidP="00C4016A">
      <w:pPr>
        <w:widowControl w:val="0"/>
        <w:kinsoku w:val="0"/>
        <w:overflowPunct w:val="0"/>
        <w:autoSpaceDE w:val="0"/>
        <w:autoSpaceDN w:val="0"/>
        <w:adjustRightInd w:val="0"/>
        <w:spacing w:line="249" w:lineRule="auto"/>
        <w:jc w:val="left"/>
        <w:rPr>
          <w:rFonts w:eastAsia="Times New Roman"/>
          <w:sz w:val="20"/>
          <w:lang w:val="en-US"/>
        </w:rPr>
      </w:pPr>
      <w:r w:rsidRPr="00C4016A">
        <w:rPr>
          <w:rFonts w:eastAsia="Times New Roman"/>
          <w:sz w:val="20"/>
          <w:lang w:val="en-US"/>
        </w:rPr>
        <w:t>If</w:t>
      </w:r>
      <w:r w:rsidRPr="00C4016A">
        <w:rPr>
          <w:rFonts w:eastAsia="Times New Roman"/>
          <w:spacing w:val="21"/>
          <w:sz w:val="20"/>
          <w:lang w:val="en-US"/>
        </w:rPr>
        <w:t xml:space="preserve"> </w:t>
      </w:r>
      <w:r w:rsidRPr="00C4016A">
        <w:rPr>
          <w:rFonts w:eastAsia="Times New Roman"/>
          <w:sz w:val="20"/>
          <w:lang w:val="en-US"/>
        </w:rPr>
        <w:t>a</w:t>
      </w:r>
      <w:r w:rsidRPr="00C4016A">
        <w:rPr>
          <w:rFonts w:eastAsia="Times New Roman"/>
          <w:spacing w:val="21"/>
          <w:sz w:val="20"/>
          <w:lang w:val="en-US"/>
        </w:rPr>
        <w:t xml:space="preserve"> </w:t>
      </w:r>
      <w:ins w:id="102" w:author="Cariou, Laurent" w:date="2022-08-30T18:04:00Z">
        <w:r w:rsidR="00BC361C">
          <w:rPr>
            <w:rFonts w:eastAsia="Times New Roman"/>
            <w:spacing w:val="21"/>
            <w:sz w:val="20"/>
            <w:lang w:val="en-US"/>
          </w:rPr>
          <w:t xml:space="preserve">non-AP </w:t>
        </w:r>
      </w:ins>
      <w:r w:rsidRPr="00C4016A">
        <w:rPr>
          <w:rFonts w:eastAsia="Times New Roman"/>
          <w:sz w:val="20"/>
          <w:lang w:val="en-US"/>
        </w:rPr>
        <w:t>STA</w:t>
      </w:r>
      <w:r w:rsidRPr="00C4016A">
        <w:rPr>
          <w:rFonts w:eastAsia="Times New Roman"/>
          <w:spacing w:val="22"/>
          <w:sz w:val="20"/>
          <w:lang w:val="en-US"/>
        </w:rPr>
        <w:t xml:space="preserve"> </w:t>
      </w:r>
      <w:r w:rsidRPr="00C4016A">
        <w:rPr>
          <w:rFonts w:eastAsia="Times New Roman"/>
          <w:sz w:val="20"/>
          <w:lang w:val="en-US"/>
        </w:rPr>
        <w:t>affiliated</w:t>
      </w:r>
      <w:r w:rsidRPr="00C4016A">
        <w:rPr>
          <w:rFonts w:eastAsia="Times New Roman"/>
          <w:spacing w:val="21"/>
          <w:sz w:val="20"/>
          <w:lang w:val="en-US"/>
        </w:rPr>
        <w:t xml:space="preserve"> </w:t>
      </w:r>
      <w:r w:rsidRPr="00C4016A">
        <w:rPr>
          <w:rFonts w:eastAsia="Times New Roman"/>
          <w:sz w:val="20"/>
          <w:lang w:val="en-US"/>
        </w:rPr>
        <w:t>with</w:t>
      </w:r>
      <w:r w:rsidRPr="00C4016A">
        <w:rPr>
          <w:rFonts w:eastAsia="Times New Roman"/>
          <w:spacing w:val="22"/>
          <w:sz w:val="20"/>
          <w:lang w:val="en-US"/>
        </w:rPr>
        <w:t xml:space="preserve"> </w:t>
      </w:r>
      <w:r w:rsidRPr="00C4016A">
        <w:rPr>
          <w:rFonts w:eastAsia="Times New Roman"/>
          <w:sz w:val="20"/>
          <w:lang w:val="en-US"/>
        </w:rPr>
        <w:t>a</w:t>
      </w:r>
      <w:r w:rsidRPr="00C4016A">
        <w:rPr>
          <w:rFonts w:eastAsia="Times New Roman"/>
          <w:spacing w:val="21"/>
          <w:sz w:val="20"/>
          <w:lang w:val="en-US"/>
        </w:rPr>
        <w:t xml:space="preserve"> </w:t>
      </w:r>
      <w:r w:rsidRPr="00C4016A">
        <w:rPr>
          <w:rFonts w:eastAsia="Times New Roman"/>
          <w:sz w:val="20"/>
          <w:lang w:val="en-US"/>
        </w:rPr>
        <w:t>non-AP</w:t>
      </w:r>
      <w:r w:rsidRPr="00C4016A">
        <w:rPr>
          <w:rFonts w:eastAsia="Times New Roman"/>
          <w:spacing w:val="21"/>
          <w:sz w:val="20"/>
          <w:lang w:val="en-US"/>
        </w:rPr>
        <w:t xml:space="preserve"> </w:t>
      </w:r>
      <w:r w:rsidRPr="00C4016A">
        <w:rPr>
          <w:rFonts w:eastAsia="Times New Roman"/>
          <w:sz w:val="20"/>
          <w:lang w:val="en-US"/>
        </w:rPr>
        <w:t>MLD</w:t>
      </w:r>
      <w:r w:rsidRPr="00C4016A">
        <w:rPr>
          <w:rFonts w:eastAsia="Times New Roman"/>
          <w:spacing w:val="22"/>
          <w:sz w:val="20"/>
          <w:lang w:val="en-US"/>
        </w:rPr>
        <w:t xml:space="preserve"> </w:t>
      </w:r>
      <w:r w:rsidRPr="00C4016A">
        <w:rPr>
          <w:rFonts w:eastAsia="Times New Roman"/>
          <w:sz w:val="20"/>
          <w:lang w:val="en-US"/>
        </w:rPr>
        <w:t>is</w:t>
      </w:r>
      <w:r w:rsidRPr="00C4016A">
        <w:rPr>
          <w:rFonts w:eastAsia="Times New Roman"/>
          <w:spacing w:val="21"/>
          <w:sz w:val="20"/>
          <w:lang w:val="en-US"/>
        </w:rPr>
        <w:t xml:space="preserve"> </w:t>
      </w:r>
      <w:r w:rsidRPr="00C4016A">
        <w:rPr>
          <w:rFonts w:eastAsia="Times New Roman"/>
          <w:sz w:val="20"/>
          <w:lang w:val="en-US"/>
        </w:rPr>
        <w:t>in</w:t>
      </w:r>
      <w:r w:rsidRPr="00C4016A">
        <w:rPr>
          <w:rFonts w:eastAsia="Times New Roman"/>
          <w:spacing w:val="22"/>
          <w:sz w:val="20"/>
          <w:lang w:val="en-US"/>
        </w:rPr>
        <w:t xml:space="preserve"> </w:t>
      </w:r>
      <w:r w:rsidRPr="00C4016A">
        <w:rPr>
          <w:rFonts w:eastAsia="Times New Roman"/>
          <w:sz w:val="20"/>
          <w:lang w:val="en-US"/>
        </w:rPr>
        <w:t>active</w:t>
      </w:r>
      <w:r w:rsidRPr="00C4016A">
        <w:rPr>
          <w:rFonts w:eastAsia="Times New Roman"/>
          <w:spacing w:val="21"/>
          <w:sz w:val="20"/>
          <w:lang w:val="en-US"/>
        </w:rPr>
        <w:t xml:space="preserve"> </w:t>
      </w:r>
      <w:r w:rsidRPr="00C4016A">
        <w:rPr>
          <w:rFonts w:eastAsia="Times New Roman"/>
          <w:sz w:val="20"/>
          <w:lang w:val="en-US"/>
        </w:rPr>
        <w:t>mode</w:t>
      </w:r>
      <w:r w:rsidRPr="00C4016A">
        <w:rPr>
          <w:rFonts w:eastAsia="Times New Roman"/>
          <w:spacing w:val="21"/>
          <w:sz w:val="20"/>
          <w:lang w:val="en-US"/>
        </w:rPr>
        <w:t xml:space="preserve"> </w:t>
      </w:r>
      <w:r w:rsidRPr="00C4016A">
        <w:rPr>
          <w:rFonts w:eastAsia="Times New Roman"/>
          <w:sz w:val="20"/>
          <w:lang w:val="en-US"/>
        </w:rPr>
        <w:t>on</w:t>
      </w:r>
      <w:r w:rsidRPr="00C4016A">
        <w:rPr>
          <w:rFonts w:eastAsia="Times New Roman"/>
          <w:spacing w:val="22"/>
          <w:sz w:val="20"/>
          <w:lang w:val="en-US"/>
        </w:rPr>
        <w:t xml:space="preserve"> </w:t>
      </w:r>
      <w:r w:rsidRPr="00C4016A">
        <w:rPr>
          <w:rFonts w:eastAsia="Times New Roman"/>
          <w:sz w:val="20"/>
          <w:lang w:val="en-US"/>
        </w:rPr>
        <w:t>a</w:t>
      </w:r>
      <w:r w:rsidRPr="00C4016A">
        <w:rPr>
          <w:rFonts w:eastAsia="Times New Roman"/>
          <w:spacing w:val="21"/>
          <w:sz w:val="20"/>
          <w:lang w:val="en-US"/>
        </w:rPr>
        <w:t xml:space="preserve"> </w:t>
      </w:r>
      <w:r w:rsidRPr="00C4016A">
        <w:rPr>
          <w:rFonts w:eastAsia="Times New Roman"/>
          <w:sz w:val="20"/>
          <w:lang w:val="en-US"/>
        </w:rPr>
        <w:t>link</w:t>
      </w:r>
      <w:r w:rsidRPr="00C4016A">
        <w:rPr>
          <w:rFonts w:eastAsia="Times New Roman"/>
          <w:spacing w:val="22"/>
          <w:sz w:val="20"/>
          <w:lang w:val="en-US"/>
        </w:rPr>
        <w:t xml:space="preserve"> </w:t>
      </w:r>
      <w:r w:rsidRPr="00C4016A">
        <w:rPr>
          <w:rFonts w:eastAsia="Times New Roman"/>
          <w:sz w:val="20"/>
          <w:lang w:val="en-US"/>
        </w:rPr>
        <w:t>with</w:t>
      </w:r>
      <w:r w:rsidRPr="00C4016A">
        <w:rPr>
          <w:rFonts w:eastAsia="Times New Roman"/>
          <w:spacing w:val="22"/>
          <w:sz w:val="20"/>
          <w:lang w:val="en-US"/>
        </w:rPr>
        <w:t xml:space="preserve"> </w:t>
      </w:r>
      <w:r w:rsidRPr="00C4016A">
        <w:rPr>
          <w:rFonts w:eastAsia="Times New Roman"/>
          <w:sz w:val="20"/>
          <w:lang w:val="en-US"/>
        </w:rPr>
        <w:t>a</w:t>
      </w:r>
      <w:r w:rsidRPr="00C4016A">
        <w:rPr>
          <w:rFonts w:eastAsia="Times New Roman"/>
          <w:spacing w:val="21"/>
          <w:sz w:val="20"/>
          <w:lang w:val="en-US"/>
        </w:rPr>
        <w:t xml:space="preserve"> </w:t>
      </w:r>
      <w:r w:rsidRPr="00C4016A">
        <w:rPr>
          <w:rFonts w:eastAsia="Times New Roman"/>
          <w:sz w:val="20"/>
          <w:lang w:val="en-US"/>
        </w:rPr>
        <w:t>set</w:t>
      </w:r>
      <w:r w:rsidRPr="00C4016A">
        <w:rPr>
          <w:rFonts w:eastAsia="Times New Roman"/>
          <w:spacing w:val="21"/>
          <w:sz w:val="20"/>
          <w:lang w:val="en-US"/>
        </w:rPr>
        <w:t xml:space="preserve"> </w:t>
      </w:r>
      <w:r w:rsidRPr="00C4016A">
        <w:rPr>
          <w:rFonts w:eastAsia="Times New Roman"/>
          <w:sz w:val="20"/>
          <w:lang w:val="en-US"/>
        </w:rPr>
        <w:t>of</w:t>
      </w:r>
      <w:r w:rsidRPr="00C4016A">
        <w:rPr>
          <w:rFonts w:eastAsia="Times New Roman"/>
          <w:spacing w:val="21"/>
          <w:sz w:val="20"/>
          <w:lang w:val="en-US"/>
        </w:rPr>
        <w:t xml:space="preserve"> </w:t>
      </w:r>
      <w:r w:rsidRPr="00C4016A">
        <w:rPr>
          <w:rFonts w:eastAsia="Times New Roman"/>
          <w:sz w:val="20"/>
          <w:lang w:val="en-US"/>
        </w:rPr>
        <w:t>TIDs</w:t>
      </w:r>
      <w:r w:rsidRPr="00C4016A">
        <w:rPr>
          <w:rFonts w:eastAsia="Times New Roman"/>
          <w:spacing w:val="21"/>
          <w:sz w:val="20"/>
          <w:lang w:val="en-US"/>
        </w:rPr>
        <w:t xml:space="preserve"> </w:t>
      </w:r>
      <w:r w:rsidRPr="00C4016A">
        <w:rPr>
          <w:rFonts w:eastAsia="Times New Roman"/>
          <w:sz w:val="20"/>
          <w:lang w:val="en-US"/>
        </w:rPr>
        <w:t>mapped</w:t>
      </w:r>
      <w:r w:rsidRPr="00C4016A">
        <w:rPr>
          <w:rFonts w:eastAsia="Times New Roman"/>
          <w:spacing w:val="22"/>
          <w:sz w:val="20"/>
          <w:lang w:val="en-US"/>
        </w:rPr>
        <w:t xml:space="preserve"> </w:t>
      </w:r>
      <w:r w:rsidRPr="00C4016A">
        <w:rPr>
          <w:rFonts w:eastAsia="Times New Roman"/>
          <w:sz w:val="20"/>
          <w:lang w:val="en-US"/>
        </w:rPr>
        <w:t>for</w:t>
      </w:r>
      <w:r w:rsidRPr="00C4016A">
        <w:rPr>
          <w:rFonts w:eastAsia="Times New Roman"/>
          <w:spacing w:val="21"/>
          <w:sz w:val="20"/>
          <w:lang w:val="en-US"/>
        </w:rPr>
        <w:t xml:space="preserve"> </w:t>
      </w:r>
      <w:r w:rsidRPr="00C4016A">
        <w:rPr>
          <w:rFonts w:eastAsia="Times New Roman"/>
          <w:sz w:val="20"/>
          <w:lang w:val="en-US"/>
        </w:rPr>
        <w:t xml:space="preserve">DL transmission, its associated AP affiliated with the AP MLD shall transmit to the </w:t>
      </w:r>
      <w:ins w:id="103" w:author="Cariou, Laurent" w:date="2022-08-30T18:04:00Z">
        <w:r w:rsidR="00BC361C">
          <w:rPr>
            <w:rFonts w:eastAsia="Times New Roman"/>
            <w:sz w:val="20"/>
            <w:lang w:val="en-US"/>
          </w:rPr>
          <w:t xml:space="preserve">non-AP </w:t>
        </w:r>
      </w:ins>
      <w:r w:rsidRPr="00C4016A">
        <w:rPr>
          <w:rFonts w:eastAsia="Times New Roman"/>
          <w:sz w:val="20"/>
          <w:lang w:val="en-US"/>
        </w:rPr>
        <w:t>STA:</w:t>
      </w:r>
    </w:p>
    <w:p w14:paraId="4FEF921A" w14:textId="3A118D21" w:rsidR="00C4016A" w:rsidRPr="00C4016A" w:rsidRDefault="00C4016A" w:rsidP="003667F8">
      <w:pPr>
        <w:widowControl w:val="0"/>
        <w:numPr>
          <w:ilvl w:val="0"/>
          <w:numId w:val="6"/>
        </w:numPr>
        <w:tabs>
          <w:tab w:val="left" w:pos="800"/>
        </w:tabs>
        <w:kinsoku w:val="0"/>
        <w:overflowPunct w:val="0"/>
        <w:autoSpaceDE w:val="0"/>
        <w:autoSpaceDN w:val="0"/>
        <w:adjustRightInd w:val="0"/>
        <w:spacing w:before="62"/>
        <w:ind w:left="799" w:hanging="440"/>
        <w:jc w:val="left"/>
        <w:rPr>
          <w:rFonts w:eastAsia="Times New Roman"/>
          <w:color w:val="000000"/>
          <w:spacing w:val="-5"/>
          <w:sz w:val="20"/>
          <w:lang w:val="en-US"/>
        </w:rPr>
      </w:pPr>
      <w:r w:rsidRPr="00C4016A">
        <w:rPr>
          <w:rFonts w:eastAsia="Times New Roman"/>
          <w:sz w:val="20"/>
          <w:lang w:val="en-US"/>
        </w:rPr>
        <w:t>MSDUs/A-</w:t>
      </w:r>
      <w:proofErr w:type="gramStart"/>
      <w:r w:rsidRPr="00C4016A">
        <w:rPr>
          <w:rFonts w:eastAsia="Times New Roman"/>
          <w:sz w:val="20"/>
          <w:lang w:val="en-US"/>
        </w:rPr>
        <w:t>MSDUs</w:t>
      </w:r>
      <w:ins w:id="104" w:author="Cariou, Laurent" w:date="2022-08-16T02:19:00Z">
        <w:r w:rsidR="00787CC7">
          <w:rPr>
            <w:rFonts w:eastAsia="Times New Roman"/>
            <w:sz w:val="20"/>
            <w:lang w:val="en-US"/>
          </w:rPr>
          <w:t>(</w:t>
        </w:r>
        <w:proofErr w:type="gramEnd"/>
        <w:r w:rsidR="00787CC7">
          <w:rPr>
            <w:rFonts w:eastAsia="Times New Roman"/>
            <w:sz w:val="20"/>
            <w:lang w:val="en-US"/>
          </w:rPr>
          <w:t>#10908)</w:t>
        </w:r>
      </w:ins>
      <w:ins w:id="105" w:author="Cariou, Laurent" w:date="2022-08-16T02:16:00Z">
        <w:r w:rsidR="00787CC7">
          <w:rPr>
            <w:rFonts w:eastAsia="Times New Roman"/>
            <w:sz w:val="20"/>
            <w:lang w:val="en-US"/>
          </w:rPr>
          <w:t>, if any,</w:t>
        </w:r>
      </w:ins>
      <w:r w:rsidRPr="00C4016A">
        <w:rPr>
          <w:rFonts w:eastAsia="Times New Roman"/>
          <w:spacing w:val="-12"/>
          <w:sz w:val="20"/>
          <w:lang w:val="en-US"/>
        </w:rPr>
        <w:t xml:space="preserve"> </w:t>
      </w:r>
      <w:r w:rsidRPr="00C4016A">
        <w:rPr>
          <w:rFonts w:eastAsia="Times New Roman"/>
          <w:color w:val="208A20"/>
          <w:sz w:val="20"/>
          <w:u w:val="single"/>
          <w:lang w:val="en-US"/>
        </w:rPr>
        <w:t>(#14054)</w:t>
      </w:r>
      <w:r w:rsidRPr="00C4016A">
        <w:rPr>
          <w:rFonts w:eastAsia="Times New Roman"/>
          <w:color w:val="000000"/>
          <w:sz w:val="20"/>
          <w:lang w:val="en-US"/>
        </w:rPr>
        <w:t>corresponding</w:t>
      </w:r>
      <w:r w:rsidRPr="00C4016A">
        <w:rPr>
          <w:rFonts w:eastAsia="Times New Roman"/>
          <w:color w:val="000000"/>
          <w:spacing w:val="-11"/>
          <w:sz w:val="20"/>
          <w:lang w:val="en-US"/>
        </w:rPr>
        <w:t xml:space="preserve"> </w:t>
      </w:r>
      <w:r w:rsidRPr="00C4016A">
        <w:rPr>
          <w:rFonts w:eastAsia="Times New Roman"/>
          <w:color w:val="000000"/>
          <w:sz w:val="20"/>
          <w:lang w:val="en-US"/>
        </w:rPr>
        <w:t>to</w:t>
      </w:r>
      <w:r w:rsidRPr="00C4016A">
        <w:rPr>
          <w:rFonts w:eastAsia="Times New Roman"/>
          <w:color w:val="000000"/>
          <w:spacing w:val="-11"/>
          <w:sz w:val="20"/>
          <w:lang w:val="en-US"/>
        </w:rPr>
        <w:t xml:space="preserve"> </w:t>
      </w:r>
      <w:r w:rsidRPr="00C4016A">
        <w:rPr>
          <w:rFonts w:eastAsia="Times New Roman"/>
          <w:color w:val="000000"/>
          <w:sz w:val="20"/>
          <w:lang w:val="en-US"/>
        </w:rPr>
        <w:t>that</w:t>
      </w:r>
      <w:r w:rsidRPr="00C4016A">
        <w:rPr>
          <w:rFonts w:eastAsia="Times New Roman"/>
          <w:color w:val="000000"/>
          <w:spacing w:val="-10"/>
          <w:sz w:val="20"/>
          <w:lang w:val="en-US"/>
        </w:rPr>
        <w:t xml:space="preserve"> </w:t>
      </w:r>
      <w:r w:rsidRPr="00C4016A">
        <w:rPr>
          <w:rFonts w:eastAsia="Times New Roman"/>
          <w:color w:val="000000"/>
          <w:sz w:val="20"/>
          <w:lang w:val="en-US"/>
        </w:rPr>
        <w:t>set</w:t>
      </w:r>
      <w:r w:rsidRPr="00C4016A">
        <w:rPr>
          <w:rFonts w:eastAsia="Times New Roman"/>
          <w:color w:val="000000"/>
          <w:spacing w:val="-11"/>
          <w:sz w:val="20"/>
          <w:lang w:val="en-US"/>
        </w:rPr>
        <w:t xml:space="preserve"> </w:t>
      </w:r>
      <w:r w:rsidRPr="00C4016A">
        <w:rPr>
          <w:rFonts w:eastAsia="Times New Roman"/>
          <w:color w:val="000000"/>
          <w:sz w:val="20"/>
          <w:lang w:val="en-US"/>
        </w:rPr>
        <w:t>of</w:t>
      </w:r>
      <w:r w:rsidRPr="00C4016A">
        <w:rPr>
          <w:rFonts w:eastAsia="Times New Roman"/>
          <w:color w:val="000000"/>
          <w:spacing w:val="-11"/>
          <w:sz w:val="20"/>
          <w:lang w:val="en-US"/>
        </w:rPr>
        <w:t xml:space="preserve"> </w:t>
      </w:r>
      <w:r w:rsidRPr="00C4016A">
        <w:rPr>
          <w:rFonts w:eastAsia="Times New Roman"/>
          <w:color w:val="000000"/>
          <w:sz w:val="20"/>
          <w:lang w:val="en-US"/>
        </w:rPr>
        <w:t>negotiated</w:t>
      </w:r>
      <w:r w:rsidRPr="00C4016A">
        <w:rPr>
          <w:rFonts w:eastAsia="Times New Roman"/>
          <w:color w:val="000000"/>
          <w:spacing w:val="-12"/>
          <w:sz w:val="20"/>
          <w:lang w:val="en-US"/>
        </w:rPr>
        <w:t xml:space="preserve"> </w:t>
      </w:r>
      <w:r w:rsidRPr="00C4016A">
        <w:rPr>
          <w:rFonts w:eastAsia="Times New Roman"/>
          <w:color w:val="000000"/>
          <w:sz w:val="20"/>
          <w:lang w:val="en-US"/>
        </w:rPr>
        <w:t>TIDs</w:t>
      </w:r>
      <w:r w:rsidRPr="00C4016A">
        <w:rPr>
          <w:rFonts w:eastAsia="Times New Roman"/>
          <w:color w:val="000000"/>
          <w:spacing w:val="-11"/>
          <w:sz w:val="20"/>
          <w:lang w:val="en-US"/>
        </w:rPr>
        <w:t xml:space="preserve"> </w:t>
      </w:r>
      <w:r w:rsidRPr="00C4016A">
        <w:rPr>
          <w:rFonts w:eastAsia="Times New Roman"/>
          <w:color w:val="000000"/>
          <w:sz w:val="20"/>
          <w:lang w:val="en-US"/>
        </w:rPr>
        <w:t>for</w:t>
      </w:r>
      <w:r w:rsidRPr="00C4016A">
        <w:rPr>
          <w:rFonts w:eastAsia="Times New Roman"/>
          <w:color w:val="000000"/>
          <w:spacing w:val="-12"/>
          <w:sz w:val="20"/>
          <w:lang w:val="en-US"/>
        </w:rPr>
        <w:t xml:space="preserve"> </w:t>
      </w:r>
      <w:r w:rsidRPr="00C4016A">
        <w:rPr>
          <w:rFonts w:eastAsia="Times New Roman"/>
          <w:color w:val="000000"/>
          <w:sz w:val="20"/>
          <w:lang w:val="en-US"/>
        </w:rPr>
        <w:t>the</w:t>
      </w:r>
      <w:r w:rsidRPr="00C4016A">
        <w:rPr>
          <w:rFonts w:eastAsia="Times New Roman"/>
          <w:color w:val="000000"/>
          <w:spacing w:val="-10"/>
          <w:sz w:val="20"/>
          <w:lang w:val="en-US"/>
        </w:rPr>
        <w:t xml:space="preserve"> </w:t>
      </w:r>
      <w:r w:rsidRPr="00C4016A">
        <w:rPr>
          <w:rFonts w:eastAsia="Times New Roman"/>
          <w:color w:val="000000"/>
          <w:sz w:val="20"/>
          <w:lang w:val="en-US"/>
        </w:rPr>
        <w:t>non-AP</w:t>
      </w:r>
      <w:r w:rsidRPr="00C4016A">
        <w:rPr>
          <w:rFonts w:eastAsia="Times New Roman"/>
          <w:color w:val="000000"/>
          <w:spacing w:val="-11"/>
          <w:sz w:val="20"/>
          <w:lang w:val="en-US"/>
        </w:rPr>
        <w:t xml:space="preserve"> </w:t>
      </w:r>
      <w:r w:rsidRPr="00C4016A">
        <w:rPr>
          <w:rFonts w:eastAsia="Times New Roman"/>
          <w:color w:val="000000"/>
          <w:sz w:val="20"/>
          <w:lang w:val="en-US"/>
        </w:rPr>
        <w:t>MLD,</w:t>
      </w:r>
      <w:r w:rsidRPr="00C4016A">
        <w:rPr>
          <w:rFonts w:eastAsia="Times New Roman"/>
          <w:color w:val="000000"/>
          <w:spacing w:val="-12"/>
          <w:sz w:val="20"/>
          <w:lang w:val="en-US"/>
        </w:rPr>
        <w:t xml:space="preserve"> </w:t>
      </w:r>
      <w:r w:rsidRPr="00C4016A">
        <w:rPr>
          <w:rFonts w:eastAsia="Times New Roman"/>
          <w:color w:val="000000"/>
          <w:spacing w:val="-5"/>
          <w:sz w:val="20"/>
          <w:lang w:val="en-US"/>
        </w:rPr>
        <w:t>and</w:t>
      </w:r>
    </w:p>
    <w:p w14:paraId="34C4C504" w14:textId="129DFA72" w:rsidR="00C4016A" w:rsidRPr="00C4016A" w:rsidRDefault="008D244C" w:rsidP="003667F8">
      <w:pPr>
        <w:widowControl w:val="0"/>
        <w:numPr>
          <w:ilvl w:val="0"/>
          <w:numId w:val="6"/>
        </w:numPr>
        <w:tabs>
          <w:tab w:val="left" w:pos="800"/>
        </w:tabs>
        <w:kinsoku w:val="0"/>
        <w:overflowPunct w:val="0"/>
        <w:autoSpaceDE w:val="0"/>
        <w:autoSpaceDN w:val="0"/>
        <w:adjustRightInd w:val="0"/>
        <w:spacing w:before="70" w:line="249" w:lineRule="auto"/>
        <w:ind w:left="799" w:right="158" w:hanging="440"/>
        <w:jc w:val="left"/>
        <w:rPr>
          <w:rFonts w:eastAsia="Times New Roman"/>
          <w:sz w:val="20"/>
          <w:lang w:val="en-US"/>
        </w:rPr>
      </w:pPr>
      <w:ins w:id="106" w:author="Cariou, Laurent" w:date="2022-08-16T02:12:00Z">
        <w:r>
          <w:rPr>
            <w:rFonts w:eastAsia="Times New Roman"/>
            <w:sz w:val="20"/>
            <w:lang w:val="en-US"/>
          </w:rPr>
          <w:t>(#11907)</w:t>
        </w:r>
      </w:ins>
      <w:r w:rsidR="00C4016A" w:rsidRPr="00C4016A">
        <w:rPr>
          <w:rFonts w:eastAsia="Times New Roman"/>
          <w:sz w:val="20"/>
          <w:lang w:val="en-US"/>
        </w:rPr>
        <w:t>MMPDUs</w:t>
      </w:r>
      <w:ins w:id="107" w:author="Cariou, Laurent" w:date="2022-08-16T02:19:00Z">
        <w:r w:rsidR="00787CC7">
          <w:rPr>
            <w:rFonts w:eastAsia="Times New Roman"/>
            <w:sz w:val="20"/>
            <w:lang w:val="en-US"/>
          </w:rPr>
          <w:t>(#10908)</w:t>
        </w:r>
      </w:ins>
      <w:ins w:id="108" w:author="Cariou, Laurent" w:date="2022-08-16T02:16:00Z">
        <w:r w:rsidR="00787CC7">
          <w:rPr>
            <w:rFonts w:eastAsia="Times New Roman"/>
            <w:sz w:val="20"/>
            <w:lang w:val="en-US"/>
          </w:rPr>
          <w:t>, if any,</w:t>
        </w:r>
      </w:ins>
      <w:r w:rsidR="00C4016A" w:rsidRPr="00C4016A">
        <w:rPr>
          <w:rFonts w:eastAsia="Times New Roman"/>
          <w:sz w:val="20"/>
          <w:lang w:val="en-US"/>
        </w:rPr>
        <w:t xml:space="preserve"> </w:t>
      </w:r>
      <w:del w:id="109" w:author="Cariou, Laurent" w:date="2022-08-16T02:10:00Z">
        <w:r w:rsidR="00C4016A" w:rsidRPr="00C4016A" w:rsidDel="008D244C">
          <w:rPr>
            <w:rFonts w:eastAsia="Times New Roman"/>
            <w:sz w:val="20"/>
            <w:lang w:val="en-US"/>
          </w:rPr>
          <w:delText xml:space="preserve">that are not a TPC Request frame or a Link Measurement Request frame </w:delText>
        </w:r>
      </w:del>
      <w:r w:rsidR="00C4016A" w:rsidRPr="00C4016A">
        <w:rPr>
          <w:rFonts w:eastAsia="Times New Roman"/>
          <w:sz w:val="20"/>
          <w:lang w:val="en-US"/>
        </w:rPr>
        <w:t xml:space="preserve">for the non-AP MLD or its affiliated </w:t>
      </w:r>
      <w:ins w:id="110" w:author="Cariou, Laurent" w:date="2022-08-30T18:04:00Z">
        <w:r w:rsidR="00BC361C">
          <w:rPr>
            <w:rFonts w:eastAsia="Times New Roman"/>
            <w:sz w:val="20"/>
            <w:lang w:val="en-US"/>
          </w:rPr>
          <w:t xml:space="preserve">non-AP </w:t>
        </w:r>
      </w:ins>
      <w:r w:rsidR="00C4016A" w:rsidRPr="00C4016A">
        <w:rPr>
          <w:rFonts w:eastAsia="Times New Roman"/>
          <w:sz w:val="20"/>
          <w:lang w:val="en-US"/>
        </w:rPr>
        <w:t>STAs</w:t>
      </w:r>
      <w:ins w:id="111" w:author="Cariou, Laurent" w:date="2022-08-16T02:10:00Z">
        <w:r>
          <w:rPr>
            <w:rFonts w:eastAsia="Times New Roman"/>
            <w:sz w:val="20"/>
            <w:lang w:val="en-US"/>
          </w:rPr>
          <w:t xml:space="preserve">, subject to the rules defined in </w:t>
        </w:r>
      </w:ins>
      <w:ins w:id="112" w:author="Cariou, Laurent" w:date="2022-08-16T02:11:00Z">
        <w:r w:rsidRPr="008D244C">
          <w:rPr>
            <w:rFonts w:eastAsia="Times New Roman"/>
            <w:sz w:val="20"/>
            <w:lang w:val="en-US"/>
          </w:rPr>
          <w:t xml:space="preserve">35.3.14 </w:t>
        </w:r>
        <w:r>
          <w:rPr>
            <w:rFonts w:eastAsia="Times New Roman"/>
            <w:sz w:val="20"/>
            <w:lang w:val="en-US"/>
          </w:rPr>
          <w:t>(</w:t>
        </w:r>
        <w:r w:rsidRPr="008D244C">
          <w:rPr>
            <w:rFonts w:eastAsia="Times New Roman"/>
            <w:sz w:val="20"/>
            <w:lang w:val="en-US"/>
          </w:rPr>
          <w:t>Multi-link device individually addressed Management frame delivery</w:t>
        </w:r>
        <w:r>
          <w:rPr>
            <w:rFonts w:eastAsia="Times New Roman"/>
            <w:sz w:val="20"/>
            <w:lang w:val="en-US"/>
          </w:rPr>
          <w:t>)</w:t>
        </w:r>
      </w:ins>
      <w:r w:rsidR="00C4016A" w:rsidRPr="00C4016A">
        <w:rPr>
          <w:rFonts w:eastAsia="Times New Roman"/>
          <w:sz w:val="20"/>
          <w:lang w:val="en-US"/>
        </w:rPr>
        <w:t>,</w:t>
      </w:r>
    </w:p>
    <w:p w14:paraId="7BC6EE8F" w14:textId="77777777" w:rsidR="00C4016A" w:rsidRPr="00C4016A" w:rsidRDefault="00C4016A" w:rsidP="00C4016A">
      <w:pPr>
        <w:widowControl w:val="0"/>
        <w:kinsoku w:val="0"/>
        <w:overflowPunct w:val="0"/>
        <w:autoSpaceDE w:val="0"/>
        <w:autoSpaceDN w:val="0"/>
        <w:adjustRightInd w:val="0"/>
        <w:jc w:val="left"/>
        <w:rPr>
          <w:rFonts w:eastAsia="Times New Roman"/>
          <w:sz w:val="21"/>
          <w:szCs w:val="21"/>
          <w:lang w:val="en-US"/>
        </w:rPr>
      </w:pPr>
    </w:p>
    <w:p w14:paraId="19BAE86D" w14:textId="0B1B1F6C" w:rsidR="00C4016A" w:rsidRPr="00C4016A" w:rsidRDefault="00787CC7" w:rsidP="00C4016A">
      <w:pPr>
        <w:widowControl w:val="0"/>
        <w:kinsoku w:val="0"/>
        <w:overflowPunct w:val="0"/>
        <w:autoSpaceDE w:val="0"/>
        <w:autoSpaceDN w:val="0"/>
        <w:adjustRightInd w:val="0"/>
        <w:rPr>
          <w:rFonts w:eastAsia="Times New Roman"/>
          <w:spacing w:val="-2"/>
          <w:sz w:val="20"/>
          <w:lang w:val="en-US"/>
        </w:rPr>
      </w:pPr>
      <w:ins w:id="113" w:author="Cariou, Laurent" w:date="2022-08-16T02:19:00Z">
        <w:r>
          <w:rPr>
            <w:rFonts w:eastAsia="Times New Roman"/>
            <w:sz w:val="20"/>
            <w:lang w:val="en-US"/>
          </w:rPr>
          <w:t>(#10908</w:t>
        </w:r>
      </w:ins>
      <w:ins w:id="114" w:author="Cariou, Laurent" w:date="2022-08-16T02:24:00Z">
        <w:r w:rsidR="00A93229">
          <w:rPr>
            <w:rFonts w:eastAsia="Times New Roman"/>
            <w:sz w:val="20"/>
            <w:lang w:val="en-US"/>
          </w:rPr>
          <w:t>, #</w:t>
        </w:r>
        <w:proofErr w:type="gramStart"/>
        <w:r w:rsidR="00A93229">
          <w:rPr>
            <w:rFonts w:eastAsia="Times New Roman"/>
            <w:sz w:val="20"/>
            <w:lang w:val="en-US"/>
          </w:rPr>
          <w:t>13903</w:t>
        </w:r>
      </w:ins>
      <w:ins w:id="115" w:author="Cariou, Laurent" w:date="2022-08-16T02:19:00Z">
        <w:r>
          <w:rPr>
            <w:rFonts w:eastAsia="Times New Roman"/>
            <w:sz w:val="20"/>
            <w:lang w:val="en-US"/>
          </w:rPr>
          <w:t>)</w:t>
        </w:r>
      </w:ins>
      <w:r w:rsidR="00C4016A" w:rsidRPr="00C4016A">
        <w:rPr>
          <w:rFonts w:eastAsia="Times New Roman"/>
          <w:sz w:val="20"/>
          <w:lang w:val="en-US"/>
        </w:rPr>
        <w:t>unless</w:t>
      </w:r>
      <w:proofErr w:type="gramEnd"/>
      <w:r w:rsidR="00C4016A" w:rsidRPr="00C4016A">
        <w:rPr>
          <w:rFonts w:eastAsia="Times New Roman"/>
          <w:spacing w:val="-5"/>
          <w:sz w:val="20"/>
          <w:lang w:val="en-US"/>
        </w:rPr>
        <w:t xml:space="preserve"> </w:t>
      </w:r>
      <w:ins w:id="116" w:author="Cariou, Laurent" w:date="2022-08-16T02:17:00Z">
        <w:r>
          <w:rPr>
            <w:rFonts w:eastAsia="Times New Roman"/>
            <w:spacing w:val="-5"/>
            <w:sz w:val="20"/>
            <w:lang w:val="en-US"/>
          </w:rPr>
          <w:t xml:space="preserve">the MSDUs/A-MSDUs and/or MMPDUs </w:t>
        </w:r>
      </w:ins>
      <w:del w:id="117" w:author="Cariou, Laurent" w:date="2022-08-16T02:17:00Z">
        <w:r w:rsidR="00C4016A" w:rsidRPr="00C4016A" w:rsidDel="00787CC7">
          <w:rPr>
            <w:rFonts w:eastAsia="Times New Roman"/>
            <w:sz w:val="20"/>
            <w:lang w:val="en-US"/>
          </w:rPr>
          <w:delText>it</w:delText>
        </w:r>
        <w:r w:rsidR="00C4016A" w:rsidRPr="00C4016A" w:rsidDel="00787CC7">
          <w:rPr>
            <w:rFonts w:eastAsia="Times New Roman"/>
            <w:spacing w:val="-5"/>
            <w:sz w:val="20"/>
            <w:lang w:val="en-US"/>
          </w:rPr>
          <w:delText xml:space="preserve"> </w:delText>
        </w:r>
        <w:r w:rsidR="00C4016A" w:rsidRPr="00C4016A" w:rsidDel="00787CC7">
          <w:rPr>
            <w:rFonts w:eastAsia="Times New Roman"/>
            <w:sz w:val="20"/>
            <w:lang w:val="en-US"/>
          </w:rPr>
          <w:delText>is</w:delText>
        </w:r>
      </w:del>
      <w:ins w:id="118" w:author="Cariou, Laurent" w:date="2022-08-16T02:17:00Z">
        <w:r>
          <w:rPr>
            <w:rFonts w:eastAsia="Times New Roman"/>
            <w:sz w:val="20"/>
            <w:lang w:val="en-US"/>
          </w:rPr>
          <w:t>are</w:t>
        </w:r>
      </w:ins>
      <w:r w:rsidR="00C4016A" w:rsidRPr="00C4016A">
        <w:rPr>
          <w:rFonts w:eastAsia="Times New Roman"/>
          <w:spacing w:val="-4"/>
          <w:sz w:val="20"/>
          <w:lang w:val="en-US"/>
        </w:rPr>
        <w:t xml:space="preserve"> </w:t>
      </w:r>
      <w:r w:rsidR="00C4016A" w:rsidRPr="00C4016A">
        <w:rPr>
          <w:rFonts w:eastAsia="Times New Roman"/>
          <w:sz w:val="20"/>
          <w:lang w:val="en-US"/>
        </w:rPr>
        <w:t>transmitted</w:t>
      </w:r>
      <w:r w:rsidR="00C4016A" w:rsidRPr="00C4016A">
        <w:rPr>
          <w:rFonts w:eastAsia="Times New Roman"/>
          <w:spacing w:val="-5"/>
          <w:sz w:val="20"/>
          <w:lang w:val="en-US"/>
        </w:rPr>
        <w:t xml:space="preserve"> </w:t>
      </w:r>
      <w:r w:rsidR="00C4016A" w:rsidRPr="00C4016A">
        <w:rPr>
          <w:rFonts w:eastAsia="Times New Roman"/>
          <w:sz w:val="20"/>
          <w:lang w:val="en-US"/>
        </w:rPr>
        <w:t>to</w:t>
      </w:r>
      <w:r w:rsidR="00C4016A" w:rsidRPr="00C4016A">
        <w:rPr>
          <w:rFonts w:eastAsia="Times New Roman"/>
          <w:spacing w:val="-5"/>
          <w:sz w:val="20"/>
          <w:lang w:val="en-US"/>
        </w:rPr>
        <w:t xml:space="preserve"> </w:t>
      </w:r>
      <w:r w:rsidR="00C4016A" w:rsidRPr="00C4016A">
        <w:rPr>
          <w:rFonts w:eastAsia="Times New Roman"/>
          <w:sz w:val="20"/>
          <w:lang w:val="en-US"/>
        </w:rPr>
        <w:t>another</w:t>
      </w:r>
      <w:r w:rsidR="00C4016A" w:rsidRPr="00C4016A">
        <w:rPr>
          <w:rFonts w:eastAsia="Times New Roman"/>
          <w:spacing w:val="-4"/>
          <w:sz w:val="20"/>
          <w:lang w:val="en-US"/>
        </w:rPr>
        <w:t xml:space="preserve"> </w:t>
      </w:r>
      <w:ins w:id="119" w:author="Cariou, Laurent" w:date="2022-08-30T18:05:00Z">
        <w:r w:rsidR="00BC361C">
          <w:rPr>
            <w:rFonts w:eastAsia="Times New Roman"/>
            <w:spacing w:val="-4"/>
            <w:sz w:val="20"/>
            <w:lang w:val="en-US"/>
          </w:rPr>
          <w:t xml:space="preserve">non-AP </w:t>
        </w:r>
      </w:ins>
      <w:r w:rsidR="00C4016A" w:rsidRPr="00C4016A">
        <w:rPr>
          <w:rFonts w:eastAsia="Times New Roman"/>
          <w:sz w:val="20"/>
          <w:lang w:val="en-US"/>
        </w:rPr>
        <w:t>STA</w:t>
      </w:r>
      <w:r w:rsidR="00C4016A" w:rsidRPr="00C4016A">
        <w:rPr>
          <w:rFonts w:eastAsia="Times New Roman"/>
          <w:spacing w:val="-5"/>
          <w:sz w:val="20"/>
          <w:lang w:val="en-US"/>
        </w:rPr>
        <w:t xml:space="preserve"> </w:t>
      </w:r>
      <w:ins w:id="120" w:author="Cariou, Laurent" w:date="2022-08-16T02:18:00Z">
        <w:r>
          <w:rPr>
            <w:rFonts w:eastAsia="Times New Roman"/>
            <w:spacing w:val="-5"/>
            <w:sz w:val="20"/>
            <w:lang w:val="en-US"/>
          </w:rPr>
          <w:t xml:space="preserve">that is </w:t>
        </w:r>
      </w:ins>
      <w:r w:rsidR="00C4016A" w:rsidRPr="00C4016A">
        <w:rPr>
          <w:rFonts w:eastAsia="Times New Roman"/>
          <w:sz w:val="20"/>
          <w:lang w:val="en-US"/>
        </w:rPr>
        <w:t>affiliated</w:t>
      </w:r>
      <w:r w:rsidR="00C4016A" w:rsidRPr="00C4016A">
        <w:rPr>
          <w:rFonts w:eastAsia="Times New Roman"/>
          <w:spacing w:val="-5"/>
          <w:sz w:val="20"/>
          <w:lang w:val="en-US"/>
        </w:rPr>
        <w:t xml:space="preserve"> </w:t>
      </w:r>
      <w:r w:rsidR="00C4016A" w:rsidRPr="00C4016A">
        <w:rPr>
          <w:rFonts w:eastAsia="Times New Roman"/>
          <w:sz w:val="20"/>
          <w:lang w:val="en-US"/>
        </w:rPr>
        <w:t>with</w:t>
      </w:r>
      <w:r w:rsidR="00C4016A" w:rsidRPr="00C4016A">
        <w:rPr>
          <w:rFonts w:eastAsia="Times New Roman"/>
          <w:spacing w:val="-5"/>
          <w:sz w:val="20"/>
          <w:lang w:val="en-US"/>
        </w:rPr>
        <w:t xml:space="preserve"> </w:t>
      </w:r>
      <w:r w:rsidR="00C4016A" w:rsidRPr="00C4016A">
        <w:rPr>
          <w:rFonts w:eastAsia="Times New Roman"/>
          <w:sz w:val="20"/>
          <w:lang w:val="en-US"/>
        </w:rPr>
        <w:t>the</w:t>
      </w:r>
      <w:r w:rsidR="00C4016A" w:rsidRPr="00C4016A">
        <w:rPr>
          <w:rFonts w:eastAsia="Times New Roman"/>
          <w:spacing w:val="-4"/>
          <w:sz w:val="20"/>
          <w:lang w:val="en-US"/>
        </w:rPr>
        <w:t xml:space="preserve"> </w:t>
      </w:r>
      <w:r w:rsidR="00C4016A" w:rsidRPr="00C4016A">
        <w:rPr>
          <w:rFonts w:eastAsia="Times New Roman"/>
          <w:sz w:val="20"/>
          <w:lang w:val="en-US"/>
        </w:rPr>
        <w:t>same</w:t>
      </w:r>
      <w:r w:rsidR="00C4016A" w:rsidRPr="00C4016A">
        <w:rPr>
          <w:rFonts w:eastAsia="Times New Roman"/>
          <w:spacing w:val="-5"/>
          <w:sz w:val="20"/>
          <w:lang w:val="en-US"/>
        </w:rPr>
        <w:t xml:space="preserve"> </w:t>
      </w:r>
      <w:r w:rsidR="00C4016A" w:rsidRPr="00C4016A">
        <w:rPr>
          <w:rFonts w:eastAsia="Times New Roman"/>
          <w:sz w:val="20"/>
          <w:lang w:val="en-US"/>
        </w:rPr>
        <w:t>non-AP</w:t>
      </w:r>
      <w:r w:rsidR="00C4016A" w:rsidRPr="00C4016A">
        <w:rPr>
          <w:rFonts w:eastAsia="Times New Roman"/>
          <w:spacing w:val="-5"/>
          <w:sz w:val="20"/>
          <w:lang w:val="en-US"/>
        </w:rPr>
        <w:t xml:space="preserve"> </w:t>
      </w:r>
      <w:r w:rsidR="00C4016A" w:rsidRPr="00C4016A">
        <w:rPr>
          <w:rFonts w:eastAsia="Times New Roman"/>
          <w:sz w:val="20"/>
          <w:lang w:val="en-US"/>
        </w:rPr>
        <w:t>MLD</w:t>
      </w:r>
      <w:r w:rsidR="00C4016A" w:rsidRPr="00C4016A">
        <w:rPr>
          <w:rFonts w:eastAsia="Times New Roman"/>
          <w:spacing w:val="-4"/>
          <w:sz w:val="20"/>
          <w:lang w:val="en-US"/>
        </w:rPr>
        <w:t xml:space="preserve"> </w:t>
      </w:r>
      <w:r w:rsidR="00C4016A" w:rsidRPr="00C4016A">
        <w:rPr>
          <w:rFonts w:eastAsia="Times New Roman"/>
          <w:sz w:val="20"/>
          <w:lang w:val="en-US"/>
        </w:rPr>
        <w:t>and</w:t>
      </w:r>
      <w:r w:rsidR="00C4016A" w:rsidRPr="00C4016A">
        <w:rPr>
          <w:rFonts w:eastAsia="Times New Roman"/>
          <w:spacing w:val="-5"/>
          <w:sz w:val="20"/>
          <w:lang w:val="en-US"/>
        </w:rPr>
        <w:t xml:space="preserve"> </w:t>
      </w:r>
      <w:ins w:id="121" w:author="Cariou, Laurent" w:date="2022-08-16T02:18:00Z">
        <w:r>
          <w:rPr>
            <w:rFonts w:eastAsia="Times New Roman"/>
            <w:spacing w:val="-5"/>
            <w:sz w:val="20"/>
            <w:lang w:val="en-US"/>
          </w:rPr>
          <w:t xml:space="preserve">that is </w:t>
        </w:r>
      </w:ins>
      <w:r w:rsidR="00C4016A" w:rsidRPr="00C4016A">
        <w:rPr>
          <w:rFonts w:eastAsia="Times New Roman"/>
          <w:sz w:val="20"/>
          <w:lang w:val="en-US"/>
        </w:rPr>
        <w:t>in</w:t>
      </w:r>
      <w:r w:rsidR="00C4016A" w:rsidRPr="00C4016A">
        <w:rPr>
          <w:rFonts w:eastAsia="Times New Roman"/>
          <w:spacing w:val="-4"/>
          <w:sz w:val="20"/>
          <w:lang w:val="en-US"/>
        </w:rPr>
        <w:t xml:space="preserve"> </w:t>
      </w:r>
      <w:r w:rsidR="00C4016A" w:rsidRPr="00C4016A">
        <w:rPr>
          <w:rFonts w:eastAsia="Times New Roman"/>
          <w:sz w:val="20"/>
          <w:lang w:val="en-US"/>
        </w:rPr>
        <w:t>active</w:t>
      </w:r>
      <w:r w:rsidR="00C4016A" w:rsidRPr="00C4016A">
        <w:rPr>
          <w:rFonts w:eastAsia="Times New Roman"/>
          <w:spacing w:val="-5"/>
          <w:sz w:val="20"/>
          <w:lang w:val="en-US"/>
        </w:rPr>
        <w:t xml:space="preserve"> </w:t>
      </w:r>
      <w:r w:rsidR="00C4016A" w:rsidRPr="00C4016A">
        <w:rPr>
          <w:rFonts w:eastAsia="Times New Roman"/>
          <w:spacing w:val="-2"/>
          <w:sz w:val="20"/>
          <w:lang w:val="en-US"/>
        </w:rPr>
        <w:t>mode.</w:t>
      </w:r>
    </w:p>
    <w:p w14:paraId="32735678" w14:textId="77777777" w:rsidR="00C4016A" w:rsidRPr="00C4016A" w:rsidRDefault="00C4016A" w:rsidP="00C4016A">
      <w:pPr>
        <w:widowControl w:val="0"/>
        <w:kinsoku w:val="0"/>
        <w:overflowPunct w:val="0"/>
        <w:autoSpaceDE w:val="0"/>
        <w:autoSpaceDN w:val="0"/>
        <w:adjustRightInd w:val="0"/>
        <w:spacing w:before="143" w:line="230" w:lineRule="auto"/>
        <w:jc w:val="left"/>
        <w:rPr>
          <w:rFonts w:eastAsia="Times New Roman"/>
          <w:spacing w:val="-2"/>
          <w:sz w:val="18"/>
          <w:szCs w:val="18"/>
          <w:lang w:val="en-US"/>
        </w:rPr>
      </w:pPr>
      <w:r w:rsidRPr="00C4016A">
        <w:rPr>
          <w:rFonts w:eastAsia="Times New Roman"/>
          <w:sz w:val="18"/>
          <w:szCs w:val="18"/>
          <w:lang w:val="en-US"/>
        </w:rPr>
        <w:t xml:space="preserve">NOTE 3—Operation with STAs affiliated with a non-AP MLD in power save mode are defined in </w:t>
      </w:r>
      <w:hyperlink w:anchor="bookmark53" w:history="1">
        <w:r w:rsidRPr="00C4016A">
          <w:rPr>
            <w:rFonts w:eastAsia="Times New Roman"/>
            <w:sz w:val="18"/>
            <w:szCs w:val="18"/>
            <w:lang w:val="en-US"/>
          </w:rPr>
          <w:t>35.3.12.4 (Traffic</w:t>
        </w:r>
      </w:hyperlink>
      <w:r w:rsidRPr="00C4016A">
        <w:rPr>
          <w:rFonts w:eastAsia="Times New Roman"/>
          <w:sz w:val="18"/>
          <w:szCs w:val="18"/>
          <w:lang w:val="en-US"/>
        </w:rPr>
        <w:t xml:space="preserve"> </w:t>
      </w:r>
      <w:hyperlink w:anchor="bookmark53" w:history="1">
        <w:r w:rsidRPr="00C4016A">
          <w:rPr>
            <w:rFonts w:eastAsia="Times New Roman"/>
            <w:spacing w:val="-2"/>
            <w:sz w:val="18"/>
            <w:szCs w:val="18"/>
            <w:lang w:val="en-US"/>
          </w:rPr>
          <w:t>indication)</w:t>
        </w:r>
      </w:hyperlink>
      <w:r w:rsidRPr="00C4016A">
        <w:rPr>
          <w:rFonts w:eastAsia="Times New Roman"/>
          <w:spacing w:val="-2"/>
          <w:sz w:val="18"/>
          <w:szCs w:val="18"/>
          <w:lang w:val="en-US"/>
        </w:rPr>
        <w:t>.</w:t>
      </w:r>
    </w:p>
    <w:p w14:paraId="0DC90E44" w14:textId="77777777" w:rsidR="00C4016A" w:rsidRPr="00C4016A" w:rsidRDefault="00C4016A" w:rsidP="00C4016A">
      <w:pPr>
        <w:widowControl w:val="0"/>
        <w:kinsoku w:val="0"/>
        <w:overflowPunct w:val="0"/>
        <w:autoSpaceDE w:val="0"/>
        <w:autoSpaceDN w:val="0"/>
        <w:adjustRightInd w:val="0"/>
        <w:spacing w:before="10"/>
        <w:jc w:val="left"/>
        <w:rPr>
          <w:rFonts w:eastAsia="Times New Roman"/>
          <w:sz w:val="19"/>
          <w:szCs w:val="19"/>
          <w:lang w:val="en-US"/>
        </w:rPr>
      </w:pPr>
    </w:p>
    <w:p w14:paraId="753503EB" w14:textId="77777777" w:rsidR="00C4016A" w:rsidRPr="00C4016A" w:rsidRDefault="00C4016A" w:rsidP="003667F8">
      <w:pPr>
        <w:widowControl w:val="0"/>
        <w:numPr>
          <w:ilvl w:val="4"/>
          <w:numId w:val="5"/>
        </w:numPr>
        <w:tabs>
          <w:tab w:val="left" w:pos="1105"/>
        </w:tabs>
        <w:kinsoku w:val="0"/>
        <w:overflowPunct w:val="0"/>
        <w:autoSpaceDE w:val="0"/>
        <w:autoSpaceDN w:val="0"/>
        <w:adjustRightInd w:val="0"/>
        <w:jc w:val="left"/>
        <w:outlineLvl w:val="4"/>
        <w:rPr>
          <w:rFonts w:ascii="Arial" w:eastAsia="Times New Roman" w:hAnsi="Arial" w:cs="Arial"/>
          <w:b/>
          <w:bCs/>
          <w:spacing w:val="-4"/>
          <w:sz w:val="20"/>
          <w:lang w:val="en-US"/>
        </w:rPr>
      </w:pPr>
      <w:bookmarkStart w:id="122" w:name="35.3.7.1.2_Default_mapping_mode"/>
      <w:bookmarkStart w:id="123" w:name="_bookmark37"/>
      <w:bookmarkEnd w:id="122"/>
      <w:bookmarkEnd w:id="123"/>
      <w:r w:rsidRPr="00C4016A">
        <w:rPr>
          <w:rFonts w:ascii="Arial" w:eastAsia="Times New Roman" w:hAnsi="Arial" w:cs="Arial"/>
          <w:b/>
          <w:bCs/>
          <w:sz w:val="20"/>
          <w:lang w:val="en-US"/>
        </w:rPr>
        <w:t>Default</w:t>
      </w:r>
      <w:r w:rsidRPr="00C4016A">
        <w:rPr>
          <w:rFonts w:ascii="Arial" w:eastAsia="Times New Roman" w:hAnsi="Arial" w:cs="Arial"/>
          <w:b/>
          <w:bCs/>
          <w:spacing w:val="-8"/>
          <w:sz w:val="20"/>
          <w:lang w:val="en-US"/>
        </w:rPr>
        <w:t xml:space="preserve"> </w:t>
      </w:r>
      <w:r w:rsidRPr="00C4016A">
        <w:rPr>
          <w:rFonts w:ascii="Arial" w:eastAsia="Times New Roman" w:hAnsi="Arial" w:cs="Arial"/>
          <w:b/>
          <w:bCs/>
          <w:sz w:val="20"/>
          <w:lang w:val="en-US"/>
        </w:rPr>
        <w:t>mapping</w:t>
      </w:r>
      <w:r w:rsidRPr="00C4016A">
        <w:rPr>
          <w:rFonts w:ascii="Arial" w:eastAsia="Times New Roman" w:hAnsi="Arial" w:cs="Arial"/>
          <w:b/>
          <w:bCs/>
          <w:spacing w:val="-8"/>
          <w:sz w:val="20"/>
          <w:lang w:val="en-US"/>
        </w:rPr>
        <w:t xml:space="preserve"> </w:t>
      </w:r>
      <w:r w:rsidRPr="00C4016A">
        <w:rPr>
          <w:rFonts w:ascii="Arial" w:eastAsia="Times New Roman" w:hAnsi="Arial" w:cs="Arial"/>
          <w:b/>
          <w:bCs/>
          <w:spacing w:val="-4"/>
          <w:sz w:val="20"/>
          <w:lang w:val="en-US"/>
        </w:rPr>
        <w:t>mode</w:t>
      </w:r>
    </w:p>
    <w:p w14:paraId="0DE43793" w14:textId="77777777" w:rsidR="00C4016A" w:rsidRPr="00C4016A" w:rsidRDefault="00C4016A" w:rsidP="00C4016A">
      <w:pPr>
        <w:widowControl w:val="0"/>
        <w:kinsoku w:val="0"/>
        <w:overflowPunct w:val="0"/>
        <w:autoSpaceDE w:val="0"/>
        <w:autoSpaceDN w:val="0"/>
        <w:adjustRightInd w:val="0"/>
        <w:spacing w:before="9"/>
        <w:jc w:val="left"/>
        <w:rPr>
          <w:rFonts w:ascii="Arial" w:eastAsia="Times New Roman" w:hAnsi="Arial" w:cs="Arial"/>
          <w:b/>
          <w:bCs/>
          <w:sz w:val="21"/>
          <w:szCs w:val="21"/>
          <w:lang w:val="en-US"/>
        </w:rPr>
      </w:pPr>
    </w:p>
    <w:p w14:paraId="0734B6C8" w14:textId="170676E1" w:rsidR="00C4016A" w:rsidRPr="00C4016A" w:rsidRDefault="00C4016A" w:rsidP="00C4016A">
      <w:pPr>
        <w:widowControl w:val="0"/>
        <w:kinsoku w:val="0"/>
        <w:overflowPunct w:val="0"/>
        <w:autoSpaceDE w:val="0"/>
        <w:autoSpaceDN w:val="0"/>
        <w:adjustRightInd w:val="0"/>
        <w:spacing w:before="1" w:line="249" w:lineRule="auto"/>
        <w:ind w:right="157"/>
        <w:rPr>
          <w:rFonts w:eastAsia="Times New Roman"/>
          <w:color w:val="000000"/>
          <w:sz w:val="20"/>
          <w:lang w:val="en-US"/>
        </w:rPr>
      </w:pPr>
      <w:r w:rsidRPr="00C4016A">
        <w:rPr>
          <w:rFonts w:eastAsia="Times New Roman"/>
          <w:sz w:val="20"/>
          <w:lang w:val="en-US"/>
        </w:rPr>
        <w:t>Under this mode, all TIDs are mapped to all setup links for DL and UL, and all setup links are enabled. A non-AP</w:t>
      </w:r>
      <w:r w:rsidRPr="00C4016A">
        <w:rPr>
          <w:rFonts w:eastAsia="Times New Roman"/>
          <w:spacing w:val="-2"/>
          <w:sz w:val="20"/>
          <w:lang w:val="en-US"/>
        </w:rPr>
        <w:t xml:space="preserve"> </w:t>
      </w:r>
      <w:r w:rsidRPr="00C4016A">
        <w:rPr>
          <w:rFonts w:eastAsia="Times New Roman"/>
          <w:sz w:val="20"/>
          <w:lang w:val="en-US"/>
        </w:rPr>
        <w:t>MLD</w:t>
      </w:r>
      <w:r w:rsidRPr="00C4016A">
        <w:rPr>
          <w:rFonts w:eastAsia="Times New Roman"/>
          <w:spacing w:val="-1"/>
          <w:sz w:val="20"/>
          <w:lang w:val="en-US"/>
        </w:rPr>
        <w:t xml:space="preserve"> </w:t>
      </w:r>
      <w:r w:rsidRPr="00C4016A">
        <w:rPr>
          <w:rFonts w:eastAsia="Times New Roman"/>
          <w:sz w:val="20"/>
          <w:lang w:val="en-US"/>
        </w:rPr>
        <w:t>associated with</w:t>
      </w:r>
      <w:r w:rsidRPr="00C4016A">
        <w:rPr>
          <w:rFonts w:eastAsia="Times New Roman"/>
          <w:spacing w:val="-2"/>
          <w:sz w:val="20"/>
          <w:lang w:val="en-US"/>
        </w:rPr>
        <w:t xml:space="preserve"> </w:t>
      </w:r>
      <w:r w:rsidRPr="00C4016A">
        <w:rPr>
          <w:rFonts w:eastAsia="Times New Roman"/>
          <w:sz w:val="20"/>
          <w:lang w:val="en-US"/>
        </w:rPr>
        <w:t>an AP</w:t>
      </w:r>
      <w:r w:rsidRPr="00C4016A">
        <w:rPr>
          <w:rFonts w:eastAsia="Times New Roman"/>
          <w:spacing w:val="-1"/>
          <w:sz w:val="20"/>
          <w:lang w:val="en-US"/>
        </w:rPr>
        <w:t xml:space="preserve"> </w:t>
      </w:r>
      <w:r w:rsidRPr="00C4016A">
        <w:rPr>
          <w:rFonts w:eastAsia="Times New Roman"/>
          <w:sz w:val="20"/>
          <w:lang w:val="en-US"/>
        </w:rPr>
        <w:t>MLD</w:t>
      </w:r>
      <w:r w:rsidRPr="00C4016A">
        <w:rPr>
          <w:rFonts w:eastAsia="Times New Roman"/>
          <w:spacing w:val="-2"/>
          <w:sz w:val="20"/>
          <w:lang w:val="en-US"/>
        </w:rPr>
        <w:t xml:space="preserve"> </w:t>
      </w:r>
      <w:r w:rsidRPr="00C4016A">
        <w:rPr>
          <w:rFonts w:eastAsia="Times New Roman"/>
          <w:sz w:val="20"/>
          <w:lang w:val="en-US"/>
        </w:rPr>
        <w:t>shall</w:t>
      </w:r>
      <w:r w:rsidRPr="00C4016A">
        <w:rPr>
          <w:rFonts w:eastAsia="Times New Roman"/>
          <w:spacing w:val="-2"/>
          <w:sz w:val="20"/>
          <w:lang w:val="en-US"/>
        </w:rPr>
        <w:t xml:space="preserve"> </w:t>
      </w:r>
      <w:r w:rsidRPr="00C4016A">
        <w:rPr>
          <w:rFonts w:eastAsia="Times New Roman"/>
          <w:sz w:val="20"/>
          <w:lang w:val="en-US"/>
        </w:rPr>
        <w:t>operate under</w:t>
      </w:r>
      <w:r w:rsidRPr="00C4016A">
        <w:rPr>
          <w:rFonts w:eastAsia="Times New Roman"/>
          <w:spacing w:val="-2"/>
          <w:sz w:val="20"/>
          <w:lang w:val="en-US"/>
        </w:rPr>
        <w:t xml:space="preserve"> </w:t>
      </w:r>
      <w:r w:rsidRPr="00C4016A">
        <w:rPr>
          <w:rFonts w:eastAsia="Times New Roman"/>
          <w:sz w:val="20"/>
          <w:lang w:val="en-US"/>
        </w:rPr>
        <w:t>this</w:t>
      </w:r>
      <w:r w:rsidRPr="00C4016A">
        <w:rPr>
          <w:rFonts w:eastAsia="Times New Roman"/>
          <w:spacing w:val="-2"/>
          <w:sz w:val="20"/>
          <w:lang w:val="en-US"/>
        </w:rPr>
        <w:t xml:space="preserve"> </w:t>
      </w:r>
      <w:r w:rsidRPr="00C4016A">
        <w:rPr>
          <w:rFonts w:eastAsia="Times New Roman"/>
          <w:sz w:val="20"/>
          <w:lang w:val="en-US"/>
        </w:rPr>
        <w:t>mode</w:t>
      </w:r>
      <w:r w:rsidRPr="00C4016A">
        <w:rPr>
          <w:rFonts w:eastAsia="Times New Roman"/>
          <w:spacing w:val="-2"/>
          <w:sz w:val="20"/>
          <w:lang w:val="en-US"/>
        </w:rPr>
        <w:t xml:space="preserve"> </w:t>
      </w:r>
      <w:r w:rsidRPr="00C4016A">
        <w:rPr>
          <w:rFonts w:eastAsia="Times New Roman"/>
          <w:color w:val="208A20"/>
          <w:sz w:val="20"/>
          <w:u w:val="single"/>
          <w:lang w:val="en-US"/>
        </w:rPr>
        <w:t>(#14054)</w:t>
      </w:r>
      <w:r w:rsidRPr="00C4016A">
        <w:rPr>
          <w:rFonts w:eastAsia="Times New Roman"/>
          <w:color w:val="000000"/>
          <w:sz w:val="20"/>
          <w:lang w:val="en-US"/>
        </w:rPr>
        <w:t>if</w:t>
      </w:r>
      <w:r w:rsidRPr="00C4016A">
        <w:rPr>
          <w:rFonts w:eastAsia="Times New Roman"/>
          <w:color w:val="000000"/>
          <w:spacing w:val="-2"/>
          <w:sz w:val="20"/>
          <w:lang w:val="en-US"/>
        </w:rPr>
        <w:t xml:space="preserve"> </w:t>
      </w:r>
      <w:r w:rsidRPr="00C4016A">
        <w:rPr>
          <w:rFonts w:eastAsia="Times New Roman"/>
          <w:color w:val="000000"/>
          <w:sz w:val="20"/>
          <w:lang w:val="en-US"/>
        </w:rPr>
        <w:t>a</w:t>
      </w:r>
      <w:r w:rsidRPr="00C4016A">
        <w:rPr>
          <w:rFonts w:eastAsia="Times New Roman"/>
          <w:color w:val="000000"/>
          <w:spacing w:val="-1"/>
          <w:sz w:val="20"/>
          <w:lang w:val="en-US"/>
        </w:rPr>
        <w:t xml:space="preserve"> </w:t>
      </w:r>
      <w:r w:rsidRPr="00C4016A">
        <w:rPr>
          <w:rFonts w:eastAsia="Times New Roman"/>
          <w:color w:val="000000"/>
          <w:sz w:val="20"/>
          <w:lang w:val="en-US"/>
        </w:rPr>
        <w:t>TID-to-link</w:t>
      </w:r>
      <w:r w:rsidRPr="00C4016A">
        <w:rPr>
          <w:rFonts w:eastAsia="Times New Roman"/>
          <w:color w:val="000000"/>
          <w:spacing w:val="-2"/>
          <w:sz w:val="20"/>
          <w:lang w:val="en-US"/>
        </w:rPr>
        <w:t xml:space="preserve"> </w:t>
      </w:r>
      <w:r w:rsidRPr="00C4016A">
        <w:rPr>
          <w:rFonts w:eastAsia="Times New Roman"/>
          <w:color w:val="000000"/>
          <w:sz w:val="20"/>
          <w:lang w:val="en-US"/>
        </w:rPr>
        <w:t xml:space="preserve">mapping is not advertised by the AP MLD (see </w:t>
      </w:r>
      <w:hyperlink w:anchor="bookmark39" w:history="1">
        <w:r w:rsidRPr="00C4016A">
          <w:rPr>
            <w:rFonts w:eastAsia="Times New Roman"/>
            <w:color w:val="000000"/>
            <w:sz w:val="20"/>
            <w:lang w:val="en-US"/>
          </w:rPr>
          <w:t>35.3.7.1.7 (Advertised TID-to-link mapping in Beacon and Probe</w:t>
        </w:r>
      </w:hyperlink>
      <w:r w:rsidRPr="00C4016A">
        <w:rPr>
          <w:rFonts w:eastAsia="Times New Roman"/>
          <w:color w:val="000000"/>
          <w:sz w:val="20"/>
          <w:lang w:val="en-US"/>
        </w:rPr>
        <w:t xml:space="preserve"> </w:t>
      </w:r>
      <w:hyperlink w:anchor="bookmark39" w:history="1">
        <w:r w:rsidRPr="00C4016A">
          <w:rPr>
            <w:rFonts w:eastAsia="Times New Roman"/>
            <w:color w:val="000000"/>
            <w:sz w:val="20"/>
            <w:lang w:val="en-US"/>
          </w:rPr>
          <w:t>Response frames(#14054))</w:t>
        </w:r>
      </w:hyperlink>
      <w:r w:rsidRPr="00C4016A">
        <w:rPr>
          <w:rFonts w:eastAsia="Times New Roman"/>
          <w:color w:val="000000"/>
          <w:sz w:val="20"/>
          <w:lang w:val="en-US"/>
        </w:rPr>
        <w:t>), and a TID-to-link mapping negotiation for a different mapping did not occur, was unsuccessful</w:t>
      </w:r>
      <w:ins w:id="124" w:author="Cariou, Laurent" w:date="2022-08-16T02:32:00Z">
        <w:r w:rsidR="00A93229">
          <w:rPr>
            <w:rFonts w:eastAsia="Times New Roman"/>
            <w:color w:val="000000"/>
            <w:sz w:val="20"/>
            <w:lang w:val="en-US"/>
          </w:rPr>
          <w:t xml:space="preserve"> </w:t>
        </w:r>
      </w:ins>
      <w:ins w:id="125" w:author="Cariou, Laurent" w:date="2022-08-16T02:34:00Z">
        <w:r w:rsidR="00834F69">
          <w:rPr>
            <w:rFonts w:eastAsia="Times New Roman"/>
            <w:color w:val="000000"/>
            <w:sz w:val="20"/>
            <w:lang w:val="en-US"/>
          </w:rPr>
          <w:t xml:space="preserve">(#10918) </w:t>
        </w:r>
      </w:ins>
      <w:ins w:id="126" w:author="Cariou, Laurent" w:date="2022-08-16T02:33:00Z">
        <w:r w:rsidR="00834F69">
          <w:rPr>
            <w:rFonts w:eastAsia="Times New Roman"/>
            <w:color w:val="000000"/>
            <w:sz w:val="20"/>
            <w:lang w:val="en-US"/>
          </w:rPr>
          <w:t>while having no successfully negotiated TID-to-link mapping before</w:t>
        </w:r>
      </w:ins>
      <w:r w:rsidRPr="00C4016A">
        <w:rPr>
          <w:rFonts w:eastAsia="Times New Roman"/>
          <w:color w:val="000000"/>
          <w:sz w:val="20"/>
          <w:lang w:val="en-US"/>
        </w:rPr>
        <w:t xml:space="preserve"> or was torn down.</w:t>
      </w:r>
    </w:p>
    <w:p w14:paraId="0C54C8DD" w14:textId="77777777" w:rsidR="00C4016A" w:rsidRPr="00C4016A" w:rsidRDefault="00C4016A" w:rsidP="00C4016A">
      <w:pPr>
        <w:widowControl w:val="0"/>
        <w:kinsoku w:val="0"/>
        <w:overflowPunct w:val="0"/>
        <w:autoSpaceDE w:val="0"/>
        <w:autoSpaceDN w:val="0"/>
        <w:adjustRightInd w:val="0"/>
        <w:spacing w:before="1"/>
        <w:jc w:val="left"/>
        <w:rPr>
          <w:rFonts w:eastAsia="Times New Roman"/>
          <w:sz w:val="21"/>
          <w:szCs w:val="21"/>
          <w:lang w:val="en-US"/>
        </w:rPr>
      </w:pPr>
    </w:p>
    <w:p w14:paraId="652D933F" w14:textId="77777777" w:rsidR="00C4016A" w:rsidRPr="00C4016A" w:rsidRDefault="00C4016A" w:rsidP="00C4016A">
      <w:pPr>
        <w:widowControl w:val="0"/>
        <w:kinsoku w:val="0"/>
        <w:overflowPunct w:val="0"/>
        <w:autoSpaceDE w:val="0"/>
        <w:autoSpaceDN w:val="0"/>
        <w:adjustRightInd w:val="0"/>
        <w:spacing w:before="1"/>
        <w:jc w:val="left"/>
        <w:rPr>
          <w:rFonts w:eastAsia="Times New Roman"/>
          <w:sz w:val="21"/>
          <w:szCs w:val="21"/>
          <w:lang w:val="en-US"/>
        </w:rPr>
      </w:pPr>
      <w:bookmarkStart w:id="127" w:name="35.3.7.1.3_Negotiation_of_TID-to-link_ma"/>
      <w:bookmarkStart w:id="128" w:name="_bookmark38"/>
      <w:bookmarkEnd w:id="127"/>
      <w:bookmarkEnd w:id="128"/>
    </w:p>
    <w:p w14:paraId="2076C403" w14:textId="77777777" w:rsidR="00C4016A" w:rsidRPr="00C4016A" w:rsidRDefault="00C4016A" w:rsidP="003667F8">
      <w:pPr>
        <w:widowControl w:val="0"/>
        <w:numPr>
          <w:ilvl w:val="4"/>
          <w:numId w:val="5"/>
        </w:numPr>
        <w:tabs>
          <w:tab w:val="left" w:pos="1105"/>
        </w:tabs>
        <w:kinsoku w:val="0"/>
        <w:overflowPunct w:val="0"/>
        <w:autoSpaceDE w:val="0"/>
        <w:autoSpaceDN w:val="0"/>
        <w:adjustRightInd w:val="0"/>
        <w:spacing w:before="1"/>
        <w:jc w:val="left"/>
        <w:outlineLvl w:val="4"/>
        <w:rPr>
          <w:rFonts w:ascii="Arial" w:eastAsia="Times New Roman" w:hAnsi="Arial" w:cs="Arial"/>
          <w:b/>
          <w:bCs/>
          <w:spacing w:val="-2"/>
          <w:sz w:val="20"/>
          <w:lang w:val="en-US"/>
        </w:rPr>
      </w:pPr>
      <w:bookmarkStart w:id="129" w:name="35.3.7.1.4_Power_state_after_enablement"/>
      <w:bookmarkEnd w:id="129"/>
      <w:r w:rsidRPr="00C4016A">
        <w:rPr>
          <w:rFonts w:ascii="Arial" w:eastAsia="Times New Roman" w:hAnsi="Arial" w:cs="Arial"/>
          <w:b/>
          <w:bCs/>
          <w:sz w:val="20"/>
          <w:lang w:val="en-US"/>
        </w:rPr>
        <w:t>Power</w:t>
      </w:r>
      <w:r w:rsidRPr="00C4016A">
        <w:rPr>
          <w:rFonts w:ascii="Arial" w:eastAsia="Times New Roman" w:hAnsi="Arial" w:cs="Arial"/>
          <w:b/>
          <w:bCs/>
          <w:spacing w:val="-8"/>
          <w:sz w:val="20"/>
          <w:lang w:val="en-US"/>
        </w:rPr>
        <w:t xml:space="preserve"> </w:t>
      </w:r>
      <w:r w:rsidRPr="00C4016A">
        <w:rPr>
          <w:rFonts w:ascii="Arial" w:eastAsia="Times New Roman" w:hAnsi="Arial" w:cs="Arial"/>
          <w:b/>
          <w:bCs/>
          <w:sz w:val="20"/>
          <w:lang w:val="en-US"/>
        </w:rPr>
        <w:t>state</w:t>
      </w:r>
      <w:r w:rsidRPr="00C4016A">
        <w:rPr>
          <w:rFonts w:ascii="Arial" w:eastAsia="Times New Roman" w:hAnsi="Arial" w:cs="Arial"/>
          <w:b/>
          <w:bCs/>
          <w:spacing w:val="-6"/>
          <w:sz w:val="20"/>
          <w:lang w:val="en-US"/>
        </w:rPr>
        <w:t xml:space="preserve"> </w:t>
      </w:r>
      <w:r w:rsidRPr="00C4016A">
        <w:rPr>
          <w:rFonts w:ascii="Arial" w:eastAsia="Times New Roman" w:hAnsi="Arial" w:cs="Arial"/>
          <w:b/>
          <w:bCs/>
          <w:sz w:val="20"/>
          <w:lang w:val="en-US"/>
        </w:rPr>
        <w:t>after</w:t>
      </w:r>
      <w:r w:rsidRPr="00C4016A">
        <w:rPr>
          <w:rFonts w:ascii="Arial" w:eastAsia="Times New Roman" w:hAnsi="Arial" w:cs="Arial"/>
          <w:b/>
          <w:bCs/>
          <w:spacing w:val="-5"/>
          <w:sz w:val="20"/>
          <w:lang w:val="en-US"/>
        </w:rPr>
        <w:t xml:space="preserve"> </w:t>
      </w:r>
      <w:r w:rsidRPr="00C4016A">
        <w:rPr>
          <w:rFonts w:ascii="Arial" w:eastAsia="Times New Roman" w:hAnsi="Arial" w:cs="Arial"/>
          <w:b/>
          <w:bCs/>
          <w:spacing w:val="-2"/>
          <w:sz w:val="20"/>
          <w:lang w:val="en-US"/>
        </w:rPr>
        <w:t>enablement</w:t>
      </w:r>
    </w:p>
    <w:p w14:paraId="074A5EB1" w14:textId="77777777" w:rsidR="00C4016A" w:rsidRPr="00C4016A" w:rsidRDefault="00C4016A" w:rsidP="00C4016A">
      <w:pPr>
        <w:widowControl w:val="0"/>
        <w:kinsoku w:val="0"/>
        <w:overflowPunct w:val="0"/>
        <w:autoSpaceDE w:val="0"/>
        <w:autoSpaceDN w:val="0"/>
        <w:adjustRightInd w:val="0"/>
        <w:spacing w:before="9"/>
        <w:jc w:val="left"/>
        <w:rPr>
          <w:rFonts w:ascii="Arial" w:eastAsia="Times New Roman" w:hAnsi="Arial" w:cs="Arial"/>
          <w:b/>
          <w:bCs/>
          <w:sz w:val="21"/>
          <w:szCs w:val="21"/>
          <w:lang w:val="en-US"/>
        </w:rPr>
      </w:pPr>
    </w:p>
    <w:p w14:paraId="4B1F573C" w14:textId="77777777" w:rsidR="00C4016A" w:rsidRPr="00C4016A" w:rsidRDefault="00C4016A" w:rsidP="00C4016A">
      <w:pPr>
        <w:widowControl w:val="0"/>
        <w:kinsoku w:val="0"/>
        <w:overflowPunct w:val="0"/>
        <w:autoSpaceDE w:val="0"/>
        <w:autoSpaceDN w:val="0"/>
        <w:adjustRightInd w:val="0"/>
        <w:spacing w:line="249" w:lineRule="auto"/>
        <w:ind w:right="157"/>
        <w:rPr>
          <w:rFonts w:eastAsia="Times New Roman"/>
          <w:spacing w:val="-2"/>
          <w:sz w:val="20"/>
          <w:lang w:val="en-US"/>
        </w:rPr>
      </w:pPr>
      <w:r w:rsidRPr="00C4016A">
        <w:rPr>
          <w:rFonts w:eastAsia="Times New Roman"/>
          <w:sz w:val="20"/>
          <w:lang w:val="en-US"/>
        </w:rPr>
        <w:t>When a link becomes enabled for a STA that is affiliated with a non-AP MLD after successful MLD association</w:t>
      </w:r>
      <w:r w:rsidRPr="00C4016A">
        <w:rPr>
          <w:rFonts w:eastAsia="Times New Roman"/>
          <w:spacing w:val="-3"/>
          <w:sz w:val="20"/>
          <w:lang w:val="en-US"/>
        </w:rPr>
        <w:t xml:space="preserve"> </w:t>
      </w:r>
      <w:r w:rsidRPr="00C4016A">
        <w:rPr>
          <w:rFonts w:eastAsia="Times New Roman"/>
          <w:sz w:val="20"/>
          <w:lang w:val="en-US"/>
        </w:rPr>
        <w:t>with</w:t>
      </w:r>
      <w:r w:rsidRPr="00C4016A">
        <w:rPr>
          <w:rFonts w:eastAsia="Times New Roman"/>
          <w:spacing w:val="-4"/>
          <w:sz w:val="20"/>
          <w:lang w:val="en-US"/>
        </w:rPr>
        <w:t xml:space="preserve"> </w:t>
      </w:r>
      <w:r w:rsidRPr="00C4016A">
        <w:rPr>
          <w:rFonts w:eastAsia="Times New Roman"/>
          <w:sz w:val="20"/>
          <w:lang w:val="en-US"/>
        </w:rPr>
        <w:t>(Re)Association</w:t>
      </w:r>
      <w:r w:rsidRPr="00C4016A">
        <w:rPr>
          <w:rFonts w:eastAsia="Times New Roman"/>
          <w:spacing w:val="-3"/>
          <w:sz w:val="20"/>
          <w:lang w:val="en-US"/>
        </w:rPr>
        <w:t xml:space="preserve"> </w:t>
      </w:r>
      <w:r w:rsidRPr="00C4016A">
        <w:rPr>
          <w:rFonts w:eastAsia="Times New Roman"/>
          <w:sz w:val="20"/>
          <w:lang w:val="en-US"/>
        </w:rPr>
        <w:t>Request/Response</w:t>
      </w:r>
      <w:r w:rsidRPr="00C4016A">
        <w:rPr>
          <w:rFonts w:eastAsia="Times New Roman"/>
          <w:spacing w:val="-3"/>
          <w:sz w:val="20"/>
          <w:lang w:val="en-US"/>
        </w:rPr>
        <w:t xml:space="preserve"> </w:t>
      </w:r>
      <w:r w:rsidRPr="00C4016A">
        <w:rPr>
          <w:rFonts w:eastAsia="Times New Roman"/>
          <w:sz w:val="20"/>
          <w:lang w:val="en-US"/>
        </w:rPr>
        <w:t>frames</w:t>
      </w:r>
      <w:r w:rsidRPr="00C4016A">
        <w:rPr>
          <w:rFonts w:eastAsia="Times New Roman"/>
          <w:spacing w:val="-3"/>
          <w:sz w:val="20"/>
          <w:lang w:val="en-US"/>
        </w:rPr>
        <w:t xml:space="preserve"> </w:t>
      </w:r>
      <w:r w:rsidRPr="00C4016A">
        <w:rPr>
          <w:rFonts w:eastAsia="Times New Roman"/>
          <w:sz w:val="20"/>
          <w:lang w:val="en-US"/>
        </w:rPr>
        <w:t>transmitted</w:t>
      </w:r>
      <w:r w:rsidRPr="00C4016A">
        <w:rPr>
          <w:rFonts w:eastAsia="Times New Roman"/>
          <w:spacing w:val="-3"/>
          <w:sz w:val="20"/>
          <w:lang w:val="en-US"/>
        </w:rPr>
        <w:t xml:space="preserve"> </w:t>
      </w:r>
      <w:r w:rsidRPr="00C4016A">
        <w:rPr>
          <w:rFonts w:eastAsia="Times New Roman"/>
          <w:sz w:val="20"/>
          <w:lang w:val="en-US"/>
        </w:rPr>
        <w:t>on</w:t>
      </w:r>
      <w:r w:rsidRPr="00C4016A">
        <w:rPr>
          <w:rFonts w:eastAsia="Times New Roman"/>
          <w:spacing w:val="-3"/>
          <w:sz w:val="20"/>
          <w:lang w:val="en-US"/>
        </w:rPr>
        <w:t xml:space="preserve"> </w:t>
      </w:r>
      <w:r w:rsidRPr="00C4016A">
        <w:rPr>
          <w:rFonts w:eastAsia="Times New Roman"/>
          <w:sz w:val="20"/>
          <w:lang w:val="en-US"/>
        </w:rPr>
        <w:t>that</w:t>
      </w:r>
      <w:r w:rsidRPr="00C4016A">
        <w:rPr>
          <w:rFonts w:eastAsia="Times New Roman"/>
          <w:spacing w:val="-4"/>
          <w:sz w:val="20"/>
          <w:lang w:val="en-US"/>
        </w:rPr>
        <w:t xml:space="preserve"> </w:t>
      </w:r>
      <w:r w:rsidRPr="00C4016A">
        <w:rPr>
          <w:rFonts w:eastAsia="Times New Roman"/>
          <w:sz w:val="20"/>
          <w:lang w:val="en-US"/>
        </w:rPr>
        <w:t>link,</w:t>
      </w:r>
      <w:r w:rsidRPr="00C4016A">
        <w:rPr>
          <w:rFonts w:eastAsia="Times New Roman"/>
          <w:spacing w:val="-3"/>
          <w:sz w:val="20"/>
          <w:lang w:val="en-US"/>
        </w:rPr>
        <w:t xml:space="preserve"> </w:t>
      </w:r>
      <w:r w:rsidRPr="00C4016A">
        <w:rPr>
          <w:rFonts w:eastAsia="Times New Roman"/>
          <w:sz w:val="20"/>
          <w:lang w:val="en-US"/>
        </w:rPr>
        <w:t>the</w:t>
      </w:r>
      <w:r w:rsidRPr="00C4016A">
        <w:rPr>
          <w:rFonts w:eastAsia="Times New Roman"/>
          <w:spacing w:val="-3"/>
          <w:sz w:val="20"/>
          <w:lang w:val="en-US"/>
        </w:rPr>
        <w:t xml:space="preserve"> </w:t>
      </w:r>
      <w:r w:rsidRPr="00C4016A">
        <w:rPr>
          <w:rFonts w:eastAsia="Times New Roman"/>
          <w:sz w:val="20"/>
          <w:lang w:val="en-US"/>
        </w:rPr>
        <w:t>power</w:t>
      </w:r>
      <w:r w:rsidRPr="00C4016A">
        <w:rPr>
          <w:rFonts w:eastAsia="Times New Roman"/>
          <w:spacing w:val="-3"/>
          <w:sz w:val="20"/>
          <w:lang w:val="en-US"/>
        </w:rPr>
        <w:t xml:space="preserve"> </w:t>
      </w:r>
      <w:r w:rsidRPr="00C4016A">
        <w:rPr>
          <w:rFonts w:eastAsia="Times New Roman"/>
          <w:sz w:val="20"/>
          <w:lang w:val="en-US"/>
        </w:rPr>
        <w:t>management mode</w:t>
      </w:r>
      <w:r w:rsidRPr="00C4016A">
        <w:rPr>
          <w:rFonts w:eastAsia="Times New Roman"/>
          <w:spacing w:val="-4"/>
          <w:sz w:val="20"/>
          <w:lang w:val="en-US"/>
        </w:rPr>
        <w:t xml:space="preserve"> </w:t>
      </w:r>
      <w:r w:rsidRPr="00C4016A">
        <w:rPr>
          <w:rFonts w:eastAsia="Times New Roman"/>
          <w:sz w:val="20"/>
          <w:lang w:val="en-US"/>
        </w:rPr>
        <w:t>of</w:t>
      </w:r>
      <w:r w:rsidRPr="00C4016A">
        <w:rPr>
          <w:rFonts w:eastAsia="Times New Roman"/>
          <w:spacing w:val="-4"/>
          <w:sz w:val="20"/>
          <w:lang w:val="en-US"/>
        </w:rPr>
        <w:t xml:space="preserve"> </w:t>
      </w:r>
      <w:r w:rsidRPr="00C4016A">
        <w:rPr>
          <w:rFonts w:eastAsia="Times New Roman"/>
          <w:sz w:val="20"/>
          <w:lang w:val="en-US"/>
        </w:rPr>
        <w:t>the</w:t>
      </w:r>
      <w:r w:rsidRPr="00C4016A">
        <w:rPr>
          <w:rFonts w:eastAsia="Times New Roman"/>
          <w:spacing w:val="-4"/>
          <w:sz w:val="20"/>
          <w:lang w:val="en-US"/>
        </w:rPr>
        <w:t xml:space="preserve"> </w:t>
      </w:r>
      <w:r w:rsidRPr="00C4016A">
        <w:rPr>
          <w:rFonts w:eastAsia="Times New Roman"/>
          <w:sz w:val="20"/>
          <w:lang w:val="en-US"/>
        </w:rPr>
        <w:t>STA,</w:t>
      </w:r>
      <w:r w:rsidRPr="00C4016A">
        <w:rPr>
          <w:rFonts w:eastAsia="Times New Roman"/>
          <w:spacing w:val="-5"/>
          <w:sz w:val="20"/>
          <w:lang w:val="en-US"/>
        </w:rPr>
        <w:t xml:space="preserve"> </w:t>
      </w:r>
      <w:r w:rsidRPr="00C4016A">
        <w:rPr>
          <w:rFonts w:eastAsia="Times New Roman"/>
          <w:sz w:val="20"/>
          <w:lang w:val="en-US"/>
        </w:rPr>
        <w:t>immediately</w:t>
      </w:r>
      <w:r w:rsidRPr="00C4016A">
        <w:rPr>
          <w:rFonts w:eastAsia="Times New Roman"/>
          <w:spacing w:val="-4"/>
          <w:sz w:val="20"/>
          <w:lang w:val="en-US"/>
        </w:rPr>
        <w:t xml:space="preserve"> </w:t>
      </w:r>
      <w:r w:rsidRPr="00C4016A">
        <w:rPr>
          <w:rFonts w:eastAsia="Times New Roman"/>
          <w:sz w:val="20"/>
          <w:lang w:val="en-US"/>
        </w:rPr>
        <w:t>after</w:t>
      </w:r>
      <w:r w:rsidRPr="00C4016A">
        <w:rPr>
          <w:rFonts w:eastAsia="Times New Roman"/>
          <w:spacing w:val="-4"/>
          <w:sz w:val="20"/>
          <w:lang w:val="en-US"/>
        </w:rPr>
        <w:t xml:space="preserve"> </w:t>
      </w:r>
      <w:r w:rsidRPr="00C4016A">
        <w:rPr>
          <w:rFonts w:eastAsia="Times New Roman"/>
          <w:sz w:val="20"/>
          <w:lang w:val="en-US"/>
        </w:rPr>
        <w:t>the</w:t>
      </w:r>
      <w:r w:rsidRPr="00C4016A">
        <w:rPr>
          <w:rFonts w:eastAsia="Times New Roman"/>
          <w:spacing w:val="-4"/>
          <w:sz w:val="20"/>
          <w:lang w:val="en-US"/>
        </w:rPr>
        <w:t xml:space="preserve"> </w:t>
      </w:r>
      <w:r w:rsidRPr="00C4016A">
        <w:rPr>
          <w:rFonts w:eastAsia="Times New Roman"/>
          <w:sz w:val="20"/>
          <w:lang w:val="en-US"/>
        </w:rPr>
        <w:t>acknowledgement</w:t>
      </w:r>
      <w:r w:rsidRPr="00C4016A">
        <w:rPr>
          <w:rFonts w:eastAsia="Times New Roman"/>
          <w:spacing w:val="-4"/>
          <w:sz w:val="20"/>
          <w:lang w:val="en-US"/>
        </w:rPr>
        <w:t xml:space="preserve"> </w:t>
      </w:r>
      <w:r w:rsidRPr="00C4016A">
        <w:rPr>
          <w:rFonts w:eastAsia="Times New Roman"/>
          <w:sz w:val="20"/>
          <w:lang w:val="en-US"/>
        </w:rPr>
        <w:t>of</w:t>
      </w:r>
      <w:r w:rsidRPr="00C4016A">
        <w:rPr>
          <w:rFonts w:eastAsia="Times New Roman"/>
          <w:spacing w:val="-4"/>
          <w:sz w:val="20"/>
          <w:lang w:val="en-US"/>
        </w:rPr>
        <w:t xml:space="preserve"> </w:t>
      </w:r>
      <w:r w:rsidRPr="00C4016A">
        <w:rPr>
          <w:rFonts w:eastAsia="Times New Roman"/>
          <w:sz w:val="20"/>
          <w:lang w:val="en-US"/>
        </w:rPr>
        <w:t>the</w:t>
      </w:r>
      <w:r w:rsidRPr="00C4016A">
        <w:rPr>
          <w:rFonts w:eastAsia="Times New Roman"/>
          <w:spacing w:val="-4"/>
          <w:sz w:val="20"/>
          <w:lang w:val="en-US"/>
        </w:rPr>
        <w:t xml:space="preserve"> </w:t>
      </w:r>
      <w:r w:rsidRPr="00C4016A">
        <w:rPr>
          <w:rFonts w:eastAsia="Times New Roman"/>
          <w:sz w:val="20"/>
          <w:lang w:val="en-US"/>
        </w:rPr>
        <w:t>(Re)Association</w:t>
      </w:r>
      <w:r w:rsidRPr="00C4016A">
        <w:rPr>
          <w:rFonts w:eastAsia="Times New Roman"/>
          <w:spacing w:val="-4"/>
          <w:sz w:val="20"/>
          <w:lang w:val="en-US"/>
        </w:rPr>
        <w:t xml:space="preserve"> </w:t>
      </w:r>
      <w:r w:rsidRPr="00C4016A">
        <w:rPr>
          <w:rFonts w:eastAsia="Times New Roman"/>
          <w:sz w:val="20"/>
          <w:lang w:val="en-US"/>
        </w:rPr>
        <w:t>Response</w:t>
      </w:r>
      <w:r w:rsidRPr="00C4016A">
        <w:rPr>
          <w:rFonts w:eastAsia="Times New Roman"/>
          <w:spacing w:val="-4"/>
          <w:sz w:val="20"/>
          <w:lang w:val="en-US"/>
        </w:rPr>
        <w:t xml:space="preserve"> </w:t>
      </w:r>
      <w:r w:rsidRPr="00C4016A">
        <w:rPr>
          <w:rFonts w:eastAsia="Times New Roman"/>
          <w:sz w:val="20"/>
          <w:lang w:val="en-US"/>
        </w:rPr>
        <w:t>frame,</w:t>
      </w:r>
      <w:r w:rsidRPr="00C4016A">
        <w:rPr>
          <w:rFonts w:eastAsia="Times New Roman"/>
          <w:spacing w:val="-4"/>
          <w:sz w:val="20"/>
          <w:lang w:val="en-US"/>
        </w:rPr>
        <w:t xml:space="preserve"> </w:t>
      </w:r>
      <w:r w:rsidRPr="00C4016A">
        <w:rPr>
          <w:rFonts w:eastAsia="Times New Roman"/>
          <w:sz w:val="20"/>
          <w:lang w:val="en-US"/>
        </w:rPr>
        <w:t>is</w:t>
      </w:r>
      <w:r w:rsidRPr="00C4016A">
        <w:rPr>
          <w:rFonts w:eastAsia="Times New Roman"/>
          <w:spacing w:val="-4"/>
          <w:sz w:val="20"/>
          <w:lang w:val="en-US"/>
        </w:rPr>
        <w:t xml:space="preserve"> </w:t>
      </w:r>
      <w:r w:rsidRPr="00C4016A">
        <w:rPr>
          <w:rFonts w:eastAsia="Times New Roman"/>
          <w:sz w:val="20"/>
          <w:lang w:val="en-US"/>
        </w:rPr>
        <w:t xml:space="preserve">active </w:t>
      </w:r>
      <w:r w:rsidRPr="00C4016A">
        <w:rPr>
          <w:rFonts w:eastAsia="Times New Roman"/>
          <w:spacing w:val="-2"/>
          <w:sz w:val="20"/>
          <w:lang w:val="en-US"/>
        </w:rPr>
        <w:t>mode.</w:t>
      </w:r>
    </w:p>
    <w:p w14:paraId="0C6275B6" w14:textId="77777777" w:rsidR="00C4016A" w:rsidRPr="00C4016A" w:rsidRDefault="00C4016A" w:rsidP="00C4016A">
      <w:pPr>
        <w:widowControl w:val="0"/>
        <w:kinsoku w:val="0"/>
        <w:overflowPunct w:val="0"/>
        <w:autoSpaceDE w:val="0"/>
        <w:autoSpaceDN w:val="0"/>
        <w:adjustRightInd w:val="0"/>
        <w:spacing w:before="3"/>
        <w:jc w:val="left"/>
        <w:rPr>
          <w:rFonts w:eastAsia="Times New Roman"/>
          <w:sz w:val="21"/>
          <w:szCs w:val="21"/>
          <w:lang w:val="en-US"/>
        </w:rPr>
      </w:pPr>
    </w:p>
    <w:p w14:paraId="384A8396" w14:textId="77777777" w:rsidR="00C4016A" w:rsidRPr="00C4016A" w:rsidRDefault="00C4016A" w:rsidP="00C4016A">
      <w:pPr>
        <w:widowControl w:val="0"/>
        <w:kinsoku w:val="0"/>
        <w:overflowPunct w:val="0"/>
        <w:autoSpaceDE w:val="0"/>
        <w:autoSpaceDN w:val="0"/>
        <w:adjustRightInd w:val="0"/>
        <w:spacing w:line="249" w:lineRule="auto"/>
        <w:ind w:right="155"/>
        <w:rPr>
          <w:rFonts w:eastAsia="Times New Roman"/>
          <w:sz w:val="20"/>
          <w:lang w:val="en-US"/>
        </w:rPr>
      </w:pPr>
      <w:r w:rsidRPr="00C4016A">
        <w:rPr>
          <w:rFonts w:eastAsia="Times New Roman"/>
          <w:sz w:val="20"/>
          <w:lang w:val="en-US"/>
        </w:rPr>
        <w:t>When a link becomes enabled for a STA that is affiliated with a non-AP MLD after successful MLD association with (Re)Association Request/Response frames transmitted on another link or after successful TID-to-link mapping negotiation with TID-To-Link Mapping Request/Response frames transmitted on another link, the power management mode of the STA, immediately after the acknowledgement of the (Re)Association</w:t>
      </w:r>
      <w:r w:rsidRPr="00C4016A">
        <w:rPr>
          <w:rFonts w:eastAsia="Times New Roman"/>
          <w:spacing w:val="-4"/>
          <w:sz w:val="20"/>
          <w:lang w:val="en-US"/>
        </w:rPr>
        <w:t xml:space="preserve"> </w:t>
      </w:r>
      <w:r w:rsidRPr="00C4016A">
        <w:rPr>
          <w:rFonts w:eastAsia="Times New Roman"/>
          <w:sz w:val="20"/>
          <w:lang w:val="en-US"/>
        </w:rPr>
        <w:t>Response</w:t>
      </w:r>
      <w:r w:rsidRPr="00C4016A">
        <w:rPr>
          <w:rFonts w:eastAsia="Times New Roman"/>
          <w:spacing w:val="-4"/>
          <w:sz w:val="20"/>
          <w:lang w:val="en-US"/>
        </w:rPr>
        <w:t xml:space="preserve"> </w:t>
      </w:r>
      <w:r w:rsidRPr="00C4016A">
        <w:rPr>
          <w:rFonts w:eastAsia="Times New Roman"/>
          <w:sz w:val="20"/>
          <w:lang w:val="en-US"/>
        </w:rPr>
        <w:t>frame</w:t>
      </w:r>
      <w:r w:rsidRPr="00C4016A">
        <w:rPr>
          <w:rFonts w:eastAsia="Times New Roman"/>
          <w:spacing w:val="-4"/>
          <w:sz w:val="20"/>
          <w:lang w:val="en-US"/>
        </w:rPr>
        <w:t xml:space="preserve"> </w:t>
      </w:r>
      <w:r w:rsidRPr="00C4016A">
        <w:rPr>
          <w:rFonts w:eastAsia="Times New Roman"/>
          <w:sz w:val="20"/>
          <w:lang w:val="en-US"/>
        </w:rPr>
        <w:t>or</w:t>
      </w:r>
      <w:r w:rsidRPr="00C4016A">
        <w:rPr>
          <w:rFonts w:eastAsia="Times New Roman"/>
          <w:spacing w:val="-4"/>
          <w:sz w:val="20"/>
          <w:lang w:val="en-US"/>
        </w:rPr>
        <w:t xml:space="preserve"> </w:t>
      </w:r>
      <w:r w:rsidRPr="00C4016A">
        <w:rPr>
          <w:rFonts w:eastAsia="Times New Roman"/>
          <w:sz w:val="20"/>
          <w:lang w:val="en-US"/>
        </w:rPr>
        <w:t>of</w:t>
      </w:r>
      <w:r w:rsidRPr="00C4016A">
        <w:rPr>
          <w:rFonts w:eastAsia="Times New Roman"/>
          <w:spacing w:val="-4"/>
          <w:sz w:val="20"/>
          <w:lang w:val="en-US"/>
        </w:rPr>
        <w:t xml:space="preserve"> </w:t>
      </w:r>
      <w:r w:rsidRPr="00C4016A">
        <w:rPr>
          <w:rFonts w:eastAsia="Times New Roman"/>
          <w:sz w:val="20"/>
          <w:lang w:val="en-US"/>
        </w:rPr>
        <w:t>the</w:t>
      </w:r>
      <w:r w:rsidRPr="00C4016A">
        <w:rPr>
          <w:rFonts w:eastAsia="Times New Roman"/>
          <w:spacing w:val="-4"/>
          <w:sz w:val="20"/>
          <w:lang w:val="en-US"/>
        </w:rPr>
        <w:t xml:space="preserve"> </w:t>
      </w:r>
      <w:r w:rsidRPr="00C4016A">
        <w:rPr>
          <w:rFonts w:eastAsia="Times New Roman"/>
          <w:sz w:val="20"/>
          <w:lang w:val="en-US"/>
        </w:rPr>
        <w:t>TID-To-Link</w:t>
      </w:r>
      <w:r w:rsidRPr="00C4016A">
        <w:rPr>
          <w:rFonts w:eastAsia="Times New Roman"/>
          <w:spacing w:val="-3"/>
          <w:sz w:val="20"/>
          <w:lang w:val="en-US"/>
        </w:rPr>
        <w:t xml:space="preserve"> </w:t>
      </w:r>
      <w:r w:rsidRPr="00C4016A">
        <w:rPr>
          <w:rFonts w:eastAsia="Times New Roman"/>
          <w:sz w:val="20"/>
          <w:lang w:val="en-US"/>
        </w:rPr>
        <w:t>Mapping</w:t>
      </w:r>
      <w:r w:rsidRPr="00C4016A">
        <w:rPr>
          <w:rFonts w:eastAsia="Times New Roman"/>
          <w:spacing w:val="-4"/>
          <w:sz w:val="20"/>
          <w:lang w:val="en-US"/>
        </w:rPr>
        <w:t xml:space="preserve"> </w:t>
      </w:r>
      <w:r w:rsidRPr="00C4016A">
        <w:rPr>
          <w:rFonts w:eastAsia="Times New Roman"/>
          <w:sz w:val="20"/>
          <w:lang w:val="en-US"/>
        </w:rPr>
        <w:t>Response</w:t>
      </w:r>
      <w:r w:rsidRPr="00C4016A">
        <w:rPr>
          <w:rFonts w:eastAsia="Times New Roman"/>
          <w:spacing w:val="-4"/>
          <w:sz w:val="20"/>
          <w:lang w:val="en-US"/>
        </w:rPr>
        <w:t xml:space="preserve"> </w:t>
      </w:r>
      <w:r w:rsidRPr="00C4016A">
        <w:rPr>
          <w:rFonts w:eastAsia="Times New Roman"/>
          <w:sz w:val="20"/>
          <w:lang w:val="en-US"/>
        </w:rPr>
        <w:t>frame,</w:t>
      </w:r>
      <w:r w:rsidRPr="00C4016A">
        <w:rPr>
          <w:rFonts w:eastAsia="Times New Roman"/>
          <w:spacing w:val="-4"/>
          <w:sz w:val="20"/>
          <w:lang w:val="en-US"/>
        </w:rPr>
        <w:t xml:space="preserve"> </w:t>
      </w:r>
      <w:r w:rsidRPr="00C4016A">
        <w:rPr>
          <w:rFonts w:eastAsia="Times New Roman"/>
          <w:sz w:val="20"/>
          <w:lang w:val="en-US"/>
        </w:rPr>
        <w:t>is</w:t>
      </w:r>
      <w:r w:rsidRPr="00C4016A">
        <w:rPr>
          <w:rFonts w:eastAsia="Times New Roman"/>
          <w:spacing w:val="-4"/>
          <w:sz w:val="20"/>
          <w:lang w:val="en-US"/>
        </w:rPr>
        <w:t xml:space="preserve"> </w:t>
      </w:r>
      <w:r w:rsidRPr="00C4016A">
        <w:rPr>
          <w:rFonts w:eastAsia="Times New Roman"/>
          <w:sz w:val="20"/>
          <w:lang w:val="en-US"/>
        </w:rPr>
        <w:t>power</w:t>
      </w:r>
      <w:r w:rsidRPr="00C4016A">
        <w:rPr>
          <w:rFonts w:eastAsia="Times New Roman"/>
          <w:spacing w:val="-4"/>
          <w:sz w:val="20"/>
          <w:lang w:val="en-US"/>
        </w:rPr>
        <w:t xml:space="preserve"> </w:t>
      </w:r>
      <w:r w:rsidRPr="00C4016A">
        <w:rPr>
          <w:rFonts w:eastAsia="Times New Roman"/>
          <w:sz w:val="20"/>
          <w:lang w:val="en-US"/>
        </w:rPr>
        <w:t>save</w:t>
      </w:r>
      <w:r w:rsidRPr="00C4016A">
        <w:rPr>
          <w:rFonts w:eastAsia="Times New Roman"/>
          <w:spacing w:val="-4"/>
          <w:sz w:val="20"/>
          <w:lang w:val="en-US"/>
        </w:rPr>
        <w:t xml:space="preserve"> </w:t>
      </w:r>
      <w:r w:rsidRPr="00C4016A">
        <w:rPr>
          <w:rFonts w:eastAsia="Times New Roman"/>
          <w:sz w:val="20"/>
          <w:lang w:val="en-US"/>
        </w:rPr>
        <w:t>mode,</w:t>
      </w:r>
      <w:r w:rsidRPr="00C4016A">
        <w:rPr>
          <w:rFonts w:eastAsia="Times New Roman"/>
          <w:spacing w:val="-4"/>
          <w:sz w:val="20"/>
          <w:lang w:val="en-US"/>
        </w:rPr>
        <w:t xml:space="preserve"> </w:t>
      </w:r>
      <w:r w:rsidRPr="00C4016A">
        <w:rPr>
          <w:rFonts w:eastAsia="Times New Roman"/>
          <w:sz w:val="20"/>
          <w:lang w:val="en-US"/>
        </w:rPr>
        <w:t>and its power state is doze.</w:t>
      </w:r>
    </w:p>
    <w:p w14:paraId="1DA6DB60" w14:textId="77777777" w:rsidR="00C4016A" w:rsidRPr="00C4016A" w:rsidRDefault="00C4016A" w:rsidP="00C4016A">
      <w:pPr>
        <w:widowControl w:val="0"/>
        <w:kinsoku w:val="0"/>
        <w:overflowPunct w:val="0"/>
        <w:autoSpaceDE w:val="0"/>
        <w:autoSpaceDN w:val="0"/>
        <w:adjustRightInd w:val="0"/>
        <w:spacing w:before="2"/>
        <w:jc w:val="left"/>
        <w:rPr>
          <w:rFonts w:eastAsia="Times New Roman"/>
          <w:sz w:val="21"/>
          <w:szCs w:val="21"/>
          <w:lang w:val="en-US"/>
        </w:rPr>
      </w:pPr>
    </w:p>
    <w:p w14:paraId="253AA919" w14:textId="1E9017C4" w:rsidR="00C4016A" w:rsidRPr="00C4016A" w:rsidRDefault="00C4016A" w:rsidP="003667F8">
      <w:pPr>
        <w:widowControl w:val="0"/>
        <w:numPr>
          <w:ilvl w:val="4"/>
          <w:numId w:val="5"/>
        </w:numPr>
        <w:tabs>
          <w:tab w:val="left" w:pos="1105"/>
        </w:tabs>
        <w:kinsoku w:val="0"/>
        <w:overflowPunct w:val="0"/>
        <w:autoSpaceDE w:val="0"/>
        <w:autoSpaceDN w:val="0"/>
        <w:adjustRightInd w:val="0"/>
        <w:spacing w:before="1"/>
        <w:jc w:val="left"/>
        <w:outlineLvl w:val="4"/>
        <w:rPr>
          <w:rFonts w:ascii="Arial" w:eastAsia="Times New Roman" w:hAnsi="Arial" w:cs="Arial"/>
          <w:b/>
          <w:bCs/>
          <w:spacing w:val="-2"/>
          <w:sz w:val="20"/>
          <w:lang w:val="en-US"/>
        </w:rPr>
      </w:pPr>
      <w:bookmarkStart w:id="130" w:name="35.3.7.1.5_Power_state_after_disablement"/>
      <w:bookmarkEnd w:id="130"/>
      <w:r w:rsidRPr="00C4016A">
        <w:rPr>
          <w:rFonts w:ascii="Arial" w:eastAsia="Times New Roman" w:hAnsi="Arial" w:cs="Arial"/>
          <w:b/>
          <w:bCs/>
          <w:sz w:val="20"/>
          <w:lang w:val="en-US"/>
        </w:rPr>
        <w:t>Power</w:t>
      </w:r>
      <w:r w:rsidRPr="00C4016A">
        <w:rPr>
          <w:rFonts w:ascii="Arial" w:eastAsia="Times New Roman" w:hAnsi="Arial" w:cs="Arial"/>
          <w:b/>
          <w:bCs/>
          <w:spacing w:val="-9"/>
          <w:sz w:val="20"/>
          <w:lang w:val="en-US"/>
        </w:rPr>
        <w:t xml:space="preserve"> </w:t>
      </w:r>
      <w:r w:rsidRPr="00C4016A">
        <w:rPr>
          <w:rFonts w:ascii="Arial" w:eastAsia="Times New Roman" w:hAnsi="Arial" w:cs="Arial"/>
          <w:b/>
          <w:bCs/>
          <w:sz w:val="20"/>
          <w:lang w:val="en-US"/>
        </w:rPr>
        <w:t>state</w:t>
      </w:r>
      <w:r w:rsidRPr="00C4016A">
        <w:rPr>
          <w:rFonts w:ascii="Arial" w:eastAsia="Times New Roman" w:hAnsi="Arial" w:cs="Arial"/>
          <w:b/>
          <w:bCs/>
          <w:spacing w:val="-6"/>
          <w:sz w:val="20"/>
          <w:lang w:val="en-US"/>
        </w:rPr>
        <w:t xml:space="preserve"> </w:t>
      </w:r>
      <w:ins w:id="131" w:author="Cariou, Laurent" w:date="2022-08-17T14:51:00Z">
        <w:r w:rsidR="00CB042E">
          <w:rPr>
            <w:rFonts w:ascii="Arial" w:eastAsia="Times New Roman" w:hAnsi="Arial" w:cs="Arial"/>
            <w:b/>
            <w:bCs/>
            <w:spacing w:val="-6"/>
            <w:sz w:val="20"/>
            <w:lang w:val="en-US"/>
          </w:rPr>
          <w:t>and TWT</w:t>
        </w:r>
        <w:r w:rsidR="00C6289E">
          <w:rPr>
            <w:rFonts w:ascii="Arial" w:eastAsia="Times New Roman" w:hAnsi="Arial" w:cs="Arial"/>
            <w:b/>
            <w:bCs/>
            <w:spacing w:val="-6"/>
            <w:sz w:val="20"/>
            <w:lang w:val="en-US"/>
          </w:rPr>
          <w:t xml:space="preserve"> </w:t>
        </w:r>
      </w:ins>
      <w:ins w:id="132" w:author="Cariou, Laurent" w:date="2022-08-17T14:54:00Z">
        <w:r w:rsidR="002F25B1">
          <w:rPr>
            <w:rFonts w:ascii="Arial" w:eastAsia="Times New Roman" w:hAnsi="Arial" w:cs="Arial"/>
            <w:b/>
            <w:bCs/>
            <w:spacing w:val="-6"/>
            <w:sz w:val="20"/>
            <w:lang w:val="en-US"/>
          </w:rPr>
          <w:t>agreements</w:t>
        </w:r>
      </w:ins>
      <w:ins w:id="133" w:author="Cariou, Laurent" w:date="2022-08-17T14:53:00Z">
        <w:r w:rsidR="002F25B1">
          <w:rPr>
            <w:rFonts w:ascii="Arial" w:eastAsia="Times New Roman" w:hAnsi="Arial" w:cs="Arial"/>
            <w:b/>
            <w:bCs/>
            <w:spacing w:val="-6"/>
            <w:sz w:val="20"/>
            <w:lang w:val="en-US"/>
          </w:rPr>
          <w:t xml:space="preserve"> </w:t>
        </w:r>
      </w:ins>
      <w:r w:rsidRPr="00C4016A">
        <w:rPr>
          <w:rFonts w:ascii="Arial" w:eastAsia="Times New Roman" w:hAnsi="Arial" w:cs="Arial"/>
          <w:b/>
          <w:bCs/>
          <w:sz w:val="20"/>
          <w:lang w:val="en-US"/>
        </w:rPr>
        <w:t>after</w:t>
      </w:r>
      <w:r w:rsidRPr="00C4016A">
        <w:rPr>
          <w:rFonts w:ascii="Arial" w:eastAsia="Times New Roman" w:hAnsi="Arial" w:cs="Arial"/>
          <w:b/>
          <w:bCs/>
          <w:spacing w:val="-6"/>
          <w:sz w:val="20"/>
          <w:lang w:val="en-US"/>
        </w:rPr>
        <w:t xml:space="preserve"> </w:t>
      </w:r>
      <w:r w:rsidRPr="00C4016A">
        <w:rPr>
          <w:rFonts w:ascii="Arial" w:eastAsia="Times New Roman" w:hAnsi="Arial" w:cs="Arial"/>
          <w:b/>
          <w:bCs/>
          <w:spacing w:val="-2"/>
          <w:sz w:val="20"/>
          <w:lang w:val="en-US"/>
        </w:rPr>
        <w:t>disablement</w:t>
      </w:r>
      <w:ins w:id="134" w:author="Cariou, Laurent" w:date="2022-08-17T14:54:00Z">
        <w:r w:rsidR="002F25B1">
          <w:rPr>
            <w:rFonts w:ascii="Arial" w:eastAsia="Times New Roman" w:hAnsi="Arial" w:cs="Arial"/>
            <w:b/>
            <w:bCs/>
            <w:spacing w:val="-2"/>
            <w:sz w:val="20"/>
            <w:lang w:val="en-US"/>
          </w:rPr>
          <w:t xml:space="preserve"> (#12927)</w:t>
        </w:r>
      </w:ins>
    </w:p>
    <w:p w14:paraId="5675F8E6" w14:textId="77777777" w:rsidR="00C4016A" w:rsidRPr="00C4016A" w:rsidRDefault="00C4016A" w:rsidP="00C4016A">
      <w:pPr>
        <w:widowControl w:val="0"/>
        <w:kinsoku w:val="0"/>
        <w:overflowPunct w:val="0"/>
        <w:autoSpaceDE w:val="0"/>
        <w:autoSpaceDN w:val="0"/>
        <w:adjustRightInd w:val="0"/>
        <w:spacing w:before="9"/>
        <w:jc w:val="left"/>
        <w:rPr>
          <w:rFonts w:ascii="Arial" w:eastAsia="Times New Roman" w:hAnsi="Arial" w:cs="Arial"/>
          <w:b/>
          <w:bCs/>
          <w:sz w:val="21"/>
          <w:szCs w:val="21"/>
          <w:lang w:val="en-US"/>
        </w:rPr>
      </w:pPr>
    </w:p>
    <w:p w14:paraId="06DA8113" w14:textId="77777777" w:rsidR="00C4016A" w:rsidRPr="00C4016A" w:rsidRDefault="00C4016A" w:rsidP="00C4016A">
      <w:pPr>
        <w:widowControl w:val="0"/>
        <w:kinsoku w:val="0"/>
        <w:overflowPunct w:val="0"/>
        <w:autoSpaceDE w:val="0"/>
        <w:autoSpaceDN w:val="0"/>
        <w:adjustRightInd w:val="0"/>
        <w:rPr>
          <w:rFonts w:eastAsia="Times New Roman"/>
          <w:spacing w:val="-4"/>
          <w:sz w:val="20"/>
          <w:lang w:val="en-US"/>
        </w:rPr>
      </w:pPr>
      <w:r w:rsidRPr="00C4016A">
        <w:rPr>
          <w:rFonts w:eastAsia="Times New Roman"/>
          <w:sz w:val="20"/>
          <w:lang w:val="en-US"/>
        </w:rPr>
        <w:t>When</w:t>
      </w:r>
      <w:r w:rsidRPr="00C4016A">
        <w:rPr>
          <w:rFonts w:eastAsia="Times New Roman"/>
          <w:spacing w:val="-4"/>
          <w:sz w:val="20"/>
          <w:lang w:val="en-US"/>
        </w:rPr>
        <w:t xml:space="preserve"> </w:t>
      </w:r>
      <w:r w:rsidRPr="00C4016A">
        <w:rPr>
          <w:rFonts w:eastAsia="Times New Roman"/>
          <w:sz w:val="20"/>
          <w:lang w:val="en-US"/>
        </w:rPr>
        <w:t>a</w:t>
      </w:r>
      <w:r w:rsidRPr="00C4016A">
        <w:rPr>
          <w:rFonts w:eastAsia="Times New Roman"/>
          <w:spacing w:val="-4"/>
          <w:sz w:val="20"/>
          <w:lang w:val="en-US"/>
        </w:rPr>
        <w:t xml:space="preserve"> </w:t>
      </w:r>
      <w:r w:rsidRPr="00C4016A">
        <w:rPr>
          <w:rFonts w:eastAsia="Times New Roman"/>
          <w:sz w:val="20"/>
          <w:lang w:val="en-US"/>
        </w:rPr>
        <w:t>link</w:t>
      </w:r>
      <w:r w:rsidRPr="00C4016A">
        <w:rPr>
          <w:rFonts w:eastAsia="Times New Roman"/>
          <w:spacing w:val="-4"/>
          <w:sz w:val="20"/>
          <w:lang w:val="en-US"/>
        </w:rPr>
        <w:t xml:space="preserve"> </w:t>
      </w:r>
      <w:r w:rsidRPr="00C4016A">
        <w:rPr>
          <w:rFonts w:eastAsia="Times New Roman"/>
          <w:sz w:val="20"/>
          <w:lang w:val="en-US"/>
        </w:rPr>
        <w:t>becomes</w:t>
      </w:r>
      <w:r w:rsidRPr="00C4016A">
        <w:rPr>
          <w:rFonts w:eastAsia="Times New Roman"/>
          <w:spacing w:val="-4"/>
          <w:sz w:val="20"/>
          <w:lang w:val="en-US"/>
        </w:rPr>
        <w:t xml:space="preserve"> </w:t>
      </w:r>
      <w:r w:rsidRPr="00C4016A">
        <w:rPr>
          <w:rFonts w:eastAsia="Times New Roman"/>
          <w:sz w:val="20"/>
          <w:lang w:val="en-US"/>
        </w:rPr>
        <w:t>disabled</w:t>
      </w:r>
      <w:r w:rsidRPr="00C4016A">
        <w:rPr>
          <w:rFonts w:eastAsia="Times New Roman"/>
          <w:spacing w:val="-4"/>
          <w:sz w:val="20"/>
          <w:lang w:val="en-US"/>
        </w:rPr>
        <w:t xml:space="preserve"> </w:t>
      </w:r>
      <w:r w:rsidRPr="00C4016A">
        <w:rPr>
          <w:rFonts w:eastAsia="Times New Roman"/>
          <w:sz w:val="20"/>
          <w:lang w:val="en-US"/>
        </w:rPr>
        <w:t>for</w:t>
      </w:r>
      <w:r w:rsidRPr="00C4016A">
        <w:rPr>
          <w:rFonts w:eastAsia="Times New Roman"/>
          <w:spacing w:val="-4"/>
          <w:sz w:val="20"/>
          <w:lang w:val="en-US"/>
        </w:rPr>
        <w:t xml:space="preserve"> </w:t>
      </w:r>
      <w:r w:rsidRPr="00C4016A">
        <w:rPr>
          <w:rFonts w:eastAsia="Times New Roman"/>
          <w:sz w:val="20"/>
          <w:lang w:val="en-US"/>
        </w:rPr>
        <w:t>a</w:t>
      </w:r>
      <w:r w:rsidRPr="00C4016A">
        <w:rPr>
          <w:rFonts w:eastAsia="Times New Roman"/>
          <w:spacing w:val="-4"/>
          <w:sz w:val="20"/>
          <w:lang w:val="en-US"/>
        </w:rPr>
        <w:t xml:space="preserve"> </w:t>
      </w:r>
      <w:r w:rsidRPr="00C4016A">
        <w:rPr>
          <w:rFonts w:eastAsia="Times New Roman"/>
          <w:sz w:val="20"/>
          <w:lang w:val="en-US"/>
        </w:rPr>
        <w:t>non-AP</w:t>
      </w:r>
      <w:r w:rsidRPr="00C4016A">
        <w:rPr>
          <w:rFonts w:eastAsia="Times New Roman"/>
          <w:spacing w:val="-4"/>
          <w:sz w:val="20"/>
          <w:lang w:val="en-US"/>
        </w:rPr>
        <w:t xml:space="preserve"> MLD:</w:t>
      </w:r>
    </w:p>
    <w:p w14:paraId="07967080" w14:textId="77777777" w:rsidR="00C4016A" w:rsidRPr="00C4016A" w:rsidRDefault="00C4016A" w:rsidP="003667F8">
      <w:pPr>
        <w:widowControl w:val="0"/>
        <w:numPr>
          <w:ilvl w:val="5"/>
          <w:numId w:val="5"/>
        </w:numPr>
        <w:tabs>
          <w:tab w:val="left" w:pos="800"/>
        </w:tabs>
        <w:kinsoku w:val="0"/>
        <w:overflowPunct w:val="0"/>
        <w:autoSpaceDE w:val="0"/>
        <w:autoSpaceDN w:val="0"/>
        <w:adjustRightInd w:val="0"/>
        <w:spacing w:before="70" w:line="249" w:lineRule="auto"/>
        <w:ind w:right="157"/>
        <w:jc w:val="left"/>
        <w:rPr>
          <w:rFonts w:eastAsia="Times New Roman"/>
          <w:sz w:val="20"/>
          <w:lang w:val="en-US"/>
        </w:rPr>
      </w:pPr>
      <w:r w:rsidRPr="00C4016A">
        <w:rPr>
          <w:rFonts w:eastAsia="Times New Roman"/>
          <w:sz w:val="20"/>
          <w:lang w:val="en-US"/>
        </w:rPr>
        <w:t>The TWT agreements and APSD scheduled SPs of the STA affiliated with the non-AP MLD and operating on the link shall be deleted.</w:t>
      </w:r>
    </w:p>
    <w:p w14:paraId="316693A0" w14:textId="77FF9238" w:rsidR="00C4016A" w:rsidRPr="00C4016A" w:rsidRDefault="009D107A" w:rsidP="003667F8">
      <w:pPr>
        <w:widowControl w:val="0"/>
        <w:numPr>
          <w:ilvl w:val="5"/>
          <w:numId w:val="5"/>
        </w:numPr>
        <w:tabs>
          <w:tab w:val="left" w:pos="800"/>
        </w:tabs>
        <w:kinsoku w:val="0"/>
        <w:overflowPunct w:val="0"/>
        <w:autoSpaceDE w:val="0"/>
        <w:autoSpaceDN w:val="0"/>
        <w:adjustRightInd w:val="0"/>
        <w:spacing w:before="62" w:line="249" w:lineRule="auto"/>
        <w:ind w:right="157"/>
        <w:jc w:val="left"/>
        <w:rPr>
          <w:rFonts w:eastAsia="Times New Roman"/>
          <w:sz w:val="20"/>
          <w:lang w:val="en-US"/>
        </w:rPr>
      </w:pPr>
      <w:ins w:id="135" w:author="Cariou, Laurent" w:date="2022-08-17T15:00:00Z">
        <w:r>
          <w:rPr>
            <w:rFonts w:eastAsia="Times New Roman"/>
            <w:sz w:val="20"/>
            <w:lang w:val="en-US"/>
          </w:rPr>
          <w:t>(#10242</w:t>
        </w:r>
      </w:ins>
      <w:ins w:id="136" w:author="Cariou, Laurent" w:date="2022-08-17T15:01:00Z">
        <w:r w:rsidR="00FF2C9D">
          <w:rPr>
            <w:rFonts w:eastAsia="Times New Roman"/>
            <w:sz w:val="20"/>
            <w:lang w:val="en-US"/>
          </w:rPr>
          <w:t>, #</w:t>
        </w:r>
        <w:proofErr w:type="gramStart"/>
        <w:r w:rsidR="00FF2C9D">
          <w:rPr>
            <w:rFonts w:eastAsia="Times New Roman"/>
            <w:sz w:val="20"/>
            <w:lang w:val="en-US"/>
          </w:rPr>
          <w:t>11567</w:t>
        </w:r>
      </w:ins>
      <w:ins w:id="137" w:author="Cariou, Laurent" w:date="2022-08-17T15:00:00Z">
        <w:r>
          <w:rPr>
            <w:rFonts w:eastAsia="Times New Roman"/>
            <w:sz w:val="20"/>
            <w:lang w:val="en-US"/>
          </w:rPr>
          <w:t>)</w:t>
        </w:r>
      </w:ins>
      <w:r w:rsidR="00C4016A" w:rsidRPr="00C4016A">
        <w:rPr>
          <w:rFonts w:eastAsia="Times New Roman"/>
          <w:sz w:val="20"/>
          <w:lang w:val="en-US"/>
        </w:rPr>
        <w:t>The</w:t>
      </w:r>
      <w:proofErr w:type="gramEnd"/>
      <w:r w:rsidR="00C4016A" w:rsidRPr="00C4016A">
        <w:rPr>
          <w:rFonts w:eastAsia="Times New Roman"/>
          <w:spacing w:val="-2"/>
          <w:sz w:val="20"/>
          <w:lang w:val="en-US"/>
        </w:rPr>
        <w:t xml:space="preserve"> </w:t>
      </w:r>
      <w:r w:rsidR="00C4016A" w:rsidRPr="00C4016A">
        <w:rPr>
          <w:rFonts w:eastAsia="Times New Roman"/>
          <w:sz w:val="20"/>
          <w:lang w:val="en-US"/>
        </w:rPr>
        <w:t>STA</w:t>
      </w:r>
      <w:r w:rsidR="00C4016A" w:rsidRPr="00C4016A">
        <w:rPr>
          <w:rFonts w:eastAsia="Times New Roman"/>
          <w:spacing w:val="-2"/>
          <w:sz w:val="20"/>
          <w:lang w:val="en-US"/>
        </w:rPr>
        <w:t xml:space="preserve"> </w:t>
      </w:r>
      <w:r w:rsidR="00C4016A" w:rsidRPr="00C4016A">
        <w:rPr>
          <w:rFonts w:eastAsia="Times New Roman"/>
          <w:sz w:val="20"/>
          <w:lang w:val="en-US"/>
        </w:rPr>
        <w:t>affiliated</w:t>
      </w:r>
      <w:r w:rsidR="00C4016A" w:rsidRPr="00C4016A">
        <w:rPr>
          <w:rFonts w:eastAsia="Times New Roman"/>
          <w:spacing w:val="-2"/>
          <w:sz w:val="20"/>
          <w:lang w:val="en-US"/>
        </w:rPr>
        <w:t xml:space="preserve"> </w:t>
      </w:r>
      <w:r w:rsidR="00C4016A" w:rsidRPr="00C4016A">
        <w:rPr>
          <w:rFonts w:eastAsia="Times New Roman"/>
          <w:sz w:val="20"/>
          <w:lang w:val="en-US"/>
        </w:rPr>
        <w:t>with</w:t>
      </w:r>
      <w:r w:rsidR="00C4016A" w:rsidRPr="00C4016A">
        <w:rPr>
          <w:rFonts w:eastAsia="Times New Roman"/>
          <w:spacing w:val="-2"/>
          <w:sz w:val="20"/>
          <w:lang w:val="en-US"/>
        </w:rPr>
        <w:t xml:space="preserve"> </w:t>
      </w:r>
      <w:r w:rsidR="00C4016A" w:rsidRPr="00C4016A">
        <w:rPr>
          <w:rFonts w:eastAsia="Times New Roman"/>
          <w:sz w:val="20"/>
          <w:lang w:val="en-US"/>
        </w:rPr>
        <w:t>the</w:t>
      </w:r>
      <w:r w:rsidR="00C4016A" w:rsidRPr="00C4016A">
        <w:rPr>
          <w:rFonts w:eastAsia="Times New Roman"/>
          <w:spacing w:val="-2"/>
          <w:sz w:val="20"/>
          <w:lang w:val="en-US"/>
        </w:rPr>
        <w:t xml:space="preserve"> </w:t>
      </w:r>
      <w:r w:rsidR="00C4016A" w:rsidRPr="00C4016A">
        <w:rPr>
          <w:rFonts w:eastAsia="Times New Roman"/>
          <w:sz w:val="20"/>
          <w:lang w:val="en-US"/>
        </w:rPr>
        <w:t>non-AP</w:t>
      </w:r>
      <w:r w:rsidR="00C4016A" w:rsidRPr="00C4016A">
        <w:rPr>
          <w:rFonts w:eastAsia="Times New Roman"/>
          <w:spacing w:val="-2"/>
          <w:sz w:val="20"/>
          <w:lang w:val="en-US"/>
        </w:rPr>
        <w:t xml:space="preserve"> </w:t>
      </w:r>
      <w:r w:rsidR="00C4016A" w:rsidRPr="00C4016A">
        <w:rPr>
          <w:rFonts w:eastAsia="Times New Roman"/>
          <w:sz w:val="20"/>
          <w:lang w:val="en-US"/>
        </w:rPr>
        <w:t>MLD</w:t>
      </w:r>
      <w:r w:rsidR="00C4016A" w:rsidRPr="00C4016A">
        <w:rPr>
          <w:rFonts w:eastAsia="Times New Roman"/>
          <w:spacing w:val="-2"/>
          <w:sz w:val="20"/>
          <w:lang w:val="en-US"/>
        </w:rPr>
        <w:t xml:space="preserve"> </w:t>
      </w:r>
      <w:r w:rsidR="00C4016A" w:rsidRPr="00C4016A">
        <w:rPr>
          <w:rFonts w:eastAsia="Times New Roman"/>
          <w:sz w:val="20"/>
          <w:lang w:val="en-US"/>
        </w:rPr>
        <w:t>and</w:t>
      </w:r>
      <w:r w:rsidR="00C4016A" w:rsidRPr="00C4016A">
        <w:rPr>
          <w:rFonts w:eastAsia="Times New Roman"/>
          <w:spacing w:val="-2"/>
          <w:sz w:val="20"/>
          <w:lang w:val="en-US"/>
        </w:rPr>
        <w:t xml:space="preserve"> </w:t>
      </w:r>
      <w:r w:rsidR="00C4016A" w:rsidRPr="00C4016A">
        <w:rPr>
          <w:rFonts w:eastAsia="Times New Roman"/>
          <w:sz w:val="20"/>
          <w:lang w:val="en-US"/>
        </w:rPr>
        <w:t>operating</w:t>
      </w:r>
      <w:r w:rsidR="00C4016A" w:rsidRPr="00C4016A">
        <w:rPr>
          <w:rFonts w:eastAsia="Times New Roman"/>
          <w:spacing w:val="-2"/>
          <w:sz w:val="20"/>
          <w:lang w:val="en-US"/>
        </w:rPr>
        <w:t xml:space="preserve"> </w:t>
      </w:r>
      <w:r w:rsidR="00C4016A" w:rsidRPr="00C4016A">
        <w:rPr>
          <w:rFonts w:eastAsia="Times New Roman"/>
          <w:sz w:val="20"/>
          <w:lang w:val="en-US"/>
        </w:rPr>
        <w:t>on</w:t>
      </w:r>
      <w:r w:rsidR="00C4016A" w:rsidRPr="00C4016A">
        <w:rPr>
          <w:rFonts w:eastAsia="Times New Roman"/>
          <w:spacing w:val="-2"/>
          <w:sz w:val="20"/>
          <w:lang w:val="en-US"/>
        </w:rPr>
        <w:t xml:space="preserve"> </w:t>
      </w:r>
      <w:r w:rsidR="00C4016A" w:rsidRPr="00C4016A">
        <w:rPr>
          <w:rFonts w:eastAsia="Times New Roman"/>
          <w:sz w:val="20"/>
          <w:lang w:val="en-US"/>
        </w:rPr>
        <w:t>the</w:t>
      </w:r>
      <w:r w:rsidR="00C4016A" w:rsidRPr="00C4016A">
        <w:rPr>
          <w:rFonts w:eastAsia="Times New Roman"/>
          <w:spacing w:val="-2"/>
          <w:sz w:val="20"/>
          <w:lang w:val="en-US"/>
        </w:rPr>
        <w:t xml:space="preserve"> </w:t>
      </w:r>
      <w:r w:rsidR="00C4016A" w:rsidRPr="00C4016A">
        <w:rPr>
          <w:rFonts w:eastAsia="Times New Roman"/>
          <w:sz w:val="20"/>
          <w:lang w:val="en-US"/>
        </w:rPr>
        <w:t>link</w:t>
      </w:r>
      <w:r w:rsidR="00C4016A" w:rsidRPr="00C4016A">
        <w:rPr>
          <w:rFonts w:eastAsia="Times New Roman"/>
          <w:spacing w:val="-2"/>
          <w:sz w:val="20"/>
          <w:lang w:val="en-US"/>
        </w:rPr>
        <w:t xml:space="preserve"> </w:t>
      </w:r>
      <w:r w:rsidR="00C4016A" w:rsidRPr="00C4016A">
        <w:rPr>
          <w:rFonts w:eastAsia="Times New Roman"/>
          <w:sz w:val="20"/>
          <w:lang w:val="en-US"/>
        </w:rPr>
        <w:t>may</w:t>
      </w:r>
      <w:r w:rsidR="00C4016A" w:rsidRPr="00C4016A">
        <w:rPr>
          <w:rFonts w:eastAsia="Times New Roman"/>
          <w:spacing w:val="-2"/>
          <w:sz w:val="20"/>
          <w:lang w:val="en-US"/>
        </w:rPr>
        <w:t xml:space="preserve"> </w:t>
      </w:r>
      <w:del w:id="138" w:author="Cariou, Laurent" w:date="2022-08-17T14:59:00Z">
        <w:r w:rsidR="00C4016A" w:rsidRPr="00C4016A" w:rsidDel="009D107A">
          <w:rPr>
            <w:rFonts w:eastAsia="Times New Roman"/>
            <w:sz w:val="20"/>
            <w:lang w:val="en-US"/>
          </w:rPr>
          <w:delText>not</w:delText>
        </w:r>
        <w:r w:rsidR="00C4016A" w:rsidRPr="00C4016A" w:rsidDel="009D107A">
          <w:rPr>
            <w:rFonts w:eastAsia="Times New Roman"/>
            <w:spacing w:val="-2"/>
            <w:sz w:val="20"/>
            <w:lang w:val="en-US"/>
          </w:rPr>
          <w:delText xml:space="preserve"> </w:delText>
        </w:r>
      </w:del>
      <w:ins w:id="139" w:author="Cariou, Laurent" w:date="2022-08-17T14:59:00Z">
        <w:r>
          <w:rPr>
            <w:rFonts w:eastAsia="Times New Roman"/>
            <w:sz w:val="20"/>
            <w:lang w:val="en-US"/>
          </w:rPr>
          <w:t>cease</w:t>
        </w:r>
        <w:r w:rsidRPr="00C4016A">
          <w:rPr>
            <w:rFonts w:eastAsia="Times New Roman"/>
            <w:spacing w:val="-2"/>
            <w:sz w:val="20"/>
            <w:lang w:val="en-US"/>
          </w:rPr>
          <w:t xml:space="preserve"> </w:t>
        </w:r>
      </w:ins>
      <w:r w:rsidR="00C4016A" w:rsidRPr="00C4016A">
        <w:rPr>
          <w:rFonts w:eastAsia="Times New Roman"/>
          <w:sz w:val="20"/>
          <w:lang w:val="en-US"/>
        </w:rPr>
        <w:t>maintain</w:t>
      </w:r>
      <w:ins w:id="140" w:author="Cariou, Laurent" w:date="2022-08-17T15:00:00Z">
        <w:r>
          <w:rPr>
            <w:rFonts w:eastAsia="Times New Roman"/>
            <w:sz w:val="20"/>
            <w:lang w:val="en-US"/>
          </w:rPr>
          <w:t>ing</w:t>
        </w:r>
      </w:ins>
      <w:r w:rsidR="00C4016A" w:rsidRPr="00C4016A">
        <w:rPr>
          <w:rFonts w:eastAsia="Times New Roman"/>
          <w:spacing w:val="-2"/>
          <w:sz w:val="20"/>
          <w:lang w:val="en-US"/>
        </w:rPr>
        <w:t xml:space="preserve"> </w:t>
      </w:r>
      <w:r w:rsidR="00C4016A" w:rsidRPr="00C4016A">
        <w:rPr>
          <w:rFonts w:eastAsia="Times New Roman"/>
          <w:sz w:val="20"/>
          <w:lang w:val="en-US"/>
        </w:rPr>
        <w:t>a</w:t>
      </w:r>
      <w:r w:rsidR="00C4016A" w:rsidRPr="00C4016A">
        <w:rPr>
          <w:rFonts w:eastAsia="Times New Roman"/>
          <w:spacing w:val="-2"/>
          <w:sz w:val="20"/>
          <w:lang w:val="en-US"/>
        </w:rPr>
        <w:t xml:space="preserve"> </w:t>
      </w:r>
      <w:r w:rsidR="00C4016A" w:rsidRPr="00C4016A">
        <w:rPr>
          <w:rFonts w:eastAsia="Times New Roman"/>
          <w:sz w:val="20"/>
          <w:lang w:val="en-US"/>
        </w:rPr>
        <w:t>power</w:t>
      </w:r>
      <w:r w:rsidR="00C4016A" w:rsidRPr="00C4016A">
        <w:rPr>
          <w:rFonts w:eastAsia="Times New Roman"/>
          <w:spacing w:val="-2"/>
          <w:sz w:val="20"/>
          <w:lang w:val="en-US"/>
        </w:rPr>
        <w:t xml:space="preserve"> </w:t>
      </w:r>
      <w:r w:rsidR="00C4016A" w:rsidRPr="00C4016A">
        <w:rPr>
          <w:rFonts w:eastAsia="Times New Roman"/>
          <w:sz w:val="20"/>
          <w:lang w:val="en-US"/>
        </w:rPr>
        <w:t>state and power management mode.</w:t>
      </w:r>
    </w:p>
    <w:p w14:paraId="473A32A6" w14:textId="1DA40259" w:rsidR="00C4016A" w:rsidRPr="00C4016A" w:rsidRDefault="009D107A" w:rsidP="003667F8">
      <w:pPr>
        <w:widowControl w:val="0"/>
        <w:numPr>
          <w:ilvl w:val="5"/>
          <w:numId w:val="5"/>
        </w:numPr>
        <w:tabs>
          <w:tab w:val="left" w:pos="800"/>
        </w:tabs>
        <w:kinsoku w:val="0"/>
        <w:overflowPunct w:val="0"/>
        <w:autoSpaceDE w:val="0"/>
        <w:autoSpaceDN w:val="0"/>
        <w:adjustRightInd w:val="0"/>
        <w:spacing w:before="61" w:line="249" w:lineRule="auto"/>
        <w:ind w:right="157"/>
        <w:jc w:val="left"/>
        <w:rPr>
          <w:rFonts w:eastAsia="Times New Roman"/>
          <w:sz w:val="20"/>
          <w:lang w:val="en-US"/>
        </w:rPr>
      </w:pPr>
      <w:ins w:id="141" w:author="Cariou, Laurent" w:date="2022-08-17T15:00:00Z">
        <w:r>
          <w:rPr>
            <w:rFonts w:eastAsia="Times New Roman"/>
            <w:sz w:val="20"/>
            <w:lang w:val="en-US"/>
          </w:rPr>
          <w:t>(#1024</w:t>
        </w:r>
      </w:ins>
      <w:ins w:id="142" w:author="Cariou, Laurent" w:date="2022-08-17T15:02:00Z">
        <w:r w:rsidR="00FF2C9D">
          <w:rPr>
            <w:rFonts w:eastAsia="Times New Roman"/>
            <w:sz w:val="20"/>
            <w:lang w:val="en-US"/>
          </w:rPr>
          <w:t>3</w:t>
        </w:r>
      </w:ins>
      <w:ins w:id="143" w:author="Cariou, Laurent" w:date="2022-08-17T15:01:00Z">
        <w:r w:rsidR="00FF2C9D">
          <w:rPr>
            <w:rFonts w:eastAsia="Times New Roman"/>
            <w:sz w:val="20"/>
            <w:lang w:val="en-US"/>
          </w:rPr>
          <w:t>, #</w:t>
        </w:r>
        <w:proofErr w:type="gramStart"/>
        <w:r w:rsidR="00FF2C9D">
          <w:rPr>
            <w:rFonts w:eastAsia="Times New Roman"/>
            <w:sz w:val="20"/>
            <w:lang w:val="en-US"/>
          </w:rPr>
          <w:t>11567</w:t>
        </w:r>
      </w:ins>
      <w:ins w:id="144" w:author="Cariou, Laurent" w:date="2022-08-17T15:00:00Z">
        <w:r>
          <w:rPr>
            <w:rFonts w:eastAsia="Times New Roman"/>
            <w:sz w:val="20"/>
            <w:lang w:val="en-US"/>
          </w:rPr>
          <w:t>)</w:t>
        </w:r>
      </w:ins>
      <w:r w:rsidR="00C4016A" w:rsidRPr="00C4016A">
        <w:rPr>
          <w:rFonts w:eastAsia="Times New Roman"/>
          <w:sz w:val="20"/>
          <w:lang w:val="en-US"/>
        </w:rPr>
        <w:t>The</w:t>
      </w:r>
      <w:proofErr w:type="gramEnd"/>
      <w:r w:rsidR="00C4016A" w:rsidRPr="00C4016A">
        <w:rPr>
          <w:rFonts w:eastAsia="Times New Roman"/>
          <w:sz w:val="20"/>
          <w:lang w:val="en-US"/>
        </w:rPr>
        <w:t xml:space="preserve"> AP associated to the STA affiliated with the non-AP MLD and operating on the link may </w:t>
      </w:r>
      <w:ins w:id="145" w:author="Cariou, Laurent" w:date="2022-08-17T14:59:00Z">
        <w:r w:rsidR="00EF4F62">
          <w:rPr>
            <w:rFonts w:eastAsia="Times New Roman"/>
            <w:sz w:val="20"/>
            <w:lang w:val="en-US"/>
          </w:rPr>
          <w:t xml:space="preserve">cease </w:t>
        </w:r>
      </w:ins>
      <w:del w:id="146" w:author="Cariou, Laurent" w:date="2022-08-17T14:59:00Z">
        <w:r w:rsidR="00C4016A" w:rsidRPr="00C4016A" w:rsidDel="00EF4F62">
          <w:rPr>
            <w:rFonts w:eastAsia="Times New Roman"/>
            <w:sz w:val="20"/>
            <w:lang w:val="en-US"/>
          </w:rPr>
          <w:delText xml:space="preserve">not </w:delText>
        </w:r>
      </w:del>
      <w:r w:rsidR="00C4016A" w:rsidRPr="00C4016A">
        <w:rPr>
          <w:rFonts w:eastAsia="Times New Roman"/>
          <w:sz w:val="20"/>
          <w:lang w:val="en-US"/>
        </w:rPr>
        <w:t>maintain</w:t>
      </w:r>
      <w:ins w:id="147" w:author="Cariou, Laurent" w:date="2022-08-17T14:59:00Z">
        <w:r w:rsidR="00EF4F62">
          <w:rPr>
            <w:rFonts w:eastAsia="Times New Roman"/>
            <w:sz w:val="20"/>
            <w:lang w:val="en-US"/>
          </w:rPr>
          <w:t>ing</w:t>
        </w:r>
      </w:ins>
      <w:r w:rsidR="00C4016A" w:rsidRPr="00C4016A">
        <w:rPr>
          <w:rFonts w:eastAsia="Times New Roman"/>
          <w:sz w:val="20"/>
          <w:lang w:val="en-US"/>
        </w:rPr>
        <w:t xml:space="preserve"> a power management status that indicates in which power management mode the STA is currently operating.</w:t>
      </w:r>
    </w:p>
    <w:p w14:paraId="1EB5D5C3" w14:textId="77777777" w:rsidR="00C4016A" w:rsidRPr="00C4016A" w:rsidRDefault="00C4016A" w:rsidP="003667F8">
      <w:pPr>
        <w:widowControl w:val="0"/>
        <w:numPr>
          <w:ilvl w:val="5"/>
          <w:numId w:val="5"/>
        </w:numPr>
        <w:tabs>
          <w:tab w:val="left" w:pos="800"/>
        </w:tabs>
        <w:kinsoku w:val="0"/>
        <w:overflowPunct w:val="0"/>
        <w:autoSpaceDE w:val="0"/>
        <w:autoSpaceDN w:val="0"/>
        <w:adjustRightInd w:val="0"/>
        <w:spacing w:before="61" w:line="249" w:lineRule="auto"/>
        <w:ind w:right="157"/>
        <w:jc w:val="left"/>
        <w:rPr>
          <w:rFonts w:eastAsia="Times New Roman"/>
          <w:sz w:val="20"/>
          <w:lang w:val="en-US"/>
        </w:rPr>
        <w:sectPr w:rsidR="00C4016A" w:rsidRPr="00C4016A">
          <w:pgSz w:w="12240" w:h="15840"/>
          <w:pgMar w:top="1280" w:right="1640" w:bottom="960" w:left="1640" w:header="661" w:footer="761" w:gutter="0"/>
          <w:cols w:space="720"/>
          <w:noEndnote/>
        </w:sectPr>
      </w:pPr>
    </w:p>
    <w:p w14:paraId="40D649F2" w14:textId="06751AF4" w:rsidR="00C4016A" w:rsidRPr="00C4016A" w:rsidRDefault="00C4016A" w:rsidP="00C4016A">
      <w:pPr>
        <w:widowControl w:val="0"/>
        <w:kinsoku w:val="0"/>
        <w:overflowPunct w:val="0"/>
        <w:autoSpaceDE w:val="0"/>
        <w:autoSpaceDN w:val="0"/>
        <w:adjustRightInd w:val="0"/>
        <w:spacing w:before="103" w:line="249" w:lineRule="auto"/>
        <w:ind w:right="157"/>
        <w:rPr>
          <w:rFonts w:eastAsia="Times New Roman"/>
          <w:sz w:val="20"/>
          <w:lang w:val="en-US"/>
        </w:rPr>
      </w:pPr>
      <w:r w:rsidRPr="00C4016A">
        <w:rPr>
          <w:rFonts w:eastAsia="Times New Roman"/>
          <w:sz w:val="20"/>
          <w:lang w:val="en-US"/>
        </w:rPr>
        <w:lastRenderedPageBreak/>
        <w:t>A</w:t>
      </w:r>
      <w:r w:rsidRPr="00C4016A">
        <w:rPr>
          <w:rFonts w:eastAsia="Times New Roman"/>
          <w:spacing w:val="-3"/>
          <w:sz w:val="20"/>
          <w:lang w:val="en-US"/>
        </w:rPr>
        <w:t xml:space="preserve"> </w:t>
      </w:r>
      <w:r w:rsidRPr="00C4016A">
        <w:rPr>
          <w:rFonts w:eastAsia="Times New Roman"/>
          <w:sz w:val="20"/>
          <w:lang w:val="en-US"/>
        </w:rPr>
        <w:t>STA</w:t>
      </w:r>
      <w:r w:rsidRPr="00C4016A">
        <w:rPr>
          <w:rFonts w:eastAsia="Times New Roman"/>
          <w:spacing w:val="-2"/>
          <w:sz w:val="20"/>
          <w:lang w:val="en-US"/>
        </w:rPr>
        <w:t xml:space="preserve"> </w:t>
      </w:r>
      <w:ins w:id="148" w:author="Cariou, Laurent" w:date="2022-08-17T15:35:00Z">
        <w:r w:rsidR="001A3E77">
          <w:rPr>
            <w:rFonts w:eastAsia="Times New Roman"/>
            <w:spacing w:val="-2"/>
            <w:sz w:val="20"/>
            <w:lang w:val="en-US"/>
          </w:rPr>
          <w:t>(#13905</w:t>
        </w:r>
      </w:ins>
      <w:ins w:id="149" w:author="Cariou, Laurent" w:date="2022-08-17T15:38:00Z">
        <w:r w:rsidR="000251C4">
          <w:rPr>
            <w:rFonts w:eastAsia="Times New Roman"/>
            <w:spacing w:val="-2"/>
            <w:sz w:val="20"/>
            <w:lang w:val="en-US"/>
          </w:rPr>
          <w:t>, #116</w:t>
        </w:r>
      </w:ins>
      <w:ins w:id="150" w:author="Cariou, Laurent" w:date="2022-08-17T15:39:00Z">
        <w:r w:rsidR="000251C4">
          <w:rPr>
            <w:rFonts w:eastAsia="Times New Roman"/>
            <w:spacing w:val="-2"/>
            <w:sz w:val="20"/>
            <w:lang w:val="en-US"/>
          </w:rPr>
          <w:t>10</w:t>
        </w:r>
      </w:ins>
      <w:ins w:id="151" w:author="Cariou, Laurent" w:date="2022-08-17T15:35:00Z">
        <w:r w:rsidR="001A3E77">
          <w:rPr>
            <w:rFonts w:eastAsia="Times New Roman"/>
            <w:spacing w:val="-2"/>
            <w:sz w:val="20"/>
            <w:lang w:val="en-US"/>
          </w:rPr>
          <w:t>)</w:t>
        </w:r>
      </w:ins>
      <w:del w:id="152" w:author="Cariou, Laurent" w:date="2022-08-17T15:35:00Z">
        <w:r w:rsidRPr="00C4016A" w:rsidDel="001A3E77">
          <w:rPr>
            <w:rFonts w:eastAsia="Times New Roman"/>
            <w:sz w:val="20"/>
            <w:lang w:val="en-US"/>
          </w:rPr>
          <w:delText>of</w:delText>
        </w:r>
        <w:r w:rsidRPr="00C4016A" w:rsidDel="001A3E77">
          <w:rPr>
            <w:rFonts w:eastAsia="Times New Roman"/>
            <w:spacing w:val="-3"/>
            <w:sz w:val="20"/>
            <w:lang w:val="en-US"/>
          </w:rPr>
          <w:delText xml:space="preserve"> </w:delText>
        </w:r>
      </w:del>
      <w:ins w:id="153" w:author="Cariou, Laurent" w:date="2022-08-17T15:35:00Z">
        <w:r w:rsidR="001A3E77">
          <w:rPr>
            <w:rFonts w:eastAsia="Times New Roman"/>
            <w:sz w:val="20"/>
            <w:lang w:val="en-US"/>
          </w:rPr>
          <w:t>affiliated with</w:t>
        </w:r>
        <w:r w:rsidR="001A3E77" w:rsidRPr="00C4016A">
          <w:rPr>
            <w:rFonts w:eastAsia="Times New Roman"/>
            <w:spacing w:val="-3"/>
            <w:sz w:val="20"/>
            <w:lang w:val="en-US"/>
          </w:rPr>
          <w:t xml:space="preserve"> </w:t>
        </w:r>
      </w:ins>
      <w:r w:rsidRPr="00C4016A">
        <w:rPr>
          <w:rFonts w:eastAsia="Times New Roman"/>
          <w:sz w:val="20"/>
          <w:lang w:val="en-US"/>
        </w:rPr>
        <w:t>a</w:t>
      </w:r>
      <w:r w:rsidRPr="00C4016A">
        <w:rPr>
          <w:rFonts w:eastAsia="Times New Roman"/>
          <w:spacing w:val="-3"/>
          <w:sz w:val="20"/>
          <w:lang w:val="en-US"/>
        </w:rPr>
        <w:t xml:space="preserve"> </w:t>
      </w:r>
      <w:r w:rsidRPr="00C4016A">
        <w:rPr>
          <w:rFonts w:eastAsia="Times New Roman"/>
          <w:sz w:val="20"/>
          <w:lang w:val="en-US"/>
        </w:rPr>
        <w:t>non-AP</w:t>
      </w:r>
      <w:r w:rsidRPr="00C4016A">
        <w:rPr>
          <w:rFonts w:eastAsia="Times New Roman"/>
          <w:spacing w:val="-2"/>
          <w:sz w:val="20"/>
          <w:lang w:val="en-US"/>
        </w:rPr>
        <w:t xml:space="preserve"> </w:t>
      </w:r>
      <w:r w:rsidRPr="00C4016A">
        <w:rPr>
          <w:rFonts w:eastAsia="Times New Roman"/>
          <w:sz w:val="20"/>
          <w:lang w:val="en-US"/>
        </w:rPr>
        <w:t>MLD</w:t>
      </w:r>
      <w:r w:rsidRPr="00C4016A">
        <w:rPr>
          <w:rFonts w:eastAsia="Times New Roman"/>
          <w:spacing w:val="-3"/>
          <w:sz w:val="20"/>
          <w:lang w:val="en-US"/>
        </w:rPr>
        <w:t xml:space="preserve"> </w:t>
      </w:r>
      <w:r w:rsidRPr="00C4016A">
        <w:rPr>
          <w:rFonts w:eastAsia="Times New Roman"/>
          <w:sz w:val="20"/>
          <w:lang w:val="en-US"/>
        </w:rPr>
        <w:t>that</w:t>
      </w:r>
      <w:r w:rsidRPr="00C4016A">
        <w:rPr>
          <w:rFonts w:eastAsia="Times New Roman"/>
          <w:spacing w:val="-3"/>
          <w:sz w:val="20"/>
          <w:lang w:val="en-US"/>
        </w:rPr>
        <w:t xml:space="preserve"> </w:t>
      </w:r>
      <w:r w:rsidRPr="00C4016A">
        <w:rPr>
          <w:rFonts w:eastAsia="Times New Roman"/>
          <w:sz w:val="20"/>
          <w:lang w:val="en-US"/>
        </w:rPr>
        <w:t>has</w:t>
      </w:r>
      <w:r w:rsidRPr="00C4016A">
        <w:rPr>
          <w:rFonts w:eastAsia="Times New Roman"/>
          <w:spacing w:val="-3"/>
          <w:sz w:val="20"/>
          <w:lang w:val="en-US"/>
        </w:rPr>
        <w:t xml:space="preserve"> </w:t>
      </w:r>
      <w:r w:rsidRPr="00C4016A">
        <w:rPr>
          <w:rFonts w:eastAsia="Times New Roman"/>
          <w:sz w:val="20"/>
          <w:lang w:val="en-US"/>
        </w:rPr>
        <w:t>transmitted</w:t>
      </w:r>
      <w:r w:rsidRPr="00C4016A">
        <w:rPr>
          <w:rFonts w:eastAsia="Times New Roman"/>
          <w:spacing w:val="-3"/>
          <w:sz w:val="20"/>
          <w:lang w:val="en-US"/>
        </w:rPr>
        <w:t xml:space="preserve"> </w:t>
      </w:r>
      <w:r w:rsidRPr="00C4016A">
        <w:rPr>
          <w:rFonts w:eastAsia="Times New Roman"/>
          <w:sz w:val="20"/>
          <w:lang w:val="en-US"/>
        </w:rPr>
        <w:t>a</w:t>
      </w:r>
      <w:r w:rsidRPr="00C4016A">
        <w:rPr>
          <w:rFonts w:eastAsia="Times New Roman"/>
          <w:spacing w:val="-2"/>
          <w:sz w:val="20"/>
          <w:lang w:val="en-US"/>
        </w:rPr>
        <w:t xml:space="preserve"> </w:t>
      </w:r>
      <w:r w:rsidRPr="00C4016A">
        <w:rPr>
          <w:rFonts w:eastAsia="Times New Roman"/>
          <w:sz w:val="20"/>
          <w:lang w:val="en-US"/>
        </w:rPr>
        <w:t>frame</w:t>
      </w:r>
      <w:r w:rsidRPr="00C4016A">
        <w:rPr>
          <w:rFonts w:eastAsia="Times New Roman"/>
          <w:spacing w:val="-3"/>
          <w:sz w:val="20"/>
          <w:lang w:val="en-US"/>
        </w:rPr>
        <w:t xml:space="preserve"> </w:t>
      </w:r>
      <w:r w:rsidRPr="00C4016A">
        <w:rPr>
          <w:rFonts w:eastAsia="Times New Roman"/>
          <w:sz w:val="20"/>
          <w:lang w:val="en-US"/>
        </w:rPr>
        <w:t>to</w:t>
      </w:r>
      <w:r w:rsidRPr="00C4016A">
        <w:rPr>
          <w:rFonts w:eastAsia="Times New Roman"/>
          <w:spacing w:val="-3"/>
          <w:sz w:val="20"/>
          <w:lang w:val="en-US"/>
        </w:rPr>
        <w:t xml:space="preserve"> </w:t>
      </w:r>
      <w:r w:rsidRPr="00C4016A">
        <w:rPr>
          <w:rFonts w:eastAsia="Times New Roman"/>
          <w:sz w:val="20"/>
          <w:lang w:val="en-US"/>
        </w:rPr>
        <w:t>the</w:t>
      </w:r>
      <w:r w:rsidRPr="00C4016A">
        <w:rPr>
          <w:rFonts w:eastAsia="Times New Roman"/>
          <w:spacing w:val="-3"/>
          <w:sz w:val="20"/>
          <w:lang w:val="en-US"/>
        </w:rPr>
        <w:t xml:space="preserve"> </w:t>
      </w:r>
      <w:r w:rsidRPr="00C4016A">
        <w:rPr>
          <w:rFonts w:eastAsia="Times New Roman"/>
          <w:sz w:val="20"/>
          <w:lang w:val="en-US"/>
        </w:rPr>
        <w:t>AP</w:t>
      </w:r>
      <w:r w:rsidRPr="00C4016A">
        <w:rPr>
          <w:rFonts w:eastAsia="Times New Roman"/>
          <w:spacing w:val="-3"/>
          <w:sz w:val="20"/>
          <w:lang w:val="en-US"/>
        </w:rPr>
        <w:t xml:space="preserve"> </w:t>
      </w:r>
      <w:r w:rsidRPr="00C4016A">
        <w:rPr>
          <w:rFonts w:eastAsia="Times New Roman"/>
          <w:sz w:val="20"/>
          <w:lang w:val="en-US"/>
        </w:rPr>
        <w:t>affiliated</w:t>
      </w:r>
      <w:r w:rsidRPr="00C4016A">
        <w:rPr>
          <w:rFonts w:eastAsia="Times New Roman"/>
          <w:spacing w:val="-2"/>
          <w:sz w:val="20"/>
          <w:lang w:val="en-US"/>
        </w:rPr>
        <w:t xml:space="preserve"> </w:t>
      </w:r>
      <w:r w:rsidRPr="00C4016A">
        <w:rPr>
          <w:rFonts w:eastAsia="Times New Roman"/>
          <w:sz w:val="20"/>
          <w:lang w:val="en-US"/>
        </w:rPr>
        <w:t>with</w:t>
      </w:r>
      <w:r w:rsidRPr="00C4016A">
        <w:rPr>
          <w:rFonts w:eastAsia="Times New Roman"/>
          <w:spacing w:val="-3"/>
          <w:sz w:val="20"/>
          <w:lang w:val="en-US"/>
        </w:rPr>
        <w:t xml:space="preserve"> </w:t>
      </w:r>
      <w:r w:rsidRPr="00C4016A">
        <w:rPr>
          <w:rFonts w:eastAsia="Times New Roman"/>
          <w:sz w:val="20"/>
          <w:lang w:val="en-US"/>
        </w:rPr>
        <w:t>its</w:t>
      </w:r>
      <w:r w:rsidRPr="00C4016A">
        <w:rPr>
          <w:rFonts w:eastAsia="Times New Roman"/>
          <w:spacing w:val="-3"/>
          <w:sz w:val="20"/>
          <w:lang w:val="en-US"/>
        </w:rPr>
        <w:t xml:space="preserve"> </w:t>
      </w:r>
      <w:r w:rsidRPr="00C4016A">
        <w:rPr>
          <w:rFonts w:eastAsia="Times New Roman"/>
          <w:sz w:val="20"/>
          <w:lang w:val="en-US"/>
        </w:rPr>
        <w:t>associated</w:t>
      </w:r>
      <w:r w:rsidRPr="00C4016A">
        <w:rPr>
          <w:rFonts w:eastAsia="Times New Roman"/>
          <w:spacing w:val="-1"/>
          <w:sz w:val="20"/>
          <w:lang w:val="en-US"/>
        </w:rPr>
        <w:t xml:space="preserve"> </w:t>
      </w:r>
      <w:r w:rsidRPr="00C4016A">
        <w:rPr>
          <w:rFonts w:eastAsia="Times New Roman"/>
          <w:sz w:val="20"/>
          <w:lang w:val="en-US"/>
        </w:rPr>
        <w:t>AP</w:t>
      </w:r>
      <w:r w:rsidRPr="00C4016A">
        <w:rPr>
          <w:rFonts w:eastAsia="Times New Roman"/>
          <w:spacing w:val="-3"/>
          <w:sz w:val="20"/>
          <w:lang w:val="en-US"/>
        </w:rPr>
        <w:t xml:space="preserve"> </w:t>
      </w:r>
      <w:r w:rsidRPr="00C4016A">
        <w:rPr>
          <w:rFonts w:eastAsia="Times New Roman"/>
          <w:sz w:val="20"/>
          <w:lang w:val="en-US"/>
        </w:rPr>
        <w:t>MLD</w:t>
      </w:r>
      <w:r w:rsidRPr="00C4016A">
        <w:rPr>
          <w:rFonts w:eastAsia="Times New Roman"/>
          <w:spacing w:val="-3"/>
          <w:sz w:val="20"/>
          <w:lang w:val="en-US"/>
        </w:rPr>
        <w:t xml:space="preserve"> </w:t>
      </w:r>
      <w:r w:rsidRPr="00C4016A">
        <w:rPr>
          <w:rFonts w:eastAsia="Times New Roman"/>
          <w:sz w:val="20"/>
          <w:lang w:val="en-US"/>
        </w:rPr>
        <w:t>on</w:t>
      </w:r>
      <w:r w:rsidRPr="00C4016A">
        <w:rPr>
          <w:rFonts w:eastAsia="Times New Roman"/>
          <w:spacing w:val="-3"/>
          <w:sz w:val="20"/>
          <w:lang w:val="en-US"/>
        </w:rPr>
        <w:t xml:space="preserve"> </w:t>
      </w:r>
      <w:r w:rsidRPr="00C4016A">
        <w:rPr>
          <w:rFonts w:eastAsia="Times New Roman"/>
          <w:sz w:val="20"/>
          <w:lang w:val="en-US"/>
        </w:rPr>
        <w:t xml:space="preserve">a disabled link, if allowed by the rules defined in </w:t>
      </w:r>
      <w:hyperlink w:anchor="bookmark36" w:history="1">
        <w:r w:rsidRPr="00C4016A">
          <w:rPr>
            <w:rFonts w:eastAsia="Times New Roman"/>
            <w:sz w:val="20"/>
            <w:lang w:val="en-US"/>
          </w:rPr>
          <w:t>35.3.7.1.1 (General)</w:t>
        </w:r>
      </w:hyperlink>
      <w:r w:rsidRPr="00C4016A">
        <w:rPr>
          <w:rFonts w:eastAsia="Times New Roman"/>
          <w:sz w:val="20"/>
          <w:lang w:val="en-US"/>
        </w:rPr>
        <w:t xml:space="preserve"> and from which it expects a response, shall remain in the awake state until such a response is received or until the procedure has timed out.</w:t>
      </w:r>
    </w:p>
    <w:p w14:paraId="77DF93EA" w14:textId="77777777" w:rsidR="00C4016A" w:rsidRPr="00C4016A" w:rsidRDefault="00C4016A" w:rsidP="00C4016A">
      <w:pPr>
        <w:widowControl w:val="0"/>
        <w:kinsoku w:val="0"/>
        <w:overflowPunct w:val="0"/>
        <w:autoSpaceDE w:val="0"/>
        <w:autoSpaceDN w:val="0"/>
        <w:adjustRightInd w:val="0"/>
        <w:jc w:val="left"/>
        <w:rPr>
          <w:rFonts w:eastAsia="Times New Roman"/>
          <w:sz w:val="21"/>
          <w:szCs w:val="21"/>
          <w:lang w:val="en-US"/>
        </w:rPr>
      </w:pPr>
    </w:p>
    <w:p w14:paraId="573A7164" w14:textId="77777777" w:rsidR="00C4016A" w:rsidRPr="00C4016A" w:rsidRDefault="00C4016A" w:rsidP="003667F8">
      <w:pPr>
        <w:widowControl w:val="0"/>
        <w:numPr>
          <w:ilvl w:val="4"/>
          <w:numId w:val="5"/>
        </w:numPr>
        <w:tabs>
          <w:tab w:val="left" w:pos="1104"/>
        </w:tabs>
        <w:kinsoku w:val="0"/>
        <w:overflowPunct w:val="0"/>
        <w:autoSpaceDE w:val="0"/>
        <w:autoSpaceDN w:val="0"/>
        <w:adjustRightInd w:val="0"/>
        <w:ind w:left="1103" w:hanging="944"/>
        <w:jc w:val="left"/>
        <w:outlineLvl w:val="4"/>
        <w:rPr>
          <w:rFonts w:ascii="Arial" w:eastAsia="Times New Roman" w:hAnsi="Arial" w:cs="Arial"/>
          <w:b/>
          <w:bCs/>
          <w:spacing w:val="-5"/>
          <w:sz w:val="20"/>
          <w:lang w:val="en-US"/>
        </w:rPr>
      </w:pPr>
      <w:bookmarkStart w:id="154" w:name="35.3.7.1.6_Use_of_More_Data_subfield_by_"/>
      <w:bookmarkEnd w:id="154"/>
      <w:r w:rsidRPr="00C4016A">
        <w:rPr>
          <w:rFonts w:ascii="Arial" w:eastAsia="Times New Roman" w:hAnsi="Arial" w:cs="Arial"/>
          <w:b/>
          <w:bCs/>
          <w:sz w:val="20"/>
          <w:lang w:val="en-US"/>
        </w:rPr>
        <w:t>Use</w:t>
      </w:r>
      <w:r w:rsidRPr="00C4016A">
        <w:rPr>
          <w:rFonts w:ascii="Arial" w:eastAsia="Times New Roman" w:hAnsi="Arial" w:cs="Arial"/>
          <w:b/>
          <w:bCs/>
          <w:spacing w:val="-7"/>
          <w:sz w:val="20"/>
          <w:lang w:val="en-US"/>
        </w:rPr>
        <w:t xml:space="preserve"> </w:t>
      </w:r>
      <w:r w:rsidRPr="00C4016A">
        <w:rPr>
          <w:rFonts w:ascii="Arial" w:eastAsia="Times New Roman" w:hAnsi="Arial" w:cs="Arial"/>
          <w:b/>
          <w:bCs/>
          <w:sz w:val="20"/>
          <w:lang w:val="en-US"/>
        </w:rPr>
        <w:t>of</w:t>
      </w:r>
      <w:r w:rsidRPr="00C4016A">
        <w:rPr>
          <w:rFonts w:ascii="Arial" w:eastAsia="Times New Roman" w:hAnsi="Arial" w:cs="Arial"/>
          <w:b/>
          <w:bCs/>
          <w:spacing w:val="-4"/>
          <w:sz w:val="20"/>
          <w:lang w:val="en-US"/>
        </w:rPr>
        <w:t xml:space="preserve"> </w:t>
      </w:r>
      <w:r w:rsidRPr="00C4016A">
        <w:rPr>
          <w:rFonts w:ascii="Arial" w:eastAsia="Times New Roman" w:hAnsi="Arial" w:cs="Arial"/>
          <w:b/>
          <w:bCs/>
          <w:sz w:val="20"/>
          <w:lang w:val="en-US"/>
        </w:rPr>
        <w:t>More</w:t>
      </w:r>
      <w:r w:rsidRPr="00C4016A">
        <w:rPr>
          <w:rFonts w:ascii="Arial" w:eastAsia="Times New Roman" w:hAnsi="Arial" w:cs="Arial"/>
          <w:b/>
          <w:bCs/>
          <w:spacing w:val="-2"/>
          <w:sz w:val="20"/>
          <w:lang w:val="en-US"/>
        </w:rPr>
        <w:t xml:space="preserve"> </w:t>
      </w:r>
      <w:r w:rsidRPr="00C4016A">
        <w:rPr>
          <w:rFonts w:ascii="Arial" w:eastAsia="Times New Roman" w:hAnsi="Arial" w:cs="Arial"/>
          <w:b/>
          <w:bCs/>
          <w:sz w:val="20"/>
          <w:lang w:val="en-US"/>
        </w:rPr>
        <w:t>Data</w:t>
      </w:r>
      <w:r w:rsidRPr="00C4016A">
        <w:rPr>
          <w:rFonts w:ascii="Arial" w:eastAsia="Times New Roman" w:hAnsi="Arial" w:cs="Arial"/>
          <w:b/>
          <w:bCs/>
          <w:spacing w:val="-5"/>
          <w:sz w:val="20"/>
          <w:lang w:val="en-US"/>
        </w:rPr>
        <w:t xml:space="preserve"> </w:t>
      </w:r>
      <w:r w:rsidRPr="00C4016A">
        <w:rPr>
          <w:rFonts w:ascii="Arial" w:eastAsia="Times New Roman" w:hAnsi="Arial" w:cs="Arial"/>
          <w:b/>
          <w:bCs/>
          <w:sz w:val="20"/>
          <w:lang w:val="en-US"/>
        </w:rPr>
        <w:t>subfield</w:t>
      </w:r>
      <w:r w:rsidRPr="00C4016A">
        <w:rPr>
          <w:rFonts w:ascii="Arial" w:eastAsia="Times New Roman" w:hAnsi="Arial" w:cs="Arial"/>
          <w:b/>
          <w:bCs/>
          <w:spacing w:val="-4"/>
          <w:sz w:val="20"/>
          <w:lang w:val="en-US"/>
        </w:rPr>
        <w:t xml:space="preserve"> </w:t>
      </w:r>
      <w:r w:rsidRPr="00C4016A">
        <w:rPr>
          <w:rFonts w:ascii="Arial" w:eastAsia="Times New Roman" w:hAnsi="Arial" w:cs="Arial"/>
          <w:b/>
          <w:bCs/>
          <w:sz w:val="20"/>
          <w:lang w:val="en-US"/>
        </w:rPr>
        <w:t>by</w:t>
      </w:r>
      <w:r w:rsidRPr="00C4016A">
        <w:rPr>
          <w:rFonts w:ascii="Arial" w:eastAsia="Times New Roman" w:hAnsi="Arial" w:cs="Arial"/>
          <w:b/>
          <w:bCs/>
          <w:spacing w:val="-3"/>
          <w:sz w:val="20"/>
          <w:lang w:val="en-US"/>
        </w:rPr>
        <w:t xml:space="preserve"> </w:t>
      </w:r>
      <w:r w:rsidRPr="00C4016A">
        <w:rPr>
          <w:rFonts w:ascii="Arial" w:eastAsia="Times New Roman" w:hAnsi="Arial" w:cs="Arial"/>
          <w:b/>
          <w:bCs/>
          <w:sz w:val="20"/>
          <w:lang w:val="en-US"/>
        </w:rPr>
        <w:t>an</w:t>
      </w:r>
      <w:r w:rsidRPr="00C4016A">
        <w:rPr>
          <w:rFonts w:ascii="Arial" w:eastAsia="Times New Roman" w:hAnsi="Arial" w:cs="Arial"/>
          <w:b/>
          <w:bCs/>
          <w:spacing w:val="-4"/>
          <w:sz w:val="20"/>
          <w:lang w:val="en-US"/>
        </w:rPr>
        <w:t xml:space="preserve"> </w:t>
      </w:r>
      <w:r w:rsidRPr="00C4016A">
        <w:rPr>
          <w:rFonts w:ascii="Arial" w:eastAsia="Times New Roman" w:hAnsi="Arial" w:cs="Arial"/>
          <w:b/>
          <w:bCs/>
          <w:spacing w:val="-5"/>
          <w:sz w:val="20"/>
          <w:lang w:val="en-US"/>
        </w:rPr>
        <w:t>MLD</w:t>
      </w:r>
    </w:p>
    <w:p w14:paraId="781CED0E" w14:textId="77777777" w:rsidR="00C4016A" w:rsidRPr="00C4016A" w:rsidRDefault="00C4016A" w:rsidP="00C4016A">
      <w:pPr>
        <w:widowControl w:val="0"/>
        <w:kinsoku w:val="0"/>
        <w:overflowPunct w:val="0"/>
        <w:autoSpaceDE w:val="0"/>
        <w:autoSpaceDN w:val="0"/>
        <w:adjustRightInd w:val="0"/>
        <w:spacing w:before="10"/>
        <w:jc w:val="left"/>
        <w:rPr>
          <w:rFonts w:ascii="Arial" w:eastAsia="Times New Roman" w:hAnsi="Arial" w:cs="Arial"/>
          <w:b/>
          <w:bCs/>
          <w:sz w:val="21"/>
          <w:szCs w:val="21"/>
          <w:lang w:val="en-US"/>
        </w:rPr>
      </w:pPr>
    </w:p>
    <w:p w14:paraId="08BF293A" w14:textId="086F0C4E" w:rsidR="00C4016A" w:rsidRPr="00C4016A" w:rsidRDefault="006F2F79" w:rsidP="00C4016A">
      <w:pPr>
        <w:widowControl w:val="0"/>
        <w:kinsoku w:val="0"/>
        <w:overflowPunct w:val="0"/>
        <w:autoSpaceDE w:val="0"/>
        <w:autoSpaceDN w:val="0"/>
        <w:adjustRightInd w:val="0"/>
        <w:spacing w:line="249" w:lineRule="auto"/>
        <w:ind w:right="157"/>
        <w:rPr>
          <w:rFonts w:eastAsia="Times New Roman"/>
          <w:sz w:val="20"/>
          <w:lang w:val="en-US"/>
        </w:rPr>
      </w:pPr>
      <w:ins w:id="155" w:author="Cariou, Laurent" w:date="2022-08-17T15:44:00Z">
        <w:r>
          <w:rPr>
            <w:rFonts w:eastAsia="Times New Roman"/>
            <w:sz w:val="20"/>
            <w:lang w:val="en-US"/>
          </w:rPr>
          <w:t>(#10317</w:t>
        </w:r>
      </w:ins>
      <w:ins w:id="156" w:author="Cariou, Laurent" w:date="2022-08-17T15:45:00Z">
        <w:r>
          <w:rPr>
            <w:rFonts w:eastAsia="Times New Roman"/>
            <w:sz w:val="20"/>
            <w:lang w:val="en-US"/>
          </w:rPr>
          <w:t>)</w:t>
        </w:r>
      </w:ins>
      <w:del w:id="157" w:author="Cariou, Laurent" w:date="2022-08-17T15:42:00Z">
        <w:r w:rsidR="00C4016A" w:rsidRPr="00C4016A" w:rsidDel="00C96503">
          <w:rPr>
            <w:rFonts w:eastAsia="Times New Roman"/>
            <w:sz w:val="20"/>
            <w:lang w:val="en-US"/>
          </w:rPr>
          <w:delText>An</w:delText>
        </w:r>
        <w:r w:rsidR="00C4016A" w:rsidRPr="00C4016A" w:rsidDel="00C96503">
          <w:rPr>
            <w:rFonts w:eastAsia="Times New Roman"/>
            <w:spacing w:val="-1"/>
            <w:sz w:val="20"/>
            <w:lang w:val="en-US"/>
          </w:rPr>
          <w:delText xml:space="preserve"> </w:delText>
        </w:r>
        <w:r w:rsidR="00C4016A" w:rsidRPr="00C4016A" w:rsidDel="00C96503">
          <w:rPr>
            <w:rFonts w:eastAsia="Times New Roman"/>
            <w:sz w:val="20"/>
            <w:lang w:val="en-US"/>
          </w:rPr>
          <w:delText>AP</w:delText>
        </w:r>
        <w:r w:rsidR="00C4016A" w:rsidRPr="00C4016A" w:rsidDel="00C96503">
          <w:rPr>
            <w:rFonts w:eastAsia="Times New Roman"/>
            <w:spacing w:val="-1"/>
            <w:sz w:val="20"/>
            <w:lang w:val="en-US"/>
          </w:rPr>
          <w:delText xml:space="preserve"> </w:delText>
        </w:r>
        <w:r w:rsidR="00C4016A" w:rsidRPr="00C4016A" w:rsidDel="00C96503">
          <w:rPr>
            <w:rFonts w:eastAsia="Times New Roman"/>
            <w:sz w:val="20"/>
            <w:lang w:val="en-US"/>
          </w:rPr>
          <w:delText>affiliated</w:delText>
        </w:r>
        <w:r w:rsidR="00C4016A" w:rsidRPr="00C4016A" w:rsidDel="00C96503">
          <w:rPr>
            <w:rFonts w:eastAsia="Times New Roman"/>
            <w:spacing w:val="-1"/>
            <w:sz w:val="20"/>
            <w:lang w:val="en-US"/>
          </w:rPr>
          <w:delText xml:space="preserve"> </w:delText>
        </w:r>
        <w:r w:rsidR="00C4016A" w:rsidRPr="00C4016A" w:rsidDel="00C96503">
          <w:rPr>
            <w:rFonts w:eastAsia="Times New Roman"/>
            <w:sz w:val="20"/>
            <w:lang w:val="en-US"/>
          </w:rPr>
          <w:delText>with</w:delText>
        </w:r>
        <w:r w:rsidR="00C4016A" w:rsidRPr="00C4016A" w:rsidDel="00C96503">
          <w:rPr>
            <w:rFonts w:eastAsia="Times New Roman"/>
            <w:spacing w:val="-2"/>
            <w:sz w:val="20"/>
            <w:lang w:val="en-US"/>
          </w:rPr>
          <w:delText xml:space="preserve"> </w:delText>
        </w:r>
        <w:r w:rsidR="00C4016A" w:rsidRPr="00C4016A" w:rsidDel="00C96503">
          <w:rPr>
            <w:rFonts w:eastAsia="Times New Roman"/>
            <w:sz w:val="20"/>
            <w:lang w:val="en-US"/>
          </w:rPr>
          <w:delText>an</w:delText>
        </w:r>
      </w:del>
      <w:ins w:id="158" w:author="Cariou, Laurent" w:date="2022-08-17T15:42:00Z">
        <w:r w:rsidR="00C96503">
          <w:rPr>
            <w:rFonts w:eastAsia="Times New Roman"/>
            <w:sz w:val="20"/>
            <w:lang w:val="en-US"/>
          </w:rPr>
          <w:t>An</w:t>
        </w:r>
      </w:ins>
      <w:r w:rsidR="00C4016A" w:rsidRPr="00C4016A">
        <w:rPr>
          <w:rFonts w:eastAsia="Times New Roman"/>
          <w:spacing w:val="-1"/>
          <w:sz w:val="20"/>
          <w:lang w:val="en-US"/>
        </w:rPr>
        <w:t xml:space="preserve"> </w:t>
      </w:r>
      <w:r w:rsidR="00C4016A" w:rsidRPr="00C4016A">
        <w:rPr>
          <w:rFonts w:eastAsia="Times New Roman"/>
          <w:sz w:val="20"/>
          <w:lang w:val="en-US"/>
        </w:rPr>
        <w:t>AP</w:t>
      </w:r>
      <w:r w:rsidR="00C4016A" w:rsidRPr="00C4016A">
        <w:rPr>
          <w:rFonts w:eastAsia="Times New Roman"/>
          <w:spacing w:val="-2"/>
          <w:sz w:val="20"/>
          <w:lang w:val="en-US"/>
        </w:rPr>
        <w:t xml:space="preserve"> </w:t>
      </w:r>
      <w:r w:rsidR="00C4016A" w:rsidRPr="00C4016A">
        <w:rPr>
          <w:rFonts w:eastAsia="Times New Roman"/>
          <w:sz w:val="20"/>
          <w:lang w:val="en-US"/>
        </w:rPr>
        <w:t>MLD</w:t>
      </w:r>
      <w:r w:rsidR="00C4016A" w:rsidRPr="00C4016A">
        <w:rPr>
          <w:rFonts w:eastAsia="Times New Roman"/>
          <w:spacing w:val="-1"/>
          <w:sz w:val="20"/>
          <w:lang w:val="en-US"/>
        </w:rPr>
        <w:t xml:space="preserve"> </w:t>
      </w:r>
      <w:r w:rsidR="00C4016A" w:rsidRPr="00C4016A">
        <w:rPr>
          <w:rFonts w:eastAsia="Times New Roman"/>
          <w:sz w:val="20"/>
          <w:lang w:val="en-US"/>
        </w:rPr>
        <w:t>uses</w:t>
      </w:r>
      <w:r w:rsidR="00C4016A" w:rsidRPr="00C4016A">
        <w:rPr>
          <w:rFonts w:eastAsia="Times New Roman"/>
          <w:spacing w:val="-2"/>
          <w:sz w:val="20"/>
          <w:lang w:val="en-US"/>
        </w:rPr>
        <w:t xml:space="preserve"> </w:t>
      </w:r>
      <w:r w:rsidR="00C4016A" w:rsidRPr="00C4016A">
        <w:rPr>
          <w:rFonts w:eastAsia="Times New Roman"/>
          <w:sz w:val="20"/>
          <w:lang w:val="en-US"/>
        </w:rPr>
        <w:t>the</w:t>
      </w:r>
      <w:r w:rsidR="00C4016A" w:rsidRPr="00C4016A">
        <w:rPr>
          <w:rFonts w:eastAsia="Times New Roman"/>
          <w:spacing w:val="-1"/>
          <w:sz w:val="20"/>
          <w:lang w:val="en-US"/>
        </w:rPr>
        <w:t xml:space="preserve"> </w:t>
      </w:r>
      <w:r w:rsidR="00C4016A" w:rsidRPr="00C4016A">
        <w:rPr>
          <w:rFonts w:eastAsia="Times New Roman"/>
          <w:sz w:val="20"/>
          <w:lang w:val="en-US"/>
        </w:rPr>
        <w:t>More</w:t>
      </w:r>
      <w:r w:rsidR="00C4016A" w:rsidRPr="00C4016A">
        <w:rPr>
          <w:rFonts w:eastAsia="Times New Roman"/>
          <w:spacing w:val="-1"/>
          <w:sz w:val="20"/>
          <w:lang w:val="en-US"/>
        </w:rPr>
        <w:t xml:space="preserve"> </w:t>
      </w:r>
      <w:r w:rsidR="00C4016A" w:rsidRPr="00C4016A">
        <w:rPr>
          <w:rFonts w:eastAsia="Times New Roman"/>
          <w:sz w:val="20"/>
          <w:lang w:val="en-US"/>
        </w:rPr>
        <w:t>Data</w:t>
      </w:r>
      <w:r w:rsidR="00C4016A" w:rsidRPr="00C4016A">
        <w:rPr>
          <w:rFonts w:eastAsia="Times New Roman"/>
          <w:spacing w:val="-1"/>
          <w:sz w:val="20"/>
          <w:lang w:val="en-US"/>
        </w:rPr>
        <w:t xml:space="preserve"> </w:t>
      </w:r>
      <w:r w:rsidR="00C4016A" w:rsidRPr="00C4016A">
        <w:rPr>
          <w:rFonts w:eastAsia="Times New Roman"/>
          <w:sz w:val="20"/>
          <w:lang w:val="en-US"/>
        </w:rPr>
        <w:t>subfield</w:t>
      </w:r>
      <w:r w:rsidR="00C4016A" w:rsidRPr="00C4016A">
        <w:rPr>
          <w:rFonts w:eastAsia="Times New Roman"/>
          <w:spacing w:val="-1"/>
          <w:sz w:val="20"/>
          <w:lang w:val="en-US"/>
        </w:rPr>
        <w:t xml:space="preserve"> </w:t>
      </w:r>
      <w:r w:rsidR="00C4016A" w:rsidRPr="00C4016A">
        <w:rPr>
          <w:rFonts w:eastAsia="Times New Roman"/>
          <w:sz w:val="20"/>
          <w:lang w:val="en-US"/>
        </w:rPr>
        <w:t>as</w:t>
      </w:r>
      <w:r w:rsidR="00C4016A" w:rsidRPr="00C4016A">
        <w:rPr>
          <w:rFonts w:eastAsia="Times New Roman"/>
          <w:spacing w:val="-1"/>
          <w:sz w:val="20"/>
          <w:lang w:val="en-US"/>
        </w:rPr>
        <w:t xml:space="preserve"> </w:t>
      </w:r>
      <w:r w:rsidR="00C4016A" w:rsidRPr="00C4016A">
        <w:rPr>
          <w:rFonts w:eastAsia="Times New Roman"/>
          <w:sz w:val="20"/>
          <w:lang w:val="en-US"/>
        </w:rPr>
        <w:t>defined</w:t>
      </w:r>
      <w:r w:rsidR="00C4016A" w:rsidRPr="00C4016A">
        <w:rPr>
          <w:rFonts w:eastAsia="Times New Roman"/>
          <w:spacing w:val="-1"/>
          <w:sz w:val="20"/>
          <w:lang w:val="en-US"/>
        </w:rPr>
        <w:t xml:space="preserve"> </w:t>
      </w:r>
      <w:r w:rsidR="00C4016A" w:rsidRPr="00C4016A">
        <w:rPr>
          <w:rFonts w:eastAsia="Times New Roman"/>
          <w:sz w:val="20"/>
          <w:lang w:val="en-US"/>
        </w:rPr>
        <w:t>in</w:t>
      </w:r>
      <w:r w:rsidR="00C4016A" w:rsidRPr="00C4016A">
        <w:rPr>
          <w:rFonts w:eastAsia="Times New Roman"/>
          <w:spacing w:val="-1"/>
          <w:sz w:val="20"/>
          <w:lang w:val="en-US"/>
        </w:rPr>
        <w:t xml:space="preserve"> </w:t>
      </w:r>
      <w:r w:rsidR="00C4016A" w:rsidRPr="00C4016A">
        <w:rPr>
          <w:rFonts w:eastAsia="Times New Roman"/>
          <w:sz w:val="20"/>
          <w:lang w:val="en-US"/>
        </w:rPr>
        <w:t>9.2.4.1.8</w:t>
      </w:r>
      <w:r w:rsidR="00C4016A" w:rsidRPr="00C4016A">
        <w:rPr>
          <w:rFonts w:eastAsia="Times New Roman"/>
          <w:spacing w:val="-1"/>
          <w:sz w:val="20"/>
          <w:lang w:val="en-US"/>
        </w:rPr>
        <w:t xml:space="preserve"> </w:t>
      </w:r>
      <w:r w:rsidR="00C4016A" w:rsidRPr="00C4016A">
        <w:rPr>
          <w:rFonts w:eastAsia="Times New Roman"/>
          <w:sz w:val="20"/>
          <w:lang w:val="en-US"/>
        </w:rPr>
        <w:t>(More</w:t>
      </w:r>
      <w:r w:rsidR="00C4016A" w:rsidRPr="00C4016A">
        <w:rPr>
          <w:rFonts w:eastAsia="Times New Roman"/>
          <w:spacing w:val="-2"/>
          <w:sz w:val="20"/>
          <w:lang w:val="en-US"/>
        </w:rPr>
        <w:t xml:space="preserve"> </w:t>
      </w:r>
      <w:r w:rsidR="00C4016A" w:rsidRPr="00C4016A">
        <w:rPr>
          <w:rFonts w:eastAsia="Times New Roman"/>
          <w:sz w:val="20"/>
          <w:lang w:val="en-US"/>
        </w:rPr>
        <w:t>Data</w:t>
      </w:r>
      <w:r w:rsidR="00C4016A" w:rsidRPr="00C4016A">
        <w:rPr>
          <w:rFonts w:eastAsia="Times New Roman"/>
          <w:spacing w:val="-1"/>
          <w:sz w:val="20"/>
          <w:lang w:val="en-US"/>
        </w:rPr>
        <w:t xml:space="preserve"> </w:t>
      </w:r>
      <w:r w:rsidR="00C4016A" w:rsidRPr="00C4016A">
        <w:rPr>
          <w:rFonts w:eastAsia="Times New Roman"/>
          <w:sz w:val="20"/>
          <w:lang w:val="en-US"/>
        </w:rPr>
        <w:t xml:space="preserve">subfield) </w:t>
      </w:r>
      <w:ins w:id="159" w:author="Cariou, Laurent" w:date="2022-08-17T15:43:00Z">
        <w:r w:rsidR="00A75C96">
          <w:rPr>
            <w:rFonts w:eastAsia="Times New Roman"/>
            <w:spacing w:val="-1"/>
            <w:sz w:val="20"/>
            <w:lang w:val="en-US"/>
          </w:rPr>
          <w:t>in frames transmitted by one of its affiliated AP</w:t>
        </w:r>
        <w:r w:rsidR="00A75C96" w:rsidRPr="00C4016A">
          <w:rPr>
            <w:rFonts w:eastAsia="Times New Roman"/>
            <w:sz w:val="20"/>
            <w:lang w:val="en-US"/>
          </w:rPr>
          <w:t xml:space="preserve"> </w:t>
        </w:r>
      </w:ins>
      <w:r w:rsidR="00C4016A" w:rsidRPr="00C4016A">
        <w:rPr>
          <w:rFonts w:eastAsia="Times New Roman"/>
          <w:sz w:val="20"/>
          <w:lang w:val="en-US"/>
        </w:rPr>
        <w:t xml:space="preserve">to </w:t>
      </w:r>
      <w:del w:id="160" w:author="Cariou, Laurent" w:date="2022-08-17T15:43:00Z">
        <w:r w:rsidR="00C4016A" w:rsidRPr="00C4016A" w:rsidDel="00A75C96">
          <w:rPr>
            <w:rFonts w:eastAsia="Times New Roman"/>
            <w:sz w:val="20"/>
            <w:lang w:val="en-US"/>
          </w:rPr>
          <w:delText xml:space="preserve">indicate to </w:delText>
        </w:r>
      </w:del>
      <w:r w:rsidR="00C4016A" w:rsidRPr="00C4016A">
        <w:rPr>
          <w:rFonts w:eastAsia="Times New Roman"/>
          <w:sz w:val="20"/>
          <w:lang w:val="en-US"/>
        </w:rPr>
        <w:t xml:space="preserve">a non-AP STA in PS mode affiliated with the non-AP MLD </w:t>
      </w:r>
      <w:ins w:id="161" w:author="Cariou, Laurent" w:date="2022-08-17T15:44:00Z">
        <w:r w:rsidR="00A75C96">
          <w:rPr>
            <w:rFonts w:eastAsia="Times New Roman"/>
            <w:sz w:val="20"/>
            <w:lang w:val="en-US"/>
          </w:rPr>
          <w:t xml:space="preserve">to indicate to the non-AP MLD </w:t>
        </w:r>
      </w:ins>
      <w:r w:rsidR="00C4016A" w:rsidRPr="00C4016A">
        <w:rPr>
          <w:rFonts w:eastAsia="Times New Roman"/>
          <w:sz w:val="20"/>
          <w:lang w:val="en-US"/>
        </w:rPr>
        <w:t xml:space="preserve">that more individually addressed BUs are buffered for that non-AP MLD. </w:t>
      </w:r>
      <w:ins w:id="162" w:author="Cariou, Laurent" w:date="2022-08-17T17:54:00Z">
        <w:r w:rsidR="00C908D4">
          <w:rPr>
            <w:rFonts w:eastAsia="Times New Roman"/>
            <w:sz w:val="20"/>
            <w:lang w:val="en-US"/>
          </w:rPr>
          <w:t>(#12928)</w:t>
        </w:r>
      </w:ins>
      <w:r w:rsidR="00C4016A" w:rsidRPr="00C4016A">
        <w:rPr>
          <w:rFonts w:eastAsia="Times New Roman"/>
          <w:sz w:val="20"/>
          <w:lang w:val="en-US"/>
        </w:rPr>
        <w:t xml:space="preserve">The indicated buffered BUs </w:t>
      </w:r>
      <w:del w:id="163" w:author="Cariou, Laurent" w:date="2022-08-17T17:49:00Z">
        <w:r w:rsidR="00C4016A" w:rsidRPr="00C4016A" w:rsidDel="00B938A7">
          <w:rPr>
            <w:rFonts w:eastAsia="Times New Roman"/>
            <w:sz w:val="20"/>
            <w:lang w:val="en-US"/>
          </w:rPr>
          <w:delText>(not including the BU currently being transmitted)</w:delText>
        </w:r>
      </w:del>
      <w:r w:rsidR="00C4016A" w:rsidRPr="00C4016A">
        <w:rPr>
          <w:rFonts w:eastAsia="Times New Roman"/>
          <w:sz w:val="20"/>
          <w:lang w:val="en-US"/>
        </w:rPr>
        <w:t xml:space="preserve"> are buffered at the AP MLD for the non-AP MLD and correspond </w:t>
      </w:r>
      <w:ins w:id="164" w:author="Cariou, Laurent" w:date="2022-08-17T17:49:00Z">
        <w:r w:rsidR="00D27BF7">
          <w:rPr>
            <w:rFonts w:eastAsia="Times New Roman"/>
            <w:sz w:val="20"/>
            <w:lang w:val="en-US"/>
          </w:rPr>
          <w:t xml:space="preserve">only </w:t>
        </w:r>
      </w:ins>
      <w:r w:rsidR="00C4016A" w:rsidRPr="00C4016A">
        <w:rPr>
          <w:rFonts w:eastAsia="Times New Roman"/>
          <w:sz w:val="20"/>
          <w:lang w:val="en-US"/>
        </w:rPr>
        <w:t>to Data frames</w:t>
      </w:r>
      <w:ins w:id="165" w:author="Cariou, Laurent" w:date="2022-08-30T18:25:00Z">
        <w:r w:rsidR="00483AD6">
          <w:rPr>
            <w:rFonts w:eastAsia="Times New Roman"/>
            <w:sz w:val="20"/>
            <w:lang w:val="en-US"/>
          </w:rPr>
          <w:t xml:space="preserve"> </w:t>
        </w:r>
      </w:ins>
      <w:ins w:id="166" w:author="Cariou, Laurent" w:date="2022-08-30T18:28:00Z">
        <w:r w:rsidR="006A7D9A">
          <w:rPr>
            <w:rFonts w:eastAsia="Times New Roman"/>
            <w:sz w:val="18"/>
            <w:szCs w:val="18"/>
            <w:lang w:val="en-US"/>
          </w:rPr>
          <w:t xml:space="preserve">(#10463) </w:t>
        </w:r>
      </w:ins>
      <w:ins w:id="167" w:author="Cariou, Laurent" w:date="2022-08-30T18:25:00Z">
        <w:r w:rsidR="00483AD6">
          <w:rPr>
            <w:rFonts w:eastAsia="Times New Roman"/>
            <w:sz w:val="20"/>
            <w:lang w:val="en-US"/>
          </w:rPr>
          <w:t>for the n</w:t>
        </w:r>
      </w:ins>
      <w:ins w:id="168" w:author="Cariou, Laurent" w:date="2022-08-30T18:26:00Z">
        <w:r w:rsidR="00483AD6">
          <w:rPr>
            <w:rFonts w:eastAsia="Times New Roman"/>
            <w:sz w:val="20"/>
            <w:lang w:val="en-US"/>
          </w:rPr>
          <w:t>on-AP MLD and</w:t>
        </w:r>
      </w:ins>
      <w:r w:rsidR="00C4016A" w:rsidRPr="00C4016A">
        <w:rPr>
          <w:rFonts w:eastAsia="Times New Roman"/>
          <w:sz w:val="20"/>
          <w:lang w:val="en-US"/>
        </w:rPr>
        <w:t xml:space="preserve"> with TIDs that</w:t>
      </w:r>
      <w:r w:rsidR="00C4016A" w:rsidRPr="00C4016A">
        <w:rPr>
          <w:rFonts w:eastAsia="Times New Roman"/>
          <w:spacing w:val="-4"/>
          <w:sz w:val="20"/>
          <w:lang w:val="en-US"/>
        </w:rPr>
        <w:t xml:space="preserve"> </w:t>
      </w:r>
      <w:r w:rsidR="00C4016A" w:rsidRPr="00C4016A">
        <w:rPr>
          <w:rFonts w:eastAsia="Times New Roman"/>
          <w:sz w:val="20"/>
          <w:lang w:val="en-US"/>
        </w:rPr>
        <w:t>are</w:t>
      </w:r>
      <w:r w:rsidR="00C4016A" w:rsidRPr="00C4016A">
        <w:rPr>
          <w:rFonts w:eastAsia="Times New Roman"/>
          <w:spacing w:val="-4"/>
          <w:sz w:val="20"/>
          <w:lang w:val="en-US"/>
        </w:rPr>
        <w:t xml:space="preserve"> </w:t>
      </w:r>
      <w:r w:rsidR="00C4016A" w:rsidRPr="00C4016A">
        <w:rPr>
          <w:rFonts w:eastAsia="Times New Roman"/>
          <w:sz w:val="20"/>
          <w:lang w:val="en-US"/>
        </w:rPr>
        <w:t>mapped</w:t>
      </w:r>
      <w:r w:rsidR="00C4016A" w:rsidRPr="00C4016A">
        <w:rPr>
          <w:rFonts w:eastAsia="Times New Roman"/>
          <w:spacing w:val="-4"/>
          <w:sz w:val="20"/>
          <w:lang w:val="en-US"/>
        </w:rPr>
        <w:t xml:space="preserve"> </w:t>
      </w:r>
      <w:r w:rsidR="00C4016A" w:rsidRPr="00C4016A">
        <w:rPr>
          <w:rFonts w:eastAsia="Times New Roman"/>
          <w:sz w:val="20"/>
          <w:lang w:val="en-US"/>
        </w:rPr>
        <w:t>to</w:t>
      </w:r>
      <w:r w:rsidR="00C4016A" w:rsidRPr="00C4016A">
        <w:rPr>
          <w:rFonts w:eastAsia="Times New Roman"/>
          <w:spacing w:val="-3"/>
          <w:sz w:val="20"/>
          <w:lang w:val="en-US"/>
        </w:rPr>
        <w:t xml:space="preserve"> </w:t>
      </w:r>
      <w:r w:rsidR="00C4016A" w:rsidRPr="00C4016A">
        <w:rPr>
          <w:rFonts w:eastAsia="Times New Roman"/>
          <w:sz w:val="20"/>
          <w:lang w:val="en-US"/>
        </w:rPr>
        <w:t>this</w:t>
      </w:r>
      <w:r w:rsidR="00C4016A" w:rsidRPr="00C4016A">
        <w:rPr>
          <w:rFonts w:eastAsia="Times New Roman"/>
          <w:spacing w:val="-5"/>
          <w:sz w:val="20"/>
          <w:lang w:val="en-US"/>
        </w:rPr>
        <w:t xml:space="preserve"> </w:t>
      </w:r>
      <w:r w:rsidR="00C4016A" w:rsidRPr="00C4016A">
        <w:rPr>
          <w:rFonts w:eastAsia="Times New Roman"/>
          <w:sz w:val="20"/>
          <w:lang w:val="en-US"/>
        </w:rPr>
        <w:t>link</w:t>
      </w:r>
      <w:r w:rsidR="00C4016A" w:rsidRPr="00C4016A">
        <w:rPr>
          <w:rFonts w:eastAsia="Times New Roman"/>
          <w:spacing w:val="-4"/>
          <w:sz w:val="20"/>
          <w:lang w:val="en-US"/>
        </w:rPr>
        <w:t xml:space="preserve"> </w:t>
      </w:r>
      <w:r w:rsidR="00C4016A" w:rsidRPr="00C4016A">
        <w:rPr>
          <w:rFonts w:eastAsia="Times New Roman"/>
          <w:sz w:val="20"/>
          <w:lang w:val="en-US"/>
        </w:rPr>
        <w:t>by</w:t>
      </w:r>
      <w:r w:rsidR="00C4016A" w:rsidRPr="00C4016A">
        <w:rPr>
          <w:rFonts w:eastAsia="Times New Roman"/>
          <w:spacing w:val="-4"/>
          <w:sz w:val="20"/>
          <w:lang w:val="en-US"/>
        </w:rPr>
        <w:t xml:space="preserve"> </w:t>
      </w:r>
      <w:r w:rsidR="00C4016A" w:rsidRPr="00C4016A">
        <w:rPr>
          <w:rFonts w:eastAsia="Times New Roman"/>
          <w:sz w:val="20"/>
          <w:lang w:val="en-US"/>
        </w:rPr>
        <w:t>the</w:t>
      </w:r>
      <w:r w:rsidR="00C4016A" w:rsidRPr="00C4016A">
        <w:rPr>
          <w:rFonts w:eastAsia="Times New Roman"/>
          <w:spacing w:val="-4"/>
          <w:sz w:val="20"/>
          <w:lang w:val="en-US"/>
        </w:rPr>
        <w:t xml:space="preserve"> </w:t>
      </w:r>
      <w:r w:rsidR="00C4016A" w:rsidRPr="00C4016A">
        <w:rPr>
          <w:rFonts w:eastAsia="Times New Roman"/>
          <w:sz w:val="20"/>
          <w:lang w:val="en-US"/>
        </w:rPr>
        <w:t>most</w:t>
      </w:r>
      <w:r w:rsidR="00C4016A" w:rsidRPr="00C4016A">
        <w:rPr>
          <w:rFonts w:eastAsia="Times New Roman"/>
          <w:spacing w:val="-4"/>
          <w:sz w:val="20"/>
          <w:lang w:val="en-US"/>
        </w:rPr>
        <w:t xml:space="preserve"> </w:t>
      </w:r>
      <w:r w:rsidR="00C4016A" w:rsidRPr="00C4016A">
        <w:rPr>
          <w:rFonts w:eastAsia="Times New Roman"/>
          <w:sz w:val="20"/>
          <w:lang w:val="en-US"/>
        </w:rPr>
        <w:t>recent</w:t>
      </w:r>
      <w:r w:rsidR="00C4016A" w:rsidRPr="00C4016A">
        <w:rPr>
          <w:rFonts w:eastAsia="Times New Roman"/>
          <w:spacing w:val="-4"/>
          <w:sz w:val="20"/>
          <w:lang w:val="en-US"/>
        </w:rPr>
        <w:t xml:space="preserve"> </w:t>
      </w:r>
      <w:r w:rsidR="00C4016A" w:rsidRPr="00C4016A">
        <w:rPr>
          <w:rFonts w:eastAsia="Times New Roman"/>
          <w:sz w:val="20"/>
          <w:lang w:val="en-US"/>
        </w:rPr>
        <w:t>DL</w:t>
      </w:r>
      <w:r w:rsidR="00C4016A" w:rsidRPr="00C4016A">
        <w:rPr>
          <w:rFonts w:eastAsia="Times New Roman"/>
          <w:spacing w:val="-3"/>
          <w:sz w:val="20"/>
          <w:lang w:val="en-US"/>
        </w:rPr>
        <w:t xml:space="preserve"> </w:t>
      </w:r>
      <w:r w:rsidR="00C4016A" w:rsidRPr="00C4016A">
        <w:rPr>
          <w:rFonts w:eastAsia="Times New Roman"/>
          <w:sz w:val="20"/>
          <w:lang w:val="en-US"/>
        </w:rPr>
        <w:t>TID-to-link</w:t>
      </w:r>
      <w:r w:rsidR="00C4016A" w:rsidRPr="00C4016A">
        <w:rPr>
          <w:rFonts w:eastAsia="Times New Roman"/>
          <w:spacing w:val="-4"/>
          <w:sz w:val="20"/>
          <w:lang w:val="en-US"/>
        </w:rPr>
        <w:t xml:space="preserve"> </w:t>
      </w:r>
      <w:r w:rsidR="00C4016A" w:rsidRPr="00C4016A">
        <w:rPr>
          <w:rFonts w:eastAsia="Times New Roman"/>
          <w:sz w:val="20"/>
          <w:lang w:val="en-US"/>
        </w:rPr>
        <w:t>mapping</w:t>
      </w:r>
      <w:r w:rsidR="00C4016A" w:rsidRPr="00C4016A">
        <w:rPr>
          <w:rFonts w:eastAsia="Times New Roman"/>
          <w:spacing w:val="-5"/>
          <w:sz w:val="20"/>
          <w:lang w:val="en-US"/>
        </w:rPr>
        <w:t xml:space="preserve"> </w:t>
      </w:r>
      <w:r w:rsidR="00C4016A" w:rsidRPr="00C4016A">
        <w:rPr>
          <w:rFonts w:eastAsia="Times New Roman"/>
          <w:sz w:val="20"/>
          <w:lang w:val="en-US"/>
        </w:rPr>
        <w:t>(negotiated</w:t>
      </w:r>
      <w:r w:rsidR="00C4016A" w:rsidRPr="00C4016A">
        <w:rPr>
          <w:rFonts w:eastAsia="Times New Roman"/>
          <w:spacing w:val="-4"/>
          <w:sz w:val="20"/>
          <w:lang w:val="en-US"/>
        </w:rPr>
        <w:t xml:space="preserve"> </w:t>
      </w:r>
      <w:r w:rsidR="00C4016A" w:rsidRPr="00C4016A">
        <w:rPr>
          <w:rFonts w:eastAsia="Times New Roman"/>
          <w:sz w:val="20"/>
          <w:lang w:val="en-US"/>
        </w:rPr>
        <w:t>TID-to-link</w:t>
      </w:r>
      <w:r w:rsidR="00C4016A" w:rsidRPr="00C4016A">
        <w:rPr>
          <w:rFonts w:eastAsia="Times New Roman"/>
          <w:spacing w:val="-4"/>
          <w:sz w:val="20"/>
          <w:lang w:val="en-US"/>
        </w:rPr>
        <w:t xml:space="preserve"> </w:t>
      </w:r>
      <w:r w:rsidR="00C4016A" w:rsidRPr="00C4016A">
        <w:rPr>
          <w:rFonts w:eastAsia="Times New Roman"/>
          <w:sz w:val="20"/>
          <w:lang w:val="en-US"/>
        </w:rPr>
        <w:t>mapping</w:t>
      </w:r>
      <w:r w:rsidR="00C4016A" w:rsidRPr="00C4016A">
        <w:rPr>
          <w:rFonts w:eastAsia="Times New Roman"/>
          <w:spacing w:val="-4"/>
          <w:sz w:val="20"/>
          <w:lang w:val="en-US"/>
        </w:rPr>
        <w:t xml:space="preserve"> </w:t>
      </w:r>
      <w:r w:rsidR="00C4016A" w:rsidRPr="00C4016A">
        <w:rPr>
          <w:rFonts w:eastAsia="Times New Roman"/>
          <w:sz w:val="20"/>
          <w:lang w:val="en-US"/>
        </w:rPr>
        <w:t xml:space="preserve">or default mode mapping, see </w:t>
      </w:r>
      <w:hyperlink w:anchor="bookmark35" w:history="1">
        <w:r w:rsidR="00C4016A" w:rsidRPr="00C4016A">
          <w:rPr>
            <w:rFonts w:eastAsia="Times New Roman"/>
            <w:sz w:val="20"/>
            <w:lang w:val="en-US"/>
          </w:rPr>
          <w:t>35.3.7.1 (TID-to-link mapping)</w:t>
        </w:r>
      </w:hyperlink>
      <w:r w:rsidR="00C4016A" w:rsidRPr="00C4016A">
        <w:rPr>
          <w:rFonts w:eastAsia="Times New Roman"/>
          <w:sz w:val="20"/>
          <w:lang w:val="en-US"/>
        </w:rPr>
        <w:t xml:space="preserve">) or Management frames </w:t>
      </w:r>
      <w:ins w:id="169" w:author="Cariou, Laurent" w:date="2022-08-30T18:28:00Z">
        <w:r w:rsidR="006A7D9A">
          <w:rPr>
            <w:rFonts w:eastAsia="Times New Roman"/>
            <w:sz w:val="18"/>
            <w:szCs w:val="18"/>
            <w:lang w:val="en-US"/>
          </w:rPr>
          <w:t xml:space="preserve">(#10463) </w:t>
        </w:r>
      </w:ins>
      <w:ins w:id="170" w:author="Cariou, Laurent" w:date="2022-08-30T18:25:00Z">
        <w:r w:rsidR="0093156B">
          <w:rPr>
            <w:rFonts w:eastAsia="Times New Roman"/>
            <w:sz w:val="20"/>
            <w:lang w:val="en-US"/>
          </w:rPr>
          <w:t xml:space="preserve">for the </w:t>
        </w:r>
        <w:r w:rsidR="00803396">
          <w:rPr>
            <w:rFonts w:eastAsia="Times New Roman"/>
            <w:sz w:val="20"/>
            <w:lang w:val="en-US"/>
          </w:rPr>
          <w:t>non-AP MLD or for a non-AP STA affiliated with the non-AP MLD</w:t>
        </w:r>
      </w:ins>
      <w:del w:id="171" w:author="Cariou, Laurent" w:date="2022-08-31T17:02:00Z">
        <w:r w:rsidR="00C4016A" w:rsidRPr="00C4016A" w:rsidDel="00436B20">
          <w:rPr>
            <w:rFonts w:eastAsia="Times New Roman"/>
            <w:sz w:val="20"/>
            <w:lang w:val="en-US"/>
          </w:rPr>
          <w:delText xml:space="preserve">that </w:delText>
        </w:r>
      </w:del>
      <w:del w:id="172" w:author="Cariou, Laurent" w:date="2022-08-30T18:22:00Z">
        <w:r w:rsidR="00C4016A" w:rsidRPr="00C4016A" w:rsidDel="0000296A">
          <w:rPr>
            <w:rFonts w:eastAsia="Times New Roman"/>
            <w:sz w:val="20"/>
            <w:lang w:val="en-US"/>
          </w:rPr>
          <w:delText xml:space="preserve">are not a TPC Request frame or a Link Measurement Request frame </w:delText>
        </w:r>
      </w:del>
      <w:r w:rsidR="00C4016A" w:rsidRPr="00C4016A">
        <w:rPr>
          <w:rFonts w:eastAsia="Times New Roman"/>
          <w:sz w:val="20"/>
          <w:lang w:val="en-US"/>
        </w:rPr>
        <w:t xml:space="preserve">(see </w:t>
      </w:r>
      <w:ins w:id="173" w:author="Cariou, Laurent" w:date="2022-08-31T17:02:00Z">
        <w:r w:rsidR="00573D0E">
          <w:rPr>
            <w:rFonts w:eastAsia="Times New Roman"/>
            <w:sz w:val="20"/>
            <w:lang w:val="en-US"/>
          </w:rPr>
          <w:t xml:space="preserve">Table 11-3 and </w:t>
        </w:r>
      </w:ins>
      <w:hyperlink w:anchor="bookmark53" w:history="1">
        <w:r w:rsidR="00C4016A" w:rsidRPr="00C4016A">
          <w:rPr>
            <w:rFonts w:eastAsia="Times New Roman"/>
            <w:sz w:val="20"/>
            <w:lang w:val="en-US"/>
          </w:rPr>
          <w:t>35.3.12.4 (Traffic indication)</w:t>
        </w:r>
      </w:hyperlink>
      <w:r w:rsidR="00C4016A" w:rsidRPr="00C4016A">
        <w:rPr>
          <w:rFonts w:eastAsia="Times New Roman"/>
          <w:sz w:val="20"/>
          <w:lang w:val="en-US"/>
        </w:rPr>
        <w:t>).</w:t>
      </w:r>
    </w:p>
    <w:p w14:paraId="289D425B" w14:textId="522A1EBF" w:rsidR="00C4016A" w:rsidRPr="00C4016A" w:rsidDel="005E261B" w:rsidRDefault="00D83D6E" w:rsidP="00C4016A">
      <w:pPr>
        <w:widowControl w:val="0"/>
        <w:kinsoku w:val="0"/>
        <w:overflowPunct w:val="0"/>
        <w:autoSpaceDE w:val="0"/>
        <w:autoSpaceDN w:val="0"/>
        <w:adjustRightInd w:val="0"/>
        <w:spacing w:before="136" w:line="232" w:lineRule="auto"/>
        <w:ind w:right="157"/>
        <w:rPr>
          <w:del w:id="174" w:author="Cariou, Laurent" w:date="2022-08-30T18:20:00Z"/>
          <w:rFonts w:eastAsia="Times New Roman"/>
          <w:sz w:val="18"/>
          <w:szCs w:val="18"/>
          <w:lang w:val="en-US"/>
        </w:rPr>
      </w:pPr>
      <w:ins w:id="175" w:author="Cariou, Laurent" w:date="2022-08-30T18:21:00Z">
        <w:r>
          <w:rPr>
            <w:rFonts w:eastAsia="Times New Roman"/>
            <w:sz w:val="18"/>
            <w:szCs w:val="18"/>
            <w:lang w:val="en-US"/>
          </w:rPr>
          <w:t>(#1</w:t>
        </w:r>
      </w:ins>
      <w:ins w:id="176" w:author="Cariou, Laurent" w:date="2022-08-30T18:22:00Z">
        <w:r>
          <w:rPr>
            <w:rFonts w:eastAsia="Times New Roman"/>
            <w:sz w:val="18"/>
            <w:szCs w:val="18"/>
            <w:lang w:val="en-US"/>
          </w:rPr>
          <w:t xml:space="preserve">0463, #12929) </w:t>
        </w:r>
      </w:ins>
      <w:del w:id="177" w:author="Cariou, Laurent" w:date="2022-08-30T18:20:00Z">
        <w:r w:rsidR="00C4016A" w:rsidRPr="00C4016A" w:rsidDel="005E261B">
          <w:rPr>
            <w:rFonts w:eastAsia="Times New Roman"/>
            <w:sz w:val="18"/>
            <w:szCs w:val="18"/>
            <w:lang w:val="en-US"/>
          </w:rPr>
          <w:delText>NOTE—In the case of default mapping, all TIDs are mapped to all links, so that individually addressed buffered BUs refer to all individually addressed Data</w:delText>
        </w:r>
        <w:r w:rsidR="00C4016A" w:rsidRPr="00C4016A" w:rsidDel="005E261B">
          <w:rPr>
            <w:rFonts w:eastAsia="Times New Roman"/>
            <w:spacing w:val="-1"/>
            <w:sz w:val="18"/>
            <w:szCs w:val="18"/>
            <w:lang w:val="en-US"/>
          </w:rPr>
          <w:delText xml:space="preserve"> </w:delText>
        </w:r>
        <w:r w:rsidR="00C4016A" w:rsidRPr="00C4016A" w:rsidDel="005E261B">
          <w:rPr>
            <w:rFonts w:eastAsia="Times New Roman"/>
            <w:sz w:val="18"/>
            <w:szCs w:val="18"/>
            <w:lang w:val="en-US"/>
          </w:rPr>
          <w:delText>frames</w:delText>
        </w:r>
        <w:r w:rsidR="00C4016A" w:rsidRPr="00C4016A" w:rsidDel="005E261B">
          <w:rPr>
            <w:rFonts w:eastAsia="Times New Roman"/>
            <w:spacing w:val="-2"/>
            <w:sz w:val="18"/>
            <w:szCs w:val="18"/>
            <w:lang w:val="en-US"/>
          </w:rPr>
          <w:delText xml:space="preserve"> </w:delText>
        </w:r>
        <w:r w:rsidR="00C4016A" w:rsidRPr="00C4016A" w:rsidDel="005E261B">
          <w:rPr>
            <w:rFonts w:eastAsia="Times New Roman"/>
            <w:sz w:val="18"/>
            <w:szCs w:val="18"/>
            <w:lang w:val="en-US"/>
          </w:rPr>
          <w:delText>and individually addressed bufferable</w:delText>
        </w:r>
        <w:r w:rsidR="00C4016A" w:rsidRPr="00C4016A" w:rsidDel="005E261B">
          <w:rPr>
            <w:rFonts w:eastAsia="Times New Roman"/>
            <w:spacing w:val="-1"/>
            <w:sz w:val="18"/>
            <w:szCs w:val="18"/>
            <w:lang w:val="en-US"/>
          </w:rPr>
          <w:delText xml:space="preserve"> </w:delText>
        </w:r>
        <w:r w:rsidR="00C4016A" w:rsidRPr="00C4016A" w:rsidDel="005E261B">
          <w:rPr>
            <w:rFonts w:eastAsia="Times New Roman"/>
            <w:sz w:val="18"/>
            <w:szCs w:val="18"/>
            <w:lang w:val="en-US"/>
          </w:rPr>
          <w:delText>Management</w:delText>
        </w:r>
        <w:r w:rsidR="00C4016A" w:rsidRPr="00C4016A" w:rsidDel="005E261B">
          <w:rPr>
            <w:rFonts w:eastAsia="Times New Roman"/>
            <w:spacing w:val="-1"/>
            <w:sz w:val="18"/>
            <w:szCs w:val="18"/>
            <w:lang w:val="en-US"/>
          </w:rPr>
          <w:delText xml:space="preserve"> </w:delText>
        </w:r>
        <w:r w:rsidR="00C4016A" w:rsidRPr="00C4016A" w:rsidDel="005E261B">
          <w:rPr>
            <w:rFonts w:eastAsia="Times New Roman"/>
            <w:sz w:val="18"/>
            <w:szCs w:val="18"/>
            <w:lang w:val="en-US"/>
          </w:rPr>
          <w:delText>frames</w:delText>
        </w:r>
        <w:r w:rsidR="00C4016A" w:rsidRPr="00C4016A" w:rsidDel="005E261B">
          <w:rPr>
            <w:rFonts w:eastAsia="Times New Roman"/>
            <w:spacing w:val="-1"/>
            <w:sz w:val="18"/>
            <w:szCs w:val="18"/>
            <w:lang w:val="en-US"/>
          </w:rPr>
          <w:delText xml:space="preserve"> </w:delText>
        </w:r>
        <w:r w:rsidR="00C4016A" w:rsidRPr="00C4016A" w:rsidDel="005E261B">
          <w:rPr>
            <w:rFonts w:eastAsia="Times New Roman"/>
            <w:sz w:val="18"/>
            <w:szCs w:val="18"/>
            <w:lang w:val="en-US"/>
          </w:rPr>
          <w:delText>that</w:delText>
        </w:r>
        <w:r w:rsidR="00C4016A" w:rsidRPr="00C4016A" w:rsidDel="005E261B">
          <w:rPr>
            <w:rFonts w:eastAsia="Times New Roman"/>
            <w:spacing w:val="-1"/>
            <w:sz w:val="18"/>
            <w:szCs w:val="18"/>
            <w:lang w:val="en-US"/>
          </w:rPr>
          <w:delText xml:space="preserve"> </w:delText>
        </w:r>
        <w:r w:rsidR="00C4016A" w:rsidRPr="00C4016A" w:rsidDel="005E261B">
          <w:rPr>
            <w:rFonts w:eastAsia="Times New Roman"/>
            <w:sz w:val="18"/>
            <w:szCs w:val="18"/>
            <w:lang w:val="en-US"/>
          </w:rPr>
          <w:delText>are not a TPC Request frame or a Link Measurement Request frame.</w:delText>
        </w:r>
      </w:del>
    </w:p>
    <w:p w14:paraId="34075DF3" w14:textId="77777777" w:rsidR="00C4016A" w:rsidRPr="00C4016A" w:rsidRDefault="00C4016A" w:rsidP="00C4016A">
      <w:pPr>
        <w:widowControl w:val="0"/>
        <w:kinsoku w:val="0"/>
        <w:overflowPunct w:val="0"/>
        <w:autoSpaceDE w:val="0"/>
        <w:autoSpaceDN w:val="0"/>
        <w:adjustRightInd w:val="0"/>
        <w:spacing w:before="9"/>
        <w:jc w:val="left"/>
        <w:rPr>
          <w:rFonts w:eastAsia="Times New Roman"/>
          <w:sz w:val="19"/>
          <w:szCs w:val="19"/>
          <w:lang w:val="en-US"/>
        </w:rPr>
      </w:pPr>
    </w:p>
    <w:p w14:paraId="19ABF24B" w14:textId="77777777" w:rsidR="00C4016A" w:rsidRPr="00C4016A" w:rsidRDefault="00C4016A" w:rsidP="00C4016A">
      <w:pPr>
        <w:widowControl w:val="0"/>
        <w:kinsoku w:val="0"/>
        <w:overflowPunct w:val="0"/>
        <w:autoSpaceDE w:val="0"/>
        <w:autoSpaceDN w:val="0"/>
        <w:adjustRightInd w:val="0"/>
        <w:spacing w:line="249" w:lineRule="auto"/>
        <w:ind w:right="158"/>
        <w:rPr>
          <w:rFonts w:eastAsia="Times New Roman"/>
          <w:sz w:val="20"/>
          <w:lang w:val="en-US"/>
        </w:rPr>
      </w:pPr>
      <w:r w:rsidRPr="00C4016A">
        <w:rPr>
          <w:rFonts w:eastAsia="Times New Roman"/>
          <w:sz w:val="20"/>
          <w:lang w:val="en-US"/>
        </w:rPr>
        <w:t>An AP affiliated with an AP MLD shall follow the procedure defined in 11.2.3.6 (AP operation) for setting the More Data subfield and the EOSP subfield, except that in individually addressed frames the More Data subfield</w:t>
      </w:r>
      <w:r w:rsidRPr="00C4016A">
        <w:rPr>
          <w:rFonts w:eastAsia="Times New Roman"/>
          <w:spacing w:val="-1"/>
          <w:sz w:val="20"/>
          <w:lang w:val="en-US"/>
        </w:rPr>
        <w:t xml:space="preserve"> </w:t>
      </w:r>
      <w:r w:rsidRPr="00C4016A">
        <w:rPr>
          <w:rFonts w:eastAsia="Times New Roman"/>
          <w:sz w:val="20"/>
          <w:lang w:val="en-US"/>
        </w:rPr>
        <w:t>is</w:t>
      </w:r>
      <w:r w:rsidRPr="00C4016A">
        <w:rPr>
          <w:rFonts w:eastAsia="Times New Roman"/>
          <w:spacing w:val="-1"/>
          <w:sz w:val="20"/>
          <w:lang w:val="en-US"/>
        </w:rPr>
        <w:t xml:space="preserve"> </w:t>
      </w:r>
      <w:r w:rsidRPr="00C4016A">
        <w:rPr>
          <w:rFonts w:eastAsia="Times New Roman"/>
          <w:sz w:val="20"/>
          <w:lang w:val="en-US"/>
        </w:rPr>
        <w:t>used</w:t>
      </w:r>
      <w:r w:rsidRPr="00C4016A">
        <w:rPr>
          <w:rFonts w:eastAsia="Times New Roman"/>
          <w:spacing w:val="-1"/>
          <w:sz w:val="20"/>
          <w:lang w:val="en-US"/>
        </w:rPr>
        <w:t xml:space="preserve"> </w:t>
      </w:r>
      <w:r w:rsidRPr="00C4016A">
        <w:rPr>
          <w:rFonts w:eastAsia="Times New Roman"/>
          <w:sz w:val="20"/>
          <w:lang w:val="en-US"/>
        </w:rPr>
        <w:t>to</w:t>
      </w:r>
      <w:r w:rsidRPr="00C4016A">
        <w:rPr>
          <w:rFonts w:eastAsia="Times New Roman"/>
          <w:spacing w:val="-1"/>
          <w:sz w:val="20"/>
          <w:lang w:val="en-US"/>
        </w:rPr>
        <w:t xml:space="preserve"> </w:t>
      </w:r>
      <w:r w:rsidRPr="00C4016A">
        <w:rPr>
          <w:rFonts w:eastAsia="Times New Roman"/>
          <w:sz w:val="20"/>
          <w:lang w:val="en-US"/>
        </w:rPr>
        <w:t>indicate</w:t>
      </w:r>
      <w:r w:rsidRPr="00C4016A">
        <w:rPr>
          <w:rFonts w:eastAsia="Times New Roman"/>
          <w:spacing w:val="-2"/>
          <w:sz w:val="20"/>
          <w:lang w:val="en-US"/>
        </w:rPr>
        <w:t xml:space="preserve"> </w:t>
      </w:r>
      <w:r w:rsidRPr="00C4016A">
        <w:rPr>
          <w:rFonts w:eastAsia="Times New Roman"/>
          <w:sz w:val="20"/>
          <w:lang w:val="en-US"/>
        </w:rPr>
        <w:t>the</w:t>
      </w:r>
      <w:r w:rsidRPr="00C4016A">
        <w:rPr>
          <w:rFonts w:eastAsia="Times New Roman"/>
          <w:spacing w:val="-2"/>
          <w:sz w:val="20"/>
          <w:lang w:val="en-US"/>
        </w:rPr>
        <w:t xml:space="preserve"> </w:t>
      </w:r>
      <w:r w:rsidRPr="00C4016A">
        <w:rPr>
          <w:rFonts w:eastAsia="Times New Roman"/>
          <w:sz w:val="20"/>
          <w:lang w:val="en-US"/>
        </w:rPr>
        <w:t>presence</w:t>
      </w:r>
      <w:r w:rsidRPr="00C4016A">
        <w:rPr>
          <w:rFonts w:eastAsia="Times New Roman"/>
          <w:spacing w:val="-1"/>
          <w:sz w:val="20"/>
          <w:lang w:val="en-US"/>
        </w:rPr>
        <w:t xml:space="preserve"> </w:t>
      </w:r>
      <w:r w:rsidRPr="00C4016A">
        <w:rPr>
          <w:rFonts w:eastAsia="Times New Roman"/>
          <w:sz w:val="20"/>
          <w:lang w:val="en-US"/>
        </w:rPr>
        <w:t>of</w:t>
      </w:r>
      <w:r w:rsidRPr="00C4016A">
        <w:rPr>
          <w:rFonts w:eastAsia="Times New Roman"/>
          <w:spacing w:val="-2"/>
          <w:sz w:val="20"/>
          <w:lang w:val="en-US"/>
        </w:rPr>
        <w:t xml:space="preserve"> </w:t>
      </w:r>
      <w:r w:rsidRPr="00C4016A">
        <w:rPr>
          <w:rFonts w:eastAsia="Times New Roman"/>
          <w:sz w:val="20"/>
          <w:lang w:val="en-US"/>
        </w:rPr>
        <w:t>more</w:t>
      </w:r>
      <w:r w:rsidRPr="00C4016A">
        <w:rPr>
          <w:rFonts w:eastAsia="Times New Roman"/>
          <w:spacing w:val="-2"/>
          <w:sz w:val="20"/>
          <w:lang w:val="en-US"/>
        </w:rPr>
        <w:t xml:space="preserve"> </w:t>
      </w:r>
      <w:r w:rsidRPr="00C4016A">
        <w:rPr>
          <w:rFonts w:eastAsia="Times New Roman"/>
          <w:sz w:val="20"/>
          <w:lang w:val="en-US"/>
        </w:rPr>
        <w:t>BUs</w:t>
      </w:r>
      <w:r w:rsidRPr="00C4016A">
        <w:rPr>
          <w:rFonts w:eastAsia="Times New Roman"/>
          <w:spacing w:val="-2"/>
          <w:sz w:val="20"/>
          <w:lang w:val="en-US"/>
        </w:rPr>
        <w:t xml:space="preserve"> </w:t>
      </w:r>
      <w:r w:rsidRPr="00C4016A">
        <w:rPr>
          <w:rFonts w:eastAsia="Times New Roman"/>
          <w:sz w:val="20"/>
          <w:lang w:val="en-US"/>
        </w:rPr>
        <w:t>at</w:t>
      </w:r>
      <w:r w:rsidRPr="00C4016A">
        <w:rPr>
          <w:rFonts w:eastAsia="Times New Roman"/>
          <w:spacing w:val="-1"/>
          <w:sz w:val="20"/>
          <w:lang w:val="en-US"/>
        </w:rPr>
        <w:t xml:space="preserve"> </w:t>
      </w:r>
      <w:r w:rsidRPr="00C4016A">
        <w:rPr>
          <w:rFonts w:eastAsia="Times New Roman"/>
          <w:sz w:val="20"/>
          <w:lang w:val="en-US"/>
        </w:rPr>
        <w:t>the</w:t>
      </w:r>
      <w:r w:rsidRPr="00C4016A">
        <w:rPr>
          <w:rFonts w:eastAsia="Times New Roman"/>
          <w:spacing w:val="-2"/>
          <w:sz w:val="20"/>
          <w:lang w:val="en-US"/>
        </w:rPr>
        <w:t xml:space="preserve"> </w:t>
      </w:r>
      <w:r w:rsidRPr="00C4016A">
        <w:rPr>
          <w:rFonts w:eastAsia="Times New Roman"/>
          <w:sz w:val="20"/>
          <w:lang w:val="en-US"/>
        </w:rPr>
        <w:t>AP</w:t>
      </w:r>
      <w:r w:rsidRPr="00C4016A">
        <w:rPr>
          <w:rFonts w:eastAsia="Times New Roman"/>
          <w:spacing w:val="-1"/>
          <w:sz w:val="20"/>
          <w:lang w:val="en-US"/>
        </w:rPr>
        <w:t xml:space="preserve"> </w:t>
      </w:r>
      <w:r w:rsidRPr="00C4016A">
        <w:rPr>
          <w:rFonts w:eastAsia="Times New Roman"/>
          <w:sz w:val="20"/>
          <w:lang w:val="en-US"/>
        </w:rPr>
        <w:t>MLD</w:t>
      </w:r>
      <w:r w:rsidRPr="00C4016A">
        <w:rPr>
          <w:rFonts w:eastAsia="Times New Roman"/>
          <w:spacing w:val="-2"/>
          <w:sz w:val="20"/>
          <w:lang w:val="en-US"/>
        </w:rPr>
        <w:t xml:space="preserve"> </w:t>
      </w:r>
      <w:r w:rsidRPr="00C4016A">
        <w:rPr>
          <w:rFonts w:eastAsia="Times New Roman"/>
          <w:sz w:val="20"/>
          <w:lang w:val="en-US"/>
        </w:rPr>
        <w:t>for</w:t>
      </w:r>
      <w:r w:rsidRPr="00C4016A">
        <w:rPr>
          <w:rFonts w:eastAsia="Times New Roman"/>
          <w:spacing w:val="-2"/>
          <w:sz w:val="20"/>
          <w:lang w:val="en-US"/>
        </w:rPr>
        <w:t xml:space="preserve"> </w:t>
      </w:r>
      <w:r w:rsidRPr="00C4016A">
        <w:rPr>
          <w:rFonts w:eastAsia="Times New Roman"/>
          <w:sz w:val="20"/>
          <w:lang w:val="en-US"/>
        </w:rPr>
        <w:t>a</w:t>
      </w:r>
      <w:r w:rsidRPr="00C4016A">
        <w:rPr>
          <w:rFonts w:eastAsia="Times New Roman"/>
          <w:spacing w:val="-1"/>
          <w:sz w:val="20"/>
          <w:lang w:val="en-US"/>
        </w:rPr>
        <w:t xml:space="preserve"> </w:t>
      </w:r>
      <w:r w:rsidRPr="00C4016A">
        <w:rPr>
          <w:rFonts w:eastAsia="Times New Roman"/>
          <w:sz w:val="20"/>
          <w:lang w:val="en-US"/>
        </w:rPr>
        <w:t>non-AP</w:t>
      </w:r>
      <w:r w:rsidRPr="00C4016A">
        <w:rPr>
          <w:rFonts w:eastAsia="Times New Roman"/>
          <w:spacing w:val="-2"/>
          <w:sz w:val="20"/>
          <w:lang w:val="en-US"/>
        </w:rPr>
        <w:t xml:space="preserve"> </w:t>
      </w:r>
      <w:r w:rsidRPr="00C4016A">
        <w:rPr>
          <w:rFonts w:eastAsia="Times New Roman"/>
          <w:sz w:val="20"/>
          <w:lang w:val="en-US"/>
        </w:rPr>
        <w:t>MLD,</w:t>
      </w:r>
      <w:r w:rsidRPr="00C4016A">
        <w:rPr>
          <w:rFonts w:eastAsia="Times New Roman"/>
          <w:spacing w:val="-2"/>
          <w:sz w:val="20"/>
          <w:lang w:val="en-US"/>
        </w:rPr>
        <w:t xml:space="preserve"> </w:t>
      </w:r>
      <w:r w:rsidRPr="00C4016A">
        <w:rPr>
          <w:rFonts w:eastAsia="Times New Roman"/>
          <w:sz w:val="20"/>
          <w:lang w:val="en-US"/>
        </w:rPr>
        <w:t>as</w:t>
      </w:r>
      <w:r w:rsidRPr="00C4016A">
        <w:rPr>
          <w:rFonts w:eastAsia="Times New Roman"/>
          <w:spacing w:val="-1"/>
          <w:sz w:val="20"/>
          <w:lang w:val="en-US"/>
        </w:rPr>
        <w:t xml:space="preserve"> </w:t>
      </w:r>
      <w:r w:rsidRPr="00C4016A">
        <w:rPr>
          <w:rFonts w:eastAsia="Times New Roman"/>
          <w:sz w:val="20"/>
          <w:lang w:val="en-US"/>
        </w:rPr>
        <w:t>defined</w:t>
      </w:r>
      <w:r w:rsidRPr="00C4016A">
        <w:rPr>
          <w:rFonts w:eastAsia="Times New Roman"/>
          <w:spacing w:val="-1"/>
          <w:sz w:val="20"/>
          <w:lang w:val="en-US"/>
        </w:rPr>
        <w:t xml:space="preserve"> </w:t>
      </w:r>
      <w:r w:rsidRPr="00C4016A">
        <w:rPr>
          <w:rFonts w:eastAsia="Times New Roman"/>
          <w:sz w:val="20"/>
          <w:lang w:val="en-US"/>
        </w:rPr>
        <w:t>above.</w:t>
      </w:r>
    </w:p>
    <w:p w14:paraId="747AF7DE" w14:textId="77777777" w:rsidR="00C4016A" w:rsidRPr="00C4016A" w:rsidRDefault="00C4016A" w:rsidP="00C4016A">
      <w:pPr>
        <w:widowControl w:val="0"/>
        <w:kinsoku w:val="0"/>
        <w:overflowPunct w:val="0"/>
        <w:autoSpaceDE w:val="0"/>
        <w:autoSpaceDN w:val="0"/>
        <w:adjustRightInd w:val="0"/>
        <w:spacing w:before="1"/>
        <w:jc w:val="left"/>
        <w:rPr>
          <w:rFonts w:eastAsia="Times New Roman"/>
          <w:sz w:val="21"/>
          <w:szCs w:val="21"/>
          <w:lang w:val="en-US"/>
        </w:rPr>
      </w:pPr>
    </w:p>
    <w:p w14:paraId="2C83EA93" w14:textId="64BAC827" w:rsidR="00C4016A" w:rsidRPr="00C4016A" w:rsidRDefault="0073204B" w:rsidP="00C4016A">
      <w:pPr>
        <w:widowControl w:val="0"/>
        <w:kinsoku w:val="0"/>
        <w:overflowPunct w:val="0"/>
        <w:autoSpaceDE w:val="0"/>
        <w:autoSpaceDN w:val="0"/>
        <w:adjustRightInd w:val="0"/>
        <w:spacing w:line="249" w:lineRule="auto"/>
        <w:ind w:right="157"/>
        <w:rPr>
          <w:rFonts w:eastAsia="Times New Roman"/>
          <w:sz w:val="20"/>
          <w:lang w:val="en-US"/>
        </w:rPr>
      </w:pPr>
      <w:ins w:id="178" w:author="Cariou, Laurent" w:date="2022-08-30T18:46:00Z">
        <w:r>
          <w:rPr>
            <w:rFonts w:eastAsia="Times New Roman"/>
            <w:sz w:val="20"/>
            <w:lang w:val="en-US"/>
          </w:rPr>
          <w:t>(#10025</w:t>
        </w:r>
      </w:ins>
      <w:ins w:id="179" w:author="Cariou, Laurent" w:date="2022-08-30T18:58:00Z">
        <w:r w:rsidR="00F93BE5">
          <w:rPr>
            <w:rFonts w:eastAsia="Times New Roman"/>
            <w:sz w:val="20"/>
            <w:lang w:val="en-US"/>
          </w:rPr>
          <w:t>, #10638</w:t>
        </w:r>
      </w:ins>
      <w:ins w:id="180" w:author="Cariou, Laurent" w:date="2022-08-30T18:46:00Z">
        <w:r>
          <w:rPr>
            <w:rFonts w:eastAsia="Times New Roman"/>
            <w:sz w:val="20"/>
            <w:lang w:val="en-US"/>
          </w:rPr>
          <w:t xml:space="preserve">) </w:t>
        </w:r>
      </w:ins>
      <w:r w:rsidR="00C4016A" w:rsidRPr="00C4016A">
        <w:rPr>
          <w:rFonts w:eastAsia="Times New Roman"/>
          <w:sz w:val="20"/>
          <w:lang w:val="en-US"/>
        </w:rPr>
        <w:t xml:space="preserve">When a </w:t>
      </w:r>
      <w:ins w:id="181" w:author="Cariou, Laurent" w:date="2022-08-30T18:45:00Z">
        <w:r w:rsidR="006B22E3">
          <w:rPr>
            <w:rFonts w:eastAsia="Times New Roman"/>
            <w:sz w:val="20"/>
            <w:lang w:val="en-US"/>
          </w:rPr>
          <w:t xml:space="preserve">non-AP </w:t>
        </w:r>
      </w:ins>
      <w:r w:rsidR="00C4016A" w:rsidRPr="00C4016A">
        <w:rPr>
          <w:rFonts w:eastAsia="Times New Roman"/>
          <w:sz w:val="20"/>
          <w:lang w:val="en-US"/>
        </w:rPr>
        <w:t>STA</w:t>
      </w:r>
      <w:ins w:id="182" w:author="Cariou, Laurent" w:date="2022-08-30T18:56:00Z">
        <w:r w:rsidR="001F16C3">
          <w:rPr>
            <w:rFonts w:eastAsia="Times New Roman"/>
            <w:sz w:val="20"/>
            <w:lang w:val="en-US"/>
          </w:rPr>
          <w:t xml:space="preserve"> that is in </w:t>
        </w:r>
        <w:r w:rsidR="00F23F1D">
          <w:rPr>
            <w:rFonts w:eastAsia="Times New Roman"/>
            <w:sz w:val="20"/>
            <w:lang w:val="en-US"/>
          </w:rPr>
          <w:t>PS mode and</w:t>
        </w:r>
      </w:ins>
      <w:r w:rsidR="00C4016A" w:rsidRPr="00C4016A">
        <w:rPr>
          <w:rFonts w:eastAsia="Times New Roman"/>
          <w:sz w:val="20"/>
          <w:lang w:val="en-US"/>
        </w:rPr>
        <w:t xml:space="preserve"> </w:t>
      </w:r>
      <w:ins w:id="183" w:author="Cariou, Laurent" w:date="2022-08-30T18:45:00Z">
        <w:r w:rsidR="006B22E3">
          <w:rPr>
            <w:rFonts w:eastAsia="Times New Roman"/>
            <w:sz w:val="20"/>
            <w:lang w:val="en-US"/>
          </w:rPr>
          <w:t xml:space="preserve">that </w:t>
        </w:r>
      </w:ins>
      <w:r w:rsidR="00C4016A" w:rsidRPr="00C4016A">
        <w:rPr>
          <w:rFonts w:eastAsia="Times New Roman"/>
          <w:sz w:val="20"/>
          <w:lang w:val="en-US"/>
        </w:rPr>
        <w:t xml:space="preserve">is affiliated with a non-AP MLD operating with default mapping (see </w:t>
      </w:r>
      <w:hyperlink w:anchor="bookmark37" w:history="1">
        <w:r w:rsidR="00C4016A" w:rsidRPr="00C4016A">
          <w:rPr>
            <w:rFonts w:eastAsia="Times New Roman"/>
            <w:sz w:val="20"/>
            <w:lang w:val="en-US"/>
          </w:rPr>
          <w:t>35.3.7.1.2 (Default</w:t>
        </w:r>
      </w:hyperlink>
      <w:r w:rsidR="00C4016A" w:rsidRPr="00C4016A">
        <w:rPr>
          <w:rFonts w:eastAsia="Times New Roman"/>
          <w:sz w:val="20"/>
          <w:lang w:val="en-US"/>
        </w:rPr>
        <w:t xml:space="preserve"> </w:t>
      </w:r>
      <w:hyperlink w:anchor="bookmark37" w:history="1">
        <w:r w:rsidR="00C4016A" w:rsidRPr="00C4016A">
          <w:rPr>
            <w:rFonts w:eastAsia="Times New Roman"/>
            <w:sz w:val="20"/>
            <w:lang w:val="en-US"/>
          </w:rPr>
          <w:t>mapping mode)</w:t>
        </w:r>
      </w:hyperlink>
      <w:r w:rsidR="00C4016A" w:rsidRPr="00C4016A">
        <w:rPr>
          <w:rFonts w:eastAsia="Times New Roman"/>
          <w:sz w:val="20"/>
          <w:lang w:val="en-US"/>
        </w:rPr>
        <w:t xml:space="preserve">) receives an individually addressed MPDU from its associated AP affiliated with the associated AP MLD with the More Data subfield set to 1, then at least one of any non-AP STA affiliated with the non-AP MLD shall follow </w:t>
      </w:r>
      <w:ins w:id="184" w:author="Cariou, Laurent" w:date="2022-08-30T18:54:00Z">
        <w:r w:rsidR="00CB3222">
          <w:rPr>
            <w:rFonts w:eastAsia="Times New Roman"/>
            <w:sz w:val="20"/>
            <w:lang w:val="en-US"/>
          </w:rPr>
          <w:t xml:space="preserve">(#11915)or continue following </w:t>
        </w:r>
      </w:ins>
      <w:r w:rsidR="00C4016A" w:rsidRPr="00C4016A">
        <w:rPr>
          <w:rFonts w:eastAsia="Times New Roman"/>
          <w:sz w:val="20"/>
          <w:lang w:val="en-US"/>
        </w:rPr>
        <w:t>the procedure defined in 11.2.3.7 (Receive operation for STAs in PS mode) and 11.2.3.8</w:t>
      </w:r>
      <w:r w:rsidR="00C4016A" w:rsidRPr="00C4016A">
        <w:rPr>
          <w:rFonts w:eastAsia="Times New Roman"/>
          <w:spacing w:val="-3"/>
          <w:sz w:val="20"/>
          <w:lang w:val="en-US"/>
        </w:rPr>
        <w:t xml:space="preserve"> </w:t>
      </w:r>
      <w:r w:rsidR="00C4016A" w:rsidRPr="00C4016A">
        <w:rPr>
          <w:rFonts w:eastAsia="Times New Roman"/>
          <w:sz w:val="20"/>
          <w:lang w:val="en-US"/>
        </w:rPr>
        <w:t>(Receive operation using APSD) and may send PS-Poll frames or UAPSD trigger frames</w:t>
      </w:r>
      <w:ins w:id="185" w:author="Cariou, Laurent" w:date="2022-08-30T18:52:00Z">
        <w:r w:rsidR="007E2C63">
          <w:rPr>
            <w:rFonts w:eastAsia="Times New Roman"/>
            <w:sz w:val="20"/>
            <w:lang w:val="en-US"/>
          </w:rPr>
          <w:t>(#11915)</w:t>
        </w:r>
      </w:ins>
      <w:ins w:id="186" w:author="Cariou, Laurent" w:date="2022-08-30T18:51:00Z">
        <w:r w:rsidR="00A26AF2">
          <w:rPr>
            <w:rFonts w:eastAsia="Times New Roman"/>
            <w:sz w:val="20"/>
            <w:lang w:val="en-US"/>
          </w:rPr>
          <w:t>, if needed,</w:t>
        </w:r>
      </w:ins>
      <w:r w:rsidR="00C4016A" w:rsidRPr="00C4016A">
        <w:rPr>
          <w:rFonts w:eastAsia="Times New Roman"/>
          <w:sz w:val="20"/>
          <w:lang w:val="en-US"/>
        </w:rPr>
        <w:t xml:space="preserve"> to retrieve buffered BUs buffered at the AP MLD.</w:t>
      </w:r>
    </w:p>
    <w:p w14:paraId="5BCAC4AB" w14:textId="77777777" w:rsidR="00C4016A" w:rsidRPr="00C4016A" w:rsidRDefault="00C4016A" w:rsidP="00C4016A">
      <w:pPr>
        <w:widowControl w:val="0"/>
        <w:kinsoku w:val="0"/>
        <w:overflowPunct w:val="0"/>
        <w:autoSpaceDE w:val="0"/>
        <w:autoSpaceDN w:val="0"/>
        <w:adjustRightInd w:val="0"/>
        <w:spacing w:before="3"/>
        <w:jc w:val="left"/>
        <w:rPr>
          <w:rFonts w:eastAsia="Times New Roman"/>
          <w:sz w:val="21"/>
          <w:szCs w:val="21"/>
          <w:lang w:val="en-US"/>
        </w:rPr>
      </w:pPr>
    </w:p>
    <w:p w14:paraId="0CE7C7F7" w14:textId="729AB2A4" w:rsidR="00C4016A" w:rsidRPr="00C4016A" w:rsidRDefault="00F93BE5" w:rsidP="00C4016A">
      <w:pPr>
        <w:widowControl w:val="0"/>
        <w:kinsoku w:val="0"/>
        <w:overflowPunct w:val="0"/>
        <w:autoSpaceDE w:val="0"/>
        <w:autoSpaceDN w:val="0"/>
        <w:adjustRightInd w:val="0"/>
        <w:spacing w:line="249" w:lineRule="auto"/>
        <w:ind w:right="152"/>
        <w:rPr>
          <w:rFonts w:eastAsia="Times New Roman"/>
          <w:spacing w:val="-4"/>
          <w:sz w:val="20"/>
          <w:lang w:val="en-US"/>
        </w:rPr>
      </w:pPr>
      <w:ins w:id="187" w:author="Cariou, Laurent" w:date="2022-08-30T18:58:00Z">
        <w:r>
          <w:rPr>
            <w:rFonts w:eastAsia="Times New Roman"/>
            <w:sz w:val="20"/>
            <w:lang w:val="en-US"/>
          </w:rPr>
          <w:t>(#10638</w:t>
        </w:r>
      </w:ins>
      <w:ins w:id="188" w:author="Cariou, Laurent" w:date="2022-08-30T19:12:00Z">
        <w:r w:rsidR="00054704">
          <w:rPr>
            <w:rFonts w:eastAsia="Times New Roman"/>
            <w:sz w:val="20"/>
            <w:lang w:val="en-US"/>
          </w:rPr>
          <w:t>, #13000</w:t>
        </w:r>
        <w:r w:rsidR="008E2FEF">
          <w:rPr>
            <w:rFonts w:eastAsia="Times New Roman"/>
            <w:sz w:val="20"/>
            <w:lang w:val="en-US"/>
          </w:rPr>
          <w:t>, #11916</w:t>
        </w:r>
      </w:ins>
      <w:ins w:id="189" w:author="Cariou, Laurent" w:date="2022-08-30T19:14:00Z">
        <w:r w:rsidR="008E2FEF">
          <w:rPr>
            <w:rFonts w:eastAsia="Times New Roman"/>
            <w:sz w:val="20"/>
            <w:lang w:val="en-US"/>
          </w:rPr>
          <w:t>, #13907</w:t>
        </w:r>
      </w:ins>
      <w:ins w:id="190" w:author="Cariou, Laurent" w:date="2022-08-30T18:58:00Z">
        <w:r>
          <w:rPr>
            <w:rFonts w:eastAsia="Times New Roman"/>
            <w:sz w:val="20"/>
            <w:lang w:val="en-US"/>
          </w:rPr>
          <w:t>)</w:t>
        </w:r>
      </w:ins>
      <w:r w:rsidR="00C4016A" w:rsidRPr="00C4016A">
        <w:rPr>
          <w:rFonts w:eastAsia="Times New Roman"/>
          <w:sz w:val="20"/>
          <w:lang w:val="en-US"/>
        </w:rPr>
        <w:t xml:space="preserve">When a </w:t>
      </w:r>
      <w:ins w:id="191" w:author="Cariou, Laurent" w:date="2022-08-30T18:57:00Z">
        <w:r w:rsidR="005B1D2D">
          <w:rPr>
            <w:rFonts w:eastAsia="Times New Roman"/>
            <w:sz w:val="20"/>
            <w:lang w:val="en-US"/>
          </w:rPr>
          <w:t xml:space="preserve">non-AP </w:t>
        </w:r>
      </w:ins>
      <w:r w:rsidR="00C4016A" w:rsidRPr="00C4016A">
        <w:rPr>
          <w:rFonts w:eastAsia="Times New Roman"/>
          <w:sz w:val="20"/>
          <w:lang w:val="en-US"/>
        </w:rPr>
        <w:t>STA that is</w:t>
      </w:r>
      <w:ins w:id="192" w:author="Cariou, Laurent" w:date="2022-08-30T18:57:00Z">
        <w:r w:rsidR="005B1D2D">
          <w:rPr>
            <w:rFonts w:eastAsia="Times New Roman"/>
            <w:sz w:val="20"/>
            <w:lang w:val="en-US"/>
          </w:rPr>
          <w:t xml:space="preserve"> in PS mode and that is</w:t>
        </w:r>
      </w:ins>
      <w:r w:rsidR="00C4016A" w:rsidRPr="00C4016A">
        <w:rPr>
          <w:rFonts w:eastAsia="Times New Roman"/>
          <w:sz w:val="20"/>
          <w:lang w:val="en-US"/>
        </w:rPr>
        <w:t xml:space="preserve"> affiliated with a non-AP MLD operating with a negotiated non-default TID-to-link mapping (see </w:t>
      </w:r>
      <w:hyperlink w:anchor="bookmark38" w:history="1">
        <w:r w:rsidR="00C4016A" w:rsidRPr="00C4016A">
          <w:rPr>
            <w:rFonts w:eastAsia="Times New Roman"/>
            <w:sz w:val="20"/>
            <w:lang w:val="en-US"/>
          </w:rPr>
          <w:t>35.3.7.1.3 (Negotiation of TID-to-link mapping)</w:t>
        </w:r>
      </w:hyperlink>
      <w:r w:rsidR="00C4016A" w:rsidRPr="00C4016A">
        <w:rPr>
          <w:rFonts w:eastAsia="Times New Roman"/>
          <w:sz w:val="20"/>
          <w:lang w:val="en-US"/>
        </w:rPr>
        <w:t>) receives an individually addressed MPDU from its</w:t>
      </w:r>
      <w:r w:rsidR="00C4016A" w:rsidRPr="00C4016A">
        <w:rPr>
          <w:rFonts w:eastAsia="Times New Roman"/>
          <w:spacing w:val="-1"/>
          <w:sz w:val="20"/>
          <w:lang w:val="en-US"/>
        </w:rPr>
        <w:t xml:space="preserve"> </w:t>
      </w:r>
      <w:r w:rsidR="00C4016A" w:rsidRPr="00C4016A">
        <w:rPr>
          <w:rFonts w:eastAsia="Times New Roman"/>
          <w:sz w:val="20"/>
          <w:lang w:val="en-US"/>
        </w:rPr>
        <w:t>associated AP</w:t>
      </w:r>
      <w:r w:rsidR="00C4016A" w:rsidRPr="00C4016A">
        <w:rPr>
          <w:rFonts w:eastAsia="Times New Roman"/>
          <w:spacing w:val="-1"/>
          <w:sz w:val="20"/>
          <w:lang w:val="en-US"/>
        </w:rPr>
        <w:t xml:space="preserve"> </w:t>
      </w:r>
      <w:r w:rsidR="00C4016A" w:rsidRPr="00C4016A">
        <w:rPr>
          <w:rFonts w:eastAsia="Times New Roman"/>
          <w:sz w:val="20"/>
          <w:lang w:val="en-US"/>
        </w:rPr>
        <w:t>with the More Data subfield set to 1</w:t>
      </w:r>
      <w:ins w:id="193" w:author="Cariou, Laurent" w:date="2022-08-30T19:09:00Z">
        <w:r w:rsidR="00C00FDA">
          <w:rPr>
            <w:rFonts w:eastAsia="Times New Roman"/>
            <w:sz w:val="20"/>
            <w:lang w:val="en-US"/>
          </w:rPr>
          <w:t xml:space="preserve"> on a link</w:t>
        </w:r>
      </w:ins>
      <w:ins w:id="194" w:author="Cariou, Laurent" w:date="2022-08-30T19:10:00Z">
        <w:r w:rsidR="00DD5791">
          <w:rPr>
            <w:rFonts w:eastAsia="Times New Roman"/>
            <w:sz w:val="20"/>
            <w:lang w:val="en-US"/>
          </w:rPr>
          <w:t xml:space="preserve"> (affected link)</w:t>
        </w:r>
      </w:ins>
      <w:r w:rsidR="00C4016A" w:rsidRPr="00C4016A">
        <w:rPr>
          <w:rFonts w:eastAsia="Times New Roman"/>
          <w:sz w:val="20"/>
          <w:lang w:val="en-US"/>
        </w:rPr>
        <w:t>,</w:t>
      </w:r>
      <w:r w:rsidR="00C4016A" w:rsidRPr="00C4016A">
        <w:rPr>
          <w:rFonts w:eastAsia="Times New Roman"/>
          <w:spacing w:val="-1"/>
          <w:sz w:val="20"/>
          <w:lang w:val="en-US"/>
        </w:rPr>
        <w:t xml:space="preserve"> </w:t>
      </w:r>
      <w:r w:rsidR="00C4016A" w:rsidRPr="00C4016A">
        <w:rPr>
          <w:rFonts w:eastAsia="Times New Roman"/>
          <w:sz w:val="20"/>
          <w:lang w:val="en-US"/>
        </w:rPr>
        <w:t>then at least one of</w:t>
      </w:r>
      <w:r w:rsidR="00C4016A" w:rsidRPr="00C4016A">
        <w:rPr>
          <w:rFonts w:eastAsia="Times New Roman"/>
          <w:spacing w:val="-1"/>
          <w:sz w:val="20"/>
          <w:lang w:val="en-US"/>
        </w:rPr>
        <w:t xml:space="preserve"> </w:t>
      </w:r>
      <w:r w:rsidR="00C4016A" w:rsidRPr="00C4016A">
        <w:rPr>
          <w:rFonts w:eastAsia="Times New Roman"/>
          <w:sz w:val="20"/>
          <w:lang w:val="en-US"/>
        </w:rPr>
        <w:t>any STA affiliated with the non-AP</w:t>
      </w:r>
      <w:r w:rsidR="00C4016A" w:rsidRPr="00C4016A">
        <w:rPr>
          <w:rFonts w:eastAsia="Times New Roman"/>
          <w:spacing w:val="-2"/>
          <w:sz w:val="20"/>
          <w:lang w:val="en-US"/>
        </w:rPr>
        <w:t xml:space="preserve"> </w:t>
      </w:r>
      <w:r w:rsidR="00C4016A" w:rsidRPr="00C4016A">
        <w:rPr>
          <w:rFonts w:eastAsia="Times New Roman"/>
          <w:sz w:val="20"/>
          <w:lang w:val="en-US"/>
        </w:rPr>
        <w:t>MLD</w:t>
      </w:r>
      <w:r w:rsidR="00C4016A" w:rsidRPr="00C4016A">
        <w:rPr>
          <w:rFonts w:eastAsia="Times New Roman"/>
          <w:spacing w:val="-2"/>
          <w:sz w:val="20"/>
          <w:lang w:val="en-US"/>
        </w:rPr>
        <w:t xml:space="preserve"> </w:t>
      </w:r>
      <w:r w:rsidR="00C4016A" w:rsidRPr="00C4016A">
        <w:rPr>
          <w:rFonts w:eastAsia="Times New Roman"/>
          <w:sz w:val="20"/>
          <w:lang w:val="en-US"/>
        </w:rPr>
        <w:t>that</w:t>
      </w:r>
      <w:r w:rsidR="00C4016A" w:rsidRPr="00C4016A">
        <w:rPr>
          <w:rFonts w:eastAsia="Times New Roman"/>
          <w:spacing w:val="-2"/>
          <w:sz w:val="20"/>
          <w:lang w:val="en-US"/>
        </w:rPr>
        <w:t xml:space="preserve"> </w:t>
      </w:r>
      <w:r w:rsidR="00C4016A" w:rsidRPr="00C4016A">
        <w:rPr>
          <w:rFonts w:eastAsia="Times New Roman"/>
          <w:sz w:val="20"/>
          <w:lang w:val="en-US"/>
        </w:rPr>
        <w:t>is</w:t>
      </w:r>
      <w:r w:rsidR="00C4016A" w:rsidRPr="00C4016A">
        <w:rPr>
          <w:rFonts w:eastAsia="Times New Roman"/>
          <w:spacing w:val="-2"/>
          <w:sz w:val="20"/>
          <w:lang w:val="en-US"/>
        </w:rPr>
        <w:t xml:space="preserve"> </w:t>
      </w:r>
      <w:r w:rsidR="00C4016A" w:rsidRPr="00C4016A">
        <w:rPr>
          <w:rFonts w:eastAsia="Times New Roman"/>
          <w:sz w:val="20"/>
          <w:lang w:val="en-US"/>
        </w:rPr>
        <w:t>operating</w:t>
      </w:r>
      <w:r w:rsidR="00C4016A" w:rsidRPr="00C4016A">
        <w:rPr>
          <w:rFonts w:eastAsia="Times New Roman"/>
          <w:spacing w:val="-2"/>
          <w:sz w:val="20"/>
          <w:lang w:val="en-US"/>
        </w:rPr>
        <w:t xml:space="preserve"> </w:t>
      </w:r>
      <w:r w:rsidR="00C4016A" w:rsidRPr="00C4016A">
        <w:rPr>
          <w:rFonts w:eastAsia="Times New Roman"/>
          <w:sz w:val="20"/>
          <w:lang w:val="en-US"/>
        </w:rPr>
        <w:t>on</w:t>
      </w:r>
      <w:r w:rsidR="00C4016A" w:rsidRPr="00C4016A">
        <w:rPr>
          <w:rFonts w:eastAsia="Times New Roman"/>
          <w:spacing w:val="-2"/>
          <w:sz w:val="20"/>
          <w:lang w:val="en-US"/>
        </w:rPr>
        <w:t xml:space="preserve"> </w:t>
      </w:r>
      <w:ins w:id="195" w:author="Cariou, Laurent" w:date="2022-08-30T19:09:00Z">
        <w:r w:rsidR="00024C7B">
          <w:rPr>
            <w:rFonts w:eastAsia="Times New Roman"/>
            <w:spacing w:val="-2"/>
            <w:sz w:val="20"/>
            <w:lang w:val="en-US"/>
          </w:rPr>
          <w:t>th</w:t>
        </w:r>
      </w:ins>
      <w:ins w:id="196" w:author="Cariou, Laurent" w:date="2022-08-30T19:10:00Z">
        <w:r w:rsidR="00DD5791">
          <w:rPr>
            <w:rFonts w:eastAsia="Times New Roman"/>
            <w:spacing w:val="-2"/>
            <w:sz w:val="20"/>
            <w:lang w:val="en-US"/>
          </w:rPr>
          <w:t>e</w:t>
        </w:r>
      </w:ins>
      <w:ins w:id="197" w:author="Cariou, Laurent" w:date="2022-08-30T19:09:00Z">
        <w:r w:rsidR="00024C7B">
          <w:rPr>
            <w:rFonts w:eastAsia="Times New Roman"/>
            <w:spacing w:val="-2"/>
            <w:sz w:val="20"/>
            <w:lang w:val="en-US"/>
          </w:rPr>
          <w:t xml:space="preserve"> link</w:t>
        </w:r>
      </w:ins>
      <w:ins w:id="198" w:author="Cariou, Laurent" w:date="2022-08-30T19:10:00Z">
        <w:r w:rsidR="00DD5791">
          <w:rPr>
            <w:rFonts w:eastAsia="Times New Roman"/>
            <w:spacing w:val="-2"/>
            <w:sz w:val="20"/>
            <w:lang w:val="en-US"/>
          </w:rPr>
          <w:t xml:space="preserve"> (affected link)</w:t>
        </w:r>
      </w:ins>
      <w:ins w:id="199" w:author="Cariou, Laurent" w:date="2022-08-30T19:09:00Z">
        <w:r w:rsidR="00024C7B">
          <w:rPr>
            <w:rFonts w:eastAsia="Times New Roman"/>
            <w:spacing w:val="-2"/>
            <w:sz w:val="20"/>
            <w:lang w:val="en-US"/>
          </w:rPr>
          <w:t xml:space="preserve"> or another</w:t>
        </w:r>
      </w:ins>
      <w:del w:id="200" w:author="Cariou, Laurent" w:date="2022-08-30T19:09:00Z">
        <w:r w:rsidR="00C4016A" w:rsidRPr="00C4016A" w:rsidDel="00024C7B">
          <w:rPr>
            <w:rFonts w:eastAsia="Times New Roman"/>
            <w:sz w:val="20"/>
            <w:lang w:val="en-US"/>
          </w:rPr>
          <w:delText>a</w:delText>
        </w:r>
      </w:del>
      <w:r w:rsidR="00C4016A" w:rsidRPr="00C4016A">
        <w:rPr>
          <w:rFonts w:eastAsia="Times New Roman"/>
          <w:spacing w:val="-2"/>
          <w:sz w:val="20"/>
          <w:lang w:val="en-US"/>
        </w:rPr>
        <w:t xml:space="preserve"> </w:t>
      </w:r>
      <w:r w:rsidR="00C4016A" w:rsidRPr="00C4016A">
        <w:rPr>
          <w:rFonts w:eastAsia="Times New Roman"/>
          <w:sz w:val="20"/>
          <w:lang w:val="en-US"/>
        </w:rPr>
        <w:t>link</w:t>
      </w:r>
      <w:r w:rsidR="00C4016A" w:rsidRPr="00C4016A">
        <w:rPr>
          <w:rFonts w:eastAsia="Times New Roman"/>
          <w:spacing w:val="-2"/>
          <w:sz w:val="20"/>
          <w:lang w:val="en-US"/>
        </w:rPr>
        <w:t xml:space="preserve"> </w:t>
      </w:r>
      <w:ins w:id="201" w:author="Cariou, Laurent" w:date="2022-08-30T19:06:00Z">
        <w:r w:rsidR="00526A47">
          <w:rPr>
            <w:rFonts w:eastAsia="Times New Roman"/>
            <w:spacing w:val="-2"/>
            <w:sz w:val="20"/>
            <w:lang w:val="en-US"/>
          </w:rPr>
          <w:t xml:space="preserve">to which </w:t>
        </w:r>
      </w:ins>
      <w:del w:id="202" w:author="Cariou, Laurent" w:date="2022-08-30T19:06:00Z">
        <w:r w:rsidR="00C4016A" w:rsidRPr="00C4016A" w:rsidDel="00526A47">
          <w:rPr>
            <w:rFonts w:eastAsia="Times New Roman"/>
            <w:sz w:val="20"/>
            <w:lang w:val="en-US"/>
          </w:rPr>
          <w:delText>that</w:delText>
        </w:r>
        <w:r w:rsidR="00C4016A" w:rsidRPr="00C4016A" w:rsidDel="00526A47">
          <w:rPr>
            <w:rFonts w:eastAsia="Times New Roman"/>
            <w:spacing w:val="-2"/>
            <w:sz w:val="20"/>
            <w:lang w:val="en-US"/>
          </w:rPr>
          <w:delText xml:space="preserve"> </w:delText>
        </w:r>
        <w:r w:rsidR="00C4016A" w:rsidRPr="00C4016A" w:rsidDel="00526A47">
          <w:rPr>
            <w:rFonts w:eastAsia="Times New Roman"/>
            <w:sz w:val="20"/>
            <w:lang w:val="en-US"/>
          </w:rPr>
          <w:delText>is</w:delText>
        </w:r>
        <w:r w:rsidR="00C4016A" w:rsidRPr="00C4016A" w:rsidDel="00526A47">
          <w:rPr>
            <w:rFonts w:eastAsia="Times New Roman"/>
            <w:spacing w:val="-2"/>
            <w:sz w:val="20"/>
            <w:lang w:val="en-US"/>
          </w:rPr>
          <w:delText xml:space="preserve"> </w:delText>
        </w:r>
        <w:r w:rsidR="00C4016A" w:rsidRPr="00C4016A" w:rsidDel="00526A47">
          <w:rPr>
            <w:rFonts w:eastAsia="Times New Roman"/>
            <w:sz w:val="20"/>
            <w:lang w:val="en-US"/>
          </w:rPr>
          <w:delText>mapped</w:delText>
        </w:r>
        <w:r w:rsidR="00C4016A" w:rsidRPr="00C4016A" w:rsidDel="00526A47">
          <w:rPr>
            <w:rFonts w:eastAsia="Times New Roman"/>
            <w:spacing w:val="-2"/>
            <w:sz w:val="20"/>
            <w:lang w:val="en-US"/>
          </w:rPr>
          <w:delText xml:space="preserve"> </w:delText>
        </w:r>
        <w:r w:rsidR="00C4016A" w:rsidRPr="00C4016A" w:rsidDel="00526A47">
          <w:rPr>
            <w:rFonts w:eastAsia="Times New Roman"/>
            <w:sz w:val="20"/>
            <w:lang w:val="en-US"/>
          </w:rPr>
          <w:delText>to</w:delText>
        </w:r>
        <w:r w:rsidR="00C4016A" w:rsidRPr="00C4016A" w:rsidDel="00526A47">
          <w:rPr>
            <w:rFonts w:eastAsia="Times New Roman"/>
            <w:spacing w:val="-1"/>
            <w:sz w:val="20"/>
            <w:lang w:val="en-US"/>
          </w:rPr>
          <w:delText xml:space="preserve"> </w:delText>
        </w:r>
      </w:del>
      <w:r w:rsidR="00C4016A" w:rsidRPr="00C4016A">
        <w:rPr>
          <w:rFonts w:eastAsia="Times New Roman"/>
          <w:sz w:val="20"/>
          <w:lang w:val="en-US"/>
        </w:rPr>
        <w:t>any</w:t>
      </w:r>
      <w:r w:rsidR="00C4016A" w:rsidRPr="00C4016A">
        <w:rPr>
          <w:rFonts w:eastAsia="Times New Roman"/>
          <w:spacing w:val="-2"/>
          <w:sz w:val="20"/>
          <w:lang w:val="en-US"/>
        </w:rPr>
        <w:t xml:space="preserve"> </w:t>
      </w:r>
      <w:r w:rsidR="00C4016A" w:rsidRPr="00C4016A">
        <w:rPr>
          <w:rFonts w:eastAsia="Times New Roman"/>
          <w:sz w:val="20"/>
          <w:lang w:val="en-US"/>
        </w:rPr>
        <w:t>of</w:t>
      </w:r>
      <w:r w:rsidR="00C4016A" w:rsidRPr="00C4016A">
        <w:rPr>
          <w:rFonts w:eastAsia="Times New Roman"/>
          <w:spacing w:val="-2"/>
          <w:sz w:val="20"/>
          <w:lang w:val="en-US"/>
        </w:rPr>
        <w:t xml:space="preserve"> </w:t>
      </w:r>
      <w:r w:rsidR="00C4016A" w:rsidRPr="00C4016A">
        <w:rPr>
          <w:rFonts w:eastAsia="Times New Roman"/>
          <w:sz w:val="20"/>
          <w:lang w:val="en-US"/>
        </w:rPr>
        <w:t>the</w:t>
      </w:r>
      <w:r w:rsidR="00C4016A" w:rsidRPr="00C4016A">
        <w:rPr>
          <w:rFonts w:eastAsia="Times New Roman"/>
          <w:spacing w:val="-2"/>
          <w:sz w:val="20"/>
          <w:lang w:val="en-US"/>
        </w:rPr>
        <w:t xml:space="preserve"> </w:t>
      </w:r>
      <w:r w:rsidR="00C4016A" w:rsidRPr="00C4016A">
        <w:rPr>
          <w:rFonts w:eastAsia="Times New Roman"/>
          <w:sz w:val="20"/>
          <w:lang w:val="en-US"/>
        </w:rPr>
        <w:t>TIDs</w:t>
      </w:r>
      <w:r w:rsidR="00C4016A" w:rsidRPr="00C4016A">
        <w:rPr>
          <w:rFonts w:eastAsia="Times New Roman"/>
          <w:spacing w:val="-3"/>
          <w:sz w:val="20"/>
          <w:lang w:val="en-US"/>
        </w:rPr>
        <w:t xml:space="preserve"> </w:t>
      </w:r>
      <w:r w:rsidR="00C4016A" w:rsidRPr="00C4016A">
        <w:rPr>
          <w:rFonts w:eastAsia="Times New Roman"/>
          <w:sz w:val="20"/>
          <w:lang w:val="en-US"/>
        </w:rPr>
        <w:t>that</w:t>
      </w:r>
      <w:r w:rsidR="00C4016A" w:rsidRPr="00C4016A">
        <w:rPr>
          <w:rFonts w:eastAsia="Times New Roman"/>
          <w:spacing w:val="-2"/>
          <w:sz w:val="20"/>
          <w:lang w:val="en-US"/>
        </w:rPr>
        <w:t xml:space="preserve"> </w:t>
      </w:r>
      <w:r w:rsidR="00C4016A" w:rsidRPr="00C4016A">
        <w:rPr>
          <w:rFonts w:eastAsia="Times New Roman"/>
          <w:sz w:val="20"/>
          <w:lang w:val="en-US"/>
        </w:rPr>
        <w:t>is</w:t>
      </w:r>
      <w:del w:id="203" w:author="Cariou, Laurent" w:date="2022-08-30T19:07:00Z">
        <w:r w:rsidR="00C4016A" w:rsidRPr="00C4016A" w:rsidDel="00BB38DE">
          <w:rPr>
            <w:rFonts w:eastAsia="Times New Roman"/>
            <w:spacing w:val="-2"/>
            <w:sz w:val="20"/>
            <w:lang w:val="en-US"/>
          </w:rPr>
          <w:delText xml:space="preserve"> </w:delText>
        </w:r>
        <w:r w:rsidR="00C4016A" w:rsidRPr="00C4016A" w:rsidDel="00BB38DE">
          <w:rPr>
            <w:rFonts w:eastAsia="Times New Roman"/>
            <w:sz w:val="20"/>
            <w:lang w:val="en-US"/>
          </w:rPr>
          <w:delText>also</w:delText>
        </w:r>
      </w:del>
      <w:r w:rsidR="00C4016A" w:rsidRPr="00C4016A">
        <w:rPr>
          <w:rFonts w:eastAsia="Times New Roman"/>
          <w:spacing w:val="-2"/>
          <w:sz w:val="20"/>
          <w:lang w:val="en-US"/>
        </w:rPr>
        <w:t xml:space="preserve"> </w:t>
      </w:r>
      <w:r w:rsidR="00C4016A" w:rsidRPr="00C4016A">
        <w:rPr>
          <w:rFonts w:eastAsia="Times New Roman"/>
          <w:sz w:val="20"/>
          <w:lang w:val="en-US"/>
        </w:rPr>
        <w:t>mapped</w:t>
      </w:r>
      <w:r w:rsidR="00C4016A" w:rsidRPr="00C4016A">
        <w:rPr>
          <w:rFonts w:eastAsia="Times New Roman"/>
          <w:spacing w:val="-1"/>
          <w:sz w:val="20"/>
          <w:lang w:val="en-US"/>
        </w:rPr>
        <w:t xml:space="preserve"> </w:t>
      </w:r>
      <w:r w:rsidR="00C4016A" w:rsidRPr="00C4016A">
        <w:rPr>
          <w:rFonts w:eastAsia="Times New Roman"/>
          <w:sz w:val="20"/>
          <w:lang w:val="en-US"/>
        </w:rPr>
        <w:t>to</w:t>
      </w:r>
      <w:r w:rsidR="00C4016A" w:rsidRPr="00C4016A">
        <w:rPr>
          <w:rFonts w:eastAsia="Times New Roman"/>
          <w:spacing w:val="-2"/>
          <w:sz w:val="20"/>
          <w:lang w:val="en-US"/>
        </w:rPr>
        <w:t xml:space="preserve"> </w:t>
      </w:r>
      <w:r w:rsidR="00C4016A" w:rsidRPr="00C4016A">
        <w:rPr>
          <w:rFonts w:eastAsia="Times New Roman"/>
          <w:sz w:val="20"/>
          <w:lang w:val="en-US"/>
        </w:rPr>
        <w:t>the</w:t>
      </w:r>
      <w:r w:rsidR="00C4016A" w:rsidRPr="00C4016A">
        <w:rPr>
          <w:rFonts w:eastAsia="Times New Roman"/>
          <w:spacing w:val="-3"/>
          <w:sz w:val="20"/>
          <w:lang w:val="en-US"/>
        </w:rPr>
        <w:t xml:space="preserve"> </w:t>
      </w:r>
      <w:r w:rsidR="00C4016A" w:rsidRPr="00C4016A">
        <w:rPr>
          <w:rFonts w:eastAsia="Times New Roman"/>
          <w:sz w:val="20"/>
          <w:lang w:val="en-US"/>
        </w:rPr>
        <w:t>link</w:t>
      </w:r>
      <w:ins w:id="204" w:author="Cariou, Laurent" w:date="2022-08-30T19:10:00Z">
        <w:r w:rsidR="00DD5791">
          <w:rPr>
            <w:rFonts w:eastAsia="Times New Roman"/>
            <w:sz w:val="20"/>
            <w:lang w:val="en-US"/>
          </w:rPr>
          <w:t xml:space="preserve"> (affected link)</w:t>
        </w:r>
      </w:ins>
      <w:r w:rsidR="00C4016A" w:rsidRPr="00C4016A">
        <w:rPr>
          <w:rFonts w:eastAsia="Times New Roman"/>
          <w:spacing w:val="-1"/>
          <w:sz w:val="20"/>
          <w:lang w:val="en-US"/>
        </w:rPr>
        <w:t xml:space="preserve"> </w:t>
      </w:r>
      <w:del w:id="205" w:author="Cariou, Laurent" w:date="2022-08-30T19:10:00Z">
        <w:r w:rsidR="00C4016A" w:rsidRPr="00C4016A" w:rsidDel="00DD5791">
          <w:rPr>
            <w:rFonts w:eastAsia="Times New Roman"/>
            <w:sz w:val="20"/>
            <w:lang w:val="en-US"/>
          </w:rPr>
          <w:delText>on which the individually addressed MPDU with the more data bit set to 1 is sent</w:delText>
        </w:r>
      </w:del>
      <w:ins w:id="206" w:author="Cariou, Laurent" w:date="2022-08-30T19:06:00Z">
        <w:r w:rsidR="00BB38DE">
          <w:rPr>
            <w:rFonts w:eastAsia="Times New Roman"/>
            <w:sz w:val="20"/>
            <w:lang w:val="en-US"/>
          </w:rPr>
          <w:t>is also mapped</w:t>
        </w:r>
      </w:ins>
      <w:r w:rsidR="00C4016A" w:rsidRPr="00C4016A">
        <w:rPr>
          <w:rFonts w:eastAsia="Times New Roman"/>
          <w:sz w:val="20"/>
          <w:lang w:val="en-US"/>
        </w:rPr>
        <w:t xml:space="preserve"> </w:t>
      </w:r>
      <w:del w:id="207" w:author="Cariou, Laurent" w:date="2022-08-30T19:07:00Z">
        <w:r w:rsidR="00C4016A" w:rsidRPr="00C4016A" w:rsidDel="00BB38DE">
          <w:rPr>
            <w:rFonts w:eastAsia="Times New Roman"/>
            <w:sz w:val="20"/>
            <w:lang w:val="en-US"/>
          </w:rPr>
          <w:delText>(as specified by the most recent</w:delText>
        </w:r>
        <w:r w:rsidR="00C4016A" w:rsidRPr="00C4016A" w:rsidDel="00BB38DE">
          <w:rPr>
            <w:rFonts w:eastAsia="Times New Roman"/>
            <w:spacing w:val="-10"/>
            <w:sz w:val="20"/>
            <w:lang w:val="en-US"/>
          </w:rPr>
          <w:delText xml:space="preserve"> </w:delText>
        </w:r>
        <w:r w:rsidR="00C4016A" w:rsidRPr="00C4016A" w:rsidDel="00BB38DE">
          <w:rPr>
            <w:rFonts w:eastAsia="Times New Roman"/>
            <w:sz w:val="20"/>
            <w:lang w:val="en-US"/>
          </w:rPr>
          <w:delText>DL</w:delText>
        </w:r>
        <w:r w:rsidR="00C4016A" w:rsidRPr="00C4016A" w:rsidDel="00BB38DE">
          <w:rPr>
            <w:rFonts w:eastAsia="Times New Roman"/>
            <w:spacing w:val="-9"/>
            <w:sz w:val="20"/>
            <w:lang w:val="en-US"/>
          </w:rPr>
          <w:delText xml:space="preserve"> </w:delText>
        </w:r>
        <w:r w:rsidR="00C4016A" w:rsidRPr="00C4016A" w:rsidDel="00BB38DE">
          <w:rPr>
            <w:rFonts w:eastAsia="Times New Roman"/>
            <w:sz w:val="20"/>
            <w:lang w:val="en-US"/>
          </w:rPr>
          <w:delText>TID-to-link</w:delText>
        </w:r>
        <w:r w:rsidR="00C4016A" w:rsidRPr="00C4016A" w:rsidDel="00BB38DE">
          <w:rPr>
            <w:rFonts w:eastAsia="Times New Roman"/>
            <w:spacing w:val="-9"/>
            <w:sz w:val="20"/>
            <w:lang w:val="en-US"/>
          </w:rPr>
          <w:delText xml:space="preserve"> </w:delText>
        </w:r>
        <w:r w:rsidR="00C4016A" w:rsidRPr="00C4016A" w:rsidDel="00BB38DE">
          <w:rPr>
            <w:rFonts w:eastAsia="Times New Roman"/>
            <w:sz w:val="20"/>
            <w:lang w:val="en-US"/>
          </w:rPr>
          <w:delText>mapping)</w:delText>
        </w:r>
        <w:r w:rsidR="00C4016A" w:rsidRPr="00C4016A" w:rsidDel="00BB38DE">
          <w:rPr>
            <w:rFonts w:eastAsia="Times New Roman"/>
            <w:spacing w:val="-9"/>
            <w:sz w:val="20"/>
            <w:lang w:val="en-US"/>
          </w:rPr>
          <w:delText xml:space="preserve"> </w:delText>
        </w:r>
      </w:del>
      <w:r w:rsidR="00C4016A" w:rsidRPr="00C4016A">
        <w:rPr>
          <w:rFonts w:eastAsia="Times New Roman"/>
          <w:sz w:val="20"/>
          <w:lang w:val="en-US"/>
        </w:rPr>
        <w:t>shall</w:t>
      </w:r>
      <w:r w:rsidR="00C4016A" w:rsidRPr="00C4016A">
        <w:rPr>
          <w:rFonts w:eastAsia="Times New Roman"/>
          <w:spacing w:val="-9"/>
          <w:sz w:val="20"/>
          <w:lang w:val="en-US"/>
        </w:rPr>
        <w:t xml:space="preserve"> </w:t>
      </w:r>
      <w:r w:rsidR="00C4016A" w:rsidRPr="00C4016A">
        <w:rPr>
          <w:rFonts w:eastAsia="Times New Roman"/>
          <w:sz w:val="20"/>
          <w:lang w:val="en-US"/>
        </w:rPr>
        <w:t>follow</w:t>
      </w:r>
      <w:r w:rsidR="00C4016A" w:rsidRPr="00C4016A">
        <w:rPr>
          <w:rFonts w:eastAsia="Times New Roman"/>
          <w:spacing w:val="-10"/>
          <w:sz w:val="20"/>
          <w:lang w:val="en-US"/>
        </w:rPr>
        <w:t xml:space="preserve"> </w:t>
      </w:r>
      <w:ins w:id="208" w:author="Cariou, Laurent" w:date="2022-08-30T18:54:00Z">
        <w:r w:rsidR="00CB3222">
          <w:rPr>
            <w:rFonts w:eastAsia="Times New Roman"/>
            <w:sz w:val="20"/>
            <w:lang w:val="en-US"/>
          </w:rPr>
          <w:t>(#11915)</w:t>
        </w:r>
        <w:r w:rsidR="00D97E2B">
          <w:rPr>
            <w:rFonts w:eastAsia="Times New Roman"/>
            <w:spacing w:val="-10"/>
            <w:sz w:val="20"/>
            <w:lang w:val="en-US"/>
          </w:rPr>
          <w:t>or continue follow</w:t>
        </w:r>
        <w:r w:rsidR="00CB3222">
          <w:rPr>
            <w:rFonts w:eastAsia="Times New Roman"/>
            <w:spacing w:val="-10"/>
            <w:sz w:val="20"/>
            <w:lang w:val="en-US"/>
          </w:rPr>
          <w:t>ing</w:t>
        </w:r>
        <w:r w:rsidR="00D97E2B">
          <w:rPr>
            <w:rFonts w:eastAsia="Times New Roman"/>
            <w:spacing w:val="-10"/>
            <w:sz w:val="20"/>
            <w:lang w:val="en-US"/>
          </w:rPr>
          <w:t xml:space="preserve"> </w:t>
        </w:r>
      </w:ins>
      <w:r w:rsidR="00C4016A" w:rsidRPr="00C4016A">
        <w:rPr>
          <w:rFonts w:eastAsia="Times New Roman"/>
          <w:sz w:val="20"/>
          <w:lang w:val="en-US"/>
        </w:rPr>
        <w:t>the</w:t>
      </w:r>
      <w:r w:rsidR="00C4016A" w:rsidRPr="00C4016A">
        <w:rPr>
          <w:rFonts w:eastAsia="Times New Roman"/>
          <w:spacing w:val="-8"/>
          <w:sz w:val="20"/>
          <w:lang w:val="en-US"/>
        </w:rPr>
        <w:t xml:space="preserve"> </w:t>
      </w:r>
      <w:r w:rsidR="00C4016A" w:rsidRPr="00C4016A">
        <w:rPr>
          <w:rFonts w:eastAsia="Times New Roman"/>
          <w:sz w:val="20"/>
          <w:lang w:val="en-US"/>
        </w:rPr>
        <w:t>procedures</w:t>
      </w:r>
      <w:r w:rsidR="00C4016A" w:rsidRPr="00C4016A">
        <w:rPr>
          <w:rFonts w:eastAsia="Times New Roman"/>
          <w:spacing w:val="-10"/>
          <w:sz w:val="20"/>
          <w:lang w:val="en-US"/>
        </w:rPr>
        <w:t xml:space="preserve"> </w:t>
      </w:r>
      <w:r w:rsidR="00C4016A" w:rsidRPr="00C4016A">
        <w:rPr>
          <w:rFonts w:eastAsia="Times New Roman"/>
          <w:sz w:val="20"/>
          <w:lang w:val="en-US"/>
        </w:rPr>
        <w:t>defined</w:t>
      </w:r>
      <w:r w:rsidR="00C4016A" w:rsidRPr="00C4016A">
        <w:rPr>
          <w:rFonts w:eastAsia="Times New Roman"/>
          <w:spacing w:val="-9"/>
          <w:sz w:val="20"/>
          <w:lang w:val="en-US"/>
        </w:rPr>
        <w:t xml:space="preserve"> </w:t>
      </w:r>
      <w:r w:rsidR="00C4016A" w:rsidRPr="00C4016A">
        <w:rPr>
          <w:rFonts w:eastAsia="Times New Roman"/>
          <w:sz w:val="20"/>
          <w:lang w:val="en-US"/>
        </w:rPr>
        <w:t>in</w:t>
      </w:r>
      <w:r w:rsidR="00C4016A" w:rsidRPr="00C4016A">
        <w:rPr>
          <w:rFonts w:eastAsia="Times New Roman"/>
          <w:spacing w:val="-9"/>
          <w:sz w:val="20"/>
          <w:lang w:val="en-US"/>
        </w:rPr>
        <w:t xml:space="preserve"> </w:t>
      </w:r>
      <w:r w:rsidR="00C4016A" w:rsidRPr="00C4016A">
        <w:rPr>
          <w:rFonts w:eastAsia="Times New Roman"/>
          <w:sz w:val="20"/>
          <w:lang w:val="en-US"/>
        </w:rPr>
        <w:t>11.2.3.7</w:t>
      </w:r>
      <w:r w:rsidR="00C4016A" w:rsidRPr="00C4016A">
        <w:rPr>
          <w:rFonts w:eastAsia="Times New Roman"/>
          <w:spacing w:val="-9"/>
          <w:sz w:val="20"/>
          <w:lang w:val="en-US"/>
        </w:rPr>
        <w:t xml:space="preserve"> </w:t>
      </w:r>
      <w:r w:rsidR="00C4016A" w:rsidRPr="00C4016A">
        <w:rPr>
          <w:rFonts w:eastAsia="Times New Roman"/>
          <w:sz w:val="20"/>
          <w:lang w:val="en-US"/>
        </w:rPr>
        <w:t>(Receive</w:t>
      </w:r>
      <w:r w:rsidR="00C4016A" w:rsidRPr="00C4016A">
        <w:rPr>
          <w:rFonts w:eastAsia="Times New Roman"/>
          <w:spacing w:val="-10"/>
          <w:sz w:val="20"/>
          <w:lang w:val="en-US"/>
        </w:rPr>
        <w:t xml:space="preserve"> </w:t>
      </w:r>
      <w:r w:rsidR="00C4016A" w:rsidRPr="00C4016A">
        <w:rPr>
          <w:rFonts w:eastAsia="Times New Roman"/>
          <w:sz w:val="20"/>
          <w:lang w:val="en-US"/>
        </w:rPr>
        <w:t>operation</w:t>
      </w:r>
      <w:r w:rsidR="00C4016A" w:rsidRPr="00C4016A">
        <w:rPr>
          <w:rFonts w:eastAsia="Times New Roman"/>
          <w:spacing w:val="-10"/>
          <w:sz w:val="20"/>
          <w:lang w:val="en-US"/>
        </w:rPr>
        <w:t xml:space="preserve"> </w:t>
      </w:r>
      <w:r w:rsidR="00C4016A" w:rsidRPr="00C4016A">
        <w:rPr>
          <w:rFonts w:eastAsia="Times New Roman"/>
          <w:sz w:val="20"/>
          <w:lang w:val="en-US"/>
        </w:rPr>
        <w:t>for</w:t>
      </w:r>
      <w:r w:rsidR="00C4016A" w:rsidRPr="00C4016A">
        <w:rPr>
          <w:rFonts w:eastAsia="Times New Roman"/>
          <w:spacing w:val="-9"/>
          <w:sz w:val="20"/>
          <w:lang w:val="en-US"/>
        </w:rPr>
        <w:t xml:space="preserve"> </w:t>
      </w:r>
      <w:r w:rsidR="00C4016A" w:rsidRPr="00C4016A">
        <w:rPr>
          <w:rFonts w:eastAsia="Times New Roman"/>
          <w:sz w:val="20"/>
          <w:lang w:val="en-US"/>
        </w:rPr>
        <w:t>STAs in</w:t>
      </w:r>
      <w:r w:rsidR="00C4016A" w:rsidRPr="00C4016A">
        <w:rPr>
          <w:rFonts w:eastAsia="Times New Roman"/>
          <w:spacing w:val="-1"/>
          <w:sz w:val="20"/>
          <w:lang w:val="en-US"/>
        </w:rPr>
        <w:t xml:space="preserve"> </w:t>
      </w:r>
      <w:r w:rsidR="00C4016A" w:rsidRPr="00C4016A">
        <w:rPr>
          <w:rFonts w:eastAsia="Times New Roman"/>
          <w:sz w:val="20"/>
          <w:lang w:val="en-US"/>
        </w:rPr>
        <w:t>PS</w:t>
      </w:r>
      <w:r w:rsidR="00C4016A" w:rsidRPr="00C4016A">
        <w:rPr>
          <w:rFonts w:eastAsia="Times New Roman"/>
          <w:spacing w:val="-1"/>
          <w:sz w:val="20"/>
          <w:lang w:val="en-US"/>
        </w:rPr>
        <w:t xml:space="preserve"> </w:t>
      </w:r>
      <w:r w:rsidR="00C4016A" w:rsidRPr="00C4016A">
        <w:rPr>
          <w:rFonts w:eastAsia="Times New Roman"/>
          <w:sz w:val="20"/>
          <w:lang w:val="en-US"/>
        </w:rPr>
        <w:t>mode)</w:t>
      </w:r>
      <w:r w:rsidR="00C4016A" w:rsidRPr="00C4016A">
        <w:rPr>
          <w:rFonts w:eastAsia="Times New Roman"/>
          <w:spacing w:val="-1"/>
          <w:sz w:val="20"/>
          <w:lang w:val="en-US"/>
        </w:rPr>
        <w:t xml:space="preserve"> </w:t>
      </w:r>
      <w:r w:rsidR="00C4016A" w:rsidRPr="00C4016A">
        <w:rPr>
          <w:rFonts w:eastAsia="Times New Roman"/>
          <w:sz w:val="20"/>
          <w:lang w:val="en-US"/>
        </w:rPr>
        <w:t>and</w:t>
      </w:r>
      <w:r w:rsidR="00C4016A" w:rsidRPr="00C4016A">
        <w:rPr>
          <w:rFonts w:eastAsia="Times New Roman"/>
          <w:spacing w:val="-1"/>
          <w:sz w:val="20"/>
          <w:lang w:val="en-US"/>
        </w:rPr>
        <w:t xml:space="preserve"> </w:t>
      </w:r>
      <w:r w:rsidR="00C4016A" w:rsidRPr="00C4016A">
        <w:rPr>
          <w:rFonts w:eastAsia="Times New Roman"/>
          <w:sz w:val="20"/>
          <w:lang w:val="en-US"/>
        </w:rPr>
        <w:t>11.2.3.8</w:t>
      </w:r>
      <w:r w:rsidR="00C4016A" w:rsidRPr="00C4016A">
        <w:rPr>
          <w:rFonts w:eastAsia="Times New Roman"/>
          <w:spacing w:val="-3"/>
          <w:sz w:val="20"/>
          <w:lang w:val="en-US"/>
        </w:rPr>
        <w:t xml:space="preserve"> </w:t>
      </w:r>
      <w:r w:rsidR="00C4016A" w:rsidRPr="00C4016A">
        <w:rPr>
          <w:rFonts w:eastAsia="Times New Roman"/>
          <w:sz w:val="20"/>
          <w:lang w:val="en-US"/>
        </w:rPr>
        <w:t>(Receive operation using</w:t>
      </w:r>
      <w:r w:rsidR="00C4016A" w:rsidRPr="00C4016A">
        <w:rPr>
          <w:rFonts w:eastAsia="Times New Roman"/>
          <w:spacing w:val="-2"/>
          <w:sz w:val="20"/>
          <w:lang w:val="en-US"/>
        </w:rPr>
        <w:t xml:space="preserve"> </w:t>
      </w:r>
      <w:r w:rsidR="00C4016A" w:rsidRPr="00C4016A">
        <w:rPr>
          <w:rFonts w:eastAsia="Times New Roman"/>
          <w:sz w:val="20"/>
          <w:lang w:val="en-US"/>
        </w:rPr>
        <w:t>APSD)</w:t>
      </w:r>
      <w:r w:rsidR="00C4016A" w:rsidRPr="00C4016A">
        <w:rPr>
          <w:rFonts w:eastAsia="Times New Roman"/>
          <w:spacing w:val="-2"/>
          <w:sz w:val="20"/>
          <w:lang w:val="en-US"/>
        </w:rPr>
        <w:t xml:space="preserve"> </w:t>
      </w:r>
      <w:r w:rsidR="00C4016A" w:rsidRPr="00C4016A">
        <w:rPr>
          <w:rFonts w:eastAsia="Times New Roman"/>
          <w:sz w:val="20"/>
          <w:lang w:val="en-US"/>
        </w:rPr>
        <w:t>and may send</w:t>
      </w:r>
      <w:r w:rsidR="00C4016A" w:rsidRPr="00C4016A">
        <w:rPr>
          <w:rFonts w:eastAsia="Times New Roman"/>
          <w:spacing w:val="-1"/>
          <w:sz w:val="20"/>
          <w:lang w:val="en-US"/>
        </w:rPr>
        <w:t xml:space="preserve"> </w:t>
      </w:r>
      <w:r w:rsidR="00C4016A" w:rsidRPr="00C4016A">
        <w:rPr>
          <w:rFonts w:eastAsia="Times New Roman"/>
          <w:sz w:val="20"/>
          <w:lang w:val="en-US"/>
        </w:rPr>
        <w:t>PS-Poll</w:t>
      </w:r>
      <w:r w:rsidR="00C4016A" w:rsidRPr="00C4016A">
        <w:rPr>
          <w:rFonts w:eastAsia="Times New Roman"/>
          <w:spacing w:val="-1"/>
          <w:sz w:val="20"/>
          <w:lang w:val="en-US"/>
        </w:rPr>
        <w:t xml:space="preserve"> </w:t>
      </w:r>
      <w:r w:rsidR="00C4016A" w:rsidRPr="00C4016A">
        <w:rPr>
          <w:rFonts w:eastAsia="Times New Roman"/>
          <w:sz w:val="20"/>
          <w:lang w:val="en-US"/>
        </w:rPr>
        <w:t>frames or</w:t>
      </w:r>
      <w:r w:rsidR="00C4016A" w:rsidRPr="00C4016A">
        <w:rPr>
          <w:rFonts w:eastAsia="Times New Roman"/>
          <w:spacing w:val="-2"/>
          <w:sz w:val="20"/>
          <w:lang w:val="en-US"/>
        </w:rPr>
        <w:t xml:space="preserve"> </w:t>
      </w:r>
      <w:r w:rsidR="00C4016A" w:rsidRPr="00C4016A">
        <w:rPr>
          <w:rFonts w:eastAsia="Times New Roman"/>
          <w:sz w:val="20"/>
          <w:lang w:val="en-US"/>
        </w:rPr>
        <w:t>UAPSD</w:t>
      </w:r>
      <w:r w:rsidR="00C4016A" w:rsidRPr="00C4016A">
        <w:rPr>
          <w:rFonts w:eastAsia="Times New Roman"/>
          <w:spacing w:val="-1"/>
          <w:sz w:val="20"/>
          <w:lang w:val="en-US"/>
        </w:rPr>
        <w:t xml:space="preserve"> </w:t>
      </w:r>
      <w:r w:rsidR="00C4016A" w:rsidRPr="00C4016A">
        <w:rPr>
          <w:rFonts w:eastAsia="Times New Roman"/>
          <w:sz w:val="20"/>
          <w:lang w:val="en-US"/>
        </w:rPr>
        <w:t>trigger frames</w:t>
      </w:r>
      <w:ins w:id="209" w:author="Cariou, Laurent" w:date="2022-08-30T18:54:00Z">
        <w:r w:rsidR="00CB3222">
          <w:rPr>
            <w:rFonts w:eastAsia="Times New Roman"/>
            <w:sz w:val="20"/>
            <w:lang w:val="en-US"/>
          </w:rPr>
          <w:t>(#11915), if needed,</w:t>
        </w:r>
      </w:ins>
      <w:r w:rsidR="00C4016A" w:rsidRPr="00C4016A">
        <w:rPr>
          <w:rFonts w:eastAsia="Times New Roman"/>
          <w:sz w:val="20"/>
          <w:lang w:val="en-US"/>
        </w:rPr>
        <w:t xml:space="preserve"> with any TID that is mapped to this operating link to retrieve the buffered BUs buffered at the AP </w:t>
      </w:r>
      <w:r w:rsidR="00C4016A" w:rsidRPr="00C4016A">
        <w:rPr>
          <w:rFonts w:eastAsia="Times New Roman"/>
          <w:spacing w:val="-4"/>
          <w:sz w:val="20"/>
          <w:lang w:val="en-US"/>
        </w:rPr>
        <w:t>MLD.</w:t>
      </w:r>
    </w:p>
    <w:p w14:paraId="32EEFB2A" w14:textId="77777777" w:rsidR="00C4016A" w:rsidRPr="00C4016A" w:rsidRDefault="00C4016A" w:rsidP="00C4016A">
      <w:pPr>
        <w:widowControl w:val="0"/>
        <w:kinsoku w:val="0"/>
        <w:overflowPunct w:val="0"/>
        <w:autoSpaceDE w:val="0"/>
        <w:autoSpaceDN w:val="0"/>
        <w:adjustRightInd w:val="0"/>
        <w:spacing w:before="5"/>
        <w:jc w:val="left"/>
        <w:rPr>
          <w:rFonts w:eastAsia="Times New Roman"/>
          <w:sz w:val="21"/>
          <w:szCs w:val="21"/>
          <w:lang w:val="en-US"/>
        </w:rPr>
      </w:pPr>
    </w:p>
    <w:p w14:paraId="06433871" w14:textId="77777777" w:rsidR="00C4016A" w:rsidRPr="00C4016A" w:rsidRDefault="00C4016A" w:rsidP="00C4016A">
      <w:pPr>
        <w:widowControl w:val="0"/>
        <w:kinsoku w:val="0"/>
        <w:overflowPunct w:val="0"/>
        <w:autoSpaceDE w:val="0"/>
        <w:autoSpaceDN w:val="0"/>
        <w:adjustRightInd w:val="0"/>
        <w:spacing w:before="2"/>
        <w:jc w:val="left"/>
        <w:rPr>
          <w:rFonts w:eastAsia="Times New Roman"/>
          <w:sz w:val="21"/>
          <w:szCs w:val="21"/>
          <w:lang w:val="en-US"/>
        </w:rPr>
      </w:pPr>
      <w:bookmarkStart w:id="210" w:name="35.3.7.1.7_Advertised_TID-to-link_mappin"/>
      <w:bookmarkStart w:id="211" w:name="_bookmark39"/>
      <w:bookmarkEnd w:id="210"/>
      <w:bookmarkEnd w:id="211"/>
    </w:p>
    <w:p w14:paraId="337A6C7F" w14:textId="47D916F3" w:rsidR="00C4016A" w:rsidRPr="00C4016A" w:rsidRDefault="00807501" w:rsidP="00807501">
      <w:pPr>
        <w:widowControl w:val="0"/>
        <w:tabs>
          <w:tab w:val="left" w:pos="937"/>
        </w:tabs>
        <w:kinsoku w:val="0"/>
        <w:overflowPunct w:val="0"/>
        <w:autoSpaceDE w:val="0"/>
        <w:autoSpaceDN w:val="0"/>
        <w:adjustRightInd w:val="0"/>
        <w:spacing w:before="102"/>
        <w:ind w:left="159"/>
        <w:jc w:val="left"/>
        <w:outlineLvl w:val="4"/>
        <w:rPr>
          <w:rFonts w:ascii="Arial" w:eastAsia="Times New Roman" w:hAnsi="Arial" w:cs="Arial"/>
          <w:b/>
          <w:bCs/>
          <w:color w:val="000000"/>
          <w:spacing w:val="-2"/>
          <w:sz w:val="20"/>
          <w:lang w:val="en-US"/>
        </w:rPr>
      </w:pPr>
      <w:bookmarkStart w:id="212" w:name="35.3.7.1.8_Association_procedures_for_TI"/>
      <w:bookmarkStart w:id="213" w:name="_bookmark40"/>
      <w:bookmarkStart w:id="214" w:name="35.3.7.2_Dynamic_link_transitions"/>
      <w:bookmarkEnd w:id="212"/>
      <w:bookmarkEnd w:id="213"/>
      <w:bookmarkEnd w:id="214"/>
      <w:r>
        <w:rPr>
          <w:rFonts w:ascii="Arial" w:eastAsia="Times New Roman" w:hAnsi="Arial" w:cs="Arial"/>
          <w:b/>
          <w:bCs/>
          <w:sz w:val="20"/>
          <w:lang w:val="en-US"/>
        </w:rPr>
        <w:t xml:space="preserve">35.3.7.2 </w:t>
      </w:r>
      <w:r w:rsidR="00C4016A" w:rsidRPr="00C4016A">
        <w:rPr>
          <w:rFonts w:ascii="Arial" w:eastAsia="Times New Roman" w:hAnsi="Arial" w:cs="Arial"/>
          <w:b/>
          <w:bCs/>
          <w:sz w:val="20"/>
          <w:lang w:val="en-US"/>
        </w:rPr>
        <w:t>Dynamic</w:t>
      </w:r>
      <w:r w:rsidR="00C4016A" w:rsidRPr="00C4016A">
        <w:rPr>
          <w:rFonts w:ascii="Arial" w:eastAsia="Times New Roman" w:hAnsi="Arial" w:cs="Arial"/>
          <w:b/>
          <w:bCs/>
          <w:spacing w:val="-5"/>
          <w:sz w:val="20"/>
          <w:lang w:val="en-US"/>
        </w:rPr>
        <w:t xml:space="preserve"> </w:t>
      </w:r>
      <w:r w:rsidR="00C4016A" w:rsidRPr="00C4016A">
        <w:rPr>
          <w:rFonts w:ascii="Arial" w:eastAsia="Times New Roman" w:hAnsi="Arial" w:cs="Arial"/>
          <w:b/>
          <w:bCs/>
          <w:sz w:val="20"/>
          <w:lang w:val="en-US"/>
        </w:rPr>
        <w:t>link</w:t>
      </w:r>
      <w:r w:rsidR="00C4016A" w:rsidRPr="00C4016A">
        <w:rPr>
          <w:rFonts w:ascii="Arial" w:eastAsia="Times New Roman" w:hAnsi="Arial" w:cs="Arial"/>
          <w:b/>
          <w:bCs/>
          <w:spacing w:val="-7"/>
          <w:sz w:val="20"/>
          <w:lang w:val="en-US"/>
        </w:rPr>
        <w:t xml:space="preserve"> </w:t>
      </w:r>
      <w:r w:rsidR="00C4016A" w:rsidRPr="00C4016A">
        <w:rPr>
          <w:rFonts w:ascii="Arial" w:eastAsia="Times New Roman" w:hAnsi="Arial" w:cs="Arial"/>
          <w:b/>
          <w:bCs/>
          <w:spacing w:val="-2"/>
          <w:sz w:val="20"/>
          <w:lang w:val="en-US"/>
        </w:rPr>
        <w:t>transitions</w:t>
      </w:r>
    </w:p>
    <w:p w14:paraId="7AA104A6" w14:textId="77777777" w:rsidR="00C4016A" w:rsidRPr="00C4016A" w:rsidRDefault="00C4016A" w:rsidP="00C4016A">
      <w:pPr>
        <w:widowControl w:val="0"/>
        <w:kinsoku w:val="0"/>
        <w:overflowPunct w:val="0"/>
        <w:autoSpaceDE w:val="0"/>
        <w:autoSpaceDN w:val="0"/>
        <w:adjustRightInd w:val="0"/>
        <w:spacing w:before="10"/>
        <w:jc w:val="left"/>
        <w:rPr>
          <w:rFonts w:ascii="Arial" w:eastAsia="Times New Roman" w:hAnsi="Arial" w:cs="Arial"/>
          <w:b/>
          <w:bCs/>
          <w:sz w:val="21"/>
          <w:szCs w:val="21"/>
          <w:lang w:val="en-US"/>
        </w:rPr>
      </w:pPr>
    </w:p>
    <w:p w14:paraId="0E3C3D35" w14:textId="4C7615F0" w:rsidR="00C4016A" w:rsidRPr="00C4016A" w:rsidRDefault="00C4016A" w:rsidP="00C4016A">
      <w:pPr>
        <w:widowControl w:val="0"/>
        <w:kinsoku w:val="0"/>
        <w:overflowPunct w:val="0"/>
        <w:autoSpaceDE w:val="0"/>
        <w:autoSpaceDN w:val="0"/>
        <w:adjustRightInd w:val="0"/>
        <w:spacing w:line="249" w:lineRule="auto"/>
        <w:ind w:right="157"/>
        <w:rPr>
          <w:rFonts w:eastAsia="Times New Roman"/>
          <w:sz w:val="20"/>
          <w:lang w:val="en-US"/>
        </w:rPr>
      </w:pPr>
      <w:r w:rsidRPr="00C4016A">
        <w:rPr>
          <w:rFonts w:eastAsia="Times New Roman"/>
          <w:sz w:val="20"/>
          <w:lang w:val="en-US"/>
        </w:rPr>
        <w:t>A</w:t>
      </w:r>
      <w:r w:rsidRPr="00C4016A">
        <w:rPr>
          <w:rFonts w:eastAsia="Times New Roman"/>
          <w:spacing w:val="-4"/>
          <w:sz w:val="20"/>
          <w:lang w:val="en-US"/>
        </w:rPr>
        <w:t xml:space="preserve"> </w:t>
      </w:r>
      <w:r w:rsidRPr="00C4016A">
        <w:rPr>
          <w:rFonts w:eastAsia="Times New Roman"/>
          <w:sz w:val="20"/>
          <w:lang w:val="en-US"/>
        </w:rPr>
        <w:t>non-AP</w:t>
      </w:r>
      <w:r w:rsidRPr="00C4016A">
        <w:rPr>
          <w:rFonts w:eastAsia="Times New Roman"/>
          <w:spacing w:val="-3"/>
          <w:sz w:val="20"/>
          <w:lang w:val="en-US"/>
        </w:rPr>
        <w:t xml:space="preserve"> </w:t>
      </w:r>
      <w:r w:rsidRPr="00C4016A">
        <w:rPr>
          <w:rFonts w:eastAsia="Times New Roman"/>
          <w:sz w:val="20"/>
          <w:lang w:val="en-US"/>
        </w:rPr>
        <w:t>MLD</w:t>
      </w:r>
      <w:r w:rsidRPr="00C4016A">
        <w:rPr>
          <w:rFonts w:eastAsia="Times New Roman"/>
          <w:spacing w:val="-4"/>
          <w:sz w:val="20"/>
          <w:lang w:val="en-US"/>
        </w:rPr>
        <w:t xml:space="preserve"> </w:t>
      </w:r>
      <w:r w:rsidRPr="00C4016A">
        <w:rPr>
          <w:rFonts w:eastAsia="Times New Roman"/>
          <w:sz w:val="20"/>
          <w:lang w:val="en-US"/>
        </w:rPr>
        <w:t>may</w:t>
      </w:r>
      <w:r w:rsidRPr="00C4016A">
        <w:rPr>
          <w:rFonts w:eastAsia="Times New Roman"/>
          <w:spacing w:val="-4"/>
          <w:sz w:val="20"/>
          <w:lang w:val="en-US"/>
        </w:rPr>
        <w:t xml:space="preserve"> </w:t>
      </w:r>
      <w:r w:rsidRPr="00C4016A">
        <w:rPr>
          <w:rFonts w:eastAsia="Times New Roman"/>
          <w:sz w:val="20"/>
          <w:lang w:val="en-US"/>
        </w:rPr>
        <w:t>use</w:t>
      </w:r>
      <w:r w:rsidRPr="00C4016A">
        <w:rPr>
          <w:rFonts w:eastAsia="Times New Roman"/>
          <w:spacing w:val="-4"/>
          <w:sz w:val="20"/>
          <w:lang w:val="en-US"/>
        </w:rPr>
        <w:t xml:space="preserve"> </w:t>
      </w:r>
      <w:r w:rsidRPr="00C4016A">
        <w:rPr>
          <w:rFonts w:eastAsia="Times New Roman"/>
          <w:sz w:val="20"/>
          <w:lang w:val="en-US"/>
        </w:rPr>
        <w:t>the</w:t>
      </w:r>
      <w:r w:rsidRPr="00C4016A">
        <w:rPr>
          <w:rFonts w:eastAsia="Times New Roman"/>
          <w:spacing w:val="-4"/>
          <w:sz w:val="20"/>
          <w:lang w:val="en-US"/>
        </w:rPr>
        <w:t xml:space="preserve"> </w:t>
      </w:r>
      <w:r w:rsidRPr="00C4016A">
        <w:rPr>
          <w:rFonts w:eastAsia="Times New Roman"/>
          <w:sz w:val="20"/>
          <w:lang w:val="en-US"/>
        </w:rPr>
        <w:t>power</w:t>
      </w:r>
      <w:r w:rsidRPr="00C4016A">
        <w:rPr>
          <w:rFonts w:eastAsia="Times New Roman"/>
          <w:spacing w:val="-4"/>
          <w:sz w:val="20"/>
          <w:lang w:val="en-US"/>
        </w:rPr>
        <w:t xml:space="preserve"> </w:t>
      </w:r>
      <w:r w:rsidRPr="00C4016A">
        <w:rPr>
          <w:rFonts w:eastAsia="Times New Roman"/>
          <w:sz w:val="20"/>
          <w:lang w:val="en-US"/>
        </w:rPr>
        <w:t>states</w:t>
      </w:r>
      <w:r w:rsidRPr="00C4016A">
        <w:rPr>
          <w:rFonts w:eastAsia="Times New Roman"/>
          <w:spacing w:val="-4"/>
          <w:sz w:val="20"/>
          <w:lang w:val="en-US"/>
        </w:rPr>
        <w:t xml:space="preserve"> </w:t>
      </w:r>
      <w:r w:rsidRPr="00C4016A">
        <w:rPr>
          <w:rFonts w:eastAsia="Times New Roman"/>
          <w:sz w:val="20"/>
          <w:lang w:val="en-US"/>
        </w:rPr>
        <w:t>of</w:t>
      </w:r>
      <w:r w:rsidRPr="00C4016A">
        <w:rPr>
          <w:rFonts w:eastAsia="Times New Roman"/>
          <w:spacing w:val="-4"/>
          <w:sz w:val="20"/>
          <w:lang w:val="en-US"/>
        </w:rPr>
        <w:t xml:space="preserve"> </w:t>
      </w:r>
      <w:r w:rsidRPr="00C4016A">
        <w:rPr>
          <w:rFonts w:eastAsia="Times New Roman"/>
          <w:sz w:val="20"/>
          <w:lang w:val="en-US"/>
        </w:rPr>
        <w:t>its</w:t>
      </w:r>
      <w:r w:rsidRPr="00C4016A">
        <w:rPr>
          <w:rFonts w:eastAsia="Times New Roman"/>
          <w:spacing w:val="-4"/>
          <w:sz w:val="20"/>
          <w:lang w:val="en-US"/>
        </w:rPr>
        <w:t xml:space="preserve"> </w:t>
      </w:r>
      <w:ins w:id="215" w:author="Cariou, Laurent" w:date="2022-08-30T19:38:00Z">
        <w:r w:rsidR="00C9754D">
          <w:rPr>
            <w:rFonts w:eastAsia="Times New Roman"/>
            <w:spacing w:val="-4"/>
            <w:sz w:val="20"/>
            <w:lang w:val="en-US"/>
          </w:rPr>
          <w:t xml:space="preserve">(#11430) </w:t>
        </w:r>
      </w:ins>
      <w:ins w:id="216" w:author="Cariou, Laurent" w:date="2022-08-30T19:37:00Z">
        <w:r w:rsidR="00C9754D">
          <w:rPr>
            <w:rFonts w:eastAsia="Times New Roman"/>
            <w:spacing w:val="-4"/>
            <w:sz w:val="20"/>
            <w:lang w:val="en-US"/>
          </w:rPr>
          <w:t>affi</w:t>
        </w:r>
      </w:ins>
      <w:ins w:id="217" w:author="Cariou, Laurent" w:date="2022-08-30T19:38:00Z">
        <w:r w:rsidR="00C9754D">
          <w:rPr>
            <w:rFonts w:eastAsia="Times New Roman"/>
            <w:spacing w:val="-4"/>
            <w:sz w:val="20"/>
            <w:lang w:val="en-US"/>
          </w:rPr>
          <w:t xml:space="preserve">liated </w:t>
        </w:r>
      </w:ins>
      <w:r w:rsidRPr="00C4016A">
        <w:rPr>
          <w:rFonts w:eastAsia="Times New Roman"/>
          <w:sz w:val="20"/>
          <w:lang w:val="en-US"/>
        </w:rPr>
        <w:t>non-AP</w:t>
      </w:r>
      <w:r w:rsidRPr="00C4016A">
        <w:rPr>
          <w:rFonts w:eastAsia="Times New Roman"/>
          <w:spacing w:val="-4"/>
          <w:sz w:val="20"/>
          <w:lang w:val="en-US"/>
        </w:rPr>
        <w:t xml:space="preserve"> </w:t>
      </w:r>
      <w:r w:rsidRPr="00C4016A">
        <w:rPr>
          <w:rFonts w:eastAsia="Times New Roman"/>
          <w:sz w:val="20"/>
          <w:lang w:val="en-US"/>
        </w:rPr>
        <w:t>STAs</w:t>
      </w:r>
      <w:ins w:id="218" w:author="Cariou, Laurent" w:date="2022-08-30T19:33:00Z">
        <w:r w:rsidR="00B7379E">
          <w:rPr>
            <w:rFonts w:eastAsia="Times New Roman"/>
            <w:sz w:val="20"/>
            <w:lang w:val="en-US"/>
          </w:rPr>
          <w:t xml:space="preserve"> </w:t>
        </w:r>
      </w:ins>
      <w:ins w:id="219" w:author="Cariou, Laurent" w:date="2022-08-30T19:34:00Z">
        <w:r w:rsidR="006A5D4D">
          <w:rPr>
            <w:rFonts w:eastAsia="Times New Roman"/>
            <w:sz w:val="20"/>
            <w:lang w:val="en-US"/>
          </w:rPr>
          <w:t>(#</w:t>
        </w:r>
        <w:proofErr w:type="gramStart"/>
        <w:r w:rsidR="006A5D4D">
          <w:rPr>
            <w:rFonts w:eastAsia="Times New Roman"/>
            <w:sz w:val="20"/>
            <w:lang w:val="en-US"/>
          </w:rPr>
          <w:t>12482)</w:t>
        </w:r>
      </w:ins>
      <w:ins w:id="220" w:author="Cariou, Laurent" w:date="2022-08-30T19:33:00Z">
        <w:r w:rsidR="00B7379E">
          <w:rPr>
            <w:rFonts w:eastAsia="Times New Roman"/>
            <w:sz w:val="20"/>
            <w:lang w:val="en-US"/>
          </w:rPr>
          <w:t>(</w:t>
        </w:r>
        <w:proofErr w:type="gramEnd"/>
        <w:r w:rsidR="00B7379E">
          <w:rPr>
            <w:rFonts w:eastAsia="Times New Roman"/>
            <w:sz w:val="20"/>
            <w:lang w:val="en-US"/>
          </w:rPr>
          <w:t>see 35.3.12 Multi-</w:t>
        </w:r>
        <w:r w:rsidR="00744D05">
          <w:rPr>
            <w:rFonts w:eastAsia="Times New Roman"/>
            <w:sz w:val="20"/>
            <w:lang w:val="en-US"/>
          </w:rPr>
          <w:t xml:space="preserve">link power </w:t>
        </w:r>
      </w:ins>
      <w:ins w:id="221" w:author="Cariou, Laurent" w:date="2022-08-30T19:34:00Z">
        <w:r w:rsidR="00744D05">
          <w:rPr>
            <w:rFonts w:eastAsia="Times New Roman"/>
            <w:sz w:val="20"/>
            <w:lang w:val="en-US"/>
          </w:rPr>
          <w:t>management)</w:t>
        </w:r>
      </w:ins>
      <w:r w:rsidRPr="00C4016A">
        <w:rPr>
          <w:rFonts w:eastAsia="Times New Roman"/>
          <w:spacing w:val="-4"/>
          <w:sz w:val="20"/>
          <w:lang w:val="en-US"/>
        </w:rPr>
        <w:t xml:space="preserve"> </w:t>
      </w:r>
      <w:r w:rsidRPr="00C4016A">
        <w:rPr>
          <w:rFonts w:eastAsia="Times New Roman"/>
          <w:sz w:val="20"/>
          <w:lang w:val="en-US"/>
        </w:rPr>
        <w:t>to</w:t>
      </w:r>
      <w:r w:rsidRPr="00C4016A">
        <w:rPr>
          <w:rFonts w:eastAsia="Times New Roman"/>
          <w:spacing w:val="-3"/>
          <w:sz w:val="20"/>
          <w:lang w:val="en-US"/>
        </w:rPr>
        <w:t xml:space="preserve"> </w:t>
      </w:r>
      <w:r w:rsidRPr="00C4016A">
        <w:rPr>
          <w:rFonts w:eastAsia="Times New Roman"/>
          <w:sz w:val="20"/>
          <w:lang w:val="en-US"/>
        </w:rPr>
        <w:t>dynamically change</w:t>
      </w:r>
      <w:r w:rsidRPr="00C4016A">
        <w:rPr>
          <w:rFonts w:eastAsia="Times New Roman"/>
          <w:spacing w:val="-3"/>
          <w:sz w:val="20"/>
          <w:lang w:val="en-US"/>
        </w:rPr>
        <w:t xml:space="preserve"> </w:t>
      </w:r>
      <w:r w:rsidRPr="00C4016A">
        <w:rPr>
          <w:rFonts w:eastAsia="Times New Roman"/>
          <w:sz w:val="20"/>
          <w:lang w:val="en-US"/>
        </w:rPr>
        <w:t>the</w:t>
      </w:r>
      <w:r w:rsidRPr="00C4016A">
        <w:rPr>
          <w:rFonts w:eastAsia="Times New Roman"/>
          <w:spacing w:val="-4"/>
          <w:sz w:val="20"/>
          <w:lang w:val="en-US"/>
        </w:rPr>
        <w:t xml:space="preserve"> </w:t>
      </w:r>
      <w:r w:rsidRPr="00C4016A">
        <w:rPr>
          <w:rFonts w:eastAsia="Times New Roman"/>
          <w:sz w:val="20"/>
          <w:lang w:val="en-US"/>
        </w:rPr>
        <w:t>link(s)</w:t>
      </w:r>
      <w:r w:rsidRPr="00C4016A">
        <w:rPr>
          <w:rFonts w:eastAsia="Times New Roman"/>
          <w:spacing w:val="-4"/>
          <w:sz w:val="20"/>
          <w:lang w:val="en-US"/>
        </w:rPr>
        <w:t xml:space="preserve"> </w:t>
      </w:r>
      <w:r w:rsidRPr="00C4016A">
        <w:rPr>
          <w:rFonts w:eastAsia="Times New Roman"/>
          <w:sz w:val="20"/>
          <w:lang w:val="en-US"/>
        </w:rPr>
        <w:t>on</w:t>
      </w:r>
      <w:r w:rsidRPr="00C4016A">
        <w:rPr>
          <w:rFonts w:eastAsia="Times New Roman"/>
          <w:spacing w:val="-4"/>
          <w:sz w:val="20"/>
          <w:lang w:val="en-US"/>
        </w:rPr>
        <w:t xml:space="preserve"> </w:t>
      </w:r>
      <w:r w:rsidRPr="00C4016A">
        <w:rPr>
          <w:rFonts w:eastAsia="Times New Roman"/>
          <w:sz w:val="20"/>
          <w:lang w:val="en-US"/>
        </w:rPr>
        <w:t>which</w:t>
      </w:r>
      <w:r w:rsidRPr="00C4016A">
        <w:rPr>
          <w:rFonts w:eastAsia="Times New Roman"/>
          <w:spacing w:val="-4"/>
          <w:sz w:val="20"/>
          <w:lang w:val="en-US"/>
        </w:rPr>
        <w:t xml:space="preserve"> </w:t>
      </w:r>
      <w:r w:rsidRPr="00C4016A">
        <w:rPr>
          <w:rFonts w:eastAsia="Times New Roman"/>
          <w:sz w:val="20"/>
          <w:lang w:val="en-US"/>
        </w:rPr>
        <w:t xml:space="preserve">it operates. </w:t>
      </w:r>
      <w:hyperlink w:anchor="bookmark41" w:history="1">
        <w:r w:rsidRPr="00C4016A">
          <w:rPr>
            <w:rFonts w:eastAsia="Times New Roman"/>
            <w:sz w:val="20"/>
            <w:lang w:val="en-US"/>
          </w:rPr>
          <w:t>Figure</w:t>
        </w:r>
        <w:r w:rsidRPr="00C4016A">
          <w:rPr>
            <w:rFonts w:eastAsia="Times New Roman"/>
            <w:spacing w:val="-3"/>
            <w:sz w:val="20"/>
            <w:lang w:val="en-US"/>
          </w:rPr>
          <w:t xml:space="preserve"> </w:t>
        </w:r>
        <w:r w:rsidRPr="00C4016A">
          <w:rPr>
            <w:rFonts w:eastAsia="Times New Roman"/>
            <w:sz w:val="20"/>
            <w:lang w:val="en-US"/>
          </w:rPr>
          <w:t>35-11 (Example of link transition operation by a single radio non-AP MLD using power</w:t>
        </w:r>
      </w:hyperlink>
      <w:r w:rsidRPr="00C4016A">
        <w:rPr>
          <w:rFonts w:eastAsia="Times New Roman"/>
          <w:sz w:val="20"/>
          <w:lang w:val="en-US"/>
        </w:rPr>
        <w:t xml:space="preserve"> </w:t>
      </w:r>
      <w:hyperlink w:anchor="bookmark41" w:history="1">
        <w:r w:rsidRPr="00C4016A">
          <w:rPr>
            <w:rFonts w:eastAsia="Times New Roman"/>
            <w:sz w:val="20"/>
            <w:lang w:val="en-US"/>
          </w:rPr>
          <w:t>states)</w:t>
        </w:r>
      </w:hyperlink>
      <w:r w:rsidRPr="00C4016A">
        <w:rPr>
          <w:rFonts w:eastAsia="Times New Roman"/>
          <w:sz w:val="20"/>
          <w:lang w:val="en-US"/>
        </w:rPr>
        <w:t xml:space="preserve"> provides an illustration of operation of a single radio non-AP MLD with default mapping (all TIDs mapped to all setup links), where the non-AP MLD transitions from operating on link</w:t>
      </w:r>
      <w:r w:rsidRPr="00C4016A">
        <w:rPr>
          <w:rFonts w:eastAsia="Times New Roman"/>
          <w:spacing w:val="-3"/>
          <w:sz w:val="20"/>
          <w:lang w:val="en-US"/>
        </w:rPr>
        <w:t xml:space="preserve"> </w:t>
      </w:r>
      <w:r w:rsidRPr="00C4016A">
        <w:rPr>
          <w:rFonts w:eastAsia="Times New Roman"/>
          <w:sz w:val="20"/>
          <w:lang w:val="en-US"/>
        </w:rPr>
        <w:t>1 with STA</w:t>
      </w:r>
      <w:r w:rsidRPr="00C4016A">
        <w:rPr>
          <w:rFonts w:eastAsia="Times New Roman"/>
          <w:spacing w:val="-3"/>
          <w:sz w:val="20"/>
          <w:lang w:val="en-US"/>
        </w:rPr>
        <w:t xml:space="preserve"> </w:t>
      </w:r>
      <w:r w:rsidRPr="00C4016A">
        <w:rPr>
          <w:rFonts w:eastAsia="Times New Roman"/>
          <w:sz w:val="20"/>
          <w:lang w:val="en-US"/>
        </w:rPr>
        <w:t>1 to operating on link 2 with STA 2</w:t>
      </w:r>
      <w:ins w:id="222" w:author="Cariou, Laurent" w:date="2022-08-30T21:41:00Z">
        <w:r w:rsidR="00E37B02">
          <w:rPr>
            <w:rFonts w:eastAsia="Times New Roman"/>
            <w:sz w:val="20"/>
            <w:lang w:val="en-US"/>
          </w:rPr>
          <w:t xml:space="preserve"> (#</w:t>
        </w:r>
        <w:r w:rsidR="00FD55D1">
          <w:rPr>
            <w:rFonts w:eastAsia="Times New Roman"/>
            <w:sz w:val="20"/>
            <w:lang w:val="en-US"/>
          </w:rPr>
          <w:t>10318</w:t>
        </w:r>
      </w:ins>
      <w:ins w:id="223" w:author="Cariou, Laurent" w:date="2022-08-30T21:42:00Z">
        <w:r w:rsidR="006D65E0">
          <w:rPr>
            <w:rFonts w:eastAsia="Times New Roman"/>
            <w:sz w:val="20"/>
            <w:lang w:val="en-US"/>
          </w:rPr>
          <w:t>, #11431</w:t>
        </w:r>
      </w:ins>
      <w:ins w:id="224" w:author="Cariou, Laurent" w:date="2022-08-30T21:41:00Z">
        <w:r w:rsidR="00FD55D1">
          <w:rPr>
            <w:rFonts w:eastAsia="Times New Roman"/>
            <w:sz w:val="20"/>
            <w:lang w:val="en-US"/>
          </w:rPr>
          <w:t>)</w:t>
        </w:r>
      </w:ins>
      <w:ins w:id="225" w:author="Cariou, Laurent" w:date="2022-08-30T21:40:00Z">
        <w:r w:rsidR="00E37B02">
          <w:rPr>
            <w:rFonts w:eastAsia="Times New Roman"/>
            <w:sz w:val="20"/>
            <w:lang w:val="en-US"/>
          </w:rPr>
          <w:t xml:space="preserve">, </w:t>
        </w:r>
      </w:ins>
      <w:ins w:id="226" w:author="Cariou, Laurent" w:date="2022-08-30T21:41:00Z">
        <w:r w:rsidR="00E37B02">
          <w:rPr>
            <w:rFonts w:eastAsia="Times New Roman"/>
            <w:sz w:val="20"/>
            <w:lang w:val="en-US"/>
          </w:rPr>
          <w:t xml:space="preserve">where </w:t>
        </w:r>
      </w:ins>
      <w:ins w:id="227" w:author="Cariou, Laurent" w:date="2022-08-30T21:40:00Z">
        <w:r w:rsidR="00E37B02">
          <w:rPr>
            <w:rFonts w:eastAsia="Times New Roman"/>
            <w:sz w:val="20"/>
            <w:lang w:val="en-US"/>
          </w:rPr>
          <w:t xml:space="preserve">both STA 1 and STA 2 </w:t>
        </w:r>
      </w:ins>
      <w:ins w:id="228" w:author="Cariou, Laurent" w:date="2022-08-30T21:41:00Z">
        <w:r w:rsidR="00E37B02">
          <w:rPr>
            <w:rFonts w:eastAsia="Times New Roman"/>
            <w:sz w:val="20"/>
            <w:lang w:val="en-US"/>
          </w:rPr>
          <w:t>being affiliated with the non-AP MLD</w:t>
        </w:r>
      </w:ins>
      <w:r w:rsidRPr="00C4016A">
        <w:rPr>
          <w:rFonts w:eastAsia="Times New Roman"/>
          <w:sz w:val="20"/>
          <w:lang w:val="en-US"/>
        </w:rPr>
        <w:t>.</w:t>
      </w:r>
    </w:p>
    <w:p w14:paraId="3804D91F" w14:textId="77777777" w:rsidR="00C4016A" w:rsidRPr="00C4016A" w:rsidRDefault="00C4016A" w:rsidP="00C4016A">
      <w:pPr>
        <w:widowControl w:val="0"/>
        <w:kinsoku w:val="0"/>
        <w:overflowPunct w:val="0"/>
        <w:autoSpaceDE w:val="0"/>
        <w:autoSpaceDN w:val="0"/>
        <w:adjustRightInd w:val="0"/>
        <w:spacing w:before="4"/>
        <w:jc w:val="left"/>
        <w:rPr>
          <w:rFonts w:eastAsia="Times New Roman"/>
          <w:sz w:val="16"/>
          <w:szCs w:val="16"/>
          <w:lang w:val="en-US"/>
        </w:rPr>
      </w:pPr>
    </w:p>
    <w:p w14:paraId="2D0A3CF3" w14:textId="77777777" w:rsidR="00C4016A" w:rsidRPr="00C4016A" w:rsidRDefault="00C4016A" w:rsidP="00C4016A">
      <w:pPr>
        <w:widowControl w:val="0"/>
        <w:kinsoku w:val="0"/>
        <w:overflowPunct w:val="0"/>
        <w:autoSpaceDE w:val="0"/>
        <w:autoSpaceDN w:val="0"/>
        <w:adjustRightInd w:val="0"/>
        <w:spacing w:before="3"/>
        <w:jc w:val="left"/>
        <w:rPr>
          <w:rFonts w:eastAsia="Times New Roman"/>
          <w:sz w:val="7"/>
          <w:szCs w:val="7"/>
          <w:lang w:val="en-US"/>
        </w:rPr>
      </w:pPr>
    </w:p>
    <w:p w14:paraId="7CD10313" w14:textId="376CF0BC" w:rsidR="00C4016A" w:rsidRPr="00C4016A" w:rsidRDefault="001276F1" w:rsidP="00C4016A">
      <w:pPr>
        <w:widowControl w:val="0"/>
        <w:kinsoku w:val="0"/>
        <w:overflowPunct w:val="0"/>
        <w:autoSpaceDE w:val="0"/>
        <w:autoSpaceDN w:val="0"/>
        <w:adjustRightInd w:val="0"/>
        <w:ind w:right="2074"/>
        <w:jc w:val="left"/>
        <w:rPr>
          <w:rFonts w:ascii="Calibri" w:eastAsia="Times New Roman" w:hAnsi="Calibri" w:cs="Calibri"/>
          <w:sz w:val="9"/>
          <w:szCs w:val="9"/>
          <w:lang w:val="en-US"/>
        </w:rPr>
      </w:pPr>
      <w:r>
        <w:rPr>
          <w:noProof/>
        </w:rPr>
        <w:pict w14:anchorId="5ACE4D00">
          <v:group id="Group 1053" o:spid="_x0000_s3012" style="position:absolute;margin-left:138.5pt;margin-top:-2.1pt;width:63.3pt;height:106.8pt;z-index:251659776;mso-position-horizontal-relative:page" coordorigin="2770,-42" coordsize="1266,21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3" o:spid="_x0000_s3013" type="#_x0000_t75" style="position:absolute;left:3073;top:377;width:620;height:3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">
              <v:imagedata r:id="rId14" o:title=""/>
            </v:shape>
            <v:shape id="Freeform 354" o:spid="_x0000_s3014" style="position:absolute;left:3074;top:377;width:623;height:371;visibility:visible;mso-wrap-style:square;v-text-anchor:top" coordsize="62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" path="m,370r622,l622,,,,,370xe" filled="f" strokecolor="#001f5f" strokeweight=".1354mm">
              <v:path arrowok="t" o:connecttype="custom" o:connectlocs="0,370;622,370;622,0;0,0;0,370" o:connectangles="0,0,0,0,0"/>
            </v:shape>
            <v:shape id="Picture 355" o:spid="_x0000_s3015" type="#_x0000_t75" style="position:absolute;left:3073;top:933;width:620;height:3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">
              <v:imagedata r:id="rId14" o:title=""/>
            </v:shape>
            <v:shape id="Freeform 356" o:spid="_x0000_s3016" style="position:absolute;left:3074;top:932;width:623;height:371;visibility:visible;mso-wrap-style:square;v-text-anchor:top" coordsize="62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" path="m,370r622,l622,,,,,370xe" filled="f" strokecolor="#001f5f" strokeweight=".1354mm">
              <v:path arrowok="t" o:connecttype="custom" o:connectlocs="0,370;622,370;622,0;0,0;0,370" o:connectangles="0,0,0,0,0"/>
            </v:shape>
            <v:shape id="Picture 357" o:spid="_x0000_s3017" type="#_x0000_t75" style="position:absolute;left:3073;top:1488;width:620;height:3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">
              <v:imagedata r:id="rId14" o:title=""/>
            </v:shape>
            <v:shape id="Freeform 358" o:spid="_x0000_s3018" style="position:absolute;left:3074;top:1488;width:623;height:370;visibility:visible;mso-wrap-style:square;v-text-anchor:top" coordsize="623,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" path="m,369r622,l622,,,,,369xe" filled="f" strokecolor="#001f5f" strokeweight=".1354mm">
              <v:path arrowok="t" o:connecttype="custom" o:connectlocs="0,369;622,369;622,0;0,0;0,369" o:connectangles="0,0,0,0,0"/>
            </v:shape>
            <v:group id="Group 359" o:spid="_x0000_s3019" style="position:absolute;left:2770;top:-42;width:1265;height:2135" coordorigin="2770,-42"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">
              <v:shape id="Freeform 360" o:spid="_x0000_s3020"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" path="m3,3l,3,,64r7,l7,7,3,7,3,3xe" fillcolor="#001f5f" stroked="f">
                <v:path arrowok="t" o:connecttype="custom" o:connectlocs="3,3;0,3;0,64;7,64;7,7;3,7;3,3" o:connectangles="0,0,0,0,0,0,0"/>
              </v:shape>
              <v:shape id="Freeform 361" o:spid="_x0000_s3021"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" path="m26,l3,r,7l7,7,7,3r19,l26,xe" fillcolor="#001f5f" stroked="f">
                <v:path arrowok="t" o:connecttype="custom" o:connectlocs="26,0;3,0;3,7;7,7;7,3;26,3;26,0" o:connectangles="0,0,0,0,0,0,0"/>
              </v:shape>
              <v:shape id="Freeform 362" o:spid="_x0000_s3022"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" path="m26,3l7,3r,4l26,7r,-4xe" fillcolor="#001f5f" stroked="f">
                <v:path arrowok="t" o:connecttype="custom" o:connectlocs="26,3;7,3;7,7;26,7;26,3" o:connectangles="0,0,0,0,0"/>
              </v:shape>
              <v:shape id="Freeform 363" o:spid="_x0000_s3023"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" path="m7,95l,95r,63l7,158,7,95xe" fillcolor="#001f5f" stroked="f">
                <v:path arrowok="t" o:connecttype="custom" o:connectlocs="7,95;0,95;0,158;7,158;7,95" o:connectangles="0,0,0,0,0"/>
              </v:shape>
              <v:shape id="Freeform 364" o:spid="_x0000_s3024"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" path="m7,188r-7,l,250r7,l7,188xe" fillcolor="#001f5f" stroked="f">
                <v:path arrowok="t" o:connecttype="custom" o:connectlocs="7,188;0,188;0,250;7,250;7,188" o:connectangles="0,0,0,0,0"/>
              </v:shape>
              <v:shape id="Freeform 365" o:spid="_x0000_s3025"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" path="m7,280r-7,l,343r7,l7,280xe" fillcolor="#001f5f" stroked="f">
                <v:path arrowok="t" o:connecttype="custom" o:connectlocs="7,280;0,280;0,343;7,343;7,280" o:connectangles="0,0,0,0,0"/>
              </v:shape>
              <v:shape id="Freeform 366" o:spid="_x0000_s3026"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" path="m7,374r-7,l,435r7,l7,374xe" fillcolor="#001f5f" stroked="f">
                <v:path arrowok="t" o:connecttype="custom" o:connectlocs="7,374;0,374;0,435;7,435;7,374" o:connectangles="0,0,0,0,0"/>
              </v:shape>
              <v:shape id="Freeform 367" o:spid="_x0000_s3027"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" path="m7,466r-7,l,527r7,l7,466xe" fillcolor="#001f5f" stroked="f">
                <v:path arrowok="t" o:connecttype="custom" o:connectlocs="7,466;0,466;0,527;7,527;7,466" o:connectangles="0,0,0,0,0"/>
              </v:shape>
              <v:shape id="Freeform 368" o:spid="_x0000_s3028"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" path="m7,559r-7,l,620r7,l7,559xe" fillcolor="#001f5f" stroked="f">
                <v:path arrowok="t" o:connecttype="custom" o:connectlocs="7,559;0,559;0,620;7,620;7,559" o:connectangles="0,0,0,0,0"/>
              </v:shape>
              <v:shape id="Freeform 369" o:spid="_x0000_s3029"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" path="m7,651r-7,l,712r7,l7,651xe" fillcolor="#001f5f" stroked="f">
                <v:path arrowok="t" o:connecttype="custom" o:connectlocs="7,651;0,651;0,712;7,712;7,651" o:connectangles="0,0,0,0,0"/>
              </v:shape>
              <v:shape id="Freeform 370" o:spid="_x0000_s3030"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" path="m7,743r-7,l,806r7,l7,743xe" fillcolor="#001f5f" stroked="f">
                <v:path arrowok="t" o:connecttype="custom" o:connectlocs="7,743;0,743;0,806;7,806;7,743" o:connectangles="0,0,0,0,0"/>
              </v:shape>
              <v:shape id="Freeform 371" o:spid="_x0000_s3031"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" path="m7,836r-7,l,898r7,l7,836xe" fillcolor="#001f5f" stroked="f">
                <v:path arrowok="t" o:connecttype="custom" o:connectlocs="7,836;0,836;0,898;7,898;7,836" o:connectangles="0,0,0,0,0"/>
              </v:shape>
              <v:shape id="Freeform 372" o:spid="_x0000_s3032"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" path="m7,928r-7,l,991r7,l7,928xe" fillcolor="#001f5f" stroked="f">
                <v:path arrowok="t" o:connecttype="custom" o:connectlocs="7,928;0,928;0,991;7,991;7,928" o:connectangles="0,0,0,0,0"/>
              </v:shape>
              <v:shape id="Freeform 373" o:spid="_x0000_s3033"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" path="m7,1022r-7,l,1083r7,l7,1022xe" fillcolor="#001f5f" stroked="f">
                <v:path arrowok="t" o:connecttype="custom" o:connectlocs="7,1022;0,1022;0,1083;7,1083;7,1022" o:connectangles="0,0,0,0,0"/>
              </v:shape>
              <v:shape id="Freeform 374" o:spid="_x0000_s3034"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" path="m7,1114r-7,l,1175r7,l7,1114xe" fillcolor="#001f5f" stroked="f">
                <v:path arrowok="t" o:connecttype="custom" o:connectlocs="7,1114;0,1114;0,1175;7,1175;7,1114" o:connectangles="0,0,0,0,0"/>
              </v:shape>
              <v:shape id="Freeform 375" o:spid="_x0000_s3035"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" path="m7,1207r-7,l,1268r7,l7,1207xe" fillcolor="#001f5f" stroked="f">
                <v:path arrowok="t" o:connecttype="custom" o:connectlocs="7,1207;0,1207;0,1268;7,1268;7,1207" o:connectangles="0,0,0,0,0"/>
              </v:shape>
              <v:shape id="Freeform 376" o:spid="_x0000_s3036"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" path="m7,1299r-7,l,1360r7,l7,1299xe" fillcolor="#001f5f" stroked="f">
                <v:path arrowok="t" o:connecttype="custom" o:connectlocs="7,1299;0,1299;0,1360;7,1360;7,1299" o:connectangles="0,0,0,0,0"/>
              </v:shape>
              <v:shape id="Freeform 377" o:spid="_x0000_s3037"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" path="m7,1391r-7,l,1454r7,l7,1391xe" fillcolor="#001f5f" stroked="f">
                <v:path arrowok="t" o:connecttype="custom" o:connectlocs="7,1391;0,1391;0,1454;7,1454;7,1391" o:connectangles="0,0,0,0,0"/>
              </v:shape>
              <v:shape id="Freeform 378" o:spid="_x0000_s3038"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" path="m7,1484r-7,l,1546r7,l7,1484xe" fillcolor="#001f5f" stroked="f">
                <v:path arrowok="t" o:connecttype="custom" o:connectlocs="7,1484;0,1484;0,1546;7,1546;7,1484" o:connectangles="0,0,0,0,0"/>
              </v:shape>
              <v:shape id="Freeform 379" o:spid="_x0000_s3039"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" path="m7,1576r-7,l,1639r7,l7,1576xe" fillcolor="#001f5f" stroked="f">
                <v:path arrowok="t" o:connecttype="custom" o:connectlocs="7,1576;0,1576;0,1639;7,1639;7,1576" o:connectangles="0,0,0,0,0"/>
              </v:shape>
              <v:shape id="Freeform 380" o:spid="_x0000_s3040"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" path="m7,1670r-7,l,1731r7,l7,1670xe" fillcolor="#001f5f" stroked="f">
                <v:path arrowok="t" o:connecttype="custom" o:connectlocs="7,1670;0,1670;0,1731;7,1731;7,1670" o:connectangles="0,0,0,0,0"/>
              </v:shape>
              <v:shape id="Freeform 381" o:spid="_x0000_s3041"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" path="m7,1762r-7,l,1823r7,l7,1762xe" fillcolor="#001f5f" stroked="f">
                <v:path arrowok="t" o:connecttype="custom" o:connectlocs="7,1762;0,1762;0,1823;7,1823;7,1762" o:connectangles="0,0,0,0,0"/>
              </v:shape>
              <v:shape id="Freeform 382" o:spid="_x0000_s3042"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" path="m7,1855r-7,l,1916r7,l7,1855xe" fillcolor="#001f5f" stroked="f">
                <v:path arrowok="t" o:connecttype="custom" o:connectlocs="7,1855;0,1855;0,1916;7,1916;7,1855" o:connectangles="0,0,0,0,0"/>
              </v:shape>
              <v:shape id="Freeform 383" o:spid="_x0000_s3043"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" path="m7,1947r-7,l,2008r7,l7,1947xe" fillcolor="#001f5f" stroked="f">
                <v:path arrowok="t" o:connecttype="custom" o:connectlocs="7,1947;0,1947;0,2008;7,2008;7,1947" o:connectangles="0,0,0,0,0"/>
              </v:shape>
              <v:shape id="Freeform 384" o:spid="_x0000_s3044"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" path="m7,2039r-7,l,2101r7,l7,2039xe" fillcolor="#001f5f" stroked="f">
                <v:path arrowok="t" o:connecttype="custom" o:connectlocs="7,2039;0,2039;0,2101;7,2101;7,2039" o:connectangles="0,0,0,0,0"/>
              </v:shape>
              <v:shape id="Freeform 385" o:spid="_x0000_s3045"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" path="m64,2128r-61,l3,2135r61,l64,2128xe" fillcolor="#001f5f" stroked="f">
                <v:path arrowok="t" o:connecttype="custom" o:connectlocs="64,2128;3,2128;3,2135;64,2135;64,2128" o:connectangles="0,0,0,0,0"/>
              </v:shape>
              <v:shape id="Freeform 386" o:spid="_x0000_s3046"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" path="m157,2128r-61,l96,2135r61,l157,2128xe" fillcolor="#001f5f" stroked="f">
                <v:path arrowok="t" o:connecttype="custom" o:connectlocs="157,2128;96,2128;96,2135;157,2135;157,2128" o:connectangles="0,0,0,0,0"/>
              </v:shape>
              <v:shape id="Freeform 387" o:spid="_x0000_s3047"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" path="m249,2128r-61,l188,2135r61,l249,2128xe" fillcolor="#001f5f" stroked="f">
                <v:path arrowok="t" o:connecttype="custom" o:connectlocs="249,2128;188,2128;188,2135;249,2135;249,2128" o:connectangles="0,0,0,0,0"/>
              </v:shape>
              <v:shape id="Freeform 388" o:spid="_x0000_s3048"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" path="m342,2128r-62,l280,2135r62,l342,2128xe" fillcolor="#001f5f" stroked="f">
                <v:path arrowok="t" o:connecttype="custom" o:connectlocs="342,2128;280,2128;280,2135;342,2135;342,2128" o:connectangles="0,0,0,0,0"/>
              </v:shape>
              <v:shape id="Freeform 389" o:spid="_x0000_s3049"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" path="m434,2128r-61,l373,2135r61,l434,2128xe" fillcolor="#001f5f" stroked="f">
                <v:path arrowok="t" o:connecttype="custom" o:connectlocs="434,2128;373,2128;373,2135;434,2135;434,2128" o:connectangles="0,0,0,0,0"/>
              </v:shape>
              <v:shape id="Freeform 390" o:spid="_x0000_s3050"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" path="m526,2128r-61,l465,2135r61,l526,2128xe" fillcolor="#001f5f" stroked="f">
                <v:path arrowok="t" o:connecttype="custom" o:connectlocs="526,2128;465,2128;465,2135;526,2135;526,2128" o:connectangles="0,0,0,0,0"/>
              </v:shape>
              <v:shape id="Freeform 391" o:spid="_x0000_s3051"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" path="m619,2128r-63,l556,2135r63,l619,2128xe" fillcolor="#001f5f" stroked="f">
                <v:path arrowok="t" o:connecttype="custom" o:connectlocs="619,2128;556,2128;556,2135;619,2135;619,2128" o:connectangles="0,0,0,0,0"/>
              </v:shape>
              <v:shape id="Freeform 392" o:spid="_x0000_s3052"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" path="m711,2128r-62,l649,2135r62,l711,2128xe" fillcolor="#001f5f" stroked="f">
                <v:path arrowok="t" o:connecttype="custom" o:connectlocs="711,2128;649,2128;649,2135;711,2135;711,2128" o:connectangles="0,0,0,0,0"/>
              </v:shape>
              <v:shape id="Freeform 393" o:spid="_x0000_s3053"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" path="m802,2128r-61,l741,2135r61,l802,2128xe" fillcolor="#001f5f" stroked="f">
                <v:path arrowok="t" o:connecttype="custom" o:connectlocs="802,2128;741,2128;741,2135;802,2135;802,2128" o:connectangles="0,0,0,0,0"/>
              </v:shape>
              <v:shape id="Freeform 394" o:spid="_x0000_s3054"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" path="m895,2128r-61,l834,2135r61,l895,2128xe" fillcolor="#001f5f" stroked="f">
                <v:path arrowok="t" o:connecttype="custom" o:connectlocs="895,2128;834,2128;834,2135;895,2135;895,2128" o:connectangles="0,0,0,0,0"/>
              </v:shape>
              <v:shape id="Freeform 395" o:spid="_x0000_s3055"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" path="m987,2128r-61,l926,2135r61,l987,2128xe" fillcolor="#001f5f" stroked="f">
                <v:path arrowok="t" o:connecttype="custom" o:connectlocs="987,2128;926,2128;926,2135;987,2135;987,2128" o:connectangles="0,0,0,0,0"/>
              </v:shape>
              <v:shape id="Freeform 396" o:spid="_x0000_s3056"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" path="m1080,2128r-62,l1018,2135r62,l1080,2128xe" fillcolor="#001f5f" stroked="f">
                <v:path arrowok="t" o:connecttype="custom" o:connectlocs="1080,2128;1018,2128;1018,2135;1080,2135;1080,2128" o:connectangles="0,0,0,0,0"/>
              </v:shape>
              <v:shape id="Freeform 397" o:spid="_x0000_s3057"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" path="m1172,2128r-61,l1111,2135r61,l1172,2128xe" fillcolor="#001f5f" stroked="f">
                <v:path arrowok="t" o:connecttype="custom" o:connectlocs="1172,2128;1111,2128;1111,2135;1172,2135;1172,2128" o:connectangles="0,0,0,0,0"/>
              </v:shape>
              <v:shape id="Freeform 398" o:spid="_x0000_s3058"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" path="m1257,2128r-54,l1203,2135r61,l1264,2132r-7,l1257,2128xe" fillcolor="#001f5f" stroked="f">
                <v:path arrowok="t" o:connecttype="custom" o:connectlocs="1257,2128;1203,2128;1203,2135;1264,2135;1264,2132;1257,2132;1257,2128" o:connectangles="0,0,0,0,0,0,0"/>
              </v:shape>
              <v:shape id="Freeform 399" o:spid="_x0000_s3059"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" path="m1261,2128r-4,l1257,2132r4,-4xe" fillcolor="#001f5f" stroked="f">
                <v:path arrowok="t" o:connecttype="custom" o:connectlocs="1261,2128;1257,2128;1257,2132;1261,2128" o:connectangles="0,0,0,0"/>
              </v:shape>
              <v:shape id="Freeform 400" o:spid="_x0000_s3060"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" path="m1264,2128r-3,l1257,2132r7,l1264,2128xe" fillcolor="#001f5f" stroked="f">
                <v:path arrowok="t" o:connecttype="custom" o:connectlocs="1264,2128;1261,2128;1257,2132;1264,2132;1264,2128" o:connectangles="0,0,0,0,0"/>
              </v:shape>
              <v:shape id="Freeform 401" o:spid="_x0000_s3061"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" path="m1264,2036r-7,l1257,2097r7,l1264,2036xe" fillcolor="#001f5f" stroked="f">
                <v:path arrowok="t" o:connecttype="custom" o:connectlocs="1264,2036;1257,2036;1257,2097;1264,2097;1264,2036" o:connectangles="0,0,0,0,0"/>
              </v:shape>
              <v:shape id="Freeform 402" o:spid="_x0000_s3062"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" path="m1264,1943r-7,l1257,2005r7,l1264,1943xe" fillcolor="#001f5f" stroked="f">
                <v:path arrowok="t" o:connecttype="custom" o:connectlocs="1264,1943;1257,1943;1257,2005;1264,2005;1264,1943" o:connectangles="0,0,0,0,0"/>
              </v:shape>
              <v:shape id="Freeform 403" o:spid="_x0000_s3063"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" path="m1264,1851r-7,l1257,1912r7,l1264,1851xe" fillcolor="#001f5f" stroked="f">
                <v:path arrowok="t" o:connecttype="custom" o:connectlocs="1264,1851;1257,1851;1257,1912;1264,1912;1264,1851" o:connectangles="0,0,0,0,0"/>
              </v:shape>
              <v:shape id="Freeform 404" o:spid="_x0000_s3064"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" path="m1264,1757r-7,l1257,1820r7,l1264,1757xe" fillcolor="#001f5f" stroked="f">
                <v:path arrowok="t" o:connecttype="custom" o:connectlocs="1264,1757;1257,1757;1257,1820;1264,1820;1264,1757" o:connectangles="0,0,0,0,0"/>
              </v:shape>
              <v:shape id="Freeform 405" o:spid="_x0000_s3065"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" path="m1264,1665r-7,l1257,1727r7,l1264,1665xe" fillcolor="#001f5f" stroked="f">
                <v:path arrowok="t" o:connecttype="custom" o:connectlocs="1264,1665;1257,1665;1257,1727;1264,1727;1264,1665" o:connectangles="0,0,0,0,0"/>
              </v:shape>
              <v:shape id="Freeform 406" o:spid="_x0000_s3066"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" path="m1264,1573r-7,l1257,1635r7,l1264,1573xe" fillcolor="#001f5f" stroked="f">
                <v:path arrowok="t" o:connecttype="custom" o:connectlocs="1264,1573;1257,1573;1257,1635;1264,1635;1264,1573" o:connectangles="0,0,0,0,0"/>
              </v:shape>
              <v:shape id="Freeform 407" o:spid="_x0000_s3067"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" path="m1264,1480r-7,l1257,1541r7,l1264,1480xe" fillcolor="#001f5f" stroked="f">
                <v:path arrowok="t" o:connecttype="custom" o:connectlocs="1264,1480;1257,1480;1257,1541;1264,1541;1264,1480" o:connectangles="0,0,0,0,0"/>
              </v:shape>
              <v:shape id="Freeform 408" o:spid="_x0000_s3068"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" path="m1264,1388r-7,l1257,1449r7,l1264,1388xe" fillcolor="#001f5f" stroked="f">
                <v:path arrowok="t" o:connecttype="custom" o:connectlocs="1264,1388;1257,1388;1257,1449;1264,1449;1264,1388" o:connectangles="0,0,0,0,0"/>
              </v:shape>
              <v:shape id="Freeform 409" o:spid="_x0000_s3069"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" path="m1264,1295r-7,l1257,1357r7,l1264,1295xe" fillcolor="#001f5f" stroked="f">
                <v:path arrowok="t" o:connecttype="custom" o:connectlocs="1264,1295;1257,1295;1257,1357;1264,1357;1264,1295" o:connectangles="0,0,0,0,0"/>
              </v:shape>
              <v:shape id="Freeform 410" o:spid="_x0000_s3070"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" path="m1264,1203r-7,l1257,1264r7,l1264,1203xe" fillcolor="#001f5f" stroked="f">
                <v:path arrowok="t" o:connecttype="custom" o:connectlocs="1264,1203;1257,1203;1257,1264;1264,1264;1264,1203" o:connectangles="0,0,0,0,0"/>
              </v:shape>
              <v:shape id="Freeform 411" o:spid="_x0000_s3071"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" path="m1264,1109r-7,l1257,1172r7,l1264,1109xe" fillcolor="#001f5f" stroked="f">
                <v:path arrowok="t" o:connecttype="custom" o:connectlocs="1264,1109;1257,1109;1257,1172;1264,1172;1264,1109" o:connectangles="0,0,0,0,0"/>
              </v:shape>
              <v:shape id="Freeform 412" o:spid="_x0000_s3072"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" path="m1264,1017r-7,l1257,1079r7,l1264,1017xe" fillcolor="#001f5f" stroked="f">
                <v:path arrowok="t" o:connecttype="custom" o:connectlocs="1264,1017;1257,1017;1257,1079;1264,1079;1264,1017" o:connectangles="0,0,0,0,0"/>
              </v:shape>
              <v:shape id="Freeform 413" o:spid="_x0000_s3073"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" path="m1264,925r-7,l1257,987r7,l1264,925xe" fillcolor="#001f5f" stroked="f">
                <v:path arrowok="t" o:connecttype="custom" o:connectlocs="1264,925;1257,925;1257,987;1264,987;1264,925" o:connectangles="0,0,0,0,0"/>
              </v:shape>
              <v:shape id="Freeform 414" o:spid="_x0000_s3074"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" path="m1264,832r-7,l1257,893r7,l1264,832xe" fillcolor="#001f5f" stroked="f">
                <v:path arrowok="t" o:connecttype="custom" o:connectlocs="1264,832;1257,832;1257,893;1264,893;1264,832" o:connectangles="0,0,0,0,0"/>
              </v:shape>
              <v:shape id="Freeform 415" o:spid="_x0000_s3075"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" path="m1264,740r-7,l1257,801r7,l1264,740xe" fillcolor="#001f5f" stroked="f">
                <v:path arrowok="t" o:connecttype="custom" o:connectlocs="1264,740;1257,740;1257,801;1264,801;1264,740" o:connectangles="0,0,0,0,0"/>
              </v:shape>
              <v:shape id="Freeform 416" o:spid="_x0000_s3076"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" path="m1264,647r-7,l1257,709r7,l1264,647xe" fillcolor="#001f5f" stroked="f">
                <v:path arrowok="t" o:connecttype="custom" o:connectlocs="1264,647;1257,647;1257,709;1264,709;1264,647" o:connectangles="0,0,0,0,0"/>
              </v:shape>
              <v:shape id="Freeform 417" o:spid="_x0000_s3077"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" path="m1264,555r-7,l1257,616r7,l1264,555xe" fillcolor="#001f5f" stroked="f">
                <v:path arrowok="t" o:connecttype="custom" o:connectlocs="1264,555;1257,555;1257,616;1264,616;1264,555" o:connectangles="0,0,0,0,0"/>
              </v:shape>
              <v:shape id="Freeform 418" o:spid="_x0000_s3078"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" path="m1264,463r-7,l1257,524r7,l1264,463xe" fillcolor="#001f5f" stroked="f">
                <v:path arrowok="t" o:connecttype="custom" o:connectlocs="1264,463;1257,463;1257,524;1264,524;1264,463" o:connectangles="0,0,0,0,0"/>
              </v:shape>
              <v:shape id="Freeform 419" o:spid="_x0000_s3079"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" path="m1264,369r-7,l1257,431r7,l1264,369xe" fillcolor="#001f5f" stroked="f">
                <v:path arrowok="t" o:connecttype="custom" o:connectlocs="1264,369;1257,369;1257,431;1264,431;1264,369" o:connectangles="0,0,0,0,0"/>
              </v:shape>
              <v:shape id="Freeform 420" o:spid="_x0000_s3080"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" path="m1264,277r-7,l1257,339r7,l1264,277xe" fillcolor="#001f5f" stroked="f">
                <v:path arrowok="t" o:connecttype="custom" o:connectlocs="1264,277;1257,277;1257,339;1264,339;1264,277" o:connectangles="0,0,0,0,0"/>
              </v:shape>
              <v:shape id="Freeform 421" o:spid="_x0000_s3081"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" path="m1264,184r-7,l1257,247r7,l1264,184xe" fillcolor="#001f5f" stroked="f">
                <v:path arrowok="t" o:connecttype="custom" o:connectlocs="1264,184;1257,184;1257,247;1264,247;1264,184" o:connectangles="0,0,0,0,0"/>
              </v:shape>
              <v:shape id="Freeform 422" o:spid="_x0000_s3082"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" path="m1264,92r-7,l1257,153r7,l1264,92xe" fillcolor="#001f5f" stroked="f">
                <v:path arrowok="t" o:connecttype="custom" o:connectlocs="1264,92;1257,92;1257,153;1264,153;1264,92" o:connectangles="0,0,0,0,0"/>
              </v:shape>
              <v:shape id="Freeform 423" o:spid="_x0000_s3083"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" path="m1257,3r,58l1264,61r,-54l1261,7r-4,-4xe" fillcolor="#001f5f" stroked="f">
                <v:path arrowok="t" o:connecttype="custom" o:connectlocs="1257,3;1257,61;1264,61;1264,7;1261,7;1257,3" o:connectangles="0,0,0,0,0,0"/>
              </v:shape>
              <v:shape id="Freeform 424" o:spid="_x0000_s3084"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" path="m1264,r-7,l1257,3r4,4l1264,7r,-7xe" fillcolor="#001f5f" stroked="f">
                <v:path arrowok="t" o:connecttype="custom" o:connectlocs="1264,0;1257,0;1257,3;1261,7;1264,7;1264,0" o:connectangles="0,0,0,0,0,0"/>
              </v:shape>
              <v:shape id="Freeform 425" o:spid="_x0000_s3085"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" path="m1226,r-61,l1165,7r61,l1226,xe" fillcolor="#001f5f" stroked="f">
                <v:path arrowok="t" o:connecttype="custom" o:connectlocs="1226,0;1165,0;1165,7;1226,7;1226,0" o:connectangles="0,0,0,0,0"/>
              </v:shape>
              <v:shape id="Freeform 426" o:spid="_x0000_s3086"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" path="m1134,r-62,l1072,7r62,l1134,xe" fillcolor="#001f5f" stroked="f">
                <v:path arrowok="t" o:connecttype="custom" o:connectlocs="1134,0;1072,0;1072,7;1134,7;1134,0" o:connectangles="0,0,0,0,0"/>
              </v:shape>
              <v:shape id="Freeform 427" o:spid="_x0000_s3087"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" path="m1041,l980,r,7l1041,7r,-7xe" fillcolor="#001f5f" stroked="f">
                <v:path arrowok="t" o:connecttype="custom" o:connectlocs="1041,0;980,0;980,7;1041,7;1041,0" o:connectangles="0,0,0,0,0"/>
              </v:shape>
              <v:shape id="Freeform 428" o:spid="_x0000_s3088"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" path="m949,l888,r,7l949,7r,-7xe" fillcolor="#001f5f" stroked="f">
                <v:path arrowok="t" o:connecttype="custom" o:connectlocs="949,0;888,0;888,7;949,7;949,0" o:connectangles="0,0,0,0,0"/>
              </v:shape>
              <v:shape id="Freeform 429" o:spid="_x0000_s3089"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" path="m856,l795,r,7l856,7r,-7xe" fillcolor="#001f5f" stroked="f">
                <v:path arrowok="t" o:connecttype="custom" o:connectlocs="856,0;795,0;795,7;856,7;856,0" o:connectangles="0,0,0,0,0"/>
              </v:shape>
              <v:shape id="Freeform 430" o:spid="_x0000_s3090"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" path="m764,l703,r,7l764,7r,-7xe" fillcolor="#001f5f" stroked="f">
                <v:path arrowok="t" o:connecttype="custom" o:connectlocs="764,0;703,0;703,7;764,7;764,0" o:connectangles="0,0,0,0,0"/>
              </v:shape>
              <v:shape id="Freeform 431" o:spid="_x0000_s3091"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" path="m673,l610,r,7l673,7r,-7xe" fillcolor="#001f5f" stroked="f">
                <v:path arrowok="t" o:connecttype="custom" o:connectlocs="673,0;610,0;610,7;673,7;673,0" o:connectangles="0,0,0,0,0"/>
              </v:shape>
              <v:shape id="Freeform 432" o:spid="_x0000_s3092"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" path="m580,l518,r,7l580,7r,-7xe" fillcolor="#001f5f" stroked="f">
                <v:path arrowok="t" o:connecttype="custom" o:connectlocs="580,0;518,0;518,7;580,7;580,0" o:connectangles="0,0,0,0,0"/>
              </v:shape>
              <v:shape id="Freeform 433" o:spid="_x0000_s3093"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" path="m488,l426,r,7l488,7r,-7xe" fillcolor="#001f5f" stroked="f">
                <v:path arrowok="t" o:connecttype="custom" o:connectlocs="488,0;426,0;426,7;488,7;488,0" o:connectangles="0,0,0,0,0"/>
              </v:shape>
              <v:shape id="Freeform 434" o:spid="_x0000_s3094"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" path="m396,l334,r,7l396,7r,-7xe" fillcolor="#001f5f" stroked="f">
                <v:path arrowok="t" o:connecttype="custom" o:connectlocs="396,0;334,0;334,7;396,7;396,0" o:connectangles="0,0,0,0,0"/>
              </v:shape>
              <v:shape id="Freeform 435" o:spid="_x0000_s3095"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" path="m303,l242,r,7l303,7r,-7xe" fillcolor="#001f5f" stroked="f">
                <v:path arrowok="t" o:connecttype="custom" o:connectlocs="303,0;242,0;242,7;303,7;303,0" o:connectangles="0,0,0,0,0"/>
              </v:shape>
              <v:shape id="Freeform 436" o:spid="_x0000_s3096"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" path="m211,l150,r,7l211,7r,-7xe" fillcolor="#001f5f" stroked="f">
                <v:path arrowok="t" o:connecttype="custom" o:connectlocs="211,0;150,0;150,7;211,7;211,0" o:connectangles="0,0,0,0,0"/>
              </v:shape>
              <v:shape id="Freeform 437" o:spid="_x0000_s3097" style="position:absolute;left:2770;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" path="m118,l57,r,7l118,7r,-7xe" fillcolor="#001f5f" stroked="f">
                <v:path arrowok="t" o:connecttype="custom" o:connectlocs="118,0;57,0;57,7;118,7;118,0" o:connectangles="0,0,0,0,0"/>
              </v:shape>
            </v:group>
            <v:shape id="Freeform 438" o:spid="_x0000_s3098" style="position:absolute;left:3974;top:2086;width:62;height:8;visibility:visible;mso-wrap-style:square;v-text-anchor:top" coordsize="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" path="m,l57,,54,3,54,r7,l61,7,,7,,xe" filled="f" strokecolor="#001f5f" strokeweight=".00669mm">
              <v:path arrowok="t" o:connecttype="custom" o:connectlocs="0,0;57,0;54,3;54,0;61,0;61,7;0,7;0,0" o:connectangles="0,0,0,0,0,0,0,0"/>
            </v:shape>
            <v:shape id="Text Box 439" o:spid="_x0000_s3099" type="#_x0000_t202" style="position:absolute;left:2774;top:-39;width:1258;height:21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" filled="f" strokecolor="#001f5f" strokeweight=".1337mm">
              <v:textbox inset="0,0,0,0">
                <w:txbxContent>
                  <w:p w14:paraId="6418DCFA" w14:textId="77777777" w:rsidR="00C4016A" w:rsidRDefault="00C4016A" w:rsidP="00C4016A">
                    <w:pPr>
                      <w:pStyle w:val="BodyText0"/>
                      <w:kinsoku w:val="0"/>
                      <w:overflowPunct w:val="0"/>
                      <w:spacing w:before="38"/>
                      <w:ind w:right="417"/>
                      <w:jc w:val="center"/>
                      <w:rPr>
                        <w:rFonts w:ascii="Calibri" w:hAnsi="Calibri" w:cs="Calibri"/>
                        <w:spacing w:val="-5"/>
                        <w:sz w:val="12"/>
                        <w:szCs w:val="12"/>
                      </w:rPr>
                    </w:pPr>
                    <w:r>
                      <w:rPr>
                        <w:rFonts w:ascii="Calibri" w:hAnsi="Calibri" w:cs="Calibri"/>
                        <w:sz w:val="12"/>
                        <w:szCs w:val="12"/>
                      </w:rPr>
                      <w:t>AP</w:t>
                    </w:r>
                    <w:r>
                      <w:rPr>
                        <w:rFonts w:ascii="Calibri" w:hAnsi="Calibri" w:cs="Calibri"/>
                        <w:spacing w:val="-1"/>
                        <w:sz w:val="12"/>
                        <w:szCs w:val="12"/>
                      </w:rPr>
                      <w:t xml:space="preserve"> </w:t>
                    </w:r>
                    <w:r>
                      <w:rPr>
                        <w:rFonts w:ascii="Calibri" w:hAnsi="Calibri" w:cs="Calibri"/>
                        <w:spacing w:val="-5"/>
                        <w:sz w:val="12"/>
                        <w:szCs w:val="12"/>
                      </w:rPr>
                      <w:t>MLD</w:t>
                    </w:r>
                  </w:p>
                  <w:p w14:paraId="28E256F6" w14:textId="77777777" w:rsidR="00C4016A" w:rsidRDefault="00C4016A" w:rsidP="00C4016A">
                    <w:pPr>
                      <w:pStyle w:val="BodyText0"/>
                      <w:kinsoku w:val="0"/>
                      <w:overflowPunct w:val="0"/>
                      <w:rPr>
                        <w:rFonts w:ascii="Calibri" w:hAnsi="Calibri" w:cs="Calibri"/>
                        <w:sz w:val="12"/>
                        <w:szCs w:val="12"/>
                      </w:rPr>
                    </w:pPr>
                  </w:p>
                  <w:p w14:paraId="0E2EE3AD" w14:textId="77777777" w:rsidR="00C4016A" w:rsidRDefault="00C4016A" w:rsidP="00C4016A">
                    <w:pPr>
                      <w:pStyle w:val="BodyText0"/>
                      <w:kinsoku w:val="0"/>
                      <w:overflowPunct w:val="0"/>
                      <w:spacing w:before="9"/>
                      <w:rPr>
                        <w:rFonts w:ascii="Calibri" w:hAnsi="Calibri" w:cs="Calibri"/>
                        <w:sz w:val="15"/>
                        <w:szCs w:val="15"/>
                      </w:rPr>
                    </w:pPr>
                  </w:p>
                  <w:p w14:paraId="37E12230" w14:textId="77777777" w:rsidR="00C4016A" w:rsidRDefault="00C4016A" w:rsidP="00C4016A">
                    <w:pPr>
                      <w:pStyle w:val="BodyText0"/>
                      <w:kinsoku w:val="0"/>
                      <w:overflowPunct w:val="0"/>
                      <w:spacing w:before="1"/>
                      <w:ind w:right="417"/>
                      <w:jc w:val="center"/>
                      <w:rPr>
                        <w:rFonts w:ascii="Calibri" w:hAnsi="Calibri" w:cs="Calibri"/>
                        <w:spacing w:val="-5"/>
                        <w:sz w:val="12"/>
                        <w:szCs w:val="12"/>
                      </w:rPr>
                    </w:pPr>
                    <w:r>
                      <w:rPr>
                        <w:rFonts w:ascii="Calibri" w:hAnsi="Calibri" w:cs="Calibri"/>
                        <w:spacing w:val="-5"/>
                        <w:sz w:val="12"/>
                        <w:szCs w:val="12"/>
                      </w:rPr>
                      <w:t>AP1</w:t>
                    </w:r>
                  </w:p>
                  <w:p w14:paraId="52E96A12" w14:textId="77777777" w:rsidR="00C4016A" w:rsidRDefault="00C4016A" w:rsidP="00C4016A">
                    <w:pPr>
                      <w:pStyle w:val="BodyText0"/>
                      <w:kinsoku w:val="0"/>
                      <w:overflowPunct w:val="0"/>
                      <w:rPr>
                        <w:rFonts w:ascii="Calibri" w:hAnsi="Calibri" w:cs="Calibri"/>
                        <w:sz w:val="12"/>
                        <w:szCs w:val="12"/>
                      </w:rPr>
                    </w:pPr>
                  </w:p>
                  <w:p w14:paraId="5F971E30" w14:textId="77777777" w:rsidR="00C4016A" w:rsidRDefault="00C4016A" w:rsidP="00C4016A">
                    <w:pPr>
                      <w:pStyle w:val="BodyText0"/>
                      <w:kinsoku w:val="0"/>
                      <w:overflowPunct w:val="0"/>
                      <w:rPr>
                        <w:rFonts w:ascii="Calibri" w:hAnsi="Calibri" w:cs="Calibri"/>
                        <w:sz w:val="12"/>
                        <w:szCs w:val="12"/>
                      </w:rPr>
                    </w:pPr>
                  </w:p>
                  <w:p w14:paraId="436DF59F" w14:textId="77777777" w:rsidR="00C4016A" w:rsidRDefault="00C4016A" w:rsidP="00C4016A">
                    <w:pPr>
                      <w:pStyle w:val="BodyText0"/>
                      <w:kinsoku w:val="0"/>
                      <w:overflowPunct w:val="0"/>
                      <w:spacing w:before="6"/>
                      <w:rPr>
                        <w:rFonts w:ascii="Calibri" w:hAnsi="Calibri" w:cs="Calibri"/>
                        <w:sz w:val="9"/>
                        <w:szCs w:val="9"/>
                      </w:rPr>
                    </w:pPr>
                  </w:p>
                  <w:p w14:paraId="6C74BAF6" w14:textId="77777777" w:rsidR="00C4016A" w:rsidRDefault="00C4016A" w:rsidP="00C4016A">
                    <w:pPr>
                      <w:pStyle w:val="BodyText0"/>
                      <w:kinsoku w:val="0"/>
                      <w:overflowPunct w:val="0"/>
                      <w:ind w:right="417"/>
                      <w:jc w:val="center"/>
                      <w:rPr>
                        <w:rFonts w:ascii="Calibri" w:hAnsi="Calibri" w:cs="Calibri"/>
                        <w:spacing w:val="-5"/>
                        <w:sz w:val="12"/>
                        <w:szCs w:val="12"/>
                      </w:rPr>
                    </w:pPr>
                    <w:r>
                      <w:rPr>
                        <w:rFonts w:ascii="Calibri" w:hAnsi="Calibri" w:cs="Calibri"/>
                        <w:spacing w:val="-5"/>
                        <w:sz w:val="12"/>
                        <w:szCs w:val="12"/>
                      </w:rPr>
                      <w:t>AP2</w:t>
                    </w:r>
                  </w:p>
                  <w:p w14:paraId="55356647" w14:textId="77777777" w:rsidR="00C4016A" w:rsidRDefault="00C4016A" w:rsidP="00C4016A">
                    <w:pPr>
                      <w:pStyle w:val="BodyText0"/>
                      <w:kinsoku w:val="0"/>
                      <w:overflowPunct w:val="0"/>
                      <w:rPr>
                        <w:rFonts w:ascii="Calibri" w:hAnsi="Calibri" w:cs="Calibri"/>
                        <w:sz w:val="12"/>
                        <w:szCs w:val="12"/>
                      </w:rPr>
                    </w:pPr>
                  </w:p>
                  <w:p w14:paraId="7CA195D2" w14:textId="77777777" w:rsidR="00C4016A" w:rsidRDefault="00C4016A" w:rsidP="00C4016A">
                    <w:pPr>
                      <w:pStyle w:val="BodyText0"/>
                      <w:kinsoku w:val="0"/>
                      <w:overflowPunct w:val="0"/>
                      <w:rPr>
                        <w:rFonts w:ascii="Calibri" w:hAnsi="Calibri" w:cs="Calibri"/>
                        <w:sz w:val="12"/>
                        <w:szCs w:val="12"/>
                      </w:rPr>
                    </w:pPr>
                  </w:p>
                  <w:p w14:paraId="5DFD85EF" w14:textId="77777777" w:rsidR="00C4016A" w:rsidRDefault="00C4016A" w:rsidP="00C4016A">
                    <w:pPr>
                      <w:pStyle w:val="BodyText0"/>
                      <w:kinsoku w:val="0"/>
                      <w:overflowPunct w:val="0"/>
                      <w:spacing w:before="6"/>
                      <w:rPr>
                        <w:rFonts w:ascii="Calibri" w:hAnsi="Calibri" w:cs="Calibri"/>
                        <w:sz w:val="9"/>
                        <w:szCs w:val="9"/>
                      </w:rPr>
                    </w:pPr>
                  </w:p>
                  <w:p w14:paraId="62080A59" w14:textId="77777777" w:rsidR="00C4016A" w:rsidRDefault="00C4016A" w:rsidP="00C4016A">
                    <w:pPr>
                      <w:pStyle w:val="BodyText0"/>
                      <w:kinsoku w:val="0"/>
                      <w:overflowPunct w:val="0"/>
                      <w:ind w:right="417"/>
                      <w:jc w:val="center"/>
                      <w:rPr>
                        <w:rFonts w:ascii="Calibri" w:hAnsi="Calibri" w:cs="Calibri"/>
                        <w:spacing w:val="-5"/>
                        <w:sz w:val="12"/>
                        <w:szCs w:val="12"/>
                      </w:rPr>
                    </w:pPr>
                    <w:r>
                      <w:rPr>
                        <w:rFonts w:ascii="Calibri" w:hAnsi="Calibri" w:cs="Calibri"/>
                        <w:spacing w:val="-5"/>
                        <w:sz w:val="12"/>
                        <w:szCs w:val="12"/>
                      </w:rPr>
                      <w:t>AP3</w:t>
                    </w:r>
                  </w:p>
                </w:txbxContent>
              </v:textbox>
            </v:shape>
            <w10:wrap anchorx="page"/>
          </v:group>
        </w:pict>
      </w:r>
      <w:r>
        <w:rPr>
          <w:noProof/>
        </w:rPr>
        <w:pict w14:anchorId="3353C846">
          <v:group id="Group 960" o:spid="_x0000_s2919" style="position:absolute;margin-left:440.15pt;margin-top:-2.1pt;width:63.3pt;height:106.8pt;z-index:251660800;mso-position-horizontal-relative:page" coordorigin="8803,-42" coordsize="1266,21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" o:allowincell="f">
            <v:shape id="Picture 441" o:spid="_x0000_s2920" type="#_x0000_t75" style="position:absolute;left:9102;top:377;width:620;height:3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">
              <v:imagedata r:id="rId15" o:title=""/>
            </v:shape>
            <v:shape id="Freeform 442" o:spid="_x0000_s2921" style="position:absolute;left:9106;top:377;width:623;height:371;visibility:visible;mso-wrap-style:square;v-text-anchor:top" coordsize="62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" path="m,370r622,l622,,,,,370xe" filled="f" strokecolor="#001f5f" strokeweight=".1354mm">
              <v:path arrowok="t" o:connecttype="custom" o:connectlocs="0,370;622,370;622,0;0,0;0,370" o:connectangles="0,0,0,0,0"/>
            </v:shape>
            <v:shape id="Picture 443" o:spid="_x0000_s2922" type="#_x0000_t75" style="position:absolute;left:9102;top:933;width:620;height:3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">
              <v:imagedata r:id="rId15" o:title=""/>
            </v:shape>
            <v:shape id="Freeform 444" o:spid="_x0000_s2923" style="position:absolute;left:9106;top:932;width:623;height:371;visibility:visible;mso-wrap-style:square;v-text-anchor:top" coordsize="62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" path="m,370r622,l622,,,,,370xe" filled="f" strokecolor="#001f5f" strokeweight=".1354mm">
              <v:path arrowok="t" o:connecttype="custom" o:connectlocs="0,370;622,370;622,0;0,0;0,370" o:connectangles="0,0,0,0,0"/>
            </v:shape>
            <v:shape id="Picture 445" o:spid="_x0000_s2924" type="#_x0000_t75" style="position:absolute;left:9102;top:1488;width:620;height:3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">
              <v:imagedata r:id="rId15" o:title=""/>
            </v:shape>
            <v:shape id="Freeform 446" o:spid="_x0000_s2925" style="position:absolute;left:9106;top:1488;width:623;height:370;visibility:visible;mso-wrap-style:square;v-text-anchor:top" coordsize="623,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" path="m,369r622,l622,,,,,369xe" filled="f" strokecolor="#001f5f" strokeweight=".1354mm">
              <v:path arrowok="t" o:connecttype="custom" o:connectlocs="0,369;622,369;622,0;0,0;0,369" o:connectangles="0,0,0,0,0"/>
            </v:shape>
            <v:group id="Group 447" o:spid="_x0000_s2926" style="position:absolute;left:8803;top:-42;width:1265;height:2135" coordorigin="8803,-42"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">
              <v:shape id="Freeform 448" o:spid="_x0000_s2927"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" path="m3,3l,3,,64r7,l7,7,3,7,3,3xe" fillcolor="#3c63ac" stroked="f">
                <v:path arrowok="t" o:connecttype="custom" o:connectlocs="3,3;0,3;0,64;7,64;7,7;3,7;3,3" o:connectangles="0,0,0,0,0,0,0"/>
              </v:shape>
              <v:shape id="Freeform 449" o:spid="_x0000_s2928"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" path="m26,l3,r,7l7,7,7,3r19,l26,xe" fillcolor="#3c63ac" stroked="f">
                <v:path arrowok="t" o:connecttype="custom" o:connectlocs="26,0;3,0;3,7;7,7;7,3;26,3;26,0" o:connectangles="0,0,0,0,0,0,0"/>
              </v:shape>
              <v:shape id="Freeform 450" o:spid="_x0000_s2929"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" path="m26,3l7,3r,4l26,7r,-4xe" fillcolor="#3c63ac" stroked="f">
                <v:path arrowok="t" o:connecttype="custom" o:connectlocs="26,3;7,3;7,7;26,7;26,3" o:connectangles="0,0,0,0,0"/>
              </v:shape>
              <v:shape id="Freeform 451" o:spid="_x0000_s2930"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" path="m7,95l,95r,63l7,158,7,95xe" fillcolor="#3c63ac" stroked="f">
                <v:path arrowok="t" o:connecttype="custom" o:connectlocs="7,95;0,95;0,158;7,158;7,95" o:connectangles="0,0,0,0,0"/>
              </v:shape>
              <v:shape id="Freeform 452" o:spid="_x0000_s2931"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" path="m7,188r-7,l,250r7,l7,188xe" fillcolor="#3c63ac" stroked="f">
                <v:path arrowok="t" o:connecttype="custom" o:connectlocs="7,188;0,188;0,250;7,250;7,188" o:connectangles="0,0,0,0,0"/>
              </v:shape>
              <v:shape id="Freeform 453" o:spid="_x0000_s2932"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" path="m7,280r-7,l,343r7,l7,280xe" fillcolor="#3c63ac" stroked="f">
                <v:path arrowok="t" o:connecttype="custom" o:connectlocs="7,280;0,280;0,343;7,343;7,280" o:connectangles="0,0,0,0,0"/>
              </v:shape>
              <v:shape id="Freeform 454" o:spid="_x0000_s2933"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" path="m7,374r-7,l,435r7,l7,374xe" fillcolor="#3c63ac" stroked="f">
                <v:path arrowok="t" o:connecttype="custom" o:connectlocs="7,374;0,374;0,435;7,435;7,374" o:connectangles="0,0,0,0,0"/>
              </v:shape>
              <v:shape id="Freeform 455" o:spid="_x0000_s2934"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" path="m7,466r-7,l,527r7,l7,466xe" fillcolor="#3c63ac" stroked="f">
                <v:path arrowok="t" o:connecttype="custom" o:connectlocs="7,466;0,466;0,527;7,527;7,466" o:connectangles="0,0,0,0,0"/>
              </v:shape>
              <v:shape id="Freeform 456" o:spid="_x0000_s2935"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" path="m7,559r-7,l,620r7,l7,559xe" fillcolor="#3c63ac" stroked="f">
                <v:path arrowok="t" o:connecttype="custom" o:connectlocs="7,559;0,559;0,620;7,620;7,559" o:connectangles="0,0,0,0,0"/>
              </v:shape>
              <v:shape id="Freeform 457" o:spid="_x0000_s2936"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" path="m7,651r-7,l,712r7,l7,651xe" fillcolor="#3c63ac" stroked="f">
                <v:path arrowok="t" o:connecttype="custom" o:connectlocs="7,651;0,651;0,712;7,712;7,651" o:connectangles="0,0,0,0,0"/>
              </v:shape>
              <v:shape id="Freeform 458" o:spid="_x0000_s2937"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" path="m7,743r-7,l,806r7,l7,743xe" fillcolor="#3c63ac" stroked="f">
                <v:path arrowok="t" o:connecttype="custom" o:connectlocs="7,743;0,743;0,806;7,806;7,743" o:connectangles="0,0,0,0,0"/>
              </v:shape>
              <v:shape id="Freeform 459" o:spid="_x0000_s2938"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" path="m7,836r-7,l,898r7,l7,836xe" fillcolor="#3c63ac" stroked="f">
                <v:path arrowok="t" o:connecttype="custom" o:connectlocs="7,836;0,836;0,898;7,898;7,836" o:connectangles="0,0,0,0,0"/>
              </v:shape>
              <v:shape id="Freeform 460" o:spid="_x0000_s2939"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" path="m7,928r-7,l,991r7,l7,928xe" fillcolor="#3c63ac" stroked="f">
                <v:path arrowok="t" o:connecttype="custom" o:connectlocs="7,928;0,928;0,991;7,991;7,928" o:connectangles="0,0,0,0,0"/>
              </v:shape>
              <v:shape id="Freeform 461" o:spid="_x0000_s2940"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" path="m7,1022r-7,l,1083r7,l7,1022xe" fillcolor="#3c63ac" stroked="f">
                <v:path arrowok="t" o:connecttype="custom" o:connectlocs="7,1022;0,1022;0,1083;7,1083;7,1022" o:connectangles="0,0,0,0,0"/>
              </v:shape>
              <v:shape id="Freeform 462" o:spid="_x0000_s2941"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" path="m7,1114r-7,l,1175r7,l7,1114xe" fillcolor="#3c63ac" stroked="f">
                <v:path arrowok="t" o:connecttype="custom" o:connectlocs="7,1114;0,1114;0,1175;7,1175;7,1114" o:connectangles="0,0,0,0,0"/>
              </v:shape>
              <v:shape id="Freeform 463" o:spid="_x0000_s2942"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" path="m7,1207r-7,l,1268r7,l7,1207xe" fillcolor="#3c63ac" stroked="f">
                <v:path arrowok="t" o:connecttype="custom" o:connectlocs="7,1207;0,1207;0,1268;7,1268;7,1207" o:connectangles="0,0,0,0,0"/>
              </v:shape>
              <v:shape id="Freeform 464" o:spid="_x0000_s2943"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" path="m7,1299r-7,l,1360r7,l7,1299xe" fillcolor="#3c63ac" stroked="f">
                <v:path arrowok="t" o:connecttype="custom" o:connectlocs="7,1299;0,1299;0,1360;7,1360;7,1299" o:connectangles="0,0,0,0,0"/>
              </v:shape>
              <v:shape id="Freeform 465" o:spid="_x0000_s2944"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" path="m7,1391r-7,l,1454r7,l7,1391xe" fillcolor="#3c63ac" stroked="f">
                <v:path arrowok="t" o:connecttype="custom" o:connectlocs="7,1391;0,1391;0,1454;7,1454;7,1391" o:connectangles="0,0,0,0,0"/>
              </v:shape>
              <v:shape id="Freeform 466" o:spid="_x0000_s2945"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" path="m7,1484r-7,l,1546r7,l7,1484xe" fillcolor="#3c63ac" stroked="f">
                <v:path arrowok="t" o:connecttype="custom" o:connectlocs="7,1484;0,1484;0,1546;7,1546;7,1484" o:connectangles="0,0,0,0,0"/>
              </v:shape>
              <v:shape id="Freeform 467" o:spid="_x0000_s2946"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" path="m7,1576r-7,l,1639r7,l7,1576xe" fillcolor="#3c63ac" stroked="f">
                <v:path arrowok="t" o:connecttype="custom" o:connectlocs="7,1576;0,1576;0,1639;7,1639;7,1576" o:connectangles="0,0,0,0,0"/>
              </v:shape>
              <v:shape id="Freeform 468" o:spid="_x0000_s2947"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" path="m7,1670r-7,l,1731r7,l7,1670xe" fillcolor="#3c63ac" stroked="f">
                <v:path arrowok="t" o:connecttype="custom" o:connectlocs="7,1670;0,1670;0,1731;7,1731;7,1670" o:connectangles="0,0,0,0,0"/>
              </v:shape>
              <v:shape id="Freeform 469" o:spid="_x0000_s2948"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" path="m7,1762r-7,l,1823r7,l7,1762xe" fillcolor="#3c63ac" stroked="f">
                <v:path arrowok="t" o:connecttype="custom" o:connectlocs="7,1762;0,1762;0,1823;7,1823;7,1762" o:connectangles="0,0,0,0,0"/>
              </v:shape>
              <v:shape id="Freeform 470" o:spid="_x0000_s2949"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" path="m7,1855r-7,l,1916r7,l7,1855xe" fillcolor="#3c63ac" stroked="f">
                <v:path arrowok="t" o:connecttype="custom" o:connectlocs="7,1855;0,1855;0,1916;7,1916;7,1855" o:connectangles="0,0,0,0,0"/>
              </v:shape>
              <v:shape id="Freeform 471" o:spid="_x0000_s2950"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" path="m7,1947r-7,l,2008r7,l7,1947xe" fillcolor="#3c63ac" stroked="f">
                <v:path arrowok="t" o:connecttype="custom" o:connectlocs="7,1947;0,1947;0,2008;7,2008;7,1947" o:connectangles="0,0,0,0,0"/>
              </v:shape>
              <v:shape id="Freeform 472" o:spid="_x0000_s2951"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" path="m7,2039r-7,l,2101r7,l7,2039xe" fillcolor="#3c63ac" stroked="f">
                <v:path arrowok="t" o:connecttype="custom" o:connectlocs="7,2039;0,2039;0,2101;7,2101;7,2039" o:connectangles="0,0,0,0,0"/>
              </v:shape>
              <v:shape id="Freeform 473" o:spid="_x0000_s2952"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" path="m64,2128r-61,l3,2135r61,l64,2128xe" fillcolor="#3c63ac" stroked="f">
                <v:path arrowok="t" o:connecttype="custom" o:connectlocs="64,2128;3,2128;3,2135;64,2135;64,2128" o:connectangles="0,0,0,0,0"/>
              </v:shape>
              <v:shape id="Freeform 474" o:spid="_x0000_s2953"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" path="m157,2128r-61,l96,2135r61,l157,2128xe" fillcolor="#3c63ac" stroked="f">
                <v:path arrowok="t" o:connecttype="custom" o:connectlocs="157,2128;96,2128;96,2135;157,2135;157,2128" o:connectangles="0,0,0,0,0"/>
              </v:shape>
              <v:shape id="Freeform 475" o:spid="_x0000_s2954"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" path="m249,2128r-61,l188,2135r61,l249,2128xe" fillcolor="#3c63ac" stroked="f">
                <v:path arrowok="t" o:connecttype="custom" o:connectlocs="249,2128;188,2128;188,2135;249,2135;249,2128" o:connectangles="0,0,0,0,0"/>
              </v:shape>
              <v:shape id="Freeform 476" o:spid="_x0000_s2955"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" path="m342,2128r-62,l280,2135r62,l342,2128xe" fillcolor="#3c63ac" stroked="f">
                <v:path arrowok="t" o:connecttype="custom" o:connectlocs="342,2128;280,2128;280,2135;342,2135;342,2128" o:connectangles="0,0,0,0,0"/>
              </v:shape>
              <v:shape id="Freeform 477" o:spid="_x0000_s2956"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" path="m434,2128r-61,l373,2135r61,l434,2128xe" fillcolor="#3c63ac" stroked="f">
                <v:path arrowok="t" o:connecttype="custom" o:connectlocs="434,2128;373,2128;373,2135;434,2135;434,2128" o:connectangles="0,0,0,0,0"/>
              </v:shape>
              <v:shape id="Freeform 478" o:spid="_x0000_s2957"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" path="m526,2128r-62,l464,2135r62,l526,2128xe" fillcolor="#3c63ac" stroked="f">
                <v:path arrowok="t" o:connecttype="custom" o:connectlocs="526,2128;464,2128;464,2135;526,2135;526,2128" o:connectangles="0,0,0,0,0"/>
              </v:shape>
              <v:shape id="Freeform 479" o:spid="_x0000_s2958"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" path="m619,2128r-63,l556,2135r63,l619,2128xe" fillcolor="#3c63ac" stroked="f">
                <v:path arrowok="t" o:connecttype="custom" o:connectlocs="619,2128;556,2128;556,2135;619,2135;619,2128" o:connectangles="0,0,0,0,0"/>
              </v:shape>
              <v:shape id="Freeform 480" o:spid="_x0000_s2959"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" path="m711,2128r-62,l649,2135r62,l711,2128xe" fillcolor="#3c63ac" stroked="f">
                <v:path arrowok="t" o:connecttype="custom" o:connectlocs="711,2128;649,2128;649,2135;711,2135;711,2128" o:connectangles="0,0,0,0,0"/>
              </v:shape>
              <v:shape id="Freeform 481" o:spid="_x0000_s2960"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" path="m802,2128r-61,l741,2135r61,l802,2128xe" fillcolor="#3c63ac" stroked="f">
                <v:path arrowok="t" o:connecttype="custom" o:connectlocs="802,2128;741,2128;741,2135;802,2135;802,2128" o:connectangles="0,0,0,0,0"/>
              </v:shape>
              <v:shape id="Freeform 482" o:spid="_x0000_s2961"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" path="m895,2128r-61,l834,2135r61,l895,2128xe" fillcolor="#3c63ac" stroked="f">
                <v:path arrowok="t" o:connecttype="custom" o:connectlocs="895,2128;834,2128;834,2135;895,2135;895,2128" o:connectangles="0,0,0,0,0"/>
              </v:shape>
              <v:shape id="Freeform 483" o:spid="_x0000_s2962"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" path="m987,2128r-61,l926,2135r61,l987,2128xe" fillcolor="#3c63ac" stroked="f">
                <v:path arrowok="t" o:connecttype="custom" o:connectlocs="987,2128;926,2128;926,2135;987,2135;987,2128" o:connectangles="0,0,0,0,0"/>
              </v:shape>
              <v:shape id="Freeform 484" o:spid="_x0000_s2963"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" path="m1080,2128r-62,l1018,2135r62,l1080,2128xe" fillcolor="#3c63ac" stroked="f">
                <v:path arrowok="t" o:connecttype="custom" o:connectlocs="1080,2128;1018,2128;1018,2135;1080,2135;1080,2128" o:connectangles="0,0,0,0,0"/>
              </v:shape>
              <v:shape id="Freeform 485" o:spid="_x0000_s2964"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" path="m1172,2128r-61,l1111,2135r61,l1172,2128xe" fillcolor="#3c63ac" stroked="f">
                <v:path arrowok="t" o:connecttype="custom" o:connectlocs="1172,2128;1111,2128;1111,2135;1172,2135;1172,2128" o:connectangles="0,0,0,0,0"/>
              </v:shape>
              <v:shape id="Freeform 486" o:spid="_x0000_s2965"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" path="m1256,2128r-53,l1203,2135r61,l1264,2132r-8,l1256,2128xe" fillcolor="#3c63ac" stroked="f">
                <v:path arrowok="t" o:connecttype="custom" o:connectlocs="1256,2128;1203,2128;1203,2135;1264,2135;1264,2132;1256,2132;1256,2128" o:connectangles="0,0,0,0,0,0,0"/>
              </v:shape>
              <v:shape id="Freeform 487" o:spid="_x0000_s2966"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" path="m1261,2128r-5,l1256,2132r5,-4xe" fillcolor="#3c63ac" stroked="f">
                <v:path arrowok="t" o:connecttype="custom" o:connectlocs="1261,2128;1256,2128;1256,2132;1261,2128" o:connectangles="0,0,0,0"/>
              </v:shape>
              <v:shape id="Freeform 488" o:spid="_x0000_s2967"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" path="m1264,2128r-3,l1256,2132r8,l1264,2128xe" fillcolor="#3c63ac" stroked="f">
                <v:path arrowok="t" o:connecttype="custom" o:connectlocs="1264,2128;1261,2128;1256,2132;1264,2132;1264,2128" o:connectangles="0,0,0,0,0"/>
              </v:shape>
              <v:shape id="Freeform 489" o:spid="_x0000_s2968"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" path="m1264,2036r-8,l1256,2097r8,l1264,2036xe" fillcolor="#3c63ac" stroked="f">
                <v:path arrowok="t" o:connecttype="custom" o:connectlocs="1264,2036;1256,2036;1256,2097;1264,2097;1264,2036" o:connectangles="0,0,0,0,0"/>
              </v:shape>
              <v:shape id="Freeform 490" o:spid="_x0000_s2969"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" path="m1264,1943r-8,l1256,2005r8,l1264,1943xe" fillcolor="#3c63ac" stroked="f">
                <v:path arrowok="t" o:connecttype="custom" o:connectlocs="1264,1943;1256,1943;1256,2005;1264,2005;1264,1943" o:connectangles="0,0,0,0,0"/>
              </v:shape>
              <v:shape id="Freeform 491" o:spid="_x0000_s2970"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" path="m1264,1851r-8,l1256,1912r8,l1264,1851xe" fillcolor="#3c63ac" stroked="f">
                <v:path arrowok="t" o:connecttype="custom" o:connectlocs="1264,1851;1256,1851;1256,1912;1264,1912;1264,1851" o:connectangles="0,0,0,0,0"/>
              </v:shape>
              <v:shape id="Freeform 492" o:spid="_x0000_s2971"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" path="m1264,1757r-8,l1256,1820r8,l1264,1757xe" fillcolor="#3c63ac" stroked="f">
                <v:path arrowok="t" o:connecttype="custom" o:connectlocs="1264,1757;1256,1757;1256,1820;1264,1820;1264,1757" o:connectangles="0,0,0,0,0"/>
              </v:shape>
              <v:shape id="Freeform 493" o:spid="_x0000_s2972"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" path="m1264,1665r-8,l1256,1727r8,l1264,1665xe" fillcolor="#3c63ac" stroked="f">
                <v:path arrowok="t" o:connecttype="custom" o:connectlocs="1264,1665;1256,1665;1256,1727;1264,1727;1264,1665" o:connectangles="0,0,0,0,0"/>
              </v:shape>
              <v:shape id="Freeform 494" o:spid="_x0000_s2973"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" path="m1264,1573r-8,l1256,1635r8,l1264,1573xe" fillcolor="#3c63ac" stroked="f">
                <v:path arrowok="t" o:connecttype="custom" o:connectlocs="1264,1573;1256,1573;1256,1635;1264,1635;1264,1573" o:connectangles="0,0,0,0,0"/>
              </v:shape>
              <v:shape id="Freeform 495" o:spid="_x0000_s2974"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" path="m1264,1480r-8,l1256,1541r8,l1264,1480xe" fillcolor="#3c63ac" stroked="f">
                <v:path arrowok="t" o:connecttype="custom" o:connectlocs="1264,1480;1256,1480;1256,1541;1264,1541;1264,1480" o:connectangles="0,0,0,0,0"/>
              </v:shape>
              <v:shape id="Freeform 496" o:spid="_x0000_s2975"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" path="m1264,1388r-8,l1256,1449r8,l1264,1388xe" fillcolor="#3c63ac" stroked="f">
                <v:path arrowok="t" o:connecttype="custom" o:connectlocs="1264,1388;1256,1388;1256,1449;1264,1449;1264,1388" o:connectangles="0,0,0,0,0"/>
              </v:shape>
              <v:shape id="Freeform 497" o:spid="_x0000_s2976"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" path="m1264,1295r-8,l1256,1357r8,l1264,1295xe" fillcolor="#3c63ac" stroked="f">
                <v:path arrowok="t" o:connecttype="custom" o:connectlocs="1264,1295;1256,1295;1256,1357;1264,1357;1264,1295" o:connectangles="0,0,0,0,0"/>
              </v:shape>
              <v:shape id="Freeform 498" o:spid="_x0000_s2977"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" path="m1264,1203r-8,l1256,1264r8,l1264,1203xe" fillcolor="#3c63ac" stroked="f">
                <v:path arrowok="t" o:connecttype="custom" o:connectlocs="1264,1203;1256,1203;1256,1264;1264,1264;1264,1203" o:connectangles="0,0,0,0,0"/>
              </v:shape>
              <v:shape id="Freeform 499" o:spid="_x0000_s2978"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" path="m1264,1109r-8,l1256,1172r8,l1264,1109xe" fillcolor="#3c63ac" stroked="f">
                <v:path arrowok="t" o:connecttype="custom" o:connectlocs="1264,1109;1256,1109;1256,1172;1264,1172;1264,1109" o:connectangles="0,0,0,0,0"/>
              </v:shape>
              <v:shape id="Freeform 500" o:spid="_x0000_s2979"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" path="m1264,1017r-8,l1256,1079r8,l1264,1017xe" fillcolor="#3c63ac" stroked="f">
                <v:path arrowok="t" o:connecttype="custom" o:connectlocs="1264,1017;1256,1017;1256,1079;1264,1079;1264,1017" o:connectangles="0,0,0,0,0"/>
              </v:shape>
              <v:shape id="Freeform 501" o:spid="_x0000_s2980"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" path="m1264,925r-8,l1256,987r8,l1264,925xe" fillcolor="#3c63ac" stroked="f">
                <v:path arrowok="t" o:connecttype="custom" o:connectlocs="1264,925;1256,925;1256,987;1264,987;1264,925" o:connectangles="0,0,0,0,0"/>
              </v:shape>
              <v:shape id="Freeform 502" o:spid="_x0000_s2981"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" path="m1264,832r-8,l1256,893r8,l1264,832xe" fillcolor="#3c63ac" stroked="f">
                <v:path arrowok="t" o:connecttype="custom" o:connectlocs="1264,832;1256,832;1256,893;1264,893;1264,832" o:connectangles="0,0,0,0,0"/>
              </v:shape>
              <v:shape id="Freeform 503" o:spid="_x0000_s2982"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" path="m1264,740r-8,l1256,801r8,l1264,740xe" fillcolor="#3c63ac" stroked="f">
                <v:path arrowok="t" o:connecttype="custom" o:connectlocs="1264,740;1256,740;1256,801;1264,801;1264,740" o:connectangles="0,0,0,0,0"/>
              </v:shape>
              <v:shape id="Freeform 504" o:spid="_x0000_s2983"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" path="m1264,647r-8,l1256,709r8,l1264,647xe" fillcolor="#3c63ac" stroked="f">
                <v:path arrowok="t" o:connecttype="custom" o:connectlocs="1264,647;1256,647;1256,709;1264,709;1264,647" o:connectangles="0,0,0,0,0"/>
              </v:shape>
              <v:shape id="Freeform 505" o:spid="_x0000_s2984"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" path="m1264,555r-8,l1256,616r8,l1264,555xe" fillcolor="#3c63ac" stroked="f">
                <v:path arrowok="t" o:connecttype="custom" o:connectlocs="1264,555;1256,555;1256,616;1264,616;1264,555" o:connectangles="0,0,0,0,0"/>
              </v:shape>
              <v:shape id="Freeform 506" o:spid="_x0000_s2985"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" path="m1264,463r-8,l1256,524r8,l1264,463xe" fillcolor="#3c63ac" stroked="f">
                <v:path arrowok="t" o:connecttype="custom" o:connectlocs="1264,463;1256,463;1256,524;1264,524;1264,463" o:connectangles="0,0,0,0,0"/>
              </v:shape>
              <v:shape id="Freeform 507" o:spid="_x0000_s2986"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" path="m1264,369r-8,l1256,431r8,l1264,369xe" fillcolor="#3c63ac" stroked="f">
                <v:path arrowok="t" o:connecttype="custom" o:connectlocs="1264,369;1256,369;1256,431;1264,431;1264,369" o:connectangles="0,0,0,0,0"/>
              </v:shape>
              <v:shape id="Freeform 508" o:spid="_x0000_s2987"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" path="m1264,277r-8,l1256,339r8,l1264,277xe" fillcolor="#3c63ac" stroked="f">
                <v:path arrowok="t" o:connecttype="custom" o:connectlocs="1264,277;1256,277;1256,339;1264,339;1264,277" o:connectangles="0,0,0,0,0"/>
              </v:shape>
              <v:shape id="Freeform 509" o:spid="_x0000_s2988"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" path="m1264,184r-8,l1256,247r8,l1264,184xe" fillcolor="#3c63ac" stroked="f">
                <v:path arrowok="t" o:connecttype="custom" o:connectlocs="1264,184;1256,184;1256,247;1264,247;1264,184" o:connectangles="0,0,0,0,0"/>
              </v:shape>
              <v:shape id="Freeform 510" o:spid="_x0000_s2989"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" path="m1264,92r-8,l1256,153r8,l1264,92xe" fillcolor="#3c63ac" stroked="f">
                <v:path arrowok="t" o:connecttype="custom" o:connectlocs="1264,92;1256,92;1256,153;1264,153;1264,92" o:connectangles="0,0,0,0,0"/>
              </v:shape>
              <v:shape id="Freeform 511" o:spid="_x0000_s2990"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" path="m1256,3r,58l1264,61r,-54l1261,7r-5,-4xe" fillcolor="#3c63ac" stroked="f">
                <v:path arrowok="t" o:connecttype="custom" o:connectlocs="1256,3;1256,61;1264,61;1264,7;1261,7;1256,3" o:connectangles="0,0,0,0,0,0"/>
              </v:shape>
              <v:shape id="Freeform 512" o:spid="_x0000_s2991"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" path="m1264,r-8,l1256,3r5,4l1264,7r,-7xe" fillcolor="#3c63ac" stroked="f">
                <v:path arrowok="t" o:connecttype="custom" o:connectlocs="1264,0;1256,0;1256,3;1261,7;1264,7;1264,0" o:connectangles="0,0,0,0,0,0"/>
              </v:shape>
              <v:shape id="Freeform 513" o:spid="_x0000_s2992"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" path="m1226,r-61,l1165,7r61,l1226,xe" fillcolor="#3c63ac" stroked="f">
                <v:path arrowok="t" o:connecttype="custom" o:connectlocs="1226,0;1165,0;1165,7;1226,7;1226,0" o:connectangles="0,0,0,0,0"/>
              </v:shape>
              <v:shape id="Freeform 514" o:spid="_x0000_s2993"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" path="m1134,r-62,l1072,7r62,l1134,xe" fillcolor="#3c63ac" stroked="f">
                <v:path arrowok="t" o:connecttype="custom" o:connectlocs="1134,0;1072,0;1072,7;1134,7;1134,0" o:connectangles="0,0,0,0,0"/>
              </v:shape>
              <v:shape id="Freeform 515" o:spid="_x0000_s2994"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" path="m1041,l980,r,7l1041,7r,-7xe" fillcolor="#3c63ac" stroked="f">
                <v:path arrowok="t" o:connecttype="custom" o:connectlocs="1041,0;980,0;980,7;1041,7;1041,0" o:connectangles="0,0,0,0,0"/>
              </v:shape>
              <v:shape id="Freeform 516" o:spid="_x0000_s2995"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" path="m949,l888,r,7l949,7r,-7xe" fillcolor="#3c63ac" stroked="f">
                <v:path arrowok="t" o:connecttype="custom" o:connectlocs="949,0;888,0;888,7;949,7;949,0" o:connectangles="0,0,0,0,0"/>
              </v:shape>
              <v:shape id="Freeform 517" o:spid="_x0000_s2996"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" path="m856,l795,r,7l856,7r,-7xe" fillcolor="#3c63ac" stroked="f">
                <v:path arrowok="t" o:connecttype="custom" o:connectlocs="856,0;795,0;795,7;856,7;856,0" o:connectangles="0,0,0,0,0"/>
              </v:shape>
              <v:shape id="Freeform 518" o:spid="_x0000_s2997"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" path="m764,l703,r,7l764,7r,-7xe" fillcolor="#3c63ac" stroked="f">
                <v:path arrowok="t" o:connecttype="custom" o:connectlocs="764,0;703,0;703,7;764,7;764,0" o:connectangles="0,0,0,0,0"/>
              </v:shape>
              <v:shape id="Freeform 519" o:spid="_x0000_s2998"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" path="m672,l610,r,7l672,7r,-7xe" fillcolor="#3c63ac" stroked="f">
                <v:path arrowok="t" o:connecttype="custom" o:connectlocs="672,0;610,0;610,7;672,7;672,0" o:connectangles="0,0,0,0,0"/>
              </v:shape>
              <v:shape id="Freeform 520" o:spid="_x0000_s2999"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" path="m580,l518,r,7l580,7r,-7xe" fillcolor="#3c63ac" stroked="f">
                <v:path arrowok="t" o:connecttype="custom" o:connectlocs="580,0;518,0;518,7;580,7;580,0" o:connectangles="0,0,0,0,0"/>
              </v:shape>
              <v:shape id="Freeform 521" o:spid="_x0000_s3000"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" path="m488,l426,r,7l488,7r,-7xe" fillcolor="#3c63ac" stroked="f">
                <v:path arrowok="t" o:connecttype="custom" o:connectlocs="488,0;426,0;426,7;488,7;488,0" o:connectangles="0,0,0,0,0"/>
              </v:shape>
              <v:shape id="Freeform 522" o:spid="_x0000_s3001"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" path="m396,l334,r,7l396,7r,-7xe" fillcolor="#3c63ac" stroked="f">
                <v:path arrowok="t" o:connecttype="custom" o:connectlocs="396,0;334,0;334,7;396,7;396,0" o:connectangles="0,0,0,0,0"/>
              </v:shape>
              <v:shape id="Freeform 523" o:spid="_x0000_s3002"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" path="m303,l242,r,7l303,7r,-7xe" fillcolor="#3c63ac" stroked="f">
                <v:path arrowok="t" o:connecttype="custom" o:connectlocs="303,0;242,0;242,7;303,7;303,0" o:connectangles="0,0,0,0,0"/>
              </v:shape>
              <v:shape id="Freeform 524" o:spid="_x0000_s3003"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" path="m211,l150,r,7l211,7r,-7xe" fillcolor="#3c63ac" stroked="f">
                <v:path arrowok="t" o:connecttype="custom" o:connectlocs="211,0;150,0;150,7;211,7;211,0" o:connectangles="0,0,0,0,0"/>
              </v:shape>
              <v:shape id="Freeform 525" o:spid="_x0000_s3004" style="position:absolute;left:8803;top:-42;width:1265;height:2135;visibility:visible;mso-wrap-style:square;v-text-anchor:top" coordsize="1265,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" path="m118,l57,r,7l118,7r,-7xe" fillcolor="#3c63ac" stroked="f">
                <v:path arrowok="t" o:connecttype="custom" o:connectlocs="118,0;57,0;57,7;118,7;118,0" o:connectangles="0,0,0,0,0"/>
              </v:shape>
            </v:group>
            <v:shape id="Freeform 526" o:spid="_x0000_s3005" style="position:absolute;left:8806;top:-39;width:1;height:2097;visibility:visible;mso-wrap-style:square;v-text-anchor:top" coordsize="1,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" path="m,l,2097e" filled="f" strokecolor="#3c63ac" strokeweight=".1337mm">
              <v:stroke dashstyle="3 1"/>
              <v:path arrowok="t" o:connecttype="custom" o:connectlocs="0,0;0,2097" o:connectangles="0,0"/>
            </v:shape>
            <v:shape id="Freeform 527" o:spid="_x0000_s3006" style="position:absolute;left:8806;top:2089;width:1170;height:1;visibility:visible;mso-wrap-style:square;v-text-anchor:top" coordsize="11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" path="m,l1169,e" filled="f" strokecolor="#3c63ac" strokeweight=".1337mm">
              <v:stroke dashstyle="3 1"/>
              <v:path arrowok="t" o:connecttype="custom" o:connectlocs="0,0;1169,0" o:connectangles="0,0"/>
            </v:shape>
            <v:shape id="Freeform 528" o:spid="_x0000_s3007" style="position:absolute;left:10006;top:2086;width:62;height:8;visibility:visible;mso-wrap-style:square;v-text-anchor:top" coordsize="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" path="m,l57,,52,3,52,r9,l61,7,,7,,xe" filled="f" strokecolor="#3c63ac" strokeweight=".00669mm">
              <v:path arrowok="t" o:connecttype="custom" o:connectlocs="0,0;57,0;52,3;52,0;61,0;61,7;0,7;0,0" o:connectangles="0,0,0,0,0,0,0,0"/>
            </v:shape>
            <v:shape id="Freeform 529" o:spid="_x0000_s3008" style="position:absolute;left:10063;top:49;width:1;height:2006;visibility:visible;mso-wrap-style:square;v-text-anchor:top" coordsize="1,2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" path="m,l,2005e" filled="f" strokecolor="#3c63ac" strokeweight=".15486mm">
              <v:stroke dashstyle="3 1"/>
              <v:path arrowok="t" o:connecttype="custom" o:connectlocs="0,0;0,2005" o:connectangles="0,0"/>
            </v:shape>
            <v:shape id="Freeform 530" o:spid="_x0000_s3009" style="position:absolute;left:10059;top:-42;width:9;height:61;visibility:visible;mso-wrap-style:square;v-text-anchor:top" coordsize="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" path="m,61l,3,4,7,,7,,,8,r,61l,61xe" filled="f" strokecolor="#3c63ac" strokeweight=".00669mm">
              <v:path arrowok="t" o:connecttype="custom" o:connectlocs="0,61;0,3;4,7;0,7;0,0;8,0;8,61;0,61" o:connectangles="0,0,0,0,0,0,0,0"/>
            </v:shape>
            <v:shape id="Freeform 531" o:spid="_x0000_s3010" style="position:absolute;left:8806;top:-39;width:1224;height:1;visibility:visible;mso-wrap-style:square;v-text-anchor:top" coordsize="1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" path="m,l1223,e" filled="f" strokecolor="#3c63ac" strokeweight=".1337mm">
              <v:stroke dashstyle="3 1"/>
              <v:path arrowok="t" o:connecttype="custom" o:connectlocs="0,0;1223,0" o:connectangles="0,0"/>
            </v:shape>
            <v:shape id="Text Box 532" o:spid="_x0000_s3011" type="#_x0000_t202" style="position:absolute;left:8811;top:-35;width:1249;height:21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" filled="f" stroked="f">
              <v:textbox inset="0,0,0,0">
                <w:txbxContent>
                  <w:p w14:paraId="6981E114" w14:textId="77777777" w:rsidR="00C4016A" w:rsidRDefault="00C4016A" w:rsidP="00C4016A">
                    <w:pPr>
                      <w:pStyle w:val="BodyText0"/>
                      <w:kinsoku w:val="0"/>
                      <w:overflowPunct w:val="0"/>
                      <w:spacing w:before="38"/>
                      <w:ind w:right="294"/>
                      <w:jc w:val="center"/>
                      <w:rPr>
                        <w:rFonts w:ascii="Calibri" w:hAnsi="Calibri" w:cs="Calibri"/>
                        <w:spacing w:val="-5"/>
                        <w:sz w:val="12"/>
                        <w:szCs w:val="12"/>
                      </w:rPr>
                    </w:pPr>
                    <w:r>
                      <w:rPr>
                        <w:rFonts w:ascii="Calibri" w:hAnsi="Calibri" w:cs="Calibri"/>
                        <w:sz w:val="12"/>
                        <w:szCs w:val="12"/>
                      </w:rPr>
                      <w:t>Non‐AP</w:t>
                    </w:r>
                    <w:r>
                      <w:rPr>
                        <w:rFonts w:ascii="Calibri" w:hAnsi="Calibri" w:cs="Calibri"/>
                        <w:spacing w:val="3"/>
                        <w:sz w:val="12"/>
                        <w:szCs w:val="12"/>
                      </w:rPr>
                      <w:t xml:space="preserve"> </w:t>
                    </w:r>
                    <w:r>
                      <w:rPr>
                        <w:rFonts w:ascii="Calibri" w:hAnsi="Calibri" w:cs="Calibri"/>
                        <w:spacing w:val="-5"/>
                        <w:sz w:val="12"/>
                        <w:szCs w:val="12"/>
                      </w:rPr>
                      <w:t>MLD</w:t>
                    </w:r>
                  </w:p>
                  <w:p w14:paraId="36A4B9EC" w14:textId="77777777" w:rsidR="00C4016A" w:rsidRDefault="00C4016A" w:rsidP="00C4016A">
                    <w:pPr>
                      <w:pStyle w:val="BodyText0"/>
                      <w:kinsoku w:val="0"/>
                      <w:overflowPunct w:val="0"/>
                      <w:rPr>
                        <w:rFonts w:ascii="Calibri" w:hAnsi="Calibri" w:cs="Calibri"/>
                        <w:sz w:val="12"/>
                        <w:szCs w:val="12"/>
                      </w:rPr>
                    </w:pPr>
                  </w:p>
                  <w:p w14:paraId="687D5DA9" w14:textId="77777777" w:rsidR="00C4016A" w:rsidRDefault="00C4016A" w:rsidP="00C4016A">
                    <w:pPr>
                      <w:pStyle w:val="BodyText0"/>
                      <w:kinsoku w:val="0"/>
                      <w:overflowPunct w:val="0"/>
                      <w:spacing w:before="9"/>
                      <w:rPr>
                        <w:rFonts w:ascii="Calibri" w:hAnsi="Calibri" w:cs="Calibri"/>
                        <w:sz w:val="15"/>
                        <w:szCs w:val="15"/>
                      </w:rPr>
                    </w:pPr>
                  </w:p>
                  <w:p w14:paraId="2C7F0ED0" w14:textId="77777777" w:rsidR="00C4016A" w:rsidRDefault="00C4016A" w:rsidP="00C4016A">
                    <w:pPr>
                      <w:pStyle w:val="BodyText0"/>
                      <w:kinsoku w:val="0"/>
                      <w:overflowPunct w:val="0"/>
                      <w:spacing w:before="1"/>
                      <w:ind w:right="294"/>
                      <w:jc w:val="center"/>
                      <w:rPr>
                        <w:rFonts w:ascii="Calibri" w:hAnsi="Calibri" w:cs="Calibri"/>
                        <w:spacing w:val="-4"/>
                        <w:sz w:val="12"/>
                        <w:szCs w:val="12"/>
                      </w:rPr>
                    </w:pPr>
                    <w:r>
                      <w:rPr>
                        <w:rFonts w:ascii="Calibri" w:hAnsi="Calibri" w:cs="Calibri"/>
                        <w:spacing w:val="-4"/>
                        <w:sz w:val="12"/>
                        <w:szCs w:val="12"/>
                      </w:rPr>
                      <w:t>STA1</w:t>
                    </w:r>
                  </w:p>
                  <w:p w14:paraId="2168030D" w14:textId="77777777" w:rsidR="00C4016A" w:rsidRDefault="00C4016A" w:rsidP="00C4016A">
                    <w:pPr>
                      <w:pStyle w:val="BodyText0"/>
                      <w:kinsoku w:val="0"/>
                      <w:overflowPunct w:val="0"/>
                      <w:rPr>
                        <w:rFonts w:ascii="Calibri" w:hAnsi="Calibri" w:cs="Calibri"/>
                        <w:sz w:val="12"/>
                        <w:szCs w:val="12"/>
                      </w:rPr>
                    </w:pPr>
                  </w:p>
                  <w:p w14:paraId="2E49DA1F" w14:textId="77777777" w:rsidR="00C4016A" w:rsidRDefault="00C4016A" w:rsidP="00C4016A">
                    <w:pPr>
                      <w:pStyle w:val="BodyText0"/>
                      <w:kinsoku w:val="0"/>
                      <w:overflowPunct w:val="0"/>
                      <w:rPr>
                        <w:rFonts w:ascii="Calibri" w:hAnsi="Calibri" w:cs="Calibri"/>
                        <w:sz w:val="12"/>
                        <w:szCs w:val="12"/>
                      </w:rPr>
                    </w:pPr>
                  </w:p>
                  <w:p w14:paraId="6241AD47" w14:textId="77777777" w:rsidR="00C4016A" w:rsidRDefault="00C4016A" w:rsidP="00C4016A">
                    <w:pPr>
                      <w:pStyle w:val="BodyText0"/>
                      <w:kinsoku w:val="0"/>
                      <w:overflowPunct w:val="0"/>
                      <w:spacing w:before="6"/>
                      <w:rPr>
                        <w:rFonts w:ascii="Calibri" w:hAnsi="Calibri" w:cs="Calibri"/>
                        <w:sz w:val="9"/>
                        <w:szCs w:val="9"/>
                      </w:rPr>
                    </w:pPr>
                  </w:p>
                  <w:p w14:paraId="0CA16AB7" w14:textId="77777777" w:rsidR="00C4016A" w:rsidRDefault="00C4016A" w:rsidP="00C4016A">
                    <w:pPr>
                      <w:pStyle w:val="BodyText0"/>
                      <w:kinsoku w:val="0"/>
                      <w:overflowPunct w:val="0"/>
                      <w:ind w:right="294"/>
                      <w:jc w:val="center"/>
                      <w:rPr>
                        <w:rFonts w:ascii="Calibri" w:hAnsi="Calibri" w:cs="Calibri"/>
                        <w:spacing w:val="-4"/>
                        <w:sz w:val="12"/>
                        <w:szCs w:val="12"/>
                      </w:rPr>
                    </w:pPr>
                    <w:r>
                      <w:rPr>
                        <w:rFonts w:ascii="Calibri" w:hAnsi="Calibri" w:cs="Calibri"/>
                        <w:spacing w:val="-4"/>
                        <w:sz w:val="12"/>
                        <w:szCs w:val="12"/>
                      </w:rPr>
                      <w:t>STA2</w:t>
                    </w:r>
                  </w:p>
                  <w:p w14:paraId="2787B3DE" w14:textId="77777777" w:rsidR="00C4016A" w:rsidRDefault="00C4016A" w:rsidP="00C4016A">
                    <w:pPr>
                      <w:pStyle w:val="BodyText0"/>
                      <w:kinsoku w:val="0"/>
                      <w:overflowPunct w:val="0"/>
                      <w:rPr>
                        <w:rFonts w:ascii="Calibri" w:hAnsi="Calibri" w:cs="Calibri"/>
                        <w:sz w:val="12"/>
                        <w:szCs w:val="12"/>
                      </w:rPr>
                    </w:pPr>
                  </w:p>
                  <w:p w14:paraId="1C0C06C5" w14:textId="77777777" w:rsidR="00C4016A" w:rsidRDefault="00C4016A" w:rsidP="00C4016A">
                    <w:pPr>
                      <w:pStyle w:val="BodyText0"/>
                      <w:kinsoku w:val="0"/>
                      <w:overflowPunct w:val="0"/>
                      <w:rPr>
                        <w:rFonts w:ascii="Calibri" w:hAnsi="Calibri" w:cs="Calibri"/>
                        <w:sz w:val="12"/>
                        <w:szCs w:val="12"/>
                      </w:rPr>
                    </w:pPr>
                  </w:p>
                  <w:p w14:paraId="146C731C" w14:textId="77777777" w:rsidR="00C4016A" w:rsidRDefault="00C4016A" w:rsidP="00C4016A">
                    <w:pPr>
                      <w:pStyle w:val="BodyText0"/>
                      <w:kinsoku w:val="0"/>
                      <w:overflowPunct w:val="0"/>
                      <w:spacing w:before="6"/>
                      <w:rPr>
                        <w:rFonts w:ascii="Calibri" w:hAnsi="Calibri" w:cs="Calibri"/>
                        <w:sz w:val="9"/>
                        <w:szCs w:val="9"/>
                      </w:rPr>
                    </w:pPr>
                  </w:p>
                  <w:p w14:paraId="1F88ADD9" w14:textId="77777777" w:rsidR="00C4016A" w:rsidRDefault="00C4016A" w:rsidP="00C4016A">
                    <w:pPr>
                      <w:pStyle w:val="BodyText0"/>
                      <w:kinsoku w:val="0"/>
                      <w:overflowPunct w:val="0"/>
                      <w:ind w:right="294"/>
                      <w:jc w:val="center"/>
                      <w:rPr>
                        <w:rFonts w:ascii="Calibri" w:hAnsi="Calibri" w:cs="Calibri"/>
                        <w:spacing w:val="-4"/>
                        <w:sz w:val="12"/>
                        <w:szCs w:val="12"/>
                      </w:rPr>
                    </w:pPr>
                    <w:r>
                      <w:rPr>
                        <w:rFonts w:ascii="Calibri" w:hAnsi="Calibri" w:cs="Calibri"/>
                        <w:spacing w:val="-4"/>
                        <w:sz w:val="12"/>
                        <w:szCs w:val="12"/>
                      </w:rPr>
                      <w:t>STA3</w:t>
                    </w:r>
                  </w:p>
                </w:txbxContent>
              </v:textbox>
            </v:shape>
            <w10:wrap anchorx="page"/>
          </v:group>
        </w:pict>
      </w:r>
      <w:r>
        <w:rPr>
          <w:noProof/>
        </w:rPr>
        <w:pict w14:anchorId="55A9923A">
          <v:group id="Group 957" o:spid="_x0000_s2916" style="position:absolute;margin-left:337pt;margin-top:1.55pt;width:11.15pt;height:7pt;z-index:251661824;mso-position-horizontal-relative:page" coordorigin="6740,31" coordsize="223,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" o:allowincell="f">
            <v:shape id="Freeform 534" o:spid="_x0000_s2917" style="position:absolute;left:6741;top:32;width:220;height:137;visibility:visible;mso-wrap-style:square;v-text-anchor:top" coordsize="220,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" path="m219,l,,,136r219,l219,xe" fillcolor="#a5a5a5" stroked="f">
              <v:path arrowok="t" o:connecttype="custom" o:connectlocs="219,0;0,0;0,136;219,136;219,0" o:connectangles="0,0,0,0,0"/>
            </v:shape>
            <v:shape id="Freeform 535" o:spid="_x0000_s2918" style="position:absolute;left:6741;top:32;width:220;height:137;visibility:visible;mso-wrap-style:square;v-text-anchor:top" coordsize="220,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" path="m,136r219,l219,,,,,136xe" filled="f" strokecolor="#001f5f" strokeweight=".04725mm">
              <v:path arrowok="t" o:connecttype="custom" o:connectlocs="0,136;219,136;219,0;0,0;0,136" o:connectangles="0,0,0,0,0"/>
            </v:shape>
            <w10:wrap anchorx="page"/>
          </v:group>
        </w:pict>
      </w:r>
      <w:r w:rsidR="00C4016A" w:rsidRPr="00C4016A">
        <w:rPr>
          <w:rFonts w:ascii="Calibri" w:eastAsia="Times New Roman" w:hAnsi="Calibri" w:cs="Calibri"/>
          <w:sz w:val="9"/>
          <w:szCs w:val="9"/>
          <w:lang w:val="en-US"/>
        </w:rPr>
        <w:t>PPDU</w:t>
      </w:r>
      <w:r w:rsidR="00C4016A" w:rsidRPr="00C4016A">
        <w:rPr>
          <w:rFonts w:ascii="Calibri" w:eastAsia="Times New Roman" w:hAnsi="Calibri" w:cs="Calibri"/>
          <w:spacing w:val="-1"/>
          <w:sz w:val="9"/>
          <w:szCs w:val="9"/>
          <w:lang w:val="en-US"/>
        </w:rPr>
        <w:t xml:space="preserve"> </w:t>
      </w:r>
      <w:r w:rsidR="00C4016A" w:rsidRPr="00C4016A">
        <w:rPr>
          <w:rFonts w:ascii="Calibri" w:eastAsia="Times New Roman" w:hAnsi="Calibri" w:cs="Calibri"/>
          <w:sz w:val="9"/>
          <w:szCs w:val="9"/>
          <w:lang w:val="en-US"/>
        </w:rPr>
        <w:t>transmission carrying</w:t>
      </w:r>
      <w:r w:rsidR="00C4016A" w:rsidRPr="00C4016A">
        <w:rPr>
          <w:rFonts w:ascii="Calibri" w:eastAsia="Times New Roman" w:hAnsi="Calibri" w:cs="Calibri"/>
          <w:spacing w:val="-4"/>
          <w:sz w:val="9"/>
          <w:szCs w:val="9"/>
          <w:lang w:val="en-US"/>
        </w:rPr>
        <w:t xml:space="preserve"> </w:t>
      </w:r>
      <w:r w:rsidR="00C4016A" w:rsidRPr="00C4016A">
        <w:rPr>
          <w:rFonts w:ascii="Calibri" w:eastAsia="Times New Roman" w:hAnsi="Calibri" w:cs="Calibri"/>
          <w:sz w:val="9"/>
          <w:szCs w:val="9"/>
          <w:lang w:val="en-US"/>
        </w:rPr>
        <w:t>BUs</w:t>
      </w:r>
      <w:r w:rsidR="00C4016A" w:rsidRPr="00C4016A">
        <w:rPr>
          <w:rFonts w:ascii="Calibri" w:eastAsia="Times New Roman" w:hAnsi="Calibri" w:cs="Calibri"/>
          <w:spacing w:val="-3"/>
          <w:sz w:val="9"/>
          <w:szCs w:val="9"/>
          <w:lang w:val="en-US"/>
        </w:rPr>
        <w:t xml:space="preserve"> </w:t>
      </w:r>
      <w:r w:rsidR="00C4016A" w:rsidRPr="00C4016A">
        <w:rPr>
          <w:rFonts w:ascii="Calibri" w:eastAsia="Times New Roman" w:hAnsi="Calibri" w:cs="Calibri"/>
          <w:sz w:val="9"/>
          <w:szCs w:val="9"/>
          <w:lang w:val="en-US"/>
        </w:rPr>
        <w:t>from</w:t>
      </w:r>
      <w:r w:rsidR="00C4016A" w:rsidRPr="00C4016A">
        <w:rPr>
          <w:rFonts w:ascii="Calibri" w:eastAsia="Times New Roman" w:hAnsi="Calibri" w:cs="Calibri"/>
          <w:spacing w:val="40"/>
          <w:sz w:val="9"/>
          <w:szCs w:val="9"/>
          <w:lang w:val="en-US"/>
        </w:rPr>
        <w:t xml:space="preserve"> </w:t>
      </w:r>
      <w:r w:rsidR="00C4016A" w:rsidRPr="00C4016A">
        <w:rPr>
          <w:rFonts w:ascii="Calibri" w:eastAsia="Times New Roman" w:hAnsi="Calibri" w:cs="Calibri"/>
          <w:sz w:val="9"/>
          <w:szCs w:val="9"/>
          <w:lang w:val="en-US"/>
        </w:rPr>
        <w:t>the AP MLD to the non‐AP MLD</w:t>
      </w:r>
    </w:p>
    <w:p w14:paraId="796FF712" w14:textId="77777777" w:rsidR="00C4016A" w:rsidRPr="00C4016A" w:rsidRDefault="00C4016A" w:rsidP="00C4016A">
      <w:pPr>
        <w:widowControl w:val="0"/>
        <w:kinsoku w:val="0"/>
        <w:overflowPunct w:val="0"/>
        <w:autoSpaceDE w:val="0"/>
        <w:autoSpaceDN w:val="0"/>
        <w:adjustRightInd w:val="0"/>
        <w:spacing w:before="1"/>
        <w:jc w:val="left"/>
        <w:rPr>
          <w:rFonts w:ascii="Calibri" w:eastAsia="Times New Roman" w:hAnsi="Calibri" w:cs="Calibri"/>
          <w:sz w:val="24"/>
          <w:szCs w:val="24"/>
          <w:lang w:val="en-US"/>
        </w:rPr>
      </w:pPr>
    </w:p>
    <w:p w14:paraId="57666174" w14:textId="7DC26234" w:rsidR="00C4016A" w:rsidRPr="00C4016A" w:rsidRDefault="001276F1" w:rsidP="00C4016A">
      <w:pPr>
        <w:widowControl w:val="0"/>
        <w:kinsoku w:val="0"/>
        <w:overflowPunct w:val="0"/>
        <w:autoSpaceDE w:val="0"/>
        <w:autoSpaceDN w:val="0"/>
        <w:adjustRightInd w:val="0"/>
        <w:spacing w:before="78"/>
        <w:jc w:val="left"/>
        <w:rPr>
          <w:rFonts w:ascii="Calibri" w:eastAsia="Times New Roman" w:hAnsi="Calibri" w:cs="Calibri"/>
          <w:spacing w:val="-2"/>
          <w:sz w:val="12"/>
          <w:szCs w:val="12"/>
          <w:lang w:val="en-US"/>
        </w:rPr>
      </w:pPr>
      <w:r>
        <w:rPr>
          <w:noProof/>
        </w:rPr>
        <w:pict w14:anchorId="750FE49D">
          <v:group id="Group 875" o:spid="_x0000_s2834" style="position:absolute;margin-left:215.8pt;margin-top:-7pt;width:216.45pt;height:18.95pt;z-index:251662848;mso-position-horizontal-relative:page" coordorigin="4316,-140" coordsize="4329,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" o:allowincell="f">
            <v:shape id="Freeform 537" o:spid="_x0000_s2835" style="position:absolute;left:4342;top:234;width:4302;height:1;visibility:visible;mso-wrap-style:square;v-text-anchor:top" coordsize="43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" path="m,l4302,e" filled="f" strokecolor="#001f5f" strokeweight=".18272mm">
              <v:path arrowok="t" o:connecttype="custom" o:connectlocs="0,0;4302,0" o:connectangles="0,0"/>
            </v:shape>
            <v:group id="Group 538" o:spid="_x0000_s2836" style="position:absolute;left:4316;top:-140;width:630;height:377" coordorigin="4316,-140"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">
              <v:shape id="Freeform 539" o:spid="_x0000_s2837"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" path="m3,3l,3,,65r7,l7,7,3,7,3,3xe" fillcolor="#001f5f" stroked="f">
                <v:path arrowok="t" o:connecttype="custom" o:connectlocs="3,3;0,3;0,65;7,65;7,7;3,7;3,3" o:connectangles="0,0,0,0,0,0,0"/>
              </v:shape>
              <v:shape id="Freeform 540" o:spid="_x0000_s2838"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" path="m49,l3,r,7l7,7,7,3r42,l49,xe" fillcolor="#001f5f" stroked="f">
                <v:path arrowok="t" o:connecttype="custom" o:connectlocs="49,0;3,0;3,7;7,7;7,3;49,3;49,0" o:connectangles="0,0,0,0,0,0,0"/>
              </v:shape>
              <v:shape id="Freeform 541" o:spid="_x0000_s2839"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" path="m49,3l7,3r,4l49,7r,-4xe" fillcolor="#001f5f" stroked="f">
                <v:path arrowok="t" o:connecttype="custom" o:connectlocs="49,3;7,3;7,7;49,7;49,3" o:connectangles="0,0,0,0,0"/>
              </v:shape>
              <v:shape id="Freeform 542" o:spid="_x0000_s2840"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" path="m7,95l,95r,63l7,158,7,95xe" fillcolor="#001f5f" stroked="f">
                <v:path arrowok="t" o:connecttype="custom" o:connectlocs="7,95;0,95;0,158;7,158;7,95" o:connectangles="0,0,0,0,0"/>
              </v:shape>
              <v:shape id="Freeform 543" o:spid="_x0000_s2841"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" path="m7,188r-7,l,250r7,l7,188xe" fillcolor="#001f5f" stroked="f">
                <v:path arrowok="t" o:connecttype="custom" o:connectlocs="7,188;0,188;0,250;7,250;7,188" o:connectangles="0,0,0,0,0"/>
              </v:shape>
              <v:shape id="Freeform 544" o:spid="_x0000_s2842"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" path="m7,281r-7,l,343r7,l7,281xe" fillcolor="#001f5f" stroked="f">
                <v:path arrowok="t" o:connecttype="custom" o:connectlocs="7,281;0,281;0,343;7,343;7,281" o:connectangles="0,0,0,0,0"/>
              </v:shape>
              <v:shape id="Freeform 545" o:spid="_x0000_s2843"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" path="m64,369r-61,l3,377r61,l64,369xe" fillcolor="#001f5f" stroked="f">
                <v:path arrowok="t" o:connecttype="custom" o:connectlocs="64,369;3,369;3,377;64,377;64,369" o:connectangles="0,0,0,0,0"/>
              </v:shape>
              <v:shape id="Freeform 546" o:spid="_x0000_s2844"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" path="m157,369r-61,l96,377r61,l157,369xe" fillcolor="#001f5f" stroked="f">
                <v:path arrowok="t" o:connecttype="custom" o:connectlocs="157,369;96,369;96,377;157,377;157,369" o:connectangles="0,0,0,0,0"/>
              </v:shape>
              <v:shape id="Freeform 547" o:spid="_x0000_s2845"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" path="m249,369r-61,l188,377r61,l249,369xe" fillcolor="#001f5f" stroked="f">
                <v:path arrowok="t" o:connecttype="custom" o:connectlocs="249,369;188,369;188,377;249,377;249,369" o:connectangles="0,0,0,0,0"/>
              </v:shape>
              <v:shape id="Freeform 548" o:spid="_x0000_s2846"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" path="m342,369r-62,l280,377r62,l342,369xe" fillcolor="#001f5f" stroked="f">
                <v:path arrowok="t" o:connecttype="custom" o:connectlocs="342,369;280,369;280,377;342,377;342,369" o:connectangles="0,0,0,0,0"/>
              </v:shape>
              <v:shape id="Freeform 549" o:spid="_x0000_s2847"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" path="m434,369r-61,l373,377r61,l434,369xe" fillcolor="#001f5f" stroked="f">
                <v:path arrowok="t" o:connecttype="custom" o:connectlocs="434,369;373,369;373,377;434,377;434,369" o:connectangles="0,0,0,0,0"/>
              </v:shape>
              <v:shape id="Freeform 550" o:spid="_x0000_s2848"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" path="m526,369r-62,l464,377r62,l526,369xe" fillcolor="#001f5f" stroked="f">
                <v:path arrowok="t" o:connecttype="custom" o:connectlocs="526,369;464,369;464,377;526,377;526,369" o:connectangles="0,0,0,0,0"/>
              </v:shape>
              <v:shape id="Freeform 551" o:spid="_x0000_s2849"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" path="m619,369r-63,l556,377r63,l619,369xe" fillcolor="#001f5f" stroked="f">
                <v:path arrowok="t" o:connecttype="custom" o:connectlocs="619,369;556,369;556,377;619,377;619,369" o:connectangles="0,0,0,0,0"/>
              </v:shape>
              <v:shape id="Freeform 552" o:spid="_x0000_s2850"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" path="m630,289r-8,l622,350r8,l630,289xe" fillcolor="#001f5f" stroked="f">
                <v:path arrowok="t" o:connecttype="custom" o:connectlocs="630,289;622,289;622,350;630,350;630,289" o:connectangles="0,0,0,0,0"/>
              </v:shape>
              <v:shape id="Freeform 553" o:spid="_x0000_s2851"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" path="m630,196r-8,l622,257r8,l630,196xe" fillcolor="#001f5f" stroked="f">
                <v:path arrowok="t" o:connecttype="custom" o:connectlocs="630,196;622,196;622,257;630,257;630,196" o:connectangles="0,0,0,0,0"/>
              </v:shape>
              <v:shape id="Freeform 554" o:spid="_x0000_s2852"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" path="m630,104r-8,l622,165r8,l630,104xe" fillcolor="#001f5f" stroked="f">
                <v:path arrowok="t" o:connecttype="custom" o:connectlocs="630,104;622,104;622,165;630,165;630,104" o:connectangles="0,0,0,0,0"/>
              </v:shape>
              <v:shape id="Freeform 555" o:spid="_x0000_s2853"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" path="m630,11r-8,l622,73r8,l630,11xe" fillcolor="#001f5f" stroked="f">
                <v:path arrowok="t" o:connecttype="custom" o:connectlocs="630,11;622,11;622,73;630,73;630,11" o:connectangles="0,0,0,0,0"/>
              </v:shape>
              <v:shape id="Freeform 556" o:spid="_x0000_s2854"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" path="m603,l542,r,7l603,7r,-7xe" fillcolor="#001f5f" stroked="f">
                <v:path arrowok="t" o:connecttype="custom" o:connectlocs="603,0;542,0;542,7;603,7;603,0" o:connectangles="0,0,0,0,0"/>
              </v:shape>
              <v:shape id="Freeform 557" o:spid="_x0000_s2855"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" path="m511,l450,r,7l511,7r,-7xe" fillcolor="#001f5f" stroked="f">
                <v:path arrowok="t" o:connecttype="custom" o:connectlocs="511,0;450,0;450,7;511,7;511,0" o:connectangles="0,0,0,0,0"/>
              </v:shape>
              <v:shape id="Freeform 558" o:spid="_x0000_s2856"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" path="m418,l357,r,7l418,7r,-7xe" fillcolor="#001f5f" stroked="f">
                <v:path arrowok="t" o:connecttype="custom" o:connectlocs="418,0;357,0;357,7;418,7;418,0" o:connectangles="0,0,0,0,0"/>
              </v:shape>
              <v:shape id="Freeform 559" o:spid="_x0000_s2857"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" path="m326,l265,r,7l326,7r,-7xe" fillcolor="#001f5f" stroked="f">
                <v:path arrowok="t" o:connecttype="custom" o:connectlocs="326,0;265,0;265,7;326,7;326,0" o:connectangles="0,0,0,0,0"/>
              </v:shape>
              <v:shape id="Freeform 560" o:spid="_x0000_s2858"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" path="m234,l172,r,7l234,7r,-7xe" fillcolor="#001f5f" stroked="f">
                <v:path arrowok="t" o:connecttype="custom" o:connectlocs="234,0;172,0;172,7;234,7;234,0" o:connectangles="0,0,0,0,0"/>
              </v:shape>
              <v:shape id="Freeform 561" o:spid="_x0000_s2859" style="position:absolute;left:431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" path="m141,l80,r,7l141,7r,-7xe" fillcolor="#001f5f" stroked="f">
                <v:path arrowok="t" o:connecttype="custom" o:connectlocs="141,0;80,0;80,7;141,7;141,0" o:connectangles="0,0,0,0,0"/>
              </v:shape>
            </v:group>
            <v:shape id="Freeform 562" o:spid="_x0000_s2860" style="position:absolute;left:4470;top:25;width:335;height:209;visibility:visible;mso-wrap-style:square;v-text-anchor:top" coordsize="33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" path="m334,l,,,208r334,l334,xe" fillcolor="#a5a5a5" stroked="f">
              <v:path arrowok="t" o:connecttype="custom" o:connectlocs="334,0;0,0;0,208;334,208;334,0" o:connectangles="0,0,0,0,0"/>
            </v:shape>
            <v:shape id="Freeform 563" o:spid="_x0000_s2861" style="position:absolute;left:4470;top:25;width:335;height:209;visibility:visible;mso-wrap-style:square;v-text-anchor:top" coordsize="33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" path="m,208r334,l334,,,,,208xe" filled="f" strokecolor="#001f5f" strokeweight=".04725mm">
              <v:path arrowok="t" o:connecttype="custom" o:connectlocs="0,208;334,208;334,0;0,0;0,208" o:connectangles="0,0,0,0,0"/>
            </v:shape>
            <v:group id="Group 564" o:spid="_x0000_s2862" style="position:absolute;left:5008;top:-140;width:630;height:377" coordorigin="5008,-140"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">
              <v:shape id="Freeform 565" o:spid="_x0000_s2863"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" path="m3,3l,3,,65r7,l7,7,3,7,3,3xe" fillcolor="#001f5f" stroked="f">
                <v:path arrowok="t" o:connecttype="custom" o:connectlocs="3,3;0,3;0,65;7,65;7,7;3,7;3,3" o:connectangles="0,0,0,0,0,0,0"/>
              </v:shape>
              <v:shape id="Freeform 566" o:spid="_x0000_s2864"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" path="m49,l3,r,7l7,7,7,3r42,l49,xe" fillcolor="#001f5f" stroked="f">
                <v:path arrowok="t" o:connecttype="custom" o:connectlocs="49,0;3,0;3,7;7,7;7,3;49,3;49,0" o:connectangles="0,0,0,0,0,0,0"/>
              </v:shape>
              <v:shape id="Freeform 567" o:spid="_x0000_s2865"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" path="m49,3l7,3r,4l49,7r,-4xe" fillcolor="#001f5f" stroked="f">
                <v:path arrowok="t" o:connecttype="custom" o:connectlocs="49,3;7,3;7,7;49,7;49,3" o:connectangles="0,0,0,0,0"/>
              </v:shape>
              <v:shape id="Freeform 568" o:spid="_x0000_s2866"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" path="m7,95l,95r,63l7,158,7,95xe" fillcolor="#001f5f" stroked="f">
                <v:path arrowok="t" o:connecttype="custom" o:connectlocs="7,95;0,95;0,158;7,158;7,95" o:connectangles="0,0,0,0,0"/>
              </v:shape>
              <v:shape id="Freeform 569" o:spid="_x0000_s2867"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" path="m7,188r-7,l,250r7,l7,188xe" fillcolor="#001f5f" stroked="f">
                <v:path arrowok="t" o:connecttype="custom" o:connectlocs="7,188;0,188;0,250;7,250;7,188" o:connectangles="0,0,0,0,0"/>
              </v:shape>
              <v:shape id="Freeform 570" o:spid="_x0000_s2868"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" path="m7,281r-7,l,343r7,l7,281xe" fillcolor="#001f5f" stroked="f">
                <v:path arrowok="t" o:connecttype="custom" o:connectlocs="7,281;0,281;0,343;7,343;7,281" o:connectangles="0,0,0,0,0"/>
              </v:shape>
              <v:shape id="Freeform 571" o:spid="_x0000_s2869"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" path="m64,369r-61,l3,377r61,l64,369xe" fillcolor="#001f5f" stroked="f">
                <v:path arrowok="t" o:connecttype="custom" o:connectlocs="64,369;3,369;3,377;64,377;64,369" o:connectangles="0,0,0,0,0"/>
              </v:shape>
              <v:shape id="Freeform 572" o:spid="_x0000_s2870"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" path="m157,369r-61,l96,377r61,l157,369xe" fillcolor="#001f5f" stroked="f">
                <v:path arrowok="t" o:connecttype="custom" o:connectlocs="157,369;96,369;96,377;157,377;157,369" o:connectangles="0,0,0,0,0"/>
              </v:shape>
              <v:shape id="Freeform 573" o:spid="_x0000_s2871"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" path="m249,369r-61,l188,377r61,l249,369xe" fillcolor="#001f5f" stroked="f">
                <v:path arrowok="t" o:connecttype="custom" o:connectlocs="249,369;188,369;188,377;249,377;249,369" o:connectangles="0,0,0,0,0"/>
              </v:shape>
              <v:shape id="Freeform 574" o:spid="_x0000_s2872"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" path="m342,369r-63,l279,377r63,l342,369xe" fillcolor="#001f5f" stroked="f">
                <v:path arrowok="t" o:connecttype="custom" o:connectlocs="342,369;279,369;279,377;342,377;342,369" o:connectangles="0,0,0,0,0"/>
              </v:shape>
              <v:shape id="Freeform 575" o:spid="_x0000_s2873"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" path="m434,369r-62,l372,377r62,l434,369xe" fillcolor="#001f5f" stroked="f">
                <v:path arrowok="t" o:connecttype="custom" o:connectlocs="434,369;372,369;372,377;434,377;434,369" o:connectangles="0,0,0,0,0"/>
              </v:shape>
              <v:shape id="Freeform 576" o:spid="_x0000_s2874"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" path="m525,369r-61,l464,377r61,l525,369xe" fillcolor="#001f5f" stroked="f">
                <v:path arrowok="t" o:connecttype="custom" o:connectlocs="525,369;464,369;464,377;525,377;525,369" o:connectangles="0,0,0,0,0"/>
              </v:shape>
              <v:shape id="Freeform 577" o:spid="_x0000_s2875"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" path="m618,369r-62,l556,377r62,l618,369xe" fillcolor="#001f5f" stroked="f">
                <v:path arrowok="t" o:connecttype="custom" o:connectlocs="618,369;556,369;556,377;618,377;618,369" o:connectangles="0,0,0,0,0"/>
              </v:shape>
              <v:shape id="Freeform 578" o:spid="_x0000_s2876"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" path="m630,289r-8,l622,350r8,l630,289xe" fillcolor="#001f5f" stroked="f">
                <v:path arrowok="t" o:connecttype="custom" o:connectlocs="630,289;622,289;622,350;630,350;630,289" o:connectangles="0,0,0,0,0"/>
              </v:shape>
              <v:shape id="Freeform 579" o:spid="_x0000_s2877"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" path="m630,196r-8,l622,257r8,l630,196xe" fillcolor="#001f5f" stroked="f">
                <v:path arrowok="t" o:connecttype="custom" o:connectlocs="630,196;622,196;622,257;630,257;630,196" o:connectangles="0,0,0,0,0"/>
              </v:shape>
              <v:shape id="Freeform 580" o:spid="_x0000_s2878"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" path="m630,104r-8,l622,165r8,l630,104xe" fillcolor="#001f5f" stroked="f">
                <v:path arrowok="t" o:connecttype="custom" o:connectlocs="630,104;622,104;622,165;630,165;630,104" o:connectangles="0,0,0,0,0"/>
              </v:shape>
              <v:shape id="Freeform 581" o:spid="_x0000_s2879"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" path="m630,11r-8,l622,73r8,l630,11xe" fillcolor="#001f5f" stroked="f">
                <v:path arrowok="t" o:connecttype="custom" o:connectlocs="630,11;622,11;622,73;630,73;630,11" o:connectangles="0,0,0,0,0"/>
              </v:shape>
              <v:shape id="Freeform 582" o:spid="_x0000_s2880"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" path="m603,l541,r,7l603,7r,-7xe" fillcolor="#001f5f" stroked="f">
                <v:path arrowok="t" o:connecttype="custom" o:connectlocs="603,0;541,0;541,7;603,7;603,0" o:connectangles="0,0,0,0,0"/>
              </v:shape>
              <v:shape id="Freeform 583" o:spid="_x0000_s2881"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" path="m511,l448,r,7l511,7r,-7xe" fillcolor="#001f5f" stroked="f">
                <v:path arrowok="t" o:connecttype="custom" o:connectlocs="511,0;448,0;448,7;511,7;511,0" o:connectangles="0,0,0,0,0"/>
              </v:shape>
              <v:shape id="Freeform 584" o:spid="_x0000_s2882"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" path="m418,l356,r,7l418,7r,-7xe" fillcolor="#001f5f" stroked="f">
                <v:path arrowok="t" o:connecttype="custom" o:connectlocs="418,0;356,0;356,7;418,7;418,0" o:connectangles="0,0,0,0,0"/>
              </v:shape>
              <v:shape id="Freeform 585" o:spid="_x0000_s2883"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" path="m326,l265,r,7l326,7r,-7xe" fillcolor="#001f5f" stroked="f">
                <v:path arrowok="t" o:connecttype="custom" o:connectlocs="326,0;265,0;265,7;326,7;326,0" o:connectangles="0,0,0,0,0"/>
              </v:shape>
              <v:shape id="Freeform 586" o:spid="_x0000_s2884"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" path="m234,l172,r,7l234,7r,-7xe" fillcolor="#001f5f" stroked="f">
                <v:path arrowok="t" o:connecttype="custom" o:connectlocs="234,0;172,0;172,7;234,7;234,0" o:connectangles="0,0,0,0,0"/>
              </v:shape>
              <v:shape id="Freeform 587" o:spid="_x0000_s2885" style="position:absolute;left:5008;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" path="m141,l80,r,7l141,7r,-7xe" fillcolor="#001f5f" stroked="f">
                <v:path arrowok="t" o:connecttype="custom" o:connectlocs="141,0;80,0;80,7;141,7;141,0" o:connectangles="0,0,0,0,0"/>
              </v:shape>
            </v:group>
            <v:shape id="Freeform 588" o:spid="_x0000_s2886" style="position:absolute;left:5162;top:25;width:334;height:209;visibility:visible;mso-wrap-style:square;v-text-anchor:top" coordsize="334,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" path="m333,l,,,208r333,l333,xe" fillcolor="#a5a5a5" stroked="f">
              <v:path arrowok="t" o:connecttype="custom" o:connectlocs="333,0;0,0;0,208;333,208;333,0" o:connectangles="0,0,0,0,0"/>
            </v:shape>
            <v:shape id="Freeform 589" o:spid="_x0000_s2887" style="position:absolute;left:5162;top:25;width:334;height:209;visibility:visible;mso-wrap-style:square;v-text-anchor:top" coordsize="334,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" path="m,208r333,l333,,,,,208xe" filled="f" strokecolor="#001f5f" strokeweight=".04725mm">
              <v:path arrowok="t" o:connecttype="custom" o:connectlocs="0,208;333,208;333,0;0,0;0,208" o:connectangles="0,0,0,0,0"/>
            </v:shape>
            <v:group id="Group 590" o:spid="_x0000_s2888" style="position:absolute;left:5746;top:-140;width:630;height:377" coordorigin="5746,-140"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">
              <v:shape id="Freeform 591" o:spid="_x0000_s2889"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" path="m3,3l,3,,65r7,l7,7,3,7,3,3xe" fillcolor="#001f5f" stroked="f">
                <v:path arrowok="t" o:connecttype="custom" o:connectlocs="3,3;0,3;0,65;7,65;7,7;3,7;3,3" o:connectangles="0,0,0,0,0,0,0"/>
              </v:shape>
              <v:shape id="Freeform 592" o:spid="_x0000_s2890"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" path="m49,l3,r,7l7,7,7,3r42,l49,xe" fillcolor="#001f5f" stroked="f">
                <v:path arrowok="t" o:connecttype="custom" o:connectlocs="49,0;3,0;3,7;7,7;7,3;49,3;49,0" o:connectangles="0,0,0,0,0,0,0"/>
              </v:shape>
              <v:shape id="Freeform 593" o:spid="_x0000_s2891"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" path="m49,3l7,3r,4l49,7r,-4xe" fillcolor="#001f5f" stroked="f">
                <v:path arrowok="t" o:connecttype="custom" o:connectlocs="49,3;7,3;7,7;49,7;49,3" o:connectangles="0,0,0,0,0"/>
              </v:shape>
              <v:shape id="Freeform 594" o:spid="_x0000_s2892"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" path="m7,95l,95r,63l7,158,7,95xe" fillcolor="#001f5f" stroked="f">
                <v:path arrowok="t" o:connecttype="custom" o:connectlocs="7,95;0,95;0,158;7,158;7,95" o:connectangles="0,0,0,0,0"/>
              </v:shape>
              <v:shape id="Freeform 595" o:spid="_x0000_s2893"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" path="m7,188r-7,l,250r7,l7,188xe" fillcolor="#001f5f" stroked="f">
                <v:path arrowok="t" o:connecttype="custom" o:connectlocs="7,188;0,188;0,250;7,250;7,188" o:connectangles="0,0,0,0,0"/>
              </v:shape>
              <v:shape id="Freeform 596" o:spid="_x0000_s2894"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" path="m7,281r-7,l,343r7,l7,281xe" fillcolor="#001f5f" stroked="f">
                <v:path arrowok="t" o:connecttype="custom" o:connectlocs="7,281;0,281;0,343;7,343;7,281" o:connectangles="0,0,0,0,0"/>
              </v:shape>
              <v:shape id="Freeform 597" o:spid="_x0000_s2895"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" path="m64,369r-61,l3,377r61,l64,369xe" fillcolor="#001f5f" stroked="f">
                <v:path arrowok="t" o:connecttype="custom" o:connectlocs="64,369;3,369;3,377;64,377;64,369" o:connectangles="0,0,0,0,0"/>
              </v:shape>
              <v:shape id="Freeform 598" o:spid="_x0000_s2896"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" path="m157,369r-61,l96,377r61,l157,369xe" fillcolor="#001f5f" stroked="f">
                <v:path arrowok="t" o:connecttype="custom" o:connectlocs="157,369;96,369;96,377;157,377;157,369" o:connectangles="0,0,0,0,0"/>
              </v:shape>
              <v:shape id="Freeform 599" o:spid="_x0000_s2897"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" path="m249,369r-61,l188,377r61,l249,369xe" fillcolor="#001f5f" stroked="f">
                <v:path arrowok="t" o:connecttype="custom" o:connectlocs="249,369;188,369;188,377;249,377;249,369" o:connectangles="0,0,0,0,0"/>
              </v:shape>
              <v:shape id="Freeform 600" o:spid="_x0000_s2898"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" path="m342,369r-62,l280,377r62,l342,369xe" fillcolor="#001f5f" stroked="f">
                <v:path arrowok="t" o:connecttype="custom" o:connectlocs="342,369;280,369;280,377;342,377;342,369" o:connectangles="0,0,0,0,0"/>
              </v:shape>
              <v:shape id="Freeform 601" o:spid="_x0000_s2899"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" path="m434,369r-62,l372,377r62,l434,369xe" fillcolor="#001f5f" stroked="f">
                <v:path arrowok="t" o:connecttype="custom" o:connectlocs="434,369;372,369;372,377;434,377;434,369" o:connectangles="0,0,0,0,0"/>
              </v:shape>
              <v:shape id="Freeform 602" o:spid="_x0000_s2900"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" path="m526,369r-62,l464,377r62,l526,369xe" fillcolor="#001f5f" stroked="f">
                <v:path arrowok="t" o:connecttype="custom" o:connectlocs="526,369;464,369;464,377;526,377;526,369" o:connectangles="0,0,0,0,0"/>
              </v:shape>
              <v:shape id="Freeform 603" o:spid="_x0000_s2901"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" path="m619,369r-63,l556,377r63,l619,369xe" fillcolor="#001f5f" stroked="f">
                <v:path arrowok="t" o:connecttype="custom" o:connectlocs="619,369;556,369;556,377;619,377;619,369" o:connectangles="0,0,0,0,0"/>
              </v:shape>
              <v:shape id="Freeform 604" o:spid="_x0000_s2902"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" path="m630,289r-8,l622,350r8,l630,289xe" fillcolor="#001f5f" stroked="f">
                <v:path arrowok="t" o:connecttype="custom" o:connectlocs="630,289;622,289;622,350;630,350;630,289" o:connectangles="0,0,0,0,0"/>
              </v:shape>
              <v:shape id="Freeform 605" o:spid="_x0000_s2903"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" path="m630,196r-8,l622,257r8,l630,196xe" fillcolor="#001f5f" stroked="f">
                <v:path arrowok="t" o:connecttype="custom" o:connectlocs="630,196;622,196;622,257;630,257;630,196" o:connectangles="0,0,0,0,0"/>
              </v:shape>
              <v:shape id="Freeform 606" o:spid="_x0000_s2904"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" path="m630,104r-8,l622,165r8,l630,104xe" fillcolor="#001f5f" stroked="f">
                <v:path arrowok="t" o:connecttype="custom" o:connectlocs="630,104;622,104;622,165;630,165;630,104" o:connectangles="0,0,0,0,0"/>
              </v:shape>
              <v:shape id="Freeform 607" o:spid="_x0000_s2905"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" path="m630,11r-8,l622,73r8,l630,11xe" fillcolor="#001f5f" stroked="f">
                <v:path arrowok="t" o:connecttype="custom" o:connectlocs="630,11;622,11;622,73;630,73;630,11" o:connectangles="0,0,0,0,0"/>
              </v:shape>
              <v:shape id="Freeform 608" o:spid="_x0000_s2906"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" path="m603,l541,r,7l603,7r,-7xe" fillcolor="#001f5f" stroked="f">
                <v:path arrowok="t" o:connecttype="custom" o:connectlocs="603,0;541,0;541,7;603,7;603,0" o:connectangles="0,0,0,0,0"/>
              </v:shape>
              <v:shape id="Freeform 609" o:spid="_x0000_s2907"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" path="m511,l450,r,7l511,7r,-7xe" fillcolor="#001f5f" stroked="f">
                <v:path arrowok="t" o:connecttype="custom" o:connectlocs="511,0;450,0;450,7;511,7;511,0" o:connectangles="0,0,0,0,0"/>
              </v:shape>
              <v:shape id="Freeform 610" o:spid="_x0000_s2908"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" path="m418,l357,r,7l418,7r,-7xe" fillcolor="#001f5f" stroked="f">
                <v:path arrowok="t" o:connecttype="custom" o:connectlocs="418,0;357,0;357,7;418,7;418,0" o:connectangles="0,0,0,0,0"/>
              </v:shape>
              <v:shape id="Freeform 611" o:spid="_x0000_s2909"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" path="m326,l265,r,7l326,7r,-7xe" fillcolor="#001f5f" stroked="f">
                <v:path arrowok="t" o:connecttype="custom" o:connectlocs="326,0;265,0;265,7;326,7;326,0" o:connectangles="0,0,0,0,0"/>
              </v:shape>
              <v:shape id="Freeform 612" o:spid="_x0000_s2910"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" path="m234,l172,r,7l234,7r,-7xe" fillcolor="#001f5f" stroked="f">
                <v:path arrowok="t" o:connecttype="custom" o:connectlocs="234,0;172,0;172,7;234,7;234,0" o:connectangles="0,0,0,0,0"/>
              </v:shape>
              <v:shape id="Freeform 613" o:spid="_x0000_s2911" style="position:absolute;left:5746;top:-140;width:630;height:377;visibility:visible;mso-wrap-style:square;v-text-anchor:top" coordsize="630,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" path="m141,l80,r,7l141,7r,-7xe" fillcolor="#001f5f" stroked="f">
                <v:path arrowok="t" o:connecttype="custom" o:connectlocs="141,0;80,0;80,7;141,7;141,0" o:connectangles="0,0,0,0,0"/>
              </v:shape>
            </v:group>
            <v:shape id="Freeform 614" o:spid="_x0000_s2912" style="position:absolute;left:5900;top:25;width:335;height:209;visibility:visible;mso-wrap-style:square;v-text-anchor:top" coordsize="33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" path="m334,l,,,208r334,l334,xe" fillcolor="#a5a5a5" stroked="f">
              <v:path arrowok="t" o:connecttype="custom" o:connectlocs="334,0;0,0;0,208;334,208;334,0" o:connectangles="0,0,0,0,0"/>
            </v:shape>
            <v:shape id="Freeform 615" o:spid="_x0000_s2913" style="position:absolute;left:5900;top:25;width:335;height:209;visibility:visible;mso-wrap-style:square;v-text-anchor:top" coordsize="33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" path="m,208r334,l334,,,,,208xe" filled="f" strokecolor="#001f5f" strokeweight=".04725mm">
              <v:path arrowok="t" o:connecttype="custom" o:connectlocs="0,208;334,208;334,0;0,0;0,208" o:connectangles="0,0,0,0,0"/>
            </v:shape>
            <v:shape id="Text Box 616" o:spid="_x0000_s2914" type="#_x0000_t202" style="position:absolute;left:4410;top:-78;width:1164;height: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" filled="f" stroked="f">
              <v:textbox inset="0,0,0,0">
                <w:txbxContent>
                  <w:p w14:paraId="59822BE8" w14:textId="77777777" w:rsidR="00C4016A" w:rsidRDefault="00C4016A" w:rsidP="00C4016A">
                    <w:pPr>
                      <w:pStyle w:val="BodyText0"/>
                      <w:tabs>
                        <w:tab w:val="left" w:pos="691"/>
                      </w:tabs>
                      <w:kinsoku w:val="0"/>
                      <w:overflowPunct w:val="0"/>
                      <w:spacing w:line="93" w:lineRule="exact"/>
                      <w:rPr>
                        <w:rFonts w:ascii="Calibri" w:hAnsi="Calibri" w:cs="Calibri"/>
                        <w:spacing w:val="-2"/>
                        <w:sz w:val="9"/>
                        <w:szCs w:val="9"/>
                      </w:rPr>
                    </w:pPr>
                    <w:r>
                      <w:rPr>
                        <w:rFonts w:ascii="Calibri" w:hAnsi="Calibri" w:cs="Calibri"/>
                        <w:sz w:val="9"/>
                        <w:szCs w:val="9"/>
                      </w:rPr>
                      <w:t>STA1</w:t>
                    </w:r>
                    <w:r>
                      <w:rPr>
                        <w:rFonts w:ascii="Calibri" w:hAnsi="Calibri" w:cs="Calibri"/>
                        <w:spacing w:val="3"/>
                        <w:sz w:val="9"/>
                        <w:szCs w:val="9"/>
                      </w:rPr>
                      <w:t xml:space="preserve"> </w:t>
                    </w:r>
                    <w:r>
                      <w:rPr>
                        <w:rFonts w:ascii="Calibri" w:hAnsi="Calibri" w:cs="Calibri"/>
                        <w:spacing w:val="-2"/>
                        <w:sz w:val="9"/>
                        <w:szCs w:val="9"/>
                      </w:rPr>
                      <w:t>awake</w:t>
                    </w:r>
                    <w:r>
                      <w:rPr>
                        <w:rFonts w:ascii="Calibri" w:hAnsi="Calibri" w:cs="Calibri"/>
                        <w:sz w:val="9"/>
                        <w:szCs w:val="9"/>
                      </w:rPr>
                      <w:tab/>
                      <w:t>STA1</w:t>
                    </w:r>
                    <w:r>
                      <w:rPr>
                        <w:rFonts w:ascii="Calibri" w:hAnsi="Calibri" w:cs="Calibri"/>
                        <w:spacing w:val="3"/>
                        <w:sz w:val="9"/>
                        <w:szCs w:val="9"/>
                      </w:rPr>
                      <w:t xml:space="preserve"> </w:t>
                    </w:r>
                    <w:r>
                      <w:rPr>
                        <w:rFonts w:ascii="Calibri" w:hAnsi="Calibri" w:cs="Calibri"/>
                        <w:spacing w:val="-2"/>
                        <w:sz w:val="9"/>
                        <w:szCs w:val="9"/>
                      </w:rPr>
                      <w:t>awake</w:t>
                    </w:r>
                  </w:p>
                </w:txbxContent>
              </v:textbox>
            </v:shape>
            <v:shape id="Text Box 617" o:spid="_x0000_s2915" type="#_x0000_t202" style="position:absolute;left:5839;top:-78;width:473;height: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" filled="f" stroked="f">
              <v:textbox inset="0,0,0,0">
                <w:txbxContent>
                  <w:p w14:paraId="71DB4775" w14:textId="77777777" w:rsidR="00C4016A" w:rsidRDefault="00C4016A" w:rsidP="00C4016A">
                    <w:pPr>
                      <w:pStyle w:val="BodyText0"/>
                      <w:kinsoku w:val="0"/>
                      <w:overflowPunct w:val="0"/>
                      <w:spacing w:line="93" w:lineRule="exact"/>
                      <w:rPr>
                        <w:rFonts w:ascii="Calibri" w:hAnsi="Calibri" w:cs="Calibri"/>
                        <w:spacing w:val="-2"/>
                        <w:sz w:val="9"/>
                        <w:szCs w:val="9"/>
                      </w:rPr>
                    </w:pPr>
                    <w:r>
                      <w:rPr>
                        <w:rFonts w:ascii="Calibri" w:hAnsi="Calibri" w:cs="Calibri"/>
                        <w:sz w:val="9"/>
                        <w:szCs w:val="9"/>
                      </w:rPr>
                      <w:t>STA1</w:t>
                    </w:r>
                    <w:r>
                      <w:rPr>
                        <w:rFonts w:ascii="Calibri" w:hAnsi="Calibri" w:cs="Calibri"/>
                        <w:spacing w:val="3"/>
                        <w:sz w:val="9"/>
                        <w:szCs w:val="9"/>
                      </w:rPr>
                      <w:t xml:space="preserve"> </w:t>
                    </w:r>
                    <w:r>
                      <w:rPr>
                        <w:rFonts w:ascii="Calibri" w:hAnsi="Calibri" w:cs="Calibri"/>
                        <w:spacing w:val="-2"/>
                        <w:sz w:val="9"/>
                        <w:szCs w:val="9"/>
                      </w:rPr>
                      <w:t>awake</w:t>
                    </w:r>
                  </w:p>
                </w:txbxContent>
              </v:textbox>
            </v:shape>
            <w10:wrap anchorx="page"/>
          </v:group>
        </w:pict>
      </w:r>
      <w:r>
        <w:rPr>
          <w:noProof/>
        </w:rPr>
        <w:pict w14:anchorId="50325596">
          <v:group id="Group 792" o:spid="_x0000_s2751" style="position:absolute;margin-left:217.1pt;margin-top:20.75pt;width:217.05pt;height:19pt;z-index:251663872;mso-position-horizontal-relative:page" coordorigin="4342,415" coordsize="4341,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" o:allowincell="f">
            <v:shape id="Freeform 619" o:spid="_x0000_s2752" style="position:absolute;left:4342;top:789;width:4302;height:1;visibility:visible;mso-wrap-style:square;v-text-anchor:top" coordsize="43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" path="m,l4302,e" filled="f" strokecolor="#001f5f" strokeweight=".18272mm">
              <v:path arrowok="t" o:connecttype="custom" o:connectlocs="0,0;4302,0" o:connectangles="0,0"/>
            </v:shape>
            <v:group id="Group 620" o:spid="_x0000_s2753" style="position:absolute;left:6622;top:415;width:632;height:378" coordorigin="6622,415"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">
              <v:shape id="Freeform 621" o:spid="_x0000_s2754"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" path="m3,3l,3,,64r8,l8,7,3,7,3,3xe" fillcolor="#001f5f" stroked="f">
                <v:path arrowok="t" o:connecttype="custom" o:connectlocs="3,3;0,3;0,64;8,64;8,7;3,7;3,3" o:connectangles="0,0,0,0,0,0,0"/>
              </v:shape>
              <v:shape id="Freeform 622" o:spid="_x0000_s2755"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" path="m50,l3,r,7l8,7,8,3r42,l50,xe" fillcolor="#001f5f" stroked="f">
                <v:path arrowok="t" o:connecttype="custom" o:connectlocs="50,0;3,0;3,7;8,7;8,3;50,3;50,0" o:connectangles="0,0,0,0,0,0,0"/>
              </v:shape>
              <v:shape id="Freeform 623" o:spid="_x0000_s2756"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" path="m50,3l8,3r,4l50,7r,-4xe" fillcolor="#001f5f" stroked="f">
                <v:path arrowok="t" o:connecttype="custom" o:connectlocs="50,3;8,3;8,7;50,7;50,3" o:connectangles="0,0,0,0,0"/>
              </v:shape>
              <v:shape id="Freeform 624" o:spid="_x0000_s2757"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" path="m8,95l,95r,63l8,158,8,95xe" fillcolor="#001f5f" stroked="f">
                <v:path arrowok="t" o:connecttype="custom" o:connectlocs="8,95;0,95;0,158;8,158;8,95" o:connectangles="0,0,0,0,0"/>
              </v:shape>
              <v:shape id="Freeform 625" o:spid="_x0000_s2758"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" path="m8,188r-8,l,250r8,l8,188xe" fillcolor="#001f5f" stroked="f">
                <v:path arrowok="t" o:connecttype="custom" o:connectlocs="8,188;0,188;0,250;8,250;8,188" o:connectangles="0,0,0,0,0"/>
              </v:shape>
              <v:shape id="Freeform 626" o:spid="_x0000_s2759"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" path="m8,280r-8,l,343r8,l8,280xe" fillcolor="#001f5f" stroked="f">
                <v:path arrowok="t" o:connecttype="custom" o:connectlocs="8,280;0,280;0,343;8,343;8,280" o:connectangles="0,0,0,0,0"/>
              </v:shape>
              <v:shape id="Freeform 627" o:spid="_x0000_s2760"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" path="m66,369r-63,l3,377r63,l66,369xe" fillcolor="#001f5f" stroked="f">
                <v:path arrowok="t" o:connecttype="custom" o:connectlocs="66,369;3,369;3,377;66,377;66,369" o:connectangles="0,0,0,0,0"/>
              </v:shape>
              <v:shape id="Freeform 628" o:spid="_x0000_s2761"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" path="m158,369r-62,l96,377r62,l158,369xe" fillcolor="#001f5f" stroked="f">
                <v:path arrowok="t" o:connecttype="custom" o:connectlocs="158,369;96,369;96,377;158,377;158,369" o:connectangles="0,0,0,0,0"/>
              </v:shape>
              <v:shape id="Freeform 629" o:spid="_x0000_s2762"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" path="m249,369r-61,l188,377r61,l249,369xe" fillcolor="#001f5f" stroked="f">
                <v:path arrowok="t" o:connecttype="custom" o:connectlocs="249,369;188,369;188,377;249,377;249,369" o:connectangles="0,0,0,0,0"/>
              </v:shape>
              <v:shape id="Freeform 630" o:spid="_x0000_s2763"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" path="m342,369r-62,l280,377r62,l342,369xe" fillcolor="#001f5f" stroked="f">
                <v:path arrowok="t" o:connecttype="custom" o:connectlocs="342,369;280,369;280,377;342,377;342,369" o:connectangles="0,0,0,0,0"/>
              </v:shape>
              <v:shape id="Freeform 631" o:spid="_x0000_s2764"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" path="m434,369r-61,l373,377r61,l434,369xe" fillcolor="#001f5f" stroked="f">
                <v:path arrowok="t" o:connecttype="custom" o:connectlocs="434,369;373,369;373,377;434,377;434,369" o:connectangles="0,0,0,0,0"/>
              </v:shape>
              <v:shape id="Freeform 632" o:spid="_x0000_s2765"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" path="m526,369r-61,l465,377r61,l526,369xe" fillcolor="#001f5f" stroked="f">
                <v:path arrowok="t" o:connecttype="custom" o:connectlocs="526,369;465,369;465,377;526,377;526,369" o:connectangles="0,0,0,0,0"/>
              </v:shape>
              <v:shape id="Freeform 633" o:spid="_x0000_s2766"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" path="m619,369r-61,l558,377r61,l619,369xe" fillcolor="#001f5f" stroked="f">
                <v:path arrowok="t" o:connecttype="custom" o:connectlocs="619,369;558,369;558,377;619,377;619,369" o:connectangles="0,0,0,0,0"/>
              </v:shape>
              <v:shape id="Freeform 634" o:spid="_x0000_s2767"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" path="m631,289r-9,l622,350r9,l631,289xe" fillcolor="#001f5f" stroked="f">
                <v:path arrowok="t" o:connecttype="custom" o:connectlocs="631,289;622,289;622,350;631,350;631,289" o:connectangles="0,0,0,0,0"/>
              </v:shape>
              <v:shape id="Freeform 635" o:spid="_x0000_s2768"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" path="m631,196r-9,l622,257r9,l631,196xe" fillcolor="#001f5f" stroked="f">
                <v:path arrowok="t" o:connecttype="custom" o:connectlocs="631,196;622,196;622,257;631,257;631,196" o:connectangles="0,0,0,0,0"/>
              </v:shape>
              <v:shape id="Freeform 636" o:spid="_x0000_s2769"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" path="m631,104r-9,l622,165r9,l631,104xe" fillcolor="#001f5f" stroked="f">
                <v:path arrowok="t" o:connecttype="custom" o:connectlocs="631,104;622,104;622,165;631,165;631,104" o:connectangles="0,0,0,0,0"/>
              </v:shape>
              <v:shape id="Freeform 637" o:spid="_x0000_s2770"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" path="m631,10r-9,l622,73r9,l631,10xe" fillcolor="#001f5f" stroked="f">
                <v:path arrowok="t" o:connecttype="custom" o:connectlocs="631,10;622,10;622,73;631,73;631,10" o:connectangles="0,0,0,0,0"/>
              </v:shape>
              <v:shape id="Freeform 638" o:spid="_x0000_s2771"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" path="m603,l542,r,7l603,7r,-7xe" fillcolor="#001f5f" stroked="f">
                <v:path arrowok="t" o:connecttype="custom" o:connectlocs="603,0;542,0;542,7;603,7;603,0" o:connectangles="0,0,0,0,0"/>
              </v:shape>
              <v:shape id="Freeform 639" o:spid="_x0000_s2772"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" path="m511,l450,r,7l511,7r,-7xe" fillcolor="#001f5f" stroked="f">
                <v:path arrowok="t" o:connecttype="custom" o:connectlocs="511,0;450,0;450,7;511,7;511,0" o:connectangles="0,0,0,0,0"/>
              </v:shape>
              <v:shape id="Freeform 640" o:spid="_x0000_s2773"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" path="m418,l357,r,7l418,7r,-7xe" fillcolor="#001f5f" stroked="f">
                <v:path arrowok="t" o:connecttype="custom" o:connectlocs="418,0;357,0;357,7;418,7;418,0" o:connectangles="0,0,0,0,0"/>
              </v:shape>
              <v:shape id="Freeform 641" o:spid="_x0000_s2774"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" path="m326,l265,r,7l326,7r,-7xe" fillcolor="#001f5f" stroked="f">
                <v:path arrowok="t" o:connecttype="custom" o:connectlocs="326,0;265,0;265,7;326,7;326,0" o:connectangles="0,0,0,0,0"/>
              </v:shape>
              <v:shape id="Freeform 642" o:spid="_x0000_s2775"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" path="m235,l172,r,7l235,7r,-7xe" fillcolor="#001f5f" stroked="f">
                <v:path arrowok="t" o:connecttype="custom" o:connectlocs="235,0;172,0;172,7;235,7;235,0" o:connectangles="0,0,0,0,0"/>
              </v:shape>
              <v:shape id="Freeform 643" o:spid="_x0000_s2776" style="position:absolute;left:6622;top:415;width:632;height:378;visibility:visible;mso-wrap-style:square;v-text-anchor:top" coordsize="63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" path="m142,l80,r,7l142,7r,-7xe" fillcolor="#001f5f" stroked="f">
                <v:path arrowok="t" o:connecttype="custom" o:connectlocs="142,0;80,0;80,7;142,7;142,0" o:connectangles="0,0,0,0,0"/>
              </v:shape>
            </v:group>
            <v:shape id="Freeform 644" o:spid="_x0000_s2777" style="position:absolute;left:6776;top:581;width:335;height:209;visibility:visible;mso-wrap-style:square;v-text-anchor:top" coordsize="33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" path="m334,l,,,208r334,l334,xe" fillcolor="#a5a5a5" stroked="f">
              <v:path arrowok="t" o:connecttype="custom" o:connectlocs="334,0;0,0;0,208;334,208;334,0" o:connectangles="0,0,0,0,0"/>
            </v:shape>
            <v:shape id="Freeform 645" o:spid="_x0000_s2778" style="position:absolute;left:6776;top:581;width:335;height:209;visibility:visible;mso-wrap-style:square;v-text-anchor:top" coordsize="33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" path="m,208r334,l334,,,,,208xe" filled="f" strokecolor="#001f5f" strokeweight=".04725mm">
              <v:path arrowok="t" o:connecttype="custom" o:connectlocs="0,208;334,208;334,0;0,0;0,208" o:connectangles="0,0,0,0,0"/>
            </v:shape>
            <v:group id="Group 646" o:spid="_x0000_s2779" style="position:absolute;left:7315;top:415;width:630;height:378" coordorigin="7315,415"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">
              <v:shape id="Freeform 647" o:spid="_x0000_s2780"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" path="m3,3l,3,,64r7,l7,7,3,7,3,3xe" fillcolor="#001f5f" stroked="f">
                <v:path arrowok="t" o:connecttype="custom" o:connectlocs="3,3;0,3;0,64;7,64;7,7;3,7;3,3" o:connectangles="0,0,0,0,0,0,0"/>
              </v:shape>
              <v:shape id="Freeform 648" o:spid="_x0000_s2781"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" path="m50,l3,r,7l7,7,7,3r43,l50,xe" fillcolor="#001f5f" stroked="f">
                <v:path arrowok="t" o:connecttype="custom" o:connectlocs="50,0;3,0;3,7;7,7;7,3;50,3;50,0" o:connectangles="0,0,0,0,0,0,0"/>
              </v:shape>
              <v:shape id="Freeform 649" o:spid="_x0000_s2782"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" path="m50,3l7,3r,4l50,7r,-4xe" fillcolor="#001f5f" stroked="f">
                <v:path arrowok="t" o:connecttype="custom" o:connectlocs="50,3;7,3;7,7;50,7;50,3" o:connectangles="0,0,0,0,0"/>
              </v:shape>
              <v:shape id="Freeform 650" o:spid="_x0000_s2783"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" path="m7,95l,95r,63l7,158,7,95xe" fillcolor="#001f5f" stroked="f">
                <v:path arrowok="t" o:connecttype="custom" o:connectlocs="7,95;0,95;0,158;7,158;7,95" o:connectangles="0,0,0,0,0"/>
              </v:shape>
              <v:shape id="Freeform 651" o:spid="_x0000_s2784"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" path="m7,188r-7,l,250r7,l7,188xe" fillcolor="#001f5f" stroked="f">
                <v:path arrowok="t" o:connecttype="custom" o:connectlocs="7,188;0,188;0,250;7,250;7,188" o:connectangles="0,0,0,0,0"/>
              </v:shape>
              <v:shape id="Freeform 652" o:spid="_x0000_s2785"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" path="m7,280r-7,l,343r7,l7,280xe" fillcolor="#001f5f" stroked="f">
                <v:path arrowok="t" o:connecttype="custom" o:connectlocs="7,280;0,280;0,343;7,343;7,280" o:connectangles="0,0,0,0,0"/>
              </v:shape>
              <v:shape id="Freeform 653" o:spid="_x0000_s2786"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" path="m64,369r-61,l3,377r61,l64,369xe" fillcolor="#001f5f" stroked="f">
                <v:path arrowok="t" o:connecttype="custom" o:connectlocs="64,369;3,369;3,377;64,377;64,369" o:connectangles="0,0,0,0,0"/>
              </v:shape>
              <v:shape id="Freeform 654" o:spid="_x0000_s2787"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" path="m157,369r-61,l96,377r61,l157,369xe" fillcolor="#001f5f" stroked="f">
                <v:path arrowok="t" o:connecttype="custom" o:connectlocs="157,369;96,369;96,377;157,377;157,369" o:connectangles="0,0,0,0,0"/>
              </v:shape>
              <v:shape id="Freeform 655" o:spid="_x0000_s2788"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" path="m249,369r-61,l188,377r61,l249,369xe" fillcolor="#001f5f" stroked="f">
                <v:path arrowok="t" o:connecttype="custom" o:connectlocs="249,369;188,369;188,377;249,377;249,369" o:connectangles="0,0,0,0,0"/>
              </v:shape>
              <v:shape id="Freeform 656" o:spid="_x0000_s2789"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" path="m342,369r-62,l280,377r62,l342,369xe" fillcolor="#001f5f" stroked="f">
                <v:path arrowok="t" o:connecttype="custom" o:connectlocs="342,369;280,369;280,377;342,377;342,369" o:connectangles="0,0,0,0,0"/>
              </v:shape>
              <v:shape id="Freeform 657" o:spid="_x0000_s2790"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" path="m434,369r-61,l373,377r61,l434,369xe" fillcolor="#001f5f" stroked="f">
                <v:path arrowok="t" o:connecttype="custom" o:connectlocs="434,369;373,369;373,377;434,377;434,369" o:connectangles="0,0,0,0,0"/>
              </v:shape>
              <v:shape id="Freeform 658" o:spid="_x0000_s2791"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" path="m526,369r-61,l465,377r61,l526,369xe" fillcolor="#001f5f" stroked="f">
                <v:path arrowok="t" o:connecttype="custom" o:connectlocs="526,369;465,369;465,377;526,377;526,369" o:connectangles="0,0,0,0,0"/>
              </v:shape>
              <v:shape id="Freeform 659" o:spid="_x0000_s2792"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" path="m619,369r-63,l556,377r63,l619,369xe" fillcolor="#001f5f" stroked="f">
                <v:path arrowok="t" o:connecttype="custom" o:connectlocs="619,369;556,369;556,377;619,377;619,369" o:connectangles="0,0,0,0,0"/>
              </v:shape>
              <v:shape id="Freeform 660" o:spid="_x0000_s2793"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" path="m630,289r-8,l622,350r8,l630,289xe" fillcolor="#001f5f" stroked="f">
                <v:path arrowok="t" o:connecttype="custom" o:connectlocs="630,289;622,289;622,350;630,350;630,289" o:connectangles="0,0,0,0,0"/>
              </v:shape>
              <v:shape id="Freeform 661" o:spid="_x0000_s2794"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" path="m630,196r-8,l622,257r8,l630,196xe" fillcolor="#001f5f" stroked="f">
                <v:path arrowok="t" o:connecttype="custom" o:connectlocs="630,196;622,196;622,257;630,257;630,196" o:connectangles="0,0,0,0,0"/>
              </v:shape>
              <v:shape id="Freeform 662" o:spid="_x0000_s2795"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" path="m630,104r-8,l622,165r8,l630,104xe" fillcolor="#001f5f" stroked="f">
                <v:path arrowok="t" o:connecttype="custom" o:connectlocs="630,104;622,104;622,165;630,165;630,104" o:connectangles="0,0,0,0,0"/>
              </v:shape>
              <v:shape id="Freeform 663" o:spid="_x0000_s2796"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" path="m630,10r-8,l622,73r8,l630,10xe" fillcolor="#001f5f" stroked="f">
                <v:path arrowok="t" o:connecttype="custom" o:connectlocs="630,10;622,10;622,73;630,73;630,10" o:connectangles="0,0,0,0,0"/>
              </v:shape>
              <v:shape id="Freeform 664" o:spid="_x0000_s2797"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" path="m603,l542,r,7l603,7r,-7xe" fillcolor="#001f5f" stroked="f">
                <v:path arrowok="t" o:connecttype="custom" o:connectlocs="603,0;542,0;542,7;603,7;603,0" o:connectangles="0,0,0,0,0"/>
              </v:shape>
              <v:shape id="Freeform 665" o:spid="_x0000_s2798"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" path="m511,l450,r,7l511,7r,-7xe" fillcolor="#001f5f" stroked="f">
                <v:path arrowok="t" o:connecttype="custom" o:connectlocs="511,0;450,0;450,7;511,7;511,0" o:connectangles="0,0,0,0,0"/>
              </v:shape>
              <v:shape id="Freeform 666" o:spid="_x0000_s2799"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" path="m418,l357,r,7l418,7r,-7xe" fillcolor="#001f5f" stroked="f">
                <v:path arrowok="t" o:connecttype="custom" o:connectlocs="418,0;357,0;357,7;418,7;418,0" o:connectangles="0,0,0,0,0"/>
              </v:shape>
              <v:shape id="Freeform 667" o:spid="_x0000_s2800"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" path="m326,l265,r,7l326,7r,-7xe" fillcolor="#001f5f" stroked="f">
                <v:path arrowok="t" o:connecttype="custom" o:connectlocs="326,0;265,0;265,7;326,7;326,0" o:connectangles="0,0,0,0,0"/>
              </v:shape>
              <v:shape id="Freeform 668" o:spid="_x0000_s2801"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" path="m234,l172,r,7l234,7r,-7xe" fillcolor="#001f5f" stroked="f">
                <v:path arrowok="t" o:connecttype="custom" o:connectlocs="234,0;172,0;172,7;234,7;234,0" o:connectangles="0,0,0,0,0"/>
              </v:shape>
              <v:shape id="Freeform 669" o:spid="_x0000_s2802" style="position:absolute;left:7315;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" path="m141,l80,r,7l141,7r,-7xe" fillcolor="#001f5f" stroked="f">
                <v:path arrowok="t" o:connecttype="custom" o:connectlocs="141,0;80,0;80,7;141,7;141,0" o:connectangles="0,0,0,0,0"/>
              </v:shape>
            </v:group>
            <v:shape id="Freeform 670" o:spid="_x0000_s2803" style="position:absolute;left:7468;top:581;width:335;height:209;visibility:visible;mso-wrap-style:square;v-text-anchor:top" coordsize="33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" path="m334,l,,,208r334,l334,xe" fillcolor="#a5a5a5" stroked="f">
              <v:path arrowok="t" o:connecttype="custom" o:connectlocs="334,0;0,0;0,208;334,208;334,0" o:connectangles="0,0,0,0,0"/>
            </v:shape>
            <v:shape id="Freeform 671" o:spid="_x0000_s2804" style="position:absolute;left:7468;top:581;width:335;height:209;visibility:visible;mso-wrap-style:square;v-text-anchor:top" coordsize="33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" path="m,208r334,l334,,,,,208xe" filled="f" strokecolor="#001f5f" strokeweight=".04725mm">
              <v:path arrowok="t" o:connecttype="custom" o:connectlocs="0,208;334,208;334,0;0,0;0,208" o:connectangles="0,0,0,0,0"/>
            </v:shape>
            <v:group id="Group 672" o:spid="_x0000_s2805" style="position:absolute;left:8053;top:415;width:630;height:378" coordorigin="8053,415"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">
              <v:shape id="Freeform 673" o:spid="_x0000_s2806"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" path="m3,3l,3,,64r7,l7,7,3,7,3,3xe" fillcolor="#001f5f" stroked="f">
                <v:path arrowok="t" o:connecttype="custom" o:connectlocs="3,3;0,3;0,64;7,64;7,7;3,7;3,3" o:connectangles="0,0,0,0,0,0,0"/>
              </v:shape>
              <v:shape id="Freeform 674" o:spid="_x0000_s2807"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" path="m50,l3,r,7l7,7,7,3r43,l50,xe" fillcolor="#001f5f" stroked="f">
                <v:path arrowok="t" o:connecttype="custom" o:connectlocs="50,0;3,0;3,7;7,7;7,3;50,3;50,0" o:connectangles="0,0,0,0,0,0,0"/>
              </v:shape>
              <v:shape id="Freeform 675" o:spid="_x0000_s2808"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" path="m50,3l7,3r,4l50,7r,-4xe" fillcolor="#001f5f" stroked="f">
                <v:path arrowok="t" o:connecttype="custom" o:connectlocs="50,3;7,3;7,7;50,7;50,3" o:connectangles="0,0,0,0,0"/>
              </v:shape>
              <v:shape id="Freeform 676" o:spid="_x0000_s2809"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" path="m7,95l,95r,63l7,158,7,95xe" fillcolor="#001f5f" stroked="f">
                <v:path arrowok="t" o:connecttype="custom" o:connectlocs="7,95;0,95;0,158;7,158;7,95" o:connectangles="0,0,0,0,0"/>
              </v:shape>
              <v:shape id="Freeform 677" o:spid="_x0000_s2810"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" path="m7,188r-7,l,250r7,l7,188xe" fillcolor="#001f5f" stroked="f">
                <v:path arrowok="t" o:connecttype="custom" o:connectlocs="7,188;0,188;0,250;7,250;7,188" o:connectangles="0,0,0,0,0"/>
              </v:shape>
              <v:shape id="Freeform 678" o:spid="_x0000_s2811"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" path="m7,280r-7,l,343r7,l7,280xe" fillcolor="#001f5f" stroked="f">
                <v:path arrowok="t" o:connecttype="custom" o:connectlocs="7,280;0,280;0,343;7,343;7,280" o:connectangles="0,0,0,0,0"/>
              </v:shape>
              <v:shape id="Freeform 679" o:spid="_x0000_s2812"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" path="m64,369r-61,l3,377r61,l64,369xe" fillcolor="#001f5f" stroked="f">
                <v:path arrowok="t" o:connecttype="custom" o:connectlocs="64,369;3,369;3,377;64,377;64,369" o:connectangles="0,0,0,0,0"/>
              </v:shape>
              <v:shape id="Freeform 680" o:spid="_x0000_s2813"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" path="m157,369r-61,l96,377r61,l157,369xe" fillcolor="#001f5f" stroked="f">
                <v:path arrowok="t" o:connecttype="custom" o:connectlocs="157,369;96,369;96,377;157,377;157,369" o:connectangles="0,0,0,0,0"/>
              </v:shape>
              <v:shape id="Freeform 681" o:spid="_x0000_s2814"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" path="m249,369r-61,l188,377r61,l249,369xe" fillcolor="#001f5f" stroked="f">
                <v:path arrowok="t" o:connecttype="custom" o:connectlocs="249,369;188,369;188,377;249,377;249,369" o:connectangles="0,0,0,0,0"/>
              </v:shape>
              <v:shape id="Freeform 682" o:spid="_x0000_s2815"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" path="m342,369r-62,l280,377r62,l342,369xe" fillcolor="#001f5f" stroked="f">
                <v:path arrowok="t" o:connecttype="custom" o:connectlocs="342,369;280,369;280,377;342,377;342,369" o:connectangles="0,0,0,0,0"/>
              </v:shape>
              <v:shape id="Freeform 683" o:spid="_x0000_s2816"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" path="m434,369r-61,l373,377r61,l434,369xe" fillcolor="#001f5f" stroked="f">
                <v:path arrowok="t" o:connecttype="custom" o:connectlocs="434,369;373,369;373,377;434,377;434,369" o:connectangles="0,0,0,0,0"/>
              </v:shape>
              <v:shape id="Freeform 684" o:spid="_x0000_s2817"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" path="m526,369r-61,l465,377r61,l526,369xe" fillcolor="#001f5f" stroked="f">
                <v:path arrowok="t" o:connecttype="custom" o:connectlocs="526,369;465,369;465,377;526,377;526,369" o:connectangles="0,0,0,0,0"/>
              </v:shape>
              <v:shape id="Freeform 685" o:spid="_x0000_s2818"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" path="m619,369r-61,l558,377r61,l619,369xe" fillcolor="#001f5f" stroked="f">
                <v:path arrowok="t" o:connecttype="custom" o:connectlocs="619,369;558,369;558,377;619,377;619,369" o:connectangles="0,0,0,0,0"/>
              </v:shape>
              <v:shape id="Freeform 686" o:spid="_x0000_s2819"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" path="m630,289r-8,l622,350r8,l630,289xe" fillcolor="#001f5f" stroked="f">
                <v:path arrowok="t" o:connecttype="custom" o:connectlocs="630,289;622,289;622,350;630,350;630,289" o:connectangles="0,0,0,0,0"/>
              </v:shape>
              <v:shape id="Freeform 687" o:spid="_x0000_s2820"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" path="m630,196r-8,l622,257r8,l630,196xe" fillcolor="#001f5f" stroked="f">
                <v:path arrowok="t" o:connecttype="custom" o:connectlocs="630,196;622,196;622,257;630,257;630,196" o:connectangles="0,0,0,0,0"/>
              </v:shape>
              <v:shape id="Freeform 688" o:spid="_x0000_s2821"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" path="m630,104r-8,l622,165r8,l630,104xe" fillcolor="#001f5f" stroked="f">
                <v:path arrowok="t" o:connecttype="custom" o:connectlocs="630,104;622,104;622,165;630,165;630,104" o:connectangles="0,0,0,0,0"/>
              </v:shape>
              <v:shape id="Freeform 689" o:spid="_x0000_s2822"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" path="m630,10r-8,l622,73r8,l630,10xe" fillcolor="#001f5f" stroked="f">
                <v:path arrowok="t" o:connecttype="custom" o:connectlocs="630,10;622,10;622,73;630,73;630,10" o:connectangles="0,0,0,0,0"/>
              </v:shape>
              <v:shape id="Freeform 690" o:spid="_x0000_s2823"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" path="m603,l542,r,7l603,7r,-7xe" fillcolor="#001f5f" stroked="f">
                <v:path arrowok="t" o:connecttype="custom" o:connectlocs="603,0;542,0;542,7;603,7;603,0" o:connectangles="0,0,0,0,0"/>
              </v:shape>
              <v:shape id="Freeform 691" o:spid="_x0000_s2824"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" path="m511,l450,r,7l511,7r,-7xe" fillcolor="#001f5f" stroked="f">
                <v:path arrowok="t" o:connecttype="custom" o:connectlocs="511,0;450,0;450,7;511,7;511,0" o:connectangles="0,0,0,0,0"/>
              </v:shape>
              <v:shape id="Freeform 692" o:spid="_x0000_s2825"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" path="m418,l357,r,7l418,7r,-7xe" fillcolor="#001f5f" stroked="f">
                <v:path arrowok="t" o:connecttype="custom" o:connectlocs="418,0;357,0;357,7;418,7;418,0" o:connectangles="0,0,0,0,0"/>
              </v:shape>
              <v:shape id="Freeform 693" o:spid="_x0000_s2826"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" path="m326,l265,r,7l326,7r,-7xe" fillcolor="#001f5f" stroked="f">
                <v:path arrowok="t" o:connecttype="custom" o:connectlocs="326,0;265,0;265,7;326,7;326,0" o:connectangles="0,0,0,0,0"/>
              </v:shape>
              <v:shape id="Freeform 694" o:spid="_x0000_s2827"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" path="m234,l172,r,7l234,7r,-7xe" fillcolor="#001f5f" stroked="f">
                <v:path arrowok="t" o:connecttype="custom" o:connectlocs="234,0;172,0;172,7;234,7;234,0" o:connectangles="0,0,0,0,0"/>
              </v:shape>
              <v:shape id="Freeform 695" o:spid="_x0000_s2828" style="position:absolute;left:8053;top:415;width:630;height:378;visibility:visible;mso-wrap-style:square;v-text-anchor:top" coordsize="63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" path="m142,l80,r,7l142,7r,-7xe" fillcolor="#001f5f" stroked="f">
                <v:path arrowok="t" o:connecttype="custom" o:connectlocs="142,0;80,0;80,7;142,7;142,0" o:connectangles="0,0,0,0,0"/>
              </v:shape>
            </v:group>
            <v:shape id="Freeform 696" o:spid="_x0000_s2829" style="position:absolute;left:8206;top:581;width:335;height:209;visibility:visible;mso-wrap-style:square;v-text-anchor:top" coordsize="33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" path="m334,l,,,208r334,l334,xe" fillcolor="#a5a5a5" stroked="f">
              <v:path arrowok="t" o:connecttype="custom" o:connectlocs="334,0;0,0;0,208;334,208;334,0" o:connectangles="0,0,0,0,0"/>
            </v:shape>
            <v:shape id="Freeform 697" o:spid="_x0000_s2830" style="position:absolute;left:8206;top:581;width:335;height:209;visibility:visible;mso-wrap-style:square;v-text-anchor:top" coordsize="33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" path="m,208r334,l334,,,,,208xe" filled="f" strokecolor="#001f5f" strokeweight=".04725mm">
              <v:path arrowok="t" o:connecttype="custom" o:connectlocs="0,208;334,208;334,0;0,0;0,208" o:connectangles="0,0,0,0,0"/>
            </v:shape>
            <v:shape id="Text Box 698" o:spid="_x0000_s2831" type="#_x0000_t202" style="position:absolute;left:6716;top:478;width:472;height: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" filled="f" stroked="f">
              <v:textbox inset="0,0,0,0">
                <w:txbxContent>
                  <w:p w14:paraId="04514E17" w14:textId="77777777" w:rsidR="00C4016A" w:rsidRDefault="00C4016A" w:rsidP="00C4016A">
                    <w:pPr>
                      <w:pStyle w:val="BodyText0"/>
                      <w:kinsoku w:val="0"/>
                      <w:overflowPunct w:val="0"/>
                      <w:spacing w:line="93" w:lineRule="exact"/>
                      <w:rPr>
                        <w:rFonts w:ascii="Calibri" w:hAnsi="Calibri" w:cs="Calibri"/>
                        <w:spacing w:val="-2"/>
                        <w:sz w:val="9"/>
                        <w:szCs w:val="9"/>
                      </w:rPr>
                    </w:pPr>
                    <w:r>
                      <w:rPr>
                        <w:rFonts w:ascii="Calibri" w:hAnsi="Calibri" w:cs="Calibri"/>
                        <w:sz w:val="9"/>
                        <w:szCs w:val="9"/>
                      </w:rPr>
                      <w:t>STA2</w:t>
                    </w:r>
                    <w:r>
                      <w:rPr>
                        <w:rFonts w:ascii="Calibri" w:hAnsi="Calibri" w:cs="Calibri"/>
                        <w:spacing w:val="2"/>
                        <w:sz w:val="9"/>
                        <w:szCs w:val="9"/>
                      </w:rPr>
                      <w:t xml:space="preserve"> </w:t>
                    </w:r>
                    <w:r>
                      <w:rPr>
                        <w:rFonts w:ascii="Calibri" w:hAnsi="Calibri" w:cs="Calibri"/>
                        <w:spacing w:val="-2"/>
                        <w:sz w:val="9"/>
                        <w:szCs w:val="9"/>
                      </w:rPr>
                      <w:t>awake</w:t>
                    </w:r>
                  </w:p>
                </w:txbxContent>
              </v:textbox>
            </v:shape>
            <v:shape id="Text Box 699" o:spid="_x0000_s2832" type="#_x0000_t202" style="position:absolute;left:7409;top:478;width:472;height: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" filled="f" stroked="f">
              <v:textbox inset="0,0,0,0">
                <w:txbxContent>
                  <w:p w14:paraId="3E2D8220" w14:textId="77777777" w:rsidR="00C4016A" w:rsidRDefault="00C4016A" w:rsidP="00C4016A">
                    <w:pPr>
                      <w:pStyle w:val="BodyText0"/>
                      <w:kinsoku w:val="0"/>
                      <w:overflowPunct w:val="0"/>
                      <w:spacing w:line="93" w:lineRule="exact"/>
                      <w:rPr>
                        <w:rFonts w:ascii="Calibri" w:hAnsi="Calibri" w:cs="Calibri"/>
                        <w:spacing w:val="-2"/>
                        <w:sz w:val="9"/>
                        <w:szCs w:val="9"/>
                      </w:rPr>
                    </w:pPr>
                    <w:r>
                      <w:rPr>
                        <w:rFonts w:ascii="Calibri" w:hAnsi="Calibri" w:cs="Calibri"/>
                        <w:sz w:val="9"/>
                        <w:szCs w:val="9"/>
                      </w:rPr>
                      <w:t>STA2</w:t>
                    </w:r>
                    <w:r>
                      <w:rPr>
                        <w:rFonts w:ascii="Calibri" w:hAnsi="Calibri" w:cs="Calibri"/>
                        <w:spacing w:val="3"/>
                        <w:sz w:val="9"/>
                        <w:szCs w:val="9"/>
                      </w:rPr>
                      <w:t xml:space="preserve"> </w:t>
                    </w:r>
                    <w:r>
                      <w:rPr>
                        <w:rFonts w:ascii="Calibri" w:hAnsi="Calibri" w:cs="Calibri"/>
                        <w:spacing w:val="-2"/>
                        <w:sz w:val="9"/>
                        <w:szCs w:val="9"/>
                      </w:rPr>
                      <w:t>awake</w:t>
                    </w:r>
                  </w:p>
                </w:txbxContent>
              </v:textbox>
            </v:shape>
            <v:shape id="Text Box 700" o:spid="_x0000_s2833" type="#_x0000_t202" style="position:absolute;left:8147;top:478;width:472;height: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" filled="f" stroked="f">
              <v:textbox inset="0,0,0,0">
                <w:txbxContent>
                  <w:p w14:paraId="72E5E12F" w14:textId="77777777" w:rsidR="00C4016A" w:rsidRDefault="00C4016A" w:rsidP="00C4016A">
                    <w:pPr>
                      <w:pStyle w:val="BodyText0"/>
                      <w:kinsoku w:val="0"/>
                      <w:overflowPunct w:val="0"/>
                      <w:spacing w:line="93" w:lineRule="exact"/>
                      <w:rPr>
                        <w:rFonts w:ascii="Calibri" w:hAnsi="Calibri" w:cs="Calibri"/>
                        <w:spacing w:val="-2"/>
                        <w:sz w:val="9"/>
                        <w:szCs w:val="9"/>
                      </w:rPr>
                    </w:pPr>
                    <w:r>
                      <w:rPr>
                        <w:rFonts w:ascii="Calibri" w:hAnsi="Calibri" w:cs="Calibri"/>
                        <w:sz w:val="9"/>
                        <w:szCs w:val="9"/>
                      </w:rPr>
                      <w:t>STA2</w:t>
                    </w:r>
                    <w:r>
                      <w:rPr>
                        <w:rFonts w:ascii="Calibri" w:hAnsi="Calibri" w:cs="Calibri"/>
                        <w:spacing w:val="2"/>
                        <w:sz w:val="9"/>
                        <w:szCs w:val="9"/>
                      </w:rPr>
                      <w:t xml:space="preserve"> </w:t>
                    </w:r>
                    <w:r>
                      <w:rPr>
                        <w:rFonts w:ascii="Calibri" w:hAnsi="Calibri" w:cs="Calibri"/>
                        <w:spacing w:val="-2"/>
                        <w:sz w:val="9"/>
                        <w:szCs w:val="9"/>
                      </w:rPr>
                      <w:t>awake</w:t>
                    </w:r>
                  </w:p>
                </w:txbxContent>
              </v:textbox>
            </v:shape>
            <w10:wrap anchorx="page"/>
          </v:group>
        </w:pict>
      </w:r>
      <w:r w:rsidR="00C4016A" w:rsidRPr="00C4016A">
        <w:rPr>
          <w:rFonts w:ascii="Calibri" w:eastAsia="Times New Roman" w:hAnsi="Calibri" w:cs="Calibri"/>
          <w:spacing w:val="-2"/>
          <w:sz w:val="12"/>
          <w:szCs w:val="12"/>
          <w:lang w:val="en-US"/>
        </w:rPr>
        <w:t>Link1</w:t>
      </w:r>
    </w:p>
    <w:p w14:paraId="0DB578FC" w14:textId="77777777" w:rsidR="00C4016A" w:rsidRPr="00C4016A" w:rsidRDefault="00C4016A" w:rsidP="00C4016A">
      <w:pPr>
        <w:widowControl w:val="0"/>
        <w:kinsoku w:val="0"/>
        <w:overflowPunct w:val="0"/>
        <w:autoSpaceDE w:val="0"/>
        <w:autoSpaceDN w:val="0"/>
        <w:adjustRightInd w:val="0"/>
        <w:jc w:val="left"/>
        <w:rPr>
          <w:rFonts w:ascii="Calibri" w:eastAsia="Times New Roman" w:hAnsi="Calibri" w:cs="Calibri"/>
          <w:sz w:val="12"/>
          <w:szCs w:val="12"/>
          <w:lang w:val="en-US"/>
        </w:rPr>
      </w:pPr>
    </w:p>
    <w:p w14:paraId="05EF06DC" w14:textId="77777777" w:rsidR="00C4016A" w:rsidRPr="00C4016A" w:rsidRDefault="00C4016A" w:rsidP="00C4016A">
      <w:pPr>
        <w:widowControl w:val="0"/>
        <w:kinsoku w:val="0"/>
        <w:overflowPunct w:val="0"/>
        <w:autoSpaceDE w:val="0"/>
        <w:autoSpaceDN w:val="0"/>
        <w:adjustRightInd w:val="0"/>
        <w:jc w:val="left"/>
        <w:rPr>
          <w:rFonts w:ascii="Calibri" w:eastAsia="Times New Roman" w:hAnsi="Calibri" w:cs="Calibri"/>
          <w:sz w:val="12"/>
          <w:szCs w:val="12"/>
          <w:lang w:val="en-US"/>
        </w:rPr>
      </w:pPr>
    </w:p>
    <w:p w14:paraId="3DE6D8F3" w14:textId="77777777" w:rsidR="00C4016A" w:rsidRPr="00C4016A" w:rsidRDefault="00C4016A" w:rsidP="00C4016A">
      <w:pPr>
        <w:widowControl w:val="0"/>
        <w:kinsoku w:val="0"/>
        <w:overflowPunct w:val="0"/>
        <w:autoSpaceDE w:val="0"/>
        <w:autoSpaceDN w:val="0"/>
        <w:adjustRightInd w:val="0"/>
        <w:spacing w:before="96"/>
        <w:jc w:val="left"/>
        <w:rPr>
          <w:rFonts w:ascii="Calibri" w:eastAsia="Times New Roman" w:hAnsi="Calibri" w:cs="Calibri"/>
          <w:spacing w:val="-2"/>
          <w:sz w:val="12"/>
          <w:szCs w:val="12"/>
          <w:lang w:val="en-US"/>
        </w:rPr>
      </w:pPr>
      <w:r w:rsidRPr="00C4016A">
        <w:rPr>
          <w:rFonts w:ascii="Calibri" w:eastAsia="Times New Roman" w:hAnsi="Calibri" w:cs="Calibri"/>
          <w:spacing w:val="-2"/>
          <w:sz w:val="12"/>
          <w:szCs w:val="12"/>
          <w:lang w:val="en-US"/>
        </w:rPr>
        <w:t>Link2</w:t>
      </w:r>
    </w:p>
    <w:p w14:paraId="5C1DB080" w14:textId="77777777" w:rsidR="00C4016A" w:rsidRPr="00C4016A" w:rsidRDefault="00C4016A" w:rsidP="00C4016A">
      <w:pPr>
        <w:widowControl w:val="0"/>
        <w:kinsoku w:val="0"/>
        <w:overflowPunct w:val="0"/>
        <w:autoSpaceDE w:val="0"/>
        <w:autoSpaceDN w:val="0"/>
        <w:adjustRightInd w:val="0"/>
        <w:jc w:val="left"/>
        <w:rPr>
          <w:rFonts w:ascii="Calibri" w:eastAsia="Times New Roman" w:hAnsi="Calibri" w:cs="Calibri"/>
          <w:sz w:val="12"/>
          <w:szCs w:val="12"/>
          <w:lang w:val="en-US"/>
        </w:rPr>
      </w:pPr>
    </w:p>
    <w:p w14:paraId="7A09109D" w14:textId="77777777" w:rsidR="00C4016A" w:rsidRPr="00C4016A" w:rsidRDefault="00C4016A" w:rsidP="00C4016A">
      <w:pPr>
        <w:widowControl w:val="0"/>
        <w:kinsoku w:val="0"/>
        <w:overflowPunct w:val="0"/>
        <w:autoSpaceDE w:val="0"/>
        <w:autoSpaceDN w:val="0"/>
        <w:adjustRightInd w:val="0"/>
        <w:jc w:val="left"/>
        <w:rPr>
          <w:rFonts w:ascii="Calibri" w:eastAsia="Times New Roman" w:hAnsi="Calibri" w:cs="Calibri"/>
          <w:sz w:val="12"/>
          <w:szCs w:val="12"/>
          <w:lang w:val="en-US"/>
        </w:rPr>
      </w:pPr>
    </w:p>
    <w:p w14:paraId="48CF4960" w14:textId="77777777" w:rsidR="00C4016A" w:rsidRPr="00C4016A" w:rsidRDefault="00C4016A" w:rsidP="00C4016A">
      <w:pPr>
        <w:widowControl w:val="0"/>
        <w:kinsoku w:val="0"/>
        <w:overflowPunct w:val="0"/>
        <w:autoSpaceDE w:val="0"/>
        <w:autoSpaceDN w:val="0"/>
        <w:adjustRightInd w:val="0"/>
        <w:spacing w:before="6"/>
        <w:jc w:val="left"/>
        <w:rPr>
          <w:rFonts w:ascii="Calibri" w:eastAsia="Times New Roman" w:hAnsi="Calibri" w:cs="Calibri"/>
          <w:sz w:val="9"/>
          <w:szCs w:val="9"/>
          <w:lang w:val="en-US"/>
        </w:rPr>
      </w:pPr>
    </w:p>
    <w:p w14:paraId="533EC8E8" w14:textId="73BD168E" w:rsidR="00C4016A" w:rsidRPr="00C4016A" w:rsidRDefault="001276F1" w:rsidP="00C4016A">
      <w:pPr>
        <w:widowControl w:val="0"/>
        <w:kinsoku w:val="0"/>
        <w:overflowPunct w:val="0"/>
        <w:autoSpaceDE w:val="0"/>
        <w:autoSpaceDN w:val="0"/>
        <w:adjustRightInd w:val="0"/>
        <w:jc w:val="left"/>
        <w:rPr>
          <w:rFonts w:ascii="Calibri" w:eastAsia="Times New Roman" w:hAnsi="Calibri" w:cs="Calibri"/>
          <w:spacing w:val="-2"/>
          <w:sz w:val="12"/>
          <w:szCs w:val="12"/>
          <w:lang w:val="en-US"/>
        </w:rPr>
      </w:pPr>
      <w:r>
        <w:rPr>
          <w:noProof/>
        </w:rPr>
        <w:pict w14:anchorId="56EA4099">
          <v:shape id="Freeform: Shape 791" o:spid="_x0000_s2750" style="position:absolute;margin-left:217.1pt;margin-top:8.75pt;width:215.1pt;height:0;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" o:allowincell="f" path="m,l4302,e" filled="f" strokecolor="#001f5f" strokeweight=".18272mm">
            <v:path arrowok="t" o:connecttype="custom" o:connectlocs="0,0;2731770,0" o:connectangles="0,0"/>
            <w10:wrap type="topAndBottom" anchorx="page"/>
          </v:shape>
        </w:pict>
      </w:r>
      <w:r w:rsidR="00C4016A" w:rsidRPr="00C4016A">
        <w:rPr>
          <w:rFonts w:ascii="Calibri" w:eastAsia="Times New Roman" w:hAnsi="Calibri" w:cs="Calibri"/>
          <w:spacing w:val="-2"/>
          <w:sz w:val="12"/>
          <w:szCs w:val="12"/>
          <w:lang w:val="en-US"/>
        </w:rPr>
        <w:t>Link3</w:t>
      </w:r>
    </w:p>
    <w:p w14:paraId="2AAE4EBD" w14:textId="77777777" w:rsidR="00C4016A" w:rsidRPr="00C4016A" w:rsidRDefault="00C4016A" w:rsidP="00C4016A">
      <w:pPr>
        <w:widowControl w:val="0"/>
        <w:kinsoku w:val="0"/>
        <w:overflowPunct w:val="0"/>
        <w:autoSpaceDE w:val="0"/>
        <w:autoSpaceDN w:val="0"/>
        <w:adjustRightInd w:val="0"/>
        <w:spacing w:before="5"/>
        <w:jc w:val="left"/>
        <w:rPr>
          <w:rFonts w:ascii="Calibri" w:eastAsia="Times New Roman" w:hAnsi="Calibri" w:cs="Calibri"/>
          <w:sz w:val="28"/>
          <w:szCs w:val="28"/>
          <w:lang w:val="en-US"/>
        </w:rPr>
      </w:pPr>
    </w:p>
    <w:p w14:paraId="7C0F760F" w14:textId="77777777" w:rsidR="00C4016A" w:rsidRPr="00C4016A" w:rsidRDefault="00C4016A" w:rsidP="00C4016A">
      <w:pPr>
        <w:widowControl w:val="0"/>
        <w:kinsoku w:val="0"/>
        <w:overflowPunct w:val="0"/>
        <w:autoSpaceDE w:val="0"/>
        <w:autoSpaceDN w:val="0"/>
        <w:adjustRightInd w:val="0"/>
        <w:spacing w:before="93" w:line="249" w:lineRule="auto"/>
        <w:jc w:val="left"/>
        <w:outlineLvl w:val="4"/>
        <w:rPr>
          <w:rFonts w:ascii="Arial" w:eastAsia="Times New Roman" w:hAnsi="Arial" w:cs="Arial"/>
          <w:b/>
          <w:bCs/>
          <w:sz w:val="20"/>
          <w:lang w:val="en-US"/>
        </w:rPr>
      </w:pPr>
      <w:bookmarkStart w:id="229" w:name="_bookmark41"/>
      <w:bookmarkEnd w:id="229"/>
      <w:r w:rsidRPr="00C4016A">
        <w:rPr>
          <w:rFonts w:ascii="Arial" w:eastAsia="Times New Roman" w:hAnsi="Arial" w:cs="Arial"/>
          <w:b/>
          <w:bCs/>
          <w:sz w:val="20"/>
          <w:lang w:val="en-US"/>
        </w:rPr>
        <w:t>Figure</w:t>
      </w:r>
      <w:r w:rsidRPr="00C4016A">
        <w:rPr>
          <w:rFonts w:ascii="Arial" w:eastAsia="Times New Roman" w:hAnsi="Arial" w:cs="Arial"/>
          <w:b/>
          <w:bCs/>
          <w:spacing w:val="-4"/>
          <w:sz w:val="20"/>
          <w:lang w:val="en-US"/>
        </w:rPr>
        <w:t xml:space="preserve"> </w:t>
      </w:r>
      <w:r w:rsidRPr="00C4016A">
        <w:rPr>
          <w:rFonts w:ascii="Arial" w:eastAsia="Times New Roman" w:hAnsi="Arial" w:cs="Arial"/>
          <w:b/>
          <w:bCs/>
          <w:sz w:val="20"/>
          <w:lang w:val="en-US"/>
        </w:rPr>
        <w:t>35-11—Example</w:t>
      </w:r>
      <w:r w:rsidRPr="00C4016A">
        <w:rPr>
          <w:rFonts w:ascii="Arial" w:eastAsia="Times New Roman" w:hAnsi="Arial" w:cs="Arial"/>
          <w:b/>
          <w:bCs/>
          <w:spacing w:val="-4"/>
          <w:sz w:val="20"/>
          <w:lang w:val="en-US"/>
        </w:rPr>
        <w:t xml:space="preserve"> </w:t>
      </w:r>
      <w:r w:rsidRPr="00C4016A">
        <w:rPr>
          <w:rFonts w:ascii="Arial" w:eastAsia="Times New Roman" w:hAnsi="Arial" w:cs="Arial"/>
          <w:b/>
          <w:bCs/>
          <w:sz w:val="20"/>
          <w:lang w:val="en-US"/>
        </w:rPr>
        <w:t>of</w:t>
      </w:r>
      <w:r w:rsidRPr="00C4016A">
        <w:rPr>
          <w:rFonts w:ascii="Arial" w:eastAsia="Times New Roman" w:hAnsi="Arial" w:cs="Arial"/>
          <w:b/>
          <w:bCs/>
          <w:spacing w:val="-4"/>
          <w:sz w:val="20"/>
          <w:lang w:val="en-US"/>
        </w:rPr>
        <w:t xml:space="preserve"> </w:t>
      </w:r>
      <w:r w:rsidRPr="00C4016A">
        <w:rPr>
          <w:rFonts w:ascii="Arial" w:eastAsia="Times New Roman" w:hAnsi="Arial" w:cs="Arial"/>
          <w:b/>
          <w:bCs/>
          <w:sz w:val="20"/>
          <w:lang w:val="en-US"/>
        </w:rPr>
        <w:t>link</w:t>
      </w:r>
      <w:r w:rsidRPr="00C4016A">
        <w:rPr>
          <w:rFonts w:ascii="Arial" w:eastAsia="Times New Roman" w:hAnsi="Arial" w:cs="Arial"/>
          <w:b/>
          <w:bCs/>
          <w:spacing w:val="-4"/>
          <w:sz w:val="20"/>
          <w:lang w:val="en-US"/>
        </w:rPr>
        <w:t xml:space="preserve"> </w:t>
      </w:r>
      <w:r w:rsidRPr="00C4016A">
        <w:rPr>
          <w:rFonts w:ascii="Arial" w:eastAsia="Times New Roman" w:hAnsi="Arial" w:cs="Arial"/>
          <w:b/>
          <w:bCs/>
          <w:sz w:val="20"/>
          <w:lang w:val="en-US"/>
        </w:rPr>
        <w:t>transition</w:t>
      </w:r>
      <w:r w:rsidRPr="00C4016A">
        <w:rPr>
          <w:rFonts w:ascii="Arial" w:eastAsia="Times New Roman" w:hAnsi="Arial" w:cs="Arial"/>
          <w:b/>
          <w:bCs/>
          <w:spacing w:val="-4"/>
          <w:sz w:val="20"/>
          <w:lang w:val="en-US"/>
        </w:rPr>
        <w:t xml:space="preserve"> </w:t>
      </w:r>
      <w:r w:rsidRPr="00C4016A">
        <w:rPr>
          <w:rFonts w:ascii="Arial" w:eastAsia="Times New Roman" w:hAnsi="Arial" w:cs="Arial"/>
          <w:b/>
          <w:bCs/>
          <w:sz w:val="20"/>
          <w:lang w:val="en-US"/>
        </w:rPr>
        <w:t>operation</w:t>
      </w:r>
      <w:r w:rsidRPr="00C4016A">
        <w:rPr>
          <w:rFonts w:ascii="Arial" w:eastAsia="Times New Roman" w:hAnsi="Arial" w:cs="Arial"/>
          <w:b/>
          <w:bCs/>
          <w:spacing w:val="-4"/>
          <w:sz w:val="20"/>
          <w:lang w:val="en-US"/>
        </w:rPr>
        <w:t xml:space="preserve"> </w:t>
      </w:r>
      <w:r w:rsidRPr="00C4016A">
        <w:rPr>
          <w:rFonts w:ascii="Arial" w:eastAsia="Times New Roman" w:hAnsi="Arial" w:cs="Arial"/>
          <w:b/>
          <w:bCs/>
          <w:sz w:val="20"/>
          <w:lang w:val="en-US"/>
        </w:rPr>
        <w:t>by</w:t>
      </w:r>
      <w:r w:rsidRPr="00C4016A">
        <w:rPr>
          <w:rFonts w:ascii="Arial" w:eastAsia="Times New Roman" w:hAnsi="Arial" w:cs="Arial"/>
          <w:b/>
          <w:bCs/>
          <w:spacing w:val="-4"/>
          <w:sz w:val="20"/>
          <w:lang w:val="en-US"/>
        </w:rPr>
        <w:t xml:space="preserve"> </w:t>
      </w:r>
      <w:r w:rsidRPr="00C4016A">
        <w:rPr>
          <w:rFonts w:ascii="Arial" w:eastAsia="Times New Roman" w:hAnsi="Arial" w:cs="Arial"/>
          <w:b/>
          <w:bCs/>
          <w:sz w:val="20"/>
          <w:lang w:val="en-US"/>
        </w:rPr>
        <w:t>a</w:t>
      </w:r>
      <w:r w:rsidRPr="00C4016A">
        <w:rPr>
          <w:rFonts w:ascii="Arial" w:eastAsia="Times New Roman" w:hAnsi="Arial" w:cs="Arial"/>
          <w:b/>
          <w:bCs/>
          <w:spacing w:val="-4"/>
          <w:sz w:val="20"/>
          <w:lang w:val="en-US"/>
        </w:rPr>
        <w:t xml:space="preserve"> </w:t>
      </w:r>
      <w:r w:rsidRPr="00C4016A">
        <w:rPr>
          <w:rFonts w:ascii="Arial" w:eastAsia="Times New Roman" w:hAnsi="Arial" w:cs="Arial"/>
          <w:b/>
          <w:bCs/>
          <w:sz w:val="20"/>
          <w:lang w:val="en-US"/>
        </w:rPr>
        <w:t>single</w:t>
      </w:r>
      <w:r w:rsidRPr="00C4016A">
        <w:rPr>
          <w:rFonts w:ascii="Arial" w:eastAsia="Times New Roman" w:hAnsi="Arial" w:cs="Arial"/>
          <w:b/>
          <w:bCs/>
          <w:spacing w:val="-4"/>
          <w:sz w:val="20"/>
          <w:lang w:val="en-US"/>
        </w:rPr>
        <w:t xml:space="preserve"> </w:t>
      </w:r>
      <w:r w:rsidRPr="00C4016A">
        <w:rPr>
          <w:rFonts w:ascii="Arial" w:eastAsia="Times New Roman" w:hAnsi="Arial" w:cs="Arial"/>
          <w:b/>
          <w:bCs/>
          <w:sz w:val="20"/>
          <w:lang w:val="en-US"/>
        </w:rPr>
        <w:t>radio</w:t>
      </w:r>
      <w:r w:rsidRPr="00C4016A">
        <w:rPr>
          <w:rFonts w:ascii="Arial" w:eastAsia="Times New Roman" w:hAnsi="Arial" w:cs="Arial"/>
          <w:b/>
          <w:bCs/>
          <w:spacing w:val="-4"/>
          <w:sz w:val="20"/>
          <w:lang w:val="en-US"/>
        </w:rPr>
        <w:t xml:space="preserve"> </w:t>
      </w:r>
      <w:r w:rsidRPr="00C4016A">
        <w:rPr>
          <w:rFonts w:ascii="Arial" w:eastAsia="Times New Roman" w:hAnsi="Arial" w:cs="Arial"/>
          <w:b/>
          <w:bCs/>
          <w:sz w:val="20"/>
          <w:lang w:val="en-US"/>
        </w:rPr>
        <w:t>non-AP</w:t>
      </w:r>
      <w:r w:rsidRPr="00C4016A">
        <w:rPr>
          <w:rFonts w:ascii="Arial" w:eastAsia="Times New Roman" w:hAnsi="Arial" w:cs="Arial"/>
          <w:b/>
          <w:bCs/>
          <w:spacing w:val="-4"/>
          <w:sz w:val="20"/>
          <w:lang w:val="en-US"/>
        </w:rPr>
        <w:t xml:space="preserve"> </w:t>
      </w:r>
      <w:r w:rsidRPr="00C4016A">
        <w:rPr>
          <w:rFonts w:ascii="Arial" w:eastAsia="Times New Roman" w:hAnsi="Arial" w:cs="Arial"/>
          <w:b/>
          <w:bCs/>
          <w:sz w:val="20"/>
          <w:lang w:val="en-US"/>
        </w:rPr>
        <w:t>MLD</w:t>
      </w:r>
      <w:r w:rsidRPr="00C4016A">
        <w:rPr>
          <w:rFonts w:ascii="Arial" w:eastAsia="Times New Roman" w:hAnsi="Arial" w:cs="Arial"/>
          <w:b/>
          <w:bCs/>
          <w:spacing w:val="-4"/>
          <w:sz w:val="20"/>
          <w:lang w:val="en-US"/>
        </w:rPr>
        <w:t xml:space="preserve"> </w:t>
      </w:r>
      <w:r w:rsidRPr="00C4016A">
        <w:rPr>
          <w:rFonts w:ascii="Arial" w:eastAsia="Times New Roman" w:hAnsi="Arial" w:cs="Arial"/>
          <w:b/>
          <w:bCs/>
          <w:sz w:val="20"/>
          <w:lang w:val="en-US"/>
        </w:rPr>
        <w:t>using power states</w:t>
      </w:r>
    </w:p>
    <w:p w14:paraId="78310FA3" w14:textId="77777777" w:rsidR="00C4016A" w:rsidRPr="00C4016A" w:rsidRDefault="00C4016A" w:rsidP="00C4016A">
      <w:pPr>
        <w:widowControl w:val="0"/>
        <w:kinsoku w:val="0"/>
        <w:overflowPunct w:val="0"/>
        <w:autoSpaceDE w:val="0"/>
        <w:autoSpaceDN w:val="0"/>
        <w:adjustRightInd w:val="0"/>
        <w:spacing w:before="2"/>
        <w:jc w:val="left"/>
        <w:rPr>
          <w:rFonts w:ascii="Arial" w:eastAsia="Times New Roman" w:hAnsi="Arial" w:cs="Arial"/>
          <w:b/>
          <w:bCs/>
          <w:sz w:val="28"/>
          <w:szCs w:val="28"/>
          <w:lang w:val="en-US"/>
        </w:rPr>
      </w:pPr>
    </w:p>
    <w:p w14:paraId="0D31D987" w14:textId="12A5B8BE" w:rsidR="00C4016A" w:rsidRPr="00C4016A" w:rsidRDefault="00FE700F" w:rsidP="00C4016A">
      <w:pPr>
        <w:widowControl w:val="0"/>
        <w:kinsoku w:val="0"/>
        <w:overflowPunct w:val="0"/>
        <w:autoSpaceDE w:val="0"/>
        <w:autoSpaceDN w:val="0"/>
        <w:adjustRightInd w:val="0"/>
        <w:spacing w:before="91"/>
        <w:jc w:val="left"/>
        <w:rPr>
          <w:rFonts w:eastAsia="Times New Roman"/>
          <w:spacing w:val="-5"/>
          <w:sz w:val="20"/>
          <w:lang w:val="en-US"/>
        </w:rPr>
      </w:pPr>
      <w:ins w:id="230" w:author="Cariou, Laurent" w:date="2022-08-30T21:40:00Z">
        <w:r>
          <w:rPr>
            <w:rFonts w:eastAsia="Times New Roman"/>
            <w:sz w:val="20"/>
            <w:lang w:val="en-US"/>
          </w:rPr>
          <w:t>(#</w:t>
        </w:r>
        <w:proofErr w:type="gramStart"/>
        <w:r>
          <w:rPr>
            <w:rFonts w:eastAsia="Times New Roman"/>
            <w:sz w:val="20"/>
            <w:lang w:val="en-US"/>
          </w:rPr>
          <w:t>11913)</w:t>
        </w:r>
      </w:ins>
      <w:r w:rsidR="00C4016A" w:rsidRPr="00C4016A">
        <w:rPr>
          <w:rFonts w:eastAsia="Times New Roman"/>
          <w:sz w:val="20"/>
          <w:lang w:val="en-US"/>
        </w:rPr>
        <w:t>In</w:t>
      </w:r>
      <w:proofErr w:type="gramEnd"/>
      <w:r w:rsidR="00C4016A" w:rsidRPr="00C4016A">
        <w:rPr>
          <w:rFonts w:eastAsia="Times New Roman"/>
          <w:spacing w:val="-5"/>
          <w:sz w:val="20"/>
          <w:lang w:val="en-US"/>
        </w:rPr>
        <w:t xml:space="preserve"> </w:t>
      </w:r>
      <w:r w:rsidR="00C4016A" w:rsidRPr="00C4016A">
        <w:rPr>
          <w:rFonts w:eastAsia="Times New Roman"/>
          <w:sz w:val="20"/>
          <w:lang w:val="en-US"/>
        </w:rPr>
        <w:t>this</w:t>
      </w:r>
      <w:r w:rsidR="00C4016A" w:rsidRPr="00C4016A">
        <w:rPr>
          <w:rFonts w:eastAsia="Times New Roman"/>
          <w:spacing w:val="-4"/>
          <w:sz w:val="20"/>
          <w:lang w:val="en-US"/>
        </w:rPr>
        <w:t xml:space="preserve"> </w:t>
      </w:r>
      <w:r w:rsidR="00C4016A" w:rsidRPr="00C4016A">
        <w:rPr>
          <w:rFonts w:eastAsia="Times New Roman"/>
          <w:sz w:val="20"/>
          <w:lang w:val="en-US"/>
        </w:rPr>
        <w:t>example,</w:t>
      </w:r>
      <w:r w:rsidR="00C4016A" w:rsidRPr="00C4016A">
        <w:rPr>
          <w:rFonts w:eastAsia="Times New Roman"/>
          <w:spacing w:val="-5"/>
          <w:sz w:val="20"/>
          <w:lang w:val="en-US"/>
        </w:rPr>
        <w:t xml:space="preserve"> </w:t>
      </w:r>
      <w:r w:rsidR="00C4016A" w:rsidRPr="00C4016A">
        <w:rPr>
          <w:rFonts w:eastAsia="Times New Roman"/>
          <w:sz w:val="20"/>
          <w:lang w:val="en-US"/>
        </w:rPr>
        <w:t>while</w:t>
      </w:r>
      <w:r w:rsidR="00C4016A" w:rsidRPr="00C4016A">
        <w:rPr>
          <w:rFonts w:eastAsia="Times New Roman"/>
          <w:spacing w:val="-3"/>
          <w:sz w:val="20"/>
          <w:lang w:val="en-US"/>
        </w:rPr>
        <w:t xml:space="preserve"> </w:t>
      </w:r>
      <w:r w:rsidR="00C4016A" w:rsidRPr="00C4016A">
        <w:rPr>
          <w:rFonts w:eastAsia="Times New Roman"/>
          <w:sz w:val="20"/>
          <w:lang w:val="en-US"/>
        </w:rPr>
        <w:t>operating</w:t>
      </w:r>
      <w:r w:rsidR="00C4016A" w:rsidRPr="00C4016A">
        <w:rPr>
          <w:rFonts w:eastAsia="Times New Roman"/>
          <w:spacing w:val="-4"/>
          <w:sz w:val="20"/>
          <w:lang w:val="en-US"/>
        </w:rPr>
        <w:t xml:space="preserve"> </w:t>
      </w:r>
      <w:r w:rsidR="00C4016A" w:rsidRPr="00C4016A">
        <w:rPr>
          <w:rFonts w:eastAsia="Times New Roman"/>
          <w:sz w:val="20"/>
          <w:lang w:val="en-US"/>
        </w:rPr>
        <w:t>on</w:t>
      </w:r>
      <w:r w:rsidR="00C4016A" w:rsidRPr="00C4016A">
        <w:rPr>
          <w:rFonts w:eastAsia="Times New Roman"/>
          <w:spacing w:val="-4"/>
          <w:sz w:val="20"/>
          <w:lang w:val="en-US"/>
        </w:rPr>
        <w:t xml:space="preserve"> </w:t>
      </w:r>
      <w:r w:rsidR="00C4016A" w:rsidRPr="00C4016A">
        <w:rPr>
          <w:rFonts w:eastAsia="Times New Roman"/>
          <w:sz w:val="20"/>
          <w:lang w:val="en-US"/>
        </w:rPr>
        <w:t>link</w:t>
      </w:r>
      <w:r w:rsidR="00C4016A" w:rsidRPr="00C4016A">
        <w:rPr>
          <w:rFonts w:eastAsia="Times New Roman"/>
          <w:spacing w:val="-4"/>
          <w:sz w:val="20"/>
          <w:lang w:val="en-US"/>
        </w:rPr>
        <w:t xml:space="preserve"> </w:t>
      </w:r>
      <w:r w:rsidR="00C4016A" w:rsidRPr="00C4016A">
        <w:rPr>
          <w:rFonts w:eastAsia="Times New Roman"/>
          <w:spacing w:val="-5"/>
          <w:sz w:val="20"/>
          <w:lang w:val="en-US"/>
        </w:rPr>
        <w:t>1:</w:t>
      </w:r>
    </w:p>
    <w:p w14:paraId="4C72C684" w14:textId="3DA58E28" w:rsidR="00C4016A" w:rsidRPr="00C4016A" w:rsidRDefault="00C4016A" w:rsidP="003667F8">
      <w:pPr>
        <w:widowControl w:val="0"/>
        <w:numPr>
          <w:ilvl w:val="0"/>
          <w:numId w:val="4"/>
        </w:numPr>
        <w:tabs>
          <w:tab w:val="left" w:pos="760"/>
        </w:tabs>
        <w:kinsoku w:val="0"/>
        <w:overflowPunct w:val="0"/>
        <w:autoSpaceDE w:val="0"/>
        <w:autoSpaceDN w:val="0"/>
        <w:adjustRightInd w:val="0"/>
        <w:spacing w:before="70" w:line="249" w:lineRule="auto"/>
        <w:ind w:left="759" w:right="158"/>
        <w:jc w:val="left"/>
        <w:rPr>
          <w:rFonts w:eastAsia="Times New Roman"/>
          <w:sz w:val="20"/>
          <w:lang w:val="en-US"/>
        </w:rPr>
      </w:pPr>
      <w:r w:rsidRPr="00C4016A">
        <w:rPr>
          <w:rFonts w:eastAsia="Times New Roman"/>
          <w:sz w:val="20"/>
          <w:lang w:val="en-US"/>
        </w:rPr>
        <w:t>STA</w:t>
      </w:r>
      <w:r w:rsidRPr="00C4016A">
        <w:rPr>
          <w:rFonts w:eastAsia="Times New Roman"/>
          <w:spacing w:val="-2"/>
          <w:sz w:val="20"/>
          <w:lang w:val="en-US"/>
        </w:rPr>
        <w:t xml:space="preserve"> </w:t>
      </w:r>
      <w:r w:rsidRPr="00C4016A">
        <w:rPr>
          <w:rFonts w:eastAsia="Times New Roman"/>
          <w:sz w:val="20"/>
          <w:lang w:val="en-US"/>
        </w:rPr>
        <w:t>1</w:t>
      </w:r>
      <w:r w:rsidRPr="00C4016A">
        <w:rPr>
          <w:rFonts w:eastAsia="Times New Roman"/>
          <w:spacing w:val="30"/>
          <w:sz w:val="20"/>
          <w:lang w:val="en-US"/>
        </w:rPr>
        <w:t xml:space="preserve"> </w:t>
      </w:r>
      <w:r w:rsidRPr="00C4016A">
        <w:rPr>
          <w:rFonts w:eastAsia="Times New Roman"/>
          <w:sz w:val="20"/>
          <w:lang w:val="en-US"/>
        </w:rPr>
        <w:t>of</w:t>
      </w:r>
      <w:r w:rsidRPr="00C4016A">
        <w:rPr>
          <w:rFonts w:eastAsia="Times New Roman"/>
          <w:spacing w:val="30"/>
          <w:sz w:val="20"/>
          <w:lang w:val="en-US"/>
        </w:rPr>
        <w:t xml:space="preserve"> </w:t>
      </w:r>
      <w:r w:rsidRPr="00C4016A">
        <w:rPr>
          <w:rFonts w:eastAsia="Times New Roman"/>
          <w:sz w:val="20"/>
          <w:lang w:val="en-US"/>
        </w:rPr>
        <w:t>the</w:t>
      </w:r>
      <w:r w:rsidRPr="00C4016A">
        <w:rPr>
          <w:rFonts w:eastAsia="Times New Roman"/>
          <w:spacing w:val="31"/>
          <w:sz w:val="20"/>
          <w:lang w:val="en-US"/>
        </w:rPr>
        <w:t xml:space="preserve"> </w:t>
      </w:r>
      <w:r w:rsidRPr="00C4016A">
        <w:rPr>
          <w:rFonts w:eastAsia="Times New Roman"/>
          <w:sz w:val="20"/>
          <w:lang w:val="en-US"/>
        </w:rPr>
        <w:t>non-AP</w:t>
      </w:r>
      <w:r w:rsidRPr="00C4016A">
        <w:rPr>
          <w:rFonts w:eastAsia="Times New Roman"/>
          <w:spacing w:val="30"/>
          <w:sz w:val="20"/>
          <w:lang w:val="en-US"/>
        </w:rPr>
        <w:t xml:space="preserve"> </w:t>
      </w:r>
      <w:r w:rsidRPr="00C4016A">
        <w:rPr>
          <w:rFonts w:eastAsia="Times New Roman"/>
          <w:sz w:val="20"/>
          <w:lang w:val="en-US"/>
        </w:rPr>
        <w:t>MLD</w:t>
      </w:r>
      <w:r w:rsidRPr="00C4016A">
        <w:rPr>
          <w:rFonts w:eastAsia="Times New Roman"/>
          <w:spacing w:val="30"/>
          <w:sz w:val="20"/>
          <w:lang w:val="en-US"/>
        </w:rPr>
        <w:t xml:space="preserve"> </w:t>
      </w:r>
      <w:del w:id="231" w:author="Cariou, Laurent" w:date="2022-08-30T19:39:00Z">
        <w:r w:rsidRPr="00C4016A" w:rsidDel="008C52AD">
          <w:rPr>
            <w:rFonts w:eastAsia="Times New Roman"/>
            <w:sz w:val="20"/>
            <w:lang w:val="en-US"/>
          </w:rPr>
          <w:delText>may</w:delText>
        </w:r>
        <w:r w:rsidRPr="00C4016A" w:rsidDel="008C52AD">
          <w:rPr>
            <w:rFonts w:eastAsia="Times New Roman"/>
            <w:spacing w:val="32"/>
            <w:sz w:val="20"/>
            <w:lang w:val="en-US"/>
          </w:rPr>
          <w:delText xml:space="preserve"> </w:delText>
        </w:r>
      </w:del>
      <w:ins w:id="232" w:author="Cariou, Laurent" w:date="2022-08-30T19:39:00Z">
        <w:r w:rsidR="008C52AD">
          <w:rPr>
            <w:rFonts w:eastAsia="Times New Roman"/>
            <w:sz w:val="20"/>
            <w:lang w:val="en-US"/>
          </w:rPr>
          <w:t>might</w:t>
        </w:r>
        <w:r w:rsidR="008C52AD" w:rsidRPr="00C4016A">
          <w:rPr>
            <w:rFonts w:eastAsia="Times New Roman"/>
            <w:spacing w:val="32"/>
            <w:sz w:val="20"/>
            <w:lang w:val="en-US"/>
          </w:rPr>
          <w:t xml:space="preserve"> </w:t>
        </w:r>
      </w:ins>
      <w:r w:rsidRPr="00C4016A">
        <w:rPr>
          <w:rFonts w:eastAsia="Times New Roman"/>
          <w:sz w:val="20"/>
          <w:lang w:val="en-US"/>
        </w:rPr>
        <w:t>use</w:t>
      </w:r>
      <w:r w:rsidRPr="00C4016A">
        <w:rPr>
          <w:rFonts w:eastAsia="Times New Roman"/>
          <w:spacing w:val="30"/>
          <w:sz w:val="20"/>
          <w:lang w:val="en-US"/>
        </w:rPr>
        <w:t xml:space="preserve"> </w:t>
      </w:r>
      <w:r w:rsidRPr="00C4016A">
        <w:rPr>
          <w:rFonts w:eastAsia="Times New Roman"/>
          <w:sz w:val="20"/>
          <w:lang w:val="en-US"/>
        </w:rPr>
        <w:t>active</w:t>
      </w:r>
      <w:r w:rsidRPr="00C4016A">
        <w:rPr>
          <w:rFonts w:eastAsia="Times New Roman"/>
          <w:spacing w:val="30"/>
          <w:sz w:val="20"/>
          <w:lang w:val="en-US"/>
        </w:rPr>
        <w:t xml:space="preserve"> </w:t>
      </w:r>
      <w:r w:rsidRPr="00C4016A">
        <w:rPr>
          <w:rFonts w:eastAsia="Times New Roman"/>
          <w:sz w:val="20"/>
          <w:lang w:val="en-US"/>
        </w:rPr>
        <w:t>mode</w:t>
      </w:r>
      <w:r w:rsidRPr="00C4016A">
        <w:rPr>
          <w:rFonts w:eastAsia="Times New Roman"/>
          <w:spacing w:val="30"/>
          <w:sz w:val="20"/>
          <w:lang w:val="en-US"/>
        </w:rPr>
        <w:t xml:space="preserve"> </w:t>
      </w:r>
      <w:r w:rsidRPr="00C4016A">
        <w:rPr>
          <w:rFonts w:eastAsia="Times New Roman"/>
          <w:sz w:val="20"/>
          <w:lang w:val="en-US"/>
        </w:rPr>
        <w:t>or</w:t>
      </w:r>
      <w:r w:rsidRPr="00C4016A">
        <w:rPr>
          <w:rFonts w:eastAsia="Times New Roman"/>
          <w:spacing w:val="30"/>
          <w:sz w:val="20"/>
          <w:lang w:val="en-US"/>
        </w:rPr>
        <w:t xml:space="preserve"> </w:t>
      </w:r>
      <w:r w:rsidRPr="00C4016A">
        <w:rPr>
          <w:rFonts w:eastAsia="Times New Roman"/>
          <w:sz w:val="20"/>
          <w:lang w:val="en-US"/>
        </w:rPr>
        <w:t>power</w:t>
      </w:r>
      <w:r w:rsidRPr="00C4016A">
        <w:rPr>
          <w:rFonts w:eastAsia="Times New Roman"/>
          <w:spacing w:val="30"/>
          <w:sz w:val="20"/>
          <w:lang w:val="en-US"/>
        </w:rPr>
        <w:t xml:space="preserve"> </w:t>
      </w:r>
      <w:r w:rsidRPr="00C4016A">
        <w:rPr>
          <w:rFonts w:eastAsia="Times New Roman"/>
          <w:sz w:val="20"/>
          <w:lang w:val="en-US"/>
        </w:rPr>
        <w:t>save</w:t>
      </w:r>
      <w:r w:rsidRPr="00C4016A">
        <w:rPr>
          <w:rFonts w:eastAsia="Times New Roman"/>
          <w:spacing w:val="30"/>
          <w:sz w:val="20"/>
          <w:lang w:val="en-US"/>
        </w:rPr>
        <w:t xml:space="preserve"> </w:t>
      </w:r>
      <w:r w:rsidRPr="00C4016A">
        <w:rPr>
          <w:rFonts w:eastAsia="Times New Roman"/>
          <w:sz w:val="20"/>
          <w:lang w:val="en-US"/>
        </w:rPr>
        <w:t>mode</w:t>
      </w:r>
      <w:r w:rsidRPr="00C4016A">
        <w:rPr>
          <w:rFonts w:eastAsia="Times New Roman"/>
          <w:spacing w:val="30"/>
          <w:sz w:val="20"/>
          <w:lang w:val="en-US"/>
        </w:rPr>
        <w:t xml:space="preserve"> </w:t>
      </w:r>
      <w:r w:rsidRPr="00C4016A">
        <w:rPr>
          <w:rFonts w:eastAsia="Times New Roman"/>
          <w:sz w:val="20"/>
          <w:lang w:val="en-US"/>
        </w:rPr>
        <w:t>with</w:t>
      </w:r>
      <w:r w:rsidRPr="00C4016A">
        <w:rPr>
          <w:rFonts w:eastAsia="Times New Roman"/>
          <w:spacing w:val="31"/>
          <w:sz w:val="20"/>
          <w:lang w:val="en-US"/>
        </w:rPr>
        <w:t xml:space="preserve"> </w:t>
      </w:r>
      <w:r w:rsidRPr="00C4016A">
        <w:rPr>
          <w:rFonts w:eastAsia="Times New Roman"/>
          <w:sz w:val="20"/>
          <w:lang w:val="en-US"/>
        </w:rPr>
        <w:t>the</w:t>
      </w:r>
      <w:r w:rsidRPr="00C4016A">
        <w:rPr>
          <w:rFonts w:eastAsia="Times New Roman"/>
          <w:spacing w:val="31"/>
          <w:sz w:val="20"/>
          <w:lang w:val="en-US"/>
        </w:rPr>
        <w:t xml:space="preserve"> </w:t>
      </w:r>
      <w:r w:rsidRPr="00C4016A">
        <w:rPr>
          <w:rFonts w:eastAsia="Times New Roman"/>
          <w:sz w:val="20"/>
          <w:lang w:val="en-US"/>
        </w:rPr>
        <w:t>awake</w:t>
      </w:r>
      <w:r w:rsidRPr="00C4016A">
        <w:rPr>
          <w:rFonts w:eastAsia="Times New Roman"/>
          <w:spacing w:val="31"/>
          <w:sz w:val="20"/>
          <w:lang w:val="en-US"/>
        </w:rPr>
        <w:t xml:space="preserve"> </w:t>
      </w:r>
      <w:r w:rsidRPr="00C4016A">
        <w:rPr>
          <w:rFonts w:eastAsia="Times New Roman"/>
          <w:sz w:val="20"/>
          <w:lang w:val="en-US"/>
        </w:rPr>
        <w:t>state</w:t>
      </w:r>
      <w:r w:rsidRPr="00C4016A">
        <w:rPr>
          <w:rFonts w:eastAsia="Times New Roman"/>
          <w:spacing w:val="29"/>
          <w:sz w:val="20"/>
          <w:lang w:val="en-US"/>
        </w:rPr>
        <w:t xml:space="preserve"> </w:t>
      </w:r>
      <w:r w:rsidRPr="00C4016A">
        <w:rPr>
          <w:rFonts w:eastAsia="Times New Roman"/>
          <w:sz w:val="20"/>
          <w:lang w:val="en-US"/>
        </w:rPr>
        <w:t xml:space="preserve">to retrieve BUs from the AP MLD </w:t>
      </w:r>
      <w:ins w:id="233" w:author="Cariou, Laurent" w:date="2022-08-30T19:40:00Z">
        <w:r w:rsidR="000943B1">
          <w:rPr>
            <w:rFonts w:eastAsia="Times New Roman"/>
            <w:sz w:val="20"/>
            <w:lang w:val="en-US"/>
          </w:rPr>
          <w:t xml:space="preserve">or to send frames to the AP MLD </w:t>
        </w:r>
      </w:ins>
      <w:r w:rsidRPr="00C4016A">
        <w:rPr>
          <w:rFonts w:eastAsia="Times New Roman"/>
          <w:sz w:val="20"/>
          <w:lang w:val="en-US"/>
        </w:rPr>
        <w:t xml:space="preserve">and </w:t>
      </w:r>
      <w:del w:id="234" w:author="Cariou, Laurent" w:date="2022-08-30T19:39:00Z">
        <w:r w:rsidRPr="00C4016A" w:rsidDel="00A51010">
          <w:rPr>
            <w:rFonts w:eastAsia="Times New Roman"/>
            <w:sz w:val="20"/>
            <w:lang w:val="en-US"/>
          </w:rPr>
          <w:delText xml:space="preserve">may </w:delText>
        </w:r>
      </w:del>
      <w:ins w:id="235" w:author="Cariou, Laurent" w:date="2022-08-30T19:39:00Z">
        <w:r w:rsidR="00A51010" w:rsidRPr="00C4016A">
          <w:rPr>
            <w:rFonts w:eastAsia="Times New Roman"/>
            <w:sz w:val="20"/>
            <w:lang w:val="en-US"/>
          </w:rPr>
          <w:t>m</w:t>
        </w:r>
        <w:r w:rsidR="00A51010">
          <w:rPr>
            <w:rFonts w:eastAsia="Times New Roman"/>
            <w:sz w:val="20"/>
            <w:lang w:val="en-US"/>
          </w:rPr>
          <w:t>ight</w:t>
        </w:r>
        <w:r w:rsidR="00A51010" w:rsidRPr="00C4016A">
          <w:rPr>
            <w:rFonts w:eastAsia="Times New Roman"/>
            <w:sz w:val="20"/>
            <w:lang w:val="en-US"/>
          </w:rPr>
          <w:t xml:space="preserve"> </w:t>
        </w:r>
      </w:ins>
      <w:del w:id="236" w:author="Cariou, Laurent" w:date="2022-08-30T19:40:00Z">
        <w:r w:rsidRPr="00C4016A" w:rsidDel="008A07FC">
          <w:rPr>
            <w:rFonts w:eastAsia="Times New Roman"/>
            <w:sz w:val="20"/>
            <w:lang w:val="en-US"/>
          </w:rPr>
          <w:delText>use power save mode with</w:delText>
        </w:r>
      </w:del>
      <w:ins w:id="237" w:author="Cariou, Laurent" w:date="2022-08-30T19:40:00Z">
        <w:r w:rsidR="008A07FC">
          <w:rPr>
            <w:rFonts w:eastAsia="Times New Roman"/>
            <w:sz w:val="20"/>
            <w:lang w:val="en-US"/>
          </w:rPr>
          <w:t>use</w:t>
        </w:r>
      </w:ins>
      <w:r w:rsidRPr="00C4016A">
        <w:rPr>
          <w:rFonts w:eastAsia="Times New Roman"/>
          <w:sz w:val="20"/>
          <w:lang w:val="en-US"/>
        </w:rPr>
        <w:t xml:space="preserve"> doze state </w:t>
      </w:r>
      <w:del w:id="238" w:author="Cariou, Laurent" w:date="2022-08-30T19:40:00Z">
        <w:r w:rsidRPr="00C4016A" w:rsidDel="008A07FC">
          <w:rPr>
            <w:rFonts w:eastAsia="Times New Roman"/>
            <w:sz w:val="20"/>
            <w:lang w:val="en-US"/>
          </w:rPr>
          <w:delText>to save power</w:delText>
        </w:r>
      </w:del>
      <w:ins w:id="239" w:author="Cariou, Laurent" w:date="2022-08-30T19:40:00Z">
        <w:r w:rsidR="008A07FC">
          <w:rPr>
            <w:rFonts w:eastAsia="Times New Roman"/>
            <w:sz w:val="20"/>
            <w:lang w:val="en-US"/>
          </w:rPr>
          <w:t>when there is no buffered BUs or no</w:t>
        </w:r>
        <w:r w:rsidR="000943B1">
          <w:rPr>
            <w:rFonts w:eastAsia="Times New Roman"/>
            <w:sz w:val="20"/>
            <w:lang w:val="en-US"/>
          </w:rPr>
          <w:t xml:space="preserve"> frames to send</w:t>
        </w:r>
      </w:ins>
      <w:ins w:id="240" w:author="Cariou, Laurent" w:date="2022-08-30T19:41:00Z">
        <w:r w:rsidR="000943B1">
          <w:rPr>
            <w:rFonts w:eastAsia="Times New Roman"/>
            <w:sz w:val="20"/>
            <w:lang w:val="en-US"/>
          </w:rPr>
          <w:t xml:space="preserve"> to the AP MLD</w:t>
        </w:r>
      </w:ins>
      <w:r w:rsidRPr="00C4016A">
        <w:rPr>
          <w:rFonts w:eastAsia="Times New Roman"/>
          <w:sz w:val="20"/>
          <w:lang w:val="en-US"/>
        </w:rPr>
        <w:t>.</w:t>
      </w:r>
    </w:p>
    <w:p w14:paraId="6A3691D0" w14:textId="77777777" w:rsidR="00C4016A" w:rsidRPr="00C4016A" w:rsidRDefault="00C4016A" w:rsidP="003667F8">
      <w:pPr>
        <w:widowControl w:val="0"/>
        <w:numPr>
          <w:ilvl w:val="0"/>
          <w:numId w:val="4"/>
        </w:numPr>
        <w:tabs>
          <w:tab w:val="left" w:pos="761"/>
        </w:tabs>
        <w:kinsoku w:val="0"/>
        <w:overflowPunct w:val="0"/>
        <w:autoSpaceDE w:val="0"/>
        <w:autoSpaceDN w:val="0"/>
        <w:adjustRightInd w:val="0"/>
        <w:spacing w:before="62"/>
        <w:ind w:hanging="401"/>
        <w:jc w:val="left"/>
        <w:rPr>
          <w:rFonts w:eastAsia="Times New Roman"/>
          <w:spacing w:val="-2"/>
          <w:sz w:val="20"/>
          <w:lang w:val="en-US"/>
        </w:rPr>
      </w:pPr>
      <w:r w:rsidRPr="00C4016A">
        <w:rPr>
          <w:rFonts w:eastAsia="Times New Roman"/>
          <w:sz w:val="20"/>
          <w:lang w:val="en-US"/>
        </w:rPr>
        <w:t>STA</w:t>
      </w:r>
      <w:r w:rsidRPr="00C4016A">
        <w:rPr>
          <w:rFonts w:eastAsia="Times New Roman"/>
          <w:spacing w:val="-3"/>
          <w:sz w:val="20"/>
          <w:lang w:val="en-US"/>
        </w:rPr>
        <w:t xml:space="preserve"> </w:t>
      </w:r>
      <w:r w:rsidRPr="00C4016A">
        <w:rPr>
          <w:rFonts w:eastAsia="Times New Roman"/>
          <w:sz w:val="20"/>
          <w:lang w:val="en-US"/>
        </w:rPr>
        <w:t>2</w:t>
      </w:r>
      <w:r w:rsidRPr="00C4016A">
        <w:rPr>
          <w:rFonts w:eastAsia="Times New Roman"/>
          <w:spacing w:val="-3"/>
          <w:sz w:val="20"/>
          <w:lang w:val="en-US"/>
        </w:rPr>
        <w:t xml:space="preserve"> </w:t>
      </w:r>
      <w:r w:rsidRPr="00C4016A">
        <w:rPr>
          <w:rFonts w:eastAsia="Times New Roman"/>
          <w:sz w:val="20"/>
          <w:lang w:val="en-US"/>
        </w:rPr>
        <w:t>and</w:t>
      </w:r>
      <w:r w:rsidRPr="00C4016A">
        <w:rPr>
          <w:rFonts w:eastAsia="Times New Roman"/>
          <w:spacing w:val="-3"/>
          <w:sz w:val="20"/>
          <w:lang w:val="en-US"/>
        </w:rPr>
        <w:t xml:space="preserve"> </w:t>
      </w:r>
      <w:r w:rsidRPr="00C4016A">
        <w:rPr>
          <w:rFonts w:eastAsia="Times New Roman"/>
          <w:sz w:val="20"/>
          <w:lang w:val="en-US"/>
        </w:rPr>
        <w:t>STA</w:t>
      </w:r>
      <w:r w:rsidRPr="00C4016A">
        <w:rPr>
          <w:rFonts w:eastAsia="Times New Roman"/>
          <w:spacing w:val="-2"/>
          <w:sz w:val="20"/>
          <w:lang w:val="en-US"/>
        </w:rPr>
        <w:t xml:space="preserve"> </w:t>
      </w:r>
      <w:r w:rsidRPr="00C4016A">
        <w:rPr>
          <w:rFonts w:eastAsia="Times New Roman"/>
          <w:sz w:val="20"/>
          <w:lang w:val="en-US"/>
        </w:rPr>
        <w:t>3</w:t>
      </w:r>
      <w:r w:rsidRPr="00C4016A">
        <w:rPr>
          <w:rFonts w:eastAsia="Times New Roman"/>
          <w:spacing w:val="-3"/>
          <w:sz w:val="20"/>
          <w:lang w:val="en-US"/>
        </w:rPr>
        <w:t xml:space="preserve"> </w:t>
      </w:r>
      <w:r w:rsidRPr="00C4016A">
        <w:rPr>
          <w:rFonts w:eastAsia="Times New Roman"/>
          <w:sz w:val="20"/>
          <w:lang w:val="en-US"/>
        </w:rPr>
        <w:t>stay</w:t>
      </w:r>
      <w:r w:rsidRPr="00C4016A">
        <w:rPr>
          <w:rFonts w:eastAsia="Times New Roman"/>
          <w:spacing w:val="-3"/>
          <w:sz w:val="20"/>
          <w:lang w:val="en-US"/>
        </w:rPr>
        <w:t xml:space="preserve"> </w:t>
      </w:r>
      <w:r w:rsidRPr="00C4016A">
        <w:rPr>
          <w:rFonts w:eastAsia="Times New Roman"/>
          <w:sz w:val="20"/>
          <w:lang w:val="en-US"/>
        </w:rPr>
        <w:t>in</w:t>
      </w:r>
      <w:r w:rsidRPr="00C4016A">
        <w:rPr>
          <w:rFonts w:eastAsia="Times New Roman"/>
          <w:spacing w:val="-3"/>
          <w:sz w:val="20"/>
          <w:lang w:val="en-US"/>
        </w:rPr>
        <w:t xml:space="preserve"> </w:t>
      </w:r>
      <w:r w:rsidRPr="00C4016A">
        <w:rPr>
          <w:rFonts w:eastAsia="Times New Roman"/>
          <w:sz w:val="20"/>
          <w:lang w:val="en-US"/>
        </w:rPr>
        <w:t>doze</w:t>
      </w:r>
      <w:r w:rsidRPr="00C4016A">
        <w:rPr>
          <w:rFonts w:eastAsia="Times New Roman"/>
          <w:spacing w:val="-2"/>
          <w:sz w:val="20"/>
          <w:lang w:val="en-US"/>
        </w:rPr>
        <w:t xml:space="preserve"> state.</w:t>
      </w:r>
    </w:p>
    <w:p w14:paraId="4A84CCED" w14:textId="77777777" w:rsidR="00C4016A" w:rsidRPr="00C4016A" w:rsidRDefault="00C4016A" w:rsidP="00C4016A">
      <w:pPr>
        <w:widowControl w:val="0"/>
        <w:kinsoku w:val="0"/>
        <w:overflowPunct w:val="0"/>
        <w:autoSpaceDE w:val="0"/>
        <w:autoSpaceDN w:val="0"/>
        <w:adjustRightInd w:val="0"/>
        <w:spacing w:before="8"/>
        <w:jc w:val="left"/>
        <w:rPr>
          <w:rFonts w:eastAsia="Times New Roman"/>
          <w:sz w:val="21"/>
          <w:szCs w:val="21"/>
          <w:lang w:val="en-US"/>
        </w:rPr>
      </w:pPr>
    </w:p>
    <w:p w14:paraId="63B67D4E" w14:textId="5BD465B0" w:rsidR="00C4016A" w:rsidRPr="00C4016A" w:rsidRDefault="00FE700F" w:rsidP="00C4016A">
      <w:pPr>
        <w:widowControl w:val="0"/>
        <w:kinsoku w:val="0"/>
        <w:overflowPunct w:val="0"/>
        <w:autoSpaceDE w:val="0"/>
        <w:autoSpaceDN w:val="0"/>
        <w:adjustRightInd w:val="0"/>
        <w:jc w:val="left"/>
        <w:rPr>
          <w:rFonts w:eastAsia="Times New Roman"/>
          <w:spacing w:val="-5"/>
          <w:sz w:val="20"/>
          <w:lang w:val="en-US"/>
        </w:rPr>
      </w:pPr>
      <w:ins w:id="241" w:author="Cariou, Laurent" w:date="2022-08-30T21:40:00Z">
        <w:r>
          <w:rPr>
            <w:rFonts w:eastAsia="Times New Roman"/>
            <w:sz w:val="20"/>
            <w:lang w:val="en-US"/>
          </w:rPr>
          <w:t>(#</w:t>
        </w:r>
        <w:proofErr w:type="gramStart"/>
        <w:r>
          <w:rPr>
            <w:rFonts w:eastAsia="Times New Roman"/>
            <w:sz w:val="20"/>
            <w:lang w:val="en-US"/>
          </w:rPr>
          <w:t>11913)</w:t>
        </w:r>
      </w:ins>
      <w:r w:rsidR="00C4016A" w:rsidRPr="00C4016A">
        <w:rPr>
          <w:rFonts w:eastAsia="Times New Roman"/>
          <w:sz w:val="20"/>
          <w:lang w:val="en-US"/>
        </w:rPr>
        <w:t>In</w:t>
      </w:r>
      <w:proofErr w:type="gramEnd"/>
      <w:r w:rsidR="00C4016A" w:rsidRPr="00C4016A">
        <w:rPr>
          <w:rFonts w:eastAsia="Times New Roman"/>
          <w:spacing w:val="-5"/>
          <w:sz w:val="20"/>
          <w:lang w:val="en-US"/>
        </w:rPr>
        <w:t xml:space="preserve"> </w:t>
      </w:r>
      <w:r w:rsidR="00C4016A" w:rsidRPr="00C4016A">
        <w:rPr>
          <w:rFonts w:eastAsia="Times New Roman"/>
          <w:sz w:val="20"/>
          <w:lang w:val="en-US"/>
        </w:rPr>
        <w:t>this</w:t>
      </w:r>
      <w:r w:rsidR="00C4016A" w:rsidRPr="00C4016A">
        <w:rPr>
          <w:rFonts w:eastAsia="Times New Roman"/>
          <w:spacing w:val="-4"/>
          <w:sz w:val="20"/>
          <w:lang w:val="en-US"/>
        </w:rPr>
        <w:t xml:space="preserve"> </w:t>
      </w:r>
      <w:r w:rsidR="00C4016A" w:rsidRPr="00C4016A">
        <w:rPr>
          <w:rFonts w:eastAsia="Times New Roman"/>
          <w:sz w:val="20"/>
          <w:lang w:val="en-US"/>
        </w:rPr>
        <w:t>example,</w:t>
      </w:r>
      <w:r w:rsidR="00C4016A" w:rsidRPr="00C4016A">
        <w:rPr>
          <w:rFonts w:eastAsia="Times New Roman"/>
          <w:spacing w:val="-5"/>
          <w:sz w:val="20"/>
          <w:lang w:val="en-US"/>
        </w:rPr>
        <w:t xml:space="preserve"> </w:t>
      </w:r>
      <w:r w:rsidR="00C4016A" w:rsidRPr="00C4016A">
        <w:rPr>
          <w:rFonts w:eastAsia="Times New Roman"/>
          <w:sz w:val="20"/>
          <w:lang w:val="en-US"/>
        </w:rPr>
        <w:t>while</w:t>
      </w:r>
      <w:r w:rsidR="00C4016A" w:rsidRPr="00C4016A">
        <w:rPr>
          <w:rFonts w:eastAsia="Times New Roman"/>
          <w:spacing w:val="-4"/>
          <w:sz w:val="20"/>
          <w:lang w:val="en-US"/>
        </w:rPr>
        <w:t xml:space="preserve"> </w:t>
      </w:r>
      <w:r w:rsidR="00C4016A" w:rsidRPr="00C4016A">
        <w:rPr>
          <w:rFonts w:eastAsia="Times New Roman"/>
          <w:sz w:val="20"/>
          <w:lang w:val="en-US"/>
        </w:rPr>
        <w:t>operating</w:t>
      </w:r>
      <w:r w:rsidR="00C4016A" w:rsidRPr="00C4016A">
        <w:rPr>
          <w:rFonts w:eastAsia="Times New Roman"/>
          <w:spacing w:val="-4"/>
          <w:sz w:val="20"/>
          <w:lang w:val="en-US"/>
        </w:rPr>
        <w:t xml:space="preserve"> </w:t>
      </w:r>
      <w:r w:rsidR="00C4016A" w:rsidRPr="00C4016A">
        <w:rPr>
          <w:rFonts w:eastAsia="Times New Roman"/>
          <w:sz w:val="20"/>
          <w:lang w:val="en-US"/>
        </w:rPr>
        <w:t>on</w:t>
      </w:r>
      <w:r w:rsidR="00C4016A" w:rsidRPr="00C4016A">
        <w:rPr>
          <w:rFonts w:eastAsia="Times New Roman"/>
          <w:spacing w:val="-4"/>
          <w:sz w:val="20"/>
          <w:lang w:val="en-US"/>
        </w:rPr>
        <w:t xml:space="preserve"> </w:t>
      </w:r>
      <w:r w:rsidR="00C4016A" w:rsidRPr="00C4016A">
        <w:rPr>
          <w:rFonts w:eastAsia="Times New Roman"/>
          <w:sz w:val="20"/>
          <w:lang w:val="en-US"/>
        </w:rPr>
        <w:t>link</w:t>
      </w:r>
      <w:r w:rsidR="00C4016A" w:rsidRPr="00C4016A">
        <w:rPr>
          <w:rFonts w:eastAsia="Times New Roman"/>
          <w:spacing w:val="-4"/>
          <w:sz w:val="20"/>
          <w:lang w:val="en-US"/>
        </w:rPr>
        <w:t xml:space="preserve"> </w:t>
      </w:r>
      <w:r w:rsidR="00C4016A" w:rsidRPr="00C4016A">
        <w:rPr>
          <w:rFonts w:eastAsia="Times New Roman"/>
          <w:spacing w:val="-5"/>
          <w:sz w:val="20"/>
          <w:lang w:val="en-US"/>
        </w:rPr>
        <w:t>2:</w:t>
      </w:r>
    </w:p>
    <w:p w14:paraId="6AF2180A" w14:textId="4FFD779C" w:rsidR="00C4016A" w:rsidRPr="00C4016A" w:rsidRDefault="00C4016A" w:rsidP="003667F8">
      <w:pPr>
        <w:widowControl w:val="0"/>
        <w:numPr>
          <w:ilvl w:val="0"/>
          <w:numId w:val="4"/>
        </w:numPr>
        <w:tabs>
          <w:tab w:val="left" w:pos="760"/>
        </w:tabs>
        <w:kinsoku w:val="0"/>
        <w:overflowPunct w:val="0"/>
        <w:autoSpaceDE w:val="0"/>
        <w:autoSpaceDN w:val="0"/>
        <w:adjustRightInd w:val="0"/>
        <w:spacing w:before="70" w:line="249" w:lineRule="auto"/>
        <w:ind w:left="759" w:right="158"/>
        <w:jc w:val="left"/>
        <w:rPr>
          <w:rFonts w:eastAsia="Times New Roman"/>
          <w:sz w:val="20"/>
          <w:lang w:val="en-US"/>
        </w:rPr>
      </w:pPr>
      <w:r w:rsidRPr="00C4016A">
        <w:rPr>
          <w:rFonts w:eastAsia="Times New Roman"/>
          <w:sz w:val="20"/>
          <w:lang w:val="en-US"/>
        </w:rPr>
        <w:t>STA</w:t>
      </w:r>
      <w:r w:rsidRPr="00C4016A">
        <w:rPr>
          <w:rFonts w:eastAsia="Times New Roman"/>
          <w:spacing w:val="-2"/>
          <w:sz w:val="20"/>
          <w:lang w:val="en-US"/>
        </w:rPr>
        <w:t xml:space="preserve"> </w:t>
      </w:r>
      <w:r w:rsidRPr="00C4016A">
        <w:rPr>
          <w:rFonts w:eastAsia="Times New Roman"/>
          <w:sz w:val="20"/>
          <w:lang w:val="en-US"/>
        </w:rPr>
        <w:t>2</w:t>
      </w:r>
      <w:r w:rsidRPr="00C4016A">
        <w:rPr>
          <w:rFonts w:eastAsia="Times New Roman"/>
          <w:spacing w:val="30"/>
          <w:sz w:val="20"/>
          <w:lang w:val="en-US"/>
        </w:rPr>
        <w:t xml:space="preserve"> </w:t>
      </w:r>
      <w:r w:rsidRPr="00C4016A">
        <w:rPr>
          <w:rFonts w:eastAsia="Times New Roman"/>
          <w:sz w:val="20"/>
          <w:lang w:val="en-US"/>
        </w:rPr>
        <w:t>of</w:t>
      </w:r>
      <w:r w:rsidRPr="00C4016A">
        <w:rPr>
          <w:rFonts w:eastAsia="Times New Roman"/>
          <w:spacing w:val="30"/>
          <w:sz w:val="20"/>
          <w:lang w:val="en-US"/>
        </w:rPr>
        <w:t xml:space="preserve"> </w:t>
      </w:r>
      <w:r w:rsidRPr="00C4016A">
        <w:rPr>
          <w:rFonts w:eastAsia="Times New Roman"/>
          <w:sz w:val="20"/>
          <w:lang w:val="en-US"/>
        </w:rPr>
        <w:t>the</w:t>
      </w:r>
      <w:r w:rsidRPr="00C4016A">
        <w:rPr>
          <w:rFonts w:eastAsia="Times New Roman"/>
          <w:spacing w:val="31"/>
          <w:sz w:val="20"/>
          <w:lang w:val="en-US"/>
        </w:rPr>
        <w:t xml:space="preserve"> </w:t>
      </w:r>
      <w:r w:rsidRPr="00C4016A">
        <w:rPr>
          <w:rFonts w:eastAsia="Times New Roman"/>
          <w:sz w:val="20"/>
          <w:lang w:val="en-US"/>
        </w:rPr>
        <w:t>non-AP</w:t>
      </w:r>
      <w:r w:rsidRPr="00C4016A">
        <w:rPr>
          <w:rFonts w:eastAsia="Times New Roman"/>
          <w:spacing w:val="30"/>
          <w:sz w:val="20"/>
          <w:lang w:val="en-US"/>
        </w:rPr>
        <w:t xml:space="preserve"> </w:t>
      </w:r>
      <w:r w:rsidRPr="00C4016A">
        <w:rPr>
          <w:rFonts w:eastAsia="Times New Roman"/>
          <w:sz w:val="20"/>
          <w:lang w:val="en-US"/>
        </w:rPr>
        <w:t>MLD</w:t>
      </w:r>
      <w:r w:rsidRPr="00C4016A">
        <w:rPr>
          <w:rFonts w:eastAsia="Times New Roman"/>
          <w:spacing w:val="30"/>
          <w:sz w:val="20"/>
          <w:lang w:val="en-US"/>
        </w:rPr>
        <w:t xml:space="preserve"> </w:t>
      </w:r>
      <w:del w:id="242" w:author="Cariou, Laurent" w:date="2022-08-30T19:41:00Z">
        <w:r w:rsidRPr="00C4016A" w:rsidDel="002D5F6C">
          <w:rPr>
            <w:rFonts w:eastAsia="Times New Roman"/>
            <w:sz w:val="20"/>
            <w:lang w:val="en-US"/>
          </w:rPr>
          <w:delText>may</w:delText>
        </w:r>
        <w:r w:rsidRPr="00C4016A" w:rsidDel="002D5F6C">
          <w:rPr>
            <w:rFonts w:eastAsia="Times New Roman"/>
            <w:spacing w:val="32"/>
            <w:sz w:val="20"/>
            <w:lang w:val="en-US"/>
          </w:rPr>
          <w:delText xml:space="preserve"> </w:delText>
        </w:r>
      </w:del>
      <w:ins w:id="243" w:author="Cariou, Laurent" w:date="2022-08-30T19:41:00Z">
        <w:r w:rsidR="002D5F6C" w:rsidRPr="00C4016A">
          <w:rPr>
            <w:rFonts w:eastAsia="Times New Roman"/>
            <w:sz w:val="20"/>
            <w:lang w:val="en-US"/>
          </w:rPr>
          <w:t>m</w:t>
        </w:r>
        <w:r w:rsidR="002D5F6C">
          <w:rPr>
            <w:rFonts w:eastAsia="Times New Roman"/>
            <w:sz w:val="20"/>
            <w:lang w:val="en-US"/>
          </w:rPr>
          <w:t>ight</w:t>
        </w:r>
        <w:r w:rsidR="002D5F6C" w:rsidRPr="00C4016A">
          <w:rPr>
            <w:rFonts w:eastAsia="Times New Roman"/>
            <w:spacing w:val="32"/>
            <w:sz w:val="20"/>
            <w:lang w:val="en-US"/>
          </w:rPr>
          <w:t xml:space="preserve"> </w:t>
        </w:r>
      </w:ins>
      <w:r w:rsidRPr="00C4016A">
        <w:rPr>
          <w:rFonts w:eastAsia="Times New Roman"/>
          <w:sz w:val="20"/>
          <w:lang w:val="en-US"/>
        </w:rPr>
        <w:t>use</w:t>
      </w:r>
      <w:r w:rsidRPr="00C4016A">
        <w:rPr>
          <w:rFonts w:eastAsia="Times New Roman"/>
          <w:spacing w:val="30"/>
          <w:sz w:val="20"/>
          <w:lang w:val="en-US"/>
        </w:rPr>
        <w:t xml:space="preserve"> </w:t>
      </w:r>
      <w:r w:rsidRPr="00C4016A">
        <w:rPr>
          <w:rFonts w:eastAsia="Times New Roman"/>
          <w:sz w:val="20"/>
          <w:lang w:val="en-US"/>
        </w:rPr>
        <w:t>active</w:t>
      </w:r>
      <w:r w:rsidRPr="00C4016A">
        <w:rPr>
          <w:rFonts w:eastAsia="Times New Roman"/>
          <w:spacing w:val="30"/>
          <w:sz w:val="20"/>
          <w:lang w:val="en-US"/>
        </w:rPr>
        <w:t xml:space="preserve"> </w:t>
      </w:r>
      <w:r w:rsidRPr="00C4016A">
        <w:rPr>
          <w:rFonts w:eastAsia="Times New Roman"/>
          <w:sz w:val="20"/>
          <w:lang w:val="en-US"/>
        </w:rPr>
        <w:t>mode</w:t>
      </w:r>
      <w:r w:rsidRPr="00C4016A">
        <w:rPr>
          <w:rFonts w:eastAsia="Times New Roman"/>
          <w:spacing w:val="30"/>
          <w:sz w:val="20"/>
          <w:lang w:val="en-US"/>
        </w:rPr>
        <w:t xml:space="preserve"> </w:t>
      </w:r>
      <w:r w:rsidRPr="00C4016A">
        <w:rPr>
          <w:rFonts w:eastAsia="Times New Roman"/>
          <w:sz w:val="20"/>
          <w:lang w:val="en-US"/>
        </w:rPr>
        <w:t>or</w:t>
      </w:r>
      <w:r w:rsidRPr="00C4016A">
        <w:rPr>
          <w:rFonts w:eastAsia="Times New Roman"/>
          <w:spacing w:val="30"/>
          <w:sz w:val="20"/>
          <w:lang w:val="en-US"/>
        </w:rPr>
        <w:t xml:space="preserve"> </w:t>
      </w:r>
      <w:r w:rsidRPr="00C4016A">
        <w:rPr>
          <w:rFonts w:eastAsia="Times New Roman"/>
          <w:sz w:val="20"/>
          <w:lang w:val="en-US"/>
        </w:rPr>
        <w:t>power</w:t>
      </w:r>
      <w:r w:rsidRPr="00C4016A">
        <w:rPr>
          <w:rFonts w:eastAsia="Times New Roman"/>
          <w:spacing w:val="30"/>
          <w:sz w:val="20"/>
          <w:lang w:val="en-US"/>
        </w:rPr>
        <w:t xml:space="preserve"> </w:t>
      </w:r>
      <w:r w:rsidRPr="00C4016A">
        <w:rPr>
          <w:rFonts w:eastAsia="Times New Roman"/>
          <w:sz w:val="20"/>
          <w:lang w:val="en-US"/>
        </w:rPr>
        <w:t>save</w:t>
      </w:r>
      <w:r w:rsidRPr="00C4016A">
        <w:rPr>
          <w:rFonts w:eastAsia="Times New Roman"/>
          <w:spacing w:val="30"/>
          <w:sz w:val="20"/>
          <w:lang w:val="en-US"/>
        </w:rPr>
        <w:t xml:space="preserve"> </w:t>
      </w:r>
      <w:r w:rsidRPr="00C4016A">
        <w:rPr>
          <w:rFonts w:eastAsia="Times New Roman"/>
          <w:sz w:val="20"/>
          <w:lang w:val="en-US"/>
        </w:rPr>
        <w:t>mode</w:t>
      </w:r>
      <w:r w:rsidRPr="00C4016A">
        <w:rPr>
          <w:rFonts w:eastAsia="Times New Roman"/>
          <w:spacing w:val="30"/>
          <w:sz w:val="20"/>
          <w:lang w:val="en-US"/>
        </w:rPr>
        <w:t xml:space="preserve"> </w:t>
      </w:r>
      <w:r w:rsidRPr="00C4016A">
        <w:rPr>
          <w:rFonts w:eastAsia="Times New Roman"/>
          <w:sz w:val="20"/>
          <w:lang w:val="en-US"/>
        </w:rPr>
        <w:t>with</w:t>
      </w:r>
      <w:r w:rsidRPr="00C4016A">
        <w:rPr>
          <w:rFonts w:eastAsia="Times New Roman"/>
          <w:spacing w:val="31"/>
          <w:sz w:val="20"/>
          <w:lang w:val="en-US"/>
        </w:rPr>
        <w:t xml:space="preserve"> </w:t>
      </w:r>
      <w:r w:rsidRPr="00C4016A">
        <w:rPr>
          <w:rFonts w:eastAsia="Times New Roman"/>
          <w:sz w:val="20"/>
          <w:lang w:val="en-US"/>
        </w:rPr>
        <w:t>the</w:t>
      </w:r>
      <w:r w:rsidRPr="00C4016A">
        <w:rPr>
          <w:rFonts w:eastAsia="Times New Roman"/>
          <w:spacing w:val="31"/>
          <w:sz w:val="20"/>
          <w:lang w:val="en-US"/>
        </w:rPr>
        <w:t xml:space="preserve"> </w:t>
      </w:r>
      <w:r w:rsidRPr="00C4016A">
        <w:rPr>
          <w:rFonts w:eastAsia="Times New Roman"/>
          <w:sz w:val="20"/>
          <w:lang w:val="en-US"/>
        </w:rPr>
        <w:t>awake</w:t>
      </w:r>
      <w:r w:rsidRPr="00C4016A">
        <w:rPr>
          <w:rFonts w:eastAsia="Times New Roman"/>
          <w:spacing w:val="31"/>
          <w:sz w:val="20"/>
          <w:lang w:val="en-US"/>
        </w:rPr>
        <w:t xml:space="preserve"> </w:t>
      </w:r>
      <w:r w:rsidRPr="00C4016A">
        <w:rPr>
          <w:rFonts w:eastAsia="Times New Roman"/>
          <w:sz w:val="20"/>
          <w:lang w:val="en-US"/>
        </w:rPr>
        <w:t>state</w:t>
      </w:r>
      <w:r w:rsidRPr="00C4016A">
        <w:rPr>
          <w:rFonts w:eastAsia="Times New Roman"/>
          <w:spacing w:val="29"/>
          <w:sz w:val="20"/>
          <w:lang w:val="en-US"/>
        </w:rPr>
        <w:t xml:space="preserve"> </w:t>
      </w:r>
      <w:r w:rsidRPr="00C4016A">
        <w:rPr>
          <w:rFonts w:eastAsia="Times New Roman"/>
          <w:sz w:val="20"/>
          <w:lang w:val="en-US"/>
        </w:rPr>
        <w:t xml:space="preserve">to retrieve BUs from the AP MLD </w:t>
      </w:r>
      <w:ins w:id="244" w:author="Cariou, Laurent" w:date="2022-08-30T19:41:00Z">
        <w:r w:rsidR="002D5F6C">
          <w:rPr>
            <w:rFonts w:eastAsia="Times New Roman"/>
            <w:sz w:val="20"/>
            <w:lang w:val="en-US"/>
          </w:rPr>
          <w:t xml:space="preserve">or to send frames to the AP MLD </w:t>
        </w:r>
      </w:ins>
      <w:r w:rsidRPr="00C4016A">
        <w:rPr>
          <w:rFonts w:eastAsia="Times New Roman"/>
          <w:sz w:val="20"/>
          <w:lang w:val="en-US"/>
        </w:rPr>
        <w:t xml:space="preserve">and </w:t>
      </w:r>
      <w:del w:id="245" w:author="Cariou, Laurent" w:date="2022-08-30T19:41:00Z">
        <w:r w:rsidRPr="00C4016A" w:rsidDel="002D5F6C">
          <w:rPr>
            <w:rFonts w:eastAsia="Times New Roman"/>
            <w:sz w:val="20"/>
            <w:lang w:val="en-US"/>
          </w:rPr>
          <w:delText xml:space="preserve">may </w:delText>
        </w:r>
      </w:del>
      <w:ins w:id="246" w:author="Cariou, Laurent" w:date="2022-08-30T19:41:00Z">
        <w:r w:rsidR="002D5F6C" w:rsidRPr="00C4016A">
          <w:rPr>
            <w:rFonts w:eastAsia="Times New Roman"/>
            <w:sz w:val="20"/>
            <w:lang w:val="en-US"/>
          </w:rPr>
          <w:t>m</w:t>
        </w:r>
        <w:r w:rsidR="002D5F6C">
          <w:rPr>
            <w:rFonts w:eastAsia="Times New Roman"/>
            <w:sz w:val="20"/>
            <w:lang w:val="en-US"/>
          </w:rPr>
          <w:t>ight</w:t>
        </w:r>
        <w:r w:rsidR="002D5F6C" w:rsidRPr="00C4016A">
          <w:rPr>
            <w:rFonts w:eastAsia="Times New Roman"/>
            <w:sz w:val="20"/>
            <w:lang w:val="en-US"/>
          </w:rPr>
          <w:t xml:space="preserve"> </w:t>
        </w:r>
        <w:r w:rsidR="002D5F6C">
          <w:rPr>
            <w:rFonts w:eastAsia="Times New Roman"/>
            <w:sz w:val="20"/>
            <w:lang w:val="en-US"/>
          </w:rPr>
          <w:t xml:space="preserve">transition to doze state </w:t>
        </w:r>
      </w:ins>
      <w:del w:id="247" w:author="Cariou, Laurent" w:date="2022-08-30T19:42:00Z">
        <w:r w:rsidRPr="00C4016A" w:rsidDel="008D3128">
          <w:rPr>
            <w:rFonts w:eastAsia="Times New Roman"/>
            <w:sz w:val="20"/>
            <w:lang w:val="en-US"/>
          </w:rPr>
          <w:delText>use power save mode with doze state to save power</w:delText>
        </w:r>
      </w:del>
      <w:ins w:id="248" w:author="Cariou, Laurent" w:date="2022-08-30T19:42:00Z">
        <w:r w:rsidR="008D3128">
          <w:rPr>
            <w:rFonts w:eastAsia="Times New Roman"/>
            <w:sz w:val="20"/>
            <w:lang w:val="en-US"/>
          </w:rPr>
          <w:t>when there is no buffered BUs or no frames to send to the AP MLD</w:t>
        </w:r>
      </w:ins>
      <w:r w:rsidRPr="00C4016A">
        <w:rPr>
          <w:rFonts w:eastAsia="Times New Roman"/>
          <w:sz w:val="20"/>
          <w:lang w:val="en-US"/>
        </w:rPr>
        <w:t>.</w:t>
      </w:r>
    </w:p>
    <w:p w14:paraId="12AABBF2" w14:textId="609BB137" w:rsidR="009B4BAB" w:rsidRDefault="00C4016A" w:rsidP="009B4BAB">
      <w:pPr>
        <w:widowControl w:val="0"/>
        <w:numPr>
          <w:ilvl w:val="0"/>
          <w:numId w:val="4"/>
        </w:numPr>
        <w:tabs>
          <w:tab w:val="left" w:pos="761"/>
        </w:tabs>
        <w:kinsoku w:val="0"/>
        <w:overflowPunct w:val="0"/>
        <w:autoSpaceDE w:val="0"/>
        <w:autoSpaceDN w:val="0"/>
        <w:adjustRightInd w:val="0"/>
        <w:spacing w:before="62"/>
        <w:ind w:hanging="401"/>
        <w:jc w:val="left"/>
        <w:rPr>
          <w:ins w:id="249" w:author="Cariou, Laurent" w:date="2022-08-30T19:43:00Z"/>
          <w:rFonts w:eastAsia="Times New Roman"/>
          <w:spacing w:val="-2"/>
          <w:sz w:val="20"/>
          <w:lang w:val="en-US"/>
        </w:rPr>
      </w:pPr>
      <w:r w:rsidRPr="00C4016A">
        <w:rPr>
          <w:rFonts w:eastAsia="Times New Roman"/>
          <w:sz w:val="20"/>
          <w:lang w:val="en-US"/>
        </w:rPr>
        <w:t>STA</w:t>
      </w:r>
      <w:r w:rsidRPr="00C4016A">
        <w:rPr>
          <w:rFonts w:eastAsia="Times New Roman"/>
          <w:spacing w:val="-3"/>
          <w:sz w:val="20"/>
          <w:lang w:val="en-US"/>
        </w:rPr>
        <w:t xml:space="preserve"> </w:t>
      </w:r>
      <w:r w:rsidRPr="00C4016A">
        <w:rPr>
          <w:rFonts w:eastAsia="Times New Roman"/>
          <w:sz w:val="20"/>
          <w:lang w:val="en-US"/>
        </w:rPr>
        <w:t>1</w:t>
      </w:r>
      <w:r w:rsidRPr="00C4016A">
        <w:rPr>
          <w:rFonts w:eastAsia="Times New Roman"/>
          <w:spacing w:val="-3"/>
          <w:sz w:val="20"/>
          <w:lang w:val="en-US"/>
        </w:rPr>
        <w:t xml:space="preserve"> </w:t>
      </w:r>
      <w:r w:rsidRPr="00C4016A">
        <w:rPr>
          <w:rFonts w:eastAsia="Times New Roman"/>
          <w:sz w:val="20"/>
          <w:lang w:val="en-US"/>
        </w:rPr>
        <w:t>and</w:t>
      </w:r>
      <w:r w:rsidRPr="00C4016A">
        <w:rPr>
          <w:rFonts w:eastAsia="Times New Roman"/>
          <w:spacing w:val="-3"/>
          <w:sz w:val="20"/>
          <w:lang w:val="en-US"/>
        </w:rPr>
        <w:t xml:space="preserve"> </w:t>
      </w:r>
      <w:r w:rsidRPr="00C4016A">
        <w:rPr>
          <w:rFonts w:eastAsia="Times New Roman"/>
          <w:sz w:val="20"/>
          <w:lang w:val="en-US"/>
        </w:rPr>
        <w:t>STA</w:t>
      </w:r>
      <w:r w:rsidRPr="00C4016A">
        <w:rPr>
          <w:rFonts w:eastAsia="Times New Roman"/>
          <w:spacing w:val="-2"/>
          <w:sz w:val="20"/>
          <w:lang w:val="en-US"/>
        </w:rPr>
        <w:t xml:space="preserve"> </w:t>
      </w:r>
      <w:r w:rsidRPr="00C4016A">
        <w:rPr>
          <w:rFonts w:eastAsia="Times New Roman"/>
          <w:sz w:val="20"/>
          <w:lang w:val="en-US"/>
        </w:rPr>
        <w:t>3</w:t>
      </w:r>
      <w:r w:rsidRPr="00C4016A">
        <w:rPr>
          <w:rFonts w:eastAsia="Times New Roman"/>
          <w:spacing w:val="-3"/>
          <w:sz w:val="20"/>
          <w:lang w:val="en-US"/>
        </w:rPr>
        <w:t xml:space="preserve"> </w:t>
      </w:r>
      <w:r w:rsidRPr="00C4016A">
        <w:rPr>
          <w:rFonts w:eastAsia="Times New Roman"/>
          <w:sz w:val="20"/>
          <w:lang w:val="en-US"/>
        </w:rPr>
        <w:t>stay</w:t>
      </w:r>
      <w:r w:rsidRPr="00C4016A">
        <w:rPr>
          <w:rFonts w:eastAsia="Times New Roman"/>
          <w:spacing w:val="-3"/>
          <w:sz w:val="20"/>
          <w:lang w:val="en-US"/>
        </w:rPr>
        <w:t xml:space="preserve"> </w:t>
      </w:r>
      <w:r w:rsidRPr="00C4016A">
        <w:rPr>
          <w:rFonts w:eastAsia="Times New Roman"/>
          <w:sz w:val="20"/>
          <w:lang w:val="en-US"/>
        </w:rPr>
        <w:t>in</w:t>
      </w:r>
      <w:r w:rsidRPr="00C4016A">
        <w:rPr>
          <w:rFonts w:eastAsia="Times New Roman"/>
          <w:spacing w:val="-3"/>
          <w:sz w:val="20"/>
          <w:lang w:val="en-US"/>
        </w:rPr>
        <w:t xml:space="preserve"> </w:t>
      </w:r>
      <w:r w:rsidRPr="00C4016A">
        <w:rPr>
          <w:rFonts w:eastAsia="Times New Roman"/>
          <w:sz w:val="20"/>
          <w:lang w:val="en-US"/>
        </w:rPr>
        <w:t>doze</w:t>
      </w:r>
      <w:r w:rsidRPr="00C4016A">
        <w:rPr>
          <w:rFonts w:eastAsia="Times New Roman"/>
          <w:spacing w:val="-2"/>
          <w:sz w:val="20"/>
          <w:lang w:val="en-US"/>
        </w:rPr>
        <w:t xml:space="preserve"> state.</w:t>
      </w:r>
    </w:p>
    <w:p w14:paraId="7234CF9D" w14:textId="77777777" w:rsidR="009B4BAB" w:rsidRDefault="009B4BAB" w:rsidP="009B4BAB">
      <w:pPr>
        <w:widowControl w:val="0"/>
        <w:tabs>
          <w:tab w:val="left" w:pos="761"/>
        </w:tabs>
        <w:kinsoku w:val="0"/>
        <w:overflowPunct w:val="0"/>
        <w:autoSpaceDE w:val="0"/>
        <w:autoSpaceDN w:val="0"/>
        <w:adjustRightInd w:val="0"/>
        <w:spacing w:before="62"/>
        <w:jc w:val="left"/>
        <w:rPr>
          <w:ins w:id="250" w:author="Cariou, Laurent" w:date="2022-08-30T19:43:00Z"/>
          <w:rFonts w:eastAsia="Times New Roman"/>
          <w:spacing w:val="-2"/>
          <w:sz w:val="20"/>
          <w:lang w:val="en-US"/>
        </w:rPr>
      </w:pPr>
    </w:p>
    <w:p w14:paraId="4FEA809E" w14:textId="7E4DE946" w:rsidR="009B4BAB" w:rsidRPr="009B4BAB" w:rsidRDefault="00FE700F" w:rsidP="00EA69BA">
      <w:pPr>
        <w:widowControl w:val="0"/>
        <w:tabs>
          <w:tab w:val="left" w:pos="761"/>
        </w:tabs>
        <w:kinsoku w:val="0"/>
        <w:overflowPunct w:val="0"/>
        <w:autoSpaceDE w:val="0"/>
        <w:autoSpaceDN w:val="0"/>
        <w:adjustRightInd w:val="0"/>
        <w:spacing w:before="62"/>
        <w:jc w:val="left"/>
        <w:rPr>
          <w:rFonts w:eastAsia="Times New Roman"/>
          <w:spacing w:val="-2"/>
          <w:sz w:val="20"/>
          <w:lang w:val="en-US"/>
        </w:rPr>
      </w:pPr>
      <w:ins w:id="251" w:author="Cariou, Laurent" w:date="2022-08-30T21:40:00Z">
        <w:r>
          <w:rPr>
            <w:rFonts w:eastAsia="Times New Roman"/>
            <w:sz w:val="20"/>
            <w:lang w:val="en-US"/>
          </w:rPr>
          <w:t>(#</w:t>
        </w:r>
        <w:proofErr w:type="gramStart"/>
        <w:r>
          <w:rPr>
            <w:rFonts w:eastAsia="Times New Roman"/>
            <w:sz w:val="20"/>
            <w:lang w:val="en-US"/>
          </w:rPr>
          <w:t>11913)</w:t>
        </w:r>
      </w:ins>
      <w:ins w:id="252" w:author="Cariou, Laurent" w:date="2022-08-30T19:43:00Z">
        <w:r w:rsidR="009B4BAB">
          <w:rPr>
            <w:rFonts w:eastAsia="Times New Roman"/>
            <w:spacing w:val="-2"/>
            <w:sz w:val="20"/>
            <w:lang w:val="en-US"/>
          </w:rPr>
          <w:t>The</w:t>
        </w:r>
        <w:proofErr w:type="gramEnd"/>
        <w:r w:rsidR="009B4BAB">
          <w:rPr>
            <w:rFonts w:eastAsia="Times New Roman"/>
            <w:spacing w:val="-2"/>
            <w:sz w:val="20"/>
            <w:lang w:val="en-US"/>
          </w:rPr>
          <w:t xml:space="preserve"> link transition</w:t>
        </w:r>
      </w:ins>
      <w:ins w:id="253" w:author="Cariou, Laurent" w:date="2022-08-30T21:38:00Z">
        <w:r w:rsidR="00132598">
          <w:rPr>
            <w:rFonts w:eastAsia="Times New Roman"/>
            <w:spacing w:val="-2"/>
            <w:sz w:val="20"/>
            <w:lang w:val="en-US"/>
          </w:rPr>
          <w:t xml:space="preserve"> from link 1 to link 2</w:t>
        </w:r>
      </w:ins>
      <w:ins w:id="254" w:author="Cariou, Laurent" w:date="2022-08-30T19:43:00Z">
        <w:r w:rsidR="009B4BAB">
          <w:rPr>
            <w:rFonts w:eastAsia="Times New Roman"/>
            <w:spacing w:val="-2"/>
            <w:sz w:val="20"/>
            <w:lang w:val="en-US"/>
          </w:rPr>
          <w:t xml:space="preserve"> is achieved in this example by</w:t>
        </w:r>
        <w:r w:rsidR="00D731F6">
          <w:rPr>
            <w:rFonts w:eastAsia="Times New Roman"/>
            <w:spacing w:val="-2"/>
            <w:sz w:val="20"/>
            <w:lang w:val="en-US"/>
          </w:rPr>
          <w:t xml:space="preserve"> having STA 1 transition to doze state and STA </w:t>
        </w:r>
      </w:ins>
      <w:ins w:id="255" w:author="Cariou, Laurent" w:date="2022-08-30T19:44:00Z">
        <w:r w:rsidR="005F5569">
          <w:rPr>
            <w:rFonts w:eastAsia="Times New Roman"/>
            <w:spacing w:val="-2"/>
            <w:sz w:val="20"/>
            <w:lang w:val="en-US"/>
          </w:rPr>
          <w:t>2</w:t>
        </w:r>
        <w:r w:rsidR="006034CB">
          <w:rPr>
            <w:rFonts w:eastAsia="Times New Roman"/>
            <w:spacing w:val="-2"/>
            <w:sz w:val="20"/>
            <w:lang w:val="en-US"/>
          </w:rPr>
          <w:t xml:space="preserve"> </w:t>
        </w:r>
      </w:ins>
      <w:ins w:id="256" w:author="Cariou, Laurent" w:date="2022-08-30T21:38:00Z">
        <w:r w:rsidR="00EA69BA">
          <w:rPr>
            <w:rFonts w:eastAsia="Times New Roman"/>
            <w:spacing w:val="-2"/>
            <w:sz w:val="20"/>
            <w:lang w:val="en-US"/>
          </w:rPr>
          <w:t>transition to</w:t>
        </w:r>
      </w:ins>
      <w:ins w:id="257" w:author="Cariou, Laurent" w:date="2022-08-30T19:44:00Z">
        <w:r w:rsidR="006034CB">
          <w:rPr>
            <w:rFonts w:eastAsia="Times New Roman"/>
            <w:spacing w:val="-2"/>
            <w:sz w:val="20"/>
            <w:lang w:val="en-US"/>
          </w:rPr>
          <w:t xml:space="preserve"> active mode or awake state.</w:t>
        </w:r>
      </w:ins>
    </w:p>
    <w:p w14:paraId="61A670C9" w14:textId="03EF0B8E" w:rsidR="00D60882" w:rsidRDefault="00D60882" w:rsidP="00A141E0">
      <w:pPr>
        <w:rPr>
          <w:ins w:id="258" w:author="Cariou, Laurent" w:date="2022-08-30T19:42:00Z"/>
          <w:rFonts w:ascii="Arial-BoldMT" w:hAnsi="Arial-BoldMT" w:hint="eastAsia"/>
          <w:b/>
          <w:bCs/>
          <w:color w:val="000000"/>
          <w:sz w:val="20"/>
        </w:rPr>
      </w:pPr>
    </w:p>
    <w:p w14:paraId="049AF14D" w14:textId="77777777" w:rsidR="009B4BAB" w:rsidRDefault="009B4BAB" w:rsidP="00A141E0">
      <w:pPr>
        <w:rPr>
          <w:ins w:id="259" w:author="Cariou, Laurent" w:date="2022-08-30T19:42:00Z"/>
          <w:rFonts w:ascii="Arial-BoldMT" w:hAnsi="Arial-BoldMT" w:hint="eastAsia"/>
          <w:b/>
          <w:bCs/>
          <w:color w:val="000000"/>
          <w:sz w:val="20"/>
        </w:rPr>
      </w:pPr>
    </w:p>
    <w:p w14:paraId="0E3F0F81" w14:textId="77777777" w:rsidR="009B4BAB" w:rsidRDefault="009B4BAB" w:rsidP="00A141E0">
      <w:pPr>
        <w:rPr>
          <w:rFonts w:ascii="Arial-BoldMT" w:hAnsi="Arial-BoldMT" w:hint="eastAsia"/>
          <w:b/>
          <w:bCs/>
          <w:color w:val="000000"/>
          <w:sz w:val="20"/>
        </w:rPr>
      </w:pPr>
    </w:p>
    <w:p w14:paraId="048B4593" w14:textId="6DF8C415" w:rsidR="00CE2E2F" w:rsidRDefault="00CE2E2F" w:rsidP="00A141E0">
      <w:pPr>
        <w:rPr>
          <w:rFonts w:ascii="Arial-BoldMT" w:hAnsi="Arial-BoldMT" w:hint="eastAsia"/>
          <w:b/>
          <w:bCs/>
          <w:color w:val="000000"/>
          <w:sz w:val="20"/>
        </w:rPr>
      </w:pPr>
    </w:p>
    <w:p w14:paraId="7B8755DB" w14:textId="11F5B90F" w:rsidR="00CE2E2F" w:rsidRDefault="00CE2E2F" w:rsidP="00A141E0">
      <w:pPr>
        <w:rPr>
          <w:rFonts w:ascii="Arial-BoldMT" w:hAnsi="Arial-BoldMT" w:hint="eastAsia"/>
          <w:b/>
          <w:bCs/>
          <w:color w:val="000000"/>
          <w:sz w:val="20"/>
        </w:rPr>
      </w:pPr>
    </w:p>
    <w:p w14:paraId="1AC929BA" w14:textId="32527DAB" w:rsidR="00CE2E2F" w:rsidRDefault="00CE2E2F" w:rsidP="00A141E0">
      <w:pPr>
        <w:rPr>
          <w:rFonts w:ascii="Arial-BoldMT" w:hAnsi="Arial-BoldMT" w:hint="eastAsia"/>
          <w:b/>
          <w:bCs/>
          <w:color w:val="000000"/>
          <w:sz w:val="20"/>
        </w:rPr>
      </w:pPr>
    </w:p>
    <w:p w14:paraId="21ABCC55" w14:textId="7E47A906" w:rsidR="00CE2E2F" w:rsidRDefault="00CE2E2F" w:rsidP="00A141E0">
      <w:pPr>
        <w:rPr>
          <w:rFonts w:ascii="Arial-BoldMT" w:hAnsi="Arial-BoldMT" w:hint="eastAsia"/>
          <w:b/>
          <w:bCs/>
          <w:color w:val="000000"/>
          <w:sz w:val="20"/>
        </w:rPr>
      </w:pPr>
    </w:p>
    <w:p w14:paraId="1E2C3F3F" w14:textId="2283154D" w:rsidR="00CE2E2F" w:rsidRDefault="00CE2E2F" w:rsidP="00A141E0">
      <w:pPr>
        <w:rPr>
          <w:rFonts w:ascii="Arial-BoldMT" w:hAnsi="Arial-BoldMT" w:hint="eastAsia"/>
          <w:b/>
          <w:bCs/>
          <w:color w:val="000000"/>
          <w:sz w:val="20"/>
        </w:rPr>
      </w:pPr>
    </w:p>
    <w:p w14:paraId="19D4F468" w14:textId="19B0ED8F" w:rsidR="00CE2E2F" w:rsidRDefault="00CE2E2F" w:rsidP="00A141E0">
      <w:pPr>
        <w:rPr>
          <w:rFonts w:ascii="Arial-BoldMT" w:hAnsi="Arial-BoldMT" w:hint="eastAsia"/>
          <w:b/>
          <w:bCs/>
          <w:color w:val="000000"/>
          <w:sz w:val="20"/>
        </w:rPr>
      </w:pPr>
    </w:p>
    <w:p w14:paraId="33964E22" w14:textId="28403742" w:rsidR="00CE2E2F" w:rsidRDefault="00CE2E2F" w:rsidP="00A141E0">
      <w:pPr>
        <w:rPr>
          <w:rFonts w:ascii="Arial-BoldMT" w:hAnsi="Arial-BoldMT" w:hint="eastAsia"/>
          <w:b/>
          <w:bCs/>
          <w:color w:val="000000"/>
          <w:sz w:val="20"/>
        </w:rPr>
      </w:pPr>
    </w:p>
    <w:p w14:paraId="4294AEB3" w14:textId="5CFEED0E" w:rsidR="00CE2E2F" w:rsidRDefault="00CE2E2F" w:rsidP="00A141E0">
      <w:pPr>
        <w:rPr>
          <w:rFonts w:ascii="Arial-BoldMT" w:hAnsi="Arial-BoldMT" w:hint="eastAsia"/>
          <w:b/>
          <w:bCs/>
          <w:color w:val="000000"/>
          <w:sz w:val="20"/>
        </w:rPr>
      </w:pPr>
    </w:p>
    <w:p w14:paraId="3AD91EBC" w14:textId="6281DE1F" w:rsidR="00CE2E2F" w:rsidRDefault="00CE2E2F" w:rsidP="00A141E0">
      <w:pPr>
        <w:rPr>
          <w:rFonts w:ascii="Arial" w:hAnsi="Arial" w:cs="Arial"/>
          <w:b/>
          <w:bCs/>
          <w:color w:val="000000"/>
          <w:sz w:val="20"/>
        </w:rPr>
      </w:pPr>
      <w:r w:rsidRPr="00CE2E2F">
        <w:rPr>
          <w:rFonts w:ascii="Arial-BoldMT" w:hAnsi="Arial-BoldMT"/>
          <w:b/>
          <w:bCs/>
          <w:color w:val="000000"/>
          <w:sz w:val="20"/>
        </w:rPr>
        <w:t>35.5.2.2.4 Allowed settings of the Trigger frame fields and TRS Control subfield</w:t>
      </w:r>
      <w:r w:rsidRPr="00CE2E2F">
        <w:t xml:space="preserve"> </w:t>
      </w:r>
    </w:p>
    <w:p w14:paraId="18FCBA77" w14:textId="328A2F03" w:rsidR="00CE2E2F" w:rsidRDefault="00CE2E2F" w:rsidP="00A141E0">
      <w:pPr>
        <w:rPr>
          <w:rFonts w:ascii="Arial" w:hAnsi="Arial" w:cs="Arial"/>
          <w:b/>
          <w:bCs/>
          <w:color w:val="000000"/>
          <w:sz w:val="20"/>
        </w:rPr>
      </w:pPr>
    </w:p>
    <w:p w14:paraId="1991603A" w14:textId="3C4458A4" w:rsidR="00B603B4" w:rsidRDefault="00B603B4" w:rsidP="00B603B4">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add</w:t>
      </w:r>
      <w:r w:rsidRPr="00EC44AC">
        <w:rPr>
          <w:b/>
          <w:i/>
          <w:iCs/>
          <w:highlight w:val="yellow"/>
        </w:rPr>
        <w:t xml:space="preserve"> </w:t>
      </w:r>
      <w:r>
        <w:rPr>
          <w:b/>
          <w:i/>
          <w:iCs/>
          <w:highlight w:val="yellow"/>
        </w:rPr>
        <w:t xml:space="preserve">the following paragraph at the end of this subclause as </w:t>
      </w:r>
      <w:r w:rsidRPr="00EC44AC">
        <w:rPr>
          <w:b/>
          <w:i/>
          <w:iCs/>
          <w:highlight w:val="yellow"/>
        </w:rPr>
        <w:t>shown below</w:t>
      </w:r>
      <w:r w:rsidR="00EA2292">
        <w:rPr>
          <w:b/>
          <w:i/>
          <w:iCs/>
          <w:highlight w:val="yellow"/>
        </w:rPr>
        <w:t xml:space="preserve"> (#12860)</w:t>
      </w:r>
      <w:r w:rsidRPr="00EC44AC">
        <w:rPr>
          <w:b/>
          <w:i/>
          <w:iCs/>
          <w:highlight w:val="yellow"/>
        </w:rPr>
        <w:t>:</w:t>
      </w:r>
    </w:p>
    <w:p w14:paraId="7A3A6060" w14:textId="2C903E5C" w:rsidR="00CE2E2F" w:rsidRDefault="00CE2E2F" w:rsidP="00A141E0">
      <w:pPr>
        <w:rPr>
          <w:rFonts w:ascii="Arial" w:hAnsi="Arial" w:cs="Arial"/>
          <w:b/>
          <w:bCs/>
          <w:color w:val="000000"/>
          <w:sz w:val="20"/>
        </w:rPr>
      </w:pPr>
    </w:p>
    <w:p w14:paraId="34B51016" w14:textId="77777777" w:rsidR="00CE2E2F" w:rsidRDefault="00CE2E2F" w:rsidP="00A141E0">
      <w:pPr>
        <w:rPr>
          <w:rFonts w:ascii="Arial-BoldMT" w:hAnsi="Arial-BoldMT" w:hint="eastAsia"/>
          <w:b/>
          <w:bCs/>
          <w:color w:val="000000"/>
          <w:sz w:val="20"/>
        </w:rPr>
      </w:pPr>
    </w:p>
    <w:p w14:paraId="38D2730B" w14:textId="481A93A8" w:rsidR="00CE2E2F" w:rsidRDefault="00B603B4" w:rsidP="00A141E0">
      <w:pPr>
        <w:rPr>
          <w:rFonts w:ascii="TimesNewRoman" w:hAnsi="TimesNewRoman"/>
          <w:color w:val="000000"/>
          <w:sz w:val="20"/>
        </w:rPr>
      </w:pPr>
      <w:r>
        <w:rPr>
          <w:rFonts w:ascii="TimesNewRoman" w:hAnsi="TimesNewRoman"/>
          <w:color w:val="000000"/>
          <w:sz w:val="20"/>
        </w:rPr>
        <w:t>The AP affiliated with an AP MLD and operating on a link shall not set an ACI value</w:t>
      </w:r>
      <w:r w:rsidR="00CE2E2F" w:rsidRPr="00CE2E2F">
        <w:rPr>
          <w:rFonts w:ascii="TimesNewRoman" w:hAnsi="TimesNewRoman"/>
          <w:color w:val="000000"/>
          <w:sz w:val="20"/>
        </w:rPr>
        <w:t xml:space="preserve"> in the Preferred AC subfield</w:t>
      </w:r>
      <w:r>
        <w:rPr>
          <w:rFonts w:ascii="TimesNewRoman" w:hAnsi="TimesNewRoman"/>
          <w:color w:val="000000"/>
          <w:sz w:val="20"/>
        </w:rPr>
        <w:t xml:space="preserve"> </w:t>
      </w:r>
      <w:r w:rsidR="00CE2E2F" w:rsidRPr="00CE2E2F">
        <w:rPr>
          <w:rFonts w:ascii="TimesNewRoman" w:hAnsi="TimesNewRoman"/>
          <w:color w:val="000000"/>
          <w:sz w:val="20"/>
        </w:rPr>
        <w:t xml:space="preserve">in the Trigger Dependent User Info field </w:t>
      </w:r>
      <w:r w:rsidRPr="00CE2E2F">
        <w:rPr>
          <w:rFonts w:ascii="TimesNewRoman" w:hAnsi="TimesNewRoman"/>
          <w:color w:val="000000"/>
          <w:sz w:val="20"/>
        </w:rPr>
        <w:t>of the User</w:t>
      </w:r>
      <w:r>
        <w:rPr>
          <w:rFonts w:ascii="TimesNewRoman" w:hAnsi="TimesNewRoman"/>
          <w:color w:val="000000"/>
          <w:sz w:val="20"/>
        </w:rPr>
        <w:t xml:space="preserve"> </w:t>
      </w:r>
      <w:r w:rsidRPr="00CE2E2F">
        <w:rPr>
          <w:rFonts w:ascii="TimesNewRoman" w:hAnsi="TimesNewRoman"/>
          <w:color w:val="000000"/>
          <w:sz w:val="20"/>
        </w:rPr>
        <w:t xml:space="preserve">Info field </w:t>
      </w:r>
      <w:r>
        <w:rPr>
          <w:rFonts w:ascii="TimesNewRoman" w:hAnsi="TimesNewRoman"/>
          <w:color w:val="000000"/>
          <w:sz w:val="20"/>
        </w:rPr>
        <w:t xml:space="preserve">of </w:t>
      </w:r>
      <w:r w:rsidR="00CE2E2F" w:rsidRPr="00CE2E2F">
        <w:rPr>
          <w:rFonts w:ascii="TimesNewRoman" w:hAnsi="TimesNewRoman"/>
          <w:color w:val="000000"/>
          <w:sz w:val="20"/>
        </w:rPr>
        <w:t>a Basic Trigger frame</w:t>
      </w:r>
      <w:r>
        <w:rPr>
          <w:rFonts w:ascii="TimesNewRoman" w:hAnsi="TimesNewRoman"/>
          <w:color w:val="000000"/>
          <w:sz w:val="20"/>
        </w:rPr>
        <w:t xml:space="preserve"> for a non-AP </w:t>
      </w:r>
      <w:r w:rsidRPr="00CE2E2F">
        <w:rPr>
          <w:rFonts w:ascii="TimesNewRoman" w:hAnsi="TimesNewRoman"/>
          <w:color w:val="000000"/>
          <w:sz w:val="20"/>
        </w:rPr>
        <w:t>STA</w:t>
      </w:r>
      <w:r>
        <w:rPr>
          <w:rFonts w:ascii="TimesNewRoman" w:hAnsi="TimesNewRoman"/>
          <w:color w:val="000000"/>
          <w:sz w:val="20"/>
        </w:rPr>
        <w:t xml:space="preserve"> that is affiliated with a non-AP MLD if no TID that corresponds to this ACI are mapped to the link for the non-AP MLD by the TID-to-link mapping (see 35.3.7 (Link Management)). </w:t>
      </w:r>
    </w:p>
    <w:p w14:paraId="0FA7E5F0" w14:textId="77777777" w:rsidR="00B603B4" w:rsidRPr="00B603B4" w:rsidRDefault="00B603B4" w:rsidP="00A141E0">
      <w:pPr>
        <w:rPr>
          <w:rFonts w:ascii="TimesNewRoman" w:hAnsi="TimesNewRoman"/>
          <w:color w:val="000000"/>
          <w:sz w:val="20"/>
        </w:rPr>
      </w:pPr>
    </w:p>
    <w:sectPr w:rsidR="00B603B4" w:rsidRPr="00B603B4" w:rsidSect="00C4016A">
      <w:headerReference w:type="default" r:id="rId16"/>
      <w:footerReference w:type="default" r:id="rId17"/>
      <w:pgSz w:w="12240" w:h="15840"/>
      <w:pgMar w:top="1280" w:right="1640" w:bottom="960" w:left="1640" w:header="720" w:footer="720" w:gutter="0"/>
      <w:cols w:space="720" w:equalWidth="0">
        <w:col w:w="9360"/>
      </w:cols>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Cariou, Laurent" w:date="2022-08-15T20:02:00Z" w:initials="CL">
    <w:p w14:paraId="5588E1D0" w14:textId="482B0F3A" w:rsidR="00C4016A" w:rsidRDefault="00C4016A">
      <w:pPr>
        <w:pStyle w:val="CommentText"/>
      </w:pPr>
      <w:r>
        <w:rPr>
          <w:rStyle w:val="CommentReference"/>
        </w:rPr>
        <w:annotationRef/>
      </w:r>
      <w:r w:rsidR="00587E21">
        <w:rPr>
          <w:rStyle w:val="CommentReference"/>
        </w:rPr>
        <w:t>Pooya has contribution</w:t>
      </w:r>
    </w:p>
  </w:comment>
  <w:comment w:id="7" w:author="Cariou, Laurent" w:date="2022-08-15T20:04:00Z" w:initials="CL">
    <w:p w14:paraId="32DA0F36" w14:textId="6E70B3FA" w:rsidR="00CE2E2F" w:rsidRDefault="00CE2E2F">
      <w:pPr>
        <w:pStyle w:val="CommentText"/>
      </w:pPr>
      <w:r>
        <w:rPr>
          <w:rStyle w:val="CommentReference"/>
        </w:rPr>
        <w:annotationRef/>
      </w:r>
      <w:r w:rsidR="00587E21">
        <w:rPr>
          <w:rStyle w:val="CommentReference"/>
        </w:rPr>
        <w:annotationRef/>
      </w:r>
      <w:r w:rsidR="00587E21">
        <w:rPr>
          <w:rStyle w:val="CommentReference"/>
        </w:rPr>
        <w:t>Pooya has contribution</w:t>
      </w:r>
    </w:p>
  </w:comment>
  <w:comment w:id="8" w:author="Cariou, Laurent" w:date="2022-08-15T20:05:00Z" w:initials="CL">
    <w:p w14:paraId="5DD260DC" w14:textId="77777777" w:rsidR="00587E21" w:rsidRDefault="00CE2E2F" w:rsidP="00587E21">
      <w:pPr>
        <w:pStyle w:val="CommentText"/>
      </w:pPr>
      <w:r>
        <w:rPr>
          <w:rStyle w:val="CommentReference"/>
        </w:rPr>
        <w:annotationRef/>
      </w:r>
      <w:r w:rsidR="00587E21">
        <w:rPr>
          <w:rStyle w:val="CommentReference"/>
        </w:rPr>
        <w:annotationRef/>
      </w:r>
      <w:r w:rsidR="00587E21">
        <w:rPr>
          <w:rStyle w:val="CommentReference"/>
        </w:rPr>
        <w:t>Pooya has contribution</w:t>
      </w:r>
    </w:p>
    <w:p w14:paraId="7A2B07D3" w14:textId="352FE2D5" w:rsidR="00CE2E2F" w:rsidRDefault="00CE2E2F">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88E1D0" w15:done="0"/>
  <w15:commentEx w15:paraId="32DA0F36" w15:done="0"/>
  <w15:commentEx w15:paraId="7A2B07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524E4" w16cex:dateUtc="2022-08-15T18:02:00Z"/>
  <w16cex:commentExtensible w16cex:durableId="26A52568" w16cex:dateUtc="2022-08-15T18:04:00Z"/>
  <w16cex:commentExtensible w16cex:durableId="26A52581" w16cex:dateUtc="2022-08-15T18: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88E1D0" w16cid:durableId="26A524E4"/>
  <w16cid:commentId w16cid:paraId="32DA0F36" w16cid:durableId="26A52568"/>
  <w16cid:commentId w16cid:paraId="7A2B07D3" w16cid:durableId="26A5258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4A2B0" w14:textId="77777777" w:rsidR="002F0443" w:rsidRDefault="002F0443">
      <w:r>
        <w:separator/>
      </w:r>
    </w:p>
  </w:endnote>
  <w:endnote w:type="continuationSeparator" w:id="0">
    <w:p w14:paraId="7D045A2A" w14:textId="77777777" w:rsidR="002F0443" w:rsidRDefault="002F0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6EE6F" w14:textId="7C62454E" w:rsidR="0014717E" w:rsidRDefault="0014717E" w:rsidP="0014717E">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t>1</w:t>
    </w:r>
    <w:r>
      <w:fldChar w:fldCharType="end"/>
    </w:r>
    <w:r>
      <w:tab/>
      <w:t xml:space="preserve">Laurent Cariou, Intel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97CEE" w14:textId="05515E8A" w:rsidR="00A44486" w:rsidRPr="001276F1" w:rsidRDefault="00F846B4" w:rsidP="001276F1">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5B23EA" w:rsidRPr="00DF3474">
      <w:rPr>
        <w:noProof/>
        <w:lang w:val="fr-FR"/>
      </w:rPr>
      <w:t>Laurent Cariou</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5B23EA" w:rsidRPr="00DF3474">
          <w:rPr>
            <w:lang w:val="fr-FR"/>
          </w:rPr>
          <w:t>Intel</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F4F5AC4" w14:textId="77777777" w:rsidR="000C6D3A" w:rsidRPr="001276F1" w:rsidRDefault="000C6D3A">
    <w:pPr>
      <w:rPr>
        <w:lang w:val="fr-FR"/>
      </w:rPr>
    </w:pPr>
  </w:p>
  <w:p w14:paraId="2F033115" w14:textId="77777777" w:rsidR="008234F8" w:rsidRPr="001276F1" w:rsidRDefault="008234F8">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2B41D" w14:textId="77777777" w:rsidR="002F0443" w:rsidRDefault="002F0443">
      <w:r>
        <w:separator/>
      </w:r>
    </w:p>
  </w:footnote>
  <w:footnote w:type="continuationSeparator" w:id="0">
    <w:p w14:paraId="7CF82273" w14:textId="77777777" w:rsidR="002F0443" w:rsidRDefault="002F0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7F2DB" w14:textId="683F0A01" w:rsidR="00BC441E" w:rsidRDefault="00BC441E" w:rsidP="00BC441E">
    <w:pPr>
      <w:pStyle w:val="Header"/>
      <w:tabs>
        <w:tab w:val="clear" w:pos="6480"/>
        <w:tab w:val="center" w:pos="4680"/>
        <w:tab w:val="right" w:pos="9360"/>
      </w:tabs>
    </w:pPr>
    <w:r>
      <w:rPr>
        <w:lang w:eastAsia="ko-KR"/>
      </w:rPr>
      <w:t>August 20</w:t>
    </w:r>
    <w:r>
      <w:t>22</w:t>
    </w:r>
    <w:r>
      <w:tab/>
    </w:r>
    <w:r>
      <w:tab/>
    </w:r>
    <w:fldSimple w:instr=" TITLE  \* MERGEFORMAT ">
      <w:r>
        <w:t>doc.: IEEE 802.11-22/</w:t>
      </w:r>
    </w:fldSimple>
    <w:r>
      <w:t>1429r0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7767E415"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1276F1">
      <w:rPr>
        <w:noProof/>
      </w:rPr>
      <w:t>August 2022</w:t>
    </w:r>
    <w:r>
      <w:fldChar w:fldCharType="end"/>
    </w:r>
    <w:r>
      <w:tab/>
    </w:r>
    <w:r>
      <w:tab/>
    </w:r>
    <w:r w:rsidR="001276F1">
      <w:fldChar w:fldCharType="begin"/>
    </w:r>
    <w:r w:rsidR="001276F1">
      <w:instrText xml:space="preserve"> TITLE  \* MERGEFORMAT </w:instrText>
    </w:r>
    <w:r w:rsidR="001276F1">
      <w:fldChar w:fldCharType="separate"/>
    </w:r>
    <w:r>
      <w:t>doc.: IEEE 802.11-</w:t>
    </w:r>
    <w:r w:rsidR="0023042E">
      <w:t>2</w:t>
    </w:r>
    <w:r w:rsidR="001E53B9">
      <w:t>1</w:t>
    </w:r>
    <w:r>
      <w:t>/</w:t>
    </w:r>
    <w:r w:rsidR="0065317F">
      <w:t>xxxx</w:t>
    </w:r>
    <w:r>
      <w:t>r</w:t>
    </w:r>
    <w:r w:rsidR="001276F1">
      <w:fldChar w:fldCharType="end"/>
    </w:r>
    <w:r w:rsidR="0065317F">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402"/>
    <w:multiLevelType w:val="multilevel"/>
    <w:tmpl w:val="00000885"/>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rFonts w:ascii="Arial" w:hAnsi="Arial" w:cs="Arial"/>
        <w:b/>
        <w:bCs/>
        <w:i w:val="0"/>
        <w:iCs w:val="0"/>
        <w:w w:val="99"/>
        <w:sz w:val="20"/>
        <w:szCs w:val="20"/>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w w:val="99"/>
      </w:rPr>
    </w:lvl>
    <w:lvl w:ilvl="5">
      <w:start w:val="1"/>
      <w:numFmt w:val="decimal"/>
      <w:lvlText w:val="%6)"/>
      <w:lvlJc w:val="left"/>
      <w:pPr>
        <w:ind w:left="799" w:hanging="891"/>
      </w:pPr>
      <w:rPr>
        <w:rFonts w:ascii="Times New Roman" w:hAnsi="Times New Roman" w:cs="Times New Roman"/>
        <w:b w:val="0"/>
        <w:bCs w:val="0"/>
        <w:i w:val="0"/>
        <w:iCs w:val="0"/>
        <w:w w:val="99"/>
        <w:sz w:val="20"/>
        <w:szCs w:val="20"/>
      </w:rPr>
    </w:lvl>
    <w:lvl w:ilvl="6">
      <w:numFmt w:val="bullet"/>
      <w:lvlText w:val="—"/>
      <w:lvlJc w:val="left"/>
      <w:pPr>
        <w:ind w:left="1238" w:hanging="891"/>
      </w:pPr>
      <w:rPr>
        <w:rFonts w:ascii="Times New Roman" w:hAnsi="Times New Roman" w:cs="Times New Roman"/>
        <w:b w:val="0"/>
        <w:bCs w:val="0"/>
        <w:i w:val="0"/>
        <w:iCs w:val="0"/>
        <w:w w:val="99"/>
        <w:sz w:val="20"/>
        <w:szCs w:val="20"/>
      </w:rPr>
    </w:lvl>
    <w:lvl w:ilvl="7">
      <w:numFmt w:val="bullet"/>
      <w:lvlText w:val="•"/>
      <w:lvlJc w:val="left"/>
      <w:pPr>
        <w:ind w:left="1060" w:hanging="891"/>
      </w:pPr>
    </w:lvl>
    <w:lvl w:ilvl="8">
      <w:numFmt w:val="bullet"/>
      <w:lvlText w:val="•"/>
      <w:lvlJc w:val="left"/>
      <w:pPr>
        <w:ind w:left="1100" w:hanging="891"/>
      </w:pPr>
    </w:lvl>
  </w:abstractNum>
  <w:abstractNum w:abstractNumId="2" w15:restartNumberingAfterBreak="0">
    <w:nsid w:val="00000411"/>
    <w:multiLevelType w:val="multilevel"/>
    <w:tmpl w:val="00000894"/>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3" w15:restartNumberingAfterBreak="0">
    <w:nsid w:val="00000412"/>
    <w:multiLevelType w:val="multilevel"/>
    <w:tmpl w:val="00000895"/>
    <w:lvl w:ilvl="0">
      <w:start w:val="35"/>
      <w:numFmt w:val="decimal"/>
      <w:lvlText w:val="%1"/>
      <w:lvlJc w:val="left"/>
      <w:pPr>
        <w:ind w:left="1104" w:hanging="945"/>
      </w:pPr>
    </w:lvl>
    <w:lvl w:ilvl="1">
      <w:start w:val="3"/>
      <w:numFmt w:val="decimal"/>
      <w:lvlText w:val="%1.%2"/>
      <w:lvlJc w:val="left"/>
      <w:pPr>
        <w:ind w:left="1104" w:hanging="945"/>
      </w:pPr>
    </w:lvl>
    <w:lvl w:ilvl="2">
      <w:start w:val="7"/>
      <w:numFmt w:val="decimal"/>
      <w:lvlText w:val="%1.%2.%3"/>
      <w:lvlJc w:val="left"/>
      <w:pPr>
        <w:ind w:left="1104" w:hanging="945"/>
      </w:pPr>
    </w:lvl>
    <w:lvl w:ilvl="3">
      <w:start w:val="1"/>
      <w:numFmt w:val="decimal"/>
      <w:lvlText w:val="%1.%2.%3.%4"/>
      <w:lvlJc w:val="left"/>
      <w:pPr>
        <w:ind w:left="1104" w:hanging="945"/>
      </w:pPr>
    </w:lvl>
    <w:lvl w:ilvl="4">
      <w:start w:val="2"/>
      <w:numFmt w:val="decimal"/>
      <w:lvlText w:val="%1.%2.%3.%4.%5"/>
      <w:lvlJc w:val="left"/>
      <w:pPr>
        <w:ind w:left="1104" w:hanging="945"/>
      </w:pPr>
      <w:rPr>
        <w:rFonts w:ascii="Arial" w:hAnsi="Arial" w:cs="Arial"/>
        <w:b/>
        <w:bCs/>
        <w:i w:val="0"/>
        <w:iCs w:val="0"/>
        <w:w w:val="99"/>
        <w:sz w:val="20"/>
        <w:szCs w:val="20"/>
      </w:rPr>
    </w:lvl>
    <w:lvl w:ilvl="5">
      <w:numFmt w:val="bullet"/>
      <w:lvlText w:val="—"/>
      <w:lvlJc w:val="left"/>
      <w:pPr>
        <w:ind w:left="799" w:hanging="440"/>
      </w:pPr>
      <w:rPr>
        <w:rFonts w:ascii="Times New Roman" w:hAnsi="Times New Roman" w:cs="Times New Roman"/>
        <w:b w:val="0"/>
        <w:bCs w:val="0"/>
        <w:i w:val="0"/>
        <w:iCs w:val="0"/>
        <w:w w:val="99"/>
        <w:sz w:val="20"/>
        <w:szCs w:val="20"/>
      </w:rPr>
    </w:lvl>
    <w:lvl w:ilvl="6">
      <w:numFmt w:val="bullet"/>
      <w:lvlText w:val="•"/>
      <w:lvlJc w:val="left"/>
      <w:pPr>
        <w:ind w:left="5030" w:hanging="440"/>
      </w:pPr>
    </w:lvl>
    <w:lvl w:ilvl="7">
      <w:numFmt w:val="bullet"/>
      <w:lvlText w:val="•"/>
      <w:lvlJc w:val="left"/>
      <w:pPr>
        <w:ind w:left="6012" w:hanging="440"/>
      </w:pPr>
    </w:lvl>
    <w:lvl w:ilvl="8">
      <w:numFmt w:val="bullet"/>
      <w:lvlText w:val="•"/>
      <w:lvlJc w:val="left"/>
      <w:pPr>
        <w:ind w:left="6995" w:hanging="440"/>
      </w:pPr>
    </w:lvl>
  </w:abstractNum>
  <w:abstractNum w:abstractNumId="4" w15:restartNumberingAfterBreak="0">
    <w:nsid w:val="00000414"/>
    <w:multiLevelType w:val="multilevel"/>
    <w:tmpl w:val="00000897"/>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5"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4"/>
  </w:num>
  <w:num w:numId="5">
    <w:abstractNumId w:val="3"/>
  </w:num>
  <w:num w:numId="6">
    <w:abstractNumId w:val="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102"/>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512AA7"/>
    <w:rsid w:val="00002781"/>
    <w:rsid w:val="0000296A"/>
    <w:rsid w:val="00002B6A"/>
    <w:rsid w:val="000053CF"/>
    <w:rsid w:val="00005903"/>
    <w:rsid w:val="00007917"/>
    <w:rsid w:val="00007C9B"/>
    <w:rsid w:val="00011043"/>
    <w:rsid w:val="00013A38"/>
    <w:rsid w:val="00013AF6"/>
    <w:rsid w:val="00013F2D"/>
    <w:rsid w:val="00015EE0"/>
    <w:rsid w:val="00016100"/>
    <w:rsid w:val="00016BD0"/>
    <w:rsid w:val="00017168"/>
    <w:rsid w:val="00017321"/>
    <w:rsid w:val="0001758A"/>
    <w:rsid w:val="000176AF"/>
    <w:rsid w:val="00020D21"/>
    <w:rsid w:val="00021056"/>
    <w:rsid w:val="000211B3"/>
    <w:rsid w:val="00021324"/>
    <w:rsid w:val="000225F0"/>
    <w:rsid w:val="000229C4"/>
    <w:rsid w:val="00022DF3"/>
    <w:rsid w:val="00024523"/>
    <w:rsid w:val="00024C7B"/>
    <w:rsid w:val="000251C4"/>
    <w:rsid w:val="00025D3B"/>
    <w:rsid w:val="0002651F"/>
    <w:rsid w:val="00026850"/>
    <w:rsid w:val="0002714F"/>
    <w:rsid w:val="0002756A"/>
    <w:rsid w:val="000300C0"/>
    <w:rsid w:val="000306AC"/>
    <w:rsid w:val="000308AB"/>
    <w:rsid w:val="00034413"/>
    <w:rsid w:val="0003552D"/>
    <w:rsid w:val="00035667"/>
    <w:rsid w:val="000359AD"/>
    <w:rsid w:val="00035D4D"/>
    <w:rsid w:val="000371D3"/>
    <w:rsid w:val="000374C2"/>
    <w:rsid w:val="00037685"/>
    <w:rsid w:val="0003771E"/>
    <w:rsid w:val="00037829"/>
    <w:rsid w:val="00042272"/>
    <w:rsid w:val="000423B2"/>
    <w:rsid w:val="00042681"/>
    <w:rsid w:val="00042854"/>
    <w:rsid w:val="00043548"/>
    <w:rsid w:val="0004439F"/>
    <w:rsid w:val="00045515"/>
    <w:rsid w:val="0004587C"/>
    <w:rsid w:val="0004728D"/>
    <w:rsid w:val="00050801"/>
    <w:rsid w:val="00051832"/>
    <w:rsid w:val="00054704"/>
    <w:rsid w:val="000552BF"/>
    <w:rsid w:val="000567FC"/>
    <w:rsid w:val="000568B0"/>
    <w:rsid w:val="0005694E"/>
    <w:rsid w:val="0006194C"/>
    <w:rsid w:val="00061C2D"/>
    <w:rsid w:val="00061C3D"/>
    <w:rsid w:val="0006290F"/>
    <w:rsid w:val="00062E88"/>
    <w:rsid w:val="000649AB"/>
    <w:rsid w:val="00064A86"/>
    <w:rsid w:val="0006639B"/>
    <w:rsid w:val="00066D8A"/>
    <w:rsid w:val="00071F86"/>
    <w:rsid w:val="00072045"/>
    <w:rsid w:val="00072257"/>
    <w:rsid w:val="00072E76"/>
    <w:rsid w:val="00073B29"/>
    <w:rsid w:val="00073F5A"/>
    <w:rsid w:val="00074C9D"/>
    <w:rsid w:val="00075757"/>
    <w:rsid w:val="000763E2"/>
    <w:rsid w:val="000804D5"/>
    <w:rsid w:val="000818A3"/>
    <w:rsid w:val="000845A2"/>
    <w:rsid w:val="000846C1"/>
    <w:rsid w:val="00085DDF"/>
    <w:rsid w:val="000862E6"/>
    <w:rsid w:val="0008692C"/>
    <w:rsid w:val="00086987"/>
    <w:rsid w:val="00086BBE"/>
    <w:rsid w:val="000879A3"/>
    <w:rsid w:val="00091C53"/>
    <w:rsid w:val="00092307"/>
    <w:rsid w:val="0009369D"/>
    <w:rsid w:val="00093ED9"/>
    <w:rsid w:val="0009414B"/>
    <w:rsid w:val="000943B1"/>
    <w:rsid w:val="000946B8"/>
    <w:rsid w:val="00094C78"/>
    <w:rsid w:val="000969A1"/>
    <w:rsid w:val="00096E8C"/>
    <w:rsid w:val="0009756B"/>
    <w:rsid w:val="000979D0"/>
    <w:rsid w:val="00097C3B"/>
    <w:rsid w:val="00097CAF"/>
    <w:rsid w:val="000A047D"/>
    <w:rsid w:val="000A1955"/>
    <w:rsid w:val="000A1B13"/>
    <w:rsid w:val="000A1EE6"/>
    <w:rsid w:val="000A2445"/>
    <w:rsid w:val="000A2B3F"/>
    <w:rsid w:val="000A2C7F"/>
    <w:rsid w:val="000A4F79"/>
    <w:rsid w:val="000A6263"/>
    <w:rsid w:val="000A6647"/>
    <w:rsid w:val="000A6B90"/>
    <w:rsid w:val="000A6C58"/>
    <w:rsid w:val="000B1AD0"/>
    <w:rsid w:val="000B2048"/>
    <w:rsid w:val="000B2409"/>
    <w:rsid w:val="000B784B"/>
    <w:rsid w:val="000B79CD"/>
    <w:rsid w:val="000B7E2A"/>
    <w:rsid w:val="000C0752"/>
    <w:rsid w:val="000C1EEF"/>
    <w:rsid w:val="000C273C"/>
    <w:rsid w:val="000C2EF6"/>
    <w:rsid w:val="000C4BF9"/>
    <w:rsid w:val="000C4C38"/>
    <w:rsid w:val="000C4FC3"/>
    <w:rsid w:val="000C5F3E"/>
    <w:rsid w:val="000C5FCD"/>
    <w:rsid w:val="000C6B11"/>
    <w:rsid w:val="000C6D3A"/>
    <w:rsid w:val="000D01A8"/>
    <w:rsid w:val="000D2C17"/>
    <w:rsid w:val="000D3493"/>
    <w:rsid w:val="000D380E"/>
    <w:rsid w:val="000D47EE"/>
    <w:rsid w:val="000D5894"/>
    <w:rsid w:val="000E0050"/>
    <w:rsid w:val="000E109B"/>
    <w:rsid w:val="000E12C8"/>
    <w:rsid w:val="000E1361"/>
    <w:rsid w:val="000E233B"/>
    <w:rsid w:val="000E2CA6"/>
    <w:rsid w:val="000E3163"/>
    <w:rsid w:val="000E40E7"/>
    <w:rsid w:val="000E4DD1"/>
    <w:rsid w:val="000E6714"/>
    <w:rsid w:val="000E75C3"/>
    <w:rsid w:val="000F07B1"/>
    <w:rsid w:val="000F09C1"/>
    <w:rsid w:val="000F5BE1"/>
    <w:rsid w:val="000F6CED"/>
    <w:rsid w:val="000F7821"/>
    <w:rsid w:val="000F7838"/>
    <w:rsid w:val="000F7EC8"/>
    <w:rsid w:val="00101596"/>
    <w:rsid w:val="00101B24"/>
    <w:rsid w:val="0010245D"/>
    <w:rsid w:val="0010281E"/>
    <w:rsid w:val="0010363F"/>
    <w:rsid w:val="00103EE3"/>
    <w:rsid w:val="00104B42"/>
    <w:rsid w:val="001053BD"/>
    <w:rsid w:val="00106127"/>
    <w:rsid w:val="00106AF4"/>
    <w:rsid w:val="00106F91"/>
    <w:rsid w:val="001072C2"/>
    <w:rsid w:val="001074AE"/>
    <w:rsid w:val="00110B78"/>
    <w:rsid w:val="00111CFA"/>
    <w:rsid w:val="00111F98"/>
    <w:rsid w:val="00112C72"/>
    <w:rsid w:val="0011458B"/>
    <w:rsid w:val="001171AF"/>
    <w:rsid w:val="00117386"/>
    <w:rsid w:val="001177AF"/>
    <w:rsid w:val="001178CB"/>
    <w:rsid w:val="00117CC9"/>
    <w:rsid w:val="00121B31"/>
    <w:rsid w:val="001239A8"/>
    <w:rsid w:val="00124AFF"/>
    <w:rsid w:val="00126AF5"/>
    <w:rsid w:val="001276F1"/>
    <w:rsid w:val="0012772B"/>
    <w:rsid w:val="00127EF2"/>
    <w:rsid w:val="00130C0D"/>
    <w:rsid w:val="00131933"/>
    <w:rsid w:val="00131DAA"/>
    <w:rsid w:val="00132348"/>
    <w:rsid w:val="001323E9"/>
    <w:rsid w:val="00132598"/>
    <w:rsid w:val="00132A9F"/>
    <w:rsid w:val="00132CF2"/>
    <w:rsid w:val="00134C55"/>
    <w:rsid w:val="0013617A"/>
    <w:rsid w:val="0013638C"/>
    <w:rsid w:val="00136B92"/>
    <w:rsid w:val="00136CFC"/>
    <w:rsid w:val="00140AF7"/>
    <w:rsid w:val="00141376"/>
    <w:rsid w:val="00141692"/>
    <w:rsid w:val="001419B6"/>
    <w:rsid w:val="00141ABC"/>
    <w:rsid w:val="00141CA4"/>
    <w:rsid w:val="00141DFD"/>
    <w:rsid w:val="00141E86"/>
    <w:rsid w:val="0014280C"/>
    <w:rsid w:val="00142F85"/>
    <w:rsid w:val="00143077"/>
    <w:rsid w:val="00143B8C"/>
    <w:rsid w:val="00144420"/>
    <w:rsid w:val="00146B6F"/>
    <w:rsid w:val="0014717E"/>
    <w:rsid w:val="0014750A"/>
    <w:rsid w:val="00147F0B"/>
    <w:rsid w:val="00151B2B"/>
    <w:rsid w:val="00152359"/>
    <w:rsid w:val="00155F03"/>
    <w:rsid w:val="00157AE7"/>
    <w:rsid w:val="001603D0"/>
    <w:rsid w:val="00160B40"/>
    <w:rsid w:val="00160E79"/>
    <w:rsid w:val="001610A7"/>
    <w:rsid w:val="00162976"/>
    <w:rsid w:val="00162B35"/>
    <w:rsid w:val="00164C75"/>
    <w:rsid w:val="001677BF"/>
    <w:rsid w:val="00167DBE"/>
    <w:rsid w:val="00170A3C"/>
    <w:rsid w:val="0017237A"/>
    <w:rsid w:val="00172D75"/>
    <w:rsid w:val="00172F06"/>
    <w:rsid w:val="00173E5E"/>
    <w:rsid w:val="0017432E"/>
    <w:rsid w:val="001743FC"/>
    <w:rsid w:val="001747DB"/>
    <w:rsid w:val="00174EAC"/>
    <w:rsid w:val="001757F2"/>
    <w:rsid w:val="001762D0"/>
    <w:rsid w:val="00177068"/>
    <w:rsid w:val="001773E0"/>
    <w:rsid w:val="00177FE4"/>
    <w:rsid w:val="00180D46"/>
    <w:rsid w:val="0018246E"/>
    <w:rsid w:val="00182A6B"/>
    <w:rsid w:val="00183BC9"/>
    <w:rsid w:val="00184827"/>
    <w:rsid w:val="00185986"/>
    <w:rsid w:val="0018777D"/>
    <w:rsid w:val="00190235"/>
    <w:rsid w:val="001911EC"/>
    <w:rsid w:val="001917C7"/>
    <w:rsid w:val="00192714"/>
    <w:rsid w:val="00192A58"/>
    <w:rsid w:val="00192A5B"/>
    <w:rsid w:val="001936D0"/>
    <w:rsid w:val="00195EBE"/>
    <w:rsid w:val="001968A8"/>
    <w:rsid w:val="00196ABC"/>
    <w:rsid w:val="001A0178"/>
    <w:rsid w:val="001A0E32"/>
    <w:rsid w:val="001A0F38"/>
    <w:rsid w:val="001A1A08"/>
    <w:rsid w:val="001A25FA"/>
    <w:rsid w:val="001A3E77"/>
    <w:rsid w:val="001A51BC"/>
    <w:rsid w:val="001A5286"/>
    <w:rsid w:val="001A5373"/>
    <w:rsid w:val="001A597C"/>
    <w:rsid w:val="001A6C05"/>
    <w:rsid w:val="001B05E8"/>
    <w:rsid w:val="001B1B49"/>
    <w:rsid w:val="001B21C6"/>
    <w:rsid w:val="001B2A31"/>
    <w:rsid w:val="001B2CC4"/>
    <w:rsid w:val="001B31A6"/>
    <w:rsid w:val="001B367B"/>
    <w:rsid w:val="001B3D70"/>
    <w:rsid w:val="001B4FC3"/>
    <w:rsid w:val="001B6471"/>
    <w:rsid w:val="001B76FE"/>
    <w:rsid w:val="001C0653"/>
    <w:rsid w:val="001C0941"/>
    <w:rsid w:val="001C1ADC"/>
    <w:rsid w:val="001C2613"/>
    <w:rsid w:val="001C34F7"/>
    <w:rsid w:val="001C44AC"/>
    <w:rsid w:val="001C5AFD"/>
    <w:rsid w:val="001C6548"/>
    <w:rsid w:val="001C685B"/>
    <w:rsid w:val="001C6A37"/>
    <w:rsid w:val="001C7EAD"/>
    <w:rsid w:val="001D11EB"/>
    <w:rsid w:val="001D3051"/>
    <w:rsid w:val="001D39F8"/>
    <w:rsid w:val="001D3C40"/>
    <w:rsid w:val="001D58D1"/>
    <w:rsid w:val="001D6097"/>
    <w:rsid w:val="001D630C"/>
    <w:rsid w:val="001D6FA6"/>
    <w:rsid w:val="001D723B"/>
    <w:rsid w:val="001D7BA8"/>
    <w:rsid w:val="001D7C0D"/>
    <w:rsid w:val="001E048B"/>
    <w:rsid w:val="001E0ADE"/>
    <w:rsid w:val="001E1245"/>
    <w:rsid w:val="001E2B02"/>
    <w:rsid w:val="001E350F"/>
    <w:rsid w:val="001E351C"/>
    <w:rsid w:val="001E4107"/>
    <w:rsid w:val="001E53B9"/>
    <w:rsid w:val="001E5896"/>
    <w:rsid w:val="001E6213"/>
    <w:rsid w:val="001E6920"/>
    <w:rsid w:val="001E768F"/>
    <w:rsid w:val="001F07B2"/>
    <w:rsid w:val="001F0DC7"/>
    <w:rsid w:val="001F10D9"/>
    <w:rsid w:val="001F16C3"/>
    <w:rsid w:val="001F1C30"/>
    <w:rsid w:val="001F2A84"/>
    <w:rsid w:val="001F2D0A"/>
    <w:rsid w:val="001F4849"/>
    <w:rsid w:val="001F4C16"/>
    <w:rsid w:val="001F546A"/>
    <w:rsid w:val="001F5B4B"/>
    <w:rsid w:val="001F6318"/>
    <w:rsid w:val="001F659C"/>
    <w:rsid w:val="001F711E"/>
    <w:rsid w:val="001F75A8"/>
    <w:rsid w:val="001F769F"/>
    <w:rsid w:val="002003EC"/>
    <w:rsid w:val="00202106"/>
    <w:rsid w:val="002024C2"/>
    <w:rsid w:val="00203EF9"/>
    <w:rsid w:val="00203FCC"/>
    <w:rsid w:val="002048A7"/>
    <w:rsid w:val="0020516C"/>
    <w:rsid w:val="002056CB"/>
    <w:rsid w:val="0020642D"/>
    <w:rsid w:val="0020713D"/>
    <w:rsid w:val="002071F4"/>
    <w:rsid w:val="00210200"/>
    <w:rsid w:val="0021035F"/>
    <w:rsid w:val="00210E83"/>
    <w:rsid w:val="0021219C"/>
    <w:rsid w:val="00212A9C"/>
    <w:rsid w:val="00213967"/>
    <w:rsid w:val="00213E45"/>
    <w:rsid w:val="002142AE"/>
    <w:rsid w:val="00215CE5"/>
    <w:rsid w:val="0021601C"/>
    <w:rsid w:val="00216D1C"/>
    <w:rsid w:val="00216DA4"/>
    <w:rsid w:val="00216EF4"/>
    <w:rsid w:val="00217378"/>
    <w:rsid w:val="00217BB3"/>
    <w:rsid w:val="00220430"/>
    <w:rsid w:val="00221062"/>
    <w:rsid w:val="002210FF"/>
    <w:rsid w:val="002220B7"/>
    <w:rsid w:val="002229B5"/>
    <w:rsid w:val="00222B2D"/>
    <w:rsid w:val="00222EFA"/>
    <w:rsid w:val="00224541"/>
    <w:rsid w:val="00230372"/>
    <w:rsid w:val="0023042E"/>
    <w:rsid w:val="002322A5"/>
    <w:rsid w:val="00233058"/>
    <w:rsid w:val="002335DB"/>
    <w:rsid w:val="00233A7D"/>
    <w:rsid w:val="002355E4"/>
    <w:rsid w:val="002410DA"/>
    <w:rsid w:val="0024174B"/>
    <w:rsid w:val="00244006"/>
    <w:rsid w:val="00244233"/>
    <w:rsid w:val="00244CEA"/>
    <w:rsid w:val="0024525A"/>
    <w:rsid w:val="002466D7"/>
    <w:rsid w:val="00250605"/>
    <w:rsid w:val="00250CF0"/>
    <w:rsid w:val="002545BF"/>
    <w:rsid w:val="0025518D"/>
    <w:rsid w:val="002556CC"/>
    <w:rsid w:val="0025635A"/>
    <w:rsid w:val="002578BB"/>
    <w:rsid w:val="00257D5A"/>
    <w:rsid w:val="00261602"/>
    <w:rsid w:val="00262F96"/>
    <w:rsid w:val="002633B1"/>
    <w:rsid w:val="002636BA"/>
    <w:rsid w:val="002646E4"/>
    <w:rsid w:val="00264848"/>
    <w:rsid w:val="00264EFE"/>
    <w:rsid w:val="00264F76"/>
    <w:rsid w:val="002653BB"/>
    <w:rsid w:val="00267CFE"/>
    <w:rsid w:val="00270D14"/>
    <w:rsid w:val="00270F12"/>
    <w:rsid w:val="002727FA"/>
    <w:rsid w:val="00273983"/>
    <w:rsid w:val="00274C04"/>
    <w:rsid w:val="00275C0D"/>
    <w:rsid w:val="002769AB"/>
    <w:rsid w:val="00280D2E"/>
    <w:rsid w:val="00281939"/>
    <w:rsid w:val="0028235F"/>
    <w:rsid w:val="0028292F"/>
    <w:rsid w:val="00282931"/>
    <w:rsid w:val="0028402F"/>
    <w:rsid w:val="0028678D"/>
    <w:rsid w:val="00287886"/>
    <w:rsid w:val="0029020B"/>
    <w:rsid w:val="00291334"/>
    <w:rsid w:val="00291DF9"/>
    <w:rsid w:val="002929AC"/>
    <w:rsid w:val="00292C42"/>
    <w:rsid w:val="00292CA2"/>
    <w:rsid w:val="00293A4A"/>
    <w:rsid w:val="00293F73"/>
    <w:rsid w:val="0029410C"/>
    <w:rsid w:val="00294BD0"/>
    <w:rsid w:val="0029575F"/>
    <w:rsid w:val="00297C9A"/>
    <w:rsid w:val="002A0ADD"/>
    <w:rsid w:val="002A0C93"/>
    <w:rsid w:val="002A1C7D"/>
    <w:rsid w:val="002A3512"/>
    <w:rsid w:val="002A37AE"/>
    <w:rsid w:val="002A390D"/>
    <w:rsid w:val="002A423C"/>
    <w:rsid w:val="002A54E2"/>
    <w:rsid w:val="002A6752"/>
    <w:rsid w:val="002A7273"/>
    <w:rsid w:val="002A745A"/>
    <w:rsid w:val="002A7B3D"/>
    <w:rsid w:val="002B1A82"/>
    <w:rsid w:val="002B1B43"/>
    <w:rsid w:val="002B353F"/>
    <w:rsid w:val="002B37F7"/>
    <w:rsid w:val="002B3890"/>
    <w:rsid w:val="002B3C3F"/>
    <w:rsid w:val="002B436C"/>
    <w:rsid w:val="002B5FB2"/>
    <w:rsid w:val="002B6510"/>
    <w:rsid w:val="002B6673"/>
    <w:rsid w:val="002C04D5"/>
    <w:rsid w:val="002C24B0"/>
    <w:rsid w:val="002C4900"/>
    <w:rsid w:val="002C522E"/>
    <w:rsid w:val="002C6011"/>
    <w:rsid w:val="002C61A1"/>
    <w:rsid w:val="002D01FF"/>
    <w:rsid w:val="002D02D7"/>
    <w:rsid w:val="002D0C15"/>
    <w:rsid w:val="002D1BA9"/>
    <w:rsid w:val="002D2C4B"/>
    <w:rsid w:val="002D2EA5"/>
    <w:rsid w:val="002D4185"/>
    <w:rsid w:val="002D44BE"/>
    <w:rsid w:val="002D54EF"/>
    <w:rsid w:val="002D5F6C"/>
    <w:rsid w:val="002D6402"/>
    <w:rsid w:val="002D6B31"/>
    <w:rsid w:val="002D6BA1"/>
    <w:rsid w:val="002D6CDB"/>
    <w:rsid w:val="002D6D2D"/>
    <w:rsid w:val="002E0CF9"/>
    <w:rsid w:val="002E13B4"/>
    <w:rsid w:val="002E18D1"/>
    <w:rsid w:val="002E1D58"/>
    <w:rsid w:val="002E36EB"/>
    <w:rsid w:val="002E3800"/>
    <w:rsid w:val="002E4285"/>
    <w:rsid w:val="002E52EC"/>
    <w:rsid w:val="002E5B83"/>
    <w:rsid w:val="002E6B14"/>
    <w:rsid w:val="002E7044"/>
    <w:rsid w:val="002E7A17"/>
    <w:rsid w:val="002E7B37"/>
    <w:rsid w:val="002F0431"/>
    <w:rsid w:val="002F0443"/>
    <w:rsid w:val="002F098B"/>
    <w:rsid w:val="002F0D74"/>
    <w:rsid w:val="002F112A"/>
    <w:rsid w:val="002F17F0"/>
    <w:rsid w:val="002F1AA8"/>
    <w:rsid w:val="002F1E6B"/>
    <w:rsid w:val="002F1EAA"/>
    <w:rsid w:val="002F2390"/>
    <w:rsid w:val="002F24B1"/>
    <w:rsid w:val="002F25B1"/>
    <w:rsid w:val="002F33DE"/>
    <w:rsid w:val="002F53CF"/>
    <w:rsid w:val="002F5AB0"/>
    <w:rsid w:val="002F75DB"/>
    <w:rsid w:val="003009B6"/>
    <w:rsid w:val="003017E1"/>
    <w:rsid w:val="00301855"/>
    <w:rsid w:val="0030190C"/>
    <w:rsid w:val="00303AA2"/>
    <w:rsid w:val="00305412"/>
    <w:rsid w:val="003063FB"/>
    <w:rsid w:val="0030765F"/>
    <w:rsid w:val="00310961"/>
    <w:rsid w:val="003111DF"/>
    <w:rsid w:val="003115A5"/>
    <w:rsid w:val="00311667"/>
    <w:rsid w:val="003117D8"/>
    <w:rsid w:val="0031231B"/>
    <w:rsid w:val="00314DE7"/>
    <w:rsid w:val="003165E2"/>
    <w:rsid w:val="003169FD"/>
    <w:rsid w:val="0031742F"/>
    <w:rsid w:val="003177AD"/>
    <w:rsid w:val="00320E15"/>
    <w:rsid w:val="00321336"/>
    <w:rsid w:val="00321A89"/>
    <w:rsid w:val="00321A8F"/>
    <w:rsid w:val="003234A6"/>
    <w:rsid w:val="00323667"/>
    <w:rsid w:val="00323E66"/>
    <w:rsid w:val="00323E8C"/>
    <w:rsid w:val="00324C83"/>
    <w:rsid w:val="00325031"/>
    <w:rsid w:val="00326BB4"/>
    <w:rsid w:val="00330018"/>
    <w:rsid w:val="00331E45"/>
    <w:rsid w:val="00332263"/>
    <w:rsid w:val="0033263A"/>
    <w:rsid w:val="003331DE"/>
    <w:rsid w:val="00333DDF"/>
    <w:rsid w:val="00333ED8"/>
    <w:rsid w:val="00334D26"/>
    <w:rsid w:val="003358E4"/>
    <w:rsid w:val="003368A8"/>
    <w:rsid w:val="003369B1"/>
    <w:rsid w:val="00336CD7"/>
    <w:rsid w:val="00337DA5"/>
    <w:rsid w:val="003414E1"/>
    <w:rsid w:val="00341C5E"/>
    <w:rsid w:val="00341F1B"/>
    <w:rsid w:val="00344903"/>
    <w:rsid w:val="00344B05"/>
    <w:rsid w:val="00345F57"/>
    <w:rsid w:val="00346D99"/>
    <w:rsid w:val="00346FF3"/>
    <w:rsid w:val="003471BA"/>
    <w:rsid w:val="0035042C"/>
    <w:rsid w:val="0035045F"/>
    <w:rsid w:val="0035062A"/>
    <w:rsid w:val="00350B94"/>
    <w:rsid w:val="00351730"/>
    <w:rsid w:val="00351E9D"/>
    <w:rsid w:val="003527B1"/>
    <w:rsid w:val="00352FFB"/>
    <w:rsid w:val="00353808"/>
    <w:rsid w:val="003546C4"/>
    <w:rsid w:val="0035521D"/>
    <w:rsid w:val="00356FE9"/>
    <w:rsid w:val="0035725E"/>
    <w:rsid w:val="003573D5"/>
    <w:rsid w:val="00357B12"/>
    <w:rsid w:val="003607DB"/>
    <w:rsid w:val="00360ED1"/>
    <w:rsid w:val="00362D39"/>
    <w:rsid w:val="003639EB"/>
    <w:rsid w:val="003642E1"/>
    <w:rsid w:val="00365E37"/>
    <w:rsid w:val="00366056"/>
    <w:rsid w:val="003667F8"/>
    <w:rsid w:val="003711EB"/>
    <w:rsid w:val="0037198F"/>
    <w:rsid w:val="00373DD1"/>
    <w:rsid w:val="00374DB1"/>
    <w:rsid w:val="00375D98"/>
    <w:rsid w:val="00376B83"/>
    <w:rsid w:val="00376C92"/>
    <w:rsid w:val="00380B99"/>
    <w:rsid w:val="0038130A"/>
    <w:rsid w:val="00381FCC"/>
    <w:rsid w:val="003837F2"/>
    <w:rsid w:val="00383827"/>
    <w:rsid w:val="00386B58"/>
    <w:rsid w:val="00386FFB"/>
    <w:rsid w:val="0039143B"/>
    <w:rsid w:val="00391DF8"/>
    <w:rsid w:val="003929FD"/>
    <w:rsid w:val="00393BFF"/>
    <w:rsid w:val="00394CAD"/>
    <w:rsid w:val="0039759D"/>
    <w:rsid w:val="0039794B"/>
    <w:rsid w:val="00397A0B"/>
    <w:rsid w:val="00397B29"/>
    <w:rsid w:val="003A0A11"/>
    <w:rsid w:val="003A0A91"/>
    <w:rsid w:val="003A1172"/>
    <w:rsid w:val="003A1EAA"/>
    <w:rsid w:val="003A1F66"/>
    <w:rsid w:val="003A23BD"/>
    <w:rsid w:val="003A3BD0"/>
    <w:rsid w:val="003A60F7"/>
    <w:rsid w:val="003A64CF"/>
    <w:rsid w:val="003B051C"/>
    <w:rsid w:val="003B0DBD"/>
    <w:rsid w:val="003B130A"/>
    <w:rsid w:val="003B1F10"/>
    <w:rsid w:val="003B4F97"/>
    <w:rsid w:val="003B5CC8"/>
    <w:rsid w:val="003C1777"/>
    <w:rsid w:val="003C1D44"/>
    <w:rsid w:val="003C21E8"/>
    <w:rsid w:val="003C3DAD"/>
    <w:rsid w:val="003C476F"/>
    <w:rsid w:val="003C4C8E"/>
    <w:rsid w:val="003D0DB8"/>
    <w:rsid w:val="003D1229"/>
    <w:rsid w:val="003D1C3B"/>
    <w:rsid w:val="003D332C"/>
    <w:rsid w:val="003D340D"/>
    <w:rsid w:val="003D3BD6"/>
    <w:rsid w:val="003D4B8B"/>
    <w:rsid w:val="003D5248"/>
    <w:rsid w:val="003D5CB0"/>
    <w:rsid w:val="003D6A80"/>
    <w:rsid w:val="003D7AFD"/>
    <w:rsid w:val="003E013D"/>
    <w:rsid w:val="003E01F3"/>
    <w:rsid w:val="003E1462"/>
    <w:rsid w:val="003E2843"/>
    <w:rsid w:val="003E3832"/>
    <w:rsid w:val="003E4ABA"/>
    <w:rsid w:val="003F074F"/>
    <w:rsid w:val="003F10E4"/>
    <w:rsid w:val="003F11D9"/>
    <w:rsid w:val="003F36F0"/>
    <w:rsid w:val="003F3CC2"/>
    <w:rsid w:val="003F4755"/>
    <w:rsid w:val="003F4B3C"/>
    <w:rsid w:val="003F4CE9"/>
    <w:rsid w:val="003F5E7C"/>
    <w:rsid w:val="003F6D5C"/>
    <w:rsid w:val="00400645"/>
    <w:rsid w:val="00400A64"/>
    <w:rsid w:val="00402F23"/>
    <w:rsid w:val="0040358F"/>
    <w:rsid w:val="00403596"/>
    <w:rsid w:val="00405BCA"/>
    <w:rsid w:val="00406E7F"/>
    <w:rsid w:val="00407470"/>
    <w:rsid w:val="00407520"/>
    <w:rsid w:val="0040756F"/>
    <w:rsid w:val="00411743"/>
    <w:rsid w:val="0041233C"/>
    <w:rsid w:val="00413373"/>
    <w:rsid w:val="0041362D"/>
    <w:rsid w:val="00414100"/>
    <w:rsid w:val="00414D3A"/>
    <w:rsid w:val="0041581C"/>
    <w:rsid w:val="00416503"/>
    <w:rsid w:val="004171DE"/>
    <w:rsid w:val="0041746E"/>
    <w:rsid w:val="0042004A"/>
    <w:rsid w:val="0042103C"/>
    <w:rsid w:val="0042131A"/>
    <w:rsid w:val="004222C6"/>
    <w:rsid w:val="00424D2C"/>
    <w:rsid w:val="00425B89"/>
    <w:rsid w:val="00430522"/>
    <w:rsid w:val="0043248E"/>
    <w:rsid w:val="00432950"/>
    <w:rsid w:val="00433406"/>
    <w:rsid w:val="00433769"/>
    <w:rsid w:val="00433BF2"/>
    <w:rsid w:val="00434019"/>
    <w:rsid w:val="00434119"/>
    <w:rsid w:val="00435B8B"/>
    <w:rsid w:val="004360DD"/>
    <w:rsid w:val="00436B20"/>
    <w:rsid w:val="00436CF1"/>
    <w:rsid w:val="00437BE2"/>
    <w:rsid w:val="004406EA"/>
    <w:rsid w:val="00440C98"/>
    <w:rsid w:val="00440FB2"/>
    <w:rsid w:val="00442037"/>
    <w:rsid w:val="00442856"/>
    <w:rsid w:val="004431F3"/>
    <w:rsid w:val="00443B20"/>
    <w:rsid w:val="0044570A"/>
    <w:rsid w:val="00451313"/>
    <w:rsid w:val="00451CDF"/>
    <w:rsid w:val="00452486"/>
    <w:rsid w:val="00453B05"/>
    <w:rsid w:val="0045431C"/>
    <w:rsid w:val="00454AB3"/>
    <w:rsid w:val="004555A6"/>
    <w:rsid w:val="00455F9B"/>
    <w:rsid w:val="00456014"/>
    <w:rsid w:val="004563C8"/>
    <w:rsid w:val="00457333"/>
    <w:rsid w:val="004574B5"/>
    <w:rsid w:val="00457797"/>
    <w:rsid w:val="00457AB0"/>
    <w:rsid w:val="00460A85"/>
    <w:rsid w:val="004622B1"/>
    <w:rsid w:val="00463797"/>
    <w:rsid w:val="004655C4"/>
    <w:rsid w:val="004657B5"/>
    <w:rsid w:val="00466599"/>
    <w:rsid w:val="00466ECB"/>
    <w:rsid w:val="004701F8"/>
    <w:rsid w:val="00470A54"/>
    <w:rsid w:val="00474372"/>
    <w:rsid w:val="004754AC"/>
    <w:rsid w:val="004773F2"/>
    <w:rsid w:val="004809E5"/>
    <w:rsid w:val="00480B32"/>
    <w:rsid w:val="00482B76"/>
    <w:rsid w:val="00483AD6"/>
    <w:rsid w:val="00484D2F"/>
    <w:rsid w:val="004857F3"/>
    <w:rsid w:val="00485F76"/>
    <w:rsid w:val="00487A30"/>
    <w:rsid w:val="00487C22"/>
    <w:rsid w:val="004904A0"/>
    <w:rsid w:val="004916EB"/>
    <w:rsid w:val="0049281B"/>
    <w:rsid w:val="0049405F"/>
    <w:rsid w:val="004958C0"/>
    <w:rsid w:val="00496822"/>
    <w:rsid w:val="00496DAE"/>
    <w:rsid w:val="004A0148"/>
    <w:rsid w:val="004A046D"/>
    <w:rsid w:val="004A1E93"/>
    <w:rsid w:val="004A25C6"/>
    <w:rsid w:val="004A3767"/>
    <w:rsid w:val="004A5446"/>
    <w:rsid w:val="004A5646"/>
    <w:rsid w:val="004A5867"/>
    <w:rsid w:val="004A7932"/>
    <w:rsid w:val="004A7F32"/>
    <w:rsid w:val="004B064B"/>
    <w:rsid w:val="004B1F74"/>
    <w:rsid w:val="004B21EF"/>
    <w:rsid w:val="004B25C6"/>
    <w:rsid w:val="004B2A3C"/>
    <w:rsid w:val="004B3417"/>
    <w:rsid w:val="004B36B2"/>
    <w:rsid w:val="004B3BDD"/>
    <w:rsid w:val="004B4616"/>
    <w:rsid w:val="004B546D"/>
    <w:rsid w:val="004B616E"/>
    <w:rsid w:val="004B61DF"/>
    <w:rsid w:val="004B64BE"/>
    <w:rsid w:val="004B7327"/>
    <w:rsid w:val="004B7979"/>
    <w:rsid w:val="004B7E51"/>
    <w:rsid w:val="004C0758"/>
    <w:rsid w:val="004C1C53"/>
    <w:rsid w:val="004C1EFA"/>
    <w:rsid w:val="004C2672"/>
    <w:rsid w:val="004C51D1"/>
    <w:rsid w:val="004C5993"/>
    <w:rsid w:val="004D0485"/>
    <w:rsid w:val="004D1FA6"/>
    <w:rsid w:val="004D2439"/>
    <w:rsid w:val="004D3125"/>
    <w:rsid w:val="004D39EA"/>
    <w:rsid w:val="004D3B3F"/>
    <w:rsid w:val="004D3EC3"/>
    <w:rsid w:val="004D4021"/>
    <w:rsid w:val="004D404F"/>
    <w:rsid w:val="004D5AF9"/>
    <w:rsid w:val="004D5D2D"/>
    <w:rsid w:val="004D5EBB"/>
    <w:rsid w:val="004D6850"/>
    <w:rsid w:val="004E0917"/>
    <w:rsid w:val="004E1241"/>
    <w:rsid w:val="004E13CF"/>
    <w:rsid w:val="004E1DBD"/>
    <w:rsid w:val="004E292F"/>
    <w:rsid w:val="004E2D42"/>
    <w:rsid w:val="004E335E"/>
    <w:rsid w:val="004E3374"/>
    <w:rsid w:val="004E3E28"/>
    <w:rsid w:val="004E47BE"/>
    <w:rsid w:val="004E4B12"/>
    <w:rsid w:val="004E4ED4"/>
    <w:rsid w:val="004E5276"/>
    <w:rsid w:val="004E548C"/>
    <w:rsid w:val="004E70CC"/>
    <w:rsid w:val="004E73AC"/>
    <w:rsid w:val="004E7648"/>
    <w:rsid w:val="004F10C4"/>
    <w:rsid w:val="004F1BAB"/>
    <w:rsid w:val="004F3433"/>
    <w:rsid w:val="004F4A03"/>
    <w:rsid w:val="004F56A0"/>
    <w:rsid w:val="004F60C1"/>
    <w:rsid w:val="004F6745"/>
    <w:rsid w:val="0050057C"/>
    <w:rsid w:val="00501840"/>
    <w:rsid w:val="00503EE9"/>
    <w:rsid w:val="00504480"/>
    <w:rsid w:val="00504577"/>
    <w:rsid w:val="00504B08"/>
    <w:rsid w:val="005058C1"/>
    <w:rsid w:val="0050776F"/>
    <w:rsid w:val="00510B4C"/>
    <w:rsid w:val="005118D6"/>
    <w:rsid w:val="00512AA7"/>
    <w:rsid w:val="0051498D"/>
    <w:rsid w:val="00515CE3"/>
    <w:rsid w:val="00515F3E"/>
    <w:rsid w:val="005162BF"/>
    <w:rsid w:val="00516697"/>
    <w:rsid w:val="00516F06"/>
    <w:rsid w:val="005170FC"/>
    <w:rsid w:val="0052071E"/>
    <w:rsid w:val="00520DE2"/>
    <w:rsid w:val="0052116A"/>
    <w:rsid w:val="0052236A"/>
    <w:rsid w:val="00522E8C"/>
    <w:rsid w:val="00523290"/>
    <w:rsid w:val="00523D51"/>
    <w:rsid w:val="005264E6"/>
    <w:rsid w:val="00526A47"/>
    <w:rsid w:val="005306B6"/>
    <w:rsid w:val="00533553"/>
    <w:rsid w:val="005352E1"/>
    <w:rsid w:val="00535678"/>
    <w:rsid w:val="005364A1"/>
    <w:rsid w:val="005366F8"/>
    <w:rsid w:val="00537403"/>
    <w:rsid w:val="0053793F"/>
    <w:rsid w:val="005413DE"/>
    <w:rsid w:val="00542EE2"/>
    <w:rsid w:val="005435D8"/>
    <w:rsid w:val="005438DA"/>
    <w:rsid w:val="00543C2C"/>
    <w:rsid w:val="005452AB"/>
    <w:rsid w:val="00545AAE"/>
    <w:rsid w:val="00545ABA"/>
    <w:rsid w:val="00545EDE"/>
    <w:rsid w:val="00546EFE"/>
    <w:rsid w:val="00547544"/>
    <w:rsid w:val="00547A2F"/>
    <w:rsid w:val="00550228"/>
    <w:rsid w:val="0055110C"/>
    <w:rsid w:val="00551162"/>
    <w:rsid w:val="005525BD"/>
    <w:rsid w:val="0055267F"/>
    <w:rsid w:val="0055346F"/>
    <w:rsid w:val="00553479"/>
    <w:rsid w:val="00554160"/>
    <w:rsid w:val="00554A5A"/>
    <w:rsid w:val="00554C09"/>
    <w:rsid w:val="00556978"/>
    <w:rsid w:val="00556AB3"/>
    <w:rsid w:val="00560633"/>
    <w:rsid w:val="00560B8A"/>
    <w:rsid w:val="00560F82"/>
    <w:rsid w:val="00561430"/>
    <w:rsid w:val="00561E78"/>
    <w:rsid w:val="005620DE"/>
    <w:rsid w:val="005628B9"/>
    <w:rsid w:val="00563DA8"/>
    <w:rsid w:val="005651A1"/>
    <w:rsid w:val="005653C8"/>
    <w:rsid w:val="00565568"/>
    <w:rsid w:val="0056589D"/>
    <w:rsid w:val="00566817"/>
    <w:rsid w:val="00566F28"/>
    <w:rsid w:val="00567E80"/>
    <w:rsid w:val="00567F49"/>
    <w:rsid w:val="00570AA6"/>
    <w:rsid w:val="00570B37"/>
    <w:rsid w:val="00571578"/>
    <w:rsid w:val="00571DE6"/>
    <w:rsid w:val="00572580"/>
    <w:rsid w:val="00572898"/>
    <w:rsid w:val="00572C38"/>
    <w:rsid w:val="00572F1B"/>
    <w:rsid w:val="00573D0E"/>
    <w:rsid w:val="00573E44"/>
    <w:rsid w:val="00574448"/>
    <w:rsid w:val="00575688"/>
    <w:rsid w:val="00575869"/>
    <w:rsid w:val="005764D4"/>
    <w:rsid w:val="00576508"/>
    <w:rsid w:val="00576EEC"/>
    <w:rsid w:val="005803D7"/>
    <w:rsid w:val="00581754"/>
    <w:rsid w:val="00581C35"/>
    <w:rsid w:val="0058343F"/>
    <w:rsid w:val="00583917"/>
    <w:rsid w:val="00584126"/>
    <w:rsid w:val="005842EF"/>
    <w:rsid w:val="005859F6"/>
    <w:rsid w:val="00585F26"/>
    <w:rsid w:val="0058671F"/>
    <w:rsid w:val="005876CD"/>
    <w:rsid w:val="00587E21"/>
    <w:rsid w:val="0059472C"/>
    <w:rsid w:val="0059513F"/>
    <w:rsid w:val="005979BC"/>
    <w:rsid w:val="005A0774"/>
    <w:rsid w:val="005A0BE1"/>
    <w:rsid w:val="005A36B9"/>
    <w:rsid w:val="005A38E3"/>
    <w:rsid w:val="005A3CE6"/>
    <w:rsid w:val="005A3DFC"/>
    <w:rsid w:val="005A4BB6"/>
    <w:rsid w:val="005A4D29"/>
    <w:rsid w:val="005A5DE3"/>
    <w:rsid w:val="005A73C2"/>
    <w:rsid w:val="005A7953"/>
    <w:rsid w:val="005B02D3"/>
    <w:rsid w:val="005B0550"/>
    <w:rsid w:val="005B1D2D"/>
    <w:rsid w:val="005B23EA"/>
    <w:rsid w:val="005B33DA"/>
    <w:rsid w:val="005B341A"/>
    <w:rsid w:val="005B3884"/>
    <w:rsid w:val="005B41FC"/>
    <w:rsid w:val="005B55E4"/>
    <w:rsid w:val="005B5A9F"/>
    <w:rsid w:val="005B6B68"/>
    <w:rsid w:val="005B6C90"/>
    <w:rsid w:val="005B75E2"/>
    <w:rsid w:val="005C04F4"/>
    <w:rsid w:val="005C0EC6"/>
    <w:rsid w:val="005C11BF"/>
    <w:rsid w:val="005C1485"/>
    <w:rsid w:val="005C2B52"/>
    <w:rsid w:val="005C3E7E"/>
    <w:rsid w:val="005C42A0"/>
    <w:rsid w:val="005C436B"/>
    <w:rsid w:val="005C60C1"/>
    <w:rsid w:val="005C64E6"/>
    <w:rsid w:val="005D0034"/>
    <w:rsid w:val="005D02BC"/>
    <w:rsid w:val="005D042D"/>
    <w:rsid w:val="005D083E"/>
    <w:rsid w:val="005D1E21"/>
    <w:rsid w:val="005D2073"/>
    <w:rsid w:val="005D285D"/>
    <w:rsid w:val="005D5457"/>
    <w:rsid w:val="005D54C9"/>
    <w:rsid w:val="005D5886"/>
    <w:rsid w:val="005D6C33"/>
    <w:rsid w:val="005D743B"/>
    <w:rsid w:val="005E14D1"/>
    <w:rsid w:val="005E1B89"/>
    <w:rsid w:val="005E261B"/>
    <w:rsid w:val="005E2C20"/>
    <w:rsid w:val="005E2F43"/>
    <w:rsid w:val="005E4B9F"/>
    <w:rsid w:val="005E5B2F"/>
    <w:rsid w:val="005E626A"/>
    <w:rsid w:val="005E77EC"/>
    <w:rsid w:val="005F0CDC"/>
    <w:rsid w:val="005F2CA5"/>
    <w:rsid w:val="005F2E51"/>
    <w:rsid w:val="005F3BED"/>
    <w:rsid w:val="005F464F"/>
    <w:rsid w:val="005F5569"/>
    <w:rsid w:val="005F75F0"/>
    <w:rsid w:val="005F7E02"/>
    <w:rsid w:val="006000E6"/>
    <w:rsid w:val="00601010"/>
    <w:rsid w:val="00602BDA"/>
    <w:rsid w:val="00602DB5"/>
    <w:rsid w:val="00602EBF"/>
    <w:rsid w:val="006031E2"/>
    <w:rsid w:val="006034CB"/>
    <w:rsid w:val="00604420"/>
    <w:rsid w:val="00605A1F"/>
    <w:rsid w:val="00605CEB"/>
    <w:rsid w:val="00606B69"/>
    <w:rsid w:val="00610028"/>
    <w:rsid w:val="00610C38"/>
    <w:rsid w:val="00611000"/>
    <w:rsid w:val="0061129C"/>
    <w:rsid w:val="00611E65"/>
    <w:rsid w:val="00612629"/>
    <w:rsid w:val="00613220"/>
    <w:rsid w:val="00613553"/>
    <w:rsid w:val="00613E61"/>
    <w:rsid w:val="00614B04"/>
    <w:rsid w:val="00615061"/>
    <w:rsid w:val="0061555E"/>
    <w:rsid w:val="006163F8"/>
    <w:rsid w:val="00617076"/>
    <w:rsid w:val="006171E7"/>
    <w:rsid w:val="0061741C"/>
    <w:rsid w:val="006175C1"/>
    <w:rsid w:val="006224C2"/>
    <w:rsid w:val="00623EC7"/>
    <w:rsid w:val="0062440B"/>
    <w:rsid w:val="00624795"/>
    <w:rsid w:val="006253B2"/>
    <w:rsid w:val="006258DC"/>
    <w:rsid w:val="00625A2B"/>
    <w:rsid w:val="0062627E"/>
    <w:rsid w:val="0062675E"/>
    <w:rsid w:val="0063011F"/>
    <w:rsid w:val="00631308"/>
    <w:rsid w:val="006323E2"/>
    <w:rsid w:val="00632B7C"/>
    <w:rsid w:val="00634147"/>
    <w:rsid w:val="0063559F"/>
    <w:rsid w:val="00635BC9"/>
    <w:rsid w:val="00636C8E"/>
    <w:rsid w:val="00637908"/>
    <w:rsid w:val="00637C35"/>
    <w:rsid w:val="006429CB"/>
    <w:rsid w:val="00643312"/>
    <w:rsid w:val="00643524"/>
    <w:rsid w:val="00644578"/>
    <w:rsid w:val="0064496D"/>
    <w:rsid w:val="00644A90"/>
    <w:rsid w:val="00645B64"/>
    <w:rsid w:val="0065045C"/>
    <w:rsid w:val="0065059E"/>
    <w:rsid w:val="00650E40"/>
    <w:rsid w:val="00652F8C"/>
    <w:rsid w:val="0065317F"/>
    <w:rsid w:val="006535EA"/>
    <w:rsid w:val="00653853"/>
    <w:rsid w:val="006540F1"/>
    <w:rsid w:val="006540F7"/>
    <w:rsid w:val="00654A02"/>
    <w:rsid w:val="00655B4C"/>
    <w:rsid w:val="00655E7E"/>
    <w:rsid w:val="0066085B"/>
    <w:rsid w:val="00660E4B"/>
    <w:rsid w:val="00661B07"/>
    <w:rsid w:val="00661BC4"/>
    <w:rsid w:val="00661C19"/>
    <w:rsid w:val="0066471B"/>
    <w:rsid w:val="006650D0"/>
    <w:rsid w:val="00665646"/>
    <w:rsid w:val="00666CEF"/>
    <w:rsid w:val="0066769E"/>
    <w:rsid w:val="00667C22"/>
    <w:rsid w:val="00667E62"/>
    <w:rsid w:val="00670F40"/>
    <w:rsid w:val="00671D22"/>
    <w:rsid w:val="00672AE1"/>
    <w:rsid w:val="0067358E"/>
    <w:rsid w:val="00674B18"/>
    <w:rsid w:val="00675C9C"/>
    <w:rsid w:val="0068017B"/>
    <w:rsid w:val="00680E7D"/>
    <w:rsid w:val="00681C5C"/>
    <w:rsid w:val="0068294F"/>
    <w:rsid w:val="006842FC"/>
    <w:rsid w:val="0068469E"/>
    <w:rsid w:val="00684D32"/>
    <w:rsid w:val="00685314"/>
    <w:rsid w:val="00685730"/>
    <w:rsid w:val="00685A8E"/>
    <w:rsid w:val="00685F48"/>
    <w:rsid w:val="0069130A"/>
    <w:rsid w:val="0069281D"/>
    <w:rsid w:val="00695205"/>
    <w:rsid w:val="00695D0D"/>
    <w:rsid w:val="006963B9"/>
    <w:rsid w:val="006A2103"/>
    <w:rsid w:val="006A21ED"/>
    <w:rsid w:val="006A4C8B"/>
    <w:rsid w:val="006A5D4D"/>
    <w:rsid w:val="006A67D2"/>
    <w:rsid w:val="006A701A"/>
    <w:rsid w:val="006A7D9A"/>
    <w:rsid w:val="006B01D7"/>
    <w:rsid w:val="006B0A07"/>
    <w:rsid w:val="006B1585"/>
    <w:rsid w:val="006B22E3"/>
    <w:rsid w:val="006B24C6"/>
    <w:rsid w:val="006B32F6"/>
    <w:rsid w:val="006B3970"/>
    <w:rsid w:val="006B39E0"/>
    <w:rsid w:val="006B51DC"/>
    <w:rsid w:val="006B5430"/>
    <w:rsid w:val="006B63E7"/>
    <w:rsid w:val="006B64EF"/>
    <w:rsid w:val="006B6766"/>
    <w:rsid w:val="006B7CA1"/>
    <w:rsid w:val="006C05CC"/>
    <w:rsid w:val="006C0727"/>
    <w:rsid w:val="006C0BA7"/>
    <w:rsid w:val="006C166A"/>
    <w:rsid w:val="006C1B47"/>
    <w:rsid w:val="006C2119"/>
    <w:rsid w:val="006C319D"/>
    <w:rsid w:val="006C3401"/>
    <w:rsid w:val="006C4C3A"/>
    <w:rsid w:val="006C5602"/>
    <w:rsid w:val="006C6A2E"/>
    <w:rsid w:val="006C720C"/>
    <w:rsid w:val="006C7659"/>
    <w:rsid w:val="006D030A"/>
    <w:rsid w:val="006D126C"/>
    <w:rsid w:val="006D633C"/>
    <w:rsid w:val="006D65E0"/>
    <w:rsid w:val="006D6869"/>
    <w:rsid w:val="006D7079"/>
    <w:rsid w:val="006D7843"/>
    <w:rsid w:val="006E145F"/>
    <w:rsid w:val="006E2BA5"/>
    <w:rsid w:val="006E3E56"/>
    <w:rsid w:val="006E3FDC"/>
    <w:rsid w:val="006E4DDB"/>
    <w:rsid w:val="006F23C3"/>
    <w:rsid w:val="006F2F79"/>
    <w:rsid w:val="006F318D"/>
    <w:rsid w:val="006F523F"/>
    <w:rsid w:val="006F62ED"/>
    <w:rsid w:val="006F6B83"/>
    <w:rsid w:val="00701F7D"/>
    <w:rsid w:val="00702855"/>
    <w:rsid w:val="00702A94"/>
    <w:rsid w:val="007039C3"/>
    <w:rsid w:val="007041C1"/>
    <w:rsid w:val="0070423B"/>
    <w:rsid w:val="00710853"/>
    <w:rsid w:val="007109B4"/>
    <w:rsid w:val="00710F1C"/>
    <w:rsid w:val="007113CD"/>
    <w:rsid w:val="00711AE2"/>
    <w:rsid w:val="007123FC"/>
    <w:rsid w:val="00712D90"/>
    <w:rsid w:val="007140F4"/>
    <w:rsid w:val="00714540"/>
    <w:rsid w:val="007147DC"/>
    <w:rsid w:val="00715DA2"/>
    <w:rsid w:val="0071740E"/>
    <w:rsid w:val="00720452"/>
    <w:rsid w:val="00721C89"/>
    <w:rsid w:val="0072297D"/>
    <w:rsid w:val="00725509"/>
    <w:rsid w:val="0072649D"/>
    <w:rsid w:val="007276A3"/>
    <w:rsid w:val="0073033C"/>
    <w:rsid w:val="00730E97"/>
    <w:rsid w:val="00731D84"/>
    <w:rsid w:val="0073204B"/>
    <w:rsid w:val="00732253"/>
    <w:rsid w:val="00732560"/>
    <w:rsid w:val="00732A57"/>
    <w:rsid w:val="00733302"/>
    <w:rsid w:val="0073367B"/>
    <w:rsid w:val="00733E98"/>
    <w:rsid w:val="00735672"/>
    <w:rsid w:val="00736368"/>
    <w:rsid w:val="00736762"/>
    <w:rsid w:val="00736FFD"/>
    <w:rsid w:val="00737461"/>
    <w:rsid w:val="00740BF0"/>
    <w:rsid w:val="00740E96"/>
    <w:rsid w:val="0074304A"/>
    <w:rsid w:val="00744990"/>
    <w:rsid w:val="00744D05"/>
    <w:rsid w:val="00745D61"/>
    <w:rsid w:val="0074755A"/>
    <w:rsid w:val="007478C0"/>
    <w:rsid w:val="00750393"/>
    <w:rsid w:val="007503F5"/>
    <w:rsid w:val="00752005"/>
    <w:rsid w:val="00752255"/>
    <w:rsid w:val="0075228C"/>
    <w:rsid w:val="007522D1"/>
    <w:rsid w:val="0075351A"/>
    <w:rsid w:val="00753D2E"/>
    <w:rsid w:val="00753E18"/>
    <w:rsid w:val="007541F8"/>
    <w:rsid w:val="00754351"/>
    <w:rsid w:val="0075470F"/>
    <w:rsid w:val="0075572C"/>
    <w:rsid w:val="007563B3"/>
    <w:rsid w:val="00756ACE"/>
    <w:rsid w:val="00756BAF"/>
    <w:rsid w:val="00760808"/>
    <w:rsid w:val="00761ADC"/>
    <w:rsid w:val="007643A2"/>
    <w:rsid w:val="007646DE"/>
    <w:rsid w:val="00766BE1"/>
    <w:rsid w:val="00767C0C"/>
    <w:rsid w:val="00770572"/>
    <w:rsid w:val="00773986"/>
    <w:rsid w:val="007755B7"/>
    <w:rsid w:val="00775643"/>
    <w:rsid w:val="00776263"/>
    <w:rsid w:val="00780D2B"/>
    <w:rsid w:val="00783729"/>
    <w:rsid w:val="00783913"/>
    <w:rsid w:val="0078553D"/>
    <w:rsid w:val="007863CD"/>
    <w:rsid w:val="007869FE"/>
    <w:rsid w:val="007870BF"/>
    <w:rsid w:val="00787930"/>
    <w:rsid w:val="00787CC7"/>
    <w:rsid w:val="00791E38"/>
    <w:rsid w:val="0079279A"/>
    <w:rsid w:val="00792F55"/>
    <w:rsid w:val="0079306F"/>
    <w:rsid w:val="00794C90"/>
    <w:rsid w:val="00794D51"/>
    <w:rsid w:val="007954B2"/>
    <w:rsid w:val="00796DAE"/>
    <w:rsid w:val="007A01EA"/>
    <w:rsid w:val="007A1C50"/>
    <w:rsid w:val="007A28A5"/>
    <w:rsid w:val="007A3695"/>
    <w:rsid w:val="007A3B91"/>
    <w:rsid w:val="007A3F63"/>
    <w:rsid w:val="007A4991"/>
    <w:rsid w:val="007A4C75"/>
    <w:rsid w:val="007A60B4"/>
    <w:rsid w:val="007A6CEE"/>
    <w:rsid w:val="007A761B"/>
    <w:rsid w:val="007A7A67"/>
    <w:rsid w:val="007B0D77"/>
    <w:rsid w:val="007B12CE"/>
    <w:rsid w:val="007B15D8"/>
    <w:rsid w:val="007B1BEE"/>
    <w:rsid w:val="007B1F75"/>
    <w:rsid w:val="007B3322"/>
    <w:rsid w:val="007B4D64"/>
    <w:rsid w:val="007B513F"/>
    <w:rsid w:val="007B600D"/>
    <w:rsid w:val="007B76A7"/>
    <w:rsid w:val="007B7C70"/>
    <w:rsid w:val="007C0811"/>
    <w:rsid w:val="007C0CF5"/>
    <w:rsid w:val="007C19F6"/>
    <w:rsid w:val="007C23EC"/>
    <w:rsid w:val="007C25D1"/>
    <w:rsid w:val="007C2B6A"/>
    <w:rsid w:val="007C2C14"/>
    <w:rsid w:val="007C2F28"/>
    <w:rsid w:val="007C31B7"/>
    <w:rsid w:val="007C3E8C"/>
    <w:rsid w:val="007C5859"/>
    <w:rsid w:val="007C5A1F"/>
    <w:rsid w:val="007C6872"/>
    <w:rsid w:val="007C7BDC"/>
    <w:rsid w:val="007C7E4F"/>
    <w:rsid w:val="007D03C0"/>
    <w:rsid w:val="007D0477"/>
    <w:rsid w:val="007D0610"/>
    <w:rsid w:val="007D0688"/>
    <w:rsid w:val="007D0732"/>
    <w:rsid w:val="007D2973"/>
    <w:rsid w:val="007D4358"/>
    <w:rsid w:val="007D49C7"/>
    <w:rsid w:val="007D5244"/>
    <w:rsid w:val="007D6AB0"/>
    <w:rsid w:val="007D784F"/>
    <w:rsid w:val="007E0347"/>
    <w:rsid w:val="007E0666"/>
    <w:rsid w:val="007E1906"/>
    <w:rsid w:val="007E19F4"/>
    <w:rsid w:val="007E2C63"/>
    <w:rsid w:val="007E30C4"/>
    <w:rsid w:val="007E41B4"/>
    <w:rsid w:val="007E46D1"/>
    <w:rsid w:val="007E4F7E"/>
    <w:rsid w:val="007E52CB"/>
    <w:rsid w:val="007E6EE2"/>
    <w:rsid w:val="007E71CA"/>
    <w:rsid w:val="007E73B7"/>
    <w:rsid w:val="007F2A02"/>
    <w:rsid w:val="007F2A0C"/>
    <w:rsid w:val="007F3D4D"/>
    <w:rsid w:val="007F4842"/>
    <w:rsid w:val="007F4A0F"/>
    <w:rsid w:val="007F4C43"/>
    <w:rsid w:val="007F5A40"/>
    <w:rsid w:val="007F63D3"/>
    <w:rsid w:val="007F66C2"/>
    <w:rsid w:val="007F7304"/>
    <w:rsid w:val="007F73CC"/>
    <w:rsid w:val="007F7F86"/>
    <w:rsid w:val="0080013D"/>
    <w:rsid w:val="008002E6"/>
    <w:rsid w:val="008005B2"/>
    <w:rsid w:val="00800678"/>
    <w:rsid w:val="00801480"/>
    <w:rsid w:val="00802890"/>
    <w:rsid w:val="00803396"/>
    <w:rsid w:val="00804678"/>
    <w:rsid w:val="008049D7"/>
    <w:rsid w:val="00805182"/>
    <w:rsid w:val="00805475"/>
    <w:rsid w:val="00805752"/>
    <w:rsid w:val="00807501"/>
    <w:rsid w:val="00807DDE"/>
    <w:rsid w:val="0081040A"/>
    <w:rsid w:val="00811660"/>
    <w:rsid w:val="008130FD"/>
    <w:rsid w:val="00813268"/>
    <w:rsid w:val="008143C4"/>
    <w:rsid w:val="00814AE8"/>
    <w:rsid w:val="00814BE2"/>
    <w:rsid w:val="00817362"/>
    <w:rsid w:val="0081797D"/>
    <w:rsid w:val="008202C1"/>
    <w:rsid w:val="008206D3"/>
    <w:rsid w:val="0082074F"/>
    <w:rsid w:val="008234F8"/>
    <w:rsid w:val="008251A1"/>
    <w:rsid w:val="00825549"/>
    <w:rsid w:val="00826606"/>
    <w:rsid w:val="00826AF9"/>
    <w:rsid w:val="00827743"/>
    <w:rsid w:val="00827C46"/>
    <w:rsid w:val="0083034E"/>
    <w:rsid w:val="0083231F"/>
    <w:rsid w:val="008327FF"/>
    <w:rsid w:val="00833109"/>
    <w:rsid w:val="00833C8D"/>
    <w:rsid w:val="00834E3E"/>
    <w:rsid w:val="00834F69"/>
    <w:rsid w:val="00835358"/>
    <w:rsid w:val="00836D3B"/>
    <w:rsid w:val="008401D9"/>
    <w:rsid w:val="00842A78"/>
    <w:rsid w:val="00842B40"/>
    <w:rsid w:val="0084628F"/>
    <w:rsid w:val="008463AD"/>
    <w:rsid w:val="00846575"/>
    <w:rsid w:val="00846784"/>
    <w:rsid w:val="00847D95"/>
    <w:rsid w:val="00851917"/>
    <w:rsid w:val="00852179"/>
    <w:rsid w:val="0085294B"/>
    <w:rsid w:val="00852E6C"/>
    <w:rsid w:val="00852ED6"/>
    <w:rsid w:val="00855066"/>
    <w:rsid w:val="00855D2D"/>
    <w:rsid w:val="008561CA"/>
    <w:rsid w:val="008578AF"/>
    <w:rsid w:val="00857EAB"/>
    <w:rsid w:val="00860397"/>
    <w:rsid w:val="008617AA"/>
    <w:rsid w:val="00862687"/>
    <w:rsid w:val="00863195"/>
    <w:rsid w:val="00863811"/>
    <w:rsid w:val="008676A5"/>
    <w:rsid w:val="00870CA4"/>
    <w:rsid w:val="00870FD9"/>
    <w:rsid w:val="00872093"/>
    <w:rsid w:val="00872772"/>
    <w:rsid w:val="008727C8"/>
    <w:rsid w:val="008728C0"/>
    <w:rsid w:val="00875B30"/>
    <w:rsid w:val="00877E77"/>
    <w:rsid w:val="00880678"/>
    <w:rsid w:val="00881494"/>
    <w:rsid w:val="008832F0"/>
    <w:rsid w:val="00884D15"/>
    <w:rsid w:val="00885455"/>
    <w:rsid w:val="0088556F"/>
    <w:rsid w:val="0088560D"/>
    <w:rsid w:val="00885681"/>
    <w:rsid w:val="008862AF"/>
    <w:rsid w:val="0089041F"/>
    <w:rsid w:val="00892294"/>
    <w:rsid w:val="00892C49"/>
    <w:rsid w:val="00893AFB"/>
    <w:rsid w:val="00893F5D"/>
    <w:rsid w:val="008943F5"/>
    <w:rsid w:val="008944F0"/>
    <w:rsid w:val="0089506D"/>
    <w:rsid w:val="008961B6"/>
    <w:rsid w:val="008966CB"/>
    <w:rsid w:val="0089696C"/>
    <w:rsid w:val="008969C5"/>
    <w:rsid w:val="00896B0C"/>
    <w:rsid w:val="00896EA5"/>
    <w:rsid w:val="00897087"/>
    <w:rsid w:val="0089772D"/>
    <w:rsid w:val="008A003F"/>
    <w:rsid w:val="008A07FC"/>
    <w:rsid w:val="008A08E1"/>
    <w:rsid w:val="008A0957"/>
    <w:rsid w:val="008A0F62"/>
    <w:rsid w:val="008A1279"/>
    <w:rsid w:val="008A1939"/>
    <w:rsid w:val="008A3685"/>
    <w:rsid w:val="008A717F"/>
    <w:rsid w:val="008B01A0"/>
    <w:rsid w:val="008B0213"/>
    <w:rsid w:val="008B03EF"/>
    <w:rsid w:val="008B204C"/>
    <w:rsid w:val="008B2BDA"/>
    <w:rsid w:val="008B3C1E"/>
    <w:rsid w:val="008B51CB"/>
    <w:rsid w:val="008B61BE"/>
    <w:rsid w:val="008B7F97"/>
    <w:rsid w:val="008C00F5"/>
    <w:rsid w:val="008C1AB0"/>
    <w:rsid w:val="008C42D6"/>
    <w:rsid w:val="008C4508"/>
    <w:rsid w:val="008C52AD"/>
    <w:rsid w:val="008C5E55"/>
    <w:rsid w:val="008C7740"/>
    <w:rsid w:val="008D0042"/>
    <w:rsid w:val="008D029C"/>
    <w:rsid w:val="008D081F"/>
    <w:rsid w:val="008D085C"/>
    <w:rsid w:val="008D10F1"/>
    <w:rsid w:val="008D12B5"/>
    <w:rsid w:val="008D244C"/>
    <w:rsid w:val="008D2869"/>
    <w:rsid w:val="008D2F8B"/>
    <w:rsid w:val="008D3128"/>
    <w:rsid w:val="008D4830"/>
    <w:rsid w:val="008D5A8B"/>
    <w:rsid w:val="008D716F"/>
    <w:rsid w:val="008E1AA4"/>
    <w:rsid w:val="008E2FEF"/>
    <w:rsid w:val="008E3151"/>
    <w:rsid w:val="008E3855"/>
    <w:rsid w:val="008E4DA6"/>
    <w:rsid w:val="008E6C62"/>
    <w:rsid w:val="008E6CB5"/>
    <w:rsid w:val="008E77FB"/>
    <w:rsid w:val="008E7B8B"/>
    <w:rsid w:val="008F254D"/>
    <w:rsid w:val="008F2B43"/>
    <w:rsid w:val="008F3AF0"/>
    <w:rsid w:val="008F408B"/>
    <w:rsid w:val="008F4B97"/>
    <w:rsid w:val="008F59D5"/>
    <w:rsid w:val="008F68D0"/>
    <w:rsid w:val="008F7A6B"/>
    <w:rsid w:val="009019BE"/>
    <w:rsid w:val="00902A59"/>
    <w:rsid w:val="00904CC2"/>
    <w:rsid w:val="00905668"/>
    <w:rsid w:val="009058EE"/>
    <w:rsid w:val="00905951"/>
    <w:rsid w:val="00905ADD"/>
    <w:rsid w:val="009069C1"/>
    <w:rsid w:val="00906FAA"/>
    <w:rsid w:val="00907A4C"/>
    <w:rsid w:val="00907C14"/>
    <w:rsid w:val="00907EF9"/>
    <w:rsid w:val="00907F30"/>
    <w:rsid w:val="00910547"/>
    <w:rsid w:val="00910D6E"/>
    <w:rsid w:val="00911648"/>
    <w:rsid w:val="00913028"/>
    <w:rsid w:val="00913ABF"/>
    <w:rsid w:val="00914378"/>
    <w:rsid w:val="00917B2B"/>
    <w:rsid w:val="00917C91"/>
    <w:rsid w:val="00920475"/>
    <w:rsid w:val="00922D4C"/>
    <w:rsid w:val="009230B1"/>
    <w:rsid w:val="00923796"/>
    <w:rsid w:val="009243BB"/>
    <w:rsid w:val="00924661"/>
    <w:rsid w:val="00924DDD"/>
    <w:rsid w:val="009267D1"/>
    <w:rsid w:val="00926D2D"/>
    <w:rsid w:val="00927569"/>
    <w:rsid w:val="00927E70"/>
    <w:rsid w:val="00930C4C"/>
    <w:rsid w:val="00930D15"/>
    <w:rsid w:val="0093156B"/>
    <w:rsid w:val="00931D42"/>
    <w:rsid w:val="00933C84"/>
    <w:rsid w:val="00934DEF"/>
    <w:rsid w:val="0093524C"/>
    <w:rsid w:val="009352C6"/>
    <w:rsid w:val="009376B5"/>
    <w:rsid w:val="00940284"/>
    <w:rsid w:val="00941E50"/>
    <w:rsid w:val="00942430"/>
    <w:rsid w:val="00942A4D"/>
    <w:rsid w:val="0094301D"/>
    <w:rsid w:val="00943A55"/>
    <w:rsid w:val="009449F0"/>
    <w:rsid w:val="009458AA"/>
    <w:rsid w:val="00946470"/>
    <w:rsid w:val="00947237"/>
    <w:rsid w:val="00947495"/>
    <w:rsid w:val="00947C9A"/>
    <w:rsid w:val="009506E5"/>
    <w:rsid w:val="00950CA3"/>
    <w:rsid w:val="0095278A"/>
    <w:rsid w:val="00952C94"/>
    <w:rsid w:val="00952EB7"/>
    <w:rsid w:val="00955397"/>
    <w:rsid w:val="00955690"/>
    <w:rsid w:val="00955BE7"/>
    <w:rsid w:val="00955CBA"/>
    <w:rsid w:val="00956233"/>
    <w:rsid w:val="009568A1"/>
    <w:rsid w:val="00960BFD"/>
    <w:rsid w:val="00960FD3"/>
    <w:rsid w:val="0096140C"/>
    <w:rsid w:val="00961F60"/>
    <w:rsid w:val="00962264"/>
    <w:rsid w:val="009625AA"/>
    <w:rsid w:val="009629DC"/>
    <w:rsid w:val="0096400C"/>
    <w:rsid w:val="00964819"/>
    <w:rsid w:val="00965B4F"/>
    <w:rsid w:val="00967441"/>
    <w:rsid w:val="00967C93"/>
    <w:rsid w:val="00967C9D"/>
    <w:rsid w:val="00971189"/>
    <w:rsid w:val="0097215A"/>
    <w:rsid w:val="009728BB"/>
    <w:rsid w:val="00972E37"/>
    <w:rsid w:val="00975242"/>
    <w:rsid w:val="00975AB6"/>
    <w:rsid w:val="00976D68"/>
    <w:rsid w:val="00977FA9"/>
    <w:rsid w:val="009801D5"/>
    <w:rsid w:val="009804D4"/>
    <w:rsid w:val="00981144"/>
    <w:rsid w:val="00981E06"/>
    <w:rsid w:val="00982161"/>
    <w:rsid w:val="0098226B"/>
    <w:rsid w:val="00982431"/>
    <w:rsid w:val="00983503"/>
    <w:rsid w:val="0098376B"/>
    <w:rsid w:val="00983EB7"/>
    <w:rsid w:val="009846EF"/>
    <w:rsid w:val="00984B9F"/>
    <w:rsid w:val="009867FE"/>
    <w:rsid w:val="00986FA1"/>
    <w:rsid w:val="00987D3E"/>
    <w:rsid w:val="00987FB8"/>
    <w:rsid w:val="00991DA1"/>
    <w:rsid w:val="00992077"/>
    <w:rsid w:val="0099208A"/>
    <w:rsid w:val="00992113"/>
    <w:rsid w:val="009931FC"/>
    <w:rsid w:val="009941C0"/>
    <w:rsid w:val="009944A2"/>
    <w:rsid w:val="009948A5"/>
    <w:rsid w:val="00996581"/>
    <w:rsid w:val="00997D2E"/>
    <w:rsid w:val="009A01CE"/>
    <w:rsid w:val="009A03D6"/>
    <w:rsid w:val="009A0E12"/>
    <w:rsid w:val="009A2575"/>
    <w:rsid w:val="009A2582"/>
    <w:rsid w:val="009A2F7D"/>
    <w:rsid w:val="009A3BD1"/>
    <w:rsid w:val="009A4ACB"/>
    <w:rsid w:val="009A6B9C"/>
    <w:rsid w:val="009A7336"/>
    <w:rsid w:val="009A73C3"/>
    <w:rsid w:val="009A776E"/>
    <w:rsid w:val="009B0878"/>
    <w:rsid w:val="009B4BAB"/>
    <w:rsid w:val="009B4DAC"/>
    <w:rsid w:val="009B5B5F"/>
    <w:rsid w:val="009B6F1A"/>
    <w:rsid w:val="009C04C4"/>
    <w:rsid w:val="009C09C6"/>
    <w:rsid w:val="009C15C2"/>
    <w:rsid w:val="009C1A69"/>
    <w:rsid w:val="009C2D6E"/>
    <w:rsid w:val="009C35D2"/>
    <w:rsid w:val="009C486D"/>
    <w:rsid w:val="009C4A71"/>
    <w:rsid w:val="009C56EC"/>
    <w:rsid w:val="009C5A7A"/>
    <w:rsid w:val="009D0604"/>
    <w:rsid w:val="009D107A"/>
    <w:rsid w:val="009D13E3"/>
    <w:rsid w:val="009D3C3E"/>
    <w:rsid w:val="009D4700"/>
    <w:rsid w:val="009D6187"/>
    <w:rsid w:val="009D6746"/>
    <w:rsid w:val="009D7DCE"/>
    <w:rsid w:val="009E0773"/>
    <w:rsid w:val="009E244A"/>
    <w:rsid w:val="009E2CAE"/>
    <w:rsid w:val="009E41D4"/>
    <w:rsid w:val="009E4252"/>
    <w:rsid w:val="009E4CC3"/>
    <w:rsid w:val="009E54F1"/>
    <w:rsid w:val="009E56E1"/>
    <w:rsid w:val="009E6AF6"/>
    <w:rsid w:val="009E7B1A"/>
    <w:rsid w:val="009F0807"/>
    <w:rsid w:val="009F11D2"/>
    <w:rsid w:val="009F1E9E"/>
    <w:rsid w:val="009F2738"/>
    <w:rsid w:val="009F2A10"/>
    <w:rsid w:val="009F2FBC"/>
    <w:rsid w:val="009F358B"/>
    <w:rsid w:val="009F37EE"/>
    <w:rsid w:val="009F38E1"/>
    <w:rsid w:val="009F4C4A"/>
    <w:rsid w:val="009F4FB0"/>
    <w:rsid w:val="00A0210A"/>
    <w:rsid w:val="00A0245C"/>
    <w:rsid w:val="00A025C8"/>
    <w:rsid w:val="00A027CE"/>
    <w:rsid w:val="00A070B3"/>
    <w:rsid w:val="00A07CF4"/>
    <w:rsid w:val="00A101F9"/>
    <w:rsid w:val="00A103CD"/>
    <w:rsid w:val="00A11440"/>
    <w:rsid w:val="00A13E5F"/>
    <w:rsid w:val="00A141E0"/>
    <w:rsid w:val="00A15EBB"/>
    <w:rsid w:val="00A17E70"/>
    <w:rsid w:val="00A2294E"/>
    <w:rsid w:val="00A22BD7"/>
    <w:rsid w:val="00A2328B"/>
    <w:rsid w:val="00A242CD"/>
    <w:rsid w:val="00A24DFC"/>
    <w:rsid w:val="00A26AF2"/>
    <w:rsid w:val="00A26D93"/>
    <w:rsid w:val="00A27594"/>
    <w:rsid w:val="00A27C97"/>
    <w:rsid w:val="00A30F78"/>
    <w:rsid w:val="00A31489"/>
    <w:rsid w:val="00A31AB1"/>
    <w:rsid w:val="00A329B6"/>
    <w:rsid w:val="00A34A39"/>
    <w:rsid w:val="00A353C3"/>
    <w:rsid w:val="00A35784"/>
    <w:rsid w:val="00A35A05"/>
    <w:rsid w:val="00A35B6C"/>
    <w:rsid w:val="00A35F6E"/>
    <w:rsid w:val="00A364D6"/>
    <w:rsid w:val="00A37364"/>
    <w:rsid w:val="00A40484"/>
    <w:rsid w:val="00A41294"/>
    <w:rsid w:val="00A41446"/>
    <w:rsid w:val="00A4144A"/>
    <w:rsid w:val="00A42284"/>
    <w:rsid w:val="00A42818"/>
    <w:rsid w:val="00A430EF"/>
    <w:rsid w:val="00A43398"/>
    <w:rsid w:val="00A44486"/>
    <w:rsid w:val="00A458E1"/>
    <w:rsid w:val="00A459D9"/>
    <w:rsid w:val="00A47092"/>
    <w:rsid w:val="00A47169"/>
    <w:rsid w:val="00A47FAA"/>
    <w:rsid w:val="00A5019A"/>
    <w:rsid w:val="00A5019E"/>
    <w:rsid w:val="00A50BCF"/>
    <w:rsid w:val="00A51010"/>
    <w:rsid w:val="00A51E06"/>
    <w:rsid w:val="00A54157"/>
    <w:rsid w:val="00A5580F"/>
    <w:rsid w:val="00A560CD"/>
    <w:rsid w:val="00A56462"/>
    <w:rsid w:val="00A576AD"/>
    <w:rsid w:val="00A57EA7"/>
    <w:rsid w:val="00A60D71"/>
    <w:rsid w:val="00A610D6"/>
    <w:rsid w:val="00A61652"/>
    <w:rsid w:val="00A62EDA"/>
    <w:rsid w:val="00A636F4"/>
    <w:rsid w:val="00A636F8"/>
    <w:rsid w:val="00A6420B"/>
    <w:rsid w:val="00A65C3B"/>
    <w:rsid w:val="00A67AFC"/>
    <w:rsid w:val="00A70E98"/>
    <w:rsid w:val="00A720B0"/>
    <w:rsid w:val="00A745E1"/>
    <w:rsid w:val="00A755DD"/>
    <w:rsid w:val="00A75918"/>
    <w:rsid w:val="00A75C96"/>
    <w:rsid w:val="00A75F6B"/>
    <w:rsid w:val="00A776D4"/>
    <w:rsid w:val="00A80A52"/>
    <w:rsid w:val="00A81AB5"/>
    <w:rsid w:val="00A822C9"/>
    <w:rsid w:val="00A827CC"/>
    <w:rsid w:val="00A83121"/>
    <w:rsid w:val="00A8578A"/>
    <w:rsid w:val="00A85D27"/>
    <w:rsid w:val="00A86621"/>
    <w:rsid w:val="00A86801"/>
    <w:rsid w:val="00A9130D"/>
    <w:rsid w:val="00A92084"/>
    <w:rsid w:val="00A92B13"/>
    <w:rsid w:val="00A93229"/>
    <w:rsid w:val="00A933DD"/>
    <w:rsid w:val="00A93902"/>
    <w:rsid w:val="00A93EE9"/>
    <w:rsid w:val="00A95B70"/>
    <w:rsid w:val="00A96F5A"/>
    <w:rsid w:val="00A96FB0"/>
    <w:rsid w:val="00A97DBC"/>
    <w:rsid w:val="00AA0940"/>
    <w:rsid w:val="00AA0E90"/>
    <w:rsid w:val="00AA136D"/>
    <w:rsid w:val="00AA184B"/>
    <w:rsid w:val="00AA18C3"/>
    <w:rsid w:val="00AA2990"/>
    <w:rsid w:val="00AA427C"/>
    <w:rsid w:val="00AA5125"/>
    <w:rsid w:val="00AA56F8"/>
    <w:rsid w:val="00AA716D"/>
    <w:rsid w:val="00AB0163"/>
    <w:rsid w:val="00AB0ECB"/>
    <w:rsid w:val="00AB1C31"/>
    <w:rsid w:val="00AB2177"/>
    <w:rsid w:val="00AB2979"/>
    <w:rsid w:val="00AB2A02"/>
    <w:rsid w:val="00AB2FAB"/>
    <w:rsid w:val="00AB44BA"/>
    <w:rsid w:val="00AB4E6E"/>
    <w:rsid w:val="00AB696C"/>
    <w:rsid w:val="00AC03FE"/>
    <w:rsid w:val="00AC040A"/>
    <w:rsid w:val="00AC14EC"/>
    <w:rsid w:val="00AC1935"/>
    <w:rsid w:val="00AC2141"/>
    <w:rsid w:val="00AC235A"/>
    <w:rsid w:val="00AC304B"/>
    <w:rsid w:val="00AC328B"/>
    <w:rsid w:val="00AC3FDA"/>
    <w:rsid w:val="00AC4011"/>
    <w:rsid w:val="00AC4710"/>
    <w:rsid w:val="00AC4DDB"/>
    <w:rsid w:val="00AC55C4"/>
    <w:rsid w:val="00AC5A1F"/>
    <w:rsid w:val="00AC5FE7"/>
    <w:rsid w:val="00AC62A3"/>
    <w:rsid w:val="00AC7AA6"/>
    <w:rsid w:val="00AD072D"/>
    <w:rsid w:val="00AD1EB2"/>
    <w:rsid w:val="00AD3256"/>
    <w:rsid w:val="00AD47E9"/>
    <w:rsid w:val="00AD4B38"/>
    <w:rsid w:val="00AD76AA"/>
    <w:rsid w:val="00AE06E9"/>
    <w:rsid w:val="00AE0D97"/>
    <w:rsid w:val="00AE0E63"/>
    <w:rsid w:val="00AE1931"/>
    <w:rsid w:val="00AE1989"/>
    <w:rsid w:val="00AE1ABA"/>
    <w:rsid w:val="00AE315F"/>
    <w:rsid w:val="00AE6FCA"/>
    <w:rsid w:val="00AE7053"/>
    <w:rsid w:val="00AF046E"/>
    <w:rsid w:val="00AF0BB6"/>
    <w:rsid w:val="00AF0F42"/>
    <w:rsid w:val="00AF0FA4"/>
    <w:rsid w:val="00AF18FF"/>
    <w:rsid w:val="00AF2F2F"/>
    <w:rsid w:val="00AF3DA3"/>
    <w:rsid w:val="00AF4798"/>
    <w:rsid w:val="00AF4E2A"/>
    <w:rsid w:val="00AF4E37"/>
    <w:rsid w:val="00AF5610"/>
    <w:rsid w:val="00AF5BF3"/>
    <w:rsid w:val="00AF70AD"/>
    <w:rsid w:val="00AF7572"/>
    <w:rsid w:val="00AF75D0"/>
    <w:rsid w:val="00AF7BE7"/>
    <w:rsid w:val="00B002E1"/>
    <w:rsid w:val="00B01931"/>
    <w:rsid w:val="00B01AFD"/>
    <w:rsid w:val="00B05E8D"/>
    <w:rsid w:val="00B0665C"/>
    <w:rsid w:val="00B07675"/>
    <w:rsid w:val="00B11A11"/>
    <w:rsid w:val="00B12332"/>
    <w:rsid w:val="00B12933"/>
    <w:rsid w:val="00B157C7"/>
    <w:rsid w:val="00B16D69"/>
    <w:rsid w:val="00B16EE8"/>
    <w:rsid w:val="00B178EF"/>
    <w:rsid w:val="00B20DB6"/>
    <w:rsid w:val="00B233D1"/>
    <w:rsid w:val="00B2453F"/>
    <w:rsid w:val="00B24C1A"/>
    <w:rsid w:val="00B24CA7"/>
    <w:rsid w:val="00B25C5F"/>
    <w:rsid w:val="00B263BD"/>
    <w:rsid w:val="00B270D3"/>
    <w:rsid w:val="00B27127"/>
    <w:rsid w:val="00B2739D"/>
    <w:rsid w:val="00B27E2C"/>
    <w:rsid w:val="00B30E2C"/>
    <w:rsid w:val="00B30F61"/>
    <w:rsid w:val="00B313F6"/>
    <w:rsid w:val="00B3266B"/>
    <w:rsid w:val="00B32CAF"/>
    <w:rsid w:val="00B32DE6"/>
    <w:rsid w:val="00B33917"/>
    <w:rsid w:val="00B33925"/>
    <w:rsid w:val="00B35D90"/>
    <w:rsid w:val="00B35DBC"/>
    <w:rsid w:val="00B36216"/>
    <w:rsid w:val="00B36974"/>
    <w:rsid w:val="00B36CD5"/>
    <w:rsid w:val="00B37B67"/>
    <w:rsid w:val="00B40558"/>
    <w:rsid w:val="00B41458"/>
    <w:rsid w:val="00B429CA"/>
    <w:rsid w:val="00B42CDC"/>
    <w:rsid w:val="00B438BB"/>
    <w:rsid w:val="00B43EDD"/>
    <w:rsid w:val="00B449BB"/>
    <w:rsid w:val="00B459B3"/>
    <w:rsid w:val="00B46660"/>
    <w:rsid w:val="00B50A3E"/>
    <w:rsid w:val="00B51070"/>
    <w:rsid w:val="00B512E4"/>
    <w:rsid w:val="00B5277A"/>
    <w:rsid w:val="00B546B7"/>
    <w:rsid w:val="00B54995"/>
    <w:rsid w:val="00B556C7"/>
    <w:rsid w:val="00B56119"/>
    <w:rsid w:val="00B565FF"/>
    <w:rsid w:val="00B57844"/>
    <w:rsid w:val="00B57879"/>
    <w:rsid w:val="00B57890"/>
    <w:rsid w:val="00B603B4"/>
    <w:rsid w:val="00B60610"/>
    <w:rsid w:val="00B60DEC"/>
    <w:rsid w:val="00B61ACD"/>
    <w:rsid w:val="00B630EE"/>
    <w:rsid w:val="00B631B4"/>
    <w:rsid w:val="00B63F27"/>
    <w:rsid w:val="00B63F6D"/>
    <w:rsid w:val="00B6451C"/>
    <w:rsid w:val="00B6527E"/>
    <w:rsid w:val="00B65C3E"/>
    <w:rsid w:val="00B66E10"/>
    <w:rsid w:val="00B70A24"/>
    <w:rsid w:val="00B70EBF"/>
    <w:rsid w:val="00B721B3"/>
    <w:rsid w:val="00B72971"/>
    <w:rsid w:val="00B729CF"/>
    <w:rsid w:val="00B72BF7"/>
    <w:rsid w:val="00B72C5C"/>
    <w:rsid w:val="00B72FF0"/>
    <w:rsid w:val="00B73433"/>
    <w:rsid w:val="00B7379E"/>
    <w:rsid w:val="00B73977"/>
    <w:rsid w:val="00B73A69"/>
    <w:rsid w:val="00B73CCE"/>
    <w:rsid w:val="00B75D51"/>
    <w:rsid w:val="00B809CD"/>
    <w:rsid w:val="00B81F88"/>
    <w:rsid w:val="00B823BD"/>
    <w:rsid w:val="00B824B2"/>
    <w:rsid w:val="00B8298F"/>
    <w:rsid w:val="00B82F6D"/>
    <w:rsid w:val="00B83DF4"/>
    <w:rsid w:val="00B84020"/>
    <w:rsid w:val="00B84301"/>
    <w:rsid w:val="00B846DE"/>
    <w:rsid w:val="00B8555D"/>
    <w:rsid w:val="00B87610"/>
    <w:rsid w:val="00B917AB"/>
    <w:rsid w:val="00B91A6A"/>
    <w:rsid w:val="00B91F88"/>
    <w:rsid w:val="00B92EA2"/>
    <w:rsid w:val="00B92F88"/>
    <w:rsid w:val="00B938A7"/>
    <w:rsid w:val="00B94F95"/>
    <w:rsid w:val="00B95121"/>
    <w:rsid w:val="00B966B0"/>
    <w:rsid w:val="00B968E0"/>
    <w:rsid w:val="00BA22B6"/>
    <w:rsid w:val="00BA2425"/>
    <w:rsid w:val="00BA4084"/>
    <w:rsid w:val="00BA5FB2"/>
    <w:rsid w:val="00BA78A5"/>
    <w:rsid w:val="00BB087F"/>
    <w:rsid w:val="00BB08D8"/>
    <w:rsid w:val="00BB0981"/>
    <w:rsid w:val="00BB1AC6"/>
    <w:rsid w:val="00BB38DE"/>
    <w:rsid w:val="00BB3F1C"/>
    <w:rsid w:val="00BB62E4"/>
    <w:rsid w:val="00BB7243"/>
    <w:rsid w:val="00BB7DE5"/>
    <w:rsid w:val="00BC08F5"/>
    <w:rsid w:val="00BC1B4B"/>
    <w:rsid w:val="00BC2F5D"/>
    <w:rsid w:val="00BC361C"/>
    <w:rsid w:val="00BC441E"/>
    <w:rsid w:val="00BC477F"/>
    <w:rsid w:val="00BC4A77"/>
    <w:rsid w:val="00BC4A79"/>
    <w:rsid w:val="00BC5C20"/>
    <w:rsid w:val="00BC668A"/>
    <w:rsid w:val="00BC6CED"/>
    <w:rsid w:val="00BC73F5"/>
    <w:rsid w:val="00BC7917"/>
    <w:rsid w:val="00BD0476"/>
    <w:rsid w:val="00BD15F5"/>
    <w:rsid w:val="00BD191D"/>
    <w:rsid w:val="00BD223A"/>
    <w:rsid w:val="00BD3F44"/>
    <w:rsid w:val="00BD45DA"/>
    <w:rsid w:val="00BD47C6"/>
    <w:rsid w:val="00BD4BBB"/>
    <w:rsid w:val="00BD4CDB"/>
    <w:rsid w:val="00BD5501"/>
    <w:rsid w:val="00BD55C0"/>
    <w:rsid w:val="00BD582C"/>
    <w:rsid w:val="00BE137F"/>
    <w:rsid w:val="00BE224F"/>
    <w:rsid w:val="00BE28DB"/>
    <w:rsid w:val="00BE3F01"/>
    <w:rsid w:val="00BE3F43"/>
    <w:rsid w:val="00BE469A"/>
    <w:rsid w:val="00BE4E73"/>
    <w:rsid w:val="00BE68C2"/>
    <w:rsid w:val="00BE77AC"/>
    <w:rsid w:val="00BF0445"/>
    <w:rsid w:val="00BF1E23"/>
    <w:rsid w:val="00BF2348"/>
    <w:rsid w:val="00BF2988"/>
    <w:rsid w:val="00BF29DA"/>
    <w:rsid w:val="00BF2A2B"/>
    <w:rsid w:val="00BF32E4"/>
    <w:rsid w:val="00BF4402"/>
    <w:rsid w:val="00BF52B3"/>
    <w:rsid w:val="00BF6B6F"/>
    <w:rsid w:val="00BF6FFD"/>
    <w:rsid w:val="00BF735A"/>
    <w:rsid w:val="00BF7A03"/>
    <w:rsid w:val="00BF7D69"/>
    <w:rsid w:val="00BF7D79"/>
    <w:rsid w:val="00C00FDA"/>
    <w:rsid w:val="00C0151E"/>
    <w:rsid w:val="00C015A3"/>
    <w:rsid w:val="00C019A2"/>
    <w:rsid w:val="00C01A9F"/>
    <w:rsid w:val="00C03D2B"/>
    <w:rsid w:val="00C04004"/>
    <w:rsid w:val="00C044B7"/>
    <w:rsid w:val="00C05C71"/>
    <w:rsid w:val="00C07492"/>
    <w:rsid w:val="00C07C14"/>
    <w:rsid w:val="00C10B72"/>
    <w:rsid w:val="00C126CD"/>
    <w:rsid w:val="00C14144"/>
    <w:rsid w:val="00C142AD"/>
    <w:rsid w:val="00C143E1"/>
    <w:rsid w:val="00C15F96"/>
    <w:rsid w:val="00C16234"/>
    <w:rsid w:val="00C16241"/>
    <w:rsid w:val="00C16999"/>
    <w:rsid w:val="00C16C5B"/>
    <w:rsid w:val="00C20387"/>
    <w:rsid w:val="00C208E5"/>
    <w:rsid w:val="00C2383C"/>
    <w:rsid w:val="00C24F87"/>
    <w:rsid w:val="00C25B38"/>
    <w:rsid w:val="00C27770"/>
    <w:rsid w:val="00C30506"/>
    <w:rsid w:val="00C30773"/>
    <w:rsid w:val="00C31C35"/>
    <w:rsid w:val="00C330FB"/>
    <w:rsid w:val="00C3404B"/>
    <w:rsid w:val="00C37B5E"/>
    <w:rsid w:val="00C4016A"/>
    <w:rsid w:val="00C406D4"/>
    <w:rsid w:val="00C4144F"/>
    <w:rsid w:val="00C42C9D"/>
    <w:rsid w:val="00C43544"/>
    <w:rsid w:val="00C43C7D"/>
    <w:rsid w:val="00C441C0"/>
    <w:rsid w:val="00C45EDA"/>
    <w:rsid w:val="00C473C3"/>
    <w:rsid w:val="00C5151A"/>
    <w:rsid w:val="00C53843"/>
    <w:rsid w:val="00C556BC"/>
    <w:rsid w:val="00C55AB8"/>
    <w:rsid w:val="00C55F00"/>
    <w:rsid w:val="00C55F91"/>
    <w:rsid w:val="00C5614C"/>
    <w:rsid w:val="00C5712F"/>
    <w:rsid w:val="00C604D2"/>
    <w:rsid w:val="00C60778"/>
    <w:rsid w:val="00C61759"/>
    <w:rsid w:val="00C61C10"/>
    <w:rsid w:val="00C6289E"/>
    <w:rsid w:val="00C63928"/>
    <w:rsid w:val="00C63B1E"/>
    <w:rsid w:val="00C63DF6"/>
    <w:rsid w:val="00C6541C"/>
    <w:rsid w:val="00C654D8"/>
    <w:rsid w:val="00C65D74"/>
    <w:rsid w:val="00C677D7"/>
    <w:rsid w:val="00C67DA3"/>
    <w:rsid w:val="00C702F2"/>
    <w:rsid w:val="00C742BD"/>
    <w:rsid w:val="00C743BF"/>
    <w:rsid w:val="00C74843"/>
    <w:rsid w:val="00C75403"/>
    <w:rsid w:val="00C76CE3"/>
    <w:rsid w:val="00C76FB9"/>
    <w:rsid w:val="00C773C4"/>
    <w:rsid w:val="00C775A1"/>
    <w:rsid w:val="00C778A4"/>
    <w:rsid w:val="00C77A1E"/>
    <w:rsid w:val="00C801EB"/>
    <w:rsid w:val="00C80A3A"/>
    <w:rsid w:val="00C80B1C"/>
    <w:rsid w:val="00C83496"/>
    <w:rsid w:val="00C83538"/>
    <w:rsid w:val="00C84386"/>
    <w:rsid w:val="00C85E1F"/>
    <w:rsid w:val="00C861CE"/>
    <w:rsid w:val="00C868B8"/>
    <w:rsid w:val="00C86A17"/>
    <w:rsid w:val="00C86DAD"/>
    <w:rsid w:val="00C87826"/>
    <w:rsid w:val="00C87A1E"/>
    <w:rsid w:val="00C908D4"/>
    <w:rsid w:val="00C91B69"/>
    <w:rsid w:val="00C9268D"/>
    <w:rsid w:val="00C92734"/>
    <w:rsid w:val="00C93286"/>
    <w:rsid w:val="00C9343F"/>
    <w:rsid w:val="00C94AED"/>
    <w:rsid w:val="00C95686"/>
    <w:rsid w:val="00C96503"/>
    <w:rsid w:val="00C96A1A"/>
    <w:rsid w:val="00C9754D"/>
    <w:rsid w:val="00CA028E"/>
    <w:rsid w:val="00CA09B2"/>
    <w:rsid w:val="00CA0A57"/>
    <w:rsid w:val="00CA1B5A"/>
    <w:rsid w:val="00CA5609"/>
    <w:rsid w:val="00CA6208"/>
    <w:rsid w:val="00CA7DB5"/>
    <w:rsid w:val="00CB042E"/>
    <w:rsid w:val="00CB0A42"/>
    <w:rsid w:val="00CB1680"/>
    <w:rsid w:val="00CB3222"/>
    <w:rsid w:val="00CB3FCB"/>
    <w:rsid w:val="00CB50CE"/>
    <w:rsid w:val="00CB51D6"/>
    <w:rsid w:val="00CB54F3"/>
    <w:rsid w:val="00CB5B4E"/>
    <w:rsid w:val="00CB7359"/>
    <w:rsid w:val="00CB75C5"/>
    <w:rsid w:val="00CC0162"/>
    <w:rsid w:val="00CC022E"/>
    <w:rsid w:val="00CC1CA8"/>
    <w:rsid w:val="00CC2B29"/>
    <w:rsid w:val="00CC33FF"/>
    <w:rsid w:val="00CC3C8B"/>
    <w:rsid w:val="00CC4F73"/>
    <w:rsid w:val="00CC5457"/>
    <w:rsid w:val="00CC652F"/>
    <w:rsid w:val="00CC6C51"/>
    <w:rsid w:val="00CC72A5"/>
    <w:rsid w:val="00CD0259"/>
    <w:rsid w:val="00CD19D7"/>
    <w:rsid w:val="00CD264E"/>
    <w:rsid w:val="00CD314F"/>
    <w:rsid w:val="00CD4272"/>
    <w:rsid w:val="00CD4ACC"/>
    <w:rsid w:val="00CD51FC"/>
    <w:rsid w:val="00CD568A"/>
    <w:rsid w:val="00CD5A84"/>
    <w:rsid w:val="00CD5B7F"/>
    <w:rsid w:val="00CD6382"/>
    <w:rsid w:val="00CD64CE"/>
    <w:rsid w:val="00CD658E"/>
    <w:rsid w:val="00CD7892"/>
    <w:rsid w:val="00CE10E9"/>
    <w:rsid w:val="00CE1444"/>
    <w:rsid w:val="00CE1E6A"/>
    <w:rsid w:val="00CE1F00"/>
    <w:rsid w:val="00CE2562"/>
    <w:rsid w:val="00CE2E2F"/>
    <w:rsid w:val="00CE3FC8"/>
    <w:rsid w:val="00CE5032"/>
    <w:rsid w:val="00CE55F3"/>
    <w:rsid w:val="00CE614F"/>
    <w:rsid w:val="00CE6972"/>
    <w:rsid w:val="00CE7016"/>
    <w:rsid w:val="00CE7570"/>
    <w:rsid w:val="00CE77F3"/>
    <w:rsid w:val="00CF07B7"/>
    <w:rsid w:val="00CF1002"/>
    <w:rsid w:val="00CF1147"/>
    <w:rsid w:val="00CF1270"/>
    <w:rsid w:val="00CF16D8"/>
    <w:rsid w:val="00CF1DF8"/>
    <w:rsid w:val="00CF4970"/>
    <w:rsid w:val="00CF4FCF"/>
    <w:rsid w:val="00CF55DC"/>
    <w:rsid w:val="00CF6500"/>
    <w:rsid w:val="00CF6B83"/>
    <w:rsid w:val="00D01E4A"/>
    <w:rsid w:val="00D02630"/>
    <w:rsid w:val="00D04B69"/>
    <w:rsid w:val="00D06A2B"/>
    <w:rsid w:val="00D1060A"/>
    <w:rsid w:val="00D10A70"/>
    <w:rsid w:val="00D11103"/>
    <w:rsid w:val="00D112FD"/>
    <w:rsid w:val="00D1138B"/>
    <w:rsid w:val="00D12945"/>
    <w:rsid w:val="00D14261"/>
    <w:rsid w:val="00D14E28"/>
    <w:rsid w:val="00D15538"/>
    <w:rsid w:val="00D163BB"/>
    <w:rsid w:val="00D1700E"/>
    <w:rsid w:val="00D17764"/>
    <w:rsid w:val="00D20977"/>
    <w:rsid w:val="00D218DD"/>
    <w:rsid w:val="00D229B8"/>
    <w:rsid w:val="00D23B87"/>
    <w:rsid w:val="00D240FC"/>
    <w:rsid w:val="00D243F7"/>
    <w:rsid w:val="00D245CB"/>
    <w:rsid w:val="00D25201"/>
    <w:rsid w:val="00D267D6"/>
    <w:rsid w:val="00D27BF7"/>
    <w:rsid w:val="00D325DE"/>
    <w:rsid w:val="00D33470"/>
    <w:rsid w:val="00D34373"/>
    <w:rsid w:val="00D34C02"/>
    <w:rsid w:val="00D350C2"/>
    <w:rsid w:val="00D3595B"/>
    <w:rsid w:val="00D366CB"/>
    <w:rsid w:val="00D37A49"/>
    <w:rsid w:val="00D427FC"/>
    <w:rsid w:val="00D42851"/>
    <w:rsid w:val="00D432E8"/>
    <w:rsid w:val="00D43AD4"/>
    <w:rsid w:val="00D43DF0"/>
    <w:rsid w:val="00D46AA9"/>
    <w:rsid w:val="00D46B3B"/>
    <w:rsid w:val="00D5157F"/>
    <w:rsid w:val="00D528F3"/>
    <w:rsid w:val="00D53DBA"/>
    <w:rsid w:val="00D56349"/>
    <w:rsid w:val="00D5641B"/>
    <w:rsid w:val="00D57696"/>
    <w:rsid w:val="00D57B6C"/>
    <w:rsid w:val="00D57F5C"/>
    <w:rsid w:val="00D6056D"/>
    <w:rsid w:val="00D60882"/>
    <w:rsid w:val="00D60FE6"/>
    <w:rsid w:val="00D61EE3"/>
    <w:rsid w:val="00D63C8C"/>
    <w:rsid w:val="00D66E80"/>
    <w:rsid w:val="00D6751B"/>
    <w:rsid w:val="00D67D45"/>
    <w:rsid w:val="00D7158F"/>
    <w:rsid w:val="00D731F6"/>
    <w:rsid w:val="00D732A2"/>
    <w:rsid w:val="00D7330F"/>
    <w:rsid w:val="00D75714"/>
    <w:rsid w:val="00D81227"/>
    <w:rsid w:val="00D81259"/>
    <w:rsid w:val="00D81C18"/>
    <w:rsid w:val="00D83001"/>
    <w:rsid w:val="00D833A0"/>
    <w:rsid w:val="00D83D6E"/>
    <w:rsid w:val="00D84DF3"/>
    <w:rsid w:val="00D855E7"/>
    <w:rsid w:val="00D86006"/>
    <w:rsid w:val="00D871B0"/>
    <w:rsid w:val="00D877EB"/>
    <w:rsid w:val="00D87ACB"/>
    <w:rsid w:val="00D90ED4"/>
    <w:rsid w:val="00D945FD"/>
    <w:rsid w:val="00D94C15"/>
    <w:rsid w:val="00D94E00"/>
    <w:rsid w:val="00D9717C"/>
    <w:rsid w:val="00D97775"/>
    <w:rsid w:val="00D97E2B"/>
    <w:rsid w:val="00DA027E"/>
    <w:rsid w:val="00DA041A"/>
    <w:rsid w:val="00DA0560"/>
    <w:rsid w:val="00DA0858"/>
    <w:rsid w:val="00DA12A2"/>
    <w:rsid w:val="00DA15D5"/>
    <w:rsid w:val="00DA1A86"/>
    <w:rsid w:val="00DA385C"/>
    <w:rsid w:val="00DA3D1B"/>
    <w:rsid w:val="00DA45CB"/>
    <w:rsid w:val="00DA7B77"/>
    <w:rsid w:val="00DB1518"/>
    <w:rsid w:val="00DB2405"/>
    <w:rsid w:val="00DB2CF8"/>
    <w:rsid w:val="00DB3C3A"/>
    <w:rsid w:val="00DB3D13"/>
    <w:rsid w:val="00DB463B"/>
    <w:rsid w:val="00DB509E"/>
    <w:rsid w:val="00DB5A17"/>
    <w:rsid w:val="00DB5DF0"/>
    <w:rsid w:val="00DB6115"/>
    <w:rsid w:val="00DB783B"/>
    <w:rsid w:val="00DB791B"/>
    <w:rsid w:val="00DB7CF9"/>
    <w:rsid w:val="00DC1EE1"/>
    <w:rsid w:val="00DC2259"/>
    <w:rsid w:val="00DC23C7"/>
    <w:rsid w:val="00DC323A"/>
    <w:rsid w:val="00DC38D4"/>
    <w:rsid w:val="00DC514A"/>
    <w:rsid w:val="00DC5A7B"/>
    <w:rsid w:val="00DC5D07"/>
    <w:rsid w:val="00DC5E0B"/>
    <w:rsid w:val="00DC5F04"/>
    <w:rsid w:val="00DC6554"/>
    <w:rsid w:val="00DC67AA"/>
    <w:rsid w:val="00DD02B3"/>
    <w:rsid w:val="00DD155B"/>
    <w:rsid w:val="00DD1B78"/>
    <w:rsid w:val="00DD2738"/>
    <w:rsid w:val="00DD3D92"/>
    <w:rsid w:val="00DD3EA5"/>
    <w:rsid w:val="00DD4462"/>
    <w:rsid w:val="00DD570D"/>
    <w:rsid w:val="00DD5791"/>
    <w:rsid w:val="00DE014E"/>
    <w:rsid w:val="00DE0971"/>
    <w:rsid w:val="00DE1317"/>
    <w:rsid w:val="00DE25C9"/>
    <w:rsid w:val="00DE46B6"/>
    <w:rsid w:val="00DE5798"/>
    <w:rsid w:val="00DE6A26"/>
    <w:rsid w:val="00DF15DA"/>
    <w:rsid w:val="00DF1971"/>
    <w:rsid w:val="00DF1A5D"/>
    <w:rsid w:val="00DF3474"/>
    <w:rsid w:val="00DF507A"/>
    <w:rsid w:val="00DF5931"/>
    <w:rsid w:val="00E00505"/>
    <w:rsid w:val="00E005FB"/>
    <w:rsid w:val="00E00846"/>
    <w:rsid w:val="00E0170E"/>
    <w:rsid w:val="00E023A9"/>
    <w:rsid w:val="00E02567"/>
    <w:rsid w:val="00E037D2"/>
    <w:rsid w:val="00E04941"/>
    <w:rsid w:val="00E05142"/>
    <w:rsid w:val="00E05A5C"/>
    <w:rsid w:val="00E06D40"/>
    <w:rsid w:val="00E07BB6"/>
    <w:rsid w:val="00E10414"/>
    <w:rsid w:val="00E10B2B"/>
    <w:rsid w:val="00E10CAA"/>
    <w:rsid w:val="00E129CD"/>
    <w:rsid w:val="00E13124"/>
    <w:rsid w:val="00E13A7D"/>
    <w:rsid w:val="00E13F8F"/>
    <w:rsid w:val="00E1440D"/>
    <w:rsid w:val="00E14743"/>
    <w:rsid w:val="00E1485D"/>
    <w:rsid w:val="00E14A85"/>
    <w:rsid w:val="00E15482"/>
    <w:rsid w:val="00E16091"/>
    <w:rsid w:val="00E161CF"/>
    <w:rsid w:val="00E2074D"/>
    <w:rsid w:val="00E210DF"/>
    <w:rsid w:val="00E22591"/>
    <w:rsid w:val="00E23412"/>
    <w:rsid w:val="00E237BE"/>
    <w:rsid w:val="00E23E1C"/>
    <w:rsid w:val="00E247F3"/>
    <w:rsid w:val="00E25F1F"/>
    <w:rsid w:val="00E3115F"/>
    <w:rsid w:val="00E3207B"/>
    <w:rsid w:val="00E3226B"/>
    <w:rsid w:val="00E32913"/>
    <w:rsid w:val="00E35367"/>
    <w:rsid w:val="00E364EB"/>
    <w:rsid w:val="00E36921"/>
    <w:rsid w:val="00E3702A"/>
    <w:rsid w:val="00E37B02"/>
    <w:rsid w:val="00E37F19"/>
    <w:rsid w:val="00E4127C"/>
    <w:rsid w:val="00E41DCB"/>
    <w:rsid w:val="00E423DE"/>
    <w:rsid w:val="00E427B6"/>
    <w:rsid w:val="00E431C1"/>
    <w:rsid w:val="00E43C5E"/>
    <w:rsid w:val="00E455A8"/>
    <w:rsid w:val="00E52DD6"/>
    <w:rsid w:val="00E52E83"/>
    <w:rsid w:val="00E53D8C"/>
    <w:rsid w:val="00E543CC"/>
    <w:rsid w:val="00E54DFE"/>
    <w:rsid w:val="00E55F51"/>
    <w:rsid w:val="00E56331"/>
    <w:rsid w:val="00E56F0D"/>
    <w:rsid w:val="00E60231"/>
    <w:rsid w:val="00E60ED9"/>
    <w:rsid w:val="00E63280"/>
    <w:rsid w:val="00E70342"/>
    <w:rsid w:val="00E7149A"/>
    <w:rsid w:val="00E717EC"/>
    <w:rsid w:val="00E71DC3"/>
    <w:rsid w:val="00E7228F"/>
    <w:rsid w:val="00E72A24"/>
    <w:rsid w:val="00E73731"/>
    <w:rsid w:val="00E73DC3"/>
    <w:rsid w:val="00E744E9"/>
    <w:rsid w:val="00E757FE"/>
    <w:rsid w:val="00E7611A"/>
    <w:rsid w:val="00E767B3"/>
    <w:rsid w:val="00E77301"/>
    <w:rsid w:val="00E773D3"/>
    <w:rsid w:val="00E808E1"/>
    <w:rsid w:val="00E8253C"/>
    <w:rsid w:val="00E82FB4"/>
    <w:rsid w:val="00E852D6"/>
    <w:rsid w:val="00E85423"/>
    <w:rsid w:val="00E8561E"/>
    <w:rsid w:val="00E85DF8"/>
    <w:rsid w:val="00E85E19"/>
    <w:rsid w:val="00E866B3"/>
    <w:rsid w:val="00E868D0"/>
    <w:rsid w:val="00E86A59"/>
    <w:rsid w:val="00E91C0F"/>
    <w:rsid w:val="00E92107"/>
    <w:rsid w:val="00E92D8B"/>
    <w:rsid w:val="00E95D56"/>
    <w:rsid w:val="00E9789B"/>
    <w:rsid w:val="00EA07D3"/>
    <w:rsid w:val="00EA2292"/>
    <w:rsid w:val="00EA251D"/>
    <w:rsid w:val="00EA30C4"/>
    <w:rsid w:val="00EA35AD"/>
    <w:rsid w:val="00EA3A71"/>
    <w:rsid w:val="00EA49DB"/>
    <w:rsid w:val="00EA4CF9"/>
    <w:rsid w:val="00EA515B"/>
    <w:rsid w:val="00EA55C4"/>
    <w:rsid w:val="00EA56C5"/>
    <w:rsid w:val="00EA6951"/>
    <w:rsid w:val="00EA69BA"/>
    <w:rsid w:val="00EB33AE"/>
    <w:rsid w:val="00EB440F"/>
    <w:rsid w:val="00EB4E97"/>
    <w:rsid w:val="00EB5B84"/>
    <w:rsid w:val="00EB62EF"/>
    <w:rsid w:val="00EC3BA9"/>
    <w:rsid w:val="00EC3DC9"/>
    <w:rsid w:val="00EC51F8"/>
    <w:rsid w:val="00EC58FA"/>
    <w:rsid w:val="00EC7B5E"/>
    <w:rsid w:val="00ED1A9F"/>
    <w:rsid w:val="00ED2CB3"/>
    <w:rsid w:val="00ED4441"/>
    <w:rsid w:val="00ED5397"/>
    <w:rsid w:val="00ED544B"/>
    <w:rsid w:val="00ED6061"/>
    <w:rsid w:val="00ED67C8"/>
    <w:rsid w:val="00ED6BE7"/>
    <w:rsid w:val="00ED728C"/>
    <w:rsid w:val="00ED79C2"/>
    <w:rsid w:val="00EE0DE5"/>
    <w:rsid w:val="00EE2E31"/>
    <w:rsid w:val="00EE2F0A"/>
    <w:rsid w:val="00EE2FC8"/>
    <w:rsid w:val="00EE7C6C"/>
    <w:rsid w:val="00EF00E8"/>
    <w:rsid w:val="00EF0C81"/>
    <w:rsid w:val="00EF1602"/>
    <w:rsid w:val="00EF1D98"/>
    <w:rsid w:val="00EF4421"/>
    <w:rsid w:val="00EF4F00"/>
    <w:rsid w:val="00EF4F62"/>
    <w:rsid w:val="00EF5467"/>
    <w:rsid w:val="00EF5523"/>
    <w:rsid w:val="00EF7AA5"/>
    <w:rsid w:val="00F00699"/>
    <w:rsid w:val="00F017C6"/>
    <w:rsid w:val="00F02765"/>
    <w:rsid w:val="00F02E6D"/>
    <w:rsid w:val="00F04F3B"/>
    <w:rsid w:val="00F04F58"/>
    <w:rsid w:val="00F04FA0"/>
    <w:rsid w:val="00F0657E"/>
    <w:rsid w:val="00F10556"/>
    <w:rsid w:val="00F1055C"/>
    <w:rsid w:val="00F105AC"/>
    <w:rsid w:val="00F10D50"/>
    <w:rsid w:val="00F10D5F"/>
    <w:rsid w:val="00F1155C"/>
    <w:rsid w:val="00F118F6"/>
    <w:rsid w:val="00F11B58"/>
    <w:rsid w:val="00F12826"/>
    <w:rsid w:val="00F15498"/>
    <w:rsid w:val="00F154DD"/>
    <w:rsid w:val="00F16447"/>
    <w:rsid w:val="00F16FE1"/>
    <w:rsid w:val="00F1730D"/>
    <w:rsid w:val="00F174C8"/>
    <w:rsid w:val="00F2049A"/>
    <w:rsid w:val="00F22444"/>
    <w:rsid w:val="00F228F3"/>
    <w:rsid w:val="00F23F1D"/>
    <w:rsid w:val="00F2584B"/>
    <w:rsid w:val="00F275D5"/>
    <w:rsid w:val="00F31EB4"/>
    <w:rsid w:val="00F32C15"/>
    <w:rsid w:val="00F3394F"/>
    <w:rsid w:val="00F346D4"/>
    <w:rsid w:val="00F34C32"/>
    <w:rsid w:val="00F35B11"/>
    <w:rsid w:val="00F37EAC"/>
    <w:rsid w:val="00F37F76"/>
    <w:rsid w:val="00F40440"/>
    <w:rsid w:val="00F4118F"/>
    <w:rsid w:val="00F41944"/>
    <w:rsid w:val="00F4259B"/>
    <w:rsid w:val="00F43E08"/>
    <w:rsid w:val="00F443A9"/>
    <w:rsid w:val="00F44F02"/>
    <w:rsid w:val="00F45376"/>
    <w:rsid w:val="00F463A9"/>
    <w:rsid w:val="00F506D3"/>
    <w:rsid w:val="00F525CC"/>
    <w:rsid w:val="00F54059"/>
    <w:rsid w:val="00F54FFC"/>
    <w:rsid w:val="00F5569D"/>
    <w:rsid w:val="00F56DA7"/>
    <w:rsid w:val="00F572FA"/>
    <w:rsid w:val="00F60E4B"/>
    <w:rsid w:val="00F617F8"/>
    <w:rsid w:val="00F623D7"/>
    <w:rsid w:val="00F62B51"/>
    <w:rsid w:val="00F63436"/>
    <w:rsid w:val="00F635CB"/>
    <w:rsid w:val="00F6368B"/>
    <w:rsid w:val="00F63C69"/>
    <w:rsid w:val="00F63D61"/>
    <w:rsid w:val="00F64E59"/>
    <w:rsid w:val="00F65419"/>
    <w:rsid w:val="00F662E7"/>
    <w:rsid w:val="00F670DA"/>
    <w:rsid w:val="00F701A3"/>
    <w:rsid w:val="00F70DF3"/>
    <w:rsid w:val="00F72890"/>
    <w:rsid w:val="00F728C4"/>
    <w:rsid w:val="00F72EA1"/>
    <w:rsid w:val="00F73006"/>
    <w:rsid w:val="00F768AA"/>
    <w:rsid w:val="00F77FCF"/>
    <w:rsid w:val="00F80082"/>
    <w:rsid w:val="00F80890"/>
    <w:rsid w:val="00F809D8"/>
    <w:rsid w:val="00F8184D"/>
    <w:rsid w:val="00F826AD"/>
    <w:rsid w:val="00F82AF0"/>
    <w:rsid w:val="00F82DED"/>
    <w:rsid w:val="00F834F0"/>
    <w:rsid w:val="00F83E84"/>
    <w:rsid w:val="00F844DA"/>
    <w:rsid w:val="00F846B4"/>
    <w:rsid w:val="00F84DE3"/>
    <w:rsid w:val="00F853DF"/>
    <w:rsid w:val="00F854B7"/>
    <w:rsid w:val="00F85556"/>
    <w:rsid w:val="00F86E12"/>
    <w:rsid w:val="00F87A59"/>
    <w:rsid w:val="00F900FD"/>
    <w:rsid w:val="00F91283"/>
    <w:rsid w:val="00F91800"/>
    <w:rsid w:val="00F9183F"/>
    <w:rsid w:val="00F91DE3"/>
    <w:rsid w:val="00F93266"/>
    <w:rsid w:val="00F93BE5"/>
    <w:rsid w:val="00F93C16"/>
    <w:rsid w:val="00F94C58"/>
    <w:rsid w:val="00F967A6"/>
    <w:rsid w:val="00F969E8"/>
    <w:rsid w:val="00F9748C"/>
    <w:rsid w:val="00FA0891"/>
    <w:rsid w:val="00FA207D"/>
    <w:rsid w:val="00FA2559"/>
    <w:rsid w:val="00FA255B"/>
    <w:rsid w:val="00FA3DF7"/>
    <w:rsid w:val="00FA4B50"/>
    <w:rsid w:val="00FA67E2"/>
    <w:rsid w:val="00FA7007"/>
    <w:rsid w:val="00FA7425"/>
    <w:rsid w:val="00FA7958"/>
    <w:rsid w:val="00FB0CDC"/>
    <w:rsid w:val="00FB131D"/>
    <w:rsid w:val="00FB1663"/>
    <w:rsid w:val="00FB232B"/>
    <w:rsid w:val="00FB2A39"/>
    <w:rsid w:val="00FB4045"/>
    <w:rsid w:val="00FB6463"/>
    <w:rsid w:val="00FB6B54"/>
    <w:rsid w:val="00FB7AED"/>
    <w:rsid w:val="00FC0792"/>
    <w:rsid w:val="00FC3294"/>
    <w:rsid w:val="00FC4D50"/>
    <w:rsid w:val="00FC57CD"/>
    <w:rsid w:val="00FC675E"/>
    <w:rsid w:val="00FC707A"/>
    <w:rsid w:val="00FC742D"/>
    <w:rsid w:val="00FC7DC4"/>
    <w:rsid w:val="00FD072A"/>
    <w:rsid w:val="00FD0AA2"/>
    <w:rsid w:val="00FD16C8"/>
    <w:rsid w:val="00FD1C70"/>
    <w:rsid w:val="00FD217F"/>
    <w:rsid w:val="00FD2B81"/>
    <w:rsid w:val="00FD3534"/>
    <w:rsid w:val="00FD4359"/>
    <w:rsid w:val="00FD46FD"/>
    <w:rsid w:val="00FD55D1"/>
    <w:rsid w:val="00FD60E8"/>
    <w:rsid w:val="00FD62E2"/>
    <w:rsid w:val="00FD63D0"/>
    <w:rsid w:val="00FD709D"/>
    <w:rsid w:val="00FD770E"/>
    <w:rsid w:val="00FD7B12"/>
    <w:rsid w:val="00FE0D53"/>
    <w:rsid w:val="00FE166D"/>
    <w:rsid w:val="00FE30FA"/>
    <w:rsid w:val="00FE3BDB"/>
    <w:rsid w:val="00FE5850"/>
    <w:rsid w:val="00FE613C"/>
    <w:rsid w:val="00FE66D9"/>
    <w:rsid w:val="00FE700E"/>
    <w:rsid w:val="00FE700F"/>
    <w:rsid w:val="00FE7E82"/>
    <w:rsid w:val="00FF0336"/>
    <w:rsid w:val="00FF0471"/>
    <w:rsid w:val="00FF2C9D"/>
    <w:rsid w:val="00FF3C77"/>
    <w:rsid w:val="00FF55D7"/>
    <w:rsid w:val="00FF677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102"/>
    <o:shapelayout v:ext="edit">
      <o:idmap v:ext="edit" data="2,3"/>
    </o:shapelayout>
  </w:shapeDefaults>
  <w:decimalSymbol w:val="."/>
  <w:listSeparator w:val=","/>
  <w14:docId w14:val="6F5E6D99"/>
  <w15:docId w15:val="{D43229BF-761F-4A69-AB8D-2EAF7C422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link w:val="Heading1Char"/>
    <w:uiPriority w:val="1"/>
    <w:qFormat/>
    <w:rsid w:val="00C01A9F"/>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C01A9F"/>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1"/>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uiPriority w:val="9"/>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link w:val="FooterChar"/>
    <w:rsid w:val="00C01A9F"/>
    <w:pPr>
      <w:pBdr>
        <w:top w:val="single" w:sz="6" w:space="1" w:color="auto"/>
      </w:pBdr>
      <w:tabs>
        <w:tab w:val="center" w:pos="6480"/>
        <w:tab w:val="right" w:pos="12960"/>
      </w:tabs>
    </w:pPr>
    <w:rPr>
      <w:sz w:val="24"/>
    </w:rPr>
  </w:style>
  <w:style w:type="paragraph" w:styleId="Header">
    <w:name w:val="header"/>
    <w:basedOn w:val="Normal"/>
    <w:link w:val="HeaderChar"/>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msonormal0">
    <w:name w:val="msonormal"/>
    <w:basedOn w:val="Normal"/>
    <w:rsid w:val="004A7F32"/>
    <w:pPr>
      <w:spacing w:before="100" w:beforeAutospacing="1" w:after="100" w:afterAutospacing="1"/>
      <w:jc w:val="left"/>
    </w:pPr>
    <w:rPr>
      <w:rFonts w:eastAsia="Times New Roman"/>
      <w:sz w:val="24"/>
      <w:szCs w:val="24"/>
      <w:lang w:val="en-US"/>
    </w:rPr>
  </w:style>
  <w:style w:type="paragraph" w:styleId="BodyText0">
    <w:name w:val="Body Text"/>
    <w:basedOn w:val="Normal"/>
    <w:link w:val="BodyTextChar"/>
    <w:uiPriority w:val="1"/>
    <w:unhideWhenUsed/>
    <w:qFormat/>
    <w:rsid w:val="00F346D4"/>
    <w:pPr>
      <w:spacing w:after="120"/>
    </w:pPr>
  </w:style>
  <w:style w:type="character" w:customStyle="1" w:styleId="BodyTextChar">
    <w:name w:val="Body Text Char"/>
    <w:basedOn w:val="DefaultParagraphFont"/>
    <w:link w:val="BodyText0"/>
    <w:uiPriority w:val="99"/>
    <w:rsid w:val="00F346D4"/>
    <w:rPr>
      <w:sz w:val="22"/>
      <w:lang w:val="en-GB"/>
    </w:rPr>
  </w:style>
  <w:style w:type="numbering" w:customStyle="1" w:styleId="NoList1">
    <w:name w:val="No List1"/>
    <w:next w:val="NoList"/>
    <w:uiPriority w:val="99"/>
    <w:semiHidden/>
    <w:unhideWhenUsed/>
    <w:rsid w:val="00F346D4"/>
  </w:style>
  <w:style w:type="character" w:customStyle="1" w:styleId="Heading1Char">
    <w:name w:val="Heading 1 Char"/>
    <w:basedOn w:val="DefaultParagraphFont"/>
    <w:link w:val="Heading1"/>
    <w:uiPriority w:val="9"/>
    <w:rsid w:val="00F346D4"/>
    <w:rPr>
      <w:rFonts w:ascii="Arial" w:hAnsi="Arial"/>
      <w:b/>
      <w:sz w:val="32"/>
      <w:u w:val="single"/>
      <w:lang w:val="en-GB"/>
    </w:rPr>
  </w:style>
  <w:style w:type="character" w:customStyle="1" w:styleId="Heading2Char">
    <w:name w:val="Heading 2 Char"/>
    <w:basedOn w:val="DefaultParagraphFont"/>
    <w:link w:val="Heading2"/>
    <w:uiPriority w:val="9"/>
    <w:rsid w:val="00F346D4"/>
    <w:rPr>
      <w:rFonts w:ascii="Arial" w:hAnsi="Arial"/>
      <w:b/>
      <w:sz w:val="28"/>
      <w:u w:val="single"/>
      <w:lang w:val="en-GB"/>
    </w:rPr>
  </w:style>
  <w:style w:type="character" w:customStyle="1" w:styleId="Heading3Char">
    <w:name w:val="Heading 3 Char"/>
    <w:basedOn w:val="DefaultParagraphFont"/>
    <w:link w:val="Heading3"/>
    <w:uiPriority w:val="9"/>
    <w:rsid w:val="00F346D4"/>
    <w:rPr>
      <w:rFonts w:ascii="Arial" w:hAnsi="Arial"/>
      <w:b/>
      <w:sz w:val="24"/>
      <w:lang w:val="en-GB"/>
    </w:rPr>
  </w:style>
  <w:style w:type="paragraph" w:styleId="Title">
    <w:name w:val="Title"/>
    <w:basedOn w:val="Normal"/>
    <w:next w:val="Normal"/>
    <w:link w:val="TitleChar"/>
    <w:uiPriority w:val="1"/>
    <w:qFormat/>
    <w:rsid w:val="00F346D4"/>
    <w:pPr>
      <w:widowControl w:val="0"/>
      <w:autoSpaceDE w:val="0"/>
      <w:autoSpaceDN w:val="0"/>
      <w:adjustRightInd w:val="0"/>
      <w:ind w:left="519" w:hanging="400"/>
      <w:jc w:val="left"/>
    </w:pPr>
    <w:rPr>
      <w:rFonts w:ascii="Arial" w:eastAsia="Times New Roman" w:hAnsi="Arial" w:cs="Arial"/>
      <w:b/>
      <w:bCs/>
      <w:sz w:val="24"/>
      <w:szCs w:val="24"/>
      <w:lang w:val="en-US"/>
    </w:rPr>
  </w:style>
  <w:style w:type="character" w:customStyle="1" w:styleId="TitleChar">
    <w:name w:val="Title Char"/>
    <w:basedOn w:val="DefaultParagraphFont"/>
    <w:link w:val="Title"/>
    <w:uiPriority w:val="1"/>
    <w:rsid w:val="00F346D4"/>
    <w:rPr>
      <w:rFonts w:ascii="Arial" w:eastAsia="Times New Roman" w:hAnsi="Arial" w:cs="Arial"/>
      <w:b/>
      <w:bCs/>
      <w:sz w:val="24"/>
      <w:szCs w:val="24"/>
    </w:rPr>
  </w:style>
  <w:style w:type="paragraph" w:customStyle="1" w:styleId="TableParagraph">
    <w:name w:val="Table Paragraph"/>
    <w:basedOn w:val="Normal"/>
    <w:uiPriority w:val="1"/>
    <w:qFormat/>
    <w:rsid w:val="00F346D4"/>
    <w:pPr>
      <w:widowControl w:val="0"/>
      <w:autoSpaceDE w:val="0"/>
      <w:autoSpaceDN w:val="0"/>
      <w:adjustRightInd w:val="0"/>
      <w:spacing w:before="50"/>
      <w:ind w:left="116"/>
      <w:jc w:val="left"/>
    </w:pPr>
    <w:rPr>
      <w:rFonts w:eastAsia="Times New Roman"/>
      <w:sz w:val="24"/>
      <w:szCs w:val="24"/>
      <w:lang w:val="en-US"/>
    </w:rPr>
  </w:style>
  <w:style w:type="paragraph" w:customStyle="1" w:styleId="SP15143446">
    <w:name w:val="SP.15.143446"/>
    <w:basedOn w:val="Default"/>
    <w:next w:val="Default"/>
    <w:uiPriority w:val="99"/>
    <w:rsid w:val="00826606"/>
    <w:rPr>
      <w:color w:val="auto"/>
    </w:rPr>
  </w:style>
  <w:style w:type="paragraph" w:customStyle="1" w:styleId="SP15143614">
    <w:name w:val="SP.15.143614"/>
    <w:basedOn w:val="Default"/>
    <w:next w:val="Default"/>
    <w:uiPriority w:val="99"/>
    <w:rsid w:val="00826606"/>
    <w:rPr>
      <w:color w:val="auto"/>
    </w:rPr>
  </w:style>
  <w:style w:type="character" w:customStyle="1" w:styleId="SC154001">
    <w:name w:val="SC.15.4001"/>
    <w:uiPriority w:val="99"/>
    <w:rsid w:val="00826606"/>
    <w:rPr>
      <w:b/>
      <w:bCs/>
      <w:i/>
      <w:iCs/>
      <w:color w:val="000000"/>
      <w:sz w:val="22"/>
      <w:szCs w:val="22"/>
    </w:rPr>
  </w:style>
  <w:style w:type="paragraph" w:customStyle="1" w:styleId="SP15143490">
    <w:name w:val="SP.15.143490"/>
    <w:basedOn w:val="Default"/>
    <w:next w:val="Default"/>
    <w:uiPriority w:val="99"/>
    <w:rsid w:val="00826606"/>
    <w:rPr>
      <w:color w:val="auto"/>
    </w:rPr>
  </w:style>
  <w:style w:type="character" w:customStyle="1" w:styleId="SC154058">
    <w:name w:val="SC.15.4058"/>
    <w:uiPriority w:val="99"/>
    <w:rsid w:val="00826606"/>
    <w:rPr>
      <w:color w:val="000000"/>
      <w:sz w:val="20"/>
      <w:szCs w:val="20"/>
    </w:rPr>
  </w:style>
  <w:style w:type="paragraph" w:customStyle="1" w:styleId="SP15143448">
    <w:name w:val="SP.15.143448"/>
    <w:basedOn w:val="Default"/>
    <w:next w:val="Default"/>
    <w:uiPriority w:val="99"/>
    <w:rsid w:val="00826606"/>
    <w:rPr>
      <w:color w:val="auto"/>
    </w:rPr>
  </w:style>
  <w:style w:type="paragraph" w:customStyle="1" w:styleId="SP15143493">
    <w:name w:val="SP.15.143493"/>
    <w:basedOn w:val="Default"/>
    <w:next w:val="Default"/>
    <w:uiPriority w:val="99"/>
    <w:rsid w:val="00826606"/>
    <w:rPr>
      <w:color w:val="auto"/>
    </w:rPr>
  </w:style>
  <w:style w:type="paragraph" w:customStyle="1" w:styleId="SP15143492">
    <w:name w:val="SP.15.143492"/>
    <w:basedOn w:val="Default"/>
    <w:next w:val="Default"/>
    <w:uiPriority w:val="99"/>
    <w:rsid w:val="00826606"/>
    <w:rPr>
      <w:color w:val="auto"/>
    </w:rPr>
  </w:style>
  <w:style w:type="character" w:customStyle="1" w:styleId="SC154025">
    <w:name w:val="SC.15.4025"/>
    <w:uiPriority w:val="99"/>
    <w:rsid w:val="00826606"/>
    <w:rPr>
      <w:rFonts w:ascii="Times New Roman" w:hAnsi="Times New Roman" w:cs="Times New Roman"/>
      <w:strike/>
      <w:color w:val="000000"/>
      <w:sz w:val="20"/>
      <w:szCs w:val="20"/>
    </w:rPr>
  </w:style>
  <w:style w:type="character" w:customStyle="1" w:styleId="SC154031">
    <w:name w:val="SC.15.4031"/>
    <w:uiPriority w:val="99"/>
    <w:rsid w:val="00826606"/>
    <w:rPr>
      <w:rFonts w:ascii="Times New Roman" w:hAnsi="Times New Roman" w:cs="Times New Roman"/>
      <w:color w:val="000000"/>
      <w:sz w:val="20"/>
      <w:szCs w:val="20"/>
      <w:u w:val="single"/>
    </w:rPr>
  </w:style>
  <w:style w:type="character" w:customStyle="1" w:styleId="SC154028">
    <w:name w:val="SC.15.4028"/>
    <w:uiPriority w:val="99"/>
    <w:rsid w:val="00826606"/>
    <w:rPr>
      <w:rFonts w:ascii="Times New Roman" w:hAnsi="Times New Roman" w:cs="Times New Roman"/>
      <w:color w:val="000000"/>
      <w:sz w:val="20"/>
      <w:szCs w:val="20"/>
      <w:u w:val="single"/>
    </w:rPr>
  </w:style>
  <w:style w:type="paragraph" w:customStyle="1" w:styleId="SP16127370">
    <w:name w:val="SP.16.127370"/>
    <w:basedOn w:val="Default"/>
    <w:next w:val="Default"/>
    <w:uiPriority w:val="99"/>
    <w:rsid w:val="003C4C8E"/>
    <w:rPr>
      <w:color w:val="auto"/>
    </w:rPr>
  </w:style>
  <w:style w:type="paragraph" w:customStyle="1" w:styleId="SP16127381">
    <w:name w:val="SP.16.127381"/>
    <w:basedOn w:val="Default"/>
    <w:next w:val="Default"/>
    <w:uiPriority w:val="99"/>
    <w:rsid w:val="003C4C8E"/>
    <w:rPr>
      <w:color w:val="auto"/>
    </w:rPr>
  </w:style>
  <w:style w:type="paragraph" w:customStyle="1" w:styleId="SP16126992">
    <w:name w:val="SP.16.126992"/>
    <w:basedOn w:val="Default"/>
    <w:next w:val="Default"/>
    <w:uiPriority w:val="99"/>
    <w:rsid w:val="003C4C8E"/>
    <w:rPr>
      <w:color w:val="auto"/>
    </w:rPr>
  </w:style>
  <w:style w:type="character" w:customStyle="1" w:styleId="SC16323589">
    <w:name w:val="SC.16.323589"/>
    <w:uiPriority w:val="99"/>
    <w:rsid w:val="003C4C8E"/>
    <w:rPr>
      <w:color w:val="000000"/>
      <w:sz w:val="20"/>
      <w:szCs w:val="20"/>
    </w:rPr>
  </w:style>
  <w:style w:type="paragraph" w:customStyle="1" w:styleId="SP16127337">
    <w:name w:val="SP.16.127337"/>
    <w:basedOn w:val="Default"/>
    <w:next w:val="Default"/>
    <w:uiPriority w:val="99"/>
    <w:rsid w:val="003C4C8E"/>
    <w:rPr>
      <w:color w:val="auto"/>
    </w:rPr>
  </w:style>
  <w:style w:type="character" w:customStyle="1" w:styleId="SC16323705">
    <w:name w:val="SC.16.323705"/>
    <w:uiPriority w:val="99"/>
    <w:rsid w:val="003C4C8E"/>
    <w:rPr>
      <w:rFonts w:ascii="Times New Roman" w:hAnsi="Times New Roman" w:cs="Times New Roman"/>
      <w:color w:val="000000"/>
      <w:sz w:val="20"/>
      <w:szCs w:val="20"/>
      <w:u w:val="single"/>
    </w:rPr>
  </w:style>
  <w:style w:type="character" w:customStyle="1" w:styleId="SC16323740">
    <w:name w:val="SC.16.323740"/>
    <w:uiPriority w:val="99"/>
    <w:rsid w:val="003C4C8E"/>
    <w:rPr>
      <w:rFonts w:ascii="Times New Roman" w:hAnsi="Times New Roman" w:cs="Times New Roman"/>
      <w:color w:val="000000"/>
      <w:sz w:val="18"/>
      <w:szCs w:val="18"/>
      <w:u w:val="single"/>
    </w:rPr>
  </w:style>
  <w:style w:type="character" w:customStyle="1" w:styleId="SC16323592">
    <w:name w:val="SC.16.323592"/>
    <w:uiPriority w:val="99"/>
    <w:rsid w:val="003C4C8E"/>
    <w:rPr>
      <w:rFonts w:ascii="Times New Roman" w:hAnsi="Times New Roman" w:cs="Times New Roman"/>
      <w:color w:val="000000"/>
      <w:sz w:val="18"/>
      <w:szCs w:val="18"/>
    </w:rPr>
  </w:style>
  <w:style w:type="character" w:customStyle="1" w:styleId="SC16323611">
    <w:name w:val="SC.16.323611"/>
    <w:uiPriority w:val="99"/>
    <w:rsid w:val="003C4C8E"/>
    <w:rPr>
      <w:rFonts w:ascii="Times New Roman" w:hAnsi="Times New Roman" w:cs="Times New Roman"/>
      <w:color w:val="000000"/>
      <w:sz w:val="18"/>
      <w:szCs w:val="18"/>
    </w:rPr>
  </w:style>
  <w:style w:type="paragraph" w:customStyle="1" w:styleId="SP16127348">
    <w:name w:val="SP.16.127348"/>
    <w:basedOn w:val="Default"/>
    <w:next w:val="Default"/>
    <w:uiPriority w:val="99"/>
    <w:rsid w:val="009058EE"/>
    <w:rPr>
      <w:rFonts w:ascii="Times New Roman" w:hAnsi="Times New Roman" w:cs="Times New Roman"/>
      <w:color w:val="auto"/>
    </w:rPr>
  </w:style>
  <w:style w:type="character" w:customStyle="1" w:styleId="SC16323639">
    <w:name w:val="SC.16.323639"/>
    <w:uiPriority w:val="99"/>
    <w:rsid w:val="009058EE"/>
    <w:rPr>
      <w:color w:val="000000"/>
      <w:sz w:val="20"/>
      <w:szCs w:val="20"/>
    </w:rPr>
  </w:style>
  <w:style w:type="paragraph" w:customStyle="1" w:styleId="SP16127416">
    <w:name w:val="SP.16.127416"/>
    <w:basedOn w:val="Default"/>
    <w:next w:val="Default"/>
    <w:uiPriority w:val="99"/>
    <w:rsid w:val="00CC4F73"/>
    <w:rPr>
      <w:rFonts w:ascii="Times New Roman" w:hAnsi="Times New Roman" w:cs="Times New Roman"/>
      <w:color w:val="auto"/>
    </w:rPr>
  </w:style>
  <w:style w:type="character" w:customStyle="1" w:styleId="HeaderChar">
    <w:name w:val="Header Char"/>
    <w:basedOn w:val="DefaultParagraphFont"/>
    <w:link w:val="Header"/>
    <w:rsid w:val="006E2BA5"/>
    <w:rPr>
      <w:b/>
      <w:sz w:val="28"/>
      <w:lang w:val="en-GB"/>
    </w:rPr>
  </w:style>
  <w:style w:type="character" w:customStyle="1" w:styleId="FooterChar">
    <w:name w:val="Footer Char"/>
    <w:basedOn w:val="DefaultParagraphFont"/>
    <w:link w:val="Footer"/>
    <w:rsid w:val="00AB1C31"/>
    <w:rPr>
      <w:sz w:val="24"/>
      <w:lang w:val="en-GB"/>
    </w:rPr>
  </w:style>
  <w:style w:type="paragraph" w:customStyle="1" w:styleId="SP19295306">
    <w:name w:val="SP.19.295306"/>
    <w:basedOn w:val="Default"/>
    <w:next w:val="Default"/>
    <w:uiPriority w:val="99"/>
    <w:rsid w:val="00FC3294"/>
    <w:rPr>
      <w:color w:val="auto"/>
    </w:rPr>
  </w:style>
  <w:style w:type="paragraph" w:customStyle="1" w:styleId="SP19294928">
    <w:name w:val="SP.19.294928"/>
    <w:basedOn w:val="Default"/>
    <w:next w:val="Default"/>
    <w:uiPriority w:val="99"/>
    <w:rsid w:val="00FC3294"/>
    <w:rPr>
      <w:color w:val="auto"/>
    </w:rPr>
  </w:style>
  <w:style w:type="character" w:customStyle="1" w:styleId="fontstyle21">
    <w:name w:val="fontstyle21"/>
    <w:basedOn w:val="DefaultParagraphFont"/>
    <w:rsid w:val="00013AF6"/>
    <w:rPr>
      <w:rFonts w:ascii="TimesNewRomanPS-ItalicMT" w:hAnsi="TimesNewRomanPS-ItalicMT" w:hint="default"/>
      <w:b w:val="0"/>
      <w:bCs w:val="0"/>
      <w:i/>
      <w:iCs/>
      <w:color w:val="000000"/>
      <w:sz w:val="20"/>
      <w:szCs w:val="20"/>
    </w:rPr>
  </w:style>
  <w:style w:type="character" w:styleId="Emphasis">
    <w:name w:val="Emphasis"/>
    <w:aliases w:val="Editor"/>
    <w:qFormat/>
    <w:rsid w:val="00986FA1"/>
    <w:rPr>
      <w:rFonts w:ascii="Times New Roman" w:hAnsi="Times New Roman"/>
      <w:b/>
      <w:bCs/>
      <w:i/>
      <w:iCs/>
      <w:sz w:val="22"/>
      <w:bdr w:val="none" w:sz="0" w:space="0" w:color="auto"/>
      <w:shd w:val="solid" w:color="FFFF00" w:fill="FFFF00"/>
      <w:lang w:eastAsia="ko-KR"/>
    </w:rPr>
  </w:style>
  <w:style w:type="numbering" w:customStyle="1" w:styleId="NoList2">
    <w:name w:val="No List2"/>
    <w:next w:val="NoList"/>
    <w:uiPriority w:val="99"/>
    <w:semiHidden/>
    <w:unhideWhenUsed/>
    <w:rsid w:val="00D60882"/>
  </w:style>
  <w:style w:type="numbering" w:customStyle="1" w:styleId="NoList3">
    <w:name w:val="No List3"/>
    <w:next w:val="NoList"/>
    <w:uiPriority w:val="99"/>
    <w:semiHidden/>
    <w:unhideWhenUsed/>
    <w:rsid w:val="00C40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09201472">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0581520">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5936946">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19696794">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38967861">
      <w:bodyDiv w:val="1"/>
      <w:marLeft w:val="0"/>
      <w:marRight w:val="0"/>
      <w:marTop w:val="0"/>
      <w:marBottom w:val="0"/>
      <w:divBdr>
        <w:top w:val="none" w:sz="0" w:space="0" w:color="auto"/>
        <w:left w:val="none" w:sz="0" w:space="0" w:color="auto"/>
        <w:bottom w:val="none" w:sz="0" w:space="0" w:color="auto"/>
        <w:right w:val="none" w:sz="0" w:space="0" w:color="auto"/>
      </w:divBdr>
    </w:div>
    <w:div w:id="343551789">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0301275">
      <w:bodyDiv w:val="1"/>
      <w:marLeft w:val="0"/>
      <w:marRight w:val="0"/>
      <w:marTop w:val="0"/>
      <w:marBottom w:val="0"/>
      <w:divBdr>
        <w:top w:val="none" w:sz="0" w:space="0" w:color="auto"/>
        <w:left w:val="none" w:sz="0" w:space="0" w:color="auto"/>
        <w:bottom w:val="none" w:sz="0" w:space="0" w:color="auto"/>
        <w:right w:val="none" w:sz="0" w:space="0" w:color="auto"/>
      </w:divBdr>
    </w:div>
    <w:div w:id="440996211">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74235057">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55175142">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05926797">
      <w:bodyDiv w:val="1"/>
      <w:marLeft w:val="0"/>
      <w:marRight w:val="0"/>
      <w:marTop w:val="0"/>
      <w:marBottom w:val="0"/>
      <w:divBdr>
        <w:top w:val="none" w:sz="0" w:space="0" w:color="auto"/>
        <w:left w:val="none" w:sz="0" w:space="0" w:color="auto"/>
        <w:bottom w:val="none" w:sz="0" w:space="0" w:color="auto"/>
        <w:right w:val="none" w:sz="0" w:space="0" w:color="auto"/>
      </w:divBdr>
    </w:div>
    <w:div w:id="813445504">
      <w:bodyDiv w:val="1"/>
      <w:marLeft w:val="0"/>
      <w:marRight w:val="0"/>
      <w:marTop w:val="0"/>
      <w:marBottom w:val="0"/>
      <w:divBdr>
        <w:top w:val="none" w:sz="0" w:space="0" w:color="auto"/>
        <w:left w:val="none" w:sz="0" w:space="0" w:color="auto"/>
        <w:bottom w:val="none" w:sz="0" w:space="0" w:color="auto"/>
        <w:right w:val="none" w:sz="0" w:space="0" w:color="auto"/>
      </w:divBdr>
      <w:divsChild>
        <w:div w:id="130295932">
          <w:marLeft w:val="1166"/>
          <w:marRight w:val="0"/>
          <w:marTop w:val="100"/>
          <w:marBottom w:val="0"/>
          <w:divBdr>
            <w:top w:val="none" w:sz="0" w:space="0" w:color="auto"/>
            <w:left w:val="none" w:sz="0" w:space="0" w:color="auto"/>
            <w:bottom w:val="none" w:sz="0" w:space="0" w:color="auto"/>
            <w:right w:val="none" w:sz="0" w:space="0" w:color="auto"/>
          </w:divBdr>
        </w:div>
        <w:div w:id="1636787093">
          <w:marLeft w:val="1166"/>
          <w:marRight w:val="0"/>
          <w:marTop w:val="100"/>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26628737">
      <w:bodyDiv w:val="1"/>
      <w:marLeft w:val="0"/>
      <w:marRight w:val="0"/>
      <w:marTop w:val="0"/>
      <w:marBottom w:val="0"/>
      <w:divBdr>
        <w:top w:val="none" w:sz="0" w:space="0" w:color="auto"/>
        <w:left w:val="none" w:sz="0" w:space="0" w:color="auto"/>
        <w:bottom w:val="none" w:sz="0" w:space="0" w:color="auto"/>
        <w:right w:val="none" w:sz="0" w:space="0" w:color="auto"/>
      </w:divBdr>
    </w:div>
    <w:div w:id="844562978">
      <w:bodyDiv w:val="1"/>
      <w:marLeft w:val="0"/>
      <w:marRight w:val="0"/>
      <w:marTop w:val="0"/>
      <w:marBottom w:val="0"/>
      <w:divBdr>
        <w:top w:val="none" w:sz="0" w:space="0" w:color="auto"/>
        <w:left w:val="none" w:sz="0" w:space="0" w:color="auto"/>
        <w:bottom w:val="none" w:sz="0" w:space="0" w:color="auto"/>
        <w:right w:val="none" w:sz="0" w:space="0" w:color="auto"/>
      </w:divBdr>
    </w:div>
    <w:div w:id="846165630">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5623272">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282119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25752468">
      <w:bodyDiv w:val="1"/>
      <w:marLeft w:val="0"/>
      <w:marRight w:val="0"/>
      <w:marTop w:val="0"/>
      <w:marBottom w:val="0"/>
      <w:divBdr>
        <w:top w:val="none" w:sz="0" w:space="0" w:color="auto"/>
        <w:left w:val="none" w:sz="0" w:space="0" w:color="auto"/>
        <w:bottom w:val="none" w:sz="0" w:space="0" w:color="auto"/>
        <w:right w:val="none" w:sz="0" w:space="0" w:color="auto"/>
      </w:divBdr>
    </w:div>
    <w:div w:id="1240945179">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1344854">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2827806">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399087524">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2089073">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264027">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1554254">
      <w:bodyDiv w:val="1"/>
      <w:marLeft w:val="0"/>
      <w:marRight w:val="0"/>
      <w:marTop w:val="0"/>
      <w:marBottom w:val="0"/>
      <w:divBdr>
        <w:top w:val="none" w:sz="0" w:space="0" w:color="auto"/>
        <w:left w:val="none" w:sz="0" w:space="0" w:color="auto"/>
        <w:bottom w:val="none" w:sz="0" w:space="0" w:color="auto"/>
        <w:right w:val="none" w:sz="0" w:space="0" w:color="auto"/>
      </w:divBdr>
    </w:div>
    <w:div w:id="1551305738">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11276182">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5215822">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78216583">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25388521">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20552971">
      <w:bodyDiv w:val="1"/>
      <w:marLeft w:val="0"/>
      <w:marRight w:val="0"/>
      <w:marTop w:val="0"/>
      <w:marBottom w:val="0"/>
      <w:divBdr>
        <w:top w:val="none" w:sz="0" w:space="0" w:color="auto"/>
        <w:left w:val="none" w:sz="0" w:space="0" w:color="auto"/>
        <w:bottom w:val="none" w:sz="0" w:space="0" w:color="auto"/>
        <w:right w:val="none" w:sz="0" w:space="0" w:color="auto"/>
      </w:divBdr>
    </w:div>
    <w:div w:id="1924947173">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68463348">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2.png"/><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Arial-BoldMT">
    <w:altName w:val="Arial"/>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D2C4C"/>
    <w:rsid w:val="000E06BA"/>
    <w:rsid w:val="001D6612"/>
    <w:rsid w:val="001F1B74"/>
    <w:rsid w:val="001F3DFE"/>
    <w:rsid w:val="002071BA"/>
    <w:rsid w:val="00216F6F"/>
    <w:rsid w:val="00242423"/>
    <w:rsid w:val="002521B3"/>
    <w:rsid w:val="0027259D"/>
    <w:rsid w:val="002A79A0"/>
    <w:rsid w:val="002B22F3"/>
    <w:rsid w:val="00323758"/>
    <w:rsid w:val="003F2385"/>
    <w:rsid w:val="00417C1F"/>
    <w:rsid w:val="004266B4"/>
    <w:rsid w:val="004310A7"/>
    <w:rsid w:val="004E6C4A"/>
    <w:rsid w:val="00500223"/>
    <w:rsid w:val="005723DB"/>
    <w:rsid w:val="00576FF2"/>
    <w:rsid w:val="006709B1"/>
    <w:rsid w:val="00676EC6"/>
    <w:rsid w:val="006865F1"/>
    <w:rsid w:val="006875FE"/>
    <w:rsid w:val="006B03AF"/>
    <w:rsid w:val="006B5D11"/>
    <w:rsid w:val="006C149D"/>
    <w:rsid w:val="006E6D43"/>
    <w:rsid w:val="00720BE0"/>
    <w:rsid w:val="007475D0"/>
    <w:rsid w:val="007502BD"/>
    <w:rsid w:val="007547D9"/>
    <w:rsid w:val="00764A25"/>
    <w:rsid w:val="00812D62"/>
    <w:rsid w:val="0086709F"/>
    <w:rsid w:val="008966F9"/>
    <w:rsid w:val="008E42FF"/>
    <w:rsid w:val="008E4D68"/>
    <w:rsid w:val="009452F4"/>
    <w:rsid w:val="00A21AB3"/>
    <w:rsid w:val="00A329D0"/>
    <w:rsid w:val="00A70FF3"/>
    <w:rsid w:val="00AA2FE3"/>
    <w:rsid w:val="00AE7547"/>
    <w:rsid w:val="00B2061F"/>
    <w:rsid w:val="00B25987"/>
    <w:rsid w:val="00BA11E5"/>
    <w:rsid w:val="00BF4BB9"/>
    <w:rsid w:val="00BF6B22"/>
    <w:rsid w:val="00C21714"/>
    <w:rsid w:val="00C73FFD"/>
    <w:rsid w:val="00CE35FF"/>
    <w:rsid w:val="00D9327D"/>
    <w:rsid w:val="00E25BC6"/>
    <w:rsid w:val="00E708A2"/>
    <w:rsid w:val="00E82B5B"/>
    <w:rsid w:val="00E96C83"/>
    <w:rsid w:val="00EE4ED6"/>
    <w:rsid w:val="00F233B9"/>
    <w:rsid w:val="00F5375C"/>
    <w:rsid w:val="00F608B7"/>
    <w:rsid w:val="00F961AD"/>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4D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s>
</file>

<file path=customXml/itemProps1.xml><?xml version="1.0" encoding="utf-8"?>
<ds:datastoreItem xmlns:ds="http://schemas.openxmlformats.org/officeDocument/2006/customXml" ds:itemID="{E1A0A08C-805B-46EF-B5F1-4E7F2F10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3112</TotalTime>
  <Pages>36</Pages>
  <Words>10632</Words>
  <Characters>60606</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71096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132</cp:revision>
  <cp:lastPrinted>2014-09-06T00:13:00Z</cp:lastPrinted>
  <dcterms:created xsi:type="dcterms:W3CDTF">2022-07-13T13:06:00Z</dcterms:created>
  <dcterms:modified xsi:type="dcterms:W3CDTF">2022-08-31T15:43:00Z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11bcb4fc-0ba4-4cd1-8d63-5523996c50ad</vt:lpwstr>
  </property>
  <property fmtid="{D5CDD505-2E9C-101B-9397-08002B2CF9AE}" pid="4" name="CTP_BU">
    <vt:lpwstr>EXECUTIVE OFFICE GROUP</vt:lpwstr>
  </property>
  <property fmtid="{D5CDD505-2E9C-101B-9397-08002B2CF9AE}" pid="5" name="CTP_TimeStamp">
    <vt:lpwstr>2020-09-01 01:06:44Z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2021-07-01T16:44:51.2559547Z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e0657ca1-2372-4050-acc5-24740d43302c</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