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56BE74E" w:rsidR="00A353D7" w:rsidRPr="00CC2C3C" w:rsidRDefault="00C62602" w:rsidP="00C75F57">
            <w:pPr>
              <w:pStyle w:val="T2"/>
              <w:suppressAutoHyphens/>
              <w:spacing w:before="120" w:after="120"/>
              <w:ind w:left="0"/>
              <w:rPr>
                <w:b w:val="0"/>
              </w:rPr>
            </w:pPr>
            <w:r w:rsidRPr="00F22431">
              <w:rPr>
                <w:b w:val="0"/>
              </w:rPr>
              <w:t xml:space="preserve">Resolution for </w:t>
            </w:r>
            <w:r w:rsidR="00860C56">
              <w:rPr>
                <w:b w:val="0"/>
              </w:rPr>
              <w:t xml:space="preserve">comments related to various aspects of </w:t>
            </w:r>
            <w:r w:rsidR="00B3117E">
              <w:rPr>
                <w:b w:val="0"/>
              </w:rPr>
              <w:t>multi-link operation</w:t>
            </w:r>
          </w:p>
        </w:tc>
      </w:tr>
      <w:tr w:rsidR="00A353D7" w:rsidRPr="00CC2C3C" w14:paraId="5101EAE9" w14:textId="77777777" w:rsidTr="007836FF">
        <w:trPr>
          <w:trHeight w:val="269"/>
          <w:jc w:val="center"/>
        </w:trPr>
        <w:tc>
          <w:tcPr>
            <w:tcW w:w="9576" w:type="dxa"/>
            <w:gridSpan w:val="5"/>
            <w:vAlign w:val="center"/>
          </w:tcPr>
          <w:p w14:paraId="3704DF93" w14:textId="580319D7"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35A43">
              <w:rPr>
                <w:b w:val="0"/>
                <w:sz w:val="20"/>
              </w:rPr>
              <w:t>August</w:t>
            </w:r>
            <w:r>
              <w:rPr>
                <w:b w:val="0"/>
                <w:sz w:val="20"/>
              </w:rPr>
              <w:t xml:space="preserve"> </w:t>
            </w:r>
            <w:r w:rsidR="003D051D">
              <w:rPr>
                <w:b w:val="0"/>
                <w:sz w:val="20"/>
              </w:rPr>
              <w:t>1</w:t>
            </w:r>
            <w:r w:rsidR="00335A43">
              <w:rPr>
                <w:b w:val="0"/>
                <w:sz w:val="20"/>
              </w:rPr>
              <w:t>6</w:t>
            </w:r>
            <w:r w:rsidR="00B23AAA">
              <w:rPr>
                <w:b w:val="0"/>
                <w:sz w:val="20"/>
              </w:rPr>
              <w:t>, 20</w:t>
            </w:r>
            <w:r w:rsidR="00D11553">
              <w:rPr>
                <w:b w:val="0"/>
                <w:sz w:val="20"/>
              </w:rPr>
              <w:t>2</w:t>
            </w:r>
            <w:r w:rsidR="003D051D">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D64512" w:rsidRPr="00CC2C3C" w14:paraId="4B7EA0A4" w14:textId="77777777" w:rsidTr="0032655C">
        <w:trPr>
          <w:jc w:val="center"/>
        </w:trPr>
        <w:tc>
          <w:tcPr>
            <w:tcW w:w="1705" w:type="dxa"/>
            <w:vAlign w:val="center"/>
          </w:tcPr>
          <w:p w14:paraId="6604148B" w14:textId="164FC1F7" w:rsidR="00D64512" w:rsidRDefault="00D64512" w:rsidP="00B77B0F">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459501FF" w14:textId="0CD0D5DC" w:rsidR="00D64512" w:rsidRDefault="00D64512" w:rsidP="00B77B0F">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tcPr>
          <w:p w14:paraId="007A63E4" w14:textId="77777777" w:rsidR="00D64512" w:rsidRPr="000A26E7" w:rsidRDefault="00D64512" w:rsidP="00B77B0F">
            <w:pPr>
              <w:pStyle w:val="T2"/>
              <w:suppressAutoHyphens/>
              <w:spacing w:after="0"/>
              <w:ind w:left="0" w:right="0"/>
              <w:jc w:val="left"/>
              <w:rPr>
                <w:b w:val="0"/>
                <w:sz w:val="18"/>
                <w:szCs w:val="18"/>
                <w:lang w:eastAsia="ko-KR"/>
              </w:rPr>
            </w:pPr>
          </w:p>
        </w:tc>
        <w:tc>
          <w:tcPr>
            <w:tcW w:w="1710" w:type="dxa"/>
            <w:vAlign w:val="center"/>
          </w:tcPr>
          <w:p w14:paraId="7256C38B" w14:textId="77777777" w:rsidR="00D64512" w:rsidRPr="000A26E7" w:rsidRDefault="00D64512" w:rsidP="00B77B0F">
            <w:pPr>
              <w:pStyle w:val="T2"/>
              <w:suppressAutoHyphens/>
              <w:spacing w:after="0"/>
              <w:ind w:left="0" w:right="0"/>
              <w:jc w:val="left"/>
              <w:rPr>
                <w:b w:val="0"/>
                <w:sz w:val="18"/>
                <w:szCs w:val="18"/>
                <w:lang w:eastAsia="ko-KR"/>
              </w:rPr>
            </w:pPr>
          </w:p>
        </w:tc>
        <w:tc>
          <w:tcPr>
            <w:tcW w:w="2291" w:type="dxa"/>
            <w:vAlign w:val="center"/>
          </w:tcPr>
          <w:p w14:paraId="0598A1AA" w14:textId="42A90415" w:rsidR="00D64512" w:rsidRDefault="00D64512" w:rsidP="00B77B0F">
            <w:pPr>
              <w:pStyle w:val="T2"/>
              <w:suppressAutoHyphens/>
              <w:spacing w:after="0"/>
              <w:ind w:left="0" w:right="0"/>
              <w:jc w:val="left"/>
              <w:rPr>
                <w:b w:val="0"/>
                <w:sz w:val="16"/>
                <w:szCs w:val="18"/>
                <w:lang w:eastAsia="ko-KR"/>
              </w:rPr>
            </w:pPr>
            <w:r>
              <w:rPr>
                <w:b w:val="0"/>
                <w:sz w:val="16"/>
                <w:szCs w:val="18"/>
                <w:lang w:eastAsia="ko-KR"/>
              </w:rPr>
              <w:t>appatil</w:t>
            </w:r>
            <w:r w:rsidRPr="000A26E7">
              <w:rPr>
                <w:b w:val="0"/>
                <w:sz w:val="16"/>
                <w:szCs w:val="18"/>
                <w:lang w:eastAsia="ko-KR"/>
              </w:rPr>
              <w:t>@qti.qualcomm.com</w:t>
            </w:r>
          </w:p>
        </w:tc>
      </w:tr>
      <w:tr w:rsidR="00D64512" w:rsidRPr="00CC2C3C" w14:paraId="14952E9D" w14:textId="77777777" w:rsidTr="00E547CE">
        <w:trPr>
          <w:jc w:val="center"/>
        </w:trPr>
        <w:tc>
          <w:tcPr>
            <w:tcW w:w="1705" w:type="dxa"/>
            <w:vAlign w:val="center"/>
          </w:tcPr>
          <w:p w14:paraId="148DA94C" w14:textId="6320A2D1" w:rsidR="00D64512" w:rsidRPr="000A26E7" w:rsidRDefault="00D64512" w:rsidP="00565977">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19A490FE" w14:textId="5AF5301B" w:rsidR="00D64512" w:rsidRPr="000A26E7" w:rsidRDefault="00D64512" w:rsidP="00565977">
            <w:pPr>
              <w:pStyle w:val="T2"/>
              <w:suppressAutoHyphens/>
              <w:spacing w:after="0"/>
              <w:ind w:left="0" w:right="0"/>
              <w:jc w:val="left"/>
              <w:rPr>
                <w:b w:val="0"/>
                <w:sz w:val="18"/>
                <w:szCs w:val="18"/>
                <w:lang w:eastAsia="ko-KR"/>
              </w:rPr>
            </w:pPr>
          </w:p>
        </w:tc>
        <w:tc>
          <w:tcPr>
            <w:tcW w:w="2175" w:type="dxa"/>
            <w:vAlign w:val="center"/>
          </w:tcPr>
          <w:p w14:paraId="595B2595" w14:textId="77777777" w:rsidR="00D64512" w:rsidRPr="000A26E7" w:rsidRDefault="00D64512" w:rsidP="00565977">
            <w:pPr>
              <w:pStyle w:val="T2"/>
              <w:suppressAutoHyphens/>
              <w:spacing w:after="0"/>
              <w:ind w:left="0" w:right="0"/>
              <w:jc w:val="left"/>
              <w:rPr>
                <w:b w:val="0"/>
                <w:sz w:val="18"/>
                <w:szCs w:val="18"/>
                <w:lang w:eastAsia="ko-KR"/>
              </w:rPr>
            </w:pPr>
          </w:p>
        </w:tc>
        <w:tc>
          <w:tcPr>
            <w:tcW w:w="1710" w:type="dxa"/>
            <w:vAlign w:val="center"/>
          </w:tcPr>
          <w:p w14:paraId="18BD9FA5" w14:textId="77777777" w:rsidR="00D64512" w:rsidRPr="000A26E7" w:rsidRDefault="00D64512" w:rsidP="00565977">
            <w:pPr>
              <w:pStyle w:val="T2"/>
              <w:suppressAutoHyphens/>
              <w:spacing w:after="0"/>
              <w:ind w:left="0" w:right="0"/>
              <w:jc w:val="left"/>
              <w:rPr>
                <w:b w:val="0"/>
                <w:sz w:val="18"/>
                <w:szCs w:val="18"/>
                <w:lang w:eastAsia="ko-KR"/>
              </w:rPr>
            </w:pPr>
          </w:p>
        </w:tc>
        <w:tc>
          <w:tcPr>
            <w:tcW w:w="2291" w:type="dxa"/>
            <w:vAlign w:val="center"/>
          </w:tcPr>
          <w:p w14:paraId="3DA2409A" w14:textId="4CE047D8" w:rsidR="00D64512" w:rsidRPr="000A26E7" w:rsidRDefault="00D64512" w:rsidP="00565977">
            <w:pPr>
              <w:pStyle w:val="T2"/>
              <w:suppressAutoHyphens/>
              <w:spacing w:after="0"/>
              <w:ind w:left="0" w:right="0"/>
              <w:jc w:val="left"/>
              <w:rPr>
                <w:b w:val="0"/>
                <w:sz w:val="16"/>
                <w:szCs w:val="18"/>
                <w:lang w:eastAsia="ko-KR"/>
              </w:rPr>
            </w:pPr>
          </w:p>
        </w:tc>
      </w:tr>
      <w:tr w:rsidR="00D64512" w:rsidRPr="00CC2C3C" w14:paraId="11C7C1EF" w14:textId="77777777" w:rsidTr="004C0D53">
        <w:trPr>
          <w:jc w:val="center"/>
        </w:trPr>
        <w:tc>
          <w:tcPr>
            <w:tcW w:w="1705" w:type="dxa"/>
            <w:vAlign w:val="center"/>
          </w:tcPr>
          <w:p w14:paraId="0D3BA86A" w14:textId="341E67D9" w:rsidR="00D64512" w:rsidRPr="000A26E7" w:rsidRDefault="00D64512" w:rsidP="00565977">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Merge/>
            <w:vAlign w:val="center"/>
          </w:tcPr>
          <w:p w14:paraId="44B892F8" w14:textId="0B436D41" w:rsidR="00D64512" w:rsidRDefault="00D64512" w:rsidP="00565977">
            <w:pPr>
              <w:pStyle w:val="T2"/>
              <w:suppressAutoHyphens/>
              <w:spacing w:after="0"/>
              <w:ind w:left="0" w:right="0"/>
              <w:jc w:val="left"/>
              <w:rPr>
                <w:b w:val="0"/>
                <w:sz w:val="18"/>
                <w:szCs w:val="18"/>
                <w:lang w:eastAsia="ko-KR"/>
              </w:rPr>
            </w:pPr>
          </w:p>
        </w:tc>
        <w:tc>
          <w:tcPr>
            <w:tcW w:w="2175" w:type="dxa"/>
          </w:tcPr>
          <w:p w14:paraId="77EB113A" w14:textId="77777777" w:rsidR="00D64512" w:rsidRPr="000A26E7" w:rsidRDefault="00D64512" w:rsidP="00565977">
            <w:pPr>
              <w:pStyle w:val="T2"/>
              <w:suppressAutoHyphens/>
              <w:spacing w:after="0"/>
              <w:ind w:left="0" w:right="0"/>
              <w:jc w:val="left"/>
              <w:rPr>
                <w:b w:val="0"/>
                <w:sz w:val="18"/>
                <w:szCs w:val="18"/>
                <w:lang w:eastAsia="ko-KR"/>
              </w:rPr>
            </w:pPr>
          </w:p>
        </w:tc>
        <w:tc>
          <w:tcPr>
            <w:tcW w:w="1710" w:type="dxa"/>
            <w:vAlign w:val="center"/>
          </w:tcPr>
          <w:p w14:paraId="1000D5CF" w14:textId="77777777" w:rsidR="00D64512" w:rsidRPr="00BF7A21" w:rsidRDefault="00D64512" w:rsidP="00565977">
            <w:pPr>
              <w:pStyle w:val="T2"/>
              <w:suppressAutoHyphens/>
              <w:spacing w:after="0"/>
              <w:ind w:left="0" w:right="0"/>
              <w:jc w:val="left"/>
              <w:rPr>
                <w:b w:val="0"/>
                <w:sz w:val="18"/>
                <w:szCs w:val="18"/>
                <w:lang w:eastAsia="ko-KR"/>
              </w:rPr>
            </w:pPr>
          </w:p>
        </w:tc>
        <w:tc>
          <w:tcPr>
            <w:tcW w:w="2291" w:type="dxa"/>
            <w:vAlign w:val="center"/>
          </w:tcPr>
          <w:p w14:paraId="0B1723DE" w14:textId="533103AE" w:rsidR="00D64512" w:rsidRPr="00BF7A21" w:rsidRDefault="00D64512" w:rsidP="00565977">
            <w:pPr>
              <w:pStyle w:val="T2"/>
              <w:suppressAutoHyphens/>
              <w:spacing w:after="0"/>
              <w:ind w:left="0" w:right="0"/>
              <w:jc w:val="left"/>
              <w:rPr>
                <w:b w:val="0"/>
                <w:sz w:val="16"/>
                <w:szCs w:val="18"/>
                <w:lang w:eastAsia="ko-KR"/>
              </w:rPr>
            </w:pPr>
          </w:p>
        </w:tc>
      </w:tr>
      <w:tr w:rsidR="00D64512" w:rsidRPr="00CC2C3C" w14:paraId="4EAD03BD" w14:textId="77777777" w:rsidTr="0032655C">
        <w:trPr>
          <w:jc w:val="center"/>
        </w:trPr>
        <w:tc>
          <w:tcPr>
            <w:tcW w:w="1705" w:type="dxa"/>
            <w:vAlign w:val="center"/>
          </w:tcPr>
          <w:p w14:paraId="2BCF360B" w14:textId="7B1D83F1" w:rsidR="00D64512" w:rsidRDefault="00D64512" w:rsidP="00565977">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4758FD9E" w14:textId="34C30A3D" w:rsidR="00D64512" w:rsidRDefault="00D64512" w:rsidP="00565977">
            <w:pPr>
              <w:pStyle w:val="T2"/>
              <w:suppressAutoHyphens/>
              <w:spacing w:after="0"/>
              <w:ind w:left="0" w:right="0"/>
              <w:jc w:val="left"/>
              <w:rPr>
                <w:b w:val="0"/>
                <w:sz w:val="18"/>
                <w:szCs w:val="18"/>
                <w:lang w:eastAsia="ko-KR"/>
              </w:rPr>
            </w:pPr>
          </w:p>
        </w:tc>
        <w:tc>
          <w:tcPr>
            <w:tcW w:w="2175" w:type="dxa"/>
            <w:vAlign w:val="center"/>
          </w:tcPr>
          <w:p w14:paraId="3C066406" w14:textId="77777777" w:rsidR="00D64512" w:rsidRPr="000A26E7" w:rsidRDefault="00D64512" w:rsidP="00565977">
            <w:pPr>
              <w:pStyle w:val="T2"/>
              <w:suppressAutoHyphens/>
              <w:spacing w:after="0"/>
              <w:ind w:left="0" w:right="0"/>
              <w:jc w:val="left"/>
              <w:rPr>
                <w:b w:val="0"/>
                <w:sz w:val="18"/>
                <w:szCs w:val="18"/>
                <w:lang w:eastAsia="ko-KR"/>
              </w:rPr>
            </w:pPr>
          </w:p>
        </w:tc>
        <w:tc>
          <w:tcPr>
            <w:tcW w:w="1710" w:type="dxa"/>
            <w:vAlign w:val="center"/>
          </w:tcPr>
          <w:p w14:paraId="5C381AE9" w14:textId="77777777" w:rsidR="00D64512" w:rsidRPr="00BF7A21" w:rsidRDefault="00D64512" w:rsidP="00565977">
            <w:pPr>
              <w:pStyle w:val="T2"/>
              <w:suppressAutoHyphens/>
              <w:spacing w:after="0"/>
              <w:ind w:left="0" w:right="0"/>
              <w:jc w:val="left"/>
              <w:rPr>
                <w:b w:val="0"/>
                <w:sz w:val="18"/>
                <w:szCs w:val="18"/>
                <w:lang w:eastAsia="ko-KR"/>
              </w:rPr>
            </w:pPr>
          </w:p>
        </w:tc>
        <w:tc>
          <w:tcPr>
            <w:tcW w:w="2291" w:type="dxa"/>
            <w:vAlign w:val="center"/>
          </w:tcPr>
          <w:p w14:paraId="6F6D4996" w14:textId="1A671EBA" w:rsidR="00D64512" w:rsidRDefault="00D64512" w:rsidP="00565977">
            <w:pPr>
              <w:pStyle w:val="T2"/>
              <w:suppressAutoHyphens/>
              <w:spacing w:after="0"/>
              <w:ind w:left="0" w:right="0"/>
              <w:jc w:val="left"/>
              <w:rPr>
                <w:b w:val="0"/>
                <w:sz w:val="16"/>
                <w:szCs w:val="18"/>
                <w:lang w:eastAsia="ko-KR"/>
              </w:rPr>
            </w:pPr>
          </w:p>
        </w:tc>
      </w:tr>
      <w:tr w:rsidR="00D64512" w:rsidRPr="00CC2C3C" w14:paraId="1F4D4BB8" w14:textId="77777777" w:rsidTr="0032655C">
        <w:trPr>
          <w:jc w:val="center"/>
        </w:trPr>
        <w:tc>
          <w:tcPr>
            <w:tcW w:w="1705" w:type="dxa"/>
            <w:vAlign w:val="center"/>
          </w:tcPr>
          <w:p w14:paraId="50F7D6F7" w14:textId="55E0C8A3" w:rsidR="00D64512" w:rsidRPr="00CC2C3C" w:rsidRDefault="00D64512" w:rsidP="00565977">
            <w:pPr>
              <w:pStyle w:val="T2"/>
              <w:suppressAutoHyphens/>
              <w:spacing w:after="0"/>
              <w:ind w:left="0" w:right="0"/>
              <w:jc w:val="left"/>
              <w:rPr>
                <w:b w:val="0"/>
                <w:sz w:val="20"/>
              </w:rPr>
            </w:pPr>
            <w:r>
              <w:rPr>
                <w:b w:val="0"/>
                <w:sz w:val="18"/>
                <w:szCs w:val="18"/>
                <w:lang w:eastAsia="ko-KR"/>
              </w:rPr>
              <w:t>Yanjun Sun</w:t>
            </w:r>
          </w:p>
        </w:tc>
        <w:tc>
          <w:tcPr>
            <w:tcW w:w="1695" w:type="dxa"/>
            <w:vMerge/>
            <w:vAlign w:val="center"/>
          </w:tcPr>
          <w:p w14:paraId="4EFE9919" w14:textId="396CA5C5" w:rsidR="00D64512" w:rsidRPr="00CC2C3C" w:rsidRDefault="00D64512" w:rsidP="00565977">
            <w:pPr>
              <w:pStyle w:val="T2"/>
              <w:suppressAutoHyphens/>
              <w:spacing w:after="0"/>
              <w:ind w:left="0" w:right="0"/>
              <w:jc w:val="left"/>
              <w:rPr>
                <w:b w:val="0"/>
                <w:sz w:val="20"/>
              </w:rPr>
            </w:pPr>
          </w:p>
        </w:tc>
        <w:tc>
          <w:tcPr>
            <w:tcW w:w="2175" w:type="dxa"/>
          </w:tcPr>
          <w:p w14:paraId="184425FB" w14:textId="77777777" w:rsidR="00D64512" w:rsidRPr="00CC2C3C" w:rsidRDefault="00D64512" w:rsidP="00565977">
            <w:pPr>
              <w:pStyle w:val="T2"/>
              <w:suppressAutoHyphens/>
              <w:spacing w:after="0"/>
              <w:ind w:left="0" w:right="0"/>
              <w:jc w:val="left"/>
              <w:rPr>
                <w:b w:val="0"/>
                <w:sz w:val="20"/>
              </w:rPr>
            </w:pPr>
          </w:p>
        </w:tc>
        <w:tc>
          <w:tcPr>
            <w:tcW w:w="1710" w:type="dxa"/>
            <w:vAlign w:val="center"/>
          </w:tcPr>
          <w:p w14:paraId="0971D61E" w14:textId="77777777" w:rsidR="00D64512" w:rsidRPr="00CC2C3C" w:rsidRDefault="00D64512" w:rsidP="00565977">
            <w:pPr>
              <w:pStyle w:val="T2"/>
              <w:suppressAutoHyphens/>
              <w:spacing w:after="0"/>
              <w:ind w:left="0" w:right="0"/>
              <w:jc w:val="left"/>
              <w:rPr>
                <w:b w:val="0"/>
                <w:sz w:val="20"/>
              </w:rPr>
            </w:pPr>
          </w:p>
        </w:tc>
        <w:tc>
          <w:tcPr>
            <w:tcW w:w="2291" w:type="dxa"/>
            <w:vAlign w:val="center"/>
          </w:tcPr>
          <w:p w14:paraId="6F2FFEC2" w14:textId="01128A5C" w:rsidR="00D64512" w:rsidRPr="000A26E7" w:rsidRDefault="00D64512" w:rsidP="00565977">
            <w:pPr>
              <w:pStyle w:val="T2"/>
              <w:suppressAutoHyphens/>
              <w:spacing w:after="0"/>
              <w:ind w:left="0" w:right="0"/>
              <w:jc w:val="left"/>
              <w:rPr>
                <w:b w:val="0"/>
                <w:sz w:val="16"/>
              </w:rPr>
            </w:pPr>
          </w:p>
        </w:tc>
      </w:tr>
      <w:tr w:rsidR="00D64512" w:rsidRPr="00CC2C3C" w14:paraId="6C99C522" w14:textId="77777777" w:rsidTr="00F7467C">
        <w:trPr>
          <w:jc w:val="center"/>
        </w:trPr>
        <w:tc>
          <w:tcPr>
            <w:tcW w:w="1705" w:type="dxa"/>
            <w:tcBorders>
              <w:top w:val="single" w:sz="4" w:space="0" w:color="auto"/>
              <w:left w:val="single" w:sz="4" w:space="0" w:color="auto"/>
              <w:bottom w:val="single" w:sz="4" w:space="0" w:color="auto"/>
            </w:tcBorders>
            <w:vAlign w:val="center"/>
          </w:tcPr>
          <w:p w14:paraId="5EFBEAFF" w14:textId="77777777" w:rsidR="00D64512" w:rsidRDefault="00D64512" w:rsidP="0032655C">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01731EFE" w14:textId="77777777" w:rsidR="00D64512" w:rsidRPr="008D784E" w:rsidRDefault="00D64512" w:rsidP="0032655C">
            <w:pPr>
              <w:pStyle w:val="T2"/>
              <w:suppressAutoHyphens/>
              <w:spacing w:after="0"/>
              <w:ind w:left="0" w:right="0"/>
              <w:jc w:val="left"/>
              <w:rPr>
                <w:b w:val="0"/>
                <w:sz w:val="20"/>
              </w:rPr>
            </w:pPr>
          </w:p>
        </w:tc>
        <w:tc>
          <w:tcPr>
            <w:tcW w:w="2175" w:type="dxa"/>
            <w:tcBorders>
              <w:top w:val="single" w:sz="4" w:space="0" w:color="auto"/>
              <w:bottom w:val="single" w:sz="4" w:space="0" w:color="auto"/>
              <w:right w:val="single" w:sz="4" w:space="0" w:color="auto"/>
            </w:tcBorders>
          </w:tcPr>
          <w:p w14:paraId="3878AE65" w14:textId="77777777" w:rsidR="00D64512" w:rsidRPr="00CC2C3C" w:rsidRDefault="00D64512" w:rsidP="0032655C">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08C73469" w14:textId="77777777" w:rsidR="00D64512" w:rsidRPr="00CC2C3C" w:rsidRDefault="00D64512" w:rsidP="0032655C">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5D32454F" w14:textId="3F529528" w:rsidR="00D64512" w:rsidRDefault="00D64512" w:rsidP="0032655C">
            <w:pPr>
              <w:pStyle w:val="T2"/>
              <w:suppressAutoHyphens/>
              <w:spacing w:after="0"/>
              <w:ind w:left="0" w:right="0"/>
              <w:jc w:val="left"/>
              <w:rPr>
                <w:b w:val="0"/>
                <w:sz w:val="16"/>
                <w:szCs w:val="18"/>
                <w:lang w:eastAsia="ko-KR"/>
              </w:rPr>
            </w:pPr>
          </w:p>
        </w:tc>
      </w:tr>
      <w:tr w:rsidR="00D64512" w:rsidRPr="00CC2C3C" w14:paraId="3365B5CA" w14:textId="77777777" w:rsidTr="00F7467C">
        <w:trPr>
          <w:jc w:val="center"/>
        </w:trPr>
        <w:tc>
          <w:tcPr>
            <w:tcW w:w="1705" w:type="dxa"/>
            <w:tcBorders>
              <w:top w:val="single" w:sz="4" w:space="0" w:color="auto"/>
              <w:left w:val="single" w:sz="4" w:space="0" w:color="auto"/>
              <w:bottom w:val="single" w:sz="4" w:space="0" w:color="auto"/>
            </w:tcBorders>
            <w:vAlign w:val="center"/>
          </w:tcPr>
          <w:p w14:paraId="318001DF" w14:textId="1B4401A3" w:rsidR="00D64512" w:rsidRDefault="00D64512" w:rsidP="0032655C">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16D49890" w14:textId="77777777" w:rsidR="00D64512" w:rsidRPr="008D784E" w:rsidRDefault="00D64512" w:rsidP="0032655C">
            <w:pPr>
              <w:pStyle w:val="T2"/>
              <w:suppressAutoHyphens/>
              <w:spacing w:after="0"/>
              <w:ind w:left="0" w:right="0"/>
              <w:jc w:val="left"/>
              <w:rPr>
                <w:b w:val="0"/>
                <w:sz w:val="20"/>
              </w:rPr>
            </w:pPr>
          </w:p>
        </w:tc>
        <w:tc>
          <w:tcPr>
            <w:tcW w:w="2175" w:type="dxa"/>
            <w:tcBorders>
              <w:top w:val="single" w:sz="4" w:space="0" w:color="auto"/>
              <w:bottom w:val="single" w:sz="4" w:space="0" w:color="auto"/>
              <w:right w:val="single" w:sz="4" w:space="0" w:color="auto"/>
            </w:tcBorders>
          </w:tcPr>
          <w:p w14:paraId="74ED89E7" w14:textId="77777777" w:rsidR="00D64512" w:rsidRPr="00CC2C3C" w:rsidRDefault="00D64512" w:rsidP="0032655C">
            <w:pPr>
              <w:pStyle w:val="T2"/>
              <w:suppressAutoHyphens/>
              <w:spacing w:after="0"/>
              <w:ind w:left="0" w:right="0"/>
              <w:jc w:val="left"/>
              <w:rPr>
                <w:b w:val="0"/>
                <w:sz w:val="20"/>
              </w:rPr>
            </w:pPr>
          </w:p>
        </w:tc>
        <w:tc>
          <w:tcPr>
            <w:tcW w:w="1710" w:type="dxa"/>
            <w:tcBorders>
              <w:top w:val="single" w:sz="4" w:space="0" w:color="auto"/>
              <w:left w:val="single" w:sz="4" w:space="0" w:color="auto"/>
              <w:bottom w:val="single" w:sz="4" w:space="0" w:color="auto"/>
              <w:right w:val="single" w:sz="4" w:space="0" w:color="auto"/>
            </w:tcBorders>
            <w:vAlign w:val="center"/>
          </w:tcPr>
          <w:p w14:paraId="57D04898" w14:textId="77777777" w:rsidR="00D64512" w:rsidRPr="00CC2C3C" w:rsidRDefault="00D64512" w:rsidP="0032655C">
            <w:pPr>
              <w:pStyle w:val="T2"/>
              <w:suppressAutoHyphens/>
              <w:spacing w:after="0"/>
              <w:ind w:left="0" w:right="0"/>
              <w:jc w:val="left"/>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6C7DDBCA" w14:textId="77777777" w:rsidR="00D64512" w:rsidRDefault="00D64512" w:rsidP="0032655C">
            <w:pPr>
              <w:pStyle w:val="T2"/>
              <w:suppressAutoHyphens/>
              <w:spacing w:after="0"/>
              <w:ind w:left="0" w:right="0"/>
              <w:jc w:val="left"/>
              <w:rPr>
                <w:b w:val="0"/>
                <w:sz w:val="16"/>
                <w:szCs w:val="18"/>
                <w:lang w:eastAsia="ko-KR"/>
              </w:rPr>
            </w:pPr>
          </w:p>
        </w:tc>
      </w:tr>
    </w:tbl>
    <w:p w14:paraId="2D8503D2" w14:textId="5AFAB4EE" w:rsidR="00A353D7" w:rsidRDefault="00A353D7" w:rsidP="00C75F57">
      <w:pPr>
        <w:pStyle w:val="T1"/>
        <w:suppressAutoHyphens/>
        <w:spacing w:after="120"/>
        <w:rPr>
          <w:b w:val="0"/>
          <w:bCs/>
          <w:iCs/>
          <w:color w:val="000000"/>
          <w:sz w:val="20"/>
        </w:rPr>
      </w:pP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1839DA06" w:rsidR="00532160" w:rsidRDefault="00467E8A" w:rsidP="00C277B5">
      <w:pPr>
        <w:suppressAutoHyphens/>
        <w:jc w:val="both"/>
        <w:rPr>
          <w:rFonts w:ascii="Times New Roman" w:eastAsia="Malgun Gothic" w:hAnsi="Times New Roman" w:cs="Times New Roman"/>
          <w:sz w:val="18"/>
          <w:szCs w:val="20"/>
          <w:lang w:val="en-GB"/>
        </w:rPr>
      </w:pPr>
      <w:bookmarkStart w:id="0" w:name="_Hlk13974497"/>
      <w:r w:rsidRPr="00D140D7">
        <w:rPr>
          <w:rFonts w:cs="Times New Roman"/>
          <w:sz w:val="18"/>
          <w:szCs w:val="18"/>
          <w:lang w:eastAsia="ko-KR"/>
        </w:rPr>
        <w:t xml:space="preserve">This submission proposes resolutions for </w:t>
      </w:r>
      <w:r w:rsidR="007B0B14">
        <w:rPr>
          <w:rFonts w:cs="Times New Roman"/>
          <w:sz w:val="18"/>
          <w:szCs w:val="18"/>
          <w:lang w:eastAsia="ko-KR"/>
        </w:rPr>
        <w:t xml:space="preserve">the following </w:t>
      </w:r>
      <w:r w:rsidR="00A508EB">
        <w:rPr>
          <w:rFonts w:cs="Times New Roman"/>
          <w:color w:val="FF0000"/>
          <w:sz w:val="18"/>
          <w:szCs w:val="18"/>
          <w:lang w:eastAsia="ko-KR"/>
        </w:rPr>
        <w:t>20</w:t>
      </w:r>
      <w:r w:rsidR="001E3EBB">
        <w:rPr>
          <w:rFonts w:cs="Times New Roman"/>
          <w:sz w:val="18"/>
          <w:szCs w:val="18"/>
          <w:lang w:eastAsia="ko-KR"/>
        </w:rPr>
        <w:t xml:space="preserve"> comments</w:t>
      </w:r>
      <w:r>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w:t>
      </w:r>
      <w:bookmarkEnd w:id="0"/>
      <w:r w:rsidR="00CF5A4B">
        <w:rPr>
          <w:rFonts w:cs="Times New Roman"/>
          <w:sz w:val="18"/>
          <w:szCs w:val="18"/>
          <w:lang w:eastAsia="ko-KR"/>
        </w:rPr>
        <w:t>LB266</w:t>
      </w:r>
      <w:r w:rsidR="001E3EBB">
        <w:rPr>
          <w:rFonts w:cs="Times New Roman"/>
          <w:sz w:val="18"/>
          <w:szCs w:val="18"/>
          <w:lang w:eastAsia="ko-KR"/>
        </w:rPr>
        <w:t>:</w:t>
      </w:r>
    </w:p>
    <w:p w14:paraId="4F0ECC3D" w14:textId="08F76F09" w:rsidR="00532160" w:rsidRDefault="00A508EB" w:rsidP="00C75F57">
      <w:pPr>
        <w:suppressAutoHyphens/>
        <w:spacing w:after="0" w:line="240" w:lineRule="auto"/>
        <w:rPr>
          <w:rFonts w:ascii="Times New Roman" w:eastAsia="Malgun Gothic" w:hAnsi="Times New Roman" w:cs="Times New Roman"/>
          <w:sz w:val="18"/>
          <w:szCs w:val="20"/>
          <w:lang w:val="en-GB"/>
        </w:rPr>
      </w:pPr>
      <w:r w:rsidRPr="00046A81">
        <w:rPr>
          <w:rFonts w:ascii="Times New Roman" w:eastAsia="Malgun Gothic" w:hAnsi="Times New Roman" w:cs="Times New Roman"/>
          <w:sz w:val="18"/>
          <w:szCs w:val="20"/>
          <w:highlight w:val="yellow"/>
          <w:lang w:val="en-GB"/>
        </w:rPr>
        <w:t>12370 11917</w:t>
      </w:r>
      <w:r w:rsidRPr="00A508EB">
        <w:rPr>
          <w:rFonts w:ascii="Times New Roman" w:eastAsia="Malgun Gothic" w:hAnsi="Times New Roman" w:cs="Times New Roman"/>
          <w:sz w:val="18"/>
          <w:szCs w:val="20"/>
          <w:lang w:val="en-GB"/>
        </w:rPr>
        <w:t xml:space="preserve"> 13152 13717 10299 11185 </w:t>
      </w:r>
      <w:r w:rsidRPr="00046A81">
        <w:rPr>
          <w:rFonts w:ascii="Times New Roman" w:eastAsia="Malgun Gothic" w:hAnsi="Times New Roman" w:cs="Times New Roman"/>
          <w:sz w:val="18"/>
          <w:szCs w:val="20"/>
          <w:highlight w:val="yellow"/>
          <w:lang w:val="en-GB"/>
        </w:rPr>
        <w:t>10597</w:t>
      </w:r>
      <w:r w:rsidRPr="00A508EB">
        <w:rPr>
          <w:rFonts w:ascii="Times New Roman" w:eastAsia="Malgun Gothic" w:hAnsi="Times New Roman" w:cs="Times New Roman"/>
          <w:sz w:val="18"/>
          <w:szCs w:val="20"/>
          <w:lang w:val="en-GB"/>
        </w:rPr>
        <w:t xml:space="preserve"> 13918 </w:t>
      </w:r>
      <w:r w:rsidRPr="0040054B">
        <w:rPr>
          <w:rFonts w:ascii="Times New Roman" w:eastAsia="Malgun Gothic" w:hAnsi="Times New Roman" w:cs="Times New Roman"/>
          <w:sz w:val="18"/>
          <w:szCs w:val="20"/>
          <w:highlight w:val="green"/>
          <w:lang w:val="en-GB"/>
        </w:rPr>
        <w:t>10896 12280</w:t>
      </w:r>
      <w:r w:rsidRPr="00A508EB">
        <w:rPr>
          <w:rFonts w:ascii="Times New Roman" w:eastAsia="Malgun Gothic" w:hAnsi="Times New Roman" w:cs="Times New Roman"/>
          <w:sz w:val="18"/>
          <w:szCs w:val="20"/>
          <w:lang w:val="en-GB"/>
        </w:rPr>
        <w:t xml:space="preserve"> 13600 </w:t>
      </w:r>
      <w:r w:rsidRPr="0040054B">
        <w:rPr>
          <w:rFonts w:ascii="Times New Roman" w:eastAsia="Malgun Gothic" w:hAnsi="Times New Roman" w:cs="Times New Roman"/>
          <w:sz w:val="18"/>
          <w:szCs w:val="20"/>
          <w:highlight w:val="green"/>
          <w:lang w:val="en-GB"/>
        </w:rPr>
        <w:t>13008</w:t>
      </w:r>
      <w:r w:rsidRPr="00A508EB">
        <w:rPr>
          <w:rFonts w:ascii="Times New Roman" w:eastAsia="Malgun Gothic" w:hAnsi="Times New Roman" w:cs="Times New Roman"/>
          <w:sz w:val="18"/>
          <w:szCs w:val="20"/>
          <w:lang w:val="en-GB"/>
        </w:rPr>
        <w:t xml:space="preserve"> 13426 13427 14116 13009 12230 13821 </w:t>
      </w:r>
      <w:r w:rsidRPr="00046A81">
        <w:rPr>
          <w:rFonts w:ascii="Times New Roman" w:eastAsia="Malgun Gothic" w:hAnsi="Times New Roman" w:cs="Times New Roman"/>
          <w:sz w:val="18"/>
          <w:szCs w:val="20"/>
          <w:highlight w:val="yellow"/>
          <w:lang w:val="en-GB"/>
        </w:rPr>
        <w:t>13765</w:t>
      </w:r>
      <w:r w:rsidRPr="00A508EB">
        <w:rPr>
          <w:rFonts w:ascii="Times New Roman" w:eastAsia="Malgun Gothic" w:hAnsi="Times New Roman" w:cs="Times New Roman"/>
          <w:sz w:val="18"/>
          <w:szCs w:val="20"/>
          <w:lang w:val="en-GB"/>
        </w:rPr>
        <w:t xml:space="preserve"> 12764</w:t>
      </w:r>
    </w:p>
    <w:p w14:paraId="02A89DEB" w14:textId="77777777" w:rsidR="001E3EBB" w:rsidRPr="00CE1ADE" w:rsidRDefault="001E3EBB" w:rsidP="00C75F57">
      <w:pPr>
        <w:suppressAutoHyphens/>
        <w:spacing w:after="0" w:line="240" w:lineRule="auto"/>
        <w:rPr>
          <w:rFonts w:ascii="Times New Roman" w:eastAsia="Malgun Gothic" w:hAnsi="Times New Roman" w:cs="Times New Roman"/>
          <w:sz w:val="18"/>
          <w:szCs w:val="20"/>
          <w:lang w:val="en-GB"/>
        </w:rPr>
      </w:pPr>
    </w:p>
    <w:p w14:paraId="0F670127" w14:textId="77777777" w:rsidR="00046A81" w:rsidRDefault="00046A81" w:rsidP="00C75F57">
      <w:pPr>
        <w:suppressAutoHyphens/>
        <w:spacing w:after="0" w:line="240" w:lineRule="auto"/>
        <w:rPr>
          <w:rFonts w:ascii="Times New Roman" w:eastAsia="Malgun Gothic" w:hAnsi="Times New Roman" w:cs="Times New Roman"/>
          <w:sz w:val="18"/>
          <w:szCs w:val="20"/>
          <w:lang w:val="en-GB"/>
        </w:rPr>
      </w:pPr>
    </w:p>
    <w:p w14:paraId="147227D9" w14:textId="5B9F7561"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48F2377B"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0F473956" w14:textId="5C621E11" w:rsidR="005820C7" w:rsidRDefault="005820C7"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Minor updates when the doc was presented on PM3 session on 9/13/22</w:t>
      </w:r>
    </w:p>
    <w:p w14:paraId="0BBA3B0A" w14:textId="77777777" w:rsidR="007C126A" w:rsidRDefault="000D127A"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w:t>
      </w:r>
    </w:p>
    <w:p w14:paraId="7F1C95E4" w14:textId="0277A556" w:rsidR="007C126A" w:rsidRDefault="000D127A" w:rsidP="007C126A">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 resolution for CID 13008</w:t>
      </w:r>
      <w:r w:rsidR="007C126A">
        <w:rPr>
          <w:rFonts w:ascii="Times New Roman" w:eastAsia="Malgun Gothic" w:hAnsi="Times New Roman" w:cs="Times New Roman"/>
          <w:sz w:val="18"/>
          <w:szCs w:val="20"/>
          <w:lang w:val="en-GB"/>
        </w:rPr>
        <w:t xml:space="preserve"> based on offline discussions with Laurent</w:t>
      </w:r>
    </w:p>
    <w:p w14:paraId="3B286976" w14:textId="350610C2" w:rsidR="000D127A" w:rsidRDefault="007C126A" w:rsidP="007C126A">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 resolution for CIDs</w:t>
      </w:r>
      <w:r w:rsidR="000D127A">
        <w:rPr>
          <w:rFonts w:ascii="Times New Roman" w:eastAsia="Malgun Gothic" w:hAnsi="Times New Roman" w:cs="Times New Roman"/>
          <w:sz w:val="18"/>
          <w:szCs w:val="20"/>
          <w:lang w:val="en-GB"/>
        </w:rPr>
        <w:t xml:space="preserve"> </w:t>
      </w:r>
      <w:r w:rsidR="0040054B">
        <w:rPr>
          <w:rFonts w:ascii="Times New Roman" w:eastAsia="Malgun Gothic" w:hAnsi="Times New Roman" w:cs="Times New Roman"/>
          <w:sz w:val="18"/>
          <w:szCs w:val="20"/>
          <w:lang w:val="en-GB"/>
        </w:rPr>
        <w:t>10896, 12280</w:t>
      </w:r>
      <w:r>
        <w:rPr>
          <w:rFonts w:ascii="Times New Roman" w:eastAsia="Malgun Gothic" w:hAnsi="Times New Roman" w:cs="Times New Roman"/>
          <w:sz w:val="18"/>
          <w:szCs w:val="20"/>
          <w:lang w:val="en-GB"/>
        </w:rPr>
        <w:t xml:space="preserve"> based on offline discussions with Binita</w:t>
      </w:r>
    </w:p>
    <w:p w14:paraId="0831527E" w14:textId="48C5DB64" w:rsidR="009C1069" w:rsidRDefault="009C1069" w:rsidP="009C1069">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Changes highlighted in </w:t>
      </w:r>
      <w:r w:rsidRPr="009C1069">
        <w:rPr>
          <w:rFonts w:ascii="Times New Roman" w:eastAsia="Malgun Gothic" w:hAnsi="Times New Roman" w:cs="Times New Roman"/>
          <w:sz w:val="18"/>
          <w:szCs w:val="20"/>
          <w:highlight w:val="green"/>
          <w:lang w:val="en-GB"/>
        </w:rPr>
        <w:t>green</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76A43C0B" w14:textId="77777777" w:rsidR="00B10795" w:rsidRDefault="00B10795" w:rsidP="007B38C1">
      <w:pPr>
        <w:suppressAutoHyphens/>
        <w:spacing w:after="0" w:line="240" w:lineRule="auto"/>
        <w:rPr>
          <w:rFonts w:ascii="Times New Roman" w:eastAsia="Malgun Gothic" w:hAnsi="Times New Roman" w:cs="Times New Roman"/>
          <w:sz w:val="18"/>
          <w:szCs w:val="20"/>
          <w:lang w:val="en-GB"/>
        </w:rPr>
      </w:pPr>
    </w:p>
    <w:p w14:paraId="15A05CD9" w14:textId="4375AF4C" w:rsidR="00B10795" w:rsidRDefault="00B10795" w:rsidP="00B10795">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D2.1.</w:t>
      </w:r>
      <w:r w:rsidR="00722E40">
        <w:rPr>
          <w:b/>
          <w:i/>
          <w:iCs/>
          <w:highlight w:val="yellow"/>
        </w:rPr>
        <w:t>1 and doc 11-22/1182r1</w:t>
      </w:r>
      <w:r w:rsidR="00CA2B07">
        <w:rPr>
          <w:b/>
          <w:i/>
          <w:iCs/>
          <w:highlight w:val="yellow"/>
        </w:rPr>
        <w:t>1</w:t>
      </w:r>
    </w:p>
    <w:p w14:paraId="58F9FE32" w14:textId="2A68196D"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1A57DDE3"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w:t>
      </w:r>
      <w:r w:rsidR="00CC25D1">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90"/>
        <w:gridCol w:w="720"/>
        <w:gridCol w:w="2430"/>
        <w:gridCol w:w="1620"/>
        <w:gridCol w:w="3510"/>
      </w:tblGrid>
      <w:tr w:rsidR="00D41AA9" w:rsidRPr="007E587A" w14:paraId="7B5B751B" w14:textId="77777777" w:rsidTr="00AB0977">
        <w:trPr>
          <w:trHeight w:val="220"/>
          <w:jc w:val="center"/>
        </w:trPr>
        <w:tc>
          <w:tcPr>
            <w:tcW w:w="625" w:type="dxa"/>
            <w:shd w:val="clear" w:color="auto" w:fill="BFBFBF" w:themeFill="background1" w:themeFillShade="BF"/>
            <w:noWrap/>
            <w:vAlign w:val="center"/>
            <w:hideMark/>
          </w:tcPr>
          <w:p w14:paraId="0F49F093"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105C67F" w14:textId="0772304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90" w:type="dxa"/>
            <w:shd w:val="clear" w:color="auto" w:fill="BFBFBF" w:themeFill="background1" w:themeFillShade="BF"/>
            <w:noWrap/>
            <w:vAlign w:val="center"/>
          </w:tcPr>
          <w:p w14:paraId="229EE316" w14:textId="204465CF" w:rsidR="00D41AA9" w:rsidRPr="007E587A" w:rsidRDefault="00D41AA9" w:rsidP="00C75F5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720" w:type="dxa"/>
            <w:shd w:val="clear" w:color="auto" w:fill="BFBFBF" w:themeFill="background1" w:themeFillShade="BF"/>
            <w:vAlign w:val="center"/>
          </w:tcPr>
          <w:p w14:paraId="55A77E7B" w14:textId="7DAADEC2"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2430" w:type="dxa"/>
            <w:shd w:val="clear" w:color="auto" w:fill="BFBFBF" w:themeFill="background1" w:themeFillShade="BF"/>
            <w:noWrap/>
            <w:vAlign w:val="bottom"/>
            <w:hideMark/>
          </w:tcPr>
          <w:p w14:paraId="2E470FE8"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620" w:type="dxa"/>
            <w:shd w:val="clear" w:color="auto" w:fill="BFBFBF" w:themeFill="background1" w:themeFillShade="BF"/>
            <w:noWrap/>
            <w:vAlign w:val="bottom"/>
            <w:hideMark/>
          </w:tcPr>
          <w:p w14:paraId="773A04E7"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510" w:type="dxa"/>
            <w:shd w:val="clear" w:color="auto" w:fill="BFBFBF" w:themeFill="background1" w:themeFillShade="BF"/>
            <w:vAlign w:val="center"/>
            <w:hideMark/>
          </w:tcPr>
          <w:p w14:paraId="07DB1904" w14:textId="77777777" w:rsidR="00D41AA9" w:rsidRPr="007E587A" w:rsidRDefault="00D41AA9" w:rsidP="00C75F57">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207605" w:rsidRPr="008B0293" w14:paraId="05D25785" w14:textId="77777777" w:rsidTr="00AB0977">
        <w:trPr>
          <w:trHeight w:val="220"/>
          <w:jc w:val="center"/>
        </w:trPr>
        <w:tc>
          <w:tcPr>
            <w:tcW w:w="625" w:type="dxa"/>
            <w:shd w:val="clear" w:color="auto" w:fill="auto"/>
            <w:noWrap/>
          </w:tcPr>
          <w:p w14:paraId="4BEF34F5" w14:textId="01601B33" w:rsidR="00207605" w:rsidRPr="00207605" w:rsidRDefault="00207605" w:rsidP="00207605">
            <w:pPr>
              <w:suppressAutoHyphens/>
              <w:spacing w:after="0"/>
              <w:rPr>
                <w:rFonts w:ascii="Times New Roman" w:hAnsi="Times New Roman" w:cs="Times New Roman"/>
                <w:sz w:val="16"/>
                <w:szCs w:val="16"/>
              </w:rPr>
            </w:pPr>
            <w:r w:rsidRPr="00046A81">
              <w:rPr>
                <w:rFonts w:ascii="Times New Roman" w:hAnsi="Times New Roman" w:cs="Times New Roman"/>
                <w:sz w:val="16"/>
                <w:szCs w:val="16"/>
                <w:highlight w:val="yellow"/>
              </w:rPr>
              <w:t>12370</w:t>
            </w:r>
          </w:p>
        </w:tc>
        <w:tc>
          <w:tcPr>
            <w:tcW w:w="1080" w:type="dxa"/>
          </w:tcPr>
          <w:p w14:paraId="32CF76DE" w14:textId="233B8AAB"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Rojan Chitrakar</w:t>
            </w:r>
          </w:p>
        </w:tc>
        <w:tc>
          <w:tcPr>
            <w:tcW w:w="990" w:type="dxa"/>
            <w:shd w:val="clear" w:color="auto" w:fill="auto"/>
            <w:noWrap/>
          </w:tcPr>
          <w:p w14:paraId="5C0FF0A6" w14:textId="409B16DF"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11.20.6.5</w:t>
            </w:r>
          </w:p>
        </w:tc>
        <w:tc>
          <w:tcPr>
            <w:tcW w:w="720" w:type="dxa"/>
          </w:tcPr>
          <w:p w14:paraId="6A8FED83" w14:textId="79DD5078"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329.15</w:t>
            </w:r>
          </w:p>
        </w:tc>
        <w:tc>
          <w:tcPr>
            <w:tcW w:w="2430" w:type="dxa"/>
            <w:shd w:val="clear" w:color="auto" w:fill="auto"/>
            <w:noWrap/>
          </w:tcPr>
          <w:p w14:paraId="2E97B94C" w14:textId="52FDD1C9"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TDLS off-channel switching to 6 GHz needs to ensure the requested off-channel is safe to be used (</w:t>
            </w:r>
            <w:proofErr w:type="gramStart"/>
            <w:r w:rsidRPr="00207605">
              <w:rPr>
                <w:rFonts w:ascii="Times New Roman" w:hAnsi="Times New Roman" w:cs="Times New Roman"/>
                <w:sz w:val="16"/>
                <w:szCs w:val="16"/>
              </w:rPr>
              <w:t>e.g.</w:t>
            </w:r>
            <w:proofErr w:type="gramEnd"/>
            <w:r w:rsidRPr="00207605">
              <w:rPr>
                <w:rFonts w:ascii="Times New Roman" w:hAnsi="Times New Roman" w:cs="Times New Roman"/>
                <w:sz w:val="16"/>
                <w:szCs w:val="16"/>
              </w:rPr>
              <w:t xml:space="preserve"> there are no licensed users operating on the channel etc.).</w:t>
            </w:r>
          </w:p>
        </w:tc>
        <w:tc>
          <w:tcPr>
            <w:tcW w:w="1620" w:type="dxa"/>
            <w:shd w:val="clear" w:color="auto" w:fill="auto"/>
            <w:noWrap/>
          </w:tcPr>
          <w:p w14:paraId="0DAC5202" w14:textId="56219B3D"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 xml:space="preserve">Add rules to ensure that non-AP STA checks that the </w:t>
            </w:r>
            <w:proofErr w:type="gramStart"/>
            <w:r w:rsidRPr="00207605">
              <w:rPr>
                <w:rFonts w:ascii="Times New Roman" w:hAnsi="Times New Roman" w:cs="Times New Roman"/>
                <w:sz w:val="16"/>
                <w:szCs w:val="16"/>
              </w:rPr>
              <w:t>off-channel</w:t>
            </w:r>
            <w:proofErr w:type="gramEnd"/>
            <w:r w:rsidRPr="00207605">
              <w:rPr>
                <w:rFonts w:ascii="Times New Roman" w:hAnsi="Times New Roman" w:cs="Times New Roman"/>
                <w:sz w:val="16"/>
                <w:szCs w:val="16"/>
              </w:rPr>
              <w:t xml:space="preserve"> in 6 GHz is safe to be used. E.g., one option is to get permission from its associated AP on the existing channel, whether it is allowed to switch to the new off-channel.</w:t>
            </w:r>
          </w:p>
        </w:tc>
        <w:tc>
          <w:tcPr>
            <w:tcW w:w="3510" w:type="dxa"/>
            <w:shd w:val="clear" w:color="auto" w:fill="auto"/>
          </w:tcPr>
          <w:p w14:paraId="34F49C26" w14:textId="77777777" w:rsidR="00207605" w:rsidRDefault="0043122D" w:rsidP="002076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1066361" w14:textId="77777777" w:rsidR="009807F3" w:rsidRDefault="009807F3" w:rsidP="00207605">
            <w:pPr>
              <w:suppressAutoHyphens/>
              <w:spacing w:after="0"/>
              <w:rPr>
                <w:rFonts w:ascii="Times New Roman" w:hAnsi="Times New Roman" w:cs="Times New Roman"/>
                <w:bCs/>
                <w:sz w:val="16"/>
                <w:szCs w:val="16"/>
              </w:rPr>
            </w:pPr>
          </w:p>
          <w:p w14:paraId="23653556" w14:textId="0D33CC16" w:rsidR="00AB791B" w:rsidRDefault="009807F3" w:rsidP="00207605">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Baseline spec provides </w:t>
            </w:r>
            <w:r w:rsidR="00712EEF">
              <w:rPr>
                <w:rFonts w:ascii="Times New Roman" w:hAnsi="Times New Roman" w:cs="Times New Roman"/>
                <w:bCs/>
                <w:sz w:val="16"/>
                <w:szCs w:val="16"/>
              </w:rPr>
              <w:t>a procedure</w:t>
            </w:r>
            <w:r w:rsidR="008F37E4">
              <w:rPr>
                <w:rFonts w:ascii="Times New Roman" w:hAnsi="Times New Roman" w:cs="Times New Roman"/>
                <w:bCs/>
                <w:sz w:val="16"/>
                <w:szCs w:val="16"/>
              </w:rPr>
              <w:t xml:space="preserve"> </w:t>
            </w:r>
            <w:r w:rsidR="009B256A">
              <w:rPr>
                <w:rFonts w:ascii="Times New Roman" w:hAnsi="Times New Roman" w:cs="Times New Roman"/>
                <w:bCs/>
                <w:sz w:val="16"/>
                <w:szCs w:val="16"/>
              </w:rPr>
              <w:t>(</w:t>
            </w:r>
            <w:r w:rsidR="00712EEF">
              <w:rPr>
                <w:rFonts w:ascii="Times New Roman" w:hAnsi="Times New Roman" w:cs="Times New Roman"/>
                <w:bCs/>
                <w:sz w:val="16"/>
                <w:szCs w:val="16"/>
              </w:rPr>
              <w:t xml:space="preserve">see </w:t>
            </w:r>
            <w:r w:rsidR="009B256A" w:rsidRPr="009B256A">
              <w:rPr>
                <w:rFonts w:ascii="Times New Roman" w:hAnsi="Times New Roman" w:cs="Times New Roman"/>
                <w:bCs/>
                <w:sz w:val="16"/>
                <w:szCs w:val="16"/>
              </w:rPr>
              <w:t xml:space="preserve">11.21.15 </w:t>
            </w:r>
            <w:r w:rsidR="009B256A">
              <w:rPr>
                <w:rFonts w:ascii="Times New Roman" w:hAnsi="Times New Roman" w:cs="Times New Roman"/>
                <w:bCs/>
                <w:sz w:val="16"/>
                <w:szCs w:val="16"/>
              </w:rPr>
              <w:t>(</w:t>
            </w:r>
            <w:r w:rsidR="009B256A" w:rsidRPr="009B256A">
              <w:rPr>
                <w:rFonts w:ascii="Times New Roman" w:hAnsi="Times New Roman" w:cs="Times New Roman"/>
                <w:bCs/>
                <w:sz w:val="16"/>
                <w:szCs w:val="16"/>
              </w:rPr>
              <w:t>Channel usage procedures</w:t>
            </w:r>
            <w:r w:rsidR="009B256A">
              <w:rPr>
                <w:rFonts w:ascii="Times New Roman" w:hAnsi="Times New Roman" w:cs="Times New Roman"/>
                <w:bCs/>
                <w:sz w:val="16"/>
                <w:szCs w:val="16"/>
              </w:rPr>
              <w:t>)</w:t>
            </w:r>
            <w:r w:rsidR="004D1C2D">
              <w:rPr>
                <w:rFonts w:ascii="Times New Roman" w:hAnsi="Times New Roman" w:cs="Times New Roman"/>
                <w:bCs/>
                <w:sz w:val="16"/>
                <w:szCs w:val="16"/>
              </w:rPr>
              <w:t xml:space="preserve"> &amp; </w:t>
            </w:r>
            <w:r w:rsidR="004D1C2D" w:rsidRPr="004D1C2D">
              <w:rPr>
                <w:rFonts w:ascii="Times New Roman" w:hAnsi="Times New Roman" w:cs="Times New Roman"/>
                <w:bCs/>
                <w:sz w:val="16"/>
                <w:szCs w:val="16"/>
              </w:rPr>
              <w:t xml:space="preserve">9.4.2.85 </w:t>
            </w:r>
            <w:r w:rsidR="004D1C2D">
              <w:rPr>
                <w:rFonts w:ascii="Times New Roman" w:hAnsi="Times New Roman" w:cs="Times New Roman"/>
                <w:bCs/>
                <w:sz w:val="16"/>
                <w:szCs w:val="16"/>
              </w:rPr>
              <w:t>(</w:t>
            </w:r>
            <w:r w:rsidR="004D1C2D" w:rsidRPr="004D1C2D">
              <w:rPr>
                <w:rFonts w:ascii="Times New Roman" w:hAnsi="Times New Roman" w:cs="Times New Roman"/>
                <w:bCs/>
                <w:sz w:val="16"/>
                <w:szCs w:val="16"/>
              </w:rPr>
              <w:t>Channel Usage element</w:t>
            </w:r>
            <w:r w:rsidR="004D1C2D">
              <w:rPr>
                <w:rFonts w:ascii="Times New Roman" w:hAnsi="Times New Roman" w:cs="Times New Roman"/>
                <w:bCs/>
                <w:sz w:val="16"/>
                <w:szCs w:val="16"/>
              </w:rPr>
              <w:t>)</w:t>
            </w:r>
            <w:r w:rsidR="009B256A">
              <w:rPr>
                <w:rFonts w:ascii="Times New Roman" w:hAnsi="Times New Roman" w:cs="Times New Roman"/>
                <w:bCs/>
                <w:sz w:val="16"/>
                <w:szCs w:val="16"/>
              </w:rPr>
              <w:t xml:space="preserve">) </w:t>
            </w:r>
            <w:r>
              <w:rPr>
                <w:rFonts w:ascii="Times New Roman" w:hAnsi="Times New Roman" w:cs="Times New Roman"/>
                <w:bCs/>
                <w:sz w:val="16"/>
                <w:szCs w:val="16"/>
              </w:rPr>
              <w:t xml:space="preserve">for </w:t>
            </w:r>
            <w:r w:rsidR="008F37E4">
              <w:rPr>
                <w:rFonts w:ascii="Times New Roman" w:hAnsi="Times New Roman" w:cs="Times New Roman"/>
                <w:bCs/>
                <w:sz w:val="16"/>
                <w:szCs w:val="16"/>
              </w:rPr>
              <w:t xml:space="preserve">a non-AP STA to consult its </w:t>
            </w:r>
            <w:r w:rsidR="00557B57">
              <w:rPr>
                <w:rFonts w:ascii="Times New Roman" w:hAnsi="Times New Roman" w:cs="Times New Roman"/>
                <w:bCs/>
                <w:sz w:val="16"/>
                <w:szCs w:val="16"/>
              </w:rPr>
              <w:t xml:space="preserve">associated </w:t>
            </w:r>
            <w:r w:rsidR="008F37E4">
              <w:rPr>
                <w:rFonts w:ascii="Times New Roman" w:hAnsi="Times New Roman" w:cs="Times New Roman"/>
                <w:bCs/>
                <w:sz w:val="16"/>
                <w:szCs w:val="16"/>
              </w:rPr>
              <w:t>AP to establish TDLS link on a</w:t>
            </w:r>
            <w:r w:rsidR="00557B57">
              <w:rPr>
                <w:rFonts w:ascii="Times New Roman" w:hAnsi="Times New Roman" w:cs="Times New Roman"/>
                <w:bCs/>
                <w:sz w:val="16"/>
                <w:szCs w:val="16"/>
              </w:rPr>
              <w:t xml:space="preserve">n </w:t>
            </w:r>
            <w:proofErr w:type="gramStart"/>
            <w:r w:rsidR="00557B57">
              <w:rPr>
                <w:rFonts w:ascii="Times New Roman" w:hAnsi="Times New Roman" w:cs="Times New Roman"/>
                <w:bCs/>
                <w:sz w:val="16"/>
                <w:szCs w:val="16"/>
              </w:rPr>
              <w:t>off-c</w:t>
            </w:r>
            <w:r w:rsidR="008F37E4">
              <w:rPr>
                <w:rFonts w:ascii="Times New Roman" w:hAnsi="Times New Roman" w:cs="Times New Roman"/>
                <w:bCs/>
                <w:sz w:val="16"/>
                <w:szCs w:val="16"/>
              </w:rPr>
              <w:t>hannel</w:t>
            </w:r>
            <w:proofErr w:type="gramEnd"/>
            <w:r w:rsidR="008F37E4">
              <w:rPr>
                <w:rFonts w:ascii="Times New Roman" w:hAnsi="Times New Roman" w:cs="Times New Roman"/>
                <w:bCs/>
                <w:sz w:val="16"/>
                <w:szCs w:val="16"/>
              </w:rPr>
              <w:t>.</w:t>
            </w:r>
            <w:r w:rsidR="00B04FF9">
              <w:rPr>
                <w:rFonts w:ascii="Times New Roman" w:hAnsi="Times New Roman" w:cs="Times New Roman"/>
                <w:bCs/>
                <w:sz w:val="16"/>
                <w:szCs w:val="16"/>
              </w:rPr>
              <w:t xml:space="preserve"> </w:t>
            </w:r>
            <w:r w:rsidR="00A31B51">
              <w:rPr>
                <w:rFonts w:ascii="Times New Roman" w:hAnsi="Times New Roman" w:cs="Times New Roman"/>
                <w:bCs/>
                <w:sz w:val="16"/>
                <w:szCs w:val="16"/>
              </w:rPr>
              <w:t xml:space="preserve">This procedure is already used </w:t>
            </w:r>
            <w:r w:rsidR="00EB03E4">
              <w:rPr>
                <w:rFonts w:ascii="Times New Roman" w:hAnsi="Times New Roman" w:cs="Times New Roman"/>
                <w:bCs/>
                <w:sz w:val="16"/>
                <w:szCs w:val="16"/>
              </w:rPr>
              <w:t xml:space="preserve">for establishing a wideband off-channel direct link (see 11.20.6.5.3). </w:t>
            </w:r>
          </w:p>
          <w:p w14:paraId="4D4C9FA5" w14:textId="77777777" w:rsidR="00AB791B" w:rsidRDefault="00AB791B" w:rsidP="00207605">
            <w:pPr>
              <w:suppressAutoHyphens/>
              <w:spacing w:after="0"/>
              <w:rPr>
                <w:rFonts w:ascii="Times New Roman" w:hAnsi="Times New Roman" w:cs="Times New Roman"/>
                <w:bCs/>
                <w:sz w:val="16"/>
                <w:szCs w:val="16"/>
              </w:rPr>
            </w:pPr>
          </w:p>
          <w:p w14:paraId="17E5B43B" w14:textId="5C352F10" w:rsidR="009807F3" w:rsidRDefault="00BB35F5" w:rsidP="00207605">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 new paragraph is added to 11.20.6.2 to clarify that </w:t>
            </w:r>
            <w:r w:rsidR="005D0233">
              <w:rPr>
                <w:rFonts w:ascii="Times New Roman" w:hAnsi="Times New Roman" w:cs="Times New Roman"/>
                <w:bCs/>
                <w:sz w:val="16"/>
                <w:szCs w:val="16"/>
              </w:rPr>
              <w:t>if a</w:t>
            </w:r>
            <w:r w:rsidR="00B04FF9">
              <w:rPr>
                <w:rFonts w:ascii="Times New Roman" w:hAnsi="Times New Roman" w:cs="Times New Roman"/>
                <w:bCs/>
                <w:sz w:val="16"/>
                <w:szCs w:val="16"/>
              </w:rPr>
              <w:t xml:space="preserve"> </w:t>
            </w:r>
            <w:r w:rsidR="001F1821">
              <w:rPr>
                <w:rFonts w:ascii="Times New Roman" w:hAnsi="Times New Roman" w:cs="Times New Roman"/>
                <w:bCs/>
                <w:sz w:val="16"/>
                <w:szCs w:val="16"/>
              </w:rPr>
              <w:t xml:space="preserve">non-AP STA operating in 6 GHz </w:t>
            </w:r>
            <w:r w:rsidR="005D0233">
              <w:rPr>
                <w:rFonts w:ascii="Times New Roman" w:hAnsi="Times New Roman" w:cs="Times New Roman"/>
                <w:bCs/>
                <w:sz w:val="16"/>
                <w:szCs w:val="16"/>
              </w:rPr>
              <w:t xml:space="preserve">intends to setup an off-channel direct link on a 6 GHz channel, it needs to use </w:t>
            </w:r>
            <w:r w:rsidR="00684391">
              <w:rPr>
                <w:rFonts w:ascii="Times New Roman" w:hAnsi="Times New Roman" w:cs="Times New Roman"/>
                <w:bCs/>
                <w:sz w:val="16"/>
                <w:szCs w:val="16"/>
              </w:rPr>
              <w:t xml:space="preserve">the </w:t>
            </w:r>
            <w:r w:rsidR="005D0233">
              <w:rPr>
                <w:rFonts w:ascii="Times New Roman" w:hAnsi="Times New Roman" w:cs="Times New Roman"/>
                <w:bCs/>
                <w:sz w:val="16"/>
                <w:szCs w:val="16"/>
              </w:rPr>
              <w:t>procedures described in 11.21.15</w:t>
            </w:r>
            <w:r w:rsidR="00684391">
              <w:rPr>
                <w:rFonts w:ascii="Times New Roman" w:hAnsi="Times New Roman" w:cs="Times New Roman"/>
                <w:bCs/>
                <w:sz w:val="16"/>
                <w:szCs w:val="16"/>
              </w:rPr>
              <w:t xml:space="preserve"> </w:t>
            </w:r>
            <w:r w:rsidR="00DC5273">
              <w:rPr>
                <w:rFonts w:ascii="Times New Roman" w:hAnsi="Times New Roman" w:cs="Times New Roman"/>
                <w:bCs/>
                <w:sz w:val="16"/>
                <w:szCs w:val="16"/>
              </w:rPr>
              <w:t xml:space="preserve">to determine a suitable </w:t>
            </w:r>
            <w:r w:rsidR="00AB791B">
              <w:rPr>
                <w:rFonts w:ascii="Times New Roman" w:hAnsi="Times New Roman" w:cs="Times New Roman"/>
                <w:bCs/>
                <w:sz w:val="16"/>
                <w:szCs w:val="16"/>
              </w:rPr>
              <w:t xml:space="preserve">6 GHz </w:t>
            </w:r>
            <w:r w:rsidR="00DC5273">
              <w:rPr>
                <w:rFonts w:ascii="Times New Roman" w:hAnsi="Times New Roman" w:cs="Times New Roman"/>
                <w:bCs/>
                <w:sz w:val="16"/>
                <w:szCs w:val="16"/>
              </w:rPr>
              <w:t>channel.</w:t>
            </w:r>
            <w:r w:rsidR="00AE392F">
              <w:rPr>
                <w:rFonts w:ascii="Times New Roman" w:hAnsi="Times New Roman" w:cs="Times New Roman"/>
                <w:bCs/>
                <w:sz w:val="16"/>
                <w:szCs w:val="16"/>
              </w:rPr>
              <w:t xml:space="preserve"> </w:t>
            </w:r>
          </w:p>
          <w:p w14:paraId="542D3DD1" w14:textId="66A97056" w:rsidR="008B3195" w:rsidRDefault="008B3195" w:rsidP="00207605">
            <w:pPr>
              <w:suppressAutoHyphens/>
              <w:spacing w:after="0"/>
              <w:rPr>
                <w:rFonts w:ascii="Times New Roman" w:hAnsi="Times New Roman" w:cs="Times New Roman"/>
                <w:bCs/>
                <w:sz w:val="16"/>
                <w:szCs w:val="16"/>
              </w:rPr>
            </w:pPr>
          </w:p>
          <w:p w14:paraId="0BD10688" w14:textId="734C9614" w:rsidR="008B3195" w:rsidRDefault="008B3195" w:rsidP="008B3195">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Note, this issue needs to be fixed in baseline (REVme) spec as well, since it </w:t>
            </w:r>
            <w:r w:rsidR="00CA0BC0">
              <w:rPr>
                <w:rFonts w:ascii="Times New Roman" w:hAnsi="Times New Roman" w:cs="Times New Roman"/>
                <w:bCs/>
                <w:sz w:val="16"/>
                <w:szCs w:val="16"/>
              </w:rPr>
              <w:t xml:space="preserve">also </w:t>
            </w:r>
            <w:r>
              <w:rPr>
                <w:rFonts w:ascii="Times New Roman" w:hAnsi="Times New Roman" w:cs="Times New Roman"/>
                <w:bCs/>
                <w:sz w:val="16"/>
                <w:szCs w:val="16"/>
              </w:rPr>
              <w:t xml:space="preserve">applies to </w:t>
            </w:r>
            <w:r w:rsidR="002A7419">
              <w:rPr>
                <w:rFonts w:ascii="Times New Roman" w:hAnsi="Times New Roman" w:cs="Times New Roman"/>
                <w:bCs/>
                <w:sz w:val="16"/>
                <w:szCs w:val="16"/>
              </w:rPr>
              <w:t xml:space="preserve">an </w:t>
            </w:r>
            <w:r>
              <w:rPr>
                <w:rFonts w:ascii="Times New Roman" w:hAnsi="Times New Roman" w:cs="Times New Roman"/>
                <w:bCs/>
                <w:sz w:val="16"/>
                <w:szCs w:val="16"/>
              </w:rPr>
              <w:t>HE 6 GHz non-AP STAs. The commenter is encouraged to submit a comment in REVme.</w:t>
            </w:r>
          </w:p>
          <w:p w14:paraId="0D478549" w14:textId="77777777" w:rsidR="008B3195" w:rsidRDefault="008B3195" w:rsidP="00207605">
            <w:pPr>
              <w:suppressAutoHyphens/>
              <w:spacing w:after="0"/>
              <w:rPr>
                <w:rFonts w:ascii="Times New Roman" w:hAnsi="Times New Roman" w:cs="Times New Roman"/>
                <w:bCs/>
                <w:sz w:val="16"/>
                <w:szCs w:val="16"/>
              </w:rPr>
            </w:pPr>
          </w:p>
          <w:p w14:paraId="35BF454C" w14:textId="05363486" w:rsidR="00AE392F" w:rsidRPr="00981D32" w:rsidRDefault="000F6E46" w:rsidP="000F6E46">
            <w:pPr>
              <w:suppressAutoHyphens/>
              <w:spacing w:after="0"/>
              <w:rPr>
                <w:rFonts w:ascii="Times New Roman" w:hAnsi="Times New Roman" w:cs="Times New Roman"/>
                <w:b/>
                <w:sz w:val="16"/>
                <w:szCs w:val="16"/>
              </w:rPr>
            </w:pPr>
            <w:proofErr w:type="spellStart"/>
            <w:r w:rsidRPr="00981D32">
              <w:rPr>
                <w:rFonts w:ascii="Times New Roman" w:hAnsi="Times New Roman" w:cs="Times New Roman"/>
                <w:b/>
                <w:sz w:val="16"/>
                <w:szCs w:val="16"/>
              </w:rPr>
              <w:t>TGbe</w:t>
            </w:r>
            <w:proofErr w:type="spellEnd"/>
            <w:r w:rsidRPr="00981D32">
              <w:rPr>
                <w:rFonts w:ascii="Times New Roman" w:hAnsi="Times New Roman" w:cs="Times New Roman"/>
                <w:b/>
                <w:sz w:val="16"/>
                <w:szCs w:val="16"/>
              </w:rPr>
              <w:t xml:space="preserve"> editor, please make changes as shown in 11-22/</w:t>
            </w:r>
            <w:r w:rsidR="00431517">
              <w:rPr>
                <w:rFonts w:ascii="Times New Roman" w:hAnsi="Times New Roman" w:cs="Times New Roman"/>
                <w:b/>
                <w:sz w:val="16"/>
                <w:szCs w:val="16"/>
              </w:rPr>
              <w:t>1422r1</w:t>
            </w:r>
            <w:r w:rsidRPr="00981D32">
              <w:rPr>
                <w:rFonts w:ascii="Times New Roman" w:hAnsi="Times New Roman" w:cs="Times New Roman"/>
                <w:b/>
                <w:sz w:val="16"/>
                <w:szCs w:val="16"/>
              </w:rPr>
              <w:t xml:space="preserve"> tagged 12370</w:t>
            </w:r>
          </w:p>
        </w:tc>
      </w:tr>
      <w:tr w:rsidR="00207605" w:rsidRPr="008B0293" w14:paraId="35B401CC" w14:textId="77777777" w:rsidTr="00AB0977">
        <w:trPr>
          <w:trHeight w:val="220"/>
          <w:jc w:val="center"/>
        </w:trPr>
        <w:tc>
          <w:tcPr>
            <w:tcW w:w="625" w:type="dxa"/>
            <w:shd w:val="clear" w:color="auto" w:fill="auto"/>
            <w:noWrap/>
          </w:tcPr>
          <w:p w14:paraId="2FA14425" w14:textId="4D97E7C1" w:rsidR="00207605" w:rsidRPr="00207605" w:rsidRDefault="00207605" w:rsidP="00207605">
            <w:pPr>
              <w:suppressAutoHyphens/>
              <w:spacing w:after="0"/>
              <w:rPr>
                <w:rFonts w:ascii="Times New Roman" w:hAnsi="Times New Roman" w:cs="Times New Roman"/>
                <w:color w:val="000000" w:themeColor="text1"/>
                <w:sz w:val="16"/>
                <w:szCs w:val="16"/>
              </w:rPr>
            </w:pPr>
            <w:r w:rsidRPr="00046A81">
              <w:rPr>
                <w:rFonts w:ascii="Times New Roman" w:hAnsi="Times New Roman" w:cs="Times New Roman"/>
                <w:sz w:val="16"/>
                <w:szCs w:val="16"/>
                <w:highlight w:val="yellow"/>
              </w:rPr>
              <w:t>11917</w:t>
            </w:r>
          </w:p>
        </w:tc>
        <w:tc>
          <w:tcPr>
            <w:tcW w:w="1080" w:type="dxa"/>
          </w:tcPr>
          <w:p w14:paraId="58BFFAEF" w14:textId="1754535A"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Alfred Asterjadhi</w:t>
            </w:r>
          </w:p>
        </w:tc>
        <w:tc>
          <w:tcPr>
            <w:tcW w:w="990" w:type="dxa"/>
            <w:shd w:val="clear" w:color="auto" w:fill="auto"/>
            <w:noWrap/>
          </w:tcPr>
          <w:p w14:paraId="580A8534" w14:textId="5552CEBE"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11.20.6.5.1</w:t>
            </w:r>
          </w:p>
        </w:tc>
        <w:tc>
          <w:tcPr>
            <w:tcW w:w="720" w:type="dxa"/>
          </w:tcPr>
          <w:p w14:paraId="26A508B0" w14:textId="6F92DFA4"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329.23</w:t>
            </w:r>
          </w:p>
        </w:tc>
        <w:tc>
          <w:tcPr>
            <w:tcW w:w="2430" w:type="dxa"/>
            <w:shd w:val="clear" w:color="auto" w:fill="auto"/>
            <w:noWrap/>
          </w:tcPr>
          <w:p w14:paraId="244B17E3" w14:textId="7466961C"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 TDLS STA that sets up operation with a 320 MHz off-channel needs to first operate in the 6 GHz band. I believe TDLS STAs cannot operate in the 6 GHz band without the supervision of an AP.</w:t>
            </w:r>
          </w:p>
        </w:tc>
        <w:tc>
          <w:tcPr>
            <w:tcW w:w="1620" w:type="dxa"/>
            <w:shd w:val="clear" w:color="auto" w:fill="auto"/>
            <w:noWrap/>
          </w:tcPr>
          <w:p w14:paraId="6FE03209" w14:textId="068681DA"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As in comment.</w:t>
            </w:r>
          </w:p>
        </w:tc>
        <w:tc>
          <w:tcPr>
            <w:tcW w:w="3510" w:type="dxa"/>
            <w:shd w:val="clear" w:color="auto" w:fill="auto"/>
          </w:tcPr>
          <w:p w14:paraId="29294F09" w14:textId="77777777" w:rsidR="0001410B" w:rsidRDefault="0001410B" w:rsidP="0001410B">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0C9E177" w14:textId="77777777" w:rsidR="0001410B" w:rsidRDefault="0001410B" w:rsidP="0001410B">
            <w:pPr>
              <w:suppressAutoHyphens/>
              <w:spacing w:after="0"/>
              <w:rPr>
                <w:rFonts w:ascii="Times New Roman" w:hAnsi="Times New Roman" w:cs="Times New Roman"/>
                <w:bCs/>
                <w:sz w:val="16"/>
                <w:szCs w:val="16"/>
              </w:rPr>
            </w:pPr>
          </w:p>
          <w:p w14:paraId="74D9747D" w14:textId="77777777" w:rsidR="00B402BA" w:rsidRDefault="0001410B" w:rsidP="0001410B">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A non-AP STA operating in 6 GHz </w:t>
            </w:r>
            <w:r w:rsidR="004405A7">
              <w:rPr>
                <w:rFonts w:ascii="Times New Roman" w:hAnsi="Times New Roman" w:cs="Times New Roman"/>
                <w:bCs/>
                <w:sz w:val="16"/>
                <w:szCs w:val="16"/>
              </w:rPr>
              <w:t>that intends to setup an off-channel direct link on a 6 GHz channel needs to use the procedures described in 11.21.15 to determine a suitable 6 GHz channel</w:t>
            </w:r>
            <w:r w:rsidR="002E109B">
              <w:rPr>
                <w:rFonts w:ascii="Times New Roman" w:hAnsi="Times New Roman" w:cs="Times New Roman"/>
                <w:bCs/>
                <w:sz w:val="16"/>
                <w:szCs w:val="16"/>
              </w:rPr>
              <w:t xml:space="preserve">. </w:t>
            </w:r>
          </w:p>
          <w:p w14:paraId="7C9D2C18" w14:textId="77777777" w:rsidR="00B402BA" w:rsidRDefault="00B402BA" w:rsidP="0001410B">
            <w:pPr>
              <w:suppressAutoHyphens/>
              <w:spacing w:after="0"/>
              <w:rPr>
                <w:rFonts w:ascii="Times New Roman" w:hAnsi="Times New Roman" w:cs="Times New Roman"/>
                <w:bCs/>
                <w:sz w:val="16"/>
                <w:szCs w:val="16"/>
              </w:rPr>
            </w:pPr>
          </w:p>
          <w:p w14:paraId="14C13703" w14:textId="5556C3AA" w:rsidR="00207605" w:rsidRDefault="002E109B" w:rsidP="0001410B">
            <w:pPr>
              <w:suppressAutoHyphens/>
              <w:spacing w:after="0"/>
              <w:rPr>
                <w:rFonts w:ascii="Times New Roman" w:hAnsi="Times New Roman" w:cs="Times New Roman"/>
                <w:bCs/>
                <w:sz w:val="16"/>
                <w:szCs w:val="16"/>
              </w:rPr>
            </w:pPr>
            <w:r>
              <w:rPr>
                <w:rFonts w:ascii="Times New Roman" w:hAnsi="Times New Roman" w:cs="Times New Roman"/>
                <w:bCs/>
                <w:sz w:val="16"/>
                <w:szCs w:val="16"/>
              </w:rPr>
              <w:t>The resolution is same as CID 12370.</w:t>
            </w:r>
          </w:p>
          <w:p w14:paraId="5B8C387A" w14:textId="77777777" w:rsidR="002E109B" w:rsidRDefault="002E109B" w:rsidP="0001410B">
            <w:pPr>
              <w:suppressAutoHyphens/>
              <w:spacing w:after="0"/>
              <w:rPr>
                <w:rFonts w:ascii="Times New Roman" w:hAnsi="Times New Roman" w:cs="Times New Roman"/>
                <w:bCs/>
                <w:sz w:val="16"/>
                <w:szCs w:val="16"/>
              </w:rPr>
            </w:pPr>
          </w:p>
          <w:p w14:paraId="06EC638E" w14:textId="68E71F18" w:rsidR="002E109B" w:rsidRPr="00873E72" w:rsidRDefault="002E109B" w:rsidP="0001410B">
            <w:pPr>
              <w:suppressAutoHyphens/>
              <w:spacing w:after="0"/>
              <w:rPr>
                <w:rFonts w:ascii="Times New Roman" w:hAnsi="Times New Roman" w:cs="Times New Roman"/>
                <w:b/>
                <w:sz w:val="16"/>
                <w:szCs w:val="16"/>
              </w:rPr>
            </w:pPr>
            <w:proofErr w:type="spellStart"/>
            <w:r w:rsidRPr="00981D32">
              <w:rPr>
                <w:rFonts w:ascii="Times New Roman" w:hAnsi="Times New Roman" w:cs="Times New Roman"/>
                <w:b/>
                <w:sz w:val="16"/>
                <w:szCs w:val="16"/>
              </w:rPr>
              <w:t>TGbe</w:t>
            </w:r>
            <w:proofErr w:type="spellEnd"/>
            <w:r w:rsidRPr="00981D32">
              <w:rPr>
                <w:rFonts w:ascii="Times New Roman" w:hAnsi="Times New Roman" w:cs="Times New Roman"/>
                <w:b/>
                <w:sz w:val="16"/>
                <w:szCs w:val="16"/>
              </w:rPr>
              <w:t xml:space="preserve"> editor, please make changes as shown in 11-22/</w:t>
            </w:r>
            <w:r w:rsidR="00431517">
              <w:rPr>
                <w:rFonts w:ascii="Times New Roman" w:hAnsi="Times New Roman" w:cs="Times New Roman"/>
                <w:b/>
                <w:sz w:val="16"/>
                <w:szCs w:val="16"/>
              </w:rPr>
              <w:t>1422r1</w:t>
            </w:r>
            <w:r w:rsidRPr="00981D32">
              <w:rPr>
                <w:rFonts w:ascii="Times New Roman" w:hAnsi="Times New Roman" w:cs="Times New Roman"/>
                <w:b/>
                <w:sz w:val="16"/>
                <w:szCs w:val="16"/>
              </w:rPr>
              <w:t xml:space="preserve"> tagged 12370</w:t>
            </w:r>
          </w:p>
        </w:tc>
      </w:tr>
      <w:tr w:rsidR="00207605" w:rsidRPr="008B0293" w14:paraId="63E16BE8"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B908F4D" w14:textId="6500498A" w:rsidR="00207605" w:rsidRPr="00207605" w:rsidRDefault="00207605" w:rsidP="00207605">
            <w:pPr>
              <w:suppressAutoHyphens/>
              <w:spacing w:after="0"/>
              <w:rPr>
                <w:rFonts w:ascii="Times New Roman" w:hAnsi="Times New Roman" w:cs="Times New Roman"/>
                <w:color w:val="000000" w:themeColor="text1"/>
                <w:sz w:val="16"/>
                <w:szCs w:val="16"/>
              </w:rPr>
            </w:pPr>
            <w:r w:rsidRPr="00207605">
              <w:rPr>
                <w:rFonts w:ascii="Times New Roman" w:hAnsi="Times New Roman" w:cs="Times New Roman"/>
                <w:sz w:val="16"/>
                <w:szCs w:val="16"/>
              </w:rPr>
              <w:t>13152</w:t>
            </w:r>
          </w:p>
        </w:tc>
        <w:tc>
          <w:tcPr>
            <w:tcW w:w="1080" w:type="dxa"/>
            <w:tcBorders>
              <w:top w:val="single" w:sz="4" w:space="0" w:color="auto"/>
              <w:left w:val="single" w:sz="4" w:space="0" w:color="auto"/>
              <w:bottom w:val="single" w:sz="4" w:space="0" w:color="auto"/>
              <w:right w:val="single" w:sz="4" w:space="0" w:color="auto"/>
            </w:tcBorders>
          </w:tcPr>
          <w:p w14:paraId="13D62CC8" w14:textId="6CC76443"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Mark RISON</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1A80A3CA" w14:textId="1483AD18"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11.20.6.5.1</w:t>
            </w:r>
          </w:p>
        </w:tc>
        <w:tc>
          <w:tcPr>
            <w:tcW w:w="720" w:type="dxa"/>
            <w:tcBorders>
              <w:top w:val="single" w:sz="4" w:space="0" w:color="auto"/>
              <w:left w:val="single" w:sz="4" w:space="0" w:color="auto"/>
              <w:bottom w:val="single" w:sz="4" w:space="0" w:color="auto"/>
              <w:right w:val="single" w:sz="4" w:space="0" w:color="auto"/>
            </w:tcBorders>
          </w:tcPr>
          <w:p w14:paraId="54183986" w14:textId="430182B4"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329.24</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063ABE9" w14:textId="18CC04D3"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 40 MHz, 80 MHz, 160 MHz, or 80+80 MHz off-channel TDLS direct</w:t>
            </w:r>
            <w:r w:rsidRPr="00207605">
              <w:rPr>
                <w:rFonts w:ascii="Times New Roman" w:hAnsi="Times New Roman" w:cs="Times New Roman"/>
                <w:sz w:val="16"/>
                <w:szCs w:val="16"/>
              </w:rPr>
              <w:br/>
              <w:t>link for VHT and HT STAs" -- this is a technical change to HT STAs that is nothing to do with EHT.  Any such change should be done in REVme not 11be</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4AC6E881" w14:textId="22E2017F"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Revert the insertion of "and HT"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7959E2C8" w14:textId="77777777" w:rsidR="00207605" w:rsidRDefault="002C56CD" w:rsidP="00207605">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p w14:paraId="1BFAD430" w14:textId="06A5B8AD" w:rsidR="002C56CD" w:rsidRDefault="002C56CD" w:rsidP="00207605">
            <w:pPr>
              <w:suppressAutoHyphens/>
              <w:spacing w:after="0"/>
              <w:rPr>
                <w:rFonts w:ascii="Times New Roman" w:hAnsi="Times New Roman" w:cs="Times New Roman"/>
                <w:b/>
                <w:sz w:val="16"/>
                <w:szCs w:val="16"/>
              </w:rPr>
            </w:pPr>
          </w:p>
          <w:p w14:paraId="1EAA7960" w14:textId="7FA368EC" w:rsidR="00AE3F06" w:rsidRPr="00AE3F06" w:rsidRDefault="00AE3F06" w:rsidP="00207605">
            <w:pPr>
              <w:suppressAutoHyphens/>
              <w:spacing w:after="0"/>
              <w:rPr>
                <w:rFonts w:ascii="Times New Roman" w:hAnsi="Times New Roman" w:cs="Times New Roman"/>
                <w:bCs/>
                <w:sz w:val="16"/>
                <w:szCs w:val="16"/>
              </w:rPr>
            </w:pPr>
            <w:r w:rsidRPr="00AE3F06">
              <w:rPr>
                <w:rFonts w:ascii="Times New Roman" w:hAnsi="Times New Roman" w:cs="Times New Roman"/>
                <w:bCs/>
                <w:sz w:val="16"/>
                <w:szCs w:val="16"/>
              </w:rPr>
              <w:t>Agree with the comment.</w:t>
            </w:r>
          </w:p>
          <w:p w14:paraId="31491783" w14:textId="77777777" w:rsidR="00AE3F06" w:rsidRDefault="00AE3F06" w:rsidP="00207605">
            <w:pPr>
              <w:suppressAutoHyphens/>
              <w:spacing w:after="0"/>
              <w:rPr>
                <w:rFonts w:ascii="Times New Roman" w:hAnsi="Times New Roman" w:cs="Times New Roman"/>
                <w:b/>
                <w:sz w:val="16"/>
                <w:szCs w:val="16"/>
              </w:rPr>
            </w:pPr>
          </w:p>
          <w:p w14:paraId="4BD2750E" w14:textId="1795BFD4" w:rsidR="002C56CD" w:rsidRDefault="002C56CD" w:rsidP="0020760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delete ‘and HT’</w:t>
            </w:r>
            <w:r w:rsidR="00866935">
              <w:rPr>
                <w:rFonts w:ascii="Times New Roman" w:hAnsi="Times New Roman" w:cs="Times New Roman"/>
                <w:b/>
                <w:sz w:val="16"/>
                <w:szCs w:val="16"/>
              </w:rPr>
              <w:t xml:space="preserve"> from the first paragraph of </w:t>
            </w:r>
            <w:r w:rsidR="00866935" w:rsidRPr="00866935">
              <w:rPr>
                <w:rFonts w:ascii="Times New Roman" w:hAnsi="Times New Roman" w:cs="Times New Roman"/>
                <w:b/>
                <w:sz w:val="16"/>
                <w:szCs w:val="16"/>
              </w:rPr>
              <w:t>11.20.6.5.1</w:t>
            </w:r>
            <w:r w:rsidR="00866935">
              <w:rPr>
                <w:rFonts w:ascii="Times New Roman" w:hAnsi="Times New Roman" w:cs="Times New Roman"/>
                <w:b/>
                <w:sz w:val="16"/>
                <w:szCs w:val="16"/>
              </w:rPr>
              <w:t xml:space="preserve"> [P333L25 of </w:t>
            </w:r>
            <w:proofErr w:type="spellStart"/>
            <w:r w:rsidR="00831C4F">
              <w:rPr>
                <w:rFonts w:ascii="Times New Roman" w:hAnsi="Times New Roman" w:cs="Times New Roman"/>
                <w:b/>
                <w:sz w:val="16"/>
                <w:szCs w:val="16"/>
              </w:rPr>
              <w:t>TGbe</w:t>
            </w:r>
            <w:proofErr w:type="spellEnd"/>
            <w:r w:rsidR="00831C4F">
              <w:rPr>
                <w:rFonts w:ascii="Times New Roman" w:hAnsi="Times New Roman" w:cs="Times New Roman"/>
                <w:b/>
                <w:sz w:val="16"/>
                <w:szCs w:val="16"/>
              </w:rPr>
              <w:t xml:space="preserve"> </w:t>
            </w:r>
            <w:r w:rsidR="00866935">
              <w:rPr>
                <w:rFonts w:ascii="Times New Roman" w:hAnsi="Times New Roman" w:cs="Times New Roman"/>
                <w:b/>
                <w:sz w:val="16"/>
                <w:szCs w:val="16"/>
              </w:rPr>
              <w:t>D2.1.1]</w:t>
            </w:r>
          </w:p>
        </w:tc>
      </w:tr>
      <w:tr w:rsidR="00207605" w:rsidRPr="008B0293" w14:paraId="4A35981B"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9F58A9B" w14:textId="2BD60B98" w:rsidR="00207605" w:rsidRPr="00207605" w:rsidRDefault="00207605" w:rsidP="00207605">
            <w:pPr>
              <w:suppressAutoHyphens/>
              <w:spacing w:after="0"/>
              <w:rPr>
                <w:rFonts w:ascii="Times New Roman" w:hAnsi="Times New Roman" w:cs="Times New Roman"/>
                <w:color w:val="000000" w:themeColor="text1"/>
                <w:sz w:val="16"/>
                <w:szCs w:val="16"/>
              </w:rPr>
            </w:pPr>
            <w:r w:rsidRPr="00207605">
              <w:rPr>
                <w:rFonts w:ascii="Times New Roman" w:hAnsi="Times New Roman" w:cs="Times New Roman"/>
                <w:sz w:val="16"/>
                <w:szCs w:val="16"/>
              </w:rPr>
              <w:t>13717</w:t>
            </w:r>
          </w:p>
        </w:tc>
        <w:tc>
          <w:tcPr>
            <w:tcW w:w="1080" w:type="dxa"/>
            <w:tcBorders>
              <w:top w:val="single" w:sz="4" w:space="0" w:color="auto"/>
              <w:left w:val="single" w:sz="4" w:space="0" w:color="auto"/>
              <w:bottom w:val="single" w:sz="4" w:space="0" w:color="auto"/>
              <w:right w:val="single" w:sz="4" w:space="0" w:color="auto"/>
            </w:tcBorders>
          </w:tcPr>
          <w:p w14:paraId="3BD348A8" w14:textId="623D48DC" w:rsidR="00207605" w:rsidRPr="00207605" w:rsidRDefault="00207605" w:rsidP="00207605">
            <w:pPr>
              <w:suppressAutoHyphens/>
              <w:spacing w:after="0"/>
              <w:rPr>
                <w:rFonts w:ascii="Times New Roman" w:hAnsi="Times New Roman" w:cs="Times New Roman"/>
                <w:sz w:val="16"/>
                <w:szCs w:val="16"/>
              </w:rPr>
            </w:pPr>
            <w:proofErr w:type="spellStart"/>
            <w:r w:rsidRPr="00207605">
              <w:rPr>
                <w:rFonts w:ascii="Times New Roman" w:hAnsi="Times New Roman" w:cs="Times New Roman"/>
                <w:sz w:val="16"/>
                <w:szCs w:val="16"/>
              </w:rPr>
              <w:t>Yunbo</w:t>
            </w:r>
            <w:proofErr w:type="spellEnd"/>
            <w:r w:rsidRPr="00207605">
              <w:rPr>
                <w:rFonts w:ascii="Times New Roman" w:hAnsi="Times New Roman" w:cs="Times New Roman"/>
                <w:sz w:val="16"/>
                <w:szCs w:val="16"/>
              </w:rPr>
              <w:t xml:space="preserve"> Li</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33972189" w14:textId="61C10C80"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11.20.6.5.1</w:t>
            </w:r>
          </w:p>
        </w:tc>
        <w:tc>
          <w:tcPr>
            <w:tcW w:w="720" w:type="dxa"/>
            <w:tcBorders>
              <w:top w:val="single" w:sz="4" w:space="0" w:color="auto"/>
              <w:left w:val="single" w:sz="4" w:space="0" w:color="auto"/>
              <w:bottom w:val="single" w:sz="4" w:space="0" w:color="auto"/>
              <w:right w:val="single" w:sz="4" w:space="0" w:color="auto"/>
            </w:tcBorders>
          </w:tcPr>
          <w:p w14:paraId="47EE49B4" w14:textId="727D8236"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329.25</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B8E5C6E" w14:textId="1F90CDEE"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 40 MHz, 80 MHz, 160 MHz, or 80+80 MHz off-channel TDLS direct link for VHT and HT</w:t>
            </w:r>
            <w:r w:rsidRPr="00207605">
              <w:rPr>
                <w:rFonts w:ascii="Times New Roman" w:hAnsi="Times New Roman" w:cs="Times New Roman"/>
                <w:sz w:val="16"/>
                <w:szCs w:val="16"/>
              </w:rPr>
              <w:br/>
              <w:t xml:space="preserve">STAs", HT STAs </w:t>
            </w:r>
            <w:proofErr w:type="gramStart"/>
            <w:r w:rsidRPr="00207605">
              <w:rPr>
                <w:rFonts w:ascii="Times New Roman" w:hAnsi="Times New Roman" w:cs="Times New Roman"/>
                <w:sz w:val="16"/>
                <w:szCs w:val="16"/>
              </w:rPr>
              <w:t>don't</w:t>
            </w:r>
            <w:proofErr w:type="gramEnd"/>
            <w:r w:rsidRPr="00207605">
              <w:rPr>
                <w:rFonts w:ascii="Times New Roman" w:hAnsi="Times New Roman" w:cs="Times New Roman"/>
                <w:sz w:val="16"/>
                <w:szCs w:val="16"/>
              </w:rPr>
              <w:t xml:space="preserve"> support a bandwidth that larger than 40MHz.</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F7C99DD" w14:textId="50C4F6E1"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changes to "a 40 MHz, 80 MHz, 160 MHz, or 80+80 MHz off-channel TDLS direct link for VHT STAs, or a 40 MHz off-channel TDLS direct link for HT STAs".</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7E4F7438" w14:textId="77777777" w:rsidR="00207605" w:rsidRDefault="0043122D" w:rsidP="002076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DBCEC16" w14:textId="77777777" w:rsidR="00A2234A" w:rsidRPr="00570778" w:rsidRDefault="00A2234A" w:rsidP="00207605">
            <w:pPr>
              <w:suppressAutoHyphens/>
              <w:spacing w:after="0"/>
              <w:rPr>
                <w:rFonts w:ascii="Times New Roman" w:hAnsi="Times New Roman" w:cs="Times New Roman"/>
                <w:bCs/>
                <w:sz w:val="16"/>
                <w:szCs w:val="16"/>
              </w:rPr>
            </w:pPr>
          </w:p>
          <w:p w14:paraId="75620957" w14:textId="77777777" w:rsidR="00A2234A" w:rsidRPr="00570778" w:rsidRDefault="00A2234A" w:rsidP="00207605">
            <w:pPr>
              <w:suppressAutoHyphens/>
              <w:spacing w:after="0"/>
              <w:rPr>
                <w:rFonts w:ascii="Times New Roman" w:hAnsi="Times New Roman" w:cs="Times New Roman"/>
                <w:bCs/>
                <w:sz w:val="16"/>
                <w:szCs w:val="16"/>
              </w:rPr>
            </w:pPr>
            <w:r w:rsidRPr="00570778">
              <w:rPr>
                <w:rFonts w:ascii="Times New Roman" w:hAnsi="Times New Roman" w:cs="Times New Roman"/>
                <w:bCs/>
                <w:sz w:val="16"/>
                <w:szCs w:val="16"/>
              </w:rPr>
              <w:t xml:space="preserve">Agree with the comment. The reference to HT STA is being deleted from the </w:t>
            </w:r>
            <w:proofErr w:type="spellStart"/>
            <w:r w:rsidRPr="00570778">
              <w:rPr>
                <w:rFonts w:ascii="Times New Roman" w:hAnsi="Times New Roman" w:cs="Times New Roman"/>
                <w:bCs/>
                <w:sz w:val="16"/>
                <w:szCs w:val="16"/>
              </w:rPr>
              <w:t>TGbe</w:t>
            </w:r>
            <w:proofErr w:type="spellEnd"/>
            <w:r w:rsidRPr="00570778">
              <w:rPr>
                <w:rFonts w:ascii="Times New Roman" w:hAnsi="Times New Roman" w:cs="Times New Roman"/>
                <w:bCs/>
                <w:sz w:val="16"/>
                <w:szCs w:val="16"/>
              </w:rPr>
              <w:t xml:space="preserve"> spec as a resolution to CID 13152</w:t>
            </w:r>
            <w:r w:rsidR="00570778" w:rsidRPr="00570778">
              <w:rPr>
                <w:rFonts w:ascii="Times New Roman" w:hAnsi="Times New Roman" w:cs="Times New Roman"/>
                <w:bCs/>
                <w:sz w:val="16"/>
                <w:szCs w:val="16"/>
              </w:rPr>
              <w:t>.</w:t>
            </w:r>
          </w:p>
          <w:p w14:paraId="0EF4B6A6" w14:textId="77777777" w:rsidR="00570778" w:rsidRPr="00570778" w:rsidRDefault="00570778" w:rsidP="00207605">
            <w:pPr>
              <w:suppressAutoHyphens/>
              <w:spacing w:after="0"/>
              <w:rPr>
                <w:rFonts w:ascii="Times New Roman" w:hAnsi="Times New Roman" w:cs="Times New Roman"/>
                <w:bCs/>
                <w:sz w:val="16"/>
                <w:szCs w:val="16"/>
              </w:rPr>
            </w:pPr>
          </w:p>
          <w:p w14:paraId="2A278C14" w14:textId="0A5651C7" w:rsidR="00570778" w:rsidRPr="00873E72" w:rsidRDefault="00570778" w:rsidP="0020760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proposed in the resolution for CID 13152</w:t>
            </w:r>
          </w:p>
        </w:tc>
      </w:tr>
      <w:tr w:rsidR="00207605" w:rsidRPr="008B0293" w14:paraId="519425A6"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5193089" w14:textId="439D2984" w:rsidR="00207605" w:rsidRPr="00207605" w:rsidRDefault="00207605" w:rsidP="00207605">
            <w:pPr>
              <w:suppressAutoHyphens/>
              <w:spacing w:after="0"/>
              <w:rPr>
                <w:rFonts w:ascii="Times New Roman" w:hAnsi="Times New Roman" w:cs="Times New Roman"/>
                <w:color w:val="000000" w:themeColor="text1"/>
                <w:sz w:val="16"/>
                <w:szCs w:val="16"/>
              </w:rPr>
            </w:pPr>
            <w:r w:rsidRPr="00207605">
              <w:rPr>
                <w:rFonts w:ascii="Times New Roman" w:hAnsi="Times New Roman" w:cs="Times New Roman"/>
                <w:sz w:val="16"/>
                <w:szCs w:val="16"/>
              </w:rPr>
              <w:t>10299</w:t>
            </w:r>
          </w:p>
        </w:tc>
        <w:tc>
          <w:tcPr>
            <w:tcW w:w="1080" w:type="dxa"/>
            <w:tcBorders>
              <w:top w:val="single" w:sz="4" w:space="0" w:color="auto"/>
              <w:left w:val="single" w:sz="4" w:space="0" w:color="auto"/>
              <w:bottom w:val="single" w:sz="4" w:space="0" w:color="auto"/>
              <w:right w:val="single" w:sz="4" w:space="0" w:color="auto"/>
            </w:tcBorders>
          </w:tcPr>
          <w:p w14:paraId="32679A63" w14:textId="0026277C"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Michael Montemurro</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4B9A9EA8" w14:textId="7DA8596F"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35.3.1</w:t>
            </w:r>
          </w:p>
        </w:tc>
        <w:tc>
          <w:tcPr>
            <w:tcW w:w="720" w:type="dxa"/>
            <w:tcBorders>
              <w:top w:val="single" w:sz="4" w:space="0" w:color="auto"/>
              <w:left w:val="single" w:sz="4" w:space="0" w:color="auto"/>
              <w:bottom w:val="single" w:sz="4" w:space="0" w:color="auto"/>
              <w:right w:val="single" w:sz="4" w:space="0" w:color="auto"/>
            </w:tcBorders>
          </w:tcPr>
          <w:p w14:paraId="05C572F1" w14:textId="33CB53B0"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405.11</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02D74E36" w14:textId="7F192078"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 xml:space="preserve">How does this requirement </w:t>
            </w:r>
            <w:proofErr w:type="gramStart"/>
            <w:r w:rsidRPr="00207605">
              <w:rPr>
                <w:rFonts w:ascii="Times New Roman" w:hAnsi="Times New Roman" w:cs="Times New Roman"/>
                <w:sz w:val="16"/>
                <w:szCs w:val="16"/>
              </w:rPr>
              <w:t>related</w:t>
            </w:r>
            <w:proofErr w:type="gramEnd"/>
            <w:r w:rsidRPr="00207605">
              <w:rPr>
                <w:rFonts w:ascii="Times New Roman" w:hAnsi="Times New Roman" w:cs="Times New Roman"/>
                <w:sz w:val="16"/>
                <w:szCs w:val="16"/>
              </w:rPr>
              <w:t xml:space="preserve"> to the synchronization </w:t>
            </w:r>
            <w:r w:rsidRPr="00207605">
              <w:rPr>
                <w:rFonts w:ascii="Times New Roman" w:hAnsi="Times New Roman" w:cs="Times New Roman"/>
                <w:sz w:val="16"/>
                <w:szCs w:val="16"/>
              </w:rPr>
              <w:lastRenderedPageBreak/>
              <w:t xml:space="preserve">requirements in 11.1.3? Are affiliated APs subject to this requirement or those requirements? Presumably </w:t>
            </w:r>
            <w:proofErr w:type="spellStart"/>
            <w:r w:rsidRPr="00207605">
              <w:rPr>
                <w:rFonts w:ascii="Times New Roman" w:hAnsi="Times New Roman" w:cs="Times New Roman"/>
                <w:sz w:val="16"/>
                <w:szCs w:val="16"/>
              </w:rPr>
              <w:t>its</w:t>
            </w:r>
            <w:proofErr w:type="spellEnd"/>
            <w:r w:rsidRPr="00207605">
              <w:rPr>
                <w:rFonts w:ascii="Times New Roman" w:hAnsi="Times New Roman" w:cs="Times New Roman"/>
                <w:sz w:val="16"/>
                <w:szCs w:val="16"/>
              </w:rPr>
              <w:t xml:space="preserve"> this requirement plus the requirements in 11.1.3. Also 'timers of any two" should be "timers between any two"</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18E02C1C" w14:textId="468A0CF6"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lastRenderedPageBreak/>
              <w:t xml:space="preserve">Consider adding the synchronization </w:t>
            </w:r>
            <w:r w:rsidRPr="00207605">
              <w:rPr>
                <w:rFonts w:ascii="Times New Roman" w:hAnsi="Times New Roman" w:cs="Times New Roman"/>
                <w:sz w:val="16"/>
                <w:szCs w:val="16"/>
              </w:rPr>
              <w:lastRenderedPageBreak/>
              <w:t>requirements in 11.1.3 to the cited paragraph as well (at least by reference). Also change "timers of any two" to "timers between any two".</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1C701AEA" w14:textId="77777777" w:rsidR="00207605" w:rsidRDefault="00937A93" w:rsidP="00207605">
            <w:pPr>
              <w:suppressAutoHyphens/>
              <w:spacing w:after="0"/>
              <w:rPr>
                <w:rFonts w:ascii="Times New Roman" w:hAnsi="Times New Roman" w:cs="Times New Roman"/>
                <w:b/>
                <w:sz w:val="16"/>
                <w:szCs w:val="16"/>
              </w:rPr>
            </w:pPr>
            <w:r>
              <w:rPr>
                <w:rFonts w:ascii="Times New Roman" w:hAnsi="Times New Roman" w:cs="Times New Roman"/>
                <w:b/>
                <w:sz w:val="16"/>
                <w:szCs w:val="16"/>
              </w:rPr>
              <w:lastRenderedPageBreak/>
              <w:t>Revised</w:t>
            </w:r>
          </w:p>
          <w:p w14:paraId="131DBE50" w14:textId="77777777" w:rsidR="00B84225" w:rsidRDefault="00B84225" w:rsidP="00207605">
            <w:pPr>
              <w:suppressAutoHyphens/>
              <w:spacing w:after="0"/>
              <w:rPr>
                <w:rFonts w:ascii="Times New Roman" w:hAnsi="Times New Roman" w:cs="Times New Roman"/>
                <w:bCs/>
                <w:sz w:val="16"/>
                <w:szCs w:val="16"/>
              </w:rPr>
            </w:pPr>
          </w:p>
          <w:p w14:paraId="5BBDBE64" w14:textId="785ECAD2" w:rsidR="00B84225" w:rsidRDefault="00B84225" w:rsidP="00207605">
            <w:pPr>
              <w:suppressAutoHyphens/>
              <w:spacing w:after="0"/>
              <w:rPr>
                <w:rFonts w:ascii="Times New Roman" w:hAnsi="Times New Roman" w:cs="Times New Roman"/>
                <w:bCs/>
                <w:sz w:val="16"/>
                <w:szCs w:val="16"/>
              </w:rPr>
            </w:pPr>
            <w:r>
              <w:rPr>
                <w:rFonts w:ascii="Times New Roman" w:hAnsi="Times New Roman" w:cs="Times New Roman"/>
                <w:bCs/>
                <w:sz w:val="16"/>
                <w:szCs w:val="16"/>
              </w:rPr>
              <w:lastRenderedPageBreak/>
              <w:t xml:space="preserve">Agree in principle. The text is updated to clarify that a STA affiliated with an MLD follow the procedure described in 11.1.3 to </w:t>
            </w:r>
            <w:r w:rsidR="00891FAB">
              <w:rPr>
                <w:rFonts w:ascii="Times New Roman" w:hAnsi="Times New Roman" w:cs="Times New Roman"/>
                <w:bCs/>
                <w:sz w:val="16"/>
                <w:szCs w:val="16"/>
              </w:rPr>
              <w:t xml:space="preserve">provide and </w:t>
            </w:r>
            <w:r>
              <w:rPr>
                <w:rFonts w:ascii="Times New Roman" w:hAnsi="Times New Roman" w:cs="Times New Roman"/>
                <w:bCs/>
                <w:sz w:val="16"/>
                <w:szCs w:val="16"/>
              </w:rPr>
              <w:t>maintain synchronization</w:t>
            </w:r>
            <w:r w:rsidR="00A25F00">
              <w:rPr>
                <w:rFonts w:ascii="Times New Roman" w:hAnsi="Times New Roman" w:cs="Times New Roman"/>
                <w:bCs/>
                <w:sz w:val="16"/>
                <w:szCs w:val="16"/>
              </w:rPr>
              <w:t xml:space="preserve">. </w:t>
            </w:r>
            <w:r w:rsidR="0004501D">
              <w:rPr>
                <w:rFonts w:ascii="Times New Roman" w:hAnsi="Times New Roman" w:cs="Times New Roman"/>
                <w:bCs/>
                <w:sz w:val="16"/>
                <w:szCs w:val="16"/>
              </w:rPr>
              <w:t>The exiting text ‘… between TSF timers of any two APs</w:t>
            </w:r>
            <w:r w:rsidR="00E225E7">
              <w:rPr>
                <w:rFonts w:ascii="Times New Roman" w:hAnsi="Times New Roman" w:cs="Times New Roman"/>
                <w:bCs/>
                <w:sz w:val="16"/>
                <w:szCs w:val="16"/>
              </w:rPr>
              <w:t xml:space="preserve"> …’ seems correct and hence the proposed change is not made.</w:t>
            </w:r>
          </w:p>
          <w:p w14:paraId="6797CECD" w14:textId="77777777" w:rsidR="00526E76" w:rsidRDefault="00526E76" w:rsidP="00207605">
            <w:pPr>
              <w:suppressAutoHyphens/>
              <w:spacing w:after="0"/>
              <w:rPr>
                <w:rFonts w:ascii="Times New Roman" w:hAnsi="Times New Roman" w:cs="Times New Roman"/>
                <w:bCs/>
                <w:sz w:val="16"/>
                <w:szCs w:val="16"/>
              </w:rPr>
            </w:pPr>
          </w:p>
          <w:p w14:paraId="6B08F461" w14:textId="61857224" w:rsidR="00526E76" w:rsidRPr="00B84225" w:rsidRDefault="00526E76" w:rsidP="00207605">
            <w:pPr>
              <w:suppressAutoHyphens/>
              <w:spacing w:after="0"/>
              <w:rPr>
                <w:rFonts w:ascii="Times New Roman" w:hAnsi="Times New Roman" w:cs="Times New Roman"/>
                <w:bCs/>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proposed in </w:t>
            </w:r>
            <w:r w:rsidR="00D362B7">
              <w:rPr>
                <w:rFonts w:ascii="Times New Roman" w:hAnsi="Times New Roman" w:cs="Times New Roman"/>
                <w:b/>
                <w:sz w:val="16"/>
                <w:szCs w:val="16"/>
              </w:rPr>
              <w:t>11-22/1422r2 tagged</w:t>
            </w:r>
            <w:r>
              <w:rPr>
                <w:rFonts w:ascii="Times New Roman" w:hAnsi="Times New Roman" w:cs="Times New Roman"/>
                <w:b/>
                <w:sz w:val="16"/>
                <w:szCs w:val="16"/>
              </w:rPr>
              <w:t xml:space="preserve"> CID 10299</w:t>
            </w:r>
          </w:p>
        </w:tc>
      </w:tr>
      <w:tr w:rsidR="000A3167" w:rsidRPr="008B0293" w14:paraId="39A4C49D"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6D40226" w14:textId="77777777" w:rsidR="000A3167" w:rsidRPr="00207605" w:rsidRDefault="000A3167" w:rsidP="0032655C">
            <w:pPr>
              <w:suppressAutoHyphens/>
              <w:spacing w:after="0"/>
              <w:rPr>
                <w:rFonts w:ascii="Times New Roman" w:hAnsi="Times New Roman" w:cs="Times New Roman"/>
                <w:color w:val="000000" w:themeColor="text1"/>
                <w:sz w:val="16"/>
                <w:szCs w:val="16"/>
              </w:rPr>
            </w:pPr>
            <w:r w:rsidRPr="00FE39D2">
              <w:rPr>
                <w:rFonts w:ascii="Times New Roman" w:hAnsi="Times New Roman" w:cs="Times New Roman"/>
                <w:sz w:val="16"/>
                <w:szCs w:val="16"/>
                <w:highlight w:val="green"/>
              </w:rPr>
              <w:lastRenderedPageBreak/>
              <w:t>10896</w:t>
            </w:r>
          </w:p>
        </w:tc>
        <w:tc>
          <w:tcPr>
            <w:tcW w:w="1080" w:type="dxa"/>
            <w:tcBorders>
              <w:top w:val="single" w:sz="4" w:space="0" w:color="auto"/>
              <w:left w:val="single" w:sz="4" w:space="0" w:color="auto"/>
              <w:bottom w:val="single" w:sz="4" w:space="0" w:color="auto"/>
              <w:right w:val="single" w:sz="4" w:space="0" w:color="auto"/>
            </w:tcBorders>
          </w:tcPr>
          <w:p w14:paraId="4E6335C2"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Akira Kishida</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4F123808"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35.3.12.2</w:t>
            </w:r>
          </w:p>
        </w:tc>
        <w:tc>
          <w:tcPr>
            <w:tcW w:w="720" w:type="dxa"/>
            <w:tcBorders>
              <w:top w:val="single" w:sz="4" w:space="0" w:color="auto"/>
              <w:left w:val="single" w:sz="4" w:space="0" w:color="auto"/>
              <w:bottom w:val="single" w:sz="4" w:space="0" w:color="auto"/>
              <w:right w:val="single" w:sz="4" w:space="0" w:color="auto"/>
            </w:tcBorders>
          </w:tcPr>
          <w:p w14:paraId="08FC5B9C"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441.42</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545314D6"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 xml:space="preserve">"A non-AP MLD shall be able to perform basic operations (such as ... time synchronization ... by monitoring Beacon frames via one or more of its affiliated STAs ..." is not clear. For AP MLD, section 35.3.1 describes "An AP MLD or an NSTR mobile AP MLD shall correct the clock drift to be within +/-30 Î¼s between TSF timers of any two APs affiliated with the AP MLD or the NSTR mobile AP MLD." However, there is no </w:t>
            </w:r>
            <w:proofErr w:type="spellStart"/>
            <w:r w:rsidRPr="00207605">
              <w:rPr>
                <w:rFonts w:ascii="Times New Roman" w:hAnsi="Times New Roman" w:cs="Times New Roman"/>
                <w:sz w:val="16"/>
                <w:szCs w:val="16"/>
              </w:rPr>
              <w:t>decription</w:t>
            </w:r>
            <w:proofErr w:type="spellEnd"/>
            <w:r w:rsidRPr="00207605">
              <w:rPr>
                <w:rFonts w:ascii="Times New Roman" w:hAnsi="Times New Roman" w:cs="Times New Roman"/>
                <w:sz w:val="16"/>
                <w:szCs w:val="16"/>
              </w:rPr>
              <w:t xml:space="preserve"> for non-AP MLD.</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1253332E"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Add the following language in 35.3.1:</w:t>
            </w:r>
            <w:r w:rsidRPr="00207605">
              <w:rPr>
                <w:rFonts w:ascii="Times New Roman" w:hAnsi="Times New Roman" w:cs="Times New Roman"/>
                <w:sz w:val="16"/>
                <w:szCs w:val="16"/>
              </w:rPr>
              <w:br/>
              <w:t>"A non-AP MLD shall maintain a common TSF timer. Each STA affiliated with the non-AP MLD shall correct the clock drift to be within +/-30</w:t>
            </w:r>
            <w:r w:rsidRPr="00207605">
              <w:rPr>
                <w:rFonts w:ascii="Times New Roman" w:hAnsi="Times New Roman" w:cs="Times New Roman"/>
                <w:sz w:val="16"/>
                <w:szCs w:val="16"/>
              </w:rPr>
              <w:br/>
              <w:t>Î¼s between its TSF timer and the common TSF timer."</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3F17D02B" w14:textId="77777777" w:rsidR="00267B54" w:rsidRDefault="00267B54" w:rsidP="00267B54">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F99CDFA" w14:textId="77777777" w:rsidR="00267B54" w:rsidRDefault="00267B54" w:rsidP="00267B54">
            <w:pPr>
              <w:suppressAutoHyphens/>
              <w:spacing w:after="0"/>
              <w:rPr>
                <w:rFonts w:ascii="Times New Roman" w:hAnsi="Times New Roman" w:cs="Times New Roman"/>
                <w:bCs/>
                <w:sz w:val="16"/>
                <w:szCs w:val="16"/>
              </w:rPr>
            </w:pPr>
          </w:p>
          <w:p w14:paraId="1A7FA6D2" w14:textId="5DEA5378" w:rsidR="00267B54" w:rsidRDefault="009F7D6B" w:rsidP="00267B54">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 non-AP STA affiliated with a non-AP MLD derives its timing information by receiving TSF information from </w:t>
            </w:r>
            <w:r w:rsidR="00602FEC">
              <w:rPr>
                <w:rFonts w:ascii="Times New Roman" w:hAnsi="Times New Roman" w:cs="Times New Roman"/>
                <w:bCs/>
                <w:sz w:val="16"/>
                <w:szCs w:val="16"/>
              </w:rPr>
              <w:t xml:space="preserve">the associated AP operating on the same link. And since the TSF offsets between APs affiliated with an AP MLD is constant and </w:t>
            </w:r>
            <w:r w:rsidR="008B5AE4">
              <w:rPr>
                <w:rFonts w:ascii="Times New Roman" w:hAnsi="Times New Roman" w:cs="Times New Roman"/>
                <w:bCs/>
                <w:sz w:val="16"/>
                <w:szCs w:val="16"/>
              </w:rPr>
              <w:t xml:space="preserve">within +/- 30us, a non-AP MLD can derive the TSF at each AP by receiving the TSF of one AP. In other words, a non-AP MLD </w:t>
            </w:r>
            <w:proofErr w:type="gramStart"/>
            <w:r w:rsidR="008B5AE4">
              <w:rPr>
                <w:rFonts w:ascii="Times New Roman" w:hAnsi="Times New Roman" w:cs="Times New Roman"/>
                <w:bCs/>
                <w:sz w:val="16"/>
                <w:szCs w:val="16"/>
              </w:rPr>
              <w:t>doesn’t</w:t>
            </w:r>
            <w:proofErr w:type="gramEnd"/>
            <w:r w:rsidR="008B5AE4">
              <w:rPr>
                <w:rFonts w:ascii="Times New Roman" w:hAnsi="Times New Roman" w:cs="Times New Roman"/>
                <w:bCs/>
                <w:sz w:val="16"/>
                <w:szCs w:val="16"/>
              </w:rPr>
              <w:t xml:space="preserve"> need to apply any correction. A NOTE is added to clause 35.3.1 to provide this clarification.</w:t>
            </w:r>
          </w:p>
          <w:p w14:paraId="2E2F8634" w14:textId="77777777" w:rsidR="00267B54" w:rsidRDefault="00267B54" w:rsidP="00267B54">
            <w:pPr>
              <w:suppressAutoHyphens/>
              <w:spacing w:after="0"/>
              <w:rPr>
                <w:rFonts w:ascii="Times New Roman" w:hAnsi="Times New Roman" w:cs="Times New Roman"/>
                <w:bCs/>
                <w:sz w:val="16"/>
                <w:szCs w:val="16"/>
              </w:rPr>
            </w:pPr>
          </w:p>
          <w:p w14:paraId="1CDF3298" w14:textId="57906759" w:rsidR="000A3167" w:rsidRDefault="00267B54" w:rsidP="00267B54">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proposed in </w:t>
            </w:r>
            <w:r w:rsidR="00D362B7">
              <w:rPr>
                <w:rFonts w:ascii="Times New Roman" w:hAnsi="Times New Roman" w:cs="Times New Roman"/>
                <w:b/>
                <w:sz w:val="16"/>
                <w:szCs w:val="16"/>
              </w:rPr>
              <w:t>11-22/1422r2 tagged</w:t>
            </w:r>
            <w:r>
              <w:rPr>
                <w:rFonts w:ascii="Times New Roman" w:hAnsi="Times New Roman" w:cs="Times New Roman"/>
                <w:b/>
                <w:sz w:val="16"/>
                <w:szCs w:val="16"/>
              </w:rPr>
              <w:t xml:space="preserve"> CID 10896</w:t>
            </w:r>
          </w:p>
        </w:tc>
      </w:tr>
      <w:tr w:rsidR="000A3167" w:rsidRPr="008B0293" w14:paraId="78F07333"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1179B3F" w14:textId="77777777" w:rsidR="000A3167" w:rsidRPr="00207605" w:rsidRDefault="000A3167" w:rsidP="0032655C">
            <w:pPr>
              <w:suppressAutoHyphens/>
              <w:spacing w:after="0"/>
              <w:rPr>
                <w:rFonts w:ascii="Times New Roman" w:hAnsi="Times New Roman" w:cs="Times New Roman"/>
                <w:color w:val="000000" w:themeColor="text1"/>
                <w:sz w:val="16"/>
                <w:szCs w:val="16"/>
              </w:rPr>
            </w:pPr>
            <w:r w:rsidRPr="00FE39D2">
              <w:rPr>
                <w:rFonts w:ascii="Times New Roman" w:hAnsi="Times New Roman" w:cs="Times New Roman"/>
                <w:sz w:val="16"/>
                <w:szCs w:val="16"/>
                <w:highlight w:val="green"/>
              </w:rPr>
              <w:t>12280</w:t>
            </w:r>
          </w:p>
        </w:tc>
        <w:tc>
          <w:tcPr>
            <w:tcW w:w="1080" w:type="dxa"/>
            <w:tcBorders>
              <w:top w:val="single" w:sz="4" w:space="0" w:color="auto"/>
              <w:left w:val="single" w:sz="4" w:space="0" w:color="auto"/>
              <w:bottom w:val="single" w:sz="4" w:space="0" w:color="auto"/>
              <w:right w:val="single" w:sz="4" w:space="0" w:color="auto"/>
            </w:tcBorders>
          </w:tcPr>
          <w:p w14:paraId="01AB7C0F"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KENGO NAGATA</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2AC2F975"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35.3.12.2</w:t>
            </w:r>
          </w:p>
        </w:tc>
        <w:tc>
          <w:tcPr>
            <w:tcW w:w="720" w:type="dxa"/>
            <w:tcBorders>
              <w:top w:val="single" w:sz="4" w:space="0" w:color="auto"/>
              <w:left w:val="single" w:sz="4" w:space="0" w:color="auto"/>
              <w:bottom w:val="single" w:sz="4" w:space="0" w:color="auto"/>
              <w:right w:val="single" w:sz="4" w:space="0" w:color="auto"/>
            </w:tcBorders>
          </w:tcPr>
          <w:p w14:paraId="14E8D0B6"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441.42</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429BA115"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 xml:space="preserve">"A non-AP MLD shall be able to perform basic operations (such as ... time synchronization ... by monitoring Beacon frames via one or more of its affiliated STAs ..." is not clear. For AP MLD, section 35.3.1 describes "An AP MLD or an NSTR mobile AP MLD shall correct the clock drift to be within +/-30 Î¼s between TSF timers of any two APs affiliated with the AP MLD or the NSTR mobile AP MLD." However, there is no </w:t>
            </w:r>
            <w:proofErr w:type="spellStart"/>
            <w:r w:rsidRPr="00207605">
              <w:rPr>
                <w:rFonts w:ascii="Times New Roman" w:hAnsi="Times New Roman" w:cs="Times New Roman"/>
                <w:sz w:val="16"/>
                <w:szCs w:val="16"/>
              </w:rPr>
              <w:t>decription</w:t>
            </w:r>
            <w:proofErr w:type="spellEnd"/>
            <w:r w:rsidRPr="00207605">
              <w:rPr>
                <w:rFonts w:ascii="Times New Roman" w:hAnsi="Times New Roman" w:cs="Times New Roman"/>
                <w:sz w:val="16"/>
                <w:szCs w:val="16"/>
              </w:rPr>
              <w:t xml:space="preserve"> for non-AP MLD.</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77F8558" w14:textId="77777777" w:rsidR="000A3167" w:rsidRPr="00207605" w:rsidRDefault="000A3167" w:rsidP="0032655C">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Add the following language in 35.3.1:</w:t>
            </w:r>
            <w:r w:rsidRPr="00207605">
              <w:rPr>
                <w:rFonts w:ascii="Times New Roman" w:hAnsi="Times New Roman" w:cs="Times New Roman"/>
                <w:sz w:val="16"/>
                <w:szCs w:val="16"/>
              </w:rPr>
              <w:br/>
              <w:t>"A non-AP MLD shall maintain a common TSF timer. Each STA affiliated with the non-AP MLD shall correct the clock drift to be within +/-30</w:t>
            </w:r>
            <w:r w:rsidRPr="00207605">
              <w:rPr>
                <w:rFonts w:ascii="Times New Roman" w:hAnsi="Times New Roman" w:cs="Times New Roman"/>
                <w:sz w:val="16"/>
                <w:szCs w:val="16"/>
              </w:rPr>
              <w:br/>
              <w:t>Î¼s between its TSF timer and the common TSF timer."</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5E9CD2CD" w14:textId="77777777" w:rsidR="00DD362F" w:rsidRDefault="00DD362F" w:rsidP="00DD362F">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14FDEEF" w14:textId="77777777" w:rsidR="00DD362F" w:rsidRDefault="00DD362F" w:rsidP="00DD362F">
            <w:pPr>
              <w:suppressAutoHyphens/>
              <w:spacing w:after="0"/>
              <w:rPr>
                <w:rFonts w:ascii="Times New Roman" w:hAnsi="Times New Roman" w:cs="Times New Roman"/>
                <w:bCs/>
                <w:sz w:val="16"/>
                <w:szCs w:val="16"/>
              </w:rPr>
            </w:pPr>
          </w:p>
          <w:p w14:paraId="30285636" w14:textId="5DBB6F0B" w:rsidR="00DD362F" w:rsidRDefault="00DD362F" w:rsidP="00DD362F">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CID 10896</w:t>
            </w:r>
          </w:p>
          <w:p w14:paraId="168011DD" w14:textId="77777777" w:rsidR="00DD362F" w:rsidRDefault="00DD362F" w:rsidP="00DD362F">
            <w:pPr>
              <w:suppressAutoHyphens/>
              <w:spacing w:after="0"/>
              <w:rPr>
                <w:rFonts w:ascii="Times New Roman" w:hAnsi="Times New Roman" w:cs="Times New Roman"/>
                <w:bCs/>
                <w:sz w:val="16"/>
                <w:szCs w:val="16"/>
              </w:rPr>
            </w:pPr>
          </w:p>
          <w:p w14:paraId="222B79E8" w14:textId="4A3A0042" w:rsidR="000A3167" w:rsidRPr="00873E72" w:rsidRDefault="00DD362F" w:rsidP="00DD362F">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proposed in the resolution for CID 10896</w:t>
            </w:r>
          </w:p>
        </w:tc>
      </w:tr>
      <w:tr w:rsidR="00207605" w:rsidRPr="008B0293" w14:paraId="232E0284"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B75273F" w14:textId="1F70D6B7" w:rsidR="00207605" w:rsidRPr="00207605" w:rsidRDefault="00207605" w:rsidP="00207605">
            <w:pPr>
              <w:suppressAutoHyphens/>
              <w:spacing w:after="0"/>
              <w:rPr>
                <w:rFonts w:ascii="Times New Roman" w:hAnsi="Times New Roman" w:cs="Times New Roman"/>
                <w:color w:val="000000" w:themeColor="text1"/>
                <w:sz w:val="16"/>
                <w:szCs w:val="16"/>
              </w:rPr>
            </w:pPr>
            <w:r w:rsidRPr="00207605">
              <w:rPr>
                <w:rFonts w:ascii="Times New Roman" w:hAnsi="Times New Roman" w:cs="Times New Roman"/>
                <w:sz w:val="16"/>
                <w:szCs w:val="16"/>
              </w:rPr>
              <w:t>11185</w:t>
            </w:r>
          </w:p>
        </w:tc>
        <w:tc>
          <w:tcPr>
            <w:tcW w:w="1080" w:type="dxa"/>
            <w:tcBorders>
              <w:top w:val="single" w:sz="4" w:space="0" w:color="auto"/>
              <w:left w:val="single" w:sz="4" w:space="0" w:color="auto"/>
              <w:bottom w:val="single" w:sz="4" w:space="0" w:color="auto"/>
              <w:right w:val="single" w:sz="4" w:space="0" w:color="auto"/>
            </w:tcBorders>
          </w:tcPr>
          <w:p w14:paraId="186F82D7" w14:textId="167BC017"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Joseph Levy</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8FB3B9D" w14:textId="1B9F94F7"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35.3.2.1</w:t>
            </w:r>
          </w:p>
        </w:tc>
        <w:tc>
          <w:tcPr>
            <w:tcW w:w="720" w:type="dxa"/>
            <w:tcBorders>
              <w:top w:val="single" w:sz="4" w:space="0" w:color="auto"/>
              <w:left w:val="single" w:sz="4" w:space="0" w:color="auto"/>
              <w:bottom w:val="single" w:sz="4" w:space="0" w:color="auto"/>
              <w:right w:val="single" w:sz="4" w:space="0" w:color="auto"/>
            </w:tcBorders>
          </w:tcPr>
          <w:p w14:paraId="292AB0C8" w14:textId="4AB7E819"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405.51</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5CCABB7" w14:textId="6E71DB0B"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 xml:space="preserve">An AP affiliated with an AP MLD is not defined, </w:t>
            </w:r>
            <w:proofErr w:type="gramStart"/>
            <w:r w:rsidRPr="00207605">
              <w:rPr>
                <w:rFonts w:ascii="Times New Roman" w:hAnsi="Times New Roman" w:cs="Times New Roman"/>
                <w:sz w:val="16"/>
                <w:szCs w:val="16"/>
              </w:rPr>
              <w:t>An</w:t>
            </w:r>
            <w:proofErr w:type="gramEnd"/>
            <w:r w:rsidRPr="00207605">
              <w:rPr>
                <w:rFonts w:ascii="Times New Roman" w:hAnsi="Times New Roman" w:cs="Times New Roman"/>
                <w:sz w:val="16"/>
                <w:szCs w:val="16"/>
              </w:rPr>
              <w:t xml:space="preserve"> affiliated STA is defined, but that definitions does not define affiliated AP or an AP affiliated within AP MLD.  To minimize beacon overhead, it was agreed that AP MLDs will not transmit beacons, and that "legacy APs" contained in the same physical device as the AP MLD would transmit beacons containing the MLD Basic Multi-Link element as described in 35.3.2 and 35.3.4.  This should be clearly stated in this clause.  Please add the necessary description to make it clear that logical entity that transmits Beacon frames and Probe Response frames that contain </w:t>
            </w:r>
            <w:proofErr w:type="gramStart"/>
            <w:r w:rsidRPr="00207605">
              <w:rPr>
                <w:rFonts w:ascii="Times New Roman" w:hAnsi="Times New Roman" w:cs="Times New Roman"/>
                <w:sz w:val="16"/>
                <w:szCs w:val="16"/>
              </w:rPr>
              <w:t>a</w:t>
            </w:r>
            <w:proofErr w:type="gramEnd"/>
            <w:r w:rsidRPr="00207605">
              <w:rPr>
                <w:rFonts w:ascii="Times New Roman" w:hAnsi="Times New Roman" w:cs="Times New Roman"/>
                <w:sz w:val="16"/>
                <w:szCs w:val="16"/>
              </w:rPr>
              <w:t xml:space="preserve"> AP MLD's Basic Multi-Link element are the collocated "legacy" APs and the AP MLD.</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77E47B1F" w14:textId="4524CE09"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As in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754D3D7C" w14:textId="77777777" w:rsidR="00207605" w:rsidRDefault="00286A33" w:rsidP="002076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31263E79" w14:textId="2337756F" w:rsidR="00286A33" w:rsidRDefault="00286A33" w:rsidP="00207605">
            <w:pPr>
              <w:suppressAutoHyphens/>
              <w:spacing w:after="0"/>
              <w:rPr>
                <w:rFonts w:ascii="Times New Roman" w:hAnsi="Times New Roman" w:cs="Times New Roman"/>
                <w:bCs/>
                <w:sz w:val="16"/>
                <w:szCs w:val="16"/>
              </w:rPr>
            </w:pPr>
          </w:p>
          <w:p w14:paraId="21A0F61F" w14:textId="44A7311E" w:rsidR="00682E9D" w:rsidRPr="00682E9D" w:rsidRDefault="00682E9D" w:rsidP="00207605">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cited paragraph was revised as a resolution to several comments </w:t>
            </w:r>
            <w:r w:rsidR="009B04C4">
              <w:rPr>
                <w:rFonts w:ascii="Times New Roman" w:hAnsi="Times New Roman" w:cs="Times New Roman"/>
                <w:bCs/>
                <w:sz w:val="16"/>
                <w:szCs w:val="16"/>
              </w:rPr>
              <w:t xml:space="preserve">and the updated text appears in D2.1.1. The issues point out by this comment are no longer </w:t>
            </w:r>
            <w:r w:rsidR="00313D10">
              <w:rPr>
                <w:rFonts w:ascii="Times New Roman" w:hAnsi="Times New Roman" w:cs="Times New Roman"/>
                <w:bCs/>
                <w:sz w:val="16"/>
                <w:szCs w:val="16"/>
              </w:rPr>
              <w:t>applicable to the revised text in D2.1.1. Therefore, no further changes are needed to address this comment.</w:t>
            </w:r>
          </w:p>
          <w:p w14:paraId="57E8182E" w14:textId="77777777" w:rsidR="00682E9D" w:rsidRDefault="00682E9D" w:rsidP="00207605">
            <w:pPr>
              <w:suppressAutoHyphens/>
              <w:spacing w:after="0"/>
              <w:rPr>
                <w:rFonts w:ascii="Times New Roman" w:hAnsi="Times New Roman" w:cs="Times New Roman"/>
                <w:b/>
                <w:sz w:val="16"/>
                <w:szCs w:val="16"/>
              </w:rPr>
            </w:pPr>
          </w:p>
          <w:p w14:paraId="135446D5" w14:textId="25C2DFDD" w:rsidR="00313D10" w:rsidRPr="00873E72" w:rsidRDefault="00313D10" w:rsidP="0020760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same resolution as CID 10</w:t>
            </w:r>
            <w:r w:rsidR="00583020">
              <w:rPr>
                <w:rFonts w:ascii="Times New Roman" w:hAnsi="Times New Roman" w:cs="Times New Roman"/>
                <w:b/>
                <w:sz w:val="16"/>
                <w:szCs w:val="16"/>
              </w:rPr>
              <w:t>303 (already implemented in D2.1.1)</w:t>
            </w:r>
          </w:p>
        </w:tc>
      </w:tr>
      <w:tr w:rsidR="00207605" w:rsidRPr="008B0293" w14:paraId="43E8C20E"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7235114" w14:textId="333763CD" w:rsidR="00207605" w:rsidRPr="00207605" w:rsidRDefault="00207605" w:rsidP="00207605">
            <w:pPr>
              <w:suppressAutoHyphens/>
              <w:spacing w:after="0"/>
              <w:rPr>
                <w:rFonts w:ascii="Times New Roman" w:hAnsi="Times New Roman" w:cs="Times New Roman"/>
                <w:color w:val="000000" w:themeColor="text1"/>
                <w:sz w:val="16"/>
                <w:szCs w:val="16"/>
              </w:rPr>
            </w:pPr>
            <w:r w:rsidRPr="004D183D">
              <w:rPr>
                <w:rFonts w:ascii="Times New Roman" w:hAnsi="Times New Roman" w:cs="Times New Roman"/>
                <w:sz w:val="16"/>
                <w:szCs w:val="16"/>
                <w:highlight w:val="yellow"/>
              </w:rPr>
              <w:t>10597</w:t>
            </w:r>
          </w:p>
        </w:tc>
        <w:tc>
          <w:tcPr>
            <w:tcW w:w="1080" w:type="dxa"/>
            <w:tcBorders>
              <w:top w:val="single" w:sz="4" w:space="0" w:color="auto"/>
              <w:left w:val="single" w:sz="4" w:space="0" w:color="auto"/>
              <w:bottom w:val="single" w:sz="4" w:space="0" w:color="auto"/>
              <w:right w:val="single" w:sz="4" w:space="0" w:color="auto"/>
            </w:tcBorders>
          </w:tcPr>
          <w:p w14:paraId="60EA3EE9" w14:textId="6804810E"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Abhishek Patil</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157C57E6" w14:textId="65A10525"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35.3.2.1</w:t>
            </w:r>
          </w:p>
        </w:tc>
        <w:tc>
          <w:tcPr>
            <w:tcW w:w="720" w:type="dxa"/>
            <w:tcBorders>
              <w:top w:val="single" w:sz="4" w:space="0" w:color="auto"/>
              <w:left w:val="single" w:sz="4" w:space="0" w:color="auto"/>
              <w:bottom w:val="single" w:sz="4" w:space="0" w:color="auto"/>
              <w:right w:val="single" w:sz="4" w:space="0" w:color="auto"/>
            </w:tcBorders>
          </w:tcPr>
          <w:p w14:paraId="5E44D191" w14:textId="188538E9"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406.11</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1289EAA" w14:textId="701ED0CB"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 xml:space="preserve">Clarify that an AP MLD assigns a unique link ID to each link on which its affiliated APs operate on and that the link ID is continuous. There can be a gap in </w:t>
            </w:r>
            <w:r w:rsidRPr="00207605">
              <w:rPr>
                <w:rFonts w:ascii="Times New Roman" w:hAnsi="Times New Roman" w:cs="Times New Roman"/>
                <w:sz w:val="16"/>
                <w:szCs w:val="16"/>
              </w:rPr>
              <w:lastRenderedPageBreak/>
              <w:t>the link ID space if the AP MLD performs ML reconfiguration procedure which results in removal of an affiliated AP. However, if the same AP (BSSID) is added back to the same channel, then the AP MLD assigns the same link ID as before.</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5E5BA451" w14:textId="610548C4"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lastRenderedPageBreak/>
              <w:t>As in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1F4F2E42" w14:textId="77777777" w:rsidR="00207605" w:rsidRDefault="002065A2" w:rsidP="002076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D2B6775" w14:textId="77777777" w:rsidR="002065A2" w:rsidRDefault="002065A2" w:rsidP="00207605">
            <w:pPr>
              <w:suppressAutoHyphens/>
              <w:spacing w:after="0"/>
              <w:rPr>
                <w:rFonts w:ascii="Times New Roman" w:hAnsi="Times New Roman" w:cs="Times New Roman"/>
                <w:b/>
                <w:sz w:val="16"/>
                <w:szCs w:val="16"/>
              </w:rPr>
            </w:pPr>
          </w:p>
          <w:p w14:paraId="682E9F83" w14:textId="535C482C" w:rsidR="00720815" w:rsidRDefault="00720815" w:rsidP="00207605">
            <w:pPr>
              <w:suppressAutoHyphens/>
              <w:spacing w:after="0"/>
              <w:rPr>
                <w:rFonts w:ascii="Times New Roman" w:hAnsi="Times New Roman" w:cs="Times New Roman"/>
                <w:bCs/>
                <w:sz w:val="16"/>
                <w:szCs w:val="16"/>
              </w:rPr>
            </w:pPr>
            <w:r w:rsidRPr="000D5930">
              <w:rPr>
                <w:rFonts w:ascii="Times New Roman" w:hAnsi="Times New Roman" w:cs="Times New Roman"/>
                <w:bCs/>
                <w:sz w:val="16"/>
                <w:szCs w:val="16"/>
              </w:rPr>
              <w:t xml:space="preserve">Agree with the comment. </w:t>
            </w:r>
            <w:r w:rsidR="00F43A3D">
              <w:rPr>
                <w:rFonts w:ascii="Times New Roman" w:hAnsi="Times New Roman" w:cs="Times New Roman"/>
                <w:bCs/>
                <w:sz w:val="16"/>
                <w:szCs w:val="16"/>
              </w:rPr>
              <w:t>M</w:t>
            </w:r>
            <w:r w:rsidR="004B045E">
              <w:rPr>
                <w:rFonts w:ascii="Times New Roman" w:hAnsi="Times New Roman" w:cs="Times New Roman"/>
                <w:bCs/>
                <w:sz w:val="16"/>
                <w:szCs w:val="16"/>
              </w:rPr>
              <w:t xml:space="preserve">any MLO features </w:t>
            </w:r>
            <w:r w:rsidR="008C5E1D">
              <w:rPr>
                <w:rFonts w:ascii="Times New Roman" w:hAnsi="Times New Roman" w:cs="Times New Roman"/>
                <w:bCs/>
                <w:sz w:val="16"/>
                <w:szCs w:val="16"/>
              </w:rPr>
              <w:t>use a</w:t>
            </w:r>
            <w:r w:rsidR="004B045E">
              <w:rPr>
                <w:rFonts w:ascii="Times New Roman" w:hAnsi="Times New Roman" w:cs="Times New Roman"/>
                <w:bCs/>
                <w:sz w:val="16"/>
                <w:szCs w:val="16"/>
              </w:rPr>
              <w:t xml:space="preserve"> </w:t>
            </w:r>
            <w:r w:rsidR="008C5E1D">
              <w:rPr>
                <w:rFonts w:ascii="Times New Roman" w:hAnsi="Times New Roman" w:cs="Times New Roman"/>
                <w:bCs/>
                <w:sz w:val="16"/>
                <w:szCs w:val="16"/>
              </w:rPr>
              <w:t xml:space="preserve">link ID </w:t>
            </w:r>
            <w:r w:rsidR="004B045E">
              <w:rPr>
                <w:rFonts w:ascii="Times New Roman" w:hAnsi="Times New Roman" w:cs="Times New Roman"/>
                <w:bCs/>
                <w:sz w:val="16"/>
                <w:szCs w:val="16"/>
              </w:rPr>
              <w:t xml:space="preserve">bitmap </w:t>
            </w:r>
            <w:r w:rsidR="008C5E1D">
              <w:rPr>
                <w:rFonts w:ascii="Times New Roman" w:hAnsi="Times New Roman" w:cs="Times New Roman"/>
                <w:bCs/>
                <w:sz w:val="16"/>
                <w:szCs w:val="16"/>
              </w:rPr>
              <w:t xml:space="preserve">to identify </w:t>
            </w:r>
            <w:r w:rsidR="00F43A3D">
              <w:rPr>
                <w:rFonts w:ascii="Times New Roman" w:hAnsi="Times New Roman" w:cs="Times New Roman"/>
                <w:bCs/>
                <w:sz w:val="16"/>
                <w:szCs w:val="16"/>
              </w:rPr>
              <w:t xml:space="preserve">one or more </w:t>
            </w:r>
            <w:r w:rsidR="008C5E1D">
              <w:rPr>
                <w:rFonts w:ascii="Times New Roman" w:hAnsi="Times New Roman" w:cs="Times New Roman"/>
                <w:bCs/>
                <w:sz w:val="16"/>
                <w:szCs w:val="16"/>
              </w:rPr>
              <w:t>intended link</w:t>
            </w:r>
            <w:r w:rsidR="00F43A3D">
              <w:rPr>
                <w:rFonts w:ascii="Times New Roman" w:hAnsi="Times New Roman" w:cs="Times New Roman"/>
                <w:bCs/>
                <w:sz w:val="16"/>
                <w:szCs w:val="16"/>
              </w:rPr>
              <w:t>s. Therefore</w:t>
            </w:r>
            <w:r w:rsidR="008C5E1D">
              <w:rPr>
                <w:rFonts w:ascii="Times New Roman" w:hAnsi="Times New Roman" w:cs="Times New Roman"/>
                <w:bCs/>
                <w:sz w:val="16"/>
                <w:szCs w:val="16"/>
              </w:rPr>
              <w:t xml:space="preserve">, and efficient assignment of Link </w:t>
            </w:r>
            <w:r w:rsidR="008C5E1D">
              <w:rPr>
                <w:rFonts w:ascii="Times New Roman" w:hAnsi="Times New Roman" w:cs="Times New Roman"/>
                <w:bCs/>
                <w:sz w:val="16"/>
                <w:szCs w:val="16"/>
              </w:rPr>
              <w:lastRenderedPageBreak/>
              <w:t xml:space="preserve">ID is critical. </w:t>
            </w:r>
            <w:r w:rsidR="0091103E">
              <w:rPr>
                <w:rFonts w:ascii="Times New Roman" w:hAnsi="Times New Roman" w:cs="Times New Roman"/>
                <w:bCs/>
                <w:sz w:val="16"/>
                <w:szCs w:val="16"/>
              </w:rPr>
              <w:t>The text is updated as proposed by the comment.</w:t>
            </w:r>
          </w:p>
          <w:p w14:paraId="2614DAFD" w14:textId="77777777" w:rsidR="000D5930" w:rsidRDefault="000D5930" w:rsidP="00207605">
            <w:pPr>
              <w:suppressAutoHyphens/>
              <w:spacing w:after="0"/>
              <w:rPr>
                <w:rFonts w:ascii="Times New Roman" w:hAnsi="Times New Roman" w:cs="Times New Roman"/>
                <w:bCs/>
                <w:sz w:val="16"/>
                <w:szCs w:val="16"/>
              </w:rPr>
            </w:pPr>
          </w:p>
          <w:p w14:paraId="7CBB98FB" w14:textId="2F39D800" w:rsidR="000D5930" w:rsidRPr="000D5930" w:rsidRDefault="000D5930" w:rsidP="00207605">
            <w:pPr>
              <w:suppressAutoHyphens/>
              <w:spacing w:after="0"/>
              <w:rPr>
                <w:rFonts w:ascii="Times New Roman" w:hAnsi="Times New Roman" w:cs="Times New Roman"/>
                <w:bCs/>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proposed in </w:t>
            </w:r>
            <w:r w:rsidR="00134B50">
              <w:rPr>
                <w:rFonts w:ascii="Times New Roman" w:hAnsi="Times New Roman" w:cs="Times New Roman"/>
                <w:b/>
                <w:sz w:val="16"/>
                <w:szCs w:val="16"/>
              </w:rPr>
              <w:t>11-22/1422r2 tagged</w:t>
            </w:r>
            <w:r>
              <w:rPr>
                <w:rFonts w:ascii="Times New Roman" w:hAnsi="Times New Roman" w:cs="Times New Roman"/>
                <w:b/>
                <w:sz w:val="16"/>
                <w:szCs w:val="16"/>
              </w:rPr>
              <w:t xml:space="preserve"> CID 10597</w:t>
            </w:r>
          </w:p>
        </w:tc>
      </w:tr>
      <w:tr w:rsidR="00207605" w:rsidRPr="008B0293" w14:paraId="015F94D9"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3696A14" w14:textId="0E335A9B" w:rsidR="00207605" w:rsidRPr="00207605" w:rsidRDefault="00207605" w:rsidP="00207605">
            <w:pPr>
              <w:suppressAutoHyphens/>
              <w:spacing w:after="0"/>
              <w:rPr>
                <w:rFonts w:ascii="Times New Roman" w:hAnsi="Times New Roman" w:cs="Times New Roman"/>
                <w:color w:val="000000" w:themeColor="text1"/>
                <w:sz w:val="16"/>
                <w:szCs w:val="16"/>
              </w:rPr>
            </w:pPr>
            <w:r w:rsidRPr="00207605">
              <w:rPr>
                <w:rFonts w:ascii="Times New Roman" w:hAnsi="Times New Roman" w:cs="Times New Roman"/>
                <w:sz w:val="16"/>
                <w:szCs w:val="16"/>
              </w:rPr>
              <w:lastRenderedPageBreak/>
              <w:t>13918</w:t>
            </w:r>
          </w:p>
        </w:tc>
        <w:tc>
          <w:tcPr>
            <w:tcW w:w="1080" w:type="dxa"/>
            <w:tcBorders>
              <w:top w:val="single" w:sz="4" w:space="0" w:color="auto"/>
              <w:left w:val="single" w:sz="4" w:space="0" w:color="auto"/>
              <w:bottom w:val="single" w:sz="4" w:space="0" w:color="auto"/>
              <w:right w:val="single" w:sz="4" w:space="0" w:color="auto"/>
            </w:tcBorders>
          </w:tcPr>
          <w:p w14:paraId="0E1756B0" w14:textId="00C263DC"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Ming Gan</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3065541D" w14:textId="3D30392F"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35.3.12.1</w:t>
            </w:r>
          </w:p>
        </w:tc>
        <w:tc>
          <w:tcPr>
            <w:tcW w:w="720" w:type="dxa"/>
            <w:tcBorders>
              <w:top w:val="single" w:sz="4" w:space="0" w:color="auto"/>
              <w:left w:val="single" w:sz="4" w:space="0" w:color="auto"/>
              <w:bottom w:val="single" w:sz="4" w:space="0" w:color="auto"/>
              <w:right w:val="single" w:sz="4" w:space="0" w:color="auto"/>
            </w:tcBorders>
          </w:tcPr>
          <w:p w14:paraId="3A589C86" w14:textId="0DC99F00"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441.09</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74799F29" w14:textId="1DF98F46"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buffered BUs indication in the TIM is MLD level, please remove "mapped to Link 1"</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78DBE9F8" w14:textId="5E1D777C"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please remove "mapped to Link 1"</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3009A871" w14:textId="77777777" w:rsidR="00207605" w:rsidRDefault="002D6E66" w:rsidP="00207605">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1B7E7B8" w14:textId="445AA80F" w:rsidR="002D6E66" w:rsidRPr="001928E3" w:rsidRDefault="002D6E66" w:rsidP="00207605">
            <w:pPr>
              <w:suppressAutoHyphens/>
              <w:spacing w:after="0"/>
              <w:rPr>
                <w:rFonts w:ascii="Times New Roman" w:hAnsi="Times New Roman" w:cs="Times New Roman"/>
                <w:bCs/>
                <w:sz w:val="16"/>
                <w:szCs w:val="16"/>
              </w:rPr>
            </w:pPr>
          </w:p>
          <w:p w14:paraId="64EE2EB3" w14:textId="2DA3FF0D" w:rsidR="001928E3" w:rsidRPr="001928E3" w:rsidRDefault="001928E3" w:rsidP="00207605">
            <w:pPr>
              <w:suppressAutoHyphens/>
              <w:spacing w:after="0"/>
              <w:rPr>
                <w:rFonts w:ascii="Times New Roman" w:hAnsi="Times New Roman" w:cs="Times New Roman"/>
                <w:bCs/>
                <w:sz w:val="16"/>
                <w:szCs w:val="16"/>
              </w:rPr>
            </w:pPr>
            <w:r w:rsidRPr="001928E3">
              <w:rPr>
                <w:rFonts w:ascii="Times New Roman" w:hAnsi="Times New Roman" w:cs="Times New Roman"/>
                <w:bCs/>
                <w:sz w:val="16"/>
                <w:szCs w:val="16"/>
              </w:rPr>
              <w:t xml:space="preserve">Agree with the comment. The cited paragraph is updated to </w:t>
            </w:r>
            <w:r w:rsidR="005516EE">
              <w:rPr>
                <w:rFonts w:ascii="Times New Roman" w:hAnsi="Times New Roman" w:cs="Times New Roman"/>
                <w:bCs/>
                <w:sz w:val="16"/>
                <w:szCs w:val="16"/>
              </w:rPr>
              <w:t xml:space="preserve">clarify that the example is for default mapping or the case where all TIDs are mapped to the same subset of links. The </w:t>
            </w:r>
            <w:r w:rsidR="00F928DC">
              <w:rPr>
                <w:rFonts w:ascii="Times New Roman" w:hAnsi="Times New Roman" w:cs="Times New Roman"/>
                <w:bCs/>
                <w:sz w:val="16"/>
                <w:szCs w:val="16"/>
              </w:rPr>
              <w:t>term ‘mapped to Link 1’ is deleted.</w:t>
            </w:r>
          </w:p>
          <w:p w14:paraId="1FCDB798" w14:textId="77777777" w:rsidR="002D6E66" w:rsidRDefault="002D6E66" w:rsidP="00207605">
            <w:pPr>
              <w:suppressAutoHyphens/>
              <w:spacing w:after="0"/>
              <w:rPr>
                <w:rFonts w:ascii="Times New Roman" w:hAnsi="Times New Roman" w:cs="Times New Roman"/>
                <w:b/>
                <w:sz w:val="16"/>
                <w:szCs w:val="16"/>
              </w:rPr>
            </w:pPr>
          </w:p>
          <w:p w14:paraId="27ABB586" w14:textId="15B4B48B" w:rsidR="001928E3" w:rsidRPr="00873E72" w:rsidRDefault="001928E3" w:rsidP="0020760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proposed in </w:t>
            </w:r>
            <w:r w:rsidR="00134B50">
              <w:rPr>
                <w:rFonts w:ascii="Times New Roman" w:hAnsi="Times New Roman" w:cs="Times New Roman"/>
                <w:b/>
                <w:sz w:val="16"/>
                <w:szCs w:val="16"/>
              </w:rPr>
              <w:t>11-22/1422r2 tagged</w:t>
            </w:r>
            <w:r>
              <w:rPr>
                <w:rFonts w:ascii="Times New Roman" w:hAnsi="Times New Roman" w:cs="Times New Roman"/>
                <w:b/>
                <w:sz w:val="16"/>
                <w:szCs w:val="16"/>
              </w:rPr>
              <w:t xml:space="preserve"> CID 13918</w:t>
            </w:r>
          </w:p>
        </w:tc>
      </w:tr>
      <w:tr w:rsidR="00207605" w:rsidRPr="008B0293" w14:paraId="4D4F7F1F"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08214AC" w14:textId="76C7277B" w:rsidR="00207605" w:rsidRPr="00207605" w:rsidRDefault="00207605" w:rsidP="00207605">
            <w:pPr>
              <w:suppressAutoHyphens/>
              <w:spacing w:after="0"/>
              <w:rPr>
                <w:rFonts w:ascii="Times New Roman" w:hAnsi="Times New Roman" w:cs="Times New Roman"/>
                <w:color w:val="000000" w:themeColor="text1"/>
                <w:sz w:val="16"/>
                <w:szCs w:val="16"/>
              </w:rPr>
            </w:pPr>
            <w:r w:rsidRPr="00207605">
              <w:rPr>
                <w:rFonts w:ascii="Times New Roman" w:hAnsi="Times New Roman" w:cs="Times New Roman"/>
                <w:sz w:val="16"/>
                <w:szCs w:val="16"/>
              </w:rPr>
              <w:t>13600</w:t>
            </w:r>
          </w:p>
        </w:tc>
        <w:tc>
          <w:tcPr>
            <w:tcW w:w="1080" w:type="dxa"/>
            <w:tcBorders>
              <w:top w:val="single" w:sz="4" w:space="0" w:color="auto"/>
              <w:left w:val="single" w:sz="4" w:space="0" w:color="auto"/>
              <w:bottom w:val="single" w:sz="4" w:space="0" w:color="auto"/>
              <w:right w:val="single" w:sz="4" w:space="0" w:color="auto"/>
            </w:tcBorders>
          </w:tcPr>
          <w:p w14:paraId="195FC1C9" w14:textId="02F6CC90"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Yongho Seok</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999F173" w14:textId="4A8522CE"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35.3.12.2</w:t>
            </w:r>
          </w:p>
        </w:tc>
        <w:tc>
          <w:tcPr>
            <w:tcW w:w="720" w:type="dxa"/>
            <w:tcBorders>
              <w:top w:val="single" w:sz="4" w:space="0" w:color="auto"/>
              <w:left w:val="single" w:sz="4" w:space="0" w:color="auto"/>
              <w:bottom w:val="single" w:sz="4" w:space="0" w:color="auto"/>
              <w:right w:val="single" w:sz="4" w:space="0" w:color="auto"/>
            </w:tcBorders>
          </w:tcPr>
          <w:p w14:paraId="71D074F2" w14:textId="235EB87C"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441.51</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52357E4" w14:textId="194159DE"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"...by monitoring Beacon frames via one or more of its affiliated STAs on their respective enabled links."</w:t>
            </w:r>
            <w:r w:rsidRPr="00207605">
              <w:rPr>
                <w:rFonts w:ascii="Times New Roman" w:hAnsi="Times New Roman" w:cs="Times New Roman"/>
                <w:sz w:val="16"/>
                <w:szCs w:val="16"/>
              </w:rPr>
              <w:br/>
              <w:t>Monitoring one or more links does not limit to single link listening operation, in "a non-AP MLD can receive basic information about the AP MLD and all the APs affiliated with the AP MLD on a single link"</w:t>
            </w:r>
            <w:r w:rsidRPr="00207605">
              <w:rPr>
                <w:rFonts w:ascii="Times New Roman" w:hAnsi="Times New Roman" w:cs="Times New Roman"/>
                <w:sz w:val="16"/>
                <w:szCs w:val="16"/>
              </w:rPr>
              <w:br/>
              <w:t>Change to "...about the AP MLD and all the APs affiliated with the AP MLD on one or more link(s)".</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17EFC4AF" w14:textId="47CC53F8"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As in the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645934E7" w14:textId="2E5C02FC" w:rsidR="00207605" w:rsidRDefault="00323131" w:rsidP="00207605">
            <w:pPr>
              <w:suppressAutoHyphens/>
              <w:spacing w:after="0"/>
              <w:rPr>
                <w:rFonts w:ascii="Times New Roman" w:hAnsi="Times New Roman" w:cs="Times New Roman"/>
                <w:b/>
                <w:sz w:val="16"/>
                <w:szCs w:val="16"/>
              </w:rPr>
            </w:pPr>
            <w:r>
              <w:rPr>
                <w:rFonts w:ascii="Times New Roman" w:hAnsi="Times New Roman" w:cs="Times New Roman"/>
                <w:b/>
                <w:sz w:val="16"/>
                <w:szCs w:val="16"/>
              </w:rPr>
              <w:t>Accepted</w:t>
            </w:r>
          </w:p>
        </w:tc>
      </w:tr>
      <w:tr w:rsidR="00207605" w:rsidRPr="008B0293" w14:paraId="196C3D37"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CD16328" w14:textId="1D113CDA" w:rsidR="00207605" w:rsidRPr="00207605" w:rsidRDefault="00207605" w:rsidP="00207605">
            <w:pPr>
              <w:suppressAutoHyphens/>
              <w:spacing w:after="0"/>
              <w:rPr>
                <w:rFonts w:ascii="Times New Roman" w:hAnsi="Times New Roman" w:cs="Times New Roman"/>
                <w:color w:val="000000" w:themeColor="text1"/>
                <w:sz w:val="16"/>
                <w:szCs w:val="16"/>
              </w:rPr>
            </w:pPr>
            <w:r w:rsidRPr="00207605">
              <w:rPr>
                <w:rFonts w:ascii="Times New Roman" w:hAnsi="Times New Roman" w:cs="Times New Roman"/>
                <w:sz w:val="16"/>
                <w:szCs w:val="16"/>
              </w:rPr>
              <w:t>13426</w:t>
            </w:r>
          </w:p>
        </w:tc>
        <w:tc>
          <w:tcPr>
            <w:tcW w:w="1080" w:type="dxa"/>
            <w:tcBorders>
              <w:top w:val="single" w:sz="4" w:space="0" w:color="auto"/>
              <w:left w:val="single" w:sz="4" w:space="0" w:color="auto"/>
              <w:bottom w:val="single" w:sz="4" w:space="0" w:color="auto"/>
              <w:right w:val="single" w:sz="4" w:space="0" w:color="auto"/>
            </w:tcBorders>
          </w:tcPr>
          <w:p w14:paraId="27D5B29A" w14:textId="0721D1E2"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Liwen Chu</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4C3172D8" w14:textId="65147DEF"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35.3.20</w:t>
            </w:r>
          </w:p>
        </w:tc>
        <w:tc>
          <w:tcPr>
            <w:tcW w:w="720" w:type="dxa"/>
            <w:tcBorders>
              <w:top w:val="single" w:sz="4" w:space="0" w:color="auto"/>
              <w:left w:val="single" w:sz="4" w:space="0" w:color="auto"/>
              <w:bottom w:val="single" w:sz="4" w:space="0" w:color="auto"/>
              <w:right w:val="single" w:sz="4" w:space="0" w:color="auto"/>
            </w:tcBorders>
          </w:tcPr>
          <w:p w14:paraId="200FAB74" w14:textId="79CA803F"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470.20</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4313299" w14:textId="6941FCAB"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 xml:space="preserve">This "shall" statement is not necessary since it can be acquired by "shall" requirement that two AP of an AP MLD </w:t>
            </w:r>
            <w:proofErr w:type="gramStart"/>
            <w:r w:rsidRPr="00207605">
              <w:rPr>
                <w:rFonts w:ascii="Times New Roman" w:hAnsi="Times New Roman" w:cs="Times New Roman"/>
                <w:sz w:val="16"/>
                <w:szCs w:val="16"/>
              </w:rPr>
              <w:t>can't</w:t>
            </w:r>
            <w:proofErr w:type="gramEnd"/>
            <w:r w:rsidRPr="00207605">
              <w:rPr>
                <w:rFonts w:ascii="Times New Roman" w:hAnsi="Times New Roman" w:cs="Times New Roman"/>
                <w:sz w:val="16"/>
                <w:szCs w:val="16"/>
              </w:rPr>
              <w:t xml:space="preserve"> have overlapped channel and the Multiple BSSID definition</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E6EC690" w14:textId="0F1ED2FB"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change it to a note</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16DC0CDB" w14:textId="77777777" w:rsidR="000458E7" w:rsidRPr="000458E7" w:rsidRDefault="004A6C8C" w:rsidP="000458E7">
            <w:pPr>
              <w:suppressAutoHyphens/>
              <w:spacing w:after="0"/>
              <w:rPr>
                <w:rFonts w:ascii="Times New Roman" w:hAnsi="Times New Roman" w:cs="Times New Roman"/>
                <w:bCs/>
                <w:sz w:val="16"/>
                <w:szCs w:val="16"/>
              </w:rPr>
            </w:pPr>
            <w:r>
              <w:rPr>
                <w:rFonts w:ascii="Times New Roman" w:hAnsi="Times New Roman" w:cs="Times New Roman"/>
                <w:b/>
                <w:sz w:val="16"/>
                <w:szCs w:val="16"/>
              </w:rPr>
              <w:t>Revised</w:t>
            </w:r>
          </w:p>
          <w:p w14:paraId="12E5EC80" w14:textId="77777777" w:rsidR="000458E7" w:rsidRPr="000458E7" w:rsidRDefault="000458E7" w:rsidP="000458E7">
            <w:pPr>
              <w:suppressAutoHyphens/>
              <w:spacing w:after="0"/>
              <w:rPr>
                <w:rFonts w:ascii="Times New Roman" w:hAnsi="Times New Roman" w:cs="Times New Roman"/>
                <w:bCs/>
                <w:sz w:val="16"/>
                <w:szCs w:val="16"/>
              </w:rPr>
            </w:pPr>
          </w:p>
          <w:p w14:paraId="19AEB428" w14:textId="7CC5D508" w:rsidR="000458E7" w:rsidRPr="000458E7" w:rsidRDefault="00BD4A03" w:rsidP="000458E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“shall” statement is </w:t>
            </w:r>
            <w:r w:rsidR="00595F8C">
              <w:rPr>
                <w:rFonts w:ascii="Times New Roman" w:hAnsi="Times New Roman" w:cs="Times New Roman"/>
                <w:bCs/>
                <w:sz w:val="16"/>
                <w:szCs w:val="16"/>
              </w:rPr>
              <w:t xml:space="preserve">necessary </w:t>
            </w:r>
            <w:r>
              <w:rPr>
                <w:rFonts w:ascii="Times New Roman" w:hAnsi="Times New Roman" w:cs="Times New Roman"/>
                <w:bCs/>
                <w:sz w:val="16"/>
                <w:szCs w:val="16"/>
              </w:rPr>
              <w:t xml:space="preserve">to clarify the key </w:t>
            </w:r>
            <w:r w:rsidR="00595F8C">
              <w:rPr>
                <w:rFonts w:ascii="Times New Roman" w:hAnsi="Times New Roman" w:cs="Times New Roman"/>
                <w:bCs/>
                <w:sz w:val="16"/>
                <w:szCs w:val="16"/>
              </w:rPr>
              <w:t>reason why APs in an MBSSID set can</w:t>
            </w:r>
            <w:r w:rsidR="0043583C">
              <w:rPr>
                <w:rFonts w:ascii="Times New Roman" w:hAnsi="Times New Roman" w:cs="Times New Roman"/>
                <w:bCs/>
                <w:sz w:val="16"/>
                <w:szCs w:val="16"/>
              </w:rPr>
              <w:t>no</w:t>
            </w:r>
            <w:r w:rsidR="00595F8C">
              <w:rPr>
                <w:rFonts w:ascii="Times New Roman" w:hAnsi="Times New Roman" w:cs="Times New Roman"/>
                <w:bCs/>
                <w:sz w:val="16"/>
                <w:szCs w:val="16"/>
              </w:rPr>
              <w:t xml:space="preserve">t belong to the same MLD. The cited paragraph is updated to highlight the difference </w:t>
            </w:r>
            <w:r w:rsidR="009B0C93">
              <w:rPr>
                <w:rFonts w:ascii="Times New Roman" w:hAnsi="Times New Roman" w:cs="Times New Roman"/>
                <w:bCs/>
                <w:sz w:val="16"/>
                <w:szCs w:val="16"/>
              </w:rPr>
              <w:t>in properties and configuration of APs in a Multiple BSSID set and APs affiliated with the same AP MLD.</w:t>
            </w:r>
          </w:p>
          <w:p w14:paraId="5E422B36" w14:textId="77777777" w:rsidR="000458E7" w:rsidRPr="000458E7" w:rsidRDefault="000458E7" w:rsidP="000458E7">
            <w:pPr>
              <w:suppressAutoHyphens/>
              <w:spacing w:after="0"/>
              <w:rPr>
                <w:rFonts w:ascii="Times New Roman" w:hAnsi="Times New Roman" w:cs="Times New Roman"/>
                <w:bCs/>
                <w:sz w:val="16"/>
                <w:szCs w:val="16"/>
              </w:rPr>
            </w:pPr>
          </w:p>
          <w:p w14:paraId="3AC457E2" w14:textId="7A4A8B05" w:rsidR="003635F1" w:rsidRDefault="003635F1" w:rsidP="0020760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proposed in </w:t>
            </w:r>
            <w:r w:rsidR="00134B50">
              <w:rPr>
                <w:rFonts w:ascii="Times New Roman" w:hAnsi="Times New Roman" w:cs="Times New Roman"/>
                <w:b/>
                <w:sz w:val="16"/>
                <w:szCs w:val="16"/>
              </w:rPr>
              <w:t>11-22/1422r2 tagged</w:t>
            </w:r>
            <w:r>
              <w:rPr>
                <w:rFonts w:ascii="Times New Roman" w:hAnsi="Times New Roman" w:cs="Times New Roman"/>
                <w:b/>
                <w:sz w:val="16"/>
                <w:szCs w:val="16"/>
              </w:rPr>
              <w:t xml:space="preserve"> CID 13426</w:t>
            </w:r>
          </w:p>
        </w:tc>
      </w:tr>
      <w:tr w:rsidR="00207605" w:rsidRPr="008B0293" w14:paraId="49F4AED2"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8751EBA" w14:textId="43562DE2" w:rsidR="00207605" w:rsidRPr="00207605" w:rsidRDefault="00207605" w:rsidP="00207605">
            <w:pPr>
              <w:suppressAutoHyphens/>
              <w:spacing w:after="0"/>
              <w:rPr>
                <w:rFonts w:ascii="Times New Roman" w:hAnsi="Times New Roman" w:cs="Times New Roman"/>
                <w:color w:val="000000" w:themeColor="text1"/>
                <w:sz w:val="16"/>
                <w:szCs w:val="16"/>
              </w:rPr>
            </w:pPr>
            <w:r w:rsidRPr="00207605">
              <w:rPr>
                <w:rFonts w:ascii="Times New Roman" w:hAnsi="Times New Roman" w:cs="Times New Roman"/>
                <w:sz w:val="16"/>
                <w:szCs w:val="16"/>
              </w:rPr>
              <w:t>13427</w:t>
            </w:r>
          </w:p>
        </w:tc>
        <w:tc>
          <w:tcPr>
            <w:tcW w:w="1080" w:type="dxa"/>
            <w:tcBorders>
              <w:top w:val="single" w:sz="4" w:space="0" w:color="auto"/>
              <w:left w:val="single" w:sz="4" w:space="0" w:color="auto"/>
              <w:bottom w:val="single" w:sz="4" w:space="0" w:color="auto"/>
              <w:right w:val="single" w:sz="4" w:space="0" w:color="auto"/>
            </w:tcBorders>
          </w:tcPr>
          <w:p w14:paraId="7028A4CD" w14:textId="7D49874B"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Liwen Chu</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62474781" w14:textId="6D09CDF7"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35.3.20</w:t>
            </w:r>
          </w:p>
        </w:tc>
        <w:tc>
          <w:tcPr>
            <w:tcW w:w="720" w:type="dxa"/>
            <w:tcBorders>
              <w:top w:val="single" w:sz="4" w:space="0" w:color="auto"/>
              <w:left w:val="single" w:sz="4" w:space="0" w:color="auto"/>
              <w:bottom w:val="single" w:sz="4" w:space="0" w:color="auto"/>
              <w:right w:val="single" w:sz="4" w:space="0" w:color="auto"/>
            </w:tcBorders>
          </w:tcPr>
          <w:p w14:paraId="638F0397" w14:textId="34ECCDBE"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470.24</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0089AEFF" w14:textId="6D556977"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 xml:space="preserve">This "shall" statement is not necessary since it can be acquired by "shall" requirement that two AP of an AP MLD </w:t>
            </w:r>
            <w:proofErr w:type="gramStart"/>
            <w:r w:rsidRPr="00207605">
              <w:rPr>
                <w:rFonts w:ascii="Times New Roman" w:hAnsi="Times New Roman" w:cs="Times New Roman"/>
                <w:sz w:val="16"/>
                <w:szCs w:val="16"/>
              </w:rPr>
              <w:t>can't</w:t>
            </w:r>
            <w:proofErr w:type="gramEnd"/>
            <w:r w:rsidRPr="00207605">
              <w:rPr>
                <w:rFonts w:ascii="Times New Roman" w:hAnsi="Times New Roman" w:cs="Times New Roman"/>
                <w:sz w:val="16"/>
                <w:szCs w:val="16"/>
              </w:rPr>
              <w:t xml:space="preserve"> have overlapped channel and the co-host AP definition</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D0B18C5" w14:textId="4694854C" w:rsidR="00207605" w:rsidRPr="00207605" w:rsidRDefault="00207605" w:rsidP="00207605">
            <w:pPr>
              <w:suppressAutoHyphens/>
              <w:spacing w:after="0"/>
              <w:rPr>
                <w:rFonts w:ascii="Times New Roman" w:hAnsi="Times New Roman" w:cs="Times New Roman"/>
                <w:sz w:val="16"/>
                <w:szCs w:val="16"/>
              </w:rPr>
            </w:pPr>
            <w:r w:rsidRPr="00207605">
              <w:rPr>
                <w:rFonts w:ascii="Times New Roman" w:hAnsi="Times New Roman" w:cs="Times New Roman"/>
                <w:sz w:val="16"/>
                <w:szCs w:val="16"/>
              </w:rPr>
              <w:t>change it to a note</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4C94932D" w14:textId="6368947A" w:rsidR="00207605" w:rsidRPr="000458E7" w:rsidRDefault="004A6C8C" w:rsidP="00207605">
            <w:pPr>
              <w:suppressAutoHyphens/>
              <w:spacing w:after="0"/>
              <w:rPr>
                <w:rFonts w:ascii="Times New Roman" w:hAnsi="Times New Roman" w:cs="Times New Roman"/>
                <w:bCs/>
                <w:sz w:val="16"/>
                <w:szCs w:val="16"/>
              </w:rPr>
            </w:pPr>
            <w:r>
              <w:rPr>
                <w:rFonts w:ascii="Times New Roman" w:hAnsi="Times New Roman" w:cs="Times New Roman"/>
                <w:b/>
                <w:sz w:val="16"/>
                <w:szCs w:val="16"/>
              </w:rPr>
              <w:t>Revised</w:t>
            </w:r>
          </w:p>
          <w:p w14:paraId="3E14EDCD" w14:textId="5098B715" w:rsidR="004F76E0" w:rsidRPr="000458E7" w:rsidRDefault="004F76E0" w:rsidP="00207605">
            <w:pPr>
              <w:suppressAutoHyphens/>
              <w:spacing w:after="0"/>
              <w:rPr>
                <w:rFonts w:ascii="Times New Roman" w:hAnsi="Times New Roman" w:cs="Times New Roman"/>
                <w:bCs/>
                <w:sz w:val="16"/>
                <w:szCs w:val="16"/>
              </w:rPr>
            </w:pPr>
          </w:p>
          <w:p w14:paraId="410427DE" w14:textId="2599F08F" w:rsidR="009B0C93" w:rsidRPr="000458E7" w:rsidRDefault="009B0C93" w:rsidP="009B0C9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“shall” statement is necessary to clarify the key reason why APs in a co-hosted </w:t>
            </w:r>
            <w:r w:rsidR="0043583C">
              <w:rPr>
                <w:rFonts w:ascii="Times New Roman" w:hAnsi="Times New Roman" w:cs="Times New Roman"/>
                <w:bCs/>
                <w:sz w:val="16"/>
                <w:szCs w:val="16"/>
              </w:rPr>
              <w:t xml:space="preserve">BSSID </w:t>
            </w:r>
            <w:r>
              <w:rPr>
                <w:rFonts w:ascii="Times New Roman" w:hAnsi="Times New Roman" w:cs="Times New Roman"/>
                <w:bCs/>
                <w:sz w:val="16"/>
                <w:szCs w:val="16"/>
              </w:rPr>
              <w:t>set can</w:t>
            </w:r>
            <w:r w:rsidR="0043583C">
              <w:rPr>
                <w:rFonts w:ascii="Times New Roman" w:hAnsi="Times New Roman" w:cs="Times New Roman"/>
                <w:bCs/>
                <w:sz w:val="16"/>
                <w:szCs w:val="16"/>
              </w:rPr>
              <w:t>no</w:t>
            </w:r>
            <w:r>
              <w:rPr>
                <w:rFonts w:ascii="Times New Roman" w:hAnsi="Times New Roman" w:cs="Times New Roman"/>
                <w:bCs/>
                <w:sz w:val="16"/>
                <w:szCs w:val="16"/>
              </w:rPr>
              <w:t>t belong to the same MLD. The cited paragraph is updated to highlight the difference in properties and configuration of APs in a co-hosted BSSID set and APs affiliated with the same AP MLD.</w:t>
            </w:r>
          </w:p>
          <w:p w14:paraId="0DB484F6" w14:textId="77777777" w:rsidR="004F76E0" w:rsidRPr="000458E7" w:rsidRDefault="004F76E0" w:rsidP="00207605">
            <w:pPr>
              <w:suppressAutoHyphens/>
              <w:spacing w:after="0"/>
              <w:rPr>
                <w:rFonts w:ascii="Times New Roman" w:hAnsi="Times New Roman" w:cs="Times New Roman"/>
                <w:bCs/>
                <w:sz w:val="16"/>
                <w:szCs w:val="16"/>
              </w:rPr>
            </w:pPr>
          </w:p>
          <w:p w14:paraId="6DC216E1" w14:textId="17C7A210" w:rsidR="004F76E0" w:rsidRPr="00873E72" w:rsidRDefault="004F76E0" w:rsidP="0020760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proposed in </w:t>
            </w:r>
            <w:r w:rsidR="00134B50">
              <w:rPr>
                <w:rFonts w:ascii="Times New Roman" w:hAnsi="Times New Roman" w:cs="Times New Roman"/>
                <w:b/>
                <w:sz w:val="16"/>
                <w:szCs w:val="16"/>
              </w:rPr>
              <w:t>11-22/1422r2 tagged</w:t>
            </w:r>
            <w:r>
              <w:rPr>
                <w:rFonts w:ascii="Times New Roman" w:hAnsi="Times New Roman" w:cs="Times New Roman"/>
                <w:b/>
                <w:sz w:val="16"/>
                <w:szCs w:val="16"/>
              </w:rPr>
              <w:t xml:space="preserve"> CID 13427</w:t>
            </w:r>
          </w:p>
        </w:tc>
      </w:tr>
      <w:tr w:rsidR="00824A66" w:rsidRPr="008B0293" w14:paraId="6A2924B1"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99009FD" w14:textId="77777777" w:rsidR="00824A66" w:rsidRPr="00207605" w:rsidRDefault="00824A66" w:rsidP="0032655C">
            <w:pPr>
              <w:suppressAutoHyphens/>
              <w:spacing w:after="0"/>
              <w:rPr>
                <w:rFonts w:ascii="Times New Roman" w:hAnsi="Times New Roman" w:cs="Times New Roman"/>
                <w:sz w:val="16"/>
                <w:szCs w:val="16"/>
              </w:rPr>
            </w:pPr>
            <w:r w:rsidRPr="00FD474A">
              <w:rPr>
                <w:rFonts w:ascii="Times New Roman" w:hAnsi="Times New Roman" w:cs="Times New Roman"/>
                <w:sz w:val="16"/>
                <w:szCs w:val="16"/>
              </w:rPr>
              <w:t>14116</w:t>
            </w:r>
          </w:p>
        </w:tc>
        <w:tc>
          <w:tcPr>
            <w:tcW w:w="1080" w:type="dxa"/>
            <w:tcBorders>
              <w:top w:val="single" w:sz="4" w:space="0" w:color="auto"/>
              <w:left w:val="single" w:sz="4" w:space="0" w:color="auto"/>
              <w:bottom w:val="single" w:sz="4" w:space="0" w:color="auto"/>
              <w:right w:val="single" w:sz="4" w:space="0" w:color="auto"/>
            </w:tcBorders>
          </w:tcPr>
          <w:p w14:paraId="65DBF4D1" w14:textId="77777777" w:rsidR="00824A66" w:rsidRPr="00207605" w:rsidRDefault="00824A66" w:rsidP="0032655C">
            <w:pPr>
              <w:suppressAutoHyphens/>
              <w:spacing w:after="0"/>
              <w:rPr>
                <w:rFonts w:ascii="Times New Roman" w:hAnsi="Times New Roman" w:cs="Times New Roman"/>
                <w:sz w:val="16"/>
                <w:szCs w:val="16"/>
              </w:rPr>
            </w:pPr>
            <w:r w:rsidRPr="00FD474A">
              <w:rPr>
                <w:rFonts w:ascii="Times New Roman" w:hAnsi="Times New Roman" w:cs="Times New Roman"/>
                <w:sz w:val="16"/>
                <w:szCs w:val="16"/>
              </w:rPr>
              <w:t>Li-Hsiang Sun</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424BE1D3" w14:textId="77777777" w:rsidR="00824A66" w:rsidRPr="00207605" w:rsidRDefault="00824A66" w:rsidP="0032655C">
            <w:pPr>
              <w:suppressAutoHyphens/>
              <w:spacing w:after="0"/>
              <w:rPr>
                <w:rFonts w:ascii="Times New Roman" w:hAnsi="Times New Roman" w:cs="Times New Roman"/>
                <w:sz w:val="16"/>
                <w:szCs w:val="16"/>
              </w:rPr>
            </w:pPr>
            <w:r w:rsidRPr="00FD474A">
              <w:rPr>
                <w:rFonts w:ascii="Times New Roman" w:hAnsi="Times New Roman" w:cs="Times New Roman"/>
                <w:sz w:val="16"/>
                <w:szCs w:val="16"/>
              </w:rPr>
              <w:t>35.3.21.2</w:t>
            </w:r>
          </w:p>
        </w:tc>
        <w:tc>
          <w:tcPr>
            <w:tcW w:w="720" w:type="dxa"/>
            <w:tcBorders>
              <w:top w:val="single" w:sz="4" w:space="0" w:color="auto"/>
              <w:left w:val="single" w:sz="4" w:space="0" w:color="auto"/>
              <w:bottom w:val="single" w:sz="4" w:space="0" w:color="auto"/>
              <w:right w:val="single" w:sz="4" w:space="0" w:color="auto"/>
            </w:tcBorders>
          </w:tcPr>
          <w:p w14:paraId="742324B4" w14:textId="77777777" w:rsidR="00824A66" w:rsidRPr="00207605" w:rsidRDefault="00824A66" w:rsidP="0032655C">
            <w:pPr>
              <w:suppressAutoHyphens/>
              <w:spacing w:after="0"/>
              <w:rPr>
                <w:rFonts w:ascii="Times New Roman" w:hAnsi="Times New Roman" w:cs="Times New Roman"/>
                <w:sz w:val="16"/>
                <w:szCs w:val="16"/>
              </w:rPr>
            </w:pPr>
            <w:r w:rsidRPr="00FD474A">
              <w:rPr>
                <w:rFonts w:ascii="Times New Roman" w:hAnsi="Times New Roman" w:cs="Times New Roman"/>
                <w:sz w:val="16"/>
                <w:szCs w:val="16"/>
              </w:rPr>
              <w:t>471.12</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0344116B" w14:textId="77777777" w:rsidR="00824A66" w:rsidRPr="00207605" w:rsidRDefault="00824A66" w:rsidP="0032655C">
            <w:pPr>
              <w:suppressAutoHyphens/>
              <w:spacing w:after="0"/>
              <w:rPr>
                <w:rFonts w:ascii="Times New Roman" w:hAnsi="Times New Roman" w:cs="Times New Roman"/>
                <w:sz w:val="16"/>
                <w:szCs w:val="16"/>
              </w:rPr>
            </w:pPr>
            <w:r w:rsidRPr="00FD474A">
              <w:rPr>
                <w:rFonts w:ascii="Times New Roman" w:hAnsi="Times New Roman" w:cs="Times New Roman"/>
                <w:sz w:val="16"/>
                <w:szCs w:val="16"/>
              </w:rPr>
              <w:t>"When a non-AP MLD that has performed multi-link setup with an AP MLD establishes a single link TDLS direct link on one of its links"</w:t>
            </w:r>
            <w:r w:rsidRPr="00FD474A">
              <w:rPr>
                <w:rFonts w:ascii="Times New Roman" w:hAnsi="Times New Roman" w:cs="Times New Roman"/>
                <w:sz w:val="16"/>
                <w:szCs w:val="16"/>
              </w:rPr>
              <w:br/>
            </w:r>
            <w:r w:rsidRPr="00FD474A">
              <w:rPr>
                <w:rFonts w:ascii="Times New Roman" w:hAnsi="Times New Roman" w:cs="Times New Roman"/>
                <w:sz w:val="16"/>
                <w:szCs w:val="16"/>
              </w:rPr>
              <w:br/>
              <w:t xml:space="preserve">How does a TDLS MLD verify the TDLS link is </w:t>
            </w:r>
            <w:proofErr w:type="gramStart"/>
            <w:r w:rsidRPr="00FD474A">
              <w:rPr>
                <w:rFonts w:ascii="Times New Roman" w:hAnsi="Times New Roman" w:cs="Times New Roman"/>
                <w:sz w:val="16"/>
                <w:szCs w:val="16"/>
              </w:rPr>
              <w:t>actually a</w:t>
            </w:r>
            <w:proofErr w:type="gramEnd"/>
            <w:r w:rsidRPr="00FD474A">
              <w:rPr>
                <w:rFonts w:ascii="Times New Roman" w:hAnsi="Times New Roman" w:cs="Times New Roman"/>
                <w:sz w:val="16"/>
                <w:szCs w:val="16"/>
              </w:rPr>
              <w:t xml:space="preserve"> setup link of the TDLS peer since the AP does not examine the link identifier of the setup up frames</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55CEB71" w14:textId="77777777" w:rsidR="00824A66" w:rsidRPr="00207605" w:rsidRDefault="00824A66" w:rsidP="0032655C">
            <w:pPr>
              <w:suppressAutoHyphens/>
              <w:spacing w:after="0"/>
              <w:rPr>
                <w:rFonts w:ascii="Times New Roman" w:hAnsi="Times New Roman" w:cs="Times New Roman"/>
                <w:sz w:val="16"/>
                <w:szCs w:val="16"/>
              </w:rPr>
            </w:pPr>
            <w:r w:rsidRPr="00FD474A">
              <w:rPr>
                <w:rFonts w:ascii="Times New Roman" w:hAnsi="Times New Roman" w:cs="Times New Roman"/>
                <w:sz w:val="16"/>
                <w:szCs w:val="16"/>
              </w:rPr>
              <w:t>Extend link identifier element to include a MIC that is generated by the GTK/IGTK of the link.</w:t>
            </w:r>
            <w:r w:rsidRPr="00FD474A">
              <w:rPr>
                <w:rFonts w:ascii="Times New Roman" w:hAnsi="Times New Roman" w:cs="Times New Roman"/>
                <w:sz w:val="16"/>
                <w:szCs w:val="16"/>
              </w:rPr>
              <w:br/>
            </w:r>
            <w:r w:rsidRPr="00FD474A">
              <w:rPr>
                <w:rFonts w:ascii="Times New Roman" w:hAnsi="Times New Roman" w:cs="Times New Roman"/>
                <w:sz w:val="16"/>
                <w:szCs w:val="16"/>
              </w:rPr>
              <w:br/>
              <w:t>The responding MLD may ignore the setup frames if MIC does not check</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148B45A0" w14:textId="77777777" w:rsidR="00824A66" w:rsidRDefault="002B2D67" w:rsidP="0032655C">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59CA9075" w14:textId="77777777" w:rsidR="004B1903" w:rsidRDefault="004B1903" w:rsidP="0032655C">
            <w:pPr>
              <w:suppressAutoHyphens/>
              <w:spacing w:after="0"/>
              <w:rPr>
                <w:rFonts w:ascii="Times New Roman" w:hAnsi="Times New Roman" w:cs="Times New Roman"/>
                <w:bCs/>
                <w:sz w:val="16"/>
                <w:szCs w:val="16"/>
              </w:rPr>
            </w:pPr>
          </w:p>
          <w:p w14:paraId="40B5EA8B" w14:textId="24F1B444" w:rsidR="004B1903" w:rsidRDefault="009D21DD" w:rsidP="00833C31">
            <w:pPr>
              <w:suppressAutoHyphens/>
              <w:spacing w:after="0"/>
              <w:rPr>
                <w:rFonts w:ascii="Times New Roman" w:hAnsi="Times New Roman" w:cs="Times New Roman"/>
                <w:bCs/>
                <w:sz w:val="16"/>
                <w:szCs w:val="16"/>
              </w:rPr>
            </w:pPr>
            <w:r>
              <w:rPr>
                <w:rFonts w:ascii="Times New Roman" w:hAnsi="Times New Roman" w:cs="Times New Roman"/>
                <w:bCs/>
                <w:sz w:val="16"/>
                <w:szCs w:val="16"/>
              </w:rPr>
              <w:t>Baseline spec (11.20.3) requires a TDLS STA to respond only if the BSSID in the Link Identifier element matches the associated AP</w:t>
            </w:r>
            <w:r w:rsidR="00327A64">
              <w:rPr>
                <w:rFonts w:ascii="Times New Roman" w:hAnsi="Times New Roman" w:cs="Times New Roman"/>
                <w:bCs/>
                <w:sz w:val="16"/>
                <w:szCs w:val="16"/>
              </w:rPr>
              <w:t>.</w:t>
            </w:r>
          </w:p>
          <w:p w14:paraId="38C14963" w14:textId="4E918C08" w:rsidR="00807D83" w:rsidRPr="004B1903" w:rsidRDefault="00807D83" w:rsidP="00833C31">
            <w:pPr>
              <w:suppressAutoHyphens/>
              <w:spacing w:after="0"/>
              <w:rPr>
                <w:rFonts w:ascii="Times New Roman" w:hAnsi="Times New Roman" w:cs="Times New Roman"/>
                <w:bCs/>
                <w:sz w:val="16"/>
                <w:szCs w:val="16"/>
              </w:rPr>
            </w:pPr>
          </w:p>
        </w:tc>
      </w:tr>
      <w:tr w:rsidR="00D801A8" w:rsidRPr="001800E2" w14:paraId="09F6BA63"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0538123" w14:textId="268350F0"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lastRenderedPageBreak/>
              <w:t>13009</w:t>
            </w:r>
          </w:p>
        </w:tc>
        <w:tc>
          <w:tcPr>
            <w:tcW w:w="1080" w:type="dxa"/>
            <w:tcBorders>
              <w:top w:val="single" w:sz="4" w:space="0" w:color="auto"/>
              <w:left w:val="single" w:sz="4" w:space="0" w:color="auto"/>
              <w:bottom w:val="single" w:sz="4" w:space="0" w:color="auto"/>
              <w:right w:val="single" w:sz="4" w:space="0" w:color="auto"/>
            </w:tcBorders>
          </w:tcPr>
          <w:p w14:paraId="6E8DD675" w14:textId="16C4C934"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Chunyu Hu</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52692FED" w14:textId="16678458"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35.3.21.2</w:t>
            </w:r>
          </w:p>
        </w:tc>
        <w:tc>
          <w:tcPr>
            <w:tcW w:w="720" w:type="dxa"/>
            <w:tcBorders>
              <w:top w:val="single" w:sz="4" w:space="0" w:color="auto"/>
              <w:left w:val="single" w:sz="4" w:space="0" w:color="auto"/>
              <w:bottom w:val="single" w:sz="4" w:space="0" w:color="auto"/>
              <w:right w:val="single" w:sz="4" w:space="0" w:color="auto"/>
            </w:tcBorders>
          </w:tcPr>
          <w:p w14:paraId="286086D1" w14:textId="1C4CDD24"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471.15</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1A20D319" w14:textId="4BCC7842"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 xml:space="preserve">Wr.t. the </w:t>
            </w:r>
            <w:proofErr w:type="spellStart"/>
            <w:r w:rsidRPr="001800E2">
              <w:rPr>
                <w:rFonts w:ascii="Times New Roman" w:hAnsi="Times New Roman" w:cs="Times New Roman"/>
                <w:sz w:val="16"/>
                <w:szCs w:val="16"/>
              </w:rPr>
              <w:t>the</w:t>
            </w:r>
            <w:proofErr w:type="spellEnd"/>
            <w:r w:rsidRPr="001800E2">
              <w:rPr>
                <w:rFonts w:ascii="Times New Roman" w:hAnsi="Times New Roman" w:cs="Times New Roman"/>
                <w:sz w:val="16"/>
                <w:szCs w:val="16"/>
              </w:rPr>
              <w:t xml:space="preserve"> single link TDLS, does it both ends to be a STA affiliated with the non-AP MLD?</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784F3162" w14:textId="7E2E4F12"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Add text to be clear.</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31B28EE4" w14:textId="77777777" w:rsidR="00D801A8" w:rsidRPr="00295162" w:rsidRDefault="00655E3B" w:rsidP="00D801A8">
            <w:pPr>
              <w:suppressAutoHyphens/>
              <w:spacing w:after="0"/>
              <w:rPr>
                <w:rFonts w:ascii="Times New Roman" w:hAnsi="Times New Roman" w:cs="Times New Roman"/>
                <w:b/>
                <w:bCs/>
                <w:sz w:val="16"/>
                <w:szCs w:val="16"/>
              </w:rPr>
            </w:pPr>
            <w:r w:rsidRPr="00295162">
              <w:rPr>
                <w:rFonts w:ascii="Times New Roman" w:hAnsi="Times New Roman" w:cs="Times New Roman"/>
                <w:b/>
                <w:bCs/>
                <w:sz w:val="16"/>
                <w:szCs w:val="16"/>
              </w:rPr>
              <w:t>Revised</w:t>
            </w:r>
          </w:p>
          <w:p w14:paraId="40479EE1" w14:textId="77777777" w:rsidR="008A493F" w:rsidRDefault="008A493F" w:rsidP="00D801A8">
            <w:pPr>
              <w:suppressAutoHyphens/>
              <w:spacing w:after="0"/>
              <w:rPr>
                <w:rFonts w:ascii="Times New Roman" w:hAnsi="Times New Roman" w:cs="Times New Roman"/>
                <w:sz w:val="16"/>
                <w:szCs w:val="16"/>
              </w:rPr>
            </w:pPr>
          </w:p>
          <w:p w14:paraId="0F453B89" w14:textId="77777777" w:rsidR="008A493F" w:rsidRDefault="008A493F" w:rsidP="00D801A8">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Agree with the comment. A NOTE is added to 35.3.21.1 to clarify that a single link TDLS can be established </w:t>
            </w:r>
            <w:r w:rsidR="00265D36">
              <w:rPr>
                <w:rFonts w:ascii="Times New Roman" w:hAnsi="Times New Roman" w:cs="Times New Roman"/>
                <w:sz w:val="16"/>
                <w:szCs w:val="16"/>
              </w:rPr>
              <w:t>between a STA affiliated with a non-AP MLD and another STA that need not be affiliated with a non-AP MLD.</w:t>
            </w:r>
          </w:p>
          <w:p w14:paraId="03DAC44E" w14:textId="77777777" w:rsidR="00295162" w:rsidRDefault="00295162" w:rsidP="00D801A8">
            <w:pPr>
              <w:suppressAutoHyphens/>
              <w:spacing w:after="0"/>
              <w:rPr>
                <w:rFonts w:ascii="Times New Roman" w:hAnsi="Times New Roman" w:cs="Times New Roman"/>
                <w:sz w:val="16"/>
                <w:szCs w:val="16"/>
              </w:rPr>
            </w:pPr>
          </w:p>
          <w:p w14:paraId="11266B80" w14:textId="5F3B40F0" w:rsidR="00295162" w:rsidRPr="001800E2" w:rsidRDefault="00295162" w:rsidP="00D801A8">
            <w:pPr>
              <w:suppressAutoHyphens/>
              <w:spacing w:after="0"/>
              <w:rPr>
                <w:rFonts w:ascii="Times New Roman" w:hAnsi="Times New Roman" w:cs="Times New Roman"/>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make changes as proposed in</w:t>
            </w:r>
            <w:r w:rsidR="00134B50">
              <w:rPr>
                <w:rFonts w:ascii="Times New Roman" w:hAnsi="Times New Roman" w:cs="Times New Roman"/>
                <w:b/>
                <w:sz w:val="16"/>
                <w:szCs w:val="16"/>
              </w:rPr>
              <w:t xml:space="preserve"> 11-22/1422r2 tagged</w:t>
            </w:r>
            <w:r>
              <w:rPr>
                <w:rFonts w:ascii="Times New Roman" w:hAnsi="Times New Roman" w:cs="Times New Roman"/>
                <w:b/>
                <w:sz w:val="16"/>
                <w:szCs w:val="16"/>
              </w:rPr>
              <w:t xml:space="preserve"> CID 13009</w:t>
            </w:r>
          </w:p>
        </w:tc>
      </w:tr>
      <w:tr w:rsidR="00D801A8" w:rsidRPr="001800E2" w14:paraId="26FF0B1D"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239E812" w14:textId="519C503C"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12230</w:t>
            </w:r>
          </w:p>
        </w:tc>
        <w:tc>
          <w:tcPr>
            <w:tcW w:w="1080" w:type="dxa"/>
            <w:tcBorders>
              <w:top w:val="single" w:sz="4" w:space="0" w:color="auto"/>
              <w:left w:val="single" w:sz="4" w:space="0" w:color="auto"/>
              <w:bottom w:val="single" w:sz="4" w:space="0" w:color="auto"/>
              <w:right w:val="single" w:sz="4" w:space="0" w:color="auto"/>
            </w:tcBorders>
          </w:tcPr>
          <w:p w14:paraId="0288BB6F" w14:textId="74BF00CF"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Stephen McCann</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528B3579" w14:textId="5E8EFE6F"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35.3.21.2</w:t>
            </w:r>
          </w:p>
        </w:tc>
        <w:tc>
          <w:tcPr>
            <w:tcW w:w="720" w:type="dxa"/>
            <w:tcBorders>
              <w:top w:val="single" w:sz="4" w:space="0" w:color="auto"/>
              <w:left w:val="single" w:sz="4" w:space="0" w:color="auto"/>
              <w:bottom w:val="single" w:sz="4" w:space="0" w:color="auto"/>
              <w:right w:val="single" w:sz="4" w:space="0" w:color="auto"/>
            </w:tcBorders>
          </w:tcPr>
          <w:p w14:paraId="418F5199" w14:textId="2EC3BE45"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471.22</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323A37DE" w14:textId="26671DA8"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 xml:space="preserve">It may be worthwhile </w:t>
            </w:r>
            <w:proofErr w:type="spellStart"/>
            <w:r w:rsidRPr="001800E2">
              <w:rPr>
                <w:rFonts w:ascii="Times New Roman" w:hAnsi="Times New Roman" w:cs="Times New Roman"/>
                <w:sz w:val="16"/>
                <w:szCs w:val="16"/>
              </w:rPr>
              <w:t>clarifiying</w:t>
            </w:r>
            <w:proofErr w:type="spellEnd"/>
            <w:r w:rsidRPr="001800E2">
              <w:rPr>
                <w:rFonts w:ascii="Times New Roman" w:hAnsi="Times New Roman" w:cs="Times New Roman"/>
                <w:sz w:val="16"/>
                <w:szCs w:val="16"/>
              </w:rPr>
              <w:t xml:space="preserve"> that TDLS discovery and TDLS setup are separate frame exchanges.</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7E7E1EF4" w14:textId="5CE97F89"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Change the initial part of the first sentence from:</w:t>
            </w:r>
            <w:r w:rsidRPr="001800E2">
              <w:rPr>
                <w:rFonts w:ascii="Times New Roman" w:hAnsi="Times New Roman" w:cs="Times New Roman"/>
                <w:sz w:val="16"/>
                <w:szCs w:val="16"/>
              </w:rPr>
              <w:br/>
              <w:t>"TDLS discovery and setup between a non-AP MLD and a peer STA..." to</w:t>
            </w:r>
            <w:r w:rsidRPr="001800E2">
              <w:rPr>
                <w:rFonts w:ascii="Times New Roman" w:hAnsi="Times New Roman" w:cs="Times New Roman"/>
                <w:sz w:val="16"/>
                <w:szCs w:val="16"/>
              </w:rPr>
              <w:br/>
              <w:t>"TDLS discovery and setup (discovery frame exchange followed by setup frame exchange) between a non-AP MLD and a peer STA".</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477678A4" w14:textId="1F626741" w:rsidR="00D801A8" w:rsidRPr="005720A7" w:rsidRDefault="007A635C" w:rsidP="00D801A8">
            <w:pPr>
              <w:suppressAutoHyphens/>
              <w:spacing w:after="0"/>
              <w:rPr>
                <w:rFonts w:ascii="Times New Roman" w:hAnsi="Times New Roman" w:cs="Times New Roman"/>
                <w:b/>
                <w:bCs/>
                <w:sz w:val="16"/>
                <w:szCs w:val="16"/>
              </w:rPr>
            </w:pPr>
            <w:r w:rsidRPr="005720A7">
              <w:rPr>
                <w:rFonts w:ascii="Times New Roman" w:hAnsi="Times New Roman" w:cs="Times New Roman"/>
                <w:b/>
                <w:bCs/>
                <w:sz w:val="16"/>
                <w:szCs w:val="16"/>
              </w:rPr>
              <w:t>Accepted</w:t>
            </w:r>
          </w:p>
        </w:tc>
      </w:tr>
      <w:tr w:rsidR="00D801A8" w:rsidRPr="001800E2" w14:paraId="3B0CC14F"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BE7B3B6" w14:textId="04CE8BE1"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13821</w:t>
            </w:r>
          </w:p>
        </w:tc>
        <w:tc>
          <w:tcPr>
            <w:tcW w:w="1080" w:type="dxa"/>
            <w:tcBorders>
              <w:top w:val="single" w:sz="4" w:space="0" w:color="auto"/>
              <w:left w:val="single" w:sz="4" w:space="0" w:color="auto"/>
              <w:bottom w:val="single" w:sz="4" w:space="0" w:color="auto"/>
              <w:right w:val="single" w:sz="4" w:space="0" w:color="auto"/>
            </w:tcBorders>
          </w:tcPr>
          <w:p w14:paraId="42E61533" w14:textId="02D8F9CE"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Yuchen Guo</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0FC81554" w14:textId="58F3F6C0"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35.3.21.2</w:t>
            </w:r>
          </w:p>
        </w:tc>
        <w:tc>
          <w:tcPr>
            <w:tcW w:w="720" w:type="dxa"/>
            <w:tcBorders>
              <w:top w:val="single" w:sz="4" w:space="0" w:color="auto"/>
              <w:left w:val="single" w:sz="4" w:space="0" w:color="auto"/>
              <w:bottom w:val="single" w:sz="4" w:space="0" w:color="auto"/>
              <w:right w:val="single" w:sz="4" w:space="0" w:color="auto"/>
            </w:tcBorders>
          </w:tcPr>
          <w:p w14:paraId="09E6FC27" w14:textId="224E1652"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471.53</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7D642654" w14:textId="28BB07DB"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Need to clarify how to set the AP MLD MAC Address field in the TDLS discovery request/response frames and TDLS setup request/response/confirm frames</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061F4D45" w14:textId="2A291BA6" w:rsidR="00D801A8" w:rsidRPr="00FD474A" w:rsidRDefault="00D801A8" w:rsidP="00D801A8">
            <w:pPr>
              <w:suppressAutoHyphens/>
              <w:spacing w:after="0"/>
              <w:rPr>
                <w:rFonts w:ascii="Times New Roman" w:hAnsi="Times New Roman" w:cs="Times New Roman"/>
                <w:sz w:val="16"/>
                <w:szCs w:val="16"/>
              </w:rPr>
            </w:pPr>
            <w:r w:rsidRPr="001800E2">
              <w:rPr>
                <w:rFonts w:ascii="Times New Roman" w:hAnsi="Times New Roman" w:cs="Times New Roman"/>
                <w:sz w:val="16"/>
                <w:szCs w:val="16"/>
              </w:rPr>
              <w:t>As in the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189F13E5" w14:textId="77777777" w:rsidR="00D801A8" w:rsidRDefault="0025413B" w:rsidP="00D801A8">
            <w:pPr>
              <w:suppressAutoHyphens/>
              <w:spacing w:after="0"/>
              <w:rPr>
                <w:rFonts w:ascii="Times New Roman" w:hAnsi="Times New Roman" w:cs="Times New Roman"/>
                <w:b/>
                <w:bCs/>
                <w:sz w:val="16"/>
                <w:szCs w:val="16"/>
              </w:rPr>
            </w:pPr>
            <w:r w:rsidRPr="00B67DD0">
              <w:rPr>
                <w:rFonts w:ascii="Times New Roman" w:hAnsi="Times New Roman" w:cs="Times New Roman"/>
                <w:b/>
                <w:bCs/>
                <w:sz w:val="16"/>
                <w:szCs w:val="16"/>
              </w:rPr>
              <w:t>Rejected</w:t>
            </w:r>
          </w:p>
          <w:p w14:paraId="6C3DC892" w14:textId="77777777" w:rsidR="00B67DD0" w:rsidRDefault="00B67DD0" w:rsidP="00D801A8">
            <w:pPr>
              <w:suppressAutoHyphens/>
              <w:spacing w:after="0"/>
              <w:rPr>
                <w:rFonts w:ascii="Times New Roman" w:hAnsi="Times New Roman" w:cs="Times New Roman"/>
                <w:sz w:val="16"/>
                <w:szCs w:val="16"/>
              </w:rPr>
            </w:pPr>
          </w:p>
          <w:p w14:paraId="79E40124" w14:textId="671E366F" w:rsidR="00B67DD0" w:rsidRPr="00B67DD0" w:rsidRDefault="00B67DD0" w:rsidP="00D801A8">
            <w:pPr>
              <w:suppressAutoHyphens/>
              <w:spacing w:after="0"/>
              <w:rPr>
                <w:rFonts w:ascii="Times New Roman" w:hAnsi="Times New Roman" w:cs="Times New Roman"/>
                <w:sz w:val="16"/>
                <w:szCs w:val="16"/>
              </w:rPr>
            </w:pPr>
            <w:r>
              <w:rPr>
                <w:rFonts w:ascii="Times New Roman" w:hAnsi="Times New Roman" w:cs="Times New Roman"/>
                <w:sz w:val="16"/>
                <w:szCs w:val="16"/>
              </w:rPr>
              <w:t>Clause 9.4.2.312.5</w:t>
            </w:r>
            <w:r w:rsidR="005A3892">
              <w:rPr>
                <w:rFonts w:ascii="Times New Roman" w:hAnsi="Times New Roman" w:cs="Times New Roman"/>
                <w:sz w:val="16"/>
                <w:szCs w:val="16"/>
              </w:rPr>
              <w:t xml:space="preserve"> already specifies that the AP MLD MAC Address field contains the MLD MAC Address of the AP MLD with which the non-AP MLD has performed multi-link setup.</w:t>
            </w:r>
            <w:r w:rsidR="00573905">
              <w:rPr>
                <w:rFonts w:ascii="Times New Roman" w:hAnsi="Times New Roman" w:cs="Times New Roman"/>
                <w:sz w:val="16"/>
                <w:szCs w:val="16"/>
              </w:rPr>
              <w:t xml:space="preserve"> Therefore, no further clarifications are needed.</w:t>
            </w:r>
          </w:p>
        </w:tc>
      </w:tr>
      <w:tr w:rsidR="00130942" w:rsidRPr="001800E2" w14:paraId="6EA48D7E"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0BE8FAE" w14:textId="70A1BBBD" w:rsidR="00130942" w:rsidRPr="00257FBA" w:rsidRDefault="00130942" w:rsidP="00130942">
            <w:pPr>
              <w:suppressAutoHyphens/>
              <w:spacing w:after="0"/>
              <w:rPr>
                <w:rFonts w:ascii="Times New Roman" w:hAnsi="Times New Roman" w:cs="Times New Roman"/>
                <w:sz w:val="16"/>
                <w:szCs w:val="16"/>
              </w:rPr>
            </w:pPr>
            <w:r w:rsidRPr="00130942">
              <w:rPr>
                <w:rFonts w:ascii="Times New Roman" w:hAnsi="Times New Roman" w:cs="Times New Roman"/>
                <w:sz w:val="16"/>
                <w:szCs w:val="16"/>
              </w:rPr>
              <w:t>12764</w:t>
            </w:r>
          </w:p>
        </w:tc>
        <w:tc>
          <w:tcPr>
            <w:tcW w:w="1080" w:type="dxa"/>
            <w:tcBorders>
              <w:top w:val="single" w:sz="4" w:space="0" w:color="auto"/>
              <w:left w:val="single" w:sz="4" w:space="0" w:color="auto"/>
              <w:bottom w:val="single" w:sz="4" w:space="0" w:color="auto"/>
              <w:right w:val="single" w:sz="4" w:space="0" w:color="auto"/>
            </w:tcBorders>
          </w:tcPr>
          <w:p w14:paraId="499ACAB2" w14:textId="07AC4071" w:rsidR="00130942" w:rsidRPr="00257FBA" w:rsidRDefault="00130942" w:rsidP="00130942">
            <w:pPr>
              <w:suppressAutoHyphens/>
              <w:spacing w:after="0"/>
              <w:rPr>
                <w:rFonts w:ascii="Times New Roman" w:hAnsi="Times New Roman" w:cs="Times New Roman"/>
                <w:sz w:val="16"/>
                <w:szCs w:val="16"/>
              </w:rPr>
            </w:pPr>
            <w:r w:rsidRPr="00130942">
              <w:rPr>
                <w:rFonts w:ascii="Times New Roman" w:hAnsi="Times New Roman" w:cs="Times New Roman"/>
                <w:sz w:val="16"/>
                <w:szCs w:val="16"/>
              </w:rPr>
              <w:t xml:space="preserve">Patrice </w:t>
            </w:r>
            <w:proofErr w:type="spellStart"/>
            <w:r w:rsidRPr="00130942">
              <w:rPr>
                <w:rFonts w:ascii="Times New Roman" w:hAnsi="Times New Roman" w:cs="Times New Roman"/>
                <w:sz w:val="16"/>
                <w:szCs w:val="16"/>
              </w:rPr>
              <w:t>Nezou</w:t>
            </w:r>
            <w:proofErr w:type="spellEnd"/>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525EE940" w14:textId="7630EF69" w:rsidR="00130942" w:rsidRPr="00257FBA" w:rsidRDefault="00130942" w:rsidP="00130942">
            <w:pPr>
              <w:suppressAutoHyphens/>
              <w:spacing w:after="0"/>
              <w:rPr>
                <w:rFonts w:ascii="Times New Roman" w:hAnsi="Times New Roman" w:cs="Times New Roman"/>
                <w:sz w:val="16"/>
                <w:szCs w:val="16"/>
              </w:rPr>
            </w:pPr>
            <w:r w:rsidRPr="00130942">
              <w:rPr>
                <w:rFonts w:ascii="Times New Roman" w:hAnsi="Times New Roman" w:cs="Times New Roman"/>
                <w:sz w:val="16"/>
                <w:szCs w:val="16"/>
              </w:rPr>
              <w:t>35.3.21.1</w:t>
            </w:r>
          </w:p>
        </w:tc>
        <w:tc>
          <w:tcPr>
            <w:tcW w:w="720" w:type="dxa"/>
            <w:tcBorders>
              <w:top w:val="single" w:sz="4" w:space="0" w:color="auto"/>
              <w:left w:val="single" w:sz="4" w:space="0" w:color="auto"/>
              <w:bottom w:val="single" w:sz="4" w:space="0" w:color="auto"/>
              <w:right w:val="single" w:sz="4" w:space="0" w:color="auto"/>
            </w:tcBorders>
          </w:tcPr>
          <w:p w14:paraId="1E272D3F" w14:textId="4E5D9078" w:rsidR="00130942" w:rsidRPr="00257FBA" w:rsidRDefault="00130942" w:rsidP="00130942">
            <w:pPr>
              <w:suppressAutoHyphens/>
              <w:spacing w:after="0"/>
              <w:rPr>
                <w:rFonts w:ascii="Times New Roman" w:hAnsi="Times New Roman" w:cs="Times New Roman"/>
                <w:sz w:val="16"/>
                <w:szCs w:val="16"/>
              </w:rPr>
            </w:pPr>
            <w:r w:rsidRPr="00130942">
              <w:rPr>
                <w:rFonts w:ascii="Times New Roman" w:hAnsi="Times New Roman" w:cs="Times New Roman"/>
                <w:sz w:val="16"/>
                <w:szCs w:val="16"/>
              </w:rPr>
              <w:t>471.05</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5FFF7A10" w14:textId="767C3936" w:rsidR="00130942" w:rsidRPr="00257FBA" w:rsidRDefault="00130942" w:rsidP="00130942">
            <w:pPr>
              <w:suppressAutoHyphens/>
              <w:spacing w:after="0"/>
              <w:rPr>
                <w:rFonts w:ascii="Times New Roman" w:hAnsi="Times New Roman" w:cs="Times New Roman"/>
                <w:sz w:val="16"/>
                <w:szCs w:val="16"/>
              </w:rPr>
            </w:pPr>
            <w:r w:rsidRPr="00130942">
              <w:rPr>
                <w:rFonts w:ascii="Times New Roman" w:hAnsi="Times New Roman" w:cs="Times New Roman"/>
                <w:sz w:val="16"/>
                <w:szCs w:val="16"/>
              </w:rPr>
              <w:t>A "single link TDLS direct link" is not very clear because TDLS is a setup protocol for P2P transmissions.</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6FAB025" w14:textId="16ABC2DB" w:rsidR="00130942" w:rsidRPr="00257FBA" w:rsidRDefault="00130942" w:rsidP="00130942">
            <w:pPr>
              <w:suppressAutoHyphens/>
              <w:spacing w:after="0"/>
              <w:rPr>
                <w:rFonts w:ascii="Times New Roman" w:hAnsi="Times New Roman" w:cs="Times New Roman"/>
                <w:sz w:val="16"/>
                <w:szCs w:val="16"/>
              </w:rPr>
            </w:pPr>
            <w:r w:rsidRPr="00130942">
              <w:rPr>
                <w:rFonts w:ascii="Times New Roman" w:hAnsi="Times New Roman" w:cs="Times New Roman"/>
                <w:sz w:val="16"/>
                <w:szCs w:val="16"/>
              </w:rPr>
              <w:t xml:space="preserve">Replace the expression with " a single link P2P </w:t>
            </w:r>
            <w:proofErr w:type="spellStart"/>
            <w:r w:rsidRPr="00130942">
              <w:rPr>
                <w:rFonts w:ascii="Times New Roman" w:hAnsi="Times New Roman" w:cs="Times New Roman"/>
                <w:sz w:val="16"/>
                <w:szCs w:val="16"/>
              </w:rPr>
              <w:t>connection"As</w:t>
            </w:r>
            <w:proofErr w:type="spellEnd"/>
            <w:r w:rsidRPr="00130942">
              <w:rPr>
                <w:rFonts w:ascii="Times New Roman" w:hAnsi="Times New Roman" w:cs="Times New Roman"/>
                <w:sz w:val="16"/>
                <w:szCs w:val="16"/>
              </w:rPr>
              <w:t xml:space="preserve"> in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6A799AC7" w14:textId="77777777" w:rsidR="00130942" w:rsidRDefault="00FE5863" w:rsidP="00130942">
            <w:pPr>
              <w:suppressAutoHyphens/>
              <w:spacing w:after="0"/>
              <w:rPr>
                <w:rFonts w:ascii="Times New Roman" w:hAnsi="Times New Roman" w:cs="Times New Roman"/>
                <w:b/>
                <w:bCs/>
                <w:sz w:val="16"/>
                <w:szCs w:val="16"/>
              </w:rPr>
            </w:pPr>
            <w:r w:rsidRPr="00A63AAE">
              <w:rPr>
                <w:rFonts w:ascii="Times New Roman" w:hAnsi="Times New Roman" w:cs="Times New Roman"/>
                <w:b/>
                <w:bCs/>
                <w:sz w:val="16"/>
                <w:szCs w:val="16"/>
              </w:rPr>
              <w:t>Rejected</w:t>
            </w:r>
          </w:p>
          <w:p w14:paraId="1418D6E6" w14:textId="77777777" w:rsidR="00540F48" w:rsidRDefault="00540F48" w:rsidP="00130942">
            <w:pPr>
              <w:suppressAutoHyphens/>
              <w:spacing w:after="0"/>
              <w:rPr>
                <w:rFonts w:ascii="Times New Roman" w:hAnsi="Times New Roman" w:cs="Times New Roman"/>
                <w:sz w:val="16"/>
                <w:szCs w:val="16"/>
              </w:rPr>
            </w:pPr>
          </w:p>
          <w:p w14:paraId="3A4470B4" w14:textId="7A05942F" w:rsidR="003F1ABD" w:rsidRPr="00540F48" w:rsidRDefault="003F1ABD" w:rsidP="00130942">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The subclause </w:t>
            </w:r>
            <w:r w:rsidR="00955F90">
              <w:rPr>
                <w:rFonts w:ascii="Times New Roman" w:hAnsi="Times New Roman" w:cs="Times New Roman"/>
                <w:sz w:val="16"/>
                <w:szCs w:val="16"/>
              </w:rPr>
              <w:t>describes operations that are</w:t>
            </w:r>
            <w:r>
              <w:rPr>
                <w:rFonts w:ascii="Times New Roman" w:hAnsi="Times New Roman" w:cs="Times New Roman"/>
                <w:sz w:val="16"/>
                <w:szCs w:val="16"/>
              </w:rPr>
              <w:t xml:space="preserve"> specific to TDLS. Therefore, the TDLS terminology is correct.</w:t>
            </w:r>
          </w:p>
        </w:tc>
      </w:tr>
      <w:tr w:rsidR="00EA4CB2" w:rsidRPr="001800E2" w14:paraId="07B5ED4E"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BBCE473" w14:textId="77777777" w:rsidR="00EA4CB2" w:rsidRPr="001800E2" w:rsidRDefault="00EA4CB2" w:rsidP="0032655C">
            <w:pPr>
              <w:suppressAutoHyphens/>
              <w:spacing w:after="0"/>
              <w:rPr>
                <w:rFonts w:ascii="Times New Roman" w:hAnsi="Times New Roman" w:cs="Times New Roman"/>
                <w:sz w:val="16"/>
                <w:szCs w:val="16"/>
              </w:rPr>
            </w:pPr>
            <w:r w:rsidRPr="00CF4E0B">
              <w:rPr>
                <w:rFonts w:ascii="Times New Roman" w:hAnsi="Times New Roman" w:cs="Times New Roman"/>
                <w:sz w:val="16"/>
                <w:szCs w:val="16"/>
                <w:highlight w:val="yellow"/>
              </w:rPr>
              <w:t>13765</w:t>
            </w:r>
          </w:p>
        </w:tc>
        <w:tc>
          <w:tcPr>
            <w:tcW w:w="1080" w:type="dxa"/>
            <w:tcBorders>
              <w:top w:val="single" w:sz="4" w:space="0" w:color="auto"/>
              <w:left w:val="single" w:sz="4" w:space="0" w:color="auto"/>
              <w:bottom w:val="single" w:sz="4" w:space="0" w:color="auto"/>
              <w:right w:val="single" w:sz="4" w:space="0" w:color="auto"/>
            </w:tcBorders>
          </w:tcPr>
          <w:p w14:paraId="6894C50D" w14:textId="77777777" w:rsidR="00EA4CB2" w:rsidRPr="001800E2" w:rsidRDefault="00EA4CB2" w:rsidP="0032655C">
            <w:pPr>
              <w:suppressAutoHyphens/>
              <w:spacing w:after="0"/>
              <w:rPr>
                <w:rFonts w:ascii="Times New Roman" w:hAnsi="Times New Roman" w:cs="Times New Roman"/>
                <w:sz w:val="16"/>
                <w:szCs w:val="16"/>
              </w:rPr>
            </w:pPr>
            <w:r w:rsidRPr="00257FBA">
              <w:rPr>
                <w:rFonts w:ascii="Times New Roman" w:hAnsi="Times New Roman" w:cs="Times New Roman"/>
                <w:sz w:val="16"/>
                <w:szCs w:val="16"/>
              </w:rPr>
              <w:t>Yuchen Guo</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2E58632F" w14:textId="77777777" w:rsidR="00EA4CB2" w:rsidRPr="001800E2" w:rsidRDefault="00EA4CB2" w:rsidP="0032655C">
            <w:pPr>
              <w:suppressAutoHyphens/>
              <w:spacing w:after="0"/>
              <w:rPr>
                <w:rFonts w:ascii="Times New Roman" w:hAnsi="Times New Roman" w:cs="Times New Roman"/>
                <w:sz w:val="16"/>
                <w:szCs w:val="16"/>
              </w:rPr>
            </w:pPr>
            <w:r w:rsidRPr="00257FBA">
              <w:rPr>
                <w:rFonts w:ascii="Times New Roman" w:hAnsi="Times New Roman" w:cs="Times New Roman"/>
                <w:sz w:val="16"/>
                <w:szCs w:val="16"/>
              </w:rPr>
              <w:t>11.2</w:t>
            </w:r>
          </w:p>
        </w:tc>
        <w:tc>
          <w:tcPr>
            <w:tcW w:w="720" w:type="dxa"/>
            <w:tcBorders>
              <w:top w:val="single" w:sz="4" w:space="0" w:color="auto"/>
              <w:left w:val="single" w:sz="4" w:space="0" w:color="auto"/>
              <w:bottom w:val="single" w:sz="4" w:space="0" w:color="auto"/>
              <w:right w:val="single" w:sz="4" w:space="0" w:color="auto"/>
            </w:tcBorders>
          </w:tcPr>
          <w:p w14:paraId="0FE1C54A" w14:textId="77777777" w:rsidR="00EA4CB2" w:rsidRPr="001800E2" w:rsidRDefault="00EA4CB2" w:rsidP="0032655C">
            <w:pPr>
              <w:suppressAutoHyphens/>
              <w:spacing w:after="0"/>
              <w:rPr>
                <w:rFonts w:ascii="Times New Roman" w:hAnsi="Times New Roman" w:cs="Times New Roman"/>
                <w:sz w:val="16"/>
                <w:szCs w:val="16"/>
              </w:rPr>
            </w:pPr>
            <w:r w:rsidRPr="00257FBA">
              <w:rPr>
                <w:rFonts w:ascii="Times New Roman" w:hAnsi="Times New Roman" w:cs="Times New Roman"/>
                <w:sz w:val="16"/>
                <w:szCs w:val="16"/>
              </w:rPr>
              <w:t>328.06</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35A58BC" w14:textId="77777777" w:rsidR="00EA4CB2" w:rsidRPr="001800E2" w:rsidRDefault="00EA4CB2" w:rsidP="0032655C">
            <w:pPr>
              <w:suppressAutoHyphens/>
              <w:spacing w:after="0"/>
              <w:rPr>
                <w:rFonts w:ascii="Times New Roman" w:hAnsi="Times New Roman" w:cs="Times New Roman"/>
                <w:sz w:val="16"/>
                <w:szCs w:val="16"/>
              </w:rPr>
            </w:pPr>
            <w:r w:rsidRPr="00257FBA">
              <w:rPr>
                <w:rFonts w:ascii="Times New Roman" w:hAnsi="Times New Roman" w:cs="Times New Roman"/>
                <w:sz w:val="16"/>
                <w:szCs w:val="16"/>
              </w:rPr>
              <w:t>There is a practical need for the TDLS transmission between two STAs that are associated with different APs of the same Multiple BSSID set, but the current TDLS operation does not support that</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1C0B0E9F" w14:textId="77777777" w:rsidR="00EA4CB2" w:rsidRPr="001800E2" w:rsidRDefault="00EA4CB2" w:rsidP="0032655C">
            <w:pPr>
              <w:suppressAutoHyphens/>
              <w:spacing w:after="0"/>
              <w:rPr>
                <w:rFonts w:ascii="Times New Roman" w:hAnsi="Times New Roman" w:cs="Times New Roman"/>
                <w:sz w:val="16"/>
                <w:szCs w:val="16"/>
              </w:rPr>
            </w:pPr>
            <w:r w:rsidRPr="00257FBA">
              <w:rPr>
                <w:rFonts w:ascii="Times New Roman" w:hAnsi="Times New Roman" w:cs="Times New Roman"/>
                <w:sz w:val="16"/>
                <w:szCs w:val="16"/>
              </w:rPr>
              <w:t>Please add the procedure to enable the scenario</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47A0B4E6" w14:textId="77777777" w:rsidR="00EA4CB2" w:rsidRDefault="00EA4CB2" w:rsidP="0032655C">
            <w:pPr>
              <w:suppressAutoHyphens/>
              <w:spacing w:after="0"/>
              <w:rPr>
                <w:rFonts w:ascii="Times New Roman" w:hAnsi="Times New Roman" w:cs="Times New Roman"/>
                <w:b/>
                <w:bCs/>
                <w:sz w:val="16"/>
                <w:szCs w:val="16"/>
              </w:rPr>
            </w:pPr>
            <w:r w:rsidRPr="004506EC">
              <w:rPr>
                <w:rFonts w:ascii="Times New Roman" w:hAnsi="Times New Roman" w:cs="Times New Roman"/>
                <w:b/>
                <w:bCs/>
                <w:sz w:val="16"/>
                <w:szCs w:val="16"/>
              </w:rPr>
              <w:t>Rejected</w:t>
            </w:r>
          </w:p>
          <w:p w14:paraId="35C733D3" w14:textId="70ECE363" w:rsidR="00E00A38" w:rsidRDefault="00E00A38" w:rsidP="0032655C">
            <w:pPr>
              <w:suppressAutoHyphens/>
              <w:spacing w:after="0"/>
              <w:rPr>
                <w:rFonts w:ascii="Times New Roman" w:hAnsi="Times New Roman" w:cs="Times New Roman"/>
                <w:sz w:val="16"/>
                <w:szCs w:val="16"/>
              </w:rPr>
            </w:pPr>
          </w:p>
          <w:p w14:paraId="6F3CB9EF" w14:textId="3236E075" w:rsidR="005203E3" w:rsidRPr="00E00A38" w:rsidRDefault="00A34D24" w:rsidP="00CE3741">
            <w:pPr>
              <w:suppressAutoHyphens/>
              <w:spacing w:after="0"/>
              <w:rPr>
                <w:rFonts w:ascii="Times New Roman" w:hAnsi="Times New Roman" w:cs="Times New Roman"/>
                <w:sz w:val="16"/>
                <w:szCs w:val="16"/>
              </w:rPr>
            </w:pPr>
            <w:r>
              <w:rPr>
                <w:rFonts w:ascii="Times New Roman" w:hAnsi="Times New Roman" w:cs="Times New Roman"/>
                <w:sz w:val="16"/>
                <w:szCs w:val="16"/>
              </w:rPr>
              <w:t>The</w:t>
            </w:r>
            <w:r w:rsidRPr="00A34D24">
              <w:rPr>
                <w:rFonts w:ascii="Times New Roman" w:hAnsi="Times New Roman" w:cs="Times New Roman"/>
                <w:sz w:val="16"/>
                <w:szCs w:val="16"/>
              </w:rPr>
              <w:t xml:space="preserve"> associated AP</w:t>
            </w:r>
            <w:r w:rsidR="00406C8C">
              <w:rPr>
                <w:rFonts w:ascii="Times New Roman" w:hAnsi="Times New Roman" w:cs="Times New Roman"/>
                <w:sz w:val="16"/>
                <w:szCs w:val="16"/>
              </w:rPr>
              <w:t xml:space="preserve"> (i.e., the common AP)</w:t>
            </w:r>
            <w:r w:rsidR="00E2203A">
              <w:rPr>
                <w:rFonts w:ascii="Times New Roman" w:hAnsi="Times New Roman" w:cs="Times New Roman"/>
                <w:sz w:val="16"/>
                <w:szCs w:val="16"/>
              </w:rPr>
              <w:t xml:space="preserve"> provides the security</w:t>
            </w:r>
            <w:r w:rsidR="00A00824">
              <w:rPr>
                <w:rFonts w:ascii="Times New Roman" w:hAnsi="Times New Roman" w:cs="Times New Roman"/>
                <w:sz w:val="16"/>
                <w:szCs w:val="16"/>
              </w:rPr>
              <w:t xml:space="preserve"> context</w:t>
            </w:r>
            <w:r w:rsidR="00E2203A">
              <w:rPr>
                <w:rFonts w:ascii="Times New Roman" w:hAnsi="Times New Roman" w:cs="Times New Roman"/>
                <w:sz w:val="16"/>
                <w:szCs w:val="16"/>
              </w:rPr>
              <w:t xml:space="preserve"> for TDLS establishment (</w:t>
            </w:r>
            <w:r w:rsidR="00A00824">
              <w:rPr>
                <w:rFonts w:ascii="Times New Roman" w:hAnsi="Times New Roman" w:cs="Times New Roman"/>
                <w:sz w:val="16"/>
                <w:szCs w:val="16"/>
              </w:rPr>
              <w:t xml:space="preserve">i.e., </w:t>
            </w:r>
            <w:r w:rsidR="00E2203A">
              <w:rPr>
                <w:rFonts w:ascii="Times New Roman" w:hAnsi="Times New Roman" w:cs="Times New Roman"/>
                <w:sz w:val="16"/>
                <w:szCs w:val="16"/>
              </w:rPr>
              <w:t>the AP’s BSSID is used</w:t>
            </w:r>
            <w:r w:rsidR="00081083">
              <w:rPr>
                <w:rFonts w:ascii="Times New Roman" w:hAnsi="Times New Roman" w:cs="Times New Roman"/>
                <w:sz w:val="16"/>
                <w:szCs w:val="16"/>
              </w:rPr>
              <w:t xml:space="preserve"> in the TPK generation)</w:t>
            </w:r>
            <w:r w:rsidRPr="00A34D24">
              <w:rPr>
                <w:rFonts w:ascii="Times New Roman" w:hAnsi="Times New Roman" w:cs="Times New Roman"/>
                <w:sz w:val="16"/>
                <w:szCs w:val="16"/>
              </w:rPr>
              <w:t xml:space="preserve">. </w:t>
            </w:r>
            <w:r w:rsidR="004C4A99">
              <w:rPr>
                <w:rFonts w:ascii="Times New Roman" w:hAnsi="Times New Roman" w:cs="Times New Roman"/>
                <w:sz w:val="16"/>
                <w:szCs w:val="16"/>
              </w:rPr>
              <w:t xml:space="preserve">Furthermore, </w:t>
            </w:r>
            <w:r w:rsidRPr="00A34D24">
              <w:rPr>
                <w:rFonts w:ascii="Times New Roman" w:hAnsi="Times New Roman" w:cs="Times New Roman"/>
                <w:sz w:val="16"/>
                <w:szCs w:val="16"/>
              </w:rPr>
              <w:t xml:space="preserve">TDLS discovery request and TDLS setup (req/resp/confirm) </w:t>
            </w:r>
            <w:r w:rsidR="00755E7A">
              <w:rPr>
                <w:rFonts w:ascii="Times New Roman" w:hAnsi="Times New Roman" w:cs="Times New Roman"/>
                <w:sz w:val="16"/>
                <w:szCs w:val="16"/>
              </w:rPr>
              <w:t xml:space="preserve">frames </w:t>
            </w:r>
            <w:r w:rsidRPr="00A34D24">
              <w:rPr>
                <w:rFonts w:ascii="Times New Roman" w:hAnsi="Times New Roman" w:cs="Times New Roman"/>
                <w:sz w:val="16"/>
                <w:szCs w:val="16"/>
              </w:rPr>
              <w:t xml:space="preserve">are </w:t>
            </w:r>
            <w:r w:rsidR="00755E7A">
              <w:rPr>
                <w:rFonts w:ascii="Times New Roman" w:hAnsi="Times New Roman" w:cs="Times New Roman"/>
                <w:sz w:val="16"/>
                <w:szCs w:val="16"/>
              </w:rPr>
              <w:t xml:space="preserve">type </w:t>
            </w:r>
            <w:r w:rsidRPr="00A34D24">
              <w:rPr>
                <w:rFonts w:ascii="Times New Roman" w:hAnsi="Times New Roman" w:cs="Times New Roman"/>
                <w:sz w:val="16"/>
                <w:szCs w:val="16"/>
              </w:rPr>
              <w:t>Data and they traverse the associated AP</w:t>
            </w:r>
            <w:r w:rsidR="004C4A99">
              <w:rPr>
                <w:rFonts w:ascii="Times New Roman" w:hAnsi="Times New Roman" w:cs="Times New Roman"/>
                <w:sz w:val="16"/>
                <w:szCs w:val="16"/>
              </w:rPr>
              <w:t xml:space="preserve"> MLD (which will be different for each AP in a multiple BSSID set)</w:t>
            </w:r>
            <w:r w:rsidRPr="00A34D24">
              <w:rPr>
                <w:rFonts w:ascii="Times New Roman" w:hAnsi="Times New Roman" w:cs="Times New Roman"/>
                <w:sz w:val="16"/>
                <w:szCs w:val="16"/>
              </w:rPr>
              <w:t>.</w:t>
            </w:r>
            <w:r w:rsidR="00CE3741">
              <w:rPr>
                <w:rFonts w:ascii="Times New Roman" w:hAnsi="Times New Roman" w:cs="Times New Roman"/>
                <w:sz w:val="16"/>
                <w:szCs w:val="16"/>
              </w:rPr>
              <w:t xml:space="preserve"> </w:t>
            </w:r>
          </w:p>
        </w:tc>
      </w:tr>
      <w:tr w:rsidR="00AB0977" w:rsidRPr="00AB0977" w14:paraId="0523F7FA" w14:textId="77777777" w:rsidTr="00AB0977">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EF4C9D5" w14:textId="77777777" w:rsidR="005F7BA6" w:rsidRPr="00AB0977" w:rsidRDefault="005F7BA6" w:rsidP="0032655C">
            <w:pPr>
              <w:suppressAutoHyphens/>
              <w:spacing w:after="0"/>
              <w:rPr>
                <w:rFonts w:ascii="Times New Roman" w:hAnsi="Times New Roman" w:cs="Times New Roman"/>
                <w:sz w:val="16"/>
                <w:szCs w:val="16"/>
              </w:rPr>
            </w:pPr>
            <w:r w:rsidRPr="00C837BA">
              <w:rPr>
                <w:rFonts w:ascii="Times New Roman" w:hAnsi="Times New Roman" w:cs="Times New Roman"/>
                <w:sz w:val="16"/>
                <w:szCs w:val="16"/>
                <w:highlight w:val="green"/>
              </w:rPr>
              <w:t>13008</w:t>
            </w:r>
          </w:p>
        </w:tc>
        <w:tc>
          <w:tcPr>
            <w:tcW w:w="1080" w:type="dxa"/>
            <w:tcBorders>
              <w:top w:val="single" w:sz="4" w:space="0" w:color="auto"/>
              <w:left w:val="single" w:sz="4" w:space="0" w:color="auto"/>
              <w:bottom w:val="single" w:sz="4" w:space="0" w:color="auto"/>
              <w:right w:val="single" w:sz="4" w:space="0" w:color="auto"/>
            </w:tcBorders>
          </w:tcPr>
          <w:p w14:paraId="3FEFF0F5" w14:textId="77777777" w:rsidR="005F7BA6" w:rsidRPr="00AB0977" w:rsidRDefault="005F7BA6" w:rsidP="0032655C">
            <w:pPr>
              <w:suppressAutoHyphens/>
              <w:spacing w:after="0"/>
              <w:rPr>
                <w:rFonts w:ascii="Times New Roman" w:hAnsi="Times New Roman" w:cs="Times New Roman"/>
                <w:sz w:val="16"/>
                <w:szCs w:val="16"/>
              </w:rPr>
            </w:pPr>
            <w:r w:rsidRPr="00AB0977">
              <w:rPr>
                <w:rFonts w:ascii="Times New Roman" w:hAnsi="Times New Roman" w:cs="Times New Roman"/>
                <w:sz w:val="16"/>
                <w:szCs w:val="16"/>
              </w:rPr>
              <w:t>Chunyu Hu</w:t>
            </w: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72FBB527" w14:textId="77777777" w:rsidR="005F7BA6" w:rsidRPr="00AB0977" w:rsidRDefault="005F7BA6" w:rsidP="0032655C">
            <w:pPr>
              <w:suppressAutoHyphens/>
              <w:spacing w:after="0"/>
              <w:rPr>
                <w:rFonts w:ascii="Times New Roman" w:hAnsi="Times New Roman" w:cs="Times New Roman"/>
                <w:sz w:val="16"/>
                <w:szCs w:val="16"/>
              </w:rPr>
            </w:pPr>
            <w:r w:rsidRPr="00AB0977">
              <w:rPr>
                <w:rFonts w:ascii="Times New Roman" w:hAnsi="Times New Roman" w:cs="Times New Roman"/>
                <w:sz w:val="16"/>
                <w:szCs w:val="16"/>
              </w:rPr>
              <w:t>35.3.20</w:t>
            </w:r>
          </w:p>
        </w:tc>
        <w:tc>
          <w:tcPr>
            <w:tcW w:w="720" w:type="dxa"/>
            <w:tcBorders>
              <w:top w:val="single" w:sz="4" w:space="0" w:color="auto"/>
              <w:left w:val="single" w:sz="4" w:space="0" w:color="auto"/>
              <w:bottom w:val="single" w:sz="4" w:space="0" w:color="auto"/>
              <w:right w:val="single" w:sz="4" w:space="0" w:color="auto"/>
            </w:tcBorders>
          </w:tcPr>
          <w:p w14:paraId="3D618451" w14:textId="77777777" w:rsidR="005F7BA6" w:rsidRPr="00AB0977" w:rsidRDefault="005F7BA6" w:rsidP="0032655C">
            <w:pPr>
              <w:suppressAutoHyphens/>
              <w:spacing w:after="0"/>
              <w:rPr>
                <w:rFonts w:ascii="Times New Roman" w:hAnsi="Times New Roman" w:cs="Times New Roman"/>
                <w:sz w:val="16"/>
                <w:szCs w:val="16"/>
              </w:rPr>
            </w:pPr>
            <w:r w:rsidRPr="00AB0977">
              <w:rPr>
                <w:rFonts w:ascii="Times New Roman" w:hAnsi="Times New Roman" w:cs="Times New Roman"/>
                <w:sz w:val="16"/>
                <w:szCs w:val="16"/>
              </w:rPr>
              <w:t>470.18</w:t>
            </w:r>
          </w:p>
        </w:tc>
        <w:tc>
          <w:tcPr>
            <w:tcW w:w="2430" w:type="dxa"/>
            <w:tcBorders>
              <w:top w:val="single" w:sz="4" w:space="0" w:color="auto"/>
              <w:left w:val="single" w:sz="4" w:space="0" w:color="auto"/>
              <w:bottom w:val="single" w:sz="4" w:space="0" w:color="auto"/>
              <w:right w:val="single" w:sz="4" w:space="0" w:color="auto"/>
            </w:tcBorders>
            <w:shd w:val="clear" w:color="auto" w:fill="auto"/>
            <w:noWrap/>
          </w:tcPr>
          <w:p w14:paraId="611DE7AC" w14:textId="77777777" w:rsidR="005F7BA6" w:rsidRPr="00AB0977" w:rsidRDefault="005F7BA6" w:rsidP="0032655C">
            <w:pPr>
              <w:suppressAutoHyphens/>
              <w:spacing w:after="0"/>
              <w:rPr>
                <w:rFonts w:ascii="Times New Roman" w:hAnsi="Times New Roman" w:cs="Times New Roman"/>
                <w:sz w:val="16"/>
                <w:szCs w:val="16"/>
              </w:rPr>
            </w:pPr>
            <w:r w:rsidRPr="00AB0977">
              <w:rPr>
                <w:rFonts w:ascii="Times New Roman" w:hAnsi="Times New Roman" w:cs="Times New Roman"/>
                <w:sz w:val="16"/>
                <w:szCs w:val="16"/>
              </w:rPr>
              <w:t xml:space="preserve">It would be helpful to show an example in a diagram how a non-trivial configuration of AP MLD where some affiliated </w:t>
            </w:r>
            <w:proofErr w:type="gramStart"/>
            <w:r w:rsidRPr="00AB0977">
              <w:rPr>
                <w:rFonts w:ascii="Times New Roman" w:hAnsi="Times New Roman" w:cs="Times New Roman"/>
                <w:sz w:val="16"/>
                <w:szCs w:val="16"/>
              </w:rPr>
              <w:t>Aps</w:t>
            </w:r>
            <w:proofErr w:type="gramEnd"/>
            <w:r w:rsidRPr="00AB0977">
              <w:rPr>
                <w:rFonts w:ascii="Times New Roman" w:hAnsi="Times New Roman" w:cs="Times New Roman"/>
                <w:sz w:val="16"/>
                <w:szCs w:val="16"/>
              </w:rPr>
              <w:t xml:space="preserve"> are member/non-member of a multiple BSSID set, and some are transmitted/non-transmitted Aps, how a beacon/probe response/ML probe response would contain.</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534D9FEE" w14:textId="77777777" w:rsidR="005F7BA6" w:rsidRPr="00AB0977" w:rsidRDefault="005F7BA6" w:rsidP="0032655C">
            <w:pPr>
              <w:suppressAutoHyphens/>
              <w:spacing w:after="0"/>
              <w:rPr>
                <w:rFonts w:ascii="Times New Roman" w:hAnsi="Times New Roman" w:cs="Times New Roman"/>
                <w:sz w:val="16"/>
                <w:szCs w:val="16"/>
              </w:rPr>
            </w:pPr>
            <w:r w:rsidRPr="00AB0977">
              <w:rPr>
                <w:rFonts w:ascii="Times New Roman" w:hAnsi="Times New Roman" w:cs="Times New Roman"/>
                <w:sz w:val="16"/>
                <w:szCs w:val="16"/>
              </w:rPr>
              <w:t>See comment.</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1051D163" w14:textId="77777777" w:rsidR="005F7BA6" w:rsidRPr="00AB0977" w:rsidRDefault="005F7BA6" w:rsidP="0032655C">
            <w:pPr>
              <w:suppressAutoHyphens/>
              <w:spacing w:after="0"/>
              <w:rPr>
                <w:rFonts w:ascii="Times New Roman" w:hAnsi="Times New Roman" w:cs="Times New Roman"/>
                <w:b/>
                <w:bCs/>
                <w:sz w:val="16"/>
                <w:szCs w:val="16"/>
              </w:rPr>
            </w:pPr>
            <w:r w:rsidRPr="00AB0977">
              <w:rPr>
                <w:rFonts w:ascii="Times New Roman" w:hAnsi="Times New Roman" w:cs="Times New Roman"/>
                <w:b/>
                <w:bCs/>
                <w:sz w:val="16"/>
                <w:szCs w:val="16"/>
              </w:rPr>
              <w:t>Revised</w:t>
            </w:r>
          </w:p>
          <w:p w14:paraId="3240903D" w14:textId="142D7ABC" w:rsidR="00C8629D" w:rsidRPr="00AB0977" w:rsidRDefault="00C8629D" w:rsidP="0032655C">
            <w:pPr>
              <w:suppressAutoHyphens/>
              <w:spacing w:after="0"/>
              <w:rPr>
                <w:rFonts w:ascii="Times New Roman" w:hAnsi="Times New Roman" w:cs="Times New Roman"/>
                <w:sz w:val="16"/>
                <w:szCs w:val="16"/>
              </w:rPr>
            </w:pPr>
          </w:p>
          <w:p w14:paraId="2FCA2ACE" w14:textId="68674F93" w:rsidR="00C8629D" w:rsidRPr="00AB0977" w:rsidRDefault="00957A23" w:rsidP="0032655C">
            <w:pPr>
              <w:suppressAutoHyphens/>
              <w:spacing w:after="0"/>
              <w:rPr>
                <w:rFonts w:ascii="Times New Roman" w:hAnsi="Times New Roman" w:cs="Times New Roman"/>
                <w:sz w:val="16"/>
                <w:szCs w:val="16"/>
              </w:rPr>
            </w:pPr>
            <w:r w:rsidRPr="00AB0977">
              <w:rPr>
                <w:rFonts w:ascii="Times New Roman" w:hAnsi="Times New Roman" w:cs="Times New Roman"/>
                <w:sz w:val="16"/>
                <w:szCs w:val="16"/>
              </w:rPr>
              <w:t>Agree with the comment.</w:t>
            </w:r>
            <w:r w:rsidR="00E859D8" w:rsidRPr="00AB0977">
              <w:rPr>
                <w:rFonts w:ascii="Times New Roman" w:hAnsi="Times New Roman" w:cs="Times New Roman"/>
                <w:sz w:val="16"/>
                <w:szCs w:val="16"/>
              </w:rPr>
              <w:t xml:space="preserve"> Changes show </w:t>
            </w:r>
            <w:r w:rsidR="00E859D8" w:rsidRPr="00AB0977">
              <w:rPr>
                <w:rFonts w:ascii="Times New Roman" w:hAnsi="Times New Roman" w:cs="Times New Roman"/>
                <w:bCs/>
                <w:sz w:val="16"/>
                <w:szCs w:val="16"/>
              </w:rPr>
              <w:t xml:space="preserve">high-level summary of the elements that </w:t>
            </w:r>
            <w:r w:rsidR="00996C26" w:rsidRPr="00AB0977">
              <w:rPr>
                <w:rFonts w:ascii="Times New Roman" w:hAnsi="Times New Roman" w:cs="Times New Roman"/>
                <w:bCs/>
                <w:sz w:val="16"/>
                <w:szCs w:val="16"/>
              </w:rPr>
              <w:t xml:space="preserve">are carried in relevant mgmt. frames to </w:t>
            </w:r>
            <w:r w:rsidR="00E859D8" w:rsidRPr="00AB0977">
              <w:rPr>
                <w:rFonts w:ascii="Times New Roman" w:hAnsi="Times New Roman" w:cs="Times New Roman"/>
                <w:bCs/>
                <w:sz w:val="16"/>
                <w:szCs w:val="16"/>
              </w:rPr>
              <w:t xml:space="preserve">provide information related to MLO discovery </w:t>
            </w:r>
            <w:r w:rsidR="00677088" w:rsidRPr="00AB0977">
              <w:rPr>
                <w:rFonts w:ascii="Times New Roman" w:hAnsi="Times New Roman" w:cs="Times New Roman"/>
                <w:bCs/>
                <w:sz w:val="16"/>
                <w:szCs w:val="16"/>
              </w:rPr>
              <w:t>and setup</w:t>
            </w:r>
            <w:r w:rsidR="00E859D8" w:rsidRPr="00AB0977">
              <w:rPr>
                <w:rFonts w:ascii="Times New Roman" w:hAnsi="Times New Roman" w:cs="Times New Roman"/>
                <w:bCs/>
                <w:sz w:val="16"/>
                <w:szCs w:val="16"/>
              </w:rPr>
              <w:t>.</w:t>
            </w:r>
            <w:r w:rsidR="0010239F">
              <w:rPr>
                <w:rFonts w:ascii="Times New Roman" w:hAnsi="Times New Roman" w:cs="Times New Roman"/>
                <w:bCs/>
                <w:sz w:val="16"/>
                <w:szCs w:val="16"/>
              </w:rPr>
              <w:t xml:space="preserve"> The comment is also used to </w:t>
            </w:r>
            <w:proofErr w:type="gramStart"/>
            <w:r w:rsidR="007224BE">
              <w:rPr>
                <w:rFonts w:ascii="Times New Roman" w:hAnsi="Times New Roman" w:cs="Times New Roman"/>
                <w:bCs/>
                <w:sz w:val="16"/>
                <w:szCs w:val="16"/>
              </w:rPr>
              <w:t xml:space="preserve">make adjustments </w:t>
            </w:r>
            <w:r w:rsidR="009E0C2F">
              <w:rPr>
                <w:rFonts w:ascii="Times New Roman" w:hAnsi="Times New Roman" w:cs="Times New Roman"/>
                <w:bCs/>
                <w:sz w:val="16"/>
                <w:szCs w:val="16"/>
              </w:rPr>
              <w:t>to</w:t>
            </w:r>
            <w:proofErr w:type="gramEnd"/>
            <w:r w:rsidR="009E0C2F">
              <w:rPr>
                <w:rFonts w:ascii="Times New Roman" w:hAnsi="Times New Roman" w:cs="Times New Roman"/>
                <w:bCs/>
                <w:sz w:val="16"/>
                <w:szCs w:val="16"/>
              </w:rPr>
              <w:t xml:space="preserve"> recently approved text </w:t>
            </w:r>
            <w:r w:rsidR="007224BE">
              <w:rPr>
                <w:rFonts w:ascii="Times New Roman" w:hAnsi="Times New Roman" w:cs="Times New Roman"/>
                <w:bCs/>
                <w:sz w:val="16"/>
                <w:szCs w:val="16"/>
              </w:rPr>
              <w:t>in clause 35.3.20</w:t>
            </w:r>
          </w:p>
          <w:p w14:paraId="137A5782" w14:textId="77777777" w:rsidR="00C8629D" w:rsidRPr="00AB0977" w:rsidRDefault="00C8629D" w:rsidP="0032655C">
            <w:pPr>
              <w:suppressAutoHyphens/>
              <w:spacing w:after="0"/>
              <w:rPr>
                <w:rFonts w:ascii="Times New Roman" w:hAnsi="Times New Roman" w:cs="Times New Roman"/>
                <w:sz w:val="16"/>
                <w:szCs w:val="16"/>
              </w:rPr>
            </w:pPr>
          </w:p>
          <w:p w14:paraId="63FD3D42" w14:textId="7E9E86A8" w:rsidR="00C8629D" w:rsidRPr="00AB0977" w:rsidRDefault="00C8629D" w:rsidP="0032655C">
            <w:pPr>
              <w:suppressAutoHyphens/>
              <w:spacing w:after="0"/>
              <w:rPr>
                <w:rFonts w:ascii="Times New Roman" w:hAnsi="Times New Roman" w:cs="Times New Roman"/>
                <w:sz w:val="16"/>
                <w:szCs w:val="16"/>
              </w:rPr>
            </w:pPr>
            <w:proofErr w:type="spellStart"/>
            <w:r w:rsidRPr="00AB0977">
              <w:rPr>
                <w:rFonts w:ascii="Times New Roman" w:hAnsi="Times New Roman" w:cs="Times New Roman"/>
                <w:b/>
                <w:sz w:val="16"/>
                <w:szCs w:val="16"/>
              </w:rPr>
              <w:t>TGbe</w:t>
            </w:r>
            <w:proofErr w:type="spellEnd"/>
            <w:r w:rsidRPr="00AB0977">
              <w:rPr>
                <w:rFonts w:ascii="Times New Roman" w:hAnsi="Times New Roman" w:cs="Times New Roman"/>
                <w:b/>
                <w:sz w:val="16"/>
                <w:szCs w:val="16"/>
              </w:rPr>
              <w:t xml:space="preserve"> editor, please make changes as proposed in</w:t>
            </w:r>
            <w:r w:rsidR="00B01C83">
              <w:rPr>
                <w:rFonts w:ascii="Times New Roman" w:hAnsi="Times New Roman" w:cs="Times New Roman"/>
                <w:b/>
                <w:sz w:val="16"/>
                <w:szCs w:val="16"/>
              </w:rPr>
              <w:t xml:space="preserve"> 11-22/1422r2</w:t>
            </w:r>
            <w:r w:rsidRPr="00AB0977">
              <w:rPr>
                <w:rFonts w:ascii="Times New Roman" w:hAnsi="Times New Roman" w:cs="Times New Roman"/>
                <w:b/>
                <w:sz w:val="16"/>
                <w:szCs w:val="16"/>
              </w:rPr>
              <w:t xml:space="preserve"> </w:t>
            </w:r>
            <w:r w:rsidR="00CB41F8">
              <w:rPr>
                <w:rFonts w:ascii="Times New Roman" w:hAnsi="Times New Roman" w:cs="Times New Roman"/>
                <w:b/>
                <w:sz w:val="16"/>
                <w:szCs w:val="16"/>
              </w:rPr>
              <w:t xml:space="preserve">tagged </w:t>
            </w:r>
            <w:r w:rsidRPr="00AB0977">
              <w:rPr>
                <w:rFonts w:ascii="Times New Roman" w:hAnsi="Times New Roman" w:cs="Times New Roman"/>
                <w:b/>
                <w:sz w:val="16"/>
                <w:szCs w:val="16"/>
              </w:rPr>
              <w:t>CID 13008</w:t>
            </w:r>
          </w:p>
        </w:tc>
      </w:tr>
    </w:tbl>
    <w:p w14:paraId="5E56E3F0" w14:textId="33A1FA12" w:rsidR="002F11DF" w:rsidRDefault="002F11DF" w:rsidP="001800E2">
      <w:pPr>
        <w:suppressAutoHyphens/>
        <w:spacing w:after="0"/>
        <w:rPr>
          <w:rFonts w:ascii="Times New Roman" w:hAnsi="Times New Roman" w:cs="Times New Roman"/>
          <w:sz w:val="20"/>
          <w:szCs w:val="20"/>
        </w:rPr>
      </w:pPr>
    </w:p>
    <w:p w14:paraId="68034606" w14:textId="77777777" w:rsidR="00B90D02" w:rsidRDefault="00B90D02" w:rsidP="001800E2">
      <w:pPr>
        <w:suppressAutoHyphens/>
        <w:spacing w:after="0"/>
        <w:rPr>
          <w:rFonts w:ascii="Times New Roman" w:hAnsi="Times New Roman" w:cs="Times New Roman"/>
          <w:sz w:val="20"/>
          <w:szCs w:val="20"/>
        </w:rPr>
      </w:pPr>
    </w:p>
    <w:p w14:paraId="00031BF7" w14:textId="1309A680" w:rsidR="002C23C5" w:rsidRDefault="00742CBD" w:rsidP="002C23C5">
      <w:pPr>
        <w:suppressAutoHyphens/>
        <w:spacing w:after="0"/>
        <w:rPr>
          <w:rFonts w:ascii="Times New Roman" w:hAnsi="Times New Roman" w:cs="Times New Roman"/>
          <w:color w:val="000000"/>
          <w:w w:val="0"/>
          <w:sz w:val="20"/>
          <w:szCs w:val="20"/>
        </w:rPr>
      </w:pPr>
      <w:r w:rsidRPr="00742CBD">
        <w:rPr>
          <w:b/>
          <w:bCs/>
          <w:sz w:val="20"/>
          <w:szCs w:val="20"/>
        </w:rPr>
        <w:t xml:space="preserve">11.20.6.2 General behavior on the </w:t>
      </w:r>
      <w:proofErr w:type="gramStart"/>
      <w:r w:rsidRPr="00742CBD">
        <w:rPr>
          <w:b/>
          <w:bCs/>
          <w:sz w:val="20"/>
          <w:szCs w:val="20"/>
        </w:rPr>
        <w:t>off-channel</w:t>
      </w:r>
      <w:proofErr w:type="gramEnd"/>
    </w:p>
    <w:p w14:paraId="6894BA15" w14:textId="7A08720D" w:rsidR="00B259EA" w:rsidRPr="001D23B7" w:rsidRDefault="00B259EA" w:rsidP="00F53E64">
      <w:pPr>
        <w:autoSpaceDE w:val="0"/>
        <w:autoSpaceDN w:val="0"/>
        <w:adjustRightInd w:val="0"/>
        <w:spacing w:before="120" w:after="120" w:line="240" w:lineRule="auto"/>
        <w:rPr>
          <w:rFonts w:ascii="Times New Roman" w:hAnsi="Times New Roman" w:cs="Times New Roman"/>
          <w:b/>
          <w:bCs/>
          <w:i/>
          <w:iCs/>
          <w:sz w:val="20"/>
          <w:szCs w:val="20"/>
          <w:lang w:eastAsia="ko-KR"/>
        </w:rPr>
      </w:pPr>
      <w:proofErr w:type="spellStart"/>
      <w:r w:rsidRPr="001D23B7">
        <w:rPr>
          <w:rFonts w:ascii="Times New Roman" w:hAnsi="Times New Roman" w:cs="Times New Roman"/>
          <w:b/>
          <w:bCs/>
          <w:i/>
          <w:iCs/>
          <w:sz w:val="20"/>
          <w:szCs w:val="20"/>
          <w:highlight w:val="yellow"/>
          <w:lang w:eastAsia="ko-KR"/>
        </w:rPr>
        <w:t>TGbe</w:t>
      </w:r>
      <w:proofErr w:type="spellEnd"/>
      <w:r w:rsidRPr="001D23B7">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u w:val="single"/>
          <w:lang w:eastAsia="ko-KR"/>
        </w:rPr>
        <w:t>add</w:t>
      </w:r>
      <w:r w:rsidRPr="001D23B7">
        <w:rPr>
          <w:rFonts w:ascii="Times New Roman" w:hAnsi="Times New Roman" w:cs="Times New Roman"/>
          <w:b/>
          <w:bCs/>
          <w:i/>
          <w:iCs/>
          <w:sz w:val="20"/>
          <w:szCs w:val="20"/>
          <w:highlight w:val="yellow"/>
          <w:lang w:eastAsia="ko-KR"/>
        </w:rPr>
        <w:t xml:space="preserve"> the </w:t>
      </w:r>
      <w:r>
        <w:rPr>
          <w:rFonts w:ascii="Times New Roman" w:hAnsi="Times New Roman" w:cs="Times New Roman"/>
          <w:b/>
          <w:bCs/>
          <w:i/>
          <w:iCs/>
          <w:sz w:val="20"/>
          <w:szCs w:val="20"/>
          <w:highlight w:val="yellow"/>
          <w:lang w:eastAsia="ko-KR"/>
        </w:rPr>
        <w:t xml:space="preserve">following paragraph as the last paragraph of this subclause as </w:t>
      </w:r>
      <w:r w:rsidRPr="001D23B7">
        <w:rPr>
          <w:rFonts w:ascii="Times New Roman" w:hAnsi="Times New Roman" w:cs="Times New Roman"/>
          <w:b/>
          <w:bCs/>
          <w:i/>
          <w:iCs/>
          <w:sz w:val="20"/>
          <w:szCs w:val="20"/>
          <w:highlight w:val="yellow"/>
          <w:lang w:eastAsia="ko-KR"/>
        </w:rPr>
        <w:t>shown below</w:t>
      </w:r>
      <w:r>
        <w:rPr>
          <w:rFonts w:ascii="Times New Roman" w:hAnsi="Times New Roman" w:cs="Times New Roman"/>
          <w:b/>
          <w:bCs/>
          <w:i/>
          <w:iCs/>
          <w:sz w:val="20"/>
          <w:szCs w:val="20"/>
          <w:lang w:eastAsia="ko-KR"/>
        </w:rPr>
        <w:t>:</w:t>
      </w:r>
    </w:p>
    <w:p w14:paraId="768C40D0" w14:textId="6B6CFA6F" w:rsidR="002F11DF" w:rsidRPr="002C23C5" w:rsidRDefault="008A67E9" w:rsidP="0094602E">
      <w:pPr>
        <w:suppressAutoHyphens/>
        <w:spacing w:after="0"/>
        <w:jc w:val="both"/>
        <w:rPr>
          <w:rFonts w:ascii="Times New Roman" w:hAnsi="Times New Roman" w:cs="Times New Roman"/>
          <w:color w:val="000000"/>
          <w:w w:val="0"/>
          <w:sz w:val="20"/>
          <w:szCs w:val="20"/>
        </w:rPr>
      </w:pPr>
      <w:r w:rsidRPr="00506C19">
        <w:rPr>
          <w:sz w:val="16"/>
          <w:szCs w:val="16"/>
          <w:highlight w:val="yellow"/>
        </w:rPr>
        <w:t>[</w:t>
      </w:r>
      <w:proofErr w:type="gramStart"/>
      <w:r w:rsidRPr="00506C19">
        <w:rPr>
          <w:sz w:val="16"/>
          <w:szCs w:val="16"/>
          <w:highlight w:val="yellow"/>
        </w:rPr>
        <w:t>1</w:t>
      </w:r>
      <w:r>
        <w:rPr>
          <w:sz w:val="16"/>
          <w:szCs w:val="16"/>
          <w:highlight w:val="yellow"/>
        </w:rPr>
        <w:t>2370</w:t>
      </w:r>
      <w:r w:rsidRPr="00506C19">
        <w:rPr>
          <w:sz w:val="16"/>
          <w:szCs w:val="16"/>
          <w:highlight w:val="yellow"/>
        </w:rPr>
        <w:t>]</w:t>
      </w:r>
      <w:ins w:id="1" w:author="Abhishek Patil" w:date="2022-09-11T00:17:00Z">
        <w:r w:rsidR="004F7CB0">
          <w:rPr>
            <w:rFonts w:ascii="Times New Roman" w:hAnsi="Times New Roman" w:cs="Times New Roman"/>
            <w:color w:val="000000"/>
            <w:w w:val="0"/>
            <w:sz w:val="20"/>
            <w:szCs w:val="20"/>
          </w:rPr>
          <w:t>A</w:t>
        </w:r>
        <w:proofErr w:type="gramEnd"/>
        <w:r w:rsidR="004F7CB0">
          <w:rPr>
            <w:rFonts w:ascii="Times New Roman" w:hAnsi="Times New Roman" w:cs="Times New Roman"/>
            <w:color w:val="000000"/>
            <w:w w:val="0"/>
            <w:sz w:val="20"/>
            <w:szCs w:val="20"/>
          </w:rPr>
          <w:t xml:space="preserve"> 6</w:t>
        </w:r>
      </w:ins>
      <w:ins w:id="2" w:author="Abhishek Patil" w:date="2022-09-11T00:19:00Z">
        <w:r w:rsidR="0094602E">
          <w:rPr>
            <w:rFonts w:ascii="Times New Roman" w:hAnsi="Times New Roman" w:cs="Times New Roman"/>
            <w:color w:val="000000"/>
            <w:w w:val="0"/>
            <w:sz w:val="20"/>
            <w:szCs w:val="20"/>
          </w:rPr>
          <w:t xml:space="preserve"> </w:t>
        </w:r>
      </w:ins>
      <w:ins w:id="3" w:author="Abhishek Patil" w:date="2022-09-11T00:17:00Z">
        <w:r w:rsidR="004F7CB0">
          <w:rPr>
            <w:rFonts w:ascii="Times New Roman" w:hAnsi="Times New Roman" w:cs="Times New Roman"/>
            <w:color w:val="000000"/>
            <w:w w:val="0"/>
            <w:sz w:val="20"/>
            <w:szCs w:val="20"/>
          </w:rPr>
          <w:t>G</w:t>
        </w:r>
      </w:ins>
      <w:ins w:id="4" w:author="Abhishek Patil" w:date="2022-09-11T00:19:00Z">
        <w:r w:rsidR="0094602E">
          <w:rPr>
            <w:rFonts w:ascii="Times New Roman" w:hAnsi="Times New Roman" w:cs="Times New Roman"/>
            <w:color w:val="000000"/>
            <w:w w:val="0"/>
            <w:sz w:val="20"/>
            <w:szCs w:val="20"/>
          </w:rPr>
          <w:t>Hz</w:t>
        </w:r>
      </w:ins>
      <w:ins w:id="5" w:author="Abhishek Patil" w:date="2022-09-11T00:17:00Z">
        <w:r w:rsidR="004F7CB0">
          <w:rPr>
            <w:rFonts w:ascii="Times New Roman" w:hAnsi="Times New Roman" w:cs="Times New Roman"/>
            <w:color w:val="000000"/>
            <w:w w:val="0"/>
            <w:sz w:val="20"/>
            <w:szCs w:val="20"/>
          </w:rPr>
          <w:t xml:space="preserve"> </w:t>
        </w:r>
      </w:ins>
      <w:ins w:id="6" w:author="Abhishek Patil" w:date="2022-09-11T00:18:00Z">
        <w:r w:rsidR="00090586">
          <w:rPr>
            <w:rFonts w:ascii="Times New Roman" w:hAnsi="Times New Roman" w:cs="Times New Roman"/>
            <w:color w:val="000000"/>
            <w:w w:val="0"/>
            <w:sz w:val="20"/>
            <w:szCs w:val="20"/>
          </w:rPr>
          <w:t>non-AP STA</w:t>
        </w:r>
      </w:ins>
      <w:ins w:id="7" w:author="Abhishek Patil" w:date="2022-09-11T00:57:00Z">
        <w:r w:rsidR="00DA0447">
          <w:rPr>
            <w:rFonts w:ascii="Times New Roman" w:hAnsi="Times New Roman" w:cs="Times New Roman"/>
            <w:color w:val="000000"/>
            <w:w w:val="0"/>
            <w:sz w:val="20"/>
            <w:szCs w:val="20"/>
          </w:rPr>
          <w:t xml:space="preserve">, that intends to establish an off-channel direct link on </w:t>
        </w:r>
      </w:ins>
      <w:ins w:id="8" w:author="Abhishek Patil" w:date="2022-09-11T00:58:00Z">
        <w:r w:rsidR="009072D9">
          <w:rPr>
            <w:rFonts w:ascii="Times New Roman" w:hAnsi="Times New Roman" w:cs="Times New Roman"/>
            <w:color w:val="000000"/>
            <w:w w:val="0"/>
            <w:sz w:val="20"/>
            <w:szCs w:val="20"/>
          </w:rPr>
          <w:t>a 6 GHz</w:t>
        </w:r>
      </w:ins>
      <w:ins w:id="9" w:author="Abhishek Patil" w:date="2022-09-11T00:57:00Z">
        <w:r w:rsidR="00DA0447">
          <w:rPr>
            <w:rFonts w:ascii="Times New Roman" w:hAnsi="Times New Roman" w:cs="Times New Roman"/>
            <w:color w:val="000000"/>
            <w:w w:val="0"/>
            <w:sz w:val="20"/>
            <w:szCs w:val="20"/>
          </w:rPr>
          <w:t xml:space="preserve"> channel</w:t>
        </w:r>
      </w:ins>
      <w:ins w:id="10" w:author="Abhishek Patil" w:date="2022-09-11T00:58:00Z">
        <w:r w:rsidR="009072D9">
          <w:rPr>
            <w:rFonts w:ascii="Times New Roman" w:hAnsi="Times New Roman" w:cs="Times New Roman"/>
            <w:color w:val="000000"/>
            <w:w w:val="0"/>
            <w:sz w:val="20"/>
            <w:szCs w:val="20"/>
          </w:rPr>
          <w:t>,</w:t>
        </w:r>
      </w:ins>
      <w:ins w:id="11" w:author="Abhishek Patil" w:date="2022-09-11T00:18:00Z">
        <w:r w:rsidR="00090586">
          <w:rPr>
            <w:rFonts w:ascii="Times New Roman" w:hAnsi="Times New Roman" w:cs="Times New Roman"/>
            <w:color w:val="000000"/>
            <w:w w:val="0"/>
            <w:sz w:val="20"/>
            <w:szCs w:val="20"/>
          </w:rPr>
          <w:t xml:space="preserve"> </w:t>
        </w:r>
      </w:ins>
      <w:ins w:id="12" w:author="Abhishek Patil" w:date="2022-09-11T00:48:00Z">
        <w:r w:rsidR="00F54B8C" w:rsidRPr="002C23C5">
          <w:rPr>
            <w:rFonts w:ascii="Times New Roman" w:hAnsi="Times New Roman" w:cs="Times New Roman"/>
            <w:color w:val="000000"/>
            <w:w w:val="0"/>
            <w:sz w:val="20"/>
            <w:szCs w:val="20"/>
          </w:rPr>
          <w:t>shall follow the</w:t>
        </w:r>
        <w:r w:rsidR="00F54B8C">
          <w:rPr>
            <w:rFonts w:ascii="Times New Roman" w:hAnsi="Times New Roman" w:cs="Times New Roman"/>
            <w:color w:val="000000"/>
            <w:w w:val="0"/>
            <w:sz w:val="20"/>
            <w:szCs w:val="20"/>
          </w:rPr>
          <w:t xml:space="preserve"> </w:t>
        </w:r>
      </w:ins>
      <w:ins w:id="13" w:author="Abhishek Patil" w:date="2022-09-11T00:50:00Z">
        <w:r w:rsidR="00743446">
          <w:rPr>
            <w:rFonts w:ascii="Times New Roman" w:hAnsi="Times New Roman" w:cs="Times New Roman"/>
            <w:color w:val="000000"/>
            <w:w w:val="0"/>
            <w:sz w:val="20"/>
            <w:szCs w:val="20"/>
          </w:rPr>
          <w:t>procedures described in</w:t>
        </w:r>
      </w:ins>
      <w:ins w:id="14" w:author="Abhishek Patil" w:date="2022-09-11T00:48:00Z">
        <w:r w:rsidR="00F54B8C" w:rsidRPr="002C23C5">
          <w:rPr>
            <w:rFonts w:ascii="Times New Roman" w:hAnsi="Times New Roman" w:cs="Times New Roman"/>
            <w:color w:val="000000"/>
            <w:w w:val="0"/>
            <w:sz w:val="20"/>
            <w:szCs w:val="20"/>
          </w:rPr>
          <w:t xml:space="preserve"> 11.21.15</w:t>
        </w:r>
        <w:r w:rsidR="00F54B8C">
          <w:rPr>
            <w:rFonts w:ascii="Times New Roman" w:hAnsi="Times New Roman" w:cs="Times New Roman"/>
            <w:color w:val="000000"/>
            <w:w w:val="0"/>
            <w:sz w:val="20"/>
            <w:szCs w:val="20"/>
          </w:rPr>
          <w:t xml:space="preserve"> </w:t>
        </w:r>
        <w:r w:rsidR="00F54B8C" w:rsidRPr="002C23C5">
          <w:rPr>
            <w:rFonts w:ascii="Times New Roman" w:hAnsi="Times New Roman" w:cs="Times New Roman"/>
            <w:color w:val="000000"/>
            <w:w w:val="0"/>
            <w:sz w:val="20"/>
            <w:szCs w:val="20"/>
          </w:rPr>
          <w:t>(Channel usage procedures)</w:t>
        </w:r>
      </w:ins>
      <w:ins w:id="15" w:author="Abhishek Patil" w:date="2022-09-11T00:57:00Z">
        <w:r w:rsidR="002E3743">
          <w:rPr>
            <w:rFonts w:ascii="Times New Roman" w:hAnsi="Times New Roman" w:cs="Times New Roman"/>
            <w:color w:val="000000"/>
            <w:w w:val="0"/>
            <w:sz w:val="20"/>
            <w:szCs w:val="20"/>
          </w:rPr>
          <w:t xml:space="preserve"> to </w:t>
        </w:r>
      </w:ins>
      <w:ins w:id="16" w:author="Abhishek Patil" w:date="2022-09-11T15:53:00Z">
        <w:r w:rsidR="007973D3">
          <w:rPr>
            <w:rFonts w:ascii="Times New Roman" w:hAnsi="Times New Roman" w:cs="Times New Roman"/>
            <w:color w:val="000000"/>
            <w:w w:val="0"/>
            <w:sz w:val="20"/>
            <w:szCs w:val="20"/>
          </w:rPr>
          <w:t>identify</w:t>
        </w:r>
      </w:ins>
      <w:ins w:id="17" w:author="Abhishek Patil" w:date="2022-09-11T00:57:00Z">
        <w:r w:rsidR="002E3743">
          <w:rPr>
            <w:rFonts w:ascii="Times New Roman" w:hAnsi="Times New Roman" w:cs="Times New Roman"/>
            <w:color w:val="000000"/>
            <w:w w:val="0"/>
            <w:sz w:val="20"/>
            <w:szCs w:val="20"/>
          </w:rPr>
          <w:t xml:space="preserve"> a suitable </w:t>
        </w:r>
      </w:ins>
      <w:ins w:id="18" w:author="Abhishek Patil" w:date="2022-09-11T00:58:00Z">
        <w:r w:rsidR="00192F5A">
          <w:rPr>
            <w:rFonts w:ascii="Times New Roman" w:hAnsi="Times New Roman" w:cs="Times New Roman"/>
            <w:color w:val="000000"/>
            <w:w w:val="0"/>
            <w:sz w:val="20"/>
            <w:szCs w:val="20"/>
          </w:rPr>
          <w:t xml:space="preserve">6 GHz </w:t>
        </w:r>
        <w:r w:rsidR="009072D9">
          <w:rPr>
            <w:rFonts w:ascii="Times New Roman" w:hAnsi="Times New Roman" w:cs="Times New Roman"/>
            <w:color w:val="000000"/>
            <w:w w:val="0"/>
            <w:sz w:val="20"/>
            <w:szCs w:val="20"/>
          </w:rPr>
          <w:t>channel</w:t>
        </w:r>
      </w:ins>
      <w:ins w:id="19" w:author="Abhishek Patil" w:date="2022-09-11T00:21:00Z">
        <w:r w:rsidR="00CD52DB">
          <w:rPr>
            <w:rFonts w:ascii="Times New Roman" w:hAnsi="Times New Roman" w:cs="Times New Roman"/>
            <w:color w:val="000000"/>
            <w:w w:val="0"/>
            <w:sz w:val="20"/>
            <w:szCs w:val="20"/>
          </w:rPr>
          <w:t>.</w:t>
        </w:r>
      </w:ins>
    </w:p>
    <w:p w14:paraId="64D413F4" w14:textId="311F7195" w:rsidR="002F11DF" w:rsidRDefault="002F11DF" w:rsidP="001800E2">
      <w:pPr>
        <w:suppressAutoHyphens/>
        <w:spacing w:after="0"/>
        <w:rPr>
          <w:rFonts w:ascii="Times New Roman" w:hAnsi="Times New Roman" w:cs="Times New Roman"/>
          <w:sz w:val="20"/>
          <w:szCs w:val="20"/>
        </w:rPr>
      </w:pPr>
    </w:p>
    <w:p w14:paraId="1E553281" w14:textId="457F3C61" w:rsidR="00C91820" w:rsidRDefault="00C91820" w:rsidP="001800E2">
      <w:pPr>
        <w:suppressAutoHyphens/>
        <w:spacing w:after="0"/>
        <w:rPr>
          <w:rFonts w:ascii="Times New Roman" w:hAnsi="Times New Roman" w:cs="Times New Roman"/>
          <w:sz w:val="20"/>
          <w:szCs w:val="20"/>
        </w:rPr>
      </w:pPr>
    </w:p>
    <w:p w14:paraId="1E313AE6" w14:textId="77777777" w:rsidR="00096E01" w:rsidRDefault="00096E01" w:rsidP="00C91820">
      <w:pPr>
        <w:suppressAutoHyphens/>
        <w:spacing w:after="0"/>
        <w:rPr>
          <w:b/>
          <w:bCs/>
          <w:sz w:val="20"/>
          <w:szCs w:val="20"/>
        </w:rPr>
      </w:pPr>
      <w:r>
        <w:rPr>
          <w:b/>
          <w:bCs/>
          <w:sz w:val="20"/>
          <w:szCs w:val="20"/>
        </w:rPr>
        <w:t>35.3.1 General</w:t>
      </w:r>
    </w:p>
    <w:p w14:paraId="6B17DC30" w14:textId="3D173504" w:rsidR="006F0BEE" w:rsidRPr="00F53E64" w:rsidRDefault="006F0BEE" w:rsidP="00F53E64">
      <w:pPr>
        <w:autoSpaceDE w:val="0"/>
        <w:autoSpaceDN w:val="0"/>
        <w:adjustRightInd w:val="0"/>
        <w:spacing w:before="120" w:after="120" w:line="240" w:lineRule="auto"/>
        <w:rPr>
          <w:rFonts w:ascii="Times New Roman" w:hAnsi="Times New Roman" w:cs="Times New Roman"/>
          <w:b/>
          <w:bCs/>
          <w:i/>
          <w:iCs/>
          <w:sz w:val="20"/>
          <w:szCs w:val="20"/>
          <w:highlight w:val="yellow"/>
          <w:lang w:eastAsia="ko-KR"/>
        </w:rPr>
      </w:pPr>
      <w:proofErr w:type="spellStart"/>
      <w:r w:rsidRPr="001D23B7">
        <w:rPr>
          <w:rFonts w:ascii="Times New Roman" w:hAnsi="Times New Roman" w:cs="Times New Roman"/>
          <w:b/>
          <w:bCs/>
          <w:i/>
          <w:iCs/>
          <w:sz w:val="20"/>
          <w:szCs w:val="20"/>
          <w:highlight w:val="yellow"/>
          <w:lang w:eastAsia="ko-KR"/>
        </w:rPr>
        <w:t>TGbe</w:t>
      </w:r>
      <w:proofErr w:type="spellEnd"/>
      <w:r w:rsidRPr="001D23B7">
        <w:rPr>
          <w:rFonts w:ascii="Times New Roman" w:hAnsi="Times New Roman" w:cs="Times New Roman"/>
          <w:b/>
          <w:bCs/>
          <w:i/>
          <w:iCs/>
          <w:sz w:val="20"/>
          <w:szCs w:val="20"/>
          <w:highlight w:val="yellow"/>
          <w:lang w:eastAsia="ko-KR"/>
        </w:rPr>
        <w:t xml:space="preserve"> editor: Please </w:t>
      </w:r>
      <w:r w:rsidR="00C31629" w:rsidRPr="00F846E5">
        <w:rPr>
          <w:rFonts w:ascii="Times New Roman" w:hAnsi="Times New Roman" w:cs="Times New Roman"/>
          <w:b/>
          <w:bCs/>
          <w:i/>
          <w:iCs/>
          <w:sz w:val="20"/>
          <w:szCs w:val="20"/>
          <w:highlight w:val="yellow"/>
          <w:u w:val="single"/>
          <w:lang w:eastAsia="ko-KR"/>
        </w:rPr>
        <w:t>update</w:t>
      </w:r>
      <w:r w:rsidRPr="001D23B7">
        <w:rPr>
          <w:rFonts w:ascii="Times New Roman" w:hAnsi="Times New Roman" w:cs="Times New Roman"/>
          <w:b/>
          <w:bCs/>
          <w:i/>
          <w:iCs/>
          <w:sz w:val="20"/>
          <w:szCs w:val="20"/>
          <w:highlight w:val="yellow"/>
          <w:lang w:eastAsia="ko-KR"/>
        </w:rPr>
        <w:t xml:space="preserve"> the </w:t>
      </w:r>
      <w:r>
        <w:rPr>
          <w:rFonts w:ascii="Times New Roman" w:hAnsi="Times New Roman" w:cs="Times New Roman"/>
          <w:b/>
          <w:bCs/>
          <w:i/>
          <w:iCs/>
          <w:sz w:val="20"/>
          <w:szCs w:val="20"/>
          <w:highlight w:val="yellow"/>
          <w:lang w:eastAsia="ko-KR"/>
        </w:rPr>
        <w:t xml:space="preserve">following paragraph this subclause as </w:t>
      </w:r>
      <w:r w:rsidRPr="001D23B7">
        <w:rPr>
          <w:rFonts w:ascii="Times New Roman" w:hAnsi="Times New Roman" w:cs="Times New Roman"/>
          <w:b/>
          <w:bCs/>
          <w:i/>
          <w:iCs/>
          <w:sz w:val="20"/>
          <w:szCs w:val="20"/>
          <w:highlight w:val="yellow"/>
          <w:lang w:eastAsia="ko-KR"/>
        </w:rPr>
        <w:t>shown below</w:t>
      </w:r>
      <w:r w:rsidRPr="00F53E64">
        <w:rPr>
          <w:rFonts w:ascii="Times New Roman" w:hAnsi="Times New Roman" w:cs="Times New Roman"/>
          <w:b/>
          <w:bCs/>
          <w:i/>
          <w:iCs/>
          <w:sz w:val="20"/>
          <w:szCs w:val="20"/>
          <w:highlight w:val="yellow"/>
          <w:lang w:eastAsia="ko-KR"/>
        </w:rPr>
        <w:t>:</w:t>
      </w:r>
    </w:p>
    <w:p w14:paraId="3D3C33F3" w14:textId="33EACA39" w:rsidR="00C91820" w:rsidRDefault="00793FDC" w:rsidP="00BD396E">
      <w:pPr>
        <w:suppressAutoHyphens/>
        <w:spacing w:after="0"/>
        <w:jc w:val="both"/>
        <w:rPr>
          <w:rFonts w:ascii="Times New Roman" w:hAnsi="Times New Roman" w:cs="Times New Roman"/>
          <w:sz w:val="20"/>
          <w:szCs w:val="20"/>
        </w:rPr>
      </w:pPr>
      <w:r w:rsidRPr="00506C19">
        <w:rPr>
          <w:sz w:val="16"/>
          <w:szCs w:val="16"/>
          <w:highlight w:val="yellow"/>
        </w:rPr>
        <w:t>[</w:t>
      </w:r>
      <w:proofErr w:type="gramStart"/>
      <w:r w:rsidRPr="00506C19">
        <w:rPr>
          <w:sz w:val="16"/>
          <w:szCs w:val="16"/>
          <w:highlight w:val="yellow"/>
        </w:rPr>
        <w:t>1</w:t>
      </w:r>
      <w:r>
        <w:rPr>
          <w:sz w:val="16"/>
          <w:szCs w:val="16"/>
          <w:highlight w:val="yellow"/>
        </w:rPr>
        <w:t>0299</w:t>
      </w:r>
      <w:r w:rsidRPr="00506C19">
        <w:rPr>
          <w:sz w:val="16"/>
          <w:szCs w:val="16"/>
          <w:highlight w:val="yellow"/>
        </w:rPr>
        <w:t>]</w:t>
      </w:r>
      <w:ins w:id="20" w:author="Abhishek Patil" w:date="2022-09-11T09:43:00Z">
        <w:r w:rsidR="00750714">
          <w:rPr>
            <w:rFonts w:ascii="Times New Roman" w:hAnsi="Times New Roman" w:cs="Times New Roman"/>
            <w:sz w:val="20"/>
            <w:szCs w:val="20"/>
          </w:rPr>
          <w:t>Each</w:t>
        </w:r>
        <w:proofErr w:type="gramEnd"/>
        <w:r w:rsidR="00750714">
          <w:rPr>
            <w:rFonts w:ascii="Times New Roman" w:hAnsi="Times New Roman" w:cs="Times New Roman"/>
            <w:sz w:val="20"/>
            <w:szCs w:val="20"/>
          </w:rPr>
          <w:t xml:space="preserve"> STA affiliated with an MLD shall follow the procedures in 11.1.3. </w:t>
        </w:r>
      </w:ins>
      <w:r w:rsidR="00C91820" w:rsidRPr="00C91820">
        <w:rPr>
          <w:rFonts w:ascii="Times New Roman" w:hAnsi="Times New Roman" w:cs="Times New Roman"/>
          <w:sz w:val="20"/>
          <w:szCs w:val="20"/>
        </w:rPr>
        <w:t>An AP MLD</w:t>
      </w:r>
      <w:r w:rsidR="00C91820">
        <w:rPr>
          <w:rFonts w:ascii="Times New Roman" w:hAnsi="Times New Roman" w:cs="Times New Roman"/>
          <w:sz w:val="20"/>
          <w:szCs w:val="20"/>
        </w:rPr>
        <w:t xml:space="preserve"> </w:t>
      </w:r>
      <w:r w:rsidR="00C91820" w:rsidRPr="00C91820">
        <w:rPr>
          <w:rFonts w:ascii="Times New Roman" w:hAnsi="Times New Roman" w:cs="Times New Roman"/>
          <w:sz w:val="20"/>
          <w:szCs w:val="20"/>
        </w:rPr>
        <w:t>shall correct the clock drift to be within ±30</w:t>
      </w:r>
      <w:r w:rsidR="00C91820">
        <w:rPr>
          <w:rFonts w:ascii="Times New Roman" w:hAnsi="Times New Roman" w:cs="Times New Roman"/>
          <w:sz w:val="20"/>
          <w:szCs w:val="20"/>
        </w:rPr>
        <w:t xml:space="preserve"> </w:t>
      </w:r>
      <w:proofErr w:type="spellStart"/>
      <w:r w:rsidR="00C91820" w:rsidRPr="00C91820">
        <w:rPr>
          <w:rFonts w:ascii="Times New Roman" w:hAnsi="Times New Roman" w:cs="Times New Roman"/>
          <w:sz w:val="20"/>
          <w:szCs w:val="20"/>
        </w:rPr>
        <w:t>μs</w:t>
      </w:r>
      <w:proofErr w:type="spellEnd"/>
      <w:r w:rsidR="00C91820" w:rsidRPr="00C91820">
        <w:rPr>
          <w:rFonts w:ascii="Times New Roman" w:hAnsi="Times New Roman" w:cs="Times New Roman"/>
          <w:sz w:val="20"/>
          <w:szCs w:val="20"/>
        </w:rPr>
        <w:t xml:space="preserve"> between TSF timers of any two APs affiliated with </w:t>
      </w:r>
      <w:del w:id="21" w:author="Abhishek Patil" w:date="2022-09-11T12:32:00Z">
        <w:r w:rsidR="00C91820" w:rsidRPr="00C91820" w:rsidDel="00084589">
          <w:rPr>
            <w:rFonts w:ascii="Times New Roman" w:hAnsi="Times New Roman" w:cs="Times New Roman"/>
            <w:sz w:val="20"/>
            <w:szCs w:val="20"/>
          </w:rPr>
          <w:delText>the AP MLD</w:delText>
        </w:r>
      </w:del>
      <w:ins w:id="22" w:author="Abhishek Patil" w:date="2022-09-11T12:32:00Z">
        <w:r w:rsidR="00084589">
          <w:rPr>
            <w:rFonts w:ascii="Times New Roman" w:hAnsi="Times New Roman" w:cs="Times New Roman"/>
            <w:sz w:val="20"/>
            <w:szCs w:val="20"/>
          </w:rPr>
          <w:t>it</w:t>
        </w:r>
      </w:ins>
      <w:r w:rsidR="00C91820" w:rsidRPr="00C91820">
        <w:rPr>
          <w:rFonts w:ascii="Times New Roman" w:hAnsi="Times New Roman" w:cs="Times New Roman"/>
          <w:sz w:val="20"/>
          <w:szCs w:val="20"/>
        </w:rPr>
        <w:t>.</w:t>
      </w:r>
    </w:p>
    <w:p w14:paraId="117D9410" w14:textId="7B66516A" w:rsidR="002C67C1" w:rsidRPr="002C67C1" w:rsidRDefault="00EE05E6" w:rsidP="00240D1E">
      <w:pPr>
        <w:suppressAutoHyphens/>
        <w:spacing w:after="0"/>
        <w:jc w:val="both"/>
        <w:rPr>
          <w:ins w:id="23" w:author="Abhishek Patil" w:date="2022-09-11T11:28:00Z"/>
          <w:rFonts w:ascii="Times New Roman" w:hAnsi="Times New Roman" w:cs="Times New Roman"/>
          <w:sz w:val="18"/>
          <w:szCs w:val="18"/>
        </w:rPr>
      </w:pPr>
      <w:r w:rsidRPr="00506C19">
        <w:rPr>
          <w:sz w:val="16"/>
          <w:szCs w:val="16"/>
          <w:highlight w:val="yellow"/>
        </w:rPr>
        <w:t>[</w:t>
      </w:r>
      <w:proofErr w:type="gramStart"/>
      <w:r w:rsidRPr="00506C19">
        <w:rPr>
          <w:sz w:val="16"/>
          <w:szCs w:val="16"/>
          <w:highlight w:val="yellow"/>
        </w:rPr>
        <w:t>1</w:t>
      </w:r>
      <w:r>
        <w:rPr>
          <w:sz w:val="16"/>
          <w:szCs w:val="16"/>
          <w:highlight w:val="yellow"/>
        </w:rPr>
        <w:t>0896</w:t>
      </w:r>
      <w:r w:rsidRPr="00506C19">
        <w:rPr>
          <w:sz w:val="16"/>
          <w:szCs w:val="16"/>
          <w:highlight w:val="yellow"/>
        </w:rPr>
        <w:t>]</w:t>
      </w:r>
      <w:ins w:id="24" w:author="Abhishek Patil" w:date="2022-09-11T11:28:00Z">
        <w:r w:rsidR="002C67C1" w:rsidRPr="002C67C1">
          <w:rPr>
            <w:rFonts w:ascii="Times New Roman" w:hAnsi="Times New Roman" w:cs="Times New Roman"/>
            <w:sz w:val="18"/>
            <w:szCs w:val="18"/>
          </w:rPr>
          <w:t>NOTE</w:t>
        </w:r>
        <w:proofErr w:type="gramEnd"/>
        <w:r w:rsidR="002C67C1" w:rsidRPr="002C67C1">
          <w:rPr>
            <w:rFonts w:ascii="Times New Roman" w:hAnsi="Times New Roman" w:cs="Times New Roman"/>
            <w:sz w:val="18"/>
            <w:szCs w:val="18"/>
          </w:rPr>
          <w:t xml:space="preserve"> – </w:t>
        </w:r>
      </w:ins>
      <w:ins w:id="25" w:author="Abhishek Patil" w:date="2022-09-11T11:33:00Z">
        <w:r w:rsidR="000F53D2">
          <w:rPr>
            <w:rFonts w:ascii="Times New Roman" w:hAnsi="Times New Roman" w:cs="Times New Roman"/>
            <w:sz w:val="18"/>
            <w:szCs w:val="18"/>
          </w:rPr>
          <w:t xml:space="preserve">An AP </w:t>
        </w:r>
      </w:ins>
      <w:ins w:id="26" w:author="Abhishek Patil" w:date="2022-09-11T11:40:00Z">
        <w:r w:rsidR="00303C69">
          <w:rPr>
            <w:rFonts w:ascii="Times New Roman" w:hAnsi="Times New Roman" w:cs="Times New Roman"/>
            <w:sz w:val="18"/>
            <w:szCs w:val="18"/>
          </w:rPr>
          <w:t xml:space="preserve">affiliated with an AP </w:t>
        </w:r>
      </w:ins>
      <w:ins w:id="27" w:author="Abhishek Patil" w:date="2022-09-11T11:33:00Z">
        <w:r w:rsidR="000F53D2">
          <w:rPr>
            <w:rFonts w:ascii="Times New Roman" w:hAnsi="Times New Roman" w:cs="Times New Roman"/>
            <w:sz w:val="18"/>
            <w:szCs w:val="18"/>
          </w:rPr>
          <w:t xml:space="preserve">MLD provides TSF offset </w:t>
        </w:r>
      </w:ins>
      <w:ins w:id="28" w:author="Abhishek Patil" w:date="2022-09-11T11:35:00Z">
        <w:r w:rsidR="00A76F7E">
          <w:rPr>
            <w:rFonts w:ascii="Times New Roman" w:hAnsi="Times New Roman" w:cs="Times New Roman"/>
            <w:sz w:val="18"/>
            <w:szCs w:val="18"/>
          </w:rPr>
          <w:t xml:space="preserve">in </w:t>
        </w:r>
      </w:ins>
      <w:ins w:id="29" w:author="Abhishek Patil" w:date="2022-09-11T11:40:00Z">
        <w:r w:rsidR="00B30742">
          <w:rPr>
            <w:rFonts w:ascii="Times New Roman" w:hAnsi="Times New Roman" w:cs="Times New Roman"/>
            <w:sz w:val="18"/>
            <w:szCs w:val="18"/>
          </w:rPr>
          <w:t>the complete profile of a reported AP</w:t>
        </w:r>
      </w:ins>
      <w:ins w:id="30" w:author="Abhishek Patil" w:date="2022-09-11T11:36:00Z">
        <w:r w:rsidR="00A76F7E">
          <w:rPr>
            <w:rFonts w:ascii="Times New Roman" w:hAnsi="Times New Roman" w:cs="Times New Roman"/>
            <w:sz w:val="18"/>
            <w:szCs w:val="18"/>
          </w:rPr>
          <w:t xml:space="preserve"> </w:t>
        </w:r>
        <w:r w:rsidR="00B424BD">
          <w:rPr>
            <w:rFonts w:ascii="Times New Roman" w:hAnsi="Times New Roman" w:cs="Times New Roman"/>
            <w:sz w:val="18"/>
            <w:szCs w:val="18"/>
          </w:rPr>
          <w:t xml:space="preserve">(see </w:t>
        </w:r>
        <w:r w:rsidR="00B424BD" w:rsidRPr="00B424BD">
          <w:rPr>
            <w:rFonts w:ascii="Times New Roman" w:hAnsi="Times New Roman" w:cs="Times New Roman"/>
            <w:sz w:val="18"/>
            <w:szCs w:val="18"/>
          </w:rPr>
          <w:t xml:space="preserve">9.4.2.312.2.4 </w:t>
        </w:r>
        <w:r w:rsidR="00B424BD">
          <w:rPr>
            <w:rFonts w:ascii="Times New Roman" w:hAnsi="Times New Roman" w:cs="Times New Roman"/>
            <w:sz w:val="18"/>
            <w:szCs w:val="18"/>
          </w:rPr>
          <w:t>(</w:t>
        </w:r>
        <w:r w:rsidR="00B424BD" w:rsidRPr="00B424BD">
          <w:rPr>
            <w:rFonts w:ascii="Times New Roman" w:hAnsi="Times New Roman" w:cs="Times New Roman"/>
            <w:sz w:val="18"/>
            <w:szCs w:val="18"/>
          </w:rPr>
          <w:t>Link Info field of the Basic Multi-Link element</w:t>
        </w:r>
        <w:r w:rsidR="00B424BD">
          <w:rPr>
            <w:rFonts w:ascii="Times New Roman" w:hAnsi="Times New Roman" w:cs="Times New Roman"/>
            <w:sz w:val="18"/>
            <w:szCs w:val="18"/>
          </w:rPr>
          <w:t>))</w:t>
        </w:r>
      </w:ins>
      <w:ins w:id="31" w:author="Abhishek Patil" w:date="2022-09-11T11:41:00Z">
        <w:r w:rsidR="004327BD">
          <w:rPr>
            <w:rFonts w:ascii="Times New Roman" w:hAnsi="Times New Roman" w:cs="Times New Roman"/>
            <w:sz w:val="18"/>
            <w:szCs w:val="18"/>
          </w:rPr>
          <w:t>. A</w:t>
        </w:r>
      </w:ins>
      <w:ins w:id="32" w:author="Abhishek Patil" w:date="2022-09-11T11:28:00Z">
        <w:r w:rsidR="002C67C1" w:rsidRPr="002C67C1">
          <w:rPr>
            <w:rFonts w:ascii="Times New Roman" w:hAnsi="Times New Roman" w:cs="Times New Roman"/>
            <w:sz w:val="18"/>
            <w:szCs w:val="18"/>
          </w:rPr>
          <w:t xml:space="preserve"> non-AP MLD can determine the TSF information of all the APs affiliated with an AP MLD when it receives </w:t>
        </w:r>
      </w:ins>
      <w:ins w:id="33" w:author="Abhishek Patil" w:date="2022-09-11T11:37:00Z">
        <w:r w:rsidR="000D7FEF">
          <w:rPr>
            <w:rFonts w:ascii="Times New Roman" w:hAnsi="Times New Roman" w:cs="Times New Roman"/>
            <w:sz w:val="18"/>
            <w:szCs w:val="18"/>
          </w:rPr>
          <w:t>a frame carrying</w:t>
        </w:r>
      </w:ins>
      <w:ins w:id="34" w:author="Abhishek Patil" w:date="2022-09-11T11:28:00Z">
        <w:r w:rsidR="002C67C1" w:rsidRPr="002C67C1">
          <w:rPr>
            <w:rFonts w:ascii="Times New Roman" w:hAnsi="Times New Roman" w:cs="Times New Roman"/>
            <w:sz w:val="18"/>
            <w:szCs w:val="18"/>
          </w:rPr>
          <w:t xml:space="preserve"> TSF </w:t>
        </w:r>
      </w:ins>
      <w:ins w:id="35" w:author="Abhishek Patil" w:date="2022-09-11T11:42:00Z">
        <w:r w:rsidR="00F97FAE">
          <w:rPr>
            <w:rFonts w:ascii="Times New Roman" w:hAnsi="Times New Roman" w:cs="Times New Roman"/>
            <w:sz w:val="18"/>
            <w:szCs w:val="18"/>
          </w:rPr>
          <w:t>of</w:t>
        </w:r>
      </w:ins>
      <w:ins w:id="36" w:author="Abhishek Patil" w:date="2022-09-11T11:28:00Z">
        <w:r w:rsidR="002C67C1" w:rsidRPr="002C67C1">
          <w:rPr>
            <w:rFonts w:ascii="Times New Roman" w:hAnsi="Times New Roman" w:cs="Times New Roman"/>
            <w:sz w:val="18"/>
            <w:szCs w:val="18"/>
          </w:rPr>
          <w:t xml:space="preserve"> </w:t>
        </w:r>
      </w:ins>
      <w:ins w:id="37" w:author="Abhishek Patil" w:date="2022-09-11T11:29:00Z">
        <w:r w:rsidR="00DF2C16">
          <w:rPr>
            <w:rFonts w:ascii="Times New Roman" w:hAnsi="Times New Roman" w:cs="Times New Roman"/>
            <w:sz w:val="18"/>
            <w:szCs w:val="18"/>
          </w:rPr>
          <w:t xml:space="preserve">any </w:t>
        </w:r>
      </w:ins>
      <w:ins w:id="38" w:author="Abhishek Patil" w:date="2022-09-11T11:28:00Z">
        <w:r w:rsidR="002C67C1" w:rsidRPr="002C67C1">
          <w:rPr>
            <w:rFonts w:ascii="Times New Roman" w:hAnsi="Times New Roman" w:cs="Times New Roman"/>
            <w:sz w:val="18"/>
            <w:szCs w:val="18"/>
          </w:rPr>
          <w:t>one AP affiliated with that AP MLD</w:t>
        </w:r>
      </w:ins>
      <w:ins w:id="39" w:author="Abhishek Patil" w:date="2022-09-11T11:30:00Z">
        <w:r w:rsidR="00770A96">
          <w:rPr>
            <w:rFonts w:ascii="Times New Roman" w:hAnsi="Times New Roman" w:cs="Times New Roman"/>
            <w:sz w:val="18"/>
            <w:szCs w:val="18"/>
          </w:rPr>
          <w:t xml:space="preserve"> (also see 35.3.12.2)</w:t>
        </w:r>
      </w:ins>
      <w:ins w:id="40" w:author="Abhishek Patil" w:date="2022-09-14T13:51:00Z">
        <w:r w:rsidR="00F072C6" w:rsidRPr="00F072C6">
          <w:t xml:space="preserve"> </w:t>
        </w:r>
        <w:r w:rsidR="00F072C6" w:rsidRPr="005637E2">
          <w:rPr>
            <w:rFonts w:ascii="Times New Roman" w:hAnsi="Times New Roman" w:cs="Times New Roman"/>
            <w:sz w:val="18"/>
            <w:szCs w:val="18"/>
            <w:highlight w:val="green"/>
          </w:rPr>
          <w:t>and use that information to maintain TSF timer for each non-AP STA per clause 11.1.3 (Maintaining synchronization)</w:t>
        </w:r>
      </w:ins>
      <w:ins w:id="41" w:author="Abhishek Patil" w:date="2022-09-11T11:28:00Z">
        <w:r w:rsidR="002C67C1" w:rsidRPr="002C67C1">
          <w:rPr>
            <w:rFonts w:ascii="Times New Roman" w:hAnsi="Times New Roman" w:cs="Times New Roman"/>
            <w:sz w:val="18"/>
            <w:szCs w:val="18"/>
          </w:rPr>
          <w:t>.</w:t>
        </w:r>
      </w:ins>
    </w:p>
    <w:p w14:paraId="5CA42A78" w14:textId="523833E2" w:rsidR="00C91820" w:rsidRDefault="00C91820" w:rsidP="001800E2">
      <w:pPr>
        <w:suppressAutoHyphens/>
        <w:spacing w:after="0"/>
        <w:rPr>
          <w:rFonts w:ascii="Times New Roman" w:hAnsi="Times New Roman" w:cs="Times New Roman"/>
          <w:sz w:val="20"/>
          <w:szCs w:val="20"/>
        </w:rPr>
      </w:pPr>
    </w:p>
    <w:p w14:paraId="170755FC" w14:textId="77777777" w:rsidR="00B33E5E" w:rsidRDefault="00B33E5E" w:rsidP="005731A4">
      <w:pPr>
        <w:widowControl w:val="0"/>
        <w:tabs>
          <w:tab w:val="left" w:pos="881"/>
        </w:tabs>
        <w:kinsoku w:val="0"/>
        <w:overflowPunct w:val="0"/>
        <w:autoSpaceDE w:val="0"/>
        <w:autoSpaceDN w:val="0"/>
        <w:adjustRightInd w:val="0"/>
        <w:spacing w:after="0" w:line="240" w:lineRule="auto"/>
        <w:outlineLvl w:val="4"/>
        <w:rPr>
          <w:rFonts w:ascii="Arial" w:eastAsia="Times New Roman" w:hAnsi="Arial" w:cs="Arial"/>
          <w:b/>
          <w:bCs/>
          <w:sz w:val="20"/>
          <w:szCs w:val="20"/>
        </w:rPr>
      </w:pPr>
    </w:p>
    <w:p w14:paraId="05D477B0" w14:textId="0C864B67" w:rsidR="005A7BD8" w:rsidRPr="005731A4" w:rsidRDefault="005731A4" w:rsidP="005731A4">
      <w:pPr>
        <w:widowControl w:val="0"/>
        <w:tabs>
          <w:tab w:val="left" w:pos="881"/>
        </w:tabs>
        <w:kinsoku w:val="0"/>
        <w:overflowPunct w:val="0"/>
        <w:autoSpaceDE w:val="0"/>
        <w:autoSpaceDN w:val="0"/>
        <w:adjustRightInd w:val="0"/>
        <w:spacing w:after="0" w:line="240" w:lineRule="auto"/>
        <w:outlineLvl w:val="4"/>
        <w:rPr>
          <w:rFonts w:ascii="Arial" w:eastAsia="Times New Roman" w:hAnsi="Arial" w:cs="Arial"/>
          <w:b/>
          <w:bCs/>
          <w:sz w:val="20"/>
          <w:szCs w:val="20"/>
        </w:rPr>
      </w:pPr>
      <w:r>
        <w:rPr>
          <w:rFonts w:ascii="Arial" w:eastAsia="Times New Roman" w:hAnsi="Arial" w:cs="Arial"/>
          <w:b/>
          <w:bCs/>
          <w:sz w:val="20"/>
          <w:szCs w:val="20"/>
        </w:rPr>
        <w:t>3</w:t>
      </w:r>
      <w:r w:rsidR="005A7BD8" w:rsidRPr="005731A4">
        <w:rPr>
          <w:rFonts w:ascii="Arial" w:eastAsia="Times New Roman" w:hAnsi="Arial" w:cs="Arial"/>
          <w:b/>
          <w:bCs/>
          <w:sz w:val="20"/>
          <w:szCs w:val="20"/>
        </w:rPr>
        <w:t>5.3.3.</w:t>
      </w:r>
      <w:r w:rsidRPr="005731A4">
        <w:rPr>
          <w:rFonts w:ascii="Arial" w:eastAsia="Times New Roman" w:hAnsi="Arial" w:cs="Arial"/>
          <w:b/>
          <w:bCs/>
          <w:sz w:val="20"/>
          <w:szCs w:val="20"/>
        </w:rPr>
        <w:t>2</w:t>
      </w:r>
      <w:r w:rsidR="005A7BD8" w:rsidRPr="005731A4">
        <w:rPr>
          <w:rFonts w:ascii="Arial" w:eastAsia="Times New Roman" w:hAnsi="Arial" w:cs="Arial"/>
          <w:b/>
          <w:bCs/>
          <w:sz w:val="20"/>
          <w:szCs w:val="20"/>
        </w:rPr>
        <w:t xml:space="preserve"> </w:t>
      </w:r>
      <w:bookmarkStart w:id="42" w:name="_Hlk111100746"/>
      <w:r w:rsidR="005A7BD8" w:rsidRPr="005731A4">
        <w:rPr>
          <w:rFonts w:ascii="Arial" w:eastAsia="Times New Roman" w:hAnsi="Arial" w:cs="Arial"/>
          <w:b/>
          <w:bCs/>
          <w:sz w:val="20"/>
          <w:szCs w:val="20"/>
        </w:rPr>
        <w:t>Link ID</w:t>
      </w:r>
      <w:bookmarkEnd w:id="42"/>
    </w:p>
    <w:p w14:paraId="755ED52E" w14:textId="128051D4" w:rsidR="00F846E5" w:rsidRPr="00F53E64" w:rsidRDefault="00F846E5" w:rsidP="00F846E5">
      <w:pPr>
        <w:autoSpaceDE w:val="0"/>
        <w:autoSpaceDN w:val="0"/>
        <w:adjustRightInd w:val="0"/>
        <w:spacing w:before="120" w:after="120" w:line="240" w:lineRule="auto"/>
        <w:rPr>
          <w:rFonts w:ascii="Times New Roman" w:hAnsi="Times New Roman" w:cs="Times New Roman"/>
          <w:b/>
          <w:bCs/>
          <w:i/>
          <w:iCs/>
          <w:sz w:val="20"/>
          <w:szCs w:val="20"/>
          <w:highlight w:val="yellow"/>
          <w:lang w:eastAsia="ko-KR"/>
        </w:rPr>
      </w:pPr>
      <w:proofErr w:type="spellStart"/>
      <w:r w:rsidRPr="001D23B7">
        <w:rPr>
          <w:rFonts w:ascii="Times New Roman" w:hAnsi="Times New Roman" w:cs="Times New Roman"/>
          <w:b/>
          <w:bCs/>
          <w:i/>
          <w:iCs/>
          <w:sz w:val="20"/>
          <w:szCs w:val="20"/>
          <w:highlight w:val="yellow"/>
          <w:lang w:eastAsia="ko-KR"/>
        </w:rPr>
        <w:t>TGbe</w:t>
      </w:r>
      <w:proofErr w:type="spellEnd"/>
      <w:r w:rsidRPr="001D23B7">
        <w:rPr>
          <w:rFonts w:ascii="Times New Roman" w:hAnsi="Times New Roman" w:cs="Times New Roman"/>
          <w:b/>
          <w:bCs/>
          <w:i/>
          <w:iCs/>
          <w:sz w:val="20"/>
          <w:szCs w:val="20"/>
          <w:highlight w:val="yellow"/>
          <w:lang w:eastAsia="ko-KR"/>
        </w:rPr>
        <w:t xml:space="preserve"> editor: Please </w:t>
      </w:r>
      <w:r>
        <w:rPr>
          <w:rFonts w:ascii="Times New Roman" w:hAnsi="Times New Roman" w:cs="Times New Roman"/>
          <w:b/>
          <w:bCs/>
          <w:i/>
          <w:iCs/>
          <w:sz w:val="20"/>
          <w:szCs w:val="20"/>
          <w:highlight w:val="yellow"/>
          <w:u w:val="single"/>
          <w:lang w:eastAsia="ko-KR"/>
        </w:rPr>
        <w:t>update</w:t>
      </w:r>
      <w:r w:rsidRPr="001D23B7">
        <w:rPr>
          <w:rFonts w:ascii="Times New Roman" w:hAnsi="Times New Roman" w:cs="Times New Roman"/>
          <w:b/>
          <w:bCs/>
          <w:i/>
          <w:iCs/>
          <w:sz w:val="20"/>
          <w:szCs w:val="20"/>
          <w:highlight w:val="yellow"/>
          <w:lang w:eastAsia="ko-KR"/>
        </w:rPr>
        <w:t xml:space="preserve"> </w:t>
      </w:r>
      <w:r>
        <w:rPr>
          <w:rFonts w:ascii="Times New Roman" w:hAnsi="Times New Roman" w:cs="Times New Roman"/>
          <w:b/>
          <w:bCs/>
          <w:i/>
          <w:iCs/>
          <w:sz w:val="20"/>
          <w:szCs w:val="20"/>
          <w:highlight w:val="yellow"/>
          <w:lang w:eastAsia="ko-KR"/>
        </w:rPr>
        <w:t xml:space="preserve">the following paragraph in this subclause as </w:t>
      </w:r>
      <w:r w:rsidRPr="001D23B7">
        <w:rPr>
          <w:rFonts w:ascii="Times New Roman" w:hAnsi="Times New Roman" w:cs="Times New Roman"/>
          <w:b/>
          <w:bCs/>
          <w:i/>
          <w:iCs/>
          <w:sz w:val="20"/>
          <w:szCs w:val="20"/>
          <w:highlight w:val="yellow"/>
          <w:lang w:eastAsia="ko-KR"/>
        </w:rPr>
        <w:t>shown below</w:t>
      </w:r>
      <w:r w:rsidRPr="00F53E64">
        <w:rPr>
          <w:rFonts w:ascii="Times New Roman" w:hAnsi="Times New Roman" w:cs="Times New Roman"/>
          <w:b/>
          <w:bCs/>
          <w:i/>
          <w:iCs/>
          <w:sz w:val="20"/>
          <w:szCs w:val="20"/>
          <w:highlight w:val="yellow"/>
          <w:lang w:eastAsia="ko-KR"/>
        </w:rPr>
        <w:t>:</w:t>
      </w:r>
    </w:p>
    <w:p w14:paraId="344FED86" w14:textId="01C99D0A" w:rsidR="001B3778" w:rsidRDefault="005A7BD8" w:rsidP="005124ED">
      <w:pPr>
        <w:pStyle w:val="T"/>
        <w:suppressAutoHyphens/>
        <w:spacing w:after="120" w:line="240" w:lineRule="auto"/>
      </w:pPr>
      <w:r>
        <w:t xml:space="preserve">A link ID </w:t>
      </w:r>
      <w:r w:rsidRPr="00C81A22">
        <w:t xml:space="preserve">is a </w:t>
      </w:r>
      <w:r>
        <w:t>numeric value that corresponds to</w:t>
      </w:r>
      <w:r w:rsidRPr="00C81A22">
        <w:t xml:space="preserve"> </w:t>
      </w:r>
      <w:r>
        <w:t>a</w:t>
      </w:r>
      <w:r w:rsidRPr="00C81A22">
        <w:t xml:space="preserve"> tuple consisting of Operating Class, Operating Channel, and BSSID of the AP affiliated with the AP MLD</w:t>
      </w:r>
      <w:r>
        <w:t xml:space="preserve">. </w:t>
      </w:r>
      <w:r w:rsidRPr="00E93E0D" w:rsidDel="00A132CE">
        <w:t xml:space="preserve">An AP </w:t>
      </w:r>
      <w:r>
        <w:t xml:space="preserve">MLD </w:t>
      </w:r>
      <w:r w:rsidRPr="00E93E0D" w:rsidDel="00A132CE">
        <w:t xml:space="preserve">shall </w:t>
      </w:r>
      <w:r>
        <w:t xml:space="preserve">assign </w:t>
      </w:r>
      <w:r w:rsidRPr="00E93E0D" w:rsidDel="00A132CE">
        <w:t xml:space="preserve">a unique </w:t>
      </w:r>
      <w:r w:rsidRPr="00210DEB" w:rsidDel="00A132CE">
        <w:t>link ID</w:t>
      </w:r>
      <w:r>
        <w:t>,</w:t>
      </w:r>
      <w:r w:rsidRPr="00210DEB">
        <w:t xml:space="preserve"> </w:t>
      </w:r>
      <w:r>
        <w:t xml:space="preserve">that is lower than 15, </w:t>
      </w:r>
      <w:r w:rsidRPr="00210DEB">
        <w:t>to each of its affiliated APs</w:t>
      </w:r>
      <w:r>
        <w:t xml:space="preserve"> and shall not change the assigned link IDs during the lifetime of each of the </w:t>
      </w:r>
      <w:proofErr w:type="spellStart"/>
      <w:r>
        <w:t>BSSes</w:t>
      </w:r>
      <w:proofErr w:type="spellEnd"/>
      <w:r>
        <w:t xml:space="preserve"> setup by the AP MLD. </w:t>
      </w:r>
      <w:r w:rsidRPr="00506C19">
        <w:rPr>
          <w:sz w:val="16"/>
          <w:szCs w:val="16"/>
          <w:highlight w:val="yellow"/>
        </w:rPr>
        <w:t>[</w:t>
      </w:r>
      <w:proofErr w:type="gramStart"/>
      <w:r w:rsidRPr="00506C19">
        <w:rPr>
          <w:sz w:val="16"/>
          <w:szCs w:val="16"/>
          <w:highlight w:val="yellow"/>
        </w:rPr>
        <w:t>1</w:t>
      </w:r>
      <w:r>
        <w:rPr>
          <w:sz w:val="16"/>
          <w:szCs w:val="16"/>
          <w:highlight w:val="yellow"/>
        </w:rPr>
        <w:t>0597</w:t>
      </w:r>
      <w:r w:rsidRPr="00506C19">
        <w:rPr>
          <w:sz w:val="16"/>
          <w:szCs w:val="16"/>
          <w:highlight w:val="yellow"/>
        </w:rPr>
        <w:t>]</w:t>
      </w:r>
      <w:ins w:id="43" w:author="Abhishek Patil" w:date="2022-08-24T15:02:00Z">
        <w:r>
          <w:t>An</w:t>
        </w:r>
        <w:proofErr w:type="gramEnd"/>
        <w:r w:rsidRPr="0070113E">
          <w:t xml:space="preserve"> AP MLD </w:t>
        </w:r>
        <w:r>
          <w:t xml:space="preserve">shall </w:t>
        </w:r>
        <w:r w:rsidRPr="0070113E">
          <w:t>assign link IDs with starting value of 0 and consecutively increasing order.</w:t>
        </w:r>
      </w:ins>
      <w:ins w:id="44" w:author="Abhishek Patil" w:date="2022-09-05T23:59:00Z">
        <w:r w:rsidR="001B3778" w:rsidRPr="001B3778">
          <w:t xml:space="preserve"> </w:t>
        </w:r>
      </w:ins>
      <w:ins w:id="45" w:author="Abhishek Patil" w:date="2022-09-11T12:43:00Z">
        <w:r w:rsidR="00BD098A">
          <w:t>If</w:t>
        </w:r>
      </w:ins>
      <w:ins w:id="46" w:author="Abhishek Patil" w:date="2022-09-11T12:41:00Z">
        <w:r w:rsidR="003B6A69">
          <w:t xml:space="preserve"> an</w:t>
        </w:r>
      </w:ins>
      <w:ins w:id="47" w:author="Abhishek Patil" w:date="2022-09-11T12:42:00Z">
        <w:r w:rsidR="005124ED">
          <w:t xml:space="preserve"> affiliated AP that was previous removed </w:t>
        </w:r>
        <w:r w:rsidR="005124ED" w:rsidRPr="001B3778">
          <w:t>(see 35.3.6.2.2 (Removing affiliated APs))</w:t>
        </w:r>
        <w:r w:rsidR="005124ED">
          <w:t xml:space="preserve"> is added back </w:t>
        </w:r>
      </w:ins>
      <w:ins w:id="48" w:author="Abhishek Patil" w:date="2022-09-11T12:44:00Z">
        <w:r w:rsidR="00720815">
          <w:t xml:space="preserve">to the same channel as before </w:t>
        </w:r>
      </w:ins>
      <w:ins w:id="49" w:author="Abhishek Patil" w:date="2022-09-05T23:59:00Z">
        <w:r w:rsidR="001B3778" w:rsidRPr="001B3778">
          <w:t xml:space="preserve">(see 35.3.6.2.1 (Adding new affiliated APs)), then the AP MLD </w:t>
        </w:r>
      </w:ins>
      <w:ins w:id="50" w:author="Abhishek Patil" w:date="2022-09-09T19:41:00Z">
        <w:r w:rsidR="005C79DA">
          <w:t xml:space="preserve">shall </w:t>
        </w:r>
      </w:ins>
      <w:ins w:id="51" w:author="Abhishek Patil" w:date="2022-09-09T19:42:00Z">
        <w:r w:rsidR="005C79DA">
          <w:t>re</w:t>
        </w:r>
      </w:ins>
      <w:ins w:id="52" w:author="Abhishek Patil" w:date="2022-09-05T23:59:00Z">
        <w:r w:rsidR="001B3778" w:rsidRPr="001B3778">
          <w:t xml:space="preserve">assign the </w:t>
        </w:r>
      </w:ins>
      <w:ins w:id="53" w:author="Abhishek Patil" w:date="2022-09-11T12:44:00Z">
        <w:r w:rsidR="00256F75">
          <w:t>previously assigned</w:t>
        </w:r>
      </w:ins>
      <w:ins w:id="54" w:author="Abhishek Patil" w:date="2022-09-05T23:59:00Z">
        <w:r w:rsidR="001B3778" w:rsidRPr="001B3778">
          <w:t xml:space="preserve"> link ID </w:t>
        </w:r>
      </w:ins>
      <w:ins w:id="55" w:author="Abhishek Patil" w:date="2022-09-09T19:42:00Z">
        <w:r w:rsidR="005C79DA">
          <w:t>to the added AP</w:t>
        </w:r>
      </w:ins>
      <w:ins w:id="56" w:author="Abhishek Patil" w:date="2022-09-12T23:34:00Z">
        <w:r w:rsidR="00712194">
          <w:t xml:space="preserve"> if it is unassigned</w:t>
        </w:r>
      </w:ins>
      <w:ins w:id="57" w:author="Abhishek Patil" w:date="2022-09-05T23:59:00Z">
        <w:r w:rsidR="001B3778" w:rsidRPr="001B3778">
          <w:t>.</w:t>
        </w:r>
      </w:ins>
    </w:p>
    <w:p w14:paraId="3DC0122E" w14:textId="77777777" w:rsidR="00B33E5E" w:rsidRDefault="00B33E5E" w:rsidP="001B3778">
      <w:pPr>
        <w:pStyle w:val="T"/>
        <w:suppressAutoHyphens/>
        <w:spacing w:after="120" w:line="240" w:lineRule="auto"/>
        <w:rPr>
          <w:b/>
          <w:bCs/>
        </w:rPr>
      </w:pPr>
    </w:p>
    <w:p w14:paraId="568C7B92" w14:textId="57B45F7D" w:rsidR="006D3CBE" w:rsidRDefault="00F846E5" w:rsidP="001B3778">
      <w:pPr>
        <w:pStyle w:val="T"/>
        <w:suppressAutoHyphens/>
        <w:spacing w:after="120" w:line="240" w:lineRule="auto"/>
        <w:rPr>
          <w:b/>
        </w:rPr>
      </w:pPr>
      <w:r>
        <w:rPr>
          <w:b/>
          <w:bCs/>
        </w:rPr>
        <w:t>35.3.12.1 General</w:t>
      </w:r>
    </w:p>
    <w:p w14:paraId="6FBB4570" w14:textId="609D0D19" w:rsidR="00F846E5" w:rsidRDefault="00A068B2" w:rsidP="001B3778">
      <w:pPr>
        <w:pStyle w:val="T"/>
        <w:suppressAutoHyphens/>
        <w:spacing w:after="120" w:line="240" w:lineRule="auto"/>
        <w:rPr>
          <w:b/>
          <w:bCs/>
          <w:i/>
          <w:iCs/>
          <w:lang w:eastAsia="ko-KR"/>
        </w:rPr>
      </w:pPr>
      <w:proofErr w:type="spellStart"/>
      <w:r w:rsidRPr="001D23B7">
        <w:rPr>
          <w:b/>
          <w:bCs/>
          <w:i/>
          <w:iCs/>
          <w:highlight w:val="yellow"/>
          <w:lang w:eastAsia="ko-KR"/>
        </w:rPr>
        <w:t>TGbe</w:t>
      </w:r>
      <w:proofErr w:type="spellEnd"/>
      <w:r w:rsidRPr="001D23B7">
        <w:rPr>
          <w:b/>
          <w:bCs/>
          <w:i/>
          <w:iCs/>
          <w:highlight w:val="yellow"/>
          <w:lang w:eastAsia="ko-KR"/>
        </w:rPr>
        <w:t xml:space="preserve"> editor: Please </w:t>
      </w:r>
      <w:r>
        <w:rPr>
          <w:b/>
          <w:bCs/>
          <w:i/>
          <w:iCs/>
          <w:highlight w:val="yellow"/>
          <w:u w:val="single"/>
          <w:lang w:eastAsia="ko-KR"/>
        </w:rPr>
        <w:t>update</w:t>
      </w:r>
      <w:r w:rsidRPr="001D23B7">
        <w:rPr>
          <w:b/>
          <w:bCs/>
          <w:i/>
          <w:iCs/>
          <w:highlight w:val="yellow"/>
          <w:lang w:eastAsia="ko-KR"/>
        </w:rPr>
        <w:t xml:space="preserve"> </w:t>
      </w:r>
      <w:r>
        <w:rPr>
          <w:b/>
          <w:bCs/>
          <w:i/>
          <w:iCs/>
          <w:highlight w:val="yellow"/>
          <w:lang w:eastAsia="ko-KR"/>
        </w:rPr>
        <w:t xml:space="preserve">the following paragraph in this subclause as </w:t>
      </w:r>
      <w:r w:rsidRPr="001D23B7">
        <w:rPr>
          <w:b/>
          <w:bCs/>
          <w:i/>
          <w:iCs/>
          <w:highlight w:val="yellow"/>
          <w:lang w:eastAsia="ko-KR"/>
        </w:rPr>
        <w:t>shown below</w:t>
      </w:r>
      <w:r w:rsidRPr="00F53E64">
        <w:rPr>
          <w:b/>
          <w:bCs/>
          <w:i/>
          <w:iCs/>
          <w:highlight w:val="yellow"/>
          <w:lang w:eastAsia="ko-KR"/>
        </w:rPr>
        <w:t>:</w:t>
      </w:r>
    </w:p>
    <w:p w14:paraId="7ADC408F" w14:textId="5033B8E6" w:rsidR="00B33E5E" w:rsidRDefault="00B33E5E" w:rsidP="001B3778">
      <w:pPr>
        <w:pStyle w:val="T"/>
        <w:suppressAutoHyphens/>
        <w:spacing w:after="120" w:line="240" w:lineRule="auto"/>
      </w:pPr>
      <w:r>
        <w:t xml:space="preserve">Figure 35-16 (Each non-AP STA affiliated with a non-AP MLD maintains its own power state) illustrates the power save operation for each non-AP STA affiliated with a non-AP MLD during multi-link operation. </w:t>
      </w:r>
      <w:r w:rsidR="00437601" w:rsidRPr="00506C19">
        <w:rPr>
          <w:sz w:val="16"/>
          <w:szCs w:val="16"/>
          <w:highlight w:val="yellow"/>
        </w:rPr>
        <w:t>[</w:t>
      </w:r>
      <w:proofErr w:type="gramStart"/>
      <w:r w:rsidR="00437601" w:rsidRPr="00506C19">
        <w:rPr>
          <w:sz w:val="16"/>
          <w:szCs w:val="16"/>
          <w:highlight w:val="yellow"/>
        </w:rPr>
        <w:t>1</w:t>
      </w:r>
      <w:r w:rsidR="00437601">
        <w:rPr>
          <w:sz w:val="16"/>
          <w:szCs w:val="16"/>
          <w:highlight w:val="yellow"/>
        </w:rPr>
        <w:t>3918</w:t>
      </w:r>
      <w:r w:rsidR="00437601" w:rsidRPr="00506C19">
        <w:rPr>
          <w:sz w:val="16"/>
          <w:szCs w:val="16"/>
          <w:highlight w:val="yellow"/>
        </w:rPr>
        <w:t>]</w:t>
      </w:r>
      <w:ins w:id="58" w:author="Abhishek Patil" w:date="2022-09-11T10:19:00Z">
        <w:r w:rsidR="001C66E1">
          <w:t>T</w:t>
        </w:r>
      </w:ins>
      <w:ins w:id="59" w:author="Abhishek Patil" w:date="2022-09-11T10:18:00Z">
        <w:r w:rsidR="00A753DC">
          <w:t>he</w:t>
        </w:r>
      </w:ins>
      <w:proofErr w:type="gramEnd"/>
      <w:ins w:id="60" w:author="Abhishek Patil" w:date="2022-09-11T10:16:00Z">
        <w:r w:rsidR="003712AF">
          <w:t xml:space="preserve"> example assumes </w:t>
        </w:r>
      </w:ins>
      <w:ins w:id="61" w:author="Abhishek Patil" w:date="2022-09-11T10:17:00Z">
        <w:r w:rsidR="003712AF">
          <w:t xml:space="preserve">all TIDs are mapped to </w:t>
        </w:r>
      </w:ins>
      <w:ins w:id="62" w:author="Abhishek Patil" w:date="2022-09-11T10:18:00Z">
        <w:r w:rsidR="00A753DC">
          <w:t>all or a</w:t>
        </w:r>
      </w:ins>
      <w:ins w:id="63" w:author="Abhishek Patil" w:date="2022-09-11T10:17:00Z">
        <w:r w:rsidR="003712AF">
          <w:t xml:space="preserve"> subset of links. </w:t>
        </w:r>
      </w:ins>
      <w:r>
        <w:t>As depicted in the figure, during the initial portion of the illustration, both STAs affiliated with the non-AP MLD are in active mode and are involved in frame exchange with the respective APs on the links. Each non-AP STA affiliated with the non-AP MLD indicates that it is in active mode by setting to 0 the Power Management subfield (namely PM bit in the figure) in the Frame Control field of a transmitted frame. At some point in time, STA 2 affiliated with the non-AP MLD operating on Link 2 indicates to AP 2 that it is entering power save mode (i.e., sets PM bit to 1) and transitions to doze</w:t>
      </w:r>
      <w:r w:rsidRPr="00B33E5E">
        <w:t xml:space="preserve"> </w:t>
      </w:r>
      <w:r>
        <w:t xml:space="preserve">state after the successful frame exchange. STA 2 remains in doze state for the rest of the illustration. After </w:t>
      </w:r>
      <w:proofErr w:type="gramStart"/>
      <w:r>
        <w:t>a period of time</w:t>
      </w:r>
      <w:proofErr w:type="gramEnd"/>
      <w:r>
        <w:t>, STA 1 enters power save mode (i.e., sets PM bit to 1) after the successful frame exchange. While operating in power save mode, STA 1 wakes up to receive the Beacon frame transmitted by AP 1 and determines that AP MLD has BUs</w:t>
      </w:r>
      <w:del w:id="64" w:author="Abhishek Patil" w:date="2022-09-11T10:19:00Z">
        <w:r w:rsidDel="0067323B">
          <w:delText xml:space="preserve"> </w:delText>
        </w:r>
      </w:del>
      <w:r w:rsidR="00437601" w:rsidRPr="00506C19">
        <w:rPr>
          <w:sz w:val="16"/>
          <w:szCs w:val="16"/>
          <w:highlight w:val="yellow"/>
        </w:rPr>
        <w:t>[1</w:t>
      </w:r>
      <w:r w:rsidR="00437601">
        <w:rPr>
          <w:sz w:val="16"/>
          <w:szCs w:val="16"/>
          <w:highlight w:val="yellow"/>
        </w:rPr>
        <w:t>3918</w:t>
      </w:r>
      <w:r w:rsidR="00437601" w:rsidRPr="00506C19">
        <w:rPr>
          <w:sz w:val="16"/>
          <w:szCs w:val="16"/>
          <w:highlight w:val="yellow"/>
        </w:rPr>
        <w:t>]</w:t>
      </w:r>
      <w:del w:id="65" w:author="Abhishek Patil" w:date="2022-09-11T10:19:00Z">
        <w:r w:rsidDel="0067323B">
          <w:delText>belonging to TID(s) mapped to Link 1</w:delText>
        </w:r>
      </w:del>
      <w:ins w:id="66" w:author="Abhishek Patil" w:date="2022-09-11T10:19:00Z">
        <w:r w:rsidR="0067323B">
          <w:t xml:space="preserve"> for the non-AP MLD</w:t>
        </w:r>
      </w:ins>
      <w:r>
        <w:t>. Based on this determination, STA 1 indicates to AP 1 that it has transitioned to awake state by transmitting a PS-Poll or U-APSD trigger frame on Link 1. STA 1 participates in frame exchange with AP 1 while in awake state.</w:t>
      </w:r>
    </w:p>
    <w:p w14:paraId="4C2F9001" w14:textId="77777777" w:rsidR="00B33E5E" w:rsidRDefault="00B33E5E" w:rsidP="001B3778">
      <w:pPr>
        <w:pStyle w:val="T"/>
        <w:suppressAutoHyphens/>
        <w:spacing w:after="120" w:line="240" w:lineRule="auto"/>
        <w:rPr>
          <w:b/>
        </w:rPr>
      </w:pPr>
    </w:p>
    <w:p w14:paraId="1E17E5E7" w14:textId="7C4A625C" w:rsidR="0003424A" w:rsidRPr="001E3DAD" w:rsidRDefault="0003424A" w:rsidP="001E3DAD">
      <w:pPr>
        <w:pStyle w:val="ListParagraph"/>
        <w:widowControl w:val="0"/>
        <w:numPr>
          <w:ilvl w:val="2"/>
          <w:numId w:val="33"/>
        </w:numPr>
        <w:tabs>
          <w:tab w:val="left" w:pos="881"/>
        </w:tabs>
        <w:kinsoku w:val="0"/>
        <w:overflowPunct w:val="0"/>
        <w:autoSpaceDE w:val="0"/>
        <w:autoSpaceDN w:val="0"/>
        <w:adjustRightInd w:val="0"/>
        <w:spacing w:after="0" w:line="240" w:lineRule="auto"/>
        <w:outlineLvl w:val="4"/>
        <w:rPr>
          <w:rFonts w:ascii="Arial" w:eastAsia="Times New Roman" w:hAnsi="Arial" w:cs="Arial"/>
          <w:b/>
          <w:bCs/>
          <w:spacing w:val="-5"/>
          <w:sz w:val="20"/>
          <w:szCs w:val="20"/>
        </w:rPr>
      </w:pPr>
      <w:r w:rsidRPr="0003424A">
        <w:rPr>
          <w:rFonts w:ascii="Arial" w:eastAsia="Times New Roman" w:hAnsi="Arial" w:cs="Arial"/>
          <w:b/>
          <w:bCs/>
          <w:sz w:val="20"/>
          <w:szCs w:val="20"/>
        </w:rPr>
        <w:t>Multi-link</w:t>
      </w:r>
      <w:r w:rsidRPr="0003424A">
        <w:rPr>
          <w:rFonts w:ascii="Arial" w:eastAsia="Times New Roman" w:hAnsi="Arial" w:cs="Arial"/>
          <w:b/>
          <w:bCs/>
          <w:spacing w:val="-7"/>
          <w:sz w:val="20"/>
          <w:szCs w:val="20"/>
        </w:rPr>
        <w:t xml:space="preserve"> </w:t>
      </w:r>
      <w:r w:rsidRPr="0003424A">
        <w:rPr>
          <w:rFonts w:ascii="Arial" w:eastAsia="Times New Roman" w:hAnsi="Arial" w:cs="Arial"/>
          <w:b/>
          <w:bCs/>
          <w:sz w:val="20"/>
          <w:szCs w:val="20"/>
        </w:rPr>
        <w:t>operation</w:t>
      </w:r>
      <w:r w:rsidRPr="0003424A">
        <w:rPr>
          <w:rFonts w:ascii="Arial" w:eastAsia="Times New Roman" w:hAnsi="Arial" w:cs="Arial"/>
          <w:b/>
          <w:bCs/>
          <w:spacing w:val="-3"/>
          <w:sz w:val="20"/>
          <w:szCs w:val="20"/>
        </w:rPr>
        <w:t xml:space="preserve"> </w:t>
      </w:r>
      <w:r w:rsidRPr="0003424A">
        <w:rPr>
          <w:rFonts w:ascii="Arial" w:eastAsia="Times New Roman" w:hAnsi="Arial" w:cs="Arial"/>
          <w:b/>
          <w:bCs/>
          <w:sz w:val="20"/>
          <w:szCs w:val="20"/>
        </w:rPr>
        <w:t>in</w:t>
      </w:r>
      <w:r w:rsidRPr="0003424A">
        <w:rPr>
          <w:rFonts w:ascii="Arial" w:eastAsia="Times New Roman" w:hAnsi="Arial" w:cs="Arial"/>
          <w:b/>
          <w:bCs/>
          <w:spacing w:val="-5"/>
          <w:sz w:val="20"/>
          <w:szCs w:val="20"/>
        </w:rPr>
        <w:t xml:space="preserve"> </w:t>
      </w:r>
      <w:r w:rsidRPr="0003424A">
        <w:rPr>
          <w:rFonts w:ascii="Arial" w:eastAsia="Times New Roman" w:hAnsi="Arial" w:cs="Arial"/>
          <w:b/>
          <w:bCs/>
          <w:sz w:val="20"/>
          <w:szCs w:val="20"/>
        </w:rPr>
        <w:t>a</w:t>
      </w:r>
      <w:r w:rsidRPr="0003424A">
        <w:rPr>
          <w:rFonts w:ascii="Arial" w:eastAsia="Times New Roman" w:hAnsi="Arial" w:cs="Arial"/>
          <w:b/>
          <w:bCs/>
          <w:spacing w:val="-6"/>
          <w:sz w:val="20"/>
          <w:szCs w:val="20"/>
        </w:rPr>
        <w:t xml:space="preserve"> </w:t>
      </w:r>
      <w:r w:rsidRPr="0003424A">
        <w:rPr>
          <w:rFonts w:ascii="Arial" w:eastAsia="Times New Roman" w:hAnsi="Arial" w:cs="Arial"/>
          <w:b/>
          <w:bCs/>
          <w:sz w:val="20"/>
          <w:szCs w:val="20"/>
        </w:rPr>
        <w:t>multiple</w:t>
      </w:r>
      <w:r w:rsidRPr="0003424A">
        <w:rPr>
          <w:rFonts w:ascii="Arial" w:eastAsia="Times New Roman" w:hAnsi="Arial" w:cs="Arial"/>
          <w:b/>
          <w:bCs/>
          <w:spacing w:val="-6"/>
          <w:sz w:val="20"/>
          <w:szCs w:val="20"/>
        </w:rPr>
        <w:t xml:space="preserve"> </w:t>
      </w:r>
      <w:r w:rsidRPr="0003424A">
        <w:rPr>
          <w:rFonts w:ascii="Arial" w:eastAsia="Times New Roman" w:hAnsi="Arial" w:cs="Arial"/>
          <w:b/>
          <w:bCs/>
          <w:sz w:val="20"/>
          <w:szCs w:val="20"/>
        </w:rPr>
        <w:t>BSSID</w:t>
      </w:r>
      <w:r w:rsidRPr="0003424A">
        <w:rPr>
          <w:rFonts w:ascii="Arial" w:eastAsia="Times New Roman" w:hAnsi="Arial" w:cs="Arial"/>
          <w:b/>
          <w:bCs/>
          <w:spacing w:val="-6"/>
          <w:sz w:val="20"/>
          <w:szCs w:val="20"/>
        </w:rPr>
        <w:t xml:space="preserve"> </w:t>
      </w:r>
      <w:r w:rsidRPr="0003424A">
        <w:rPr>
          <w:rFonts w:ascii="Arial" w:eastAsia="Times New Roman" w:hAnsi="Arial" w:cs="Arial"/>
          <w:b/>
          <w:bCs/>
          <w:sz w:val="20"/>
          <w:szCs w:val="20"/>
        </w:rPr>
        <w:t>set</w:t>
      </w:r>
      <w:r w:rsidRPr="0003424A">
        <w:rPr>
          <w:rFonts w:ascii="Arial" w:eastAsia="Times New Roman" w:hAnsi="Arial" w:cs="Arial"/>
          <w:b/>
          <w:bCs/>
          <w:spacing w:val="-6"/>
          <w:sz w:val="20"/>
          <w:szCs w:val="20"/>
        </w:rPr>
        <w:t xml:space="preserve"> </w:t>
      </w:r>
      <w:r w:rsidRPr="0003424A">
        <w:rPr>
          <w:rFonts w:ascii="Arial" w:eastAsia="Times New Roman" w:hAnsi="Arial" w:cs="Arial"/>
          <w:b/>
          <w:bCs/>
          <w:sz w:val="20"/>
          <w:szCs w:val="20"/>
        </w:rPr>
        <w:t>or</w:t>
      </w:r>
      <w:r w:rsidRPr="0003424A">
        <w:rPr>
          <w:rFonts w:ascii="Arial" w:eastAsia="Times New Roman" w:hAnsi="Arial" w:cs="Arial"/>
          <w:b/>
          <w:bCs/>
          <w:spacing w:val="-5"/>
          <w:sz w:val="20"/>
          <w:szCs w:val="20"/>
        </w:rPr>
        <w:t xml:space="preserve"> </w:t>
      </w:r>
      <w:r w:rsidRPr="0003424A">
        <w:rPr>
          <w:rFonts w:ascii="Arial" w:eastAsia="Times New Roman" w:hAnsi="Arial" w:cs="Arial"/>
          <w:b/>
          <w:bCs/>
          <w:sz w:val="20"/>
          <w:szCs w:val="20"/>
        </w:rPr>
        <w:t>co-hosted</w:t>
      </w:r>
      <w:r w:rsidRPr="0003424A">
        <w:rPr>
          <w:rFonts w:ascii="Arial" w:eastAsia="Times New Roman" w:hAnsi="Arial" w:cs="Arial"/>
          <w:b/>
          <w:bCs/>
          <w:spacing w:val="-6"/>
          <w:sz w:val="20"/>
          <w:szCs w:val="20"/>
        </w:rPr>
        <w:t xml:space="preserve"> </w:t>
      </w:r>
      <w:r w:rsidRPr="0003424A">
        <w:rPr>
          <w:rFonts w:ascii="Arial" w:eastAsia="Times New Roman" w:hAnsi="Arial" w:cs="Arial"/>
          <w:b/>
          <w:bCs/>
          <w:sz w:val="20"/>
          <w:szCs w:val="20"/>
        </w:rPr>
        <w:t>BSSID</w:t>
      </w:r>
      <w:r w:rsidRPr="0003424A">
        <w:rPr>
          <w:rFonts w:ascii="Arial" w:eastAsia="Times New Roman" w:hAnsi="Arial" w:cs="Arial"/>
          <w:b/>
          <w:bCs/>
          <w:spacing w:val="-5"/>
          <w:sz w:val="20"/>
          <w:szCs w:val="20"/>
        </w:rPr>
        <w:t xml:space="preserve"> set</w:t>
      </w:r>
    </w:p>
    <w:p w14:paraId="192D97E8" w14:textId="4CAC511E" w:rsidR="001E3DAD" w:rsidRDefault="001E3DAD" w:rsidP="001E3DAD">
      <w:pPr>
        <w:pStyle w:val="T"/>
        <w:suppressAutoHyphens/>
        <w:spacing w:after="120" w:line="240" w:lineRule="auto"/>
        <w:rPr>
          <w:b/>
          <w:bCs/>
          <w:i/>
          <w:iCs/>
          <w:lang w:eastAsia="ko-KR"/>
        </w:rPr>
      </w:pPr>
      <w:proofErr w:type="spellStart"/>
      <w:r w:rsidRPr="001D23B7">
        <w:rPr>
          <w:b/>
          <w:bCs/>
          <w:i/>
          <w:iCs/>
          <w:highlight w:val="yellow"/>
          <w:lang w:eastAsia="ko-KR"/>
        </w:rPr>
        <w:t>TGbe</w:t>
      </w:r>
      <w:proofErr w:type="spellEnd"/>
      <w:r w:rsidRPr="001D23B7">
        <w:rPr>
          <w:b/>
          <w:bCs/>
          <w:i/>
          <w:iCs/>
          <w:highlight w:val="yellow"/>
          <w:lang w:eastAsia="ko-KR"/>
        </w:rPr>
        <w:t xml:space="preserve"> editor: Please </w:t>
      </w:r>
      <w:r>
        <w:rPr>
          <w:b/>
          <w:bCs/>
          <w:i/>
          <w:iCs/>
          <w:highlight w:val="yellow"/>
          <w:u w:val="single"/>
          <w:lang w:eastAsia="ko-KR"/>
        </w:rPr>
        <w:t>update</w:t>
      </w:r>
      <w:r w:rsidRPr="001D23B7">
        <w:rPr>
          <w:b/>
          <w:bCs/>
          <w:i/>
          <w:iCs/>
          <w:highlight w:val="yellow"/>
          <w:lang w:eastAsia="ko-KR"/>
        </w:rPr>
        <w:t xml:space="preserve"> </w:t>
      </w:r>
      <w:r>
        <w:rPr>
          <w:b/>
          <w:bCs/>
          <w:i/>
          <w:iCs/>
          <w:highlight w:val="yellow"/>
          <w:lang w:eastAsia="ko-KR"/>
        </w:rPr>
        <w:t xml:space="preserve">the following paragraphs in this subclause as </w:t>
      </w:r>
      <w:r w:rsidRPr="001D23B7">
        <w:rPr>
          <w:b/>
          <w:bCs/>
          <w:i/>
          <w:iCs/>
          <w:highlight w:val="yellow"/>
          <w:lang w:eastAsia="ko-KR"/>
        </w:rPr>
        <w:t>shown below</w:t>
      </w:r>
      <w:r w:rsidRPr="00F53E64">
        <w:rPr>
          <w:b/>
          <w:bCs/>
          <w:i/>
          <w:iCs/>
          <w:highlight w:val="yellow"/>
          <w:lang w:eastAsia="ko-KR"/>
        </w:rPr>
        <w:t>:</w:t>
      </w:r>
    </w:p>
    <w:p w14:paraId="15DBA025" w14:textId="7DB8B073" w:rsidR="0003424A" w:rsidRPr="0003424A" w:rsidRDefault="00893A66" w:rsidP="0003424A">
      <w:pPr>
        <w:widowControl w:val="0"/>
        <w:kinsoku w:val="0"/>
        <w:overflowPunct w:val="0"/>
        <w:autoSpaceDE w:val="0"/>
        <w:autoSpaceDN w:val="0"/>
        <w:adjustRightInd w:val="0"/>
        <w:spacing w:after="0" w:line="249" w:lineRule="auto"/>
        <w:ind w:right="158"/>
        <w:jc w:val="both"/>
        <w:rPr>
          <w:rFonts w:ascii="Times New Roman" w:eastAsia="Times New Roman" w:hAnsi="Times New Roman" w:cs="Times New Roman"/>
          <w:sz w:val="20"/>
          <w:szCs w:val="20"/>
        </w:rPr>
      </w:pPr>
      <w:r w:rsidRPr="00506C19">
        <w:rPr>
          <w:sz w:val="16"/>
          <w:szCs w:val="16"/>
          <w:highlight w:val="yellow"/>
        </w:rPr>
        <w:t>[</w:t>
      </w:r>
      <w:proofErr w:type="gramStart"/>
      <w:r w:rsidRPr="00506C19">
        <w:rPr>
          <w:sz w:val="16"/>
          <w:szCs w:val="16"/>
          <w:highlight w:val="yellow"/>
        </w:rPr>
        <w:t>1</w:t>
      </w:r>
      <w:r>
        <w:rPr>
          <w:sz w:val="16"/>
          <w:szCs w:val="16"/>
          <w:highlight w:val="yellow"/>
        </w:rPr>
        <w:t>3426</w:t>
      </w:r>
      <w:r w:rsidRPr="00506C19">
        <w:rPr>
          <w:sz w:val="16"/>
          <w:szCs w:val="16"/>
          <w:highlight w:val="yellow"/>
        </w:rPr>
        <w:t>]</w:t>
      </w:r>
      <w:ins w:id="67" w:author="Abhishek Patil" w:date="2022-09-05T23:48:00Z">
        <w:r w:rsidR="00437A40" w:rsidRPr="00437A40">
          <w:rPr>
            <w:rFonts w:ascii="Times New Roman" w:eastAsia="Times New Roman" w:hAnsi="Times New Roman" w:cs="Times New Roman"/>
            <w:sz w:val="20"/>
            <w:szCs w:val="20"/>
          </w:rPr>
          <w:t>Each</w:t>
        </w:r>
        <w:proofErr w:type="gramEnd"/>
        <w:r w:rsidR="00437A40" w:rsidRPr="00437A40">
          <w:rPr>
            <w:rFonts w:ascii="Times New Roman" w:eastAsia="Times New Roman" w:hAnsi="Times New Roman" w:cs="Times New Roman"/>
            <w:sz w:val="20"/>
            <w:szCs w:val="20"/>
          </w:rPr>
          <w:t xml:space="preserve"> AP in a multiple BSSID set is a member of a different ESS while all APs affiliated with the same AP MLD belong to the same ESS</w:t>
        </w:r>
      </w:ins>
      <w:ins w:id="68" w:author="Abhishek Patil" w:date="2022-09-11T12:54:00Z">
        <w:r w:rsidR="000C75B2">
          <w:rPr>
            <w:rFonts w:ascii="Times New Roman" w:eastAsia="Times New Roman" w:hAnsi="Times New Roman" w:cs="Times New Roman"/>
            <w:sz w:val="20"/>
            <w:szCs w:val="20"/>
          </w:rPr>
          <w:t xml:space="preserve"> (see 35.3.1 and AA</w:t>
        </w:r>
        <w:r w:rsidR="00337795">
          <w:rPr>
            <w:rFonts w:ascii="Times New Roman" w:eastAsia="Times New Roman" w:hAnsi="Times New Roman" w:cs="Times New Roman"/>
            <w:sz w:val="20"/>
            <w:szCs w:val="20"/>
          </w:rPr>
          <w:t>.3</w:t>
        </w:r>
        <w:r w:rsidR="000C75B2">
          <w:rPr>
            <w:rFonts w:ascii="Times New Roman" w:eastAsia="Times New Roman" w:hAnsi="Times New Roman" w:cs="Times New Roman"/>
            <w:sz w:val="20"/>
            <w:szCs w:val="20"/>
          </w:rPr>
          <w:t>)</w:t>
        </w:r>
      </w:ins>
      <w:ins w:id="69" w:author="Abhishek Patil" w:date="2022-09-05T23:48:00Z">
        <w:r w:rsidR="00437A40" w:rsidRPr="00437A40">
          <w:rPr>
            <w:rFonts w:ascii="Times New Roman" w:eastAsia="Times New Roman" w:hAnsi="Times New Roman" w:cs="Times New Roman"/>
            <w:sz w:val="20"/>
            <w:szCs w:val="20"/>
          </w:rPr>
          <w:t>. Therefore,</w:t>
        </w:r>
        <w:r w:rsidR="00361055">
          <w:rPr>
            <w:rFonts w:ascii="Times New Roman" w:eastAsia="Times New Roman" w:hAnsi="Times New Roman" w:cs="Times New Roman"/>
            <w:sz w:val="20"/>
            <w:szCs w:val="20"/>
          </w:rPr>
          <w:t xml:space="preserve"> </w:t>
        </w:r>
      </w:ins>
      <w:del w:id="70" w:author="Abhishek Patil" w:date="2022-09-05T23:48:00Z">
        <w:r w:rsidR="0003424A" w:rsidRPr="0003424A" w:rsidDel="00361055">
          <w:rPr>
            <w:rFonts w:ascii="Times New Roman" w:eastAsia="Times New Roman" w:hAnsi="Times New Roman" w:cs="Times New Roman"/>
            <w:sz w:val="20"/>
            <w:szCs w:val="20"/>
          </w:rPr>
          <w:delText>An</w:delText>
        </w:r>
        <w:r w:rsidR="0003424A" w:rsidRPr="0003424A" w:rsidDel="00361055">
          <w:rPr>
            <w:rFonts w:ascii="Times New Roman" w:eastAsia="Times New Roman" w:hAnsi="Times New Roman" w:cs="Times New Roman"/>
            <w:spacing w:val="-5"/>
            <w:sz w:val="20"/>
            <w:szCs w:val="20"/>
          </w:rPr>
          <w:delText xml:space="preserve"> </w:delText>
        </w:r>
      </w:del>
      <w:ins w:id="71" w:author="Abhishek Patil" w:date="2022-09-05T23:48:00Z">
        <w:r w:rsidR="00361055">
          <w:rPr>
            <w:rFonts w:ascii="Times New Roman" w:eastAsia="Times New Roman" w:hAnsi="Times New Roman" w:cs="Times New Roman"/>
            <w:sz w:val="20"/>
            <w:szCs w:val="20"/>
          </w:rPr>
          <w:t>a</w:t>
        </w:r>
        <w:r w:rsidR="00361055" w:rsidRPr="0003424A">
          <w:rPr>
            <w:rFonts w:ascii="Times New Roman" w:eastAsia="Times New Roman" w:hAnsi="Times New Roman" w:cs="Times New Roman"/>
            <w:sz w:val="20"/>
            <w:szCs w:val="20"/>
          </w:rPr>
          <w:t>n</w:t>
        </w:r>
        <w:r w:rsidR="00361055" w:rsidRPr="0003424A">
          <w:rPr>
            <w:rFonts w:ascii="Times New Roman" w:eastAsia="Times New Roman" w:hAnsi="Times New Roman" w:cs="Times New Roman"/>
            <w:spacing w:val="-5"/>
            <w:sz w:val="20"/>
            <w:szCs w:val="20"/>
          </w:rPr>
          <w:t xml:space="preserve"> </w:t>
        </w:r>
      </w:ins>
      <w:r w:rsidR="0003424A" w:rsidRPr="0003424A">
        <w:rPr>
          <w:rFonts w:ascii="Times New Roman" w:eastAsia="Times New Roman" w:hAnsi="Times New Roman" w:cs="Times New Roman"/>
          <w:sz w:val="20"/>
          <w:szCs w:val="20"/>
        </w:rPr>
        <w:t>AP</w:t>
      </w:r>
      <w:r w:rsidR="0003424A" w:rsidRPr="0003424A">
        <w:rPr>
          <w:rFonts w:ascii="Times New Roman" w:eastAsia="Times New Roman" w:hAnsi="Times New Roman" w:cs="Times New Roman"/>
          <w:spacing w:val="-5"/>
          <w:sz w:val="20"/>
          <w:szCs w:val="20"/>
        </w:rPr>
        <w:t xml:space="preserve"> </w:t>
      </w:r>
      <w:r w:rsidR="0003424A" w:rsidRPr="0003424A">
        <w:rPr>
          <w:rFonts w:ascii="Times New Roman" w:eastAsia="Times New Roman" w:hAnsi="Times New Roman" w:cs="Times New Roman"/>
          <w:sz w:val="20"/>
          <w:szCs w:val="20"/>
        </w:rPr>
        <w:t>MLD</w:t>
      </w:r>
      <w:r w:rsidR="0003424A" w:rsidRPr="0003424A">
        <w:rPr>
          <w:rFonts w:ascii="Times New Roman" w:eastAsia="Times New Roman" w:hAnsi="Times New Roman" w:cs="Times New Roman"/>
          <w:spacing w:val="-5"/>
          <w:sz w:val="20"/>
          <w:szCs w:val="20"/>
        </w:rPr>
        <w:t xml:space="preserve"> </w:t>
      </w:r>
      <w:r w:rsidR="0003424A" w:rsidRPr="0003424A">
        <w:rPr>
          <w:rFonts w:ascii="Times New Roman" w:eastAsia="Times New Roman" w:hAnsi="Times New Roman" w:cs="Times New Roman"/>
          <w:sz w:val="20"/>
          <w:szCs w:val="20"/>
        </w:rPr>
        <w:t>shall</w:t>
      </w:r>
      <w:r w:rsidR="0003424A" w:rsidRPr="0003424A">
        <w:rPr>
          <w:rFonts w:ascii="Times New Roman" w:eastAsia="Times New Roman" w:hAnsi="Times New Roman" w:cs="Times New Roman"/>
          <w:spacing w:val="-6"/>
          <w:sz w:val="20"/>
          <w:szCs w:val="20"/>
        </w:rPr>
        <w:t xml:space="preserve"> </w:t>
      </w:r>
      <w:r w:rsidR="0003424A" w:rsidRPr="0003424A">
        <w:rPr>
          <w:rFonts w:ascii="Times New Roman" w:eastAsia="Times New Roman" w:hAnsi="Times New Roman" w:cs="Times New Roman"/>
          <w:sz w:val="20"/>
          <w:szCs w:val="20"/>
        </w:rPr>
        <w:t>not</w:t>
      </w:r>
      <w:r w:rsidR="0003424A" w:rsidRPr="0003424A">
        <w:rPr>
          <w:rFonts w:ascii="Times New Roman" w:eastAsia="Times New Roman" w:hAnsi="Times New Roman" w:cs="Times New Roman"/>
          <w:spacing w:val="-6"/>
          <w:sz w:val="20"/>
          <w:szCs w:val="20"/>
        </w:rPr>
        <w:t xml:space="preserve"> </w:t>
      </w:r>
      <w:r w:rsidR="0003424A" w:rsidRPr="0003424A">
        <w:rPr>
          <w:rFonts w:ascii="Times New Roman" w:eastAsia="Times New Roman" w:hAnsi="Times New Roman" w:cs="Times New Roman"/>
          <w:sz w:val="20"/>
          <w:szCs w:val="20"/>
        </w:rPr>
        <w:t>have</w:t>
      </w:r>
      <w:r w:rsidR="0003424A" w:rsidRPr="0003424A">
        <w:rPr>
          <w:rFonts w:ascii="Times New Roman" w:eastAsia="Times New Roman" w:hAnsi="Times New Roman" w:cs="Times New Roman"/>
          <w:spacing w:val="-5"/>
          <w:sz w:val="20"/>
          <w:szCs w:val="20"/>
        </w:rPr>
        <w:t xml:space="preserve"> </w:t>
      </w:r>
      <w:r w:rsidR="0003424A" w:rsidRPr="0003424A">
        <w:rPr>
          <w:rFonts w:ascii="Times New Roman" w:eastAsia="Times New Roman" w:hAnsi="Times New Roman" w:cs="Times New Roman"/>
          <w:sz w:val="20"/>
          <w:szCs w:val="20"/>
        </w:rPr>
        <w:t>more</w:t>
      </w:r>
      <w:r w:rsidR="0003424A" w:rsidRPr="0003424A">
        <w:rPr>
          <w:rFonts w:ascii="Times New Roman" w:eastAsia="Times New Roman" w:hAnsi="Times New Roman" w:cs="Times New Roman"/>
          <w:spacing w:val="-7"/>
          <w:sz w:val="20"/>
          <w:szCs w:val="20"/>
        </w:rPr>
        <w:t xml:space="preserve"> </w:t>
      </w:r>
      <w:r w:rsidR="0003424A" w:rsidRPr="0003424A">
        <w:rPr>
          <w:rFonts w:ascii="Times New Roman" w:eastAsia="Times New Roman" w:hAnsi="Times New Roman" w:cs="Times New Roman"/>
          <w:sz w:val="20"/>
          <w:szCs w:val="20"/>
        </w:rPr>
        <w:t>than</w:t>
      </w:r>
      <w:r w:rsidR="0003424A" w:rsidRPr="0003424A">
        <w:rPr>
          <w:rFonts w:ascii="Times New Roman" w:eastAsia="Times New Roman" w:hAnsi="Times New Roman" w:cs="Times New Roman"/>
          <w:spacing w:val="-6"/>
          <w:sz w:val="20"/>
          <w:szCs w:val="20"/>
        </w:rPr>
        <w:t xml:space="preserve"> </w:t>
      </w:r>
      <w:r w:rsidR="0003424A" w:rsidRPr="0003424A">
        <w:rPr>
          <w:rFonts w:ascii="Times New Roman" w:eastAsia="Times New Roman" w:hAnsi="Times New Roman" w:cs="Times New Roman"/>
          <w:sz w:val="20"/>
          <w:szCs w:val="20"/>
        </w:rPr>
        <w:t>one</w:t>
      </w:r>
      <w:r w:rsidR="0003424A" w:rsidRPr="0003424A">
        <w:rPr>
          <w:rFonts w:ascii="Times New Roman" w:eastAsia="Times New Roman" w:hAnsi="Times New Roman" w:cs="Times New Roman"/>
          <w:spacing w:val="-6"/>
          <w:sz w:val="20"/>
          <w:szCs w:val="20"/>
        </w:rPr>
        <w:t xml:space="preserve"> </w:t>
      </w:r>
      <w:r w:rsidR="0003424A" w:rsidRPr="0003424A">
        <w:rPr>
          <w:rFonts w:ascii="Times New Roman" w:eastAsia="Times New Roman" w:hAnsi="Times New Roman" w:cs="Times New Roman"/>
          <w:sz w:val="20"/>
          <w:szCs w:val="20"/>
        </w:rPr>
        <w:t>affiliated</w:t>
      </w:r>
      <w:r w:rsidR="0003424A" w:rsidRPr="0003424A">
        <w:rPr>
          <w:rFonts w:ascii="Times New Roman" w:eastAsia="Times New Roman" w:hAnsi="Times New Roman" w:cs="Times New Roman"/>
          <w:spacing w:val="-6"/>
          <w:sz w:val="20"/>
          <w:szCs w:val="20"/>
        </w:rPr>
        <w:t xml:space="preserve"> </w:t>
      </w:r>
      <w:r w:rsidR="0003424A" w:rsidRPr="0003424A">
        <w:rPr>
          <w:rFonts w:ascii="Times New Roman" w:eastAsia="Times New Roman" w:hAnsi="Times New Roman" w:cs="Times New Roman"/>
          <w:sz w:val="20"/>
          <w:szCs w:val="20"/>
        </w:rPr>
        <w:t>AP</w:t>
      </w:r>
      <w:r w:rsidR="0003424A" w:rsidRPr="0003424A">
        <w:rPr>
          <w:rFonts w:ascii="Times New Roman" w:eastAsia="Times New Roman" w:hAnsi="Times New Roman" w:cs="Times New Roman"/>
          <w:spacing w:val="-6"/>
          <w:sz w:val="20"/>
          <w:szCs w:val="20"/>
        </w:rPr>
        <w:t xml:space="preserve"> </w:t>
      </w:r>
      <w:r w:rsidR="0003424A" w:rsidRPr="0003424A">
        <w:rPr>
          <w:rFonts w:ascii="Times New Roman" w:eastAsia="Times New Roman" w:hAnsi="Times New Roman" w:cs="Times New Roman"/>
          <w:sz w:val="20"/>
          <w:szCs w:val="20"/>
        </w:rPr>
        <w:t>amongst</w:t>
      </w:r>
      <w:r w:rsidR="0003424A" w:rsidRPr="0003424A">
        <w:rPr>
          <w:rFonts w:ascii="Times New Roman" w:eastAsia="Times New Roman" w:hAnsi="Times New Roman" w:cs="Times New Roman"/>
          <w:spacing w:val="-7"/>
          <w:sz w:val="20"/>
          <w:szCs w:val="20"/>
        </w:rPr>
        <w:t xml:space="preserve"> </w:t>
      </w:r>
      <w:r w:rsidR="0003424A" w:rsidRPr="0003424A">
        <w:rPr>
          <w:rFonts w:ascii="Times New Roman" w:eastAsia="Times New Roman" w:hAnsi="Times New Roman" w:cs="Times New Roman"/>
          <w:sz w:val="20"/>
          <w:szCs w:val="20"/>
        </w:rPr>
        <w:t>APs</w:t>
      </w:r>
      <w:r w:rsidR="0003424A" w:rsidRPr="0003424A">
        <w:rPr>
          <w:rFonts w:ascii="Times New Roman" w:eastAsia="Times New Roman" w:hAnsi="Times New Roman" w:cs="Times New Roman"/>
          <w:spacing w:val="-7"/>
          <w:sz w:val="20"/>
          <w:szCs w:val="20"/>
        </w:rPr>
        <w:t xml:space="preserve"> </w:t>
      </w:r>
      <w:r w:rsidR="0003424A" w:rsidRPr="0003424A">
        <w:rPr>
          <w:rFonts w:ascii="Times New Roman" w:eastAsia="Times New Roman" w:hAnsi="Times New Roman" w:cs="Times New Roman"/>
          <w:sz w:val="20"/>
          <w:szCs w:val="20"/>
        </w:rPr>
        <w:t>that</w:t>
      </w:r>
      <w:r w:rsidR="0003424A" w:rsidRPr="0003424A">
        <w:rPr>
          <w:rFonts w:ascii="Times New Roman" w:eastAsia="Times New Roman" w:hAnsi="Times New Roman" w:cs="Times New Roman"/>
          <w:spacing w:val="-7"/>
          <w:sz w:val="20"/>
          <w:szCs w:val="20"/>
        </w:rPr>
        <w:t xml:space="preserve"> </w:t>
      </w:r>
      <w:r w:rsidR="0003424A" w:rsidRPr="0003424A">
        <w:rPr>
          <w:rFonts w:ascii="Times New Roman" w:eastAsia="Times New Roman" w:hAnsi="Times New Roman" w:cs="Times New Roman"/>
          <w:sz w:val="20"/>
          <w:szCs w:val="20"/>
        </w:rPr>
        <w:t>are</w:t>
      </w:r>
      <w:r w:rsidR="0003424A" w:rsidRPr="0003424A">
        <w:rPr>
          <w:rFonts w:ascii="Times New Roman" w:eastAsia="Times New Roman" w:hAnsi="Times New Roman" w:cs="Times New Roman"/>
          <w:spacing w:val="-5"/>
          <w:sz w:val="20"/>
          <w:szCs w:val="20"/>
        </w:rPr>
        <w:t xml:space="preserve"> </w:t>
      </w:r>
      <w:r w:rsidR="0003424A" w:rsidRPr="0003424A">
        <w:rPr>
          <w:rFonts w:ascii="Times New Roman" w:eastAsia="Times New Roman" w:hAnsi="Times New Roman" w:cs="Times New Roman"/>
          <w:sz w:val="20"/>
          <w:szCs w:val="20"/>
        </w:rPr>
        <w:t>members</w:t>
      </w:r>
      <w:r w:rsidR="0003424A" w:rsidRPr="0003424A">
        <w:rPr>
          <w:rFonts w:ascii="Times New Roman" w:eastAsia="Times New Roman" w:hAnsi="Times New Roman" w:cs="Times New Roman"/>
          <w:spacing w:val="-5"/>
          <w:sz w:val="20"/>
          <w:szCs w:val="20"/>
        </w:rPr>
        <w:t xml:space="preserve"> </w:t>
      </w:r>
      <w:r w:rsidR="0003424A" w:rsidRPr="0003424A">
        <w:rPr>
          <w:rFonts w:ascii="Times New Roman" w:eastAsia="Times New Roman" w:hAnsi="Times New Roman" w:cs="Times New Roman"/>
          <w:sz w:val="20"/>
          <w:szCs w:val="20"/>
        </w:rPr>
        <w:t>of</w:t>
      </w:r>
      <w:r w:rsidR="0003424A" w:rsidRPr="0003424A">
        <w:rPr>
          <w:rFonts w:ascii="Times New Roman" w:eastAsia="Times New Roman" w:hAnsi="Times New Roman" w:cs="Times New Roman"/>
          <w:spacing w:val="-7"/>
          <w:sz w:val="20"/>
          <w:szCs w:val="20"/>
        </w:rPr>
        <w:t xml:space="preserve"> </w:t>
      </w:r>
      <w:r w:rsidR="0003424A" w:rsidRPr="0003424A">
        <w:rPr>
          <w:rFonts w:ascii="Times New Roman" w:eastAsia="Times New Roman" w:hAnsi="Times New Roman" w:cs="Times New Roman"/>
          <w:sz w:val="20"/>
          <w:szCs w:val="20"/>
        </w:rPr>
        <w:t>the</w:t>
      </w:r>
      <w:r w:rsidR="0003424A" w:rsidRPr="0003424A">
        <w:rPr>
          <w:rFonts w:ascii="Times New Roman" w:eastAsia="Times New Roman" w:hAnsi="Times New Roman" w:cs="Times New Roman"/>
          <w:spacing w:val="-7"/>
          <w:sz w:val="20"/>
          <w:szCs w:val="20"/>
        </w:rPr>
        <w:t xml:space="preserve"> </w:t>
      </w:r>
      <w:r w:rsidR="0003424A" w:rsidRPr="0003424A">
        <w:rPr>
          <w:rFonts w:ascii="Times New Roman" w:eastAsia="Times New Roman" w:hAnsi="Times New Roman" w:cs="Times New Roman"/>
          <w:sz w:val="20"/>
          <w:szCs w:val="20"/>
        </w:rPr>
        <w:t>same</w:t>
      </w:r>
      <w:r w:rsidR="0003424A" w:rsidRPr="0003424A">
        <w:rPr>
          <w:rFonts w:ascii="Times New Roman" w:eastAsia="Times New Roman" w:hAnsi="Times New Roman" w:cs="Times New Roman"/>
          <w:spacing w:val="-6"/>
          <w:sz w:val="20"/>
          <w:szCs w:val="20"/>
        </w:rPr>
        <w:t xml:space="preserve"> </w:t>
      </w:r>
      <w:r w:rsidR="0003424A" w:rsidRPr="0003424A">
        <w:rPr>
          <w:rFonts w:ascii="Times New Roman" w:eastAsia="Times New Roman" w:hAnsi="Times New Roman" w:cs="Times New Roman"/>
          <w:sz w:val="20"/>
          <w:szCs w:val="20"/>
        </w:rPr>
        <w:t>multiple BSSID set.</w:t>
      </w:r>
    </w:p>
    <w:p w14:paraId="259B5B06" w14:textId="77777777" w:rsidR="0003424A" w:rsidRPr="0003424A" w:rsidRDefault="0003424A" w:rsidP="0003424A">
      <w:pPr>
        <w:widowControl w:val="0"/>
        <w:kinsoku w:val="0"/>
        <w:overflowPunct w:val="0"/>
        <w:autoSpaceDE w:val="0"/>
        <w:autoSpaceDN w:val="0"/>
        <w:adjustRightInd w:val="0"/>
        <w:spacing w:after="0" w:line="240" w:lineRule="auto"/>
        <w:rPr>
          <w:rFonts w:ascii="Times New Roman" w:eastAsia="Times New Roman" w:hAnsi="Times New Roman" w:cs="Times New Roman"/>
          <w:sz w:val="21"/>
          <w:szCs w:val="21"/>
        </w:rPr>
      </w:pPr>
    </w:p>
    <w:p w14:paraId="53FFB5C4" w14:textId="428B7E44" w:rsidR="0003424A" w:rsidRPr="0003424A" w:rsidRDefault="00893A66" w:rsidP="0003424A">
      <w:pPr>
        <w:widowControl w:val="0"/>
        <w:kinsoku w:val="0"/>
        <w:overflowPunct w:val="0"/>
        <w:autoSpaceDE w:val="0"/>
        <w:autoSpaceDN w:val="0"/>
        <w:adjustRightInd w:val="0"/>
        <w:spacing w:after="0" w:line="249" w:lineRule="auto"/>
        <w:ind w:right="156"/>
        <w:jc w:val="both"/>
        <w:rPr>
          <w:rFonts w:ascii="Times New Roman" w:eastAsia="Times New Roman" w:hAnsi="Times New Roman" w:cs="Times New Roman"/>
          <w:sz w:val="20"/>
          <w:szCs w:val="20"/>
        </w:rPr>
      </w:pPr>
      <w:r w:rsidRPr="00506C19">
        <w:rPr>
          <w:sz w:val="16"/>
          <w:szCs w:val="16"/>
          <w:highlight w:val="yellow"/>
        </w:rPr>
        <w:t>[</w:t>
      </w:r>
      <w:proofErr w:type="gramStart"/>
      <w:r w:rsidRPr="00506C19">
        <w:rPr>
          <w:sz w:val="16"/>
          <w:szCs w:val="16"/>
          <w:highlight w:val="yellow"/>
        </w:rPr>
        <w:t>1</w:t>
      </w:r>
      <w:r>
        <w:rPr>
          <w:sz w:val="16"/>
          <w:szCs w:val="16"/>
          <w:highlight w:val="yellow"/>
        </w:rPr>
        <w:t>3427</w:t>
      </w:r>
      <w:r w:rsidRPr="00506C19">
        <w:rPr>
          <w:sz w:val="16"/>
          <w:szCs w:val="16"/>
          <w:highlight w:val="yellow"/>
        </w:rPr>
        <w:t>]</w:t>
      </w:r>
      <w:ins w:id="72" w:author="Abhishek Patil" w:date="2022-09-05T23:48:00Z">
        <w:r w:rsidR="00361055" w:rsidRPr="00361055">
          <w:rPr>
            <w:rFonts w:ascii="Times New Roman" w:eastAsia="Times New Roman" w:hAnsi="Times New Roman" w:cs="Times New Roman"/>
            <w:sz w:val="20"/>
            <w:szCs w:val="20"/>
          </w:rPr>
          <w:t>Each</w:t>
        </w:r>
        <w:proofErr w:type="gramEnd"/>
        <w:r w:rsidR="00361055" w:rsidRPr="00361055">
          <w:rPr>
            <w:rFonts w:ascii="Times New Roman" w:eastAsia="Times New Roman" w:hAnsi="Times New Roman" w:cs="Times New Roman"/>
            <w:sz w:val="20"/>
            <w:szCs w:val="20"/>
          </w:rPr>
          <w:t xml:space="preserve"> AP in a </w:t>
        </w:r>
        <w:r w:rsidR="00361055">
          <w:rPr>
            <w:rFonts w:ascii="Times New Roman" w:eastAsia="Times New Roman" w:hAnsi="Times New Roman" w:cs="Times New Roman"/>
            <w:sz w:val="20"/>
            <w:szCs w:val="20"/>
          </w:rPr>
          <w:t>co</w:t>
        </w:r>
        <w:r w:rsidR="00393A7E">
          <w:rPr>
            <w:rFonts w:ascii="Times New Roman" w:eastAsia="Times New Roman" w:hAnsi="Times New Roman" w:cs="Times New Roman"/>
            <w:sz w:val="20"/>
            <w:szCs w:val="20"/>
          </w:rPr>
          <w:t>-</w:t>
        </w:r>
        <w:r w:rsidR="00361055">
          <w:rPr>
            <w:rFonts w:ascii="Times New Roman" w:eastAsia="Times New Roman" w:hAnsi="Times New Roman" w:cs="Times New Roman"/>
            <w:sz w:val="20"/>
            <w:szCs w:val="20"/>
          </w:rPr>
          <w:t>hosted</w:t>
        </w:r>
        <w:r w:rsidR="00361055" w:rsidRPr="00361055">
          <w:rPr>
            <w:rFonts w:ascii="Times New Roman" w:eastAsia="Times New Roman" w:hAnsi="Times New Roman" w:cs="Times New Roman"/>
            <w:sz w:val="20"/>
            <w:szCs w:val="20"/>
          </w:rPr>
          <w:t xml:space="preserve"> BSSID set is a member of a different ESS while all APs affiliated with the same AP MLD belong to the same ESS</w:t>
        </w:r>
      </w:ins>
      <w:ins w:id="73" w:author="Abhishek Patil" w:date="2022-09-11T12:54:00Z">
        <w:r w:rsidR="00337795">
          <w:rPr>
            <w:rFonts w:ascii="Times New Roman" w:eastAsia="Times New Roman" w:hAnsi="Times New Roman" w:cs="Times New Roman"/>
            <w:sz w:val="20"/>
            <w:szCs w:val="20"/>
          </w:rPr>
          <w:t xml:space="preserve"> (see 35.3.1 and AA.3)</w:t>
        </w:r>
      </w:ins>
      <w:ins w:id="74" w:author="Abhishek Patil" w:date="2022-09-05T23:48:00Z">
        <w:r w:rsidR="00361055" w:rsidRPr="00361055">
          <w:rPr>
            <w:rFonts w:ascii="Times New Roman" w:eastAsia="Times New Roman" w:hAnsi="Times New Roman" w:cs="Times New Roman"/>
            <w:sz w:val="20"/>
            <w:szCs w:val="20"/>
          </w:rPr>
          <w:t>. Therefore,</w:t>
        </w:r>
        <w:r w:rsidR="00361055">
          <w:rPr>
            <w:rFonts w:ascii="Times New Roman" w:eastAsia="Times New Roman" w:hAnsi="Times New Roman" w:cs="Times New Roman"/>
            <w:sz w:val="20"/>
            <w:szCs w:val="20"/>
          </w:rPr>
          <w:t xml:space="preserve"> </w:t>
        </w:r>
      </w:ins>
      <w:del w:id="75" w:author="Abhishek Patil" w:date="2022-09-05T23:48:00Z">
        <w:r w:rsidR="0003424A" w:rsidRPr="0003424A" w:rsidDel="00361055">
          <w:rPr>
            <w:rFonts w:ascii="Times New Roman" w:eastAsia="Times New Roman" w:hAnsi="Times New Roman" w:cs="Times New Roman"/>
            <w:sz w:val="20"/>
            <w:szCs w:val="20"/>
          </w:rPr>
          <w:delText xml:space="preserve">An </w:delText>
        </w:r>
      </w:del>
      <w:ins w:id="76" w:author="Abhishek Patil" w:date="2022-09-05T23:48:00Z">
        <w:r w:rsidR="00361055">
          <w:rPr>
            <w:rFonts w:ascii="Times New Roman" w:eastAsia="Times New Roman" w:hAnsi="Times New Roman" w:cs="Times New Roman"/>
            <w:sz w:val="20"/>
            <w:szCs w:val="20"/>
          </w:rPr>
          <w:t>a</w:t>
        </w:r>
        <w:r w:rsidR="00361055" w:rsidRPr="0003424A">
          <w:rPr>
            <w:rFonts w:ascii="Times New Roman" w:eastAsia="Times New Roman" w:hAnsi="Times New Roman" w:cs="Times New Roman"/>
            <w:sz w:val="20"/>
            <w:szCs w:val="20"/>
          </w:rPr>
          <w:t xml:space="preserve">n </w:t>
        </w:r>
      </w:ins>
      <w:r w:rsidR="0003424A" w:rsidRPr="0003424A">
        <w:rPr>
          <w:rFonts w:ascii="Times New Roman" w:eastAsia="Times New Roman" w:hAnsi="Times New Roman" w:cs="Times New Roman"/>
          <w:sz w:val="20"/>
          <w:szCs w:val="20"/>
        </w:rPr>
        <w:t>AP MLD shall not have more than one affiliated AP amongst APs that are members of the same co-hosted BSSID set.</w:t>
      </w:r>
    </w:p>
    <w:p w14:paraId="39062F42" w14:textId="3D4FCD38" w:rsidR="0003424A" w:rsidRDefault="0003424A">
      <w:pPr>
        <w:rPr>
          <w:rFonts w:ascii="Times New Roman" w:hAnsi="Times New Roman" w:cs="Times New Roman"/>
          <w:b/>
          <w:color w:val="000000"/>
          <w:w w:val="0"/>
          <w:sz w:val="20"/>
          <w:szCs w:val="20"/>
        </w:rPr>
      </w:pPr>
    </w:p>
    <w:p w14:paraId="3980B9CE" w14:textId="396B06EF" w:rsidR="0003424A" w:rsidRPr="001D33B9" w:rsidRDefault="00D4598C" w:rsidP="001D33B9">
      <w:pPr>
        <w:widowControl w:val="0"/>
        <w:tabs>
          <w:tab w:val="left" w:pos="881"/>
        </w:tabs>
        <w:kinsoku w:val="0"/>
        <w:overflowPunct w:val="0"/>
        <w:autoSpaceDE w:val="0"/>
        <w:autoSpaceDN w:val="0"/>
        <w:adjustRightInd w:val="0"/>
        <w:spacing w:after="0" w:line="240" w:lineRule="auto"/>
        <w:outlineLvl w:val="4"/>
        <w:rPr>
          <w:rFonts w:ascii="Arial" w:eastAsia="Times New Roman" w:hAnsi="Arial" w:cs="Arial"/>
          <w:b/>
          <w:bCs/>
          <w:sz w:val="20"/>
          <w:szCs w:val="20"/>
        </w:rPr>
      </w:pPr>
      <w:r w:rsidRPr="001D33B9">
        <w:rPr>
          <w:rFonts w:ascii="Arial" w:eastAsia="Times New Roman" w:hAnsi="Arial" w:cs="Arial"/>
          <w:b/>
          <w:bCs/>
          <w:sz w:val="20"/>
          <w:szCs w:val="20"/>
        </w:rPr>
        <w:t>35.3.21.1 General</w:t>
      </w:r>
    </w:p>
    <w:p w14:paraId="09B0C2BE" w14:textId="1392F851" w:rsidR="001E3DAD" w:rsidRDefault="001E3DAD" w:rsidP="001E3DAD">
      <w:pPr>
        <w:pStyle w:val="T"/>
        <w:suppressAutoHyphens/>
        <w:spacing w:after="120" w:line="240" w:lineRule="auto"/>
        <w:rPr>
          <w:b/>
          <w:bCs/>
          <w:i/>
          <w:iCs/>
          <w:lang w:eastAsia="ko-KR"/>
        </w:rPr>
      </w:pPr>
      <w:proofErr w:type="spellStart"/>
      <w:r w:rsidRPr="001D23B7">
        <w:rPr>
          <w:b/>
          <w:bCs/>
          <w:i/>
          <w:iCs/>
          <w:highlight w:val="yellow"/>
          <w:lang w:eastAsia="ko-KR"/>
        </w:rPr>
        <w:lastRenderedPageBreak/>
        <w:t>TGbe</w:t>
      </w:r>
      <w:proofErr w:type="spellEnd"/>
      <w:r w:rsidRPr="001D23B7">
        <w:rPr>
          <w:b/>
          <w:bCs/>
          <w:i/>
          <w:iCs/>
          <w:highlight w:val="yellow"/>
          <w:lang w:eastAsia="ko-KR"/>
        </w:rPr>
        <w:t xml:space="preserve"> editor: Please </w:t>
      </w:r>
      <w:r>
        <w:rPr>
          <w:b/>
          <w:bCs/>
          <w:i/>
          <w:iCs/>
          <w:highlight w:val="yellow"/>
          <w:u w:val="single"/>
          <w:lang w:eastAsia="ko-KR"/>
        </w:rPr>
        <w:t>add</w:t>
      </w:r>
      <w:r w:rsidRPr="001D23B7">
        <w:rPr>
          <w:b/>
          <w:bCs/>
          <w:i/>
          <w:iCs/>
          <w:highlight w:val="yellow"/>
          <w:lang w:eastAsia="ko-KR"/>
        </w:rPr>
        <w:t xml:space="preserve"> </w:t>
      </w:r>
      <w:r>
        <w:rPr>
          <w:b/>
          <w:bCs/>
          <w:i/>
          <w:iCs/>
          <w:highlight w:val="yellow"/>
          <w:lang w:eastAsia="ko-KR"/>
        </w:rPr>
        <w:t xml:space="preserve">the following </w:t>
      </w:r>
      <w:r w:rsidR="00130EB7">
        <w:rPr>
          <w:b/>
          <w:bCs/>
          <w:i/>
          <w:iCs/>
          <w:highlight w:val="yellow"/>
          <w:lang w:eastAsia="ko-KR"/>
        </w:rPr>
        <w:t>NOTE after the 1</w:t>
      </w:r>
      <w:r w:rsidR="00130EB7" w:rsidRPr="00130EB7">
        <w:rPr>
          <w:b/>
          <w:bCs/>
          <w:i/>
          <w:iCs/>
          <w:highlight w:val="yellow"/>
          <w:vertAlign w:val="superscript"/>
          <w:lang w:eastAsia="ko-KR"/>
        </w:rPr>
        <w:t>st</w:t>
      </w:r>
      <w:r w:rsidR="00130EB7">
        <w:rPr>
          <w:b/>
          <w:bCs/>
          <w:i/>
          <w:iCs/>
          <w:highlight w:val="yellow"/>
          <w:lang w:eastAsia="ko-KR"/>
        </w:rPr>
        <w:t xml:space="preserve"> paragraph</w:t>
      </w:r>
      <w:r>
        <w:rPr>
          <w:b/>
          <w:bCs/>
          <w:i/>
          <w:iCs/>
          <w:highlight w:val="yellow"/>
          <w:lang w:eastAsia="ko-KR"/>
        </w:rPr>
        <w:t xml:space="preserve"> in this subclause as </w:t>
      </w:r>
      <w:r w:rsidRPr="001D23B7">
        <w:rPr>
          <w:b/>
          <w:bCs/>
          <w:i/>
          <w:iCs/>
          <w:highlight w:val="yellow"/>
          <w:lang w:eastAsia="ko-KR"/>
        </w:rPr>
        <w:t>shown below</w:t>
      </w:r>
      <w:r w:rsidRPr="00F53E64">
        <w:rPr>
          <w:b/>
          <w:bCs/>
          <w:i/>
          <w:iCs/>
          <w:highlight w:val="yellow"/>
          <w:lang w:eastAsia="ko-KR"/>
        </w:rPr>
        <w:t>:</w:t>
      </w:r>
    </w:p>
    <w:p w14:paraId="3AEC1C63" w14:textId="24B9B077" w:rsidR="001046BC" w:rsidRPr="001E3DAD" w:rsidRDefault="00546A36" w:rsidP="001046BC">
      <w:pPr>
        <w:pStyle w:val="T"/>
        <w:suppressAutoHyphens/>
        <w:spacing w:after="120" w:line="240" w:lineRule="auto"/>
        <w:rPr>
          <w:sz w:val="18"/>
          <w:szCs w:val="18"/>
        </w:rPr>
      </w:pPr>
      <w:r w:rsidRPr="00506C19">
        <w:rPr>
          <w:sz w:val="16"/>
          <w:szCs w:val="16"/>
          <w:highlight w:val="yellow"/>
        </w:rPr>
        <w:t>[</w:t>
      </w:r>
      <w:proofErr w:type="gramStart"/>
      <w:r w:rsidRPr="00506C19">
        <w:rPr>
          <w:sz w:val="16"/>
          <w:szCs w:val="16"/>
          <w:highlight w:val="yellow"/>
        </w:rPr>
        <w:t>1</w:t>
      </w:r>
      <w:r>
        <w:rPr>
          <w:sz w:val="16"/>
          <w:szCs w:val="16"/>
          <w:highlight w:val="yellow"/>
        </w:rPr>
        <w:t>3009</w:t>
      </w:r>
      <w:r w:rsidRPr="00506C19">
        <w:rPr>
          <w:sz w:val="16"/>
          <w:szCs w:val="16"/>
          <w:highlight w:val="yellow"/>
        </w:rPr>
        <w:t>]</w:t>
      </w:r>
      <w:r w:rsidR="001E3DAD" w:rsidRPr="001E3DAD">
        <w:rPr>
          <w:sz w:val="18"/>
          <w:szCs w:val="18"/>
        </w:rPr>
        <w:t>NOTE</w:t>
      </w:r>
      <w:proofErr w:type="gramEnd"/>
      <w:r w:rsidR="001E3DAD" w:rsidRPr="001E3DAD">
        <w:rPr>
          <w:sz w:val="18"/>
          <w:szCs w:val="18"/>
        </w:rPr>
        <w:t xml:space="preserve"> </w:t>
      </w:r>
      <w:r w:rsidR="001E3DAD">
        <w:rPr>
          <w:sz w:val="18"/>
          <w:szCs w:val="18"/>
        </w:rPr>
        <w:t>–</w:t>
      </w:r>
      <w:r w:rsidR="001E3DAD" w:rsidRPr="001E3DAD">
        <w:rPr>
          <w:sz w:val="18"/>
          <w:szCs w:val="18"/>
        </w:rPr>
        <w:t xml:space="preserve"> </w:t>
      </w:r>
      <w:r w:rsidR="001E3DAD">
        <w:rPr>
          <w:sz w:val="18"/>
          <w:szCs w:val="18"/>
        </w:rPr>
        <w:t xml:space="preserve">The single link TDLS direct link </w:t>
      </w:r>
      <w:r w:rsidR="00E24FF0">
        <w:rPr>
          <w:sz w:val="18"/>
          <w:szCs w:val="18"/>
        </w:rPr>
        <w:t xml:space="preserve">can be established between a non-AP STA affiliated with a non-AP MLD and another non-AP STA that might </w:t>
      </w:r>
      <w:r w:rsidR="00C854DA">
        <w:rPr>
          <w:sz w:val="18"/>
          <w:szCs w:val="18"/>
        </w:rPr>
        <w:t xml:space="preserve">not </w:t>
      </w:r>
      <w:r w:rsidR="00A8337F">
        <w:rPr>
          <w:sz w:val="18"/>
          <w:szCs w:val="18"/>
        </w:rPr>
        <w:t>be affiliated with a non-AP MLD.</w:t>
      </w:r>
    </w:p>
    <w:p w14:paraId="0A53C632" w14:textId="727B3430" w:rsidR="00C33FFF" w:rsidRDefault="00C33FFF">
      <w:pPr>
        <w:rPr>
          <w:rFonts w:ascii="Times New Roman" w:hAnsi="Times New Roman" w:cs="Times New Roman"/>
          <w:b/>
          <w:color w:val="000000"/>
          <w:w w:val="0"/>
          <w:sz w:val="20"/>
          <w:szCs w:val="20"/>
        </w:rPr>
      </w:pPr>
    </w:p>
    <w:p w14:paraId="11779ADC" w14:textId="44E1D638" w:rsidR="003436AA" w:rsidRPr="00FB5730" w:rsidRDefault="00FB5730" w:rsidP="00FB5730">
      <w:pPr>
        <w:jc w:val="center"/>
        <w:rPr>
          <w:rFonts w:ascii="Times New Roman" w:hAnsi="Times New Roman" w:cs="Times New Roman"/>
          <w:b/>
          <w:color w:val="000000"/>
          <w:w w:val="0"/>
          <w:sz w:val="24"/>
          <w:szCs w:val="24"/>
        </w:rPr>
      </w:pPr>
      <w:r w:rsidRPr="00FB5730">
        <w:rPr>
          <w:sz w:val="20"/>
          <w:szCs w:val="20"/>
          <w:highlight w:val="yellow"/>
        </w:rPr>
        <w:t>x-x-x-x-x-x- Start of changes for CID 13008 -x-x-x-x-x-x</w:t>
      </w:r>
    </w:p>
    <w:p w14:paraId="00940E99" w14:textId="77777777" w:rsidR="009462F1" w:rsidRDefault="009462F1" w:rsidP="004369F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b/>
          <w:bCs/>
          <w:sz w:val="20"/>
          <w:szCs w:val="20"/>
        </w:rPr>
      </w:pPr>
      <w:r>
        <w:rPr>
          <w:b/>
          <w:bCs/>
          <w:sz w:val="20"/>
          <w:szCs w:val="20"/>
        </w:rPr>
        <w:t>35.3.4.6 Frame exchange sequences during MLO discovery and multi-link setup</w:t>
      </w:r>
    </w:p>
    <w:p w14:paraId="4D5D42D6" w14:textId="44036FE8" w:rsidR="009462F1" w:rsidRDefault="009462F1" w:rsidP="009462F1">
      <w:pPr>
        <w:pStyle w:val="T"/>
        <w:suppressAutoHyphens/>
        <w:spacing w:after="120" w:line="240" w:lineRule="auto"/>
        <w:rPr>
          <w:b/>
          <w:bCs/>
          <w:i/>
          <w:iCs/>
          <w:lang w:eastAsia="ko-KR"/>
        </w:rPr>
      </w:pPr>
      <w:proofErr w:type="spellStart"/>
      <w:r w:rsidRPr="001D23B7">
        <w:rPr>
          <w:b/>
          <w:bCs/>
          <w:i/>
          <w:iCs/>
          <w:highlight w:val="yellow"/>
          <w:lang w:eastAsia="ko-KR"/>
        </w:rPr>
        <w:t>TGbe</w:t>
      </w:r>
      <w:proofErr w:type="spellEnd"/>
      <w:r w:rsidRPr="001D23B7">
        <w:rPr>
          <w:b/>
          <w:bCs/>
          <w:i/>
          <w:iCs/>
          <w:highlight w:val="yellow"/>
          <w:lang w:eastAsia="ko-KR"/>
        </w:rPr>
        <w:t xml:space="preserve"> editor: Please </w:t>
      </w:r>
      <w:r>
        <w:rPr>
          <w:b/>
          <w:bCs/>
          <w:i/>
          <w:iCs/>
          <w:highlight w:val="yellow"/>
          <w:u w:val="single"/>
          <w:lang w:eastAsia="ko-KR"/>
        </w:rPr>
        <w:t>add</w:t>
      </w:r>
      <w:r w:rsidRPr="001D23B7">
        <w:rPr>
          <w:b/>
          <w:bCs/>
          <w:i/>
          <w:iCs/>
          <w:highlight w:val="yellow"/>
          <w:lang w:eastAsia="ko-KR"/>
        </w:rPr>
        <w:t xml:space="preserve"> </w:t>
      </w:r>
      <w:r>
        <w:rPr>
          <w:b/>
          <w:bCs/>
          <w:i/>
          <w:iCs/>
          <w:highlight w:val="yellow"/>
          <w:lang w:eastAsia="ko-KR"/>
        </w:rPr>
        <w:t xml:space="preserve">the following paragraphs and figures after </w:t>
      </w:r>
      <w:r w:rsidR="00DA3AC1">
        <w:rPr>
          <w:b/>
          <w:bCs/>
          <w:i/>
          <w:iCs/>
          <w:highlight w:val="yellow"/>
          <w:lang w:eastAsia="ko-KR"/>
        </w:rPr>
        <w:t>Figure 35-8</w:t>
      </w:r>
      <w:r>
        <w:rPr>
          <w:b/>
          <w:bCs/>
          <w:i/>
          <w:iCs/>
          <w:highlight w:val="yellow"/>
          <w:lang w:eastAsia="ko-KR"/>
        </w:rPr>
        <w:t xml:space="preserve"> in this subclause as </w:t>
      </w:r>
      <w:r w:rsidRPr="001D23B7">
        <w:rPr>
          <w:b/>
          <w:bCs/>
          <w:i/>
          <w:iCs/>
          <w:highlight w:val="yellow"/>
          <w:lang w:eastAsia="ko-KR"/>
        </w:rPr>
        <w:t>shown below</w:t>
      </w:r>
      <w:r w:rsidRPr="00F53E64">
        <w:rPr>
          <w:b/>
          <w:bCs/>
          <w:i/>
          <w:iCs/>
          <w:highlight w:val="yellow"/>
          <w:lang w:eastAsia="ko-KR"/>
        </w:rPr>
        <w:t>:</w:t>
      </w:r>
    </w:p>
    <w:p w14:paraId="57242166" w14:textId="31166634" w:rsidR="004369F4" w:rsidRDefault="004369F4" w:rsidP="004369F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Figure 35-</w:t>
      </w:r>
      <w:r w:rsidRPr="00E05B94">
        <w:rPr>
          <w:rFonts w:ascii="Times New Roman" w:hAnsi="Times New Roman" w:cs="Times New Roman"/>
          <w:color w:val="000000"/>
          <w:sz w:val="20"/>
          <w:szCs w:val="20"/>
          <w:highlight w:val="yellow"/>
        </w:rPr>
        <w:t>x</w:t>
      </w:r>
      <w:r w:rsidR="00954229">
        <w:rPr>
          <w:rFonts w:ascii="Times New Roman" w:hAnsi="Times New Roman" w:cs="Times New Roman"/>
          <w:color w:val="000000"/>
          <w:sz w:val="20"/>
          <w:szCs w:val="20"/>
          <w:highlight w:val="yellow"/>
        </w:rPr>
        <w:t>x1</w:t>
      </w:r>
      <w:r>
        <w:rPr>
          <w:rFonts w:ascii="Times New Roman" w:hAnsi="Times New Roman" w:cs="Times New Roman"/>
          <w:color w:val="000000"/>
          <w:sz w:val="20"/>
          <w:szCs w:val="20"/>
        </w:rPr>
        <w:t xml:space="preserve"> (Content of M</w:t>
      </w:r>
      <w:r w:rsidRPr="00732C0B">
        <w:rPr>
          <w:rFonts w:ascii="Times New Roman" w:hAnsi="Times New Roman" w:cs="Times New Roman"/>
          <w:color w:val="000000"/>
          <w:sz w:val="20"/>
          <w:szCs w:val="20"/>
        </w:rPr>
        <w:t>anagement frame</w:t>
      </w:r>
      <w:r>
        <w:rPr>
          <w:rFonts w:ascii="Times New Roman" w:hAnsi="Times New Roman" w:cs="Times New Roman"/>
          <w:color w:val="000000"/>
          <w:sz w:val="20"/>
          <w:szCs w:val="20"/>
        </w:rPr>
        <w:t>s</w:t>
      </w:r>
      <w:r w:rsidRPr="00732C0B">
        <w:rPr>
          <w:rFonts w:ascii="Times New Roman" w:hAnsi="Times New Roman" w:cs="Times New Roman"/>
          <w:color w:val="000000"/>
          <w:sz w:val="20"/>
          <w:szCs w:val="20"/>
        </w:rPr>
        <w:t xml:space="preserve"> transmitted by </w:t>
      </w:r>
      <w:r>
        <w:rPr>
          <w:rFonts w:ascii="Times New Roman" w:hAnsi="Times New Roman" w:cs="Times New Roman"/>
          <w:color w:val="000000"/>
          <w:sz w:val="20"/>
          <w:szCs w:val="20"/>
        </w:rPr>
        <w:t xml:space="preserve">a </w:t>
      </w:r>
      <w:r w:rsidRPr="00732C0B">
        <w:rPr>
          <w:rFonts w:ascii="Times New Roman" w:hAnsi="Times New Roman" w:cs="Times New Roman"/>
          <w:color w:val="000000"/>
          <w:sz w:val="20"/>
          <w:szCs w:val="20"/>
        </w:rPr>
        <w:t>STA affiliated with a non-AP MLD</w:t>
      </w:r>
      <w:r>
        <w:rPr>
          <w:rFonts w:ascii="Times New Roman" w:hAnsi="Times New Roman" w:cs="Times New Roman"/>
          <w:color w:val="000000"/>
          <w:sz w:val="20"/>
          <w:szCs w:val="20"/>
        </w:rPr>
        <w:t xml:space="preserve"> during MLO discovery and </w:t>
      </w:r>
      <w:r w:rsidR="000358E9">
        <w:rPr>
          <w:rFonts w:ascii="Times New Roman" w:hAnsi="Times New Roman" w:cs="Times New Roman"/>
          <w:color w:val="000000"/>
          <w:sz w:val="20"/>
          <w:szCs w:val="20"/>
        </w:rPr>
        <w:t xml:space="preserve">multi-link </w:t>
      </w:r>
      <w:r>
        <w:rPr>
          <w:rFonts w:ascii="Times New Roman" w:hAnsi="Times New Roman" w:cs="Times New Roman"/>
          <w:color w:val="000000"/>
          <w:sz w:val="20"/>
          <w:szCs w:val="20"/>
        </w:rPr>
        <w:t>setup) illustrates the contents of a Probe Request frame (both forms), Authentication frame, and (Re)Association Request frame transmitted by a STA affiliated with a non-AP MLD.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4369F4" w14:paraId="6F98665F" w14:textId="77777777" w:rsidTr="0032655C">
        <w:trPr>
          <w:jc w:val="center"/>
        </w:trPr>
        <w:tc>
          <w:tcPr>
            <w:tcW w:w="8826" w:type="dxa"/>
          </w:tcPr>
          <w:p w14:paraId="202217E1" w14:textId="0B6BF915" w:rsidR="004369F4" w:rsidRDefault="003D60B9" w:rsidP="007A590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268885FE" wp14:editId="6F8B45B6">
                  <wp:extent cx="2910987" cy="954739"/>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0987" cy="954739"/>
                          </a:xfrm>
                          <a:prstGeom prst="rect">
                            <a:avLst/>
                          </a:prstGeom>
                          <a:noFill/>
                        </pic:spPr>
                      </pic:pic>
                    </a:graphicData>
                  </a:graphic>
                </wp:inline>
              </w:drawing>
            </w:r>
          </w:p>
          <w:p w14:paraId="56FAD3B3" w14:textId="33360103" w:rsidR="004369F4" w:rsidRPr="00F73672" w:rsidRDefault="004369F4" w:rsidP="004369F4">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5637E2">
              <w:rPr>
                <w:rFonts w:ascii="Times New Roman" w:hAnsi="Times New Roman" w:cs="Times New Roman"/>
                <w:b/>
                <w:bCs/>
                <w:color w:val="000000"/>
                <w:sz w:val="20"/>
                <w:szCs w:val="20"/>
                <w:highlight w:val="green"/>
              </w:rPr>
              <w:t>Contents of Probe Request frame that is not a</w:t>
            </w:r>
            <w:r w:rsidR="001870BB" w:rsidRPr="005637E2">
              <w:rPr>
                <w:rFonts w:ascii="Times New Roman" w:hAnsi="Times New Roman" w:cs="Times New Roman"/>
                <w:b/>
                <w:bCs/>
                <w:color w:val="000000"/>
                <w:sz w:val="20"/>
                <w:szCs w:val="20"/>
                <w:highlight w:val="green"/>
              </w:rPr>
              <w:t xml:space="preserve"> multi-link </w:t>
            </w:r>
            <w:r w:rsidRPr="005637E2">
              <w:rPr>
                <w:rFonts w:ascii="Times New Roman" w:hAnsi="Times New Roman" w:cs="Times New Roman"/>
                <w:b/>
                <w:bCs/>
                <w:color w:val="000000"/>
                <w:sz w:val="20"/>
                <w:szCs w:val="20"/>
                <w:highlight w:val="green"/>
              </w:rPr>
              <w:t>probe request</w:t>
            </w:r>
          </w:p>
        </w:tc>
      </w:tr>
      <w:tr w:rsidR="004369F4" w14:paraId="3C4A90E4" w14:textId="77777777" w:rsidTr="0032655C">
        <w:trPr>
          <w:jc w:val="center"/>
        </w:trPr>
        <w:tc>
          <w:tcPr>
            <w:tcW w:w="8826" w:type="dxa"/>
          </w:tcPr>
          <w:p w14:paraId="449C3D60" w14:textId="759CC9CB" w:rsidR="004369F4" w:rsidRDefault="0072795B"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4D191C7" wp14:editId="68EE84FE">
                  <wp:extent cx="4494091" cy="929322"/>
                  <wp:effectExtent l="0" t="0" r="1905" b="444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06548" cy="931898"/>
                          </a:xfrm>
                          <a:prstGeom prst="rect">
                            <a:avLst/>
                          </a:prstGeom>
                          <a:noFill/>
                        </pic:spPr>
                      </pic:pic>
                    </a:graphicData>
                  </a:graphic>
                </wp:inline>
              </w:drawing>
            </w:r>
          </w:p>
          <w:p w14:paraId="38EB773F" w14:textId="7FBE9FE4" w:rsidR="004369F4" w:rsidRPr="00F73672" w:rsidRDefault="004369F4" w:rsidP="004369F4">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5637E2">
              <w:rPr>
                <w:rFonts w:ascii="Times New Roman" w:hAnsi="Times New Roman" w:cs="Times New Roman"/>
                <w:b/>
                <w:bCs/>
                <w:color w:val="000000"/>
                <w:sz w:val="20"/>
                <w:szCs w:val="20"/>
                <w:highlight w:val="green"/>
              </w:rPr>
              <w:t xml:space="preserve">Contents of </w:t>
            </w:r>
            <w:r w:rsidR="001E578F" w:rsidRPr="005637E2">
              <w:rPr>
                <w:rFonts w:ascii="Times New Roman" w:hAnsi="Times New Roman" w:cs="Times New Roman"/>
                <w:b/>
                <w:bCs/>
                <w:color w:val="000000"/>
                <w:sz w:val="20"/>
                <w:szCs w:val="20"/>
                <w:highlight w:val="green"/>
              </w:rPr>
              <w:t>a multi-link p</w:t>
            </w:r>
            <w:r w:rsidRPr="005637E2">
              <w:rPr>
                <w:rFonts w:ascii="Times New Roman" w:hAnsi="Times New Roman" w:cs="Times New Roman"/>
                <w:b/>
                <w:bCs/>
                <w:color w:val="000000"/>
                <w:sz w:val="20"/>
                <w:szCs w:val="20"/>
                <w:highlight w:val="green"/>
              </w:rPr>
              <w:t xml:space="preserve">robe </w:t>
            </w:r>
            <w:r w:rsidR="001E578F" w:rsidRPr="005637E2">
              <w:rPr>
                <w:rFonts w:ascii="Times New Roman" w:hAnsi="Times New Roman" w:cs="Times New Roman"/>
                <w:b/>
                <w:bCs/>
                <w:color w:val="000000"/>
                <w:sz w:val="20"/>
                <w:szCs w:val="20"/>
                <w:highlight w:val="green"/>
              </w:rPr>
              <w:t>r</w:t>
            </w:r>
            <w:r w:rsidRPr="005637E2">
              <w:rPr>
                <w:rFonts w:ascii="Times New Roman" w:hAnsi="Times New Roman" w:cs="Times New Roman"/>
                <w:b/>
                <w:bCs/>
                <w:color w:val="000000"/>
                <w:sz w:val="20"/>
                <w:szCs w:val="20"/>
                <w:highlight w:val="green"/>
              </w:rPr>
              <w:t>equest</w:t>
            </w:r>
          </w:p>
        </w:tc>
      </w:tr>
      <w:tr w:rsidR="004369F4" w14:paraId="17D3D673" w14:textId="77777777" w:rsidTr="0032655C">
        <w:trPr>
          <w:jc w:val="center"/>
        </w:trPr>
        <w:tc>
          <w:tcPr>
            <w:tcW w:w="8826" w:type="dxa"/>
          </w:tcPr>
          <w:p w14:paraId="13A54EFA" w14:textId="07588A9A" w:rsidR="004369F4" w:rsidRDefault="009A2FA3"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3B1A37CA" wp14:editId="75784608">
                  <wp:extent cx="4140517" cy="9738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51784" cy="976480"/>
                          </a:xfrm>
                          <a:prstGeom prst="rect">
                            <a:avLst/>
                          </a:prstGeom>
                          <a:noFill/>
                        </pic:spPr>
                      </pic:pic>
                    </a:graphicData>
                  </a:graphic>
                </wp:inline>
              </w:drawing>
            </w:r>
          </w:p>
          <w:p w14:paraId="47D37F9F" w14:textId="77777777" w:rsidR="004369F4" w:rsidRPr="00251ABE" w:rsidRDefault="004369F4" w:rsidP="004369F4">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51ABE">
              <w:rPr>
                <w:rFonts w:ascii="Times New Roman" w:hAnsi="Times New Roman" w:cs="Times New Roman"/>
                <w:b/>
                <w:bCs/>
                <w:color w:val="000000"/>
                <w:sz w:val="20"/>
                <w:szCs w:val="20"/>
              </w:rPr>
              <w:t xml:space="preserve">Content of </w:t>
            </w:r>
            <w:r>
              <w:rPr>
                <w:rFonts w:ascii="Times New Roman" w:hAnsi="Times New Roman" w:cs="Times New Roman"/>
                <w:b/>
                <w:bCs/>
                <w:color w:val="000000"/>
                <w:sz w:val="20"/>
                <w:szCs w:val="20"/>
              </w:rPr>
              <w:t>Authentication</w:t>
            </w:r>
            <w:r w:rsidRPr="00251ABE">
              <w:rPr>
                <w:rFonts w:ascii="Times New Roman" w:hAnsi="Times New Roman" w:cs="Times New Roman"/>
                <w:b/>
                <w:bCs/>
                <w:color w:val="000000"/>
                <w:sz w:val="20"/>
                <w:szCs w:val="20"/>
              </w:rPr>
              <w:t xml:space="preserve"> frame</w:t>
            </w:r>
          </w:p>
        </w:tc>
      </w:tr>
      <w:tr w:rsidR="004369F4" w14:paraId="70770E6C" w14:textId="77777777" w:rsidTr="0032655C">
        <w:trPr>
          <w:jc w:val="center"/>
        </w:trPr>
        <w:tc>
          <w:tcPr>
            <w:tcW w:w="8826" w:type="dxa"/>
          </w:tcPr>
          <w:p w14:paraId="34D6AB88" w14:textId="3AA2DB46" w:rsidR="004369F4" w:rsidRDefault="009A2FA3"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BAA419F" wp14:editId="261BD5E2">
                  <wp:extent cx="5157787" cy="961513"/>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69413" cy="963680"/>
                          </a:xfrm>
                          <a:prstGeom prst="rect">
                            <a:avLst/>
                          </a:prstGeom>
                          <a:noFill/>
                        </pic:spPr>
                      </pic:pic>
                    </a:graphicData>
                  </a:graphic>
                </wp:inline>
              </w:drawing>
            </w:r>
          </w:p>
          <w:p w14:paraId="2A7F4B43" w14:textId="77777777" w:rsidR="004369F4" w:rsidRPr="00061676" w:rsidRDefault="004369F4" w:rsidP="004369F4">
            <w:pPr>
              <w:pStyle w:val="ListParagraph"/>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jc w:val="center"/>
              <w:rPr>
                <w:rFonts w:ascii="Times New Roman" w:hAnsi="Times New Roman" w:cs="Times New Roman"/>
                <w:b/>
                <w:bCs/>
                <w:color w:val="000000"/>
                <w:sz w:val="20"/>
                <w:szCs w:val="20"/>
              </w:rPr>
            </w:pPr>
            <w:r w:rsidRPr="00061676">
              <w:rPr>
                <w:rFonts w:ascii="Times New Roman" w:hAnsi="Times New Roman" w:cs="Times New Roman"/>
                <w:b/>
                <w:bCs/>
                <w:color w:val="000000"/>
                <w:sz w:val="20"/>
                <w:szCs w:val="20"/>
              </w:rPr>
              <w:t>Content of (Re)Association Request frame</w:t>
            </w:r>
          </w:p>
        </w:tc>
      </w:tr>
    </w:tbl>
    <w:p w14:paraId="22713135" w14:textId="40F156F7" w:rsidR="004369F4" w:rsidRPr="004C5942" w:rsidRDefault="004369F4" w:rsidP="004369F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tLeast"/>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w:t>
      </w:r>
      <w:r w:rsidR="00954229">
        <w:rPr>
          <w:rFonts w:ascii="Times New Roman" w:hAnsi="Times New Roman" w:cs="Times New Roman"/>
          <w:b/>
          <w:bCs/>
          <w:color w:val="000000"/>
          <w:sz w:val="20"/>
          <w:szCs w:val="20"/>
          <w:highlight w:val="yellow"/>
        </w:rPr>
        <w:t>x1</w:t>
      </w:r>
      <w:r w:rsidRPr="004C5942">
        <w:rPr>
          <w:rFonts w:ascii="Times New Roman" w:hAnsi="Times New Roman" w:cs="Times New Roman"/>
          <w:b/>
          <w:bCs/>
          <w:color w:val="000000"/>
          <w:sz w:val="20"/>
          <w:szCs w:val="20"/>
        </w:rPr>
        <w:t xml:space="preserve">: </w:t>
      </w:r>
      <w:r w:rsidRPr="00B36AB7">
        <w:rPr>
          <w:rFonts w:ascii="Times New Roman" w:hAnsi="Times New Roman" w:cs="Times New Roman"/>
          <w:b/>
          <w:bCs/>
          <w:color w:val="000000"/>
          <w:sz w:val="20"/>
          <w:szCs w:val="20"/>
        </w:rPr>
        <w:t xml:space="preserve">Content of Management </w:t>
      </w:r>
      <w:r w:rsidRPr="000C2C45">
        <w:rPr>
          <w:rFonts w:ascii="Times New Roman" w:hAnsi="Times New Roman" w:cs="Times New Roman"/>
          <w:b/>
          <w:bCs/>
          <w:color w:val="000000"/>
          <w:sz w:val="20"/>
          <w:szCs w:val="20"/>
        </w:rPr>
        <w:t xml:space="preserve">frames transmitted by a STA affiliated with a non-AP MLD during </w:t>
      </w:r>
      <w:r>
        <w:rPr>
          <w:rFonts w:ascii="Times New Roman" w:hAnsi="Times New Roman" w:cs="Times New Roman"/>
          <w:b/>
          <w:bCs/>
          <w:color w:val="000000"/>
          <w:sz w:val="20"/>
          <w:szCs w:val="20"/>
        </w:rPr>
        <w:t xml:space="preserve">MLO </w:t>
      </w:r>
      <w:r w:rsidRPr="000C2C45">
        <w:rPr>
          <w:rFonts w:ascii="Times New Roman" w:hAnsi="Times New Roman" w:cs="Times New Roman"/>
          <w:b/>
          <w:bCs/>
          <w:color w:val="000000"/>
          <w:sz w:val="20"/>
          <w:szCs w:val="20"/>
        </w:rPr>
        <w:t xml:space="preserve">discovery and </w:t>
      </w:r>
      <w:r w:rsidR="000358E9" w:rsidRPr="000358E9">
        <w:rPr>
          <w:rFonts w:ascii="Times New Roman" w:hAnsi="Times New Roman" w:cs="Times New Roman"/>
          <w:b/>
          <w:bCs/>
          <w:color w:val="000000"/>
          <w:sz w:val="20"/>
          <w:szCs w:val="20"/>
        </w:rPr>
        <w:t xml:space="preserve">multi-link </w:t>
      </w:r>
      <w:r w:rsidRPr="000C2C45">
        <w:rPr>
          <w:rFonts w:ascii="Times New Roman" w:hAnsi="Times New Roman" w:cs="Times New Roman"/>
          <w:b/>
          <w:bCs/>
          <w:color w:val="000000"/>
          <w:sz w:val="20"/>
          <w:szCs w:val="20"/>
        </w:rPr>
        <w:t>setup</w:t>
      </w:r>
    </w:p>
    <w:p w14:paraId="1050C6A8" w14:textId="3633CB48" w:rsidR="0064400B" w:rsidRDefault="0064400B" w:rsidP="006440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Figure 35-</w:t>
      </w:r>
      <w:r w:rsidRPr="009823D0">
        <w:rPr>
          <w:rFonts w:ascii="Times New Roman" w:hAnsi="Times New Roman" w:cs="Times New Roman"/>
          <w:color w:val="000000"/>
          <w:sz w:val="20"/>
          <w:szCs w:val="20"/>
          <w:highlight w:val="yellow"/>
        </w:rPr>
        <w:t>xx</w:t>
      </w:r>
      <w:r w:rsidR="00954229">
        <w:rPr>
          <w:rFonts w:ascii="Times New Roman" w:hAnsi="Times New Roman" w:cs="Times New Roman"/>
          <w:color w:val="000000"/>
          <w:sz w:val="20"/>
          <w:szCs w:val="20"/>
          <w:highlight w:val="yellow"/>
        </w:rPr>
        <w:t>2</w:t>
      </w:r>
      <w:r>
        <w:rPr>
          <w:rFonts w:ascii="Times New Roman" w:hAnsi="Times New Roman" w:cs="Times New Roman"/>
          <w:color w:val="000000"/>
          <w:sz w:val="20"/>
          <w:szCs w:val="20"/>
        </w:rPr>
        <w:t xml:space="preserve"> (Content of M</w:t>
      </w:r>
      <w:r w:rsidRPr="00732C0B">
        <w:rPr>
          <w:rFonts w:ascii="Times New Roman" w:hAnsi="Times New Roman" w:cs="Times New Roman"/>
          <w:color w:val="000000"/>
          <w:sz w:val="20"/>
          <w:szCs w:val="20"/>
        </w:rPr>
        <w:t xml:space="preserve">anagement </w:t>
      </w:r>
      <w:r>
        <w:rPr>
          <w:rFonts w:ascii="Times New Roman" w:hAnsi="Times New Roman" w:cs="Times New Roman"/>
          <w:color w:val="000000"/>
          <w:sz w:val="20"/>
          <w:szCs w:val="20"/>
        </w:rPr>
        <w:t xml:space="preserve">frames transmitted by an affiliated AP that is not a member of a multiple BSSID set during MLO discovery and </w:t>
      </w:r>
      <w:r w:rsidR="000358E9">
        <w:rPr>
          <w:rFonts w:ascii="Times New Roman" w:hAnsi="Times New Roman" w:cs="Times New Roman"/>
          <w:color w:val="000000"/>
          <w:sz w:val="20"/>
          <w:szCs w:val="20"/>
        </w:rPr>
        <w:t xml:space="preserve">multi-link </w:t>
      </w:r>
      <w:r>
        <w:rPr>
          <w:rFonts w:ascii="Times New Roman" w:hAnsi="Times New Roman" w:cs="Times New Roman"/>
          <w:color w:val="000000"/>
          <w:sz w:val="20"/>
          <w:szCs w:val="20"/>
        </w:rPr>
        <w:t>setup) illustrates the contents of a Beacon frame, Probe Response frame, Authentication frame, and (Re)Association Response frame transmitted by an AP affiliated with an AP MLD, that is not a member of a multiple BSSID set.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86"/>
      </w:tblGrid>
      <w:tr w:rsidR="0064400B" w14:paraId="0112693B" w14:textId="77777777" w:rsidTr="0032655C">
        <w:trPr>
          <w:jc w:val="center"/>
        </w:trPr>
        <w:tc>
          <w:tcPr>
            <w:tcW w:w="9190" w:type="dxa"/>
          </w:tcPr>
          <w:p w14:paraId="43E71573" w14:textId="1A98D850" w:rsidR="0064400B" w:rsidRDefault="00F807B3"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AEA33A9" wp14:editId="46EFC8EC">
                  <wp:extent cx="5580562" cy="954556"/>
                  <wp:effectExtent l="0" t="0" r="127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99004" cy="957710"/>
                          </a:xfrm>
                          <a:prstGeom prst="rect">
                            <a:avLst/>
                          </a:prstGeom>
                          <a:noFill/>
                        </pic:spPr>
                      </pic:pic>
                    </a:graphicData>
                  </a:graphic>
                </wp:inline>
              </w:drawing>
            </w:r>
          </w:p>
          <w:p w14:paraId="132EAF93" w14:textId="49F4959B" w:rsidR="0064400B" w:rsidRPr="00A87C8A" w:rsidRDefault="0064400B" w:rsidP="0064400B">
            <w:pPr>
              <w:pStyle w:val="ListParagraph"/>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A87C8A">
              <w:rPr>
                <w:rFonts w:ascii="Times New Roman" w:hAnsi="Times New Roman" w:cs="Times New Roman"/>
                <w:b/>
                <w:bCs/>
                <w:color w:val="000000"/>
                <w:sz w:val="20"/>
                <w:szCs w:val="20"/>
              </w:rPr>
              <w:t>Contents of Beacon frame or Probe Response frame that is not a</w:t>
            </w:r>
            <w:r w:rsidR="007A0293">
              <w:rPr>
                <w:rFonts w:ascii="Times New Roman" w:hAnsi="Times New Roman" w:cs="Times New Roman"/>
                <w:b/>
                <w:bCs/>
                <w:color w:val="000000"/>
                <w:sz w:val="20"/>
                <w:szCs w:val="20"/>
              </w:rPr>
              <w:t xml:space="preserve"> multi-link</w:t>
            </w:r>
            <w:r w:rsidRPr="00A87C8A">
              <w:rPr>
                <w:rFonts w:ascii="Times New Roman" w:hAnsi="Times New Roman" w:cs="Times New Roman"/>
                <w:b/>
                <w:bCs/>
                <w:color w:val="000000"/>
                <w:sz w:val="20"/>
                <w:szCs w:val="20"/>
              </w:rPr>
              <w:t xml:space="preserve"> probe response</w:t>
            </w:r>
          </w:p>
        </w:tc>
      </w:tr>
      <w:tr w:rsidR="0064400B" w14:paraId="18A1EE79" w14:textId="77777777" w:rsidTr="0032655C">
        <w:trPr>
          <w:jc w:val="center"/>
        </w:trPr>
        <w:tc>
          <w:tcPr>
            <w:tcW w:w="9190" w:type="dxa"/>
          </w:tcPr>
          <w:p w14:paraId="3A5BB335" w14:textId="1FC6EC04" w:rsidR="0064400B" w:rsidRDefault="00184F55"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7EB3A9DD" wp14:editId="0F274C4C">
                  <wp:extent cx="5884364" cy="1251881"/>
                  <wp:effectExtent l="0" t="0" r="254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02780" cy="1255799"/>
                          </a:xfrm>
                          <a:prstGeom prst="rect">
                            <a:avLst/>
                          </a:prstGeom>
                          <a:noFill/>
                        </pic:spPr>
                      </pic:pic>
                    </a:graphicData>
                  </a:graphic>
                </wp:inline>
              </w:drawing>
            </w:r>
          </w:p>
          <w:p w14:paraId="6AF6C9A0" w14:textId="13C3FE20" w:rsidR="0064400B" w:rsidRPr="0021299B" w:rsidRDefault="0064400B" w:rsidP="0064400B">
            <w:pPr>
              <w:pStyle w:val="ListParagraph"/>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 xml:space="preserve">Contents of a </w:t>
            </w:r>
            <w:r w:rsidR="00DE5846">
              <w:rPr>
                <w:rFonts w:ascii="Times New Roman" w:hAnsi="Times New Roman" w:cs="Times New Roman"/>
                <w:b/>
                <w:bCs/>
                <w:color w:val="000000"/>
                <w:sz w:val="20"/>
                <w:szCs w:val="20"/>
              </w:rPr>
              <w:t>multi-link p</w:t>
            </w:r>
            <w:r w:rsidRPr="0021299B">
              <w:rPr>
                <w:rFonts w:ascii="Times New Roman" w:hAnsi="Times New Roman" w:cs="Times New Roman"/>
                <w:b/>
                <w:bCs/>
                <w:color w:val="000000"/>
                <w:sz w:val="20"/>
                <w:szCs w:val="20"/>
              </w:rPr>
              <w:t xml:space="preserve">robe </w:t>
            </w:r>
            <w:r w:rsidR="00DE5846">
              <w:rPr>
                <w:rFonts w:ascii="Times New Roman" w:hAnsi="Times New Roman" w:cs="Times New Roman"/>
                <w:b/>
                <w:bCs/>
                <w:color w:val="000000"/>
                <w:sz w:val="20"/>
                <w:szCs w:val="20"/>
              </w:rPr>
              <w:t>r</w:t>
            </w:r>
            <w:r w:rsidRPr="0021299B">
              <w:rPr>
                <w:rFonts w:ascii="Times New Roman" w:hAnsi="Times New Roman" w:cs="Times New Roman"/>
                <w:b/>
                <w:bCs/>
                <w:color w:val="000000"/>
                <w:sz w:val="20"/>
                <w:szCs w:val="20"/>
              </w:rPr>
              <w:t>esponse</w:t>
            </w:r>
          </w:p>
        </w:tc>
      </w:tr>
      <w:tr w:rsidR="0064400B" w14:paraId="39872E66" w14:textId="77777777" w:rsidTr="0032655C">
        <w:trPr>
          <w:jc w:val="center"/>
        </w:trPr>
        <w:tc>
          <w:tcPr>
            <w:tcW w:w="9190" w:type="dxa"/>
          </w:tcPr>
          <w:p w14:paraId="17464870" w14:textId="1D3509F0" w:rsidR="0064400B" w:rsidRDefault="007A3AAF"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drawing>
                <wp:inline distT="0" distB="0" distL="0" distR="0" wp14:anchorId="6B41E855" wp14:editId="7E87170A">
                  <wp:extent cx="3713026" cy="874511"/>
                  <wp:effectExtent l="0" t="0" r="1905" b="190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19285" cy="875985"/>
                          </a:xfrm>
                          <a:prstGeom prst="rect">
                            <a:avLst/>
                          </a:prstGeom>
                          <a:noFill/>
                        </pic:spPr>
                      </pic:pic>
                    </a:graphicData>
                  </a:graphic>
                </wp:inline>
              </w:drawing>
            </w:r>
          </w:p>
          <w:p w14:paraId="7E55B82A" w14:textId="77777777" w:rsidR="0064400B" w:rsidRPr="00242027" w:rsidRDefault="0064400B" w:rsidP="0064400B">
            <w:pPr>
              <w:pStyle w:val="ListParagraph"/>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noProof/>
                <w:color w:val="000000"/>
                <w:sz w:val="20"/>
                <w:szCs w:val="20"/>
              </w:rPr>
            </w:pPr>
            <w:r w:rsidRPr="00242027">
              <w:rPr>
                <w:rFonts w:ascii="Times New Roman" w:hAnsi="Times New Roman" w:cs="Times New Roman"/>
                <w:b/>
                <w:bCs/>
                <w:color w:val="000000"/>
                <w:sz w:val="20"/>
                <w:szCs w:val="20"/>
              </w:rPr>
              <w:t>Content of Authentication frame</w:t>
            </w:r>
          </w:p>
        </w:tc>
      </w:tr>
      <w:tr w:rsidR="0064400B" w14:paraId="1B934467" w14:textId="77777777" w:rsidTr="0032655C">
        <w:trPr>
          <w:jc w:val="center"/>
        </w:trPr>
        <w:tc>
          <w:tcPr>
            <w:tcW w:w="9190" w:type="dxa"/>
          </w:tcPr>
          <w:p w14:paraId="120BE4BC" w14:textId="2C0069E8" w:rsidR="0064400B" w:rsidRDefault="00221D9A"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3249E445" wp14:editId="767B69D7">
                  <wp:extent cx="5308600" cy="818869"/>
                  <wp:effectExtent l="0" t="0" r="6350" b="63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40451" cy="823782"/>
                          </a:xfrm>
                          <a:prstGeom prst="rect">
                            <a:avLst/>
                          </a:prstGeom>
                          <a:noFill/>
                        </pic:spPr>
                      </pic:pic>
                    </a:graphicData>
                  </a:graphic>
                </wp:inline>
              </w:drawing>
            </w:r>
          </w:p>
          <w:p w14:paraId="6D52C66D" w14:textId="77777777" w:rsidR="0064400B" w:rsidRPr="0021299B" w:rsidRDefault="0064400B" w:rsidP="0064400B">
            <w:pPr>
              <w:pStyle w:val="ListParagraph"/>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21299B">
              <w:rPr>
                <w:rFonts w:ascii="Times New Roman" w:hAnsi="Times New Roman" w:cs="Times New Roman"/>
                <w:b/>
                <w:bCs/>
                <w:color w:val="000000"/>
                <w:sz w:val="20"/>
                <w:szCs w:val="20"/>
              </w:rPr>
              <w:t>Contents of (Re)Association Response frame</w:t>
            </w:r>
          </w:p>
        </w:tc>
      </w:tr>
    </w:tbl>
    <w:p w14:paraId="7BB3E02E" w14:textId="5372F2DB" w:rsidR="0064400B" w:rsidRPr="004C5942" w:rsidRDefault="0064400B" w:rsidP="006440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sidR="0032402A">
        <w:rPr>
          <w:rFonts w:ascii="Times New Roman" w:hAnsi="Times New Roman" w:cs="Times New Roman"/>
          <w:b/>
          <w:bCs/>
          <w:color w:val="000000"/>
          <w:sz w:val="20"/>
          <w:szCs w:val="20"/>
          <w:highlight w:val="yellow"/>
        </w:rPr>
        <w:t>2</w:t>
      </w:r>
      <w:r w:rsidRPr="004C5942">
        <w:rPr>
          <w:rFonts w:ascii="Times New Roman" w:hAnsi="Times New Roman" w:cs="Times New Roman"/>
          <w:b/>
          <w:bCs/>
          <w:color w:val="000000"/>
          <w:sz w:val="20"/>
          <w:szCs w:val="20"/>
        </w:rPr>
        <w:t xml:space="preserve">: </w:t>
      </w:r>
      <w:r w:rsidRPr="00C34173">
        <w:rPr>
          <w:rFonts w:ascii="Times New Roman" w:hAnsi="Times New Roman" w:cs="Times New Roman"/>
          <w:b/>
          <w:bCs/>
          <w:color w:val="000000"/>
          <w:sz w:val="20"/>
          <w:szCs w:val="20"/>
        </w:rPr>
        <w:t>Content of Management frames transmitted by an affiliated AP that is not a member of a multiple BSSID set</w:t>
      </w:r>
      <w:r w:rsidRPr="001C46E8">
        <w:t xml:space="preserve"> </w:t>
      </w:r>
      <w:r w:rsidRPr="001C46E8">
        <w:rPr>
          <w:rFonts w:ascii="Times New Roman" w:hAnsi="Times New Roman" w:cs="Times New Roman"/>
          <w:b/>
          <w:bCs/>
          <w:color w:val="000000"/>
          <w:sz w:val="20"/>
          <w:szCs w:val="20"/>
        </w:rPr>
        <w:t xml:space="preserve">during </w:t>
      </w:r>
      <w:r>
        <w:rPr>
          <w:rFonts w:ascii="Times New Roman" w:hAnsi="Times New Roman" w:cs="Times New Roman"/>
          <w:b/>
          <w:bCs/>
          <w:color w:val="000000"/>
          <w:sz w:val="20"/>
          <w:szCs w:val="20"/>
        </w:rPr>
        <w:t xml:space="preserve">MLO </w:t>
      </w:r>
      <w:r w:rsidRPr="001C46E8">
        <w:rPr>
          <w:rFonts w:ascii="Times New Roman" w:hAnsi="Times New Roman" w:cs="Times New Roman"/>
          <w:b/>
          <w:bCs/>
          <w:color w:val="000000"/>
          <w:sz w:val="20"/>
          <w:szCs w:val="20"/>
        </w:rPr>
        <w:t xml:space="preserve">discovery and </w:t>
      </w:r>
      <w:r w:rsidR="000358E9" w:rsidRPr="000358E9">
        <w:rPr>
          <w:rFonts w:ascii="Times New Roman" w:hAnsi="Times New Roman" w:cs="Times New Roman"/>
          <w:b/>
          <w:bCs/>
          <w:color w:val="000000"/>
          <w:sz w:val="20"/>
          <w:szCs w:val="20"/>
        </w:rPr>
        <w:t xml:space="preserve">multi-link </w:t>
      </w:r>
      <w:r w:rsidRPr="001C46E8">
        <w:rPr>
          <w:rFonts w:ascii="Times New Roman" w:hAnsi="Times New Roman" w:cs="Times New Roman"/>
          <w:b/>
          <w:bCs/>
          <w:color w:val="000000"/>
          <w:sz w:val="20"/>
          <w:szCs w:val="20"/>
        </w:rPr>
        <w:t>setup</w:t>
      </w:r>
    </w:p>
    <w:p w14:paraId="6884E762" w14:textId="22411650" w:rsidR="00DE21CA" w:rsidRDefault="00DE21CA" w:rsidP="00DE21CA">
      <w:pPr>
        <w:pStyle w:val="T"/>
        <w:suppressAutoHyphens/>
        <w:spacing w:after="120" w:line="240" w:lineRule="auto"/>
        <w:rPr>
          <w:b/>
          <w:bCs/>
          <w:i/>
          <w:iCs/>
          <w:lang w:eastAsia="ko-KR"/>
        </w:rPr>
      </w:pPr>
      <w:proofErr w:type="spellStart"/>
      <w:r w:rsidRPr="001D23B7">
        <w:rPr>
          <w:b/>
          <w:bCs/>
          <w:i/>
          <w:iCs/>
          <w:highlight w:val="yellow"/>
          <w:lang w:eastAsia="ko-KR"/>
        </w:rPr>
        <w:t>TGbe</w:t>
      </w:r>
      <w:proofErr w:type="spellEnd"/>
      <w:r w:rsidRPr="001D23B7">
        <w:rPr>
          <w:b/>
          <w:bCs/>
          <w:i/>
          <w:iCs/>
          <w:highlight w:val="yellow"/>
          <w:lang w:eastAsia="ko-KR"/>
        </w:rPr>
        <w:t xml:space="preserve"> editor: Please </w:t>
      </w:r>
      <w:r>
        <w:rPr>
          <w:b/>
          <w:bCs/>
          <w:i/>
          <w:iCs/>
          <w:highlight w:val="yellow"/>
          <w:u w:val="single"/>
          <w:lang w:eastAsia="ko-KR"/>
        </w:rPr>
        <w:t>add</w:t>
      </w:r>
      <w:r w:rsidRPr="001D23B7">
        <w:rPr>
          <w:b/>
          <w:bCs/>
          <w:i/>
          <w:iCs/>
          <w:highlight w:val="yellow"/>
          <w:lang w:eastAsia="ko-KR"/>
        </w:rPr>
        <w:t xml:space="preserve"> </w:t>
      </w:r>
      <w:r>
        <w:rPr>
          <w:b/>
          <w:bCs/>
          <w:i/>
          <w:iCs/>
          <w:highlight w:val="yellow"/>
          <w:lang w:eastAsia="ko-KR"/>
        </w:rPr>
        <w:t xml:space="preserve">the following paragraphs and figures </w:t>
      </w:r>
      <w:r w:rsidR="00C32F2E">
        <w:rPr>
          <w:b/>
          <w:bCs/>
          <w:i/>
          <w:iCs/>
          <w:highlight w:val="yellow"/>
          <w:lang w:eastAsia="ko-KR"/>
        </w:rPr>
        <w:t xml:space="preserve">at the end of </w:t>
      </w:r>
      <w:r>
        <w:rPr>
          <w:b/>
          <w:bCs/>
          <w:i/>
          <w:iCs/>
          <w:highlight w:val="yellow"/>
          <w:lang w:eastAsia="ko-KR"/>
        </w:rPr>
        <w:t xml:space="preserve">in this subclause as </w:t>
      </w:r>
      <w:r w:rsidRPr="001D23B7">
        <w:rPr>
          <w:b/>
          <w:bCs/>
          <w:i/>
          <w:iCs/>
          <w:highlight w:val="yellow"/>
          <w:lang w:eastAsia="ko-KR"/>
        </w:rPr>
        <w:t>shown below</w:t>
      </w:r>
      <w:r w:rsidRPr="00F53E64">
        <w:rPr>
          <w:b/>
          <w:bCs/>
          <w:i/>
          <w:iCs/>
          <w:highlight w:val="yellow"/>
          <w:lang w:eastAsia="ko-KR"/>
        </w:rPr>
        <w:t>:</w:t>
      </w:r>
    </w:p>
    <w:p w14:paraId="3BF3909A" w14:textId="2D5FCA15" w:rsidR="00DD1484" w:rsidRDefault="00DD1484" w:rsidP="00DD148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the example shown in Figure 35.</w:t>
      </w:r>
      <w:r w:rsidRPr="003B2A46">
        <w:rPr>
          <w:rFonts w:ascii="Times New Roman" w:hAnsi="Times New Roman" w:cs="Times New Roman"/>
          <w:color w:val="000000"/>
          <w:sz w:val="20"/>
          <w:szCs w:val="20"/>
          <w:highlight w:val="yellow"/>
        </w:rPr>
        <w:t>xx</w:t>
      </w:r>
      <w:r>
        <w:rPr>
          <w:rFonts w:ascii="Times New Roman" w:hAnsi="Times New Roman" w:cs="Times New Roman"/>
          <w:color w:val="000000"/>
          <w:sz w:val="20"/>
          <w:szCs w:val="20"/>
          <w:highlight w:val="yellow"/>
        </w:rPr>
        <w:t>3</w:t>
      </w:r>
      <w:r>
        <w:rPr>
          <w:rFonts w:ascii="Times New Roman" w:hAnsi="Times New Roman" w:cs="Times New Roman"/>
          <w:color w:val="000000"/>
          <w:sz w:val="20"/>
          <w:szCs w:val="20"/>
        </w:rPr>
        <w:t xml:space="preserve"> (</w:t>
      </w:r>
      <w:r w:rsidRPr="005F2847">
        <w:rPr>
          <w:rFonts w:ascii="Times New Roman" w:hAnsi="Times New Roman" w:cs="Times New Roman"/>
          <w:color w:val="000000"/>
          <w:sz w:val="20"/>
          <w:szCs w:val="20"/>
        </w:rPr>
        <w:t xml:space="preserve">Content of Management frames transmitted by an AP affiliated with an AP MLD that is a member of multiple BSSID set during MLO discovery and </w:t>
      </w:r>
      <w:r w:rsidR="000358E9">
        <w:rPr>
          <w:rFonts w:ascii="Times New Roman" w:hAnsi="Times New Roman" w:cs="Times New Roman"/>
          <w:color w:val="000000"/>
          <w:sz w:val="20"/>
          <w:szCs w:val="20"/>
        </w:rPr>
        <w:t xml:space="preserve">multi-link </w:t>
      </w:r>
      <w:r w:rsidRPr="005F2847">
        <w:rPr>
          <w:rFonts w:ascii="Times New Roman" w:hAnsi="Times New Roman" w:cs="Times New Roman"/>
          <w:color w:val="000000"/>
          <w:sz w:val="20"/>
          <w:szCs w:val="20"/>
        </w:rPr>
        <w:t>setup</w:t>
      </w:r>
      <w:r>
        <w:rPr>
          <w:rFonts w:ascii="Times New Roman" w:hAnsi="Times New Roman" w:cs="Times New Roman"/>
          <w:color w:val="000000"/>
          <w:sz w:val="20"/>
          <w:szCs w:val="20"/>
        </w:rPr>
        <w:t>):</w:t>
      </w:r>
    </w:p>
    <w:p w14:paraId="09FF2570" w14:textId="77777777" w:rsidR="00DD1484" w:rsidRDefault="00DD1484" w:rsidP="00DD1484">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sidRPr="000054E0">
        <w:rPr>
          <w:rFonts w:ascii="Times New Roman" w:hAnsi="Times New Roman" w:cs="Times New Roman"/>
          <w:color w:val="000000"/>
          <w:sz w:val="20"/>
          <w:szCs w:val="20"/>
        </w:rPr>
        <w:t xml:space="preserve">he reporting AP corresponds to the transmitted BSSID in a multiple BSSID set. </w:t>
      </w:r>
    </w:p>
    <w:p w14:paraId="1C4BE3BA" w14:textId="44774E50" w:rsidR="00DD1484" w:rsidRDefault="00DD1484" w:rsidP="00DD1484">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sidRPr="000054E0">
        <w:rPr>
          <w:rFonts w:ascii="Times New Roman" w:hAnsi="Times New Roman" w:cs="Times New Roman"/>
          <w:color w:val="000000"/>
          <w:sz w:val="20"/>
          <w:szCs w:val="20"/>
        </w:rPr>
        <w:t xml:space="preserve">here are three BSSIDs active in the multiple BSSID set: transmitted BSSID (index 0) and two nontransmitted BSSIDs corresponding to </w:t>
      </w:r>
      <w:r w:rsidR="000668DB">
        <w:rPr>
          <w:rFonts w:ascii="Times New Roman" w:hAnsi="Times New Roman" w:cs="Times New Roman"/>
          <w:color w:val="000000"/>
          <w:sz w:val="20"/>
          <w:szCs w:val="20"/>
        </w:rPr>
        <w:t xml:space="preserve">(BSSID) </w:t>
      </w:r>
      <w:r w:rsidRPr="000054E0">
        <w:rPr>
          <w:rFonts w:ascii="Times New Roman" w:hAnsi="Times New Roman" w:cs="Times New Roman"/>
          <w:color w:val="000000"/>
          <w:sz w:val="20"/>
          <w:szCs w:val="20"/>
        </w:rPr>
        <w:t xml:space="preserve">index 3 and </w:t>
      </w:r>
      <w:r w:rsidR="000668DB">
        <w:rPr>
          <w:rFonts w:ascii="Times New Roman" w:hAnsi="Times New Roman" w:cs="Times New Roman"/>
          <w:color w:val="000000"/>
          <w:sz w:val="20"/>
          <w:szCs w:val="20"/>
        </w:rPr>
        <w:t xml:space="preserve">(BSSID) </w:t>
      </w:r>
      <w:r w:rsidRPr="000054E0">
        <w:rPr>
          <w:rFonts w:ascii="Times New Roman" w:hAnsi="Times New Roman" w:cs="Times New Roman"/>
          <w:color w:val="000000"/>
          <w:sz w:val="20"/>
          <w:szCs w:val="20"/>
        </w:rPr>
        <w:t xml:space="preserve">index </w:t>
      </w:r>
      <w:proofErr w:type="gramStart"/>
      <w:r w:rsidRPr="000054E0">
        <w:rPr>
          <w:rFonts w:ascii="Times New Roman" w:hAnsi="Times New Roman" w:cs="Times New Roman"/>
          <w:color w:val="000000"/>
          <w:sz w:val="20"/>
          <w:szCs w:val="20"/>
        </w:rPr>
        <w:t>5</w:t>
      </w:r>
      <w:proofErr w:type="gramEnd"/>
      <w:r w:rsidRPr="000054E0">
        <w:rPr>
          <w:rFonts w:ascii="Times New Roman" w:hAnsi="Times New Roman" w:cs="Times New Roman"/>
          <w:color w:val="000000"/>
          <w:sz w:val="20"/>
          <w:szCs w:val="20"/>
        </w:rPr>
        <w:t xml:space="preserve"> respectively. </w:t>
      </w:r>
    </w:p>
    <w:p w14:paraId="266C063A" w14:textId="77777777" w:rsidR="00DD1484" w:rsidRDefault="00DD1484" w:rsidP="00DD1484">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Pr>
          <w:rFonts w:ascii="Times New Roman" w:hAnsi="Times New Roman" w:cs="Times New Roman"/>
          <w:color w:val="000000"/>
          <w:sz w:val="20"/>
          <w:szCs w:val="20"/>
        </w:rPr>
        <w:t>E</w:t>
      </w:r>
      <w:r w:rsidRPr="000054E0">
        <w:rPr>
          <w:rFonts w:ascii="Times New Roman" w:hAnsi="Times New Roman" w:cs="Times New Roman"/>
          <w:color w:val="000000"/>
          <w:sz w:val="20"/>
          <w:szCs w:val="20"/>
        </w:rPr>
        <w:t xml:space="preserve">ach AP corresponding to a BSSID within the multiple BSSID set is affiliated with a different AP MLD. </w:t>
      </w:r>
    </w:p>
    <w:p w14:paraId="1937A6A1" w14:textId="77777777" w:rsidR="00DD1484" w:rsidRDefault="00DD1484" w:rsidP="00DD1484">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t xml:space="preserve">Each AP MLD has two affiliated APs: One a member of the multiple BSSID set and the other operating on a different link. </w:t>
      </w:r>
    </w:p>
    <w:p w14:paraId="070033E0" w14:textId="77777777" w:rsidR="00DD1484" w:rsidRDefault="00DD1484" w:rsidP="00DD1484">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sidRPr="000054E0">
        <w:rPr>
          <w:rFonts w:ascii="Times New Roman" w:hAnsi="Times New Roman" w:cs="Times New Roman"/>
          <w:color w:val="000000"/>
          <w:sz w:val="20"/>
          <w:szCs w:val="20"/>
        </w:rPr>
        <w:t xml:space="preserve">he Beacon and Probe Response frames transmitted by the AP corresponding to the transmitted BSSID include a Reduced Neighbor Report (RNR) element carrying three TBTT Information fields each corresponding to an AP that is operating on a different link and affiliated with a different AP MLD. </w:t>
      </w:r>
    </w:p>
    <w:p w14:paraId="2DD2D37F" w14:textId="38247E18" w:rsidR="00DD1484" w:rsidRDefault="00DD1484" w:rsidP="00DD1484">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t xml:space="preserve">The Beacon frames and Probe Response frames, that are not a </w:t>
      </w:r>
      <w:r w:rsidR="001D3C42">
        <w:rPr>
          <w:rFonts w:ascii="Times New Roman" w:hAnsi="Times New Roman" w:cs="Times New Roman"/>
          <w:color w:val="000000"/>
          <w:sz w:val="20"/>
          <w:szCs w:val="20"/>
        </w:rPr>
        <w:t xml:space="preserve">multi-link </w:t>
      </w:r>
      <w:r w:rsidRPr="000054E0">
        <w:rPr>
          <w:rFonts w:ascii="Times New Roman" w:hAnsi="Times New Roman" w:cs="Times New Roman"/>
          <w:color w:val="000000"/>
          <w:sz w:val="20"/>
          <w:szCs w:val="20"/>
        </w:rPr>
        <w:t xml:space="preserve">probe response, transmitted by the AP corresponding to the transmitted BSSID include a Basic Multi-Link element. </w:t>
      </w:r>
    </w:p>
    <w:p w14:paraId="0C086EAE" w14:textId="77777777" w:rsidR="00DD1484" w:rsidRDefault="00DD1484" w:rsidP="00DD1484">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t>The Beacon frame</w:t>
      </w:r>
      <w:r>
        <w:rPr>
          <w:rFonts w:ascii="Times New Roman" w:hAnsi="Times New Roman" w:cs="Times New Roman"/>
          <w:color w:val="000000"/>
          <w:sz w:val="20"/>
          <w:szCs w:val="20"/>
        </w:rPr>
        <w:t>s</w:t>
      </w:r>
      <w:r w:rsidRPr="000054E0">
        <w:rPr>
          <w:rFonts w:ascii="Times New Roman" w:hAnsi="Times New Roman" w:cs="Times New Roman"/>
          <w:color w:val="000000"/>
          <w:sz w:val="20"/>
          <w:szCs w:val="20"/>
        </w:rPr>
        <w:t xml:space="preserve"> and Probe Response frames transmitted by the AP corresponding to the transmitted BSSID </w:t>
      </w:r>
      <w:r>
        <w:rPr>
          <w:rFonts w:ascii="Times New Roman" w:hAnsi="Times New Roman" w:cs="Times New Roman"/>
          <w:color w:val="000000"/>
          <w:sz w:val="20"/>
          <w:szCs w:val="20"/>
        </w:rPr>
        <w:t xml:space="preserve">also </w:t>
      </w:r>
      <w:r w:rsidRPr="000054E0">
        <w:rPr>
          <w:rFonts w:ascii="Times New Roman" w:hAnsi="Times New Roman" w:cs="Times New Roman"/>
          <w:color w:val="000000"/>
          <w:sz w:val="20"/>
          <w:szCs w:val="20"/>
        </w:rPr>
        <w:t xml:space="preserve">includes Multiple BSSID element. </w:t>
      </w:r>
    </w:p>
    <w:p w14:paraId="3A8ABDE3" w14:textId="2E201AC8" w:rsidR="00DD1484" w:rsidRDefault="00DD1484" w:rsidP="00DD1484">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216" w:hanging="216"/>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lastRenderedPageBreak/>
        <w:t xml:space="preserve">The Nontransmitted BSSID Profile </w:t>
      </w:r>
      <w:proofErr w:type="spellStart"/>
      <w:r w:rsidRPr="000054E0">
        <w:rPr>
          <w:rFonts w:ascii="Times New Roman" w:hAnsi="Times New Roman" w:cs="Times New Roman"/>
          <w:color w:val="000000"/>
          <w:sz w:val="20"/>
          <w:szCs w:val="20"/>
        </w:rPr>
        <w:t>subelement</w:t>
      </w:r>
      <w:proofErr w:type="spellEnd"/>
      <w:r>
        <w:rPr>
          <w:rFonts w:ascii="Times New Roman" w:hAnsi="Times New Roman" w:cs="Times New Roman"/>
          <w:color w:val="000000"/>
          <w:sz w:val="20"/>
          <w:szCs w:val="20"/>
        </w:rPr>
        <w:t>, carried in the Multiple BSSID element,</w:t>
      </w:r>
      <w:r w:rsidRPr="000054E0">
        <w:rPr>
          <w:rFonts w:ascii="Times New Roman" w:hAnsi="Times New Roman" w:cs="Times New Roman"/>
          <w:color w:val="000000"/>
          <w:sz w:val="20"/>
          <w:szCs w:val="20"/>
        </w:rPr>
        <w:t xml:space="preserve"> for each AP corresponding to the nontransmitted BSSID includes </w:t>
      </w:r>
      <w:r>
        <w:rPr>
          <w:rFonts w:ascii="Times New Roman" w:hAnsi="Times New Roman" w:cs="Times New Roman"/>
          <w:color w:val="000000"/>
          <w:sz w:val="20"/>
          <w:szCs w:val="20"/>
        </w:rPr>
        <w:t xml:space="preserve">a </w:t>
      </w:r>
      <w:r w:rsidRPr="000054E0">
        <w:rPr>
          <w:rFonts w:ascii="Times New Roman" w:hAnsi="Times New Roman" w:cs="Times New Roman"/>
          <w:color w:val="000000"/>
          <w:sz w:val="20"/>
          <w:szCs w:val="20"/>
        </w:rPr>
        <w:t xml:space="preserve">Basic Multi-Link element. This is shown in Figure </w:t>
      </w:r>
      <w:r>
        <w:rPr>
          <w:rFonts w:ascii="Times New Roman" w:hAnsi="Times New Roman" w:cs="Times New Roman"/>
          <w:color w:val="000000"/>
          <w:sz w:val="20"/>
          <w:szCs w:val="20"/>
        </w:rPr>
        <w:t>35.</w:t>
      </w:r>
      <w:r w:rsidR="00161D4A" w:rsidRPr="003B2A46">
        <w:rPr>
          <w:rFonts w:ascii="Times New Roman" w:hAnsi="Times New Roman" w:cs="Times New Roman"/>
          <w:color w:val="000000"/>
          <w:sz w:val="20"/>
          <w:szCs w:val="20"/>
          <w:highlight w:val="yellow"/>
        </w:rPr>
        <w:t>xx</w:t>
      </w:r>
      <w:r w:rsidR="00161D4A">
        <w:rPr>
          <w:rFonts w:ascii="Times New Roman" w:hAnsi="Times New Roman" w:cs="Times New Roman"/>
          <w:color w:val="000000"/>
          <w:sz w:val="20"/>
          <w:szCs w:val="20"/>
          <w:highlight w:val="yellow"/>
        </w:rPr>
        <w:t>3</w:t>
      </w:r>
      <w:r w:rsidRPr="000054E0">
        <w:rPr>
          <w:rFonts w:ascii="Times New Roman" w:hAnsi="Times New Roman" w:cs="Times New Roman"/>
          <w:color w:val="000000"/>
          <w:sz w:val="20"/>
          <w:szCs w:val="20"/>
        </w:rPr>
        <w:t xml:space="preserve">(a). </w:t>
      </w:r>
    </w:p>
    <w:p w14:paraId="77A37B89" w14:textId="20B035A9" w:rsidR="00DD1484" w:rsidRPr="000054E0" w:rsidRDefault="00DD1484" w:rsidP="00DD1484">
      <w:pPr>
        <w:pStyle w:val="ListParagraph"/>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0" w:line="240" w:lineRule="auto"/>
        <w:ind w:left="648" w:hanging="432"/>
        <w:jc w:val="both"/>
        <w:rPr>
          <w:rFonts w:ascii="Times New Roman" w:hAnsi="Times New Roman" w:cs="Times New Roman"/>
          <w:color w:val="000000"/>
          <w:sz w:val="20"/>
          <w:szCs w:val="20"/>
        </w:rPr>
      </w:pPr>
      <w:r w:rsidRPr="000054E0">
        <w:rPr>
          <w:rFonts w:ascii="Times New Roman" w:hAnsi="Times New Roman" w:cs="Times New Roman"/>
          <w:color w:val="000000"/>
          <w:sz w:val="20"/>
          <w:szCs w:val="20"/>
        </w:rPr>
        <w:t xml:space="preserve">The Per-STA Profile </w:t>
      </w:r>
      <w:proofErr w:type="spellStart"/>
      <w:r w:rsidRPr="000054E0">
        <w:rPr>
          <w:rFonts w:ascii="Times New Roman" w:hAnsi="Times New Roman" w:cs="Times New Roman"/>
          <w:color w:val="000000"/>
          <w:sz w:val="20"/>
          <w:szCs w:val="20"/>
        </w:rPr>
        <w:t>subelement</w:t>
      </w:r>
      <w:proofErr w:type="spellEnd"/>
      <w:r w:rsidRPr="000054E0">
        <w:rPr>
          <w:rFonts w:ascii="Times New Roman" w:hAnsi="Times New Roman" w:cs="Times New Roman"/>
          <w:color w:val="000000"/>
          <w:sz w:val="20"/>
          <w:szCs w:val="20"/>
        </w:rPr>
        <w:t xml:space="preserve"> of the Basic Multi-Link element</w:t>
      </w:r>
      <w:r>
        <w:rPr>
          <w:rFonts w:ascii="Times New Roman" w:hAnsi="Times New Roman" w:cs="Times New Roman"/>
          <w:color w:val="000000"/>
          <w:sz w:val="20"/>
          <w:szCs w:val="20"/>
        </w:rPr>
        <w:t xml:space="preserve"> corresponding to a reported AP</w:t>
      </w:r>
      <w:r w:rsidRPr="000054E0">
        <w:rPr>
          <w:rFonts w:ascii="Times New Roman" w:hAnsi="Times New Roman" w:cs="Times New Roman"/>
          <w:color w:val="000000"/>
          <w:sz w:val="20"/>
          <w:szCs w:val="20"/>
        </w:rPr>
        <w:t xml:space="preserve"> is not included </w:t>
      </w:r>
      <w:r>
        <w:rPr>
          <w:rFonts w:ascii="Times New Roman" w:hAnsi="Times New Roman" w:cs="Times New Roman"/>
          <w:color w:val="000000"/>
          <w:sz w:val="20"/>
          <w:szCs w:val="20"/>
        </w:rPr>
        <w:t xml:space="preserve">in the element </w:t>
      </w:r>
      <w:r w:rsidRPr="000054E0">
        <w:rPr>
          <w:rFonts w:ascii="Times New Roman" w:hAnsi="Times New Roman" w:cs="Times New Roman"/>
          <w:color w:val="000000"/>
          <w:sz w:val="20"/>
          <w:szCs w:val="20"/>
        </w:rPr>
        <w:t>unless conditions specified in 35.3.</w:t>
      </w:r>
      <w:r w:rsidR="001F24F9">
        <w:rPr>
          <w:rFonts w:ascii="Times New Roman" w:hAnsi="Times New Roman" w:cs="Times New Roman"/>
          <w:color w:val="000000"/>
          <w:sz w:val="20"/>
          <w:szCs w:val="20"/>
        </w:rPr>
        <w:t>11</w:t>
      </w:r>
      <w:r w:rsidRPr="000054E0">
        <w:rPr>
          <w:rFonts w:ascii="Times New Roman" w:hAnsi="Times New Roman" w:cs="Times New Roman"/>
          <w:color w:val="000000"/>
          <w:sz w:val="20"/>
          <w:szCs w:val="20"/>
        </w:rPr>
        <w:t xml:space="preserve"> (Channel switching, enhanced channel switching, and channel quieting) are satisfied for th</w:t>
      </w:r>
      <w:r>
        <w:rPr>
          <w:rFonts w:ascii="Times New Roman" w:hAnsi="Times New Roman" w:cs="Times New Roman"/>
          <w:color w:val="000000"/>
          <w:sz w:val="20"/>
          <w:szCs w:val="20"/>
        </w:rPr>
        <w:t>at</w:t>
      </w:r>
      <w:r w:rsidRPr="000054E0">
        <w:rPr>
          <w:rFonts w:ascii="Times New Roman" w:hAnsi="Times New Roman" w:cs="Times New Roman"/>
          <w:color w:val="000000"/>
          <w:sz w:val="20"/>
          <w:szCs w:val="20"/>
        </w:rPr>
        <w:t xml:space="preserve"> reported </w:t>
      </w:r>
      <w:r>
        <w:rPr>
          <w:rFonts w:ascii="Times New Roman" w:hAnsi="Times New Roman" w:cs="Times New Roman"/>
          <w:color w:val="000000"/>
          <w:sz w:val="20"/>
          <w:szCs w:val="20"/>
        </w:rPr>
        <w:t xml:space="preserve">affiliated </w:t>
      </w:r>
      <w:r w:rsidRPr="000054E0">
        <w:rPr>
          <w:rFonts w:ascii="Times New Roman" w:hAnsi="Times New Roman" w:cs="Times New Roman"/>
          <w:color w:val="000000"/>
          <w:sz w:val="20"/>
          <w:szCs w:val="20"/>
        </w:rPr>
        <w:t xml:space="preserve">AP. </w:t>
      </w:r>
    </w:p>
    <w:p w14:paraId="55C74150" w14:textId="2307676B" w:rsidR="00DD1484" w:rsidRDefault="00DD1484" w:rsidP="00DD148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the </w:t>
      </w:r>
      <w:r w:rsidR="008538D9">
        <w:rPr>
          <w:rFonts w:ascii="Times New Roman" w:hAnsi="Times New Roman" w:cs="Times New Roman"/>
          <w:color w:val="000000"/>
          <w:sz w:val="20"/>
          <w:szCs w:val="20"/>
        </w:rPr>
        <w:t>multi-link</w:t>
      </w:r>
      <w:r>
        <w:rPr>
          <w:rFonts w:ascii="Times New Roman" w:hAnsi="Times New Roman" w:cs="Times New Roman"/>
          <w:color w:val="000000"/>
          <w:sz w:val="20"/>
          <w:szCs w:val="20"/>
        </w:rPr>
        <w:t xml:space="preserve"> probe request is addressed to the AP corresponding to the transmitted BSSID, the </w:t>
      </w:r>
      <w:r w:rsidR="00EE3EB3">
        <w:rPr>
          <w:rFonts w:ascii="Times New Roman" w:hAnsi="Times New Roman" w:cs="Times New Roman"/>
          <w:color w:val="000000"/>
          <w:sz w:val="20"/>
          <w:szCs w:val="20"/>
        </w:rPr>
        <w:t xml:space="preserve">multi-link </w:t>
      </w:r>
      <w:r>
        <w:rPr>
          <w:rFonts w:ascii="Times New Roman" w:hAnsi="Times New Roman" w:cs="Times New Roman"/>
          <w:color w:val="000000"/>
          <w:sz w:val="20"/>
          <w:szCs w:val="20"/>
        </w:rPr>
        <w:t xml:space="preserve">probe response is transmitted by the AP corresponding to the transmitted BSSID and includes the Basic Multi-Link element containing the Per-STA Profile </w:t>
      </w:r>
      <w:proofErr w:type="spellStart"/>
      <w:r>
        <w:rPr>
          <w:rFonts w:ascii="Times New Roman" w:hAnsi="Times New Roman" w:cs="Times New Roman"/>
          <w:color w:val="000000"/>
          <w:sz w:val="20"/>
          <w:szCs w:val="20"/>
        </w:rPr>
        <w:t>subelement</w:t>
      </w:r>
      <w:proofErr w:type="spellEnd"/>
      <w:r>
        <w:rPr>
          <w:rFonts w:ascii="Times New Roman" w:hAnsi="Times New Roman" w:cs="Times New Roman"/>
          <w:color w:val="000000"/>
          <w:sz w:val="20"/>
          <w:szCs w:val="20"/>
        </w:rPr>
        <w:t xml:space="preserve"> carrying information of the AP that is operating on another link and is affiliated with AP MLD to which the AP corresponding to the transmitted BSSID is affiliated with.</w:t>
      </w:r>
      <w:r w:rsidRPr="00A618D7">
        <w:rPr>
          <w:rFonts w:ascii="Times New Roman" w:hAnsi="Times New Roman" w:cs="Times New Roman"/>
          <w:color w:val="000000"/>
          <w:sz w:val="20"/>
          <w:szCs w:val="20"/>
        </w:rPr>
        <w:t xml:space="preserve"> </w:t>
      </w:r>
      <w:r>
        <w:rPr>
          <w:rFonts w:ascii="Times New Roman" w:hAnsi="Times New Roman" w:cs="Times New Roman"/>
          <w:color w:val="000000"/>
          <w:sz w:val="20"/>
          <w:szCs w:val="20"/>
        </w:rPr>
        <w:t>This is shown in Figure 35.</w:t>
      </w:r>
      <w:r w:rsidRPr="003B2A46">
        <w:rPr>
          <w:rFonts w:ascii="Times New Roman" w:hAnsi="Times New Roman" w:cs="Times New Roman"/>
          <w:color w:val="000000"/>
          <w:sz w:val="20"/>
          <w:szCs w:val="20"/>
          <w:highlight w:val="yellow"/>
        </w:rPr>
        <w:t>xx</w:t>
      </w:r>
      <w:r w:rsidR="00161D4A">
        <w:rPr>
          <w:rFonts w:ascii="Times New Roman" w:hAnsi="Times New Roman" w:cs="Times New Roman"/>
          <w:color w:val="000000"/>
          <w:sz w:val="20"/>
          <w:szCs w:val="20"/>
          <w:highlight w:val="yellow"/>
        </w:rPr>
        <w:t>3</w:t>
      </w:r>
      <w:r>
        <w:rPr>
          <w:rFonts w:ascii="Times New Roman" w:hAnsi="Times New Roman" w:cs="Times New Roman"/>
          <w:color w:val="000000"/>
          <w:sz w:val="20"/>
          <w:szCs w:val="20"/>
        </w:rPr>
        <w:t>(</w:t>
      </w:r>
      <w:r w:rsidRPr="00F00E79">
        <w:rPr>
          <w:rFonts w:ascii="Times New Roman" w:hAnsi="Times New Roman" w:cs="Times New Roman"/>
          <w:color w:val="000000"/>
          <w:sz w:val="20"/>
          <w:szCs w:val="20"/>
        </w:rPr>
        <w:t>b)</w:t>
      </w:r>
      <w:r>
        <w:rPr>
          <w:rFonts w:ascii="Times New Roman" w:hAnsi="Times New Roman" w:cs="Times New Roman"/>
          <w:color w:val="000000"/>
          <w:sz w:val="20"/>
          <w:szCs w:val="20"/>
        </w:rPr>
        <w:t xml:space="preserve">. </w:t>
      </w:r>
    </w:p>
    <w:p w14:paraId="58216E5B" w14:textId="6E17313C" w:rsidR="00DD1484" w:rsidRPr="00565924" w:rsidRDefault="00DD1484" w:rsidP="00DD148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sz w:val="20"/>
          <w:szCs w:val="20"/>
        </w:rPr>
      </w:pPr>
      <w:r w:rsidRPr="00565924">
        <w:rPr>
          <w:rFonts w:ascii="Times New Roman" w:hAnsi="Times New Roman" w:cs="Times New Roman"/>
          <w:sz w:val="20"/>
          <w:szCs w:val="20"/>
        </w:rPr>
        <w:t xml:space="preserve">When the </w:t>
      </w:r>
      <w:r w:rsidR="00EE3EB3" w:rsidRPr="00565924">
        <w:rPr>
          <w:rFonts w:ascii="Times New Roman" w:hAnsi="Times New Roman" w:cs="Times New Roman"/>
          <w:sz w:val="20"/>
          <w:szCs w:val="20"/>
        </w:rPr>
        <w:t xml:space="preserve">multi-link </w:t>
      </w:r>
      <w:r w:rsidRPr="00565924">
        <w:rPr>
          <w:rFonts w:ascii="Times New Roman" w:hAnsi="Times New Roman" w:cs="Times New Roman"/>
          <w:sz w:val="20"/>
          <w:szCs w:val="20"/>
        </w:rPr>
        <w:t xml:space="preserve">probe request is addressed to the AP corresponding to a nontransmitted BSSID, the </w:t>
      </w:r>
      <w:r w:rsidR="00EE3EB3" w:rsidRPr="00565924">
        <w:rPr>
          <w:rFonts w:ascii="Times New Roman" w:hAnsi="Times New Roman" w:cs="Times New Roman"/>
          <w:sz w:val="20"/>
          <w:szCs w:val="20"/>
        </w:rPr>
        <w:t xml:space="preserve">multi-link </w:t>
      </w:r>
      <w:r w:rsidRPr="00565924">
        <w:rPr>
          <w:rFonts w:ascii="Times New Roman" w:hAnsi="Times New Roman" w:cs="Times New Roman"/>
          <w:sz w:val="20"/>
          <w:szCs w:val="20"/>
        </w:rPr>
        <w:t>probe response is transmitted by the AP corresponding to the transmitted BSSID and includes the Basic Multi-Link element</w:t>
      </w:r>
      <w:r w:rsidR="0062628B" w:rsidRPr="00565924">
        <w:rPr>
          <w:rFonts w:ascii="Times New Roman" w:hAnsi="Times New Roman" w:cs="Times New Roman"/>
          <w:sz w:val="20"/>
          <w:szCs w:val="20"/>
        </w:rPr>
        <w:t>, outside the Multiple BSSID element,</w:t>
      </w:r>
      <w:r w:rsidRPr="00565924">
        <w:rPr>
          <w:rFonts w:ascii="Times New Roman" w:hAnsi="Times New Roman" w:cs="Times New Roman"/>
          <w:sz w:val="20"/>
          <w:szCs w:val="20"/>
        </w:rPr>
        <w:t xml:space="preserve"> containing the Per-STA Profile </w:t>
      </w:r>
      <w:proofErr w:type="spellStart"/>
      <w:r w:rsidRPr="00565924">
        <w:rPr>
          <w:rFonts w:ascii="Times New Roman" w:hAnsi="Times New Roman" w:cs="Times New Roman"/>
          <w:sz w:val="20"/>
          <w:szCs w:val="20"/>
        </w:rPr>
        <w:t>subelement</w:t>
      </w:r>
      <w:proofErr w:type="spellEnd"/>
      <w:r w:rsidRPr="00565924">
        <w:rPr>
          <w:rFonts w:ascii="Times New Roman" w:hAnsi="Times New Roman" w:cs="Times New Roman"/>
          <w:sz w:val="20"/>
          <w:szCs w:val="20"/>
        </w:rPr>
        <w:t xml:space="preserve"> carrying information of the AP that is operating on another link and is affiliated with AP MLD to which the AP corresponding to the nontransmitted BSSID is affiliated with. This is shown in Figure 35.</w:t>
      </w:r>
      <w:r w:rsidRPr="00565924">
        <w:rPr>
          <w:rFonts w:ascii="Times New Roman" w:hAnsi="Times New Roman" w:cs="Times New Roman"/>
          <w:sz w:val="20"/>
          <w:szCs w:val="20"/>
          <w:highlight w:val="yellow"/>
        </w:rPr>
        <w:t>xx</w:t>
      </w:r>
      <w:r w:rsidR="00161D4A" w:rsidRPr="00565924">
        <w:rPr>
          <w:rFonts w:ascii="Times New Roman" w:hAnsi="Times New Roman" w:cs="Times New Roman"/>
          <w:sz w:val="20"/>
          <w:szCs w:val="20"/>
          <w:highlight w:val="yellow"/>
        </w:rPr>
        <w:t>3</w:t>
      </w:r>
      <w:r w:rsidRPr="00565924">
        <w:rPr>
          <w:rFonts w:ascii="Times New Roman" w:hAnsi="Times New Roman" w:cs="Times New Roman"/>
          <w:sz w:val="20"/>
          <w:szCs w:val="20"/>
        </w:rPr>
        <w:t xml:space="preserve">(c). </w:t>
      </w:r>
    </w:p>
    <w:p w14:paraId="1593802A" w14:textId="0C990158" w:rsidR="00DD1484" w:rsidRDefault="00DD1484" w:rsidP="00DD148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Authentication frame and (Re)Association Request/Response frame exchange occur</w:t>
      </w:r>
      <w:r w:rsidR="00395AE5">
        <w:rPr>
          <w:rFonts w:ascii="Times New Roman" w:hAnsi="Times New Roman" w:cs="Times New Roman"/>
          <w:color w:val="000000"/>
          <w:sz w:val="20"/>
          <w:szCs w:val="20"/>
        </w:rPr>
        <w:t>s</w:t>
      </w:r>
      <w:r>
        <w:rPr>
          <w:rFonts w:ascii="Times New Roman" w:hAnsi="Times New Roman" w:cs="Times New Roman"/>
          <w:color w:val="000000"/>
          <w:sz w:val="20"/>
          <w:szCs w:val="20"/>
        </w:rPr>
        <w:t xml:space="preserve"> between the STA affiliated with the non-AP MLD and the AP in the multiple BSSID set (corresponding to </w:t>
      </w:r>
      <w:r w:rsidR="00EA4699">
        <w:rPr>
          <w:rFonts w:ascii="Times New Roman" w:hAnsi="Times New Roman" w:cs="Times New Roman"/>
          <w:color w:val="000000"/>
          <w:sz w:val="20"/>
          <w:szCs w:val="20"/>
        </w:rPr>
        <w:t xml:space="preserve">either </w:t>
      </w:r>
      <w:r>
        <w:rPr>
          <w:rFonts w:ascii="Times New Roman" w:hAnsi="Times New Roman" w:cs="Times New Roman"/>
          <w:color w:val="000000"/>
          <w:sz w:val="20"/>
          <w:szCs w:val="20"/>
        </w:rPr>
        <w:t xml:space="preserve">the transmitted BSSID or </w:t>
      </w:r>
      <w:r w:rsidR="00EA4699">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nontransmitted BSSID) that is affiliated with the AP MLD with which the non-AP MLD intends to perform multi-link setup. This is shown in Figures 35.</w:t>
      </w:r>
      <w:r w:rsidRPr="003B2A46">
        <w:rPr>
          <w:rFonts w:ascii="Times New Roman" w:hAnsi="Times New Roman" w:cs="Times New Roman"/>
          <w:color w:val="000000"/>
          <w:sz w:val="20"/>
          <w:szCs w:val="20"/>
          <w:highlight w:val="yellow"/>
        </w:rPr>
        <w:t>xx</w:t>
      </w:r>
      <w:r w:rsidR="00161D4A">
        <w:rPr>
          <w:rFonts w:ascii="Times New Roman" w:hAnsi="Times New Roman" w:cs="Times New Roman"/>
          <w:color w:val="000000"/>
          <w:sz w:val="20"/>
          <w:szCs w:val="20"/>
          <w:highlight w:val="yellow"/>
        </w:rPr>
        <w:t>3</w:t>
      </w:r>
      <w:r>
        <w:rPr>
          <w:rFonts w:ascii="Times New Roman" w:hAnsi="Times New Roman" w:cs="Times New Roman"/>
          <w:color w:val="000000"/>
          <w:sz w:val="20"/>
          <w:szCs w:val="20"/>
        </w:rPr>
        <w:t>(d) and 35.</w:t>
      </w:r>
      <w:r w:rsidRPr="003B2A46">
        <w:rPr>
          <w:rFonts w:ascii="Times New Roman" w:hAnsi="Times New Roman" w:cs="Times New Roman"/>
          <w:color w:val="000000"/>
          <w:sz w:val="20"/>
          <w:szCs w:val="20"/>
          <w:highlight w:val="yellow"/>
        </w:rPr>
        <w:t>xx</w:t>
      </w:r>
      <w:r w:rsidR="00161D4A">
        <w:rPr>
          <w:rFonts w:ascii="Times New Roman" w:hAnsi="Times New Roman" w:cs="Times New Roman"/>
          <w:color w:val="000000"/>
          <w:sz w:val="20"/>
          <w:szCs w:val="20"/>
          <w:highlight w:val="yellow"/>
        </w:rPr>
        <w:t>3</w:t>
      </w:r>
      <w:r>
        <w:rPr>
          <w:rFonts w:ascii="Times New Roman" w:hAnsi="Times New Roman" w:cs="Times New Roman"/>
          <w:color w:val="000000"/>
          <w:sz w:val="20"/>
          <w:szCs w:val="20"/>
        </w:rPr>
        <w:t>(e).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68"/>
      </w:tblGrid>
      <w:tr w:rsidR="00C80D9F" w14:paraId="770A8814" w14:textId="77777777" w:rsidTr="0099024B">
        <w:trPr>
          <w:jc w:val="center"/>
        </w:trPr>
        <w:tc>
          <w:tcPr>
            <w:tcW w:w="9576" w:type="dxa"/>
          </w:tcPr>
          <w:p w14:paraId="62D01F91" w14:textId="69B312AC" w:rsidR="00C80D9F" w:rsidRDefault="00D32207" w:rsidP="0070186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D3368A5" wp14:editId="60E7634B">
                  <wp:extent cx="6233977" cy="1195793"/>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56364" cy="1200087"/>
                          </a:xfrm>
                          <a:prstGeom prst="rect">
                            <a:avLst/>
                          </a:prstGeom>
                          <a:noFill/>
                        </pic:spPr>
                      </pic:pic>
                    </a:graphicData>
                  </a:graphic>
                </wp:inline>
              </w:drawing>
            </w:r>
          </w:p>
          <w:p w14:paraId="6557DEC8" w14:textId="49E7B728" w:rsidR="00C80D9F" w:rsidRPr="008B1AA2" w:rsidRDefault="00C80D9F" w:rsidP="00C80D9F">
            <w:pPr>
              <w:pStyle w:val="ListParagraph"/>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Content of </w:t>
            </w:r>
            <w:r w:rsidRPr="008B1AA2">
              <w:rPr>
                <w:rFonts w:ascii="Times New Roman" w:hAnsi="Times New Roman" w:cs="Times New Roman"/>
                <w:b/>
                <w:bCs/>
                <w:color w:val="000000"/>
                <w:sz w:val="20"/>
                <w:szCs w:val="20"/>
              </w:rPr>
              <w:t xml:space="preserve">Beacon frame </w:t>
            </w:r>
            <w:r>
              <w:rPr>
                <w:rFonts w:ascii="Times New Roman" w:hAnsi="Times New Roman" w:cs="Times New Roman"/>
                <w:b/>
                <w:bCs/>
                <w:color w:val="000000"/>
                <w:sz w:val="20"/>
                <w:szCs w:val="20"/>
              </w:rPr>
              <w:t xml:space="preserve">or Probe Response frame that is not a </w:t>
            </w:r>
            <w:r w:rsidR="00286EE0">
              <w:rPr>
                <w:rFonts w:ascii="Times New Roman" w:hAnsi="Times New Roman" w:cs="Times New Roman"/>
                <w:b/>
                <w:bCs/>
                <w:color w:val="000000"/>
                <w:sz w:val="20"/>
                <w:szCs w:val="20"/>
              </w:rPr>
              <w:t>multi-link</w:t>
            </w:r>
            <w:r w:rsidR="00286EE0" w:rsidRPr="00A87C8A">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 xml:space="preserve">probe response </w:t>
            </w:r>
            <w:r w:rsidRPr="008B1AA2">
              <w:rPr>
                <w:rFonts w:ascii="Times New Roman" w:hAnsi="Times New Roman" w:cs="Times New Roman"/>
                <w:b/>
                <w:bCs/>
                <w:color w:val="000000"/>
                <w:sz w:val="20"/>
                <w:szCs w:val="20"/>
              </w:rPr>
              <w:t>transmitted by AP corresponding to transmitted BSSID</w:t>
            </w:r>
          </w:p>
        </w:tc>
      </w:tr>
      <w:tr w:rsidR="00C80D9F" w14:paraId="4A38B7FF" w14:textId="77777777" w:rsidTr="0099024B">
        <w:trPr>
          <w:jc w:val="center"/>
        </w:trPr>
        <w:tc>
          <w:tcPr>
            <w:tcW w:w="9576" w:type="dxa"/>
          </w:tcPr>
          <w:p w14:paraId="6A1356E8" w14:textId="6F20408C" w:rsidR="00C80D9F" w:rsidRDefault="00D70CBA"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7EAF5EE4" wp14:editId="697B1352">
                  <wp:extent cx="5872480" cy="1104741"/>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02537" cy="1110395"/>
                          </a:xfrm>
                          <a:prstGeom prst="rect">
                            <a:avLst/>
                          </a:prstGeom>
                          <a:noFill/>
                        </pic:spPr>
                      </pic:pic>
                    </a:graphicData>
                  </a:graphic>
                </wp:inline>
              </w:drawing>
            </w:r>
          </w:p>
          <w:p w14:paraId="02F9F500" w14:textId="51E1F799" w:rsidR="00C80D9F" w:rsidRPr="00011600" w:rsidRDefault="00C80D9F" w:rsidP="00C80D9F">
            <w:pPr>
              <w:pStyle w:val="ListParagraph"/>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jc w:val="center"/>
              <w:rPr>
                <w:rFonts w:ascii="Times New Roman" w:hAnsi="Times New Roman" w:cs="Times New Roman"/>
                <w:b/>
                <w:bCs/>
                <w:color w:val="000000"/>
                <w:sz w:val="20"/>
                <w:szCs w:val="20"/>
              </w:rPr>
            </w:pPr>
            <w:r w:rsidRPr="00972D4D">
              <w:rPr>
                <w:rFonts w:ascii="Times New Roman" w:hAnsi="Times New Roman" w:cs="Times New Roman"/>
                <w:b/>
                <w:bCs/>
                <w:color w:val="000000"/>
                <w:sz w:val="20"/>
                <w:szCs w:val="20"/>
              </w:rPr>
              <w:t xml:space="preserve">Contents of </w:t>
            </w:r>
            <w:r w:rsidR="00561EAE">
              <w:rPr>
                <w:rFonts w:ascii="Times New Roman" w:hAnsi="Times New Roman" w:cs="Times New Roman"/>
                <w:b/>
                <w:bCs/>
                <w:color w:val="000000"/>
                <w:sz w:val="20"/>
                <w:szCs w:val="20"/>
              </w:rPr>
              <w:t>a multi-link p</w:t>
            </w:r>
            <w:r w:rsidRPr="00972D4D">
              <w:rPr>
                <w:rFonts w:ascii="Times New Roman" w:hAnsi="Times New Roman" w:cs="Times New Roman"/>
                <w:b/>
                <w:bCs/>
                <w:color w:val="000000"/>
                <w:sz w:val="20"/>
                <w:szCs w:val="20"/>
              </w:rPr>
              <w:t xml:space="preserve">robe </w:t>
            </w:r>
            <w:r w:rsidR="00561EAE">
              <w:rPr>
                <w:rFonts w:ascii="Times New Roman" w:hAnsi="Times New Roman" w:cs="Times New Roman"/>
                <w:b/>
                <w:bCs/>
                <w:color w:val="000000"/>
                <w:sz w:val="20"/>
                <w:szCs w:val="20"/>
              </w:rPr>
              <w:t>r</w:t>
            </w:r>
            <w:r w:rsidRPr="00972D4D">
              <w:rPr>
                <w:rFonts w:ascii="Times New Roman" w:hAnsi="Times New Roman" w:cs="Times New Roman"/>
                <w:b/>
                <w:bCs/>
                <w:color w:val="000000"/>
                <w:sz w:val="20"/>
                <w:szCs w:val="20"/>
              </w:rPr>
              <w:t>esponse when soliciting frame was directed to transmitted BSSID</w:t>
            </w:r>
          </w:p>
        </w:tc>
      </w:tr>
      <w:tr w:rsidR="00C80D9F" w14:paraId="2D4B43E3" w14:textId="77777777" w:rsidTr="0099024B">
        <w:trPr>
          <w:jc w:val="center"/>
        </w:trPr>
        <w:tc>
          <w:tcPr>
            <w:tcW w:w="9576" w:type="dxa"/>
          </w:tcPr>
          <w:p w14:paraId="7CF797EA" w14:textId="48473440" w:rsidR="00C80D9F" w:rsidRPr="00550986" w:rsidRDefault="003A6E97"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12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1F1E71F" wp14:editId="1B974980">
                  <wp:extent cx="6483985" cy="1109062"/>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57333" cy="1121608"/>
                          </a:xfrm>
                          <a:prstGeom prst="rect">
                            <a:avLst/>
                          </a:prstGeom>
                          <a:noFill/>
                        </pic:spPr>
                      </pic:pic>
                    </a:graphicData>
                  </a:graphic>
                </wp:inline>
              </w:drawing>
            </w:r>
          </w:p>
          <w:p w14:paraId="418BDA87" w14:textId="5D3D6FA8" w:rsidR="00C80D9F" w:rsidRPr="00AE6155" w:rsidRDefault="00C80D9F" w:rsidP="00C80D9F">
            <w:pPr>
              <w:pStyle w:val="ListParagraph"/>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jc w:val="center"/>
              <w:rPr>
                <w:rFonts w:ascii="Times New Roman" w:hAnsi="Times New Roman" w:cs="Times New Roman"/>
                <w:b/>
                <w:bCs/>
                <w:noProof/>
                <w:color w:val="000000"/>
                <w:sz w:val="20"/>
                <w:szCs w:val="20"/>
              </w:rPr>
            </w:pPr>
            <w:r w:rsidRPr="003A6E97">
              <w:rPr>
                <w:rFonts w:ascii="Times New Roman" w:hAnsi="Times New Roman" w:cs="Times New Roman"/>
                <w:b/>
                <w:bCs/>
                <w:sz w:val="20"/>
                <w:szCs w:val="20"/>
              </w:rPr>
              <w:t xml:space="preserve">Contents of </w:t>
            </w:r>
            <w:r w:rsidR="00561EAE">
              <w:rPr>
                <w:rFonts w:ascii="Times New Roman" w:hAnsi="Times New Roman" w:cs="Times New Roman"/>
                <w:b/>
                <w:bCs/>
                <w:color w:val="000000"/>
                <w:sz w:val="20"/>
                <w:szCs w:val="20"/>
              </w:rPr>
              <w:t>a multi-link p</w:t>
            </w:r>
            <w:r w:rsidR="00561EAE" w:rsidRPr="00972D4D">
              <w:rPr>
                <w:rFonts w:ascii="Times New Roman" w:hAnsi="Times New Roman" w:cs="Times New Roman"/>
                <w:b/>
                <w:bCs/>
                <w:color w:val="000000"/>
                <w:sz w:val="20"/>
                <w:szCs w:val="20"/>
              </w:rPr>
              <w:t xml:space="preserve">robe </w:t>
            </w:r>
            <w:r w:rsidR="00561EAE">
              <w:rPr>
                <w:rFonts w:ascii="Times New Roman" w:hAnsi="Times New Roman" w:cs="Times New Roman"/>
                <w:b/>
                <w:bCs/>
                <w:color w:val="000000"/>
                <w:sz w:val="20"/>
                <w:szCs w:val="20"/>
              </w:rPr>
              <w:t>r</w:t>
            </w:r>
            <w:r w:rsidR="00561EAE" w:rsidRPr="00972D4D">
              <w:rPr>
                <w:rFonts w:ascii="Times New Roman" w:hAnsi="Times New Roman" w:cs="Times New Roman"/>
                <w:b/>
                <w:bCs/>
                <w:color w:val="000000"/>
                <w:sz w:val="20"/>
                <w:szCs w:val="20"/>
              </w:rPr>
              <w:t>esponse</w:t>
            </w:r>
            <w:r w:rsidRPr="003A6E97">
              <w:rPr>
                <w:rFonts w:ascii="Times New Roman" w:hAnsi="Times New Roman" w:cs="Times New Roman"/>
                <w:b/>
                <w:bCs/>
                <w:sz w:val="20"/>
                <w:szCs w:val="20"/>
              </w:rPr>
              <w:t xml:space="preserve"> when soliciting frame was directed to nontransmitted BSSID corresponding to index 5</w:t>
            </w:r>
          </w:p>
        </w:tc>
      </w:tr>
      <w:tr w:rsidR="00C80D9F" w14:paraId="085FA5E8" w14:textId="77777777" w:rsidTr="0099024B">
        <w:trPr>
          <w:jc w:val="center"/>
        </w:trPr>
        <w:tc>
          <w:tcPr>
            <w:tcW w:w="9576" w:type="dxa"/>
          </w:tcPr>
          <w:p w14:paraId="3B7822F2" w14:textId="1C92A536" w:rsidR="00C80D9F" w:rsidRDefault="00D10580"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jc w:val="center"/>
              <w:rPr>
                <w:rFonts w:ascii="Times New Roman" w:hAnsi="Times New Roman" w:cs="Times New Roman"/>
                <w:noProof/>
                <w:color w:val="000000"/>
                <w:sz w:val="20"/>
                <w:szCs w:val="20"/>
              </w:rPr>
            </w:pPr>
            <w:r>
              <w:rPr>
                <w:rFonts w:ascii="Times New Roman" w:hAnsi="Times New Roman" w:cs="Times New Roman"/>
                <w:noProof/>
                <w:color w:val="000000"/>
                <w:sz w:val="20"/>
                <w:szCs w:val="20"/>
              </w:rPr>
              <w:lastRenderedPageBreak/>
              <w:drawing>
                <wp:inline distT="0" distB="0" distL="0" distR="0" wp14:anchorId="40D8D45F" wp14:editId="420CEF27">
                  <wp:extent cx="3702140" cy="871947"/>
                  <wp:effectExtent l="0" t="0" r="0" b="444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12790" cy="874455"/>
                          </a:xfrm>
                          <a:prstGeom prst="rect">
                            <a:avLst/>
                          </a:prstGeom>
                          <a:noFill/>
                        </pic:spPr>
                      </pic:pic>
                    </a:graphicData>
                  </a:graphic>
                </wp:inline>
              </w:drawing>
            </w:r>
          </w:p>
          <w:p w14:paraId="0AE182B2" w14:textId="77777777" w:rsidR="00C80D9F" w:rsidRPr="00B46E24" w:rsidRDefault="00C80D9F" w:rsidP="00C80D9F">
            <w:pPr>
              <w:pStyle w:val="ListParagraph"/>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jc w:val="center"/>
              <w:rPr>
                <w:rFonts w:ascii="Times New Roman" w:hAnsi="Times New Roman" w:cs="Times New Roman"/>
                <w:noProof/>
                <w:color w:val="000000"/>
                <w:sz w:val="20"/>
                <w:szCs w:val="20"/>
              </w:rPr>
            </w:pPr>
            <w:r w:rsidRPr="00B46E24">
              <w:rPr>
                <w:rFonts w:ascii="Times New Roman" w:hAnsi="Times New Roman" w:cs="Times New Roman"/>
                <w:b/>
                <w:bCs/>
                <w:color w:val="000000"/>
                <w:sz w:val="20"/>
                <w:szCs w:val="20"/>
              </w:rPr>
              <w:t>Content of Authentication frame</w:t>
            </w:r>
          </w:p>
        </w:tc>
      </w:tr>
      <w:tr w:rsidR="00C80D9F" w14:paraId="71F08E23" w14:textId="77777777" w:rsidTr="0099024B">
        <w:trPr>
          <w:jc w:val="center"/>
        </w:trPr>
        <w:tc>
          <w:tcPr>
            <w:tcW w:w="9576" w:type="dxa"/>
          </w:tcPr>
          <w:p w14:paraId="586C7472" w14:textId="700E420E" w:rsidR="00C80D9F" w:rsidRDefault="00724862" w:rsidP="0032655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jc w:val="center"/>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8FA958F" wp14:editId="3701807C">
                  <wp:extent cx="5537200" cy="854131"/>
                  <wp:effectExtent l="0" t="0" r="6350" b="3175"/>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53985" cy="856720"/>
                          </a:xfrm>
                          <a:prstGeom prst="rect">
                            <a:avLst/>
                          </a:prstGeom>
                          <a:noFill/>
                        </pic:spPr>
                      </pic:pic>
                    </a:graphicData>
                  </a:graphic>
                </wp:inline>
              </w:drawing>
            </w:r>
          </w:p>
          <w:p w14:paraId="53BC17F9" w14:textId="77777777" w:rsidR="00C80D9F" w:rsidRPr="00BF5560" w:rsidRDefault="00C80D9F" w:rsidP="00C80D9F">
            <w:pPr>
              <w:pStyle w:val="ListParagraph"/>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120"/>
              <w:jc w:val="center"/>
              <w:rPr>
                <w:rFonts w:ascii="Times New Roman" w:hAnsi="Times New Roman" w:cs="Times New Roman"/>
                <w:b/>
                <w:bCs/>
                <w:color w:val="000000"/>
                <w:sz w:val="20"/>
                <w:szCs w:val="20"/>
              </w:rPr>
            </w:pPr>
            <w:r w:rsidRPr="00BF5560">
              <w:rPr>
                <w:rFonts w:ascii="Times New Roman" w:hAnsi="Times New Roman" w:cs="Times New Roman"/>
                <w:b/>
                <w:bCs/>
                <w:color w:val="000000"/>
                <w:sz w:val="20"/>
                <w:szCs w:val="20"/>
              </w:rPr>
              <w:t>(Re)Association Response</w:t>
            </w:r>
            <w:r>
              <w:rPr>
                <w:rFonts w:ascii="Times New Roman" w:hAnsi="Times New Roman" w:cs="Times New Roman"/>
                <w:b/>
                <w:bCs/>
                <w:color w:val="000000"/>
                <w:sz w:val="20"/>
                <w:szCs w:val="20"/>
              </w:rPr>
              <w:t xml:space="preserve"> frame</w:t>
            </w:r>
            <w:r w:rsidRPr="00BF5560">
              <w:rPr>
                <w:rFonts w:ascii="Times New Roman" w:hAnsi="Times New Roman" w:cs="Times New Roman"/>
                <w:b/>
                <w:bCs/>
                <w:color w:val="000000"/>
                <w:sz w:val="20"/>
                <w:szCs w:val="20"/>
              </w:rPr>
              <w:t xml:space="preserve"> transmitted by nontransmitted BSSID </w:t>
            </w:r>
            <w:r>
              <w:rPr>
                <w:rFonts w:ascii="Times New Roman" w:hAnsi="Times New Roman" w:cs="Times New Roman"/>
                <w:b/>
                <w:bCs/>
                <w:color w:val="000000"/>
                <w:sz w:val="20"/>
                <w:szCs w:val="20"/>
              </w:rPr>
              <w:t xml:space="preserve">corresponding to </w:t>
            </w:r>
            <w:r w:rsidRPr="00BF5560">
              <w:rPr>
                <w:rFonts w:ascii="Times New Roman" w:hAnsi="Times New Roman" w:cs="Times New Roman"/>
                <w:b/>
                <w:bCs/>
                <w:color w:val="000000"/>
                <w:sz w:val="20"/>
                <w:szCs w:val="20"/>
              </w:rPr>
              <w:t>index 5</w:t>
            </w:r>
          </w:p>
        </w:tc>
      </w:tr>
    </w:tbl>
    <w:p w14:paraId="3489B706" w14:textId="21997ED6" w:rsidR="00C80D9F" w:rsidRDefault="00C80D9F" w:rsidP="00C80D9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center"/>
        <w:rPr>
          <w:rFonts w:ascii="Times New Roman" w:hAnsi="Times New Roman" w:cs="Times New Roman"/>
          <w:b/>
          <w:bCs/>
          <w:color w:val="000000"/>
          <w:sz w:val="20"/>
          <w:szCs w:val="20"/>
        </w:rPr>
      </w:pPr>
      <w:r w:rsidRPr="004C5942">
        <w:rPr>
          <w:rFonts w:ascii="Times New Roman" w:hAnsi="Times New Roman" w:cs="Times New Roman"/>
          <w:b/>
          <w:bCs/>
          <w:color w:val="000000"/>
          <w:sz w:val="20"/>
          <w:szCs w:val="20"/>
        </w:rPr>
        <w:t>Figure 35-</w:t>
      </w:r>
      <w:r w:rsidRPr="004C5942">
        <w:rPr>
          <w:rFonts w:ascii="Times New Roman" w:hAnsi="Times New Roman" w:cs="Times New Roman"/>
          <w:b/>
          <w:bCs/>
          <w:color w:val="000000"/>
          <w:sz w:val="20"/>
          <w:szCs w:val="20"/>
          <w:highlight w:val="yellow"/>
        </w:rPr>
        <w:t>xx</w:t>
      </w:r>
      <w:r w:rsidR="00552303">
        <w:rPr>
          <w:rFonts w:ascii="Times New Roman" w:hAnsi="Times New Roman" w:cs="Times New Roman"/>
          <w:b/>
          <w:bCs/>
          <w:color w:val="000000"/>
          <w:sz w:val="20"/>
          <w:szCs w:val="20"/>
          <w:highlight w:val="yellow"/>
        </w:rPr>
        <w:t>3</w:t>
      </w:r>
      <w:r w:rsidRPr="004C5942">
        <w:rPr>
          <w:rFonts w:ascii="Times New Roman" w:hAnsi="Times New Roman" w:cs="Times New Roman"/>
          <w:b/>
          <w:bCs/>
          <w:color w:val="000000"/>
          <w:sz w:val="20"/>
          <w:szCs w:val="20"/>
        </w:rPr>
        <w:t xml:space="preserve">: </w:t>
      </w:r>
      <w:r>
        <w:rPr>
          <w:rFonts w:ascii="Times New Roman" w:hAnsi="Times New Roman" w:cs="Times New Roman"/>
          <w:b/>
          <w:bCs/>
          <w:color w:val="000000"/>
          <w:sz w:val="20"/>
          <w:szCs w:val="20"/>
        </w:rPr>
        <w:t>Content of</w:t>
      </w:r>
      <w:r w:rsidRPr="00537AE9">
        <w:rPr>
          <w:rFonts w:ascii="Times New Roman" w:hAnsi="Times New Roman" w:cs="Times New Roman"/>
          <w:b/>
          <w:bCs/>
          <w:color w:val="000000"/>
          <w:sz w:val="20"/>
          <w:szCs w:val="20"/>
        </w:rPr>
        <w:t xml:space="preserve"> </w:t>
      </w:r>
      <w:r w:rsidRPr="004C5942">
        <w:rPr>
          <w:rFonts w:ascii="Times New Roman" w:hAnsi="Times New Roman" w:cs="Times New Roman"/>
          <w:b/>
          <w:bCs/>
          <w:color w:val="000000"/>
          <w:sz w:val="20"/>
          <w:szCs w:val="20"/>
        </w:rPr>
        <w:t>Management frame</w:t>
      </w:r>
      <w:r>
        <w:rPr>
          <w:rFonts w:ascii="Times New Roman" w:hAnsi="Times New Roman" w:cs="Times New Roman"/>
          <w:b/>
          <w:bCs/>
          <w:color w:val="000000"/>
          <w:sz w:val="20"/>
          <w:szCs w:val="20"/>
        </w:rPr>
        <w:t>s</w:t>
      </w:r>
      <w:r w:rsidRPr="004C5942">
        <w:rPr>
          <w:rFonts w:ascii="Times New Roman" w:hAnsi="Times New Roman" w:cs="Times New Roman"/>
          <w:b/>
          <w:bCs/>
          <w:color w:val="000000"/>
          <w:sz w:val="20"/>
          <w:szCs w:val="20"/>
        </w:rPr>
        <w:t xml:space="preserve"> transmitted by </w:t>
      </w:r>
      <w:r>
        <w:rPr>
          <w:rFonts w:ascii="Times New Roman" w:hAnsi="Times New Roman" w:cs="Times New Roman"/>
          <w:b/>
          <w:bCs/>
          <w:color w:val="000000"/>
          <w:sz w:val="20"/>
          <w:szCs w:val="20"/>
        </w:rPr>
        <w:t xml:space="preserve">an </w:t>
      </w:r>
      <w:r w:rsidRPr="004C5942">
        <w:rPr>
          <w:rFonts w:ascii="Times New Roman" w:hAnsi="Times New Roman" w:cs="Times New Roman"/>
          <w:b/>
          <w:bCs/>
          <w:color w:val="000000"/>
          <w:sz w:val="20"/>
          <w:szCs w:val="20"/>
        </w:rPr>
        <w:t xml:space="preserve">AP affiliated with an AP MLD </w:t>
      </w:r>
      <w:r>
        <w:rPr>
          <w:rFonts w:ascii="Times New Roman" w:hAnsi="Times New Roman" w:cs="Times New Roman"/>
          <w:b/>
          <w:bCs/>
          <w:color w:val="000000"/>
          <w:sz w:val="20"/>
          <w:szCs w:val="20"/>
        </w:rPr>
        <w:t>that is a member of multiple BSSID set</w:t>
      </w:r>
      <w:r w:rsidRPr="005F2847">
        <w:rPr>
          <w:rFonts w:ascii="Times New Roman" w:hAnsi="Times New Roman" w:cs="Times New Roman"/>
          <w:b/>
          <w:bCs/>
          <w:color w:val="000000"/>
          <w:sz w:val="20"/>
          <w:szCs w:val="20"/>
        </w:rPr>
        <w:t xml:space="preserve"> </w:t>
      </w:r>
      <w:r w:rsidRPr="001C46E8">
        <w:rPr>
          <w:rFonts w:ascii="Times New Roman" w:hAnsi="Times New Roman" w:cs="Times New Roman"/>
          <w:b/>
          <w:bCs/>
          <w:color w:val="000000"/>
          <w:sz w:val="20"/>
          <w:szCs w:val="20"/>
        </w:rPr>
        <w:t xml:space="preserve">during </w:t>
      </w:r>
      <w:r>
        <w:rPr>
          <w:rFonts w:ascii="Times New Roman" w:hAnsi="Times New Roman" w:cs="Times New Roman"/>
          <w:b/>
          <w:bCs/>
          <w:color w:val="000000"/>
          <w:sz w:val="20"/>
          <w:szCs w:val="20"/>
        </w:rPr>
        <w:t xml:space="preserve">MLO </w:t>
      </w:r>
      <w:r w:rsidRPr="001C46E8">
        <w:rPr>
          <w:rFonts w:ascii="Times New Roman" w:hAnsi="Times New Roman" w:cs="Times New Roman"/>
          <w:b/>
          <w:bCs/>
          <w:color w:val="000000"/>
          <w:sz w:val="20"/>
          <w:szCs w:val="20"/>
        </w:rPr>
        <w:t xml:space="preserve">discovery and </w:t>
      </w:r>
      <w:r w:rsidR="000358E9" w:rsidRPr="000358E9">
        <w:rPr>
          <w:rFonts w:ascii="Times New Roman" w:hAnsi="Times New Roman" w:cs="Times New Roman"/>
          <w:b/>
          <w:bCs/>
          <w:color w:val="000000"/>
          <w:sz w:val="20"/>
          <w:szCs w:val="20"/>
        </w:rPr>
        <w:t xml:space="preserve">multi-link </w:t>
      </w:r>
      <w:r w:rsidRPr="001C46E8">
        <w:rPr>
          <w:rFonts w:ascii="Times New Roman" w:hAnsi="Times New Roman" w:cs="Times New Roman"/>
          <w:b/>
          <w:bCs/>
          <w:color w:val="000000"/>
          <w:sz w:val="20"/>
          <w:szCs w:val="20"/>
        </w:rPr>
        <w:t>setup</w:t>
      </w:r>
    </w:p>
    <w:p w14:paraId="6517232B" w14:textId="77777777" w:rsidR="00C52938" w:rsidRDefault="00C52938" w:rsidP="00C5293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674B122A" w14:textId="24D9A4C7" w:rsidR="003A4659" w:rsidRDefault="00117F2D" w:rsidP="00117F2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240" w:line="240" w:lineRule="atLeast"/>
        <w:jc w:val="both"/>
        <w:rPr>
          <w:b/>
          <w:bCs/>
          <w:sz w:val="20"/>
          <w:szCs w:val="20"/>
        </w:rPr>
      </w:pPr>
      <w:r>
        <w:rPr>
          <w:b/>
          <w:bCs/>
          <w:sz w:val="20"/>
          <w:szCs w:val="20"/>
        </w:rPr>
        <w:t xml:space="preserve">35.3.20 </w:t>
      </w:r>
      <w:proofErr w:type="gramStart"/>
      <w:r>
        <w:rPr>
          <w:b/>
          <w:bCs/>
          <w:sz w:val="20"/>
          <w:szCs w:val="20"/>
        </w:rPr>
        <w:t>Multi-link</w:t>
      </w:r>
      <w:proofErr w:type="gramEnd"/>
      <w:r>
        <w:rPr>
          <w:b/>
          <w:bCs/>
          <w:sz w:val="20"/>
          <w:szCs w:val="20"/>
        </w:rPr>
        <w:t xml:space="preserve"> operation in a multiple BSSID set or co-hosted BSSID set</w:t>
      </w:r>
    </w:p>
    <w:p w14:paraId="753C67E1" w14:textId="77777777" w:rsidR="00117F2D" w:rsidRDefault="00117F2D" w:rsidP="00117F2D">
      <w:pPr>
        <w:pStyle w:val="T"/>
        <w:suppressAutoHyphens/>
        <w:spacing w:after="120" w:line="240" w:lineRule="auto"/>
        <w:rPr>
          <w:b/>
          <w:bCs/>
          <w:i/>
          <w:iCs/>
          <w:lang w:eastAsia="ko-KR"/>
        </w:rPr>
      </w:pPr>
      <w:proofErr w:type="spellStart"/>
      <w:r w:rsidRPr="001D23B7">
        <w:rPr>
          <w:b/>
          <w:bCs/>
          <w:i/>
          <w:iCs/>
          <w:highlight w:val="yellow"/>
          <w:lang w:eastAsia="ko-KR"/>
        </w:rPr>
        <w:t>TGbe</w:t>
      </w:r>
      <w:proofErr w:type="spellEnd"/>
      <w:r w:rsidRPr="001D23B7">
        <w:rPr>
          <w:b/>
          <w:bCs/>
          <w:i/>
          <w:iCs/>
          <w:highlight w:val="yellow"/>
          <w:lang w:eastAsia="ko-KR"/>
        </w:rPr>
        <w:t xml:space="preserve"> editor: Please </w:t>
      </w:r>
      <w:r>
        <w:rPr>
          <w:b/>
          <w:bCs/>
          <w:i/>
          <w:iCs/>
          <w:highlight w:val="yellow"/>
          <w:u w:val="single"/>
          <w:lang w:eastAsia="ko-KR"/>
        </w:rPr>
        <w:t>update</w:t>
      </w:r>
      <w:r w:rsidRPr="001D23B7">
        <w:rPr>
          <w:b/>
          <w:bCs/>
          <w:i/>
          <w:iCs/>
          <w:highlight w:val="yellow"/>
          <w:lang w:eastAsia="ko-KR"/>
        </w:rPr>
        <w:t xml:space="preserve"> </w:t>
      </w:r>
      <w:r>
        <w:rPr>
          <w:b/>
          <w:bCs/>
          <w:i/>
          <w:iCs/>
          <w:highlight w:val="yellow"/>
          <w:lang w:eastAsia="ko-KR"/>
        </w:rPr>
        <w:t xml:space="preserve">the following paragraphs in this subclause as </w:t>
      </w:r>
      <w:r w:rsidRPr="001D23B7">
        <w:rPr>
          <w:b/>
          <w:bCs/>
          <w:i/>
          <w:iCs/>
          <w:highlight w:val="yellow"/>
          <w:lang w:eastAsia="ko-KR"/>
        </w:rPr>
        <w:t>shown below</w:t>
      </w:r>
      <w:r w:rsidRPr="00F53E64">
        <w:rPr>
          <w:b/>
          <w:bCs/>
          <w:i/>
          <w:iCs/>
          <w:highlight w:val="yellow"/>
          <w:lang w:eastAsia="ko-KR"/>
        </w:rPr>
        <w:t>:</w:t>
      </w:r>
    </w:p>
    <w:p w14:paraId="483C8892" w14:textId="749FBE47" w:rsidR="00D028A2" w:rsidRPr="00A77DC3" w:rsidDel="00D028A2" w:rsidRDefault="00D028A2" w:rsidP="00C5293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del w:id="77" w:author="Abhishek Patil" w:date="2022-09-12T17:41:00Z"/>
          <w:rFonts w:ascii="Times New Roman" w:hAnsi="Times New Roman" w:cs="Times New Roman"/>
          <w:sz w:val="18"/>
          <w:szCs w:val="18"/>
        </w:rPr>
      </w:pPr>
      <w:del w:id="78" w:author="Abhishek Patil" w:date="2022-09-12T17:41:00Z">
        <w:r w:rsidRPr="00A77DC3" w:rsidDel="00D028A2">
          <w:rPr>
            <w:rFonts w:ascii="Times New Roman" w:hAnsi="Times New Roman" w:cs="Times New Roman"/>
            <w:sz w:val="18"/>
            <w:szCs w:val="18"/>
          </w:rPr>
          <w:delText>NOTE 1—If a Multi-Link probe request is directed towards an AP corresponding to a nontransmitted BSSID in a multiple BSSID set, then the Multi-Link probe response is sent by the AP corresponding to the transmitted BSSID in the same multiple BSSID set carrying the Basic Multi-Link element outside the Multiple BSSID element and containing information of the AP MLD (and possibly its affiliated APs) with which an AP corresponding to a nontransmitted BSSID is affiliated with (see 35.3.4.2 (Use of Multi-Link probe request and response)).</w:delText>
        </w:r>
      </w:del>
    </w:p>
    <w:p w14:paraId="2E6C0721" w14:textId="77777777" w:rsidR="00D028A2" w:rsidRPr="00A77DC3" w:rsidRDefault="00D028A2" w:rsidP="00C5293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uto"/>
        <w:jc w:val="both"/>
        <w:rPr>
          <w:rFonts w:ascii="Times New Roman" w:hAnsi="Times New Roman" w:cs="Times New Roman"/>
          <w:sz w:val="20"/>
          <w:szCs w:val="20"/>
        </w:rPr>
      </w:pPr>
      <w:r w:rsidRPr="00A77DC3">
        <w:rPr>
          <w:rFonts w:ascii="Times New Roman" w:hAnsi="Times New Roman" w:cs="Times New Roman"/>
          <w:sz w:val="20"/>
          <w:szCs w:val="20"/>
        </w:rPr>
        <w:t>When an AP corresponding to a transmitted BSSID in a multiple BSSID set transmits a Multi-Link probe response in response to a Multi-Link probe request directed to an AP corresponding to a nontransmitted BSSID in the same multiple BSSID set (see 35.3.4.2 (Use of Multi-Link probe request and response)), the Probe Response frame shall also include Basic Multi-Link element corresponding to the AP MLD, with which the transmitted BSSID is affiliated with, outside the Multiple BSSID element and the Basic Multi-Link element shall not carry complete profile for any of the reported APs and shall not include the MLD ID subfield in the Common Info field.</w:t>
      </w:r>
    </w:p>
    <w:p w14:paraId="5CF8BADC" w14:textId="6814ED62" w:rsidR="003B448E" w:rsidRDefault="00D028A2" w:rsidP="00D028A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0" w:line="240" w:lineRule="auto"/>
        <w:jc w:val="both"/>
        <w:rPr>
          <w:rFonts w:ascii="Times New Roman" w:hAnsi="Times New Roman" w:cs="Times New Roman"/>
          <w:sz w:val="18"/>
          <w:szCs w:val="18"/>
        </w:rPr>
      </w:pPr>
      <w:r w:rsidRPr="00A77DC3">
        <w:rPr>
          <w:rFonts w:ascii="Times New Roman" w:hAnsi="Times New Roman" w:cs="Times New Roman"/>
          <w:sz w:val="18"/>
          <w:szCs w:val="18"/>
        </w:rPr>
        <w:t xml:space="preserve">NOTE </w:t>
      </w:r>
      <w:del w:id="79" w:author="Abhishek Patil" w:date="2022-09-13T00:00:00Z">
        <w:r w:rsidRPr="00A77DC3" w:rsidDel="00520405">
          <w:rPr>
            <w:rFonts w:ascii="Times New Roman" w:hAnsi="Times New Roman" w:cs="Times New Roman"/>
            <w:sz w:val="18"/>
            <w:szCs w:val="18"/>
          </w:rPr>
          <w:delText>2</w:delText>
        </w:r>
      </w:del>
      <w:ins w:id="80" w:author="Abhishek Patil" w:date="2022-09-13T00:00:00Z">
        <w:r w:rsidR="00520405">
          <w:rPr>
            <w:rFonts w:ascii="Times New Roman" w:hAnsi="Times New Roman" w:cs="Times New Roman"/>
            <w:sz w:val="18"/>
            <w:szCs w:val="18"/>
          </w:rPr>
          <w:t>1</w:t>
        </w:r>
      </w:ins>
      <w:r w:rsidRPr="00A77DC3">
        <w:rPr>
          <w:rFonts w:ascii="Times New Roman" w:hAnsi="Times New Roman" w:cs="Times New Roman"/>
          <w:sz w:val="18"/>
          <w:szCs w:val="18"/>
        </w:rPr>
        <w:t xml:space="preserve">—When an AP corresponding to a transmitted BSSID in a multiple BSSID set transmits a </w:t>
      </w:r>
      <w:proofErr w:type="gramStart"/>
      <w:r w:rsidRPr="00A77DC3">
        <w:rPr>
          <w:rFonts w:ascii="Times New Roman" w:hAnsi="Times New Roman" w:cs="Times New Roman"/>
          <w:sz w:val="18"/>
          <w:szCs w:val="18"/>
        </w:rPr>
        <w:t>Multi-Link</w:t>
      </w:r>
      <w:proofErr w:type="gramEnd"/>
      <w:r w:rsidRPr="00A77DC3">
        <w:rPr>
          <w:rFonts w:ascii="Times New Roman" w:hAnsi="Times New Roman" w:cs="Times New Roman"/>
          <w:sz w:val="18"/>
          <w:szCs w:val="18"/>
        </w:rPr>
        <w:t xml:space="preserve"> probe response in response to a Multi-Link probe request directed to an AP corresponding to a nontransmitted BSSID in the same multiple BSSID set, the Probe Response frame: </w:t>
      </w:r>
    </w:p>
    <w:p w14:paraId="3F36B8AA" w14:textId="10258B3D" w:rsidR="003B448E" w:rsidRPr="003B448E" w:rsidRDefault="00D028A2" w:rsidP="003B448E">
      <w:pPr>
        <w:pStyle w:val="ListParagraph"/>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0" w:line="240" w:lineRule="auto"/>
        <w:ind w:left="360"/>
        <w:jc w:val="both"/>
        <w:rPr>
          <w:rFonts w:ascii="Times New Roman" w:hAnsi="Times New Roman" w:cs="Times New Roman"/>
          <w:sz w:val="18"/>
          <w:szCs w:val="18"/>
        </w:rPr>
      </w:pPr>
      <w:r w:rsidRPr="003B448E">
        <w:rPr>
          <w:rFonts w:ascii="Times New Roman" w:hAnsi="Times New Roman" w:cs="Times New Roman"/>
          <w:sz w:val="18"/>
          <w:szCs w:val="18"/>
        </w:rPr>
        <w:t>carries Basic Multi-Link element</w:t>
      </w:r>
      <w:ins w:id="81" w:author="Abhishek Patil" w:date="2022-09-12T17:44:00Z">
        <w:r w:rsidR="00F5760F">
          <w:rPr>
            <w:rFonts w:ascii="Times New Roman" w:hAnsi="Times New Roman" w:cs="Times New Roman"/>
            <w:sz w:val="18"/>
            <w:szCs w:val="18"/>
          </w:rPr>
          <w:t xml:space="preserve">, outside the </w:t>
        </w:r>
        <w:r w:rsidR="00765A98">
          <w:rPr>
            <w:rFonts w:ascii="Times New Roman" w:hAnsi="Times New Roman" w:cs="Times New Roman"/>
            <w:sz w:val="18"/>
            <w:szCs w:val="18"/>
          </w:rPr>
          <w:t>Multiple BSSID element,</w:t>
        </w:r>
      </w:ins>
      <w:r w:rsidRPr="003B448E">
        <w:rPr>
          <w:rFonts w:ascii="Times New Roman" w:hAnsi="Times New Roman" w:cs="Times New Roman"/>
          <w:sz w:val="18"/>
          <w:szCs w:val="18"/>
        </w:rPr>
        <w:t xml:space="preserve"> containing a </w:t>
      </w:r>
      <w:del w:id="82" w:author="Abhishek Patil" w:date="2022-09-12T17:46:00Z">
        <w:r w:rsidRPr="003B448E" w:rsidDel="00AA4CB5">
          <w:rPr>
            <w:rFonts w:ascii="Times New Roman" w:hAnsi="Times New Roman" w:cs="Times New Roman"/>
            <w:sz w:val="18"/>
            <w:szCs w:val="18"/>
          </w:rPr>
          <w:delText xml:space="preserve">complete </w:delText>
        </w:r>
      </w:del>
      <w:r w:rsidRPr="003B448E">
        <w:rPr>
          <w:rFonts w:ascii="Times New Roman" w:hAnsi="Times New Roman" w:cs="Times New Roman"/>
          <w:sz w:val="18"/>
          <w:szCs w:val="18"/>
        </w:rPr>
        <w:t>profile of the requested AP(s) affiliated with the AP MLD with which the AP corresponding to that nontransmitted BSSID is affiliated with and the MLD ID subfield of the Common Info field of the Basic Multi-Link element is set to the BSSID Index of the nontransmitted BSSID.</w:t>
      </w:r>
    </w:p>
    <w:p w14:paraId="79CE4BA1" w14:textId="3939D952" w:rsidR="003B448E" w:rsidRPr="003B448E" w:rsidRDefault="00D028A2" w:rsidP="003B448E">
      <w:pPr>
        <w:pStyle w:val="ListParagraph"/>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0" w:line="240" w:lineRule="auto"/>
        <w:ind w:left="360"/>
        <w:jc w:val="both"/>
        <w:rPr>
          <w:rFonts w:ascii="Times New Roman" w:hAnsi="Times New Roman" w:cs="Times New Roman"/>
          <w:sz w:val="18"/>
          <w:szCs w:val="18"/>
        </w:rPr>
      </w:pPr>
      <w:r w:rsidRPr="003B448E">
        <w:rPr>
          <w:rFonts w:ascii="Times New Roman" w:hAnsi="Times New Roman" w:cs="Times New Roman"/>
          <w:sz w:val="18"/>
          <w:szCs w:val="18"/>
        </w:rPr>
        <w:t>can include Basic Multi-Link element corresponding to the AP MLD(s) of other APs corresponding to the nontransmitted BSSIDs in the multiple BSSID set. Such Basic Multi-Link element(s) do not carry complete profile for any reported AP(s) and are carried in the corresponding nontransmitted BSSID profile(s) contained in the multiple BSSID element.</w:t>
      </w:r>
    </w:p>
    <w:p w14:paraId="3E7D0391" w14:textId="3E1DDC10" w:rsidR="00117F2D" w:rsidRPr="00EC75F1" w:rsidRDefault="00D028A2" w:rsidP="003B448E">
      <w:pPr>
        <w:pStyle w:val="ListParagraph"/>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0" w:line="240" w:lineRule="auto"/>
        <w:ind w:left="360"/>
        <w:jc w:val="both"/>
        <w:rPr>
          <w:rFonts w:ascii="Times New Roman" w:hAnsi="Times New Roman" w:cs="Times New Roman"/>
          <w:b/>
          <w:bCs/>
          <w:sz w:val="20"/>
          <w:szCs w:val="20"/>
        </w:rPr>
      </w:pPr>
      <w:r w:rsidRPr="003B448E">
        <w:rPr>
          <w:rFonts w:ascii="Times New Roman" w:hAnsi="Times New Roman" w:cs="Times New Roman"/>
          <w:sz w:val="18"/>
          <w:szCs w:val="18"/>
        </w:rPr>
        <w:t>carries Reduced Neighbor Report element containing information of the other AP(s) affiliated with the transmitting AP’s (transmitted BSSID’s) AP MLD and the information of other AP(s) affiliated with the AP MLD(s) of all the nontransmitted BSSIDs in the same multiple BSSID set</w:t>
      </w:r>
      <w:ins w:id="83" w:author="Abhishek Patil" w:date="2022-09-12T17:47:00Z">
        <w:r w:rsidR="00380B5F">
          <w:rPr>
            <w:rFonts w:ascii="Times New Roman" w:hAnsi="Times New Roman" w:cs="Times New Roman"/>
            <w:sz w:val="18"/>
            <w:szCs w:val="18"/>
          </w:rPr>
          <w:t xml:space="preserve"> by following the rules in 35.3.4.1</w:t>
        </w:r>
        <w:r w:rsidR="00B1289D">
          <w:rPr>
            <w:rFonts w:ascii="Times New Roman" w:hAnsi="Times New Roman" w:cs="Times New Roman"/>
            <w:sz w:val="18"/>
            <w:szCs w:val="18"/>
          </w:rPr>
          <w:t xml:space="preserve"> (</w:t>
        </w:r>
        <w:r w:rsidR="00B1289D" w:rsidRPr="00B1289D">
          <w:rPr>
            <w:rFonts w:ascii="Times New Roman" w:hAnsi="Times New Roman" w:cs="Times New Roman"/>
            <w:sz w:val="18"/>
            <w:szCs w:val="18"/>
          </w:rPr>
          <w:t>AP behavior</w:t>
        </w:r>
        <w:r w:rsidR="00B1289D">
          <w:rPr>
            <w:rFonts w:ascii="Times New Roman" w:hAnsi="Times New Roman" w:cs="Times New Roman"/>
            <w:sz w:val="18"/>
            <w:szCs w:val="18"/>
          </w:rPr>
          <w:t>)</w:t>
        </w:r>
      </w:ins>
      <w:r w:rsidRPr="003B448E">
        <w:rPr>
          <w:rFonts w:ascii="Times New Roman" w:hAnsi="Times New Roman" w:cs="Times New Roman"/>
          <w:sz w:val="18"/>
          <w:szCs w:val="18"/>
        </w:rPr>
        <w:t>.</w:t>
      </w:r>
    </w:p>
    <w:p w14:paraId="3E0509FA" w14:textId="77777777" w:rsidR="00EC75F1" w:rsidRPr="00EC75F1" w:rsidRDefault="00EC75F1" w:rsidP="00EC75F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0" w:line="240" w:lineRule="auto"/>
        <w:jc w:val="both"/>
        <w:rPr>
          <w:rFonts w:ascii="Times New Roman" w:hAnsi="Times New Roman" w:cs="Times New Roman"/>
          <w:b/>
          <w:bCs/>
          <w:sz w:val="20"/>
          <w:szCs w:val="20"/>
        </w:rPr>
      </w:pPr>
    </w:p>
    <w:p w14:paraId="67255723" w14:textId="786DF3EA" w:rsidR="00C542BB" w:rsidRPr="00FB5730" w:rsidRDefault="00C542BB" w:rsidP="00C542BB">
      <w:pPr>
        <w:jc w:val="center"/>
        <w:rPr>
          <w:rFonts w:ascii="Times New Roman" w:hAnsi="Times New Roman" w:cs="Times New Roman"/>
          <w:b/>
          <w:color w:val="000000"/>
          <w:w w:val="0"/>
          <w:sz w:val="24"/>
          <w:szCs w:val="24"/>
        </w:rPr>
      </w:pPr>
      <w:r w:rsidRPr="00FB5730">
        <w:rPr>
          <w:sz w:val="20"/>
          <w:szCs w:val="20"/>
          <w:highlight w:val="yellow"/>
        </w:rPr>
        <w:t xml:space="preserve">x-x-x-x-x-x- </w:t>
      </w:r>
      <w:r>
        <w:rPr>
          <w:sz w:val="20"/>
          <w:szCs w:val="20"/>
          <w:highlight w:val="yellow"/>
        </w:rPr>
        <w:t>End</w:t>
      </w:r>
      <w:r w:rsidRPr="00FB5730">
        <w:rPr>
          <w:sz w:val="20"/>
          <w:szCs w:val="20"/>
          <w:highlight w:val="yellow"/>
        </w:rPr>
        <w:t xml:space="preserve"> of changes for CID 13008 -x-x-x-x-x-x</w:t>
      </w:r>
    </w:p>
    <w:p w14:paraId="14D81D04" w14:textId="77777777" w:rsidR="00430C0D" w:rsidRPr="0003424A" w:rsidRDefault="00430C0D">
      <w:pPr>
        <w:rPr>
          <w:rFonts w:ascii="Times New Roman" w:hAnsi="Times New Roman" w:cs="Times New Roman"/>
          <w:b/>
          <w:color w:val="000000"/>
          <w:w w:val="0"/>
          <w:sz w:val="20"/>
          <w:szCs w:val="20"/>
        </w:rPr>
      </w:pPr>
    </w:p>
    <w:sectPr w:rsidR="00430C0D" w:rsidRPr="0003424A" w:rsidSect="00CC25D1">
      <w:headerReference w:type="even" r:id="rId24"/>
      <w:headerReference w:type="default" r:id="rId25"/>
      <w:footerReference w:type="even" r:id="rId26"/>
      <w:footerReference w:type="default" r:id="rId27"/>
      <w:pgSz w:w="12240" w:h="15840"/>
      <w:pgMar w:top="1282" w:right="936" w:bottom="965"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F9E45" w14:textId="77777777" w:rsidR="0032655C" w:rsidRDefault="0032655C">
      <w:pPr>
        <w:spacing w:after="0" w:line="240" w:lineRule="auto"/>
      </w:pPr>
      <w:r>
        <w:separator/>
      </w:r>
    </w:p>
  </w:endnote>
  <w:endnote w:type="continuationSeparator" w:id="0">
    <w:p w14:paraId="22840665" w14:textId="77777777" w:rsidR="0032655C" w:rsidRDefault="0032655C">
      <w:pPr>
        <w:spacing w:after="0" w:line="240" w:lineRule="auto"/>
      </w:pPr>
      <w:r>
        <w:continuationSeparator/>
      </w:r>
    </w:p>
  </w:endnote>
  <w:endnote w:type="continuationNotice" w:id="1">
    <w:p w14:paraId="24D0B75A" w14:textId="77777777" w:rsidR="0032655C" w:rsidRDefault="003265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B6F497"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0318480B"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B4AAC">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829A3" w14:textId="77777777" w:rsidR="0032655C" w:rsidRDefault="0032655C">
      <w:pPr>
        <w:spacing w:after="0" w:line="240" w:lineRule="auto"/>
      </w:pPr>
      <w:r>
        <w:separator/>
      </w:r>
    </w:p>
  </w:footnote>
  <w:footnote w:type="continuationSeparator" w:id="0">
    <w:p w14:paraId="141598F0" w14:textId="77777777" w:rsidR="0032655C" w:rsidRDefault="0032655C">
      <w:pPr>
        <w:spacing w:after="0" w:line="240" w:lineRule="auto"/>
      </w:pPr>
      <w:r>
        <w:continuationSeparator/>
      </w:r>
    </w:p>
  </w:footnote>
  <w:footnote w:type="continuationNotice" w:id="1">
    <w:p w14:paraId="57137933" w14:textId="77777777" w:rsidR="0032655C" w:rsidRDefault="003265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3FFEB699" w:rsidR="00BF026D" w:rsidRPr="00F90240" w:rsidRDefault="00FD7279" w:rsidP="00F90240">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September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Pr="00B31A3B">
      <w:rPr>
        <w:rFonts w:ascii="Times New Roman" w:eastAsia="Malgun Gothic" w:hAnsi="Times New Roman" w:cs="Times New Roman"/>
        <w:b/>
        <w:sz w:val="28"/>
        <w:szCs w:val="20"/>
        <w:lang w:val="en-GB"/>
      </w:rPr>
      <w:t>/</w:t>
    </w:r>
    <w:r w:rsidR="005820C7">
      <w:rPr>
        <w:rFonts w:ascii="Times New Roman" w:eastAsia="Malgun Gothic" w:hAnsi="Times New Roman" w:cs="Times New Roman"/>
        <w:b/>
        <w:sz w:val="28"/>
        <w:szCs w:val="20"/>
        <w:lang w:val="en-GB"/>
      </w:rPr>
      <w:t>1422r</w:t>
    </w:r>
    <w:r w:rsidR="00422302">
      <w:rPr>
        <w:rFonts w:ascii="Times New Roman" w:eastAsia="Malgun Gothic" w:hAnsi="Times New Roman" w:cs="Times New Roman"/>
        <w:b/>
        <w:sz w:val="28"/>
        <w:szCs w:val="20"/>
        <w:lang w:val="en-GB"/>
      </w:rPr>
      <w:t>2</w:t>
    </w:r>
    <w:r w:rsidR="00F90240" w:rsidRPr="00CB5571">
      <w:rPr>
        <w:rFonts w:ascii="Times New Roman" w:eastAsia="Malgun Gothic" w:hAnsi="Times New Roman" w:cs="Times New Roman"/>
        <w:b/>
        <w:sz w:val="28"/>
        <w:szCs w:val="20"/>
        <w:lang w:val="en-GB"/>
      </w:rPr>
      <w:fldChar w:fldCharType="begin"/>
    </w:r>
    <w:r w:rsidR="00F90240" w:rsidRPr="00CB5571">
      <w:rPr>
        <w:rFonts w:ascii="Times New Roman" w:eastAsia="Malgun Gothic" w:hAnsi="Times New Roman" w:cs="Times New Roman"/>
        <w:b/>
        <w:sz w:val="28"/>
        <w:szCs w:val="20"/>
        <w:lang w:val="en-GB"/>
      </w:rPr>
      <w:instrText xml:space="preserve"> TITLE  \* MERGEFORMAT </w:instrText>
    </w:r>
    <w:r w:rsidR="00F90240"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5BCD743C" w:rsidR="00BF026D" w:rsidRPr="00DE6B44" w:rsidRDefault="00FD7279" w:rsidP="00CC25D1">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September</w:t>
    </w:r>
    <w:r w:rsidR="00CC25D1">
      <w:rPr>
        <w:rFonts w:ascii="Times New Roman" w:eastAsia="Malgun Gothic" w:hAnsi="Times New Roman" w:cs="Times New Roman"/>
        <w:b/>
        <w:sz w:val="28"/>
        <w:szCs w:val="20"/>
      </w:rPr>
      <w:t xml:space="preserve"> 2022</w:t>
    </w:r>
    <w:r w:rsidR="00CC25D1">
      <w:rPr>
        <w:rFonts w:ascii="Times New Roman" w:eastAsia="Malgun Gothic" w:hAnsi="Times New Roman" w:cs="Times New Roman"/>
        <w:b/>
        <w:sz w:val="28"/>
        <w:szCs w:val="20"/>
      </w:rPr>
      <w:tab/>
    </w:r>
    <w:r w:rsidR="00CC25D1">
      <w:rPr>
        <w:rFonts w:ascii="Times New Roman" w:eastAsia="Malgun Gothic" w:hAnsi="Times New Roman" w:cs="Times New Roman"/>
        <w:b/>
        <w:sz w:val="28"/>
        <w:szCs w:val="20"/>
        <w:lang w:val="en-GB"/>
      </w:rPr>
      <w:tab/>
    </w:r>
    <w:r w:rsidR="00CC25D1" w:rsidRPr="00B31A3B">
      <w:rPr>
        <w:rFonts w:ascii="Times New Roman" w:eastAsia="Malgun Gothic" w:hAnsi="Times New Roman" w:cs="Times New Roman"/>
        <w:b/>
        <w:sz w:val="28"/>
        <w:szCs w:val="20"/>
        <w:lang w:val="en-GB"/>
      </w:rPr>
      <w:t>doc.: IEEE 802.11-</w:t>
    </w:r>
    <w:r w:rsidR="00CC25D1">
      <w:rPr>
        <w:rFonts w:ascii="Times New Roman" w:eastAsia="Malgun Gothic" w:hAnsi="Times New Roman" w:cs="Times New Roman"/>
        <w:b/>
        <w:sz w:val="28"/>
        <w:szCs w:val="20"/>
        <w:lang w:val="en-GB"/>
      </w:rPr>
      <w:t>2</w:t>
    </w:r>
    <w:r w:rsidR="00F90240">
      <w:rPr>
        <w:rFonts w:ascii="Times New Roman" w:eastAsia="Malgun Gothic" w:hAnsi="Times New Roman" w:cs="Times New Roman"/>
        <w:b/>
        <w:sz w:val="28"/>
        <w:szCs w:val="20"/>
        <w:lang w:val="en-GB"/>
      </w:rPr>
      <w:t>2</w:t>
    </w:r>
    <w:r w:rsidR="00CC25D1"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1422</w:t>
    </w:r>
    <w:r w:rsidR="00F90240">
      <w:rPr>
        <w:rFonts w:ascii="Times New Roman" w:eastAsia="Malgun Gothic" w:hAnsi="Times New Roman" w:cs="Times New Roman"/>
        <w:b/>
        <w:sz w:val="28"/>
        <w:szCs w:val="20"/>
        <w:lang w:val="en-GB"/>
      </w:rPr>
      <w:t>r</w:t>
    </w:r>
    <w:r w:rsidR="00422302">
      <w:rPr>
        <w:rFonts w:ascii="Times New Roman" w:eastAsia="Malgun Gothic" w:hAnsi="Times New Roman" w:cs="Times New Roman"/>
        <w:b/>
        <w:sz w:val="28"/>
        <w:szCs w:val="20"/>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2"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3"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4" w15:restartNumberingAfterBreak="0">
    <w:nsid w:val="0CFE21B9"/>
    <w:multiLevelType w:val="multilevel"/>
    <w:tmpl w:val="BBE0F13C"/>
    <w:lvl w:ilvl="0">
      <w:start w:val="3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3C0CC4"/>
    <w:multiLevelType w:val="hybridMultilevel"/>
    <w:tmpl w:val="913E7BE0"/>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A12FB4"/>
    <w:multiLevelType w:val="hybridMultilevel"/>
    <w:tmpl w:val="30185428"/>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046A1D"/>
    <w:multiLevelType w:val="hybridMultilevel"/>
    <w:tmpl w:val="7A162186"/>
    <w:lvl w:ilvl="0" w:tplc="624A1AE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5C7038"/>
    <w:multiLevelType w:val="hybridMultilevel"/>
    <w:tmpl w:val="C540C630"/>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1"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43E6664"/>
    <w:multiLevelType w:val="hybridMultilevel"/>
    <w:tmpl w:val="5CD26F44"/>
    <w:lvl w:ilvl="0" w:tplc="1742824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5C7B43"/>
    <w:multiLevelType w:val="hybridMultilevel"/>
    <w:tmpl w:val="79F2D416"/>
    <w:lvl w:ilvl="0" w:tplc="D8DC09B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7158965">
    <w:abstractNumId w:val="10"/>
  </w:num>
  <w:num w:numId="2" w16cid:durableId="1306199607">
    <w:abstractNumId w:val="12"/>
  </w:num>
  <w:num w:numId="3" w16cid:durableId="430441385">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16cid:durableId="15497893">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16cid:durableId="137673731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16cid:durableId="813910602">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16cid:durableId="126362225">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1386175904">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16cid:durableId="1742294325">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16cid:durableId="651256248">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16cid:durableId="529029540">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16cid:durableId="215093038">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16cid:durableId="1054237639">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16cid:durableId="1162968267">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16cid:durableId="61101802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16cid:durableId="1912035500">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16cid:durableId="1516841300">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16cid:durableId="513690604">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16cid:durableId="603878630">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16cid:durableId="534926403">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16cid:durableId="1038892905">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16cid:durableId="1789087108">
    <w:abstractNumId w:val="13"/>
  </w:num>
  <w:num w:numId="23" w16cid:durableId="943919165">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609116383">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16cid:durableId="1986160777">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16cid:durableId="1713529499">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16cid:durableId="96219675">
    <w:abstractNumId w:val="8"/>
  </w:num>
  <w:num w:numId="28" w16cid:durableId="1254587565">
    <w:abstractNumId w:val="11"/>
  </w:num>
  <w:num w:numId="29" w16cid:durableId="749305601">
    <w:abstractNumId w:val="3"/>
  </w:num>
  <w:num w:numId="30" w16cid:durableId="1358583830">
    <w:abstractNumId w:val="2"/>
  </w:num>
  <w:num w:numId="31" w16cid:durableId="1148739642">
    <w:abstractNumId w:val="5"/>
  </w:num>
  <w:num w:numId="32" w16cid:durableId="269700583">
    <w:abstractNumId w:val="1"/>
  </w:num>
  <w:num w:numId="33" w16cid:durableId="329915476">
    <w:abstractNumId w:val="4"/>
  </w:num>
  <w:num w:numId="34" w16cid:durableId="1237011990">
    <w:abstractNumId w:val="15"/>
  </w:num>
  <w:num w:numId="35" w16cid:durableId="796265271">
    <w:abstractNumId w:val="7"/>
  </w:num>
  <w:num w:numId="36" w16cid:durableId="1741829997">
    <w:abstractNumId w:val="14"/>
  </w:num>
  <w:num w:numId="37" w16cid:durableId="4603501">
    <w:abstractNumId w:val="6"/>
  </w:num>
  <w:num w:numId="38" w16cid:durableId="333344143">
    <w:abstractNumId w:val="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44E"/>
    <w:rsid w:val="0000109D"/>
    <w:rsid w:val="0000137F"/>
    <w:rsid w:val="00001B0E"/>
    <w:rsid w:val="00001C13"/>
    <w:rsid w:val="00001D4E"/>
    <w:rsid w:val="000021B7"/>
    <w:rsid w:val="00002CE9"/>
    <w:rsid w:val="00002CEE"/>
    <w:rsid w:val="0000346E"/>
    <w:rsid w:val="0000349F"/>
    <w:rsid w:val="000034E7"/>
    <w:rsid w:val="0000376B"/>
    <w:rsid w:val="00003A8D"/>
    <w:rsid w:val="00003B02"/>
    <w:rsid w:val="00003CFF"/>
    <w:rsid w:val="00003EB0"/>
    <w:rsid w:val="00004054"/>
    <w:rsid w:val="0000407F"/>
    <w:rsid w:val="0000418A"/>
    <w:rsid w:val="00004366"/>
    <w:rsid w:val="0000454C"/>
    <w:rsid w:val="000050C9"/>
    <w:rsid w:val="000051DA"/>
    <w:rsid w:val="000057B8"/>
    <w:rsid w:val="00005AE6"/>
    <w:rsid w:val="00006085"/>
    <w:rsid w:val="000061CE"/>
    <w:rsid w:val="00006C87"/>
    <w:rsid w:val="00006D87"/>
    <w:rsid w:val="00006E8A"/>
    <w:rsid w:val="00006F43"/>
    <w:rsid w:val="0000712B"/>
    <w:rsid w:val="0000735E"/>
    <w:rsid w:val="000075F2"/>
    <w:rsid w:val="00010861"/>
    <w:rsid w:val="0001086A"/>
    <w:rsid w:val="00010E87"/>
    <w:rsid w:val="0001100D"/>
    <w:rsid w:val="00011528"/>
    <w:rsid w:val="00011A2D"/>
    <w:rsid w:val="00011C44"/>
    <w:rsid w:val="0001220D"/>
    <w:rsid w:val="00012B73"/>
    <w:rsid w:val="00012CFF"/>
    <w:rsid w:val="00012DC2"/>
    <w:rsid w:val="00012F68"/>
    <w:rsid w:val="0001327E"/>
    <w:rsid w:val="000133AB"/>
    <w:rsid w:val="000139F3"/>
    <w:rsid w:val="00013C63"/>
    <w:rsid w:val="0001410B"/>
    <w:rsid w:val="000142FD"/>
    <w:rsid w:val="0001443F"/>
    <w:rsid w:val="00014A66"/>
    <w:rsid w:val="00014BBF"/>
    <w:rsid w:val="00014BFB"/>
    <w:rsid w:val="000150F3"/>
    <w:rsid w:val="00015135"/>
    <w:rsid w:val="00015611"/>
    <w:rsid w:val="00015B87"/>
    <w:rsid w:val="00015D87"/>
    <w:rsid w:val="000169EF"/>
    <w:rsid w:val="0001744E"/>
    <w:rsid w:val="000201FC"/>
    <w:rsid w:val="0002066B"/>
    <w:rsid w:val="00020C64"/>
    <w:rsid w:val="00020DC3"/>
    <w:rsid w:val="00020EFB"/>
    <w:rsid w:val="0002104D"/>
    <w:rsid w:val="00021DBE"/>
    <w:rsid w:val="000222F5"/>
    <w:rsid w:val="000222FF"/>
    <w:rsid w:val="00022523"/>
    <w:rsid w:val="00022B10"/>
    <w:rsid w:val="00022C66"/>
    <w:rsid w:val="00022EB4"/>
    <w:rsid w:val="00023245"/>
    <w:rsid w:val="00023289"/>
    <w:rsid w:val="000239AF"/>
    <w:rsid w:val="00023AA4"/>
    <w:rsid w:val="00023D4D"/>
    <w:rsid w:val="00024ABC"/>
    <w:rsid w:val="00024C30"/>
    <w:rsid w:val="00024E44"/>
    <w:rsid w:val="000253CF"/>
    <w:rsid w:val="0002541D"/>
    <w:rsid w:val="000258BE"/>
    <w:rsid w:val="00025963"/>
    <w:rsid w:val="00025A9F"/>
    <w:rsid w:val="00025C37"/>
    <w:rsid w:val="00025C43"/>
    <w:rsid w:val="00025F3D"/>
    <w:rsid w:val="00025FCF"/>
    <w:rsid w:val="0002695B"/>
    <w:rsid w:val="00026A93"/>
    <w:rsid w:val="00026BA8"/>
    <w:rsid w:val="00027040"/>
    <w:rsid w:val="00027DAE"/>
    <w:rsid w:val="0003003F"/>
    <w:rsid w:val="000303D1"/>
    <w:rsid w:val="00030788"/>
    <w:rsid w:val="00030A60"/>
    <w:rsid w:val="00030E14"/>
    <w:rsid w:val="00030FEC"/>
    <w:rsid w:val="00031137"/>
    <w:rsid w:val="000313FA"/>
    <w:rsid w:val="0003196E"/>
    <w:rsid w:val="00031A78"/>
    <w:rsid w:val="000320C5"/>
    <w:rsid w:val="000321D0"/>
    <w:rsid w:val="0003258B"/>
    <w:rsid w:val="00032BE9"/>
    <w:rsid w:val="0003312C"/>
    <w:rsid w:val="000338EC"/>
    <w:rsid w:val="0003417D"/>
    <w:rsid w:val="0003420E"/>
    <w:rsid w:val="0003424A"/>
    <w:rsid w:val="000342E4"/>
    <w:rsid w:val="0003469D"/>
    <w:rsid w:val="00034764"/>
    <w:rsid w:val="000347D1"/>
    <w:rsid w:val="00034AD8"/>
    <w:rsid w:val="00034CE8"/>
    <w:rsid w:val="00035235"/>
    <w:rsid w:val="000353CF"/>
    <w:rsid w:val="00035573"/>
    <w:rsid w:val="000355E5"/>
    <w:rsid w:val="000358E9"/>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1D8"/>
    <w:rsid w:val="00043360"/>
    <w:rsid w:val="0004378A"/>
    <w:rsid w:val="00043D3C"/>
    <w:rsid w:val="00044579"/>
    <w:rsid w:val="000446EF"/>
    <w:rsid w:val="00044802"/>
    <w:rsid w:val="000449A6"/>
    <w:rsid w:val="00044A80"/>
    <w:rsid w:val="0004501D"/>
    <w:rsid w:val="000450C2"/>
    <w:rsid w:val="000455CC"/>
    <w:rsid w:val="00045796"/>
    <w:rsid w:val="000458E7"/>
    <w:rsid w:val="00045CE6"/>
    <w:rsid w:val="0004636A"/>
    <w:rsid w:val="00046A81"/>
    <w:rsid w:val="00046D39"/>
    <w:rsid w:val="00047550"/>
    <w:rsid w:val="0004789D"/>
    <w:rsid w:val="000501BC"/>
    <w:rsid w:val="00050C6B"/>
    <w:rsid w:val="000512E7"/>
    <w:rsid w:val="00051343"/>
    <w:rsid w:val="00051A17"/>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16D"/>
    <w:rsid w:val="0005622E"/>
    <w:rsid w:val="00056265"/>
    <w:rsid w:val="00056CD5"/>
    <w:rsid w:val="00056FC9"/>
    <w:rsid w:val="000572FD"/>
    <w:rsid w:val="00057C0F"/>
    <w:rsid w:val="00057E27"/>
    <w:rsid w:val="0006032A"/>
    <w:rsid w:val="000605AF"/>
    <w:rsid w:val="000606B9"/>
    <w:rsid w:val="000607C7"/>
    <w:rsid w:val="00060B99"/>
    <w:rsid w:val="000611CD"/>
    <w:rsid w:val="0006145C"/>
    <w:rsid w:val="00061786"/>
    <w:rsid w:val="0006181A"/>
    <w:rsid w:val="0006193E"/>
    <w:rsid w:val="00062A16"/>
    <w:rsid w:val="00062EA1"/>
    <w:rsid w:val="00063139"/>
    <w:rsid w:val="0006337F"/>
    <w:rsid w:val="0006361F"/>
    <w:rsid w:val="0006369A"/>
    <w:rsid w:val="00063F61"/>
    <w:rsid w:val="00063F77"/>
    <w:rsid w:val="000642BF"/>
    <w:rsid w:val="00064B9E"/>
    <w:rsid w:val="00064EB1"/>
    <w:rsid w:val="0006523F"/>
    <w:rsid w:val="00065488"/>
    <w:rsid w:val="000657AA"/>
    <w:rsid w:val="00065954"/>
    <w:rsid w:val="00065F0B"/>
    <w:rsid w:val="000664AD"/>
    <w:rsid w:val="0006653E"/>
    <w:rsid w:val="000666D6"/>
    <w:rsid w:val="000668B3"/>
    <w:rsid w:val="000668DB"/>
    <w:rsid w:val="00066A5D"/>
    <w:rsid w:val="00066F7A"/>
    <w:rsid w:val="000672C0"/>
    <w:rsid w:val="00067BAC"/>
    <w:rsid w:val="000701F2"/>
    <w:rsid w:val="00070776"/>
    <w:rsid w:val="00070792"/>
    <w:rsid w:val="00071047"/>
    <w:rsid w:val="0007131E"/>
    <w:rsid w:val="00071714"/>
    <w:rsid w:val="000719D0"/>
    <w:rsid w:val="00071AD5"/>
    <w:rsid w:val="00072B5C"/>
    <w:rsid w:val="00072C8D"/>
    <w:rsid w:val="00072D2E"/>
    <w:rsid w:val="00073065"/>
    <w:rsid w:val="00073074"/>
    <w:rsid w:val="0007328E"/>
    <w:rsid w:val="00073658"/>
    <w:rsid w:val="00074968"/>
    <w:rsid w:val="0007496C"/>
    <w:rsid w:val="000750A6"/>
    <w:rsid w:val="000753E8"/>
    <w:rsid w:val="000754CA"/>
    <w:rsid w:val="000761A4"/>
    <w:rsid w:val="0007630E"/>
    <w:rsid w:val="0007648D"/>
    <w:rsid w:val="00076CAA"/>
    <w:rsid w:val="00076D15"/>
    <w:rsid w:val="00076E60"/>
    <w:rsid w:val="00076F21"/>
    <w:rsid w:val="00077414"/>
    <w:rsid w:val="00077599"/>
    <w:rsid w:val="00077B51"/>
    <w:rsid w:val="00077BDD"/>
    <w:rsid w:val="00077C40"/>
    <w:rsid w:val="000803A9"/>
    <w:rsid w:val="00080C79"/>
    <w:rsid w:val="00081083"/>
    <w:rsid w:val="000810B1"/>
    <w:rsid w:val="00081606"/>
    <w:rsid w:val="00081D53"/>
    <w:rsid w:val="00081E0F"/>
    <w:rsid w:val="000820B1"/>
    <w:rsid w:val="000820EE"/>
    <w:rsid w:val="0008215B"/>
    <w:rsid w:val="000823F7"/>
    <w:rsid w:val="00082566"/>
    <w:rsid w:val="0008351A"/>
    <w:rsid w:val="0008353F"/>
    <w:rsid w:val="000837FA"/>
    <w:rsid w:val="0008394E"/>
    <w:rsid w:val="00083B0A"/>
    <w:rsid w:val="00083B74"/>
    <w:rsid w:val="00083CFA"/>
    <w:rsid w:val="0008442C"/>
    <w:rsid w:val="00084493"/>
    <w:rsid w:val="00084589"/>
    <w:rsid w:val="00086127"/>
    <w:rsid w:val="000864E8"/>
    <w:rsid w:val="00086779"/>
    <w:rsid w:val="00086A2F"/>
    <w:rsid w:val="00086C69"/>
    <w:rsid w:val="00086F24"/>
    <w:rsid w:val="00086F31"/>
    <w:rsid w:val="000870A1"/>
    <w:rsid w:val="00087766"/>
    <w:rsid w:val="00087874"/>
    <w:rsid w:val="00087D75"/>
    <w:rsid w:val="00090083"/>
    <w:rsid w:val="00090586"/>
    <w:rsid w:val="000905CA"/>
    <w:rsid w:val="00090A2B"/>
    <w:rsid w:val="00090A94"/>
    <w:rsid w:val="00090F51"/>
    <w:rsid w:val="0009101D"/>
    <w:rsid w:val="00091573"/>
    <w:rsid w:val="00091772"/>
    <w:rsid w:val="00091C8D"/>
    <w:rsid w:val="00091FBB"/>
    <w:rsid w:val="000920CA"/>
    <w:rsid w:val="000922C2"/>
    <w:rsid w:val="00092425"/>
    <w:rsid w:val="0009251D"/>
    <w:rsid w:val="0009273D"/>
    <w:rsid w:val="00092DB7"/>
    <w:rsid w:val="00092E90"/>
    <w:rsid w:val="00093047"/>
    <w:rsid w:val="0009317B"/>
    <w:rsid w:val="00093812"/>
    <w:rsid w:val="00094010"/>
    <w:rsid w:val="0009408D"/>
    <w:rsid w:val="0009471E"/>
    <w:rsid w:val="00094733"/>
    <w:rsid w:val="000948F5"/>
    <w:rsid w:val="00094914"/>
    <w:rsid w:val="0009496F"/>
    <w:rsid w:val="000949F2"/>
    <w:rsid w:val="00094B7C"/>
    <w:rsid w:val="00094B87"/>
    <w:rsid w:val="00094DC0"/>
    <w:rsid w:val="00095363"/>
    <w:rsid w:val="0009596C"/>
    <w:rsid w:val="00095CB6"/>
    <w:rsid w:val="00096076"/>
    <w:rsid w:val="000960C9"/>
    <w:rsid w:val="000967F9"/>
    <w:rsid w:val="00096AF7"/>
    <w:rsid w:val="00096B57"/>
    <w:rsid w:val="00096E01"/>
    <w:rsid w:val="00096FAC"/>
    <w:rsid w:val="00096FD6"/>
    <w:rsid w:val="000A0610"/>
    <w:rsid w:val="000A099E"/>
    <w:rsid w:val="000A0B76"/>
    <w:rsid w:val="000A107B"/>
    <w:rsid w:val="000A10A9"/>
    <w:rsid w:val="000A12A0"/>
    <w:rsid w:val="000A12A6"/>
    <w:rsid w:val="000A12BA"/>
    <w:rsid w:val="000A1577"/>
    <w:rsid w:val="000A15E9"/>
    <w:rsid w:val="000A174B"/>
    <w:rsid w:val="000A197F"/>
    <w:rsid w:val="000A1F6E"/>
    <w:rsid w:val="000A21CE"/>
    <w:rsid w:val="000A24A6"/>
    <w:rsid w:val="000A2757"/>
    <w:rsid w:val="000A2969"/>
    <w:rsid w:val="000A2A46"/>
    <w:rsid w:val="000A2A81"/>
    <w:rsid w:val="000A2EC3"/>
    <w:rsid w:val="000A3167"/>
    <w:rsid w:val="000A3506"/>
    <w:rsid w:val="000A3507"/>
    <w:rsid w:val="000A353D"/>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A7E1A"/>
    <w:rsid w:val="000B1047"/>
    <w:rsid w:val="000B10B8"/>
    <w:rsid w:val="000B1AAB"/>
    <w:rsid w:val="000B1C77"/>
    <w:rsid w:val="000B1C79"/>
    <w:rsid w:val="000B3024"/>
    <w:rsid w:val="000B3334"/>
    <w:rsid w:val="000B35BA"/>
    <w:rsid w:val="000B3897"/>
    <w:rsid w:val="000B4007"/>
    <w:rsid w:val="000B47A1"/>
    <w:rsid w:val="000B47D6"/>
    <w:rsid w:val="000B58E6"/>
    <w:rsid w:val="000B5D0D"/>
    <w:rsid w:val="000B5DB7"/>
    <w:rsid w:val="000B5E03"/>
    <w:rsid w:val="000B5FCA"/>
    <w:rsid w:val="000B612D"/>
    <w:rsid w:val="000B6348"/>
    <w:rsid w:val="000B63E4"/>
    <w:rsid w:val="000B643C"/>
    <w:rsid w:val="000B654F"/>
    <w:rsid w:val="000B6ABE"/>
    <w:rsid w:val="000B7352"/>
    <w:rsid w:val="000B73E1"/>
    <w:rsid w:val="000B7432"/>
    <w:rsid w:val="000C00ED"/>
    <w:rsid w:val="000C0C77"/>
    <w:rsid w:val="000C0D90"/>
    <w:rsid w:val="000C126F"/>
    <w:rsid w:val="000C1B3F"/>
    <w:rsid w:val="000C20F5"/>
    <w:rsid w:val="000C21DD"/>
    <w:rsid w:val="000C2584"/>
    <w:rsid w:val="000C26C5"/>
    <w:rsid w:val="000C2E2D"/>
    <w:rsid w:val="000C37C5"/>
    <w:rsid w:val="000C3CFB"/>
    <w:rsid w:val="000C3D42"/>
    <w:rsid w:val="000C40FF"/>
    <w:rsid w:val="000C454F"/>
    <w:rsid w:val="000C46B2"/>
    <w:rsid w:val="000C4A5D"/>
    <w:rsid w:val="000C4BFA"/>
    <w:rsid w:val="000C4C73"/>
    <w:rsid w:val="000C4CF2"/>
    <w:rsid w:val="000C4D95"/>
    <w:rsid w:val="000C5728"/>
    <w:rsid w:val="000C58BD"/>
    <w:rsid w:val="000C5C36"/>
    <w:rsid w:val="000C5C41"/>
    <w:rsid w:val="000C5C95"/>
    <w:rsid w:val="000C725F"/>
    <w:rsid w:val="000C7367"/>
    <w:rsid w:val="000C75B2"/>
    <w:rsid w:val="000C761A"/>
    <w:rsid w:val="000C7773"/>
    <w:rsid w:val="000C778B"/>
    <w:rsid w:val="000C78EF"/>
    <w:rsid w:val="000C7B78"/>
    <w:rsid w:val="000C7BB2"/>
    <w:rsid w:val="000C7EEE"/>
    <w:rsid w:val="000D0D4C"/>
    <w:rsid w:val="000D120A"/>
    <w:rsid w:val="000D127A"/>
    <w:rsid w:val="000D1281"/>
    <w:rsid w:val="000D16E5"/>
    <w:rsid w:val="000D1791"/>
    <w:rsid w:val="000D1AB1"/>
    <w:rsid w:val="000D1CA0"/>
    <w:rsid w:val="000D29D7"/>
    <w:rsid w:val="000D31FD"/>
    <w:rsid w:val="000D3568"/>
    <w:rsid w:val="000D3731"/>
    <w:rsid w:val="000D374D"/>
    <w:rsid w:val="000D389E"/>
    <w:rsid w:val="000D41D4"/>
    <w:rsid w:val="000D455E"/>
    <w:rsid w:val="000D45A9"/>
    <w:rsid w:val="000D487F"/>
    <w:rsid w:val="000D4CA3"/>
    <w:rsid w:val="000D4F07"/>
    <w:rsid w:val="000D533F"/>
    <w:rsid w:val="000D5342"/>
    <w:rsid w:val="000D5930"/>
    <w:rsid w:val="000D70DA"/>
    <w:rsid w:val="000D71FE"/>
    <w:rsid w:val="000D756C"/>
    <w:rsid w:val="000D7ABA"/>
    <w:rsid w:val="000D7C90"/>
    <w:rsid w:val="000D7F13"/>
    <w:rsid w:val="000D7FEF"/>
    <w:rsid w:val="000E0323"/>
    <w:rsid w:val="000E0370"/>
    <w:rsid w:val="000E0495"/>
    <w:rsid w:val="000E0ACD"/>
    <w:rsid w:val="000E0AE8"/>
    <w:rsid w:val="000E0DA3"/>
    <w:rsid w:val="000E118F"/>
    <w:rsid w:val="000E12C7"/>
    <w:rsid w:val="000E160B"/>
    <w:rsid w:val="000E168F"/>
    <w:rsid w:val="000E1771"/>
    <w:rsid w:val="000E1AEB"/>
    <w:rsid w:val="000E1BBA"/>
    <w:rsid w:val="000E203E"/>
    <w:rsid w:val="000E227D"/>
    <w:rsid w:val="000E2BC6"/>
    <w:rsid w:val="000E2D86"/>
    <w:rsid w:val="000E2E4A"/>
    <w:rsid w:val="000E301C"/>
    <w:rsid w:val="000E3834"/>
    <w:rsid w:val="000E3CCB"/>
    <w:rsid w:val="000E3D4E"/>
    <w:rsid w:val="000E4102"/>
    <w:rsid w:val="000E4154"/>
    <w:rsid w:val="000E45BA"/>
    <w:rsid w:val="000E50B8"/>
    <w:rsid w:val="000E53AF"/>
    <w:rsid w:val="000E5501"/>
    <w:rsid w:val="000E566B"/>
    <w:rsid w:val="000E588B"/>
    <w:rsid w:val="000E590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1D59"/>
    <w:rsid w:val="000F247A"/>
    <w:rsid w:val="000F256B"/>
    <w:rsid w:val="000F2BA7"/>
    <w:rsid w:val="000F2BC6"/>
    <w:rsid w:val="000F2C22"/>
    <w:rsid w:val="000F2EE3"/>
    <w:rsid w:val="000F30DC"/>
    <w:rsid w:val="000F30EE"/>
    <w:rsid w:val="000F35C8"/>
    <w:rsid w:val="000F3672"/>
    <w:rsid w:val="000F3B1A"/>
    <w:rsid w:val="000F456D"/>
    <w:rsid w:val="000F470D"/>
    <w:rsid w:val="000F4D1D"/>
    <w:rsid w:val="000F53D2"/>
    <w:rsid w:val="000F542A"/>
    <w:rsid w:val="000F589B"/>
    <w:rsid w:val="000F5E7C"/>
    <w:rsid w:val="000F5E96"/>
    <w:rsid w:val="000F6922"/>
    <w:rsid w:val="000F69F4"/>
    <w:rsid w:val="000F6BCC"/>
    <w:rsid w:val="000F6E46"/>
    <w:rsid w:val="000F6FBF"/>
    <w:rsid w:val="000F7D1E"/>
    <w:rsid w:val="001008C3"/>
    <w:rsid w:val="0010103B"/>
    <w:rsid w:val="001012BD"/>
    <w:rsid w:val="001012D5"/>
    <w:rsid w:val="00101550"/>
    <w:rsid w:val="001015AD"/>
    <w:rsid w:val="00101903"/>
    <w:rsid w:val="00101AC8"/>
    <w:rsid w:val="0010239F"/>
    <w:rsid w:val="001028D0"/>
    <w:rsid w:val="00102E85"/>
    <w:rsid w:val="00102E9A"/>
    <w:rsid w:val="001031ED"/>
    <w:rsid w:val="001035A9"/>
    <w:rsid w:val="00103977"/>
    <w:rsid w:val="00103C03"/>
    <w:rsid w:val="00104047"/>
    <w:rsid w:val="00104208"/>
    <w:rsid w:val="001046BC"/>
    <w:rsid w:val="00104C89"/>
    <w:rsid w:val="00104CFA"/>
    <w:rsid w:val="001051FB"/>
    <w:rsid w:val="00105729"/>
    <w:rsid w:val="00105C21"/>
    <w:rsid w:val="00106039"/>
    <w:rsid w:val="00106648"/>
    <w:rsid w:val="0010674F"/>
    <w:rsid w:val="00106918"/>
    <w:rsid w:val="00106930"/>
    <w:rsid w:val="00106C1D"/>
    <w:rsid w:val="00107099"/>
    <w:rsid w:val="0010716B"/>
    <w:rsid w:val="00107260"/>
    <w:rsid w:val="00107CDD"/>
    <w:rsid w:val="001105D0"/>
    <w:rsid w:val="00111191"/>
    <w:rsid w:val="001113EF"/>
    <w:rsid w:val="0011175E"/>
    <w:rsid w:val="001119AA"/>
    <w:rsid w:val="00111B43"/>
    <w:rsid w:val="00111C94"/>
    <w:rsid w:val="00111F9F"/>
    <w:rsid w:val="001121D5"/>
    <w:rsid w:val="00112D64"/>
    <w:rsid w:val="001132CA"/>
    <w:rsid w:val="00114D06"/>
    <w:rsid w:val="00115A92"/>
    <w:rsid w:val="00115CBD"/>
    <w:rsid w:val="00116A31"/>
    <w:rsid w:val="00116FA9"/>
    <w:rsid w:val="00117B02"/>
    <w:rsid w:val="00117C55"/>
    <w:rsid w:val="00117D70"/>
    <w:rsid w:val="00117F02"/>
    <w:rsid w:val="00117F2D"/>
    <w:rsid w:val="001200EE"/>
    <w:rsid w:val="0012039D"/>
    <w:rsid w:val="001203D1"/>
    <w:rsid w:val="001205C8"/>
    <w:rsid w:val="00120674"/>
    <w:rsid w:val="00120CCA"/>
    <w:rsid w:val="0012180F"/>
    <w:rsid w:val="0012192F"/>
    <w:rsid w:val="0012193A"/>
    <w:rsid w:val="001219DB"/>
    <w:rsid w:val="00121B9E"/>
    <w:rsid w:val="00121F86"/>
    <w:rsid w:val="00122A39"/>
    <w:rsid w:val="00122F31"/>
    <w:rsid w:val="0012376C"/>
    <w:rsid w:val="001237DC"/>
    <w:rsid w:val="001237FA"/>
    <w:rsid w:val="00123820"/>
    <w:rsid w:val="00123DD0"/>
    <w:rsid w:val="001241BA"/>
    <w:rsid w:val="00124C8D"/>
    <w:rsid w:val="00124D20"/>
    <w:rsid w:val="00125462"/>
    <w:rsid w:val="0012582D"/>
    <w:rsid w:val="00125897"/>
    <w:rsid w:val="001258F9"/>
    <w:rsid w:val="0012678B"/>
    <w:rsid w:val="00127FB3"/>
    <w:rsid w:val="00130942"/>
    <w:rsid w:val="00130B9A"/>
    <w:rsid w:val="00130E77"/>
    <w:rsid w:val="00130EB7"/>
    <w:rsid w:val="00131A80"/>
    <w:rsid w:val="00131B55"/>
    <w:rsid w:val="0013202E"/>
    <w:rsid w:val="0013231A"/>
    <w:rsid w:val="00132EAD"/>
    <w:rsid w:val="0013372F"/>
    <w:rsid w:val="001337F5"/>
    <w:rsid w:val="00133C67"/>
    <w:rsid w:val="00133EE3"/>
    <w:rsid w:val="00133F60"/>
    <w:rsid w:val="00133FB0"/>
    <w:rsid w:val="00133FC9"/>
    <w:rsid w:val="0013420E"/>
    <w:rsid w:val="00134B50"/>
    <w:rsid w:val="00135268"/>
    <w:rsid w:val="00135286"/>
    <w:rsid w:val="0013555C"/>
    <w:rsid w:val="001358D9"/>
    <w:rsid w:val="00135B45"/>
    <w:rsid w:val="00135D70"/>
    <w:rsid w:val="00135EA7"/>
    <w:rsid w:val="0013604E"/>
    <w:rsid w:val="0013641C"/>
    <w:rsid w:val="00136AAF"/>
    <w:rsid w:val="00136F3D"/>
    <w:rsid w:val="001372D6"/>
    <w:rsid w:val="00137A2B"/>
    <w:rsid w:val="00137D96"/>
    <w:rsid w:val="00137DB8"/>
    <w:rsid w:val="0014012D"/>
    <w:rsid w:val="0014014E"/>
    <w:rsid w:val="00140417"/>
    <w:rsid w:val="00140874"/>
    <w:rsid w:val="00140977"/>
    <w:rsid w:val="00141262"/>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47DB7"/>
    <w:rsid w:val="00147EB1"/>
    <w:rsid w:val="001505D5"/>
    <w:rsid w:val="00150687"/>
    <w:rsid w:val="001507E8"/>
    <w:rsid w:val="00150810"/>
    <w:rsid w:val="0015094C"/>
    <w:rsid w:val="001510FB"/>
    <w:rsid w:val="001514B9"/>
    <w:rsid w:val="00151764"/>
    <w:rsid w:val="00151AC4"/>
    <w:rsid w:val="00151AF9"/>
    <w:rsid w:val="00151BEA"/>
    <w:rsid w:val="00152807"/>
    <w:rsid w:val="00152961"/>
    <w:rsid w:val="00153658"/>
    <w:rsid w:val="00153A09"/>
    <w:rsid w:val="00153D17"/>
    <w:rsid w:val="00153D62"/>
    <w:rsid w:val="00153F7B"/>
    <w:rsid w:val="0015419B"/>
    <w:rsid w:val="001541B2"/>
    <w:rsid w:val="0015443E"/>
    <w:rsid w:val="0015498F"/>
    <w:rsid w:val="00154A6D"/>
    <w:rsid w:val="00155A7F"/>
    <w:rsid w:val="00155B05"/>
    <w:rsid w:val="001560F6"/>
    <w:rsid w:val="0015624B"/>
    <w:rsid w:val="0015752F"/>
    <w:rsid w:val="00157DBC"/>
    <w:rsid w:val="00157E3B"/>
    <w:rsid w:val="00157FDB"/>
    <w:rsid w:val="0016007D"/>
    <w:rsid w:val="001603D5"/>
    <w:rsid w:val="001606C9"/>
    <w:rsid w:val="00160B6B"/>
    <w:rsid w:val="00160BC6"/>
    <w:rsid w:val="00161259"/>
    <w:rsid w:val="0016156F"/>
    <w:rsid w:val="0016193B"/>
    <w:rsid w:val="00161D3A"/>
    <w:rsid w:val="00161D4A"/>
    <w:rsid w:val="00162076"/>
    <w:rsid w:val="001624E2"/>
    <w:rsid w:val="00162500"/>
    <w:rsid w:val="00162C5F"/>
    <w:rsid w:val="00162E05"/>
    <w:rsid w:val="001631BB"/>
    <w:rsid w:val="00163554"/>
    <w:rsid w:val="001635C6"/>
    <w:rsid w:val="00163802"/>
    <w:rsid w:val="001644C5"/>
    <w:rsid w:val="0016486C"/>
    <w:rsid w:val="001648EB"/>
    <w:rsid w:val="00164D4C"/>
    <w:rsid w:val="00164FFC"/>
    <w:rsid w:val="00165EB3"/>
    <w:rsid w:val="0016602D"/>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4B6"/>
    <w:rsid w:val="00173AA4"/>
    <w:rsid w:val="00173CF0"/>
    <w:rsid w:val="00174426"/>
    <w:rsid w:val="00174FA8"/>
    <w:rsid w:val="001751B1"/>
    <w:rsid w:val="001753C9"/>
    <w:rsid w:val="001753D2"/>
    <w:rsid w:val="00176E00"/>
    <w:rsid w:val="001779F4"/>
    <w:rsid w:val="00180038"/>
    <w:rsid w:val="001800E2"/>
    <w:rsid w:val="0018012D"/>
    <w:rsid w:val="0018083C"/>
    <w:rsid w:val="001809BE"/>
    <w:rsid w:val="00180F56"/>
    <w:rsid w:val="001812BC"/>
    <w:rsid w:val="00181BA4"/>
    <w:rsid w:val="00182F9F"/>
    <w:rsid w:val="001833D1"/>
    <w:rsid w:val="001836C6"/>
    <w:rsid w:val="001839C3"/>
    <w:rsid w:val="00183CA7"/>
    <w:rsid w:val="0018435A"/>
    <w:rsid w:val="0018438C"/>
    <w:rsid w:val="001844B0"/>
    <w:rsid w:val="00184F55"/>
    <w:rsid w:val="00185BE8"/>
    <w:rsid w:val="0018612C"/>
    <w:rsid w:val="0018700B"/>
    <w:rsid w:val="001870BB"/>
    <w:rsid w:val="0018762F"/>
    <w:rsid w:val="00187D57"/>
    <w:rsid w:val="001901F0"/>
    <w:rsid w:val="001902FA"/>
    <w:rsid w:val="00190D04"/>
    <w:rsid w:val="00191019"/>
    <w:rsid w:val="0019104C"/>
    <w:rsid w:val="0019169A"/>
    <w:rsid w:val="00191A15"/>
    <w:rsid w:val="00192341"/>
    <w:rsid w:val="0019239A"/>
    <w:rsid w:val="0019256F"/>
    <w:rsid w:val="001926D4"/>
    <w:rsid w:val="001928E3"/>
    <w:rsid w:val="00192AE6"/>
    <w:rsid w:val="00192C78"/>
    <w:rsid w:val="00192D38"/>
    <w:rsid w:val="00192DD9"/>
    <w:rsid w:val="00192F5A"/>
    <w:rsid w:val="001932DA"/>
    <w:rsid w:val="0019379E"/>
    <w:rsid w:val="00193C8C"/>
    <w:rsid w:val="00194197"/>
    <w:rsid w:val="001945AA"/>
    <w:rsid w:val="001947FB"/>
    <w:rsid w:val="0019587D"/>
    <w:rsid w:val="00195CD7"/>
    <w:rsid w:val="00195D29"/>
    <w:rsid w:val="00195FCA"/>
    <w:rsid w:val="001962BC"/>
    <w:rsid w:val="001965D3"/>
    <w:rsid w:val="001970F0"/>
    <w:rsid w:val="001971C7"/>
    <w:rsid w:val="00197E28"/>
    <w:rsid w:val="00197EE4"/>
    <w:rsid w:val="001A0A47"/>
    <w:rsid w:val="001A0AE5"/>
    <w:rsid w:val="001A0B4A"/>
    <w:rsid w:val="001A0E22"/>
    <w:rsid w:val="001A214C"/>
    <w:rsid w:val="001A2C2C"/>
    <w:rsid w:val="001A3C13"/>
    <w:rsid w:val="001A434A"/>
    <w:rsid w:val="001A4797"/>
    <w:rsid w:val="001A5AAA"/>
    <w:rsid w:val="001A5DA1"/>
    <w:rsid w:val="001A5ECD"/>
    <w:rsid w:val="001A5FAD"/>
    <w:rsid w:val="001A62E6"/>
    <w:rsid w:val="001A7163"/>
    <w:rsid w:val="001B05FB"/>
    <w:rsid w:val="001B0759"/>
    <w:rsid w:val="001B0F53"/>
    <w:rsid w:val="001B1ADF"/>
    <w:rsid w:val="001B1E06"/>
    <w:rsid w:val="001B1E43"/>
    <w:rsid w:val="001B1EF2"/>
    <w:rsid w:val="001B23A7"/>
    <w:rsid w:val="001B2851"/>
    <w:rsid w:val="001B2D78"/>
    <w:rsid w:val="001B2ED9"/>
    <w:rsid w:val="001B3007"/>
    <w:rsid w:val="001B376F"/>
    <w:rsid w:val="001B3778"/>
    <w:rsid w:val="001B37A4"/>
    <w:rsid w:val="001B37C7"/>
    <w:rsid w:val="001B3C30"/>
    <w:rsid w:val="001B446D"/>
    <w:rsid w:val="001B47C3"/>
    <w:rsid w:val="001B481C"/>
    <w:rsid w:val="001B4A97"/>
    <w:rsid w:val="001B4B16"/>
    <w:rsid w:val="001B4F84"/>
    <w:rsid w:val="001B526A"/>
    <w:rsid w:val="001B5342"/>
    <w:rsid w:val="001B5550"/>
    <w:rsid w:val="001B5E3B"/>
    <w:rsid w:val="001B5ED6"/>
    <w:rsid w:val="001B60B2"/>
    <w:rsid w:val="001B6310"/>
    <w:rsid w:val="001B63A3"/>
    <w:rsid w:val="001B641F"/>
    <w:rsid w:val="001B650B"/>
    <w:rsid w:val="001B6A7A"/>
    <w:rsid w:val="001B6A8A"/>
    <w:rsid w:val="001B7034"/>
    <w:rsid w:val="001B720C"/>
    <w:rsid w:val="001B7E14"/>
    <w:rsid w:val="001C002F"/>
    <w:rsid w:val="001C0708"/>
    <w:rsid w:val="001C0986"/>
    <w:rsid w:val="001C09FC"/>
    <w:rsid w:val="001C0CB2"/>
    <w:rsid w:val="001C0EBF"/>
    <w:rsid w:val="001C11EF"/>
    <w:rsid w:val="001C15A5"/>
    <w:rsid w:val="001C1A34"/>
    <w:rsid w:val="001C21D3"/>
    <w:rsid w:val="001C23A4"/>
    <w:rsid w:val="001C23D9"/>
    <w:rsid w:val="001C2CE8"/>
    <w:rsid w:val="001C2D43"/>
    <w:rsid w:val="001C2EE9"/>
    <w:rsid w:val="001C2F11"/>
    <w:rsid w:val="001C3084"/>
    <w:rsid w:val="001C33B3"/>
    <w:rsid w:val="001C3B5F"/>
    <w:rsid w:val="001C4FF5"/>
    <w:rsid w:val="001C51FA"/>
    <w:rsid w:val="001C55F0"/>
    <w:rsid w:val="001C5637"/>
    <w:rsid w:val="001C5E51"/>
    <w:rsid w:val="001C619A"/>
    <w:rsid w:val="001C66E1"/>
    <w:rsid w:val="001C6AAE"/>
    <w:rsid w:val="001C6C76"/>
    <w:rsid w:val="001C6E56"/>
    <w:rsid w:val="001C720C"/>
    <w:rsid w:val="001C7513"/>
    <w:rsid w:val="001C7B6A"/>
    <w:rsid w:val="001C7BB6"/>
    <w:rsid w:val="001D052B"/>
    <w:rsid w:val="001D05BE"/>
    <w:rsid w:val="001D0BCF"/>
    <w:rsid w:val="001D128D"/>
    <w:rsid w:val="001D1C12"/>
    <w:rsid w:val="001D1F63"/>
    <w:rsid w:val="001D2158"/>
    <w:rsid w:val="001D23B7"/>
    <w:rsid w:val="001D2A89"/>
    <w:rsid w:val="001D33B9"/>
    <w:rsid w:val="001D36EE"/>
    <w:rsid w:val="001D39E5"/>
    <w:rsid w:val="001D3AFD"/>
    <w:rsid w:val="001D3C37"/>
    <w:rsid w:val="001D3C42"/>
    <w:rsid w:val="001D3D6B"/>
    <w:rsid w:val="001D4147"/>
    <w:rsid w:val="001D420A"/>
    <w:rsid w:val="001D4345"/>
    <w:rsid w:val="001D4434"/>
    <w:rsid w:val="001D45EC"/>
    <w:rsid w:val="001D4BF9"/>
    <w:rsid w:val="001D50B7"/>
    <w:rsid w:val="001D5BEE"/>
    <w:rsid w:val="001D5E81"/>
    <w:rsid w:val="001D6274"/>
    <w:rsid w:val="001D6AA4"/>
    <w:rsid w:val="001D70EC"/>
    <w:rsid w:val="001D722D"/>
    <w:rsid w:val="001D73C1"/>
    <w:rsid w:val="001D7A5D"/>
    <w:rsid w:val="001D7D4C"/>
    <w:rsid w:val="001E0321"/>
    <w:rsid w:val="001E0506"/>
    <w:rsid w:val="001E0914"/>
    <w:rsid w:val="001E0D06"/>
    <w:rsid w:val="001E0EAC"/>
    <w:rsid w:val="001E0FB3"/>
    <w:rsid w:val="001E12CD"/>
    <w:rsid w:val="001E14E8"/>
    <w:rsid w:val="001E1AAF"/>
    <w:rsid w:val="001E1AE0"/>
    <w:rsid w:val="001E2596"/>
    <w:rsid w:val="001E26BC"/>
    <w:rsid w:val="001E320E"/>
    <w:rsid w:val="001E353F"/>
    <w:rsid w:val="001E362A"/>
    <w:rsid w:val="001E36A7"/>
    <w:rsid w:val="001E3755"/>
    <w:rsid w:val="001E3810"/>
    <w:rsid w:val="001E3BC1"/>
    <w:rsid w:val="001E3DAB"/>
    <w:rsid w:val="001E3DAD"/>
    <w:rsid w:val="001E3EBB"/>
    <w:rsid w:val="001E3F29"/>
    <w:rsid w:val="001E5551"/>
    <w:rsid w:val="001E578F"/>
    <w:rsid w:val="001E57EC"/>
    <w:rsid w:val="001E5E12"/>
    <w:rsid w:val="001E6098"/>
    <w:rsid w:val="001E68E5"/>
    <w:rsid w:val="001E695A"/>
    <w:rsid w:val="001E7137"/>
    <w:rsid w:val="001E7773"/>
    <w:rsid w:val="001F0073"/>
    <w:rsid w:val="001F021A"/>
    <w:rsid w:val="001F044E"/>
    <w:rsid w:val="001F057F"/>
    <w:rsid w:val="001F0821"/>
    <w:rsid w:val="001F0A04"/>
    <w:rsid w:val="001F0A1B"/>
    <w:rsid w:val="001F0A64"/>
    <w:rsid w:val="001F0C3A"/>
    <w:rsid w:val="001F0F55"/>
    <w:rsid w:val="001F1821"/>
    <w:rsid w:val="001F1AB9"/>
    <w:rsid w:val="001F1F82"/>
    <w:rsid w:val="001F2061"/>
    <w:rsid w:val="001F211B"/>
    <w:rsid w:val="001F239C"/>
    <w:rsid w:val="001F24F9"/>
    <w:rsid w:val="001F2CDA"/>
    <w:rsid w:val="001F2DF1"/>
    <w:rsid w:val="001F3715"/>
    <w:rsid w:val="001F3765"/>
    <w:rsid w:val="001F3B11"/>
    <w:rsid w:val="001F3BEA"/>
    <w:rsid w:val="001F3CF1"/>
    <w:rsid w:val="001F3EA3"/>
    <w:rsid w:val="001F443E"/>
    <w:rsid w:val="001F4610"/>
    <w:rsid w:val="001F4982"/>
    <w:rsid w:val="001F4E0B"/>
    <w:rsid w:val="001F4E7D"/>
    <w:rsid w:val="001F5787"/>
    <w:rsid w:val="001F6D13"/>
    <w:rsid w:val="001F6D2B"/>
    <w:rsid w:val="001F6FA0"/>
    <w:rsid w:val="001F72CF"/>
    <w:rsid w:val="001F74DA"/>
    <w:rsid w:val="0020010A"/>
    <w:rsid w:val="00200136"/>
    <w:rsid w:val="00200563"/>
    <w:rsid w:val="002005D5"/>
    <w:rsid w:val="0020091E"/>
    <w:rsid w:val="00201085"/>
    <w:rsid w:val="00201328"/>
    <w:rsid w:val="0020168D"/>
    <w:rsid w:val="00201757"/>
    <w:rsid w:val="00201EC4"/>
    <w:rsid w:val="0020337A"/>
    <w:rsid w:val="002048D9"/>
    <w:rsid w:val="00204DB0"/>
    <w:rsid w:val="00205097"/>
    <w:rsid w:val="002050A2"/>
    <w:rsid w:val="0020528D"/>
    <w:rsid w:val="00205CD0"/>
    <w:rsid w:val="00205EF2"/>
    <w:rsid w:val="002061BE"/>
    <w:rsid w:val="00206490"/>
    <w:rsid w:val="002065A2"/>
    <w:rsid w:val="00206E4B"/>
    <w:rsid w:val="00207025"/>
    <w:rsid w:val="00207605"/>
    <w:rsid w:val="002078BF"/>
    <w:rsid w:val="002079A0"/>
    <w:rsid w:val="00207FD2"/>
    <w:rsid w:val="002103BB"/>
    <w:rsid w:val="002104BB"/>
    <w:rsid w:val="00210AE1"/>
    <w:rsid w:val="00210D36"/>
    <w:rsid w:val="002113A8"/>
    <w:rsid w:val="002114AE"/>
    <w:rsid w:val="002114D4"/>
    <w:rsid w:val="00211CEA"/>
    <w:rsid w:val="0021263B"/>
    <w:rsid w:val="00212678"/>
    <w:rsid w:val="002129C1"/>
    <w:rsid w:val="00212A68"/>
    <w:rsid w:val="00213220"/>
    <w:rsid w:val="00213420"/>
    <w:rsid w:val="002138F8"/>
    <w:rsid w:val="00213912"/>
    <w:rsid w:val="002144F8"/>
    <w:rsid w:val="00214F53"/>
    <w:rsid w:val="00215107"/>
    <w:rsid w:val="00215256"/>
    <w:rsid w:val="002153D6"/>
    <w:rsid w:val="00215A62"/>
    <w:rsid w:val="002162FE"/>
    <w:rsid w:val="00216B95"/>
    <w:rsid w:val="00216B98"/>
    <w:rsid w:val="0021736B"/>
    <w:rsid w:val="00217BE5"/>
    <w:rsid w:val="002204E1"/>
    <w:rsid w:val="00220574"/>
    <w:rsid w:val="0022063D"/>
    <w:rsid w:val="00220B26"/>
    <w:rsid w:val="00220BFD"/>
    <w:rsid w:val="00221492"/>
    <w:rsid w:val="0022152A"/>
    <w:rsid w:val="00221D9A"/>
    <w:rsid w:val="0022261B"/>
    <w:rsid w:val="002227C6"/>
    <w:rsid w:val="00222B50"/>
    <w:rsid w:val="00222DA3"/>
    <w:rsid w:val="00222EB6"/>
    <w:rsid w:val="0022315A"/>
    <w:rsid w:val="00223288"/>
    <w:rsid w:val="00223787"/>
    <w:rsid w:val="00223788"/>
    <w:rsid w:val="002238C7"/>
    <w:rsid w:val="00223954"/>
    <w:rsid w:val="00223E72"/>
    <w:rsid w:val="00224226"/>
    <w:rsid w:val="00224492"/>
    <w:rsid w:val="00224A74"/>
    <w:rsid w:val="00224CA3"/>
    <w:rsid w:val="00224FD5"/>
    <w:rsid w:val="0022514B"/>
    <w:rsid w:val="00225151"/>
    <w:rsid w:val="0022521C"/>
    <w:rsid w:val="0022554C"/>
    <w:rsid w:val="00225553"/>
    <w:rsid w:val="00225F13"/>
    <w:rsid w:val="0022607D"/>
    <w:rsid w:val="00226154"/>
    <w:rsid w:val="00226B33"/>
    <w:rsid w:val="0022702C"/>
    <w:rsid w:val="002272A0"/>
    <w:rsid w:val="0022777F"/>
    <w:rsid w:val="00227CA8"/>
    <w:rsid w:val="00227D5E"/>
    <w:rsid w:val="00227EB4"/>
    <w:rsid w:val="00230052"/>
    <w:rsid w:val="002300A1"/>
    <w:rsid w:val="00230434"/>
    <w:rsid w:val="00230831"/>
    <w:rsid w:val="00230C95"/>
    <w:rsid w:val="00230F01"/>
    <w:rsid w:val="00231198"/>
    <w:rsid w:val="0023120D"/>
    <w:rsid w:val="00231496"/>
    <w:rsid w:val="00231F20"/>
    <w:rsid w:val="0023222A"/>
    <w:rsid w:val="002323F0"/>
    <w:rsid w:val="00232588"/>
    <w:rsid w:val="00232B39"/>
    <w:rsid w:val="0023305C"/>
    <w:rsid w:val="00233256"/>
    <w:rsid w:val="002334C3"/>
    <w:rsid w:val="00233623"/>
    <w:rsid w:val="00233974"/>
    <w:rsid w:val="00234364"/>
    <w:rsid w:val="00234A1D"/>
    <w:rsid w:val="00234DDA"/>
    <w:rsid w:val="002352AB"/>
    <w:rsid w:val="002353F1"/>
    <w:rsid w:val="0023556D"/>
    <w:rsid w:val="00236212"/>
    <w:rsid w:val="00236650"/>
    <w:rsid w:val="00236B8D"/>
    <w:rsid w:val="00237234"/>
    <w:rsid w:val="0023744E"/>
    <w:rsid w:val="0023796B"/>
    <w:rsid w:val="00237E6D"/>
    <w:rsid w:val="00240795"/>
    <w:rsid w:val="00240874"/>
    <w:rsid w:val="00240A39"/>
    <w:rsid w:val="00240ABD"/>
    <w:rsid w:val="00240D1E"/>
    <w:rsid w:val="00240F3F"/>
    <w:rsid w:val="00240F91"/>
    <w:rsid w:val="00241964"/>
    <w:rsid w:val="00242233"/>
    <w:rsid w:val="0024297C"/>
    <w:rsid w:val="00242A26"/>
    <w:rsid w:val="00242F87"/>
    <w:rsid w:val="002439E0"/>
    <w:rsid w:val="00243B58"/>
    <w:rsid w:val="0024420D"/>
    <w:rsid w:val="002442A5"/>
    <w:rsid w:val="002443A3"/>
    <w:rsid w:val="00244626"/>
    <w:rsid w:val="002451E5"/>
    <w:rsid w:val="002452C4"/>
    <w:rsid w:val="00245D5C"/>
    <w:rsid w:val="00245EEE"/>
    <w:rsid w:val="0024602B"/>
    <w:rsid w:val="002461CC"/>
    <w:rsid w:val="00246325"/>
    <w:rsid w:val="002469AC"/>
    <w:rsid w:val="00246C42"/>
    <w:rsid w:val="00247394"/>
    <w:rsid w:val="00247553"/>
    <w:rsid w:val="0024774D"/>
    <w:rsid w:val="002501A3"/>
    <w:rsid w:val="0025045B"/>
    <w:rsid w:val="00250BD0"/>
    <w:rsid w:val="00250E49"/>
    <w:rsid w:val="002517B6"/>
    <w:rsid w:val="002518AE"/>
    <w:rsid w:val="0025198E"/>
    <w:rsid w:val="00251FFD"/>
    <w:rsid w:val="00252C32"/>
    <w:rsid w:val="00252FAA"/>
    <w:rsid w:val="00253222"/>
    <w:rsid w:val="00253308"/>
    <w:rsid w:val="00253C98"/>
    <w:rsid w:val="0025413B"/>
    <w:rsid w:val="0025499A"/>
    <w:rsid w:val="00254DE1"/>
    <w:rsid w:val="002550AA"/>
    <w:rsid w:val="002556BC"/>
    <w:rsid w:val="0025590B"/>
    <w:rsid w:val="00256C07"/>
    <w:rsid w:val="00256E56"/>
    <w:rsid w:val="00256F75"/>
    <w:rsid w:val="00257FBA"/>
    <w:rsid w:val="00260388"/>
    <w:rsid w:val="00260567"/>
    <w:rsid w:val="002608D1"/>
    <w:rsid w:val="00260ADB"/>
    <w:rsid w:val="0026104E"/>
    <w:rsid w:val="002610F1"/>
    <w:rsid w:val="0026125D"/>
    <w:rsid w:val="002616E3"/>
    <w:rsid w:val="00262BBF"/>
    <w:rsid w:val="0026389E"/>
    <w:rsid w:val="002638A1"/>
    <w:rsid w:val="00263A7C"/>
    <w:rsid w:val="0026418E"/>
    <w:rsid w:val="002642D6"/>
    <w:rsid w:val="002647D5"/>
    <w:rsid w:val="00264A62"/>
    <w:rsid w:val="00264FD2"/>
    <w:rsid w:val="00265CA0"/>
    <w:rsid w:val="00265D36"/>
    <w:rsid w:val="00265F4C"/>
    <w:rsid w:val="00266116"/>
    <w:rsid w:val="002661AE"/>
    <w:rsid w:val="00266C0E"/>
    <w:rsid w:val="002672C5"/>
    <w:rsid w:val="00267AE6"/>
    <w:rsid w:val="00267B54"/>
    <w:rsid w:val="00270370"/>
    <w:rsid w:val="00270BA1"/>
    <w:rsid w:val="00270D21"/>
    <w:rsid w:val="00270FBE"/>
    <w:rsid w:val="002710A0"/>
    <w:rsid w:val="002710A2"/>
    <w:rsid w:val="00271514"/>
    <w:rsid w:val="00271548"/>
    <w:rsid w:val="00271DC4"/>
    <w:rsid w:val="0027236E"/>
    <w:rsid w:val="002723AC"/>
    <w:rsid w:val="00272438"/>
    <w:rsid w:val="002727D8"/>
    <w:rsid w:val="00272B0C"/>
    <w:rsid w:val="00272B3B"/>
    <w:rsid w:val="00272D52"/>
    <w:rsid w:val="00272DCF"/>
    <w:rsid w:val="00273925"/>
    <w:rsid w:val="0027396A"/>
    <w:rsid w:val="002746A4"/>
    <w:rsid w:val="002746FC"/>
    <w:rsid w:val="00274851"/>
    <w:rsid w:val="00274EF8"/>
    <w:rsid w:val="00275233"/>
    <w:rsid w:val="00275393"/>
    <w:rsid w:val="0027572F"/>
    <w:rsid w:val="00275CCF"/>
    <w:rsid w:val="00276560"/>
    <w:rsid w:val="00276C7B"/>
    <w:rsid w:val="00276DE1"/>
    <w:rsid w:val="00276F0C"/>
    <w:rsid w:val="00276FD8"/>
    <w:rsid w:val="002770F3"/>
    <w:rsid w:val="002771AB"/>
    <w:rsid w:val="002777C1"/>
    <w:rsid w:val="0027793C"/>
    <w:rsid w:val="00277A80"/>
    <w:rsid w:val="00277CE3"/>
    <w:rsid w:val="00280809"/>
    <w:rsid w:val="00280B2E"/>
    <w:rsid w:val="00280B55"/>
    <w:rsid w:val="00281A45"/>
    <w:rsid w:val="002820BE"/>
    <w:rsid w:val="0028286C"/>
    <w:rsid w:val="00282B60"/>
    <w:rsid w:val="00282E46"/>
    <w:rsid w:val="002844A1"/>
    <w:rsid w:val="00284A5F"/>
    <w:rsid w:val="00286351"/>
    <w:rsid w:val="002864ED"/>
    <w:rsid w:val="00286840"/>
    <w:rsid w:val="00286A33"/>
    <w:rsid w:val="00286A80"/>
    <w:rsid w:val="00286EE0"/>
    <w:rsid w:val="0028720E"/>
    <w:rsid w:val="00287641"/>
    <w:rsid w:val="00287A51"/>
    <w:rsid w:val="00287B89"/>
    <w:rsid w:val="00287DD4"/>
    <w:rsid w:val="00287F1E"/>
    <w:rsid w:val="0029006E"/>
    <w:rsid w:val="0029038C"/>
    <w:rsid w:val="00290439"/>
    <w:rsid w:val="00290668"/>
    <w:rsid w:val="00290805"/>
    <w:rsid w:val="00290D4D"/>
    <w:rsid w:val="00290F59"/>
    <w:rsid w:val="002915FA"/>
    <w:rsid w:val="00291A58"/>
    <w:rsid w:val="0029274A"/>
    <w:rsid w:val="00292CBC"/>
    <w:rsid w:val="00293490"/>
    <w:rsid w:val="002937ED"/>
    <w:rsid w:val="00293A5A"/>
    <w:rsid w:val="00295162"/>
    <w:rsid w:val="002951FB"/>
    <w:rsid w:val="00295589"/>
    <w:rsid w:val="00295965"/>
    <w:rsid w:val="00295AEA"/>
    <w:rsid w:val="00295B19"/>
    <w:rsid w:val="00295EB6"/>
    <w:rsid w:val="0029619E"/>
    <w:rsid w:val="002965FD"/>
    <w:rsid w:val="00297350"/>
    <w:rsid w:val="0029783D"/>
    <w:rsid w:val="002A01AE"/>
    <w:rsid w:val="002A0630"/>
    <w:rsid w:val="002A0E94"/>
    <w:rsid w:val="002A1183"/>
    <w:rsid w:val="002A24DE"/>
    <w:rsid w:val="002A2A44"/>
    <w:rsid w:val="002A2CFC"/>
    <w:rsid w:val="002A3A53"/>
    <w:rsid w:val="002A5306"/>
    <w:rsid w:val="002A5395"/>
    <w:rsid w:val="002A5E18"/>
    <w:rsid w:val="002A68EF"/>
    <w:rsid w:val="002A7419"/>
    <w:rsid w:val="002A7603"/>
    <w:rsid w:val="002A7A63"/>
    <w:rsid w:val="002A7B60"/>
    <w:rsid w:val="002B0303"/>
    <w:rsid w:val="002B071E"/>
    <w:rsid w:val="002B082A"/>
    <w:rsid w:val="002B0CE4"/>
    <w:rsid w:val="002B1614"/>
    <w:rsid w:val="002B219B"/>
    <w:rsid w:val="002B2D67"/>
    <w:rsid w:val="002B3611"/>
    <w:rsid w:val="002B37A3"/>
    <w:rsid w:val="002B437C"/>
    <w:rsid w:val="002B4C0D"/>
    <w:rsid w:val="002B4E90"/>
    <w:rsid w:val="002B4F39"/>
    <w:rsid w:val="002B57BF"/>
    <w:rsid w:val="002B5B78"/>
    <w:rsid w:val="002B5C2F"/>
    <w:rsid w:val="002B673E"/>
    <w:rsid w:val="002B737C"/>
    <w:rsid w:val="002B78F1"/>
    <w:rsid w:val="002C0009"/>
    <w:rsid w:val="002C0B0B"/>
    <w:rsid w:val="002C0D6B"/>
    <w:rsid w:val="002C0EF6"/>
    <w:rsid w:val="002C105C"/>
    <w:rsid w:val="002C1195"/>
    <w:rsid w:val="002C1BAA"/>
    <w:rsid w:val="002C23C5"/>
    <w:rsid w:val="002C2708"/>
    <w:rsid w:val="002C294A"/>
    <w:rsid w:val="002C380A"/>
    <w:rsid w:val="002C387F"/>
    <w:rsid w:val="002C4387"/>
    <w:rsid w:val="002C4838"/>
    <w:rsid w:val="002C4A05"/>
    <w:rsid w:val="002C4DD6"/>
    <w:rsid w:val="002C5367"/>
    <w:rsid w:val="002C56AE"/>
    <w:rsid w:val="002C56CD"/>
    <w:rsid w:val="002C64B6"/>
    <w:rsid w:val="002C67C1"/>
    <w:rsid w:val="002C6968"/>
    <w:rsid w:val="002C6E1C"/>
    <w:rsid w:val="002C712B"/>
    <w:rsid w:val="002C7848"/>
    <w:rsid w:val="002C7CC5"/>
    <w:rsid w:val="002D050E"/>
    <w:rsid w:val="002D0783"/>
    <w:rsid w:val="002D09F4"/>
    <w:rsid w:val="002D19E1"/>
    <w:rsid w:val="002D2ED1"/>
    <w:rsid w:val="002D3B13"/>
    <w:rsid w:val="002D3E6A"/>
    <w:rsid w:val="002D3FFC"/>
    <w:rsid w:val="002D44A7"/>
    <w:rsid w:val="002D49C2"/>
    <w:rsid w:val="002D4BA3"/>
    <w:rsid w:val="002D4EFC"/>
    <w:rsid w:val="002D542A"/>
    <w:rsid w:val="002D5882"/>
    <w:rsid w:val="002D5896"/>
    <w:rsid w:val="002D5FCC"/>
    <w:rsid w:val="002D6007"/>
    <w:rsid w:val="002D636E"/>
    <w:rsid w:val="002D64F1"/>
    <w:rsid w:val="002D6A2A"/>
    <w:rsid w:val="002D6E66"/>
    <w:rsid w:val="002D6F37"/>
    <w:rsid w:val="002D70CE"/>
    <w:rsid w:val="002D71A7"/>
    <w:rsid w:val="002D73C7"/>
    <w:rsid w:val="002D7589"/>
    <w:rsid w:val="002D7E4E"/>
    <w:rsid w:val="002E025A"/>
    <w:rsid w:val="002E0338"/>
    <w:rsid w:val="002E0420"/>
    <w:rsid w:val="002E05EF"/>
    <w:rsid w:val="002E0B37"/>
    <w:rsid w:val="002E0D41"/>
    <w:rsid w:val="002E109B"/>
    <w:rsid w:val="002E18B1"/>
    <w:rsid w:val="002E1A8E"/>
    <w:rsid w:val="002E2C4F"/>
    <w:rsid w:val="002E2CAF"/>
    <w:rsid w:val="002E2F12"/>
    <w:rsid w:val="002E3268"/>
    <w:rsid w:val="002E3731"/>
    <w:rsid w:val="002E3743"/>
    <w:rsid w:val="002E38D6"/>
    <w:rsid w:val="002E3C1B"/>
    <w:rsid w:val="002E3F03"/>
    <w:rsid w:val="002E4200"/>
    <w:rsid w:val="002E4555"/>
    <w:rsid w:val="002E474E"/>
    <w:rsid w:val="002E48C3"/>
    <w:rsid w:val="002E4946"/>
    <w:rsid w:val="002E498D"/>
    <w:rsid w:val="002E51D1"/>
    <w:rsid w:val="002E5744"/>
    <w:rsid w:val="002E6794"/>
    <w:rsid w:val="002E6A7B"/>
    <w:rsid w:val="002E6E8B"/>
    <w:rsid w:val="002E71B3"/>
    <w:rsid w:val="002E72F4"/>
    <w:rsid w:val="002E74A7"/>
    <w:rsid w:val="002E7653"/>
    <w:rsid w:val="002E79CE"/>
    <w:rsid w:val="002E7C99"/>
    <w:rsid w:val="002E7F8C"/>
    <w:rsid w:val="002F0316"/>
    <w:rsid w:val="002F0746"/>
    <w:rsid w:val="002F07F3"/>
    <w:rsid w:val="002F11DF"/>
    <w:rsid w:val="002F13DF"/>
    <w:rsid w:val="002F15A2"/>
    <w:rsid w:val="002F1797"/>
    <w:rsid w:val="002F1863"/>
    <w:rsid w:val="002F1A62"/>
    <w:rsid w:val="002F2202"/>
    <w:rsid w:val="002F232D"/>
    <w:rsid w:val="002F24D8"/>
    <w:rsid w:val="002F2502"/>
    <w:rsid w:val="002F304F"/>
    <w:rsid w:val="002F3ABB"/>
    <w:rsid w:val="002F3D9A"/>
    <w:rsid w:val="002F3F63"/>
    <w:rsid w:val="002F4048"/>
    <w:rsid w:val="002F4705"/>
    <w:rsid w:val="002F4A4D"/>
    <w:rsid w:val="002F4BD3"/>
    <w:rsid w:val="002F5267"/>
    <w:rsid w:val="002F5615"/>
    <w:rsid w:val="002F56BB"/>
    <w:rsid w:val="002F58A7"/>
    <w:rsid w:val="002F5CA5"/>
    <w:rsid w:val="002F5E0A"/>
    <w:rsid w:val="002F5F59"/>
    <w:rsid w:val="002F620D"/>
    <w:rsid w:val="002F6253"/>
    <w:rsid w:val="002F691E"/>
    <w:rsid w:val="002F6E35"/>
    <w:rsid w:val="002F6F58"/>
    <w:rsid w:val="002F6F6F"/>
    <w:rsid w:val="002F70F8"/>
    <w:rsid w:val="002F762A"/>
    <w:rsid w:val="002F7918"/>
    <w:rsid w:val="002F7B40"/>
    <w:rsid w:val="002F7D72"/>
    <w:rsid w:val="003000DF"/>
    <w:rsid w:val="0030099C"/>
    <w:rsid w:val="00300C57"/>
    <w:rsid w:val="00300D70"/>
    <w:rsid w:val="00302A56"/>
    <w:rsid w:val="00302CE2"/>
    <w:rsid w:val="00302F58"/>
    <w:rsid w:val="00303140"/>
    <w:rsid w:val="003034C6"/>
    <w:rsid w:val="00303C69"/>
    <w:rsid w:val="00303CE6"/>
    <w:rsid w:val="00304054"/>
    <w:rsid w:val="003045EB"/>
    <w:rsid w:val="00304696"/>
    <w:rsid w:val="00304F44"/>
    <w:rsid w:val="003052E2"/>
    <w:rsid w:val="003057B0"/>
    <w:rsid w:val="003057B7"/>
    <w:rsid w:val="003059AC"/>
    <w:rsid w:val="00305DC9"/>
    <w:rsid w:val="0030623A"/>
    <w:rsid w:val="003072A0"/>
    <w:rsid w:val="00310175"/>
    <w:rsid w:val="00310C56"/>
    <w:rsid w:val="00310F55"/>
    <w:rsid w:val="0031217C"/>
    <w:rsid w:val="00312285"/>
    <w:rsid w:val="003122AA"/>
    <w:rsid w:val="00312434"/>
    <w:rsid w:val="00312795"/>
    <w:rsid w:val="00312BFA"/>
    <w:rsid w:val="00312DCB"/>
    <w:rsid w:val="00313AE8"/>
    <w:rsid w:val="00313B11"/>
    <w:rsid w:val="00313D10"/>
    <w:rsid w:val="003140E4"/>
    <w:rsid w:val="003146AF"/>
    <w:rsid w:val="00314D6A"/>
    <w:rsid w:val="0031507A"/>
    <w:rsid w:val="003152B5"/>
    <w:rsid w:val="00315BD5"/>
    <w:rsid w:val="00315BF9"/>
    <w:rsid w:val="003163E1"/>
    <w:rsid w:val="00316591"/>
    <w:rsid w:val="003166D6"/>
    <w:rsid w:val="003166F2"/>
    <w:rsid w:val="00316874"/>
    <w:rsid w:val="00316B07"/>
    <w:rsid w:val="00317834"/>
    <w:rsid w:val="00317B9D"/>
    <w:rsid w:val="00317CDA"/>
    <w:rsid w:val="00317F1C"/>
    <w:rsid w:val="00320166"/>
    <w:rsid w:val="00320A97"/>
    <w:rsid w:val="00320E28"/>
    <w:rsid w:val="00321136"/>
    <w:rsid w:val="00321191"/>
    <w:rsid w:val="00321243"/>
    <w:rsid w:val="0032145B"/>
    <w:rsid w:val="003227C5"/>
    <w:rsid w:val="003227D3"/>
    <w:rsid w:val="0032280B"/>
    <w:rsid w:val="00322D66"/>
    <w:rsid w:val="00322DDA"/>
    <w:rsid w:val="00323131"/>
    <w:rsid w:val="003233F2"/>
    <w:rsid w:val="0032402A"/>
    <w:rsid w:val="003240DF"/>
    <w:rsid w:val="0032411F"/>
    <w:rsid w:val="003242A8"/>
    <w:rsid w:val="00324705"/>
    <w:rsid w:val="003248FC"/>
    <w:rsid w:val="00324C3D"/>
    <w:rsid w:val="00324D17"/>
    <w:rsid w:val="00324F1E"/>
    <w:rsid w:val="003252A3"/>
    <w:rsid w:val="003255FC"/>
    <w:rsid w:val="00325E50"/>
    <w:rsid w:val="00325FFB"/>
    <w:rsid w:val="0032655C"/>
    <w:rsid w:val="003268A1"/>
    <w:rsid w:val="00326B4F"/>
    <w:rsid w:val="00326F8A"/>
    <w:rsid w:val="0032702B"/>
    <w:rsid w:val="00327A64"/>
    <w:rsid w:val="00327FD2"/>
    <w:rsid w:val="0033052D"/>
    <w:rsid w:val="00330BF4"/>
    <w:rsid w:val="00330C03"/>
    <w:rsid w:val="00330DD0"/>
    <w:rsid w:val="00330F12"/>
    <w:rsid w:val="003313A1"/>
    <w:rsid w:val="00331DB5"/>
    <w:rsid w:val="003327FF"/>
    <w:rsid w:val="00332FAD"/>
    <w:rsid w:val="00333B54"/>
    <w:rsid w:val="00333B8C"/>
    <w:rsid w:val="00333D52"/>
    <w:rsid w:val="00334135"/>
    <w:rsid w:val="00334C5E"/>
    <w:rsid w:val="003356DA"/>
    <w:rsid w:val="00335A43"/>
    <w:rsid w:val="00335AD3"/>
    <w:rsid w:val="00335B6C"/>
    <w:rsid w:val="00335F59"/>
    <w:rsid w:val="0033607A"/>
    <w:rsid w:val="00336CA9"/>
    <w:rsid w:val="0033702E"/>
    <w:rsid w:val="00337795"/>
    <w:rsid w:val="00337863"/>
    <w:rsid w:val="00337932"/>
    <w:rsid w:val="00337DA5"/>
    <w:rsid w:val="00337EF9"/>
    <w:rsid w:val="00337FD3"/>
    <w:rsid w:val="00340417"/>
    <w:rsid w:val="003405E4"/>
    <w:rsid w:val="00340600"/>
    <w:rsid w:val="00340940"/>
    <w:rsid w:val="0034099E"/>
    <w:rsid w:val="00340D6B"/>
    <w:rsid w:val="003410C8"/>
    <w:rsid w:val="0034127A"/>
    <w:rsid w:val="00341B50"/>
    <w:rsid w:val="003424DC"/>
    <w:rsid w:val="00342773"/>
    <w:rsid w:val="00342835"/>
    <w:rsid w:val="003429CE"/>
    <w:rsid w:val="00342E67"/>
    <w:rsid w:val="0034318F"/>
    <w:rsid w:val="003436AA"/>
    <w:rsid w:val="003439C8"/>
    <w:rsid w:val="00344171"/>
    <w:rsid w:val="003445AA"/>
    <w:rsid w:val="003448CF"/>
    <w:rsid w:val="00344935"/>
    <w:rsid w:val="003449CD"/>
    <w:rsid w:val="00345128"/>
    <w:rsid w:val="00345201"/>
    <w:rsid w:val="00345353"/>
    <w:rsid w:val="003458C3"/>
    <w:rsid w:val="00345A72"/>
    <w:rsid w:val="00345BCE"/>
    <w:rsid w:val="003461F1"/>
    <w:rsid w:val="00346576"/>
    <w:rsid w:val="00346614"/>
    <w:rsid w:val="003466B5"/>
    <w:rsid w:val="0034672F"/>
    <w:rsid w:val="00346CAD"/>
    <w:rsid w:val="00347DDF"/>
    <w:rsid w:val="0035031E"/>
    <w:rsid w:val="00350867"/>
    <w:rsid w:val="00351052"/>
    <w:rsid w:val="0035116C"/>
    <w:rsid w:val="003512EF"/>
    <w:rsid w:val="00351A74"/>
    <w:rsid w:val="00351E0F"/>
    <w:rsid w:val="0035265C"/>
    <w:rsid w:val="00352DEC"/>
    <w:rsid w:val="00352FF0"/>
    <w:rsid w:val="00353114"/>
    <w:rsid w:val="00353A56"/>
    <w:rsid w:val="00353A6B"/>
    <w:rsid w:val="00353C1D"/>
    <w:rsid w:val="00354981"/>
    <w:rsid w:val="003551A2"/>
    <w:rsid w:val="00355202"/>
    <w:rsid w:val="0035584B"/>
    <w:rsid w:val="00355F3C"/>
    <w:rsid w:val="00355FB8"/>
    <w:rsid w:val="00355FC8"/>
    <w:rsid w:val="003560B4"/>
    <w:rsid w:val="0035656F"/>
    <w:rsid w:val="0035676A"/>
    <w:rsid w:val="00356BEC"/>
    <w:rsid w:val="0035730A"/>
    <w:rsid w:val="00357400"/>
    <w:rsid w:val="00357646"/>
    <w:rsid w:val="00357A26"/>
    <w:rsid w:val="00357D04"/>
    <w:rsid w:val="00357D59"/>
    <w:rsid w:val="0036046E"/>
    <w:rsid w:val="00360554"/>
    <w:rsid w:val="00360D3F"/>
    <w:rsid w:val="00361055"/>
    <w:rsid w:val="003612F7"/>
    <w:rsid w:val="003613AB"/>
    <w:rsid w:val="003618E9"/>
    <w:rsid w:val="00361B52"/>
    <w:rsid w:val="00361EA3"/>
    <w:rsid w:val="00361FB5"/>
    <w:rsid w:val="00362497"/>
    <w:rsid w:val="00362AC2"/>
    <w:rsid w:val="00362C70"/>
    <w:rsid w:val="00362C83"/>
    <w:rsid w:val="00362F1B"/>
    <w:rsid w:val="003635F1"/>
    <w:rsid w:val="003635F3"/>
    <w:rsid w:val="00363CC3"/>
    <w:rsid w:val="003640BA"/>
    <w:rsid w:val="003643E2"/>
    <w:rsid w:val="003644D9"/>
    <w:rsid w:val="00364753"/>
    <w:rsid w:val="00364960"/>
    <w:rsid w:val="00365E85"/>
    <w:rsid w:val="00366220"/>
    <w:rsid w:val="00366588"/>
    <w:rsid w:val="00366A85"/>
    <w:rsid w:val="00366BBD"/>
    <w:rsid w:val="00367066"/>
    <w:rsid w:val="003670F2"/>
    <w:rsid w:val="0036719F"/>
    <w:rsid w:val="0036773C"/>
    <w:rsid w:val="003678A4"/>
    <w:rsid w:val="00367D39"/>
    <w:rsid w:val="00370462"/>
    <w:rsid w:val="0037055E"/>
    <w:rsid w:val="0037068D"/>
    <w:rsid w:val="00370A93"/>
    <w:rsid w:val="0037108C"/>
    <w:rsid w:val="0037129B"/>
    <w:rsid w:val="003712AF"/>
    <w:rsid w:val="003718C0"/>
    <w:rsid w:val="00371ACB"/>
    <w:rsid w:val="00371BBB"/>
    <w:rsid w:val="00372029"/>
    <w:rsid w:val="003720A5"/>
    <w:rsid w:val="003720FB"/>
    <w:rsid w:val="00372171"/>
    <w:rsid w:val="0037246D"/>
    <w:rsid w:val="00372AAB"/>
    <w:rsid w:val="00372BBA"/>
    <w:rsid w:val="0037317C"/>
    <w:rsid w:val="00373A54"/>
    <w:rsid w:val="0037455F"/>
    <w:rsid w:val="00374716"/>
    <w:rsid w:val="003747DD"/>
    <w:rsid w:val="00374969"/>
    <w:rsid w:val="003749D0"/>
    <w:rsid w:val="00374C9F"/>
    <w:rsid w:val="003752BC"/>
    <w:rsid w:val="0037608C"/>
    <w:rsid w:val="003760CF"/>
    <w:rsid w:val="00376F7C"/>
    <w:rsid w:val="00377963"/>
    <w:rsid w:val="00377ABF"/>
    <w:rsid w:val="00377CD9"/>
    <w:rsid w:val="003803FB"/>
    <w:rsid w:val="003807B6"/>
    <w:rsid w:val="003808E7"/>
    <w:rsid w:val="00380B5F"/>
    <w:rsid w:val="0038151B"/>
    <w:rsid w:val="0038166B"/>
    <w:rsid w:val="00381CD1"/>
    <w:rsid w:val="00382415"/>
    <w:rsid w:val="003824E2"/>
    <w:rsid w:val="0038286A"/>
    <w:rsid w:val="00383112"/>
    <w:rsid w:val="0038334D"/>
    <w:rsid w:val="003834BE"/>
    <w:rsid w:val="00383ABF"/>
    <w:rsid w:val="00383AFD"/>
    <w:rsid w:val="00383C3F"/>
    <w:rsid w:val="00383CA5"/>
    <w:rsid w:val="00383EA0"/>
    <w:rsid w:val="00383F12"/>
    <w:rsid w:val="003840BB"/>
    <w:rsid w:val="0038462A"/>
    <w:rsid w:val="00384733"/>
    <w:rsid w:val="00384B8E"/>
    <w:rsid w:val="00384EC9"/>
    <w:rsid w:val="0038514A"/>
    <w:rsid w:val="00385BEF"/>
    <w:rsid w:val="003864A9"/>
    <w:rsid w:val="00386996"/>
    <w:rsid w:val="00386CBD"/>
    <w:rsid w:val="0038735F"/>
    <w:rsid w:val="00387412"/>
    <w:rsid w:val="0038743B"/>
    <w:rsid w:val="00387541"/>
    <w:rsid w:val="003877B8"/>
    <w:rsid w:val="00387850"/>
    <w:rsid w:val="00387E1D"/>
    <w:rsid w:val="003907EF"/>
    <w:rsid w:val="00390F40"/>
    <w:rsid w:val="00391BC7"/>
    <w:rsid w:val="00391BCE"/>
    <w:rsid w:val="00391BEA"/>
    <w:rsid w:val="003928B2"/>
    <w:rsid w:val="003928F9"/>
    <w:rsid w:val="00392972"/>
    <w:rsid w:val="00392A1B"/>
    <w:rsid w:val="00392F12"/>
    <w:rsid w:val="003936BF"/>
    <w:rsid w:val="00393A7E"/>
    <w:rsid w:val="00393F55"/>
    <w:rsid w:val="00394875"/>
    <w:rsid w:val="00394B8D"/>
    <w:rsid w:val="00394DC9"/>
    <w:rsid w:val="00394FD1"/>
    <w:rsid w:val="003951A7"/>
    <w:rsid w:val="00395AE5"/>
    <w:rsid w:val="00395D41"/>
    <w:rsid w:val="00396552"/>
    <w:rsid w:val="00396853"/>
    <w:rsid w:val="003973D6"/>
    <w:rsid w:val="003977CD"/>
    <w:rsid w:val="00397976"/>
    <w:rsid w:val="00397D4E"/>
    <w:rsid w:val="00397E09"/>
    <w:rsid w:val="00397E14"/>
    <w:rsid w:val="003A0051"/>
    <w:rsid w:val="003A0495"/>
    <w:rsid w:val="003A0597"/>
    <w:rsid w:val="003A0C99"/>
    <w:rsid w:val="003A0F92"/>
    <w:rsid w:val="003A1010"/>
    <w:rsid w:val="003A1266"/>
    <w:rsid w:val="003A12A7"/>
    <w:rsid w:val="003A12DC"/>
    <w:rsid w:val="003A17D6"/>
    <w:rsid w:val="003A25DA"/>
    <w:rsid w:val="003A2BEC"/>
    <w:rsid w:val="003A2D4B"/>
    <w:rsid w:val="003A3443"/>
    <w:rsid w:val="003A4659"/>
    <w:rsid w:val="003A4D5F"/>
    <w:rsid w:val="003A54EC"/>
    <w:rsid w:val="003A5B23"/>
    <w:rsid w:val="003A5D31"/>
    <w:rsid w:val="003A60AD"/>
    <w:rsid w:val="003A614B"/>
    <w:rsid w:val="003A665E"/>
    <w:rsid w:val="003A6A22"/>
    <w:rsid w:val="003A6E1C"/>
    <w:rsid w:val="003A6E97"/>
    <w:rsid w:val="003A72C1"/>
    <w:rsid w:val="003A7473"/>
    <w:rsid w:val="003A79CF"/>
    <w:rsid w:val="003A7DCB"/>
    <w:rsid w:val="003B07F6"/>
    <w:rsid w:val="003B092D"/>
    <w:rsid w:val="003B0A1B"/>
    <w:rsid w:val="003B0BD5"/>
    <w:rsid w:val="003B150B"/>
    <w:rsid w:val="003B154C"/>
    <w:rsid w:val="003B16FF"/>
    <w:rsid w:val="003B1C84"/>
    <w:rsid w:val="003B1FB7"/>
    <w:rsid w:val="003B22C7"/>
    <w:rsid w:val="003B296F"/>
    <w:rsid w:val="003B2F12"/>
    <w:rsid w:val="003B3AA2"/>
    <w:rsid w:val="003B3AE7"/>
    <w:rsid w:val="003B40E6"/>
    <w:rsid w:val="003B448E"/>
    <w:rsid w:val="003B47EB"/>
    <w:rsid w:val="003B4990"/>
    <w:rsid w:val="003B4A0A"/>
    <w:rsid w:val="003B4A69"/>
    <w:rsid w:val="003B4B29"/>
    <w:rsid w:val="003B4E47"/>
    <w:rsid w:val="003B5360"/>
    <w:rsid w:val="003B5406"/>
    <w:rsid w:val="003B5623"/>
    <w:rsid w:val="003B5980"/>
    <w:rsid w:val="003B5A7B"/>
    <w:rsid w:val="003B5E90"/>
    <w:rsid w:val="003B6662"/>
    <w:rsid w:val="003B6A69"/>
    <w:rsid w:val="003B6C0D"/>
    <w:rsid w:val="003B6DC6"/>
    <w:rsid w:val="003B7215"/>
    <w:rsid w:val="003B7262"/>
    <w:rsid w:val="003B7ED6"/>
    <w:rsid w:val="003C07DD"/>
    <w:rsid w:val="003C0FF5"/>
    <w:rsid w:val="003C1549"/>
    <w:rsid w:val="003C17F0"/>
    <w:rsid w:val="003C1BF8"/>
    <w:rsid w:val="003C26D9"/>
    <w:rsid w:val="003C2A92"/>
    <w:rsid w:val="003C2D4B"/>
    <w:rsid w:val="003C321E"/>
    <w:rsid w:val="003C3412"/>
    <w:rsid w:val="003C349E"/>
    <w:rsid w:val="003C34DB"/>
    <w:rsid w:val="003C356B"/>
    <w:rsid w:val="003C35A6"/>
    <w:rsid w:val="003C3CE0"/>
    <w:rsid w:val="003C402B"/>
    <w:rsid w:val="003C4083"/>
    <w:rsid w:val="003C4A4F"/>
    <w:rsid w:val="003C4BF2"/>
    <w:rsid w:val="003C55BA"/>
    <w:rsid w:val="003C5BF2"/>
    <w:rsid w:val="003C5CBB"/>
    <w:rsid w:val="003C5D55"/>
    <w:rsid w:val="003C602D"/>
    <w:rsid w:val="003C6194"/>
    <w:rsid w:val="003C6699"/>
    <w:rsid w:val="003C67AC"/>
    <w:rsid w:val="003C6813"/>
    <w:rsid w:val="003C71D2"/>
    <w:rsid w:val="003C77F3"/>
    <w:rsid w:val="003C7B7B"/>
    <w:rsid w:val="003C7F85"/>
    <w:rsid w:val="003D027D"/>
    <w:rsid w:val="003D0469"/>
    <w:rsid w:val="003D051D"/>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93"/>
    <w:rsid w:val="003D4BE3"/>
    <w:rsid w:val="003D5302"/>
    <w:rsid w:val="003D5AE4"/>
    <w:rsid w:val="003D60B9"/>
    <w:rsid w:val="003D6B0E"/>
    <w:rsid w:val="003D70F5"/>
    <w:rsid w:val="003D71F7"/>
    <w:rsid w:val="003D787D"/>
    <w:rsid w:val="003D7B9B"/>
    <w:rsid w:val="003D7B9F"/>
    <w:rsid w:val="003E034C"/>
    <w:rsid w:val="003E0550"/>
    <w:rsid w:val="003E079D"/>
    <w:rsid w:val="003E07DA"/>
    <w:rsid w:val="003E0D31"/>
    <w:rsid w:val="003E0DC0"/>
    <w:rsid w:val="003E0F71"/>
    <w:rsid w:val="003E15F2"/>
    <w:rsid w:val="003E1749"/>
    <w:rsid w:val="003E195C"/>
    <w:rsid w:val="003E1B46"/>
    <w:rsid w:val="003E1D7F"/>
    <w:rsid w:val="003E1DB3"/>
    <w:rsid w:val="003E2812"/>
    <w:rsid w:val="003E293C"/>
    <w:rsid w:val="003E33FC"/>
    <w:rsid w:val="003E4017"/>
    <w:rsid w:val="003E431D"/>
    <w:rsid w:val="003E4BC6"/>
    <w:rsid w:val="003E555A"/>
    <w:rsid w:val="003E566C"/>
    <w:rsid w:val="003E5BCC"/>
    <w:rsid w:val="003E5D27"/>
    <w:rsid w:val="003E618E"/>
    <w:rsid w:val="003E665F"/>
    <w:rsid w:val="003E68F3"/>
    <w:rsid w:val="003E6A67"/>
    <w:rsid w:val="003F0328"/>
    <w:rsid w:val="003F03AC"/>
    <w:rsid w:val="003F0772"/>
    <w:rsid w:val="003F0916"/>
    <w:rsid w:val="003F09FB"/>
    <w:rsid w:val="003F1464"/>
    <w:rsid w:val="003F1653"/>
    <w:rsid w:val="003F1713"/>
    <w:rsid w:val="003F18FC"/>
    <w:rsid w:val="003F19E0"/>
    <w:rsid w:val="003F1ABD"/>
    <w:rsid w:val="003F1BCD"/>
    <w:rsid w:val="003F1D1B"/>
    <w:rsid w:val="003F1E39"/>
    <w:rsid w:val="003F240B"/>
    <w:rsid w:val="003F2CB0"/>
    <w:rsid w:val="003F2E6D"/>
    <w:rsid w:val="003F35D8"/>
    <w:rsid w:val="003F365C"/>
    <w:rsid w:val="003F3CC1"/>
    <w:rsid w:val="003F3D2F"/>
    <w:rsid w:val="003F4283"/>
    <w:rsid w:val="003F54FA"/>
    <w:rsid w:val="003F5C4F"/>
    <w:rsid w:val="003F600C"/>
    <w:rsid w:val="003F6027"/>
    <w:rsid w:val="003F6116"/>
    <w:rsid w:val="003F6464"/>
    <w:rsid w:val="003F648E"/>
    <w:rsid w:val="003F6AB7"/>
    <w:rsid w:val="003F6BEC"/>
    <w:rsid w:val="003F7113"/>
    <w:rsid w:val="003F78F8"/>
    <w:rsid w:val="003F7A9D"/>
    <w:rsid w:val="0040054B"/>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2F14"/>
    <w:rsid w:val="004032F0"/>
    <w:rsid w:val="004032FD"/>
    <w:rsid w:val="00403E78"/>
    <w:rsid w:val="00403F85"/>
    <w:rsid w:val="0040453E"/>
    <w:rsid w:val="00404ACF"/>
    <w:rsid w:val="00404B62"/>
    <w:rsid w:val="00404D74"/>
    <w:rsid w:val="0040504A"/>
    <w:rsid w:val="004055C2"/>
    <w:rsid w:val="00405C3C"/>
    <w:rsid w:val="00406202"/>
    <w:rsid w:val="00406761"/>
    <w:rsid w:val="00406A42"/>
    <w:rsid w:val="00406C8C"/>
    <w:rsid w:val="00407028"/>
    <w:rsid w:val="00407196"/>
    <w:rsid w:val="004071A5"/>
    <w:rsid w:val="00407921"/>
    <w:rsid w:val="004079D8"/>
    <w:rsid w:val="0041026F"/>
    <w:rsid w:val="00410CE2"/>
    <w:rsid w:val="00410D3F"/>
    <w:rsid w:val="00411416"/>
    <w:rsid w:val="00411765"/>
    <w:rsid w:val="00411992"/>
    <w:rsid w:val="00412057"/>
    <w:rsid w:val="00412361"/>
    <w:rsid w:val="004123FC"/>
    <w:rsid w:val="00412670"/>
    <w:rsid w:val="0041297F"/>
    <w:rsid w:val="00412AE3"/>
    <w:rsid w:val="00412B22"/>
    <w:rsid w:val="004133B2"/>
    <w:rsid w:val="00413A08"/>
    <w:rsid w:val="00413B54"/>
    <w:rsid w:val="00414904"/>
    <w:rsid w:val="00414938"/>
    <w:rsid w:val="00414DB7"/>
    <w:rsid w:val="00414F13"/>
    <w:rsid w:val="004152B5"/>
    <w:rsid w:val="00415D62"/>
    <w:rsid w:val="004165DD"/>
    <w:rsid w:val="00416DE2"/>
    <w:rsid w:val="004173CD"/>
    <w:rsid w:val="00417DAA"/>
    <w:rsid w:val="0042011C"/>
    <w:rsid w:val="00420602"/>
    <w:rsid w:val="0042086D"/>
    <w:rsid w:val="00420DA6"/>
    <w:rsid w:val="004219C9"/>
    <w:rsid w:val="00421A64"/>
    <w:rsid w:val="00421C29"/>
    <w:rsid w:val="004222B2"/>
    <w:rsid w:val="00422302"/>
    <w:rsid w:val="0042244C"/>
    <w:rsid w:val="00422818"/>
    <w:rsid w:val="00422DAA"/>
    <w:rsid w:val="00423092"/>
    <w:rsid w:val="00423965"/>
    <w:rsid w:val="004239FB"/>
    <w:rsid w:val="00423EAB"/>
    <w:rsid w:val="004242BF"/>
    <w:rsid w:val="00424357"/>
    <w:rsid w:val="004243B5"/>
    <w:rsid w:val="004249DC"/>
    <w:rsid w:val="00424F47"/>
    <w:rsid w:val="00425977"/>
    <w:rsid w:val="00425D04"/>
    <w:rsid w:val="00425D82"/>
    <w:rsid w:val="00425E7E"/>
    <w:rsid w:val="0042627F"/>
    <w:rsid w:val="00426602"/>
    <w:rsid w:val="00426880"/>
    <w:rsid w:val="0042711A"/>
    <w:rsid w:val="00427387"/>
    <w:rsid w:val="00427408"/>
    <w:rsid w:val="004308CB"/>
    <w:rsid w:val="00430A7C"/>
    <w:rsid w:val="00430B5D"/>
    <w:rsid w:val="00430C0D"/>
    <w:rsid w:val="00430D46"/>
    <w:rsid w:val="0043122D"/>
    <w:rsid w:val="00431517"/>
    <w:rsid w:val="004315FB"/>
    <w:rsid w:val="00431A25"/>
    <w:rsid w:val="00431DAA"/>
    <w:rsid w:val="00432650"/>
    <w:rsid w:val="004327BD"/>
    <w:rsid w:val="00432EEB"/>
    <w:rsid w:val="00433D07"/>
    <w:rsid w:val="00433E80"/>
    <w:rsid w:val="0043410A"/>
    <w:rsid w:val="004344CC"/>
    <w:rsid w:val="004344F8"/>
    <w:rsid w:val="00434602"/>
    <w:rsid w:val="0043470B"/>
    <w:rsid w:val="00434AF5"/>
    <w:rsid w:val="00434BE8"/>
    <w:rsid w:val="00434F17"/>
    <w:rsid w:val="00434F18"/>
    <w:rsid w:val="0043583C"/>
    <w:rsid w:val="00435867"/>
    <w:rsid w:val="00435BE5"/>
    <w:rsid w:val="0043631B"/>
    <w:rsid w:val="004365F9"/>
    <w:rsid w:val="004369F4"/>
    <w:rsid w:val="00436C9A"/>
    <w:rsid w:val="00437118"/>
    <w:rsid w:val="004374BE"/>
    <w:rsid w:val="00437601"/>
    <w:rsid w:val="0043765C"/>
    <w:rsid w:val="00437871"/>
    <w:rsid w:val="00437A40"/>
    <w:rsid w:val="00437A68"/>
    <w:rsid w:val="00437A6D"/>
    <w:rsid w:val="004404B8"/>
    <w:rsid w:val="004405A7"/>
    <w:rsid w:val="00440C66"/>
    <w:rsid w:val="00441436"/>
    <w:rsid w:val="00441A8C"/>
    <w:rsid w:val="00441D98"/>
    <w:rsid w:val="00441EE7"/>
    <w:rsid w:val="00441F22"/>
    <w:rsid w:val="00442102"/>
    <w:rsid w:val="004428E9"/>
    <w:rsid w:val="00442F31"/>
    <w:rsid w:val="004437CA"/>
    <w:rsid w:val="00443E8C"/>
    <w:rsid w:val="004441F3"/>
    <w:rsid w:val="0044445E"/>
    <w:rsid w:val="0044446B"/>
    <w:rsid w:val="00444497"/>
    <w:rsid w:val="00444961"/>
    <w:rsid w:val="0044501A"/>
    <w:rsid w:val="004453A4"/>
    <w:rsid w:val="00445B53"/>
    <w:rsid w:val="00445DA8"/>
    <w:rsid w:val="00446383"/>
    <w:rsid w:val="00446645"/>
    <w:rsid w:val="00446AA7"/>
    <w:rsid w:val="00446C74"/>
    <w:rsid w:val="004476F2"/>
    <w:rsid w:val="00447978"/>
    <w:rsid w:val="00447A08"/>
    <w:rsid w:val="00450009"/>
    <w:rsid w:val="004502D2"/>
    <w:rsid w:val="004506EC"/>
    <w:rsid w:val="004506FA"/>
    <w:rsid w:val="00451189"/>
    <w:rsid w:val="0045147F"/>
    <w:rsid w:val="004519FA"/>
    <w:rsid w:val="00451A52"/>
    <w:rsid w:val="00451CBD"/>
    <w:rsid w:val="00451EAA"/>
    <w:rsid w:val="00451EB7"/>
    <w:rsid w:val="00452520"/>
    <w:rsid w:val="004527EC"/>
    <w:rsid w:val="00452BEA"/>
    <w:rsid w:val="00452C66"/>
    <w:rsid w:val="00452E9C"/>
    <w:rsid w:val="00453613"/>
    <w:rsid w:val="004539E7"/>
    <w:rsid w:val="00453FCE"/>
    <w:rsid w:val="004540EA"/>
    <w:rsid w:val="004543C2"/>
    <w:rsid w:val="0045475B"/>
    <w:rsid w:val="00454C15"/>
    <w:rsid w:val="004553B0"/>
    <w:rsid w:val="0045627D"/>
    <w:rsid w:val="004566A1"/>
    <w:rsid w:val="004573B9"/>
    <w:rsid w:val="00457499"/>
    <w:rsid w:val="00457FE9"/>
    <w:rsid w:val="00460064"/>
    <w:rsid w:val="00460471"/>
    <w:rsid w:val="004606D1"/>
    <w:rsid w:val="0046132D"/>
    <w:rsid w:val="004615F9"/>
    <w:rsid w:val="00461820"/>
    <w:rsid w:val="0046184F"/>
    <w:rsid w:val="00461A7C"/>
    <w:rsid w:val="00461CC8"/>
    <w:rsid w:val="00461DAF"/>
    <w:rsid w:val="004620D5"/>
    <w:rsid w:val="00462321"/>
    <w:rsid w:val="004624E0"/>
    <w:rsid w:val="00462978"/>
    <w:rsid w:val="00462B29"/>
    <w:rsid w:val="00463276"/>
    <w:rsid w:val="0046398C"/>
    <w:rsid w:val="00463CBB"/>
    <w:rsid w:val="00463D56"/>
    <w:rsid w:val="00464360"/>
    <w:rsid w:val="00464790"/>
    <w:rsid w:val="004648FF"/>
    <w:rsid w:val="00464DF8"/>
    <w:rsid w:val="0046528F"/>
    <w:rsid w:val="0046560E"/>
    <w:rsid w:val="00465ED3"/>
    <w:rsid w:val="00466382"/>
    <w:rsid w:val="004668A5"/>
    <w:rsid w:val="00466DB1"/>
    <w:rsid w:val="004675B6"/>
    <w:rsid w:val="00467ADC"/>
    <w:rsid w:val="00467B83"/>
    <w:rsid w:val="00467BEB"/>
    <w:rsid w:val="00467E8A"/>
    <w:rsid w:val="0047002A"/>
    <w:rsid w:val="0047010C"/>
    <w:rsid w:val="004704E5"/>
    <w:rsid w:val="00470A02"/>
    <w:rsid w:val="00470A0A"/>
    <w:rsid w:val="00471080"/>
    <w:rsid w:val="0047141C"/>
    <w:rsid w:val="00471E64"/>
    <w:rsid w:val="00471F87"/>
    <w:rsid w:val="00472ACB"/>
    <w:rsid w:val="00472C9B"/>
    <w:rsid w:val="00472E15"/>
    <w:rsid w:val="004733FE"/>
    <w:rsid w:val="004734A2"/>
    <w:rsid w:val="00473652"/>
    <w:rsid w:val="004737CC"/>
    <w:rsid w:val="004739CC"/>
    <w:rsid w:val="00473A71"/>
    <w:rsid w:val="00473B50"/>
    <w:rsid w:val="00473D86"/>
    <w:rsid w:val="00473E59"/>
    <w:rsid w:val="004742CE"/>
    <w:rsid w:val="004743C0"/>
    <w:rsid w:val="00474569"/>
    <w:rsid w:val="004747ED"/>
    <w:rsid w:val="0047504F"/>
    <w:rsid w:val="00475110"/>
    <w:rsid w:val="0047556C"/>
    <w:rsid w:val="00475864"/>
    <w:rsid w:val="00475AD4"/>
    <w:rsid w:val="00475B38"/>
    <w:rsid w:val="00475B8E"/>
    <w:rsid w:val="00475BBB"/>
    <w:rsid w:val="00476310"/>
    <w:rsid w:val="004769AB"/>
    <w:rsid w:val="00476A1A"/>
    <w:rsid w:val="00476EFC"/>
    <w:rsid w:val="00477055"/>
    <w:rsid w:val="0047725D"/>
    <w:rsid w:val="004779DF"/>
    <w:rsid w:val="00477B2C"/>
    <w:rsid w:val="00480279"/>
    <w:rsid w:val="00480AD6"/>
    <w:rsid w:val="004816DA"/>
    <w:rsid w:val="00481952"/>
    <w:rsid w:val="00482134"/>
    <w:rsid w:val="0048297B"/>
    <w:rsid w:val="00482A50"/>
    <w:rsid w:val="00482DEC"/>
    <w:rsid w:val="0048305D"/>
    <w:rsid w:val="00483125"/>
    <w:rsid w:val="004834E5"/>
    <w:rsid w:val="004835C1"/>
    <w:rsid w:val="0048368A"/>
    <w:rsid w:val="004836E0"/>
    <w:rsid w:val="00483CB7"/>
    <w:rsid w:val="00483CE4"/>
    <w:rsid w:val="0048464E"/>
    <w:rsid w:val="00484F49"/>
    <w:rsid w:val="004858D3"/>
    <w:rsid w:val="00485C11"/>
    <w:rsid w:val="00485C33"/>
    <w:rsid w:val="00485FA0"/>
    <w:rsid w:val="00485FBA"/>
    <w:rsid w:val="0048640F"/>
    <w:rsid w:val="00486507"/>
    <w:rsid w:val="00486CC6"/>
    <w:rsid w:val="00487297"/>
    <w:rsid w:val="00487610"/>
    <w:rsid w:val="00487676"/>
    <w:rsid w:val="00487B8D"/>
    <w:rsid w:val="00487C9E"/>
    <w:rsid w:val="00487F9C"/>
    <w:rsid w:val="00490094"/>
    <w:rsid w:val="0049047B"/>
    <w:rsid w:val="004906B7"/>
    <w:rsid w:val="00490A47"/>
    <w:rsid w:val="00490B66"/>
    <w:rsid w:val="0049150E"/>
    <w:rsid w:val="00491EA0"/>
    <w:rsid w:val="004920E2"/>
    <w:rsid w:val="00492215"/>
    <w:rsid w:val="0049241A"/>
    <w:rsid w:val="00492586"/>
    <w:rsid w:val="00492621"/>
    <w:rsid w:val="00492706"/>
    <w:rsid w:val="004928E6"/>
    <w:rsid w:val="00492E55"/>
    <w:rsid w:val="00493158"/>
    <w:rsid w:val="004931FF"/>
    <w:rsid w:val="004935C4"/>
    <w:rsid w:val="00493BD9"/>
    <w:rsid w:val="00493CB4"/>
    <w:rsid w:val="00494700"/>
    <w:rsid w:val="00494A63"/>
    <w:rsid w:val="004951DC"/>
    <w:rsid w:val="00495A7E"/>
    <w:rsid w:val="00495D54"/>
    <w:rsid w:val="00496709"/>
    <w:rsid w:val="004967B3"/>
    <w:rsid w:val="00496EC2"/>
    <w:rsid w:val="00497B26"/>
    <w:rsid w:val="004A015D"/>
    <w:rsid w:val="004A0670"/>
    <w:rsid w:val="004A0DF7"/>
    <w:rsid w:val="004A12C0"/>
    <w:rsid w:val="004A1CB5"/>
    <w:rsid w:val="004A1EF9"/>
    <w:rsid w:val="004A21A0"/>
    <w:rsid w:val="004A256A"/>
    <w:rsid w:val="004A31A6"/>
    <w:rsid w:val="004A3BB2"/>
    <w:rsid w:val="004A3F33"/>
    <w:rsid w:val="004A3FA4"/>
    <w:rsid w:val="004A4343"/>
    <w:rsid w:val="004A4F09"/>
    <w:rsid w:val="004A519E"/>
    <w:rsid w:val="004A54DF"/>
    <w:rsid w:val="004A5E8D"/>
    <w:rsid w:val="004A6558"/>
    <w:rsid w:val="004A6830"/>
    <w:rsid w:val="004A6C8C"/>
    <w:rsid w:val="004A719C"/>
    <w:rsid w:val="004A72BC"/>
    <w:rsid w:val="004A7382"/>
    <w:rsid w:val="004A7401"/>
    <w:rsid w:val="004A7CF2"/>
    <w:rsid w:val="004B025C"/>
    <w:rsid w:val="004B045E"/>
    <w:rsid w:val="004B0774"/>
    <w:rsid w:val="004B0F4A"/>
    <w:rsid w:val="004B0FF4"/>
    <w:rsid w:val="004B1180"/>
    <w:rsid w:val="004B1304"/>
    <w:rsid w:val="004B1362"/>
    <w:rsid w:val="004B16FD"/>
    <w:rsid w:val="004B1903"/>
    <w:rsid w:val="004B1B2F"/>
    <w:rsid w:val="004B2011"/>
    <w:rsid w:val="004B224F"/>
    <w:rsid w:val="004B26EA"/>
    <w:rsid w:val="004B27F1"/>
    <w:rsid w:val="004B295F"/>
    <w:rsid w:val="004B2D19"/>
    <w:rsid w:val="004B33B6"/>
    <w:rsid w:val="004B3489"/>
    <w:rsid w:val="004B3659"/>
    <w:rsid w:val="004B397B"/>
    <w:rsid w:val="004B3CD9"/>
    <w:rsid w:val="004B3EAC"/>
    <w:rsid w:val="004B4238"/>
    <w:rsid w:val="004B43FF"/>
    <w:rsid w:val="004B481E"/>
    <w:rsid w:val="004B510E"/>
    <w:rsid w:val="004B5170"/>
    <w:rsid w:val="004B537E"/>
    <w:rsid w:val="004B53EB"/>
    <w:rsid w:val="004B5809"/>
    <w:rsid w:val="004B5D42"/>
    <w:rsid w:val="004B69BF"/>
    <w:rsid w:val="004B6E6F"/>
    <w:rsid w:val="004B6EE6"/>
    <w:rsid w:val="004B6FF5"/>
    <w:rsid w:val="004B75C2"/>
    <w:rsid w:val="004B7C59"/>
    <w:rsid w:val="004C0044"/>
    <w:rsid w:val="004C0261"/>
    <w:rsid w:val="004C02FB"/>
    <w:rsid w:val="004C0630"/>
    <w:rsid w:val="004C0665"/>
    <w:rsid w:val="004C06C1"/>
    <w:rsid w:val="004C07B8"/>
    <w:rsid w:val="004C0C18"/>
    <w:rsid w:val="004C0C33"/>
    <w:rsid w:val="004C0D53"/>
    <w:rsid w:val="004C0F9F"/>
    <w:rsid w:val="004C104E"/>
    <w:rsid w:val="004C11F1"/>
    <w:rsid w:val="004C1318"/>
    <w:rsid w:val="004C133B"/>
    <w:rsid w:val="004C14BB"/>
    <w:rsid w:val="004C2579"/>
    <w:rsid w:val="004C2886"/>
    <w:rsid w:val="004C3923"/>
    <w:rsid w:val="004C3BD3"/>
    <w:rsid w:val="004C4733"/>
    <w:rsid w:val="004C47A6"/>
    <w:rsid w:val="004C4811"/>
    <w:rsid w:val="004C4A99"/>
    <w:rsid w:val="004C4BC9"/>
    <w:rsid w:val="004C4CDE"/>
    <w:rsid w:val="004C4DC7"/>
    <w:rsid w:val="004C51B6"/>
    <w:rsid w:val="004C533B"/>
    <w:rsid w:val="004C5616"/>
    <w:rsid w:val="004C56DA"/>
    <w:rsid w:val="004C571E"/>
    <w:rsid w:val="004C5A6B"/>
    <w:rsid w:val="004C5B15"/>
    <w:rsid w:val="004C64A3"/>
    <w:rsid w:val="004C6D90"/>
    <w:rsid w:val="004C707D"/>
    <w:rsid w:val="004C750C"/>
    <w:rsid w:val="004C76F6"/>
    <w:rsid w:val="004C7E51"/>
    <w:rsid w:val="004C7E8E"/>
    <w:rsid w:val="004D02CF"/>
    <w:rsid w:val="004D0618"/>
    <w:rsid w:val="004D0879"/>
    <w:rsid w:val="004D0A26"/>
    <w:rsid w:val="004D0B73"/>
    <w:rsid w:val="004D1035"/>
    <w:rsid w:val="004D182D"/>
    <w:rsid w:val="004D183D"/>
    <w:rsid w:val="004D1C2D"/>
    <w:rsid w:val="004D1CC6"/>
    <w:rsid w:val="004D232C"/>
    <w:rsid w:val="004D252B"/>
    <w:rsid w:val="004D2654"/>
    <w:rsid w:val="004D2792"/>
    <w:rsid w:val="004D29AA"/>
    <w:rsid w:val="004D2A73"/>
    <w:rsid w:val="004D2AA1"/>
    <w:rsid w:val="004D37F3"/>
    <w:rsid w:val="004D4C2E"/>
    <w:rsid w:val="004D4F8F"/>
    <w:rsid w:val="004D5753"/>
    <w:rsid w:val="004D583B"/>
    <w:rsid w:val="004D5C3C"/>
    <w:rsid w:val="004D5F26"/>
    <w:rsid w:val="004D5F95"/>
    <w:rsid w:val="004D5FCA"/>
    <w:rsid w:val="004D61AB"/>
    <w:rsid w:val="004D6368"/>
    <w:rsid w:val="004D667A"/>
    <w:rsid w:val="004D6785"/>
    <w:rsid w:val="004D6C26"/>
    <w:rsid w:val="004D6E0B"/>
    <w:rsid w:val="004D7154"/>
    <w:rsid w:val="004D7179"/>
    <w:rsid w:val="004D724A"/>
    <w:rsid w:val="004D7496"/>
    <w:rsid w:val="004D7B45"/>
    <w:rsid w:val="004D7B59"/>
    <w:rsid w:val="004E004F"/>
    <w:rsid w:val="004E0CA3"/>
    <w:rsid w:val="004E0ECE"/>
    <w:rsid w:val="004E1279"/>
    <w:rsid w:val="004E14A9"/>
    <w:rsid w:val="004E1680"/>
    <w:rsid w:val="004E2301"/>
    <w:rsid w:val="004E2581"/>
    <w:rsid w:val="004E2FAD"/>
    <w:rsid w:val="004E39D2"/>
    <w:rsid w:val="004E3B4F"/>
    <w:rsid w:val="004E3E12"/>
    <w:rsid w:val="004E3FCD"/>
    <w:rsid w:val="004E412A"/>
    <w:rsid w:val="004E4208"/>
    <w:rsid w:val="004E4411"/>
    <w:rsid w:val="004E4671"/>
    <w:rsid w:val="004E46CA"/>
    <w:rsid w:val="004E543B"/>
    <w:rsid w:val="004E565E"/>
    <w:rsid w:val="004E5837"/>
    <w:rsid w:val="004E58BA"/>
    <w:rsid w:val="004E59F0"/>
    <w:rsid w:val="004E5A01"/>
    <w:rsid w:val="004E5AF2"/>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625"/>
    <w:rsid w:val="004F2B1F"/>
    <w:rsid w:val="004F3889"/>
    <w:rsid w:val="004F449D"/>
    <w:rsid w:val="004F46DE"/>
    <w:rsid w:val="004F52B6"/>
    <w:rsid w:val="004F5B68"/>
    <w:rsid w:val="004F5B74"/>
    <w:rsid w:val="004F5BF1"/>
    <w:rsid w:val="004F5EDF"/>
    <w:rsid w:val="004F6147"/>
    <w:rsid w:val="004F63BA"/>
    <w:rsid w:val="004F6529"/>
    <w:rsid w:val="004F66A8"/>
    <w:rsid w:val="004F68A2"/>
    <w:rsid w:val="004F6BD4"/>
    <w:rsid w:val="004F73C3"/>
    <w:rsid w:val="004F76E0"/>
    <w:rsid w:val="004F7C9B"/>
    <w:rsid w:val="004F7CB0"/>
    <w:rsid w:val="0050010D"/>
    <w:rsid w:val="005003D0"/>
    <w:rsid w:val="005005B8"/>
    <w:rsid w:val="00500721"/>
    <w:rsid w:val="00500815"/>
    <w:rsid w:val="00500B7F"/>
    <w:rsid w:val="00501066"/>
    <w:rsid w:val="005013CD"/>
    <w:rsid w:val="0050221A"/>
    <w:rsid w:val="00502440"/>
    <w:rsid w:val="005029E1"/>
    <w:rsid w:val="00502FE4"/>
    <w:rsid w:val="00503220"/>
    <w:rsid w:val="00503381"/>
    <w:rsid w:val="005033D2"/>
    <w:rsid w:val="00503521"/>
    <w:rsid w:val="0050373B"/>
    <w:rsid w:val="00504417"/>
    <w:rsid w:val="0050443D"/>
    <w:rsid w:val="00504A47"/>
    <w:rsid w:val="00504B70"/>
    <w:rsid w:val="0050517C"/>
    <w:rsid w:val="00505517"/>
    <w:rsid w:val="00505BD8"/>
    <w:rsid w:val="00505BE6"/>
    <w:rsid w:val="005060D3"/>
    <w:rsid w:val="005062DA"/>
    <w:rsid w:val="00506408"/>
    <w:rsid w:val="00506849"/>
    <w:rsid w:val="00506C4D"/>
    <w:rsid w:val="00507204"/>
    <w:rsid w:val="005076C6"/>
    <w:rsid w:val="00507A39"/>
    <w:rsid w:val="00507CA9"/>
    <w:rsid w:val="005100AA"/>
    <w:rsid w:val="005100B0"/>
    <w:rsid w:val="00510A20"/>
    <w:rsid w:val="00510BD8"/>
    <w:rsid w:val="0051113F"/>
    <w:rsid w:val="005124ED"/>
    <w:rsid w:val="00512849"/>
    <w:rsid w:val="00512A80"/>
    <w:rsid w:val="00512AB9"/>
    <w:rsid w:val="00512E6B"/>
    <w:rsid w:val="00512F7C"/>
    <w:rsid w:val="00513108"/>
    <w:rsid w:val="0051360C"/>
    <w:rsid w:val="0051367C"/>
    <w:rsid w:val="00513918"/>
    <w:rsid w:val="005139C5"/>
    <w:rsid w:val="00513FAB"/>
    <w:rsid w:val="005148C7"/>
    <w:rsid w:val="00514EC4"/>
    <w:rsid w:val="00514FE0"/>
    <w:rsid w:val="005152FC"/>
    <w:rsid w:val="00515650"/>
    <w:rsid w:val="005157F5"/>
    <w:rsid w:val="005159C0"/>
    <w:rsid w:val="00515F5C"/>
    <w:rsid w:val="005179E3"/>
    <w:rsid w:val="00517D76"/>
    <w:rsid w:val="00517E09"/>
    <w:rsid w:val="00520077"/>
    <w:rsid w:val="00520187"/>
    <w:rsid w:val="005203E3"/>
    <w:rsid w:val="00520405"/>
    <w:rsid w:val="0052047C"/>
    <w:rsid w:val="005206A8"/>
    <w:rsid w:val="005213C9"/>
    <w:rsid w:val="00521EAC"/>
    <w:rsid w:val="005229E8"/>
    <w:rsid w:val="00522EFE"/>
    <w:rsid w:val="00523001"/>
    <w:rsid w:val="00523229"/>
    <w:rsid w:val="00523965"/>
    <w:rsid w:val="005241A6"/>
    <w:rsid w:val="005244F8"/>
    <w:rsid w:val="00524B07"/>
    <w:rsid w:val="00525428"/>
    <w:rsid w:val="0052585E"/>
    <w:rsid w:val="00525EA5"/>
    <w:rsid w:val="005262F0"/>
    <w:rsid w:val="00526E76"/>
    <w:rsid w:val="005276EA"/>
    <w:rsid w:val="00527A2D"/>
    <w:rsid w:val="00527BA3"/>
    <w:rsid w:val="00527D82"/>
    <w:rsid w:val="00527DD2"/>
    <w:rsid w:val="00530B6E"/>
    <w:rsid w:val="00530B9F"/>
    <w:rsid w:val="005313D9"/>
    <w:rsid w:val="005318B7"/>
    <w:rsid w:val="00532160"/>
    <w:rsid w:val="005329FB"/>
    <w:rsid w:val="00532D09"/>
    <w:rsid w:val="00532D79"/>
    <w:rsid w:val="0053313A"/>
    <w:rsid w:val="0053329F"/>
    <w:rsid w:val="005333BE"/>
    <w:rsid w:val="00533659"/>
    <w:rsid w:val="005336FA"/>
    <w:rsid w:val="00533756"/>
    <w:rsid w:val="00533772"/>
    <w:rsid w:val="0053416D"/>
    <w:rsid w:val="005341D7"/>
    <w:rsid w:val="00534580"/>
    <w:rsid w:val="0053463A"/>
    <w:rsid w:val="00534D65"/>
    <w:rsid w:val="00534E4E"/>
    <w:rsid w:val="005352B0"/>
    <w:rsid w:val="005356E7"/>
    <w:rsid w:val="00535D2A"/>
    <w:rsid w:val="00535DC8"/>
    <w:rsid w:val="00535E9F"/>
    <w:rsid w:val="00535EDB"/>
    <w:rsid w:val="00536683"/>
    <w:rsid w:val="005377A1"/>
    <w:rsid w:val="00537D55"/>
    <w:rsid w:val="00537FFC"/>
    <w:rsid w:val="00540011"/>
    <w:rsid w:val="00540096"/>
    <w:rsid w:val="005401A1"/>
    <w:rsid w:val="005404F0"/>
    <w:rsid w:val="0054054A"/>
    <w:rsid w:val="00540AAB"/>
    <w:rsid w:val="00540B96"/>
    <w:rsid w:val="00540F48"/>
    <w:rsid w:val="0054182D"/>
    <w:rsid w:val="00541859"/>
    <w:rsid w:val="0054196A"/>
    <w:rsid w:val="00541EBB"/>
    <w:rsid w:val="005420DA"/>
    <w:rsid w:val="005421D7"/>
    <w:rsid w:val="0054295A"/>
    <w:rsid w:val="00542B85"/>
    <w:rsid w:val="00542C5D"/>
    <w:rsid w:val="005433E7"/>
    <w:rsid w:val="00543A74"/>
    <w:rsid w:val="00543E14"/>
    <w:rsid w:val="0054438F"/>
    <w:rsid w:val="005444BB"/>
    <w:rsid w:val="005444F1"/>
    <w:rsid w:val="00544B8F"/>
    <w:rsid w:val="00544BF2"/>
    <w:rsid w:val="00544C19"/>
    <w:rsid w:val="00544ECC"/>
    <w:rsid w:val="0054593B"/>
    <w:rsid w:val="00545AB8"/>
    <w:rsid w:val="00545B74"/>
    <w:rsid w:val="00545C33"/>
    <w:rsid w:val="00545E27"/>
    <w:rsid w:val="005466B2"/>
    <w:rsid w:val="005467E3"/>
    <w:rsid w:val="005468B9"/>
    <w:rsid w:val="00546A36"/>
    <w:rsid w:val="00546A70"/>
    <w:rsid w:val="005474B0"/>
    <w:rsid w:val="0054759F"/>
    <w:rsid w:val="00547E0D"/>
    <w:rsid w:val="00547E13"/>
    <w:rsid w:val="00547ED6"/>
    <w:rsid w:val="005500B3"/>
    <w:rsid w:val="005505B5"/>
    <w:rsid w:val="005506DA"/>
    <w:rsid w:val="00550C66"/>
    <w:rsid w:val="00551013"/>
    <w:rsid w:val="00551206"/>
    <w:rsid w:val="0055139A"/>
    <w:rsid w:val="0055157C"/>
    <w:rsid w:val="005515A2"/>
    <w:rsid w:val="005516EE"/>
    <w:rsid w:val="00551A2A"/>
    <w:rsid w:val="00551E09"/>
    <w:rsid w:val="00552303"/>
    <w:rsid w:val="005524A9"/>
    <w:rsid w:val="0055275B"/>
    <w:rsid w:val="005530B5"/>
    <w:rsid w:val="005530F4"/>
    <w:rsid w:val="00553CF6"/>
    <w:rsid w:val="00553E26"/>
    <w:rsid w:val="0055452E"/>
    <w:rsid w:val="0055482C"/>
    <w:rsid w:val="00555192"/>
    <w:rsid w:val="0055597C"/>
    <w:rsid w:val="005559BA"/>
    <w:rsid w:val="005562DE"/>
    <w:rsid w:val="00556744"/>
    <w:rsid w:val="00556C10"/>
    <w:rsid w:val="005572EF"/>
    <w:rsid w:val="00557B57"/>
    <w:rsid w:val="00557C22"/>
    <w:rsid w:val="00557E4B"/>
    <w:rsid w:val="00560274"/>
    <w:rsid w:val="00560911"/>
    <w:rsid w:val="00560BCC"/>
    <w:rsid w:val="005612FA"/>
    <w:rsid w:val="00561323"/>
    <w:rsid w:val="005613BF"/>
    <w:rsid w:val="00561623"/>
    <w:rsid w:val="0056162A"/>
    <w:rsid w:val="0056162D"/>
    <w:rsid w:val="005619A0"/>
    <w:rsid w:val="00561AF4"/>
    <w:rsid w:val="00561EAE"/>
    <w:rsid w:val="005627D8"/>
    <w:rsid w:val="00562E81"/>
    <w:rsid w:val="0056374C"/>
    <w:rsid w:val="005637E2"/>
    <w:rsid w:val="00563B0D"/>
    <w:rsid w:val="00563B88"/>
    <w:rsid w:val="00563C9F"/>
    <w:rsid w:val="00563F15"/>
    <w:rsid w:val="005649C9"/>
    <w:rsid w:val="00564C8F"/>
    <w:rsid w:val="00564E1D"/>
    <w:rsid w:val="00564E2F"/>
    <w:rsid w:val="00565276"/>
    <w:rsid w:val="005652CE"/>
    <w:rsid w:val="00565924"/>
    <w:rsid w:val="0056595B"/>
    <w:rsid w:val="00565977"/>
    <w:rsid w:val="00565A3E"/>
    <w:rsid w:val="00565C65"/>
    <w:rsid w:val="00565D0D"/>
    <w:rsid w:val="00566102"/>
    <w:rsid w:val="005667F4"/>
    <w:rsid w:val="00566D90"/>
    <w:rsid w:val="00566E02"/>
    <w:rsid w:val="0056726C"/>
    <w:rsid w:val="0056727D"/>
    <w:rsid w:val="0056761C"/>
    <w:rsid w:val="00567740"/>
    <w:rsid w:val="00570432"/>
    <w:rsid w:val="00570778"/>
    <w:rsid w:val="00570E40"/>
    <w:rsid w:val="0057102A"/>
    <w:rsid w:val="00571481"/>
    <w:rsid w:val="0057168E"/>
    <w:rsid w:val="0057170A"/>
    <w:rsid w:val="00571753"/>
    <w:rsid w:val="0057175F"/>
    <w:rsid w:val="00571DF0"/>
    <w:rsid w:val="005720A7"/>
    <w:rsid w:val="0057250B"/>
    <w:rsid w:val="005726A5"/>
    <w:rsid w:val="00572978"/>
    <w:rsid w:val="005731A4"/>
    <w:rsid w:val="005731AA"/>
    <w:rsid w:val="0057374A"/>
    <w:rsid w:val="00573905"/>
    <w:rsid w:val="005739A1"/>
    <w:rsid w:val="00573A33"/>
    <w:rsid w:val="00573C7C"/>
    <w:rsid w:val="005744B6"/>
    <w:rsid w:val="005744D5"/>
    <w:rsid w:val="00574603"/>
    <w:rsid w:val="005748D3"/>
    <w:rsid w:val="00574F6D"/>
    <w:rsid w:val="00575744"/>
    <w:rsid w:val="00576926"/>
    <w:rsid w:val="00576C1E"/>
    <w:rsid w:val="00577490"/>
    <w:rsid w:val="005775E4"/>
    <w:rsid w:val="005776F7"/>
    <w:rsid w:val="00577DF0"/>
    <w:rsid w:val="00580224"/>
    <w:rsid w:val="0058049E"/>
    <w:rsid w:val="00580727"/>
    <w:rsid w:val="005808CC"/>
    <w:rsid w:val="005809BE"/>
    <w:rsid w:val="00580AAC"/>
    <w:rsid w:val="00580DC9"/>
    <w:rsid w:val="00581228"/>
    <w:rsid w:val="005815CF"/>
    <w:rsid w:val="005817E2"/>
    <w:rsid w:val="005820C7"/>
    <w:rsid w:val="005820E0"/>
    <w:rsid w:val="00582421"/>
    <w:rsid w:val="0058245B"/>
    <w:rsid w:val="00583020"/>
    <w:rsid w:val="0058303A"/>
    <w:rsid w:val="005836F1"/>
    <w:rsid w:val="0058372B"/>
    <w:rsid w:val="0058375F"/>
    <w:rsid w:val="00583944"/>
    <w:rsid w:val="00584853"/>
    <w:rsid w:val="00585087"/>
    <w:rsid w:val="00585152"/>
    <w:rsid w:val="0058523C"/>
    <w:rsid w:val="00585370"/>
    <w:rsid w:val="0058560C"/>
    <w:rsid w:val="00585772"/>
    <w:rsid w:val="0058581E"/>
    <w:rsid w:val="00585C44"/>
    <w:rsid w:val="00586579"/>
    <w:rsid w:val="005865CA"/>
    <w:rsid w:val="00586738"/>
    <w:rsid w:val="005867DA"/>
    <w:rsid w:val="00587711"/>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68C"/>
    <w:rsid w:val="00594C86"/>
    <w:rsid w:val="00594FE8"/>
    <w:rsid w:val="0059538D"/>
    <w:rsid w:val="005957BC"/>
    <w:rsid w:val="00595D09"/>
    <w:rsid w:val="00595F8C"/>
    <w:rsid w:val="005961AB"/>
    <w:rsid w:val="005962DE"/>
    <w:rsid w:val="00596A4E"/>
    <w:rsid w:val="00596AE4"/>
    <w:rsid w:val="005971A7"/>
    <w:rsid w:val="0059728C"/>
    <w:rsid w:val="005974DF"/>
    <w:rsid w:val="0059780E"/>
    <w:rsid w:val="0059786C"/>
    <w:rsid w:val="00597D37"/>
    <w:rsid w:val="00597E83"/>
    <w:rsid w:val="00597F12"/>
    <w:rsid w:val="005A0177"/>
    <w:rsid w:val="005A01BC"/>
    <w:rsid w:val="005A03BC"/>
    <w:rsid w:val="005A0552"/>
    <w:rsid w:val="005A0B46"/>
    <w:rsid w:val="005A0D4F"/>
    <w:rsid w:val="005A1334"/>
    <w:rsid w:val="005A15D3"/>
    <w:rsid w:val="005A1603"/>
    <w:rsid w:val="005A1912"/>
    <w:rsid w:val="005A19EF"/>
    <w:rsid w:val="005A1B85"/>
    <w:rsid w:val="005A1C9B"/>
    <w:rsid w:val="005A1D4C"/>
    <w:rsid w:val="005A1F56"/>
    <w:rsid w:val="005A2467"/>
    <w:rsid w:val="005A2868"/>
    <w:rsid w:val="005A2C8E"/>
    <w:rsid w:val="005A2D5B"/>
    <w:rsid w:val="005A2E29"/>
    <w:rsid w:val="005A347B"/>
    <w:rsid w:val="005A34C3"/>
    <w:rsid w:val="005A36C3"/>
    <w:rsid w:val="005A3892"/>
    <w:rsid w:val="005A3A84"/>
    <w:rsid w:val="005A407A"/>
    <w:rsid w:val="005A4503"/>
    <w:rsid w:val="005A45F3"/>
    <w:rsid w:val="005A4A45"/>
    <w:rsid w:val="005A4BA9"/>
    <w:rsid w:val="005A552F"/>
    <w:rsid w:val="005A55AC"/>
    <w:rsid w:val="005A57A7"/>
    <w:rsid w:val="005A5A13"/>
    <w:rsid w:val="005A5D13"/>
    <w:rsid w:val="005A5E31"/>
    <w:rsid w:val="005A5E55"/>
    <w:rsid w:val="005A5F59"/>
    <w:rsid w:val="005A60CB"/>
    <w:rsid w:val="005A6133"/>
    <w:rsid w:val="005A68DA"/>
    <w:rsid w:val="005A6F2F"/>
    <w:rsid w:val="005A6F5B"/>
    <w:rsid w:val="005A71F4"/>
    <w:rsid w:val="005A7762"/>
    <w:rsid w:val="005A7ABF"/>
    <w:rsid w:val="005A7BD8"/>
    <w:rsid w:val="005B0156"/>
    <w:rsid w:val="005B02F3"/>
    <w:rsid w:val="005B0DE2"/>
    <w:rsid w:val="005B1604"/>
    <w:rsid w:val="005B213F"/>
    <w:rsid w:val="005B2498"/>
    <w:rsid w:val="005B280B"/>
    <w:rsid w:val="005B2D2F"/>
    <w:rsid w:val="005B3016"/>
    <w:rsid w:val="005B35EF"/>
    <w:rsid w:val="005B38A1"/>
    <w:rsid w:val="005B3A88"/>
    <w:rsid w:val="005B3E73"/>
    <w:rsid w:val="005B4900"/>
    <w:rsid w:val="005B5534"/>
    <w:rsid w:val="005B61DC"/>
    <w:rsid w:val="005B62D7"/>
    <w:rsid w:val="005B6921"/>
    <w:rsid w:val="005B6D62"/>
    <w:rsid w:val="005B6E7B"/>
    <w:rsid w:val="005B6F34"/>
    <w:rsid w:val="005B7104"/>
    <w:rsid w:val="005B713B"/>
    <w:rsid w:val="005B7D3F"/>
    <w:rsid w:val="005C01D0"/>
    <w:rsid w:val="005C0300"/>
    <w:rsid w:val="005C0B46"/>
    <w:rsid w:val="005C0F9C"/>
    <w:rsid w:val="005C1CD5"/>
    <w:rsid w:val="005C1F93"/>
    <w:rsid w:val="005C2032"/>
    <w:rsid w:val="005C20AD"/>
    <w:rsid w:val="005C22CC"/>
    <w:rsid w:val="005C23CF"/>
    <w:rsid w:val="005C2801"/>
    <w:rsid w:val="005C2917"/>
    <w:rsid w:val="005C2BB4"/>
    <w:rsid w:val="005C2BC6"/>
    <w:rsid w:val="005C2CFF"/>
    <w:rsid w:val="005C3029"/>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05D"/>
    <w:rsid w:val="005C75A6"/>
    <w:rsid w:val="005C767A"/>
    <w:rsid w:val="005C79DA"/>
    <w:rsid w:val="005C79FD"/>
    <w:rsid w:val="005C7ADC"/>
    <w:rsid w:val="005C7C5B"/>
    <w:rsid w:val="005D0233"/>
    <w:rsid w:val="005D0268"/>
    <w:rsid w:val="005D0418"/>
    <w:rsid w:val="005D0621"/>
    <w:rsid w:val="005D0C1D"/>
    <w:rsid w:val="005D0CA9"/>
    <w:rsid w:val="005D1826"/>
    <w:rsid w:val="005D1BF8"/>
    <w:rsid w:val="005D2143"/>
    <w:rsid w:val="005D2233"/>
    <w:rsid w:val="005D2363"/>
    <w:rsid w:val="005D28D6"/>
    <w:rsid w:val="005D2BDA"/>
    <w:rsid w:val="005D3DF4"/>
    <w:rsid w:val="005D44C6"/>
    <w:rsid w:val="005D46CB"/>
    <w:rsid w:val="005D4D74"/>
    <w:rsid w:val="005D55C5"/>
    <w:rsid w:val="005D561C"/>
    <w:rsid w:val="005D57D9"/>
    <w:rsid w:val="005D5906"/>
    <w:rsid w:val="005D5BD3"/>
    <w:rsid w:val="005D5CBD"/>
    <w:rsid w:val="005D62E5"/>
    <w:rsid w:val="005D6BA3"/>
    <w:rsid w:val="005D6CB0"/>
    <w:rsid w:val="005D737B"/>
    <w:rsid w:val="005D737E"/>
    <w:rsid w:val="005D756E"/>
    <w:rsid w:val="005D7D93"/>
    <w:rsid w:val="005D7FC2"/>
    <w:rsid w:val="005E047C"/>
    <w:rsid w:val="005E06C6"/>
    <w:rsid w:val="005E0726"/>
    <w:rsid w:val="005E0AF2"/>
    <w:rsid w:val="005E125C"/>
    <w:rsid w:val="005E126E"/>
    <w:rsid w:val="005E167B"/>
    <w:rsid w:val="005E1D7E"/>
    <w:rsid w:val="005E2735"/>
    <w:rsid w:val="005E315B"/>
    <w:rsid w:val="005E33DC"/>
    <w:rsid w:val="005E37D9"/>
    <w:rsid w:val="005E39B8"/>
    <w:rsid w:val="005E39C8"/>
    <w:rsid w:val="005E3C75"/>
    <w:rsid w:val="005E4CB7"/>
    <w:rsid w:val="005E593F"/>
    <w:rsid w:val="005E5B43"/>
    <w:rsid w:val="005E60F5"/>
    <w:rsid w:val="005E62DF"/>
    <w:rsid w:val="005E64FA"/>
    <w:rsid w:val="005E6D61"/>
    <w:rsid w:val="005E7027"/>
    <w:rsid w:val="005E72BB"/>
    <w:rsid w:val="005E794E"/>
    <w:rsid w:val="005E7D7A"/>
    <w:rsid w:val="005E7E78"/>
    <w:rsid w:val="005E7E88"/>
    <w:rsid w:val="005F0B73"/>
    <w:rsid w:val="005F0EF4"/>
    <w:rsid w:val="005F1023"/>
    <w:rsid w:val="005F1781"/>
    <w:rsid w:val="005F19E6"/>
    <w:rsid w:val="005F1F49"/>
    <w:rsid w:val="005F228E"/>
    <w:rsid w:val="005F2640"/>
    <w:rsid w:val="005F296E"/>
    <w:rsid w:val="005F2ACE"/>
    <w:rsid w:val="005F2ED3"/>
    <w:rsid w:val="005F2F60"/>
    <w:rsid w:val="005F3551"/>
    <w:rsid w:val="005F369E"/>
    <w:rsid w:val="005F3B63"/>
    <w:rsid w:val="005F3BEE"/>
    <w:rsid w:val="005F421E"/>
    <w:rsid w:val="005F4449"/>
    <w:rsid w:val="005F4893"/>
    <w:rsid w:val="005F500C"/>
    <w:rsid w:val="005F54F6"/>
    <w:rsid w:val="005F575A"/>
    <w:rsid w:val="005F5DB8"/>
    <w:rsid w:val="005F5FA7"/>
    <w:rsid w:val="005F6011"/>
    <w:rsid w:val="005F68E0"/>
    <w:rsid w:val="005F6973"/>
    <w:rsid w:val="005F6985"/>
    <w:rsid w:val="005F6C0C"/>
    <w:rsid w:val="005F6ED3"/>
    <w:rsid w:val="005F74F5"/>
    <w:rsid w:val="005F753D"/>
    <w:rsid w:val="005F7BA6"/>
    <w:rsid w:val="006008F2"/>
    <w:rsid w:val="00600966"/>
    <w:rsid w:val="00600A46"/>
    <w:rsid w:val="00601E1D"/>
    <w:rsid w:val="0060228C"/>
    <w:rsid w:val="00602616"/>
    <w:rsid w:val="00602FEC"/>
    <w:rsid w:val="0060391D"/>
    <w:rsid w:val="00603AE6"/>
    <w:rsid w:val="00603E46"/>
    <w:rsid w:val="00604CB4"/>
    <w:rsid w:val="0060566B"/>
    <w:rsid w:val="00605975"/>
    <w:rsid w:val="00605F32"/>
    <w:rsid w:val="00606558"/>
    <w:rsid w:val="0060684E"/>
    <w:rsid w:val="00606FCD"/>
    <w:rsid w:val="00607318"/>
    <w:rsid w:val="00607ABE"/>
    <w:rsid w:val="00607B18"/>
    <w:rsid w:val="006106EB"/>
    <w:rsid w:val="006112CB"/>
    <w:rsid w:val="0061143D"/>
    <w:rsid w:val="00611ACA"/>
    <w:rsid w:val="00611BD5"/>
    <w:rsid w:val="0061239F"/>
    <w:rsid w:val="00612879"/>
    <w:rsid w:val="00612B1F"/>
    <w:rsid w:val="00613B39"/>
    <w:rsid w:val="00613BA7"/>
    <w:rsid w:val="00613FC7"/>
    <w:rsid w:val="006140BC"/>
    <w:rsid w:val="006143B5"/>
    <w:rsid w:val="006144B5"/>
    <w:rsid w:val="00614B82"/>
    <w:rsid w:val="0061578D"/>
    <w:rsid w:val="00616227"/>
    <w:rsid w:val="006169DE"/>
    <w:rsid w:val="0061730F"/>
    <w:rsid w:val="00617E32"/>
    <w:rsid w:val="00620605"/>
    <w:rsid w:val="00620785"/>
    <w:rsid w:val="00620AC5"/>
    <w:rsid w:val="0062118E"/>
    <w:rsid w:val="00621736"/>
    <w:rsid w:val="00621A23"/>
    <w:rsid w:val="00621D32"/>
    <w:rsid w:val="00621DCF"/>
    <w:rsid w:val="006228DC"/>
    <w:rsid w:val="006228E2"/>
    <w:rsid w:val="00622D72"/>
    <w:rsid w:val="0062307E"/>
    <w:rsid w:val="0062361B"/>
    <w:rsid w:val="00623DC9"/>
    <w:rsid w:val="00624F8E"/>
    <w:rsid w:val="006251B6"/>
    <w:rsid w:val="006253AC"/>
    <w:rsid w:val="00625472"/>
    <w:rsid w:val="006254AB"/>
    <w:rsid w:val="00625BBB"/>
    <w:rsid w:val="00625C00"/>
    <w:rsid w:val="00625F55"/>
    <w:rsid w:val="0062601D"/>
    <w:rsid w:val="0062628B"/>
    <w:rsid w:val="00626737"/>
    <w:rsid w:val="00626C69"/>
    <w:rsid w:val="00627037"/>
    <w:rsid w:val="006271C3"/>
    <w:rsid w:val="00627B68"/>
    <w:rsid w:val="00627C03"/>
    <w:rsid w:val="00627D27"/>
    <w:rsid w:val="00627EB3"/>
    <w:rsid w:val="0063015D"/>
    <w:rsid w:val="00630314"/>
    <w:rsid w:val="00630A9F"/>
    <w:rsid w:val="00630B71"/>
    <w:rsid w:val="00630C75"/>
    <w:rsid w:val="0063139C"/>
    <w:rsid w:val="006314B8"/>
    <w:rsid w:val="00631514"/>
    <w:rsid w:val="00631541"/>
    <w:rsid w:val="006318A5"/>
    <w:rsid w:val="006319A7"/>
    <w:rsid w:val="00631AD5"/>
    <w:rsid w:val="00631C53"/>
    <w:rsid w:val="00631F48"/>
    <w:rsid w:val="00632188"/>
    <w:rsid w:val="006324F7"/>
    <w:rsid w:val="006329B5"/>
    <w:rsid w:val="00633188"/>
    <w:rsid w:val="00633522"/>
    <w:rsid w:val="00633642"/>
    <w:rsid w:val="0063374B"/>
    <w:rsid w:val="006337DF"/>
    <w:rsid w:val="00633D17"/>
    <w:rsid w:val="00633E03"/>
    <w:rsid w:val="00633E7A"/>
    <w:rsid w:val="00634020"/>
    <w:rsid w:val="006341EC"/>
    <w:rsid w:val="00634817"/>
    <w:rsid w:val="00634A09"/>
    <w:rsid w:val="00634F66"/>
    <w:rsid w:val="006354D7"/>
    <w:rsid w:val="00635B9B"/>
    <w:rsid w:val="00636B8A"/>
    <w:rsid w:val="00636D1D"/>
    <w:rsid w:val="00636D69"/>
    <w:rsid w:val="006377EC"/>
    <w:rsid w:val="00637810"/>
    <w:rsid w:val="006403F4"/>
    <w:rsid w:val="00640817"/>
    <w:rsid w:val="00640E2D"/>
    <w:rsid w:val="006418B6"/>
    <w:rsid w:val="00642CFA"/>
    <w:rsid w:val="00642EC2"/>
    <w:rsid w:val="006438C6"/>
    <w:rsid w:val="006439F5"/>
    <w:rsid w:val="00643F46"/>
    <w:rsid w:val="00643F9D"/>
    <w:rsid w:val="0064400B"/>
    <w:rsid w:val="00644460"/>
    <w:rsid w:val="00644B31"/>
    <w:rsid w:val="006454B4"/>
    <w:rsid w:val="00645DAB"/>
    <w:rsid w:val="00645E6B"/>
    <w:rsid w:val="0064662B"/>
    <w:rsid w:val="0064682B"/>
    <w:rsid w:val="006479A0"/>
    <w:rsid w:val="00647CF5"/>
    <w:rsid w:val="00647F60"/>
    <w:rsid w:val="00647FCC"/>
    <w:rsid w:val="006500C3"/>
    <w:rsid w:val="00650629"/>
    <w:rsid w:val="00650870"/>
    <w:rsid w:val="00650919"/>
    <w:rsid w:val="00650984"/>
    <w:rsid w:val="0065133A"/>
    <w:rsid w:val="006519D0"/>
    <w:rsid w:val="006519FE"/>
    <w:rsid w:val="00651C01"/>
    <w:rsid w:val="00651DA9"/>
    <w:rsid w:val="0065227A"/>
    <w:rsid w:val="0065232F"/>
    <w:rsid w:val="006529C3"/>
    <w:rsid w:val="00652FB0"/>
    <w:rsid w:val="006536BD"/>
    <w:rsid w:val="00653B41"/>
    <w:rsid w:val="00653C9F"/>
    <w:rsid w:val="00653E93"/>
    <w:rsid w:val="00654009"/>
    <w:rsid w:val="006543F4"/>
    <w:rsid w:val="006544F2"/>
    <w:rsid w:val="00654780"/>
    <w:rsid w:val="00654849"/>
    <w:rsid w:val="00654AAC"/>
    <w:rsid w:val="00654BC1"/>
    <w:rsid w:val="006554C9"/>
    <w:rsid w:val="00655E3B"/>
    <w:rsid w:val="0065601B"/>
    <w:rsid w:val="0065641A"/>
    <w:rsid w:val="006569FA"/>
    <w:rsid w:val="00656A5E"/>
    <w:rsid w:val="00656CC6"/>
    <w:rsid w:val="00656F7A"/>
    <w:rsid w:val="006601B6"/>
    <w:rsid w:val="0066033B"/>
    <w:rsid w:val="00660959"/>
    <w:rsid w:val="00660C3F"/>
    <w:rsid w:val="00660C7F"/>
    <w:rsid w:val="00660FB7"/>
    <w:rsid w:val="006612CF"/>
    <w:rsid w:val="00661B55"/>
    <w:rsid w:val="0066286B"/>
    <w:rsid w:val="006628E8"/>
    <w:rsid w:val="00662B0D"/>
    <w:rsid w:val="00662D8A"/>
    <w:rsid w:val="00662F9D"/>
    <w:rsid w:val="0066407E"/>
    <w:rsid w:val="00664462"/>
    <w:rsid w:val="00664871"/>
    <w:rsid w:val="00664ED2"/>
    <w:rsid w:val="00665351"/>
    <w:rsid w:val="00665AAB"/>
    <w:rsid w:val="00665DA1"/>
    <w:rsid w:val="00665F57"/>
    <w:rsid w:val="006670E8"/>
    <w:rsid w:val="00667783"/>
    <w:rsid w:val="00667ADA"/>
    <w:rsid w:val="00667BFC"/>
    <w:rsid w:val="006703D0"/>
    <w:rsid w:val="0067041D"/>
    <w:rsid w:val="00670686"/>
    <w:rsid w:val="00670742"/>
    <w:rsid w:val="00670E46"/>
    <w:rsid w:val="00670FC3"/>
    <w:rsid w:val="00671A7F"/>
    <w:rsid w:val="00671C0B"/>
    <w:rsid w:val="00671DE9"/>
    <w:rsid w:val="00672193"/>
    <w:rsid w:val="0067219C"/>
    <w:rsid w:val="006722BA"/>
    <w:rsid w:val="00672595"/>
    <w:rsid w:val="0067279D"/>
    <w:rsid w:val="00672865"/>
    <w:rsid w:val="00672C8F"/>
    <w:rsid w:val="0067323B"/>
    <w:rsid w:val="00673286"/>
    <w:rsid w:val="00674232"/>
    <w:rsid w:val="0067472C"/>
    <w:rsid w:val="00674C59"/>
    <w:rsid w:val="0067501C"/>
    <w:rsid w:val="00675173"/>
    <w:rsid w:val="0067534F"/>
    <w:rsid w:val="006757B1"/>
    <w:rsid w:val="00675EC9"/>
    <w:rsid w:val="00677088"/>
    <w:rsid w:val="00677549"/>
    <w:rsid w:val="006775B6"/>
    <w:rsid w:val="00677DDD"/>
    <w:rsid w:val="00680133"/>
    <w:rsid w:val="00680224"/>
    <w:rsid w:val="0068030C"/>
    <w:rsid w:val="00680A59"/>
    <w:rsid w:val="00681FCA"/>
    <w:rsid w:val="006820BF"/>
    <w:rsid w:val="006825D4"/>
    <w:rsid w:val="00682766"/>
    <w:rsid w:val="00682A4A"/>
    <w:rsid w:val="00682E9D"/>
    <w:rsid w:val="0068313F"/>
    <w:rsid w:val="006832B2"/>
    <w:rsid w:val="006835DC"/>
    <w:rsid w:val="00684391"/>
    <w:rsid w:val="00684532"/>
    <w:rsid w:val="0068471D"/>
    <w:rsid w:val="00684F79"/>
    <w:rsid w:val="006850A9"/>
    <w:rsid w:val="00685674"/>
    <w:rsid w:val="00685723"/>
    <w:rsid w:val="0068618D"/>
    <w:rsid w:val="0068628A"/>
    <w:rsid w:val="006867BE"/>
    <w:rsid w:val="00687AAE"/>
    <w:rsid w:val="00687C17"/>
    <w:rsid w:val="006908AC"/>
    <w:rsid w:val="0069114D"/>
    <w:rsid w:val="00691427"/>
    <w:rsid w:val="0069197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497"/>
    <w:rsid w:val="0069372B"/>
    <w:rsid w:val="00693EBB"/>
    <w:rsid w:val="00693FBF"/>
    <w:rsid w:val="006940BA"/>
    <w:rsid w:val="006949BB"/>
    <w:rsid w:val="00694ACC"/>
    <w:rsid w:val="00694DC2"/>
    <w:rsid w:val="0069505B"/>
    <w:rsid w:val="006953C3"/>
    <w:rsid w:val="00695796"/>
    <w:rsid w:val="006957E4"/>
    <w:rsid w:val="00695C7D"/>
    <w:rsid w:val="00695FCC"/>
    <w:rsid w:val="00695FFE"/>
    <w:rsid w:val="006962B6"/>
    <w:rsid w:val="00696570"/>
    <w:rsid w:val="00696DD3"/>
    <w:rsid w:val="006970A5"/>
    <w:rsid w:val="00697304"/>
    <w:rsid w:val="006975FF"/>
    <w:rsid w:val="006977E2"/>
    <w:rsid w:val="006A00C9"/>
    <w:rsid w:val="006A05A9"/>
    <w:rsid w:val="006A0728"/>
    <w:rsid w:val="006A082B"/>
    <w:rsid w:val="006A087E"/>
    <w:rsid w:val="006A0C84"/>
    <w:rsid w:val="006A0CA6"/>
    <w:rsid w:val="006A23CD"/>
    <w:rsid w:val="006A23FE"/>
    <w:rsid w:val="006A24C8"/>
    <w:rsid w:val="006A28F4"/>
    <w:rsid w:val="006A296E"/>
    <w:rsid w:val="006A29F0"/>
    <w:rsid w:val="006A2A71"/>
    <w:rsid w:val="006A2B4A"/>
    <w:rsid w:val="006A2E97"/>
    <w:rsid w:val="006A30A0"/>
    <w:rsid w:val="006A324A"/>
    <w:rsid w:val="006A36FB"/>
    <w:rsid w:val="006A39F1"/>
    <w:rsid w:val="006A40F3"/>
    <w:rsid w:val="006A435C"/>
    <w:rsid w:val="006A62CA"/>
    <w:rsid w:val="006A6574"/>
    <w:rsid w:val="006A6F57"/>
    <w:rsid w:val="006A7269"/>
    <w:rsid w:val="006A74B7"/>
    <w:rsid w:val="006A74CD"/>
    <w:rsid w:val="006A75FA"/>
    <w:rsid w:val="006A768D"/>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2057"/>
    <w:rsid w:val="006B3739"/>
    <w:rsid w:val="006B377F"/>
    <w:rsid w:val="006B393B"/>
    <w:rsid w:val="006B3C76"/>
    <w:rsid w:val="006B3CB8"/>
    <w:rsid w:val="006B4954"/>
    <w:rsid w:val="006B4B08"/>
    <w:rsid w:val="006B4BB6"/>
    <w:rsid w:val="006B4E6E"/>
    <w:rsid w:val="006B5043"/>
    <w:rsid w:val="006B5229"/>
    <w:rsid w:val="006B5905"/>
    <w:rsid w:val="006B5C1E"/>
    <w:rsid w:val="006B602B"/>
    <w:rsid w:val="006B60B0"/>
    <w:rsid w:val="006B65CE"/>
    <w:rsid w:val="006B65F1"/>
    <w:rsid w:val="006B6602"/>
    <w:rsid w:val="006B68DA"/>
    <w:rsid w:val="006B746F"/>
    <w:rsid w:val="006B74CD"/>
    <w:rsid w:val="006B752B"/>
    <w:rsid w:val="006B7760"/>
    <w:rsid w:val="006B77B1"/>
    <w:rsid w:val="006B7883"/>
    <w:rsid w:val="006B7BB5"/>
    <w:rsid w:val="006B7F29"/>
    <w:rsid w:val="006C0607"/>
    <w:rsid w:val="006C09D6"/>
    <w:rsid w:val="006C0A3E"/>
    <w:rsid w:val="006C14AB"/>
    <w:rsid w:val="006C1573"/>
    <w:rsid w:val="006C1989"/>
    <w:rsid w:val="006C1FC8"/>
    <w:rsid w:val="006C29FD"/>
    <w:rsid w:val="006C2B5E"/>
    <w:rsid w:val="006C2C84"/>
    <w:rsid w:val="006C2CCE"/>
    <w:rsid w:val="006C2E37"/>
    <w:rsid w:val="006C3122"/>
    <w:rsid w:val="006C36A6"/>
    <w:rsid w:val="006C3AE9"/>
    <w:rsid w:val="006C3B17"/>
    <w:rsid w:val="006C40A9"/>
    <w:rsid w:val="006C4330"/>
    <w:rsid w:val="006C48BA"/>
    <w:rsid w:val="006C48D0"/>
    <w:rsid w:val="006C4952"/>
    <w:rsid w:val="006C4C5B"/>
    <w:rsid w:val="006C5158"/>
    <w:rsid w:val="006C5163"/>
    <w:rsid w:val="006C5356"/>
    <w:rsid w:val="006C5391"/>
    <w:rsid w:val="006C5472"/>
    <w:rsid w:val="006C5A81"/>
    <w:rsid w:val="006C5D88"/>
    <w:rsid w:val="006C61C2"/>
    <w:rsid w:val="006C62CB"/>
    <w:rsid w:val="006C6B6F"/>
    <w:rsid w:val="006C6ECE"/>
    <w:rsid w:val="006C6F1A"/>
    <w:rsid w:val="006C6FD8"/>
    <w:rsid w:val="006C72C8"/>
    <w:rsid w:val="006C7829"/>
    <w:rsid w:val="006C7915"/>
    <w:rsid w:val="006D014D"/>
    <w:rsid w:val="006D021A"/>
    <w:rsid w:val="006D0428"/>
    <w:rsid w:val="006D0B09"/>
    <w:rsid w:val="006D1382"/>
    <w:rsid w:val="006D1AB3"/>
    <w:rsid w:val="006D1AD2"/>
    <w:rsid w:val="006D2238"/>
    <w:rsid w:val="006D2714"/>
    <w:rsid w:val="006D319C"/>
    <w:rsid w:val="006D3207"/>
    <w:rsid w:val="006D36DE"/>
    <w:rsid w:val="006D3A12"/>
    <w:rsid w:val="006D3BCD"/>
    <w:rsid w:val="006D3CBE"/>
    <w:rsid w:val="006D3D90"/>
    <w:rsid w:val="006D3D99"/>
    <w:rsid w:val="006D4311"/>
    <w:rsid w:val="006D4666"/>
    <w:rsid w:val="006D4744"/>
    <w:rsid w:val="006D507E"/>
    <w:rsid w:val="006D5134"/>
    <w:rsid w:val="006D5983"/>
    <w:rsid w:val="006D5B26"/>
    <w:rsid w:val="006D6135"/>
    <w:rsid w:val="006D6595"/>
    <w:rsid w:val="006D661A"/>
    <w:rsid w:val="006D6871"/>
    <w:rsid w:val="006D6C73"/>
    <w:rsid w:val="006D6CD9"/>
    <w:rsid w:val="006D6D73"/>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A6B"/>
    <w:rsid w:val="006E2E9B"/>
    <w:rsid w:val="006E2F14"/>
    <w:rsid w:val="006E3033"/>
    <w:rsid w:val="006E3313"/>
    <w:rsid w:val="006E3687"/>
    <w:rsid w:val="006E3E43"/>
    <w:rsid w:val="006E4AF6"/>
    <w:rsid w:val="006E4C96"/>
    <w:rsid w:val="006E4D30"/>
    <w:rsid w:val="006E4FB0"/>
    <w:rsid w:val="006E5245"/>
    <w:rsid w:val="006E53CD"/>
    <w:rsid w:val="006E5673"/>
    <w:rsid w:val="006E5BE9"/>
    <w:rsid w:val="006E5D37"/>
    <w:rsid w:val="006E5EE4"/>
    <w:rsid w:val="006E61A6"/>
    <w:rsid w:val="006E6306"/>
    <w:rsid w:val="006E68C3"/>
    <w:rsid w:val="006E706D"/>
    <w:rsid w:val="006E70C1"/>
    <w:rsid w:val="006E72B1"/>
    <w:rsid w:val="006E76AA"/>
    <w:rsid w:val="006E7721"/>
    <w:rsid w:val="006F0095"/>
    <w:rsid w:val="006F03C5"/>
    <w:rsid w:val="006F0978"/>
    <w:rsid w:val="006F0AAB"/>
    <w:rsid w:val="006F0BEE"/>
    <w:rsid w:val="006F0C7E"/>
    <w:rsid w:val="006F0E9B"/>
    <w:rsid w:val="006F104C"/>
    <w:rsid w:val="006F112E"/>
    <w:rsid w:val="006F1246"/>
    <w:rsid w:val="006F2094"/>
    <w:rsid w:val="006F2799"/>
    <w:rsid w:val="006F331D"/>
    <w:rsid w:val="006F3918"/>
    <w:rsid w:val="006F393A"/>
    <w:rsid w:val="006F3B28"/>
    <w:rsid w:val="006F3E99"/>
    <w:rsid w:val="006F4347"/>
    <w:rsid w:val="006F4C5E"/>
    <w:rsid w:val="006F4CF0"/>
    <w:rsid w:val="006F50BF"/>
    <w:rsid w:val="006F5142"/>
    <w:rsid w:val="006F5152"/>
    <w:rsid w:val="006F54EC"/>
    <w:rsid w:val="006F576A"/>
    <w:rsid w:val="006F595B"/>
    <w:rsid w:val="006F6547"/>
    <w:rsid w:val="006F6997"/>
    <w:rsid w:val="006F6A0E"/>
    <w:rsid w:val="006F6C10"/>
    <w:rsid w:val="006F6E81"/>
    <w:rsid w:val="006F70F3"/>
    <w:rsid w:val="006F7135"/>
    <w:rsid w:val="006F7152"/>
    <w:rsid w:val="006F7A25"/>
    <w:rsid w:val="006F7CE8"/>
    <w:rsid w:val="006F7F9D"/>
    <w:rsid w:val="0070042A"/>
    <w:rsid w:val="007004B1"/>
    <w:rsid w:val="007004EE"/>
    <w:rsid w:val="007005A6"/>
    <w:rsid w:val="00700905"/>
    <w:rsid w:val="007009FD"/>
    <w:rsid w:val="007017A9"/>
    <w:rsid w:val="00701868"/>
    <w:rsid w:val="00701C71"/>
    <w:rsid w:val="00701FD7"/>
    <w:rsid w:val="0070200B"/>
    <w:rsid w:val="00702652"/>
    <w:rsid w:val="0070288F"/>
    <w:rsid w:val="00702BEC"/>
    <w:rsid w:val="00703052"/>
    <w:rsid w:val="007030A1"/>
    <w:rsid w:val="0070354D"/>
    <w:rsid w:val="007037F6"/>
    <w:rsid w:val="0070396F"/>
    <w:rsid w:val="00703A66"/>
    <w:rsid w:val="00703A97"/>
    <w:rsid w:val="00704224"/>
    <w:rsid w:val="0070495E"/>
    <w:rsid w:val="0070520E"/>
    <w:rsid w:val="00705562"/>
    <w:rsid w:val="007055B9"/>
    <w:rsid w:val="0070583A"/>
    <w:rsid w:val="00705B27"/>
    <w:rsid w:val="00705B70"/>
    <w:rsid w:val="00706594"/>
    <w:rsid w:val="00706E83"/>
    <w:rsid w:val="0070759B"/>
    <w:rsid w:val="00707A5B"/>
    <w:rsid w:val="00707DEB"/>
    <w:rsid w:val="007100D5"/>
    <w:rsid w:val="0071030C"/>
    <w:rsid w:val="007108BB"/>
    <w:rsid w:val="00710EB4"/>
    <w:rsid w:val="0071104F"/>
    <w:rsid w:val="00711159"/>
    <w:rsid w:val="00712194"/>
    <w:rsid w:val="00712274"/>
    <w:rsid w:val="007126E4"/>
    <w:rsid w:val="00712B10"/>
    <w:rsid w:val="00712BC4"/>
    <w:rsid w:val="00712D48"/>
    <w:rsid w:val="00712EEF"/>
    <w:rsid w:val="00713444"/>
    <w:rsid w:val="0071366A"/>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559"/>
    <w:rsid w:val="00717856"/>
    <w:rsid w:val="00717920"/>
    <w:rsid w:val="00717C2E"/>
    <w:rsid w:val="007201C1"/>
    <w:rsid w:val="007202B0"/>
    <w:rsid w:val="00720344"/>
    <w:rsid w:val="007204F7"/>
    <w:rsid w:val="0072055E"/>
    <w:rsid w:val="00720815"/>
    <w:rsid w:val="0072090D"/>
    <w:rsid w:val="00720A17"/>
    <w:rsid w:val="00720B8E"/>
    <w:rsid w:val="007221FD"/>
    <w:rsid w:val="007224BE"/>
    <w:rsid w:val="0072261C"/>
    <w:rsid w:val="00722AEC"/>
    <w:rsid w:val="00722D75"/>
    <w:rsid w:val="00722E40"/>
    <w:rsid w:val="00723A7A"/>
    <w:rsid w:val="00723AD7"/>
    <w:rsid w:val="00723F67"/>
    <w:rsid w:val="00723FD8"/>
    <w:rsid w:val="00724156"/>
    <w:rsid w:val="00724862"/>
    <w:rsid w:val="0072493B"/>
    <w:rsid w:val="00724D5D"/>
    <w:rsid w:val="0072549A"/>
    <w:rsid w:val="007256BA"/>
    <w:rsid w:val="007257B5"/>
    <w:rsid w:val="007258D8"/>
    <w:rsid w:val="0072598F"/>
    <w:rsid w:val="00725D0C"/>
    <w:rsid w:val="007265B4"/>
    <w:rsid w:val="007267DF"/>
    <w:rsid w:val="00726977"/>
    <w:rsid w:val="00726F7F"/>
    <w:rsid w:val="007270C9"/>
    <w:rsid w:val="0072795B"/>
    <w:rsid w:val="00727964"/>
    <w:rsid w:val="00727AF4"/>
    <w:rsid w:val="00730004"/>
    <w:rsid w:val="00730020"/>
    <w:rsid w:val="00730276"/>
    <w:rsid w:val="00730401"/>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D95"/>
    <w:rsid w:val="00733EED"/>
    <w:rsid w:val="0073457F"/>
    <w:rsid w:val="007345BE"/>
    <w:rsid w:val="00734AEE"/>
    <w:rsid w:val="00735165"/>
    <w:rsid w:val="007351FD"/>
    <w:rsid w:val="007352BE"/>
    <w:rsid w:val="00735778"/>
    <w:rsid w:val="00735A58"/>
    <w:rsid w:val="00735E3F"/>
    <w:rsid w:val="00735F03"/>
    <w:rsid w:val="0073633A"/>
    <w:rsid w:val="00736A65"/>
    <w:rsid w:val="00736C36"/>
    <w:rsid w:val="00737326"/>
    <w:rsid w:val="00737B01"/>
    <w:rsid w:val="00737BD5"/>
    <w:rsid w:val="0074028E"/>
    <w:rsid w:val="00740E4B"/>
    <w:rsid w:val="00741AEA"/>
    <w:rsid w:val="00741B17"/>
    <w:rsid w:val="00741B74"/>
    <w:rsid w:val="00741B8B"/>
    <w:rsid w:val="007424D4"/>
    <w:rsid w:val="0074261B"/>
    <w:rsid w:val="007427C8"/>
    <w:rsid w:val="00742A18"/>
    <w:rsid w:val="00742CBD"/>
    <w:rsid w:val="00742CD2"/>
    <w:rsid w:val="00743408"/>
    <w:rsid w:val="00743446"/>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714"/>
    <w:rsid w:val="007509C7"/>
    <w:rsid w:val="00750D07"/>
    <w:rsid w:val="00750D4A"/>
    <w:rsid w:val="00750E73"/>
    <w:rsid w:val="00751023"/>
    <w:rsid w:val="007511C6"/>
    <w:rsid w:val="007514C7"/>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5E7A"/>
    <w:rsid w:val="00756043"/>
    <w:rsid w:val="007563E4"/>
    <w:rsid w:val="00756576"/>
    <w:rsid w:val="00756AE3"/>
    <w:rsid w:val="00756CB7"/>
    <w:rsid w:val="00756D5B"/>
    <w:rsid w:val="00756F5D"/>
    <w:rsid w:val="00757024"/>
    <w:rsid w:val="007570BD"/>
    <w:rsid w:val="00757D23"/>
    <w:rsid w:val="00757DD6"/>
    <w:rsid w:val="00757F8A"/>
    <w:rsid w:val="007609EA"/>
    <w:rsid w:val="00760DAC"/>
    <w:rsid w:val="0076122C"/>
    <w:rsid w:val="00761E80"/>
    <w:rsid w:val="0076240D"/>
    <w:rsid w:val="00762A1C"/>
    <w:rsid w:val="00762F58"/>
    <w:rsid w:val="007637DB"/>
    <w:rsid w:val="00763BDD"/>
    <w:rsid w:val="00764A8D"/>
    <w:rsid w:val="00765A98"/>
    <w:rsid w:val="007662B7"/>
    <w:rsid w:val="00766437"/>
    <w:rsid w:val="0076663A"/>
    <w:rsid w:val="00766EB0"/>
    <w:rsid w:val="00766EE5"/>
    <w:rsid w:val="0076730E"/>
    <w:rsid w:val="007673D1"/>
    <w:rsid w:val="007678F1"/>
    <w:rsid w:val="00767C66"/>
    <w:rsid w:val="00770130"/>
    <w:rsid w:val="00770561"/>
    <w:rsid w:val="007705F2"/>
    <w:rsid w:val="0077069E"/>
    <w:rsid w:val="00770A96"/>
    <w:rsid w:val="00771AFE"/>
    <w:rsid w:val="00771BC1"/>
    <w:rsid w:val="00771E0A"/>
    <w:rsid w:val="00771E5C"/>
    <w:rsid w:val="0077229B"/>
    <w:rsid w:val="0077238E"/>
    <w:rsid w:val="007729F6"/>
    <w:rsid w:val="00772B85"/>
    <w:rsid w:val="00773574"/>
    <w:rsid w:val="007739D1"/>
    <w:rsid w:val="00773A6F"/>
    <w:rsid w:val="007747F4"/>
    <w:rsid w:val="0077497A"/>
    <w:rsid w:val="00774D5E"/>
    <w:rsid w:val="00775A39"/>
    <w:rsid w:val="00775BFF"/>
    <w:rsid w:val="00776481"/>
    <w:rsid w:val="007764D6"/>
    <w:rsid w:val="0077673B"/>
    <w:rsid w:val="007769EF"/>
    <w:rsid w:val="00776E79"/>
    <w:rsid w:val="00776E91"/>
    <w:rsid w:val="007775A4"/>
    <w:rsid w:val="0077775E"/>
    <w:rsid w:val="007803C8"/>
    <w:rsid w:val="00780591"/>
    <w:rsid w:val="00780B4F"/>
    <w:rsid w:val="00780BBC"/>
    <w:rsid w:val="00780D35"/>
    <w:rsid w:val="00781499"/>
    <w:rsid w:val="007815BD"/>
    <w:rsid w:val="00781A6C"/>
    <w:rsid w:val="00781C05"/>
    <w:rsid w:val="007822D7"/>
    <w:rsid w:val="00782303"/>
    <w:rsid w:val="0078240C"/>
    <w:rsid w:val="007832AC"/>
    <w:rsid w:val="00783533"/>
    <w:rsid w:val="007836FF"/>
    <w:rsid w:val="00783835"/>
    <w:rsid w:val="00783C57"/>
    <w:rsid w:val="00783D4C"/>
    <w:rsid w:val="00784040"/>
    <w:rsid w:val="0078422A"/>
    <w:rsid w:val="00784468"/>
    <w:rsid w:val="007849EE"/>
    <w:rsid w:val="00784A07"/>
    <w:rsid w:val="00785B51"/>
    <w:rsid w:val="00785B69"/>
    <w:rsid w:val="00785D70"/>
    <w:rsid w:val="007863B0"/>
    <w:rsid w:val="007866D9"/>
    <w:rsid w:val="007868B1"/>
    <w:rsid w:val="00786B38"/>
    <w:rsid w:val="00786C25"/>
    <w:rsid w:val="00786D60"/>
    <w:rsid w:val="007879AC"/>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3FDC"/>
    <w:rsid w:val="00794958"/>
    <w:rsid w:val="00794A81"/>
    <w:rsid w:val="00795029"/>
    <w:rsid w:val="007951A2"/>
    <w:rsid w:val="0079617F"/>
    <w:rsid w:val="007962C7"/>
    <w:rsid w:val="00796C9D"/>
    <w:rsid w:val="00797037"/>
    <w:rsid w:val="00797351"/>
    <w:rsid w:val="007973D3"/>
    <w:rsid w:val="007974FB"/>
    <w:rsid w:val="0079797D"/>
    <w:rsid w:val="00797E73"/>
    <w:rsid w:val="007A01BB"/>
    <w:rsid w:val="007A0293"/>
    <w:rsid w:val="007A02B4"/>
    <w:rsid w:val="007A03D7"/>
    <w:rsid w:val="007A0871"/>
    <w:rsid w:val="007A0CAB"/>
    <w:rsid w:val="007A12E1"/>
    <w:rsid w:val="007A12ED"/>
    <w:rsid w:val="007A161E"/>
    <w:rsid w:val="007A188D"/>
    <w:rsid w:val="007A1AEF"/>
    <w:rsid w:val="007A2058"/>
    <w:rsid w:val="007A21E6"/>
    <w:rsid w:val="007A3012"/>
    <w:rsid w:val="007A3312"/>
    <w:rsid w:val="007A3391"/>
    <w:rsid w:val="007A3417"/>
    <w:rsid w:val="007A3AAF"/>
    <w:rsid w:val="007A3C2D"/>
    <w:rsid w:val="007A3F78"/>
    <w:rsid w:val="007A4B38"/>
    <w:rsid w:val="007A4F3E"/>
    <w:rsid w:val="007A590A"/>
    <w:rsid w:val="007A59B4"/>
    <w:rsid w:val="007A5D5E"/>
    <w:rsid w:val="007A5F2B"/>
    <w:rsid w:val="007A60F2"/>
    <w:rsid w:val="007A635C"/>
    <w:rsid w:val="007A67E9"/>
    <w:rsid w:val="007A6BBD"/>
    <w:rsid w:val="007A7106"/>
    <w:rsid w:val="007A745D"/>
    <w:rsid w:val="007A79ED"/>
    <w:rsid w:val="007A7E4F"/>
    <w:rsid w:val="007B0400"/>
    <w:rsid w:val="007B06AB"/>
    <w:rsid w:val="007B08B0"/>
    <w:rsid w:val="007B0B14"/>
    <w:rsid w:val="007B0BEB"/>
    <w:rsid w:val="007B0FEF"/>
    <w:rsid w:val="007B117F"/>
    <w:rsid w:val="007B1857"/>
    <w:rsid w:val="007B18A1"/>
    <w:rsid w:val="007B2411"/>
    <w:rsid w:val="007B38C1"/>
    <w:rsid w:val="007B3C7E"/>
    <w:rsid w:val="007B3D4E"/>
    <w:rsid w:val="007B4679"/>
    <w:rsid w:val="007B46D6"/>
    <w:rsid w:val="007B46EE"/>
    <w:rsid w:val="007B4F94"/>
    <w:rsid w:val="007B5258"/>
    <w:rsid w:val="007B544F"/>
    <w:rsid w:val="007B547D"/>
    <w:rsid w:val="007B5872"/>
    <w:rsid w:val="007B59B2"/>
    <w:rsid w:val="007B66C9"/>
    <w:rsid w:val="007B67A8"/>
    <w:rsid w:val="007B70A7"/>
    <w:rsid w:val="007B7170"/>
    <w:rsid w:val="007B77F1"/>
    <w:rsid w:val="007B78F6"/>
    <w:rsid w:val="007B7A6C"/>
    <w:rsid w:val="007B7E09"/>
    <w:rsid w:val="007B7FEC"/>
    <w:rsid w:val="007C0015"/>
    <w:rsid w:val="007C0304"/>
    <w:rsid w:val="007C0E5E"/>
    <w:rsid w:val="007C0ECC"/>
    <w:rsid w:val="007C119E"/>
    <w:rsid w:val="007C126A"/>
    <w:rsid w:val="007C14D3"/>
    <w:rsid w:val="007C15EB"/>
    <w:rsid w:val="007C165B"/>
    <w:rsid w:val="007C1C39"/>
    <w:rsid w:val="007C1EEF"/>
    <w:rsid w:val="007C1EFF"/>
    <w:rsid w:val="007C1FB1"/>
    <w:rsid w:val="007C28FE"/>
    <w:rsid w:val="007C2DF9"/>
    <w:rsid w:val="007C315C"/>
    <w:rsid w:val="007C3316"/>
    <w:rsid w:val="007C3FA2"/>
    <w:rsid w:val="007C412B"/>
    <w:rsid w:val="007C42EA"/>
    <w:rsid w:val="007C4530"/>
    <w:rsid w:val="007C4537"/>
    <w:rsid w:val="007C47F9"/>
    <w:rsid w:val="007C4DFC"/>
    <w:rsid w:val="007C55AD"/>
    <w:rsid w:val="007C5673"/>
    <w:rsid w:val="007C5DB6"/>
    <w:rsid w:val="007C633B"/>
    <w:rsid w:val="007C6793"/>
    <w:rsid w:val="007C69C0"/>
    <w:rsid w:val="007C69E5"/>
    <w:rsid w:val="007C70DD"/>
    <w:rsid w:val="007C71C0"/>
    <w:rsid w:val="007C7439"/>
    <w:rsid w:val="007C7D7A"/>
    <w:rsid w:val="007C7F9B"/>
    <w:rsid w:val="007D0273"/>
    <w:rsid w:val="007D046C"/>
    <w:rsid w:val="007D07A4"/>
    <w:rsid w:val="007D0AFE"/>
    <w:rsid w:val="007D1002"/>
    <w:rsid w:val="007D103F"/>
    <w:rsid w:val="007D11B2"/>
    <w:rsid w:val="007D1914"/>
    <w:rsid w:val="007D19DF"/>
    <w:rsid w:val="007D1B09"/>
    <w:rsid w:val="007D1BBB"/>
    <w:rsid w:val="007D1C84"/>
    <w:rsid w:val="007D210B"/>
    <w:rsid w:val="007D24C4"/>
    <w:rsid w:val="007D28F5"/>
    <w:rsid w:val="007D2A69"/>
    <w:rsid w:val="007D422E"/>
    <w:rsid w:val="007D433A"/>
    <w:rsid w:val="007D487A"/>
    <w:rsid w:val="007D5086"/>
    <w:rsid w:val="007D510D"/>
    <w:rsid w:val="007D56AD"/>
    <w:rsid w:val="007D57F3"/>
    <w:rsid w:val="007D5F5F"/>
    <w:rsid w:val="007D6CEC"/>
    <w:rsid w:val="007D6EBB"/>
    <w:rsid w:val="007D7FB4"/>
    <w:rsid w:val="007E04C6"/>
    <w:rsid w:val="007E13D6"/>
    <w:rsid w:val="007E168D"/>
    <w:rsid w:val="007E1821"/>
    <w:rsid w:val="007E2430"/>
    <w:rsid w:val="007E26EE"/>
    <w:rsid w:val="007E2BDC"/>
    <w:rsid w:val="007E3032"/>
    <w:rsid w:val="007E33F6"/>
    <w:rsid w:val="007E3FB2"/>
    <w:rsid w:val="007E4054"/>
    <w:rsid w:val="007E4204"/>
    <w:rsid w:val="007E4458"/>
    <w:rsid w:val="007E4531"/>
    <w:rsid w:val="007E5442"/>
    <w:rsid w:val="007E57C2"/>
    <w:rsid w:val="007E5862"/>
    <w:rsid w:val="007E587A"/>
    <w:rsid w:val="007E5A24"/>
    <w:rsid w:val="007E6037"/>
    <w:rsid w:val="007E664B"/>
    <w:rsid w:val="007E6891"/>
    <w:rsid w:val="007E6C69"/>
    <w:rsid w:val="007E6E49"/>
    <w:rsid w:val="007E70E0"/>
    <w:rsid w:val="007E74DA"/>
    <w:rsid w:val="007E7BF2"/>
    <w:rsid w:val="007F0E3D"/>
    <w:rsid w:val="007F0F24"/>
    <w:rsid w:val="007F182B"/>
    <w:rsid w:val="007F1833"/>
    <w:rsid w:val="007F1DBB"/>
    <w:rsid w:val="007F22F8"/>
    <w:rsid w:val="007F23D7"/>
    <w:rsid w:val="007F2835"/>
    <w:rsid w:val="007F28EE"/>
    <w:rsid w:val="007F2C51"/>
    <w:rsid w:val="007F32B8"/>
    <w:rsid w:val="007F3437"/>
    <w:rsid w:val="007F35D9"/>
    <w:rsid w:val="007F3AAC"/>
    <w:rsid w:val="007F47E2"/>
    <w:rsid w:val="007F4BBF"/>
    <w:rsid w:val="007F4EA6"/>
    <w:rsid w:val="007F4F61"/>
    <w:rsid w:val="007F61F7"/>
    <w:rsid w:val="007F6528"/>
    <w:rsid w:val="007F742B"/>
    <w:rsid w:val="007F7992"/>
    <w:rsid w:val="007F7B5B"/>
    <w:rsid w:val="00800436"/>
    <w:rsid w:val="008004B1"/>
    <w:rsid w:val="0080119F"/>
    <w:rsid w:val="0080180C"/>
    <w:rsid w:val="00802104"/>
    <w:rsid w:val="0080223E"/>
    <w:rsid w:val="008023F5"/>
    <w:rsid w:val="00802488"/>
    <w:rsid w:val="00802CB5"/>
    <w:rsid w:val="00802E04"/>
    <w:rsid w:val="00802E22"/>
    <w:rsid w:val="00803123"/>
    <w:rsid w:val="00803742"/>
    <w:rsid w:val="00803F17"/>
    <w:rsid w:val="008040CD"/>
    <w:rsid w:val="00804316"/>
    <w:rsid w:val="00804DE5"/>
    <w:rsid w:val="00805235"/>
    <w:rsid w:val="008055E7"/>
    <w:rsid w:val="00805C50"/>
    <w:rsid w:val="00805EB4"/>
    <w:rsid w:val="0080603C"/>
    <w:rsid w:val="00806458"/>
    <w:rsid w:val="00806B32"/>
    <w:rsid w:val="00806D68"/>
    <w:rsid w:val="00806D7C"/>
    <w:rsid w:val="00807B25"/>
    <w:rsid w:val="00807D83"/>
    <w:rsid w:val="00810273"/>
    <w:rsid w:val="008106C0"/>
    <w:rsid w:val="00810728"/>
    <w:rsid w:val="0081084C"/>
    <w:rsid w:val="008116A1"/>
    <w:rsid w:val="008125AF"/>
    <w:rsid w:val="0081267F"/>
    <w:rsid w:val="00812CB4"/>
    <w:rsid w:val="00812D6C"/>
    <w:rsid w:val="0081392E"/>
    <w:rsid w:val="00813B4D"/>
    <w:rsid w:val="008141DE"/>
    <w:rsid w:val="0081512A"/>
    <w:rsid w:val="00815A9B"/>
    <w:rsid w:val="00815C71"/>
    <w:rsid w:val="00817053"/>
    <w:rsid w:val="008171AF"/>
    <w:rsid w:val="00820368"/>
    <w:rsid w:val="00820A39"/>
    <w:rsid w:val="00820DFD"/>
    <w:rsid w:val="00820E0C"/>
    <w:rsid w:val="008215CB"/>
    <w:rsid w:val="00821758"/>
    <w:rsid w:val="00821786"/>
    <w:rsid w:val="00821881"/>
    <w:rsid w:val="008219BD"/>
    <w:rsid w:val="00821B05"/>
    <w:rsid w:val="00821B73"/>
    <w:rsid w:val="008225B0"/>
    <w:rsid w:val="00822800"/>
    <w:rsid w:val="00822AC7"/>
    <w:rsid w:val="00822DC0"/>
    <w:rsid w:val="00822DCB"/>
    <w:rsid w:val="00822EA1"/>
    <w:rsid w:val="00822FD8"/>
    <w:rsid w:val="00823ADD"/>
    <w:rsid w:val="00823BF7"/>
    <w:rsid w:val="00823D14"/>
    <w:rsid w:val="00823E34"/>
    <w:rsid w:val="00824092"/>
    <w:rsid w:val="00824116"/>
    <w:rsid w:val="0082425F"/>
    <w:rsid w:val="00824642"/>
    <w:rsid w:val="00824890"/>
    <w:rsid w:val="00824A66"/>
    <w:rsid w:val="00824E80"/>
    <w:rsid w:val="00824E83"/>
    <w:rsid w:val="00825533"/>
    <w:rsid w:val="00825CCD"/>
    <w:rsid w:val="0082604A"/>
    <w:rsid w:val="0082617E"/>
    <w:rsid w:val="008264BA"/>
    <w:rsid w:val="0082650F"/>
    <w:rsid w:val="00826755"/>
    <w:rsid w:val="00827A68"/>
    <w:rsid w:val="00827DD2"/>
    <w:rsid w:val="00827E8F"/>
    <w:rsid w:val="00830808"/>
    <w:rsid w:val="00830FC7"/>
    <w:rsid w:val="0083198E"/>
    <w:rsid w:val="00831C4F"/>
    <w:rsid w:val="0083288F"/>
    <w:rsid w:val="00832F06"/>
    <w:rsid w:val="008331D5"/>
    <w:rsid w:val="008337E7"/>
    <w:rsid w:val="00833A0A"/>
    <w:rsid w:val="00833C31"/>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0F0"/>
    <w:rsid w:val="0083725A"/>
    <w:rsid w:val="0083739A"/>
    <w:rsid w:val="00837A3F"/>
    <w:rsid w:val="00837CFD"/>
    <w:rsid w:val="008401B0"/>
    <w:rsid w:val="00840286"/>
    <w:rsid w:val="00840667"/>
    <w:rsid w:val="00840807"/>
    <w:rsid w:val="008408D3"/>
    <w:rsid w:val="00840C9B"/>
    <w:rsid w:val="00841DD6"/>
    <w:rsid w:val="00842B1E"/>
    <w:rsid w:val="00842D7D"/>
    <w:rsid w:val="00842E54"/>
    <w:rsid w:val="008430AD"/>
    <w:rsid w:val="0084317C"/>
    <w:rsid w:val="0084359C"/>
    <w:rsid w:val="008438FD"/>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1EFA"/>
    <w:rsid w:val="008524E1"/>
    <w:rsid w:val="00853158"/>
    <w:rsid w:val="00853890"/>
    <w:rsid w:val="008538D9"/>
    <w:rsid w:val="008539D4"/>
    <w:rsid w:val="00853A22"/>
    <w:rsid w:val="00853B3B"/>
    <w:rsid w:val="00853BD4"/>
    <w:rsid w:val="00853E00"/>
    <w:rsid w:val="00854317"/>
    <w:rsid w:val="00854439"/>
    <w:rsid w:val="00854AE8"/>
    <w:rsid w:val="00854C41"/>
    <w:rsid w:val="0085520D"/>
    <w:rsid w:val="008552CA"/>
    <w:rsid w:val="00855A99"/>
    <w:rsid w:val="00856035"/>
    <w:rsid w:val="00856140"/>
    <w:rsid w:val="008564A5"/>
    <w:rsid w:val="00856F9E"/>
    <w:rsid w:val="00857B4E"/>
    <w:rsid w:val="00857DC7"/>
    <w:rsid w:val="0086023E"/>
    <w:rsid w:val="008602B9"/>
    <w:rsid w:val="008605AC"/>
    <w:rsid w:val="00860A4C"/>
    <w:rsid w:val="00860C56"/>
    <w:rsid w:val="00860F91"/>
    <w:rsid w:val="00861A87"/>
    <w:rsid w:val="00861C19"/>
    <w:rsid w:val="00862C05"/>
    <w:rsid w:val="00863095"/>
    <w:rsid w:val="00863170"/>
    <w:rsid w:val="008634A2"/>
    <w:rsid w:val="008635F7"/>
    <w:rsid w:val="0086376E"/>
    <w:rsid w:val="00863A6D"/>
    <w:rsid w:val="0086415B"/>
    <w:rsid w:val="00864AA2"/>
    <w:rsid w:val="00864ABC"/>
    <w:rsid w:val="008652D6"/>
    <w:rsid w:val="00865446"/>
    <w:rsid w:val="0086550C"/>
    <w:rsid w:val="00865707"/>
    <w:rsid w:val="008659B8"/>
    <w:rsid w:val="00865AC1"/>
    <w:rsid w:val="00865B92"/>
    <w:rsid w:val="00865C8E"/>
    <w:rsid w:val="00865CAD"/>
    <w:rsid w:val="00865EBC"/>
    <w:rsid w:val="00865F65"/>
    <w:rsid w:val="00865FC2"/>
    <w:rsid w:val="008663B4"/>
    <w:rsid w:val="008664A2"/>
    <w:rsid w:val="00866935"/>
    <w:rsid w:val="00867000"/>
    <w:rsid w:val="00867248"/>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6FF"/>
    <w:rsid w:val="00872909"/>
    <w:rsid w:val="00872D98"/>
    <w:rsid w:val="00872FE1"/>
    <w:rsid w:val="00873A45"/>
    <w:rsid w:val="00873A60"/>
    <w:rsid w:val="00873E72"/>
    <w:rsid w:val="00873FB4"/>
    <w:rsid w:val="00874994"/>
    <w:rsid w:val="00874C6C"/>
    <w:rsid w:val="00874D22"/>
    <w:rsid w:val="00874E22"/>
    <w:rsid w:val="008752FB"/>
    <w:rsid w:val="00875AEC"/>
    <w:rsid w:val="00875EE7"/>
    <w:rsid w:val="00876356"/>
    <w:rsid w:val="00876841"/>
    <w:rsid w:val="0087691A"/>
    <w:rsid w:val="00876D75"/>
    <w:rsid w:val="00876F97"/>
    <w:rsid w:val="008771C9"/>
    <w:rsid w:val="00877463"/>
    <w:rsid w:val="00877A44"/>
    <w:rsid w:val="00877CE4"/>
    <w:rsid w:val="008800D3"/>
    <w:rsid w:val="008806CE"/>
    <w:rsid w:val="008808EF"/>
    <w:rsid w:val="00880AC5"/>
    <w:rsid w:val="00881AA1"/>
    <w:rsid w:val="00882142"/>
    <w:rsid w:val="0088242D"/>
    <w:rsid w:val="00882C39"/>
    <w:rsid w:val="00883BAD"/>
    <w:rsid w:val="00883DF4"/>
    <w:rsid w:val="0088416A"/>
    <w:rsid w:val="0088483D"/>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109"/>
    <w:rsid w:val="008912ED"/>
    <w:rsid w:val="0089132B"/>
    <w:rsid w:val="0089148B"/>
    <w:rsid w:val="008915E7"/>
    <w:rsid w:val="008917C3"/>
    <w:rsid w:val="00891FAB"/>
    <w:rsid w:val="008920EB"/>
    <w:rsid w:val="00892F4B"/>
    <w:rsid w:val="00893A66"/>
    <w:rsid w:val="00893C4E"/>
    <w:rsid w:val="00893C5E"/>
    <w:rsid w:val="00893CBE"/>
    <w:rsid w:val="0089436B"/>
    <w:rsid w:val="0089482A"/>
    <w:rsid w:val="00894C27"/>
    <w:rsid w:val="0089510E"/>
    <w:rsid w:val="0089591F"/>
    <w:rsid w:val="008959CA"/>
    <w:rsid w:val="00895D9A"/>
    <w:rsid w:val="00895E3C"/>
    <w:rsid w:val="008960C2"/>
    <w:rsid w:val="00896574"/>
    <w:rsid w:val="0089663F"/>
    <w:rsid w:val="00896BF6"/>
    <w:rsid w:val="008975FD"/>
    <w:rsid w:val="00897811"/>
    <w:rsid w:val="00897DC9"/>
    <w:rsid w:val="00897FE0"/>
    <w:rsid w:val="008A07A6"/>
    <w:rsid w:val="008A0AD4"/>
    <w:rsid w:val="008A0AFE"/>
    <w:rsid w:val="008A1278"/>
    <w:rsid w:val="008A1619"/>
    <w:rsid w:val="008A1DE2"/>
    <w:rsid w:val="008A2038"/>
    <w:rsid w:val="008A22D7"/>
    <w:rsid w:val="008A2AB9"/>
    <w:rsid w:val="008A2C58"/>
    <w:rsid w:val="008A2F09"/>
    <w:rsid w:val="008A332C"/>
    <w:rsid w:val="008A3B15"/>
    <w:rsid w:val="008A3F9C"/>
    <w:rsid w:val="008A43EE"/>
    <w:rsid w:val="008A4814"/>
    <w:rsid w:val="008A493F"/>
    <w:rsid w:val="008A4F98"/>
    <w:rsid w:val="008A547C"/>
    <w:rsid w:val="008A5B46"/>
    <w:rsid w:val="008A5D47"/>
    <w:rsid w:val="008A5F35"/>
    <w:rsid w:val="008A67E9"/>
    <w:rsid w:val="008A6B94"/>
    <w:rsid w:val="008A7065"/>
    <w:rsid w:val="008A7207"/>
    <w:rsid w:val="008B00A6"/>
    <w:rsid w:val="008B0148"/>
    <w:rsid w:val="008B0293"/>
    <w:rsid w:val="008B037C"/>
    <w:rsid w:val="008B03B1"/>
    <w:rsid w:val="008B073A"/>
    <w:rsid w:val="008B0F9D"/>
    <w:rsid w:val="008B1593"/>
    <w:rsid w:val="008B1761"/>
    <w:rsid w:val="008B1D70"/>
    <w:rsid w:val="008B2273"/>
    <w:rsid w:val="008B26E8"/>
    <w:rsid w:val="008B27CF"/>
    <w:rsid w:val="008B30BA"/>
    <w:rsid w:val="008B3195"/>
    <w:rsid w:val="008B3512"/>
    <w:rsid w:val="008B4018"/>
    <w:rsid w:val="008B437A"/>
    <w:rsid w:val="008B46BD"/>
    <w:rsid w:val="008B510F"/>
    <w:rsid w:val="008B5456"/>
    <w:rsid w:val="008B57B6"/>
    <w:rsid w:val="008B5AE4"/>
    <w:rsid w:val="008B5C01"/>
    <w:rsid w:val="008B6309"/>
    <w:rsid w:val="008B69F4"/>
    <w:rsid w:val="008B6D88"/>
    <w:rsid w:val="008B6ED7"/>
    <w:rsid w:val="008B6F27"/>
    <w:rsid w:val="008B7480"/>
    <w:rsid w:val="008B7882"/>
    <w:rsid w:val="008C0058"/>
    <w:rsid w:val="008C0155"/>
    <w:rsid w:val="008C0281"/>
    <w:rsid w:val="008C0354"/>
    <w:rsid w:val="008C08E9"/>
    <w:rsid w:val="008C0C11"/>
    <w:rsid w:val="008C0ECA"/>
    <w:rsid w:val="008C10AC"/>
    <w:rsid w:val="008C1580"/>
    <w:rsid w:val="008C1E12"/>
    <w:rsid w:val="008C2241"/>
    <w:rsid w:val="008C3060"/>
    <w:rsid w:val="008C38C0"/>
    <w:rsid w:val="008C490E"/>
    <w:rsid w:val="008C4ED6"/>
    <w:rsid w:val="008C4FC5"/>
    <w:rsid w:val="008C55F5"/>
    <w:rsid w:val="008C5DAB"/>
    <w:rsid w:val="008C5E1D"/>
    <w:rsid w:val="008C6BC8"/>
    <w:rsid w:val="008C7865"/>
    <w:rsid w:val="008C7EA1"/>
    <w:rsid w:val="008D023B"/>
    <w:rsid w:val="008D098D"/>
    <w:rsid w:val="008D0DA4"/>
    <w:rsid w:val="008D0EEA"/>
    <w:rsid w:val="008D0FB3"/>
    <w:rsid w:val="008D1248"/>
    <w:rsid w:val="008D21C5"/>
    <w:rsid w:val="008D23D1"/>
    <w:rsid w:val="008D3483"/>
    <w:rsid w:val="008D35B5"/>
    <w:rsid w:val="008D38E8"/>
    <w:rsid w:val="008D4316"/>
    <w:rsid w:val="008D433B"/>
    <w:rsid w:val="008D49C6"/>
    <w:rsid w:val="008D4F0F"/>
    <w:rsid w:val="008D5110"/>
    <w:rsid w:val="008D5365"/>
    <w:rsid w:val="008D54A6"/>
    <w:rsid w:val="008D559E"/>
    <w:rsid w:val="008D5794"/>
    <w:rsid w:val="008D59F8"/>
    <w:rsid w:val="008D5A51"/>
    <w:rsid w:val="008D5A8A"/>
    <w:rsid w:val="008D5B35"/>
    <w:rsid w:val="008D63E0"/>
    <w:rsid w:val="008D6441"/>
    <w:rsid w:val="008D6D77"/>
    <w:rsid w:val="008D7071"/>
    <w:rsid w:val="008D784E"/>
    <w:rsid w:val="008D794A"/>
    <w:rsid w:val="008D7E22"/>
    <w:rsid w:val="008E000E"/>
    <w:rsid w:val="008E0A3E"/>
    <w:rsid w:val="008E0A41"/>
    <w:rsid w:val="008E0E46"/>
    <w:rsid w:val="008E1669"/>
    <w:rsid w:val="008E1CFE"/>
    <w:rsid w:val="008E1E01"/>
    <w:rsid w:val="008E2169"/>
    <w:rsid w:val="008E2524"/>
    <w:rsid w:val="008E36F6"/>
    <w:rsid w:val="008E4D2D"/>
    <w:rsid w:val="008E4ED4"/>
    <w:rsid w:val="008E50D3"/>
    <w:rsid w:val="008E51DB"/>
    <w:rsid w:val="008E5929"/>
    <w:rsid w:val="008E5EDD"/>
    <w:rsid w:val="008E681B"/>
    <w:rsid w:val="008E68CC"/>
    <w:rsid w:val="008E6D5F"/>
    <w:rsid w:val="008E72EB"/>
    <w:rsid w:val="008E73E7"/>
    <w:rsid w:val="008E75CE"/>
    <w:rsid w:val="008E77E9"/>
    <w:rsid w:val="008E7D13"/>
    <w:rsid w:val="008F0009"/>
    <w:rsid w:val="008F08D7"/>
    <w:rsid w:val="008F0BBF"/>
    <w:rsid w:val="008F0F76"/>
    <w:rsid w:val="008F0F99"/>
    <w:rsid w:val="008F0FBC"/>
    <w:rsid w:val="008F12A7"/>
    <w:rsid w:val="008F15F3"/>
    <w:rsid w:val="008F1C3F"/>
    <w:rsid w:val="008F2775"/>
    <w:rsid w:val="008F2967"/>
    <w:rsid w:val="008F2BC4"/>
    <w:rsid w:val="008F2EBD"/>
    <w:rsid w:val="008F315E"/>
    <w:rsid w:val="008F37E4"/>
    <w:rsid w:val="008F3BE7"/>
    <w:rsid w:val="008F3D35"/>
    <w:rsid w:val="008F4149"/>
    <w:rsid w:val="008F4379"/>
    <w:rsid w:val="008F45FA"/>
    <w:rsid w:val="008F4C01"/>
    <w:rsid w:val="008F5CDB"/>
    <w:rsid w:val="008F5F22"/>
    <w:rsid w:val="008F679B"/>
    <w:rsid w:val="008F68C7"/>
    <w:rsid w:val="008F723B"/>
    <w:rsid w:val="008F758C"/>
    <w:rsid w:val="008F7881"/>
    <w:rsid w:val="008F7A28"/>
    <w:rsid w:val="008F7AEC"/>
    <w:rsid w:val="008F7E01"/>
    <w:rsid w:val="008F7E1D"/>
    <w:rsid w:val="009000DF"/>
    <w:rsid w:val="00900206"/>
    <w:rsid w:val="00900408"/>
    <w:rsid w:val="00900665"/>
    <w:rsid w:val="00900AE7"/>
    <w:rsid w:val="00900C77"/>
    <w:rsid w:val="00901213"/>
    <w:rsid w:val="0090199A"/>
    <w:rsid w:val="00901DB5"/>
    <w:rsid w:val="0090242B"/>
    <w:rsid w:val="0090327D"/>
    <w:rsid w:val="00903608"/>
    <w:rsid w:val="00903E62"/>
    <w:rsid w:val="0090400D"/>
    <w:rsid w:val="00904119"/>
    <w:rsid w:val="00904CE5"/>
    <w:rsid w:val="0090588F"/>
    <w:rsid w:val="00905E5E"/>
    <w:rsid w:val="00906349"/>
    <w:rsid w:val="0090635B"/>
    <w:rsid w:val="0090680B"/>
    <w:rsid w:val="00906AA5"/>
    <w:rsid w:val="00906CF0"/>
    <w:rsid w:val="009072D9"/>
    <w:rsid w:val="00907879"/>
    <w:rsid w:val="00907CF5"/>
    <w:rsid w:val="00907F07"/>
    <w:rsid w:val="00910238"/>
    <w:rsid w:val="00910B51"/>
    <w:rsid w:val="00910C7A"/>
    <w:rsid w:val="0091103E"/>
    <w:rsid w:val="009118F5"/>
    <w:rsid w:val="00911988"/>
    <w:rsid w:val="00911C18"/>
    <w:rsid w:val="0091295C"/>
    <w:rsid w:val="00912990"/>
    <w:rsid w:val="00912C31"/>
    <w:rsid w:val="00912C41"/>
    <w:rsid w:val="00912C91"/>
    <w:rsid w:val="00912EE6"/>
    <w:rsid w:val="00913006"/>
    <w:rsid w:val="00913463"/>
    <w:rsid w:val="00913535"/>
    <w:rsid w:val="00914B4E"/>
    <w:rsid w:val="00916054"/>
    <w:rsid w:val="00916144"/>
    <w:rsid w:val="00916301"/>
    <w:rsid w:val="009164A4"/>
    <w:rsid w:val="009166C5"/>
    <w:rsid w:val="00916C93"/>
    <w:rsid w:val="00916E52"/>
    <w:rsid w:val="00917867"/>
    <w:rsid w:val="009207FD"/>
    <w:rsid w:val="00920AF4"/>
    <w:rsid w:val="00920F71"/>
    <w:rsid w:val="009213CA"/>
    <w:rsid w:val="00921442"/>
    <w:rsid w:val="0092180A"/>
    <w:rsid w:val="009219BC"/>
    <w:rsid w:val="00921B85"/>
    <w:rsid w:val="00921E1A"/>
    <w:rsid w:val="00922236"/>
    <w:rsid w:val="0092236A"/>
    <w:rsid w:val="0092248E"/>
    <w:rsid w:val="009224AE"/>
    <w:rsid w:val="00922B47"/>
    <w:rsid w:val="00922EB1"/>
    <w:rsid w:val="00922EF5"/>
    <w:rsid w:val="009235B7"/>
    <w:rsid w:val="00923667"/>
    <w:rsid w:val="009239C9"/>
    <w:rsid w:val="00923A00"/>
    <w:rsid w:val="00923B80"/>
    <w:rsid w:val="00923C0A"/>
    <w:rsid w:val="00923FB4"/>
    <w:rsid w:val="00924623"/>
    <w:rsid w:val="00924B5C"/>
    <w:rsid w:val="00924BE7"/>
    <w:rsid w:val="00925063"/>
    <w:rsid w:val="0092516F"/>
    <w:rsid w:val="00925318"/>
    <w:rsid w:val="0092569B"/>
    <w:rsid w:val="009268E8"/>
    <w:rsid w:val="00926A1E"/>
    <w:rsid w:val="00926C13"/>
    <w:rsid w:val="009275F0"/>
    <w:rsid w:val="00927F71"/>
    <w:rsid w:val="00930860"/>
    <w:rsid w:val="00930AB8"/>
    <w:rsid w:val="00930EA4"/>
    <w:rsid w:val="0093149A"/>
    <w:rsid w:val="009314D0"/>
    <w:rsid w:val="0093153C"/>
    <w:rsid w:val="00931DD9"/>
    <w:rsid w:val="00931DFA"/>
    <w:rsid w:val="00932376"/>
    <w:rsid w:val="0093289D"/>
    <w:rsid w:val="00932D4A"/>
    <w:rsid w:val="00932ED6"/>
    <w:rsid w:val="00932F5F"/>
    <w:rsid w:val="00932F91"/>
    <w:rsid w:val="00932F92"/>
    <w:rsid w:val="009333DD"/>
    <w:rsid w:val="0093374D"/>
    <w:rsid w:val="00933DC3"/>
    <w:rsid w:val="00934ED0"/>
    <w:rsid w:val="009353D7"/>
    <w:rsid w:val="00935476"/>
    <w:rsid w:val="00935749"/>
    <w:rsid w:val="009359C5"/>
    <w:rsid w:val="00935D7F"/>
    <w:rsid w:val="00936299"/>
    <w:rsid w:val="009368DC"/>
    <w:rsid w:val="00936CE1"/>
    <w:rsid w:val="00937190"/>
    <w:rsid w:val="00937803"/>
    <w:rsid w:val="00937A93"/>
    <w:rsid w:val="00937D4B"/>
    <w:rsid w:val="009409FF"/>
    <w:rsid w:val="00940A2A"/>
    <w:rsid w:val="00940F3E"/>
    <w:rsid w:val="00941182"/>
    <w:rsid w:val="009417B5"/>
    <w:rsid w:val="00942086"/>
    <w:rsid w:val="00942262"/>
    <w:rsid w:val="009422A3"/>
    <w:rsid w:val="009431DD"/>
    <w:rsid w:val="0094446D"/>
    <w:rsid w:val="009445E4"/>
    <w:rsid w:val="00945169"/>
    <w:rsid w:val="00945378"/>
    <w:rsid w:val="00945917"/>
    <w:rsid w:val="00945A0F"/>
    <w:rsid w:val="0094602E"/>
    <w:rsid w:val="009460E4"/>
    <w:rsid w:val="009462F1"/>
    <w:rsid w:val="00947416"/>
    <w:rsid w:val="0094743D"/>
    <w:rsid w:val="00947AE6"/>
    <w:rsid w:val="00950077"/>
    <w:rsid w:val="00950102"/>
    <w:rsid w:val="00950587"/>
    <w:rsid w:val="00950A20"/>
    <w:rsid w:val="0095197A"/>
    <w:rsid w:val="00952069"/>
    <w:rsid w:val="009520B3"/>
    <w:rsid w:val="009521FC"/>
    <w:rsid w:val="00952559"/>
    <w:rsid w:val="009538A9"/>
    <w:rsid w:val="00953E01"/>
    <w:rsid w:val="00953FB9"/>
    <w:rsid w:val="0095405B"/>
    <w:rsid w:val="00954229"/>
    <w:rsid w:val="0095490B"/>
    <w:rsid w:val="00954A66"/>
    <w:rsid w:val="00954C34"/>
    <w:rsid w:val="0095526E"/>
    <w:rsid w:val="00955305"/>
    <w:rsid w:val="009556DC"/>
    <w:rsid w:val="009558EB"/>
    <w:rsid w:val="00955AE4"/>
    <w:rsid w:val="00955F90"/>
    <w:rsid w:val="009564F0"/>
    <w:rsid w:val="00956714"/>
    <w:rsid w:val="00956A2D"/>
    <w:rsid w:val="00956EE3"/>
    <w:rsid w:val="009574F3"/>
    <w:rsid w:val="009576C8"/>
    <w:rsid w:val="00957702"/>
    <w:rsid w:val="0095796E"/>
    <w:rsid w:val="00957A23"/>
    <w:rsid w:val="00957BE6"/>
    <w:rsid w:val="00957EF8"/>
    <w:rsid w:val="009600FD"/>
    <w:rsid w:val="00960D4F"/>
    <w:rsid w:val="00961A15"/>
    <w:rsid w:val="00961AA5"/>
    <w:rsid w:val="00961CDC"/>
    <w:rsid w:val="00961E6F"/>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D9C"/>
    <w:rsid w:val="00965E17"/>
    <w:rsid w:val="009661AA"/>
    <w:rsid w:val="009664C5"/>
    <w:rsid w:val="009669D0"/>
    <w:rsid w:val="009670E3"/>
    <w:rsid w:val="009673AD"/>
    <w:rsid w:val="009676D1"/>
    <w:rsid w:val="00967943"/>
    <w:rsid w:val="00970779"/>
    <w:rsid w:val="00971013"/>
    <w:rsid w:val="009710D5"/>
    <w:rsid w:val="00971372"/>
    <w:rsid w:val="00971D70"/>
    <w:rsid w:val="00971F18"/>
    <w:rsid w:val="009727C3"/>
    <w:rsid w:val="00972986"/>
    <w:rsid w:val="00972A70"/>
    <w:rsid w:val="00972A97"/>
    <w:rsid w:val="00972B54"/>
    <w:rsid w:val="00972BD5"/>
    <w:rsid w:val="00972DAB"/>
    <w:rsid w:val="00972F3B"/>
    <w:rsid w:val="009734F2"/>
    <w:rsid w:val="00973706"/>
    <w:rsid w:val="00973839"/>
    <w:rsid w:val="00973C95"/>
    <w:rsid w:val="00974010"/>
    <w:rsid w:val="0097498F"/>
    <w:rsid w:val="00974D76"/>
    <w:rsid w:val="00975459"/>
    <w:rsid w:val="009758C3"/>
    <w:rsid w:val="00975BE6"/>
    <w:rsid w:val="00975CA0"/>
    <w:rsid w:val="009769BF"/>
    <w:rsid w:val="00976AAC"/>
    <w:rsid w:val="00977D44"/>
    <w:rsid w:val="00977EC9"/>
    <w:rsid w:val="0098019C"/>
    <w:rsid w:val="0098035C"/>
    <w:rsid w:val="00980657"/>
    <w:rsid w:val="009807F3"/>
    <w:rsid w:val="00980A01"/>
    <w:rsid w:val="0098110B"/>
    <w:rsid w:val="009813D0"/>
    <w:rsid w:val="009814CE"/>
    <w:rsid w:val="009816A1"/>
    <w:rsid w:val="00981741"/>
    <w:rsid w:val="009819BB"/>
    <w:rsid w:val="00981A47"/>
    <w:rsid w:val="00981D32"/>
    <w:rsid w:val="00982120"/>
    <w:rsid w:val="0098260E"/>
    <w:rsid w:val="00982610"/>
    <w:rsid w:val="0098274A"/>
    <w:rsid w:val="00982E83"/>
    <w:rsid w:val="009832EA"/>
    <w:rsid w:val="00983447"/>
    <w:rsid w:val="009837E7"/>
    <w:rsid w:val="0098383F"/>
    <w:rsid w:val="00983B11"/>
    <w:rsid w:val="00983ED1"/>
    <w:rsid w:val="00985058"/>
    <w:rsid w:val="00985989"/>
    <w:rsid w:val="00986FCA"/>
    <w:rsid w:val="00987074"/>
    <w:rsid w:val="009871AF"/>
    <w:rsid w:val="009872B1"/>
    <w:rsid w:val="00987507"/>
    <w:rsid w:val="009876FE"/>
    <w:rsid w:val="0098785C"/>
    <w:rsid w:val="009878B5"/>
    <w:rsid w:val="00987BF4"/>
    <w:rsid w:val="0099024B"/>
    <w:rsid w:val="0099065E"/>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4DBC"/>
    <w:rsid w:val="009955CA"/>
    <w:rsid w:val="00995BAF"/>
    <w:rsid w:val="0099613A"/>
    <w:rsid w:val="009962C0"/>
    <w:rsid w:val="009964CD"/>
    <w:rsid w:val="00996A96"/>
    <w:rsid w:val="00996B43"/>
    <w:rsid w:val="00996C26"/>
    <w:rsid w:val="00997278"/>
    <w:rsid w:val="0099739C"/>
    <w:rsid w:val="009973E2"/>
    <w:rsid w:val="009974A0"/>
    <w:rsid w:val="00997571"/>
    <w:rsid w:val="0099761B"/>
    <w:rsid w:val="009978D5"/>
    <w:rsid w:val="00997B57"/>
    <w:rsid w:val="009A001B"/>
    <w:rsid w:val="009A00D6"/>
    <w:rsid w:val="009A014B"/>
    <w:rsid w:val="009A08E8"/>
    <w:rsid w:val="009A0FA9"/>
    <w:rsid w:val="009A1AD8"/>
    <w:rsid w:val="009A1AEE"/>
    <w:rsid w:val="009A201F"/>
    <w:rsid w:val="009A215F"/>
    <w:rsid w:val="009A21A9"/>
    <w:rsid w:val="009A2658"/>
    <w:rsid w:val="009A291C"/>
    <w:rsid w:val="009A299D"/>
    <w:rsid w:val="009A2A4F"/>
    <w:rsid w:val="009A2DC8"/>
    <w:rsid w:val="009A2E60"/>
    <w:rsid w:val="009A2FA3"/>
    <w:rsid w:val="009A32B4"/>
    <w:rsid w:val="009A3FB4"/>
    <w:rsid w:val="009A4348"/>
    <w:rsid w:val="009A44DB"/>
    <w:rsid w:val="009A4B07"/>
    <w:rsid w:val="009A4BF1"/>
    <w:rsid w:val="009A4F4A"/>
    <w:rsid w:val="009A52E6"/>
    <w:rsid w:val="009A5489"/>
    <w:rsid w:val="009A54F9"/>
    <w:rsid w:val="009A5C73"/>
    <w:rsid w:val="009A6091"/>
    <w:rsid w:val="009A657B"/>
    <w:rsid w:val="009A6BA3"/>
    <w:rsid w:val="009A707A"/>
    <w:rsid w:val="009A75CB"/>
    <w:rsid w:val="009A789F"/>
    <w:rsid w:val="009A7E2D"/>
    <w:rsid w:val="009B04C4"/>
    <w:rsid w:val="009B0B4A"/>
    <w:rsid w:val="009B0B98"/>
    <w:rsid w:val="009B0C93"/>
    <w:rsid w:val="009B10A2"/>
    <w:rsid w:val="009B1514"/>
    <w:rsid w:val="009B1A89"/>
    <w:rsid w:val="009B1B6E"/>
    <w:rsid w:val="009B1C5C"/>
    <w:rsid w:val="009B1D26"/>
    <w:rsid w:val="009B1DB8"/>
    <w:rsid w:val="009B204B"/>
    <w:rsid w:val="009B256A"/>
    <w:rsid w:val="009B2B80"/>
    <w:rsid w:val="009B349B"/>
    <w:rsid w:val="009B34B3"/>
    <w:rsid w:val="009B34B4"/>
    <w:rsid w:val="009B38CD"/>
    <w:rsid w:val="009B3ABC"/>
    <w:rsid w:val="009B3E0E"/>
    <w:rsid w:val="009B3E19"/>
    <w:rsid w:val="009B415D"/>
    <w:rsid w:val="009B450A"/>
    <w:rsid w:val="009B4648"/>
    <w:rsid w:val="009B46D2"/>
    <w:rsid w:val="009B498C"/>
    <w:rsid w:val="009B4BF8"/>
    <w:rsid w:val="009B4F04"/>
    <w:rsid w:val="009B53D6"/>
    <w:rsid w:val="009B5D17"/>
    <w:rsid w:val="009B633D"/>
    <w:rsid w:val="009B6CB4"/>
    <w:rsid w:val="009B6EE9"/>
    <w:rsid w:val="009B70A7"/>
    <w:rsid w:val="009B71F7"/>
    <w:rsid w:val="009B73A4"/>
    <w:rsid w:val="009B784E"/>
    <w:rsid w:val="009B7E1F"/>
    <w:rsid w:val="009C0675"/>
    <w:rsid w:val="009C0B7D"/>
    <w:rsid w:val="009C1069"/>
    <w:rsid w:val="009C10BE"/>
    <w:rsid w:val="009C142A"/>
    <w:rsid w:val="009C1579"/>
    <w:rsid w:val="009C1B1F"/>
    <w:rsid w:val="009C1D99"/>
    <w:rsid w:val="009C1DC1"/>
    <w:rsid w:val="009C2A69"/>
    <w:rsid w:val="009C3107"/>
    <w:rsid w:val="009C3CD3"/>
    <w:rsid w:val="009C3DDB"/>
    <w:rsid w:val="009C3F3E"/>
    <w:rsid w:val="009C50BE"/>
    <w:rsid w:val="009C5372"/>
    <w:rsid w:val="009C537E"/>
    <w:rsid w:val="009C6568"/>
    <w:rsid w:val="009C67DE"/>
    <w:rsid w:val="009C6A97"/>
    <w:rsid w:val="009C7190"/>
    <w:rsid w:val="009C725E"/>
    <w:rsid w:val="009C72CE"/>
    <w:rsid w:val="009C739A"/>
    <w:rsid w:val="009C78EC"/>
    <w:rsid w:val="009C78F5"/>
    <w:rsid w:val="009C7DD2"/>
    <w:rsid w:val="009C7DFC"/>
    <w:rsid w:val="009C7E5E"/>
    <w:rsid w:val="009D02CD"/>
    <w:rsid w:val="009D05F8"/>
    <w:rsid w:val="009D0919"/>
    <w:rsid w:val="009D0A61"/>
    <w:rsid w:val="009D0CB6"/>
    <w:rsid w:val="009D0CC7"/>
    <w:rsid w:val="009D0CD6"/>
    <w:rsid w:val="009D0D64"/>
    <w:rsid w:val="009D104B"/>
    <w:rsid w:val="009D10D5"/>
    <w:rsid w:val="009D10EE"/>
    <w:rsid w:val="009D1392"/>
    <w:rsid w:val="009D149D"/>
    <w:rsid w:val="009D1BC1"/>
    <w:rsid w:val="009D2197"/>
    <w:rsid w:val="009D21DD"/>
    <w:rsid w:val="009D24EE"/>
    <w:rsid w:val="009D259B"/>
    <w:rsid w:val="009D2943"/>
    <w:rsid w:val="009D2ABC"/>
    <w:rsid w:val="009D2D28"/>
    <w:rsid w:val="009D3034"/>
    <w:rsid w:val="009D30F6"/>
    <w:rsid w:val="009D32B3"/>
    <w:rsid w:val="009D363D"/>
    <w:rsid w:val="009D3D8E"/>
    <w:rsid w:val="009D3F57"/>
    <w:rsid w:val="009D4292"/>
    <w:rsid w:val="009D4FE7"/>
    <w:rsid w:val="009D54C2"/>
    <w:rsid w:val="009D54FE"/>
    <w:rsid w:val="009D5C5C"/>
    <w:rsid w:val="009D5C9A"/>
    <w:rsid w:val="009D5FBA"/>
    <w:rsid w:val="009D6DB3"/>
    <w:rsid w:val="009D70A3"/>
    <w:rsid w:val="009D7102"/>
    <w:rsid w:val="009D7184"/>
    <w:rsid w:val="009D75A0"/>
    <w:rsid w:val="009D76D8"/>
    <w:rsid w:val="009D787B"/>
    <w:rsid w:val="009D7D9C"/>
    <w:rsid w:val="009E00DC"/>
    <w:rsid w:val="009E0494"/>
    <w:rsid w:val="009E081C"/>
    <w:rsid w:val="009E0C2F"/>
    <w:rsid w:val="009E1216"/>
    <w:rsid w:val="009E1707"/>
    <w:rsid w:val="009E18E0"/>
    <w:rsid w:val="009E1982"/>
    <w:rsid w:val="009E1EF1"/>
    <w:rsid w:val="009E2473"/>
    <w:rsid w:val="009E2CFB"/>
    <w:rsid w:val="009E31DD"/>
    <w:rsid w:val="009E340B"/>
    <w:rsid w:val="009E3879"/>
    <w:rsid w:val="009E49AC"/>
    <w:rsid w:val="009E4C35"/>
    <w:rsid w:val="009E4E54"/>
    <w:rsid w:val="009E53EA"/>
    <w:rsid w:val="009E542D"/>
    <w:rsid w:val="009E5A06"/>
    <w:rsid w:val="009E62E2"/>
    <w:rsid w:val="009E62EA"/>
    <w:rsid w:val="009E67C2"/>
    <w:rsid w:val="009E71F9"/>
    <w:rsid w:val="009F0194"/>
    <w:rsid w:val="009F0459"/>
    <w:rsid w:val="009F053F"/>
    <w:rsid w:val="009F096A"/>
    <w:rsid w:val="009F0A37"/>
    <w:rsid w:val="009F0CF9"/>
    <w:rsid w:val="009F0E97"/>
    <w:rsid w:val="009F1F3A"/>
    <w:rsid w:val="009F1F79"/>
    <w:rsid w:val="009F22EE"/>
    <w:rsid w:val="009F2500"/>
    <w:rsid w:val="009F26C9"/>
    <w:rsid w:val="009F27A9"/>
    <w:rsid w:val="009F27DE"/>
    <w:rsid w:val="009F38A9"/>
    <w:rsid w:val="009F46B2"/>
    <w:rsid w:val="009F4954"/>
    <w:rsid w:val="009F498D"/>
    <w:rsid w:val="009F4B87"/>
    <w:rsid w:val="009F4D7B"/>
    <w:rsid w:val="009F50C2"/>
    <w:rsid w:val="009F599E"/>
    <w:rsid w:val="009F5CA5"/>
    <w:rsid w:val="009F625D"/>
    <w:rsid w:val="009F6497"/>
    <w:rsid w:val="009F6E1D"/>
    <w:rsid w:val="009F7173"/>
    <w:rsid w:val="009F73CE"/>
    <w:rsid w:val="009F74D2"/>
    <w:rsid w:val="009F79DD"/>
    <w:rsid w:val="009F7D6B"/>
    <w:rsid w:val="00A0012C"/>
    <w:rsid w:val="00A001E0"/>
    <w:rsid w:val="00A00824"/>
    <w:rsid w:val="00A00A6E"/>
    <w:rsid w:val="00A010D5"/>
    <w:rsid w:val="00A010F0"/>
    <w:rsid w:val="00A014BC"/>
    <w:rsid w:val="00A01701"/>
    <w:rsid w:val="00A0170A"/>
    <w:rsid w:val="00A01D0B"/>
    <w:rsid w:val="00A01F3E"/>
    <w:rsid w:val="00A02874"/>
    <w:rsid w:val="00A02A87"/>
    <w:rsid w:val="00A02B6B"/>
    <w:rsid w:val="00A038C0"/>
    <w:rsid w:val="00A03C1F"/>
    <w:rsid w:val="00A03F3B"/>
    <w:rsid w:val="00A04AB5"/>
    <w:rsid w:val="00A04EAE"/>
    <w:rsid w:val="00A0556B"/>
    <w:rsid w:val="00A0578F"/>
    <w:rsid w:val="00A0596A"/>
    <w:rsid w:val="00A068B2"/>
    <w:rsid w:val="00A06B4B"/>
    <w:rsid w:val="00A06E5F"/>
    <w:rsid w:val="00A07038"/>
    <w:rsid w:val="00A072AA"/>
    <w:rsid w:val="00A07502"/>
    <w:rsid w:val="00A10302"/>
    <w:rsid w:val="00A10FB8"/>
    <w:rsid w:val="00A11254"/>
    <w:rsid w:val="00A1136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0A99"/>
    <w:rsid w:val="00A2234A"/>
    <w:rsid w:val="00A22378"/>
    <w:rsid w:val="00A225E5"/>
    <w:rsid w:val="00A22834"/>
    <w:rsid w:val="00A231E9"/>
    <w:rsid w:val="00A2363B"/>
    <w:rsid w:val="00A244E3"/>
    <w:rsid w:val="00A245F2"/>
    <w:rsid w:val="00A24DA4"/>
    <w:rsid w:val="00A25776"/>
    <w:rsid w:val="00A25F00"/>
    <w:rsid w:val="00A263CA"/>
    <w:rsid w:val="00A2678F"/>
    <w:rsid w:val="00A2680A"/>
    <w:rsid w:val="00A27903"/>
    <w:rsid w:val="00A27DB2"/>
    <w:rsid w:val="00A30251"/>
    <w:rsid w:val="00A30377"/>
    <w:rsid w:val="00A30ACA"/>
    <w:rsid w:val="00A30B63"/>
    <w:rsid w:val="00A30C63"/>
    <w:rsid w:val="00A30F87"/>
    <w:rsid w:val="00A317D6"/>
    <w:rsid w:val="00A31A8D"/>
    <w:rsid w:val="00A31B51"/>
    <w:rsid w:val="00A3250E"/>
    <w:rsid w:val="00A3261B"/>
    <w:rsid w:val="00A3271C"/>
    <w:rsid w:val="00A32FAF"/>
    <w:rsid w:val="00A33572"/>
    <w:rsid w:val="00A3370A"/>
    <w:rsid w:val="00A33AB5"/>
    <w:rsid w:val="00A33FF2"/>
    <w:rsid w:val="00A34D24"/>
    <w:rsid w:val="00A34F6F"/>
    <w:rsid w:val="00A353B9"/>
    <w:rsid w:val="00A353D7"/>
    <w:rsid w:val="00A35462"/>
    <w:rsid w:val="00A35A43"/>
    <w:rsid w:val="00A35E8A"/>
    <w:rsid w:val="00A36264"/>
    <w:rsid w:val="00A3652E"/>
    <w:rsid w:val="00A36926"/>
    <w:rsid w:val="00A369B5"/>
    <w:rsid w:val="00A36A2C"/>
    <w:rsid w:val="00A36EE7"/>
    <w:rsid w:val="00A37469"/>
    <w:rsid w:val="00A375DD"/>
    <w:rsid w:val="00A37B26"/>
    <w:rsid w:val="00A37EB4"/>
    <w:rsid w:val="00A4061F"/>
    <w:rsid w:val="00A407E0"/>
    <w:rsid w:val="00A40F32"/>
    <w:rsid w:val="00A41197"/>
    <w:rsid w:val="00A41326"/>
    <w:rsid w:val="00A41368"/>
    <w:rsid w:val="00A41409"/>
    <w:rsid w:val="00A41513"/>
    <w:rsid w:val="00A415AA"/>
    <w:rsid w:val="00A41A68"/>
    <w:rsid w:val="00A41C73"/>
    <w:rsid w:val="00A42318"/>
    <w:rsid w:val="00A4243D"/>
    <w:rsid w:val="00A4253D"/>
    <w:rsid w:val="00A42849"/>
    <w:rsid w:val="00A42D46"/>
    <w:rsid w:val="00A42E74"/>
    <w:rsid w:val="00A43392"/>
    <w:rsid w:val="00A43549"/>
    <w:rsid w:val="00A435F1"/>
    <w:rsid w:val="00A4366B"/>
    <w:rsid w:val="00A43716"/>
    <w:rsid w:val="00A43779"/>
    <w:rsid w:val="00A43F5B"/>
    <w:rsid w:val="00A44292"/>
    <w:rsid w:val="00A44671"/>
    <w:rsid w:val="00A447CF"/>
    <w:rsid w:val="00A44FB0"/>
    <w:rsid w:val="00A450F0"/>
    <w:rsid w:val="00A45192"/>
    <w:rsid w:val="00A4523B"/>
    <w:rsid w:val="00A4564A"/>
    <w:rsid w:val="00A457A2"/>
    <w:rsid w:val="00A458D2"/>
    <w:rsid w:val="00A459C1"/>
    <w:rsid w:val="00A459C6"/>
    <w:rsid w:val="00A45CD3"/>
    <w:rsid w:val="00A46283"/>
    <w:rsid w:val="00A462EA"/>
    <w:rsid w:val="00A46A14"/>
    <w:rsid w:val="00A46E1C"/>
    <w:rsid w:val="00A46EFA"/>
    <w:rsid w:val="00A4780B"/>
    <w:rsid w:val="00A47850"/>
    <w:rsid w:val="00A5072C"/>
    <w:rsid w:val="00A508EB"/>
    <w:rsid w:val="00A50BD1"/>
    <w:rsid w:val="00A5108D"/>
    <w:rsid w:val="00A51452"/>
    <w:rsid w:val="00A5186F"/>
    <w:rsid w:val="00A51AB4"/>
    <w:rsid w:val="00A521AD"/>
    <w:rsid w:val="00A53044"/>
    <w:rsid w:val="00A5348A"/>
    <w:rsid w:val="00A53B37"/>
    <w:rsid w:val="00A53E55"/>
    <w:rsid w:val="00A53F56"/>
    <w:rsid w:val="00A54006"/>
    <w:rsid w:val="00A5422B"/>
    <w:rsid w:val="00A543B9"/>
    <w:rsid w:val="00A5458C"/>
    <w:rsid w:val="00A549BB"/>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EB6"/>
    <w:rsid w:val="00A61F0E"/>
    <w:rsid w:val="00A624C9"/>
    <w:rsid w:val="00A62607"/>
    <w:rsid w:val="00A6306B"/>
    <w:rsid w:val="00A63121"/>
    <w:rsid w:val="00A632BC"/>
    <w:rsid w:val="00A6398C"/>
    <w:rsid w:val="00A63AAE"/>
    <w:rsid w:val="00A6432C"/>
    <w:rsid w:val="00A6458F"/>
    <w:rsid w:val="00A648C0"/>
    <w:rsid w:val="00A64DD4"/>
    <w:rsid w:val="00A64EFE"/>
    <w:rsid w:val="00A65149"/>
    <w:rsid w:val="00A654D5"/>
    <w:rsid w:val="00A6561F"/>
    <w:rsid w:val="00A65AA0"/>
    <w:rsid w:val="00A65D0D"/>
    <w:rsid w:val="00A65FF1"/>
    <w:rsid w:val="00A661BD"/>
    <w:rsid w:val="00A6632A"/>
    <w:rsid w:val="00A66488"/>
    <w:rsid w:val="00A6672D"/>
    <w:rsid w:val="00A66858"/>
    <w:rsid w:val="00A66B8B"/>
    <w:rsid w:val="00A66C78"/>
    <w:rsid w:val="00A675AB"/>
    <w:rsid w:val="00A700AD"/>
    <w:rsid w:val="00A702A0"/>
    <w:rsid w:val="00A7055A"/>
    <w:rsid w:val="00A706E2"/>
    <w:rsid w:val="00A70882"/>
    <w:rsid w:val="00A70B1C"/>
    <w:rsid w:val="00A70D5C"/>
    <w:rsid w:val="00A70F77"/>
    <w:rsid w:val="00A7133C"/>
    <w:rsid w:val="00A71357"/>
    <w:rsid w:val="00A7190D"/>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3DC"/>
    <w:rsid w:val="00A75889"/>
    <w:rsid w:val="00A75B3C"/>
    <w:rsid w:val="00A76F7E"/>
    <w:rsid w:val="00A77DC3"/>
    <w:rsid w:val="00A77EAF"/>
    <w:rsid w:val="00A77FA2"/>
    <w:rsid w:val="00A80056"/>
    <w:rsid w:val="00A8016B"/>
    <w:rsid w:val="00A80515"/>
    <w:rsid w:val="00A80DBE"/>
    <w:rsid w:val="00A80EC8"/>
    <w:rsid w:val="00A813EC"/>
    <w:rsid w:val="00A81776"/>
    <w:rsid w:val="00A8268D"/>
    <w:rsid w:val="00A8298B"/>
    <w:rsid w:val="00A829A5"/>
    <w:rsid w:val="00A82E30"/>
    <w:rsid w:val="00A8337F"/>
    <w:rsid w:val="00A838D6"/>
    <w:rsid w:val="00A83ADB"/>
    <w:rsid w:val="00A84013"/>
    <w:rsid w:val="00A84199"/>
    <w:rsid w:val="00A8423E"/>
    <w:rsid w:val="00A84327"/>
    <w:rsid w:val="00A84346"/>
    <w:rsid w:val="00A84AC0"/>
    <w:rsid w:val="00A84C46"/>
    <w:rsid w:val="00A851D1"/>
    <w:rsid w:val="00A8529B"/>
    <w:rsid w:val="00A85401"/>
    <w:rsid w:val="00A85A77"/>
    <w:rsid w:val="00A85B94"/>
    <w:rsid w:val="00A85DB9"/>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36C1"/>
    <w:rsid w:val="00A9398A"/>
    <w:rsid w:val="00A93B46"/>
    <w:rsid w:val="00A942AD"/>
    <w:rsid w:val="00A9468A"/>
    <w:rsid w:val="00A94F99"/>
    <w:rsid w:val="00A9508E"/>
    <w:rsid w:val="00A95924"/>
    <w:rsid w:val="00A9606E"/>
    <w:rsid w:val="00A961B7"/>
    <w:rsid w:val="00A96855"/>
    <w:rsid w:val="00A969F3"/>
    <w:rsid w:val="00A96EF6"/>
    <w:rsid w:val="00A97528"/>
    <w:rsid w:val="00A977DA"/>
    <w:rsid w:val="00A97860"/>
    <w:rsid w:val="00A97C4F"/>
    <w:rsid w:val="00AA0074"/>
    <w:rsid w:val="00AA051D"/>
    <w:rsid w:val="00AA07C1"/>
    <w:rsid w:val="00AA0848"/>
    <w:rsid w:val="00AA08BA"/>
    <w:rsid w:val="00AA1018"/>
    <w:rsid w:val="00AA107F"/>
    <w:rsid w:val="00AA1552"/>
    <w:rsid w:val="00AA16EF"/>
    <w:rsid w:val="00AA18BD"/>
    <w:rsid w:val="00AA1FF9"/>
    <w:rsid w:val="00AA23EE"/>
    <w:rsid w:val="00AA294E"/>
    <w:rsid w:val="00AA2DBB"/>
    <w:rsid w:val="00AA31DB"/>
    <w:rsid w:val="00AA3290"/>
    <w:rsid w:val="00AA4557"/>
    <w:rsid w:val="00AA4887"/>
    <w:rsid w:val="00AA489F"/>
    <w:rsid w:val="00AA4B80"/>
    <w:rsid w:val="00AA4C92"/>
    <w:rsid w:val="00AA4CB5"/>
    <w:rsid w:val="00AA4EE4"/>
    <w:rsid w:val="00AA5173"/>
    <w:rsid w:val="00AA5675"/>
    <w:rsid w:val="00AA582C"/>
    <w:rsid w:val="00AA5A70"/>
    <w:rsid w:val="00AA5C45"/>
    <w:rsid w:val="00AA5F5D"/>
    <w:rsid w:val="00AA60B9"/>
    <w:rsid w:val="00AA6168"/>
    <w:rsid w:val="00AA62F9"/>
    <w:rsid w:val="00AA649F"/>
    <w:rsid w:val="00AA6FC4"/>
    <w:rsid w:val="00AA7175"/>
    <w:rsid w:val="00AA71E0"/>
    <w:rsid w:val="00AB014C"/>
    <w:rsid w:val="00AB024E"/>
    <w:rsid w:val="00AB0977"/>
    <w:rsid w:val="00AB0F82"/>
    <w:rsid w:val="00AB104F"/>
    <w:rsid w:val="00AB10F4"/>
    <w:rsid w:val="00AB140C"/>
    <w:rsid w:val="00AB1432"/>
    <w:rsid w:val="00AB1E06"/>
    <w:rsid w:val="00AB206F"/>
    <w:rsid w:val="00AB21BC"/>
    <w:rsid w:val="00AB2259"/>
    <w:rsid w:val="00AB31BD"/>
    <w:rsid w:val="00AB34E9"/>
    <w:rsid w:val="00AB37B9"/>
    <w:rsid w:val="00AB3D5B"/>
    <w:rsid w:val="00AB403B"/>
    <w:rsid w:val="00AB45B2"/>
    <w:rsid w:val="00AB49FF"/>
    <w:rsid w:val="00AB4B40"/>
    <w:rsid w:val="00AB4D87"/>
    <w:rsid w:val="00AB4D90"/>
    <w:rsid w:val="00AB4E8D"/>
    <w:rsid w:val="00AB54A8"/>
    <w:rsid w:val="00AB5C97"/>
    <w:rsid w:val="00AB5E1E"/>
    <w:rsid w:val="00AB5FFE"/>
    <w:rsid w:val="00AB6718"/>
    <w:rsid w:val="00AB6BA9"/>
    <w:rsid w:val="00AB6CA1"/>
    <w:rsid w:val="00AB6CFA"/>
    <w:rsid w:val="00AB6D93"/>
    <w:rsid w:val="00AB729F"/>
    <w:rsid w:val="00AB74F2"/>
    <w:rsid w:val="00AB75B5"/>
    <w:rsid w:val="00AB791B"/>
    <w:rsid w:val="00AB7D0F"/>
    <w:rsid w:val="00AC02CD"/>
    <w:rsid w:val="00AC0CDF"/>
    <w:rsid w:val="00AC13FB"/>
    <w:rsid w:val="00AC1409"/>
    <w:rsid w:val="00AC17BC"/>
    <w:rsid w:val="00AC1DAD"/>
    <w:rsid w:val="00AC25EE"/>
    <w:rsid w:val="00AC288D"/>
    <w:rsid w:val="00AC28C1"/>
    <w:rsid w:val="00AC2F7F"/>
    <w:rsid w:val="00AC324A"/>
    <w:rsid w:val="00AC4852"/>
    <w:rsid w:val="00AC4A2C"/>
    <w:rsid w:val="00AC4BA3"/>
    <w:rsid w:val="00AC4D91"/>
    <w:rsid w:val="00AC57C9"/>
    <w:rsid w:val="00AC57D2"/>
    <w:rsid w:val="00AC59C0"/>
    <w:rsid w:val="00AC5E71"/>
    <w:rsid w:val="00AC6131"/>
    <w:rsid w:val="00AC61CF"/>
    <w:rsid w:val="00AC69AF"/>
    <w:rsid w:val="00AC6A1C"/>
    <w:rsid w:val="00AC6E07"/>
    <w:rsid w:val="00AC7A83"/>
    <w:rsid w:val="00AC7E57"/>
    <w:rsid w:val="00AC7E89"/>
    <w:rsid w:val="00AC7EBB"/>
    <w:rsid w:val="00AD020D"/>
    <w:rsid w:val="00AD0A4C"/>
    <w:rsid w:val="00AD0DC5"/>
    <w:rsid w:val="00AD0EAA"/>
    <w:rsid w:val="00AD16E5"/>
    <w:rsid w:val="00AD1E6C"/>
    <w:rsid w:val="00AD20B4"/>
    <w:rsid w:val="00AD22B0"/>
    <w:rsid w:val="00AD2504"/>
    <w:rsid w:val="00AD2E12"/>
    <w:rsid w:val="00AD2F6F"/>
    <w:rsid w:val="00AD344D"/>
    <w:rsid w:val="00AD3F18"/>
    <w:rsid w:val="00AD4079"/>
    <w:rsid w:val="00AD41D6"/>
    <w:rsid w:val="00AD4B74"/>
    <w:rsid w:val="00AD4BE5"/>
    <w:rsid w:val="00AD4CB3"/>
    <w:rsid w:val="00AD512B"/>
    <w:rsid w:val="00AD5366"/>
    <w:rsid w:val="00AD5371"/>
    <w:rsid w:val="00AD560C"/>
    <w:rsid w:val="00AD59A0"/>
    <w:rsid w:val="00AD59B3"/>
    <w:rsid w:val="00AD5FD6"/>
    <w:rsid w:val="00AD674C"/>
    <w:rsid w:val="00AD6D82"/>
    <w:rsid w:val="00AD72E2"/>
    <w:rsid w:val="00AD72EE"/>
    <w:rsid w:val="00AD73C3"/>
    <w:rsid w:val="00AD744F"/>
    <w:rsid w:val="00AD7B2A"/>
    <w:rsid w:val="00AD7EBC"/>
    <w:rsid w:val="00AE02DE"/>
    <w:rsid w:val="00AE039A"/>
    <w:rsid w:val="00AE0870"/>
    <w:rsid w:val="00AE0B4F"/>
    <w:rsid w:val="00AE18C1"/>
    <w:rsid w:val="00AE1912"/>
    <w:rsid w:val="00AE1E52"/>
    <w:rsid w:val="00AE1F2F"/>
    <w:rsid w:val="00AE2430"/>
    <w:rsid w:val="00AE26BE"/>
    <w:rsid w:val="00AE392F"/>
    <w:rsid w:val="00AE3F06"/>
    <w:rsid w:val="00AE3FC4"/>
    <w:rsid w:val="00AE49A5"/>
    <w:rsid w:val="00AE5080"/>
    <w:rsid w:val="00AE52FE"/>
    <w:rsid w:val="00AE548F"/>
    <w:rsid w:val="00AE5FD2"/>
    <w:rsid w:val="00AE6318"/>
    <w:rsid w:val="00AE6788"/>
    <w:rsid w:val="00AE72D1"/>
    <w:rsid w:val="00AE741C"/>
    <w:rsid w:val="00AE7F2E"/>
    <w:rsid w:val="00AF01BC"/>
    <w:rsid w:val="00AF0A4A"/>
    <w:rsid w:val="00AF0FD2"/>
    <w:rsid w:val="00AF18D5"/>
    <w:rsid w:val="00AF1B10"/>
    <w:rsid w:val="00AF1DCF"/>
    <w:rsid w:val="00AF20E1"/>
    <w:rsid w:val="00AF23DC"/>
    <w:rsid w:val="00AF2A7B"/>
    <w:rsid w:val="00AF352A"/>
    <w:rsid w:val="00AF35B0"/>
    <w:rsid w:val="00AF36F4"/>
    <w:rsid w:val="00AF3C52"/>
    <w:rsid w:val="00AF44E4"/>
    <w:rsid w:val="00AF44F4"/>
    <w:rsid w:val="00AF4707"/>
    <w:rsid w:val="00AF4A12"/>
    <w:rsid w:val="00AF4BB2"/>
    <w:rsid w:val="00AF4CE5"/>
    <w:rsid w:val="00AF5023"/>
    <w:rsid w:val="00AF5297"/>
    <w:rsid w:val="00AF533D"/>
    <w:rsid w:val="00AF582A"/>
    <w:rsid w:val="00AF58F5"/>
    <w:rsid w:val="00AF609D"/>
    <w:rsid w:val="00AF692A"/>
    <w:rsid w:val="00AF696C"/>
    <w:rsid w:val="00AF6989"/>
    <w:rsid w:val="00AF6A5A"/>
    <w:rsid w:val="00AF6B62"/>
    <w:rsid w:val="00AF79C8"/>
    <w:rsid w:val="00AF7B5C"/>
    <w:rsid w:val="00AF7B81"/>
    <w:rsid w:val="00AF7C93"/>
    <w:rsid w:val="00AF7D09"/>
    <w:rsid w:val="00AF7E67"/>
    <w:rsid w:val="00B003D7"/>
    <w:rsid w:val="00B00B80"/>
    <w:rsid w:val="00B01192"/>
    <w:rsid w:val="00B01517"/>
    <w:rsid w:val="00B019C1"/>
    <w:rsid w:val="00B01B77"/>
    <w:rsid w:val="00B01C83"/>
    <w:rsid w:val="00B02517"/>
    <w:rsid w:val="00B02C6B"/>
    <w:rsid w:val="00B0377F"/>
    <w:rsid w:val="00B038AE"/>
    <w:rsid w:val="00B039D1"/>
    <w:rsid w:val="00B03C03"/>
    <w:rsid w:val="00B03FC0"/>
    <w:rsid w:val="00B0404A"/>
    <w:rsid w:val="00B0407F"/>
    <w:rsid w:val="00B04487"/>
    <w:rsid w:val="00B048C3"/>
    <w:rsid w:val="00B04D14"/>
    <w:rsid w:val="00B04FF9"/>
    <w:rsid w:val="00B0547A"/>
    <w:rsid w:val="00B05553"/>
    <w:rsid w:val="00B0587F"/>
    <w:rsid w:val="00B05EC9"/>
    <w:rsid w:val="00B064D3"/>
    <w:rsid w:val="00B067C2"/>
    <w:rsid w:val="00B06991"/>
    <w:rsid w:val="00B077CD"/>
    <w:rsid w:val="00B07D16"/>
    <w:rsid w:val="00B07D1A"/>
    <w:rsid w:val="00B10795"/>
    <w:rsid w:val="00B1088E"/>
    <w:rsid w:val="00B10E90"/>
    <w:rsid w:val="00B11CC5"/>
    <w:rsid w:val="00B11E8C"/>
    <w:rsid w:val="00B1218A"/>
    <w:rsid w:val="00B121C7"/>
    <w:rsid w:val="00B12514"/>
    <w:rsid w:val="00B1289D"/>
    <w:rsid w:val="00B1309A"/>
    <w:rsid w:val="00B1318D"/>
    <w:rsid w:val="00B1355D"/>
    <w:rsid w:val="00B14509"/>
    <w:rsid w:val="00B147D5"/>
    <w:rsid w:val="00B14A3A"/>
    <w:rsid w:val="00B14DFA"/>
    <w:rsid w:val="00B14F34"/>
    <w:rsid w:val="00B1505B"/>
    <w:rsid w:val="00B150E8"/>
    <w:rsid w:val="00B1562D"/>
    <w:rsid w:val="00B15804"/>
    <w:rsid w:val="00B1591A"/>
    <w:rsid w:val="00B15976"/>
    <w:rsid w:val="00B159E6"/>
    <w:rsid w:val="00B16A7C"/>
    <w:rsid w:val="00B16ECB"/>
    <w:rsid w:val="00B16FF3"/>
    <w:rsid w:val="00B17248"/>
    <w:rsid w:val="00B1734F"/>
    <w:rsid w:val="00B17849"/>
    <w:rsid w:val="00B17A27"/>
    <w:rsid w:val="00B2052A"/>
    <w:rsid w:val="00B20D83"/>
    <w:rsid w:val="00B20FD7"/>
    <w:rsid w:val="00B2193A"/>
    <w:rsid w:val="00B2224F"/>
    <w:rsid w:val="00B222FA"/>
    <w:rsid w:val="00B22422"/>
    <w:rsid w:val="00B22A8B"/>
    <w:rsid w:val="00B22D2A"/>
    <w:rsid w:val="00B233E9"/>
    <w:rsid w:val="00B23AAA"/>
    <w:rsid w:val="00B23F4E"/>
    <w:rsid w:val="00B24A2F"/>
    <w:rsid w:val="00B24C14"/>
    <w:rsid w:val="00B24D68"/>
    <w:rsid w:val="00B24FB2"/>
    <w:rsid w:val="00B25333"/>
    <w:rsid w:val="00B25441"/>
    <w:rsid w:val="00B255B2"/>
    <w:rsid w:val="00B25632"/>
    <w:rsid w:val="00B257A1"/>
    <w:rsid w:val="00B259EA"/>
    <w:rsid w:val="00B25DD8"/>
    <w:rsid w:val="00B264ED"/>
    <w:rsid w:val="00B26562"/>
    <w:rsid w:val="00B2662C"/>
    <w:rsid w:val="00B26A33"/>
    <w:rsid w:val="00B26FAA"/>
    <w:rsid w:val="00B273B9"/>
    <w:rsid w:val="00B3037C"/>
    <w:rsid w:val="00B30616"/>
    <w:rsid w:val="00B30742"/>
    <w:rsid w:val="00B3089E"/>
    <w:rsid w:val="00B30AF9"/>
    <w:rsid w:val="00B30DD5"/>
    <w:rsid w:val="00B30DEE"/>
    <w:rsid w:val="00B3111E"/>
    <w:rsid w:val="00B3117E"/>
    <w:rsid w:val="00B316C5"/>
    <w:rsid w:val="00B31A3B"/>
    <w:rsid w:val="00B3218A"/>
    <w:rsid w:val="00B32297"/>
    <w:rsid w:val="00B3233B"/>
    <w:rsid w:val="00B32401"/>
    <w:rsid w:val="00B32591"/>
    <w:rsid w:val="00B325DF"/>
    <w:rsid w:val="00B3292F"/>
    <w:rsid w:val="00B32EF0"/>
    <w:rsid w:val="00B33109"/>
    <w:rsid w:val="00B33E5E"/>
    <w:rsid w:val="00B33FFC"/>
    <w:rsid w:val="00B34485"/>
    <w:rsid w:val="00B35859"/>
    <w:rsid w:val="00B35A5C"/>
    <w:rsid w:val="00B35EFA"/>
    <w:rsid w:val="00B36C3E"/>
    <w:rsid w:val="00B36D54"/>
    <w:rsid w:val="00B36E8F"/>
    <w:rsid w:val="00B36EF0"/>
    <w:rsid w:val="00B370B6"/>
    <w:rsid w:val="00B3768A"/>
    <w:rsid w:val="00B37752"/>
    <w:rsid w:val="00B3783A"/>
    <w:rsid w:val="00B379D0"/>
    <w:rsid w:val="00B37B34"/>
    <w:rsid w:val="00B37C70"/>
    <w:rsid w:val="00B402BA"/>
    <w:rsid w:val="00B402FA"/>
    <w:rsid w:val="00B4030F"/>
    <w:rsid w:val="00B40522"/>
    <w:rsid w:val="00B4090A"/>
    <w:rsid w:val="00B40911"/>
    <w:rsid w:val="00B40AE9"/>
    <w:rsid w:val="00B40B5B"/>
    <w:rsid w:val="00B40D22"/>
    <w:rsid w:val="00B41060"/>
    <w:rsid w:val="00B411D3"/>
    <w:rsid w:val="00B41470"/>
    <w:rsid w:val="00B4163B"/>
    <w:rsid w:val="00B41766"/>
    <w:rsid w:val="00B41980"/>
    <w:rsid w:val="00B41DFC"/>
    <w:rsid w:val="00B422C2"/>
    <w:rsid w:val="00B424BD"/>
    <w:rsid w:val="00B42F46"/>
    <w:rsid w:val="00B42FD3"/>
    <w:rsid w:val="00B4387A"/>
    <w:rsid w:val="00B43918"/>
    <w:rsid w:val="00B4427B"/>
    <w:rsid w:val="00B44354"/>
    <w:rsid w:val="00B44988"/>
    <w:rsid w:val="00B44FC1"/>
    <w:rsid w:val="00B454E6"/>
    <w:rsid w:val="00B461C0"/>
    <w:rsid w:val="00B46A32"/>
    <w:rsid w:val="00B46B0F"/>
    <w:rsid w:val="00B46F0B"/>
    <w:rsid w:val="00B46F79"/>
    <w:rsid w:val="00B46FD6"/>
    <w:rsid w:val="00B47770"/>
    <w:rsid w:val="00B47FC2"/>
    <w:rsid w:val="00B5004F"/>
    <w:rsid w:val="00B515FB"/>
    <w:rsid w:val="00B51738"/>
    <w:rsid w:val="00B51BCB"/>
    <w:rsid w:val="00B52078"/>
    <w:rsid w:val="00B522AC"/>
    <w:rsid w:val="00B523FC"/>
    <w:rsid w:val="00B52684"/>
    <w:rsid w:val="00B53888"/>
    <w:rsid w:val="00B53EA5"/>
    <w:rsid w:val="00B54273"/>
    <w:rsid w:val="00B546A5"/>
    <w:rsid w:val="00B5599C"/>
    <w:rsid w:val="00B55FEE"/>
    <w:rsid w:val="00B5679D"/>
    <w:rsid w:val="00B56881"/>
    <w:rsid w:val="00B56CB7"/>
    <w:rsid w:val="00B57973"/>
    <w:rsid w:val="00B5797E"/>
    <w:rsid w:val="00B601D6"/>
    <w:rsid w:val="00B601E6"/>
    <w:rsid w:val="00B6025A"/>
    <w:rsid w:val="00B6032F"/>
    <w:rsid w:val="00B608FF"/>
    <w:rsid w:val="00B6099C"/>
    <w:rsid w:val="00B60BAE"/>
    <w:rsid w:val="00B60BD4"/>
    <w:rsid w:val="00B60CD9"/>
    <w:rsid w:val="00B60F6C"/>
    <w:rsid w:val="00B61397"/>
    <w:rsid w:val="00B613C3"/>
    <w:rsid w:val="00B6162E"/>
    <w:rsid w:val="00B61A96"/>
    <w:rsid w:val="00B62C0E"/>
    <w:rsid w:val="00B62C51"/>
    <w:rsid w:val="00B6352B"/>
    <w:rsid w:val="00B6384C"/>
    <w:rsid w:val="00B63A35"/>
    <w:rsid w:val="00B63A5A"/>
    <w:rsid w:val="00B6453B"/>
    <w:rsid w:val="00B64CB6"/>
    <w:rsid w:val="00B654A3"/>
    <w:rsid w:val="00B65679"/>
    <w:rsid w:val="00B66226"/>
    <w:rsid w:val="00B6638B"/>
    <w:rsid w:val="00B6671C"/>
    <w:rsid w:val="00B668AB"/>
    <w:rsid w:val="00B66A55"/>
    <w:rsid w:val="00B66CDB"/>
    <w:rsid w:val="00B66DED"/>
    <w:rsid w:val="00B66EF8"/>
    <w:rsid w:val="00B67184"/>
    <w:rsid w:val="00B671B1"/>
    <w:rsid w:val="00B672F0"/>
    <w:rsid w:val="00B67396"/>
    <w:rsid w:val="00B67AAF"/>
    <w:rsid w:val="00B67B2A"/>
    <w:rsid w:val="00B67DD0"/>
    <w:rsid w:val="00B70C6B"/>
    <w:rsid w:val="00B71008"/>
    <w:rsid w:val="00B71A1E"/>
    <w:rsid w:val="00B71BE9"/>
    <w:rsid w:val="00B71C5A"/>
    <w:rsid w:val="00B726DE"/>
    <w:rsid w:val="00B72BC3"/>
    <w:rsid w:val="00B72CBA"/>
    <w:rsid w:val="00B72ECC"/>
    <w:rsid w:val="00B73666"/>
    <w:rsid w:val="00B74BB6"/>
    <w:rsid w:val="00B74C44"/>
    <w:rsid w:val="00B74FB1"/>
    <w:rsid w:val="00B75209"/>
    <w:rsid w:val="00B75C63"/>
    <w:rsid w:val="00B761FA"/>
    <w:rsid w:val="00B76AFF"/>
    <w:rsid w:val="00B76C9F"/>
    <w:rsid w:val="00B77333"/>
    <w:rsid w:val="00B7751F"/>
    <w:rsid w:val="00B77B0F"/>
    <w:rsid w:val="00B77BB9"/>
    <w:rsid w:val="00B801E2"/>
    <w:rsid w:val="00B8088A"/>
    <w:rsid w:val="00B80B80"/>
    <w:rsid w:val="00B80B90"/>
    <w:rsid w:val="00B80CC6"/>
    <w:rsid w:val="00B8103E"/>
    <w:rsid w:val="00B819DB"/>
    <w:rsid w:val="00B81BC4"/>
    <w:rsid w:val="00B81CF9"/>
    <w:rsid w:val="00B826E7"/>
    <w:rsid w:val="00B827E1"/>
    <w:rsid w:val="00B82939"/>
    <w:rsid w:val="00B82975"/>
    <w:rsid w:val="00B8297F"/>
    <w:rsid w:val="00B833B6"/>
    <w:rsid w:val="00B83650"/>
    <w:rsid w:val="00B8386F"/>
    <w:rsid w:val="00B84225"/>
    <w:rsid w:val="00B84284"/>
    <w:rsid w:val="00B844F3"/>
    <w:rsid w:val="00B84804"/>
    <w:rsid w:val="00B84E8D"/>
    <w:rsid w:val="00B84F73"/>
    <w:rsid w:val="00B85000"/>
    <w:rsid w:val="00B855BA"/>
    <w:rsid w:val="00B85765"/>
    <w:rsid w:val="00B85B74"/>
    <w:rsid w:val="00B85E24"/>
    <w:rsid w:val="00B86477"/>
    <w:rsid w:val="00B86BEA"/>
    <w:rsid w:val="00B86CD7"/>
    <w:rsid w:val="00B87009"/>
    <w:rsid w:val="00B87381"/>
    <w:rsid w:val="00B873A3"/>
    <w:rsid w:val="00B87989"/>
    <w:rsid w:val="00B90381"/>
    <w:rsid w:val="00B90390"/>
    <w:rsid w:val="00B90608"/>
    <w:rsid w:val="00B9081E"/>
    <w:rsid w:val="00B90D02"/>
    <w:rsid w:val="00B9100E"/>
    <w:rsid w:val="00B9197D"/>
    <w:rsid w:val="00B91A46"/>
    <w:rsid w:val="00B9231D"/>
    <w:rsid w:val="00B92572"/>
    <w:rsid w:val="00B927A5"/>
    <w:rsid w:val="00B92960"/>
    <w:rsid w:val="00B92AE9"/>
    <w:rsid w:val="00B92EAA"/>
    <w:rsid w:val="00B92F99"/>
    <w:rsid w:val="00B92FBA"/>
    <w:rsid w:val="00B93A94"/>
    <w:rsid w:val="00B941B4"/>
    <w:rsid w:val="00B94933"/>
    <w:rsid w:val="00B94D59"/>
    <w:rsid w:val="00B94EA9"/>
    <w:rsid w:val="00B950C9"/>
    <w:rsid w:val="00B951D8"/>
    <w:rsid w:val="00B953FC"/>
    <w:rsid w:val="00B95648"/>
    <w:rsid w:val="00B956AF"/>
    <w:rsid w:val="00B9596E"/>
    <w:rsid w:val="00B95E12"/>
    <w:rsid w:val="00B969E3"/>
    <w:rsid w:val="00B97104"/>
    <w:rsid w:val="00B97116"/>
    <w:rsid w:val="00B97A08"/>
    <w:rsid w:val="00B97D0D"/>
    <w:rsid w:val="00BA006D"/>
    <w:rsid w:val="00BA00C4"/>
    <w:rsid w:val="00BA03AB"/>
    <w:rsid w:val="00BA08F8"/>
    <w:rsid w:val="00BA09BD"/>
    <w:rsid w:val="00BA0B3E"/>
    <w:rsid w:val="00BA0FB9"/>
    <w:rsid w:val="00BA1251"/>
    <w:rsid w:val="00BA1333"/>
    <w:rsid w:val="00BA14EA"/>
    <w:rsid w:val="00BA15B8"/>
    <w:rsid w:val="00BA19FD"/>
    <w:rsid w:val="00BA2295"/>
    <w:rsid w:val="00BA2751"/>
    <w:rsid w:val="00BA2A13"/>
    <w:rsid w:val="00BA2FA9"/>
    <w:rsid w:val="00BA3550"/>
    <w:rsid w:val="00BA3851"/>
    <w:rsid w:val="00BA3BE0"/>
    <w:rsid w:val="00BA3C76"/>
    <w:rsid w:val="00BA4254"/>
    <w:rsid w:val="00BA46A0"/>
    <w:rsid w:val="00BA5593"/>
    <w:rsid w:val="00BA60BE"/>
    <w:rsid w:val="00BA61AF"/>
    <w:rsid w:val="00BA647E"/>
    <w:rsid w:val="00BA6856"/>
    <w:rsid w:val="00BA701C"/>
    <w:rsid w:val="00BA77E9"/>
    <w:rsid w:val="00BA78F1"/>
    <w:rsid w:val="00BB019B"/>
    <w:rsid w:val="00BB0340"/>
    <w:rsid w:val="00BB066F"/>
    <w:rsid w:val="00BB077E"/>
    <w:rsid w:val="00BB0822"/>
    <w:rsid w:val="00BB0AFD"/>
    <w:rsid w:val="00BB0D3A"/>
    <w:rsid w:val="00BB12C2"/>
    <w:rsid w:val="00BB13C0"/>
    <w:rsid w:val="00BB16FD"/>
    <w:rsid w:val="00BB1874"/>
    <w:rsid w:val="00BB1A09"/>
    <w:rsid w:val="00BB1E64"/>
    <w:rsid w:val="00BB2036"/>
    <w:rsid w:val="00BB20C7"/>
    <w:rsid w:val="00BB2143"/>
    <w:rsid w:val="00BB2172"/>
    <w:rsid w:val="00BB255F"/>
    <w:rsid w:val="00BB26E2"/>
    <w:rsid w:val="00BB2BFB"/>
    <w:rsid w:val="00BB35F5"/>
    <w:rsid w:val="00BB416B"/>
    <w:rsid w:val="00BB4344"/>
    <w:rsid w:val="00BB4438"/>
    <w:rsid w:val="00BB4544"/>
    <w:rsid w:val="00BB45D8"/>
    <w:rsid w:val="00BB4742"/>
    <w:rsid w:val="00BB5353"/>
    <w:rsid w:val="00BB5736"/>
    <w:rsid w:val="00BB59B1"/>
    <w:rsid w:val="00BB5EE8"/>
    <w:rsid w:val="00BB6008"/>
    <w:rsid w:val="00BB6148"/>
    <w:rsid w:val="00BB65AC"/>
    <w:rsid w:val="00BB6AAC"/>
    <w:rsid w:val="00BB77A3"/>
    <w:rsid w:val="00BB78F9"/>
    <w:rsid w:val="00BB79CC"/>
    <w:rsid w:val="00BB7A60"/>
    <w:rsid w:val="00BB7C70"/>
    <w:rsid w:val="00BC127C"/>
    <w:rsid w:val="00BC134D"/>
    <w:rsid w:val="00BC1747"/>
    <w:rsid w:val="00BC20F0"/>
    <w:rsid w:val="00BC26F8"/>
    <w:rsid w:val="00BC2AF2"/>
    <w:rsid w:val="00BC2DFD"/>
    <w:rsid w:val="00BC2FC7"/>
    <w:rsid w:val="00BC3A87"/>
    <w:rsid w:val="00BC3C64"/>
    <w:rsid w:val="00BC3CC7"/>
    <w:rsid w:val="00BC43C6"/>
    <w:rsid w:val="00BC4EDC"/>
    <w:rsid w:val="00BC4F19"/>
    <w:rsid w:val="00BC5148"/>
    <w:rsid w:val="00BC51E1"/>
    <w:rsid w:val="00BC55B4"/>
    <w:rsid w:val="00BC5FA6"/>
    <w:rsid w:val="00BC61E3"/>
    <w:rsid w:val="00BC6258"/>
    <w:rsid w:val="00BC650F"/>
    <w:rsid w:val="00BC6BF7"/>
    <w:rsid w:val="00BC72EF"/>
    <w:rsid w:val="00BC795C"/>
    <w:rsid w:val="00BC7A91"/>
    <w:rsid w:val="00BC7BCF"/>
    <w:rsid w:val="00BC7CEC"/>
    <w:rsid w:val="00BD0431"/>
    <w:rsid w:val="00BD08B0"/>
    <w:rsid w:val="00BD098A"/>
    <w:rsid w:val="00BD0CA2"/>
    <w:rsid w:val="00BD1072"/>
    <w:rsid w:val="00BD151D"/>
    <w:rsid w:val="00BD162E"/>
    <w:rsid w:val="00BD17E2"/>
    <w:rsid w:val="00BD1809"/>
    <w:rsid w:val="00BD1B9A"/>
    <w:rsid w:val="00BD20CB"/>
    <w:rsid w:val="00BD2881"/>
    <w:rsid w:val="00BD2999"/>
    <w:rsid w:val="00BD2AE2"/>
    <w:rsid w:val="00BD2B11"/>
    <w:rsid w:val="00BD2C1F"/>
    <w:rsid w:val="00BD2C6D"/>
    <w:rsid w:val="00BD2DFE"/>
    <w:rsid w:val="00BD33A3"/>
    <w:rsid w:val="00BD3938"/>
    <w:rsid w:val="00BD3942"/>
    <w:rsid w:val="00BD396E"/>
    <w:rsid w:val="00BD39A9"/>
    <w:rsid w:val="00BD3AD0"/>
    <w:rsid w:val="00BD44C2"/>
    <w:rsid w:val="00BD4A03"/>
    <w:rsid w:val="00BD4C59"/>
    <w:rsid w:val="00BD5015"/>
    <w:rsid w:val="00BD5023"/>
    <w:rsid w:val="00BD5345"/>
    <w:rsid w:val="00BD5A22"/>
    <w:rsid w:val="00BD5DCA"/>
    <w:rsid w:val="00BD5FA7"/>
    <w:rsid w:val="00BD612E"/>
    <w:rsid w:val="00BD645F"/>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941"/>
    <w:rsid w:val="00BE2D6D"/>
    <w:rsid w:val="00BE2EBC"/>
    <w:rsid w:val="00BE3376"/>
    <w:rsid w:val="00BE3473"/>
    <w:rsid w:val="00BE4368"/>
    <w:rsid w:val="00BE4619"/>
    <w:rsid w:val="00BE46D0"/>
    <w:rsid w:val="00BE47C7"/>
    <w:rsid w:val="00BE4D31"/>
    <w:rsid w:val="00BE4D3D"/>
    <w:rsid w:val="00BE4F7A"/>
    <w:rsid w:val="00BE524A"/>
    <w:rsid w:val="00BE537C"/>
    <w:rsid w:val="00BE5856"/>
    <w:rsid w:val="00BE594C"/>
    <w:rsid w:val="00BE5BAA"/>
    <w:rsid w:val="00BE60DC"/>
    <w:rsid w:val="00BE632C"/>
    <w:rsid w:val="00BE652C"/>
    <w:rsid w:val="00BE6784"/>
    <w:rsid w:val="00BE6E38"/>
    <w:rsid w:val="00BE6E97"/>
    <w:rsid w:val="00BE6FA0"/>
    <w:rsid w:val="00BE6FCD"/>
    <w:rsid w:val="00BE7073"/>
    <w:rsid w:val="00BE70A2"/>
    <w:rsid w:val="00BE71D3"/>
    <w:rsid w:val="00BE71EB"/>
    <w:rsid w:val="00BE7200"/>
    <w:rsid w:val="00BE7587"/>
    <w:rsid w:val="00BE7BF0"/>
    <w:rsid w:val="00BF026D"/>
    <w:rsid w:val="00BF055D"/>
    <w:rsid w:val="00BF0750"/>
    <w:rsid w:val="00BF0A55"/>
    <w:rsid w:val="00BF0AAB"/>
    <w:rsid w:val="00BF111E"/>
    <w:rsid w:val="00BF1DB0"/>
    <w:rsid w:val="00BF1F8C"/>
    <w:rsid w:val="00BF20AB"/>
    <w:rsid w:val="00BF2269"/>
    <w:rsid w:val="00BF2404"/>
    <w:rsid w:val="00BF2BCA"/>
    <w:rsid w:val="00BF2D33"/>
    <w:rsid w:val="00BF302E"/>
    <w:rsid w:val="00BF378B"/>
    <w:rsid w:val="00BF3D23"/>
    <w:rsid w:val="00BF3E83"/>
    <w:rsid w:val="00BF3EC3"/>
    <w:rsid w:val="00BF41A9"/>
    <w:rsid w:val="00BF46CF"/>
    <w:rsid w:val="00BF4A7E"/>
    <w:rsid w:val="00BF4EAD"/>
    <w:rsid w:val="00BF4F2D"/>
    <w:rsid w:val="00BF504C"/>
    <w:rsid w:val="00BF5687"/>
    <w:rsid w:val="00BF5C34"/>
    <w:rsid w:val="00BF5D17"/>
    <w:rsid w:val="00BF5F56"/>
    <w:rsid w:val="00BF65C6"/>
    <w:rsid w:val="00BF6811"/>
    <w:rsid w:val="00BF6E10"/>
    <w:rsid w:val="00BF6FDA"/>
    <w:rsid w:val="00BF71E6"/>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179"/>
    <w:rsid w:val="00C032B9"/>
    <w:rsid w:val="00C0398C"/>
    <w:rsid w:val="00C03E3F"/>
    <w:rsid w:val="00C04AB1"/>
    <w:rsid w:val="00C04ADE"/>
    <w:rsid w:val="00C054A9"/>
    <w:rsid w:val="00C0593F"/>
    <w:rsid w:val="00C05E35"/>
    <w:rsid w:val="00C0625D"/>
    <w:rsid w:val="00C06BB9"/>
    <w:rsid w:val="00C06E80"/>
    <w:rsid w:val="00C0728D"/>
    <w:rsid w:val="00C073E8"/>
    <w:rsid w:val="00C07812"/>
    <w:rsid w:val="00C0795D"/>
    <w:rsid w:val="00C07AB0"/>
    <w:rsid w:val="00C1000A"/>
    <w:rsid w:val="00C10266"/>
    <w:rsid w:val="00C103AB"/>
    <w:rsid w:val="00C10613"/>
    <w:rsid w:val="00C10C0E"/>
    <w:rsid w:val="00C110AC"/>
    <w:rsid w:val="00C11A59"/>
    <w:rsid w:val="00C11AD6"/>
    <w:rsid w:val="00C122CF"/>
    <w:rsid w:val="00C125CD"/>
    <w:rsid w:val="00C125F6"/>
    <w:rsid w:val="00C127AA"/>
    <w:rsid w:val="00C129EE"/>
    <w:rsid w:val="00C12D35"/>
    <w:rsid w:val="00C12FC0"/>
    <w:rsid w:val="00C13101"/>
    <w:rsid w:val="00C13769"/>
    <w:rsid w:val="00C1387A"/>
    <w:rsid w:val="00C13963"/>
    <w:rsid w:val="00C13CE2"/>
    <w:rsid w:val="00C13CEF"/>
    <w:rsid w:val="00C14165"/>
    <w:rsid w:val="00C1494A"/>
    <w:rsid w:val="00C14C1E"/>
    <w:rsid w:val="00C14E50"/>
    <w:rsid w:val="00C15622"/>
    <w:rsid w:val="00C15713"/>
    <w:rsid w:val="00C160F5"/>
    <w:rsid w:val="00C16EF4"/>
    <w:rsid w:val="00C178DC"/>
    <w:rsid w:val="00C179BB"/>
    <w:rsid w:val="00C17EA5"/>
    <w:rsid w:val="00C17FDE"/>
    <w:rsid w:val="00C20291"/>
    <w:rsid w:val="00C20298"/>
    <w:rsid w:val="00C20401"/>
    <w:rsid w:val="00C204D8"/>
    <w:rsid w:val="00C20F62"/>
    <w:rsid w:val="00C219E4"/>
    <w:rsid w:val="00C22C9F"/>
    <w:rsid w:val="00C230E7"/>
    <w:rsid w:val="00C233DB"/>
    <w:rsid w:val="00C23796"/>
    <w:rsid w:val="00C23BAE"/>
    <w:rsid w:val="00C23EFF"/>
    <w:rsid w:val="00C24966"/>
    <w:rsid w:val="00C24FDF"/>
    <w:rsid w:val="00C252FB"/>
    <w:rsid w:val="00C256E1"/>
    <w:rsid w:val="00C26285"/>
    <w:rsid w:val="00C266A7"/>
    <w:rsid w:val="00C2695B"/>
    <w:rsid w:val="00C26C04"/>
    <w:rsid w:val="00C26F26"/>
    <w:rsid w:val="00C26F92"/>
    <w:rsid w:val="00C2740D"/>
    <w:rsid w:val="00C277B5"/>
    <w:rsid w:val="00C30B1C"/>
    <w:rsid w:val="00C30B32"/>
    <w:rsid w:val="00C31078"/>
    <w:rsid w:val="00C314F5"/>
    <w:rsid w:val="00C31629"/>
    <w:rsid w:val="00C31AFC"/>
    <w:rsid w:val="00C3233C"/>
    <w:rsid w:val="00C327D6"/>
    <w:rsid w:val="00C32A22"/>
    <w:rsid w:val="00C32A93"/>
    <w:rsid w:val="00C32F25"/>
    <w:rsid w:val="00C32F2E"/>
    <w:rsid w:val="00C33668"/>
    <w:rsid w:val="00C33675"/>
    <w:rsid w:val="00C336AB"/>
    <w:rsid w:val="00C33FFF"/>
    <w:rsid w:val="00C34539"/>
    <w:rsid w:val="00C34DF0"/>
    <w:rsid w:val="00C354EC"/>
    <w:rsid w:val="00C35726"/>
    <w:rsid w:val="00C35A75"/>
    <w:rsid w:val="00C35B51"/>
    <w:rsid w:val="00C35B88"/>
    <w:rsid w:val="00C35BB6"/>
    <w:rsid w:val="00C3682A"/>
    <w:rsid w:val="00C36C04"/>
    <w:rsid w:val="00C36C3D"/>
    <w:rsid w:val="00C36FE0"/>
    <w:rsid w:val="00C3705F"/>
    <w:rsid w:val="00C3743C"/>
    <w:rsid w:val="00C3746A"/>
    <w:rsid w:val="00C37DE9"/>
    <w:rsid w:val="00C402CF"/>
    <w:rsid w:val="00C405B9"/>
    <w:rsid w:val="00C4074C"/>
    <w:rsid w:val="00C408BC"/>
    <w:rsid w:val="00C409C4"/>
    <w:rsid w:val="00C40A33"/>
    <w:rsid w:val="00C41257"/>
    <w:rsid w:val="00C4143D"/>
    <w:rsid w:val="00C41717"/>
    <w:rsid w:val="00C41740"/>
    <w:rsid w:val="00C418EB"/>
    <w:rsid w:val="00C419BA"/>
    <w:rsid w:val="00C41E2F"/>
    <w:rsid w:val="00C4250F"/>
    <w:rsid w:val="00C425BC"/>
    <w:rsid w:val="00C4293A"/>
    <w:rsid w:val="00C42AB9"/>
    <w:rsid w:val="00C43608"/>
    <w:rsid w:val="00C43A0D"/>
    <w:rsid w:val="00C43A21"/>
    <w:rsid w:val="00C43D89"/>
    <w:rsid w:val="00C44169"/>
    <w:rsid w:val="00C447CE"/>
    <w:rsid w:val="00C448EA"/>
    <w:rsid w:val="00C44CF8"/>
    <w:rsid w:val="00C44D02"/>
    <w:rsid w:val="00C457F6"/>
    <w:rsid w:val="00C46759"/>
    <w:rsid w:val="00C46986"/>
    <w:rsid w:val="00C46D8A"/>
    <w:rsid w:val="00C46E25"/>
    <w:rsid w:val="00C47331"/>
    <w:rsid w:val="00C479CF"/>
    <w:rsid w:val="00C47A0F"/>
    <w:rsid w:val="00C47B11"/>
    <w:rsid w:val="00C5044B"/>
    <w:rsid w:val="00C50814"/>
    <w:rsid w:val="00C508B2"/>
    <w:rsid w:val="00C50DA0"/>
    <w:rsid w:val="00C5100E"/>
    <w:rsid w:val="00C51125"/>
    <w:rsid w:val="00C51138"/>
    <w:rsid w:val="00C517BD"/>
    <w:rsid w:val="00C51B4B"/>
    <w:rsid w:val="00C51B7F"/>
    <w:rsid w:val="00C520CA"/>
    <w:rsid w:val="00C52938"/>
    <w:rsid w:val="00C52C84"/>
    <w:rsid w:val="00C52EA6"/>
    <w:rsid w:val="00C52F45"/>
    <w:rsid w:val="00C52FD9"/>
    <w:rsid w:val="00C5336B"/>
    <w:rsid w:val="00C53B82"/>
    <w:rsid w:val="00C53BED"/>
    <w:rsid w:val="00C53D12"/>
    <w:rsid w:val="00C540E8"/>
    <w:rsid w:val="00C542BB"/>
    <w:rsid w:val="00C54492"/>
    <w:rsid w:val="00C547F1"/>
    <w:rsid w:val="00C54B59"/>
    <w:rsid w:val="00C554A4"/>
    <w:rsid w:val="00C55919"/>
    <w:rsid w:val="00C55C62"/>
    <w:rsid w:val="00C55DDD"/>
    <w:rsid w:val="00C56B17"/>
    <w:rsid w:val="00C5738F"/>
    <w:rsid w:val="00C57F17"/>
    <w:rsid w:val="00C600EE"/>
    <w:rsid w:val="00C602DC"/>
    <w:rsid w:val="00C60B41"/>
    <w:rsid w:val="00C60B8D"/>
    <w:rsid w:val="00C60DEE"/>
    <w:rsid w:val="00C61037"/>
    <w:rsid w:val="00C6106B"/>
    <w:rsid w:val="00C61129"/>
    <w:rsid w:val="00C617F6"/>
    <w:rsid w:val="00C61FD5"/>
    <w:rsid w:val="00C62127"/>
    <w:rsid w:val="00C62506"/>
    <w:rsid w:val="00C6255B"/>
    <w:rsid w:val="00C625DF"/>
    <w:rsid w:val="00C62602"/>
    <w:rsid w:val="00C62749"/>
    <w:rsid w:val="00C62A03"/>
    <w:rsid w:val="00C62AD6"/>
    <w:rsid w:val="00C6304C"/>
    <w:rsid w:val="00C630A0"/>
    <w:rsid w:val="00C63268"/>
    <w:rsid w:val="00C633E6"/>
    <w:rsid w:val="00C6340A"/>
    <w:rsid w:val="00C6378E"/>
    <w:rsid w:val="00C637EF"/>
    <w:rsid w:val="00C63A3A"/>
    <w:rsid w:val="00C64AB1"/>
    <w:rsid w:val="00C64C2C"/>
    <w:rsid w:val="00C651FF"/>
    <w:rsid w:val="00C65A47"/>
    <w:rsid w:val="00C65A9F"/>
    <w:rsid w:val="00C65B47"/>
    <w:rsid w:val="00C66053"/>
    <w:rsid w:val="00C6633B"/>
    <w:rsid w:val="00C667D9"/>
    <w:rsid w:val="00C6694A"/>
    <w:rsid w:val="00C669F9"/>
    <w:rsid w:val="00C66B5F"/>
    <w:rsid w:val="00C66CB0"/>
    <w:rsid w:val="00C66ED4"/>
    <w:rsid w:val="00C710CC"/>
    <w:rsid w:val="00C7193E"/>
    <w:rsid w:val="00C71955"/>
    <w:rsid w:val="00C71AC5"/>
    <w:rsid w:val="00C71B88"/>
    <w:rsid w:val="00C71D0B"/>
    <w:rsid w:val="00C71F50"/>
    <w:rsid w:val="00C7212C"/>
    <w:rsid w:val="00C72139"/>
    <w:rsid w:val="00C721FC"/>
    <w:rsid w:val="00C72243"/>
    <w:rsid w:val="00C722C9"/>
    <w:rsid w:val="00C724A6"/>
    <w:rsid w:val="00C72EA1"/>
    <w:rsid w:val="00C73097"/>
    <w:rsid w:val="00C734C6"/>
    <w:rsid w:val="00C73BA0"/>
    <w:rsid w:val="00C73D64"/>
    <w:rsid w:val="00C73DC8"/>
    <w:rsid w:val="00C74385"/>
    <w:rsid w:val="00C74539"/>
    <w:rsid w:val="00C74A42"/>
    <w:rsid w:val="00C74DB9"/>
    <w:rsid w:val="00C7517D"/>
    <w:rsid w:val="00C75629"/>
    <w:rsid w:val="00C75799"/>
    <w:rsid w:val="00C75A45"/>
    <w:rsid w:val="00C75F57"/>
    <w:rsid w:val="00C76535"/>
    <w:rsid w:val="00C765E2"/>
    <w:rsid w:val="00C76901"/>
    <w:rsid w:val="00C769C6"/>
    <w:rsid w:val="00C76FC4"/>
    <w:rsid w:val="00C776F9"/>
    <w:rsid w:val="00C77FB0"/>
    <w:rsid w:val="00C80081"/>
    <w:rsid w:val="00C805C9"/>
    <w:rsid w:val="00C805E4"/>
    <w:rsid w:val="00C80D9F"/>
    <w:rsid w:val="00C810E2"/>
    <w:rsid w:val="00C8157F"/>
    <w:rsid w:val="00C822D2"/>
    <w:rsid w:val="00C8233F"/>
    <w:rsid w:val="00C82486"/>
    <w:rsid w:val="00C82554"/>
    <w:rsid w:val="00C825B9"/>
    <w:rsid w:val="00C8263F"/>
    <w:rsid w:val="00C82786"/>
    <w:rsid w:val="00C828C8"/>
    <w:rsid w:val="00C82C40"/>
    <w:rsid w:val="00C82E19"/>
    <w:rsid w:val="00C831B0"/>
    <w:rsid w:val="00C83301"/>
    <w:rsid w:val="00C8356B"/>
    <w:rsid w:val="00C837BA"/>
    <w:rsid w:val="00C839A3"/>
    <w:rsid w:val="00C83E31"/>
    <w:rsid w:val="00C84083"/>
    <w:rsid w:val="00C843AE"/>
    <w:rsid w:val="00C8479E"/>
    <w:rsid w:val="00C847A1"/>
    <w:rsid w:val="00C8491E"/>
    <w:rsid w:val="00C8497C"/>
    <w:rsid w:val="00C84A7C"/>
    <w:rsid w:val="00C8530E"/>
    <w:rsid w:val="00C854DA"/>
    <w:rsid w:val="00C8629D"/>
    <w:rsid w:val="00C86784"/>
    <w:rsid w:val="00C86FBB"/>
    <w:rsid w:val="00C8712E"/>
    <w:rsid w:val="00C87147"/>
    <w:rsid w:val="00C904F1"/>
    <w:rsid w:val="00C9089F"/>
    <w:rsid w:val="00C90AEF"/>
    <w:rsid w:val="00C90F14"/>
    <w:rsid w:val="00C9143E"/>
    <w:rsid w:val="00C9144F"/>
    <w:rsid w:val="00C91820"/>
    <w:rsid w:val="00C92171"/>
    <w:rsid w:val="00C92312"/>
    <w:rsid w:val="00C924D1"/>
    <w:rsid w:val="00C92695"/>
    <w:rsid w:val="00C92801"/>
    <w:rsid w:val="00C92EBB"/>
    <w:rsid w:val="00C92FAD"/>
    <w:rsid w:val="00C93170"/>
    <w:rsid w:val="00C934C1"/>
    <w:rsid w:val="00C93BDA"/>
    <w:rsid w:val="00C9402F"/>
    <w:rsid w:val="00C9451E"/>
    <w:rsid w:val="00C9460A"/>
    <w:rsid w:val="00C947BB"/>
    <w:rsid w:val="00C94C2A"/>
    <w:rsid w:val="00C94C6D"/>
    <w:rsid w:val="00C94C74"/>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BC0"/>
    <w:rsid w:val="00CA0CDA"/>
    <w:rsid w:val="00CA0CFF"/>
    <w:rsid w:val="00CA14E5"/>
    <w:rsid w:val="00CA1A59"/>
    <w:rsid w:val="00CA214A"/>
    <w:rsid w:val="00CA233E"/>
    <w:rsid w:val="00CA27E9"/>
    <w:rsid w:val="00CA2B07"/>
    <w:rsid w:val="00CA2E61"/>
    <w:rsid w:val="00CA3C2A"/>
    <w:rsid w:val="00CA437C"/>
    <w:rsid w:val="00CA449E"/>
    <w:rsid w:val="00CA466F"/>
    <w:rsid w:val="00CA49AB"/>
    <w:rsid w:val="00CA4DEC"/>
    <w:rsid w:val="00CA4E08"/>
    <w:rsid w:val="00CA50CB"/>
    <w:rsid w:val="00CA51C0"/>
    <w:rsid w:val="00CA545D"/>
    <w:rsid w:val="00CA6082"/>
    <w:rsid w:val="00CA63C8"/>
    <w:rsid w:val="00CA64EF"/>
    <w:rsid w:val="00CA67EF"/>
    <w:rsid w:val="00CB064B"/>
    <w:rsid w:val="00CB08CB"/>
    <w:rsid w:val="00CB0DAE"/>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1F8"/>
    <w:rsid w:val="00CB45F7"/>
    <w:rsid w:val="00CB47CC"/>
    <w:rsid w:val="00CB480C"/>
    <w:rsid w:val="00CB4AAC"/>
    <w:rsid w:val="00CB4BF9"/>
    <w:rsid w:val="00CB4FA5"/>
    <w:rsid w:val="00CB5571"/>
    <w:rsid w:val="00CB572A"/>
    <w:rsid w:val="00CB603B"/>
    <w:rsid w:val="00CB6068"/>
    <w:rsid w:val="00CB6130"/>
    <w:rsid w:val="00CB6145"/>
    <w:rsid w:val="00CB63FF"/>
    <w:rsid w:val="00CB661B"/>
    <w:rsid w:val="00CB6631"/>
    <w:rsid w:val="00CB6A2A"/>
    <w:rsid w:val="00CB6BA1"/>
    <w:rsid w:val="00CB6D20"/>
    <w:rsid w:val="00CB71ED"/>
    <w:rsid w:val="00CC03DB"/>
    <w:rsid w:val="00CC03F7"/>
    <w:rsid w:val="00CC0499"/>
    <w:rsid w:val="00CC089D"/>
    <w:rsid w:val="00CC08A3"/>
    <w:rsid w:val="00CC093E"/>
    <w:rsid w:val="00CC0ED6"/>
    <w:rsid w:val="00CC0FB7"/>
    <w:rsid w:val="00CC133D"/>
    <w:rsid w:val="00CC1FB9"/>
    <w:rsid w:val="00CC2344"/>
    <w:rsid w:val="00CC25D1"/>
    <w:rsid w:val="00CC26FE"/>
    <w:rsid w:val="00CC277E"/>
    <w:rsid w:val="00CC2D76"/>
    <w:rsid w:val="00CC2F82"/>
    <w:rsid w:val="00CC32C0"/>
    <w:rsid w:val="00CC4EEF"/>
    <w:rsid w:val="00CC550D"/>
    <w:rsid w:val="00CC5BCB"/>
    <w:rsid w:val="00CC5DCB"/>
    <w:rsid w:val="00CC61E9"/>
    <w:rsid w:val="00CC6C56"/>
    <w:rsid w:val="00CC6FC0"/>
    <w:rsid w:val="00CC798B"/>
    <w:rsid w:val="00CC7C8E"/>
    <w:rsid w:val="00CC7CE1"/>
    <w:rsid w:val="00CD0616"/>
    <w:rsid w:val="00CD08A7"/>
    <w:rsid w:val="00CD128C"/>
    <w:rsid w:val="00CD2344"/>
    <w:rsid w:val="00CD27F6"/>
    <w:rsid w:val="00CD2B0B"/>
    <w:rsid w:val="00CD2D7C"/>
    <w:rsid w:val="00CD3451"/>
    <w:rsid w:val="00CD3639"/>
    <w:rsid w:val="00CD409B"/>
    <w:rsid w:val="00CD43B0"/>
    <w:rsid w:val="00CD44C2"/>
    <w:rsid w:val="00CD52DB"/>
    <w:rsid w:val="00CD55FE"/>
    <w:rsid w:val="00CD56AC"/>
    <w:rsid w:val="00CD5766"/>
    <w:rsid w:val="00CD5B2B"/>
    <w:rsid w:val="00CD61CA"/>
    <w:rsid w:val="00CD68ED"/>
    <w:rsid w:val="00CD70AE"/>
    <w:rsid w:val="00CD7175"/>
    <w:rsid w:val="00CD7ABF"/>
    <w:rsid w:val="00CD7B15"/>
    <w:rsid w:val="00CD7EB6"/>
    <w:rsid w:val="00CE03C6"/>
    <w:rsid w:val="00CE0450"/>
    <w:rsid w:val="00CE05D8"/>
    <w:rsid w:val="00CE0824"/>
    <w:rsid w:val="00CE0959"/>
    <w:rsid w:val="00CE0D79"/>
    <w:rsid w:val="00CE0E42"/>
    <w:rsid w:val="00CE0FA9"/>
    <w:rsid w:val="00CE102A"/>
    <w:rsid w:val="00CE1DEF"/>
    <w:rsid w:val="00CE25D5"/>
    <w:rsid w:val="00CE2C30"/>
    <w:rsid w:val="00CE2C6E"/>
    <w:rsid w:val="00CE2FAB"/>
    <w:rsid w:val="00CE36D6"/>
    <w:rsid w:val="00CE3739"/>
    <w:rsid w:val="00CE3741"/>
    <w:rsid w:val="00CE3BC1"/>
    <w:rsid w:val="00CE42D5"/>
    <w:rsid w:val="00CE43ED"/>
    <w:rsid w:val="00CE4566"/>
    <w:rsid w:val="00CE4BD5"/>
    <w:rsid w:val="00CE4F40"/>
    <w:rsid w:val="00CE528D"/>
    <w:rsid w:val="00CE5E19"/>
    <w:rsid w:val="00CE639E"/>
    <w:rsid w:val="00CE643B"/>
    <w:rsid w:val="00CE6491"/>
    <w:rsid w:val="00CE6652"/>
    <w:rsid w:val="00CE6CD4"/>
    <w:rsid w:val="00CE749A"/>
    <w:rsid w:val="00CE7A1B"/>
    <w:rsid w:val="00CE7AE9"/>
    <w:rsid w:val="00CE7CB1"/>
    <w:rsid w:val="00CE7DCA"/>
    <w:rsid w:val="00CE7FD1"/>
    <w:rsid w:val="00CF0578"/>
    <w:rsid w:val="00CF063E"/>
    <w:rsid w:val="00CF0704"/>
    <w:rsid w:val="00CF1279"/>
    <w:rsid w:val="00CF18B4"/>
    <w:rsid w:val="00CF1EE1"/>
    <w:rsid w:val="00CF2093"/>
    <w:rsid w:val="00CF20A3"/>
    <w:rsid w:val="00CF2A79"/>
    <w:rsid w:val="00CF3940"/>
    <w:rsid w:val="00CF3B58"/>
    <w:rsid w:val="00CF3E78"/>
    <w:rsid w:val="00CF3F50"/>
    <w:rsid w:val="00CF46C3"/>
    <w:rsid w:val="00CF4AC1"/>
    <w:rsid w:val="00CF4E0B"/>
    <w:rsid w:val="00CF5A4B"/>
    <w:rsid w:val="00CF5C5C"/>
    <w:rsid w:val="00CF63FC"/>
    <w:rsid w:val="00CF6653"/>
    <w:rsid w:val="00CF6985"/>
    <w:rsid w:val="00CF69AA"/>
    <w:rsid w:val="00D0016E"/>
    <w:rsid w:val="00D00B18"/>
    <w:rsid w:val="00D00F9E"/>
    <w:rsid w:val="00D01B02"/>
    <w:rsid w:val="00D01F6F"/>
    <w:rsid w:val="00D021A7"/>
    <w:rsid w:val="00D028A2"/>
    <w:rsid w:val="00D02D6F"/>
    <w:rsid w:val="00D02E78"/>
    <w:rsid w:val="00D0308C"/>
    <w:rsid w:val="00D03407"/>
    <w:rsid w:val="00D03A80"/>
    <w:rsid w:val="00D03DBC"/>
    <w:rsid w:val="00D0477C"/>
    <w:rsid w:val="00D04824"/>
    <w:rsid w:val="00D04B2E"/>
    <w:rsid w:val="00D04D1A"/>
    <w:rsid w:val="00D0574D"/>
    <w:rsid w:val="00D0576A"/>
    <w:rsid w:val="00D05882"/>
    <w:rsid w:val="00D060D1"/>
    <w:rsid w:val="00D063C2"/>
    <w:rsid w:val="00D0643F"/>
    <w:rsid w:val="00D0681D"/>
    <w:rsid w:val="00D068CB"/>
    <w:rsid w:val="00D06E24"/>
    <w:rsid w:val="00D077D5"/>
    <w:rsid w:val="00D07E62"/>
    <w:rsid w:val="00D10041"/>
    <w:rsid w:val="00D10327"/>
    <w:rsid w:val="00D10580"/>
    <w:rsid w:val="00D10CC3"/>
    <w:rsid w:val="00D10CF7"/>
    <w:rsid w:val="00D10D92"/>
    <w:rsid w:val="00D10DFF"/>
    <w:rsid w:val="00D110F1"/>
    <w:rsid w:val="00D11553"/>
    <w:rsid w:val="00D11F14"/>
    <w:rsid w:val="00D12651"/>
    <w:rsid w:val="00D12B0B"/>
    <w:rsid w:val="00D12C91"/>
    <w:rsid w:val="00D12D0E"/>
    <w:rsid w:val="00D139FB"/>
    <w:rsid w:val="00D13CC4"/>
    <w:rsid w:val="00D13E13"/>
    <w:rsid w:val="00D13F5F"/>
    <w:rsid w:val="00D140D7"/>
    <w:rsid w:val="00D143D3"/>
    <w:rsid w:val="00D14440"/>
    <w:rsid w:val="00D14944"/>
    <w:rsid w:val="00D149A7"/>
    <w:rsid w:val="00D14D8A"/>
    <w:rsid w:val="00D14E9E"/>
    <w:rsid w:val="00D14FE3"/>
    <w:rsid w:val="00D153FB"/>
    <w:rsid w:val="00D1563E"/>
    <w:rsid w:val="00D1642F"/>
    <w:rsid w:val="00D16A08"/>
    <w:rsid w:val="00D171C2"/>
    <w:rsid w:val="00D1780A"/>
    <w:rsid w:val="00D17C37"/>
    <w:rsid w:val="00D17D66"/>
    <w:rsid w:val="00D202BC"/>
    <w:rsid w:val="00D203A9"/>
    <w:rsid w:val="00D2072B"/>
    <w:rsid w:val="00D20BCC"/>
    <w:rsid w:val="00D20D78"/>
    <w:rsid w:val="00D20F35"/>
    <w:rsid w:val="00D2168F"/>
    <w:rsid w:val="00D21C75"/>
    <w:rsid w:val="00D22C8D"/>
    <w:rsid w:val="00D22D6C"/>
    <w:rsid w:val="00D23315"/>
    <w:rsid w:val="00D2339C"/>
    <w:rsid w:val="00D235FE"/>
    <w:rsid w:val="00D23969"/>
    <w:rsid w:val="00D23E3D"/>
    <w:rsid w:val="00D24065"/>
    <w:rsid w:val="00D24168"/>
    <w:rsid w:val="00D24338"/>
    <w:rsid w:val="00D24704"/>
    <w:rsid w:val="00D24835"/>
    <w:rsid w:val="00D24E0F"/>
    <w:rsid w:val="00D24E27"/>
    <w:rsid w:val="00D251C7"/>
    <w:rsid w:val="00D253C8"/>
    <w:rsid w:val="00D258B0"/>
    <w:rsid w:val="00D25C24"/>
    <w:rsid w:val="00D26378"/>
    <w:rsid w:val="00D26D56"/>
    <w:rsid w:val="00D26F16"/>
    <w:rsid w:val="00D26FBB"/>
    <w:rsid w:val="00D27375"/>
    <w:rsid w:val="00D2750E"/>
    <w:rsid w:val="00D27985"/>
    <w:rsid w:val="00D27D0A"/>
    <w:rsid w:val="00D3082D"/>
    <w:rsid w:val="00D3084E"/>
    <w:rsid w:val="00D30F85"/>
    <w:rsid w:val="00D31746"/>
    <w:rsid w:val="00D318FE"/>
    <w:rsid w:val="00D3192B"/>
    <w:rsid w:val="00D31954"/>
    <w:rsid w:val="00D319EF"/>
    <w:rsid w:val="00D32207"/>
    <w:rsid w:val="00D32873"/>
    <w:rsid w:val="00D32A51"/>
    <w:rsid w:val="00D334C7"/>
    <w:rsid w:val="00D3362D"/>
    <w:rsid w:val="00D33702"/>
    <w:rsid w:val="00D337B7"/>
    <w:rsid w:val="00D33A85"/>
    <w:rsid w:val="00D33E08"/>
    <w:rsid w:val="00D33E67"/>
    <w:rsid w:val="00D3455B"/>
    <w:rsid w:val="00D34640"/>
    <w:rsid w:val="00D35388"/>
    <w:rsid w:val="00D35B98"/>
    <w:rsid w:val="00D360F6"/>
    <w:rsid w:val="00D361E5"/>
    <w:rsid w:val="00D362B7"/>
    <w:rsid w:val="00D36616"/>
    <w:rsid w:val="00D36F92"/>
    <w:rsid w:val="00D372C5"/>
    <w:rsid w:val="00D37708"/>
    <w:rsid w:val="00D37E8B"/>
    <w:rsid w:val="00D4049B"/>
    <w:rsid w:val="00D4081A"/>
    <w:rsid w:val="00D40AED"/>
    <w:rsid w:val="00D414D1"/>
    <w:rsid w:val="00D41646"/>
    <w:rsid w:val="00D41696"/>
    <w:rsid w:val="00D41AA9"/>
    <w:rsid w:val="00D41AEE"/>
    <w:rsid w:val="00D42421"/>
    <w:rsid w:val="00D427AF"/>
    <w:rsid w:val="00D4288A"/>
    <w:rsid w:val="00D42992"/>
    <w:rsid w:val="00D42B45"/>
    <w:rsid w:val="00D42E25"/>
    <w:rsid w:val="00D43930"/>
    <w:rsid w:val="00D4393E"/>
    <w:rsid w:val="00D43B46"/>
    <w:rsid w:val="00D441DC"/>
    <w:rsid w:val="00D44238"/>
    <w:rsid w:val="00D447FB"/>
    <w:rsid w:val="00D4511C"/>
    <w:rsid w:val="00D4559E"/>
    <w:rsid w:val="00D457AE"/>
    <w:rsid w:val="00D4598C"/>
    <w:rsid w:val="00D45CB2"/>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D63"/>
    <w:rsid w:val="00D533B3"/>
    <w:rsid w:val="00D53533"/>
    <w:rsid w:val="00D53C20"/>
    <w:rsid w:val="00D53FC5"/>
    <w:rsid w:val="00D541A6"/>
    <w:rsid w:val="00D54626"/>
    <w:rsid w:val="00D55155"/>
    <w:rsid w:val="00D55531"/>
    <w:rsid w:val="00D55543"/>
    <w:rsid w:val="00D55D43"/>
    <w:rsid w:val="00D561AF"/>
    <w:rsid w:val="00D5644B"/>
    <w:rsid w:val="00D56484"/>
    <w:rsid w:val="00D56624"/>
    <w:rsid w:val="00D56F91"/>
    <w:rsid w:val="00D574A7"/>
    <w:rsid w:val="00D57ACE"/>
    <w:rsid w:val="00D57D2C"/>
    <w:rsid w:val="00D57D61"/>
    <w:rsid w:val="00D602B4"/>
    <w:rsid w:val="00D610EA"/>
    <w:rsid w:val="00D613BC"/>
    <w:rsid w:val="00D61596"/>
    <w:rsid w:val="00D6199E"/>
    <w:rsid w:val="00D6229C"/>
    <w:rsid w:val="00D62328"/>
    <w:rsid w:val="00D62662"/>
    <w:rsid w:val="00D6299A"/>
    <w:rsid w:val="00D62A23"/>
    <w:rsid w:val="00D62D46"/>
    <w:rsid w:val="00D6364F"/>
    <w:rsid w:val="00D636F5"/>
    <w:rsid w:val="00D63805"/>
    <w:rsid w:val="00D63D3F"/>
    <w:rsid w:val="00D64197"/>
    <w:rsid w:val="00D64428"/>
    <w:rsid w:val="00D644BA"/>
    <w:rsid w:val="00D64512"/>
    <w:rsid w:val="00D645E8"/>
    <w:rsid w:val="00D64D42"/>
    <w:rsid w:val="00D65296"/>
    <w:rsid w:val="00D65ECC"/>
    <w:rsid w:val="00D65F5B"/>
    <w:rsid w:val="00D66034"/>
    <w:rsid w:val="00D668C6"/>
    <w:rsid w:val="00D66B23"/>
    <w:rsid w:val="00D66CE3"/>
    <w:rsid w:val="00D66D01"/>
    <w:rsid w:val="00D67438"/>
    <w:rsid w:val="00D677DB"/>
    <w:rsid w:val="00D67B54"/>
    <w:rsid w:val="00D70664"/>
    <w:rsid w:val="00D70CBA"/>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675"/>
    <w:rsid w:val="00D7794B"/>
    <w:rsid w:val="00D77B57"/>
    <w:rsid w:val="00D77BD1"/>
    <w:rsid w:val="00D801A8"/>
    <w:rsid w:val="00D806F9"/>
    <w:rsid w:val="00D807EF"/>
    <w:rsid w:val="00D809E2"/>
    <w:rsid w:val="00D80AAF"/>
    <w:rsid w:val="00D815E5"/>
    <w:rsid w:val="00D81BF2"/>
    <w:rsid w:val="00D81DDA"/>
    <w:rsid w:val="00D81E85"/>
    <w:rsid w:val="00D82006"/>
    <w:rsid w:val="00D82E51"/>
    <w:rsid w:val="00D82F92"/>
    <w:rsid w:val="00D831BF"/>
    <w:rsid w:val="00D832D6"/>
    <w:rsid w:val="00D83465"/>
    <w:rsid w:val="00D83666"/>
    <w:rsid w:val="00D8429C"/>
    <w:rsid w:val="00D845C4"/>
    <w:rsid w:val="00D849BA"/>
    <w:rsid w:val="00D84FC5"/>
    <w:rsid w:val="00D853FE"/>
    <w:rsid w:val="00D85F27"/>
    <w:rsid w:val="00D85FE6"/>
    <w:rsid w:val="00D8635B"/>
    <w:rsid w:val="00D86986"/>
    <w:rsid w:val="00D86CAC"/>
    <w:rsid w:val="00D87500"/>
    <w:rsid w:val="00D87608"/>
    <w:rsid w:val="00D878D1"/>
    <w:rsid w:val="00D87EBA"/>
    <w:rsid w:val="00D9050E"/>
    <w:rsid w:val="00D9069A"/>
    <w:rsid w:val="00D90B53"/>
    <w:rsid w:val="00D90B7B"/>
    <w:rsid w:val="00D90FC7"/>
    <w:rsid w:val="00D91668"/>
    <w:rsid w:val="00D9181F"/>
    <w:rsid w:val="00D9204A"/>
    <w:rsid w:val="00D923E5"/>
    <w:rsid w:val="00D92D9E"/>
    <w:rsid w:val="00D9385E"/>
    <w:rsid w:val="00D93F7D"/>
    <w:rsid w:val="00D94114"/>
    <w:rsid w:val="00D94207"/>
    <w:rsid w:val="00D947D2"/>
    <w:rsid w:val="00D95136"/>
    <w:rsid w:val="00D952F4"/>
    <w:rsid w:val="00D95BFF"/>
    <w:rsid w:val="00D95FB1"/>
    <w:rsid w:val="00D961F3"/>
    <w:rsid w:val="00D96452"/>
    <w:rsid w:val="00D96A3F"/>
    <w:rsid w:val="00D973FB"/>
    <w:rsid w:val="00D97522"/>
    <w:rsid w:val="00DA0062"/>
    <w:rsid w:val="00DA0447"/>
    <w:rsid w:val="00DA04EA"/>
    <w:rsid w:val="00DA0761"/>
    <w:rsid w:val="00DA07FD"/>
    <w:rsid w:val="00DA097D"/>
    <w:rsid w:val="00DA0DD7"/>
    <w:rsid w:val="00DA0E02"/>
    <w:rsid w:val="00DA1187"/>
    <w:rsid w:val="00DA25C1"/>
    <w:rsid w:val="00DA2654"/>
    <w:rsid w:val="00DA2F2F"/>
    <w:rsid w:val="00DA3AC1"/>
    <w:rsid w:val="00DA3B7D"/>
    <w:rsid w:val="00DA3C25"/>
    <w:rsid w:val="00DA54AB"/>
    <w:rsid w:val="00DA5C3B"/>
    <w:rsid w:val="00DA5C8D"/>
    <w:rsid w:val="00DA5DCF"/>
    <w:rsid w:val="00DA6578"/>
    <w:rsid w:val="00DA69BA"/>
    <w:rsid w:val="00DA6B89"/>
    <w:rsid w:val="00DA6D0E"/>
    <w:rsid w:val="00DA76A1"/>
    <w:rsid w:val="00DA7BC1"/>
    <w:rsid w:val="00DA7D22"/>
    <w:rsid w:val="00DA7E8B"/>
    <w:rsid w:val="00DB03AE"/>
    <w:rsid w:val="00DB0F44"/>
    <w:rsid w:val="00DB10A4"/>
    <w:rsid w:val="00DB1E9C"/>
    <w:rsid w:val="00DB255B"/>
    <w:rsid w:val="00DB28E4"/>
    <w:rsid w:val="00DB2D0C"/>
    <w:rsid w:val="00DB3011"/>
    <w:rsid w:val="00DB3100"/>
    <w:rsid w:val="00DB310B"/>
    <w:rsid w:val="00DB324A"/>
    <w:rsid w:val="00DB391B"/>
    <w:rsid w:val="00DB39B2"/>
    <w:rsid w:val="00DB3A17"/>
    <w:rsid w:val="00DB3A5E"/>
    <w:rsid w:val="00DB41FA"/>
    <w:rsid w:val="00DB4D46"/>
    <w:rsid w:val="00DB5004"/>
    <w:rsid w:val="00DB5243"/>
    <w:rsid w:val="00DB589F"/>
    <w:rsid w:val="00DB590C"/>
    <w:rsid w:val="00DB5CE8"/>
    <w:rsid w:val="00DB5F88"/>
    <w:rsid w:val="00DB637D"/>
    <w:rsid w:val="00DB6573"/>
    <w:rsid w:val="00DB75AA"/>
    <w:rsid w:val="00DB785E"/>
    <w:rsid w:val="00DB7CD6"/>
    <w:rsid w:val="00DB7DD6"/>
    <w:rsid w:val="00DC046F"/>
    <w:rsid w:val="00DC13DF"/>
    <w:rsid w:val="00DC2627"/>
    <w:rsid w:val="00DC26C8"/>
    <w:rsid w:val="00DC2875"/>
    <w:rsid w:val="00DC2BA9"/>
    <w:rsid w:val="00DC2C06"/>
    <w:rsid w:val="00DC2EF3"/>
    <w:rsid w:val="00DC3728"/>
    <w:rsid w:val="00DC4074"/>
    <w:rsid w:val="00DC4371"/>
    <w:rsid w:val="00DC4383"/>
    <w:rsid w:val="00DC43B5"/>
    <w:rsid w:val="00DC443D"/>
    <w:rsid w:val="00DC4463"/>
    <w:rsid w:val="00DC456D"/>
    <w:rsid w:val="00DC4570"/>
    <w:rsid w:val="00DC45CF"/>
    <w:rsid w:val="00DC4C7E"/>
    <w:rsid w:val="00DC5273"/>
    <w:rsid w:val="00DC554A"/>
    <w:rsid w:val="00DC55D9"/>
    <w:rsid w:val="00DC5A9D"/>
    <w:rsid w:val="00DC5B77"/>
    <w:rsid w:val="00DC5EF5"/>
    <w:rsid w:val="00DC5F3A"/>
    <w:rsid w:val="00DC6048"/>
    <w:rsid w:val="00DC60F8"/>
    <w:rsid w:val="00DC61A5"/>
    <w:rsid w:val="00DC6F1C"/>
    <w:rsid w:val="00DD0007"/>
    <w:rsid w:val="00DD0193"/>
    <w:rsid w:val="00DD0E00"/>
    <w:rsid w:val="00DD1271"/>
    <w:rsid w:val="00DD1484"/>
    <w:rsid w:val="00DD2B16"/>
    <w:rsid w:val="00DD2C03"/>
    <w:rsid w:val="00DD2FCE"/>
    <w:rsid w:val="00DD362F"/>
    <w:rsid w:val="00DD3D89"/>
    <w:rsid w:val="00DD3FBC"/>
    <w:rsid w:val="00DD4221"/>
    <w:rsid w:val="00DD4371"/>
    <w:rsid w:val="00DD5423"/>
    <w:rsid w:val="00DD563B"/>
    <w:rsid w:val="00DD57D2"/>
    <w:rsid w:val="00DD5889"/>
    <w:rsid w:val="00DD6038"/>
    <w:rsid w:val="00DD6620"/>
    <w:rsid w:val="00DD6B1E"/>
    <w:rsid w:val="00DD6BCB"/>
    <w:rsid w:val="00DD6FAB"/>
    <w:rsid w:val="00DD70C5"/>
    <w:rsid w:val="00DD71E8"/>
    <w:rsid w:val="00DD762B"/>
    <w:rsid w:val="00DD7653"/>
    <w:rsid w:val="00DD7992"/>
    <w:rsid w:val="00DD7B25"/>
    <w:rsid w:val="00DE07A1"/>
    <w:rsid w:val="00DE088D"/>
    <w:rsid w:val="00DE08C9"/>
    <w:rsid w:val="00DE0EDC"/>
    <w:rsid w:val="00DE1366"/>
    <w:rsid w:val="00DE1935"/>
    <w:rsid w:val="00DE1941"/>
    <w:rsid w:val="00DE1A43"/>
    <w:rsid w:val="00DE1DF8"/>
    <w:rsid w:val="00DE2185"/>
    <w:rsid w:val="00DE21CA"/>
    <w:rsid w:val="00DE21D7"/>
    <w:rsid w:val="00DE27DA"/>
    <w:rsid w:val="00DE3251"/>
    <w:rsid w:val="00DE34FB"/>
    <w:rsid w:val="00DE3B32"/>
    <w:rsid w:val="00DE3F03"/>
    <w:rsid w:val="00DE4719"/>
    <w:rsid w:val="00DE4C12"/>
    <w:rsid w:val="00DE4E7F"/>
    <w:rsid w:val="00DE5153"/>
    <w:rsid w:val="00DE541F"/>
    <w:rsid w:val="00DE5674"/>
    <w:rsid w:val="00DE5846"/>
    <w:rsid w:val="00DE59DD"/>
    <w:rsid w:val="00DE64CE"/>
    <w:rsid w:val="00DE66F3"/>
    <w:rsid w:val="00DE6B44"/>
    <w:rsid w:val="00DE6FD5"/>
    <w:rsid w:val="00DE7A51"/>
    <w:rsid w:val="00DE7A99"/>
    <w:rsid w:val="00DE7C6A"/>
    <w:rsid w:val="00DF078A"/>
    <w:rsid w:val="00DF1074"/>
    <w:rsid w:val="00DF10DD"/>
    <w:rsid w:val="00DF15E7"/>
    <w:rsid w:val="00DF2716"/>
    <w:rsid w:val="00DF2AE4"/>
    <w:rsid w:val="00DF2C16"/>
    <w:rsid w:val="00DF349B"/>
    <w:rsid w:val="00DF3987"/>
    <w:rsid w:val="00DF3A77"/>
    <w:rsid w:val="00DF45BE"/>
    <w:rsid w:val="00DF4661"/>
    <w:rsid w:val="00DF4AF5"/>
    <w:rsid w:val="00DF4F02"/>
    <w:rsid w:val="00DF512F"/>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B86"/>
    <w:rsid w:val="00DF7F09"/>
    <w:rsid w:val="00E00604"/>
    <w:rsid w:val="00E0060F"/>
    <w:rsid w:val="00E006F9"/>
    <w:rsid w:val="00E008A7"/>
    <w:rsid w:val="00E009B4"/>
    <w:rsid w:val="00E00A38"/>
    <w:rsid w:val="00E00AB1"/>
    <w:rsid w:val="00E00CC2"/>
    <w:rsid w:val="00E01440"/>
    <w:rsid w:val="00E01F1C"/>
    <w:rsid w:val="00E021B5"/>
    <w:rsid w:val="00E022E8"/>
    <w:rsid w:val="00E0286F"/>
    <w:rsid w:val="00E029AA"/>
    <w:rsid w:val="00E034C4"/>
    <w:rsid w:val="00E041E6"/>
    <w:rsid w:val="00E04244"/>
    <w:rsid w:val="00E04393"/>
    <w:rsid w:val="00E0458B"/>
    <w:rsid w:val="00E045D3"/>
    <w:rsid w:val="00E04CBC"/>
    <w:rsid w:val="00E050C9"/>
    <w:rsid w:val="00E05319"/>
    <w:rsid w:val="00E05395"/>
    <w:rsid w:val="00E0561A"/>
    <w:rsid w:val="00E05878"/>
    <w:rsid w:val="00E05BF9"/>
    <w:rsid w:val="00E066FE"/>
    <w:rsid w:val="00E06723"/>
    <w:rsid w:val="00E06900"/>
    <w:rsid w:val="00E069CC"/>
    <w:rsid w:val="00E10183"/>
    <w:rsid w:val="00E10202"/>
    <w:rsid w:val="00E10364"/>
    <w:rsid w:val="00E105C4"/>
    <w:rsid w:val="00E10C2B"/>
    <w:rsid w:val="00E10CE1"/>
    <w:rsid w:val="00E10F95"/>
    <w:rsid w:val="00E11192"/>
    <w:rsid w:val="00E111A3"/>
    <w:rsid w:val="00E11283"/>
    <w:rsid w:val="00E116A7"/>
    <w:rsid w:val="00E11784"/>
    <w:rsid w:val="00E11D35"/>
    <w:rsid w:val="00E11F90"/>
    <w:rsid w:val="00E12056"/>
    <w:rsid w:val="00E12AC4"/>
    <w:rsid w:val="00E12F74"/>
    <w:rsid w:val="00E1346F"/>
    <w:rsid w:val="00E13ED5"/>
    <w:rsid w:val="00E13FDB"/>
    <w:rsid w:val="00E14278"/>
    <w:rsid w:val="00E14487"/>
    <w:rsid w:val="00E14ACD"/>
    <w:rsid w:val="00E14BFC"/>
    <w:rsid w:val="00E1518A"/>
    <w:rsid w:val="00E152BB"/>
    <w:rsid w:val="00E153FB"/>
    <w:rsid w:val="00E15822"/>
    <w:rsid w:val="00E168B1"/>
    <w:rsid w:val="00E16E24"/>
    <w:rsid w:val="00E173DB"/>
    <w:rsid w:val="00E17725"/>
    <w:rsid w:val="00E1797A"/>
    <w:rsid w:val="00E200A4"/>
    <w:rsid w:val="00E202D0"/>
    <w:rsid w:val="00E20682"/>
    <w:rsid w:val="00E2089E"/>
    <w:rsid w:val="00E2118A"/>
    <w:rsid w:val="00E21673"/>
    <w:rsid w:val="00E2203A"/>
    <w:rsid w:val="00E225E7"/>
    <w:rsid w:val="00E22729"/>
    <w:rsid w:val="00E22C97"/>
    <w:rsid w:val="00E22CA4"/>
    <w:rsid w:val="00E237F0"/>
    <w:rsid w:val="00E24397"/>
    <w:rsid w:val="00E24B2B"/>
    <w:rsid w:val="00E24BFE"/>
    <w:rsid w:val="00E24FF0"/>
    <w:rsid w:val="00E25134"/>
    <w:rsid w:val="00E2530E"/>
    <w:rsid w:val="00E25420"/>
    <w:rsid w:val="00E2560D"/>
    <w:rsid w:val="00E25D72"/>
    <w:rsid w:val="00E25DDB"/>
    <w:rsid w:val="00E2649F"/>
    <w:rsid w:val="00E2753D"/>
    <w:rsid w:val="00E278EB"/>
    <w:rsid w:val="00E27CE7"/>
    <w:rsid w:val="00E27DC9"/>
    <w:rsid w:val="00E302BB"/>
    <w:rsid w:val="00E302F8"/>
    <w:rsid w:val="00E30344"/>
    <w:rsid w:val="00E30EA6"/>
    <w:rsid w:val="00E30FCF"/>
    <w:rsid w:val="00E3149F"/>
    <w:rsid w:val="00E315BE"/>
    <w:rsid w:val="00E316DD"/>
    <w:rsid w:val="00E319FD"/>
    <w:rsid w:val="00E31DD9"/>
    <w:rsid w:val="00E3214F"/>
    <w:rsid w:val="00E321E6"/>
    <w:rsid w:val="00E339BE"/>
    <w:rsid w:val="00E345C3"/>
    <w:rsid w:val="00E3463A"/>
    <w:rsid w:val="00E34910"/>
    <w:rsid w:val="00E34E5B"/>
    <w:rsid w:val="00E35B33"/>
    <w:rsid w:val="00E35BE2"/>
    <w:rsid w:val="00E35EAD"/>
    <w:rsid w:val="00E360B8"/>
    <w:rsid w:val="00E36313"/>
    <w:rsid w:val="00E36997"/>
    <w:rsid w:val="00E36A3C"/>
    <w:rsid w:val="00E36FEA"/>
    <w:rsid w:val="00E370D1"/>
    <w:rsid w:val="00E373AB"/>
    <w:rsid w:val="00E374B1"/>
    <w:rsid w:val="00E375E9"/>
    <w:rsid w:val="00E37727"/>
    <w:rsid w:val="00E37772"/>
    <w:rsid w:val="00E37A50"/>
    <w:rsid w:val="00E37A5C"/>
    <w:rsid w:val="00E37B08"/>
    <w:rsid w:val="00E37B5A"/>
    <w:rsid w:val="00E40030"/>
    <w:rsid w:val="00E40D5C"/>
    <w:rsid w:val="00E4180D"/>
    <w:rsid w:val="00E41851"/>
    <w:rsid w:val="00E42728"/>
    <w:rsid w:val="00E42799"/>
    <w:rsid w:val="00E430BA"/>
    <w:rsid w:val="00E43843"/>
    <w:rsid w:val="00E43AEB"/>
    <w:rsid w:val="00E43BC7"/>
    <w:rsid w:val="00E43D54"/>
    <w:rsid w:val="00E4504A"/>
    <w:rsid w:val="00E457A9"/>
    <w:rsid w:val="00E459B4"/>
    <w:rsid w:val="00E45A4F"/>
    <w:rsid w:val="00E45C1B"/>
    <w:rsid w:val="00E45C1C"/>
    <w:rsid w:val="00E45CC0"/>
    <w:rsid w:val="00E465FC"/>
    <w:rsid w:val="00E46660"/>
    <w:rsid w:val="00E467CA"/>
    <w:rsid w:val="00E46801"/>
    <w:rsid w:val="00E469C3"/>
    <w:rsid w:val="00E46EB0"/>
    <w:rsid w:val="00E4704E"/>
    <w:rsid w:val="00E470AC"/>
    <w:rsid w:val="00E47852"/>
    <w:rsid w:val="00E478F7"/>
    <w:rsid w:val="00E47BEB"/>
    <w:rsid w:val="00E5001A"/>
    <w:rsid w:val="00E50075"/>
    <w:rsid w:val="00E5028E"/>
    <w:rsid w:val="00E50467"/>
    <w:rsid w:val="00E504CC"/>
    <w:rsid w:val="00E50752"/>
    <w:rsid w:val="00E511C1"/>
    <w:rsid w:val="00E512F9"/>
    <w:rsid w:val="00E519D7"/>
    <w:rsid w:val="00E519E1"/>
    <w:rsid w:val="00E5219B"/>
    <w:rsid w:val="00E52E22"/>
    <w:rsid w:val="00E53036"/>
    <w:rsid w:val="00E53078"/>
    <w:rsid w:val="00E536A3"/>
    <w:rsid w:val="00E5383F"/>
    <w:rsid w:val="00E5390F"/>
    <w:rsid w:val="00E53950"/>
    <w:rsid w:val="00E53B05"/>
    <w:rsid w:val="00E53C86"/>
    <w:rsid w:val="00E53D44"/>
    <w:rsid w:val="00E53ED6"/>
    <w:rsid w:val="00E542F4"/>
    <w:rsid w:val="00E54625"/>
    <w:rsid w:val="00E546D9"/>
    <w:rsid w:val="00E547CE"/>
    <w:rsid w:val="00E5493D"/>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D04"/>
    <w:rsid w:val="00E57E35"/>
    <w:rsid w:val="00E60C18"/>
    <w:rsid w:val="00E61690"/>
    <w:rsid w:val="00E616CD"/>
    <w:rsid w:val="00E61F7C"/>
    <w:rsid w:val="00E62064"/>
    <w:rsid w:val="00E624B6"/>
    <w:rsid w:val="00E62963"/>
    <w:rsid w:val="00E62AD4"/>
    <w:rsid w:val="00E63E7A"/>
    <w:rsid w:val="00E63F51"/>
    <w:rsid w:val="00E642A4"/>
    <w:rsid w:val="00E643C0"/>
    <w:rsid w:val="00E6498E"/>
    <w:rsid w:val="00E65035"/>
    <w:rsid w:val="00E6529D"/>
    <w:rsid w:val="00E65B32"/>
    <w:rsid w:val="00E65F29"/>
    <w:rsid w:val="00E65FF2"/>
    <w:rsid w:val="00E66D8C"/>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701"/>
    <w:rsid w:val="00E747FC"/>
    <w:rsid w:val="00E74F77"/>
    <w:rsid w:val="00E75DA1"/>
    <w:rsid w:val="00E75E72"/>
    <w:rsid w:val="00E76272"/>
    <w:rsid w:val="00E7680E"/>
    <w:rsid w:val="00E76CB9"/>
    <w:rsid w:val="00E77565"/>
    <w:rsid w:val="00E77A62"/>
    <w:rsid w:val="00E77B89"/>
    <w:rsid w:val="00E77BE5"/>
    <w:rsid w:val="00E77E5D"/>
    <w:rsid w:val="00E80341"/>
    <w:rsid w:val="00E80637"/>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4A9"/>
    <w:rsid w:val="00E8361D"/>
    <w:rsid w:val="00E83833"/>
    <w:rsid w:val="00E8385B"/>
    <w:rsid w:val="00E83A98"/>
    <w:rsid w:val="00E83A99"/>
    <w:rsid w:val="00E83B29"/>
    <w:rsid w:val="00E83E20"/>
    <w:rsid w:val="00E83FCE"/>
    <w:rsid w:val="00E841F9"/>
    <w:rsid w:val="00E84277"/>
    <w:rsid w:val="00E8476F"/>
    <w:rsid w:val="00E84CD8"/>
    <w:rsid w:val="00E857B7"/>
    <w:rsid w:val="00E859D8"/>
    <w:rsid w:val="00E85CAC"/>
    <w:rsid w:val="00E86839"/>
    <w:rsid w:val="00E86BA0"/>
    <w:rsid w:val="00E8717F"/>
    <w:rsid w:val="00E8734F"/>
    <w:rsid w:val="00E87427"/>
    <w:rsid w:val="00E87605"/>
    <w:rsid w:val="00E877BD"/>
    <w:rsid w:val="00E900C2"/>
    <w:rsid w:val="00E903E3"/>
    <w:rsid w:val="00E90506"/>
    <w:rsid w:val="00E9099A"/>
    <w:rsid w:val="00E90DE2"/>
    <w:rsid w:val="00E912F0"/>
    <w:rsid w:val="00E91504"/>
    <w:rsid w:val="00E91C9D"/>
    <w:rsid w:val="00E92027"/>
    <w:rsid w:val="00E92397"/>
    <w:rsid w:val="00E923D0"/>
    <w:rsid w:val="00E923F7"/>
    <w:rsid w:val="00E92AF9"/>
    <w:rsid w:val="00E936CA"/>
    <w:rsid w:val="00E936D6"/>
    <w:rsid w:val="00E9384F"/>
    <w:rsid w:val="00E93C10"/>
    <w:rsid w:val="00E93D80"/>
    <w:rsid w:val="00E94574"/>
    <w:rsid w:val="00E9462E"/>
    <w:rsid w:val="00E94ADF"/>
    <w:rsid w:val="00E94BB8"/>
    <w:rsid w:val="00E94F1C"/>
    <w:rsid w:val="00E951C7"/>
    <w:rsid w:val="00E95226"/>
    <w:rsid w:val="00E952CA"/>
    <w:rsid w:val="00E95333"/>
    <w:rsid w:val="00E956E4"/>
    <w:rsid w:val="00E96BA3"/>
    <w:rsid w:val="00E96CF8"/>
    <w:rsid w:val="00E96F6B"/>
    <w:rsid w:val="00E97477"/>
    <w:rsid w:val="00E978DF"/>
    <w:rsid w:val="00E97930"/>
    <w:rsid w:val="00E97C48"/>
    <w:rsid w:val="00E97F1A"/>
    <w:rsid w:val="00EA06E6"/>
    <w:rsid w:val="00EA08F0"/>
    <w:rsid w:val="00EA0A71"/>
    <w:rsid w:val="00EA10E5"/>
    <w:rsid w:val="00EA14DF"/>
    <w:rsid w:val="00EA1B71"/>
    <w:rsid w:val="00EA1BB4"/>
    <w:rsid w:val="00EA1E7D"/>
    <w:rsid w:val="00EA2544"/>
    <w:rsid w:val="00EA2A79"/>
    <w:rsid w:val="00EA31BE"/>
    <w:rsid w:val="00EA32FF"/>
    <w:rsid w:val="00EA333B"/>
    <w:rsid w:val="00EA3C93"/>
    <w:rsid w:val="00EA3DB4"/>
    <w:rsid w:val="00EA43C6"/>
    <w:rsid w:val="00EA44F7"/>
    <w:rsid w:val="00EA4699"/>
    <w:rsid w:val="00EA4952"/>
    <w:rsid w:val="00EA4CB2"/>
    <w:rsid w:val="00EA4D4F"/>
    <w:rsid w:val="00EA51C3"/>
    <w:rsid w:val="00EA5EA5"/>
    <w:rsid w:val="00EA6549"/>
    <w:rsid w:val="00EA660E"/>
    <w:rsid w:val="00EA6746"/>
    <w:rsid w:val="00EA6FAF"/>
    <w:rsid w:val="00EA77BE"/>
    <w:rsid w:val="00EA795D"/>
    <w:rsid w:val="00EB03E4"/>
    <w:rsid w:val="00EB04E8"/>
    <w:rsid w:val="00EB0540"/>
    <w:rsid w:val="00EB074B"/>
    <w:rsid w:val="00EB0784"/>
    <w:rsid w:val="00EB09C1"/>
    <w:rsid w:val="00EB1151"/>
    <w:rsid w:val="00EB1473"/>
    <w:rsid w:val="00EB2DD2"/>
    <w:rsid w:val="00EB2F4D"/>
    <w:rsid w:val="00EB2F5B"/>
    <w:rsid w:val="00EB31E0"/>
    <w:rsid w:val="00EB384E"/>
    <w:rsid w:val="00EB3C79"/>
    <w:rsid w:val="00EB3CA7"/>
    <w:rsid w:val="00EB4087"/>
    <w:rsid w:val="00EB42CC"/>
    <w:rsid w:val="00EB48EA"/>
    <w:rsid w:val="00EB5118"/>
    <w:rsid w:val="00EB5822"/>
    <w:rsid w:val="00EB5BC1"/>
    <w:rsid w:val="00EB5CC3"/>
    <w:rsid w:val="00EB5DC8"/>
    <w:rsid w:val="00EB627F"/>
    <w:rsid w:val="00EB676D"/>
    <w:rsid w:val="00EB6DC6"/>
    <w:rsid w:val="00EB70DE"/>
    <w:rsid w:val="00EB72BE"/>
    <w:rsid w:val="00EB72FD"/>
    <w:rsid w:val="00EB7EC8"/>
    <w:rsid w:val="00EC12D1"/>
    <w:rsid w:val="00EC1482"/>
    <w:rsid w:val="00EC1880"/>
    <w:rsid w:val="00EC193F"/>
    <w:rsid w:val="00EC27B3"/>
    <w:rsid w:val="00EC2C33"/>
    <w:rsid w:val="00EC3078"/>
    <w:rsid w:val="00EC31A6"/>
    <w:rsid w:val="00EC3449"/>
    <w:rsid w:val="00EC3D53"/>
    <w:rsid w:val="00EC406E"/>
    <w:rsid w:val="00EC42D6"/>
    <w:rsid w:val="00EC4C8F"/>
    <w:rsid w:val="00EC5078"/>
    <w:rsid w:val="00EC5121"/>
    <w:rsid w:val="00EC5535"/>
    <w:rsid w:val="00EC56EA"/>
    <w:rsid w:val="00EC58F7"/>
    <w:rsid w:val="00EC5A4D"/>
    <w:rsid w:val="00EC62D2"/>
    <w:rsid w:val="00EC6577"/>
    <w:rsid w:val="00EC6EE5"/>
    <w:rsid w:val="00EC73D2"/>
    <w:rsid w:val="00EC75F1"/>
    <w:rsid w:val="00ED036A"/>
    <w:rsid w:val="00ED05D6"/>
    <w:rsid w:val="00ED09E0"/>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6E8"/>
    <w:rsid w:val="00ED593F"/>
    <w:rsid w:val="00ED5CBF"/>
    <w:rsid w:val="00ED5FB1"/>
    <w:rsid w:val="00ED639A"/>
    <w:rsid w:val="00ED65C6"/>
    <w:rsid w:val="00ED693D"/>
    <w:rsid w:val="00ED6E88"/>
    <w:rsid w:val="00ED7097"/>
    <w:rsid w:val="00ED7470"/>
    <w:rsid w:val="00ED778D"/>
    <w:rsid w:val="00ED793C"/>
    <w:rsid w:val="00ED7E41"/>
    <w:rsid w:val="00EE000D"/>
    <w:rsid w:val="00EE0423"/>
    <w:rsid w:val="00EE04D2"/>
    <w:rsid w:val="00EE05E6"/>
    <w:rsid w:val="00EE0E87"/>
    <w:rsid w:val="00EE10CE"/>
    <w:rsid w:val="00EE1E8E"/>
    <w:rsid w:val="00EE208A"/>
    <w:rsid w:val="00EE2377"/>
    <w:rsid w:val="00EE2645"/>
    <w:rsid w:val="00EE2BD3"/>
    <w:rsid w:val="00EE2D53"/>
    <w:rsid w:val="00EE2DB3"/>
    <w:rsid w:val="00EE3019"/>
    <w:rsid w:val="00EE3656"/>
    <w:rsid w:val="00EE3695"/>
    <w:rsid w:val="00EE3934"/>
    <w:rsid w:val="00EE3AF7"/>
    <w:rsid w:val="00EE3B51"/>
    <w:rsid w:val="00EE3B96"/>
    <w:rsid w:val="00EE3CD3"/>
    <w:rsid w:val="00EE3EB3"/>
    <w:rsid w:val="00EE43B8"/>
    <w:rsid w:val="00EE4639"/>
    <w:rsid w:val="00EE4C63"/>
    <w:rsid w:val="00EE4D0E"/>
    <w:rsid w:val="00EE5054"/>
    <w:rsid w:val="00EE52AA"/>
    <w:rsid w:val="00EE5AE9"/>
    <w:rsid w:val="00EE68A4"/>
    <w:rsid w:val="00EE6982"/>
    <w:rsid w:val="00EE6EC0"/>
    <w:rsid w:val="00EE6F35"/>
    <w:rsid w:val="00EE70EB"/>
    <w:rsid w:val="00EE7809"/>
    <w:rsid w:val="00EE7AC6"/>
    <w:rsid w:val="00EE7B27"/>
    <w:rsid w:val="00EF02CB"/>
    <w:rsid w:val="00EF046C"/>
    <w:rsid w:val="00EF0815"/>
    <w:rsid w:val="00EF0959"/>
    <w:rsid w:val="00EF0FB9"/>
    <w:rsid w:val="00EF1531"/>
    <w:rsid w:val="00EF1ACE"/>
    <w:rsid w:val="00EF1E58"/>
    <w:rsid w:val="00EF1EFC"/>
    <w:rsid w:val="00EF1F5D"/>
    <w:rsid w:val="00EF2091"/>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43F"/>
    <w:rsid w:val="00EF658A"/>
    <w:rsid w:val="00EF69EA"/>
    <w:rsid w:val="00EF6E44"/>
    <w:rsid w:val="00EF70B2"/>
    <w:rsid w:val="00EF7631"/>
    <w:rsid w:val="00EF7A92"/>
    <w:rsid w:val="00EF7B9D"/>
    <w:rsid w:val="00EF7FE1"/>
    <w:rsid w:val="00F00273"/>
    <w:rsid w:val="00F00651"/>
    <w:rsid w:val="00F0092B"/>
    <w:rsid w:val="00F00FAE"/>
    <w:rsid w:val="00F01181"/>
    <w:rsid w:val="00F0129C"/>
    <w:rsid w:val="00F01C61"/>
    <w:rsid w:val="00F01C9C"/>
    <w:rsid w:val="00F01F64"/>
    <w:rsid w:val="00F021C6"/>
    <w:rsid w:val="00F021E4"/>
    <w:rsid w:val="00F02391"/>
    <w:rsid w:val="00F029E6"/>
    <w:rsid w:val="00F03099"/>
    <w:rsid w:val="00F03167"/>
    <w:rsid w:val="00F039A8"/>
    <w:rsid w:val="00F039B0"/>
    <w:rsid w:val="00F03A4E"/>
    <w:rsid w:val="00F0427A"/>
    <w:rsid w:val="00F042E6"/>
    <w:rsid w:val="00F04304"/>
    <w:rsid w:val="00F04B12"/>
    <w:rsid w:val="00F04C3D"/>
    <w:rsid w:val="00F05AEF"/>
    <w:rsid w:val="00F05B40"/>
    <w:rsid w:val="00F05C64"/>
    <w:rsid w:val="00F060F5"/>
    <w:rsid w:val="00F06172"/>
    <w:rsid w:val="00F0653F"/>
    <w:rsid w:val="00F06853"/>
    <w:rsid w:val="00F06F70"/>
    <w:rsid w:val="00F0706E"/>
    <w:rsid w:val="00F072C6"/>
    <w:rsid w:val="00F07558"/>
    <w:rsid w:val="00F07622"/>
    <w:rsid w:val="00F07BF3"/>
    <w:rsid w:val="00F10334"/>
    <w:rsid w:val="00F10ED4"/>
    <w:rsid w:val="00F110E6"/>
    <w:rsid w:val="00F115AC"/>
    <w:rsid w:val="00F11F0B"/>
    <w:rsid w:val="00F11F9C"/>
    <w:rsid w:val="00F120C3"/>
    <w:rsid w:val="00F12575"/>
    <w:rsid w:val="00F12985"/>
    <w:rsid w:val="00F13249"/>
    <w:rsid w:val="00F1337B"/>
    <w:rsid w:val="00F135F8"/>
    <w:rsid w:val="00F13650"/>
    <w:rsid w:val="00F13765"/>
    <w:rsid w:val="00F13788"/>
    <w:rsid w:val="00F148E6"/>
    <w:rsid w:val="00F14D5E"/>
    <w:rsid w:val="00F14D9D"/>
    <w:rsid w:val="00F15565"/>
    <w:rsid w:val="00F156DD"/>
    <w:rsid w:val="00F158A1"/>
    <w:rsid w:val="00F15CC7"/>
    <w:rsid w:val="00F17840"/>
    <w:rsid w:val="00F1788B"/>
    <w:rsid w:val="00F179AE"/>
    <w:rsid w:val="00F17D71"/>
    <w:rsid w:val="00F20D5E"/>
    <w:rsid w:val="00F21012"/>
    <w:rsid w:val="00F218D5"/>
    <w:rsid w:val="00F219E3"/>
    <w:rsid w:val="00F22431"/>
    <w:rsid w:val="00F225C0"/>
    <w:rsid w:val="00F22FA5"/>
    <w:rsid w:val="00F232A1"/>
    <w:rsid w:val="00F238A7"/>
    <w:rsid w:val="00F23EC9"/>
    <w:rsid w:val="00F2410E"/>
    <w:rsid w:val="00F244B4"/>
    <w:rsid w:val="00F24D12"/>
    <w:rsid w:val="00F2509A"/>
    <w:rsid w:val="00F25591"/>
    <w:rsid w:val="00F25956"/>
    <w:rsid w:val="00F25E5E"/>
    <w:rsid w:val="00F267A5"/>
    <w:rsid w:val="00F2680B"/>
    <w:rsid w:val="00F268E3"/>
    <w:rsid w:val="00F26BBF"/>
    <w:rsid w:val="00F27287"/>
    <w:rsid w:val="00F272EF"/>
    <w:rsid w:val="00F275E2"/>
    <w:rsid w:val="00F27B10"/>
    <w:rsid w:val="00F27C46"/>
    <w:rsid w:val="00F27E3B"/>
    <w:rsid w:val="00F3036E"/>
    <w:rsid w:val="00F30762"/>
    <w:rsid w:val="00F3163C"/>
    <w:rsid w:val="00F3168C"/>
    <w:rsid w:val="00F3203D"/>
    <w:rsid w:val="00F32232"/>
    <w:rsid w:val="00F3292E"/>
    <w:rsid w:val="00F32E49"/>
    <w:rsid w:val="00F330B7"/>
    <w:rsid w:val="00F33232"/>
    <w:rsid w:val="00F332D0"/>
    <w:rsid w:val="00F336A6"/>
    <w:rsid w:val="00F3373C"/>
    <w:rsid w:val="00F33B18"/>
    <w:rsid w:val="00F33C20"/>
    <w:rsid w:val="00F33FF1"/>
    <w:rsid w:val="00F35298"/>
    <w:rsid w:val="00F353C4"/>
    <w:rsid w:val="00F35FC5"/>
    <w:rsid w:val="00F36196"/>
    <w:rsid w:val="00F362E8"/>
    <w:rsid w:val="00F3651E"/>
    <w:rsid w:val="00F3654C"/>
    <w:rsid w:val="00F36559"/>
    <w:rsid w:val="00F36A4D"/>
    <w:rsid w:val="00F36D52"/>
    <w:rsid w:val="00F3744E"/>
    <w:rsid w:val="00F374A9"/>
    <w:rsid w:val="00F37764"/>
    <w:rsid w:val="00F4049E"/>
    <w:rsid w:val="00F40786"/>
    <w:rsid w:val="00F40C62"/>
    <w:rsid w:val="00F40C7C"/>
    <w:rsid w:val="00F40DF3"/>
    <w:rsid w:val="00F40F43"/>
    <w:rsid w:val="00F41189"/>
    <w:rsid w:val="00F413C6"/>
    <w:rsid w:val="00F41A56"/>
    <w:rsid w:val="00F4214D"/>
    <w:rsid w:val="00F42219"/>
    <w:rsid w:val="00F425AB"/>
    <w:rsid w:val="00F4282D"/>
    <w:rsid w:val="00F42896"/>
    <w:rsid w:val="00F42A02"/>
    <w:rsid w:val="00F42B5A"/>
    <w:rsid w:val="00F42E29"/>
    <w:rsid w:val="00F42FB7"/>
    <w:rsid w:val="00F4301A"/>
    <w:rsid w:val="00F430CF"/>
    <w:rsid w:val="00F433E5"/>
    <w:rsid w:val="00F43A3D"/>
    <w:rsid w:val="00F43B0A"/>
    <w:rsid w:val="00F44145"/>
    <w:rsid w:val="00F44547"/>
    <w:rsid w:val="00F450A6"/>
    <w:rsid w:val="00F45630"/>
    <w:rsid w:val="00F461A0"/>
    <w:rsid w:val="00F46269"/>
    <w:rsid w:val="00F463B4"/>
    <w:rsid w:val="00F46483"/>
    <w:rsid w:val="00F46536"/>
    <w:rsid w:val="00F468C8"/>
    <w:rsid w:val="00F46A0C"/>
    <w:rsid w:val="00F46BAD"/>
    <w:rsid w:val="00F46F12"/>
    <w:rsid w:val="00F470C2"/>
    <w:rsid w:val="00F47C25"/>
    <w:rsid w:val="00F5029B"/>
    <w:rsid w:val="00F502B2"/>
    <w:rsid w:val="00F50411"/>
    <w:rsid w:val="00F50ECC"/>
    <w:rsid w:val="00F50F85"/>
    <w:rsid w:val="00F51212"/>
    <w:rsid w:val="00F51280"/>
    <w:rsid w:val="00F512D4"/>
    <w:rsid w:val="00F51ACE"/>
    <w:rsid w:val="00F527A0"/>
    <w:rsid w:val="00F52F2A"/>
    <w:rsid w:val="00F5312C"/>
    <w:rsid w:val="00F53318"/>
    <w:rsid w:val="00F53E64"/>
    <w:rsid w:val="00F546AE"/>
    <w:rsid w:val="00F5495E"/>
    <w:rsid w:val="00F54B8C"/>
    <w:rsid w:val="00F54E14"/>
    <w:rsid w:val="00F55182"/>
    <w:rsid w:val="00F5558E"/>
    <w:rsid w:val="00F55A33"/>
    <w:rsid w:val="00F55BDE"/>
    <w:rsid w:val="00F56061"/>
    <w:rsid w:val="00F56A08"/>
    <w:rsid w:val="00F56A85"/>
    <w:rsid w:val="00F56D59"/>
    <w:rsid w:val="00F5760F"/>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2B6"/>
    <w:rsid w:val="00F64612"/>
    <w:rsid w:val="00F646D1"/>
    <w:rsid w:val="00F64833"/>
    <w:rsid w:val="00F65049"/>
    <w:rsid w:val="00F6555E"/>
    <w:rsid w:val="00F65AB5"/>
    <w:rsid w:val="00F65EE6"/>
    <w:rsid w:val="00F6626C"/>
    <w:rsid w:val="00F66415"/>
    <w:rsid w:val="00F66460"/>
    <w:rsid w:val="00F667C6"/>
    <w:rsid w:val="00F66DD5"/>
    <w:rsid w:val="00F67624"/>
    <w:rsid w:val="00F67D77"/>
    <w:rsid w:val="00F67F9E"/>
    <w:rsid w:val="00F7042A"/>
    <w:rsid w:val="00F70C03"/>
    <w:rsid w:val="00F70F8C"/>
    <w:rsid w:val="00F70FE0"/>
    <w:rsid w:val="00F71164"/>
    <w:rsid w:val="00F7124B"/>
    <w:rsid w:val="00F713F5"/>
    <w:rsid w:val="00F71C6C"/>
    <w:rsid w:val="00F7218D"/>
    <w:rsid w:val="00F725D0"/>
    <w:rsid w:val="00F72A71"/>
    <w:rsid w:val="00F72AAA"/>
    <w:rsid w:val="00F72AED"/>
    <w:rsid w:val="00F733CB"/>
    <w:rsid w:val="00F73582"/>
    <w:rsid w:val="00F73BA2"/>
    <w:rsid w:val="00F7433E"/>
    <w:rsid w:val="00F745EC"/>
    <w:rsid w:val="00F7467C"/>
    <w:rsid w:val="00F74987"/>
    <w:rsid w:val="00F74AEB"/>
    <w:rsid w:val="00F74D0C"/>
    <w:rsid w:val="00F75154"/>
    <w:rsid w:val="00F75481"/>
    <w:rsid w:val="00F7560F"/>
    <w:rsid w:val="00F75627"/>
    <w:rsid w:val="00F759F2"/>
    <w:rsid w:val="00F761FF"/>
    <w:rsid w:val="00F76268"/>
    <w:rsid w:val="00F766CF"/>
    <w:rsid w:val="00F771A6"/>
    <w:rsid w:val="00F776CD"/>
    <w:rsid w:val="00F7779B"/>
    <w:rsid w:val="00F77832"/>
    <w:rsid w:val="00F80275"/>
    <w:rsid w:val="00F80793"/>
    <w:rsid w:val="00F807B3"/>
    <w:rsid w:val="00F8088F"/>
    <w:rsid w:val="00F80F90"/>
    <w:rsid w:val="00F81111"/>
    <w:rsid w:val="00F81497"/>
    <w:rsid w:val="00F814AE"/>
    <w:rsid w:val="00F814D5"/>
    <w:rsid w:val="00F81579"/>
    <w:rsid w:val="00F81BC9"/>
    <w:rsid w:val="00F82017"/>
    <w:rsid w:val="00F82813"/>
    <w:rsid w:val="00F82D34"/>
    <w:rsid w:val="00F8364B"/>
    <w:rsid w:val="00F83D3D"/>
    <w:rsid w:val="00F846E5"/>
    <w:rsid w:val="00F847CC"/>
    <w:rsid w:val="00F85050"/>
    <w:rsid w:val="00F85136"/>
    <w:rsid w:val="00F858A8"/>
    <w:rsid w:val="00F85A2A"/>
    <w:rsid w:val="00F85C60"/>
    <w:rsid w:val="00F85E43"/>
    <w:rsid w:val="00F8601E"/>
    <w:rsid w:val="00F863D4"/>
    <w:rsid w:val="00F86764"/>
    <w:rsid w:val="00F869C8"/>
    <w:rsid w:val="00F86A42"/>
    <w:rsid w:val="00F86BCA"/>
    <w:rsid w:val="00F871BD"/>
    <w:rsid w:val="00F877CE"/>
    <w:rsid w:val="00F87F33"/>
    <w:rsid w:val="00F87F97"/>
    <w:rsid w:val="00F90240"/>
    <w:rsid w:val="00F90DEA"/>
    <w:rsid w:val="00F90ED7"/>
    <w:rsid w:val="00F91106"/>
    <w:rsid w:val="00F914B7"/>
    <w:rsid w:val="00F916B1"/>
    <w:rsid w:val="00F91CCD"/>
    <w:rsid w:val="00F91E1A"/>
    <w:rsid w:val="00F9266C"/>
    <w:rsid w:val="00F928DC"/>
    <w:rsid w:val="00F930DD"/>
    <w:rsid w:val="00F935F6"/>
    <w:rsid w:val="00F938E2"/>
    <w:rsid w:val="00F93910"/>
    <w:rsid w:val="00F939BA"/>
    <w:rsid w:val="00F93B1F"/>
    <w:rsid w:val="00F93B2E"/>
    <w:rsid w:val="00F93D1F"/>
    <w:rsid w:val="00F94435"/>
    <w:rsid w:val="00F94BAD"/>
    <w:rsid w:val="00F94BF0"/>
    <w:rsid w:val="00F95543"/>
    <w:rsid w:val="00F958D7"/>
    <w:rsid w:val="00F95CD5"/>
    <w:rsid w:val="00F95D95"/>
    <w:rsid w:val="00F96800"/>
    <w:rsid w:val="00F96F30"/>
    <w:rsid w:val="00F97188"/>
    <w:rsid w:val="00F97479"/>
    <w:rsid w:val="00F979EC"/>
    <w:rsid w:val="00F97C3C"/>
    <w:rsid w:val="00F97D96"/>
    <w:rsid w:val="00F97FAE"/>
    <w:rsid w:val="00FA074C"/>
    <w:rsid w:val="00FA082B"/>
    <w:rsid w:val="00FA0831"/>
    <w:rsid w:val="00FA0F79"/>
    <w:rsid w:val="00FA1ADF"/>
    <w:rsid w:val="00FA1B9E"/>
    <w:rsid w:val="00FA227B"/>
    <w:rsid w:val="00FA26FE"/>
    <w:rsid w:val="00FA2802"/>
    <w:rsid w:val="00FA2CC4"/>
    <w:rsid w:val="00FA2F25"/>
    <w:rsid w:val="00FA3081"/>
    <w:rsid w:val="00FA37FF"/>
    <w:rsid w:val="00FA3872"/>
    <w:rsid w:val="00FA3BA4"/>
    <w:rsid w:val="00FA4131"/>
    <w:rsid w:val="00FA441B"/>
    <w:rsid w:val="00FA451C"/>
    <w:rsid w:val="00FA5187"/>
    <w:rsid w:val="00FA51E8"/>
    <w:rsid w:val="00FA60E5"/>
    <w:rsid w:val="00FA66BB"/>
    <w:rsid w:val="00FA6CB3"/>
    <w:rsid w:val="00FA6FC8"/>
    <w:rsid w:val="00FA73A6"/>
    <w:rsid w:val="00FA7433"/>
    <w:rsid w:val="00FA7891"/>
    <w:rsid w:val="00FA79DA"/>
    <w:rsid w:val="00FA7D0B"/>
    <w:rsid w:val="00FB00E8"/>
    <w:rsid w:val="00FB0228"/>
    <w:rsid w:val="00FB075C"/>
    <w:rsid w:val="00FB0F3F"/>
    <w:rsid w:val="00FB1371"/>
    <w:rsid w:val="00FB1828"/>
    <w:rsid w:val="00FB1903"/>
    <w:rsid w:val="00FB20F6"/>
    <w:rsid w:val="00FB226D"/>
    <w:rsid w:val="00FB2287"/>
    <w:rsid w:val="00FB244F"/>
    <w:rsid w:val="00FB2EAA"/>
    <w:rsid w:val="00FB2F2E"/>
    <w:rsid w:val="00FB35E6"/>
    <w:rsid w:val="00FB365A"/>
    <w:rsid w:val="00FB3B57"/>
    <w:rsid w:val="00FB408B"/>
    <w:rsid w:val="00FB4172"/>
    <w:rsid w:val="00FB45F4"/>
    <w:rsid w:val="00FB46DF"/>
    <w:rsid w:val="00FB55D1"/>
    <w:rsid w:val="00FB5613"/>
    <w:rsid w:val="00FB569C"/>
    <w:rsid w:val="00FB5730"/>
    <w:rsid w:val="00FB5775"/>
    <w:rsid w:val="00FB58C5"/>
    <w:rsid w:val="00FB591D"/>
    <w:rsid w:val="00FB5B72"/>
    <w:rsid w:val="00FB5E3C"/>
    <w:rsid w:val="00FB68EE"/>
    <w:rsid w:val="00FB6B35"/>
    <w:rsid w:val="00FB6C9E"/>
    <w:rsid w:val="00FC0214"/>
    <w:rsid w:val="00FC07C6"/>
    <w:rsid w:val="00FC0B4C"/>
    <w:rsid w:val="00FC10EB"/>
    <w:rsid w:val="00FC14CD"/>
    <w:rsid w:val="00FC14E1"/>
    <w:rsid w:val="00FC1530"/>
    <w:rsid w:val="00FC1876"/>
    <w:rsid w:val="00FC1FDC"/>
    <w:rsid w:val="00FC2179"/>
    <w:rsid w:val="00FC2F2D"/>
    <w:rsid w:val="00FC3178"/>
    <w:rsid w:val="00FC3305"/>
    <w:rsid w:val="00FC3A62"/>
    <w:rsid w:val="00FC3B78"/>
    <w:rsid w:val="00FC3C01"/>
    <w:rsid w:val="00FC4437"/>
    <w:rsid w:val="00FC4503"/>
    <w:rsid w:val="00FC4946"/>
    <w:rsid w:val="00FC49A2"/>
    <w:rsid w:val="00FC4D12"/>
    <w:rsid w:val="00FC4FF1"/>
    <w:rsid w:val="00FC5168"/>
    <w:rsid w:val="00FC58CC"/>
    <w:rsid w:val="00FC6658"/>
    <w:rsid w:val="00FC6999"/>
    <w:rsid w:val="00FC6A42"/>
    <w:rsid w:val="00FC6A54"/>
    <w:rsid w:val="00FC716B"/>
    <w:rsid w:val="00FC7834"/>
    <w:rsid w:val="00FC7892"/>
    <w:rsid w:val="00FC7D9F"/>
    <w:rsid w:val="00FC7E01"/>
    <w:rsid w:val="00FD021B"/>
    <w:rsid w:val="00FD022B"/>
    <w:rsid w:val="00FD0644"/>
    <w:rsid w:val="00FD0D35"/>
    <w:rsid w:val="00FD11C6"/>
    <w:rsid w:val="00FD16AE"/>
    <w:rsid w:val="00FD186B"/>
    <w:rsid w:val="00FD18C2"/>
    <w:rsid w:val="00FD1B38"/>
    <w:rsid w:val="00FD1C0D"/>
    <w:rsid w:val="00FD2922"/>
    <w:rsid w:val="00FD2B57"/>
    <w:rsid w:val="00FD2B76"/>
    <w:rsid w:val="00FD2E19"/>
    <w:rsid w:val="00FD30C7"/>
    <w:rsid w:val="00FD31F0"/>
    <w:rsid w:val="00FD3379"/>
    <w:rsid w:val="00FD36ED"/>
    <w:rsid w:val="00FD38E6"/>
    <w:rsid w:val="00FD3B2C"/>
    <w:rsid w:val="00FD3B7C"/>
    <w:rsid w:val="00FD3F23"/>
    <w:rsid w:val="00FD42CB"/>
    <w:rsid w:val="00FD44E2"/>
    <w:rsid w:val="00FD4711"/>
    <w:rsid w:val="00FD474A"/>
    <w:rsid w:val="00FD4ACA"/>
    <w:rsid w:val="00FD4C29"/>
    <w:rsid w:val="00FD52B5"/>
    <w:rsid w:val="00FD5F3A"/>
    <w:rsid w:val="00FD634D"/>
    <w:rsid w:val="00FD6426"/>
    <w:rsid w:val="00FD6489"/>
    <w:rsid w:val="00FD66A9"/>
    <w:rsid w:val="00FD7279"/>
    <w:rsid w:val="00FD757F"/>
    <w:rsid w:val="00FD78C4"/>
    <w:rsid w:val="00FD7954"/>
    <w:rsid w:val="00FD7F26"/>
    <w:rsid w:val="00FE0203"/>
    <w:rsid w:val="00FE04D2"/>
    <w:rsid w:val="00FE0626"/>
    <w:rsid w:val="00FE0DF3"/>
    <w:rsid w:val="00FE1121"/>
    <w:rsid w:val="00FE1469"/>
    <w:rsid w:val="00FE1618"/>
    <w:rsid w:val="00FE1657"/>
    <w:rsid w:val="00FE17FC"/>
    <w:rsid w:val="00FE184E"/>
    <w:rsid w:val="00FE1B4B"/>
    <w:rsid w:val="00FE1C43"/>
    <w:rsid w:val="00FE1F69"/>
    <w:rsid w:val="00FE2176"/>
    <w:rsid w:val="00FE2399"/>
    <w:rsid w:val="00FE3576"/>
    <w:rsid w:val="00FE3680"/>
    <w:rsid w:val="00FE39D2"/>
    <w:rsid w:val="00FE3B73"/>
    <w:rsid w:val="00FE3F52"/>
    <w:rsid w:val="00FE5863"/>
    <w:rsid w:val="00FE61B4"/>
    <w:rsid w:val="00FE6C63"/>
    <w:rsid w:val="00FE74D3"/>
    <w:rsid w:val="00FE76F5"/>
    <w:rsid w:val="00FE7827"/>
    <w:rsid w:val="00FE797A"/>
    <w:rsid w:val="00FE7A39"/>
    <w:rsid w:val="00FE7BE1"/>
    <w:rsid w:val="00FE7BE3"/>
    <w:rsid w:val="00FE7E76"/>
    <w:rsid w:val="00FF004D"/>
    <w:rsid w:val="00FF08AF"/>
    <w:rsid w:val="00FF0D68"/>
    <w:rsid w:val="00FF0FA5"/>
    <w:rsid w:val="00FF1A04"/>
    <w:rsid w:val="00FF1A10"/>
    <w:rsid w:val="00FF1A5C"/>
    <w:rsid w:val="00FF1BFB"/>
    <w:rsid w:val="00FF219D"/>
    <w:rsid w:val="00FF2B00"/>
    <w:rsid w:val="00FF2C4A"/>
    <w:rsid w:val="00FF36A4"/>
    <w:rsid w:val="00FF41FC"/>
    <w:rsid w:val="00FF42AC"/>
    <w:rsid w:val="00FF4518"/>
    <w:rsid w:val="00FF4A4B"/>
    <w:rsid w:val="00FF4E23"/>
    <w:rsid w:val="00FF50CA"/>
    <w:rsid w:val="00FF50E2"/>
    <w:rsid w:val="00FF5ED7"/>
    <w:rsid w:val="00FF5F49"/>
    <w:rsid w:val="00FF6095"/>
    <w:rsid w:val="00FF68DB"/>
    <w:rsid w:val="00FF6D61"/>
    <w:rsid w:val="00FF7194"/>
    <w:rsid w:val="00FF7289"/>
    <w:rsid w:val="00FF74B6"/>
    <w:rsid w:val="00FF792A"/>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9689D015-FD62-4EE7-B523-5273BD0F6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7632237">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6399050">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7708255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97078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Normal.dotm</Template>
  <TotalTime>2993</TotalTime>
  <Pages>10</Pages>
  <Words>4584</Words>
  <Characters>23388</Characters>
  <Application>Microsoft Office Word</Application>
  <DocSecurity>0</DocSecurity>
  <Lines>194</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610</cp:revision>
  <dcterms:created xsi:type="dcterms:W3CDTF">2022-08-17T05:04:00Z</dcterms:created>
  <dcterms:modified xsi:type="dcterms:W3CDTF">2022-09-15T07:12:00Z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