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F44667" w14:paraId="4ADDB26F" w14:textId="77777777" w:rsidTr="005D459C">
        <w:trPr>
          <w:trHeight w:val="485"/>
          <w:jc w:val="center"/>
        </w:trPr>
        <w:tc>
          <w:tcPr>
            <w:tcW w:w="9576" w:type="dxa"/>
            <w:gridSpan w:val="5"/>
            <w:vAlign w:val="center"/>
          </w:tcPr>
          <w:p w14:paraId="01D105F1" w14:textId="341383C7" w:rsidR="00750876" w:rsidRPr="00183F4C" w:rsidRDefault="006C0121" w:rsidP="008070CE">
            <w:pPr>
              <w:pStyle w:val="T2"/>
            </w:pPr>
            <w:r>
              <w:rPr>
                <w:lang w:eastAsia="ko-KR"/>
              </w:rPr>
              <w:t>CR for 35.3.16.</w:t>
            </w:r>
            <w:r w:rsidR="008070CE">
              <w:rPr>
                <w:lang w:eastAsia="ko-KR"/>
              </w:rPr>
              <w:t>2</w:t>
            </w:r>
          </w:p>
        </w:tc>
      </w:tr>
      <w:tr w:rsidR="00750876" w:rsidRPr="00183F4C" w14:paraId="1AED9C6E" w14:textId="77777777" w:rsidTr="005D459C">
        <w:trPr>
          <w:trHeight w:val="359"/>
          <w:jc w:val="center"/>
        </w:trPr>
        <w:tc>
          <w:tcPr>
            <w:tcW w:w="9576" w:type="dxa"/>
            <w:gridSpan w:val="5"/>
            <w:vAlign w:val="center"/>
          </w:tcPr>
          <w:p w14:paraId="36133BE5" w14:textId="0DEAD7B0" w:rsidR="00750876" w:rsidRPr="00183F4C" w:rsidRDefault="00750876" w:rsidP="00995DDD">
            <w:pPr>
              <w:pStyle w:val="T2"/>
              <w:ind w:left="0"/>
              <w:rPr>
                <w:b w:val="0"/>
                <w:sz w:val="20"/>
              </w:rPr>
            </w:pPr>
            <w:r w:rsidRPr="00183F4C">
              <w:rPr>
                <w:sz w:val="20"/>
              </w:rPr>
              <w:t>Date:</w:t>
            </w:r>
            <w:r w:rsidRPr="00183F4C">
              <w:rPr>
                <w:b w:val="0"/>
                <w:sz w:val="20"/>
              </w:rPr>
              <w:t xml:space="preserve">  20</w:t>
            </w:r>
            <w:r>
              <w:rPr>
                <w:b w:val="0"/>
                <w:sz w:val="20"/>
              </w:rPr>
              <w:t>2</w:t>
            </w:r>
            <w:r w:rsidR="00963A5D">
              <w:rPr>
                <w:b w:val="0"/>
                <w:sz w:val="20"/>
              </w:rPr>
              <w:t>2</w:t>
            </w:r>
            <w:r w:rsidRPr="00183F4C">
              <w:rPr>
                <w:b w:val="0"/>
                <w:sz w:val="20"/>
              </w:rPr>
              <w:t>-</w:t>
            </w:r>
            <w:r w:rsidR="00995DDD">
              <w:rPr>
                <w:b w:val="0"/>
                <w:sz w:val="20"/>
                <w:lang w:eastAsia="ko-KR"/>
              </w:rPr>
              <w:t>10</w:t>
            </w:r>
            <w:r>
              <w:rPr>
                <w:rFonts w:hint="eastAsia"/>
                <w:b w:val="0"/>
                <w:sz w:val="20"/>
                <w:lang w:eastAsia="ko-KR"/>
              </w:rPr>
              <w:t>-</w:t>
            </w:r>
            <w:r w:rsidR="00995DDD">
              <w:rPr>
                <w:b w:val="0"/>
                <w:sz w:val="20"/>
                <w:lang w:eastAsia="ko-KR"/>
              </w:rPr>
              <w:t>10</w:t>
            </w:r>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77777777" w:rsidR="00750876" w:rsidRPr="00183F4C" w:rsidRDefault="00750876" w:rsidP="005D459C">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5D459C">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AF49E8" w:rsidRPr="00B034CE" w14:paraId="550A14F0" w14:textId="77777777" w:rsidTr="005D459C">
        <w:trPr>
          <w:trHeight w:val="359"/>
          <w:jc w:val="center"/>
        </w:trPr>
        <w:tc>
          <w:tcPr>
            <w:tcW w:w="1548" w:type="dxa"/>
            <w:vAlign w:val="center"/>
          </w:tcPr>
          <w:p w14:paraId="5FDE84D0" w14:textId="450EFBDD" w:rsidR="00AF49E8" w:rsidRPr="00B034CE" w:rsidRDefault="00AF49E8" w:rsidP="00AF49E8">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AF49E8" w:rsidRPr="00B034CE" w:rsidRDefault="00AF49E8" w:rsidP="00AF49E8">
            <w:pPr>
              <w:pStyle w:val="T2"/>
              <w:spacing w:after="0"/>
              <w:ind w:left="0" w:right="0"/>
              <w:jc w:val="left"/>
              <w:rPr>
                <w:b w:val="0"/>
                <w:sz w:val="18"/>
                <w:szCs w:val="18"/>
                <w:lang w:eastAsia="ko-KR"/>
              </w:rPr>
            </w:pP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77777777" w:rsidR="00AF49E8" w:rsidRPr="00B034CE" w:rsidRDefault="00AF49E8" w:rsidP="00AF49E8">
            <w:pPr>
              <w:pStyle w:val="T2"/>
              <w:spacing w:after="0"/>
              <w:ind w:left="0" w:right="0"/>
              <w:jc w:val="left"/>
              <w:rPr>
                <w:b w:val="0"/>
                <w:sz w:val="18"/>
                <w:szCs w:val="18"/>
                <w:lang w:eastAsia="ko-KR"/>
              </w:rPr>
            </w:pPr>
          </w:p>
        </w:tc>
      </w:tr>
      <w:tr w:rsidR="00AF49E8" w14:paraId="2C52D77A" w14:textId="77777777" w:rsidTr="005D459C">
        <w:trPr>
          <w:trHeight w:val="359"/>
          <w:jc w:val="center"/>
        </w:trPr>
        <w:tc>
          <w:tcPr>
            <w:tcW w:w="1548" w:type="dxa"/>
            <w:vAlign w:val="center"/>
          </w:tcPr>
          <w:p w14:paraId="7ED21B64" w14:textId="6AE13043"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2E76326"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31D39DD8"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1E5B36D2" w14:textId="77777777" w:rsidR="00AF49E8" w:rsidRDefault="00AF49E8" w:rsidP="00AF49E8">
            <w:pPr>
              <w:pStyle w:val="T2"/>
              <w:spacing w:after="0"/>
              <w:ind w:left="0" w:right="0"/>
              <w:jc w:val="left"/>
              <w:rPr>
                <w:b w:val="0"/>
                <w:sz w:val="18"/>
                <w:szCs w:val="18"/>
                <w:lang w:eastAsia="ko-KR"/>
              </w:rPr>
            </w:pPr>
          </w:p>
        </w:tc>
      </w:tr>
      <w:tr w:rsidR="00AF49E8" w14:paraId="072375B5" w14:textId="77777777" w:rsidTr="005D459C">
        <w:trPr>
          <w:trHeight w:val="359"/>
          <w:jc w:val="center"/>
        </w:trPr>
        <w:tc>
          <w:tcPr>
            <w:tcW w:w="1548" w:type="dxa"/>
            <w:vAlign w:val="center"/>
          </w:tcPr>
          <w:p w14:paraId="01213E36" w14:textId="5C057885" w:rsidR="00AF49E8" w:rsidRDefault="00AF49E8" w:rsidP="00AF49E8">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3985A189"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692E3DA"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C3C0F4A" w14:textId="77777777" w:rsidR="00AF49E8" w:rsidRDefault="00AF49E8" w:rsidP="00AF49E8">
            <w:pPr>
              <w:pStyle w:val="T2"/>
              <w:spacing w:after="0"/>
              <w:ind w:left="0" w:right="0"/>
              <w:jc w:val="left"/>
              <w:rPr>
                <w:b w:val="0"/>
                <w:sz w:val="18"/>
                <w:szCs w:val="18"/>
                <w:lang w:eastAsia="ko-KR"/>
              </w:rPr>
            </w:pPr>
          </w:p>
        </w:tc>
      </w:tr>
      <w:tr w:rsidR="00AF49E8" w14:paraId="2F71F47A" w14:textId="77777777" w:rsidTr="005D459C">
        <w:trPr>
          <w:trHeight w:val="359"/>
          <w:jc w:val="center"/>
        </w:trPr>
        <w:tc>
          <w:tcPr>
            <w:tcW w:w="1548" w:type="dxa"/>
            <w:vAlign w:val="center"/>
          </w:tcPr>
          <w:p w14:paraId="766762D6" w14:textId="157ADE76" w:rsidR="00AF49E8" w:rsidRPr="00A6770A" w:rsidRDefault="00963A5D" w:rsidP="00AF49E8">
            <w:pPr>
              <w:pStyle w:val="T2"/>
              <w:spacing w:after="0"/>
              <w:ind w:left="0" w:right="0"/>
              <w:jc w:val="left"/>
              <w:rPr>
                <w:b w:val="0"/>
                <w:sz w:val="18"/>
                <w:szCs w:val="18"/>
                <w:lang w:eastAsia="ko-KR"/>
              </w:rPr>
            </w:pPr>
            <w:proofErr w:type="spellStart"/>
            <w:r>
              <w:rPr>
                <w:b w:val="0"/>
                <w:sz w:val="18"/>
                <w:szCs w:val="18"/>
                <w:lang w:eastAsia="zh-CN"/>
              </w:rPr>
              <w:t>Yousi</w:t>
            </w:r>
            <w:proofErr w:type="spellEnd"/>
            <w:r w:rsidR="00AF49E8">
              <w:rPr>
                <w:b w:val="0"/>
                <w:sz w:val="18"/>
                <w:szCs w:val="18"/>
                <w:lang w:eastAsia="zh-CN"/>
              </w:rPr>
              <w:t xml:space="preserve"> Li</w:t>
            </w:r>
            <w:r>
              <w:rPr>
                <w:b w:val="0"/>
                <w:sz w:val="18"/>
                <w:szCs w:val="18"/>
                <w:lang w:eastAsia="zh-CN"/>
              </w:rPr>
              <w:t>n</w:t>
            </w:r>
          </w:p>
        </w:tc>
        <w:tc>
          <w:tcPr>
            <w:tcW w:w="1440" w:type="dxa"/>
            <w:vAlign w:val="center"/>
          </w:tcPr>
          <w:p w14:paraId="7747B3E2"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14CCE6F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3C4F03E"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05412696" w14:textId="77777777" w:rsidR="00AF49E8" w:rsidRDefault="00AF49E8" w:rsidP="00AF49E8">
            <w:pPr>
              <w:pStyle w:val="T2"/>
              <w:spacing w:after="0"/>
              <w:ind w:left="0" w:right="0"/>
              <w:jc w:val="left"/>
              <w:rPr>
                <w:b w:val="0"/>
                <w:sz w:val="18"/>
                <w:szCs w:val="18"/>
                <w:lang w:eastAsia="ko-KR"/>
              </w:rPr>
            </w:pPr>
          </w:p>
        </w:tc>
      </w:tr>
      <w:tr w:rsidR="00AF49E8" w14:paraId="5E6B1404" w14:textId="77777777" w:rsidTr="005D459C">
        <w:trPr>
          <w:trHeight w:val="359"/>
          <w:jc w:val="center"/>
        </w:trPr>
        <w:tc>
          <w:tcPr>
            <w:tcW w:w="1548" w:type="dxa"/>
            <w:vAlign w:val="center"/>
          </w:tcPr>
          <w:p w14:paraId="41BCB7B3" w14:textId="24E237F7" w:rsidR="00AF49E8" w:rsidRPr="00A6770A" w:rsidRDefault="00AF49E8" w:rsidP="00AF49E8">
            <w:pPr>
              <w:pStyle w:val="T2"/>
              <w:spacing w:after="0"/>
              <w:ind w:left="0" w:right="0"/>
              <w:jc w:val="left"/>
              <w:rPr>
                <w:b w:val="0"/>
                <w:sz w:val="18"/>
                <w:szCs w:val="18"/>
                <w:lang w:eastAsia="zh-CN"/>
              </w:rPr>
            </w:pPr>
            <w:proofErr w:type="spellStart"/>
            <w:r>
              <w:rPr>
                <w:rFonts w:hint="eastAsia"/>
                <w:b w:val="0"/>
                <w:sz w:val="18"/>
                <w:szCs w:val="18"/>
                <w:lang w:eastAsia="zh-CN"/>
              </w:rPr>
              <w:t>Z</w:t>
            </w:r>
            <w:r>
              <w:rPr>
                <w:b w:val="0"/>
                <w:sz w:val="18"/>
                <w:szCs w:val="18"/>
                <w:lang w:eastAsia="zh-CN"/>
              </w:rPr>
              <w:t>henguo</w:t>
            </w:r>
            <w:proofErr w:type="spellEnd"/>
            <w:r>
              <w:rPr>
                <w:b w:val="0"/>
                <w:sz w:val="18"/>
                <w:szCs w:val="18"/>
                <w:lang w:eastAsia="zh-CN"/>
              </w:rPr>
              <w:t xml:space="preserve"> Du</w:t>
            </w:r>
          </w:p>
        </w:tc>
        <w:tc>
          <w:tcPr>
            <w:tcW w:w="1440" w:type="dxa"/>
            <w:vAlign w:val="center"/>
          </w:tcPr>
          <w:p w14:paraId="7FE01D8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53D9932B"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CEFAB44"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18A36F4" w14:textId="77777777" w:rsidR="00AF49E8" w:rsidRDefault="00AF49E8" w:rsidP="00AF49E8">
            <w:pPr>
              <w:pStyle w:val="T2"/>
              <w:spacing w:after="0"/>
              <w:ind w:left="0" w:right="0"/>
              <w:jc w:val="left"/>
              <w:rPr>
                <w:b w:val="0"/>
                <w:sz w:val="18"/>
                <w:szCs w:val="18"/>
                <w:lang w:eastAsia="ko-KR"/>
              </w:rPr>
            </w:pPr>
          </w:p>
        </w:tc>
      </w:tr>
      <w:tr w:rsidR="00EE0E68" w14:paraId="4395DD7A" w14:textId="77777777" w:rsidTr="005D459C">
        <w:trPr>
          <w:trHeight w:val="359"/>
          <w:jc w:val="center"/>
        </w:trPr>
        <w:tc>
          <w:tcPr>
            <w:tcW w:w="1548" w:type="dxa"/>
            <w:vAlign w:val="center"/>
          </w:tcPr>
          <w:p w14:paraId="0FE56EBE" w14:textId="6761E007" w:rsidR="00EE0E68" w:rsidRPr="00AA787C" w:rsidRDefault="00EE0E68" w:rsidP="00EE0E68">
            <w:pPr>
              <w:pStyle w:val="T2"/>
              <w:spacing w:after="0"/>
              <w:ind w:left="0" w:right="0"/>
              <w:jc w:val="left"/>
              <w:rPr>
                <w:b w:val="0"/>
                <w:sz w:val="18"/>
                <w:szCs w:val="18"/>
                <w:lang w:eastAsia="zh-CN"/>
              </w:rPr>
            </w:pPr>
            <w:r w:rsidRPr="004241BF">
              <w:rPr>
                <w:b w:val="0"/>
                <w:sz w:val="18"/>
                <w:szCs w:val="18"/>
                <w:lang w:eastAsia="zh-CN"/>
              </w:rPr>
              <w:t>Stephen McCann</w:t>
            </w:r>
          </w:p>
        </w:tc>
        <w:tc>
          <w:tcPr>
            <w:tcW w:w="1440" w:type="dxa"/>
            <w:vAlign w:val="center"/>
          </w:tcPr>
          <w:p w14:paraId="6FD62BB6"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0657EA45"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75C303FF"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557D50E9" w14:textId="77777777" w:rsidR="00EE0E68" w:rsidRDefault="00EE0E68" w:rsidP="00EE0E68">
            <w:pPr>
              <w:pStyle w:val="T2"/>
              <w:spacing w:after="0"/>
              <w:ind w:left="0" w:right="0"/>
              <w:jc w:val="left"/>
              <w:rPr>
                <w:b w:val="0"/>
                <w:sz w:val="18"/>
                <w:szCs w:val="18"/>
                <w:lang w:eastAsia="ko-KR"/>
              </w:rPr>
            </w:pPr>
          </w:p>
        </w:tc>
      </w:tr>
      <w:tr w:rsidR="00EE0E68" w14:paraId="683F9AE3" w14:textId="77777777" w:rsidTr="005D459C">
        <w:trPr>
          <w:trHeight w:val="359"/>
          <w:jc w:val="center"/>
        </w:trPr>
        <w:tc>
          <w:tcPr>
            <w:tcW w:w="1548" w:type="dxa"/>
            <w:vAlign w:val="center"/>
          </w:tcPr>
          <w:p w14:paraId="675E5B33" w14:textId="30DC573E" w:rsidR="00EE0E68" w:rsidRPr="00A6770A" w:rsidRDefault="00EE0E68" w:rsidP="00EE0E68">
            <w:pPr>
              <w:pStyle w:val="T2"/>
              <w:spacing w:after="0"/>
              <w:ind w:left="0" w:right="0"/>
              <w:jc w:val="left"/>
              <w:rPr>
                <w:b w:val="0"/>
                <w:sz w:val="18"/>
                <w:szCs w:val="18"/>
                <w:lang w:eastAsia="zh-CN"/>
              </w:rPr>
            </w:pPr>
            <w:r w:rsidRPr="004241BF">
              <w:rPr>
                <w:b w:val="0"/>
                <w:sz w:val="18"/>
                <w:szCs w:val="18"/>
                <w:lang w:eastAsia="zh-CN"/>
              </w:rPr>
              <w:t>Edward Au</w:t>
            </w:r>
          </w:p>
        </w:tc>
        <w:tc>
          <w:tcPr>
            <w:tcW w:w="1440" w:type="dxa"/>
            <w:vAlign w:val="center"/>
          </w:tcPr>
          <w:p w14:paraId="29DD911D"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3414DA5B"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1F09A037"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4F541893" w14:textId="77777777" w:rsidR="00EE0E68" w:rsidRDefault="00EE0E68" w:rsidP="00EE0E68">
            <w:pPr>
              <w:pStyle w:val="T2"/>
              <w:spacing w:after="0"/>
              <w:ind w:left="0" w:right="0"/>
              <w:jc w:val="left"/>
              <w:rPr>
                <w:b w:val="0"/>
                <w:sz w:val="18"/>
                <w:szCs w:val="18"/>
                <w:lang w:eastAsia="ko-KR"/>
              </w:rPr>
            </w:pPr>
          </w:p>
        </w:tc>
      </w:tr>
      <w:tr w:rsidR="007C25CD" w14:paraId="25352C9B" w14:textId="77777777" w:rsidTr="005D459C">
        <w:trPr>
          <w:trHeight w:val="359"/>
          <w:jc w:val="center"/>
        </w:trPr>
        <w:tc>
          <w:tcPr>
            <w:tcW w:w="1548" w:type="dxa"/>
            <w:vAlign w:val="center"/>
          </w:tcPr>
          <w:p w14:paraId="571D924D" w14:textId="57EBD07C" w:rsidR="007C25CD" w:rsidRPr="004241BF" w:rsidRDefault="007C25CD" w:rsidP="00EE0E68">
            <w:pPr>
              <w:pStyle w:val="T2"/>
              <w:spacing w:after="0"/>
              <w:ind w:left="0" w:right="0"/>
              <w:jc w:val="left"/>
              <w:rPr>
                <w:b w:val="0"/>
                <w:sz w:val="18"/>
                <w:szCs w:val="18"/>
                <w:lang w:eastAsia="zh-CN"/>
              </w:rPr>
            </w:pPr>
          </w:p>
        </w:tc>
        <w:tc>
          <w:tcPr>
            <w:tcW w:w="1440" w:type="dxa"/>
            <w:vAlign w:val="center"/>
          </w:tcPr>
          <w:p w14:paraId="248280EC" w14:textId="77777777" w:rsidR="007C25CD" w:rsidRDefault="007C25CD" w:rsidP="00EE0E68">
            <w:pPr>
              <w:pStyle w:val="T2"/>
              <w:spacing w:after="0"/>
              <w:ind w:left="0" w:right="0"/>
              <w:jc w:val="left"/>
              <w:rPr>
                <w:b w:val="0"/>
                <w:sz w:val="18"/>
                <w:szCs w:val="18"/>
                <w:lang w:eastAsia="ko-KR"/>
              </w:rPr>
            </w:pPr>
          </w:p>
        </w:tc>
        <w:tc>
          <w:tcPr>
            <w:tcW w:w="2610" w:type="dxa"/>
            <w:vAlign w:val="center"/>
          </w:tcPr>
          <w:p w14:paraId="3D989542" w14:textId="77777777" w:rsidR="007C25CD" w:rsidRPr="003F0DA2" w:rsidRDefault="007C25CD" w:rsidP="00EE0E68">
            <w:pPr>
              <w:pStyle w:val="T2"/>
              <w:spacing w:after="0"/>
              <w:ind w:left="0" w:right="0"/>
              <w:jc w:val="left"/>
              <w:rPr>
                <w:b w:val="0"/>
                <w:sz w:val="18"/>
                <w:szCs w:val="18"/>
                <w:lang w:eastAsia="ko-KR"/>
              </w:rPr>
            </w:pPr>
          </w:p>
        </w:tc>
        <w:tc>
          <w:tcPr>
            <w:tcW w:w="1620" w:type="dxa"/>
            <w:vAlign w:val="center"/>
          </w:tcPr>
          <w:p w14:paraId="21A2CF4F" w14:textId="77777777" w:rsidR="007C25CD" w:rsidRPr="003F0DA2" w:rsidRDefault="007C25CD" w:rsidP="00EE0E68">
            <w:pPr>
              <w:pStyle w:val="T2"/>
              <w:spacing w:after="0"/>
              <w:ind w:left="0" w:right="0"/>
              <w:jc w:val="left"/>
              <w:rPr>
                <w:b w:val="0"/>
                <w:sz w:val="18"/>
                <w:szCs w:val="18"/>
                <w:lang w:eastAsia="ko-KR"/>
              </w:rPr>
            </w:pPr>
          </w:p>
        </w:tc>
        <w:tc>
          <w:tcPr>
            <w:tcW w:w="2358" w:type="dxa"/>
            <w:vAlign w:val="center"/>
          </w:tcPr>
          <w:p w14:paraId="7DF7C45D" w14:textId="77777777" w:rsidR="007C25CD" w:rsidRDefault="007C25CD" w:rsidP="00EE0E68">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274B32CF">
                  <wp:simplePos x="0" y="0"/>
                  <wp:positionH relativeFrom="column">
                    <wp:posOffset>-61942</wp:posOffset>
                  </wp:positionH>
                  <wp:positionV relativeFrom="paragraph">
                    <wp:posOffset>203644</wp:posOffset>
                  </wp:positionV>
                  <wp:extent cx="5943600" cy="1480992"/>
                  <wp:effectExtent l="0" t="0" r="0"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80992"/>
                          </a:xfrm>
                          <a:prstGeom prst="rect">
                            <a:avLst/>
                          </a:prstGeom>
                          <a:solidFill>
                            <a:srgbClr val="FFFFFF"/>
                          </a:solidFill>
                          <a:ln>
                            <a:noFill/>
                          </a:ln>
                        </wps:spPr>
                        <wps:txbx>
                          <w:txbxContent>
                            <w:p w14:paraId="2E05FA5C" w14:textId="3366008E" w:rsidR="00623280" w:rsidRDefault="00623280">
                              <w:pPr>
                                <w:pStyle w:val="T1"/>
                                <w:spacing w:after="120"/>
                              </w:pPr>
                              <w:r>
                                <w:t>Abstract</w:t>
                              </w:r>
                            </w:p>
                            <w:p w14:paraId="5D5B8AD0" w14:textId="715E7468" w:rsidR="00623280" w:rsidRDefault="00623280" w:rsidP="00E13F8F"/>
                            <w:p w14:paraId="78C60CB1" w14:textId="33323973" w:rsidR="00623280" w:rsidRDefault="00623280" w:rsidP="00750876">
                              <w:pPr>
                                <w:suppressAutoHyphens/>
                                <w:rPr>
                                  <w:sz w:val="18"/>
                                  <w:szCs w:val="18"/>
                                  <w:lang w:eastAsia="ko-KR"/>
                                </w:rPr>
                              </w:pPr>
                              <w:bookmarkStart w:id="1" w:name="_Hlk13974497"/>
                              <w:r w:rsidRPr="00C65641">
                                <w:rPr>
                                  <w:sz w:val="18"/>
                                  <w:szCs w:val="18"/>
                                  <w:lang w:eastAsia="ko-KR"/>
                                </w:rPr>
                                <w:t xml:space="preserve">This submission proposes resolutions for </w:t>
                              </w:r>
                              <w:r>
                                <w:rPr>
                                  <w:sz w:val="18"/>
                                  <w:szCs w:val="18"/>
                                  <w:lang w:eastAsia="ko-KR"/>
                                </w:rPr>
                                <w:t xml:space="preserve">the </w:t>
                              </w:r>
                              <w:r w:rsidRPr="00C65641">
                                <w:rPr>
                                  <w:sz w:val="18"/>
                                  <w:szCs w:val="18"/>
                                  <w:lang w:eastAsia="ko-KR"/>
                                </w:rPr>
                                <w:t xml:space="preserve">following </w:t>
                              </w:r>
                              <w:r w:rsidR="00995DDD">
                                <w:rPr>
                                  <w:sz w:val="18"/>
                                  <w:szCs w:val="18"/>
                                  <w:lang w:eastAsia="ko-KR"/>
                                </w:rPr>
                                <w:t>26</w:t>
                              </w:r>
                              <w:r>
                                <w:rPr>
                                  <w:sz w:val="18"/>
                                  <w:szCs w:val="18"/>
                                  <w:lang w:eastAsia="ko-KR"/>
                                </w:rPr>
                                <w:t xml:space="preserve"> CIDs</w:t>
                              </w:r>
                              <w:r w:rsidRPr="00C65641">
                                <w:rPr>
                                  <w:sz w:val="18"/>
                                  <w:szCs w:val="18"/>
                                  <w:lang w:eastAsia="ko-KR"/>
                                </w:rPr>
                                <w:t xml:space="preserve"> received for </w:t>
                              </w:r>
                              <w:proofErr w:type="spellStart"/>
                              <w:r w:rsidRPr="00C65641">
                                <w:rPr>
                                  <w:sz w:val="18"/>
                                  <w:szCs w:val="18"/>
                                  <w:lang w:eastAsia="ko-KR"/>
                                </w:rPr>
                                <w:t>TGbe</w:t>
                              </w:r>
                              <w:proofErr w:type="spellEnd"/>
                              <w:r w:rsidRPr="00C65641">
                                <w:rPr>
                                  <w:sz w:val="18"/>
                                  <w:szCs w:val="18"/>
                                  <w:lang w:eastAsia="ko-KR"/>
                                </w:rPr>
                                <w:t xml:space="preserve"> </w:t>
                              </w:r>
                              <w:r>
                                <w:rPr>
                                  <w:sz w:val="18"/>
                                  <w:szCs w:val="18"/>
                                  <w:lang w:eastAsia="ko-KR"/>
                                </w:rPr>
                                <w:t>LB266</w:t>
                              </w:r>
                              <w:r w:rsidRPr="00C65641">
                                <w:rPr>
                                  <w:sz w:val="18"/>
                                  <w:szCs w:val="18"/>
                                  <w:lang w:eastAsia="ko-KR"/>
                                </w:rPr>
                                <w:t>:</w:t>
                              </w:r>
                            </w:p>
                            <w:bookmarkEnd w:id="1"/>
                            <w:p w14:paraId="4909229B" w14:textId="28D2C05A" w:rsidR="00995DDD" w:rsidRPr="00995DDD" w:rsidRDefault="00995DDD" w:rsidP="00995DDD">
                              <w:pPr>
                                <w:rPr>
                                  <w:sz w:val="20"/>
                                </w:rPr>
                              </w:pPr>
                              <w:r w:rsidRPr="00995DDD">
                                <w:rPr>
                                  <w:sz w:val="20"/>
                                </w:rPr>
                                <w:t>10249, 10250, 11442, 10498, 11261, 11571, 11754, 12651, 12652, 12653, 12654, 12655, 12657, 11262, 13742, 13849, 11959, 13802, 12357, 13803, 13392, 13393, 10364, 12358, 12656, 10499</w:t>
                              </w:r>
                            </w:p>
                            <w:p w14:paraId="79CB1B46" w14:textId="2DBDFA91" w:rsidR="00623280" w:rsidRDefault="00623280" w:rsidP="0062772E">
                              <w:pPr>
                                <w:suppressAutoHyphens/>
                                <w:rPr>
                                  <w:sz w:val="18"/>
                                  <w:szCs w:val="18"/>
                                  <w:lang w:eastAsia="ko-KR"/>
                                </w:rPr>
                              </w:pPr>
                            </w:p>
                            <w:p w14:paraId="506DB57B" w14:textId="77777777" w:rsidR="00623280" w:rsidRDefault="00623280" w:rsidP="0062772E">
                              <w:pPr>
                                <w:suppressAutoHyphens/>
                                <w:rPr>
                                  <w:rFonts w:eastAsia="Malgun Gothic"/>
                                  <w:sz w:val="18"/>
                                  <w:szCs w:val="18"/>
                                  <w:lang w:eastAsia="ko-KR"/>
                                </w:rPr>
                              </w:pPr>
                            </w:p>
                            <w:p w14:paraId="0DE70984" w14:textId="01C8F9DD" w:rsidR="00623280" w:rsidRPr="0062772E" w:rsidRDefault="00623280" w:rsidP="0062772E">
                              <w:pPr>
                                <w:suppressAutoHyphens/>
                                <w:rPr>
                                  <w:sz w:val="18"/>
                                  <w:szCs w:val="18"/>
                                  <w:lang w:eastAsia="zh-CN"/>
                                </w:rPr>
                              </w:pPr>
                              <w:r>
                                <w:rPr>
                                  <w:rFonts w:hint="eastAsia"/>
                                  <w:sz w:val="18"/>
                                  <w:szCs w:val="18"/>
                                  <w:lang w:eastAsia="zh-CN"/>
                                </w:rPr>
                                <w:t>Rev 0: initial 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9pt;margin-top:16.05pt;width:468pt;height:11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" o:allowincell="f" stroked="f">
                  <v:textbox>
                    <w:txbxContent>
                      <w:p w14:paraId="2E05FA5C" w14:textId="3366008E" w:rsidR="00623280" w:rsidRDefault="00623280">
                        <w:pPr>
                          <w:pStyle w:val="T1"/>
                          <w:spacing w:after="120"/>
                        </w:pPr>
                        <w:r>
                          <w:t>Abstract</w:t>
                        </w:r>
                      </w:p>
                      <w:p w14:paraId="5D5B8AD0" w14:textId="715E7468" w:rsidR="00623280" w:rsidRDefault="00623280" w:rsidP="00E13F8F"/>
                      <w:p w14:paraId="78C60CB1" w14:textId="33323973" w:rsidR="00623280" w:rsidRDefault="00623280" w:rsidP="00750876">
                        <w:pPr>
                          <w:suppressAutoHyphens/>
                          <w:rPr>
                            <w:sz w:val="18"/>
                            <w:szCs w:val="18"/>
                            <w:lang w:eastAsia="ko-KR"/>
                          </w:rPr>
                        </w:pPr>
                        <w:bookmarkStart w:id="2" w:name="_Hlk13974497"/>
                        <w:r w:rsidRPr="00C65641">
                          <w:rPr>
                            <w:sz w:val="18"/>
                            <w:szCs w:val="18"/>
                            <w:lang w:eastAsia="ko-KR"/>
                          </w:rPr>
                          <w:t xml:space="preserve">This submission proposes resolutions for </w:t>
                        </w:r>
                        <w:r>
                          <w:rPr>
                            <w:sz w:val="18"/>
                            <w:szCs w:val="18"/>
                            <w:lang w:eastAsia="ko-KR"/>
                          </w:rPr>
                          <w:t xml:space="preserve">the </w:t>
                        </w:r>
                        <w:r w:rsidRPr="00C65641">
                          <w:rPr>
                            <w:sz w:val="18"/>
                            <w:szCs w:val="18"/>
                            <w:lang w:eastAsia="ko-KR"/>
                          </w:rPr>
                          <w:t xml:space="preserve">following </w:t>
                        </w:r>
                        <w:r w:rsidR="00995DDD">
                          <w:rPr>
                            <w:sz w:val="18"/>
                            <w:szCs w:val="18"/>
                            <w:lang w:eastAsia="ko-KR"/>
                          </w:rPr>
                          <w:t>26</w:t>
                        </w:r>
                        <w:r>
                          <w:rPr>
                            <w:sz w:val="18"/>
                            <w:szCs w:val="18"/>
                            <w:lang w:eastAsia="ko-KR"/>
                          </w:rPr>
                          <w:t xml:space="preserve"> CIDs</w:t>
                        </w:r>
                        <w:r w:rsidRPr="00C65641">
                          <w:rPr>
                            <w:sz w:val="18"/>
                            <w:szCs w:val="18"/>
                            <w:lang w:eastAsia="ko-KR"/>
                          </w:rPr>
                          <w:t xml:space="preserve"> received for </w:t>
                        </w:r>
                        <w:proofErr w:type="spellStart"/>
                        <w:r w:rsidRPr="00C65641">
                          <w:rPr>
                            <w:sz w:val="18"/>
                            <w:szCs w:val="18"/>
                            <w:lang w:eastAsia="ko-KR"/>
                          </w:rPr>
                          <w:t>TGbe</w:t>
                        </w:r>
                        <w:proofErr w:type="spellEnd"/>
                        <w:r w:rsidRPr="00C65641">
                          <w:rPr>
                            <w:sz w:val="18"/>
                            <w:szCs w:val="18"/>
                            <w:lang w:eastAsia="ko-KR"/>
                          </w:rPr>
                          <w:t xml:space="preserve"> </w:t>
                        </w:r>
                        <w:r>
                          <w:rPr>
                            <w:sz w:val="18"/>
                            <w:szCs w:val="18"/>
                            <w:lang w:eastAsia="ko-KR"/>
                          </w:rPr>
                          <w:t>LB266</w:t>
                        </w:r>
                        <w:r w:rsidRPr="00C65641">
                          <w:rPr>
                            <w:sz w:val="18"/>
                            <w:szCs w:val="18"/>
                            <w:lang w:eastAsia="ko-KR"/>
                          </w:rPr>
                          <w:t>:</w:t>
                        </w:r>
                      </w:p>
                      <w:bookmarkEnd w:id="2"/>
                      <w:p w14:paraId="4909229B" w14:textId="28D2C05A" w:rsidR="00995DDD" w:rsidRPr="00995DDD" w:rsidRDefault="00995DDD" w:rsidP="00995DDD">
                        <w:pPr>
                          <w:rPr>
                            <w:sz w:val="20"/>
                          </w:rPr>
                        </w:pPr>
                        <w:r w:rsidRPr="00995DDD">
                          <w:rPr>
                            <w:sz w:val="20"/>
                          </w:rPr>
                          <w:t>10249, 10250, 11442, 10498, 11261, 11571, 11754, 12651, 12652, 12653, 12654, 12655, 12657, 11262, 13742, 13849, 11959, 13802, 12357, 13803, 13392, 13393, 10364, 12358, 12656, 10499</w:t>
                        </w:r>
                      </w:p>
                      <w:p w14:paraId="79CB1B46" w14:textId="2DBDFA91" w:rsidR="00623280" w:rsidRDefault="00623280" w:rsidP="0062772E">
                        <w:pPr>
                          <w:suppressAutoHyphens/>
                          <w:rPr>
                            <w:sz w:val="18"/>
                            <w:szCs w:val="18"/>
                            <w:lang w:eastAsia="ko-KR"/>
                          </w:rPr>
                        </w:pPr>
                      </w:p>
                      <w:p w14:paraId="506DB57B" w14:textId="77777777" w:rsidR="00623280" w:rsidRDefault="00623280" w:rsidP="0062772E">
                        <w:pPr>
                          <w:suppressAutoHyphens/>
                          <w:rPr>
                            <w:rFonts w:eastAsia="Malgun Gothic"/>
                            <w:sz w:val="18"/>
                            <w:szCs w:val="18"/>
                            <w:lang w:eastAsia="ko-KR"/>
                          </w:rPr>
                        </w:pPr>
                      </w:p>
                      <w:p w14:paraId="0DE70984" w14:textId="01C8F9DD" w:rsidR="00623280" w:rsidRPr="0062772E" w:rsidRDefault="00623280" w:rsidP="0062772E">
                        <w:pPr>
                          <w:suppressAutoHyphens/>
                          <w:rPr>
                            <w:sz w:val="18"/>
                            <w:szCs w:val="18"/>
                            <w:lang w:eastAsia="zh-CN"/>
                          </w:rPr>
                        </w:pPr>
                        <w:r>
                          <w:rPr>
                            <w:rFonts w:hint="eastAsia"/>
                            <w:sz w:val="18"/>
                            <w:szCs w:val="18"/>
                            <w:lang w:eastAsia="zh-CN"/>
                          </w:rPr>
                          <w:t>Rev 0: initial version</w:t>
                        </w:r>
                      </w:p>
                    </w:txbxContent>
                  </v:textbox>
                </v:shape>
              </w:pict>
            </mc:Fallback>
          </mc:AlternateContent>
        </w:r>
      </w:del>
    </w:p>
    <w:p w14:paraId="005BD21A" w14:textId="2704C5BA" w:rsidR="006C720C" w:rsidRDefault="006C720C">
      <w:pPr>
        <w:rPr>
          <w:sz w:val="16"/>
        </w:rPr>
      </w:pPr>
    </w:p>
    <w:p w14:paraId="0AE8F686" w14:textId="77777777" w:rsidR="0062772E" w:rsidRDefault="0062772E">
      <w:pPr>
        <w:rPr>
          <w:sz w:val="16"/>
        </w:rPr>
      </w:pPr>
    </w:p>
    <w:p w14:paraId="26463A47" w14:textId="77777777" w:rsidR="0062772E" w:rsidRDefault="0062772E">
      <w:pPr>
        <w:rPr>
          <w:sz w:val="16"/>
        </w:rPr>
      </w:pPr>
    </w:p>
    <w:p w14:paraId="6F366B7A" w14:textId="77777777" w:rsidR="0062772E" w:rsidRDefault="0062772E">
      <w:pPr>
        <w:rPr>
          <w:sz w:val="16"/>
        </w:rPr>
      </w:pPr>
    </w:p>
    <w:p w14:paraId="15C619ED" w14:textId="77777777" w:rsidR="0062772E" w:rsidRDefault="0062772E">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46B2709" w14:textId="1DC53653" w:rsidR="00711AE2" w:rsidRDefault="00711AE2" w:rsidP="002B1A82">
      <w:pPr>
        <w:rPr>
          <w:sz w:val="16"/>
        </w:rPr>
      </w:pPr>
    </w:p>
    <w:p w14:paraId="566C391F" w14:textId="6BDD58DC" w:rsidR="0062772E" w:rsidRDefault="0062772E">
      <w:pPr>
        <w:jc w:val="left"/>
        <w:rPr>
          <w:sz w:val="16"/>
        </w:rPr>
      </w:pPr>
      <w:r>
        <w:rPr>
          <w:sz w:val="16"/>
        </w:rPr>
        <w:br w:type="page"/>
      </w:r>
    </w:p>
    <w:p w14:paraId="25A6DFDE" w14:textId="77777777" w:rsidR="00191CD7" w:rsidRDefault="00191CD7" w:rsidP="002B1A82">
      <w:pPr>
        <w:rPr>
          <w:sz w:val="16"/>
        </w:rPr>
      </w:pPr>
    </w:p>
    <w:tbl>
      <w:tblPr>
        <w:tblStyle w:val="ae"/>
        <w:tblW w:w="11064" w:type="dxa"/>
        <w:tblInd w:w="-572" w:type="dxa"/>
        <w:tblLayout w:type="fixed"/>
        <w:tblLook w:val="04A0" w:firstRow="1" w:lastRow="0" w:firstColumn="1" w:lastColumn="0" w:noHBand="0" w:noVBand="1"/>
      </w:tblPr>
      <w:tblGrid>
        <w:gridCol w:w="837"/>
        <w:gridCol w:w="900"/>
        <w:gridCol w:w="720"/>
        <w:gridCol w:w="900"/>
        <w:gridCol w:w="2875"/>
        <w:gridCol w:w="1625"/>
        <w:gridCol w:w="3207"/>
      </w:tblGrid>
      <w:tr w:rsidR="005E75F3" w:rsidRPr="00677427" w14:paraId="495D867E" w14:textId="77777777" w:rsidTr="0062772E">
        <w:trPr>
          <w:trHeight w:val="373"/>
        </w:trPr>
        <w:tc>
          <w:tcPr>
            <w:tcW w:w="837" w:type="dxa"/>
          </w:tcPr>
          <w:p w14:paraId="6813F393"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60743F9E"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66B97BD8" w14:textId="24181337" w:rsidR="005E75F3" w:rsidRPr="00677427" w:rsidRDefault="00410442" w:rsidP="00410442">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900" w:type="dxa"/>
          </w:tcPr>
          <w:p w14:paraId="74D0F970" w14:textId="4AA5F42E" w:rsidR="005E75F3" w:rsidRPr="00677427" w:rsidRDefault="00410442" w:rsidP="00B065C5">
            <w:pPr>
              <w:autoSpaceDE w:val="0"/>
              <w:autoSpaceDN w:val="0"/>
              <w:adjustRightInd w:val="0"/>
              <w:jc w:val="center"/>
              <w:rPr>
                <w:b/>
                <w:bCs/>
                <w:sz w:val="16"/>
                <w:szCs w:val="16"/>
                <w:lang w:eastAsia="ko-KR"/>
              </w:rPr>
            </w:pPr>
            <w:r w:rsidRPr="00677427">
              <w:rPr>
                <w:b/>
                <w:bCs/>
                <w:sz w:val="16"/>
                <w:szCs w:val="16"/>
                <w:lang w:eastAsia="ko-KR"/>
              </w:rPr>
              <w:t>P.L</w:t>
            </w:r>
          </w:p>
        </w:tc>
        <w:tc>
          <w:tcPr>
            <w:tcW w:w="2875" w:type="dxa"/>
          </w:tcPr>
          <w:p w14:paraId="0FFE3414"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26209672"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4B384936" w14:textId="77777777" w:rsidR="005E75F3" w:rsidRPr="00677427" w:rsidRDefault="005E75F3" w:rsidP="00B065C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8070CE" w:rsidRPr="00677427" w14:paraId="2762058B" w14:textId="77777777" w:rsidTr="0062772E">
        <w:trPr>
          <w:trHeight w:val="373"/>
        </w:trPr>
        <w:tc>
          <w:tcPr>
            <w:tcW w:w="837" w:type="dxa"/>
          </w:tcPr>
          <w:p w14:paraId="08CCF432" w14:textId="448D2334" w:rsidR="008070CE" w:rsidRPr="00677427" w:rsidRDefault="008070CE" w:rsidP="008070CE">
            <w:pPr>
              <w:autoSpaceDE w:val="0"/>
              <w:autoSpaceDN w:val="0"/>
              <w:adjustRightInd w:val="0"/>
              <w:jc w:val="center"/>
              <w:rPr>
                <w:b/>
                <w:bCs/>
                <w:sz w:val="16"/>
                <w:szCs w:val="16"/>
                <w:lang w:eastAsia="ko-KR"/>
              </w:rPr>
            </w:pPr>
            <w:r>
              <w:rPr>
                <w:rFonts w:ascii="Arial" w:hAnsi="Arial" w:cs="Arial"/>
                <w:sz w:val="20"/>
                <w:szCs w:val="20"/>
              </w:rPr>
              <w:t>10249</w:t>
            </w:r>
          </w:p>
        </w:tc>
        <w:tc>
          <w:tcPr>
            <w:tcW w:w="900" w:type="dxa"/>
          </w:tcPr>
          <w:p w14:paraId="39C0E54D" w14:textId="758C5189" w:rsidR="008070CE" w:rsidRPr="00677427" w:rsidRDefault="008070CE" w:rsidP="008070CE">
            <w:pPr>
              <w:autoSpaceDE w:val="0"/>
              <w:autoSpaceDN w:val="0"/>
              <w:adjustRightInd w:val="0"/>
              <w:jc w:val="center"/>
              <w:rPr>
                <w:b/>
                <w:bCs/>
                <w:sz w:val="16"/>
                <w:szCs w:val="16"/>
                <w:lang w:eastAsia="ko-KR"/>
              </w:rPr>
            </w:pPr>
            <w:r>
              <w:rPr>
                <w:rFonts w:ascii="Arial" w:hAnsi="Arial" w:cs="Arial"/>
                <w:sz w:val="20"/>
                <w:szCs w:val="20"/>
              </w:rPr>
              <w:t>John Wullert</w:t>
            </w:r>
          </w:p>
        </w:tc>
        <w:tc>
          <w:tcPr>
            <w:tcW w:w="720" w:type="dxa"/>
          </w:tcPr>
          <w:p w14:paraId="38298B39" w14:textId="7FB5BB20" w:rsidR="008070CE" w:rsidRPr="00677427" w:rsidRDefault="008070CE" w:rsidP="008070CE">
            <w:pPr>
              <w:autoSpaceDE w:val="0"/>
              <w:autoSpaceDN w:val="0"/>
              <w:adjustRightInd w:val="0"/>
              <w:jc w:val="center"/>
              <w:rPr>
                <w:b/>
                <w:bCs/>
                <w:sz w:val="16"/>
                <w:szCs w:val="16"/>
                <w:lang w:eastAsia="ko-KR"/>
              </w:rPr>
            </w:pPr>
            <w:r>
              <w:rPr>
                <w:rFonts w:ascii="Arial" w:hAnsi="Arial" w:cs="Arial"/>
                <w:sz w:val="20"/>
                <w:szCs w:val="20"/>
              </w:rPr>
              <w:t>35.3.16.2</w:t>
            </w:r>
          </w:p>
        </w:tc>
        <w:tc>
          <w:tcPr>
            <w:tcW w:w="900" w:type="dxa"/>
          </w:tcPr>
          <w:p w14:paraId="2CCED1CA" w14:textId="79D8C95C" w:rsidR="008070CE" w:rsidRPr="00677427" w:rsidRDefault="008070CE" w:rsidP="008070CE">
            <w:pPr>
              <w:autoSpaceDE w:val="0"/>
              <w:autoSpaceDN w:val="0"/>
              <w:adjustRightInd w:val="0"/>
              <w:jc w:val="center"/>
              <w:rPr>
                <w:b/>
                <w:bCs/>
                <w:sz w:val="16"/>
                <w:szCs w:val="16"/>
                <w:lang w:eastAsia="ko-KR"/>
              </w:rPr>
            </w:pPr>
            <w:r>
              <w:rPr>
                <w:rFonts w:ascii="Arial" w:hAnsi="Arial" w:cs="Arial"/>
                <w:sz w:val="20"/>
                <w:szCs w:val="20"/>
              </w:rPr>
              <w:t>452.12</w:t>
            </w:r>
          </w:p>
        </w:tc>
        <w:tc>
          <w:tcPr>
            <w:tcW w:w="2875" w:type="dxa"/>
          </w:tcPr>
          <w:p w14:paraId="1553022F" w14:textId="0CB1CFAD" w:rsidR="008070CE" w:rsidRPr="00677427" w:rsidRDefault="008070CE" w:rsidP="008070CE">
            <w:pPr>
              <w:autoSpaceDE w:val="0"/>
              <w:autoSpaceDN w:val="0"/>
              <w:adjustRightInd w:val="0"/>
              <w:rPr>
                <w:b/>
                <w:bCs/>
                <w:sz w:val="16"/>
                <w:szCs w:val="16"/>
                <w:lang w:eastAsia="ko-KR"/>
              </w:rPr>
            </w:pPr>
            <w:r>
              <w:rPr>
                <w:rFonts w:ascii="Arial" w:hAnsi="Arial" w:cs="Arial"/>
                <w:sz w:val="20"/>
                <w:szCs w:val="20"/>
              </w:rPr>
              <w:t>These requirements specify the conditions under which the AP shall set the MLD Capabilities and Operations Present subfield to 0 and 1. This has the indirect effect of controlling when the AP should include the MLD Capabilities and Operations subfield.  It would be better to explicitly require that the AP include the MLD Capabilities and Operations Present subfield.</w:t>
            </w:r>
          </w:p>
        </w:tc>
        <w:tc>
          <w:tcPr>
            <w:tcW w:w="1625" w:type="dxa"/>
          </w:tcPr>
          <w:p w14:paraId="2C8789B6" w14:textId="1C78E010" w:rsidR="008070CE" w:rsidRPr="00677427" w:rsidRDefault="008070CE" w:rsidP="008070CE">
            <w:pPr>
              <w:autoSpaceDE w:val="0"/>
              <w:autoSpaceDN w:val="0"/>
              <w:adjustRightInd w:val="0"/>
              <w:rPr>
                <w:b/>
                <w:bCs/>
                <w:sz w:val="16"/>
                <w:szCs w:val="16"/>
                <w:lang w:eastAsia="ko-KR"/>
              </w:rPr>
            </w:pPr>
            <w:r>
              <w:rPr>
                <w:rFonts w:ascii="Arial" w:hAnsi="Arial" w:cs="Arial"/>
                <w:sz w:val="20"/>
                <w:szCs w:val="20"/>
              </w:rPr>
              <w:t>Revise requirements in this paragraph to state when AP shall or shall not include MLD Capabilities and Operations Present subfield.</w:t>
            </w:r>
          </w:p>
        </w:tc>
        <w:tc>
          <w:tcPr>
            <w:tcW w:w="3207" w:type="dxa"/>
          </w:tcPr>
          <w:p w14:paraId="27C9C080" w14:textId="77777777" w:rsidR="008070CE" w:rsidRPr="00CE02BF" w:rsidRDefault="00CC0672" w:rsidP="00CC0672">
            <w:pPr>
              <w:autoSpaceDE w:val="0"/>
              <w:autoSpaceDN w:val="0"/>
              <w:adjustRightInd w:val="0"/>
              <w:rPr>
                <w:rFonts w:eastAsia="宋体"/>
                <w:bCs/>
                <w:sz w:val="16"/>
                <w:szCs w:val="16"/>
                <w:lang w:val="en-US" w:eastAsia="zh-CN"/>
              </w:rPr>
            </w:pPr>
            <w:r w:rsidRPr="00CE02BF">
              <w:rPr>
                <w:rFonts w:eastAsia="宋体" w:hint="eastAsia"/>
                <w:bCs/>
                <w:sz w:val="16"/>
                <w:szCs w:val="16"/>
                <w:lang w:val="en-US" w:eastAsia="zh-CN"/>
              </w:rPr>
              <w:t>R</w:t>
            </w:r>
            <w:r w:rsidRPr="00CE02BF">
              <w:rPr>
                <w:rFonts w:eastAsia="宋体"/>
                <w:bCs/>
                <w:sz w:val="16"/>
                <w:szCs w:val="16"/>
                <w:lang w:val="en-US" w:eastAsia="zh-CN"/>
              </w:rPr>
              <w:t>ejected</w:t>
            </w:r>
          </w:p>
          <w:p w14:paraId="01EAC2F3" w14:textId="77777777" w:rsidR="00CC0672" w:rsidRPr="00CE02BF" w:rsidRDefault="00CC0672" w:rsidP="00CC0672">
            <w:pPr>
              <w:autoSpaceDE w:val="0"/>
              <w:autoSpaceDN w:val="0"/>
              <w:adjustRightInd w:val="0"/>
              <w:rPr>
                <w:rFonts w:eastAsia="宋体"/>
                <w:bCs/>
                <w:sz w:val="16"/>
                <w:szCs w:val="16"/>
                <w:lang w:val="en-US" w:eastAsia="zh-CN"/>
              </w:rPr>
            </w:pPr>
          </w:p>
          <w:p w14:paraId="66BACD47" w14:textId="4323E787" w:rsidR="00CC0672" w:rsidRPr="00CC0672" w:rsidRDefault="00CE02BF" w:rsidP="0008550F">
            <w:pPr>
              <w:autoSpaceDE w:val="0"/>
              <w:autoSpaceDN w:val="0"/>
              <w:adjustRightInd w:val="0"/>
              <w:rPr>
                <w:rFonts w:eastAsia="宋体"/>
                <w:b/>
                <w:bCs/>
                <w:sz w:val="16"/>
                <w:szCs w:val="16"/>
                <w:lang w:val="en-US" w:eastAsia="zh-CN"/>
              </w:rPr>
            </w:pPr>
            <w:r w:rsidRPr="00CE02BF">
              <w:rPr>
                <w:rFonts w:eastAsia="宋体"/>
                <w:bCs/>
                <w:sz w:val="16"/>
                <w:szCs w:val="16"/>
                <w:lang w:val="en-US" w:eastAsia="zh-CN"/>
              </w:rPr>
              <w:t>The comment</w:t>
            </w:r>
            <w:r w:rsidR="0008550F">
              <w:rPr>
                <w:rFonts w:eastAsia="宋体"/>
                <w:bCs/>
                <w:sz w:val="16"/>
                <w:szCs w:val="16"/>
                <w:lang w:val="en-US" w:eastAsia="zh-CN"/>
              </w:rPr>
              <w:t>er</w:t>
            </w:r>
            <w:r w:rsidRPr="00CE02BF">
              <w:rPr>
                <w:rFonts w:eastAsia="宋体"/>
                <w:bCs/>
                <w:sz w:val="16"/>
                <w:szCs w:val="16"/>
                <w:lang w:val="en-US" w:eastAsia="zh-CN"/>
              </w:rPr>
              <w:t xml:space="preserve"> fails to identify a technical issue.  </w:t>
            </w:r>
            <w:r w:rsidR="0008550F">
              <w:rPr>
                <w:rFonts w:eastAsia="宋体"/>
                <w:bCs/>
                <w:sz w:val="16"/>
                <w:szCs w:val="16"/>
                <w:lang w:val="en-US" w:eastAsia="zh-CN"/>
              </w:rPr>
              <w:t>T</w:t>
            </w:r>
            <w:r w:rsidR="00CC0672" w:rsidRPr="00CE02BF">
              <w:rPr>
                <w:rFonts w:eastAsia="宋体"/>
                <w:bCs/>
                <w:sz w:val="16"/>
                <w:szCs w:val="16"/>
                <w:lang w:val="en-US" w:eastAsia="zh-CN"/>
              </w:rPr>
              <w:t xml:space="preserve">he MLD Capabilities and Operations Present subfield </w:t>
            </w:r>
            <w:r w:rsidR="0008550F">
              <w:rPr>
                <w:rFonts w:eastAsia="宋体"/>
                <w:bCs/>
                <w:sz w:val="16"/>
                <w:szCs w:val="16"/>
                <w:lang w:val="en-US" w:eastAsia="zh-CN"/>
              </w:rPr>
              <w:t xml:space="preserve">is </w:t>
            </w:r>
            <w:r w:rsidR="00CC0672" w:rsidRPr="00CE02BF">
              <w:rPr>
                <w:rFonts w:eastAsia="宋体"/>
                <w:bCs/>
                <w:sz w:val="16"/>
                <w:szCs w:val="16"/>
                <w:lang w:val="en-US" w:eastAsia="zh-CN"/>
              </w:rPr>
              <w:t>always included in</w:t>
            </w:r>
            <w:r w:rsidR="0008550F">
              <w:rPr>
                <w:rFonts w:eastAsia="宋体"/>
                <w:bCs/>
                <w:sz w:val="16"/>
                <w:szCs w:val="16"/>
                <w:lang w:val="en-US" w:eastAsia="zh-CN"/>
              </w:rPr>
              <w:t xml:space="preserve"> the</w:t>
            </w:r>
            <w:r w:rsidR="00CC0672" w:rsidRPr="00CE02BF">
              <w:rPr>
                <w:rFonts w:eastAsia="宋体"/>
                <w:bCs/>
                <w:sz w:val="16"/>
                <w:szCs w:val="16"/>
                <w:lang w:val="en-US" w:eastAsia="zh-CN"/>
              </w:rPr>
              <w:t xml:space="preserve"> Basic Multi-Link element</w:t>
            </w:r>
            <w:r w:rsidRPr="00CE02BF">
              <w:rPr>
                <w:rFonts w:eastAsia="宋体"/>
                <w:bCs/>
                <w:sz w:val="16"/>
                <w:szCs w:val="16"/>
                <w:lang w:val="en-US" w:eastAsia="zh-CN"/>
              </w:rPr>
              <w:t xml:space="preserve"> base</w:t>
            </w:r>
            <w:r w:rsidR="0008550F">
              <w:rPr>
                <w:rFonts w:eastAsia="宋体"/>
                <w:bCs/>
                <w:sz w:val="16"/>
                <w:szCs w:val="16"/>
                <w:lang w:val="en-US" w:eastAsia="zh-CN"/>
              </w:rPr>
              <w:t>d</w:t>
            </w:r>
            <w:r w:rsidRPr="00CE02BF">
              <w:rPr>
                <w:rFonts w:eastAsia="宋体"/>
                <w:bCs/>
                <w:sz w:val="16"/>
                <w:szCs w:val="16"/>
                <w:lang w:val="en-US" w:eastAsia="zh-CN"/>
              </w:rPr>
              <w:t xml:space="preserve"> on</w:t>
            </w:r>
            <w:r w:rsidR="0008550F">
              <w:rPr>
                <w:rFonts w:eastAsia="宋体"/>
                <w:bCs/>
                <w:sz w:val="16"/>
                <w:szCs w:val="16"/>
                <w:lang w:val="en-US" w:eastAsia="zh-CN"/>
              </w:rPr>
              <w:t xml:space="preserve"> the</w:t>
            </w:r>
            <w:r w:rsidRPr="00CE02BF">
              <w:rPr>
                <w:rFonts w:eastAsia="宋体"/>
                <w:bCs/>
                <w:sz w:val="16"/>
                <w:szCs w:val="16"/>
                <w:lang w:val="en-US" w:eastAsia="zh-CN"/>
              </w:rPr>
              <w:t xml:space="preserve"> current frame format design. No modification is needed.</w:t>
            </w:r>
          </w:p>
        </w:tc>
      </w:tr>
      <w:tr w:rsidR="00CE02BF" w:rsidRPr="00677427" w14:paraId="38DCD807" w14:textId="77777777" w:rsidTr="0062772E">
        <w:trPr>
          <w:trHeight w:val="373"/>
        </w:trPr>
        <w:tc>
          <w:tcPr>
            <w:tcW w:w="837" w:type="dxa"/>
          </w:tcPr>
          <w:p w14:paraId="2DE90972" w14:textId="2320F832" w:rsidR="00CE02BF" w:rsidRPr="00677427" w:rsidRDefault="00CE02BF" w:rsidP="00CE02BF">
            <w:pPr>
              <w:autoSpaceDE w:val="0"/>
              <w:autoSpaceDN w:val="0"/>
              <w:adjustRightInd w:val="0"/>
              <w:jc w:val="center"/>
              <w:rPr>
                <w:b/>
                <w:bCs/>
                <w:sz w:val="16"/>
                <w:szCs w:val="16"/>
                <w:lang w:eastAsia="ko-KR"/>
              </w:rPr>
            </w:pPr>
            <w:r>
              <w:rPr>
                <w:rFonts w:ascii="Arial" w:hAnsi="Arial" w:cs="Arial"/>
                <w:sz w:val="20"/>
                <w:szCs w:val="20"/>
              </w:rPr>
              <w:t>10250</w:t>
            </w:r>
          </w:p>
        </w:tc>
        <w:tc>
          <w:tcPr>
            <w:tcW w:w="900" w:type="dxa"/>
          </w:tcPr>
          <w:p w14:paraId="601C275D" w14:textId="42DE60B8" w:rsidR="00CE02BF" w:rsidRPr="00677427" w:rsidRDefault="00CE02BF" w:rsidP="00CE02BF">
            <w:pPr>
              <w:autoSpaceDE w:val="0"/>
              <w:autoSpaceDN w:val="0"/>
              <w:adjustRightInd w:val="0"/>
              <w:jc w:val="center"/>
              <w:rPr>
                <w:b/>
                <w:bCs/>
                <w:sz w:val="16"/>
                <w:szCs w:val="16"/>
                <w:lang w:eastAsia="ko-KR"/>
              </w:rPr>
            </w:pPr>
            <w:r>
              <w:rPr>
                <w:rFonts w:ascii="Arial" w:hAnsi="Arial" w:cs="Arial"/>
                <w:sz w:val="20"/>
                <w:szCs w:val="20"/>
              </w:rPr>
              <w:t>John Wullert</w:t>
            </w:r>
          </w:p>
        </w:tc>
        <w:tc>
          <w:tcPr>
            <w:tcW w:w="720" w:type="dxa"/>
          </w:tcPr>
          <w:p w14:paraId="331F0988" w14:textId="643892D6" w:rsidR="00CE02BF" w:rsidRPr="00677427" w:rsidRDefault="00CE02BF" w:rsidP="00CE02BF">
            <w:pPr>
              <w:autoSpaceDE w:val="0"/>
              <w:autoSpaceDN w:val="0"/>
              <w:adjustRightInd w:val="0"/>
              <w:jc w:val="center"/>
              <w:rPr>
                <w:b/>
                <w:bCs/>
                <w:sz w:val="16"/>
                <w:szCs w:val="16"/>
                <w:lang w:eastAsia="ko-KR"/>
              </w:rPr>
            </w:pPr>
            <w:r>
              <w:rPr>
                <w:rFonts w:ascii="Arial" w:hAnsi="Arial" w:cs="Arial"/>
                <w:sz w:val="20"/>
                <w:szCs w:val="20"/>
              </w:rPr>
              <w:t>35.3.16.2</w:t>
            </w:r>
          </w:p>
        </w:tc>
        <w:tc>
          <w:tcPr>
            <w:tcW w:w="900" w:type="dxa"/>
          </w:tcPr>
          <w:p w14:paraId="48BD6BB7" w14:textId="69661174" w:rsidR="00CE02BF" w:rsidRPr="00677427" w:rsidRDefault="00CE02BF" w:rsidP="00CE02BF">
            <w:pPr>
              <w:autoSpaceDE w:val="0"/>
              <w:autoSpaceDN w:val="0"/>
              <w:adjustRightInd w:val="0"/>
              <w:jc w:val="center"/>
              <w:rPr>
                <w:b/>
                <w:bCs/>
                <w:sz w:val="16"/>
                <w:szCs w:val="16"/>
                <w:lang w:eastAsia="ko-KR"/>
              </w:rPr>
            </w:pPr>
            <w:r>
              <w:rPr>
                <w:rFonts w:ascii="Arial" w:hAnsi="Arial" w:cs="Arial"/>
                <w:sz w:val="20"/>
                <w:szCs w:val="20"/>
              </w:rPr>
              <w:t>452.18</w:t>
            </w:r>
          </w:p>
        </w:tc>
        <w:tc>
          <w:tcPr>
            <w:tcW w:w="2875" w:type="dxa"/>
          </w:tcPr>
          <w:p w14:paraId="25DA25FF" w14:textId="0BB876B2" w:rsidR="00CE02BF" w:rsidRPr="00677427" w:rsidRDefault="00CE02BF" w:rsidP="00CE02BF">
            <w:pPr>
              <w:autoSpaceDE w:val="0"/>
              <w:autoSpaceDN w:val="0"/>
              <w:adjustRightInd w:val="0"/>
              <w:rPr>
                <w:b/>
                <w:bCs/>
                <w:sz w:val="16"/>
                <w:szCs w:val="16"/>
                <w:lang w:eastAsia="ko-KR"/>
              </w:rPr>
            </w:pPr>
            <w:r>
              <w:rPr>
                <w:rFonts w:ascii="Arial" w:hAnsi="Arial" w:cs="Arial"/>
                <w:sz w:val="20"/>
                <w:szCs w:val="20"/>
              </w:rPr>
              <w:t>These requirements specify the conditions under which the non-AP STA shall set the MLD Capabilities and Operations Present subfield to 0 and 1. This has the indirect effect of controlling when the non-AP STA should include the MLD Capabilities and Operations subfield.  It would be better to explicitly require that the non-AP STA include the MLD Capabilities and Operations Present subfield.</w:t>
            </w:r>
          </w:p>
        </w:tc>
        <w:tc>
          <w:tcPr>
            <w:tcW w:w="1625" w:type="dxa"/>
          </w:tcPr>
          <w:p w14:paraId="3CF06B4C" w14:textId="3EAE3F30" w:rsidR="00CE02BF" w:rsidRPr="00677427" w:rsidRDefault="00CE02BF" w:rsidP="00CE02BF">
            <w:pPr>
              <w:autoSpaceDE w:val="0"/>
              <w:autoSpaceDN w:val="0"/>
              <w:adjustRightInd w:val="0"/>
              <w:rPr>
                <w:b/>
                <w:bCs/>
                <w:sz w:val="16"/>
                <w:szCs w:val="16"/>
                <w:lang w:eastAsia="ko-KR"/>
              </w:rPr>
            </w:pPr>
            <w:r>
              <w:rPr>
                <w:rFonts w:ascii="Arial" w:hAnsi="Arial" w:cs="Arial"/>
                <w:sz w:val="20"/>
                <w:szCs w:val="20"/>
              </w:rPr>
              <w:t>Revise requirements in this paragraph to state when non-AP STA shall or shall not include MLD Capabilities and Operations Present subfield.</w:t>
            </w:r>
          </w:p>
        </w:tc>
        <w:tc>
          <w:tcPr>
            <w:tcW w:w="3207" w:type="dxa"/>
          </w:tcPr>
          <w:p w14:paraId="710CA23B" w14:textId="77777777" w:rsidR="0008550F" w:rsidRPr="00CE02BF" w:rsidRDefault="0008550F" w:rsidP="0008550F">
            <w:pPr>
              <w:autoSpaceDE w:val="0"/>
              <w:autoSpaceDN w:val="0"/>
              <w:adjustRightInd w:val="0"/>
              <w:rPr>
                <w:rFonts w:eastAsia="宋体"/>
                <w:bCs/>
                <w:sz w:val="16"/>
                <w:szCs w:val="16"/>
                <w:lang w:val="en-US" w:eastAsia="zh-CN"/>
              </w:rPr>
            </w:pPr>
            <w:r w:rsidRPr="00CE02BF">
              <w:rPr>
                <w:rFonts w:eastAsia="宋体" w:hint="eastAsia"/>
                <w:bCs/>
                <w:sz w:val="16"/>
                <w:szCs w:val="16"/>
                <w:lang w:val="en-US" w:eastAsia="zh-CN"/>
              </w:rPr>
              <w:t>R</w:t>
            </w:r>
            <w:r w:rsidRPr="00CE02BF">
              <w:rPr>
                <w:rFonts w:eastAsia="宋体"/>
                <w:bCs/>
                <w:sz w:val="16"/>
                <w:szCs w:val="16"/>
                <w:lang w:val="en-US" w:eastAsia="zh-CN"/>
              </w:rPr>
              <w:t>ejected</w:t>
            </w:r>
          </w:p>
          <w:p w14:paraId="0CB895D8" w14:textId="77777777" w:rsidR="0008550F" w:rsidRPr="00CE02BF" w:rsidRDefault="0008550F" w:rsidP="0008550F">
            <w:pPr>
              <w:autoSpaceDE w:val="0"/>
              <w:autoSpaceDN w:val="0"/>
              <w:adjustRightInd w:val="0"/>
              <w:rPr>
                <w:rFonts w:eastAsia="宋体"/>
                <w:bCs/>
                <w:sz w:val="16"/>
                <w:szCs w:val="16"/>
                <w:lang w:val="en-US" w:eastAsia="zh-CN"/>
              </w:rPr>
            </w:pPr>
          </w:p>
          <w:p w14:paraId="6E511D45" w14:textId="5641D668" w:rsidR="00CE02BF" w:rsidRPr="0076368D" w:rsidRDefault="0008550F" w:rsidP="0008550F">
            <w:pPr>
              <w:autoSpaceDE w:val="0"/>
              <w:autoSpaceDN w:val="0"/>
              <w:adjustRightInd w:val="0"/>
              <w:rPr>
                <w:b/>
                <w:bCs/>
                <w:sz w:val="16"/>
                <w:szCs w:val="16"/>
                <w:lang w:val="en-US" w:eastAsia="ko-KR"/>
              </w:rPr>
            </w:pPr>
            <w:r w:rsidRPr="00CE02BF">
              <w:rPr>
                <w:rFonts w:eastAsia="宋体"/>
                <w:bCs/>
                <w:sz w:val="16"/>
                <w:szCs w:val="16"/>
                <w:lang w:val="en-US" w:eastAsia="zh-CN"/>
              </w:rPr>
              <w:t>The comment</w:t>
            </w:r>
            <w:r>
              <w:rPr>
                <w:rFonts w:eastAsia="宋体"/>
                <w:bCs/>
                <w:sz w:val="16"/>
                <w:szCs w:val="16"/>
                <w:lang w:val="en-US" w:eastAsia="zh-CN"/>
              </w:rPr>
              <w:t>er</w:t>
            </w:r>
            <w:r w:rsidRPr="00CE02BF">
              <w:rPr>
                <w:rFonts w:eastAsia="宋体"/>
                <w:bCs/>
                <w:sz w:val="16"/>
                <w:szCs w:val="16"/>
                <w:lang w:val="en-US" w:eastAsia="zh-CN"/>
              </w:rPr>
              <w:t xml:space="preserve"> fails to identify a technical issue.  </w:t>
            </w:r>
            <w:r>
              <w:rPr>
                <w:rFonts w:eastAsia="宋体"/>
                <w:bCs/>
                <w:sz w:val="16"/>
                <w:szCs w:val="16"/>
                <w:lang w:val="en-US" w:eastAsia="zh-CN"/>
              </w:rPr>
              <w:t>T</w:t>
            </w:r>
            <w:r w:rsidRPr="00CE02BF">
              <w:rPr>
                <w:rFonts w:eastAsia="宋体"/>
                <w:bCs/>
                <w:sz w:val="16"/>
                <w:szCs w:val="16"/>
                <w:lang w:val="en-US" w:eastAsia="zh-CN"/>
              </w:rPr>
              <w:t xml:space="preserve">he MLD Capabilities and Operations Present subfield </w:t>
            </w:r>
            <w:r>
              <w:rPr>
                <w:rFonts w:eastAsia="宋体"/>
                <w:bCs/>
                <w:sz w:val="16"/>
                <w:szCs w:val="16"/>
                <w:lang w:val="en-US" w:eastAsia="zh-CN"/>
              </w:rPr>
              <w:t xml:space="preserve">is </w:t>
            </w:r>
            <w:r w:rsidRPr="00CE02BF">
              <w:rPr>
                <w:rFonts w:eastAsia="宋体"/>
                <w:bCs/>
                <w:sz w:val="16"/>
                <w:szCs w:val="16"/>
                <w:lang w:val="en-US" w:eastAsia="zh-CN"/>
              </w:rPr>
              <w:t>always included in</w:t>
            </w:r>
            <w:r>
              <w:rPr>
                <w:rFonts w:eastAsia="宋体"/>
                <w:bCs/>
                <w:sz w:val="16"/>
                <w:szCs w:val="16"/>
                <w:lang w:val="en-US" w:eastAsia="zh-CN"/>
              </w:rPr>
              <w:t xml:space="preserve"> the</w:t>
            </w:r>
            <w:r w:rsidRPr="00CE02BF">
              <w:rPr>
                <w:rFonts w:eastAsia="宋体"/>
                <w:bCs/>
                <w:sz w:val="16"/>
                <w:szCs w:val="16"/>
                <w:lang w:val="en-US" w:eastAsia="zh-CN"/>
              </w:rPr>
              <w:t xml:space="preserve"> Basic Multi-Link element base</w:t>
            </w:r>
            <w:r>
              <w:rPr>
                <w:rFonts w:eastAsia="宋体"/>
                <w:bCs/>
                <w:sz w:val="16"/>
                <w:szCs w:val="16"/>
                <w:lang w:val="en-US" w:eastAsia="zh-CN"/>
              </w:rPr>
              <w:t>d</w:t>
            </w:r>
            <w:r w:rsidRPr="00CE02BF">
              <w:rPr>
                <w:rFonts w:eastAsia="宋体"/>
                <w:bCs/>
                <w:sz w:val="16"/>
                <w:szCs w:val="16"/>
                <w:lang w:val="en-US" w:eastAsia="zh-CN"/>
              </w:rPr>
              <w:t xml:space="preserve"> on</w:t>
            </w:r>
            <w:r>
              <w:rPr>
                <w:rFonts w:eastAsia="宋体"/>
                <w:bCs/>
                <w:sz w:val="16"/>
                <w:szCs w:val="16"/>
                <w:lang w:val="en-US" w:eastAsia="zh-CN"/>
              </w:rPr>
              <w:t xml:space="preserve"> the</w:t>
            </w:r>
            <w:r w:rsidRPr="00CE02BF">
              <w:rPr>
                <w:rFonts w:eastAsia="宋体"/>
                <w:bCs/>
                <w:sz w:val="16"/>
                <w:szCs w:val="16"/>
                <w:lang w:val="en-US" w:eastAsia="zh-CN"/>
              </w:rPr>
              <w:t xml:space="preserve"> current frame format design. No modification is needed.</w:t>
            </w:r>
          </w:p>
        </w:tc>
      </w:tr>
      <w:tr w:rsidR="00CE02BF" w:rsidRPr="00677427" w14:paraId="0E34102E" w14:textId="77777777" w:rsidTr="0062772E">
        <w:trPr>
          <w:trHeight w:val="373"/>
        </w:trPr>
        <w:tc>
          <w:tcPr>
            <w:tcW w:w="837" w:type="dxa"/>
          </w:tcPr>
          <w:p w14:paraId="12A6A900" w14:textId="77C76F98" w:rsidR="00CE02BF" w:rsidRDefault="00CE02BF" w:rsidP="00CE02BF">
            <w:pPr>
              <w:autoSpaceDE w:val="0"/>
              <w:autoSpaceDN w:val="0"/>
              <w:adjustRightInd w:val="0"/>
              <w:jc w:val="center"/>
              <w:rPr>
                <w:rFonts w:ascii="Arial" w:hAnsi="Arial" w:cs="Arial"/>
                <w:sz w:val="20"/>
              </w:rPr>
            </w:pPr>
            <w:r>
              <w:rPr>
                <w:rFonts w:ascii="Arial" w:hAnsi="Arial" w:cs="Arial"/>
                <w:sz w:val="20"/>
                <w:szCs w:val="20"/>
              </w:rPr>
              <w:t>11442</w:t>
            </w:r>
          </w:p>
        </w:tc>
        <w:tc>
          <w:tcPr>
            <w:tcW w:w="900" w:type="dxa"/>
          </w:tcPr>
          <w:p w14:paraId="1EAE1A6D" w14:textId="3911163A" w:rsidR="00CE02BF" w:rsidRDefault="00CE02BF" w:rsidP="00CE02BF">
            <w:pPr>
              <w:autoSpaceDE w:val="0"/>
              <w:autoSpaceDN w:val="0"/>
              <w:adjustRightInd w:val="0"/>
              <w:jc w:val="center"/>
              <w:rPr>
                <w:rFonts w:ascii="Arial" w:hAnsi="Arial" w:cs="Arial"/>
                <w:sz w:val="20"/>
              </w:rPr>
            </w:pPr>
            <w:r>
              <w:rPr>
                <w:rFonts w:ascii="Arial" w:hAnsi="Arial" w:cs="Arial"/>
                <w:sz w:val="20"/>
                <w:szCs w:val="20"/>
              </w:rPr>
              <w:t>Gaurang Naik</w:t>
            </w:r>
          </w:p>
        </w:tc>
        <w:tc>
          <w:tcPr>
            <w:tcW w:w="720" w:type="dxa"/>
          </w:tcPr>
          <w:p w14:paraId="18388EA2" w14:textId="5F8E7A39" w:rsidR="00CE02BF" w:rsidRDefault="00CE02BF" w:rsidP="00CE02BF">
            <w:pPr>
              <w:autoSpaceDE w:val="0"/>
              <w:autoSpaceDN w:val="0"/>
              <w:adjustRightInd w:val="0"/>
              <w:jc w:val="center"/>
              <w:rPr>
                <w:rFonts w:ascii="Arial" w:hAnsi="Arial" w:cs="Arial"/>
                <w:sz w:val="20"/>
              </w:rPr>
            </w:pPr>
            <w:r>
              <w:rPr>
                <w:rFonts w:ascii="Arial" w:hAnsi="Arial" w:cs="Arial"/>
                <w:sz w:val="20"/>
                <w:szCs w:val="20"/>
              </w:rPr>
              <w:t>35.3.16.2</w:t>
            </w:r>
          </w:p>
        </w:tc>
        <w:tc>
          <w:tcPr>
            <w:tcW w:w="900" w:type="dxa"/>
          </w:tcPr>
          <w:p w14:paraId="4CC497D2" w14:textId="77F3BDA9" w:rsidR="00CE02BF" w:rsidRDefault="00CE02BF" w:rsidP="00CE02BF">
            <w:pPr>
              <w:autoSpaceDE w:val="0"/>
              <w:autoSpaceDN w:val="0"/>
              <w:adjustRightInd w:val="0"/>
              <w:jc w:val="center"/>
              <w:rPr>
                <w:rFonts w:ascii="Arial" w:hAnsi="Arial" w:cs="Arial"/>
                <w:sz w:val="20"/>
              </w:rPr>
            </w:pPr>
            <w:r>
              <w:rPr>
                <w:rFonts w:ascii="Arial" w:hAnsi="Arial" w:cs="Arial"/>
                <w:sz w:val="20"/>
                <w:szCs w:val="20"/>
              </w:rPr>
              <w:t>452.12</w:t>
            </w:r>
          </w:p>
        </w:tc>
        <w:tc>
          <w:tcPr>
            <w:tcW w:w="2875" w:type="dxa"/>
          </w:tcPr>
          <w:p w14:paraId="2D012B42" w14:textId="5CBFFE3E" w:rsidR="00CE02BF" w:rsidRDefault="00CE02BF" w:rsidP="00CE02BF">
            <w:pPr>
              <w:autoSpaceDE w:val="0"/>
              <w:autoSpaceDN w:val="0"/>
              <w:adjustRightInd w:val="0"/>
              <w:rPr>
                <w:rFonts w:ascii="Arial" w:hAnsi="Arial" w:cs="Arial"/>
                <w:sz w:val="20"/>
              </w:rPr>
            </w:pPr>
            <w:r>
              <w:rPr>
                <w:rFonts w:ascii="Arial" w:hAnsi="Arial" w:cs="Arial"/>
                <w:sz w:val="20"/>
                <w:szCs w:val="20"/>
              </w:rPr>
              <w:t>Replace 'An AP affiliated with AP MLD' with 'An AP affiliated with *an* AP MLD'. Similarly, replace 'A non-AP STA affiliated with non-AP MLD' with 'A non-AP STA affiliated with *a* non-AP MLD' on P452L18.</w:t>
            </w:r>
          </w:p>
        </w:tc>
        <w:tc>
          <w:tcPr>
            <w:tcW w:w="1625" w:type="dxa"/>
          </w:tcPr>
          <w:p w14:paraId="20E53FE5" w14:textId="4C89887C" w:rsidR="00CE02BF" w:rsidRDefault="00CE02BF" w:rsidP="00CE02BF">
            <w:pPr>
              <w:autoSpaceDE w:val="0"/>
              <w:autoSpaceDN w:val="0"/>
              <w:adjustRightInd w:val="0"/>
              <w:rPr>
                <w:rFonts w:ascii="Arial" w:hAnsi="Arial" w:cs="Arial"/>
                <w:sz w:val="20"/>
              </w:rPr>
            </w:pPr>
            <w:r>
              <w:rPr>
                <w:rFonts w:ascii="Arial" w:hAnsi="Arial" w:cs="Arial"/>
                <w:sz w:val="20"/>
                <w:szCs w:val="20"/>
              </w:rPr>
              <w:t>As in comment</w:t>
            </w:r>
          </w:p>
        </w:tc>
        <w:tc>
          <w:tcPr>
            <w:tcW w:w="3207" w:type="dxa"/>
          </w:tcPr>
          <w:p w14:paraId="15D10185" w14:textId="5345CF78" w:rsidR="00CE02BF" w:rsidRDefault="00CE02BF" w:rsidP="00CE02BF">
            <w:pPr>
              <w:autoSpaceDE w:val="0"/>
              <w:autoSpaceDN w:val="0"/>
              <w:adjustRightInd w:val="0"/>
              <w:rPr>
                <w:b/>
                <w:bCs/>
                <w:sz w:val="16"/>
                <w:szCs w:val="16"/>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ccepted</w:t>
            </w:r>
          </w:p>
        </w:tc>
      </w:tr>
      <w:tr w:rsidR="00CE02BF" w:rsidRPr="008F0D26" w14:paraId="07C2B273" w14:textId="77777777" w:rsidTr="0062772E">
        <w:trPr>
          <w:trHeight w:val="980"/>
        </w:trPr>
        <w:tc>
          <w:tcPr>
            <w:tcW w:w="837" w:type="dxa"/>
          </w:tcPr>
          <w:p w14:paraId="51D54870" w14:textId="4FBB1104" w:rsidR="00CE02BF" w:rsidRDefault="00CE02BF" w:rsidP="00CE02BF">
            <w:pPr>
              <w:rPr>
                <w:rFonts w:ascii="Arial" w:hAnsi="Arial" w:cs="Arial"/>
                <w:sz w:val="20"/>
              </w:rPr>
            </w:pPr>
            <w:r>
              <w:rPr>
                <w:rFonts w:ascii="Arial" w:hAnsi="Arial" w:cs="Arial"/>
                <w:sz w:val="20"/>
                <w:szCs w:val="20"/>
              </w:rPr>
              <w:t>10498</w:t>
            </w:r>
          </w:p>
        </w:tc>
        <w:tc>
          <w:tcPr>
            <w:tcW w:w="900" w:type="dxa"/>
          </w:tcPr>
          <w:p w14:paraId="7E48D7EF" w14:textId="5688A8D5" w:rsidR="00CE02BF" w:rsidRDefault="00CE02BF" w:rsidP="00CE02BF">
            <w:pPr>
              <w:rPr>
                <w:rFonts w:ascii="Arial" w:hAnsi="Arial" w:cs="Arial"/>
                <w:sz w:val="20"/>
              </w:rPr>
            </w:pPr>
            <w:proofErr w:type="spellStart"/>
            <w:r>
              <w:rPr>
                <w:rFonts w:ascii="Arial" w:hAnsi="Arial" w:cs="Arial"/>
                <w:sz w:val="20"/>
                <w:szCs w:val="20"/>
              </w:rPr>
              <w:t>Eldad</w:t>
            </w:r>
            <w:proofErr w:type="spellEnd"/>
            <w:r>
              <w:rPr>
                <w:rFonts w:ascii="Arial" w:hAnsi="Arial" w:cs="Arial"/>
                <w:sz w:val="20"/>
                <w:szCs w:val="20"/>
              </w:rPr>
              <w:t xml:space="preserve"> </w:t>
            </w:r>
            <w:proofErr w:type="spellStart"/>
            <w:r>
              <w:rPr>
                <w:rFonts w:ascii="Arial" w:hAnsi="Arial" w:cs="Arial"/>
                <w:sz w:val="20"/>
                <w:szCs w:val="20"/>
              </w:rPr>
              <w:t>Perahia</w:t>
            </w:r>
            <w:proofErr w:type="spellEnd"/>
          </w:p>
        </w:tc>
        <w:tc>
          <w:tcPr>
            <w:tcW w:w="720" w:type="dxa"/>
          </w:tcPr>
          <w:p w14:paraId="4B90F791" w14:textId="7EA93AE8" w:rsidR="00CE02BF" w:rsidRDefault="00CE02BF" w:rsidP="00CE02BF">
            <w:pPr>
              <w:rPr>
                <w:rFonts w:ascii="Arial" w:hAnsi="Arial" w:cs="Arial"/>
                <w:sz w:val="20"/>
              </w:rPr>
            </w:pPr>
            <w:r>
              <w:rPr>
                <w:rFonts w:ascii="Arial" w:hAnsi="Arial" w:cs="Arial"/>
                <w:sz w:val="20"/>
                <w:szCs w:val="20"/>
              </w:rPr>
              <w:t>35.3.16.2</w:t>
            </w:r>
          </w:p>
        </w:tc>
        <w:tc>
          <w:tcPr>
            <w:tcW w:w="900" w:type="dxa"/>
          </w:tcPr>
          <w:p w14:paraId="13764660" w14:textId="3D45D1B0" w:rsidR="00CE02BF" w:rsidRDefault="00CE02BF" w:rsidP="00CE02BF">
            <w:pPr>
              <w:rPr>
                <w:rFonts w:ascii="Arial" w:hAnsi="Arial" w:cs="Arial"/>
                <w:sz w:val="20"/>
              </w:rPr>
            </w:pPr>
            <w:r>
              <w:rPr>
                <w:rFonts w:ascii="Arial" w:hAnsi="Arial" w:cs="Arial"/>
                <w:sz w:val="20"/>
                <w:szCs w:val="20"/>
              </w:rPr>
              <w:t>452.25</w:t>
            </w:r>
          </w:p>
        </w:tc>
        <w:tc>
          <w:tcPr>
            <w:tcW w:w="2875" w:type="dxa"/>
          </w:tcPr>
          <w:p w14:paraId="3B769C67" w14:textId="3A8A2D12" w:rsidR="00CE02BF" w:rsidRDefault="00CE02BF" w:rsidP="00CE02BF">
            <w:pPr>
              <w:rPr>
                <w:rFonts w:ascii="Arial" w:hAnsi="Arial" w:cs="Arial"/>
                <w:sz w:val="20"/>
              </w:rPr>
            </w:pPr>
            <w:r>
              <w:rPr>
                <w:rFonts w:ascii="Arial" w:hAnsi="Arial" w:cs="Arial"/>
                <w:sz w:val="20"/>
                <w:szCs w:val="20"/>
              </w:rPr>
              <w:t>"</w:t>
            </w:r>
            <w:proofErr w:type="gramStart"/>
            <w:r>
              <w:rPr>
                <w:rFonts w:ascii="Arial" w:hAnsi="Arial" w:cs="Arial"/>
                <w:sz w:val="20"/>
                <w:szCs w:val="20"/>
              </w:rPr>
              <w:t>in</w:t>
            </w:r>
            <w:proofErr w:type="gramEnd"/>
            <w:r>
              <w:rPr>
                <w:rFonts w:ascii="Arial" w:hAnsi="Arial" w:cs="Arial"/>
                <w:sz w:val="20"/>
                <w:szCs w:val="20"/>
              </w:rPr>
              <w:t xml:space="preserve"> which the number of affiliated APs in the AP MLD shall be greater than 1 when the AP MLD is operating with more than one affiliated APs.."  There is no point to the latter half of the sentence, delete.</w:t>
            </w:r>
          </w:p>
        </w:tc>
        <w:tc>
          <w:tcPr>
            <w:tcW w:w="1625" w:type="dxa"/>
          </w:tcPr>
          <w:p w14:paraId="505AF8DA" w14:textId="61EFE71A" w:rsidR="00CE02BF" w:rsidRDefault="00CE02BF" w:rsidP="00CE02BF">
            <w:pPr>
              <w:rPr>
                <w:rFonts w:ascii="Arial" w:hAnsi="Arial" w:cs="Arial"/>
                <w:sz w:val="20"/>
              </w:rPr>
            </w:pPr>
            <w:r>
              <w:rPr>
                <w:rFonts w:ascii="Arial" w:hAnsi="Arial" w:cs="Arial"/>
                <w:sz w:val="20"/>
                <w:szCs w:val="20"/>
              </w:rPr>
              <w:t>as in comment</w:t>
            </w:r>
          </w:p>
        </w:tc>
        <w:tc>
          <w:tcPr>
            <w:tcW w:w="3207" w:type="dxa"/>
          </w:tcPr>
          <w:p w14:paraId="3059F144" w14:textId="77777777" w:rsidR="00982F2C" w:rsidRDefault="00982F2C" w:rsidP="00982F2C">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05898065" w14:textId="77777777" w:rsidR="00982F2C" w:rsidRDefault="00982F2C" w:rsidP="00982F2C">
            <w:pPr>
              <w:autoSpaceDE w:val="0"/>
              <w:autoSpaceDN w:val="0"/>
              <w:adjustRightInd w:val="0"/>
              <w:rPr>
                <w:rFonts w:ascii="Calibri" w:eastAsia="宋体" w:hAnsi="Calibri" w:cs="Calibri"/>
                <w:szCs w:val="18"/>
                <w:lang w:val="en-US" w:eastAsia="zh-CN"/>
              </w:rPr>
            </w:pPr>
          </w:p>
          <w:p w14:paraId="070F4922" w14:textId="32B33409" w:rsidR="00982F2C" w:rsidRDefault="00982F2C" w:rsidP="00982F2C">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 in principle. The sentence “</w:t>
            </w:r>
            <w:r w:rsidR="00C551C8">
              <w:rPr>
                <w:rFonts w:ascii="Calibri" w:eastAsia="宋体" w:hAnsi="Calibri" w:cs="Calibri"/>
                <w:szCs w:val="18"/>
                <w:lang w:val="en-US" w:eastAsia="zh-CN"/>
              </w:rPr>
              <w:t xml:space="preserve">, </w:t>
            </w:r>
            <w:r w:rsidR="00C551C8" w:rsidRPr="00C551C8">
              <w:rPr>
                <w:rFonts w:ascii="Calibri" w:eastAsia="宋体" w:hAnsi="Calibri" w:cs="Calibri"/>
                <w:szCs w:val="18"/>
                <w:lang w:val="en-US" w:eastAsia="zh-CN"/>
              </w:rPr>
              <w:t xml:space="preserve">in which the number of affiliated APs in the AP MLD shall be greater than 1 </w:t>
            </w:r>
            <w:r w:rsidRPr="00020F1D">
              <w:rPr>
                <w:rFonts w:ascii="Calibri" w:eastAsia="宋体" w:hAnsi="Calibri" w:cs="Calibri"/>
                <w:szCs w:val="18"/>
                <w:lang w:val="en-US" w:eastAsia="zh-CN"/>
              </w:rPr>
              <w:t>when the AP MLD is operating with more than one affiliated APs</w:t>
            </w:r>
            <w:r>
              <w:rPr>
                <w:rFonts w:ascii="Calibri" w:eastAsia="宋体" w:hAnsi="Calibri" w:cs="Calibri"/>
                <w:szCs w:val="18"/>
                <w:lang w:val="en-US" w:eastAsia="zh-CN"/>
              </w:rPr>
              <w:t>” is deleted.</w:t>
            </w:r>
          </w:p>
          <w:p w14:paraId="707557CB" w14:textId="77777777" w:rsidR="00982F2C" w:rsidRDefault="00982F2C" w:rsidP="00982F2C">
            <w:pPr>
              <w:autoSpaceDE w:val="0"/>
              <w:autoSpaceDN w:val="0"/>
              <w:adjustRightInd w:val="0"/>
              <w:rPr>
                <w:rFonts w:ascii="Calibri" w:eastAsia="宋体" w:hAnsi="Calibri" w:cs="Calibri"/>
                <w:szCs w:val="18"/>
                <w:lang w:val="en-US" w:eastAsia="zh-CN"/>
              </w:rPr>
            </w:pPr>
          </w:p>
          <w:p w14:paraId="4D09B071" w14:textId="00C4482E" w:rsidR="00CE02BF" w:rsidRPr="00982F2C" w:rsidRDefault="00982F2C" w:rsidP="00982F2C">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10498</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tc>
      </w:tr>
      <w:tr w:rsidR="00CE02BF" w:rsidRPr="008F0D26" w14:paraId="2F558ED0" w14:textId="77777777" w:rsidTr="0062772E">
        <w:trPr>
          <w:trHeight w:val="980"/>
        </w:trPr>
        <w:tc>
          <w:tcPr>
            <w:tcW w:w="837" w:type="dxa"/>
          </w:tcPr>
          <w:p w14:paraId="3E89C0DB" w14:textId="264A2F97" w:rsidR="00CE02BF" w:rsidRDefault="00CE02BF" w:rsidP="00CE02BF">
            <w:pPr>
              <w:rPr>
                <w:rFonts w:ascii="Arial" w:hAnsi="Arial" w:cs="Arial"/>
                <w:sz w:val="20"/>
              </w:rPr>
            </w:pPr>
            <w:r>
              <w:rPr>
                <w:rFonts w:ascii="Arial" w:hAnsi="Arial" w:cs="Arial"/>
                <w:sz w:val="20"/>
                <w:szCs w:val="20"/>
              </w:rPr>
              <w:lastRenderedPageBreak/>
              <w:t>11261</w:t>
            </w:r>
          </w:p>
        </w:tc>
        <w:tc>
          <w:tcPr>
            <w:tcW w:w="900" w:type="dxa"/>
          </w:tcPr>
          <w:p w14:paraId="45B86088" w14:textId="07108874" w:rsidR="00CE02BF" w:rsidRDefault="00CE02BF" w:rsidP="00CE02BF">
            <w:pPr>
              <w:rPr>
                <w:rFonts w:ascii="Arial" w:hAnsi="Arial" w:cs="Arial"/>
                <w:sz w:val="20"/>
              </w:rPr>
            </w:pPr>
            <w:proofErr w:type="spellStart"/>
            <w:r>
              <w:rPr>
                <w:rFonts w:ascii="Arial" w:hAnsi="Arial" w:cs="Arial"/>
                <w:sz w:val="20"/>
                <w:szCs w:val="20"/>
              </w:rPr>
              <w:t>Sigurd</w:t>
            </w:r>
            <w:proofErr w:type="spellEnd"/>
            <w:r>
              <w:rPr>
                <w:rFonts w:ascii="Arial" w:hAnsi="Arial" w:cs="Arial"/>
                <w:sz w:val="20"/>
                <w:szCs w:val="20"/>
              </w:rPr>
              <w:t xml:space="preserve"> </w:t>
            </w:r>
            <w:proofErr w:type="spellStart"/>
            <w:r>
              <w:rPr>
                <w:rFonts w:ascii="Arial" w:hAnsi="Arial" w:cs="Arial"/>
                <w:sz w:val="20"/>
                <w:szCs w:val="20"/>
              </w:rPr>
              <w:t>Schelstraete</w:t>
            </w:r>
            <w:proofErr w:type="spellEnd"/>
          </w:p>
        </w:tc>
        <w:tc>
          <w:tcPr>
            <w:tcW w:w="720" w:type="dxa"/>
          </w:tcPr>
          <w:p w14:paraId="4D5C2C7A" w14:textId="204F8064" w:rsidR="00CE02BF" w:rsidRDefault="00CE02BF" w:rsidP="00CE02BF">
            <w:pPr>
              <w:rPr>
                <w:rFonts w:ascii="Arial" w:hAnsi="Arial" w:cs="Arial"/>
                <w:sz w:val="20"/>
              </w:rPr>
            </w:pPr>
            <w:r>
              <w:rPr>
                <w:rFonts w:ascii="Arial" w:hAnsi="Arial" w:cs="Arial"/>
                <w:sz w:val="20"/>
                <w:szCs w:val="20"/>
              </w:rPr>
              <w:t>35.3.16.2</w:t>
            </w:r>
          </w:p>
        </w:tc>
        <w:tc>
          <w:tcPr>
            <w:tcW w:w="900" w:type="dxa"/>
          </w:tcPr>
          <w:p w14:paraId="642333D0" w14:textId="24FD434A" w:rsidR="00CE02BF" w:rsidRDefault="00CE02BF" w:rsidP="00CE02BF">
            <w:pPr>
              <w:rPr>
                <w:rFonts w:ascii="Arial" w:hAnsi="Arial" w:cs="Arial"/>
                <w:sz w:val="20"/>
              </w:rPr>
            </w:pPr>
            <w:r>
              <w:rPr>
                <w:rFonts w:ascii="Arial" w:hAnsi="Arial" w:cs="Arial"/>
                <w:sz w:val="20"/>
                <w:szCs w:val="20"/>
              </w:rPr>
              <w:t>452.25</w:t>
            </w:r>
          </w:p>
        </w:tc>
        <w:tc>
          <w:tcPr>
            <w:tcW w:w="2875" w:type="dxa"/>
          </w:tcPr>
          <w:p w14:paraId="35879731" w14:textId="230B21E3" w:rsidR="00CE02BF" w:rsidRDefault="00CE02BF" w:rsidP="00CE02BF">
            <w:pPr>
              <w:rPr>
                <w:rFonts w:ascii="Arial" w:hAnsi="Arial" w:cs="Arial"/>
                <w:sz w:val="20"/>
              </w:rPr>
            </w:pPr>
            <w:r>
              <w:rPr>
                <w:rFonts w:ascii="Arial" w:hAnsi="Arial" w:cs="Arial"/>
                <w:sz w:val="20"/>
                <w:szCs w:val="20"/>
              </w:rPr>
              <w:t>"</w:t>
            </w:r>
            <w:proofErr w:type="gramStart"/>
            <w:r>
              <w:rPr>
                <w:rFonts w:ascii="Arial" w:hAnsi="Arial" w:cs="Arial"/>
                <w:sz w:val="20"/>
                <w:szCs w:val="20"/>
              </w:rPr>
              <w:t>the</w:t>
            </w:r>
            <w:proofErr w:type="gramEnd"/>
            <w:r>
              <w:rPr>
                <w:rFonts w:ascii="Arial" w:hAnsi="Arial" w:cs="Arial"/>
                <w:sz w:val="20"/>
                <w:szCs w:val="20"/>
              </w:rPr>
              <w:t xml:space="preserve"> number of affiliated APs in the AP MLD shall be greater than 1 when the AP MLD is operating with more than one affiliated APs..". Isn't this obvious? What is the purpose of this statement?</w:t>
            </w:r>
          </w:p>
        </w:tc>
        <w:tc>
          <w:tcPr>
            <w:tcW w:w="1625" w:type="dxa"/>
          </w:tcPr>
          <w:p w14:paraId="2DC00A78" w14:textId="7D1FB72F" w:rsidR="00CE02BF" w:rsidRDefault="00CE02BF" w:rsidP="00CE02BF">
            <w:pPr>
              <w:rPr>
                <w:rFonts w:ascii="Arial" w:hAnsi="Arial" w:cs="Arial"/>
                <w:sz w:val="20"/>
              </w:rPr>
            </w:pPr>
            <w:r>
              <w:rPr>
                <w:rFonts w:ascii="Arial" w:hAnsi="Arial" w:cs="Arial"/>
                <w:sz w:val="20"/>
                <w:szCs w:val="20"/>
              </w:rPr>
              <w:t>Remove if not needed</w:t>
            </w:r>
          </w:p>
        </w:tc>
        <w:tc>
          <w:tcPr>
            <w:tcW w:w="3207" w:type="dxa"/>
          </w:tcPr>
          <w:p w14:paraId="4F7AFF4A" w14:textId="77777777" w:rsidR="00C551C8" w:rsidRDefault="00C551C8" w:rsidP="00C551C8">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3CA09D17" w14:textId="77777777" w:rsidR="00C551C8" w:rsidRDefault="00C551C8" w:rsidP="00C551C8">
            <w:pPr>
              <w:autoSpaceDE w:val="0"/>
              <w:autoSpaceDN w:val="0"/>
              <w:adjustRightInd w:val="0"/>
              <w:rPr>
                <w:rFonts w:ascii="Calibri" w:eastAsia="宋体" w:hAnsi="Calibri" w:cs="Calibri"/>
                <w:szCs w:val="18"/>
                <w:lang w:val="en-US" w:eastAsia="zh-CN"/>
              </w:rPr>
            </w:pPr>
          </w:p>
          <w:p w14:paraId="78B741B6" w14:textId="77777777" w:rsidR="00C551C8" w:rsidRDefault="00C551C8" w:rsidP="00C551C8">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 xml:space="preserve">gree with the commenter in principle. The sentence “, </w:t>
            </w:r>
            <w:r w:rsidRPr="00C551C8">
              <w:rPr>
                <w:rFonts w:ascii="Calibri" w:eastAsia="宋体" w:hAnsi="Calibri" w:cs="Calibri"/>
                <w:szCs w:val="18"/>
                <w:lang w:val="en-US" w:eastAsia="zh-CN"/>
              </w:rPr>
              <w:t xml:space="preserve">in which the number of affiliated APs in the AP MLD shall be greater than 1 </w:t>
            </w:r>
            <w:r w:rsidRPr="00020F1D">
              <w:rPr>
                <w:rFonts w:ascii="Calibri" w:eastAsia="宋体" w:hAnsi="Calibri" w:cs="Calibri"/>
                <w:szCs w:val="18"/>
                <w:lang w:val="en-US" w:eastAsia="zh-CN"/>
              </w:rPr>
              <w:t>when the AP MLD is operating with more than one affiliated APs</w:t>
            </w:r>
            <w:r>
              <w:rPr>
                <w:rFonts w:ascii="Calibri" w:eastAsia="宋体" w:hAnsi="Calibri" w:cs="Calibri"/>
                <w:szCs w:val="18"/>
                <w:lang w:val="en-US" w:eastAsia="zh-CN"/>
              </w:rPr>
              <w:t>” is deleted.</w:t>
            </w:r>
          </w:p>
          <w:p w14:paraId="2960D276" w14:textId="77777777" w:rsidR="00C551C8" w:rsidRDefault="00C551C8" w:rsidP="00C551C8">
            <w:pPr>
              <w:autoSpaceDE w:val="0"/>
              <w:autoSpaceDN w:val="0"/>
              <w:adjustRightInd w:val="0"/>
              <w:rPr>
                <w:rFonts w:ascii="Calibri" w:eastAsia="宋体" w:hAnsi="Calibri" w:cs="Calibri"/>
                <w:szCs w:val="18"/>
                <w:lang w:val="en-US" w:eastAsia="zh-CN"/>
              </w:rPr>
            </w:pPr>
          </w:p>
          <w:p w14:paraId="3B5E6500" w14:textId="14CD45B3" w:rsidR="00CE02BF" w:rsidRPr="00020F1D" w:rsidRDefault="00C551C8" w:rsidP="00C551C8">
            <w:pPr>
              <w:autoSpaceDE w:val="0"/>
              <w:autoSpaceDN w:val="0"/>
              <w:adjustRightInd w:val="0"/>
              <w:rPr>
                <w:rFonts w:ascii="Calibri"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10498</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tc>
      </w:tr>
      <w:tr w:rsidR="00CE02BF" w:rsidRPr="008F0D26" w14:paraId="251ECDF0" w14:textId="77777777" w:rsidTr="0062772E">
        <w:trPr>
          <w:trHeight w:val="980"/>
        </w:trPr>
        <w:tc>
          <w:tcPr>
            <w:tcW w:w="837" w:type="dxa"/>
          </w:tcPr>
          <w:p w14:paraId="1FE1E19C" w14:textId="7B8DC29C" w:rsidR="00CE02BF" w:rsidRDefault="00CE02BF" w:rsidP="00CE02BF">
            <w:pPr>
              <w:rPr>
                <w:rFonts w:ascii="Arial" w:hAnsi="Arial" w:cs="Arial"/>
                <w:sz w:val="20"/>
              </w:rPr>
            </w:pPr>
            <w:r>
              <w:rPr>
                <w:rFonts w:ascii="Arial" w:hAnsi="Arial" w:cs="Arial"/>
                <w:sz w:val="20"/>
                <w:szCs w:val="20"/>
              </w:rPr>
              <w:t>11571</w:t>
            </w:r>
          </w:p>
        </w:tc>
        <w:tc>
          <w:tcPr>
            <w:tcW w:w="900" w:type="dxa"/>
          </w:tcPr>
          <w:p w14:paraId="3798E4EE" w14:textId="086FC287" w:rsidR="00CE02BF" w:rsidRDefault="00CE02BF" w:rsidP="00CE02BF">
            <w:pPr>
              <w:rPr>
                <w:rFonts w:ascii="Arial" w:hAnsi="Arial" w:cs="Arial"/>
                <w:sz w:val="20"/>
              </w:rPr>
            </w:pPr>
            <w:r>
              <w:rPr>
                <w:rFonts w:ascii="Arial" w:hAnsi="Arial" w:cs="Arial"/>
                <w:sz w:val="20"/>
                <w:szCs w:val="20"/>
              </w:rPr>
              <w:t>Xiaofei Wang</w:t>
            </w:r>
          </w:p>
        </w:tc>
        <w:tc>
          <w:tcPr>
            <w:tcW w:w="720" w:type="dxa"/>
          </w:tcPr>
          <w:p w14:paraId="7F934E55" w14:textId="42865F3A" w:rsidR="00CE02BF" w:rsidRDefault="00CE02BF" w:rsidP="00CE02BF">
            <w:pPr>
              <w:rPr>
                <w:rFonts w:ascii="Arial" w:hAnsi="Arial" w:cs="Arial"/>
                <w:sz w:val="20"/>
              </w:rPr>
            </w:pPr>
            <w:r>
              <w:rPr>
                <w:rFonts w:ascii="Arial" w:hAnsi="Arial" w:cs="Arial"/>
                <w:sz w:val="20"/>
                <w:szCs w:val="20"/>
              </w:rPr>
              <w:t>35.2.16.2</w:t>
            </w:r>
          </w:p>
        </w:tc>
        <w:tc>
          <w:tcPr>
            <w:tcW w:w="900" w:type="dxa"/>
          </w:tcPr>
          <w:p w14:paraId="513104D8" w14:textId="38001807" w:rsidR="00CE02BF" w:rsidRDefault="00CE02BF" w:rsidP="00CE02BF">
            <w:pPr>
              <w:rPr>
                <w:rFonts w:ascii="Arial" w:hAnsi="Arial" w:cs="Arial"/>
                <w:sz w:val="20"/>
              </w:rPr>
            </w:pPr>
            <w:r>
              <w:rPr>
                <w:rFonts w:ascii="Arial" w:hAnsi="Arial" w:cs="Arial"/>
                <w:sz w:val="20"/>
                <w:szCs w:val="20"/>
              </w:rPr>
              <w:t>452.25</w:t>
            </w:r>
          </w:p>
        </w:tc>
        <w:tc>
          <w:tcPr>
            <w:tcW w:w="2875" w:type="dxa"/>
          </w:tcPr>
          <w:p w14:paraId="6093B6F2" w14:textId="76A683DB" w:rsidR="00CE02BF" w:rsidRDefault="00CE02BF" w:rsidP="00CE02BF">
            <w:pPr>
              <w:rPr>
                <w:rFonts w:ascii="Arial" w:hAnsi="Arial" w:cs="Arial"/>
                <w:sz w:val="20"/>
              </w:rPr>
            </w:pPr>
            <w:proofErr w:type="gramStart"/>
            <w:r>
              <w:rPr>
                <w:rFonts w:ascii="Arial" w:hAnsi="Arial" w:cs="Arial"/>
                <w:sz w:val="20"/>
                <w:szCs w:val="20"/>
              </w:rPr>
              <w:t>what</w:t>
            </w:r>
            <w:proofErr w:type="gramEnd"/>
            <w:r>
              <w:rPr>
                <w:rFonts w:ascii="Arial" w:hAnsi="Arial" w:cs="Arial"/>
                <w:sz w:val="20"/>
                <w:szCs w:val="20"/>
              </w:rPr>
              <w:t xml:space="preserve"> information does the phrase "in which the number of affiliated APs in the AP MLD shall be greater than 1 when the AP MLD is operating with more than one affiliated APs." add? It seems to be redundant and should be removed or rephrased to clarify the meaning.</w:t>
            </w:r>
          </w:p>
        </w:tc>
        <w:tc>
          <w:tcPr>
            <w:tcW w:w="1625" w:type="dxa"/>
          </w:tcPr>
          <w:p w14:paraId="1DDE5202" w14:textId="6D1D550D" w:rsidR="00CE02BF" w:rsidRDefault="00CE02BF" w:rsidP="00CE02BF">
            <w:pPr>
              <w:rPr>
                <w:rFonts w:ascii="Arial" w:hAnsi="Arial" w:cs="Arial"/>
                <w:sz w:val="20"/>
              </w:rPr>
            </w:pPr>
            <w:r>
              <w:rPr>
                <w:rFonts w:ascii="Arial" w:hAnsi="Arial" w:cs="Arial"/>
                <w:sz w:val="20"/>
                <w:szCs w:val="20"/>
              </w:rPr>
              <w:t>as in comment</w:t>
            </w:r>
          </w:p>
        </w:tc>
        <w:tc>
          <w:tcPr>
            <w:tcW w:w="3207" w:type="dxa"/>
          </w:tcPr>
          <w:p w14:paraId="01BA125E" w14:textId="77777777" w:rsidR="00C551C8" w:rsidRDefault="00C551C8" w:rsidP="00C551C8">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5A5F5007" w14:textId="77777777" w:rsidR="00C551C8" w:rsidRDefault="00C551C8" w:rsidP="00C551C8">
            <w:pPr>
              <w:autoSpaceDE w:val="0"/>
              <w:autoSpaceDN w:val="0"/>
              <w:adjustRightInd w:val="0"/>
              <w:rPr>
                <w:rFonts w:ascii="Calibri" w:eastAsia="宋体" w:hAnsi="Calibri" w:cs="Calibri"/>
                <w:szCs w:val="18"/>
                <w:lang w:val="en-US" w:eastAsia="zh-CN"/>
              </w:rPr>
            </w:pPr>
          </w:p>
          <w:p w14:paraId="158DF902" w14:textId="77777777" w:rsidR="00C551C8" w:rsidRDefault="00C551C8" w:rsidP="00C551C8">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 xml:space="preserve">gree with the commenter in principle. The sentence “, </w:t>
            </w:r>
            <w:r w:rsidRPr="00C551C8">
              <w:rPr>
                <w:rFonts w:ascii="Calibri" w:eastAsia="宋体" w:hAnsi="Calibri" w:cs="Calibri"/>
                <w:szCs w:val="18"/>
                <w:lang w:val="en-US" w:eastAsia="zh-CN"/>
              </w:rPr>
              <w:t xml:space="preserve">in which the number of affiliated APs in the AP MLD shall be greater than 1 </w:t>
            </w:r>
            <w:r w:rsidRPr="00020F1D">
              <w:rPr>
                <w:rFonts w:ascii="Calibri" w:eastAsia="宋体" w:hAnsi="Calibri" w:cs="Calibri"/>
                <w:szCs w:val="18"/>
                <w:lang w:val="en-US" w:eastAsia="zh-CN"/>
              </w:rPr>
              <w:t>when the AP MLD is operating with more than one affiliated APs</w:t>
            </w:r>
            <w:r>
              <w:rPr>
                <w:rFonts w:ascii="Calibri" w:eastAsia="宋体" w:hAnsi="Calibri" w:cs="Calibri"/>
                <w:szCs w:val="18"/>
                <w:lang w:val="en-US" w:eastAsia="zh-CN"/>
              </w:rPr>
              <w:t>” is deleted.</w:t>
            </w:r>
          </w:p>
          <w:p w14:paraId="029691C1" w14:textId="77777777" w:rsidR="00C551C8" w:rsidRDefault="00C551C8" w:rsidP="00C551C8">
            <w:pPr>
              <w:autoSpaceDE w:val="0"/>
              <w:autoSpaceDN w:val="0"/>
              <w:adjustRightInd w:val="0"/>
              <w:rPr>
                <w:rFonts w:ascii="Calibri" w:eastAsia="宋体" w:hAnsi="Calibri" w:cs="Calibri"/>
                <w:szCs w:val="18"/>
                <w:lang w:val="en-US" w:eastAsia="zh-CN"/>
              </w:rPr>
            </w:pPr>
          </w:p>
          <w:p w14:paraId="74FCE65F" w14:textId="34FE46A5" w:rsidR="00CE02BF" w:rsidRDefault="00C551C8" w:rsidP="00C551C8">
            <w:pPr>
              <w:autoSpaceDE w:val="0"/>
              <w:autoSpaceDN w:val="0"/>
              <w:adjustRightInd w:val="0"/>
              <w:rPr>
                <w:rFonts w:ascii="Calibri"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10498</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tc>
      </w:tr>
      <w:tr w:rsidR="00CE02BF" w:rsidRPr="008F0D26" w14:paraId="4E9F88E1" w14:textId="77777777" w:rsidTr="0062772E">
        <w:trPr>
          <w:trHeight w:val="980"/>
        </w:trPr>
        <w:tc>
          <w:tcPr>
            <w:tcW w:w="837" w:type="dxa"/>
          </w:tcPr>
          <w:p w14:paraId="11CB9CAC" w14:textId="6669FBCF" w:rsidR="00CE02BF" w:rsidRDefault="00CE02BF" w:rsidP="00CE02BF">
            <w:pPr>
              <w:rPr>
                <w:rFonts w:ascii="Arial" w:hAnsi="Arial" w:cs="Arial"/>
                <w:sz w:val="20"/>
              </w:rPr>
            </w:pPr>
            <w:r>
              <w:rPr>
                <w:rFonts w:ascii="Arial" w:hAnsi="Arial" w:cs="Arial"/>
                <w:sz w:val="20"/>
                <w:szCs w:val="20"/>
              </w:rPr>
              <w:t>11754</w:t>
            </w:r>
          </w:p>
        </w:tc>
        <w:tc>
          <w:tcPr>
            <w:tcW w:w="900" w:type="dxa"/>
          </w:tcPr>
          <w:p w14:paraId="4B461C12" w14:textId="0AEE19F5" w:rsidR="00CE02BF" w:rsidRDefault="00CE02BF" w:rsidP="00CE02BF">
            <w:pPr>
              <w:rPr>
                <w:rFonts w:ascii="Arial" w:hAnsi="Arial" w:cs="Arial"/>
                <w:sz w:val="20"/>
              </w:rPr>
            </w:pPr>
            <w:r>
              <w:rPr>
                <w:rFonts w:ascii="Arial" w:hAnsi="Arial" w:cs="Arial"/>
                <w:sz w:val="20"/>
                <w:szCs w:val="20"/>
              </w:rPr>
              <w:t xml:space="preserve">Gaurav </w:t>
            </w:r>
            <w:proofErr w:type="spellStart"/>
            <w:r>
              <w:rPr>
                <w:rFonts w:ascii="Arial" w:hAnsi="Arial" w:cs="Arial"/>
                <w:sz w:val="20"/>
                <w:szCs w:val="20"/>
              </w:rPr>
              <w:t>Patwardhan</w:t>
            </w:r>
            <w:proofErr w:type="spellEnd"/>
          </w:p>
        </w:tc>
        <w:tc>
          <w:tcPr>
            <w:tcW w:w="720" w:type="dxa"/>
          </w:tcPr>
          <w:p w14:paraId="5BAFB11C" w14:textId="6B6672BD" w:rsidR="00CE02BF" w:rsidRDefault="00CE02BF" w:rsidP="00CE02BF">
            <w:pPr>
              <w:rPr>
                <w:rFonts w:ascii="Arial" w:hAnsi="Arial" w:cs="Arial"/>
                <w:sz w:val="20"/>
              </w:rPr>
            </w:pPr>
            <w:r>
              <w:rPr>
                <w:rFonts w:ascii="Arial" w:hAnsi="Arial" w:cs="Arial"/>
                <w:sz w:val="20"/>
                <w:szCs w:val="20"/>
              </w:rPr>
              <w:t>35.3.16.2</w:t>
            </w:r>
          </w:p>
        </w:tc>
        <w:tc>
          <w:tcPr>
            <w:tcW w:w="900" w:type="dxa"/>
          </w:tcPr>
          <w:p w14:paraId="7E2A5F74" w14:textId="544CB957" w:rsidR="00CE02BF" w:rsidRDefault="00CE02BF" w:rsidP="00CE02BF">
            <w:pPr>
              <w:rPr>
                <w:rFonts w:ascii="Arial" w:hAnsi="Arial" w:cs="Arial"/>
                <w:sz w:val="20"/>
              </w:rPr>
            </w:pPr>
            <w:r>
              <w:rPr>
                <w:rFonts w:ascii="Arial" w:hAnsi="Arial" w:cs="Arial"/>
                <w:sz w:val="20"/>
                <w:szCs w:val="20"/>
              </w:rPr>
              <w:t>452.25</w:t>
            </w:r>
          </w:p>
        </w:tc>
        <w:tc>
          <w:tcPr>
            <w:tcW w:w="2875" w:type="dxa"/>
          </w:tcPr>
          <w:p w14:paraId="3A9CCEA4" w14:textId="1E6F220A" w:rsidR="00CE02BF" w:rsidRDefault="00CE02BF" w:rsidP="00CE02BF">
            <w:pPr>
              <w:rPr>
                <w:rFonts w:ascii="Arial" w:hAnsi="Arial" w:cs="Arial"/>
                <w:sz w:val="20"/>
              </w:rPr>
            </w:pPr>
            <w:r>
              <w:rPr>
                <w:rFonts w:ascii="Arial" w:hAnsi="Arial" w:cs="Arial"/>
                <w:sz w:val="20"/>
                <w:szCs w:val="20"/>
              </w:rPr>
              <w:t>Delete the following text as it not give any new information when compared to the previous sentence. "</w:t>
            </w:r>
            <w:proofErr w:type="gramStart"/>
            <w:r>
              <w:rPr>
                <w:rFonts w:ascii="Arial" w:hAnsi="Arial" w:cs="Arial"/>
                <w:sz w:val="20"/>
                <w:szCs w:val="20"/>
              </w:rPr>
              <w:t>in</w:t>
            </w:r>
            <w:proofErr w:type="gramEnd"/>
            <w:r>
              <w:rPr>
                <w:rFonts w:ascii="Arial" w:hAnsi="Arial" w:cs="Arial"/>
                <w:sz w:val="20"/>
                <w:szCs w:val="20"/>
              </w:rPr>
              <w:t xml:space="preserve"> which the number of affiliated APs in the AP MLD shall be greater than 1 when the AP MLD is operating with more than one affiliated APs.."</w:t>
            </w:r>
          </w:p>
        </w:tc>
        <w:tc>
          <w:tcPr>
            <w:tcW w:w="1625" w:type="dxa"/>
          </w:tcPr>
          <w:p w14:paraId="2CB039D4" w14:textId="28798E89" w:rsidR="00CE02BF" w:rsidRDefault="00CE02BF" w:rsidP="00CE02BF">
            <w:pPr>
              <w:rPr>
                <w:rFonts w:ascii="Arial" w:hAnsi="Arial" w:cs="Arial"/>
                <w:sz w:val="20"/>
              </w:rPr>
            </w:pPr>
            <w:r>
              <w:rPr>
                <w:rFonts w:ascii="Arial" w:hAnsi="Arial" w:cs="Arial"/>
                <w:sz w:val="20"/>
                <w:szCs w:val="20"/>
              </w:rPr>
              <w:t>as in comment</w:t>
            </w:r>
          </w:p>
        </w:tc>
        <w:tc>
          <w:tcPr>
            <w:tcW w:w="3207" w:type="dxa"/>
          </w:tcPr>
          <w:p w14:paraId="611D99DF" w14:textId="77777777" w:rsidR="00C551C8" w:rsidRDefault="00C551C8" w:rsidP="00C551C8">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47A4EA09" w14:textId="77777777" w:rsidR="00C551C8" w:rsidRDefault="00C551C8" w:rsidP="00C551C8">
            <w:pPr>
              <w:autoSpaceDE w:val="0"/>
              <w:autoSpaceDN w:val="0"/>
              <w:adjustRightInd w:val="0"/>
              <w:rPr>
                <w:rFonts w:ascii="Calibri" w:eastAsia="宋体" w:hAnsi="Calibri" w:cs="Calibri"/>
                <w:szCs w:val="18"/>
                <w:lang w:val="en-US" w:eastAsia="zh-CN"/>
              </w:rPr>
            </w:pPr>
          </w:p>
          <w:p w14:paraId="1CB335EF" w14:textId="77777777" w:rsidR="00C551C8" w:rsidRDefault="00C551C8" w:rsidP="00C551C8">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 xml:space="preserve">gree with the commenter in principle. The sentence “, </w:t>
            </w:r>
            <w:r w:rsidRPr="00C551C8">
              <w:rPr>
                <w:rFonts w:ascii="Calibri" w:eastAsia="宋体" w:hAnsi="Calibri" w:cs="Calibri"/>
                <w:szCs w:val="18"/>
                <w:lang w:val="en-US" w:eastAsia="zh-CN"/>
              </w:rPr>
              <w:t xml:space="preserve">in which the number of affiliated APs in the AP MLD shall be greater than 1 </w:t>
            </w:r>
            <w:r w:rsidRPr="00020F1D">
              <w:rPr>
                <w:rFonts w:ascii="Calibri" w:eastAsia="宋体" w:hAnsi="Calibri" w:cs="Calibri"/>
                <w:szCs w:val="18"/>
                <w:lang w:val="en-US" w:eastAsia="zh-CN"/>
              </w:rPr>
              <w:t>when the AP MLD is operating with more than one affiliated APs</w:t>
            </w:r>
            <w:r>
              <w:rPr>
                <w:rFonts w:ascii="Calibri" w:eastAsia="宋体" w:hAnsi="Calibri" w:cs="Calibri"/>
                <w:szCs w:val="18"/>
                <w:lang w:val="en-US" w:eastAsia="zh-CN"/>
              </w:rPr>
              <w:t>” is deleted.</w:t>
            </w:r>
          </w:p>
          <w:p w14:paraId="2228E36C" w14:textId="77777777" w:rsidR="00C551C8" w:rsidRDefault="00C551C8" w:rsidP="00C551C8">
            <w:pPr>
              <w:autoSpaceDE w:val="0"/>
              <w:autoSpaceDN w:val="0"/>
              <w:adjustRightInd w:val="0"/>
              <w:rPr>
                <w:rFonts w:ascii="Calibri" w:eastAsia="宋体" w:hAnsi="Calibri" w:cs="Calibri"/>
                <w:szCs w:val="18"/>
                <w:lang w:val="en-US" w:eastAsia="zh-CN"/>
              </w:rPr>
            </w:pPr>
          </w:p>
          <w:p w14:paraId="7FA74218" w14:textId="19835804" w:rsidR="00CE02BF" w:rsidRDefault="00C551C8" w:rsidP="00C551C8">
            <w:pPr>
              <w:autoSpaceDE w:val="0"/>
              <w:autoSpaceDN w:val="0"/>
              <w:adjustRightInd w:val="0"/>
              <w:rPr>
                <w:rFonts w:ascii="Calibri"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10498</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tc>
      </w:tr>
      <w:tr w:rsidR="00623280" w:rsidRPr="008F0D26" w14:paraId="7AC726C4" w14:textId="77777777" w:rsidTr="0062772E">
        <w:trPr>
          <w:trHeight w:val="980"/>
        </w:trPr>
        <w:tc>
          <w:tcPr>
            <w:tcW w:w="837" w:type="dxa"/>
          </w:tcPr>
          <w:p w14:paraId="676302D3" w14:textId="4A8E6B35" w:rsidR="00623280" w:rsidRDefault="00623280" w:rsidP="00623280">
            <w:pPr>
              <w:rPr>
                <w:rFonts w:ascii="Arial" w:hAnsi="Arial" w:cs="Arial"/>
                <w:sz w:val="20"/>
              </w:rPr>
            </w:pPr>
            <w:r>
              <w:rPr>
                <w:rFonts w:ascii="Arial" w:hAnsi="Arial" w:cs="Arial"/>
                <w:sz w:val="20"/>
                <w:szCs w:val="20"/>
              </w:rPr>
              <w:t>12651</w:t>
            </w:r>
          </w:p>
        </w:tc>
        <w:tc>
          <w:tcPr>
            <w:tcW w:w="900" w:type="dxa"/>
          </w:tcPr>
          <w:p w14:paraId="5C703A5C" w14:textId="54B3A72B" w:rsidR="00623280" w:rsidRDefault="00623280" w:rsidP="00623280">
            <w:pPr>
              <w:rPr>
                <w:rFonts w:ascii="Arial" w:hAnsi="Arial" w:cs="Arial"/>
                <w:sz w:val="20"/>
              </w:rPr>
            </w:pPr>
            <w:r>
              <w:rPr>
                <w:rFonts w:ascii="Arial" w:hAnsi="Arial" w:cs="Arial"/>
                <w:sz w:val="20"/>
                <w:szCs w:val="20"/>
              </w:rPr>
              <w:t>Arik Klein</w:t>
            </w:r>
          </w:p>
        </w:tc>
        <w:tc>
          <w:tcPr>
            <w:tcW w:w="720" w:type="dxa"/>
          </w:tcPr>
          <w:p w14:paraId="587BAFDD" w14:textId="0B211170" w:rsidR="00623280" w:rsidRDefault="00623280" w:rsidP="00623280">
            <w:pPr>
              <w:rPr>
                <w:rFonts w:ascii="Arial" w:hAnsi="Arial" w:cs="Arial"/>
                <w:sz w:val="20"/>
              </w:rPr>
            </w:pPr>
            <w:r>
              <w:rPr>
                <w:rFonts w:ascii="Arial" w:hAnsi="Arial" w:cs="Arial"/>
                <w:sz w:val="20"/>
                <w:szCs w:val="20"/>
              </w:rPr>
              <w:t>35.3.16.2</w:t>
            </w:r>
          </w:p>
        </w:tc>
        <w:tc>
          <w:tcPr>
            <w:tcW w:w="900" w:type="dxa"/>
          </w:tcPr>
          <w:p w14:paraId="1C16A653" w14:textId="0EA6AFFC" w:rsidR="00623280" w:rsidRDefault="00623280" w:rsidP="00623280">
            <w:pPr>
              <w:rPr>
                <w:rFonts w:ascii="Arial" w:hAnsi="Arial" w:cs="Arial"/>
                <w:sz w:val="20"/>
              </w:rPr>
            </w:pPr>
            <w:r>
              <w:rPr>
                <w:rFonts w:ascii="Arial" w:hAnsi="Arial" w:cs="Arial"/>
                <w:sz w:val="20"/>
                <w:szCs w:val="20"/>
              </w:rPr>
              <w:t>452.24</w:t>
            </w:r>
          </w:p>
        </w:tc>
        <w:tc>
          <w:tcPr>
            <w:tcW w:w="2875" w:type="dxa"/>
          </w:tcPr>
          <w:p w14:paraId="2BF78D5A" w14:textId="2BBA162A" w:rsidR="00623280" w:rsidRDefault="00623280" w:rsidP="00623280">
            <w:pPr>
              <w:rPr>
                <w:rFonts w:ascii="Arial" w:hAnsi="Arial" w:cs="Arial"/>
                <w:sz w:val="20"/>
              </w:rPr>
            </w:pPr>
            <w:r>
              <w:rPr>
                <w:rFonts w:ascii="Arial" w:hAnsi="Arial" w:cs="Arial"/>
                <w:sz w:val="20"/>
                <w:szCs w:val="20"/>
              </w:rPr>
              <w:t xml:space="preserve">Need to clarify that the specific subfields of the MLD Capabilities and Operations field resides in the Common Part of the Basic Multi-Link element, since 35.3.16.2 includes capability and operation </w:t>
            </w:r>
            <w:proofErr w:type="spellStart"/>
            <w:r>
              <w:rPr>
                <w:rFonts w:ascii="Arial" w:hAnsi="Arial" w:cs="Arial"/>
                <w:sz w:val="20"/>
                <w:szCs w:val="20"/>
              </w:rPr>
              <w:t>signaling</w:t>
            </w:r>
            <w:proofErr w:type="spellEnd"/>
            <w:r>
              <w:rPr>
                <w:rFonts w:ascii="Arial" w:hAnsi="Arial" w:cs="Arial"/>
                <w:sz w:val="20"/>
                <w:szCs w:val="20"/>
              </w:rPr>
              <w:t xml:space="preserve"> that reside in other parts of the Multi-link </w:t>
            </w:r>
            <w:r>
              <w:rPr>
                <w:rFonts w:ascii="Arial" w:hAnsi="Arial" w:cs="Arial"/>
                <w:sz w:val="20"/>
                <w:szCs w:val="20"/>
              </w:rPr>
              <w:lastRenderedPageBreak/>
              <w:t>element.</w:t>
            </w:r>
            <w:r>
              <w:rPr>
                <w:rFonts w:ascii="Arial" w:hAnsi="Arial" w:cs="Arial"/>
                <w:sz w:val="20"/>
                <w:szCs w:val="20"/>
              </w:rPr>
              <w:br/>
              <w:t>Please add the clarification as proposed.</w:t>
            </w:r>
          </w:p>
        </w:tc>
        <w:tc>
          <w:tcPr>
            <w:tcW w:w="1625" w:type="dxa"/>
          </w:tcPr>
          <w:p w14:paraId="52F68F4F" w14:textId="1CF104E7" w:rsidR="00623280" w:rsidRDefault="00623280" w:rsidP="00623280">
            <w:pPr>
              <w:rPr>
                <w:rFonts w:ascii="Arial" w:hAnsi="Arial" w:cs="Arial"/>
                <w:sz w:val="20"/>
              </w:rPr>
            </w:pPr>
            <w:r>
              <w:rPr>
                <w:rFonts w:ascii="Arial" w:hAnsi="Arial" w:cs="Arial"/>
                <w:sz w:val="20"/>
                <w:szCs w:val="20"/>
              </w:rPr>
              <w:lastRenderedPageBreak/>
              <w:t xml:space="preserve">Please revise the sentence as follows: "An AP MLD shall set the Maximum Number Of Simultaneous Links subfield *in the Common </w:t>
            </w:r>
            <w:r>
              <w:rPr>
                <w:rFonts w:ascii="Arial" w:hAnsi="Arial" w:cs="Arial"/>
                <w:sz w:val="20"/>
                <w:szCs w:val="20"/>
              </w:rPr>
              <w:lastRenderedPageBreak/>
              <w:t xml:space="preserve">Info field* of the Basic Multi-Link element to the number of affiliated APs minus </w:t>
            </w:r>
            <w:proofErr w:type="gramStart"/>
            <w:r>
              <w:rPr>
                <w:rFonts w:ascii="Arial" w:hAnsi="Arial" w:cs="Arial"/>
                <w:sz w:val="20"/>
                <w:szCs w:val="20"/>
              </w:rPr>
              <w:t>1, ..."</w:t>
            </w:r>
            <w:proofErr w:type="gramEnd"/>
          </w:p>
        </w:tc>
        <w:tc>
          <w:tcPr>
            <w:tcW w:w="3207" w:type="dxa"/>
          </w:tcPr>
          <w:p w14:paraId="6555DBDF" w14:textId="77777777" w:rsidR="00623280" w:rsidRDefault="00623280" w:rsidP="00623280">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lastRenderedPageBreak/>
              <w:t>R</w:t>
            </w:r>
            <w:r>
              <w:rPr>
                <w:rFonts w:ascii="Calibri" w:eastAsia="宋体" w:hAnsi="Calibri" w:cs="Calibri"/>
                <w:szCs w:val="18"/>
                <w:lang w:val="en-US" w:eastAsia="zh-CN"/>
              </w:rPr>
              <w:t>evised.</w:t>
            </w:r>
          </w:p>
          <w:p w14:paraId="29E0DE91" w14:textId="77777777" w:rsidR="00623280" w:rsidRDefault="00623280" w:rsidP="00623280">
            <w:pPr>
              <w:autoSpaceDE w:val="0"/>
              <w:autoSpaceDN w:val="0"/>
              <w:adjustRightInd w:val="0"/>
              <w:rPr>
                <w:rFonts w:ascii="Calibri" w:eastAsia="宋体" w:hAnsi="Calibri" w:cs="Calibri"/>
                <w:szCs w:val="18"/>
                <w:lang w:val="en-US" w:eastAsia="zh-CN"/>
              </w:rPr>
            </w:pPr>
          </w:p>
          <w:p w14:paraId="32C73160" w14:textId="77777777" w:rsidR="00623280" w:rsidRDefault="00623280" w:rsidP="00623280">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Agree with the commenter.</w:t>
            </w:r>
          </w:p>
          <w:p w14:paraId="1EBDFB68" w14:textId="77777777" w:rsidR="00623280" w:rsidRDefault="00623280" w:rsidP="00623280">
            <w:pPr>
              <w:autoSpaceDE w:val="0"/>
              <w:autoSpaceDN w:val="0"/>
              <w:adjustRightInd w:val="0"/>
              <w:rPr>
                <w:rFonts w:ascii="Calibri" w:eastAsia="宋体" w:hAnsi="Calibri" w:cs="Calibri"/>
                <w:szCs w:val="18"/>
                <w:lang w:val="en-US" w:eastAsia="zh-CN"/>
              </w:rPr>
            </w:pPr>
          </w:p>
          <w:p w14:paraId="79627BDA" w14:textId="0F821A5A" w:rsidR="00623280" w:rsidRDefault="00623280" w:rsidP="00623280">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12651</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p w14:paraId="57E4ACD4" w14:textId="77777777" w:rsidR="00623280" w:rsidRDefault="00623280" w:rsidP="00623280">
            <w:pPr>
              <w:autoSpaceDE w:val="0"/>
              <w:autoSpaceDN w:val="0"/>
              <w:adjustRightInd w:val="0"/>
              <w:rPr>
                <w:rFonts w:ascii="Calibri" w:hAnsi="Calibri" w:cs="Calibri"/>
                <w:szCs w:val="18"/>
                <w:lang w:val="en-US" w:eastAsia="zh-CN"/>
              </w:rPr>
            </w:pPr>
          </w:p>
        </w:tc>
      </w:tr>
      <w:tr w:rsidR="00E70BB1" w:rsidRPr="008F0D26" w14:paraId="637D16AB" w14:textId="77777777" w:rsidTr="0062772E">
        <w:trPr>
          <w:trHeight w:val="980"/>
        </w:trPr>
        <w:tc>
          <w:tcPr>
            <w:tcW w:w="837" w:type="dxa"/>
          </w:tcPr>
          <w:p w14:paraId="05176BED" w14:textId="54E67EFD" w:rsidR="00E70BB1" w:rsidRDefault="00E70BB1" w:rsidP="00E70BB1">
            <w:pPr>
              <w:rPr>
                <w:rFonts w:ascii="Arial" w:hAnsi="Arial" w:cs="Arial"/>
                <w:sz w:val="20"/>
              </w:rPr>
            </w:pPr>
            <w:r>
              <w:rPr>
                <w:rFonts w:ascii="Arial" w:hAnsi="Arial" w:cs="Arial"/>
                <w:sz w:val="20"/>
                <w:szCs w:val="20"/>
              </w:rPr>
              <w:t>12652</w:t>
            </w:r>
          </w:p>
        </w:tc>
        <w:tc>
          <w:tcPr>
            <w:tcW w:w="900" w:type="dxa"/>
          </w:tcPr>
          <w:p w14:paraId="6E940BEE" w14:textId="29A2840E" w:rsidR="00E70BB1" w:rsidRDefault="00E70BB1" w:rsidP="00E70BB1">
            <w:pPr>
              <w:rPr>
                <w:rFonts w:ascii="Arial" w:hAnsi="Arial" w:cs="Arial"/>
                <w:sz w:val="20"/>
              </w:rPr>
            </w:pPr>
            <w:r>
              <w:rPr>
                <w:rFonts w:ascii="Arial" w:hAnsi="Arial" w:cs="Arial"/>
                <w:sz w:val="20"/>
                <w:szCs w:val="20"/>
              </w:rPr>
              <w:t>Arik Klein</w:t>
            </w:r>
          </w:p>
        </w:tc>
        <w:tc>
          <w:tcPr>
            <w:tcW w:w="720" w:type="dxa"/>
          </w:tcPr>
          <w:p w14:paraId="409AA970" w14:textId="5AB0E640" w:rsidR="00E70BB1" w:rsidRDefault="00E70BB1" w:rsidP="00E70BB1">
            <w:pPr>
              <w:rPr>
                <w:rFonts w:ascii="Arial" w:hAnsi="Arial" w:cs="Arial"/>
                <w:sz w:val="20"/>
              </w:rPr>
            </w:pPr>
            <w:r>
              <w:rPr>
                <w:rFonts w:ascii="Arial" w:hAnsi="Arial" w:cs="Arial"/>
                <w:sz w:val="20"/>
                <w:szCs w:val="20"/>
              </w:rPr>
              <w:t>35.3.16.2</w:t>
            </w:r>
          </w:p>
        </w:tc>
        <w:tc>
          <w:tcPr>
            <w:tcW w:w="900" w:type="dxa"/>
          </w:tcPr>
          <w:p w14:paraId="086310D2" w14:textId="4F7E04EF" w:rsidR="00E70BB1" w:rsidRDefault="00E70BB1" w:rsidP="00E70BB1">
            <w:pPr>
              <w:rPr>
                <w:rFonts w:ascii="Arial" w:hAnsi="Arial" w:cs="Arial"/>
                <w:sz w:val="20"/>
              </w:rPr>
            </w:pPr>
            <w:r>
              <w:rPr>
                <w:rFonts w:ascii="Arial" w:hAnsi="Arial" w:cs="Arial"/>
                <w:sz w:val="20"/>
                <w:szCs w:val="20"/>
              </w:rPr>
              <w:t>452.30</w:t>
            </w:r>
          </w:p>
        </w:tc>
        <w:tc>
          <w:tcPr>
            <w:tcW w:w="2875" w:type="dxa"/>
          </w:tcPr>
          <w:p w14:paraId="5B8907AD" w14:textId="30901CF1" w:rsidR="00E70BB1" w:rsidRDefault="00E70BB1" w:rsidP="00E70BB1">
            <w:pPr>
              <w:rPr>
                <w:rFonts w:ascii="Arial" w:hAnsi="Arial" w:cs="Arial"/>
                <w:sz w:val="20"/>
              </w:rPr>
            </w:pPr>
            <w:r>
              <w:rPr>
                <w:rFonts w:ascii="Arial" w:hAnsi="Arial" w:cs="Arial"/>
                <w:sz w:val="20"/>
                <w:szCs w:val="20"/>
              </w:rPr>
              <w:t xml:space="preserve">Need to clarify that the specific subfields of the MLD Capabilities and Operations field resides in the Common Part of the Basic Multi-Link element, since 35.3.16.2 includes capability and operation </w:t>
            </w:r>
            <w:proofErr w:type="spellStart"/>
            <w:r>
              <w:rPr>
                <w:rFonts w:ascii="Arial" w:hAnsi="Arial" w:cs="Arial"/>
                <w:sz w:val="20"/>
                <w:szCs w:val="20"/>
              </w:rPr>
              <w:t>signaling</w:t>
            </w:r>
            <w:proofErr w:type="spellEnd"/>
            <w:r>
              <w:rPr>
                <w:rFonts w:ascii="Arial" w:hAnsi="Arial" w:cs="Arial"/>
                <w:sz w:val="20"/>
                <w:szCs w:val="20"/>
              </w:rPr>
              <w:t xml:space="preserve"> that reside in other parts of the Multi-link element.</w:t>
            </w:r>
            <w:r>
              <w:rPr>
                <w:rFonts w:ascii="Arial" w:hAnsi="Arial" w:cs="Arial"/>
                <w:sz w:val="20"/>
                <w:szCs w:val="20"/>
              </w:rPr>
              <w:br/>
              <w:t>Please add the clarification as proposed.</w:t>
            </w:r>
          </w:p>
        </w:tc>
        <w:tc>
          <w:tcPr>
            <w:tcW w:w="1625" w:type="dxa"/>
          </w:tcPr>
          <w:p w14:paraId="32F86B50" w14:textId="23B31468" w:rsidR="00E70BB1" w:rsidRDefault="00E70BB1" w:rsidP="00E70BB1">
            <w:pPr>
              <w:rPr>
                <w:rFonts w:ascii="Arial" w:hAnsi="Arial" w:cs="Arial"/>
                <w:sz w:val="20"/>
              </w:rPr>
            </w:pPr>
            <w:r>
              <w:rPr>
                <w:rFonts w:ascii="Arial" w:hAnsi="Arial" w:cs="Arial"/>
                <w:sz w:val="20"/>
                <w:szCs w:val="20"/>
              </w:rPr>
              <w:t>Please revise the sentence as follows: "If dot11EHTBaseLineFeaturesImplementedOnly is equal to true, an NSTR mobile AP MLD shall set the Maximum Number of Simultaneous Links subfield *in the Common Info field* of the Basic Multi-Link element carried in transmitted Management frames to 1"</w:t>
            </w:r>
          </w:p>
        </w:tc>
        <w:tc>
          <w:tcPr>
            <w:tcW w:w="3207" w:type="dxa"/>
          </w:tcPr>
          <w:p w14:paraId="68C0DEBF" w14:textId="77777777" w:rsidR="00E70BB1" w:rsidRDefault="00E70BB1" w:rsidP="00E70BB1">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4A2E3D6C" w14:textId="77777777" w:rsidR="00E70BB1" w:rsidRDefault="00E70BB1" w:rsidP="00E70BB1">
            <w:pPr>
              <w:autoSpaceDE w:val="0"/>
              <w:autoSpaceDN w:val="0"/>
              <w:adjustRightInd w:val="0"/>
              <w:rPr>
                <w:rFonts w:ascii="Calibri" w:eastAsia="宋体" w:hAnsi="Calibri" w:cs="Calibri"/>
                <w:szCs w:val="18"/>
                <w:lang w:val="en-US" w:eastAsia="zh-CN"/>
              </w:rPr>
            </w:pPr>
          </w:p>
          <w:p w14:paraId="6AF7319F" w14:textId="77777777" w:rsidR="00E70BB1" w:rsidRDefault="00E70BB1" w:rsidP="00E70BB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Agree with the commenter.</w:t>
            </w:r>
          </w:p>
          <w:p w14:paraId="2837955A" w14:textId="77777777" w:rsidR="00E70BB1" w:rsidRDefault="00E70BB1" w:rsidP="00E70BB1">
            <w:pPr>
              <w:autoSpaceDE w:val="0"/>
              <w:autoSpaceDN w:val="0"/>
              <w:adjustRightInd w:val="0"/>
              <w:rPr>
                <w:rFonts w:ascii="Calibri" w:eastAsia="宋体" w:hAnsi="Calibri" w:cs="Calibri"/>
                <w:szCs w:val="18"/>
                <w:lang w:val="en-US" w:eastAsia="zh-CN"/>
              </w:rPr>
            </w:pPr>
          </w:p>
          <w:p w14:paraId="77696972" w14:textId="79C9C43A" w:rsidR="00E70BB1" w:rsidRDefault="00E70BB1" w:rsidP="00E70BB1">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12652</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p w14:paraId="7F39B260" w14:textId="214ED7FE" w:rsidR="00E70BB1" w:rsidRPr="00E70BB1" w:rsidRDefault="00E70BB1" w:rsidP="00E70BB1">
            <w:pPr>
              <w:autoSpaceDE w:val="0"/>
              <w:autoSpaceDN w:val="0"/>
              <w:adjustRightInd w:val="0"/>
              <w:rPr>
                <w:rFonts w:ascii="Calibri" w:hAnsi="Calibri" w:cs="Calibri"/>
                <w:szCs w:val="18"/>
                <w:lang w:val="en-US" w:eastAsia="zh-CN"/>
              </w:rPr>
            </w:pPr>
          </w:p>
        </w:tc>
      </w:tr>
      <w:tr w:rsidR="00546F2E" w:rsidRPr="008F0D26" w14:paraId="6C4DF1F2" w14:textId="77777777" w:rsidTr="0062772E">
        <w:trPr>
          <w:trHeight w:val="980"/>
        </w:trPr>
        <w:tc>
          <w:tcPr>
            <w:tcW w:w="837" w:type="dxa"/>
          </w:tcPr>
          <w:p w14:paraId="7900B53C" w14:textId="2C10B413" w:rsidR="00546F2E" w:rsidRDefault="00546F2E" w:rsidP="00546F2E">
            <w:pPr>
              <w:rPr>
                <w:rFonts w:ascii="Arial" w:hAnsi="Arial" w:cs="Arial"/>
                <w:sz w:val="20"/>
              </w:rPr>
            </w:pPr>
            <w:r>
              <w:rPr>
                <w:rFonts w:ascii="Arial" w:hAnsi="Arial" w:cs="Arial"/>
                <w:sz w:val="20"/>
                <w:szCs w:val="20"/>
              </w:rPr>
              <w:t>12653</w:t>
            </w:r>
          </w:p>
        </w:tc>
        <w:tc>
          <w:tcPr>
            <w:tcW w:w="900" w:type="dxa"/>
          </w:tcPr>
          <w:p w14:paraId="2B35C838" w14:textId="17D8FCD2" w:rsidR="00546F2E" w:rsidRDefault="00546F2E" w:rsidP="00546F2E">
            <w:pPr>
              <w:rPr>
                <w:rFonts w:ascii="Arial" w:hAnsi="Arial" w:cs="Arial"/>
                <w:sz w:val="20"/>
              </w:rPr>
            </w:pPr>
            <w:r>
              <w:rPr>
                <w:rFonts w:ascii="Arial" w:hAnsi="Arial" w:cs="Arial"/>
                <w:sz w:val="20"/>
                <w:szCs w:val="20"/>
              </w:rPr>
              <w:t>Arik Klein</w:t>
            </w:r>
          </w:p>
        </w:tc>
        <w:tc>
          <w:tcPr>
            <w:tcW w:w="720" w:type="dxa"/>
          </w:tcPr>
          <w:p w14:paraId="494EC4EA" w14:textId="7A67B570" w:rsidR="00546F2E" w:rsidRDefault="00546F2E" w:rsidP="00546F2E">
            <w:pPr>
              <w:rPr>
                <w:rFonts w:ascii="Arial" w:hAnsi="Arial" w:cs="Arial"/>
                <w:sz w:val="20"/>
              </w:rPr>
            </w:pPr>
            <w:r>
              <w:rPr>
                <w:rFonts w:ascii="Arial" w:hAnsi="Arial" w:cs="Arial"/>
                <w:sz w:val="20"/>
                <w:szCs w:val="20"/>
              </w:rPr>
              <w:t>35.3.16.2</w:t>
            </w:r>
          </w:p>
        </w:tc>
        <w:tc>
          <w:tcPr>
            <w:tcW w:w="900" w:type="dxa"/>
          </w:tcPr>
          <w:p w14:paraId="6DE5242A" w14:textId="77A88FE2" w:rsidR="00546F2E" w:rsidRDefault="00546F2E" w:rsidP="00546F2E">
            <w:pPr>
              <w:rPr>
                <w:rFonts w:ascii="Arial" w:hAnsi="Arial" w:cs="Arial"/>
                <w:sz w:val="20"/>
              </w:rPr>
            </w:pPr>
            <w:r>
              <w:rPr>
                <w:rFonts w:ascii="Arial" w:hAnsi="Arial" w:cs="Arial"/>
                <w:sz w:val="20"/>
                <w:szCs w:val="20"/>
              </w:rPr>
              <w:t>452.34</w:t>
            </w:r>
          </w:p>
        </w:tc>
        <w:tc>
          <w:tcPr>
            <w:tcW w:w="2875" w:type="dxa"/>
          </w:tcPr>
          <w:p w14:paraId="0AA95353" w14:textId="18A4B73B" w:rsidR="00546F2E" w:rsidRDefault="00546F2E" w:rsidP="00546F2E">
            <w:pPr>
              <w:rPr>
                <w:rFonts w:ascii="Arial" w:hAnsi="Arial" w:cs="Arial"/>
                <w:sz w:val="20"/>
              </w:rPr>
            </w:pPr>
            <w:r>
              <w:rPr>
                <w:rFonts w:ascii="Arial" w:hAnsi="Arial" w:cs="Arial"/>
                <w:sz w:val="20"/>
                <w:szCs w:val="20"/>
              </w:rPr>
              <w:t xml:space="preserve">Need to clarify that the specific subfields of the MLD Capabilities and Operations field resides in the Common Part of the Basic Multi-Link element, since 35.3.16.2 includes capability and operation </w:t>
            </w:r>
            <w:proofErr w:type="spellStart"/>
            <w:r>
              <w:rPr>
                <w:rFonts w:ascii="Arial" w:hAnsi="Arial" w:cs="Arial"/>
                <w:sz w:val="20"/>
                <w:szCs w:val="20"/>
              </w:rPr>
              <w:t>signaling</w:t>
            </w:r>
            <w:proofErr w:type="spellEnd"/>
            <w:r>
              <w:rPr>
                <w:rFonts w:ascii="Arial" w:hAnsi="Arial" w:cs="Arial"/>
                <w:sz w:val="20"/>
                <w:szCs w:val="20"/>
              </w:rPr>
              <w:t xml:space="preserve"> that reside in other parts of the Multi-link element.</w:t>
            </w:r>
            <w:r>
              <w:rPr>
                <w:rFonts w:ascii="Arial" w:hAnsi="Arial" w:cs="Arial"/>
                <w:sz w:val="20"/>
                <w:szCs w:val="20"/>
              </w:rPr>
              <w:br/>
              <w:t>Please add the clarification as proposed.</w:t>
            </w:r>
          </w:p>
        </w:tc>
        <w:tc>
          <w:tcPr>
            <w:tcW w:w="1625" w:type="dxa"/>
          </w:tcPr>
          <w:p w14:paraId="1CEE5891" w14:textId="02161C18" w:rsidR="00546F2E" w:rsidRDefault="00546F2E" w:rsidP="00546F2E">
            <w:pPr>
              <w:rPr>
                <w:rFonts w:ascii="Arial" w:hAnsi="Arial" w:cs="Arial"/>
                <w:sz w:val="20"/>
              </w:rPr>
            </w:pPr>
            <w:r>
              <w:rPr>
                <w:rFonts w:ascii="Arial" w:hAnsi="Arial" w:cs="Arial"/>
                <w:sz w:val="20"/>
                <w:szCs w:val="20"/>
              </w:rPr>
              <w:t>Please revise the sentence as follows: "A single radio non-AP MLD shall set the Maximum Number Of Simultaneous Links subfield in the *Common Info field of the * Basic Multi-Link element carried in transmitted Management frames to 0."</w:t>
            </w:r>
          </w:p>
        </w:tc>
        <w:tc>
          <w:tcPr>
            <w:tcW w:w="3207" w:type="dxa"/>
          </w:tcPr>
          <w:p w14:paraId="6C77CB82" w14:textId="77777777" w:rsidR="00546F2E" w:rsidRDefault="00546F2E" w:rsidP="00546F2E">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4AC72706" w14:textId="77777777" w:rsidR="00546F2E" w:rsidRDefault="00546F2E" w:rsidP="00546F2E">
            <w:pPr>
              <w:autoSpaceDE w:val="0"/>
              <w:autoSpaceDN w:val="0"/>
              <w:adjustRightInd w:val="0"/>
              <w:rPr>
                <w:rFonts w:ascii="Calibri" w:eastAsia="宋体" w:hAnsi="Calibri" w:cs="Calibri"/>
                <w:szCs w:val="18"/>
                <w:lang w:val="en-US" w:eastAsia="zh-CN"/>
              </w:rPr>
            </w:pPr>
          </w:p>
          <w:p w14:paraId="5530E121" w14:textId="77777777" w:rsidR="00546F2E" w:rsidRDefault="00546F2E" w:rsidP="00546F2E">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Agree with the commenter.</w:t>
            </w:r>
          </w:p>
          <w:p w14:paraId="4F39818F" w14:textId="77777777" w:rsidR="00546F2E" w:rsidRDefault="00546F2E" w:rsidP="00546F2E">
            <w:pPr>
              <w:autoSpaceDE w:val="0"/>
              <w:autoSpaceDN w:val="0"/>
              <w:adjustRightInd w:val="0"/>
              <w:rPr>
                <w:rFonts w:ascii="Calibri" w:eastAsia="宋体" w:hAnsi="Calibri" w:cs="Calibri"/>
                <w:szCs w:val="18"/>
                <w:lang w:val="en-US" w:eastAsia="zh-CN"/>
              </w:rPr>
            </w:pPr>
          </w:p>
          <w:p w14:paraId="6C2C2B3B" w14:textId="7AB3E7BA" w:rsidR="00546F2E" w:rsidRDefault="00546F2E" w:rsidP="00546F2E">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12653</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p w14:paraId="7EC87C1A" w14:textId="4F939995" w:rsidR="00546F2E" w:rsidRPr="00546F2E" w:rsidRDefault="00546F2E" w:rsidP="00546F2E">
            <w:pPr>
              <w:autoSpaceDE w:val="0"/>
              <w:autoSpaceDN w:val="0"/>
              <w:adjustRightInd w:val="0"/>
              <w:rPr>
                <w:rFonts w:ascii="Calibri" w:hAnsi="Calibri" w:cs="Calibri"/>
                <w:szCs w:val="18"/>
                <w:lang w:val="en-US" w:eastAsia="zh-CN"/>
              </w:rPr>
            </w:pPr>
          </w:p>
        </w:tc>
      </w:tr>
      <w:tr w:rsidR="00546F2E" w:rsidRPr="008F0D26" w14:paraId="6EFDCFF2" w14:textId="77777777" w:rsidTr="0062772E">
        <w:trPr>
          <w:trHeight w:val="980"/>
        </w:trPr>
        <w:tc>
          <w:tcPr>
            <w:tcW w:w="837" w:type="dxa"/>
          </w:tcPr>
          <w:p w14:paraId="1344B1F7" w14:textId="32BDA574" w:rsidR="00546F2E" w:rsidRDefault="00546F2E" w:rsidP="00546F2E">
            <w:pPr>
              <w:rPr>
                <w:rFonts w:ascii="Arial" w:hAnsi="Arial" w:cs="Arial"/>
                <w:sz w:val="20"/>
              </w:rPr>
            </w:pPr>
            <w:r>
              <w:rPr>
                <w:rFonts w:ascii="Arial" w:hAnsi="Arial" w:cs="Arial"/>
                <w:sz w:val="20"/>
                <w:szCs w:val="20"/>
              </w:rPr>
              <w:t>12654</w:t>
            </w:r>
          </w:p>
        </w:tc>
        <w:tc>
          <w:tcPr>
            <w:tcW w:w="900" w:type="dxa"/>
          </w:tcPr>
          <w:p w14:paraId="4D6C113E" w14:textId="3081342D" w:rsidR="00546F2E" w:rsidRDefault="00546F2E" w:rsidP="00546F2E">
            <w:pPr>
              <w:rPr>
                <w:rFonts w:ascii="Arial" w:hAnsi="Arial" w:cs="Arial"/>
                <w:sz w:val="20"/>
              </w:rPr>
            </w:pPr>
            <w:r>
              <w:rPr>
                <w:rFonts w:ascii="Arial" w:hAnsi="Arial" w:cs="Arial"/>
                <w:sz w:val="20"/>
                <w:szCs w:val="20"/>
              </w:rPr>
              <w:t>Arik Klein</w:t>
            </w:r>
          </w:p>
        </w:tc>
        <w:tc>
          <w:tcPr>
            <w:tcW w:w="720" w:type="dxa"/>
          </w:tcPr>
          <w:p w14:paraId="45DE606C" w14:textId="67BB5E70" w:rsidR="00546F2E" w:rsidRDefault="00546F2E" w:rsidP="00546F2E">
            <w:pPr>
              <w:rPr>
                <w:rFonts w:ascii="Arial" w:hAnsi="Arial" w:cs="Arial"/>
                <w:sz w:val="20"/>
              </w:rPr>
            </w:pPr>
            <w:r>
              <w:rPr>
                <w:rFonts w:ascii="Arial" w:hAnsi="Arial" w:cs="Arial"/>
                <w:sz w:val="20"/>
                <w:szCs w:val="20"/>
              </w:rPr>
              <w:t>35.3.16.2</w:t>
            </w:r>
          </w:p>
        </w:tc>
        <w:tc>
          <w:tcPr>
            <w:tcW w:w="900" w:type="dxa"/>
          </w:tcPr>
          <w:p w14:paraId="7F25F475" w14:textId="1A22E274" w:rsidR="00546F2E" w:rsidRDefault="00546F2E" w:rsidP="00546F2E">
            <w:pPr>
              <w:rPr>
                <w:rFonts w:ascii="Arial" w:hAnsi="Arial" w:cs="Arial"/>
                <w:sz w:val="20"/>
              </w:rPr>
            </w:pPr>
            <w:r>
              <w:rPr>
                <w:rFonts w:ascii="Arial" w:hAnsi="Arial" w:cs="Arial"/>
                <w:sz w:val="20"/>
                <w:szCs w:val="20"/>
              </w:rPr>
              <w:t>452.37</w:t>
            </w:r>
          </w:p>
        </w:tc>
        <w:tc>
          <w:tcPr>
            <w:tcW w:w="2875" w:type="dxa"/>
          </w:tcPr>
          <w:p w14:paraId="6E203BEA" w14:textId="475647F8" w:rsidR="00546F2E" w:rsidRDefault="00546F2E" w:rsidP="00546F2E">
            <w:pPr>
              <w:rPr>
                <w:rFonts w:ascii="Arial" w:hAnsi="Arial" w:cs="Arial"/>
                <w:sz w:val="20"/>
              </w:rPr>
            </w:pPr>
            <w:r>
              <w:rPr>
                <w:rFonts w:ascii="Arial" w:hAnsi="Arial" w:cs="Arial"/>
                <w:sz w:val="20"/>
                <w:szCs w:val="20"/>
              </w:rPr>
              <w:t xml:space="preserve">Need to clarify that the specific subfields of the MLD Capabilities and Operations field resides in the Common Part of the Basic Multi-Link element, since 35.3.16.2 includes capability and operation </w:t>
            </w:r>
            <w:proofErr w:type="spellStart"/>
            <w:r>
              <w:rPr>
                <w:rFonts w:ascii="Arial" w:hAnsi="Arial" w:cs="Arial"/>
                <w:sz w:val="20"/>
                <w:szCs w:val="20"/>
              </w:rPr>
              <w:t>signaling</w:t>
            </w:r>
            <w:proofErr w:type="spellEnd"/>
            <w:r>
              <w:rPr>
                <w:rFonts w:ascii="Arial" w:hAnsi="Arial" w:cs="Arial"/>
                <w:sz w:val="20"/>
                <w:szCs w:val="20"/>
              </w:rPr>
              <w:t xml:space="preserve"> that reside in other parts of the Multi-link </w:t>
            </w:r>
            <w:r>
              <w:rPr>
                <w:rFonts w:ascii="Arial" w:hAnsi="Arial" w:cs="Arial"/>
                <w:sz w:val="20"/>
                <w:szCs w:val="20"/>
              </w:rPr>
              <w:lastRenderedPageBreak/>
              <w:t>element.</w:t>
            </w:r>
            <w:r>
              <w:rPr>
                <w:rFonts w:ascii="Arial" w:hAnsi="Arial" w:cs="Arial"/>
                <w:sz w:val="20"/>
                <w:szCs w:val="20"/>
              </w:rPr>
              <w:br/>
              <w:t>Please add the clarification as proposed.</w:t>
            </w:r>
          </w:p>
        </w:tc>
        <w:tc>
          <w:tcPr>
            <w:tcW w:w="1625" w:type="dxa"/>
          </w:tcPr>
          <w:p w14:paraId="65A77352" w14:textId="5413C80A" w:rsidR="00546F2E" w:rsidRDefault="00546F2E" w:rsidP="00546F2E">
            <w:pPr>
              <w:rPr>
                <w:rFonts w:ascii="Arial" w:hAnsi="Arial" w:cs="Arial"/>
                <w:sz w:val="20"/>
              </w:rPr>
            </w:pPr>
            <w:r>
              <w:rPr>
                <w:rFonts w:ascii="Arial" w:hAnsi="Arial" w:cs="Arial"/>
                <w:sz w:val="20"/>
                <w:szCs w:val="20"/>
              </w:rPr>
              <w:lastRenderedPageBreak/>
              <w:t xml:space="preserve">Please revise the sentence as follows: "A single radio non-AP MLD with dot11EHTEMLSROptionImplemented equal to </w:t>
            </w:r>
            <w:r>
              <w:rPr>
                <w:rFonts w:ascii="Arial" w:hAnsi="Arial" w:cs="Arial"/>
                <w:sz w:val="20"/>
                <w:szCs w:val="20"/>
              </w:rPr>
              <w:lastRenderedPageBreak/>
              <w:t>true shall set the Maximum Number Of Simultaneous Links subfield in the *Common Info field of the * Basic Multi-Link element to 0."</w:t>
            </w:r>
          </w:p>
        </w:tc>
        <w:tc>
          <w:tcPr>
            <w:tcW w:w="3207" w:type="dxa"/>
          </w:tcPr>
          <w:p w14:paraId="5B76D737" w14:textId="77777777" w:rsidR="00546F2E" w:rsidRDefault="00546F2E" w:rsidP="00546F2E">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lastRenderedPageBreak/>
              <w:t>R</w:t>
            </w:r>
            <w:r>
              <w:rPr>
                <w:rFonts w:ascii="Calibri" w:eastAsia="宋体" w:hAnsi="Calibri" w:cs="Calibri"/>
                <w:szCs w:val="18"/>
                <w:lang w:val="en-US" w:eastAsia="zh-CN"/>
              </w:rPr>
              <w:t>evised.</w:t>
            </w:r>
          </w:p>
          <w:p w14:paraId="792B3FDB" w14:textId="77777777" w:rsidR="00546F2E" w:rsidRDefault="00546F2E" w:rsidP="00546F2E">
            <w:pPr>
              <w:autoSpaceDE w:val="0"/>
              <w:autoSpaceDN w:val="0"/>
              <w:adjustRightInd w:val="0"/>
              <w:rPr>
                <w:rFonts w:ascii="Calibri" w:eastAsia="宋体" w:hAnsi="Calibri" w:cs="Calibri"/>
                <w:szCs w:val="18"/>
                <w:lang w:val="en-US" w:eastAsia="zh-CN"/>
              </w:rPr>
            </w:pPr>
          </w:p>
          <w:p w14:paraId="0B3D9D76" w14:textId="77777777" w:rsidR="00546F2E" w:rsidRDefault="00546F2E" w:rsidP="00546F2E">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Agree with the commenter.</w:t>
            </w:r>
          </w:p>
          <w:p w14:paraId="55CE76BB" w14:textId="77777777" w:rsidR="00546F2E" w:rsidRDefault="00546F2E" w:rsidP="00546F2E">
            <w:pPr>
              <w:autoSpaceDE w:val="0"/>
              <w:autoSpaceDN w:val="0"/>
              <w:adjustRightInd w:val="0"/>
              <w:rPr>
                <w:rFonts w:ascii="Calibri" w:eastAsia="宋体" w:hAnsi="Calibri" w:cs="Calibri"/>
                <w:szCs w:val="18"/>
                <w:lang w:val="en-US" w:eastAsia="zh-CN"/>
              </w:rPr>
            </w:pPr>
          </w:p>
          <w:p w14:paraId="6CADCCFB" w14:textId="0DC8EA28" w:rsidR="00546F2E" w:rsidRDefault="00546F2E" w:rsidP="00546F2E">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12654</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p w14:paraId="63FFFF9B" w14:textId="55E8B50F" w:rsidR="00546F2E" w:rsidRPr="00546F2E" w:rsidRDefault="00546F2E" w:rsidP="00546F2E">
            <w:pPr>
              <w:autoSpaceDE w:val="0"/>
              <w:autoSpaceDN w:val="0"/>
              <w:adjustRightInd w:val="0"/>
              <w:rPr>
                <w:rFonts w:ascii="Calibri" w:hAnsi="Calibri" w:cs="Calibri"/>
                <w:szCs w:val="18"/>
                <w:lang w:val="en-US" w:eastAsia="zh-CN"/>
              </w:rPr>
            </w:pPr>
          </w:p>
        </w:tc>
      </w:tr>
      <w:tr w:rsidR="00546F2E" w:rsidRPr="008F0D26" w14:paraId="6633F26B" w14:textId="77777777" w:rsidTr="0062772E">
        <w:trPr>
          <w:trHeight w:val="980"/>
        </w:trPr>
        <w:tc>
          <w:tcPr>
            <w:tcW w:w="837" w:type="dxa"/>
          </w:tcPr>
          <w:p w14:paraId="0F8AE290" w14:textId="672B6B95" w:rsidR="00546F2E" w:rsidRDefault="00546F2E" w:rsidP="00546F2E">
            <w:pPr>
              <w:rPr>
                <w:rFonts w:ascii="Arial" w:hAnsi="Arial" w:cs="Arial"/>
                <w:sz w:val="20"/>
              </w:rPr>
            </w:pPr>
            <w:r>
              <w:rPr>
                <w:rFonts w:ascii="Arial" w:hAnsi="Arial" w:cs="Arial"/>
                <w:sz w:val="20"/>
                <w:szCs w:val="20"/>
              </w:rPr>
              <w:t>12655</w:t>
            </w:r>
          </w:p>
        </w:tc>
        <w:tc>
          <w:tcPr>
            <w:tcW w:w="900" w:type="dxa"/>
          </w:tcPr>
          <w:p w14:paraId="5E226083" w14:textId="07CB2B9E" w:rsidR="00546F2E" w:rsidRDefault="00546F2E" w:rsidP="00546F2E">
            <w:pPr>
              <w:rPr>
                <w:rFonts w:ascii="Arial" w:hAnsi="Arial" w:cs="Arial"/>
                <w:sz w:val="20"/>
              </w:rPr>
            </w:pPr>
            <w:r>
              <w:rPr>
                <w:rFonts w:ascii="Arial" w:hAnsi="Arial" w:cs="Arial"/>
                <w:sz w:val="20"/>
                <w:szCs w:val="20"/>
              </w:rPr>
              <w:t>Arik Klein</w:t>
            </w:r>
          </w:p>
        </w:tc>
        <w:tc>
          <w:tcPr>
            <w:tcW w:w="720" w:type="dxa"/>
          </w:tcPr>
          <w:p w14:paraId="67DD7640" w14:textId="185502E0" w:rsidR="00546F2E" w:rsidRDefault="00546F2E" w:rsidP="00546F2E">
            <w:pPr>
              <w:rPr>
                <w:rFonts w:ascii="Arial" w:hAnsi="Arial" w:cs="Arial"/>
                <w:sz w:val="20"/>
              </w:rPr>
            </w:pPr>
            <w:r>
              <w:rPr>
                <w:rFonts w:ascii="Arial" w:hAnsi="Arial" w:cs="Arial"/>
                <w:sz w:val="20"/>
                <w:szCs w:val="20"/>
              </w:rPr>
              <w:t>35.3.16.2</w:t>
            </w:r>
          </w:p>
        </w:tc>
        <w:tc>
          <w:tcPr>
            <w:tcW w:w="900" w:type="dxa"/>
          </w:tcPr>
          <w:p w14:paraId="360E6E56" w14:textId="105C00E1" w:rsidR="00546F2E" w:rsidRDefault="00546F2E" w:rsidP="00546F2E">
            <w:pPr>
              <w:rPr>
                <w:rFonts w:ascii="Arial" w:hAnsi="Arial" w:cs="Arial"/>
                <w:sz w:val="20"/>
              </w:rPr>
            </w:pPr>
            <w:r>
              <w:rPr>
                <w:rFonts w:ascii="Arial" w:hAnsi="Arial" w:cs="Arial"/>
                <w:sz w:val="20"/>
                <w:szCs w:val="20"/>
              </w:rPr>
              <w:t>452.41</w:t>
            </w:r>
          </w:p>
        </w:tc>
        <w:tc>
          <w:tcPr>
            <w:tcW w:w="2875" w:type="dxa"/>
          </w:tcPr>
          <w:p w14:paraId="62ABA119" w14:textId="349A5F60" w:rsidR="00546F2E" w:rsidRDefault="00546F2E" w:rsidP="00546F2E">
            <w:pPr>
              <w:rPr>
                <w:rFonts w:ascii="Arial" w:hAnsi="Arial" w:cs="Arial"/>
                <w:sz w:val="20"/>
              </w:rPr>
            </w:pPr>
            <w:r>
              <w:rPr>
                <w:rFonts w:ascii="Arial" w:hAnsi="Arial" w:cs="Arial"/>
                <w:sz w:val="20"/>
                <w:szCs w:val="20"/>
              </w:rPr>
              <w:t xml:space="preserve">Need to clarify that the specific subfields of the MLD Capabilities and Operations field resides in the Common Part of the Basic Multi-Link element, since 35.3.16.2 includes capability and operation </w:t>
            </w:r>
            <w:proofErr w:type="spellStart"/>
            <w:r>
              <w:rPr>
                <w:rFonts w:ascii="Arial" w:hAnsi="Arial" w:cs="Arial"/>
                <w:sz w:val="20"/>
                <w:szCs w:val="20"/>
              </w:rPr>
              <w:t>signaling</w:t>
            </w:r>
            <w:proofErr w:type="spellEnd"/>
            <w:r>
              <w:rPr>
                <w:rFonts w:ascii="Arial" w:hAnsi="Arial" w:cs="Arial"/>
                <w:sz w:val="20"/>
                <w:szCs w:val="20"/>
              </w:rPr>
              <w:t xml:space="preserve"> that reside in other parts of the Multi-link element.</w:t>
            </w:r>
            <w:r>
              <w:rPr>
                <w:rFonts w:ascii="Arial" w:hAnsi="Arial" w:cs="Arial"/>
                <w:sz w:val="20"/>
                <w:szCs w:val="20"/>
              </w:rPr>
              <w:br/>
              <w:t>Please add the clarification as proposed.</w:t>
            </w:r>
          </w:p>
        </w:tc>
        <w:tc>
          <w:tcPr>
            <w:tcW w:w="1625" w:type="dxa"/>
          </w:tcPr>
          <w:p w14:paraId="6D501D56" w14:textId="2149C317" w:rsidR="00546F2E" w:rsidRDefault="00546F2E" w:rsidP="00546F2E">
            <w:pPr>
              <w:rPr>
                <w:rFonts w:ascii="Arial" w:hAnsi="Arial" w:cs="Arial"/>
                <w:sz w:val="20"/>
              </w:rPr>
            </w:pPr>
            <w:r>
              <w:rPr>
                <w:rFonts w:ascii="Arial" w:hAnsi="Arial" w:cs="Arial"/>
                <w:sz w:val="20"/>
                <w:szCs w:val="20"/>
              </w:rPr>
              <w:t>Please revise the sentence as follows: "If a multi-radio non-AP MLD requests more than one link during multi-link setup, the multi-radio non-AP MLD shall set the Maximum Number Of Simultaneous Links subfield in the *Common Info field of the* Basic Multi-Link element carried in transmitted Management frames to a value equal to or larger than 1."</w:t>
            </w:r>
          </w:p>
        </w:tc>
        <w:tc>
          <w:tcPr>
            <w:tcW w:w="3207" w:type="dxa"/>
          </w:tcPr>
          <w:p w14:paraId="1D181925" w14:textId="77777777" w:rsidR="00546F2E" w:rsidRDefault="00546F2E" w:rsidP="00546F2E">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40896B85" w14:textId="77777777" w:rsidR="00546F2E" w:rsidRDefault="00546F2E" w:rsidP="00546F2E">
            <w:pPr>
              <w:autoSpaceDE w:val="0"/>
              <w:autoSpaceDN w:val="0"/>
              <w:adjustRightInd w:val="0"/>
              <w:rPr>
                <w:rFonts w:ascii="Calibri" w:eastAsia="宋体" w:hAnsi="Calibri" w:cs="Calibri"/>
                <w:szCs w:val="18"/>
                <w:lang w:val="en-US" w:eastAsia="zh-CN"/>
              </w:rPr>
            </w:pPr>
          </w:p>
          <w:p w14:paraId="72EEB2CE" w14:textId="77777777" w:rsidR="00546F2E" w:rsidRDefault="00546F2E" w:rsidP="00546F2E">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Agree with the commenter.</w:t>
            </w:r>
          </w:p>
          <w:p w14:paraId="4A4E7721" w14:textId="77777777" w:rsidR="00546F2E" w:rsidRDefault="00546F2E" w:rsidP="00546F2E">
            <w:pPr>
              <w:autoSpaceDE w:val="0"/>
              <w:autoSpaceDN w:val="0"/>
              <w:adjustRightInd w:val="0"/>
              <w:rPr>
                <w:rFonts w:ascii="Calibri" w:eastAsia="宋体" w:hAnsi="Calibri" w:cs="Calibri"/>
                <w:szCs w:val="18"/>
                <w:lang w:val="en-US" w:eastAsia="zh-CN"/>
              </w:rPr>
            </w:pPr>
          </w:p>
          <w:p w14:paraId="3F3D1537" w14:textId="7724071C" w:rsidR="00546F2E" w:rsidRDefault="00546F2E" w:rsidP="00546F2E">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12655</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p w14:paraId="3582639B" w14:textId="018D1981" w:rsidR="00546F2E" w:rsidRPr="00546F2E" w:rsidRDefault="00546F2E" w:rsidP="00546F2E">
            <w:pPr>
              <w:autoSpaceDE w:val="0"/>
              <w:autoSpaceDN w:val="0"/>
              <w:adjustRightInd w:val="0"/>
              <w:rPr>
                <w:rFonts w:ascii="Calibri" w:hAnsi="Calibri" w:cs="Calibri"/>
                <w:szCs w:val="18"/>
                <w:lang w:val="en-US" w:eastAsia="zh-CN"/>
              </w:rPr>
            </w:pPr>
          </w:p>
        </w:tc>
      </w:tr>
      <w:tr w:rsidR="00546F2E" w:rsidRPr="008F0D26" w14:paraId="132FDE56" w14:textId="77777777" w:rsidTr="0062772E">
        <w:trPr>
          <w:trHeight w:val="980"/>
        </w:trPr>
        <w:tc>
          <w:tcPr>
            <w:tcW w:w="837" w:type="dxa"/>
          </w:tcPr>
          <w:p w14:paraId="67504AD6" w14:textId="6A2FCBA3" w:rsidR="00546F2E" w:rsidRDefault="00546F2E" w:rsidP="00546F2E">
            <w:pPr>
              <w:rPr>
                <w:rFonts w:ascii="Arial" w:hAnsi="Arial" w:cs="Arial"/>
                <w:sz w:val="20"/>
              </w:rPr>
            </w:pPr>
            <w:r>
              <w:rPr>
                <w:rFonts w:ascii="Arial" w:hAnsi="Arial" w:cs="Arial"/>
                <w:sz w:val="20"/>
                <w:szCs w:val="20"/>
              </w:rPr>
              <w:t>12657</w:t>
            </w:r>
          </w:p>
        </w:tc>
        <w:tc>
          <w:tcPr>
            <w:tcW w:w="900" w:type="dxa"/>
          </w:tcPr>
          <w:p w14:paraId="0E53D1B5" w14:textId="46A40B4C" w:rsidR="00546F2E" w:rsidRDefault="00546F2E" w:rsidP="00546F2E">
            <w:pPr>
              <w:rPr>
                <w:rFonts w:ascii="Arial" w:hAnsi="Arial" w:cs="Arial"/>
                <w:sz w:val="20"/>
              </w:rPr>
            </w:pPr>
            <w:r>
              <w:rPr>
                <w:rFonts w:ascii="Arial" w:hAnsi="Arial" w:cs="Arial"/>
                <w:sz w:val="20"/>
                <w:szCs w:val="20"/>
              </w:rPr>
              <w:t>Arik Klein</w:t>
            </w:r>
          </w:p>
        </w:tc>
        <w:tc>
          <w:tcPr>
            <w:tcW w:w="720" w:type="dxa"/>
          </w:tcPr>
          <w:p w14:paraId="40A0B7B0" w14:textId="1E524FB5" w:rsidR="00546F2E" w:rsidRDefault="00546F2E" w:rsidP="00546F2E">
            <w:pPr>
              <w:rPr>
                <w:rFonts w:ascii="Arial" w:hAnsi="Arial" w:cs="Arial"/>
                <w:sz w:val="20"/>
              </w:rPr>
            </w:pPr>
            <w:r>
              <w:rPr>
                <w:rFonts w:ascii="Arial" w:hAnsi="Arial" w:cs="Arial"/>
                <w:sz w:val="20"/>
                <w:szCs w:val="20"/>
              </w:rPr>
              <w:t>35.3.16.2</w:t>
            </w:r>
          </w:p>
        </w:tc>
        <w:tc>
          <w:tcPr>
            <w:tcW w:w="900" w:type="dxa"/>
          </w:tcPr>
          <w:p w14:paraId="70B3B7D9" w14:textId="56C89836" w:rsidR="00546F2E" w:rsidRDefault="00546F2E" w:rsidP="00546F2E">
            <w:pPr>
              <w:rPr>
                <w:rFonts w:ascii="Arial" w:hAnsi="Arial" w:cs="Arial"/>
                <w:sz w:val="20"/>
              </w:rPr>
            </w:pPr>
            <w:r>
              <w:rPr>
                <w:rFonts w:ascii="Arial" w:hAnsi="Arial" w:cs="Arial"/>
                <w:sz w:val="20"/>
                <w:szCs w:val="20"/>
              </w:rPr>
              <w:t>453.06</w:t>
            </w:r>
          </w:p>
        </w:tc>
        <w:tc>
          <w:tcPr>
            <w:tcW w:w="2875" w:type="dxa"/>
          </w:tcPr>
          <w:p w14:paraId="39A0E2AA" w14:textId="68843811" w:rsidR="00546F2E" w:rsidRDefault="00546F2E" w:rsidP="00546F2E">
            <w:pPr>
              <w:rPr>
                <w:rFonts w:ascii="Arial" w:hAnsi="Arial" w:cs="Arial"/>
                <w:sz w:val="20"/>
              </w:rPr>
            </w:pPr>
            <w:r>
              <w:rPr>
                <w:rFonts w:ascii="Arial" w:hAnsi="Arial" w:cs="Arial"/>
                <w:sz w:val="20"/>
                <w:szCs w:val="20"/>
              </w:rPr>
              <w:t xml:space="preserve">Need to clarify that the specific subfields of the MLD Capabilities and Operations field resides in the Common Part of the Basic Multi-Link element, since 35.3.16.2 includes capability and operation </w:t>
            </w:r>
            <w:proofErr w:type="spellStart"/>
            <w:r>
              <w:rPr>
                <w:rFonts w:ascii="Arial" w:hAnsi="Arial" w:cs="Arial"/>
                <w:sz w:val="20"/>
                <w:szCs w:val="20"/>
              </w:rPr>
              <w:t>signaling</w:t>
            </w:r>
            <w:proofErr w:type="spellEnd"/>
            <w:r>
              <w:rPr>
                <w:rFonts w:ascii="Arial" w:hAnsi="Arial" w:cs="Arial"/>
                <w:sz w:val="20"/>
                <w:szCs w:val="20"/>
              </w:rPr>
              <w:t xml:space="preserve"> that reside in other parts of the Multi-link element.</w:t>
            </w:r>
            <w:r>
              <w:rPr>
                <w:rFonts w:ascii="Arial" w:hAnsi="Arial" w:cs="Arial"/>
                <w:sz w:val="20"/>
                <w:szCs w:val="20"/>
              </w:rPr>
              <w:br/>
              <w:t>Please add the clarification as proposed.</w:t>
            </w:r>
          </w:p>
        </w:tc>
        <w:tc>
          <w:tcPr>
            <w:tcW w:w="1625" w:type="dxa"/>
          </w:tcPr>
          <w:p w14:paraId="6C245DB6" w14:textId="3367C5F5" w:rsidR="00546F2E" w:rsidRDefault="00546F2E" w:rsidP="00546F2E">
            <w:pPr>
              <w:rPr>
                <w:rFonts w:ascii="Arial" w:hAnsi="Arial" w:cs="Arial"/>
                <w:sz w:val="20"/>
              </w:rPr>
            </w:pPr>
            <w:r>
              <w:rPr>
                <w:rFonts w:ascii="Arial" w:hAnsi="Arial" w:cs="Arial"/>
                <w:sz w:val="20"/>
                <w:szCs w:val="20"/>
              </w:rPr>
              <w:t xml:space="preserve">Please revise the sentence as follows: "A non-AP MLD may set the Frequency Separation For STR subfield *in the Common Info field of the Basic Multi-Link element* to a nonzero value ...; otherwise the non-AP MLD shall set the Frequency Separation For </w:t>
            </w:r>
            <w:r>
              <w:rPr>
                <w:rFonts w:ascii="Arial" w:hAnsi="Arial" w:cs="Arial"/>
                <w:sz w:val="20"/>
                <w:szCs w:val="20"/>
              </w:rPr>
              <w:lastRenderedPageBreak/>
              <w:t>STR subfield to 0"</w:t>
            </w:r>
          </w:p>
        </w:tc>
        <w:tc>
          <w:tcPr>
            <w:tcW w:w="3207" w:type="dxa"/>
          </w:tcPr>
          <w:p w14:paraId="2B0A5591" w14:textId="77777777" w:rsidR="007B0AE9" w:rsidRDefault="007B0AE9" w:rsidP="007B0AE9">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lastRenderedPageBreak/>
              <w:t>R</w:t>
            </w:r>
            <w:r>
              <w:rPr>
                <w:rFonts w:ascii="Calibri" w:eastAsia="宋体" w:hAnsi="Calibri" w:cs="Calibri"/>
                <w:szCs w:val="18"/>
                <w:lang w:val="en-US" w:eastAsia="zh-CN"/>
              </w:rPr>
              <w:t>evised.</w:t>
            </w:r>
          </w:p>
          <w:p w14:paraId="46816687" w14:textId="77777777" w:rsidR="007B0AE9" w:rsidRDefault="007B0AE9" w:rsidP="007B0AE9">
            <w:pPr>
              <w:autoSpaceDE w:val="0"/>
              <w:autoSpaceDN w:val="0"/>
              <w:adjustRightInd w:val="0"/>
              <w:rPr>
                <w:rFonts w:ascii="Calibri" w:eastAsia="宋体" w:hAnsi="Calibri" w:cs="Calibri"/>
                <w:szCs w:val="18"/>
                <w:lang w:val="en-US" w:eastAsia="zh-CN"/>
              </w:rPr>
            </w:pPr>
          </w:p>
          <w:p w14:paraId="6D47347D" w14:textId="77777777" w:rsidR="007B0AE9" w:rsidRDefault="007B0AE9" w:rsidP="007B0AE9">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Agree with the commenter.</w:t>
            </w:r>
          </w:p>
          <w:p w14:paraId="5FB58B61" w14:textId="77777777" w:rsidR="007B0AE9" w:rsidRDefault="007B0AE9" w:rsidP="007B0AE9">
            <w:pPr>
              <w:autoSpaceDE w:val="0"/>
              <w:autoSpaceDN w:val="0"/>
              <w:adjustRightInd w:val="0"/>
              <w:rPr>
                <w:rFonts w:ascii="Calibri" w:eastAsia="宋体" w:hAnsi="Calibri" w:cs="Calibri"/>
                <w:szCs w:val="18"/>
                <w:lang w:val="en-US" w:eastAsia="zh-CN"/>
              </w:rPr>
            </w:pPr>
          </w:p>
          <w:p w14:paraId="52B0FEB3" w14:textId="57584A5E" w:rsidR="007B0AE9" w:rsidRDefault="007B0AE9" w:rsidP="007B0AE9">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12657</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p w14:paraId="4A2BF3AC" w14:textId="2DF8560F" w:rsidR="00546F2E" w:rsidRPr="007B0AE9" w:rsidRDefault="00546F2E" w:rsidP="00546F2E">
            <w:pPr>
              <w:autoSpaceDE w:val="0"/>
              <w:autoSpaceDN w:val="0"/>
              <w:adjustRightInd w:val="0"/>
              <w:rPr>
                <w:rFonts w:ascii="Calibri" w:hAnsi="Calibri" w:cs="Calibri"/>
                <w:szCs w:val="18"/>
                <w:lang w:val="en-US" w:eastAsia="zh-CN"/>
              </w:rPr>
            </w:pPr>
          </w:p>
        </w:tc>
      </w:tr>
      <w:tr w:rsidR="00CE02BF" w:rsidRPr="008F0D26" w14:paraId="66D152C3" w14:textId="77777777" w:rsidTr="0062772E">
        <w:trPr>
          <w:trHeight w:val="980"/>
        </w:trPr>
        <w:tc>
          <w:tcPr>
            <w:tcW w:w="837" w:type="dxa"/>
          </w:tcPr>
          <w:p w14:paraId="2148E2EE" w14:textId="01731D8A" w:rsidR="00CE02BF" w:rsidRDefault="00CE02BF" w:rsidP="00CE02BF">
            <w:pPr>
              <w:rPr>
                <w:rFonts w:ascii="Arial" w:hAnsi="Arial" w:cs="Arial"/>
                <w:sz w:val="20"/>
              </w:rPr>
            </w:pPr>
            <w:r>
              <w:rPr>
                <w:rFonts w:ascii="Arial" w:hAnsi="Arial" w:cs="Arial"/>
                <w:sz w:val="20"/>
                <w:szCs w:val="20"/>
              </w:rPr>
              <w:t>11262</w:t>
            </w:r>
          </w:p>
        </w:tc>
        <w:tc>
          <w:tcPr>
            <w:tcW w:w="900" w:type="dxa"/>
          </w:tcPr>
          <w:p w14:paraId="043681AE" w14:textId="3840DDA6" w:rsidR="00CE02BF" w:rsidRDefault="00CE02BF" w:rsidP="00CE02BF">
            <w:pPr>
              <w:rPr>
                <w:rFonts w:ascii="Arial" w:hAnsi="Arial" w:cs="Arial"/>
                <w:sz w:val="20"/>
              </w:rPr>
            </w:pPr>
            <w:proofErr w:type="spellStart"/>
            <w:r>
              <w:rPr>
                <w:rFonts w:ascii="Arial" w:hAnsi="Arial" w:cs="Arial"/>
                <w:sz w:val="20"/>
                <w:szCs w:val="20"/>
              </w:rPr>
              <w:t>Sigurd</w:t>
            </w:r>
            <w:proofErr w:type="spellEnd"/>
            <w:r>
              <w:rPr>
                <w:rFonts w:ascii="Arial" w:hAnsi="Arial" w:cs="Arial"/>
                <w:sz w:val="20"/>
                <w:szCs w:val="20"/>
              </w:rPr>
              <w:t xml:space="preserve"> </w:t>
            </w:r>
            <w:proofErr w:type="spellStart"/>
            <w:r>
              <w:rPr>
                <w:rFonts w:ascii="Arial" w:hAnsi="Arial" w:cs="Arial"/>
                <w:sz w:val="20"/>
                <w:szCs w:val="20"/>
              </w:rPr>
              <w:t>Schelstraete</w:t>
            </w:r>
            <w:proofErr w:type="spellEnd"/>
          </w:p>
        </w:tc>
        <w:tc>
          <w:tcPr>
            <w:tcW w:w="720" w:type="dxa"/>
          </w:tcPr>
          <w:p w14:paraId="3A19B30C" w14:textId="2B83EAB8" w:rsidR="00CE02BF" w:rsidRDefault="00CE02BF" w:rsidP="00CE02BF">
            <w:pPr>
              <w:rPr>
                <w:rFonts w:ascii="Arial" w:hAnsi="Arial" w:cs="Arial"/>
                <w:sz w:val="20"/>
              </w:rPr>
            </w:pPr>
            <w:r>
              <w:rPr>
                <w:rFonts w:ascii="Arial" w:hAnsi="Arial" w:cs="Arial"/>
                <w:sz w:val="20"/>
                <w:szCs w:val="20"/>
              </w:rPr>
              <w:t>35.3.16.2</w:t>
            </w:r>
          </w:p>
        </w:tc>
        <w:tc>
          <w:tcPr>
            <w:tcW w:w="900" w:type="dxa"/>
          </w:tcPr>
          <w:p w14:paraId="06F6AE1A" w14:textId="7ED069BC" w:rsidR="00CE02BF" w:rsidRDefault="00CE02BF" w:rsidP="00CE02BF">
            <w:pPr>
              <w:rPr>
                <w:rFonts w:ascii="Arial" w:hAnsi="Arial" w:cs="Arial"/>
                <w:sz w:val="20"/>
              </w:rPr>
            </w:pPr>
            <w:r>
              <w:rPr>
                <w:rFonts w:ascii="Arial" w:hAnsi="Arial" w:cs="Arial"/>
                <w:sz w:val="20"/>
                <w:szCs w:val="20"/>
              </w:rPr>
              <w:t>452.26</w:t>
            </w:r>
          </w:p>
        </w:tc>
        <w:tc>
          <w:tcPr>
            <w:tcW w:w="2875" w:type="dxa"/>
          </w:tcPr>
          <w:p w14:paraId="4081CDA6" w14:textId="1C7549C9" w:rsidR="00CE02BF" w:rsidRDefault="00CE02BF" w:rsidP="00CE02BF">
            <w:pPr>
              <w:rPr>
                <w:rFonts w:ascii="Arial" w:hAnsi="Arial" w:cs="Arial"/>
                <w:sz w:val="20"/>
              </w:rPr>
            </w:pPr>
            <w:r>
              <w:rPr>
                <w:rFonts w:ascii="Arial" w:hAnsi="Arial" w:cs="Arial"/>
                <w:sz w:val="20"/>
                <w:szCs w:val="20"/>
              </w:rPr>
              <w:t>Two periods at end of sentence</w:t>
            </w:r>
          </w:p>
        </w:tc>
        <w:tc>
          <w:tcPr>
            <w:tcW w:w="1625" w:type="dxa"/>
          </w:tcPr>
          <w:p w14:paraId="4EBB279B" w14:textId="5A9C5A7E" w:rsidR="00CE02BF" w:rsidRDefault="00CE02BF" w:rsidP="00CE02BF">
            <w:pPr>
              <w:rPr>
                <w:rFonts w:ascii="Arial" w:hAnsi="Arial" w:cs="Arial"/>
                <w:sz w:val="20"/>
              </w:rPr>
            </w:pPr>
            <w:r>
              <w:rPr>
                <w:rFonts w:ascii="Arial" w:hAnsi="Arial" w:cs="Arial"/>
                <w:sz w:val="20"/>
                <w:szCs w:val="20"/>
              </w:rPr>
              <w:t>Remove one period</w:t>
            </w:r>
          </w:p>
        </w:tc>
        <w:tc>
          <w:tcPr>
            <w:tcW w:w="3207" w:type="dxa"/>
          </w:tcPr>
          <w:p w14:paraId="3B486FA3" w14:textId="77777777" w:rsidR="00CE02BF" w:rsidRDefault="00CE02BF" w:rsidP="00CE02BF">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7CEB3807" w14:textId="182ED569" w:rsidR="00CE02BF" w:rsidRPr="00F13A2A" w:rsidRDefault="00CE02BF" w:rsidP="00CE02BF">
            <w:pPr>
              <w:autoSpaceDE w:val="0"/>
              <w:autoSpaceDN w:val="0"/>
              <w:adjustRightInd w:val="0"/>
              <w:rPr>
                <w:rFonts w:ascii="Calibri" w:eastAsia="宋体" w:hAnsi="Calibri" w:cs="Calibri"/>
                <w:szCs w:val="18"/>
                <w:lang w:val="en-US" w:eastAsia="zh-CN"/>
              </w:rPr>
            </w:pPr>
          </w:p>
        </w:tc>
      </w:tr>
      <w:tr w:rsidR="00CE02BF" w:rsidRPr="008F0D26" w14:paraId="0F03E56A" w14:textId="77777777" w:rsidTr="0062772E">
        <w:trPr>
          <w:trHeight w:val="980"/>
        </w:trPr>
        <w:tc>
          <w:tcPr>
            <w:tcW w:w="837" w:type="dxa"/>
          </w:tcPr>
          <w:p w14:paraId="0C1587A3" w14:textId="4AC0603D" w:rsidR="00CE02BF" w:rsidRDefault="00CE02BF" w:rsidP="00CE02BF">
            <w:pPr>
              <w:rPr>
                <w:rFonts w:ascii="Arial" w:hAnsi="Arial" w:cs="Arial"/>
                <w:sz w:val="20"/>
              </w:rPr>
            </w:pPr>
            <w:r>
              <w:rPr>
                <w:rFonts w:ascii="Arial" w:hAnsi="Arial" w:cs="Arial"/>
                <w:sz w:val="20"/>
                <w:szCs w:val="20"/>
              </w:rPr>
              <w:t>13742</w:t>
            </w:r>
          </w:p>
        </w:tc>
        <w:tc>
          <w:tcPr>
            <w:tcW w:w="900" w:type="dxa"/>
          </w:tcPr>
          <w:p w14:paraId="31012FF6" w14:textId="5138E3D8" w:rsidR="00CE02BF" w:rsidRDefault="00CE02BF" w:rsidP="00CE02BF">
            <w:pPr>
              <w:rPr>
                <w:rFonts w:ascii="Arial" w:hAnsi="Arial" w:cs="Arial"/>
                <w:sz w:val="20"/>
              </w:rPr>
            </w:pPr>
            <w:proofErr w:type="spellStart"/>
            <w:r>
              <w:rPr>
                <w:rFonts w:ascii="Arial" w:hAnsi="Arial" w:cs="Arial"/>
                <w:sz w:val="20"/>
                <w:szCs w:val="20"/>
              </w:rPr>
              <w:t>Yunbo</w:t>
            </w:r>
            <w:proofErr w:type="spellEnd"/>
            <w:r>
              <w:rPr>
                <w:rFonts w:ascii="Arial" w:hAnsi="Arial" w:cs="Arial"/>
                <w:sz w:val="20"/>
                <w:szCs w:val="20"/>
              </w:rPr>
              <w:t xml:space="preserve"> Li</w:t>
            </w:r>
          </w:p>
        </w:tc>
        <w:tc>
          <w:tcPr>
            <w:tcW w:w="720" w:type="dxa"/>
          </w:tcPr>
          <w:p w14:paraId="1599CF9B" w14:textId="0E89C497" w:rsidR="00CE02BF" w:rsidRDefault="00CE02BF" w:rsidP="00CE02BF">
            <w:pPr>
              <w:rPr>
                <w:rFonts w:ascii="Arial" w:hAnsi="Arial" w:cs="Arial"/>
                <w:sz w:val="20"/>
              </w:rPr>
            </w:pPr>
            <w:r>
              <w:rPr>
                <w:rFonts w:ascii="Arial" w:hAnsi="Arial" w:cs="Arial"/>
                <w:sz w:val="20"/>
                <w:szCs w:val="20"/>
              </w:rPr>
              <w:t>35.3.16.2</w:t>
            </w:r>
          </w:p>
        </w:tc>
        <w:tc>
          <w:tcPr>
            <w:tcW w:w="900" w:type="dxa"/>
          </w:tcPr>
          <w:p w14:paraId="48BE1B9D" w14:textId="564796A4" w:rsidR="00CE02BF" w:rsidRDefault="00CE02BF" w:rsidP="00CE02BF">
            <w:pPr>
              <w:rPr>
                <w:rFonts w:ascii="Arial" w:hAnsi="Arial" w:cs="Arial"/>
                <w:sz w:val="20"/>
              </w:rPr>
            </w:pPr>
            <w:r>
              <w:rPr>
                <w:rFonts w:ascii="Arial" w:hAnsi="Arial" w:cs="Arial"/>
                <w:sz w:val="20"/>
                <w:szCs w:val="20"/>
              </w:rPr>
              <w:t>452.26</w:t>
            </w:r>
          </w:p>
        </w:tc>
        <w:tc>
          <w:tcPr>
            <w:tcW w:w="2875" w:type="dxa"/>
          </w:tcPr>
          <w:p w14:paraId="4036399D" w14:textId="136AFDDA" w:rsidR="00CE02BF" w:rsidRDefault="00CE02BF" w:rsidP="00CE02BF">
            <w:pPr>
              <w:rPr>
                <w:rFonts w:ascii="Arial" w:hAnsi="Arial" w:cs="Arial"/>
                <w:sz w:val="20"/>
              </w:rPr>
            </w:pPr>
            <w:proofErr w:type="gramStart"/>
            <w:r>
              <w:rPr>
                <w:rFonts w:ascii="Arial" w:hAnsi="Arial" w:cs="Arial"/>
                <w:sz w:val="20"/>
                <w:szCs w:val="20"/>
              </w:rPr>
              <w:t>delete</w:t>
            </w:r>
            <w:proofErr w:type="gramEnd"/>
            <w:r>
              <w:rPr>
                <w:rFonts w:ascii="Arial" w:hAnsi="Arial" w:cs="Arial"/>
                <w:sz w:val="20"/>
                <w:szCs w:val="20"/>
              </w:rPr>
              <w:t xml:space="preserve"> one dot at the end of the paragraph.</w:t>
            </w:r>
          </w:p>
        </w:tc>
        <w:tc>
          <w:tcPr>
            <w:tcW w:w="1625" w:type="dxa"/>
          </w:tcPr>
          <w:p w14:paraId="7B4D253B" w14:textId="0A9959BB" w:rsidR="00CE02BF" w:rsidRDefault="00CE02BF" w:rsidP="00CE02BF">
            <w:pPr>
              <w:rPr>
                <w:rFonts w:ascii="Arial" w:hAnsi="Arial" w:cs="Arial"/>
                <w:sz w:val="20"/>
              </w:rPr>
            </w:pPr>
            <w:proofErr w:type="gramStart"/>
            <w:r>
              <w:rPr>
                <w:rFonts w:ascii="Arial" w:hAnsi="Arial" w:cs="Arial"/>
                <w:sz w:val="20"/>
                <w:szCs w:val="20"/>
              </w:rPr>
              <w:t>as</w:t>
            </w:r>
            <w:proofErr w:type="gramEnd"/>
            <w:r>
              <w:rPr>
                <w:rFonts w:ascii="Arial" w:hAnsi="Arial" w:cs="Arial"/>
                <w:sz w:val="20"/>
                <w:szCs w:val="20"/>
              </w:rPr>
              <w:t xml:space="preserve"> in comment.</w:t>
            </w:r>
          </w:p>
        </w:tc>
        <w:tc>
          <w:tcPr>
            <w:tcW w:w="3207" w:type="dxa"/>
          </w:tcPr>
          <w:p w14:paraId="599A4989" w14:textId="381423FD" w:rsidR="00CE02BF" w:rsidRPr="00F13A2A" w:rsidRDefault="00CE02BF" w:rsidP="00CE02BF">
            <w:pPr>
              <w:autoSpaceDE w:val="0"/>
              <w:autoSpaceDN w:val="0"/>
              <w:adjustRightInd w:val="0"/>
              <w:rPr>
                <w:rFonts w:ascii="Calibri"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ccepted</w:t>
            </w:r>
          </w:p>
        </w:tc>
      </w:tr>
      <w:tr w:rsidR="00CE02BF" w:rsidRPr="008F0D26" w14:paraId="0AF9747F" w14:textId="77777777" w:rsidTr="0062772E">
        <w:trPr>
          <w:trHeight w:val="980"/>
        </w:trPr>
        <w:tc>
          <w:tcPr>
            <w:tcW w:w="837" w:type="dxa"/>
          </w:tcPr>
          <w:p w14:paraId="093A3525" w14:textId="083DCD4E" w:rsidR="00CE02BF" w:rsidRDefault="00CE02BF" w:rsidP="00CE02BF">
            <w:pPr>
              <w:rPr>
                <w:rFonts w:ascii="Arial" w:hAnsi="Arial" w:cs="Arial"/>
                <w:sz w:val="20"/>
              </w:rPr>
            </w:pPr>
            <w:r>
              <w:rPr>
                <w:rFonts w:ascii="Arial" w:hAnsi="Arial" w:cs="Arial"/>
                <w:sz w:val="20"/>
                <w:szCs w:val="20"/>
              </w:rPr>
              <w:t>13849</w:t>
            </w:r>
          </w:p>
        </w:tc>
        <w:tc>
          <w:tcPr>
            <w:tcW w:w="900" w:type="dxa"/>
          </w:tcPr>
          <w:p w14:paraId="19157F05" w14:textId="45F9E3DB" w:rsidR="00CE02BF" w:rsidRDefault="00CE02BF" w:rsidP="00CE02BF">
            <w:pPr>
              <w:rPr>
                <w:rFonts w:ascii="Arial" w:hAnsi="Arial" w:cs="Arial"/>
                <w:sz w:val="20"/>
              </w:rPr>
            </w:pPr>
            <w:proofErr w:type="spellStart"/>
            <w:r>
              <w:rPr>
                <w:rFonts w:ascii="Arial" w:hAnsi="Arial" w:cs="Arial"/>
                <w:sz w:val="20"/>
                <w:szCs w:val="20"/>
              </w:rPr>
              <w:t>Sanghyun</w:t>
            </w:r>
            <w:proofErr w:type="spellEnd"/>
            <w:r>
              <w:rPr>
                <w:rFonts w:ascii="Arial" w:hAnsi="Arial" w:cs="Arial"/>
                <w:sz w:val="20"/>
                <w:szCs w:val="20"/>
              </w:rPr>
              <w:t xml:space="preserve"> Kim</w:t>
            </w:r>
          </w:p>
        </w:tc>
        <w:tc>
          <w:tcPr>
            <w:tcW w:w="720" w:type="dxa"/>
          </w:tcPr>
          <w:p w14:paraId="68B6AD98" w14:textId="1EA71D14" w:rsidR="00CE02BF" w:rsidRDefault="00CE02BF" w:rsidP="00CE02BF">
            <w:pPr>
              <w:rPr>
                <w:rFonts w:ascii="Arial" w:hAnsi="Arial" w:cs="Arial"/>
                <w:sz w:val="20"/>
              </w:rPr>
            </w:pPr>
            <w:r>
              <w:rPr>
                <w:rFonts w:ascii="Arial" w:hAnsi="Arial" w:cs="Arial"/>
                <w:sz w:val="20"/>
                <w:szCs w:val="20"/>
              </w:rPr>
              <w:t>35.3.16.2</w:t>
            </w:r>
          </w:p>
        </w:tc>
        <w:tc>
          <w:tcPr>
            <w:tcW w:w="900" w:type="dxa"/>
          </w:tcPr>
          <w:p w14:paraId="432E84B3" w14:textId="0C135DEA" w:rsidR="00CE02BF" w:rsidRDefault="00CE02BF" w:rsidP="00CE02BF">
            <w:pPr>
              <w:rPr>
                <w:rFonts w:ascii="Arial" w:hAnsi="Arial" w:cs="Arial"/>
                <w:sz w:val="20"/>
              </w:rPr>
            </w:pPr>
            <w:r>
              <w:rPr>
                <w:rFonts w:ascii="Arial" w:hAnsi="Arial" w:cs="Arial"/>
                <w:sz w:val="20"/>
                <w:szCs w:val="20"/>
              </w:rPr>
              <w:t>452.26</w:t>
            </w:r>
          </w:p>
        </w:tc>
        <w:tc>
          <w:tcPr>
            <w:tcW w:w="2875" w:type="dxa"/>
          </w:tcPr>
          <w:p w14:paraId="6AA590C1" w14:textId="5E067EB9" w:rsidR="00CE02BF" w:rsidRDefault="00CE02BF" w:rsidP="00CE02BF">
            <w:pPr>
              <w:rPr>
                <w:rFonts w:ascii="Arial" w:hAnsi="Arial" w:cs="Arial"/>
                <w:sz w:val="20"/>
              </w:rPr>
            </w:pPr>
            <w:r>
              <w:rPr>
                <w:rFonts w:ascii="Arial" w:hAnsi="Arial" w:cs="Arial"/>
                <w:sz w:val="20"/>
                <w:szCs w:val="20"/>
              </w:rPr>
              <w:t>There is a duplicated period at the end of the sentence.</w:t>
            </w:r>
          </w:p>
        </w:tc>
        <w:tc>
          <w:tcPr>
            <w:tcW w:w="1625" w:type="dxa"/>
          </w:tcPr>
          <w:p w14:paraId="6CAF321F" w14:textId="3A385932" w:rsidR="00CE02BF" w:rsidRDefault="00CE02BF" w:rsidP="00CE02BF">
            <w:pPr>
              <w:rPr>
                <w:rFonts w:ascii="Arial" w:hAnsi="Arial" w:cs="Arial"/>
                <w:sz w:val="20"/>
              </w:rPr>
            </w:pPr>
            <w:r>
              <w:rPr>
                <w:rFonts w:ascii="Arial" w:hAnsi="Arial" w:cs="Arial"/>
                <w:sz w:val="20"/>
                <w:szCs w:val="20"/>
              </w:rPr>
              <w:t>Please delete the duplicated period.</w:t>
            </w:r>
          </w:p>
        </w:tc>
        <w:tc>
          <w:tcPr>
            <w:tcW w:w="3207" w:type="dxa"/>
          </w:tcPr>
          <w:p w14:paraId="1822D2B0" w14:textId="1EC2B2C6" w:rsidR="00CE02BF" w:rsidRDefault="00CE02BF" w:rsidP="00CE02BF">
            <w:pPr>
              <w:autoSpaceDE w:val="0"/>
              <w:autoSpaceDN w:val="0"/>
              <w:adjustRightInd w:val="0"/>
              <w:rPr>
                <w:rFonts w:ascii="Calibri"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ccepted</w:t>
            </w:r>
          </w:p>
        </w:tc>
      </w:tr>
      <w:tr w:rsidR="00CE02BF" w:rsidRPr="008F0D26" w14:paraId="5C306229" w14:textId="77777777" w:rsidTr="0062772E">
        <w:trPr>
          <w:trHeight w:val="980"/>
        </w:trPr>
        <w:tc>
          <w:tcPr>
            <w:tcW w:w="837" w:type="dxa"/>
          </w:tcPr>
          <w:p w14:paraId="2DD20140" w14:textId="761FE537" w:rsidR="00CE02BF" w:rsidRDefault="00CE02BF" w:rsidP="00CE02BF">
            <w:pPr>
              <w:rPr>
                <w:rFonts w:ascii="Arial" w:hAnsi="Arial" w:cs="Arial"/>
                <w:sz w:val="20"/>
              </w:rPr>
            </w:pPr>
            <w:r>
              <w:rPr>
                <w:rFonts w:ascii="Arial" w:hAnsi="Arial" w:cs="Arial"/>
                <w:sz w:val="20"/>
                <w:szCs w:val="20"/>
              </w:rPr>
              <w:t>11959</w:t>
            </w:r>
          </w:p>
        </w:tc>
        <w:tc>
          <w:tcPr>
            <w:tcW w:w="900" w:type="dxa"/>
          </w:tcPr>
          <w:p w14:paraId="6C86BC1B" w14:textId="40A953AF" w:rsidR="00CE02BF" w:rsidRDefault="00CE02BF" w:rsidP="00CE02BF">
            <w:pPr>
              <w:rPr>
                <w:rFonts w:ascii="Arial" w:hAnsi="Arial" w:cs="Arial"/>
                <w:sz w:val="20"/>
              </w:rPr>
            </w:pPr>
            <w:proofErr w:type="spellStart"/>
            <w:r>
              <w:rPr>
                <w:rFonts w:ascii="Arial" w:hAnsi="Arial" w:cs="Arial"/>
                <w:sz w:val="20"/>
                <w:szCs w:val="20"/>
              </w:rPr>
              <w:t>Jarkko</w:t>
            </w:r>
            <w:proofErr w:type="spellEnd"/>
            <w:r>
              <w:rPr>
                <w:rFonts w:ascii="Arial" w:hAnsi="Arial" w:cs="Arial"/>
                <w:sz w:val="20"/>
                <w:szCs w:val="20"/>
              </w:rPr>
              <w:t xml:space="preserve"> </w:t>
            </w:r>
            <w:proofErr w:type="spellStart"/>
            <w:r>
              <w:rPr>
                <w:rFonts w:ascii="Arial" w:hAnsi="Arial" w:cs="Arial"/>
                <w:sz w:val="20"/>
                <w:szCs w:val="20"/>
              </w:rPr>
              <w:t>Kneckt</w:t>
            </w:r>
            <w:proofErr w:type="spellEnd"/>
          </w:p>
        </w:tc>
        <w:tc>
          <w:tcPr>
            <w:tcW w:w="720" w:type="dxa"/>
          </w:tcPr>
          <w:p w14:paraId="07EB3912" w14:textId="3AFC3F36" w:rsidR="00CE02BF" w:rsidRDefault="00CE02BF" w:rsidP="00CE02BF">
            <w:pPr>
              <w:rPr>
                <w:rFonts w:ascii="Arial" w:hAnsi="Arial" w:cs="Arial"/>
                <w:sz w:val="20"/>
              </w:rPr>
            </w:pPr>
            <w:r>
              <w:rPr>
                <w:rFonts w:ascii="Arial" w:hAnsi="Arial" w:cs="Arial"/>
                <w:sz w:val="20"/>
                <w:szCs w:val="20"/>
              </w:rPr>
              <w:t>35.3.16.2</w:t>
            </w:r>
          </w:p>
        </w:tc>
        <w:tc>
          <w:tcPr>
            <w:tcW w:w="900" w:type="dxa"/>
          </w:tcPr>
          <w:p w14:paraId="65F91252" w14:textId="7A11BDE6" w:rsidR="00CE02BF" w:rsidRDefault="00CE02BF" w:rsidP="00CE02BF">
            <w:pPr>
              <w:rPr>
                <w:rFonts w:ascii="Arial" w:hAnsi="Arial" w:cs="Arial"/>
                <w:sz w:val="20"/>
              </w:rPr>
            </w:pPr>
            <w:r>
              <w:rPr>
                <w:rFonts w:ascii="Arial" w:hAnsi="Arial" w:cs="Arial"/>
                <w:sz w:val="20"/>
                <w:szCs w:val="20"/>
              </w:rPr>
              <w:t>452.33</w:t>
            </w:r>
          </w:p>
        </w:tc>
        <w:tc>
          <w:tcPr>
            <w:tcW w:w="2875" w:type="dxa"/>
          </w:tcPr>
          <w:p w14:paraId="1F40C921" w14:textId="15AF251B" w:rsidR="00CE02BF" w:rsidRDefault="00CE02BF" w:rsidP="00CE02BF">
            <w:pPr>
              <w:rPr>
                <w:rFonts w:ascii="Arial" w:hAnsi="Arial" w:cs="Arial"/>
                <w:sz w:val="20"/>
              </w:rPr>
            </w:pPr>
            <w:r>
              <w:rPr>
                <w:rFonts w:ascii="Arial" w:hAnsi="Arial" w:cs="Arial"/>
                <w:sz w:val="20"/>
                <w:szCs w:val="20"/>
              </w:rPr>
              <w:t xml:space="preserve">The Maximum Number Of Simultaneous Links subfield is not needed by the STA MLD. The STA MLD controls links availability by using power save or operation in EMLSR mode. This controlling makes sure that STA will be available only on the links that the STA </w:t>
            </w:r>
            <w:proofErr w:type="spellStart"/>
            <w:r>
              <w:rPr>
                <w:rFonts w:ascii="Arial" w:hAnsi="Arial" w:cs="Arial"/>
                <w:sz w:val="20"/>
                <w:szCs w:val="20"/>
              </w:rPr>
              <w:t>cna</w:t>
            </w:r>
            <w:proofErr w:type="spellEnd"/>
            <w:r>
              <w:rPr>
                <w:rFonts w:ascii="Arial" w:hAnsi="Arial" w:cs="Arial"/>
                <w:sz w:val="20"/>
                <w:szCs w:val="20"/>
              </w:rPr>
              <w:t xml:space="preserve"> manage.</w:t>
            </w:r>
          </w:p>
        </w:tc>
        <w:tc>
          <w:tcPr>
            <w:tcW w:w="1625" w:type="dxa"/>
          </w:tcPr>
          <w:p w14:paraId="1370BBB3" w14:textId="7B2F3CB8" w:rsidR="00CE02BF" w:rsidRDefault="00CE02BF" w:rsidP="00CE02BF">
            <w:pPr>
              <w:rPr>
                <w:rFonts w:ascii="Arial" w:hAnsi="Arial" w:cs="Arial"/>
                <w:sz w:val="20"/>
              </w:rPr>
            </w:pPr>
            <w:r>
              <w:rPr>
                <w:rFonts w:ascii="Arial" w:hAnsi="Arial" w:cs="Arial"/>
                <w:sz w:val="20"/>
                <w:szCs w:val="20"/>
              </w:rPr>
              <w:t>Please remove the Maximum Number Of Simultaneous Links subfield from 802.11be.</w:t>
            </w:r>
          </w:p>
        </w:tc>
        <w:tc>
          <w:tcPr>
            <w:tcW w:w="3207" w:type="dxa"/>
          </w:tcPr>
          <w:p w14:paraId="10897916" w14:textId="79EB6275" w:rsidR="00CE02BF" w:rsidRDefault="00CE02BF" w:rsidP="00CE02BF">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1DC9FDCB" w14:textId="77777777" w:rsidR="00CE02BF" w:rsidRPr="00B306DA" w:rsidRDefault="00CE02BF" w:rsidP="00CE02BF">
            <w:pPr>
              <w:autoSpaceDE w:val="0"/>
              <w:autoSpaceDN w:val="0"/>
              <w:adjustRightInd w:val="0"/>
              <w:rPr>
                <w:rFonts w:ascii="Arial" w:eastAsia="宋体" w:hAnsi="Arial" w:cs="Arial"/>
                <w:sz w:val="20"/>
                <w:szCs w:val="20"/>
                <w:lang w:eastAsia="zh-CN"/>
              </w:rPr>
            </w:pPr>
          </w:p>
          <w:p w14:paraId="3F61CAE9" w14:textId="64E34CE9" w:rsidR="00CE02BF" w:rsidRDefault="0008550F" w:rsidP="00E7596E">
            <w:pPr>
              <w:autoSpaceDE w:val="0"/>
              <w:autoSpaceDN w:val="0"/>
              <w:adjustRightInd w:val="0"/>
              <w:rPr>
                <w:rFonts w:ascii="Arial" w:hAnsi="Arial" w:cs="Arial"/>
                <w:sz w:val="20"/>
                <w:szCs w:val="20"/>
              </w:rPr>
            </w:pPr>
            <w:r>
              <w:rPr>
                <w:rFonts w:ascii="Arial" w:hAnsi="Arial" w:cs="Arial"/>
                <w:sz w:val="20"/>
                <w:szCs w:val="20"/>
              </w:rPr>
              <w:t xml:space="preserve">The </w:t>
            </w:r>
            <w:r w:rsidR="00CE02BF">
              <w:rPr>
                <w:rFonts w:ascii="Arial" w:hAnsi="Arial" w:cs="Arial"/>
                <w:sz w:val="20"/>
                <w:szCs w:val="20"/>
              </w:rPr>
              <w:t xml:space="preserve">Maximum Number Of Simultaneous Links subfield is </w:t>
            </w:r>
            <w:r w:rsidR="00E7596E">
              <w:rPr>
                <w:rFonts w:ascii="Arial" w:hAnsi="Arial" w:cs="Arial"/>
                <w:sz w:val="20"/>
                <w:szCs w:val="20"/>
              </w:rPr>
              <w:t>an important parameter</w:t>
            </w:r>
            <w:r w:rsidR="00CE02BF">
              <w:rPr>
                <w:rFonts w:ascii="Arial" w:hAnsi="Arial" w:cs="Arial"/>
                <w:sz w:val="20"/>
                <w:szCs w:val="20"/>
              </w:rPr>
              <w:t>. Base</w:t>
            </w:r>
            <w:r>
              <w:rPr>
                <w:rFonts w:ascii="Arial" w:hAnsi="Arial" w:cs="Arial"/>
                <w:sz w:val="20"/>
                <w:szCs w:val="20"/>
              </w:rPr>
              <w:t>d</w:t>
            </w:r>
            <w:r w:rsidR="00CE02BF">
              <w:rPr>
                <w:rFonts w:ascii="Arial" w:hAnsi="Arial" w:cs="Arial"/>
                <w:sz w:val="20"/>
                <w:szCs w:val="20"/>
              </w:rPr>
              <w:t xml:space="preserve"> on this subfield, the AP MLD can distinguish whether an associated non-AP MLD is </w:t>
            </w:r>
            <w:r>
              <w:rPr>
                <w:rFonts w:ascii="Arial" w:hAnsi="Arial" w:cs="Arial"/>
                <w:sz w:val="20"/>
                <w:szCs w:val="20"/>
              </w:rPr>
              <w:t xml:space="preserve">a </w:t>
            </w:r>
            <w:r w:rsidR="00CE02BF">
              <w:rPr>
                <w:rFonts w:ascii="Arial" w:hAnsi="Arial" w:cs="Arial"/>
                <w:sz w:val="20"/>
                <w:szCs w:val="20"/>
              </w:rPr>
              <w:t xml:space="preserve">single radio MLD or </w:t>
            </w:r>
            <w:r>
              <w:rPr>
                <w:rFonts w:ascii="Arial" w:hAnsi="Arial" w:cs="Arial"/>
                <w:sz w:val="20"/>
                <w:szCs w:val="20"/>
              </w:rPr>
              <w:t xml:space="preserve">a </w:t>
            </w:r>
            <w:r w:rsidR="00CE02BF">
              <w:rPr>
                <w:rFonts w:ascii="Arial" w:hAnsi="Arial" w:cs="Arial"/>
                <w:sz w:val="20"/>
                <w:szCs w:val="20"/>
              </w:rPr>
              <w:t>multi-radio MLD</w:t>
            </w:r>
            <w:r w:rsidR="00E7596E">
              <w:rPr>
                <w:rFonts w:ascii="Arial" w:hAnsi="Arial" w:cs="Arial"/>
                <w:sz w:val="20"/>
                <w:szCs w:val="20"/>
              </w:rPr>
              <w:t>, and hence</w:t>
            </w:r>
            <w:r>
              <w:rPr>
                <w:rFonts w:ascii="Arial" w:hAnsi="Arial" w:cs="Arial"/>
                <w:sz w:val="20"/>
                <w:szCs w:val="20"/>
              </w:rPr>
              <w:t xml:space="preserve"> the</w:t>
            </w:r>
            <w:r w:rsidR="00E7596E">
              <w:rPr>
                <w:rFonts w:ascii="Arial" w:hAnsi="Arial" w:cs="Arial"/>
                <w:sz w:val="20"/>
                <w:szCs w:val="20"/>
              </w:rPr>
              <w:t xml:space="preserve"> AP MLD can </w:t>
            </w:r>
            <w:r w:rsidR="000921AE">
              <w:rPr>
                <w:rFonts w:ascii="Arial" w:hAnsi="Arial" w:cs="Arial"/>
                <w:sz w:val="20"/>
                <w:szCs w:val="20"/>
              </w:rPr>
              <w:t xml:space="preserve">do different </w:t>
            </w:r>
            <w:r>
              <w:rPr>
                <w:rFonts w:ascii="Arial" w:hAnsi="Arial" w:cs="Arial"/>
                <w:sz w:val="20"/>
                <w:szCs w:val="20"/>
              </w:rPr>
              <w:t>preparat</w:t>
            </w:r>
            <w:r w:rsidR="000921AE">
              <w:rPr>
                <w:rFonts w:ascii="Arial" w:hAnsi="Arial" w:cs="Arial"/>
                <w:sz w:val="20"/>
                <w:szCs w:val="20"/>
              </w:rPr>
              <w:t>ion for them</w:t>
            </w:r>
            <w:r w:rsidR="00CE02BF">
              <w:rPr>
                <w:rFonts w:ascii="Arial" w:hAnsi="Arial" w:cs="Arial"/>
                <w:sz w:val="20"/>
                <w:szCs w:val="20"/>
              </w:rPr>
              <w:t xml:space="preserve">. </w:t>
            </w:r>
            <w:r w:rsidR="000921AE">
              <w:rPr>
                <w:rFonts w:ascii="Arial" w:hAnsi="Arial" w:cs="Arial"/>
                <w:sz w:val="20"/>
                <w:szCs w:val="20"/>
              </w:rPr>
              <w:t xml:space="preserve">Additionally, some other features also use the Maximum Number Of Simultaneous Links subfield. </w:t>
            </w:r>
            <w:r>
              <w:rPr>
                <w:rFonts w:ascii="Arial" w:hAnsi="Arial" w:cs="Arial"/>
                <w:sz w:val="20"/>
                <w:szCs w:val="20"/>
              </w:rPr>
              <w:t xml:space="preserve">For example, a </w:t>
            </w:r>
            <w:r w:rsidR="000921AE">
              <w:rPr>
                <w:rFonts w:ascii="Arial" w:hAnsi="Arial" w:cs="Arial"/>
                <w:sz w:val="20"/>
                <w:szCs w:val="20"/>
              </w:rPr>
              <w:t>NSTR mobile AP MLD shall set the value of this field to 1. Changing the value of Maximum Nu</w:t>
            </w:r>
            <w:r>
              <w:rPr>
                <w:rFonts w:ascii="Arial" w:hAnsi="Arial" w:cs="Arial"/>
                <w:sz w:val="20"/>
                <w:szCs w:val="20"/>
              </w:rPr>
              <w:t>mber Of Simultaneous Links subfield implies</w:t>
            </w:r>
            <w:r w:rsidR="000921AE">
              <w:rPr>
                <w:rFonts w:ascii="Arial" w:hAnsi="Arial" w:cs="Arial"/>
                <w:sz w:val="20"/>
                <w:szCs w:val="20"/>
              </w:rPr>
              <w:t xml:space="preserve"> </w:t>
            </w:r>
            <w:r>
              <w:rPr>
                <w:rFonts w:ascii="Arial" w:hAnsi="Arial" w:cs="Arial"/>
                <w:sz w:val="20"/>
                <w:szCs w:val="20"/>
              </w:rPr>
              <w:t xml:space="preserve">addition or removal of a </w:t>
            </w:r>
            <w:r w:rsidR="000921AE">
              <w:rPr>
                <w:rFonts w:ascii="Arial" w:hAnsi="Arial" w:cs="Arial"/>
                <w:sz w:val="20"/>
                <w:szCs w:val="20"/>
              </w:rPr>
              <w:t xml:space="preserve">link. </w:t>
            </w:r>
          </w:p>
          <w:p w14:paraId="66DD8B28" w14:textId="2A5E0E6A" w:rsidR="000921AE" w:rsidRPr="00F13A2A" w:rsidRDefault="000921AE" w:rsidP="00E7596E">
            <w:pPr>
              <w:autoSpaceDE w:val="0"/>
              <w:autoSpaceDN w:val="0"/>
              <w:adjustRightInd w:val="0"/>
              <w:rPr>
                <w:rFonts w:ascii="Calibri" w:eastAsia="宋体" w:hAnsi="Calibri" w:cs="Calibri"/>
                <w:szCs w:val="18"/>
                <w:lang w:val="en-US" w:eastAsia="zh-CN"/>
              </w:rPr>
            </w:pPr>
            <w:r>
              <w:rPr>
                <w:rFonts w:ascii="Arial" w:hAnsi="Arial" w:cs="Arial"/>
                <w:sz w:val="20"/>
                <w:szCs w:val="20"/>
              </w:rPr>
              <w:t xml:space="preserve">As a result, it is not good to remove </w:t>
            </w:r>
            <w:r w:rsidR="0008550F">
              <w:rPr>
                <w:rFonts w:ascii="Arial" w:hAnsi="Arial" w:cs="Arial"/>
                <w:sz w:val="20"/>
                <w:szCs w:val="20"/>
              </w:rPr>
              <w:t xml:space="preserve">the </w:t>
            </w:r>
            <w:r>
              <w:rPr>
                <w:rFonts w:ascii="Arial" w:hAnsi="Arial" w:cs="Arial"/>
                <w:sz w:val="20"/>
                <w:szCs w:val="20"/>
              </w:rPr>
              <w:t>Maximum Number Of Simultaneous Links subfield.</w:t>
            </w:r>
          </w:p>
        </w:tc>
      </w:tr>
      <w:tr w:rsidR="00CE02BF" w:rsidRPr="008F0D26" w14:paraId="0C51141F" w14:textId="77777777" w:rsidTr="0062772E">
        <w:trPr>
          <w:trHeight w:val="980"/>
        </w:trPr>
        <w:tc>
          <w:tcPr>
            <w:tcW w:w="837" w:type="dxa"/>
          </w:tcPr>
          <w:p w14:paraId="1939660B" w14:textId="21D5ACBD" w:rsidR="00CE02BF" w:rsidRDefault="00CE02BF" w:rsidP="00CE02BF">
            <w:pPr>
              <w:rPr>
                <w:rFonts w:ascii="Arial" w:hAnsi="Arial" w:cs="Arial"/>
                <w:sz w:val="20"/>
              </w:rPr>
            </w:pPr>
            <w:r>
              <w:rPr>
                <w:rFonts w:ascii="Arial" w:hAnsi="Arial" w:cs="Arial"/>
                <w:sz w:val="20"/>
                <w:szCs w:val="20"/>
              </w:rPr>
              <w:t>13802</w:t>
            </w:r>
          </w:p>
        </w:tc>
        <w:tc>
          <w:tcPr>
            <w:tcW w:w="900" w:type="dxa"/>
          </w:tcPr>
          <w:p w14:paraId="4A0C7782" w14:textId="1D50824A" w:rsidR="00CE02BF" w:rsidRDefault="00CE02BF" w:rsidP="00CE02BF">
            <w:pPr>
              <w:rPr>
                <w:rFonts w:ascii="Arial" w:hAnsi="Arial" w:cs="Arial"/>
                <w:sz w:val="20"/>
              </w:rPr>
            </w:pPr>
            <w:r>
              <w:rPr>
                <w:rFonts w:ascii="Arial" w:hAnsi="Arial" w:cs="Arial"/>
                <w:sz w:val="20"/>
                <w:szCs w:val="20"/>
              </w:rPr>
              <w:t>Yuchen Guo</w:t>
            </w:r>
          </w:p>
        </w:tc>
        <w:tc>
          <w:tcPr>
            <w:tcW w:w="720" w:type="dxa"/>
          </w:tcPr>
          <w:p w14:paraId="5B5182F4" w14:textId="34A30A21" w:rsidR="00CE02BF" w:rsidRDefault="00CE02BF" w:rsidP="00CE02BF">
            <w:pPr>
              <w:rPr>
                <w:rFonts w:ascii="Arial" w:hAnsi="Arial" w:cs="Arial"/>
                <w:sz w:val="20"/>
              </w:rPr>
            </w:pPr>
            <w:r>
              <w:rPr>
                <w:rFonts w:ascii="Arial" w:hAnsi="Arial" w:cs="Arial"/>
                <w:sz w:val="20"/>
                <w:szCs w:val="20"/>
              </w:rPr>
              <w:t>35.3.16.2</w:t>
            </w:r>
          </w:p>
        </w:tc>
        <w:tc>
          <w:tcPr>
            <w:tcW w:w="900" w:type="dxa"/>
          </w:tcPr>
          <w:p w14:paraId="6119A47A" w14:textId="6DC86522" w:rsidR="00CE02BF" w:rsidRDefault="00CE02BF" w:rsidP="00CE02BF">
            <w:pPr>
              <w:rPr>
                <w:rFonts w:ascii="Arial" w:hAnsi="Arial" w:cs="Arial"/>
                <w:sz w:val="20"/>
              </w:rPr>
            </w:pPr>
            <w:r>
              <w:rPr>
                <w:rFonts w:ascii="Arial" w:hAnsi="Arial" w:cs="Arial"/>
                <w:sz w:val="20"/>
                <w:szCs w:val="20"/>
              </w:rPr>
              <w:t>452.37</w:t>
            </w:r>
          </w:p>
        </w:tc>
        <w:tc>
          <w:tcPr>
            <w:tcW w:w="2875" w:type="dxa"/>
          </w:tcPr>
          <w:p w14:paraId="2FC7D45B" w14:textId="3BDCBEB1" w:rsidR="00CE02BF" w:rsidRDefault="00CE02BF" w:rsidP="00CE02BF">
            <w:pPr>
              <w:rPr>
                <w:rFonts w:ascii="Arial" w:hAnsi="Arial" w:cs="Arial"/>
                <w:sz w:val="20"/>
              </w:rPr>
            </w:pPr>
            <w:r>
              <w:rPr>
                <w:rFonts w:ascii="Arial" w:hAnsi="Arial" w:cs="Arial"/>
                <w:sz w:val="20"/>
                <w:szCs w:val="20"/>
              </w:rPr>
              <w:t>This paragraph is covered by the previous paragraph.</w:t>
            </w:r>
          </w:p>
        </w:tc>
        <w:tc>
          <w:tcPr>
            <w:tcW w:w="1625" w:type="dxa"/>
          </w:tcPr>
          <w:p w14:paraId="202A8073" w14:textId="1E8C512A" w:rsidR="00CE02BF" w:rsidRDefault="00CE02BF" w:rsidP="00CE02BF">
            <w:pPr>
              <w:rPr>
                <w:rFonts w:ascii="Arial" w:hAnsi="Arial" w:cs="Arial"/>
                <w:sz w:val="20"/>
              </w:rPr>
            </w:pPr>
            <w:r>
              <w:rPr>
                <w:rFonts w:ascii="Arial" w:hAnsi="Arial" w:cs="Arial"/>
                <w:sz w:val="20"/>
                <w:szCs w:val="20"/>
              </w:rPr>
              <w:t>Delete this paragraph or merge it with the previous paragraph</w:t>
            </w:r>
          </w:p>
        </w:tc>
        <w:tc>
          <w:tcPr>
            <w:tcW w:w="3207" w:type="dxa"/>
          </w:tcPr>
          <w:p w14:paraId="3DAA7EA8" w14:textId="77777777" w:rsidR="00CE02BF" w:rsidRDefault="0026521B" w:rsidP="00CE02BF">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Rejected</w:t>
            </w:r>
          </w:p>
          <w:p w14:paraId="50C9B50B" w14:textId="77777777" w:rsidR="0026521B" w:rsidRDefault="0026521B" w:rsidP="00CE02BF">
            <w:pPr>
              <w:autoSpaceDE w:val="0"/>
              <w:autoSpaceDN w:val="0"/>
              <w:adjustRightInd w:val="0"/>
              <w:rPr>
                <w:rFonts w:ascii="Calibri" w:eastAsia="宋体" w:hAnsi="Calibri" w:cs="Calibri"/>
                <w:szCs w:val="18"/>
                <w:lang w:val="en-US" w:eastAsia="zh-CN"/>
              </w:rPr>
            </w:pPr>
          </w:p>
          <w:p w14:paraId="198E8A01" w14:textId="34861580" w:rsidR="0026521B" w:rsidRPr="0026521B" w:rsidRDefault="0026521B" w:rsidP="001B5B50">
            <w:pPr>
              <w:autoSpaceDE w:val="0"/>
              <w:autoSpaceDN w:val="0"/>
              <w:adjustRightInd w:val="0"/>
              <w:rPr>
                <w:rFonts w:ascii="Calibri" w:hAnsi="Calibri" w:cs="Calibri"/>
                <w:szCs w:val="18"/>
                <w:lang w:val="en-US" w:eastAsia="zh-CN"/>
              </w:rPr>
            </w:pPr>
            <w:r>
              <w:rPr>
                <w:rFonts w:ascii="Calibri" w:eastAsia="宋体" w:hAnsi="Calibri" w:cs="Calibri"/>
                <w:szCs w:val="18"/>
                <w:lang w:val="en-US" w:eastAsia="zh-CN"/>
              </w:rPr>
              <w:t xml:space="preserve">The </w:t>
            </w:r>
            <w:r w:rsidR="0008550F">
              <w:rPr>
                <w:rFonts w:ascii="Calibri" w:eastAsia="宋体" w:hAnsi="Calibri" w:cs="Calibri"/>
                <w:szCs w:val="18"/>
                <w:lang w:val="en-US" w:eastAsia="zh-CN"/>
              </w:rPr>
              <w:t xml:space="preserve">description of the </w:t>
            </w:r>
            <w:r>
              <w:rPr>
                <w:rFonts w:ascii="Calibri" w:eastAsia="宋体" w:hAnsi="Calibri" w:cs="Calibri"/>
                <w:szCs w:val="18"/>
                <w:lang w:val="en-US" w:eastAsia="zh-CN"/>
              </w:rPr>
              <w:t xml:space="preserve">previous </w:t>
            </w:r>
            <w:r w:rsidR="0008550F">
              <w:rPr>
                <w:rFonts w:ascii="Calibri" w:eastAsia="宋体" w:hAnsi="Calibri" w:cs="Calibri"/>
                <w:szCs w:val="18"/>
                <w:lang w:val="en-US" w:eastAsia="zh-CN"/>
              </w:rPr>
              <w:t>paragraph</w:t>
            </w:r>
            <w:r>
              <w:rPr>
                <w:rFonts w:ascii="Calibri" w:eastAsia="宋体" w:hAnsi="Calibri" w:cs="Calibri"/>
                <w:szCs w:val="18"/>
                <w:lang w:val="en-US" w:eastAsia="zh-CN"/>
              </w:rPr>
              <w:t xml:space="preserve"> </w:t>
            </w:r>
            <w:r w:rsidR="0008550F">
              <w:rPr>
                <w:rFonts w:ascii="Calibri" w:eastAsia="宋体" w:hAnsi="Calibri" w:cs="Calibri"/>
                <w:szCs w:val="18"/>
                <w:lang w:val="en-US" w:eastAsia="zh-CN"/>
              </w:rPr>
              <w:t xml:space="preserve">identified by the commenter </w:t>
            </w:r>
            <w:r>
              <w:rPr>
                <w:rFonts w:ascii="Calibri" w:eastAsia="宋体" w:hAnsi="Calibri" w:cs="Calibri"/>
                <w:szCs w:val="18"/>
                <w:lang w:val="en-US" w:eastAsia="zh-CN"/>
              </w:rPr>
              <w:t>is not clear whether a non-AP MLD in EMLSR mode is included</w:t>
            </w:r>
            <w:r w:rsidR="0008550F">
              <w:rPr>
                <w:rFonts w:ascii="Calibri" w:eastAsia="宋体" w:hAnsi="Calibri" w:cs="Calibri"/>
                <w:szCs w:val="18"/>
                <w:lang w:val="en-US" w:eastAsia="zh-CN"/>
              </w:rPr>
              <w:t xml:space="preserve"> or not</w:t>
            </w:r>
            <w:r>
              <w:rPr>
                <w:rFonts w:ascii="Calibri" w:eastAsia="宋体" w:hAnsi="Calibri" w:cs="Calibri"/>
                <w:szCs w:val="18"/>
                <w:lang w:val="en-US" w:eastAsia="zh-CN"/>
              </w:rPr>
              <w:t xml:space="preserve">. This paragraph is added per the request </w:t>
            </w:r>
            <w:r w:rsidR="001B5B50">
              <w:rPr>
                <w:rFonts w:ascii="Calibri" w:eastAsia="宋体" w:hAnsi="Calibri" w:cs="Calibri"/>
                <w:szCs w:val="18"/>
                <w:lang w:val="en-US" w:eastAsia="zh-CN"/>
              </w:rPr>
              <w:t>of</w:t>
            </w:r>
            <w:r>
              <w:rPr>
                <w:rFonts w:ascii="Calibri" w:eastAsia="宋体" w:hAnsi="Calibri" w:cs="Calibri"/>
                <w:szCs w:val="18"/>
                <w:lang w:val="en-US" w:eastAsia="zh-CN"/>
              </w:rPr>
              <w:t xml:space="preserve"> CID 7623 </w:t>
            </w:r>
            <w:r w:rsidR="001B5B50" w:rsidRPr="001B5B50">
              <w:rPr>
                <w:rFonts w:ascii="Calibri" w:eastAsia="宋体" w:hAnsi="Calibri" w:cs="Calibri"/>
                <w:szCs w:val="18"/>
                <w:lang w:val="en-US" w:eastAsia="zh-CN"/>
              </w:rPr>
              <w:t>in doc 21/1203r1 (</w:t>
            </w:r>
            <w:hyperlink r:id="rId8" w:history="1">
              <w:r w:rsidR="001B5B50" w:rsidRPr="00027963">
                <w:rPr>
                  <w:rStyle w:val="a7"/>
                  <w:rFonts w:ascii="Calibri" w:hAnsi="Calibri" w:cs="Calibri"/>
                  <w:szCs w:val="18"/>
                  <w:lang w:val="en-US" w:eastAsia="zh-CN"/>
                </w:rPr>
                <w:t>https://mentor.ieee.org/802.11/dcn/21/11-21-1203-01-00be-</w:t>
              </w:r>
              <w:r w:rsidR="001B5B50" w:rsidRPr="00027963">
                <w:rPr>
                  <w:rStyle w:val="a7"/>
                  <w:rFonts w:ascii="Calibri" w:hAnsi="Calibri" w:cs="Calibri"/>
                  <w:szCs w:val="18"/>
                  <w:lang w:val="en-US" w:eastAsia="zh-CN"/>
                </w:rPr>
                <w:lastRenderedPageBreak/>
                <w:t>cc36-cr-35-3-15-4-capability-signaling.docx</w:t>
              </w:r>
            </w:hyperlink>
            <w:r w:rsidR="001B5B50" w:rsidRPr="001B5B50">
              <w:rPr>
                <w:rFonts w:ascii="Calibri" w:eastAsia="宋体" w:hAnsi="Calibri" w:cs="Calibri"/>
                <w:szCs w:val="18"/>
                <w:lang w:val="en-US" w:eastAsia="zh-CN"/>
              </w:rPr>
              <w:t>)</w:t>
            </w:r>
            <w:r w:rsidR="001B5B50">
              <w:rPr>
                <w:rFonts w:ascii="Calibri" w:eastAsia="宋体" w:hAnsi="Calibri" w:cs="Calibri"/>
                <w:szCs w:val="18"/>
                <w:lang w:val="en-US" w:eastAsia="zh-CN"/>
              </w:rPr>
              <w:t xml:space="preserve"> </w:t>
            </w:r>
            <w:r>
              <w:rPr>
                <w:rFonts w:ascii="Calibri" w:eastAsia="宋体" w:hAnsi="Calibri" w:cs="Calibri"/>
                <w:szCs w:val="18"/>
                <w:lang w:val="en-US" w:eastAsia="zh-CN"/>
              </w:rPr>
              <w:t>to clarify the case of EMLSR.</w:t>
            </w:r>
          </w:p>
        </w:tc>
      </w:tr>
      <w:tr w:rsidR="00CE02BF" w:rsidRPr="008F0D26" w14:paraId="2A482CF0" w14:textId="77777777" w:rsidTr="0062772E">
        <w:trPr>
          <w:trHeight w:val="980"/>
        </w:trPr>
        <w:tc>
          <w:tcPr>
            <w:tcW w:w="837" w:type="dxa"/>
          </w:tcPr>
          <w:p w14:paraId="477501EE" w14:textId="144B2ED7" w:rsidR="00CE02BF" w:rsidRDefault="00CE02BF" w:rsidP="00CE02BF">
            <w:pPr>
              <w:rPr>
                <w:rFonts w:ascii="Arial" w:hAnsi="Arial" w:cs="Arial"/>
                <w:sz w:val="20"/>
              </w:rPr>
            </w:pPr>
            <w:r>
              <w:rPr>
                <w:rFonts w:ascii="Arial" w:hAnsi="Arial" w:cs="Arial"/>
                <w:sz w:val="20"/>
                <w:szCs w:val="20"/>
              </w:rPr>
              <w:lastRenderedPageBreak/>
              <w:t>12357</w:t>
            </w:r>
          </w:p>
        </w:tc>
        <w:tc>
          <w:tcPr>
            <w:tcW w:w="900" w:type="dxa"/>
          </w:tcPr>
          <w:p w14:paraId="6ED7D469" w14:textId="2350B7E9" w:rsidR="00CE02BF" w:rsidRDefault="00CE02BF" w:rsidP="00CE02BF">
            <w:pPr>
              <w:rPr>
                <w:rFonts w:ascii="Arial" w:hAnsi="Arial" w:cs="Arial"/>
                <w:sz w:val="20"/>
              </w:rPr>
            </w:pPr>
            <w:proofErr w:type="spellStart"/>
            <w:r>
              <w:rPr>
                <w:rFonts w:ascii="Arial" w:hAnsi="Arial" w:cs="Arial"/>
                <w:sz w:val="20"/>
                <w:szCs w:val="20"/>
              </w:rPr>
              <w:t>Massinissa</w:t>
            </w:r>
            <w:proofErr w:type="spellEnd"/>
            <w:r>
              <w:rPr>
                <w:rFonts w:ascii="Arial" w:hAnsi="Arial" w:cs="Arial"/>
                <w:sz w:val="20"/>
                <w:szCs w:val="20"/>
              </w:rPr>
              <w:t xml:space="preserve"> </w:t>
            </w:r>
            <w:proofErr w:type="spellStart"/>
            <w:r>
              <w:rPr>
                <w:rFonts w:ascii="Arial" w:hAnsi="Arial" w:cs="Arial"/>
                <w:sz w:val="20"/>
                <w:szCs w:val="20"/>
              </w:rPr>
              <w:t>Lalam</w:t>
            </w:r>
            <w:proofErr w:type="spellEnd"/>
          </w:p>
        </w:tc>
        <w:tc>
          <w:tcPr>
            <w:tcW w:w="720" w:type="dxa"/>
          </w:tcPr>
          <w:p w14:paraId="68FCAEE3" w14:textId="6AAC3C42" w:rsidR="00CE02BF" w:rsidRDefault="00CE02BF" w:rsidP="00CE02BF">
            <w:pPr>
              <w:rPr>
                <w:rFonts w:ascii="Arial" w:hAnsi="Arial" w:cs="Arial"/>
                <w:sz w:val="20"/>
              </w:rPr>
            </w:pPr>
            <w:r>
              <w:rPr>
                <w:rFonts w:ascii="Arial" w:hAnsi="Arial" w:cs="Arial"/>
                <w:sz w:val="20"/>
                <w:szCs w:val="20"/>
              </w:rPr>
              <w:t>35.3.16.2</w:t>
            </w:r>
          </w:p>
        </w:tc>
        <w:tc>
          <w:tcPr>
            <w:tcW w:w="900" w:type="dxa"/>
          </w:tcPr>
          <w:p w14:paraId="40CE2649" w14:textId="6C90AF47" w:rsidR="00CE02BF" w:rsidRDefault="00CE02BF" w:rsidP="00CE02BF">
            <w:pPr>
              <w:rPr>
                <w:rFonts w:ascii="Arial" w:hAnsi="Arial" w:cs="Arial"/>
                <w:sz w:val="20"/>
              </w:rPr>
            </w:pPr>
            <w:r>
              <w:rPr>
                <w:rFonts w:ascii="Arial" w:hAnsi="Arial" w:cs="Arial"/>
                <w:sz w:val="20"/>
                <w:szCs w:val="20"/>
              </w:rPr>
              <w:t>452.49</w:t>
            </w:r>
          </w:p>
        </w:tc>
        <w:tc>
          <w:tcPr>
            <w:tcW w:w="2875" w:type="dxa"/>
          </w:tcPr>
          <w:p w14:paraId="3F9FA6F8" w14:textId="05A127F0" w:rsidR="00CE02BF" w:rsidRDefault="00CE02BF" w:rsidP="00CE02BF">
            <w:pPr>
              <w:rPr>
                <w:rFonts w:ascii="Arial" w:hAnsi="Arial" w:cs="Arial"/>
                <w:sz w:val="20"/>
              </w:rPr>
            </w:pPr>
            <w:r>
              <w:rPr>
                <w:rFonts w:ascii="Arial" w:hAnsi="Arial" w:cs="Arial"/>
                <w:sz w:val="20"/>
                <w:szCs w:val="20"/>
              </w:rPr>
              <w:t>Typo, replace "A MLD" with "An MLD".</w:t>
            </w:r>
          </w:p>
        </w:tc>
        <w:tc>
          <w:tcPr>
            <w:tcW w:w="1625" w:type="dxa"/>
          </w:tcPr>
          <w:p w14:paraId="6AD559DF" w14:textId="1285E075" w:rsidR="00CE02BF" w:rsidRDefault="00CE02BF" w:rsidP="00CE02BF">
            <w:pPr>
              <w:rPr>
                <w:rFonts w:ascii="Arial" w:hAnsi="Arial" w:cs="Arial"/>
                <w:sz w:val="20"/>
              </w:rPr>
            </w:pPr>
            <w:r>
              <w:rPr>
                <w:rFonts w:ascii="Arial" w:hAnsi="Arial" w:cs="Arial"/>
                <w:sz w:val="20"/>
                <w:szCs w:val="20"/>
              </w:rPr>
              <w:t>As in comment</w:t>
            </w:r>
          </w:p>
        </w:tc>
        <w:tc>
          <w:tcPr>
            <w:tcW w:w="3207" w:type="dxa"/>
          </w:tcPr>
          <w:p w14:paraId="15E5C1CA" w14:textId="350099CF" w:rsidR="00CE02BF" w:rsidRDefault="00CE02BF" w:rsidP="00CE02BF">
            <w:pPr>
              <w:autoSpaceDE w:val="0"/>
              <w:autoSpaceDN w:val="0"/>
              <w:adjustRightInd w:val="0"/>
              <w:rPr>
                <w:rFonts w:ascii="Calibri"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ccepted</w:t>
            </w:r>
          </w:p>
        </w:tc>
      </w:tr>
      <w:tr w:rsidR="00CE02BF" w:rsidRPr="008F0D26" w14:paraId="4FA6B69E" w14:textId="77777777" w:rsidTr="0062772E">
        <w:trPr>
          <w:trHeight w:val="980"/>
        </w:trPr>
        <w:tc>
          <w:tcPr>
            <w:tcW w:w="837" w:type="dxa"/>
          </w:tcPr>
          <w:p w14:paraId="408D89C9" w14:textId="278A9E29" w:rsidR="00CE02BF" w:rsidRDefault="00CE02BF" w:rsidP="00CE02BF">
            <w:pPr>
              <w:rPr>
                <w:rFonts w:ascii="Arial" w:hAnsi="Arial" w:cs="Arial"/>
                <w:sz w:val="20"/>
              </w:rPr>
            </w:pPr>
            <w:r>
              <w:rPr>
                <w:rFonts w:ascii="Arial" w:hAnsi="Arial" w:cs="Arial"/>
                <w:sz w:val="20"/>
                <w:szCs w:val="20"/>
              </w:rPr>
              <w:t>13803</w:t>
            </w:r>
          </w:p>
        </w:tc>
        <w:tc>
          <w:tcPr>
            <w:tcW w:w="900" w:type="dxa"/>
          </w:tcPr>
          <w:p w14:paraId="10EBB03A" w14:textId="0BE2427F" w:rsidR="00CE02BF" w:rsidRDefault="00CE02BF" w:rsidP="00CE02BF">
            <w:pPr>
              <w:rPr>
                <w:rFonts w:ascii="Arial" w:hAnsi="Arial" w:cs="Arial"/>
                <w:sz w:val="20"/>
              </w:rPr>
            </w:pPr>
            <w:r>
              <w:rPr>
                <w:rFonts w:ascii="Arial" w:hAnsi="Arial" w:cs="Arial"/>
                <w:sz w:val="20"/>
                <w:szCs w:val="20"/>
              </w:rPr>
              <w:t>Yuchen Guo</w:t>
            </w:r>
          </w:p>
        </w:tc>
        <w:tc>
          <w:tcPr>
            <w:tcW w:w="720" w:type="dxa"/>
          </w:tcPr>
          <w:p w14:paraId="3CD44A22" w14:textId="021DAD13" w:rsidR="00CE02BF" w:rsidRDefault="00CE02BF" w:rsidP="00CE02BF">
            <w:pPr>
              <w:rPr>
                <w:rFonts w:ascii="Arial" w:hAnsi="Arial" w:cs="Arial"/>
                <w:sz w:val="20"/>
              </w:rPr>
            </w:pPr>
            <w:r>
              <w:rPr>
                <w:rFonts w:ascii="Arial" w:hAnsi="Arial" w:cs="Arial"/>
                <w:sz w:val="20"/>
                <w:szCs w:val="20"/>
              </w:rPr>
              <w:t>35.3.16.2</w:t>
            </w:r>
          </w:p>
        </w:tc>
        <w:tc>
          <w:tcPr>
            <w:tcW w:w="900" w:type="dxa"/>
          </w:tcPr>
          <w:p w14:paraId="372CC282" w14:textId="47856873" w:rsidR="00CE02BF" w:rsidRDefault="00CE02BF" w:rsidP="00CE02BF">
            <w:pPr>
              <w:rPr>
                <w:rFonts w:ascii="Arial" w:hAnsi="Arial" w:cs="Arial"/>
                <w:sz w:val="20"/>
              </w:rPr>
            </w:pPr>
            <w:r>
              <w:rPr>
                <w:rFonts w:ascii="Arial" w:hAnsi="Arial" w:cs="Arial"/>
                <w:sz w:val="20"/>
                <w:szCs w:val="20"/>
              </w:rPr>
              <w:t>452.49</w:t>
            </w:r>
          </w:p>
        </w:tc>
        <w:tc>
          <w:tcPr>
            <w:tcW w:w="2875" w:type="dxa"/>
          </w:tcPr>
          <w:p w14:paraId="4B2ECBFE" w14:textId="6404E69C" w:rsidR="00CE02BF" w:rsidRDefault="00CE02BF" w:rsidP="00CE02BF">
            <w:pPr>
              <w:rPr>
                <w:rFonts w:ascii="Arial" w:hAnsi="Arial" w:cs="Arial"/>
                <w:sz w:val="20"/>
              </w:rPr>
            </w:pPr>
            <w:r>
              <w:rPr>
                <w:rFonts w:ascii="Arial" w:hAnsi="Arial" w:cs="Arial"/>
                <w:sz w:val="20"/>
                <w:szCs w:val="20"/>
              </w:rPr>
              <w:t>A MLD should be An MLD</w:t>
            </w:r>
          </w:p>
        </w:tc>
        <w:tc>
          <w:tcPr>
            <w:tcW w:w="1625" w:type="dxa"/>
          </w:tcPr>
          <w:p w14:paraId="5D54B626" w14:textId="2B0FCF8E" w:rsidR="00CE02BF" w:rsidRDefault="00CE02BF" w:rsidP="00CE02BF">
            <w:pPr>
              <w:rPr>
                <w:rFonts w:ascii="Arial" w:hAnsi="Arial" w:cs="Arial"/>
                <w:sz w:val="20"/>
              </w:rPr>
            </w:pPr>
            <w:r>
              <w:rPr>
                <w:rFonts w:ascii="Arial" w:hAnsi="Arial" w:cs="Arial"/>
                <w:sz w:val="20"/>
                <w:szCs w:val="20"/>
              </w:rPr>
              <w:t>As in the comment</w:t>
            </w:r>
          </w:p>
        </w:tc>
        <w:tc>
          <w:tcPr>
            <w:tcW w:w="3207" w:type="dxa"/>
          </w:tcPr>
          <w:p w14:paraId="1638B966" w14:textId="77777777" w:rsidR="00CE02BF" w:rsidRDefault="00CE02BF" w:rsidP="00CE02BF">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192D2D69" w14:textId="77777777" w:rsidR="00CE02BF" w:rsidRDefault="00CE02BF" w:rsidP="00CE02BF">
            <w:pPr>
              <w:autoSpaceDE w:val="0"/>
              <w:autoSpaceDN w:val="0"/>
              <w:adjustRightInd w:val="0"/>
              <w:rPr>
                <w:rFonts w:ascii="Calibri" w:eastAsia="宋体" w:hAnsi="Calibri" w:cs="Calibri"/>
                <w:szCs w:val="18"/>
                <w:lang w:val="en-US" w:eastAsia="zh-CN"/>
              </w:rPr>
            </w:pPr>
          </w:p>
          <w:p w14:paraId="7533E730" w14:textId="7C82C291" w:rsidR="00CE02BF" w:rsidRDefault="00CE02BF" w:rsidP="00CE02BF">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w:t>
            </w:r>
          </w:p>
          <w:p w14:paraId="633918AB" w14:textId="77777777" w:rsidR="00CE02BF" w:rsidRDefault="00CE02BF" w:rsidP="00CE02BF">
            <w:pPr>
              <w:autoSpaceDE w:val="0"/>
              <w:autoSpaceDN w:val="0"/>
              <w:adjustRightInd w:val="0"/>
              <w:rPr>
                <w:rFonts w:ascii="Calibri" w:eastAsia="宋体" w:hAnsi="Calibri" w:cs="Calibri"/>
                <w:szCs w:val="18"/>
                <w:lang w:val="en-US" w:eastAsia="zh-CN"/>
              </w:rPr>
            </w:pPr>
          </w:p>
          <w:p w14:paraId="15DCB8B5" w14:textId="6E5AF235" w:rsidR="00CE02BF" w:rsidRDefault="00CE02BF" w:rsidP="00CE02BF">
            <w:pPr>
              <w:autoSpaceDE w:val="0"/>
              <w:autoSpaceDN w:val="0"/>
              <w:adjustRightInd w:val="0"/>
              <w:rPr>
                <w:rFonts w:ascii="Calibri"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12357</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tc>
      </w:tr>
      <w:tr w:rsidR="00CE02BF" w:rsidRPr="008F0D26" w14:paraId="550C5B8B" w14:textId="77777777" w:rsidTr="0062772E">
        <w:trPr>
          <w:trHeight w:val="980"/>
        </w:trPr>
        <w:tc>
          <w:tcPr>
            <w:tcW w:w="837" w:type="dxa"/>
          </w:tcPr>
          <w:p w14:paraId="361D979A" w14:textId="02C2F725" w:rsidR="00CE02BF" w:rsidRDefault="00CE02BF" w:rsidP="00CE02BF">
            <w:pPr>
              <w:rPr>
                <w:rFonts w:ascii="Arial" w:hAnsi="Arial" w:cs="Arial"/>
                <w:sz w:val="20"/>
              </w:rPr>
            </w:pPr>
            <w:r>
              <w:rPr>
                <w:rFonts w:ascii="Arial" w:hAnsi="Arial" w:cs="Arial"/>
                <w:sz w:val="20"/>
                <w:szCs w:val="20"/>
              </w:rPr>
              <w:t>13392</w:t>
            </w:r>
          </w:p>
        </w:tc>
        <w:tc>
          <w:tcPr>
            <w:tcW w:w="900" w:type="dxa"/>
          </w:tcPr>
          <w:p w14:paraId="284DCC88" w14:textId="0C8FE791" w:rsidR="00CE02BF" w:rsidRDefault="00CE02BF" w:rsidP="00CE02BF">
            <w:pPr>
              <w:rPr>
                <w:rFonts w:ascii="Arial" w:hAnsi="Arial" w:cs="Arial"/>
                <w:sz w:val="20"/>
              </w:rPr>
            </w:pPr>
            <w:proofErr w:type="spellStart"/>
            <w:r>
              <w:rPr>
                <w:rFonts w:ascii="Arial" w:hAnsi="Arial" w:cs="Arial"/>
                <w:sz w:val="20"/>
                <w:szCs w:val="20"/>
              </w:rPr>
              <w:t>Liwen</w:t>
            </w:r>
            <w:proofErr w:type="spellEnd"/>
            <w:r>
              <w:rPr>
                <w:rFonts w:ascii="Arial" w:hAnsi="Arial" w:cs="Arial"/>
                <w:sz w:val="20"/>
                <w:szCs w:val="20"/>
              </w:rPr>
              <w:t xml:space="preserve"> Chu</w:t>
            </w:r>
          </w:p>
        </w:tc>
        <w:tc>
          <w:tcPr>
            <w:tcW w:w="720" w:type="dxa"/>
          </w:tcPr>
          <w:p w14:paraId="4BAC523A" w14:textId="07B354BB" w:rsidR="00CE02BF" w:rsidRDefault="00CE02BF" w:rsidP="00CE02BF">
            <w:pPr>
              <w:rPr>
                <w:rFonts w:ascii="Arial" w:hAnsi="Arial" w:cs="Arial"/>
                <w:sz w:val="20"/>
              </w:rPr>
            </w:pPr>
            <w:r>
              <w:rPr>
                <w:rFonts w:ascii="Arial" w:hAnsi="Arial" w:cs="Arial"/>
                <w:sz w:val="20"/>
                <w:szCs w:val="20"/>
              </w:rPr>
              <w:t>35.3.16.2</w:t>
            </w:r>
          </w:p>
        </w:tc>
        <w:tc>
          <w:tcPr>
            <w:tcW w:w="900" w:type="dxa"/>
          </w:tcPr>
          <w:p w14:paraId="2CDB463A" w14:textId="05C6387D" w:rsidR="00CE02BF" w:rsidRDefault="00CE02BF" w:rsidP="00CE02BF">
            <w:pPr>
              <w:rPr>
                <w:rFonts w:ascii="Arial" w:hAnsi="Arial" w:cs="Arial"/>
                <w:sz w:val="20"/>
              </w:rPr>
            </w:pPr>
            <w:r>
              <w:rPr>
                <w:rFonts w:ascii="Arial" w:hAnsi="Arial" w:cs="Arial"/>
                <w:sz w:val="20"/>
                <w:szCs w:val="20"/>
              </w:rPr>
              <w:t>452.28</w:t>
            </w:r>
          </w:p>
        </w:tc>
        <w:tc>
          <w:tcPr>
            <w:tcW w:w="2875" w:type="dxa"/>
          </w:tcPr>
          <w:p w14:paraId="7321D9A9" w14:textId="2071B752" w:rsidR="00CE02BF" w:rsidRDefault="00CE02BF" w:rsidP="00CE02BF">
            <w:pPr>
              <w:rPr>
                <w:rFonts w:ascii="Arial" w:hAnsi="Arial" w:cs="Arial"/>
                <w:sz w:val="20"/>
              </w:rPr>
            </w:pPr>
            <w:proofErr w:type="gramStart"/>
            <w:r>
              <w:rPr>
                <w:rFonts w:ascii="Arial" w:hAnsi="Arial" w:cs="Arial"/>
                <w:sz w:val="20"/>
                <w:szCs w:val="20"/>
              </w:rPr>
              <w:t>a</w:t>
            </w:r>
            <w:proofErr w:type="gramEnd"/>
            <w:r>
              <w:rPr>
                <w:rFonts w:ascii="Arial" w:hAnsi="Arial" w:cs="Arial"/>
                <w:sz w:val="20"/>
                <w:szCs w:val="20"/>
              </w:rPr>
              <w:t xml:space="preserve"> NSTR mobile AP MLD may operate with one link only.</w:t>
            </w:r>
          </w:p>
        </w:tc>
        <w:tc>
          <w:tcPr>
            <w:tcW w:w="1625" w:type="dxa"/>
          </w:tcPr>
          <w:p w14:paraId="74A82A3E" w14:textId="45929701" w:rsidR="00CE02BF" w:rsidRDefault="00CE02BF" w:rsidP="00CE02BF">
            <w:pPr>
              <w:rPr>
                <w:rFonts w:ascii="Arial" w:hAnsi="Arial" w:cs="Arial"/>
                <w:sz w:val="20"/>
              </w:rPr>
            </w:pPr>
            <w:r>
              <w:rPr>
                <w:rFonts w:ascii="Arial" w:hAnsi="Arial" w:cs="Arial"/>
                <w:sz w:val="20"/>
                <w:szCs w:val="20"/>
              </w:rPr>
              <w:t>Fix the issues mentioned in the comment</w:t>
            </w:r>
          </w:p>
        </w:tc>
        <w:tc>
          <w:tcPr>
            <w:tcW w:w="3207" w:type="dxa"/>
          </w:tcPr>
          <w:p w14:paraId="23B7DD4D" w14:textId="77777777" w:rsidR="00CE02BF" w:rsidRDefault="00CE02BF" w:rsidP="00CE02BF">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ejected.</w:t>
            </w:r>
          </w:p>
          <w:p w14:paraId="5FB1A7F1" w14:textId="77777777" w:rsidR="00CE02BF" w:rsidRDefault="00CE02BF" w:rsidP="00CE02BF">
            <w:pPr>
              <w:autoSpaceDE w:val="0"/>
              <w:autoSpaceDN w:val="0"/>
              <w:adjustRightInd w:val="0"/>
              <w:rPr>
                <w:rFonts w:ascii="Calibri" w:eastAsia="宋体" w:hAnsi="Calibri" w:cs="Calibri"/>
                <w:szCs w:val="18"/>
                <w:lang w:val="en-US" w:eastAsia="zh-CN"/>
              </w:rPr>
            </w:pPr>
          </w:p>
          <w:p w14:paraId="7269847B" w14:textId="334FB39B" w:rsidR="00CE02BF" w:rsidRDefault="00CE02BF" w:rsidP="001B5B50">
            <w:pPr>
              <w:autoSpaceDE w:val="0"/>
              <w:autoSpaceDN w:val="0"/>
              <w:adjustRightInd w:val="0"/>
              <w:rPr>
                <w:rFonts w:ascii="Calibri" w:hAnsi="Calibri" w:cs="Calibri"/>
                <w:szCs w:val="18"/>
                <w:lang w:val="en-US" w:eastAsia="zh-CN"/>
              </w:rPr>
            </w:pPr>
            <w:r>
              <w:rPr>
                <w:rFonts w:ascii="Calibri" w:eastAsia="宋体" w:hAnsi="Calibri" w:cs="Calibri"/>
                <w:szCs w:val="18"/>
                <w:lang w:val="en-US" w:eastAsia="zh-CN"/>
              </w:rPr>
              <w:t xml:space="preserve">The sentence identified by the comment doesn’t disallow a NSTR mobile AP MLD </w:t>
            </w:r>
            <w:r w:rsidR="001B5B50">
              <w:rPr>
                <w:rFonts w:ascii="Calibri" w:eastAsia="宋体" w:hAnsi="Calibri" w:cs="Calibri"/>
                <w:szCs w:val="18"/>
                <w:lang w:val="en-US" w:eastAsia="zh-CN"/>
              </w:rPr>
              <w:t xml:space="preserve">to </w:t>
            </w:r>
            <w:r>
              <w:rPr>
                <w:rFonts w:ascii="Calibri" w:eastAsia="宋体" w:hAnsi="Calibri" w:cs="Calibri"/>
                <w:szCs w:val="18"/>
                <w:lang w:val="en-US" w:eastAsia="zh-CN"/>
              </w:rPr>
              <w:t xml:space="preserve">operate with one link. A NSTR mobile AP MLD can set the </w:t>
            </w:r>
            <w:r>
              <w:t>Maximum Number of Simultaneous Links subfield to 1, and then operat</w:t>
            </w:r>
            <w:r w:rsidR="001B5B50">
              <w:t>e</w:t>
            </w:r>
            <w:r>
              <w:t xml:space="preserve"> only with the primary link by disabl</w:t>
            </w:r>
            <w:r w:rsidR="001B5B50">
              <w:t>ing</w:t>
            </w:r>
            <w:r>
              <w:t xml:space="preserve"> the non-primary link.</w:t>
            </w:r>
          </w:p>
        </w:tc>
      </w:tr>
      <w:tr w:rsidR="00CE02BF" w:rsidRPr="008F0D26" w14:paraId="67CDA137" w14:textId="77777777" w:rsidTr="0062772E">
        <w:trPr>
          <w:trHeight w:val="980"/>
        </w:trPr>
        <w:tc>
          <w:tcPr>
            <w:tcW w:w="837" w:type="dxa"/>
          </w:tcPr>
          <w:p w14:paraId="3A47D267" w14:textId="2439E94C" w:rsidR="00CE02BF" w:rsidRDefault="00CE02BF" w:rsidP="00CE02BF">
            <w:pPr>
              <w:rPr>
                <w:rFonts w:ascii="Arial" w:hAnsi="Arial" w:cs="Arial"/>
                <w:sz w:val="20"/>
              </w:rPr>
            </w:pPr>
            <w:r>
              <w:rPr>
                <w:rFonts w:ascii="Arial" w:hAnsi="Arial" w:cs="Arial"/>
                <w:sz w:val="20"/>
                <w:szCs w:val="20"/>
              </w:rPr>
              <w:t>13393</w:t>
            </w:r>
          </w:p>
        </w:tc>
        <w:tc>
          <w:tcPr>
            <w:tcW w:w="900" w:type="dxa"/>
          </w:tcPr>
          <w:p w14:paraId="705F9354" w14:textId="5CB7BE7B" w:rsidR="00CE02BF" w:rsidRDefault="00CE02BF" w:rsidP="00CE02BF">
            <w:pPr>
              <w:rPr>
                <w:rFonts w:ascii="Arial" w:hAnsi="Arial" w:cs="Arial"/>
                <w:sz w:val="20"/>
              </w:rPr>
            </w:pPr>
            <w:proofErr w:type="spellStart"/>
            <w:r>
              <w:rPr>
                <w:rFonts w:ascii="Arial" w:hAnsi="Arial" w:cs="Arial"/>
                <w:sz w:val="20"/>
                <w:szCs w:val="20"/>
              </w:rPr>
              <w:t>Liwen</w:t>
            </w:r>
            <w:proofErr w:type="spellEnd"/>
            <w:r>
              <w:rPr>
                <w:rFonts w:ascii="Arial" w:hAnsi="Arial" w:cs="Arial"/>
                <w:sz w:val="20"/>
                <w:szCs w:val="20"/>
              </w:rPr>
              <w:t xml:space="preserve"> Chu</w:t>
            </w:r>
          </w:p>
        </w:tc>
        <w:tc>
          <w:tcPr>
            <w:tcW w:w="720" w:type="dxa"/>
          </w:tcPr>
          <w:p w14:paraId="1DA3FC86" w14:textId="10136587" w:rsidR="00CE02BF" w:rsidRDefault="00CE02BF" w:rsidP="00CE02BF">
            <w:pPr>
              <w:rPr>
                <w:rFonts w:ascii="Arial" w:hAnsi="Arial" w:cs="Arial"/>
                <w:sz w:val="20"/>
              </w:rPr>
            </w:pPr>
            <w:r>
              <w:rPr>
                <w:rFonts w:ascii="Arial" w:hAnsi="Arial" w:cs="Arial"/>
                <w:sz w:val="20"/>
                <w:szCs w:val="20"/>
              </w:rPr>
              <w:t>35.3.16.2</w:t>
            </w:r>
          </w:p>
        </w:tc>
        <w:tc>
          <w:tcPr>
            <w:tcW w:w="900" w:type="dxa"/>
          </w:tcPr>
          <w:p w14:paraId="371B4FA9" w14:textId="532AB4A6" w:rsidR="00CE02BF" w:rsidRDefault="00CE02BF" w:rsidP="00CE02BF">
            <w:pPr>
              <w:rPr>
                <w:rFonts w:ascii="Arial" w:hAnsi="Arial" w:cs="Arial"/>
                <w:sz w:val="20"/>
              </w:rPr>
            </w:pPr>
            <w:r>
              <w:rPr>
                <w:rFonts w:ascii="Arial" w:hAnsi="Arial" w:cs="Arial"/>
                <w:sz w:val="20"/>
                <w:szCs w:val="20"/>
              </w:rPr>
              <w:t>452.56</w:t>
            </w:r>
          </w:p>
        </w:tc>
        <w:tc>
          <w:tcPr>
            <w:tcW w:w="2875" w:type="dxa"/>
          </w:tcPr>
          <w:p w14:paraId="2DCBDBF7" w14:textId="28611E85" w:rsidR="00CE02BF" w:rsidRDefault="00CE02BF" w:rsidP="00CE02BF">
            <w:pPr>
              <w:rPr>
                <w:rFonts w:ascii="Arial" w:hAnsi="Arial" w:cs="Arial"/>
                <w:sz w:val="20"/>
              </w:rPr>
            </w:pPr>
            <w:proofErr w:type="gramStart"/>
            <w:r>
              <w:rPr>
                <w:rFonts w:ascii="Arial" w:hAnsi="Arial" w:cs="Arial"/>
                <w:sz w:val="20"/>
                <w:szCs w:val="20"/>
              </w:rPr>
              <w:t>a</w:t>
            </w:r>
            <w:proofErr w:type="gramEnd"/>
            <w:r>
              <w:rPr>
                <w:rFonts w:ascii="Arial" w:hAnsi="Arial" w:cs="Arial"/>
                <w:sz w:val="20"/>
                <w:szCs w:val="20"/>
              </w:rPr>
              <w:t xml:space="preserve"> NSTR mobile AP MLD may operate with one link only.</w:t>
            </w:r>
          </w:p>
        </w:tc>
        <w:tc>
          <w:tcPr>
            <w:tcW w:w="1625" w:type="dxa"/>
          </w:tcPr>
          <w:p w14:paraId="00C256D8" w14:textId="30DCA278" w:rsidR="00CE02BF" w:rsidRDefault="00CE02BF" w:rsidP="00CE02BF">
            <w:pPr>
              <w:rPr>
                <w:rFonts w:ascii="Arial" w:hAnsi="Arial" w:cs="Arial"/>
                <w:sz w:val="20"/>
              </w:rPr>
            </w:pPr>
            <w:r>
              <w:rPr>
                <w:rFonts w:ascii="Arial" w:hAnsi="Arial" w:cs="Arial"/>
                <w:sz w:val="20"/>
                <w:szCs w:val="20"/>
              </w:rPr>
              <w:t>Fix the issues mentioned in the comment</w:t>
            </w:r>
          </w:p>
        </w:tc>
        <w:tc>
          <w:tcPr>
            <w:tcW w:w="3207" w:type="dxa"/>
          </w:tcPr>
          <w:p w14:paraId="0B89B4FF" w14:textId="77777777" w:rsidR="001B5B50" w:rsidRDefault="001B5B50" w:rsidP="001B5B50">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ejected.</w:t>
            </w:r>
          </w:p>
          <w:p w14:paraId="3CF14ECA" w14:textId="77777777" w:rsidR="001B5B50" w:rsidRDefault="001B5B50" w:rsidP="001B5B50">
            <w:pPr>
              <w:autoSpaceDE w:val="0"/>
              <w:autoSpaceDN w:val="0"/>
              <w:adjustRightInd w:val="0"/>
              <w:rPr>
                <w:rFonts w:ascii="Calibri" w:eastAsia="宋体" w:hAnsi="Calibri" w:cs="Calibri"/>
                <w:szCs w:val="18"/>
                <w:lang w:val="en-US" w:eastAsia="zh-CN"/>
              </w:rPr>
            </w:pPr>
          </w:p>
          <w:p w14:paraId="3A8A5437" w14:textId="10685F0C" w:rsidR="00CE02BF" w:rsidRDefault="001B5B50" w:rsidP="001B5B50">
            <w:pPr>
              <w:autoSpaceDE w:val="0"/>
              <w:autoSpaceDN w:val="0"/>
              <w:adjustRightInd w:val="0"/>
              <w:rPr>
                <w:rFonts w:ascii="Calibri" w:hAnsi="Calibri" w:cs="Calibri"/>
                <w:szCs w:val="18"/>
                <w:lang w:val="en-US" w:eastAsia="zh-CN"/>
              </w:rPr>
            </w:pPr>
            <w:r>
              <w:rPr>
                <w:rFonts w:ascii="Calibri" w:eastAsia="宋体" w:hAnsi="Calibri" w:cs="Calibri"/>
                <w:szCs w:val="18"/>
                <w:lang w:val="en-US" w:eastAsia="zh-CN"/>
              </w:rPr>
              <w:t xml:space="preserve">The sentence identified by the comment doesn’t disallow a NSTR mobile AP MLD to operate with one link. A NSTR mobile AP MLD can set the </w:t>
            </w:r>
            <w:r>
              <w:t>Maximum Number of Simultaneous Links subfield to 1, and then operate only with the primary link by disabling the non-primary link.</w:t>
            </w:r>
          </w:p>
        </w:tc>
      </w:tr>
      <w:tr w:rsidR="00CE02BF" w:rsidRPr="008F0D26" w14:paraId="0235893B" w14:textId="77777777" w:rsidTr="0062772E">
        <w:trPr>
          <w:trHeight w:val="980"/>
        </w:trPr>
        <w:tc>
          <w:tcPr>
            <w:tcW w:w="837" w:type="dxa"/>
          </w:tcPr>
          <w:p w14:paraId="3A15CF31" w14:textId="47D04922" w:rsidR="00CE02BF" w:rsidRPr="00410442" w:rsidRDefault="00CE02BF" w:rsidP="00CE02BF">
            <w:pPr>
              <w:rPr>
                <w:rFonts w:eastAsia="Times New Roman"/>
                <w:color w:val="000000"/>
                <w:sz w:val="18"/>
                <w:szCs w:val="18"/>
                <w:lang w:val="en-US"/>
              </w:rPr>
            </w:pPr>
            <w:r>
              <w:rPr>
                <w:rFonts w:ascii="Arial" w:hAnsi="Arial" w:cs="Arial"/>
                <w:sz w:val="20"/>
                <w:szCs w:val="20"/>
              </w:rPr>
              <w:t>10364</w:t>
            </w:r>
          </w:p>
        </w:tc>
        <w:tc>
          <w:tcPr>
            <w:tcW w:w="900" w:type="dxa"/>
          </w:tcPr>
          <w:p w14:paraId="71BA5F9E" w14:textId="1C927997" w:rsidR="00CE02BF" w:rsidRPr="00410442" w:rsidRDefault="00CE02BF" w:rsidP="00CE02BF">
            <w:pPr>
              <w:rPr>
                <w:rFonts w:eastAsia="Times New Roman"/>
                <w:color w:val="000000"/>
                <w:sz w:val="18"/>
                <w:szCs w:val="18"/>
                <w:lang w:val="en-US"/>
              </w:rPr>
            </w:pPr>
            <w:r>
              <w:rPr>
                <w:rFonts w:ascii="Arial" w:hAnsi="Arial" w:cs="Arial"/>
                <w:sz w:val="20"/>
                <w:szCs w:val="20"/>
              </w:rPr>
              <w:t>Tomoko Adachi</w:t>
            </w:r>
          </w:p>
        </w:tc>
        <w:tc>
          <w:tcPr>
            <w:tcW w:w="720" w:type="dxa"/>
          </w:tcPr>
          <w:p w14:paraId="15F321EB" w14:textId="3A4F6056" w:rsidR="00CE02BF" w:rsidRPr="00410442" w:rsidRDefault="00CE02BF" w:rsidP="00CE02BF">
            <w:pPr>
              <w:rPr>
                <w:rFonts w:eastAsia="Times New Roman"/>
                <w:color w:val="000000"/>
                <w:sz w:val="18"/>
                <w:szCs w:val="18"/>
                <w:lang w:val="en-US"/>
              </w:rPr>
            </w:pPr>
            <w:r>
              <w:rPr>
                <w:rFonts w:ascii="Arial" w:hAnsi="Arial" w:cs="Arial"/>
                <w:sz w:val="20"/>
                <w:szCs w:val="20"/>
              </w:rPr>
              <w:t>35.3.16.2</w:t>
            </w:r>
          </w:p>
        </w:tc>
        <w:tc>
          <w:tcPr>
            <w:tcW w:w="900" w:type="dxa"/>
          </w:tcPr>
          <w:p w14:paraId="2B68EF0B" w14:textId="122F8BDA" w:rsidR="00CE02BF" w:rsidRPr="00410442" w:rsidRDefault="00CE02BF" w:rsidP="00CE02BF">
            <w:pPr>
              <w:rPr>
                <w:rFonts w:eastAsia="Times New Roman"/>
                <w:color w:val="000000"/>
                <w:sz w:val="18"/>
                <w:szCs w:val="18"/>
                <w:lang w:val="en-US"/>
              </w:rPr>
            </w:pPr>
            <w:r>
              <w:rPr>
                <w:rFonts w:ascii="Arial" w:hAnsi="Arial" w:cs="Arial"/>
                <w:sz w:val="20"/>
                <w:szCs w:val="20"/>
              </w:rPr>
              <w:t>453.11</w:t>
            </w:r>
          </w:p>
        </w:tc>
        <w:tc>
          <w:tcPr>
            <w:tcW w:w="2875" w:type="dxa"/>
          </w:tcPr>
          <w:p w14:paraId="73A73516" w14:textId="4514DE0C" w:rsidR="00CE02BF" w:rsidRPr="00410442" w:rsidRDefault="00CE02BF" w:rsidP="00CE02BF">
            <w:pPr>
              <w:rPr>
                <w:rFonts w:eastAsia="Times New Roman"/>
                <w:color w:val="000000"/>
                <w:sz w:val="18"/>
                <w:szCs w:val="18"/>
                <w:lang w:val="en-US"/>
              </w:rPr>
            </w:pPr>
            <w:r>
              <w:rPr>
                <w:rFonts w:ascii="Arial" w:hAnsi="Arial" w:cs="Arial"/>
                <w:sz w:val="20"/>
                <w:szCs w:val="20"/>
              </w:rPr>
              <w:t xml:space="preserve">The Frequency Separation For STR subfield is set to a non-zero value if a non-AP MLD intends to indicate such info. And the AP MLD might take into account the info to set up BSSs in the future. Only by this description, it looks as though this subfield will not be in use. There should be more examples how to use this </w:t>
            </w:r>
            <w:r>
              <w:rPr>
                <w:rFonts w:ascii="Arial" w:hAnsi="Arial" w:cs="Arial"/>
                <w:sz w:val="20"/>
                <w:szCs w:val="20"/>
              </w:rPr>
              <w:lastRenderedPageBreak/>
              <w:t>subfield, such as use it to suggest TID-to-link mapping, add a new link, etc.</w:t>
            </w:r>
          </w:p>
        </w:tc>
        <w:tc>
          <w:tcPr>
            <w:tcW w:w="1625" w:type="dxa"/>
          </w:tcPr>
          <w:p w14:paraId="70AC80C1" w14:textId="4C974082" w:rsidR="00CE02BF" w:rsidRPr="00410442" w:rsidRDefault="00CE02BF" w:rsidP="00CE02BF">
            <w:pPr>
              <w:rPr>
                <w:rFonts w:eastAsia="Times New Roman"/>
                <w:color w:val="000000"/>
                <w:sz w:val="18"/>
                <w:szCs w:val="18"/>
                <w:lang w:val="en-US"/>
              </w:rPr>
            </w:pPr>
            <w:r>
              <w:rPr>
                <w:rFonts w:ascii="Arial" w:hAnsi="Arial" w:cs="Arial"/>
                <w:sz w:val="20"/>
                <w:szCs w:val="20"/>
              </w:rPr>
              <w:lastRenderedPageBreak/>
              <w:t xml:space="preserve">Change "An AP MLD might take into account the information provided by associated non-AP MLDs in the Frequency Separation For STR subfield in their </w:t>
            </w:r>
            <w:r>
              <w:rPr>
                <w:rFonts w:ascii="Arial" w:hAnsi="Arial" w:cs="Arial"/>
                <w:sz w:val="20"/>
                <w:szCs w:val="20"/>
              </w:rPr>
              <w:lastRenderedPageBreak/>
              <w:t>transmitted Multi-Link elements when ..." to "An AP MLD may take into account the information provided by associated non-AP MLDs in the Frequency Separation For STR subfield in their transmitted Multi-Link elements to operate, control and manage the links."</w:t>
            </w:r>
          </w:p>
        </w:tc>
        <w:tc>
          <w:tcPr>
            <w:tcW w:w="3207" w:type="dxa"/>
          </w:tcPr>
          <w:p w14:paraId="6192A65F" w14:textId="77777777" w:rsidR="00CE02BF" w:rsidRDefault="00CE02BF" w:rsidP="00CE02BF">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lastRenderedPageBreak/>
              <w:t>Revised.</w:t>
            </w:r>
          </w:p>
          <w:p w14:paraId="520580F9" w14:textId="77777777" w:rsidR="00CE02BF" w:rsidRDefault="00CE02BF" w:rsidP="00CE02BF">
            <w:pPr>
              <w:autoSpaceDE w:val="0"/>
              <w:autoSpaceDN w:val="0"/>
              <w:adjustRightInd w:val="0"/>
              <w:rPr>
                <w:rFonts w:ascii="Calibri" w:eastAsia="宋体" w:hAnsi="Calibri" w:cs="Calibri"/>
                <w:szCs w:val="18"/>
                <w:lang w:val="en-US" w:eastAsia="zh-CN"/>
              </w:rPr>
            </w:pPr>
          </w:p>
          <w:p w14:paraId="3831B0F7" w14:textId="78D45DBA" w:rsidR="00CE02BF" w:rsidRDefault="00CE02BF" w:rsidP="00CE02BF">
            <w:pPr>
              <w:autoSpaceDE w:val="0"/>
              <w:autoSpaceDN w:val="0"/>
              <w:adjustRightInd w:val="0"/>
              <w:rPr>
                <w:ins w:id="2" w:author="Liyunbo" w:date="2022-10-10T10:29:00Z"/>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 xml:space="preserve">gree with the commenter in principle. </w:t>
            </w:r>
            <w:r w:rsidR="00456319">
              <w:rPr>
                <w:rFonts w:ascii="Calibri" w:eastAsia="宋体" w:hAnsi="Calibri" w:cs="Calibri"/>
                <w:szCs w:val="18"/>
                <w:lang w:val="en-US" w:eastAsia="zh-CN"/>
              </w:rPr>
              <w:t xml:space="preserve">Considering this is the only place related to the usage of Frequency Separation For STR subfield in the spec, “may” is a </w:t>
            </w:r>
            <w:r w:rsidR="00803172">
              <w:rPr>
                <w:rFonts w:ascii="Calibri" w:eastAsia="宋体" w:hAnsi="Calibri" w:cs="Calibri"/>
                <w:szCs w:val="18"/>
                <w:lang w:val="en-US" w:eastAsia="zh-CN"/>
              </w:rPr>
              <w:t xml:space="preserve">much </w:t>
            </w:r>
            <w:r w:rsidR="00456319">
              <w:rPr>
                <w:rFonts w:ascii="Calibri" w:eastAsia="宋体" w:hAnsi="Calibri" w:cs="Calibri"/>
                <w:szCs w:val="18"/>
                <w:lang w:val="en-US" w:eastAsia="zh-CN"/>
              </w:rPr>
              <w:t xml:space="preserve">better </w:t>
            </w:r>
            <w:r w:rsidR="00803172">
              <w:rPr>
                <w:rFonts w:ascii="Calibri" w:eastAsia="宋体" w:hAnsi="Calibri" w:cs="Calibri"/>
                <w:szCs w:val="18"/>
                <w:lang w:val="en-US" w:eastAsia="zh-CN"/>
              </w:rPr>
              <w:t>expression than “might”.</w:t>
            </w:r>
          </w:p>
          <w:p w14:paraId="0D003650" w14:textId="77777777" w:rsidR="00456319" w:rsidRDefault="00456319" w:rsidP="00CE02BF">
            <w:pPr>
              <w:autoSpaceDE w:val="0"/>
              <w:autoSpaceDN w:val="0"/>
              <w:adjustRightInd w:val="0"/>
              <w:rPr>
                <w:ins w:id="3" w:author="Liyunbo" w:date="2022-10-10T10:29:00Z"/>
                <w:rFonts w:ascii="Calibri" w:eastAsia="宋体" w:hAnsi="Calibri" w:cs="Calibri"/>
                <w:szCs w:val="18"/>
                <w:lang w:val="en-US" w:eastAsia="zh-CN"/>
              </w:rPr>
            </w:pPr>
          </w:p>
          <w:p w14:paraId="5C30447F" w14:textId="403C48DF" w:rsidR="00456319" w:rsidRDefault="00456319" w:rsidP="00CE02BF">
            <w:pPr>
              <w:autoSpaceDE w:val="0"/>
              <w:autoSpaceDN w:val="0"/>
              <w:adjustRightInd w:val="0"/>
              <w:rPr>
                <w:rFonts w:ascii="Calibri" w:eastAsia="宋体" w:hAnsi="Calibri" w:cs="Calibri"/>
                <w:szCs w:val="18"/>
                <w:lang w:val="en-US" w:eastAsia="zh-CN"/>
              </w:rPr>
            </w:pPr>
          </w:p>
          <w:p w14:paraId="655ECBC5" w14:textId="77777777" w:rsidR="00CE02BF" w:rsidRDefault="00CE02BF" w:rsidP="00CE02BF">
            <w:pPr>
              <w:autoSpaceDE w:val="0"/>
              <w:autoSpaceDN w:val="0"/>
              <w:adjustRightInd w:val="0"/>
              <w:rPr>
                <w:rFonts w:ascii="Calibri" w:eastAsia="宋体" w:hAnsi="Calibri" w:cs="Calibri"/>
                <w:szCs w:val="18"/>
                <w:lang w:val="en-US" w:eastAsia="zh-CN"/>
              </w:rPr>
            </w:pPr>
          </w:p>
          <w:p w14:paraId="00BC2ED2" w14:textId="62281090" w:rsidR="00CE02BF" w:rsidRDefault="00CE02BF" w:rsidP="00CE02BF">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w:t>
            </w:r>
            <w:r w:rsidR="007131C4">
              <w:rPr>
                <w:rFonts w:eastAsia="Times New Roman"/>
                <w:color w:val="000000"/>
                <w:sz w:val="20"/>
                <w:szCs w:val="14"/>
                <w:lang w:val="en-US"/>
              </w:rPr>
              <w:t>10364</w:t>
            </w:r>
            <w:r w:rsidR="007131C4" w:rsidRPr="002E6242">
              <w:rPr>
                <w:rFonts w:eastAsia="Times New Roman"/>
                <w:color w:val="000000"/>
                <w:sz w:val="20"/>
                <w:szCs w:val="14"/>
                <w:lang w:val="en-US"/>
              </w:rPr>
              <w:t xml:space="preserve"> </w:t>
            </w:r>
            <w:r w:rsidRPr="002E6242">
              <w:rPr>
                <w:rFonts w:eastAsia="Times New Roman"/>
                <w:color w:val="000000"/>
                <w:sz w:val="20"/>
                <w:szCs w:val="14"/>
                <w:lang w:val="en-US"/>
              </w:rPr>
              <w:t>in 22/</w:t>
            </w:r>
            <w:r>
              <w:rPr>
                <w:rFonts w:eastAsia="Times New Roman"/>
                <w:color w:val="000000"/>
                <w:sz w:val="20"/>
                <w:szCs w:val="14"/>
                <w:lang w:val="en-US"/>
              </w:rPr>
              <w:t xml:space="preserve"> </w:t>
            </w:r>
            <w:r w:rsidR="00995DDD">
              <w:rPr>
                <w:rFonts w:eastAsia="Times New Roman"/>
                <w:color w:val="000000"/>
                <w:sz w:val="20"/>
                <w:szCs w:val="14"/>
                <w:lang w:val="en-US"/>
              </w:rPr>
              <w:t>1417r0</w:t>
            </w:r>
          </w:p>
          <w:p w14:paraId="24D45E62" w14:textId="6B6572F7" w:rsidR="00CE02BF" w:rsidRPr="006C0121" w:rsidRDefault="00CE02BF" w:rsidP="00CE02BF">
            <w:pPr>
              <w:autoSpaceDE w:val="0"/>
              <w:autoSpaceDN w:val="0"/>
              <w:adjustRightInd w:val="0"/>
              <w:rPr>
                <w:rFonts w:ascii="Calibri" w:eastAsia="宋体" w:hAnsi="Calibri" w:cs="Calibri"/>
                <w:szCs w:val="18"/>
                <w:lang w:val="en-US" w:eastAsia="zh-CN"/>
              </w:rPr>
            </w:pPr>
          </w:p>
        </w:tc>
      </w:tr>
      <w:tr w:rsidR="00CE02BF" w:rsidRPr="008F0D26" w14:paraId="4FEE206E" w14:textId="77777777" w:rsidTr="0062772E">
        <w:trPr>
          <w:trHeight w:val="980"/>
        </w:trPr>
        <w:tc>
          <w:tcPr>
            <w:tcW w:w="837" w:type="dxa"/>
          </w:tcPr>
          <w:p w14:paraId="16B423F4" w14:textId="29CE890B" w:rsidR="00CE02BF" w:rsidRDefault="00CE02BF" w:rsidP="00CE02BF">
            <w:pPr>
              <w:rPr>
                <w:rFonts w:ascii="Arial" w:hAnsi="Arial" w:cs="Arial"/>
                <w:sz w:val="20"/>
              </w:rPr>
            </w:pPr>
            <w:r>
              <w:rPr>
                <w:rFonts w:ascii="Arial" w:hAnsi="Arial" w:cs="Arial"/>
                <w:sz w:val="20"/>
                <w:szCs w:val="20"/>
              </w:rPr>
              <w:t>12358</w:t>
            </w:r>
          </w:p>
        </w:tc>
        <w:tc>
          <w:tcPr>
            <w:tcW w:w="900" w:type="dxa"/>
          </w:tcPr>
          <w:p w14:paraId="17D3F473" w14:textId="736C376C" w:rsidR="00CE02BF" w:rsidRDefault="00CE02BF" w:rsidP="00CE02BF">
            <w:pPr>
              <w:rPr>
                <w:rFonts w:ascii="Arial" w:hAnsi="Arial" w:cs="Arial"/>
                <w:sz w:val="20"/>
              </w:rPr>
            </w:pPr>
            <w:proofErr w:type="spellStart"/>
            <w:r>
              <w:rPr>
                <w:rFonts w:ascii="Arial" w:hAnsi="Arial" w:cs="Arial"/>
                <w:sz w:val="20"/>
                <w:szCs w:val="20"/>
              </w:rPr>
              <w:t>Massinissa</w:t>
            </w:r>
            <w:proofErr w:type="spellEnd"/>
            <w:r>
              <w:rPr>
                <w:rFonts w:ascii="Arial" w:hAnsi="Arial" w:cs="Arial"/>
                <w:sz w:val="20"/>
                <w:szCs w:val="20"/>
              </w:rPr>
              <w:t xml:space="preserve"> </w:t>
            </w:r>
            <w:proofErr w:type="spellStart"/>
            <w:r>
              <w:rPr>
                <w:rFonts w:ascii="Arial" w:hAnsi="Arial" w:cs="Arial"/>
                <w:sz w:val="20"/>
                <w:szCs w:val="20"/>
              </w:rPr>
              <w:t>Lalam</w:t>
            </w:r>
            <w:proofErr w:type="spellEnd"/>
          </w:p>
        </w:tc>
        <w:tc>
          <w:tcPr>
            <w:tcW w:w="720" w:type="dxa"/>
          </w:tcPr>
          <w:p w14:paraId="3955AB15" w14:textId="03DDA465" w:rsidR="00CE02BF" w:rsidRDefault="00CE02BF" w:rsidP="00CE02BF">
            <w:pPr>
              <w:rPr>
                <w:rFonts w:ascii="Arial" w:hAnsi="Arial" w:cs="Arial"/>
                <w:sz w:val="20"/>
              </w:rPr>
            </w:pPr>
            <w:r>
              <w:rPr>
                <w:rFonts w:ascii="Arial" w:hAnsi="Arial" w:cs="Arial"/>
                <w:sz w:val="20"/>
                <w:szCs w:val="20"/>
              </w:rPr>
              <w:t>35.3.16.2</w:t>
            </w:r>
          </w:p>
        </w:tc>
        <w:tc>
          <w:tcPr>
            <w:tcW w:w="900" w:type="dxa"/>
          </w:tcPr>
          <w:p w14:paraId="26910D29" w14:textId="68F86D16" w:rsidR="00CE02BF" w:rsidRDefault="00CE02BF" w:rsidP="00CE02BF">
            <w:pPr>
              <w:rPr>
                <w:rFonts w:ascii="Arial" w:hAnsi="Arial" w:cs="Arial"/>
                <w:sz w:val="20"/>
              </w:rPr>
            </w:pPr>
            <w:r>
              <w:rPr>
                <w:rFonts w:ascii="Arial" w:hAnsi="Arial" w:cs="Arial"/>
                <w:sz w:val="20"/>
                <w:szCs w:val="20"/>
              </w:rPr>
              <w:t>453.01</w:t>
            </w:r>
          </w:p>
        </w:tc>
        <w:tc>
          <w:tcPr>
            <w:tcW w:w="2875" w:type="dxa"/>
          </w:tcPr>
          <w:p w14:paraId="25B2B124" w14:textId="1D7DE040" w:rsidR="00CE02BF" w:rsidRDefault="00CE02BF" w:rsidP="00CE02BF">
            <w:pPr>
              <w:rPr>
                <w:rFonts w:ascii="Arial" w:hAnsi="Arial" w:cs="Arial"/>
                <w:sz w:val="20"/>
              </w:rPr>
            </w:pPr>
            <w:r>
              <w:rPr>
                <w:rFonts w:ascii="Arial" w:hAnsi="Arial" w:cs="Arial"/>
                <w:sz w:val="20"/>
                <w:szCs w:val="20"/>
              </w:rPr>
              <w:t>"An MLD shall set to 0 every bit in the NSTR Indication Bitmap subfield of the Basic Multi-Link element that corresponds to a link pair where one of the STAs in the link pair operates in the 2.4 GHz band and the other STA operates in the 5 GHz or 6 GHz band." This implies that a multi-radio non-AP MLD operating on both 2.4 and 5 GHz must set very NSTR bits of the bitmap to 0 which contradicts previous paragraph. Clarification is needed.</w:t>
            </w:r>
          </w:p>
        </w:tc>
        <w:tc>
          <w:tcPr>
            <w:tcW w:w="1625" w:type="dxa"/>
          </w:tcPr>
          <w:p w14:paraId="53428459" w14:textId="0110C960" w:rsidR="00CE02BF" w:rsidRDefault="00CE02BF" w:rsidP="00CE02BF">
            <w:pPr>
              <w:rPr>
                <w:rFonts w:ascii="Arial" w:hAnsi="Arial" w:cs="Arial"/>
                <w:sz w:val="20"/>
              </w:rPr>
            </w:pPr>
            <w:r>
              <w:rPr>
                <w:rFonts w:ascii="Arial" w:hAnsi="Arial" w:cs="Arial"/>
                <w:sz w:val="20"/>
                <w:szCs w:val="20"/>
              </w:rPr>
              <w:t>Clarify to what type of MLD this paragraph applies</w:t>
            </w:r>
          </w:p>
        </w:tc>
        <w:tc>
          <w:tcPr>
            <w:tcW w:w="3207" w:type="dxa"/>
          </w:tcPr>
          <w:p w14:paraId="154AB472" w14:textId="77777777" w:rsidR="00CE02BF" w:rsidRDefault="00DB0656" w:rsidP="00CE02BF">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w:t>
            </w:r>
            <w:r w:rsidR="00CE02BF">
              <w:rPr>
                <w:rFonts w:ascii="Calibri" w:eastAsia="宋体" w:hAnsi="Calibri" w:cs="Calibri"/>
                <w:szCs w:val="18"/>
                <w:lang w:val="en-US" w:eastAsia="zh-CN"/>
              </w:rPr>
              <w:t>evised</w:t>
            </w:r>
          </w:p>
          <w:p w14:paraId="6DF9240C" w14:textId="77777777" w:rsidR="00DB0656" w:rsidRDefault="00DB0656" w:rsidP="00CE02BF">
            <w:pPr>
              <w:autoSpaceDE w:val="0"/>
              <w:autoSpaceDN w:val="0"/>
              <w:adjustRightInd w:val="0"/>
              <w:rPr>
                <w:rFonts w:ascii="Calibri" w:eastAsia="宋体" w:hAnsi="Calibri" w:cs="Calibri"/>
                <w:szCs w:val="18"/>
                <w:lang w:val="en-US" w:eastAsia="zh-CN"/>
              </w:rPr>
            </w:pPr>
          </w:p>
          <w:p w14:paraId="578CDA12" w14:textId="3EB60679" w:rsidR="0090262D" w:rsidRDefault="00DB0656" w:rsidP="0090262D">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 xml:space="preserve">The sentence identified in this comment applies to both AP MLD and non-AP MLD, so </w:t>
            </w:r>
            <w:r w:rsidR="0008550F">
              <w:rPr>
                <w:rFonts w:ascii="Calibri" w:eastAsia="宋体" w:hAnsi="Calibri" w:cs="Calibri"/>
                <w:szCs w:val="18"/>
                <w:lang w:val="en-US" w:eastAsia="zh-CN"/>
              </w:rPr>
              <w:t xml:space="preserve">there is </w:t>
            </w:r>
            <w:r>
              <w:rPr>
                <w:rFonts w:ascii="Calibri" w:eastAsia="宋体" w:hAnsi="Calibri" w:cs="Calibri"/>
                <w:szCs w:val="18"/>
                <w:lang w:val="en-US" w:eastAsia="zh-CN"/>
              </w:rPr>
              <w:t xml:space="preserve">no </w:t>
            </w:r>
            <w:r w:rsidR="0090262D">
              <w:rPr>
                <w:rFonts w:ascii="Calibri" w:eastAsia="宋体" w:hAnsi="Calibri" w:cs="Calibri"/>
                <w:szCs w:val="18"/>
                <w:lang w:val="en-US" w:eastAsia="zh-CN"/>
              </w:rPr>
              <w:t>further clarification about the MLD type</w:t>
            </w:r>
            <w:r w:rsidR="001B5B50">
              <w:rPr>
                <w:rFonts w:ascii="Calibri" w:eastAsia="宋体" w:hAnsi="Calibri" w:cs="Calibri"/>
                <w:szCs w:val="18"/>
                <w:lang w:val="en-US" w:eastAsia="zh-CN"/>
              </w:rPr>
              <w:t xml:space="preserve"> is needed</w:t>
            </w:r>
            <w:r w:rsidR="0090262D">
              <w:rPr>
                <w:rFonts w:ascii="Calibri" w:eastAsia="宋体" w:hAnsi="Calibri" w:cs="Calibri"/>
                <w:szCs w:val="18"/>
                <w:lang w:val="en-US" w:eastAsia="zh-CN"/>
              </w:rPr>
              <w:t xml:space="preserve">. </w:t>
            </w:r>
            <w:r w:rsidR="001B5B50">
              <w:rPr>
                <w:rFonts w:ascii="Calibri" w:eastAsia="宋体" w:hAnsi="Calibri" w:cs="Calibri"/>
                <w:szCs w:val="18"/>
                <w:lang w:val="en-US" w:eastAsia="zh-CN"/>
              </w:rPr>
              <w:t>Nevertheless,</w:t>
            </w:r>
            <w:r w:rsidR="0090262D">
              <w:rPr>
                <w:rFonts w:ascii="Calibri" w:eastAsia="宋体" w:hAnsi="Calibri" w:cs="Calibri"/>
                <w:szCs w:val="18"/>
                <w:lang w:val="en-US" w:eastAsia="zh-CN"/>
              </w:rPr>
              <w:t xml:space="preserve"> the sentence is not accurate, because the NSTR Indication Bitmap subfield is not always present. The words “if present” are added for clarification.</w:t>
            </w:r>
          </w:p>
          <w:p w14:paraId="5196DC20" w14:textId="77777777" w:rsidR="0090262D" w:rsidRDefault="0090262D" w:rsidP="0090262D">
            <w:pPr>
              <w:autoSpaceDE w:val="0"/>
              <w:autoSpaceDN w:val="0"/>
              <w:adjustRightInd w:val="0"/>
              <w:rPr>
                <w:rFonts w:ascii="Calibri" w:eastAsia="宋体" w:hAnsi="Calibri" w:cs="Calibri"/>
                <w:szCs w:val="18"/>
                <w:lang w:val="en-US" w:eastAsia="zh-CN"/>
              </w:rPr>
            </w:pPr>
          </w:p>
          <w:p w14:paraId="23878D92" w14:textId="6751E913" w:rsidR="0090262D" w:rsidRDefault="0090262D" w:rsidP="0090262D">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12358</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p w14:paraId="39DC351B" w14:textId="18EA29F7" w:rsidR="0090262D" w:rsidRPr="0090262D" w:rsidRDefault="0090262D" w:rsidP="0090262D">
            <w:pPr>
              <w:autoSpaceDE w:val="0"/>
              <w:autoSpaceDN w:val="0"/>
              <w:adjustRightInd w:val="0"/>
              <w:rPr>
                <w:rFonts w:ascii="Calibri" w:eastAsia="宋体" w:hAnsi="Calibri" w:cs="Calibri"/>
                <w:szCs w:val="18"/>
                <w:lang w:val="en-US" w:eastAsia="zh-CN"/>
              </w:rPr>
            </w:pPr>
          </w:p>
        </w:tc>
      </w:tr>
      <w:tr w:rsidR="0090262D" w:rsidRPr="008F0D26" w14:paraId="4B421467" w14:textId="77777777" w:rsidTr="0062772E">
        <w:trPr>
          <w:trHeight w:val="980"/>
        </w:trPr>
        <w:tc>
          <w:tcPr>
            <w:tcW w:w="837" w:type="dxa"/>
          </w:tcPr>
          <w:p w14:paraId="369AFB51" w14:textId="3646EF28" w:rsidR="0090262D" w:rsidRDefault="0090262D" w:rsidP="0090262D">
            <w:pPr>
              <w:rPr>
                <w:rFonts w:ascii="Arial" w:hAnsi="Arial" w:cs="Arial"/>
                <w:sz w:val="20"/>
              </w:rPr>
            </w:pPr>
            <w:r>
              <w:rPr>
                <w:rFonts w:ascii="Arial" w:hAnsi="Arial" w:cs="Arial"/>
                <w:sz w:val="20"/>
                <w:szCs w:val="20"/>
              </w:rPr>
              <w:t>12656</w:t>
            </w:r>
          </w:p>
        </w:tc>
        <w:tc>
          <w:tcPr>
            <w:tcW w:w="900" w:type="dxa"/>
          </w:tcPr>
          <w:p w14:paraId="72A8333B" w14:textId="5A519E08" w:rsidR="0090262D" w:rsidRDefault="0090262D" w:rsidP="0090262D">
            <w:pPr>
              <w:rPr>
                <w:rFonts w:ascii="Arial" w:hAnsi="Arial" w:cs="Arial"/>
                <w:sz w:val="20"/>
              </w:rPr>
            </w:pPr>
            <w:r>
              <w:rPr>
                <w:rFonts w:ascii="Arial" w:hAnsi="Arial" w:cs="Arial"/>
                <w:sz w:val="20"/>
                <w:szCs w:val="20"/>
              </w:rPr>
              <w:t>Arik Klein</w:t>
            </w:r>
          </w:p>
        </w:tc>
        <w:tc>
          <w:tcPr>
            <w:tcW w:w="720" w:type="dxa"/>
          </w:tcPr>
          <w:p w14:paraId="39C25259" w14:textId="08288435" w:rsidR="0090262D" w:rsidRDefault="0090262D" w:rsidP="0090262D">
            <w:pPr>
              <w:rPr>
                <w:rFonts w:ascii="Arial" w:hAnsi="Arial" w:cs="Arial"/>
                <w:sz w:val="20"/>
              </w:rPr>
            </w:pPr>
            <w:r>
              <w:rPr>
                <w:rFonts w:ascii="Arial" w:hAnsi="Arial" w:cs="Arial"/>
                <w:sz w:val="20"/>
                <w:szCs w:val="20"/>
              </w:rPr>
              <w:t>35.3.16.2</w:t>
            </w:r>
          </w:p>
        </w:tc>
        <w:tc>
          <w:tcPr>
            <w:tcW w:w="900" w:type="dxa"/>
          </w:tcPr>
          <w:p w14:paraId="6EDDFA2B" w14:textId="15649CEE" w:rsidR="0090262D" w:rsidRDefault="0090262D" w:rsidP="0090262D">
            <w:pPr>
              <w:rPr>
                <w:rFonts w:ascii="Arial" w:hAnsi="Arial" w:cs="Arial"/>
                <w:sz w:val="20"/>
              </w:rPr>
            </w:pPr>
            <w:r>
              <w:rPr>
                <w:rFonts w:ascii="Arial" w:hAnsi="Arial" w:cs="Arial"/>
                <w:sz w:val="20"/>
                <w:szCs w:val="20"/>
              </w:rPr>
              <w:t>453.01</w:t>
            </w:r>
          </w:p>
        </w:tc>
        <w:tc>
          <w:tcPr>
            <w:tcW w:w="2875" w:type="dxa"/>
          </w:tcPr>
          <w:p w14:paraId="54D33BA8" w14:textId="4FE5085D" w:rsidR="0090262D" w:rsidRDefault="0090262D" w:rsidP="0090262D">
            <w:pPr>
              <w:rPr>
                <w:rFonts w:ascii="Arial" w:hAnsi="Arial" w:cs="Arial"/>
                <w:sz w:val="20"/>
              </w:rPr>
            </w:pPr>
            <w:r>
              <w:rPr>
                <w:rFonts w:ascii="Arial" w:hAnsi="Arial" w:cs="Arial"/>
                <w:sz w:val="20"/>
                <w:szCs w:val="20"/>
              </w:rPr>
              <w:t xml:space="preserve">Add a note that in case the MLD includes only a single link pair where </w:t>
            </w:r>
            <w:proofErr w:type="spellStart"/>
            <w:r>
              <w:rPr>
                <w:rFonts w:ascii="Arial" w:hAnsi="Arial" w:cs="Arial"/>
                <w:sz w:val="20"/>
                <w:szCs w:val="20"/>
              </w:rPr>
              <w:t>on</w:t>
            </w:r>
            <w:proofErr w:type="spellEnd"/>
            <w:r>
              <w:rPr>
                <w:rFonts w:ascii="Arial" w:hAnsi="Arial" w:cs="Arial"/>
                <w:sz w:val="20"/>
                <w:szCs w:val="20"/>
              </w:rPr>
              <w:t xml:space="preserve"> of the links operates in the 2.4GHz band and the other link operates in 5GHz or 6GHz band - the NSTR Link Pair Present is set to 0 and NSTR Indication bitmap subfield is not included. This is concluded </w:t>
            </w:r>
            <w:r>
              <w:rPr>
                <w:rFonts w:ascii="Arial" w:hAnsi="Arial" w:cs="Arial"/>
                <w:sz w:val="20"/>
                <w:szCs w:val="20"/>
              </w:rPr>
              <w:lastRenderedPageBreak/>
              <w:t>from the paragraphs in P452L54 and 453L1</w:t>
            </w:r>
          </w:p>
        </w:tc>
        <w:tc>
          <w:tcPr>
            <w:tcW w:w="1625" w:type="dxa"/>
          </w:tcPr>
          <w:p w14:paraId="46A47592" w14:textId="207EB094" w:rsidR="0090262D" w:rsidRDefault="0090262D" w:rsidP="0090262D">
            <w:pPr>
              <w:rPr>
                <w:rFonts w:ascii="Arial" w:hAnsi="Arial" w:cs="Arial"/>
                <w:sz w:val="20"/>
              </w:rPr>
            </w:pPr>
            <w:r>
              <w:rPr>
                <w:rFonts w:ascii="Arial" w:hAnsi="Arial" w:cs="Arial"/>
                <w:sz w:val="20"/>
                <w:szCs w:val="20"/>
              </w:rPr>
              <w:lastRenderedPageBreak/>
              <w:t>As in comment</w:t>
            </w:r>
          </w:p>
        </w:tc>
        <w:tc>
          <w:tcPr>
            <w:tcW w:w="3207" w:type="dxa"/>
          </w:tcPr>
          <w:p w14:paraId="3748DA9C" w14:textId="77777777" w:rsidR="0090262D" w:rsidRDefault="0090262D" w:rsidP="0090262D">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00F75909" w14:textId="77777777" w:rsidR="0090262D" w:rsidRDefault="0090262D" w:rsidP="0090262D">
            <w:pPr>
              <w:autoSpaceDE w:val="0"/>
              <w:autoSpaceDN w:val="0"/>
              <w:adjustRightInd w:val="0"/>
              <w:rPr>
                <w:rFonts w:ascii="Calibri" w:eastAsia="宋体" w:hAnsi="Calibri" w:cs="Calibri"/>
                <w:szCs w:val="18"/>
                <w:lang w:val="en-US" w:eastAsia="zh-CN"/>
              </w:rPr>
            </w:pPr>
          </w:p>
          <w:p w14:paraId="0B66D9D5" w14:textId="55B2870B" w:rsidR="0090262D" w:rsidRDefault="0090262D" w:rsidP="0090262D">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Agree with the commenter.</w:t>
            </w:r>
          </w:p>
          <w:p w14:paraId="03BF834C" w14:textId="77777777" w:rsidR="0090262D" w:rsidRDefault="0090262D" w:rsidP="0090262D">
            <w:pPr>
              <w:autoSpaceDE w:val="0"/>
              <w:autoSpaceDN w:val="0"/>
              <w:adjustRightInd w:val="0"/>
              <w:rPr>
                <w:rFonts w:ascii="Calibri" w:eastAsia="宋体" w:hAnsi="Calibri" w:cs="Calibri"/>
                <w:szCs w:val="18"/>
                <w:lang w:val="en-US" w:eastAsia="zh-CN"/>
              </w:rPr>
            </w:pPr>
          </w:p>
          <w:p w14:paraId="651C9B17" w14:textId="67E830FA" w:rsidR="0090262D" w:rsidRDefault="0090262D" w:rsidP="0090262D">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The NSTR Indication Bitmap subfield is not always present. The words “if present” are added for clarification.</w:t>
            </w:r>
          </w:p>
          <w:p w14:paraId="1576A473" w14:textId="77777777" w:rsidR="0090262D" w:rsidRDefault="0090262D" w:rsidP="0090262D">
            <w:pPr>
              <w:autoSpaceDE w:val="0"/>
              <w:autoSpaceDN w:val="0"/>
              <w:adjustRightInd w:val="0"/>
              <w:rPr>
                <w:rFonts w:ascii="Calibri" w:eastAsia="宋体" w:hAnsi="Calibri" w:cs="Calibri"/>
                <w:szCs w:val="18"/>
                <w:lang w:val="en-US" w:eastAsia="zh-CN"/>
              </w:rPr>
            </w:pPr>
          </w:p>
          <w:p w14:paraId="038F9EE8" w14:textId="389FEC04" w:rsidR="0090262D" w:rsidRDefault="0090262D" w:rsidP="0090262D">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lastRenderedPageBreak/>
              <w:t>TGbe</w:t>
            </w:r>
            <w:proofErr w:type="spellEnd"/>
            <w:r>
              <w:rPr>
                <w:rFonts w:eastAsia="Times New Roman"/>
                <w:color w:val="000000"/>
                <w:sz w:val="20"/>
                <w:szCs w:val="14"/>
                <w:lang w:val="en-US"/>
              </w:rPr>
              <w:t xml:space="preserve"> editor to make changes in this document under CID 12358</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w:t>
            </w:r>
            <w:r w:rsidR="00995DDD">
              <w:rPr>
                <w:rFonts w:eastAsia="Times New Roman"/>
                <w:color w:val="000000"/>
                <w:sz w:val="20"/>
                <w:szCs w:val="14"/>
                <w:lang w:val="en-US"/>
              </w:rPr>
              <w:t>1417r0</w:t>
            </w:r>
          </w:p>
          <w:p w14:paraId="2E3F3E34" w14:textId="0117DC30" w:rsidR="0090262D" w:rsidRPr="0090262D" w:rsidRDefault="0090262D" w:rsidP="0090262D">
            <w:pPr>
              <w:autoSpaceDE w:val="0"/>
              <w:autoSpaceDN w:val="0"/>
              <w:adjustRightInd w:val="0"/>
              <w:rPr>
                <w:rFonts w:ascii="Calibri" w:hAnsi="Calibri" w:cs="Calibri"/>
                <w:szCs w:val="18"/>
                <w:lang w:val="en-US" w:eastAsia="zh-CN"/>
              </w:rPr>
            </w:pPr>
          </w:p>
        </w:tc>
      </w:tr>
      <w:tr w:rsidR="00FF305F" w:rsidRPr="008F0D26" w14:paraId="1E247208" w14:textId="77777777" w:rsidTr="0062772E">
        <w:trPr>
          <w:trHeight w:val="980"/>
        </w:trPr>
        <w:tc>
          <w:tcPr>
            <w:tcW w:w="837" w:type="dxa"/>
          </w:tcPr>
          <w:p w14:paraId="3774AE35" w14:textId="4E54BB1F" w:rsidR="00FF305F" w:rsidRDefault="00FF305F" w:rsidP="00FF305F">
            <w:pPr>
              <w:rPr>
                <w:rFonts w:ascii="Arial" w:hAnsi="Arial" w:cs="Arial"/>
                <w:sz w:val="20"/>
              </w:rPr>
            </w:pPr>
            <w:r>
              <w:rPr>
                <w:rFonts w:ascii="Arial" w:hAnsi="Arial" w:cs="Arial"/>
                <w:sz w:val="20"/>
                <w:szCs w:val="20"/>
              </w:rPr>
              <w:lastRenderedPageBreak/>
              <w:t>10499</w:t>
            </w:r>
          </w:p>
        </w:tc>
        <w:tc>
          <w:tcPr>
            <w:tcW w:w="900" w:type="dxa"/>
          </w:tcPr>
          <w:p w14:paraId="124C0810" w14:textId="239B7BD1" w:rsidR="00FF305F" w:rsidRDefault="00FF305F" w:rsidP="00FF305F">
            <w:pPr>
              <w:rPr>
                <w:rFonts w:ascii="Arial" w:hAnsi="Arial" w:cs="Arial"/>
                <w:sz w:val="20"/>
              </w:rPr>
            </w:pPr>
            <w:proofErr w:type="spellStart"/>
            <w:r>
              <w:rPr>
                <w:rFonts w:ascii="Arial" w:hAnsi="Arial" w:cs="Arial"/>
                <w:sz w:val="20"/>
                <w:szCs w:val="20"/>
              </w:rPr>
              <w:t>Eldad</w:t>
            </w:r>
            <w:proofErr w:type="spellEnd"/>
            <w:r>
              <w:rPr>
                <w:rFonts w:ascii="Arial" w:hAnsi="Arial" w:cs="Arial"/>
                <w:sz w:val="20"/>
                <w:szCs w:val="20"/>
              </w:rPr>
              <w:t xml:space="preserve"> </w:t>
            </w:r>
            <w:proofErr w:type="spellStart"/>
            <w:r>
              <w:rPr>
                <w:rFonts w:ascii="Arial" w:hAnsi="Arial" w:cs="Arial"/>
                <w:sz w:val="20"/>
                <w:szCs w:val="20"/>
              </w:rPr>
              <w:t>Perahia</w:t>
            </w:r>
            <w:proofErr w:type="spellEnd"/>
          </w:p>
        </w:tc>
        <w:tc>
          <w:tcPr>
            <w:tcW w:w="720" w:type="dxa"/>
          </w:tcPr>
          <w:p w14:paraId="09DE1B5E" w14:textId="1EE9B574" w:rsidR="00FF305F" w:rsidRDefault="00FF305F" w:rsidP="00FF305F">
            <w:pPr>
              <w:rPr>
                <w:rFonts w:ascii="Arial" w:hAnsi="Arial" w:cs="Arial"/>
                <w:sz w:val="20"/>
              </w:rPr>
            </w:pPr>
            <w:r>
              <w:rPr>
                <w:rFonts w:ascii="Arial" w:hAnsi="Arial" w:cs="Arial"/>
                <w:sz w:val="20"/>
                <w:szCs w:val="20"/>
              </w:rPr>
              <w:t>35.3.16.2</w:t>
            </w:r>
          </w:p>
        </w:tc>
        <w:tc>
          <w:tcPr>
            <w:tcW w:w="900" w:type="dxa"/>
          </w:tcPr>
          <w:p w14:paraId="28CC988D" w14:textId="06E2E348" w:rsidR="00FF305F" w:rsidRDefault="00FF305F" w:rsidP="00FF305F">
            <w:pPr>
              <w:rPr>
                <w:rFonts w:ascii="Arial" w:hAnsi="Arial" w:cs="Arial"/>
                <w:sz w:val="20"/>
              </w:rPr>
            </w:pPr>
            <w:r>
              <w:rPr>
                <w:rFonts w:ascii="Arial" w:hAnsi="Arial" w:cs="Arial"/>
                <w:sz w:val="20"/>
                <w:szCs w:val="20"/>
              </w:rPr>
              <w:t>453.01</w:t>
            </w:r>
          </w:p>
        </w:tc>
        <w:tc>
          <w:tcPr>
            <w:tcW w:w="2875" w:type="dxa"/>
          </w:tcPr>
          <w:p w14:paraId="4C0523ED" w14:textId="49360737" w:rsidR="00FF305F" w:rsidRDefault="00FF305F" w:rsidP="00FF305F">
            <w:pPr>
              <w:rPr>
                <w:rFonts w:ascii="Arial" w:hAnsi="Arial" w:cs="Arial"/>
                <w:sz w:val="20"/>
              </w:rPr>
            </w:pPr>
            <w:r>
              <w:rPr>
                <w:rFonts w:ascii="Arial" w:hAnsi="Arial" w:cs="Arial"/>
                <w:sz w:val="20"/>
                <w:szCs w:val="20"/>
              </w:rPr>
              <w:t>"An MLD shall set to 0 every bit in the NSTR Indication Bitmap subfield".  What does a single radio device do?</w:t>
            </w:r>
          </w:p>
        </w:tc>
        <w:tc>
          <w:tcPr>
            <w:tcW w:w="1625" w:type="dxa"/>
          </w:tcPr>
          <w:p w14:paraId="7C40189B" w14:textId="38BF9C74" w:rsidR="00FF305F" w:rsidRDefault="00FF305F" w:rsidP="00FF305F">
            <w:pPr>
              <w:rPr>
                <w:rFonts w:ascii="Arial" w:hAnsi="Arial" w:cs="Arial"/>
                <w:sz w:val="20"/>
              </w:rPr>
            </w:pPr>
            <w:r>
              <w:rPr>
                <w:rFonts w:ascii="Arial" w:hAnsi="Arial" w:cs="Arial"/>
                <w:sz w:val="20"/>
                <w:szCs w:val="20"/>
              </w:rPr>
              <w:t>clarify</w:t>
            </w:r>
          </w:p>
        </w:tc>
        <w:tc>
          <w:tcPr>
            <w:tcW w:w="3207" w:type="dxa"/>
          </w:tcPr>
          <w:p w14:paraId="29E1CEF5" w14:textId="0A014BBA" w:rsidR="00FF305F" w:rsidRDefault="00995DDD" w:rsidP="00FF305F">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56CD450D" w14:textId="77777777" w:rsidR="00FF305F" w:rsidRDefault="00FF305F" w:rsidP="00FF305F">
            <w:pPr>
              <w:autoSpaceDE w:val="0"/>
              <w:autoSpaceDN w:val="0"/>
              <w:adjustRightInd w:val="0"/>
              <w:rPr>
                <w:rFonts w:ascii="Calibri" w:eastAsia="宋体" w:hAnsi="Calibri" w:cs="Calibri"/>
                <w:szCs w:val="18"/>
                <w:lang w:val="en-US" w:eastAsia="zh-CN"/>
              </w:rPr>
            </w:pPr>
          </w:p>
          <w:p w14:paraId="1D1B82F3" w14:textId="243AE43C" w:rsidR="00FF305F" w:rsidRDefault="00995DDD" w:rsidP="00995DDD">
            <w:pPr>
              <w:autoSpaceDE w:val="0"/>
              <w:autoSpaceDN w:val="0"/>
              <w:adjustRightInd w:val="0"/>
              <w:rPr>
                <w:sz w:val="20"/>
              </w:rPr>
            </w:pPr>
            <w:r>
              <w:rPr>
                <w:rFonts w:ascii="Calibri" w:eastAsia="宋体" w:hAnsi="Calibri" w:cs="Calibri"/>
                <w:szCs w:val="18"/>
                <w:lang w:val="en-US" w:eastAsia="zh-CN"/>
              </w:rPr>
              <w:t xml:space="preserve">The words “if present” are added. </w:t>
            </w:r>
            <w:r w:rsidR="001B5B50">
              <w:rPr>
                <w:rFonts w:ascii="Calibri" w:eastAsia="宋体" w:hAnsi="Calibri" w:cs="Calibri"/>
                <w:szCs w:val="18"/>
                <w:lang w:val="en-US" w:eastAsia="zh-CN"/>
              </w:rPr>
              <w:t>T</w:t>
            </w:r>
            <w:r>
              <w:rPr>
                <w:rFonts w:ascii="Calibri" w:eastAsia="宋体" w:hAnsi="Calibri" w:cs="Calibri"/>
                <w:szCs w:val="18"/>
                <w:lang w:val="en-US" w:eastAsia="zh-CN"/>
              </w:rPr>
              <w:t xml:space="preserve">he </w:t>
            </w:r>
            <w:r>
              <w:rPr>
                <w:sz w:val="20"/>
              </w:rPr>
              <w:t>NSTR Indication Bitmap subfield will not present</w:t>
            </w:r>
            <w:r w:rsidR="001B5B50">
              <w:rPr>
                <w:sz w:val="20"/>
              </w:rPr>
              <w:t xml:space="preserve"> for single radio device</w:t>
            </w:r>
            <w:r>
              <w:rPr>
                <w:sz w:val="20"/>
              </w:rPr>
              <w:t>.</w:t>
            </w:r>
          </w:p>
          <w:p w14:paraId="437B6803" w14:textId="77777777" w:rsidR="00995DDD" w:rsidRDefault="00995DDD" w:rsidP="00995DDD">
            <w:pPr>
              <w:autoSpaceDE w:val="0"/>
              <w:autoSpaceDN w:val="0"/>
              <w:adjustRightInd w:val="0"/>
              <w:rPr>
                <w:sz w:val="20"/>
              </w:rPr>
            </w:pPr>
          </w:p>
          <w:p w14:paraId="70521CB8" w14:textId="094C1CC0" w:rsidR="00995DDD" w:rsidRDefault="00995DDD" w:rsidP="00995DDD">
            <w:pPr>
              <w:autoSpaceDE w:val="0"/>
              <w:autoSpaceDN w:val="0"/>
              <w:adjustRightInd w:val="0"/>
              <w:rPr>
                <w:rFonts w:ascii="Calibri" w:eastAsia="宋体" w:hAnsi="Calibri" w:cs="Calibri"/>
                <w:szCs w:val="18"/>
                <w:lang w:val="en-US" w:eastAsia="zh-CN"/>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this document under CID 12358</w:t>
            </w:r>
            <w:r w:rsidRPr="002E6242">
              <w:rPr>
                <w:rFonts w:eastAsia="Times New Roman"/>
                <w:color w:val="000000"/>
                <w:sz w:val="20"/>
                <w:szCs w:val="14"/>
                <w:lang w:val="en-US"/>
              </w:rPr>
              <w:t xml:space="preserve"> in 22/</w:t>
            </w:r>
            <w:r>
              <w:rPr>
                <w:rFonts w:eastAsia="Times New Roman"/>
                <w:color w:val="000000"/>
                <w:sz w:val="20"/>
                <w:szCs w:val="14"/>
                <w:lang w:val="en-US"/>
              </w:rPr>
              <w:t xml:space="preserve"> 1417r0</w:t>
            </w:r>
          </w:p>
          <w:p w14:paraId="41FCE686" w14:textId="328087A4" w:rsidR="00995DDD" w:rsidRPr="00995DDD" w:rsidRDefault="00995DDD" w:rsidP="00995DDD">
            <w:pPr>
              <w:autoSpaceDE w:val="0"/>
              <w:autoSpaceDN w:val="0"/>
              <w:adjustRightInd w:val="0"/>
              <w:rPr>
                <w:rFonts w:ascii="Calibri" w:hAnsi="Calibri" w:cs="Calibri"/>
                <w:szCs w:val="18"/>
                <w:lang w:val="en-US" w:eastAsia="zh-CN"/>
              </w:rPr>
            </w:pPr>
          </w:p>
        </w:tc>
      </w:tr>
    </w:tbl>
    <w:p w14:paraId="10D832C1" w14:textId="77777777" w:rsidR="00191CD7" w:rsidRDefault="00191CD7" w:rsidP="002B1A82">
      <w:pPr>
        <w:rPr>
          <w:sz w:val="16"/>
        </w:rPr>
      </w:pPr>
    </w:p>
    <w:p w14:paraId="0BDEF8EE" w14:textId="77777777" w:rsidR="00D648C0" w:rsidRDefault="00D648C0" w:rsidP="002B1A82">
      <w:pPr>
        <w:rPr>
          <w:sz w:val="16"/>
        </w:rPr>
      </w:pPr>
    </w:p>
    <w:p w14:paraId="04008A19" w14:textId="77777777" w:rsidR="00D648C0" w:rsidRDefault="00D648C0" w:rsidP="002B1A82">
      <w:pPr>
        <w:rPr>
          <w:sz w:val="16"/>
        </w:rPr>
      </w:pPr>
    </w:p>
    <w:p w14:paraId="23BE8713" w14:textId="77777777" w:rsidR="00D648C0" w:rsidRDefault="00D648C0" w:rsidP="002B1A82">
      <w:pPr>
        <w:rPr>
          <w:sz w:val="16"/>
        </w:rPr>
      </w:pPr>
    </w:p>
    <w:p w14:paraId="5F509AE6" w14:textId="77777777" w:rsidR="00D648C0" w:rsidRPr="005E75F3" w:rsidRDefault="00D648C0" w:rsidP="002B1A82">
      <w:pPr>
        <w:rPr>
          <w:sz w:val="16"/>
        </w:rPr>
      </w:pPr>
    </w:p>
    <w:p w14:paraId="511FDD72" w14:textId="77777777" w:rsidR="00191CD7" w:rsidRDefault="00191CD7" w:rsidP="002B1A82">
      <w:pPr>
        <w:rPr>
          <w:sz w:val="16"/>
        </w:rPr>
      </w:pPr>
    </w:p>
    <w:p w14:paraId="5CA8FE9E" w14:textId="1266A83F" w:rsidR="00CE3B2B" w:rsidRPr="00CE3B2B" w:rsidRDefault="00CE3B2B" w:rsidP="002B1A82">
      <w:pPr>
        <w:rPr>
          <w:b/>
          <w:sz w:val="20"/>
          <w:lang w:eastAsia="zh-CN"/>
        </w:rPr>
      </w:pPr>
      <w:r w:rsidRPr="00CE3B2B">
        <w:rPr>
          <w:rFonts w:hint="eastAsia"/>
          <w:b/>
          <w:sz w:val="20"/>
          <w:lang w:eastAsia="zh-CN"/>
        </w:rPr>
        <w:t>D</w:t>
      </w:r>
      <w:r w:rsidRPr="00CE3B2B">
        <w:rPr>
          <w:b/>
          <w:sz w:val="20"/>
          <w:lang w:eastAsia="zh-CN"/>
        </w:rPr>
        <w:t>iscussion:</w:t>
      </w:r>
    </w:p>
    <w:p w14:paraId="5A3CE7C3" w14:textId="2DECA9D6" w:rsidR="00CE3B2B" w:rsidRDefault="00CE3B2B" w:rsidP="002B1A82">
      <w:pPr>
        <w:rPr>
          <w:sz w:val="16"/>
          <w:lang w:eastAsia="zh-CN"/>
        </w:rPr>
      </w:pPr>
    </w:p>
    <w:p w14:paraId="6FA728FD" w14:textId="7FA18831" w:rsidR="0035551E" w:rsidDel="00AC604B" w:rsidRDefault="0035551E" w:rsidP="0035551E">
      <w:pPr>
        <w:rPr>
          <w:del w:id="4" w:author="Liyunbo" w:date="2021-03-29T09:44:00Z"/>
          <w:rFonts w:ascii="Arial" w:hAnsi="Arial" w:cs="Arial"/>
          <w:b/>
          <w:bCs/>
          <w:color w:val="000000"/>
          <w:sz w:val="20"/>
          <w:lang w:val="en-US" w:eastAsia="zh-CN"/>
        </w:rPr>
      </w:pPr>
    </w:p>
    <w:p w14:paraId="3A13AC6E" w14:textId="5C8AAA71" w:rsidR="00CE3B2B" w:rsidRDefault="00CE3B2B" w:rsidP="002B1A82">
      <w:pPr>
        <w:rPr>
          <w:sz w:val="16"/>
          <w:lang w:eastAsia="zh-CN"/>
        </w:rPr>
      </w:pPr>
    </w:p>
    <w:p w14:paraId="51C59419" w14:textId="77777777" w:rsidR="00516E1B" w:rsidRPr="00DD6F2E" w:rsidRDefault="00516E1B"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5" w:author="Cariou, Laurent" w:date="2021-02-23T19:42:00Z"/>
          <w:bCs/>
          <w:sz w:val="20"/>
        </w:rPr>
      </w:pPr>
    </w:p>
    <w:p w14:paraId="7434908F" w14:textId="09C40114" w:rsidR="0032005C" w:rsidRDefault="0032005C" w:rsidP="0032005C">
      <w:pPr>
        <w:rPr>
          <w:bCs/>
          <w:sz w:val="20"/>
        </w:rPr>
      </w:pPr>
      <w:r w:rsidRPr="0032005C">
        <w:rPr>
          <w:bCs/>
          <w:sz w:val="20"/>
        </w:rPr>
        <w:t xml:space="preserve">The baseline for this text is </w:t>
      </w:r>
      <w:proofErr w:type="spellStart"/>
      <w:r w:rsidR="00CE3B2B">
        <w:rPr>
          <w:bCs/>
          <w:sz w:val="20"/>
        </w:rPr>
        <w:t>TGbe</w:t>
      </w:r>
      <w:proofErr w:type="spellEnd"/>
      <w:r w:rsidR="00B13D0A">
        <w:rPr>
          <w:bCs/>
          <w:sz w:val="20"/>
        </w:rPr>
        <w:t xml:space="preserve"> D</w:t>
      </w:r>
      <w:r w:rsidR="008E3444">
        <w:rPr>
          <w:bCs/>
          <w:sz w:val="20"/>
        </w:rPr>
        <w:t>2.</w:t>
      </w:r>
      <w:r w:rsidR="0010122D">
        <w:rPr>
          <w:bCs/>
          <w:sz w:val="20"/>
        </w:rPr>
        <w:t>2</w:t>
      </w:r>
      <w:r w:rsidR="00024269">
        <w:rPr>
          <w:bCs/>
          <w:sz w:val="20"/>
        </w:rPr>
        <w:t xml:space="preserve"> </w:t>
      </w:r>
    </w:p>
    <w:p w14:paraId="469E3B0E" w14:textId="77777777" w:rsidR="00D04E5E" w:rsidRPr="0032005C" w:rsidRDefault="00D04E5E" w:rsidP="0032005C">
      <w:pPr>
        <w:rPr>
          <w:bCs/>
          <w:sz w:val="20"/>
        </w:rPr>
      </w:pPr>
    </w:p>
    <w:p w14:paraId="6D9CD28D" w14:textId="200F5FDE" w:rsidR="00C81734" w:rsidRDefault="00C81734" w:rsidP="00C81734">
      <w:pPr>
        <w:rPr>
          <w:b/>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sidR="00A67778">
        <w:rPr>
          <w:rFonts w:ascii="TimesNewRomanPS-BoldItalicMT" w:hAnsi="TimesNewRomanPS-BoldItalicMT" w:cs="TimesNewRomanPS-BoldItalicMT"/>
          <w:b/>
          <w:bCs/>
          <w:i/>
          <w:iCs/>
          <w:sz w:val="20"/>
          <w:highlight w:val="yellow"/>
          <w:lang w:val="en-US"/>
        </w:rPr>
        <w:t>paragraphs in 35.3.16.2</w:t>
      </w:r>
      <w:r>
        <w:rPr>
          <w:rFonts w:ascii="TimesNewRomanPS-BoldItalicMT" w:hAnsi="TimesNewRomanPS-BoldItalicMT" w:cs="TimesNewRomanPS-BoldItalicMT"/>
          <w:b/>
          <w:bCs/>
          <w:i/>
          <w:iCs/>
          <w:sz w:val="20"/>
          <w:highlight w:val="yellow"/>
          <w:lang w:val="en-US"/>
        </w:rPr>
        <w:t>(</w:t>
      </w:r>
      <w:r w:rsidR="00A67778">
        <w:rPr>
          <w:rFonts w:ascii="TimesNewRomanPS-BoldItalicMT" w:hAnsi="TimesNewRomanPS-BoldItalicMT" w:cs="TimesNewRomanPS-BoldItalicMT"/>
          <w:b/>
          <w:bCs/>
          <w:i/>
          <w:iCs/>
          <w:sz w:val="20"/>
          <w:highlight w:val="yellow"/>
          <w:lang w:val="en-US"/>
        </w:rPr>
        <w:t>Multi-link device capability and operation signaling</w:t>
      </w:r>
      <w:r>
        <w:rPr>
          <w:rFonts w:ascii="TimesNewRomanPS-BoldItalicMT" w:hAnsi="TimesNewRomanPS-BoldItalicMT" w:cs="TimesNewRomanPS-BoldItalicMT"/>
          <w:b/>
          <w:bCs/>
          <w:i/>
          <w:iCs/>
          <w:sz w:val="20"/>
          <w:highlight w:val="yellow"/>
          <w:lang w:val="en-US"/>
        </w:rPr>
        <w:t>) as follows</w:t>
      </w:r>
      <w:r>
        <w:rPr>
          <w:rFonts w:ascii="TimesNewRomanPS-BoldItalicMT" w:hAnsi="TimesNewRomanPS-BoldItalicMT" w:cs="TimesNewRomanPS-BoldItalicMT"/>
          <w:b/>
          <w:bCs/>
          <w:i/>
          <w:iCs/>
          <w:sz w:val="20"/>
          <w:lang w:val="en-US"/>
        </w:rPr>
        <w:t>:</w:t>
      </w:r>
    </w:p>
    <w:p w14:paraId="4C3D819A" w14:textId="65B1087A" w:rsidR="00A141E0" w:rsidRPr="00A67778" w:rsidRDefault="00A141E0" w:rsidP="00A141E0">
      <w:pPr>
        <w:rPr>
          <w:b/>
          <w:sz w:val="20"/>
        </w:rPr>
      </w:pPr>
    </w:p>
    <w:p w14:paraId="2D899548" w14:textId="368F4C5B" w:rsidR="008070CE" w:rsidRDefault="008070CE" w:rsidP="00437A0A">
      <w:pPr>
        <w:rPr>
          <w:b/>
          <w:bCs/>
          <w:sz w:val="20"/>
        </w:rPr>
      </w:pPr>
      <w:r>
        <w:rPr>
          <w:b/>
          <w:bCs/>
          <w:sz w:val="20"/>
        </w:rPr>
        <w:t xml:space="preserve">35.3.16.2 Multi-link device capability and operation </w:t>
      </w:r>
      <w:proofErr w:type="spellStart"/>
      <w:r w:rsidR="00A67778">
        <w:rPr>
          <w:b/>
          <w:bCs/>
          <w:sz w:val="20"/>
        </w:rPr>
        <w:t>signal</w:t>
      </w:r>
      <w:r>
        <w:rPr>
          <w:b/>
          <w:bCs/>
          <w:sz w:val="20"/>
        </w:rPr>
        <w:t>ing</w:t>
      </w:r>
      <w:proofErr w:type="spellEnd"/>
    </w:p>
    <w:p w14:paraId="7878DB2D" w14:textId="77777777" w:rsidR="008070CE" w:rsidRDefault="008070CE" w:rsidP="00437A0A">
      <w:pPr>
        <w:rPr>
          <w:b/>
          <w:bCs/>
          <w:sz w:val="20"/>
        </w:rPr>
      </w:pPr>
      <w:bookmarkStart w:id="6" w:name="_GoBack"/>
      <w:bookmarkEnd w:id="6"/>
    </w:p>
    <w:p w14:paraId="4F7D55CB" w14:textId="7D39F5FF" w:rsidR="008070CE" w:rsidRDefault="008070CE" w:rsidP="00437A0A">
      <w:pPr>
        <w:rPr>
          <w:sz w:val="20"/>
        </w:rPr>
      </w:pPr>
      <w:r>
        <w:rPr>
          <w:sz w:val="20"/>
        </w:rPr>
        <w:t xml:space="preserve">An AP affiliated with </w:t>
      </w:r>
      <w:ins w:id="7" w:author="Liyunbo" w:date="2022-08-24T15:51:00Z">
        <w:r w:rsidR="00020F1D">
          <w:rPr>
            <w:sz w:val="20"/>
          </w:rPr>
          <w:t xml:space="preserve">an </w:t>
        </w:r>
      </w:ins>
      <w:ins w:id="8" w:author="Liyunbo" w:date="2022-08-24T15:52:00Z">
        <w:r w:rsidR="00020F1D">
          <w:rPr>
            <w:sz w:val="20"/>
          </w:rPr>
          <w:t xml:space="preserve">(#11442) </w:t>
        </w:r>
      </w:ins>
      <w:r>
        <w:rPr>
          <w:sz w:val="20"/>
        </w:rPr>
        <w:t>AP MLD shall set the MLD Capabilities and Operations Present subfield in the Multi-Link Control field of the Basic Multi-Link element to 1 when carried in Beacon, Probe Response, and (Re)Association Response frames it transmits. Otherwise, it shall set the MLD Capabilities and Operations Present subfield to 0.</w:t>
      </w:r>
    </w:p>
    <w:p w14:paraId="40EEE96D" w14:textId="77777777" w:rsidR="008070CE" w:rsidRDefault="008070CE" w:rsidP="00437A0A">
      <w:pPr>
        <w:rPr>
          <w:sz w:val="20"/>
        </w:rPr>
      </w:pPr>
    </w:p>
    <w:p w14:paraId="287DC78D" w14:textId="335619F0" w:rsidR="008070CE" w:rsidRDefault="008070CE" w:rsidP="00437A0A">
      <w:pPr>
        <w:rPr>
          <w:sz w:val="20"/>
        </w:rPr>
      </w:pPr>
      <w:r>
        <w:rPr>
          <w:sz w:val="20"/>
        </w:rPr>
        <w:lastRenderedPageBreak/>
        <w:t xml:space="preserve">A non-AP STA affiliated with </w:t>
      </w:r>
      <w:ins w:id="9" w:author="Liyunbo" w:date="2022-08-24T15:52:00Z">
        <w:r w:rsidR="00020F1D">
          <w:rPr>
            <w:sz w:val="20"/>
          </w:rPr>
          <w:t xml:space="preserve">a (#11442) </w:t>
        </w:r>
      </w:ins>
      <w:r>
        <w:rPr>
          <w:sz w:val="20"/>
        </w:rPr>
        <w:t>non-AP MLD shall set the MLD Capabilities and Operations Present subfield in the Multi-Link Control field of the Basic Multi-Link element to 1 when carried in a (Re)Association Request frame it transmits. Otherwise, it shall set the MLD Capabilities and Operations Present subfield to 0.</w:t>
      </w:r>
    </w:p>
    <w:p w14:paraId="1EB7E39F" w14:textId="77777777" w:rsidR="008070CE" w:rsidRDefault="008070CE" w:rsidP="00437A0A">
      <w:pPr>
        <w:rPr>
          <w:sz w:val="20"/>
        </w:rPr>
      </w:pPr>
    </w:p>
    <w:p w14:paraId="0FA3FEFD" w14:textId="5CA3D40C" w:rsidR="008070CE" w:rsidRDefault="008070CE" w:rsidP="00437A0A">
      <w:pPr>
        <w:rPr>
          <w:sz w:val="20"/>
        </w:rPr>
      </w:pPr>
      <w:r>
        <w:rPr>
          <w:sz w:val="20"/>
        </w:rPr>
        <w:t>An AP MLD shall set the Maximum Number Of Simultaneous Links subfield in the</w:t>
      </w:r>
      <w:ins w:id="10" w:author="Liyunbo" w:date="2022-10-10T11:13:00Z">
        <w:r w:rsidR="00623280">
          <w:rPr>
            <w:sz w:val="20"/>
          </w:rPr>
          <w:t xml:space="preserve"> </w:t>
        </w:r>
      </w:ins>
      <w:ins w:id="11" w:author="Liyunbo" w:date="2022-10-10T11:14:00Z">
        <w:r w:rsidR="00623280">
          <w:rPr>
            <w:sz w:val="20"/>
          </w:rPr>
          <w:t>Common Info field of the (</w:t>
        </w:r>
      </w:ins>
      <w:ins w:id="12" w:author="Liyunbo" w:date="2022-10-10T11:15:00Z">
        <w:r w:rsidR="00623280">
          <w:rPr>
            <w:sz w:val="20"/>
          </w:rPr>
          <w:t>#</w:t>
        </w:r>
      </w:ins>
      <w:ins w:id="13" w:author="Liyunbo" w:date="2022-10-10T11:14:00Z">
        <w:r w:rsidR="00623280">
          <w:rPr>
            <w:sz w:val="20"/>
          </w:rPr>
          <w:t>12651)</w:t>
        </w:r>
      </w:ins>
      <w:r>
        <w:rPr>
          <w:sz w:val="20"/>
        </w:rPr>
        <w:t xml:space="preserve"> Basic Multi-Link element to the number of affiliated APs minus 1</w:t>
      </w:r>
      <w:del w:id="14" w:author="Liyunbo" w:date="2022-10-10T11:40:00Z">
        <w:r w:rsidDel="007B0AE9">
          <w:rPr>
            <w:sz w:val="20"/>
          </w:rPr>
          <w:delText>, in which the number of affiliated APs in the AP MLD shall be greater than 1</w:delText>
        </w:r>
      </w:del>
      <w:del w:id="15" w:author="Liyunbo" w:date="2022-08-24T15:55:00Z">
        <w:r w:rsidDel="00020F1D">
          <w:rPr>
            <w:sz w:val="20"/>
          </w:rPr>
          <w:delText xml:space="preserve"> when the AP MLD is operating with more than one affiliated A</w:delText>
        </w:r>
        <w:r w:rsidR="00020F1D" w:rsidDel="00020F1D">
          <w:rPr>
            <w:sz w:val="20"/>
          </w:rPr>
          <w:delText>p</w:delText>
        </w:r>
        <w:r w:rsidDel="00020F1D">
          <w:rPr>
            <w:sz w:val="20"/>
          </w:rPr>
          <w:delText>s</w:delText>
        </w:r>
      </w:del>
      <w:ins w:id="16" w:author="Liyunbo" w:date="2022-08-24T15:55:00Z">
        <w:r w:rsidR="00020F1D">
          <w:rPr>
            <w:sz w:val="20"/>
          </w:rPr>
          <w:t xml:space="preserve"> (#</w:t>
        </w:r>
      </w:ins>
      <w:ins w:id="17" w:author="Liyunbo" w:date="2022-08-24T15:56:00Z">
        <w:r w:rsidR="00020F1D">
          <w:rPr>
            <w:sz w:val="20"/>
          </w:rPr>
          <w:t>10498</w:t>
        </w:r>
      </w:ins>
      <w:ins w:id="18" w:author="Liyunbo" w:date="2022-08-24T15:55:00Z">
        <w:r w:rsidR="00020F1D">
          <w:rPr>
            <w:sz w:val="20"/>
          </w:rPr>
          <w:t>)</w:t>
        </w:r>
      </w:ins>
      <w:r>
        <w:rPr>
          <w:sz w:val="20"/>
        </w:rPr>
        <w:t>.</w:t>
      </w:r>
      <w:del w:id="19" w:author="Liyunbo" w:date="2022-08-24T16:13:00Z">
        <w:r w:rsidDel="00846778">
          <w:rPr>
            <w:sz w:val="20"/>
          </w:rPr>
          <w:delText>.</w:delText>
        </w:r>
      </w:del>
    </w:p>
    <w:p w14:paraId="5F8D56AC" w14:textId="77777777" w:rsidR="008070CE" w:rsidRDefault="008070CE" w:rsidP="00437A0A">
      <w:pPr>
        <w:rPr>
          <w:sz w:val="20"/>
        </w:rPr>
      </w:pPr>
    </w:p>
    <w:p w14:paraId="4C42FCD2" w14:textId="233CCF0F" w:rsidR="008070CE" w:rsidRDefault="008070CE" w:rsidP="00437A0A">
      <w:pPr>
        <w:rPr>
          <w:sz w:val="20"/>
        </w:rPr>
      </w:pPr>
      <w:r>
        <w:rPr>
          <w:sz w:val="20"/>
        </w:rPr>
        <w:t xml:space="preserve">If dot11EHTBaseLineFeaturesImplementedOnly is equal to true, an NSTR mobile AP MLD shall set the Maximum Number of Simultaneous Links subfield </w:t>
      </w:r>
      <w:ins w:id="20" w:author="Liyunbo" w:date="2022-10-10T11:22:00Z">
        <w:r w:rsidR="00623280">
          <w:rPr>
            <w:sz w:val="20"/>
          </w:rPr>
          <w:t xml:space="preserve">in the Common Info field (#12652) </w:t>
        </w:r>
      </w:ins>
      <w:r>
        <w:rPr>
          <w:sz w:val="20"/>
        </w:rPr>
        <w:t>of the Basic Multi-Link element carried in transmitted Management frames to 1.</w:t>
      </w:r>
    </w:p>
    <w:p w14:paraId="6557BC8A" w14:textId="77777777" w:rsidR="008070CE" w:rsidRDefault="008070CE" w:rsidP="00437A0A">
      <w:pPr>
        <w:rPr>
          <w:sz w:val="20"/>
        </w:rPr>
      </w:pPr>
    </w:p>
    <w:p w14:paraId="71E8EDBF" w14:textId="214C1356" w:rsidR="008070CE" w:rsidRDefault="008070CE" w:rsidP="00437A0A">
      <w:pPr>
        <w:rPr>
          <w:sz w:val="20"/>
        </w:rPr>
      </w:pPr>
      <w:r>
        <w:rPr>
          <w:sz w:val="20"/>
        </w:rPr>
        <w:t xml:space="preserve">A single radio non-AP MLD shall set the Maximum Number </w:t>
      </w:r>
      <w:proofErr w:type="gramStart"/>
      <w:r>
        <w:rPr>
          <w:sz w:val="20"/>
        </w:rPr>
        <w:t>Of</w:t>
      </w:r>
      <w:proofErr w:type="gramEnd"/>
      <w:r>
        <w:rPr>
          <w:sz w:val="20"/>
        </w:rPr>
        <w:t xml:space="preserve"> Simultaneous Links subfield in the</w:t>
      </w:r>
      <w:ins w:id="21" w:author="Liyunbo" w:date="2022-10-10T11:26:00Z">
        <w:r w:rsidR="00E646AE">
          <w:rPr>
            <w:sz w:val="20"/>
          </w:rPr>
          <w:t xml:space="preserve"> Common Info field of the (#12653)</w:t>
        </w:r>
      </w:ins>
      <w:r>
        <w:rPr>
          <w:sz w:val="20"/>
        </w:rPr>
        <w:t xml:space="preserve"> Basic Multi-Link element carried in transmitted Management frames to 0. </w:t>
      </w:r>
    </w:p>
    <w:p w14:paraId="5C871AEA" w14:textId="77777777" w:rsidR="008070CE" w:rsidRDefault="008070CE" w:rsidP="00437A0A">
      <w:pPr>
        <w:rPr>
          <w:sz w:val="20"/>
        </w:rPr>
      </w:pPr>
    </w:p>
    <w:p w14:paraId="46206CF5" w14:textId="3E17BED8" w:rsidR="008070CE" w:rsidRDefault="008070CE" w:rsidP="00437A0A">
      <w:pPr>
        <w:rPr>
          <w:sz w:val="20"/>
        </w:rPr>
      </w:pPr>
      <w:r>
        <w:rPr>
          <w:sz w:val="20"/>
        </w:rPr>
        <w:t xml:space="preserve">A single radio non-AP MLD with dot11EHTEMLSROptionImplemented equal to true shall set the Maximum Number </w:t>
      </w:r>
      <w:proofErr w:type="gramStart"/>
      <w:r>
        <w:rPr>
          <w:sz w:val="20"/>
        </w:rPr>
        <w:t>Of</w:t>
      </w:r>
      <w:proofErr w:type="gramEnd"/>
      <w:r>
        <w:rPr>
          <w:sz w:val="20"/>
        </w:rPr>
        <w:t xml:space="preserve"> Simultaneous Links subfield in the</w:t>
      </w:r>
      <w:ins w:id="22" w:author="Liyunbo" w:date="2022-10-10T11:27:00Z">
        <w:r w:rsidR="00E646AE">
          <w:rPr>
            <w:sz w:val="20"/>
          </w:rPr>
          <w:t xml:space="preserve"> Common Info field of the (#12654)</w:t>
        </w:r>
      </w:ins>
      <w:r>
        <w:rPr>
          <w:sz w:val="20"/>
        </w:rPr>
        <w:t xml:space="preserve"> Basic Multi-Link element to 0.</w:t>
      </w:r>
    </w:p>
    <w:p w14:paraId="69D396BE" w14:textId="77777777" w:rsidR="008070CE" w:rsidRDefault="008070CE" w:rsidP="00437A0A">
      <w:pPr>
        <w:rPr>
          <w:sz w:val="20"/>
        </w:rPr>
      </w:pPr>
    </w:p>
    <w:p w14:paraId="754AEF6E" w14:textId="450C0EB7" w:rsidR="008070CE" w:rsidRDefault="008070CE" w:rsidP="00437A0A">
      <w:pPr>
        <w:rPr>
          <w:sz w:val="20"/>
        </w:rPr>
      </w:pPr>
      <w:r>
        <w:rPr>
          <w:sz w:val="20"/>
        </w:rPr>
        <w:t>If a multi-radio non-AP MLD requests more than one link during multi-link setup, the multi-radio non-AP MLD shall set the Maximum Number Of Simultaneous Links subfield in the</w:t>
      </w:r>
      <w:ins w:id="23" w:author="Liyunbo" w:date="2022-10-10T11:28:00Z">
        <w:r w:rsidR="00E646AE">
          <w:rPr>
            <w:sz w:val="20"/>
          </w:rPr>
          <w:t xml:space="preserve"> Common Info field of the (#12655)</w:t>
        </w:r>
      </w:ins>
      <w:r>
        <w:rPr>
          <w:sz w:val="20"/>
        </w:rPr>
        <w:t xml:space="preserve"> Basic Multi-Link element carried in transmitted Management frames to a value equal to or larger than 1.</w:t>
      </w:r>
    </w:p>
    <w:p w14:paraId="0FE176F0" w14:textId="77777777" w:rsidR="008070CE" w:rsidRDefault="008070CE" w:rsidP="00437A0A">
      <w:pPr>
        <w:rPr>
          <w:sz w:val="20"/>
        </w:rPr>
      </w:pPr>
    </w:p>
    <w:p w14:paraId="579C8A63" w14:textId="77777777" w:rsidR="008070CE" w:rsidRDefault="008070CE" w:rsidP="00437A0A">
      <w:pPr>
        <w:rPr>
          <w:sz w:val="20"/>
        </w:rPr>
      </w:pPr>
      <w:r>
        <w:rPr>
          <w:sz w:val="20"/>
        </w:rPr>
        <w:t>A multi-radio non-AP MLD shall announce each pair of links formed by links that requested a multi-link setup as STR or NSTR in a transmitted (Re</w:t>
      </w:r>
      <w:proofErr w:type="gramStart"/>
      <w:r>
        <w:rPr>
          <w:sz w:val="20"/>
        </w:rPr>
        <w:t>)Association</w:t>
      </w:r>
      <w:proofErr w:type="gramEnd"/>
      <w:r>
        <w:rPr>
          <w:sz w:val="20"/>
        </w:rPr>
        <w:t xml:space="preserve"> Request frame. </w:t>
      </w:r>
    </w:p>
    <w:p w14:paraId="61CADFD5" w14:textId="77777777" w:rsidR="008070CE" w:rsidRDefault="008070CE" w:rsidP="00437A0A">
      <w:pPr>
        <w:rPr>
          <w:sz w:val="20"/>
        </w:rPr>
      </w:pPr>
    </w:p>
    <w:p w14:paraId="61F5B94B" w14:textId="03D1CC25" w:rsidR="00CE3B2B" w:rsidRDefault="008070CE" w:rsidP="00437A0A">
      <w:pPr>
        <w:rPr>
          <w:rFonts w:ascii="Arial" w:hAnsi="Arial" w:cs="Arial"/>
          <w:b/>
          <w:bCs/>
          <w:color w:val="000000"/>
          <w:sz w:val="20"/>
          <w:lang w:val="en-US"/>
        </w:rPr>
      </w:pPr>
      <w:r>
        <w:rPr>
          <w:sz w:val="20"/>
        </w:rPr>
        <w:t>A</w:t>
      </w:r>
      <w:ins w:id="24" w:author="Liyunbo" w:date="2022-08-24T16:15:00Z">
        <w:r w:rsidR="00846778">
          <w:rPr>
            <w:sz w:val="20"/>
          </w:rPr>
          <w:t>n (#12357)</w:t>
        </w:r>
      </w:ins>
      <w:r>
        <w:rPr>
          <w:sz w:val="20"/>
        </w:rPr>
        <w:t xml:space="preserve"> MLD shall be capable of simultaneously transmitting or receiving frames on affiliated STAs up to a value indicated in the Maximum Number Of Simultaneous Links subfield in the Basic Multi-Link element plus 1, under the rules defined in </w:t>
      </w:r>
      <w:proofErr w:type="spellStart"/>
      <w:r>
        <w:rPr>
          <w:sz w:val="20"/>
        </w:rPr>
        <w:t>subclauses</w:t>
      </w:r>
      <w:proofErr w:type="spellEnd"/>
      <w:r>
        <w:rPr>
          <w:sz w:val="20"/>
        </w:rPr>
        <w:t xml:space="preserve"> below.</w:t>
      </w:r>
    </w:p>
    <w:p w14:paraId="7D41901E" w14:textId="77777777" w:rsidR="00084B69" w:rsidRPr="00084B69" w:rsidRDefault="00084B69" w:rsidP="00437A0A">
      <w:pPr>
        <w:rPr>
          <w:rFonts w:ascii="Arial" w:hAnsi="Arial" w:cs="Arial"/>
          <w:b/>
          <w:bCs/>
          <w:color w:val="000000"/>
          <w:sz w:val="20"/>
        </w:rPr>
      </w:pPr>
    </w:p>
    <w:p w14:paraId="26D4AA03" w14:textId="77777777" w:rsidR="00A23269" w:rsidRDefault="008070CE" w:rsidP="00437A0A">
      <w:pPr>
        <w:rPr>
          <w:sz w:val="20"/>
        </w:rPr>
      </w:pPr>
      <w:r>
        <w:rPr>
          <w:sz w:val="20"/>
        </w:rPr>
        <w:t xml:space="preserve">An MLD shall set the NSTR Link Pair Present subfield value to 1 in a STA Control field that corresponds to link ID </w:t>
      </w:r>
      <w:proofErr w:type="spellStart"/>
      <w:r>
        <w:rPr>
          <w:i/>
          <w:iCs/>
          <w:sz w:val="20"/>
        </w:rPr>
        <w:t>i</w:t>
      </w:r>
      <w:proofErr w:type="spellEnd"/>
      <w:r>
        <w:rPr>
          <w:i/>
          <w:iCs/>
          <w:sz w:val="20"/>
        </w:rPr>
        <w:t xml:space="preserve"> </w:t>
      </w:r>
      <w:r>
        <w:rPr>
          <w:sz w:val="20"/>
        </w:rPr>
        <w:t xml:space="preserve">(where ) only if it is a multi-radio MLD and contains at least one NSTR link pair formed by the link with link ID </w:t>
      </w:r>
      <w:proofErr w:type="spellStart"/>
      <w:r>
        <w:rPr>
          <w:i/>
          <w:iCs/>
          <w:sz w:val="20"/>
        </w:rPr>
        <w:t>i</w:t>
      </w:r>
      <w:proofErr w:type="spellEnd"/>
      <w:r>
        <w:rPr>
          <w:sz w:val="20"/>
        </w:rPr>
        <w:t xml:space="preserve">; otherwise it shall set the subfield value to 0. An NSTR mobile AP MLD shall set the NSTR Link Pair Present subfield value to 1 in the STA Control field that corresponds to link ID </w:t>
      </w:r>
      <w:proofErr w:type="spellStart"/>
      <w:r>
        <w:rPr>
          <w:i/>
          <w:iCs/>
          <w:sz w:val="20"/>
        </w:rPr>
        <w:t>i</w:t>
      </w:r>
      <w:proofErr w:type="spellEnd"/>
      <w:r>
        <w:rPr>
          <w:sz w:val="20"/>
        </w:rPr>
        <w:t>. An AP MLD that is not an NSTR mobile AP MLD shall set the NSTR Link Pair Present subfield value in each STA Control field to 0.</w:t>
      </w:r>
    </w:p>
    <w:p w14:paraId="39B215B3" w14:textId="77777777" w:rsidR="00A23269" w:rsidRDefault="00A23269" w:rsidP="00437A0A">
      <w:pPr>
        <w:rPr>
          <w:sz w:val="20"/>
        </w:rPr>
      </w:pPr>
    </w:p>
    <w:p w14:paraId="7FF73BCE" w14:textId="245524B9" w:rsidR="00A23269" w:rsidRDefault="008070CE" w:rsidP="00437A0A">
      <w:pPr>
        <w:rPr>
          <w:sz w:val="20"/>
        </w:rPr>
      </w:pPr>
      <w:r>
        <w:rPr>
          <w:sz w:val="20"/>
        </w:rPr>
        <w:t xml:space="preserve">An MLD shall set to 0 every bit in the NSTR Indication Bitmap </w:t>
      </w:r>
      <w:proofErr w:type="gramStart"/>
      <w:r>
        <w:rPr>
          <w:sz w:val="20"/>
        </w:rPr>
        <w:t xml:space="preserve">subfield </w:t>
      </w:r>
      <w:ins w:id="25" w:author="Liyunbo" w:date="2022-10-10T10:49:00Z">
        <w:r w:rsidR="0090262D">
          <w:rPr>
            <w:sz w:val="20"/>
          </w:rPr>
          <w:t>,</w:t>
        </w:r>
        <w:proofErr w:type="gramEnd"/>
        <w:r w:rsidR="0090262D">
          <w:rPr>
            <w:sz w:val="20"/>
          </w:rPr>
          <w:t xml:space="preserve"> if present,(#12358) </w:t>
        </w:r>
      </w:ins>
      <w:r>
        <w:rPr>
          <w:sz w:val="20"/>
        </w:rPr>
        <w:t>of the Basic Multi-Link element that corresponds to a link pair where one of the STAs in the link pair operates in the 2.4 GHz band and the other STA operates in the 5 GHz or 6 GHz band.</w:t>
      </w:r>
    </w:p>
    <w:p w14:paraId="01D5E69C" w14:textId="77777777" w:rsidR="00A23269" w:rsidRDefault="00A23269" w:rsidP="00437A0A">
      <w:pPr>
        <w:rPr>
          <w:sz w:val="20"/>
        </w:rPr>
      </w:pPr>
    </w:p>
    <w:p w14:paraId="05FC8FF2" w14:textId="3C7C85D6" w:rsidR="00A23269" w:rsidRDefault="008070CE" w:rsidP="00437A0A">
      <w:pPr>
        <w:rPr>
          <w:sz w:val="20"/>
        </w:rPr>
      </w:pPr>
      <w:r>
        <w:rPr>
          <w:sz w:val="20"/>
        </w:rPr>
        <w:t xml:space="preserve">A non-AP MLD may set the Frequency Separation For STR subfield </w:t>
      </w:r>
      <w:ins w:id="26" w:author="Liyunbo" w:date="2022-10-10T11:30:00Z">
        <w:r w:rsidR="00E646AE">
          <w:rPr>
            <w:sz w:val="20"/>
          </w:rPr>
          <w:t xml:space="preserve">in the Common Info field of the Basic Multi-Link </w:t>
        </w:r>
      </w:ins>
      <w:ins w:id="27" w:author="Liyunbo" w:date="2022-10-10T11:31:00Z">
        <w:r w:rsidR="00E646AE">
          <w:rPr>
            <w:sz w:val="20"/>
          </w:rPr>
          <w:t xml:space="preserve">element (#12657) </w:t>
        </w:r>
      </w:ins>
      <w:r>
        <w:rPr>
          <w:sz w:val="20"/>
        </w:rPr>
        <w:t>to a nonzero value if it intends to indicate the minimum frequency separation that is recommended between two links for the non-AP MLD for STR operation; otherwise the non-AP MLD shall set the Frequency Separation For STR subfield to 0.</w:t>
      </w:r>
    </w:p>
    <w:p w14:paraId="18697E46" w14:textId="77777777" w:rsidR="00A23269" w:rsidRDefault="00A23269" w:rsidP="00437A0A">
      <w:pPr>
        <w:rPr>
          <w:sz w:val="20"/>
        </w:rPr>
      </w:pPr>
    </w:p>
    <w:p w14:paraId="221E115B" w14:textId="261E3C62" w:rsidR="00A23269" w:rsidRDefault="008070CE" w:rsidP="00437A0A">
      <w:pPr>
        <w:rPr>
          <w:sz w:val="20"/>
        </w:rPr>
      </w:pPr>
      <w:r>
        <w:rPr>
          <w:sz w:val="20"/>
        </w:rPr>
        <w:t xml:space="preserve">An AP MLD </w:t>
      </w:r>
      <w:del w:id="28" w:author="Liyunbo" w:date="2022-10-10T10:28:00Z">
        <w:r w:rsidDel="007131C4">
          <w:rPr>
            <w:sz w:val="20"/>
          </w:rPr>
          <w:delText xml:space="preserve">might </w:delText>
        </w:r>
      </w:del>
      <w:ins w:id="29" w:author="Liyunbo" w:date="2022-10-10T10:28:00Z">
        <w:r w:rsidR="007131C4">
          <w:rPr>
            <w:sz w:val="20"/>
          </w:rPr>
          <w:t xml:space="preserve">may (#10364) </w:t>
        </w:r>
      </w:ins>
      <w:r>
        <w:rPr>
          <w:sz w:val="20"/>
        </w:rPr>
        <w:t xml:space="preserve">take into account the information provided by associated non-AP MLDs in the Frequency Separation For STR subfield in their transmitted Multi-Link elements when the AP MLD intends to set up BSSs in the future referring to the information provided by those non-AP MLDs or switch the BSS operating channel of one or more of the setup links with those non-AP MLDs. How the AP MLD uses the information provided by the Frequency Separation </w:t>
      </w:r>
      <w:proofErr w:type="gramStart"/>
      <w:r>
        <w:rPr>
          <w:sz w:val="20"/>
        </w:rPr>
        <w:t>For</w:t>
      </w:r>
      <w:proofErr w:type="gramEnd"/>
      <w:r>
        <w:rPr>
          <w:sz w:val="20"/>
        </w:rPr>
        <w:t xml:space="preserve"> STR subfield is out of scope of the standard.</w:t>
      </w:r>
    </w:p>
    <w:p w14:paraId="0CD4B470" w14:textId="77777777" w:rsidR="00A23269" w:rsidRDefault="00A23269" w:rsidP="00437A0A">
      <w:pPr>
        <w:rPr>
          <w:sz w:val="20"/>
        </w:rPr>
      </w:pPr>
    </w:p>
    <w:p w14:paraId="571AE5DB" w14:textId="77777777" w:rsidR="00A23269" w:rsidRDefault="008070CE" w:rsidP="00437A0A">
      <w:pPr>
        <w:rPr>
          <w:sz w:val="18"/>
          <w:szCs w:val="18"/>
        </w:rPr>
      </w:pPr>
      <w:r>
        <w:rPr>
          <w:sz w:val="18"/>
          <w:szCs w:val="18"/>
        </w:rPr>
        <w:t>NOTE 1—</w:t>
      </w:r>
      <w:proofErr w:type="gramStart"/>
      <w:r>
        <w:rPr>
          <w:sz w:val="18"/>
          <w:szCs w:val="18"/>
        </w:rPr>
        <w:t>The</w:t>
      </w:r>
      <w:proofErr w:type="gramEnd"/>
      <w:r>
        <w:rPr>
          <w:sz w:val="18"/>
          <w:szCs w:val="18"/>
        </w:rPr>
        <w:t xml:space="preserve"> non-AP MLD ensures that the minimum frequency separation indicated in the Frequency Separation For STR subfield starts from the frequency edge of the maximum supported bandwidth indicated by the Supported Channel Width Set subfield in the HE Capabilities element and the Support For 320 MHz in 6 GHz subfield in the EHT Capabilities element of each link.</w:t>
      </w:r>
    </w:p>
    <w:p w14:paraId="5FAAFF8A" w14:textId="77777777" w:rsidR="00A23269" w:rsidRDefault="00A23269" w:rsidP="00437A0A">
      <w:pPr>
        <w:rPr>
          <w:sz w:val="18"/>
          <w:szCs w:val="18"/>
        </w:rPr>
      </w:pPr>
    </w:p>
    <w:p w14:paraId="3E1A3BD5" w14:textId="77777777" w:rsidR="00A23269" w:rsidRDefault="008070CE" w:rsidP="00437A0A">
      <w:pPr>
        <w:rPr>
          <w:sz w:val="20"/>
        </w:rPr>
      </w:pPr>
      <w:r>
        <w:rPr>
          <w:sz w:val="20"/>
        </w:rPr>
        <w:t xml:space="preserve">The ability of a non-AP MLD to perform STR operation on a pair of setup links may change after multi-link setup. The non-AP MLD may use a Management frame on any enabled link to inform the AP MLD about the ability change to perform STR operation. </w:t>
      </w:r>
    </w:p>
    <w:p w14:paraId="42C430C7" w14:textId="77777777" w:rsidR="00A23269" w:rsidRDefault="00A23269" w:rsidP="00437A0A">
      <w:pPr>
        <w:rPr>
          <w:sz w:val="20"/>
        </w:rPr>
      </w:pPr>
    </w:p>
    <w:p w14:paraId="51246B9F" w14:textId="0F762709" w:rsidR="00084B69" w:rsidRDefault="008070CE" w:rsidP="00437A0A">
      <w:pPr>
        <w:rPr>
          <w:rFonts w:ascii="Arial" w:hAnsi="Arial" w:cs="Arial"/>
          <w:b/>
          <w:bCs/>
          <w:color w:val="000000"/>
          <w:sz w:val="20"/>
          <w:lang w:val="en-US"/>
        </w:rPr>
      </w:pPr>
      <w:r>
        <w:rPr>
          <w:sz w:val="18"/>
          <w:szCs w:val="18"/>
        </w:rPr>
        <w:t>NOTE 2—</w:t>
      </w:r>
      <w:proofErr w:type="gramStart"/>
      <w:r>
        <w:rPr>
          <w:sz w:val="18"/>
          <w:szCs w:val="18"/>
        </w:rPr>
        <w:t>The</w:t>
      </w:r>
      <w:proofErr w:type="gramEnd"/>
      <w:r>
        <w:rPr>
          <w:sz w:val="18"/>
          <w:szCs w:val="18"/>
        </w:rPr>
        <w:t xml:space="preserve"> ability might change due to an AP switching BSS operating channels of one or more of the setup links with the non-AP MLD.</w:t>
      </w:r>
    </w:p>
    <w:p w14:paraId="2ECB5137" w14:textId="77777777" w:rsidR="00191CD7" w:rsidRPr="00AC604B" w:rsidRDefault="00191CD7"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hint="eastAsia"/>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9"/>
      <w:footerReference w:type="default" r:id="rId10"/>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613C8" w14:textId="77777777" w:rsidR="00000F7C" w:rsidRDefault="00000F7C">
      <w:r>
        <w:separator/>
      </w:r>
    </w:p>
  </w:endnote>
  <w:endnote w:type="continuationSeparator" w:id="0">
    <w:p w14:paraId="4D42767F" w14:textId="77777777" w:rsidR="00000F7C" w:rsidRDefault="0000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imesNewRoman">
    <w:altName w:val="Yu Gothic"/>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623280" w:rsidRPr="00DF3474" w:rsidRDefault="00623280">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1B5B50">
      <w:rPr>
        <w:noProof/>
        <w:lang w:val="fr-FR"/>
      </w:rPr>
      <w:t>10</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623280" w:rsidRPr="00DF3474" w:rsidRDefault="00623280">
    <w:pPr>
      <w:rPr>
        <w:lang w:val="fr-FR"/>
      </w:rPr>
    </w:pPr>
  </w:p>
  <w:p w14:paraId="0DD4053E" w14:textId="77777777" w:rsidR="00623280" w:rsidRDefault="00623280"/>
  <w:p w14:paraId="561B2215" w14:textId="77777777" w:rsidR="00623280" w:rsidRDefault="00623280"/>
  <w:p w14:paraId="209D6FB8" w14:textId="77777777" w:rsidR="00623280" w:rsidRDefault="00623280"/>
  <w:p w14:paraId="73251C5E" w14:textId="77777777" w:rsidR="00623280" w:rsidRDefault="006232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E48AB" w14:textId="77777777" w:rsidR="00000F7C" w:rsidRDefault="00000F7C">
      <w:r>
        <w:separator/>
      </w:r>
    </w:p>
  </w:footnote>
  <w:footnote w:type="continuationSeparator" w:id="0">
    <w:p w14:paraId="33392D13" w14:textId="77777777" w:rsidR="00000F7C" w:rsidRDefault="00000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7C06A5F1" w:rsidR="00623280" w:rsidRDefault="00623280">
    <w:pPr>
      <w:pStyle w:val="a5"/>
      <w:tabs>
        <w:tab w:val="clear" w:pos="6480"/>
        <w:tab w:val="center" w:pos="4680"/>
        <w:tab w:val="right" w:pos="9360"/>
      </w:tabs>
    </w:pPr>
    <w:r>
      <w:fldChar w:fldCharType="begin"/>
    </w:r>
    <w:r>
      <w:instrText xml:space="preserve"> DATE  \@ "MMMM yyyy"  \* MERGEFORMAT </w:instrText>
    </w:r>
    <w:r>
      <w:fldChar w:fldCharType="separate"/>
    </w:r>
    <w:r w:rsidR="0008550F">
      <w:rPr>
        <w:noProof/>
      </w:rPr>
      <w:t>October 2022</w:t>
    </w:r>
    <w:r>
      <w:fldChar w:fldCharType="end"/>
    </w:r>
    <w:r>
      <w:tab/>
    </w:r>
    <w:r>
      <w:tab/>
    </w:r>
    <w:r w:rsidR="00000F7C">
      <w:fldChar w:fldCharType="begin"/>
    </w:r>
    <w:r w:rsidR="00000F7C">
      <w:instrText xml:space="preserve"> TITLE  \* MERGEFORMAT </w:instrText>
    </w:r>
    <w:r w:rsidR="00000F7C">
      <w:fldChar w:fldCharType="separate"/>
    </w:r>
    <w:r>
      <w:t>doc.: IEEE 802.11-22/1417r</w:t>
    </w:r>
    <w:r w:rsidR="00000F7C">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1B17E3"/>
    <w:multiLevelType w:val="hybridMultilevel"/>
    <w:tmpl w:val="47505166"/>
    <w:lvl w:ilvl="0" w:tplc="9D3E02F6">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D303C8B"/>
    <w:multiLevelType w:val="multilevel"/>
    <w:tmpl w:val="9B80E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0B07ED9"/>
    <w:multiLevelType w:val="hybridMultilevel"/>
    <w:tmpl w:val="335EF190"/>
    <w:lvl w:ilvl="0" w:tplc="9D3E02F6">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68CD5AF2"/>
    <w:multiLevelType w:val="hybridMultilevel"/>
    <w:tmpl w:val="C26A1740"/>
    <w:lvl w:ilvl="0" w:tplc="F8F44F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94D7CBB"/>
    <w:multiLevelType w:val="hybridMultilevel"/>
    <w:tmpl w:val="EACC2702"/>
    <w:lvl w:ilvl="0" w:tplc="BD68D5BA">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6C1A5EA4"/>
    <w:multiLevelType w:val="hybridMultilevel"/>
    <w:tmpl w:val="C26A1740"/>
    <w:lvl w:ilvl="0" w:tplc="F8F44F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4"/>
  </w:num>
  <w:num w:numId="4">
    <w:abstractNumId w:val="3"/>
  </w:num>
  <w:num w:numId="5">
    <w:abstractNumId w:val="6"/>
  </w:num>
  <w:num w:numId="6">
    <w:abstractNumId w:val="2"/>
  </w:num>
  <w:num w:numId="7">
    <w:abstractNumId w:val="7"/>
  </w:num>
  <w:num w:numId="8">
    <w:abstractNumId w:val="5"/>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0F7C"/>
    <w:rsid w:val="00002781"/>
    <w:rsid w:val="00002A96"/>
    <w:rsid w:val="00002B6A"/>
    <w:rsid w:val="00003D2D"/>
    <w:rsid w:val="00004683"/>
    <w:rsid w:val="000053CF"/>
    <w:rsid w:val="00005903"/>
    <w:rsid w:val="00007917"/>
    <w:rsid w:val="00007C9B"/>
    <w:rsid w:val="00013A38"/>
    <w:rsid w:val="00013F2D"/>
    <w:rsid w:val="00014356"/>
    <w:rsid w:val="0001580F"/>
    <w:rsid w:val="00015B75"/>
    <w:rsid w:val="00015EE0"/>
    <w:rsid w:val="00016100"/>
    <w:rsid w:val="00017168"/>
    <w:rsid w:val="00020F1D"/>
    <w:rsid w:val="00021324"/>
    <w:rsid w:val="00021C10"/>
    <w:rsid w:val="0002245F"/>
    <w:rsid w:val="000225F0"/>
    <w:rsid w:val="000229C4"/>
    <w:rsid w:val="000230B7"/>
    <w:rsid w:val="000233A6"/>
    <w:rsid w:val="00024269"/>
    <w:rsid w:val="00025D3B"/>
    <w:rsid w:val="00025F24"/>
    <w:rsid w:val="0002651F"/>
    <w:rsid w:val="00026850"/>
    <w:rsid w:val="00026ACD"/>
    <w:rsid w:val="0002714F"/>
    <w:rsid w:val="0002756A"/>
    <w:rsid w:val="0002773F"/>
    <w:rsid w:val="000308AB"/>
    <w:rsid w:val="0003491A"/>
    <w:rsid w:val="00035667"/>
    <w:rsid w:val="00035D4D"/>
    <w:rsid w:val="000361E3"/>
    <w:rsid w:val="000371D3"/>
    <w:rsid w:val="000374C2"/>
    <w:rsid w:val="00037685"/>
    <w:rsid w:val="0003771E"/>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0E55"/>
    <w:rsid w:val="00061BF1"/>
    <w:rsid w:val="00061C3D"/>
    <w:rsid w:val="0006290F"/>
    <w:rsid w:val="000641EB"/>
    <w:rsid w:val="00065B02"/>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470E"/>
    <w:rsid w:val="00084B69"/>
    <w:rsid w:val="0008550F"/>
    <w:rsid w:val="000862E6"/>
    <w:rsid w:val="00086987"/>
    <w:rsid w:val="00086BBE"/>
    <w:rsid w:val="00090EC6"/>
    <w:rsid w:val="000921AE"/>
    <w:rsid w:val="00093ED9"/>
    <w:rsid w:val="000946B8"/>
    <w:rsid w:val="00094C78"/>
    <w:rsid w:val="000969A1"/>
    <w:rsid w:val="00096BDE"/>
    <w:rsid w:val="0009748E"/>
    <w:rsid w:val="0009756B"/>
    <w:rsid w:val="000979D0"/>
    <w:rsid w:val="000A1955"/>
    <w:rsid w:val="000A1B13"/>
    <w:rsid w:val="000A2445"/>
    <w:rsid w:val="000A2B3F"/>
    <w:rsid w:val="000A4F79"/>
    <w:rsid w:val="000A6647"/>
    <w:rsid w:val="000A6B90"/>
    <w:rsid w:val="000A6C58"/>
    <w:rsid w:val="000B15EC"/>
    <w:rsid w:val="000B2409"/>
    <w:rsid w:val="000B461F"/>
    <w:rsid w:val="000B5B91"/>
    <w:rsid w:val="000B7723"/>
    <w:rsid w:val="000B784B"/>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3C83"/>
    <w:rsid w:val="000E4DD1"/>
    <w:rsid w:val="000E6714"/>
    <w:rsid w:val="000F09C1"/>
    <w:rsid w:val="000F6CED"/>
    <w:rsid w:val="000F7821"/>
    <w:rsid w:val="000F7838"/>
    <w:rsid w:val="000F7EC8"/>
    <w:rsid w:val="0010122D"/>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7"/>
    <w:rsid w:val="00117CC9"/>
    <w:rsid w:val="00121B31"/>
    <w:rsid w:val="00122B8E"/>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2B2C"/>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5858"/>
    <w:rsid w:val="001768CB"/>
    <w:rsid w:val="00177068"/>
    <w:rsid w:val="00180D46"/>
    <w:rsid w:val="0018164D"/>
    <w:rsid w:val="00181A74"/>
    <w:rsid w:val="001838C6"/>
    <w:rsid w:val="00184827"/>
    <w:rsid w:val="00185986"/>
    <w:rsid w:val="00190686"/>
    <w:rsid w:val="001911EC"/>
    <w:rsid w:val="00191CD7"/>
    <w:rsid w:val="00192A58"/>
    <w:rsid w:val="00192A5B"/>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EA7"/>
    <w:rsid w:val="001B4FC3"/>
    <w:rsid w:val="001B5B50"/>
    <w:rsid w:val="001B6471"/>
    <w:rsid w:val="001B68EE"/>
    <w:rsid w:val="001B6E71"/>
    <w:rsid w:val="001B76FE"/>
    <w:rsid w:val="001C1ADC"/>
    <w:rsid w:val="001C34F7"/>
    <w:rsid w:val="001C44AC"/>
    <w:rsid w:val="001C46A2"/>
    <w:rsid w:val="001C5AFD"/>
    <w:rsid w:val="001C6548"/>
    <w:rsid w:val="001C685B"/>
    <w:rsid w:val="001C7EAD"/>
    <w:rsid w:val="001D11EB"/>
    <w:rsid w:val="001D39F8"/>
    <w:rsid w:val="001D3C40"/>
    <w:rsid w:val="001D4203"/>
    <w:rsid w:val="001D4D95"/>
    <w:rsid w:val="001D58D1"/>
    <w:rsid w:val="001D6097"/>
    <w:rsid w:val="001D723B"/>
    <w:rsid w:val="001D7289"/>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3574"/>
    <w:rsid w:val="001F4C16"/>
    <w:rsid w:val="001F546A"/>
    <w:rsid w:val="001F5B4B"/>
    <w:rsid w:val="001F711E"/>
    <w:rsid w:val="001F75A8"/>
    <w:rsid w:val="00202106"/>
    <w:rsid w:val="0020342C"/>
    <w:rsid w:val="00203660"/>
    <w:rsid w:val="00203759"/>
    <w:rsid w:val="00203D80"/>
    <w:rsid w:val="00204953"/>
    <w:rsid w:val="0020516C"/>
    <w:rsid w:val="002056CB"/>
    <w:rsid w:val="00205C55"/>
    <w:rsid w:val="0020642D"/>
    <w:rsid w:val="002071F4"/>
    <w:rsid w:val="00210200"/>
    <w:rsid w:val="0021035F"/>
    <w:rsid w:val="00210E83"/>
    <w:rsid w:val="00212A9C"/>
    <w:rsid w:val="00212F97"/>
    <w:rsid w:val="002142AE"/>
    <w:rsid w:val="002157E7"/>
    <w:rsid w:val="00215CE5"/>
    <w:rsid w:val="00216535"/>
    <w:rsid w:val="00216D1C"/>
    <w:rsid w:val="00216EF4"/>
    <w:rsid w:val="00217BB3"/>
    <w:rsid w:val="002210FF"/>
    <w:rsid w:val="00221B16"/>
    <w:rsid w:val="002220B7"/>
    <w:rsid w:val="00222B2D"/>
    <w:rsid w:val="00222EFA"/>
    <w:rsid w:val="002232DE"/>
    <w:rsid w:val="00227A5D"/>
    <w:rsid w:val="00230372"/>
    <w:rsid w:val="0023042E"/>
    <w:rsid w:val="00231FFE"/>
    <w:rsid w:val="002322A5"/>
    <w:rsid w:val="00233058"/>
    <w:rsid w:val="00233592"/>
    <w:rsid w:val="00236B89"/>
    <w:rsid w:val="00237C17"/>
    <w:rsid w:val="002410DA"/>
    <w:rsid w:val="0024174B"/>
    <w:rsid w:val="00244006"/>
    <w:rsid w:val="00244CEA"/>
    <w:rsid w:val="0024525A"/>
    <w:rsid w:val="00245E73"/>
    <w:rsid w:val="00246554"/>
    <w:rsid w:val="00246AC0"/>
    <w:rsid w:val="002470FD"/>
    <w:rsid w:val="00250605"/>
    <w:rsid w:val="00250693"/>
    <w:rsid w:val="00250CF0"/>
    <w:rsid w:val="00252376"/>
    <w:rsid w:val="002545BF"/>
    <w:rsid w:val="0025518D"/>
    <w:rsid w:val="002556CC"/>
    <w:rsid w:val="0025635A"/>
    <w:rsid w:val="002578BB"/>
    <w:rsid w:val="00257D5A"/>
    <w:rsid w:val="00260983"/>
    <w:rsid w:val="00261602"/>
    <w:rsid w:val="00262F96"/>
    <w:rsid w:val="002633B1"/>
    <w:rsid w:val="00264848"/>
    <w:rsid w:val="00264EFE"/>
    <w:rsid w:val="00264F76"/>
    <w:rsid w:val="0026521B"/>
    <w:rsid w:val="00267CFE"/>
    <w:rsid w:val="00270456"/>
    <w:rsid w:val="00270650"/>
    <w:rsid w:val="002727FA"/>
    <w:rsid w:val="00273983"/>
    <w:rsid w:val="00275C0D"/>
    <w:rsid w:val="002769AB"/>
    <w:rsid w:val="00280BAE"/>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06"/>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242"/>
    <w:rsid w:val="002E6B14"/>
    <w:rsid w:val="002E7044"/>
    <w:rsid w:val="002E7141"/>
    <w:rsid w:val="002E7325"/>
    <w:rsid w:val="002E778F"/>
    <w:rsid w:val="002E7B37"/>
    <w:rsid w:val="002F0431"/>
    <w:rsid w:val="002F098B"/>
    <w:rsid w:val="002F0D74"/>
    <w:rsid w:val="002F17F0"/>
    <w:rsid w:val="002F1EAA"/>
    <w:rsid w:val="002F234F"/>
    <w:rsid w:val="002F2390"/>
    <w:rsid w:val="002F24B1"/>
    <w:rsid w:val="002F2E08"/>
    <w:rsid w:val="002F33DE"/>
    <w:rsid w:val="002F3800"/>
    <w:rsid w:val="002F53CF"/>
    <w:rsid w:val="002F5AB0"/>
    <w:rsid w:val="002F7D6B"/>
    <w:rsid w:val="003009B6"/>
    <w:rsid w:val="00300CBC"/>
    <w:rsid w:val="00300FF8"/>
    <w:rsid w:val="003017E1"/>
    <w:rsid w:val="00301855"/>
    <w:rsid w:val="00302E3D"/>
    <w:rsid w:val="00303AA2"/>
    <w:rsid w:val="003063FB"/>
    <w:rsid w:val="003066B8"/>
    <w:rsid w:val="003111DF"/>
    <w:rsid w:val="003115A5"/>
    <w:rsid w:val="0031231B"/>
    <w:rsid w:val="00314A73"/>
    <w:rsid w:val="00314AA5"/>
    <w:rsid w:val="00314DE7"/>
    <w:rsid w:val="003165E2"/>
    <w:rsid w:val="003170B1"/>
    <w:rsid w:val="0031742F"/>
    <w:rsid w:val="003174BD"/>
    <w:rsid w:val="003177AD"/>
    <w:rsid w:val="0032005C"/>
    <w:rsid w:val="00320E15"/>
    <w:rsid w:val="00321A8F"/>
    <w:rsid w:val="003234A6"/>
    <w:rsid w:val="00324C83"/>
    <w:rsid w:val="00325031"/>
    <w:rsid w:val="00326175"/>
    <w:rsid w:val="00331E45"/>
    <w:rsid w:val="00332263"/>
    <w:rsid w:val="0033263A"/>
    <w:rsid w:val="00333DDF"/>
    <w:rsid w:val="00334820"/>
    <w:rsid w:val="003358E4"/>
    <w:rsid w:val="003368A8"/>
    <w:rsid w:val="00336932"/>
    <w:rsid w:val="003369B1"/>
    <w:rsid w:val="00336CD7"/>
    <w:rsid w:val="00340179"/>
    <w:rsid w:val="003414E1"/>
    <w:rsid w:val="00341C5E"/>
    <w:rsid w:val="00344903"/>
    <w:rsid w:val="00344B05"/>
    <w:rsid w:val="00346D99"/>
    <w:rsid w:val="00346FF3"/>
    <w:rsid w:val="003471BA"/>
    <w:rsid w:val="003502CC"/>
    <w:rsid w:val="0035042C"/>
    <w:rsid w:val="00351EEE"/>
    <w:rsid w:val="00352343"/>
    <w:rsid w:val="00353808"/>
    <w:rsid w:val="00353EA7"/>
    <w:rsid w:val="003543C4"/>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58EC"/>
    <w:rsid w:val="00386B58"/>
    <w:rsid w:val="00386FFB"/>
    <w:rsid w:val="00391DF8"/>
    <w:rsid w:val="003929FD"/>
    <w:rsid w:val="0039337C"/>
    <w:rsid w:val="0039759D"/>
    <w:rsid w:val="00397A0B"/>
    <w:rsid w:val="003A0343"/>
    <w:rsid w:val="003A0A11"/>
    <w:rsid w:val="003A1172"/>
    <w:rsid w:val="003A23BD"/>
    <w:rsid w:val="003A60F7"/>
    <w:rsid w:val="003B00BA"/>
    <w:rsid w:val="003B051C"/>
    <w:rsid w:val="003B0DBD"/>
    <w:rsid w:val="003B32A4"/>
    <w:rsid w:val="003B36C2"/>
    <w:rsid w:val="003B4F97"/>
    <w:rsid w:val="003B5975"/>
    <w:rsid w:val="003B5CC8"/>
    <w:rsid w:val="003C1D44"/>
    <w:rsid w:val="003C3DAD"/>
    <w:rsid w:val="003C476F"/>
    <w:rsid w:val="003D0DB8"/>
    <w:rsid w:val="003D1229"/>
    <w:rsid w:val="003D1C3B"/>
    <w:rsid w:val="003D30C2"/>
    <w:rsid w:val="003D332C"/>
    <w:rsid w:val="003D486A"/>
    <w:rsid w:val="003D5CB0"/>
    <w:rsid w:val="003D7D34"/>
    <w:rsid w:val="003E013D"/>
    <w:rsid w:val="003E01F3"/>
    <w:rsid w:val="003E112F"/>
    <w:rsid w:val="003E2843"/>
    <w:rsid w:val="003E3832"/>
    <w:rsid w:val="003E3886"/>
    <w:rsid w:val="003E4ABA"/>
    <w:rsid w:val="003E5C1D"/>
    <w:rsid w:val="003E7C68"/>
    <w:rsid w:val="003F074F"/>
    <w:rsid w:val="003F10E4"/>
    <w:rsid w:val="003F11D9"/>
    <w:rsid w:val="003F3CC2"/>
    <w:rsid w:val="003F4755"/>
    <w:rsid w:val="003F4B3C"/>
    <w:rsid w:val="003F5340"/>
    <w:rsid w:val="003F5E7C"/>
    <w:rsid w:val="003F6B5E"/>
    <w:rsid w:val="00400645"/>
    <w:rsid w:val="00400A64"/>
    <w:rsid w:val="00400E6C"/>
    <w:rsid w:val="00401BC4"/>
    <w:rsid w:val="0040358F"/>
    <w:rsid w:val="00404EF5"/>
    <w:rsid w:val="00405382"/>
    <w:rsid w:val="004063C6"/>
    <w:rsid w:val="00406E7F"/>
    <w:rsid w:val="00407470"/>
    <w:rsid w:val="0040756F"/>
    <w:rsid w:val="00410442"/>
    <w:rsid w:val="004109C0"/>
    <w:rsid w:val="0041233C"/>
    <w:rsid w:val="00413373"/>
    <w:rsid w:val="00414100"/>
    <w:rsid w:val="00416503"/>
    <w:rsid w:val="00417BBF"/>
    <w:rsid w:val="0042004A"/>
    <w:rsid w:val="00420A22"/>
    <w:rsid w:val="0042131A"/>
    <w:rsid w:val="00424D2C"/>
    <w:rsid w:val="00425B89"/>
    <w:rsid w:val="00430522"/>
    <w:rsid w:val="0043243D"/>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51CDF"/>
    <w:rsid w:val="00452028"/>
    <w:rsid w:val="00453F39"/>
    <w:rsid w:val="0045431C"/>
    <w:rsid w:val="004548AB"/>
    <w:rsid w:val="00454AB3"/>
    <w:rsid w:val="004555A6"/>
    <w:rsid w:val="00455F9B"/>
    <w:rsid w:val="00456014"/>
    <w:rsid w:val="00456319"/>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4EB"/>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19B0"/>
    <w:rsid w:val="00503C31"/>
    <w:rsid w:val="00503EE9"/>
    <w:rsid w:val="00504480"/>
    <w:rsid w:val="00504577"/>
    <w:rsid w:val="005058C1"/>
    <w:rsid w:val="0050776F"/>
    <w:rsid w:val="005118D6"/>
    <w:rsid w:val="00512AA7"/>
    <w:rsid w:val="0051498D"/>
    <w:rsid w:val="00515CE3"/>
    <w:rsid w:val="00515F3E"/>
    <w:rsid w:val="005162BF"/>
    <w:rsid w:val="00516697"/>
    <w:rsid w:val="00516E1B"/>
    <w:rsid w:val="00516F06"/>
    <w:rsid w:val="0052071E"/>
    <w:rsid w:val="00520A19"/>
    <w:rsid w:val="00520DE2"/>
    <w:rsid w:val="0052114A"/>
    <w:rsid w:val="0052116A"/>
    <w:rsid w:val="00523691"/>
    <w:rsid w:val="00523D51"/>
    <w:rsid w:val="0052629E"/>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5B71"/>
    <w:rsid w:val="00546F2E"/>
    <w:rsid w:val="00547544"/>
    <w:rsid w:val="00547A2F"/>
    <w:rsid w:val="00550228"/>
    <w:rsid w:val="00551162"/>
    <w:rsid w:val="0055267F"/>
    <w:rsid w:val="0055346F"/>
    <w:rsid w:val="00554160"/>
    <w:rsid w:val="00554713"/>
    <w:rsid w:val="00554C09"/>
    <w:rsid w:val="0055568C"/>
    <w:rsid w:val="00556AB3"/>
    <w:rsid w:val="00560B5A"/>
    <w:rsid w:val="005628B9"/>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083D"/>
    <w:rsid w:val="0059472C"/>
    <w:rsid w:val="005979BC"/>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6E6E"/>
    <w:rsid w:val="005B75E2"/>
    <w:rsid w:val="005C0EC6"/>
    <w:rsid w:val="005C11BF"/>
    <w:rsid w:val="005C1485"/>
    <w:rsid w:val="005C436B"/>
    <w:rsid w:val="005C60C1"/>
    <w:rsid w:val="005C67A9"/>
    <w:rsid w:val="005D0034"/>
    <w:rsid w:val="005D0C74"/>
    <w:rsid w:val="005D1E21"/>
    <w:rsid w:val="005D2073"/>
    <w:rsid w:val="005D2E8A"/>
    <w:rsid w:val="005D380C"/>
    <w:rsid w:val="005D437F"/>
    <w:rsid w:val="005D459C"/>
    <w:rsid w:val="005D5886"/>
    <w:rsid w:val="005D6C33"/>
    <w:rsid w:val="005D743B"/>
    <w:rsid w:val="005E14D1"/>
    <w:rsid w:val="005E2F43"/>
    <w:rsid w:val="005E4B9F"/>
    <w:rsid w:val="005E5B2F"/>
    <w:rsid w:val="005E6F8E"/>
    <w:rsid w:val="005E75F3"/>
    <w:rsid w:val="005E77EC"/>
    <w:rsid w:val="005F1C1E"/>
    <w:rsid w:val="005F3BED"/>
    <w:rsid w:val="006000E6"/>
    <w:rsid w:val="006006C6"/>
    <w:rsid w:val="00601010"/>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280"/>
    <w:rsid w:val="00623EC7"/>
    <w:rsid w:val="0062440B"/>
    <w:rsid w:val="00624795"/>
    <w:rsid w:val="006258DC"/>
    <w:rsid w:val="00625A2B"/>
    <w:rsid w:val="0062675E"/>
    <w:rsid w:val="00626AC0"/>
    <w:rsid w:val="00626C88"/>
    <w:rsid w:val="0062772E"/>
    <w:rsid w:val="0063011F"/>
    <w:rsid w:val="00632A21"/>
    <w:rsid w:val="00632B7C"/>
    <w:rsid w:val="006339C3"/>
    <w:rsid w:val="00635BC9"/>
    <w:rsid w:val="00636C8E"/>
    <w:rsid w:val="00637908"/>
    <w:rsid w:val="00637C35"/>
    <w:rsid w:val="00641AAB"/>
    <w:rsid w:val="006429CB"/>
    <w:rsid w:val="00644578"/>
    <w:rsid w:val="0064496D"/>
    <w:rsid w:val="00644A90"/>
    <w:rsid w:val="00645738"/>
    <w:rsid w:val="00645B64"/>
    <w:rsid w:val="00647EF1"/>
    <w:rsid w:val="0065045C"/>
    <w:rsid w:val="00652F8C"/>
    <w:rsid w:val="006535EA"/>
    <w:rsid w:val="00653853"/>
    <w:rsid w:val="006540F7"/>
    <w:rsid w:val="00660151"/>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419"/>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6CA0"/>
    <w:rsid w:val="006A701A"/>
    <w:rsid w:val="006B01D7"/>
    <w:rsid w:val="006B1585"/>
    <w:rsid w:val="006B2FF5"/>
    <w:rsid w:val="006B3668"/>
    <w:rsid w:val="006B3970"/>
    <w:rsid w:val="006B39E0"/>
    <w:rsid w:val="006B51DC"/>
    <w:rsid w:val="006B5430"/>
    <w:rsid w:val="006B64EF"/>
    <w:rsid w:val="006B7CA1"/>
    <w:rsid w:val="006C0121"/>
    <w:rsid w:val="006C05B2"/>
    <w:rsid w:val="006C05CC"/>
    <w:rsid w:val="006C0727"/>
    <w:rsid w:val="006C0BA7"/>
    <w:rsid w:val="006C166A"/>
    <w:rsid w:val="006C1B47"/>
    <w:rsid w:val="006C2119"/>
    <w:rsid w:val="006C28E5"/>
    <w:rsid w:val="006C3401"/>
    <w:rsid w:val="006C48FB"/>
    <w:rsid w:val="006C4C3A"/>
    <w:rsid w:val="006C5602"/>
    <w:rsid w:val="006C6A2E"/>
    <w:rsid w:val="006C720C"/>
    <w:rsid w:val="006C73B8"/>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5FF3"/>
    <w:rsid w:val="006F62ED"/>
    <w:rsid w:val="00702856"/>
    <w:rsid w:val="00702EBD"/>
    <w:rsid w:val="007039C3"/>
    <w:rsid w:val="00703D71"/>
    <w:rsid w:val="0070423B"/>
    <w:rsid w:val="007109B4"/>
    <w:rsid w:val="00710DB2"/>
    <w:rsid w:val="00710F1C"/>
    <w:rsid w:val="007113CD"/>
    <w:rsid w:val="00711AE2"/>
    <w:rsid w:val="007123FC"/>
    <w:rsid w:val="007131C4"/>
    <w:rsid w:val="007147DC"/>
    <w:rsid w:val="00715DA2"/>
    <w:rsid w:val="0071740E"/>
    <w:rsid w:val="007206BA"/>
    <w:rsid w:val="00722951"/>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5B03"/>
    <w:rsid w:val="00736762"/>
    <w:rsid w:val="00736F2C"/>
    <w:rsid w:val="00736FFD"/>
    <w:rsid w:val="00737461"/>
    <w:rsid w:val="00740BF0"/>
    <w:rsid w:val="00743122"/>
    <w:rsid w:val="007440CE"/>
    <w:rsid w:val="00744990"/>
    <w:rsid w:val="0074755A"/>
    <w:rsid w:val="00750393"/>
    <w:rsid w:val="007503F5"/>
    <w:rsid w:val="00750876"/>
    <w:rsid w:val="00752005"/>
    <w:rsid w:val="0075228C"/>
    <w:rsid w:val="00752F89"/>
    <w:rsid w:val="0075351A"/>
    <w:rsid w:val="00753923"/>
    <w:rsid w:val="00753D2E"/>
    <w:rsid w:val="00753E18"/>
    <w:rsid w:val="007541F8"/>
    <w:rsid w:val="00754351"/>
    <w:rsid w:val="0075470F"/>
    <w:rsid w:val="007563B3"/>
    <w:rsid w:val="00757890"/>
    <w:rsid w:val="00761ADC"/>
    <w:rsid w:val="0076368D"/>
    <w:rsid w:val="007640EC"/>
    <w:rsid w:val="007643A2"/>
    <w:rsid w:val="007646DE"/>
    <w:rsid w:val="007654AA"/>
    <w:rsid w:val="00766BE1"/>
    <w:rsid w:val="00766EC7"/>
    <w:rsid w:val="00767C0C"/>
    <w:rsid w:val="00770572"/>
    <w:rsid w:val="00771598"/>
    <w:rsid w:val="007726DE"/>
    <w:rsid w:val="007729DE"/>
    <w:rsid w:val="007751CE"/>
    <w:rsid w:val="00775643"/>
    <w:rsid w:val="00776263"/>
    <w:rsid w:val="007773BB"/>
    <w:rsid w:val="00783913"/>
    <w:rsid w:val="007839D4"/>
    <w:rsid w:val="0078553D"/>
    <w:rsid w:val="0078676B"/>
    <w:rsid w:val="007870BF"/>
    <w:rsid w:val="00787930"/>
    <w:rsid w:val="00791DC6"/>
    <w:rsid w:val="00791E38"/>
    <w:rsid w:val="00792020"/>
    <w:rsid w:val="0079279A"/>
    <w:rsid w:val="007929B4"/>
    <w:rsid w:val="00792F00"/>
    <w:rsid w:val="00792F55"/>
    <w:rsid w:val="0079306F"/>
    <w:rsid w:val="00795C5B"/>
    <w:rsid w:val="00796DAE"/>
    <w:rsid w:val="007A1C50"/>
    <w:rsid w:val="007A3B91"/>
    <w:rsid w:val="007A3F63"/>
    <w:rsid w:val="007A4991"/>
    <w:rsid w:val="007A4C75"/>
    <w:rsid w:val="007A51DD"/>
    <w:rsid w:val="007A601E"/>
    <w:rsid w:val="007A6B8D"/>
    <w:rsid w:val="007A6CEE"/>
    <w:rsid w:val="007A761B"/>
    <w:rsid w:val="007B0AE9"/>
    <w:rsid w:val="007B12CE"/>
    <w:rsid w:val="007B1F75"/>
    <w:rsid w:val="007B4D64"/>
    <w:rsid w:val="007B600D"/>
    <w:rsid w:val="007B7106"/>
    <w:rsid w:val="007C0CF5"/>
    <w:rsid w:val="007C19F6"/>
    <w:rsid w:val="007C25CD"/>
    <w:rsid w:val="007C25D1"/>
    <w:rsid w:val="007C2C14"/>
    <w:rsid w:val="007C5A1F"/>
    <w:rsid w:val="007C64FD"/>
    <w:rsid w:val="007C6872"/>
    <w:rsid w:val="007C726D"/>
    <w:rsid w:val="007C7309"/>
    <w:rsid w:val="007C7BDC"/>
    <w:rsid w:val="007D0610"/>
    <w:rsid w:val="007D0688"/>
    <w:rsid w:val="007D06D7"/>
    <w:rsid w:val="007D06DD"/>
    <w:rsid w:val="007D0F63"/>
    <w:rsid w:val="007D19D0"/>
    <w:rsid w:val="007D2973"/>
    <w:rsid w:val="007D368F"/>
    <w:rsid w:val="007D4358"/>
    <w:rsid w:val="007D5244"/>
    <w:rsid w:val="007D684C"/>
    <w:rsid w:val="007D6AB0"/>
    <w:rsid w:val="007D784F"/>
    <w:rsid w:val="007D7862"/>
    <w:rsid w:val="007E0347"/>
    <w:rsid w:val="007E0666"/>
    <w:rsid w:val="007E19F4"/>
    <w:rsid w:val="007E21FE"/>
    <w:rsid w:val="007E32E0"/>
    <w:rsid w:val="007E41B4"/>
    <w:rsid w:val="007E52CB"/>
    <w:rsid w:val="007E54CE"/>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098A"/>
    <w:rsid w:val="00801480"/>
    <w:rsid w:val="00802890"/>
    <w:rsid w:val="00803172"/>
    <w:rsid w:val="00804416"/>
    <w:rsid w:val="0080442B"/>
    <w:rsid w:val="008049D7"/>
    <w:rsid w:val="00805182"/>
    <w:rsid w:val="00805475"/>
    <w:rsid w:val="008070CE"/>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C84"/>
    <w:rsid w:val="00836D3B"/>
    <w:rsid w:val="008401D9"/>
    <w:rsid w:val="0084255F"/>
    <w:rsid w:val="00842B40"/>
    <w:rsid w:val="00844162"/>
    <w:rsid w:val="0084628F"/>
    <w:rsid w:val="008463AD"/>
    <w:rsid w:val="00846778"/>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3C8"/>
    <w:rsid w:val="00871FF9"/>
    <w:rsid w:val="00872093"/>
    <w:rsid w:val="008723F2"/>
    <w:rsid w:val="008727C8"/>
    <w:rsid w:val="008728C0"/>
    <w:rsid w:val="00873F4B"/>
    <w:rsid w:val="0087403B"/>
    <w:rsid w:val="00875B30"/>
    <w:rsid w:val="00877E77"/>
    <w:rsid w:val="00880678"/>
    <w:rsid w:val="00881494"/>
    <w:rsid w:val="008826AD"/>
    <w:rsid w:val="00884566"/>
    <w:rsid w:val="0088556F"/>
    <w:rsid w:val="0088560D"/>
    <w:rsid w:val="008861ED"/>
    <w:rsid w:val="00886C4F"/>
    <w:rsid w:val="00886D13"/>
    <w:rsid w:val="0089030E"/>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306"/>
    <w:rsid w:val="008A49C9"/>
    <w:rsid w:val="008A6157"/>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444"/>
    <w:rsid w:val="008E3855"/>
    <w:rsid w:val="008E4DA6"/>
    <w:rsid w:val="008E6953"/>
    <w:rsid w:val="008E6C62"/>
    <w:rsid w:val="008E6CB5"/>
    <w:rsid w:val="008E77FB"/>
    <w:rsid w:val="008E7B8B"/>
    <w:rsid w:val="008F0692"/>
    <w:rsid w:val="008F254D"/>
    <w:rsid w:val="008F2B43"/>
    <w:rsid w:val="008F3AA6"/>
    <w:rsid w:val="008F3AF0"/>
    <w:rsid w:val="008F411A"/>
    <w:rsid w:val="008F4A95"/>
    <w:rsid w:val="008F4B97"/>
    <w:rsid w:val="008F65F4"/>
    <w:rsid w:val="008F725E"/>
    <w:rsid w:val="008F7A6B"/>
    <w:rsid w:val="0090262D"/>
    <w:rsid w:val="00904CC2"/>
    <w:rsid w:val="0090559F"/>
    <w:rsid w:val="00905668"/>
    <w:rsid w:val="00905951"/>
    <w:rsid w:val="00905ADD"/>
    <w:rsid w:val="009069C1"/>
    <w:rsid w:val="00906FAA"/>
    <w:rsid w:val="0090743C"/>
    <w:rsid w:val="00907A4C"/>
    <w:rsid w:val="00907C14"/>
    <w:rsid w:val="00907EF9"/>
    <w:rsid w:val="00907F30"/>
    <w:rsid w:val="00910D7E"/>
    <w:rsid w:val="00911648"/>
    <w:rsid w:val="00913028"/>
    <w:rsid w:val="00913ABF"/>
    <w:rsid w:val="00917C91"/>
    <w:rsid w:val="009217F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9E9"/>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3A5D"/>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2F2C"/>
    <w:rsid w:val="00983D33"/>
    <w:rsid w:val="00983EB7"/>
    <w:rsid w:val="00984B9F"/>
    <w:rsid w:val="00985ED2"/>
    <w:rsid w:val="009867FE"/>
    <w:rsid w:val="00987FB8"/>
    <w:rsid w:val="009907D5"/>
    <w:rsid w:val="00991D65"/>
    <w:rsid w:val="00991EB4"/>
    <w:rsid w:val="0099208A"/>
    <w:rsid w:val="00992113"/>
    <w:rsid w:val="009931FC"/>
    <w:rsid w:val="009941C0"/>
    <w:rsid w:val="009944A2"/>
    <w:rsid w:val="00995DDD"/>
    <w:rsid w:val="00996581"/>
    <w:rsid w:val="00997D2E"/>
    <w:rsid w:val="009A01CE"/>
    <w:rsid w:val="009A03D6"/>
    <w:rsid w:val="009A0E12"/>
    <w:rsid w:val="009A2575"/>
    <w:rsid w:val="009A2582"/>
    <w:rsid w:val="009A4ACB"/>
    <w:rsid w:val="009A6B9C"/>
    <w:rsid w:val="009A7336"/>
    <w:rsid w:val="009A776E"/>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4AA8"/>
    <w:rsid w:val="009D6187"/>
    <w:rsid w:val="009D6746"/>
    <w:rsid w:val="009D6FCC"/>
    <w:rsid w:val="009E0773"/>
    <w:rsid w:val="009E244A"/>
    <w:rsid w:val="009E41D4"/>
    <w:rsid w:val="009E458C"/>
    <w:rsid w:val="009E4CC3"/>
    <w:rsid w:val="009E56E1"/>
    <w:rsid w:val="009E6AF6"/>
    <w:rsid w:val="009E7B1A"/>
    <w:rsid w:val="009F1B84"/>
    <w:rsid w:val="009F1DE9"/>
    <w:rsid w:val="009F2A10"/>
    <w:rsid w:val="009F2FBC"/>
    <w:rsid w:val="009F37EE"/>
    <w:rsid w:val="009F3882"/>
    <w:rsid w:val="009F38E1"/>
    <w:rsid w:val="009F4C4A"/>
    <w:rsid w:val="00A0210A"/>
    <w:rsid w:val="00A025C8"/>
    <w:rsid w:val="00A027CE"/>
    <w:rsid w:val="00A06F63"/>
    <w:rsid w:val="00A070B3"/>
    <w:rsid w:val="00A101F9"/>
    <w:rsid w:val="00A103CD"/>
    <w:rsid w:val="00A10D92"/>
    <w:rsid w:val="00A141E0"/>
    <w:rsid w:val="00A17E70"/>
    <w:rsid w:val="00A23269"/>
    <w:rsid w:val="00A2328B"/>
    <w:rsid w:val="00A24DFC"/>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40D08"/>
    <w:rsid w:val="00A4144A"/>
    <w:rsid w:val="00A42284"/>
    <w:rsid w:val="00A42792"/>
    <w:rsid w:val="00A42818"/>
    <w:rsid w:val="00A43398"/>
    <w:rsid w:val="00A43C4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67778"/>
    <w:rsid w:val="00A70E98"/>
    <w:rsid w:val="00A720B0"/>
    <w:rsid w:val="00A743F6"/>
    <w:rsid w:val="00A745E1"/>
    <w:rsid w:val="00A752C2"/>
    <w:rsid w:val="00A75918"/>
    <w:rsid w:val="00A7770A"/>
    <w:rsid w:val="00A83121"/>
    <w:rsid w:val="00A85D27"/>
    <w:rsid w:val="00A86621"/>
    <w:rsid w:val="00A86CD1"/>
    <w:rsid w:val="00A87896"/>
    <w:rsid w:val="00A9130D"/>
    <w:rsid w:val="00A92B13"/>
    <w:rsid w:val="00A933DD"/>
    <w:rsid w:val="00A95B70"/>
    <w:rsid w:val="00A95F0E"/>
    <w:rsid w:val="00A96FB0"/>
    <w:rsid w:val="00AA0E90"/>
    <w:rsid w:val="00AA0E98"/>
    <w:rsid w:val="00AA136D"/>
    <w:rsid w:val="00AA1521"/>
    <w:rsid w:val="00AA18C3"/>
    <w:rsid w:val="00AA26D0"/>
    <w:rsid w:val="00AA427C"/>
    <w:rsid w:val="00AA56F8"/>
    <w:rsid w:val="00AA716D"/>
    <w:rsid w:val="00AA7664"/>
    <w:rsid w:val="00AB0ECB"/>
    <w:rsid w:val="00AB10E6"/>
    <w:rsid w:val="00AB2177"/>
    <w:rsid w:val="00AB2A02"/>
    <w:rsid w:val="00AB2F1B"/>
    <w:rsid w:val="00AB2FAB"/>
    <w:rsid w:val="00AB3ACD"/>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04B"/>
    <w:rsid w:val="00AC62A3"/>
    <w:rsid w:val="00AC7AA6"/>
    <w:rsid w:val="00AD1EB2"/>
    <w:rsid w:val="00AD27EC"/>
    <w:rsid w:val="00AD3256"/>
    <w:rsid w:val="00AD47E9"/>
    <w:rsid w:val="00AD76AA"/>
    <w:rsid w:val="00AE0136"/>
    <w:rsid w:val="00AE090A"/>
    <w:rsid w:val="00AE0E63"/>
    <w:rsid w:val="00AE1931"/>
    <w:rsid w:val="00AE1989"/>
    <w:rsid w:val="00AE1ABA"/>
    <w:rsid w:val="00AE2718"/>
    <w:rsid w:val="00AE27E6"/>
    <w:rsid w:val="00AE315F"/>
    <w:rsid w:val="00AE321C"/>
    <w:rsid w:val="00AE6344"/>
    <w:rsid w:val="00AE6FCA"/>
    <w:rsid w:val="00AE7053"/>
    <w:rsid w:val="00AF0BB6"/>
    <w:rsid w:val="00AF0FA4"/>
    <w:rsid w:val="00AF3B8B"/>
    <w:rsid w:val="00AF3DA3"/>
    <w:rsid w:val="00AF49E8"/>
    <w:rsid w:val="00AF5BF3"/>
    <w:rsid w:val="00AF70AD"/>
    <w:rsid w:val="00AF7328"/>
    <w:rsid w:val="00AF7BE7"/>
    <w:rsid w:val="00B00B63"/>
    <w:rsid w:val="00B01931"/>
    <w:rsid w:val="00B01AFD"/>
    <w:rsid w:val="00B028F1"/>
    <w:rsid w:val="00B02B6E"/>
    <w:rsid w:val="00B05E8D"/>
    <w:rsid w:val="00B06328"/>
    <w:rsid w:val="00B065C5"/>
    <w:rsid w:val="00B0665C"/>
    <w:rsid w:val="00B07675"/>
    <w:rsid w:val="00B12332"/>
    <w:rsid w:val="00B12933"/>
    <w:rsid w:val="00B13D0A"/>
    <w:rsid w:val="00B149E2"/>
    <w:rsid w:val="00B157C7"/>
    <w:rsid w:val="00B15A75"/>
    <w:rsid w:val="00B15D1F"/>
    <w:rsid w:val="00B178EF"/>
    <w:rsid w:val="00B20109"/>
    <w:rsid w:val="00B20DB6"/>
    <w:rsid w:val="00B2138A"/>
    <w:rsid w:val="00B233D1"/>
    <w:rsid w:val="00B24C1A"/>
    <w:rsid w:val="00B24CA7"/>
    <w:rsid w:val="00B25722"/>
    <w:rsid w:val="00B25C5F"/>
    <w:rsid w:val="00B27127"/>
    <w:rsid w:val="00B27E2C"/>
    <w:rsid w:val="00B306DA"/>
    <w:rsid w:val="00B30E2C"/>
    <w:rsid w:val="00B30F61"/>
    <w:rsid w:val="00B32CAF"/>
    <w:rsid w:val="00B32DE6"/>
    <w:rsid w:val="00B33917"/>
    <w:rsid w:val="00B33925"/>
    <w:rsid w:val="00B3524E"/>
    <w:rsid w:val="00B35D90"/>
    <w:rsid w:val="00B35DBC"/>
    <w:rsid w:val="00B35F67"/>
    <w:rsid w:val="00B36216"/>
    <w:rsid w:val="00B36CD5"/>
    <w:rsid w:val="00B37B67"/>
    <w:rsid w:val="00B40558"/>
    <w:rsid w:val="00B41458"/>
    <w:rsid w:val="00B41B01"/>
    <w:rsid w:val="00B42CDC"/>
    <w:rsid w:val="00B43061"/>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44CC"/>
    <w:rsid w:val="00B756EC"/>
    <w:rsid w:val="00B75D51"/>
    <w:rsid w:val="00B809CD"/>
    <w:rsid w:val="00B81F88"/>
    <w:rsid w:val="00B8314D"/>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6F5A"/>
    <w:rsid w:val="00BB7243"/>
    <w:rsid w:val="00BB7834"/>
    <w:rsid w:val="00BC1B4B"/>
    <w:rsid w:val="00BC23E1"/>
    <w:rsid w:val="00BC2F5D"/>
    <w:rsid w:val="00BC477F"/>
    <w:rsid w:val="00BC4A77"/>
    <w:rsid w:val="00BC4E05"/>
    <w:rsid w:val="00BC5C20"/>
    <w:rsid w:val="00BC643A"/>
    <w:rsid w:val="00BC668A"/>
    <w:rsid w:val="00BC6CED"/>
    <w:rsid w:val="00BC73F5"/>
    <w:rsid w:val="00BC7917"/>
    <w:rsid w:val="00BD0E5D"/>
    <w:rsid w:val="00BD15F5"/>
    <w:rsid w:val="00BD223A"/>
    <w:rsid w:val="00BD3F44"/>
    <w:rsid w:val="00BD45DA"/>
    <w:rsid w:val="00BD47C6"/>
    <w:rsid w:val="00BD4BBB"/>
    <w:rsid w:val="00BD549C"/>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16B"/>
    <w:rsid w:val="00C0071B"/>
    <w:rsid w:val="00C01A9F"/>
    <w:rsid w:val="00C0334B"/>
    <w:rsid w:val="00C04451"/>
    <w:rsid w:val="00C104AD"/>
    <w:rsid w:val="00C10B72"/>
    <w:rsid w:val="00C126CD"/>
    <w:rsid w:val="00C14144"/>
    <w:rsid w:val="00C142AD"/>
    <w:rsid w:val="00C143E1"/>
    <w:rsid w:val="00C16234"/>
    <w:rsid w:val="00C16999"/>
    <w:rsid w:val="00C16D94"/>
    <w:rsid w:val="00C17F7F"/>
    <w:rsid w:val="00C20327"/>
    <w:rsid w:val="00C2383C"/>
    <w:rsid w:val="00C24F87"/>
    <w:rsid w:val="00C25F83"/>
    <w:rsid w:val="00C3015E"/>
    <w:rsid w:val="00C30506"/>
    <w:rsid w:val="00C3404B"/>
    <w:rsid w:val="00C376E3"/>
    <w:rsid w:val="00C37B5E"/>
    <w:rsid w:val="00C4144F"/>
    <w:rsid w:val="00C42C9D"/>
    <w:rsid w:val="00C43376"/>
    <w:rsid w:val="00C43C7D"/>
    <w:rsid w:val="00C45EDA"/>
    <w:rsid w:val="00C460BE"/>
    <w:rsid w:val="00C473C3"/>
    <w:rsid w:val="00C551C8"/>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0ED9"/>
    <w:rsid w:val="00C713C3"/>
    <w:rsid w:val="00C76548"/>
    <w:rsid w:val="00C76CED"/>
    <w:rsid w:val="00C76FB9"/>
    <w:rsid w:val="00C773C4"/>
    <w:rsid w:val="00C775A1"/>
    <w:rsid w:val="00C778A4"/>
    <w:rsid w:val="00C801EB"/>
    <w:rsid w:val="00C80A3A"/>
    <w:rsid w:val="00C80B1C"/>
    <w:rsid w:val="00C81734"/>
    <w:rsid w:val="00C83496"/>
    <w:rsid w:val="00C84FA3"/>
    <w:rsid w:val="00C85E1F"/>
    <w:rsid w:val="00C868B8"/>
    <w:rsid w:val="00C86DAD"/>
    <w:rsid w:val="00C918B3"/>
    <w:rsid w:val="00C91B69"/>
    <w:rsid w:val="00C92740"/>
    <w:rsid w:val="00C93286"/>
    <w:rsid w:val="00C96A1A"/>
    <w:rsid w:val="00C9776A"/>
    <w:rsid w:val="00CA028E"/>
    <w:rsid w:val="00CA09B2"/>
    <w:rsid w:val="00CA0A57"/>
    <w:rsid w:val="00CA1944"/>
    <w:rsid w:val="00CA3DA7"/>
    <w:rsid w:val="00CA4BAF"/>
    <w:rsid w:val="00CA7C9D"/>
    <w:rsid w:val="00CA7DB5"/>
    <w:rsid w:val="00CB0A42"/>
    <w:rsid w:val="00CB3FCB"/>
    <w:rsid w:val="00CB5ADA"/>
    <w:rsid w:val="00CB5B4E"/>
    <w:rsid w:val="00CB7359"/>
    <w:rsid w:val="00CB75C5"/>
    <w:rsid w:val="00CC0162"/>
    <w:rsid w:val="00CC022E"/>
    <w:rsid w:val="00CC0672"/>
    <w:rsid w:val="00CC1CA8"/>
    <w:rsid w:val="00CC2B29"/>
    <w:rsid w:val="00CC3C8B"/>
    <w:rsid w:val="00CC47CB"/>
    <w:rsid w:val="00CC61DB"/>
    <w:rsid w:val="00CC652F"/>
    <w:rsid w:val="00CC6C51"/>
    <w:rsid w:val="00CC72A5"/>
    <w:rsid w:val="00CD0259"/>
    <w:rsid w:val="00CD19D7"/>
    <w:rsid w:val="00CD264E"/>
    <w:rsid w:val="00CD2F24"/>
    <w:rsid w:val="00CD2F76"/>
    <w:rsid w:val="00CD4ACC"/>
    <w:rsid w:val="00CD4F5C"/>
    <w:rsid w:val="00CD51FC"/>
    <w:rsid w:val="00CD568A"/>
    <w:rsid w:val="00CD5B7F"/>
    <w:rsid w:val="00CD6382"/>
    <w:rsid w:val="00CD64CE"/>
    <w:rsid w:val="00CD658E"/>
    <w:rsid w:val="00CD6AAB"/>
    <w:rsid w:val="00CD7892"/>
    <w:rsid w:val="00CE02BF"/>
    <w:rsid w:val="00CE10E9"/>
    <w:rsid w:val="00CE1444"/>
    <w:rsid w:val="00CE2510"/>
    <w:rsid w:val="00CE3491"/>
    <w:rsid w:val="00CE3B2B"/>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17603"/>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65A0"/>
    <w:rsid w:val="00D57696"/>
    <w:rsid w:val="00D57B6C"/>
    <w:rsid w:val="00D57F5C"/>
    <w:rsid w:val="00D6056D"/>
    <w:rsid w:val="00D60FE6"/>
    <w:rsid w:val="00D6190D"/>
    <w:rsid w:val="00D61EE3"/>
    <w:rsid w:val="00D63C8C"/>
    <w:rsid w:val="00D6480C"/>
    <w:rsid w:val="00D648C0"/>
    <w:rsid w:val="00D673AE"/>
    <w:rsid w:val="00D6751B"/>
    <w:rsid w:val="00D67D45"/>
    <w:rsid w:val="00D70BED"/>
    <w:rsid w:val="00D7158F"/>
    <w:rsid w:val="00D7294D"/>
    <w:rsid w:val="00D72D2E"/>
    <w:rsid w:val="00D7330F"/>
    <w:rsid w:val="00D75714"/>
    <w:rsid w:val="00D762B7"/>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3400"/>
    <w:rsid w:val="00D945FD"/>
    <w:rsid w:val="00D94C15"/>
    <w:rsid w:val="00D94E00"/>
    <w:rsid w:val="00D95F63"/>
    <w:rsid w:val="00D9717C"/>
    <w:rsid w:val="00DA0560"/>
    <w:rsid w:val="00DA0858"/>
    <w:rsid w:val="00DA15D5"/>
    <w:rsid w:val="00DA1A86"/>
    <w:rsid w:val="00DA3D1B"/>
    <w:rsid w:val="00DA45CB"/>
    <w:rsid w:val="00DA6027"/>
    <w:rsid w:val="00DB0656"/>
    <w:rsid w:val="00DB2405"/>
    <w:rsid w:val="00DB2CF8"/>
    <w:rsid w:val="00DB463B"/>
    <w:rsid w:val="00DB5A17"/>
    <w:rsid w:val="00DB5DF0"/>
    <w:rsid w:val="00DB6F8B"/>
    <w:rsid w:val="00DB7004"/>
    <w:rsid w:val="00DB7CF9"/>
    <w:rsid w:val="00DC1EE1"/>
    <w:rsid w:val="00DC2259"/>
    <w:rsid w:val="00DC23C7"/>
    <w:rsid w:val="00DC38D4"/>
    <w:rsid w:val="00DC3B25"/>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D6F2E"/>
    <w:rsid w:val="00DE014E"/>
    <w:rsid w:val="00DE1317"/>
    <w:rsid w:val="00DE46B6"/>
    <w:rsid w:val="00DE5798"/>
    <w:rsid w:val="00DE6A26"/>
    <w:rsid w:val="00DF0D34"/>
    <w:rsid w:val="00DF15DA"/>
    <w:rsid w:val="00DF1971"/>
    <w:rsid w:val="00DF2185"/>
    <w:rsid w:val="00DF2F4F"/>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0EE"/>
    <w:rsid w:val="00E1440D"/>
    <w:rsid w:val="00E14743"/>
    <w:rsid w:val="00E1485D"/>
    <w:rsid w:val="00E1507C"/>
    <w:rsid w:val="00E15482"/>
    <w:rsid w:val="00E16798"/>
    <w:rsid w:val="00E1733C"/>
    <w:rsid w:val="00E2074D"/>
    <w:rsid w:val="00E20A89"/>
    <w:rsid w:val="00E20AC5"/>
    <w:rsid w:val="00E22591"/>
    <w:rsid w:val="00E237BE"/>
    <w:rsid w:val="00E247F3"/>
    <w:rsid w:val="00E25F1F"/>
    <w:rsid w:val="00E26740"/>
    <w:rsid w:val="00E26D5F"/>
    <w:rsid w:val="00E30472"/>
    <w:rsid w:val="00E3115F"/>
    <w:rsid w:val="00E34BA2"/>
    <w:rsid w:val="00E35367"/>
    <w:rsid w:val="00E37F19"/>
    <w:rsid w:val="00E4127C"/>
    <w:rsid w:val="00E423DE"/>
    <w:rsid w:val="00E427B6"/>
    <w:rsid w:val="00E431C1"/>
    <w:rsid w:val="00E47B5A"/>
    <w:rsid w:val="00E47DFF"/>
    <w:rsid w:val="00E51250"/>
    <w:rsid w:val="00E52DD6"/>
    <w:rsid w:val="00E53D8C"/>
    <w:rsid w:val="00E543CC"/>
    <w:rsid w:val="00E547E5"/>
    <w:rsid w:val="00E55F51"/>
    <w:rsid w:val="00E56331"/>
    <w:rsid w:val="00E56F0D"/>
    <w:rsid w:val="00E60231"/>
    <w:rsid w:val="00E60ED9"/>
    <w:rsid w:val="00E63CD8"/>
    <w:rsid w:val="00E646AE"/>
    <w:rsid w:val="00E70342"/>
    <w:rsid w:val="00E70735"/>
    <w:rsid w:val="00E70BB1"/>
    <w:rsid w:val="00E7149A"/>
    <w:rsid w:val="00E71766"/>
    <w:rsid w:val="00E71DC3"/>
    <w:rsid w:val="00E72A24"/>
    <w:rsid w:val="00E73731"/>
    <w:rsid w:val="00E73DC3"/>
    <w:rsid w:val="00E75687"/>
    <w:rsid w:val="00E7596E"/>
    <w:rsid w:val="00E767B3"/>
    <w:rsid w:val="00E77301"/>
    <w:rsid w:val="00E773D3"/>
    <w:rsid w:val="00E774D2"/>
    <w:rsid w:val="00E77E2E"/>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191B"/>
    <w:rsid w:val="00ED2CB3"/>
    <w:rsid w:val="00ED4441"/>
    <w:rsid w:val="00ED5397"/>
    <w:rsid w:val="00ED5940"/>
    <w:rsid w:val="00ED6BE7"/>
    <w:rsid w:val="00ED79C2"/>
    <w:rsid w:val="00EE0E68"/>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19A6"/>
    <w:rsid w:val="00F02E6D"/>
    <w:rsid w:val="00F030C3"/>
    <w:rsid w:val="00F04F58"/>
    <w:rsid w:val="00F04FA0"/>
    <w:rsid w:val="00F05C6F"/>
    <w:rsid w:val="00F0657E"/>
    <w:rsid w:val="00F1055C"/>
    <w:rsid w:val="00F105AC"/>
    <w:rsid w:val="00F10D50"/>
    <w:rsid w:val="00F10D5F"/>
    <w:rsid w:val="00F118F6"/>
    <w:rsid w:val="00F12826"/>
    <w:rsid w:val="00F13A2A"/>
    <w:rsid w:val="00F15498"/>
    <w:rsid w:val="00F154DD"/>
    <w:rsid w:val="00F16447"/>
    <w:rsid w:val="00F16FE1"/>
    <w:rsid w:val="00F174C8"/>
    <w:rsid w:val="00F17FD9"/>
    <w:rsid w:val="00F21C75"/>
    <w:rsid w:val="00F2748F"/>
    <w:rsid w:val="00F275D5"/>
    <w:rsid w:val="00F2791B"/>
    <w:rsid w:val="00F32C15"/>
    <w:rsid w:val="00F3394F"/>
    <w:rsid w:val="00F33A40"/>
    <w:rsid w:val="00F34C32"/>
    <w:rsid w:val="00F35B11"/>
    <w:rsid w:val="00F35E55"/>
    <w:rsid w:val="00F40440"/>
    <w:rsid w:val="00F40E9C"/>
    <w:rsid w:val="00F4118F"/>
    <w:rsid w:val="00F41944"/>
    <w:rsid w:val="00F4259B"/>
    <w:rsid w:val="00F4280F"/>
    <w:rsid w:val="00F43D87"/>
    <w:rsid w:val="00F43E08"/>
    <w:rsid w:val="00F44667"/>
    <w:rsid w:val="00F44F02"/>
    <w:rsid w:val="00F45177"/>
    <w:rsid w:val="00F45376"/>
    <w:rsid w:val="00F463A9"/>
    <w:rsid w:val="00F47E27"/>
    <w:rsid w:val="00F51C48"/>
    <w:rsid w:val="00F525CC"/>
    <w:rsid w:val="00F54059"/>
    <w:rsid w:val="00F54FFC"/>
    <w:rsid w:val="00F5569D"/>
    <w:rsid w:val="00F55DC4"/>
    <w:rsid w:val="00F56DA7"/>
    <w:rsid w:val="00F60E4B"/>
    <w:rsid w:val="00F613DE"/>
    <w:rsid w:val="00F617F8"/>
    <w:rsid w:val="00F61D40"/>
    <w:rsid w:val="00F623D7"/>
    <w:rsid w:val="00F6368B"/>
    <w:rsid w:val="00F63C6B"/>
    <w:rsid w:val="00F63D61"/>
    <w:rsid w:val="00F63D84"/>
    <w:rsid w:val="00F63F8B"/>
    <w:rsid w:val="00F65419"/>
    <w:rsid w:val="00F662E7"/>
    <w:rsid w:val="00F66A89"/>
    <w:rsid w:val="00F66DEA"/>
    <w:rsid w:val="00F670DA"/>
    <w:rsid w:val="00F701A3"/>
    <w:rsid w:val="00F7107F"/>
    <w:rsid w:val="00F72890"/>
    <w:rsid w:val="00F73006"/>
    <w:rsid w:val="00F762CF"/>
    <w:rsid w:val="00F768AA"/>
    <w:rsid w:val="00F80082"/>
    <w:rsid w:val="00F80D7E"/>
    <w:rsid w:val="00F81428"/>
    <w:rsid w:val="00F81E18"/>
    <w:rsid w:val="00F823E7"/>
    <w:rsid w:val="00F826AD"/>
    <w:rsid w:val="00F83E84"/>
    <w:rsid w:val="00F846B4"/>
    <w:rsid w:val="00F84DE3"/>
    <w:rsid w:val="00F85556"/>
    <w:rsid w:val="00F8629F"/>
    <w:rsid w:val="00F86E12"/>
    <w:rsid w:val="00F900FD"/>
    <w:rsid w:val="00F9183F"/>
    <w:rsid w:val="00F91DE3"/>
    <w:rsid w:val="00F93266"/>
    <w:rsid w:val="00F9366B"/>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5E13"/>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5512"/>
    <w:rsid w:val="00FE5850"/>
    <w:rsid w:val="00FE5AD1"/>
    <w:rsid w:val="00FE7E82"/>
    <w:rsid w:val="00FF0336"/>
    <w:rsid w:val="00FF0471"/>
    <w:rsid w:val="00FF2BA9"/>
    <w:rsid w:val="00FF305F"/>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1203-01-00be-cc36-cr-35-3-15-4-capability-signaling.docx"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imesNewRoman">
    <w:altName w:val="Yu Gothic"/>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6CDF"/>
    <w:rsid w:val="00127139"/>
    <w:rsid w:val="001375F6"/>
    <w:rsid w:val="00146105"/>
    <w:rsid w:val="001C3556"/>
    <w:rsid w:val="001C552A"/>
    <w:rsid w:val="001D6612"/>
    <w:rsid w:val="001F1B74"/>
    <w:rsid w:val="001F3DFE"/>
    <w:rsid w:val="00242423"/>
    <w:rsid w:val="002521B3"/>
    <w:rsid w:val="00256475"/>
    <w:rsid w:val="002A07F8"/>
    <w:rsid w:val="002A79A0"/>
    <w:rsid w:val="002B22F3"/>
    <w:rsid w:val="002F43D3"/>
    <w:rsid w:val="00323758"/>
    <w:rsid w:val="003E3B55"/>
    <w:rsid w:val="00417C1F"/>
    <w:rsid w:val="004266B4"/>
    <w:rsid w:val="00482E8C"/>
    <w:rsid w:val="004C6356"/>
    <w:rsid w:val="004E2C07"/>
    <w:rsid w:val="004E6C4A"/>
    <w:rsid w:val="00576FF2"/>
    <w:rsid w:val="005A5C51"/>
    <w:rsid w:val="00676EC6"/>
    <w:rsid w:val="006875FE"/>
    <w:rsid w:val="006C149D"/>
    <w:rsid w:val="006C74B5"/>
    <w:rsid w:val="006E6D43"/>
    <w:rsid w:val="00720BE0"/>
    <w:rsid w:val="00733EA1"/>
    <w:rsid w:val="007475D0"/>
    <w:rsid w:val="007502BD"/>
    <w:rsid w:val="00757017"/>
    <w:rsid w:val="00795ACB"/>
    <w:rsid w:val="00812D62"/>
    <w:rsid w:val="0086709F"/>
    <w:rsid w:val="00874778"/>
    <w:rsid w:val="00A329D0"/>
    <w:rsid w:val="00A64536"/>
    <w:rsid w:val="00B034EB"/>
    <w:rsid w:val="00B0493E"/>
    <w:rsid w:val="00B25987"/>
    <w:rsid w:val="00BF4BB9"/>
    <w:rsid w:val="00C21714"/>
    <w:rsid w:val="00C24A83"/>
    <w:rsid w:val="00C73FFD"/>
    <w:rsid w:val="00CB41F9"/>
    <w:rsid w:val="00DF4260"/>
    <w:rsid w:val="00E07284"/>
    <w:rsid w:val="00E333EF"/>
    <w:rsid w:val="00E777C9"/>
    <w:rsid w:val="00EE4ED6"/>
    <w:rsid w:val="00F5375C"/>
    <w:rsid w:val="00F608B7"/>
    <w:rsid w:val="00FA0E88"/>
    <w:rsid w:val="00FE274D"/>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07D2C65D-A509-442F-835D-DEBF477E6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810</TotalTime>
  <Pages>11</Pages>
  <Words>3066</Words>
  <Characters>17481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20506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41</cp:revision>
  <cp:lastPrinted>2014-09-06T00:13:00Z</cp:lastPrinted>
  <dcterms:created xsi:type="dcterms:W3CDTF">2022-08-04T00:27:00Z</dcterms:created>
  <dcterms:modified xsi:type="dcterms:W3CDTF">2022-10-14T07:46:00Z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(3)PhwO3oxx2gROEuaEpnnoO9oIAKNfU1Ii80uEVGB6AvgJQ/jxXXTEl5juP3EMMR+dRZWzazMu
ibNXvVq4nU8Dq0fpR0G5WGoH1FESUqgDNuD4jNnHxBEzT3QSzjqw8ZFg4zc/vXIiIKXOQ3Z/
aXJGZe/iadLWwsf3qyGh+M5rmZ76VsysP8XnLjWyh8Y8aWziUe2KjY4phOuS5M7RRgXzBFe6
NqpTAwB1WpSaU1RyCE</vt:lpwstr>
  </property>
  <property fmtid="{D5CDD505-2E9C-101B-9397-08002B2CF9AE}" pid="7" name="_2015_ms_pID_7253431">
    <vt:lpwstr>EmOtrrAQwmqs/6kp2odpzeXYNaReMLN6m/GCpuHizaxPZxt8q3R9Bg
ty7rLk3BAII4pOC6MPfjOshKlTLqF9ACm30oMFfqoI7qaEGgtc0BapL38TT7gs7/fdoidXG8
1X1TW13MkVrYlHSRaxhxp9XeXBN0mMnp2Hpx5LkZC5ftBtEz4ryJ7XmcCg4cNXM9X9+VSG4f
GmT+ly3sjqHaTSHnJGUXnMG8bHofGOtdqOHr</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KwRAwij7IOI5FpQObe0oE94=</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1665302700</vt:lpwstr>
  </property>
</Properties>
</file>