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D071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710"/>
        <w:gridCol w:w="1800"/>
        <w:gridCol w:w="2201"/>
      </w:tblGrid>
      <w:tr w:rsidR="00CA09B2" w14:paraId="1C447068" w14:textId="77777777" w:rsidTr="005A37D7">
        <w:trPr>
          <w:trHeight w:val="485"/>
          <w:jc w:val="center"/>
        </w:trPr>
        <w:tc>
          <w:tcPr>
            <w:tcW w:w="9576" w:type="dxa"/>
            <w:gridSpan w:val="5"/>
            <w:vAlign w:val="center"/>
          </w:tcPr>
          <w:p w14:paraId="03F655C1" w14:textId="46C2DCEE" w:rsidR="00CA09B2" w:rsidRDefault="00423A12">
            <w:pPr>
              <w:pStyle w:val="T2"/>
            </w:pPr>
            <w:r w:rsidRPr="00423A12">
              <w:t xml:space="preserve">Resolution for CID </w:t>
            </w:r>
            <w:r w:rsidR="00FC0EF7">
              <w:t>11700</w:t>
            </w:r>
          </w:p>
        </w:tc>
      </w:tr>
      <w:tr w:rsidR="00CA09B2" w14:paraId="72CCA60C" w14:textId="77777777" w:rsidTr="005A37D7">
        <w:trPr>
          <w:trHeight w:val="359"/>
          <w:jc w:val="center"/>
        </w:trPr>
        <w:tc>
          <w:tcPr>
            <w:tcW w:w="9576" w:type="dxa"/>
            <w:gridSpan w:val="5"/>
            <w:vAlign w:val="center"/>
          </w:tcPr>
          <w:p w14:paraId="08990E77" w14:textId="6D955298" w:rsidR="00CA09B2" w:rsidRDefault="00CA09B2">
            <w:pPr>
              <w:pStyle w:val="T2"/>
              <w:ind w:left="0"/>
              <w:rPr>
                <w:sz w:val="20"/>
              </w:rPr>
            </w:pPr>
            <w:r>
              <w:rPr>
                <w:sz w:val="20"/>
              </w:rPr>
              <w:t>Date:</w:t>
            </w:r>
            <w:r>
              <w:rPr>
                <w:b w:val="0"/>
                <w:sz w:val="20"/>
              </w:rPr>
              <w:t xml:space="preserve">  </w:t>
            </w:r>
            <w:r w:rsidR="00D317CF">
              <w:rPr>
                <w:b w:val="0"/>
                <w:sz w:val="20"/>
              </w:rPr>
              <w:t>2022</w:t>
            </w:r>
            <w:r>
              <w:rPr>
                <w:b w:val="0"/>
                <w:sz w:val="20"/>
              </w:rPr>
              <w:t>-</w:t>
            </w:r>
            <w:r w:rsidR="00AC7E05">
              <w:rPr>
                <w:b w:val="0"/>
                <w:sz w:val="20"/>
              </w:rPr>
              <w:t>0</w:t>
            </w:r>
            <w:r w:rsidR="00A25677">
              <w:rPr>
                <w:b w:val="0"/>
                <w:sz w:val="20"/>
              </w:rPr>
              <w:t>8</w:t>
            </w:r>
            <w:r>
              <w:rPr>
                <w:b w:val="0"/>
                <w:sz w:val="20"/>
              </w:rPr>
              <w:t>-</w:t>
            </w:r>
            <w:r w:rsidR="00AC7E05">
              <w:rPr>
                <w:b w:val="0"/>
                <w:sz w:val="20"/>
              </w:rPr>
              <w:t>0</w:t>
            </w:r>
            <w:r w:rsidR="00A25677">
              <w:rPr>
                <w:b w:val="0"/>
                <w:sz w:val="20"/>
              </w:rPr>
              <w:t>1</w:t>
            </w:r>
          </w:p>
        </w:tc>
      </w:tr>
      <w:tr w:rsidR="00CA09B2" w14:paraId="32A85346" w14:textId="77777777" w:rsidTr="005A37D7">
        <w:trPr>
          <w:cantSplit/>
          <w:jc w:val="center"/>
        </w:trPr>
        <w:tc>
          <w:tcPr>
            <w:tcW w:w="9576" w:type="dxa"/>
            <w:gridSpan w:val="5"/>
            <w:vAlign w:val="center"/>
          </w:tcPr>
          <w:p w14:paraId="300B0AC1" w14:textId="77777777" w:rsidR="00CA09B2" w:rsidRDefault="00CA09B2">
            <w:pPr>
              <w:pStyle w:val="T2"/>
              <w:spacing w:after="0"/>
              <w:ind w:left="0" w:right="0"/>
              <w:jc w:val="left"/>
              <w:rPr>
                <w:sz w:val="20"/>
              </w:rPr>
            </w:pPr>
            <w:r>
              <w:rPr>
                <w:sz w:val="20"/>
              </w:rPr>
              <w:t>Author(s):</w:t>
            </w:r>
          </w:p>
        </w:tc>
      </w:tr>
      <w:tr w:rsidR="00CA09B2" w14:paraId="356C94B9" w14:textId="77777777" w:rsidTr="00D317CF">
        <w:trPr>
          <w:jc w:val="center"/>
        </w:trPr>
        <w:tc>
          <w:tcPr>
            <w:tcW w:w="1975" w:type="dxa"/>
            <w:vAlign w:val="center"/>
          </w:tcPr>
          <w:p w14:paraId="7E8F7101" w14:textId="77777777" w:rsidR="00CA09B2" w:rsidRDefault="00CA09B2">
            <w:pPr>
              <w:pStyle w:val="T2"/>
              <w:spacing w:after="0"/>
              <w:ind w:left="0" w:right="0"/>
              <w:jc w:val="left"/>
              <w:rPr>
                <w:sz w:val="20"/>
              </w:rPr>
            </w:pPr>
            <w:r>
              <w:rPr>
                <w:sz w:val="20"/>
              </w:rPr>
              <w:t>Name</w:t>
            </w:r>
          </w:p>
        </w:tc>
        <w:tc>
          <w:tcPr>
            <w:tcW w:w="1890" w:type="dxa"/>
            <w:vAlign w:val="center"/>
          </w:tcPr>
          <w:p w14:paraId="5FEF25A1" w14:textId="77777777" w:rsidR="00CA09B2" w:rsidRDefault="0062440B">
            <w:pPr>
              <w:pStyle w:val="T2"/>
              <w:spacing w:after="0"/>
              <w:ind w:left="0" w:right="0"/>
              <w:jc w:val="left"/>
              <w:rPr>
                <w:sz w:val="20"/>
              </w:rPr>
            </w:pPr>
            <w:r>
              <w:rPr>
                <w:sz w:val="20"/>
              </w:rPr>
              <w:t>Affiliation</w:t>
            </w:r>
          </w:p>
        </w:tc>
        <w:tc>
          <w:tcPr>
            <w:tcW w:w="1710" w:type="dxa"/>
            <w:vAlign w:val="center"/>
          </w:tcPr>
          <w:p w14:paraId="74836B79" w14:textId="77777777" w:rsidR="00CA09B2" w:rsidRDefault="00CA09B2">
            <w:pPr>
              <w:pStyle w:val="T2"/>
              <w:spacing w:after="0"/>
              <w:ind w:left="0" w:right="0"/>
              <w:jc w:val="left"/>
              <w:rPr>
                <w:sz w:val="20"/>
              </w:rPr>
            </w:pPr>
            <w:r>
              <w:rPr>
                <w:sz w:val="20"/>
              </w:rPr>
              <w:t>Address</w:t>
            </w:r>
          </w:p>
        </w:tc>
        <w:tc>
          <w:tcPr>
            <w:tcW w:w="1800" w:type="dxa"/>
            <w:vAlign w:val="center"/>
          </w:tcPr>
          <w:p w14:paraId="70BF06ED" w14:textId="77777777" w:rsidR="00CA09B2" w:rsidRDefault="00CA09B2">
            <w:pPr>
              <w:pStyle w:val="T2"/>
              <w:spacing w:after="0"/>
              <w:ind w:left="0" w:right="0"/>
              <w:jc w:val="left"/>
              <w:rPr>
                <w:sz w:val="20"/>
              </w:rPr>
            </w:pPr>
            <w:r>
              <w:rPr>
                <w:sz w:val="20"/>
              </w:rPr>
              <w:t>Phone</w:t>
            </w:r>
          </w:p>
        </w:tc>
        <w:tc>
          <w:tcPr>
            <w:tcW w:w="2201" w:type="dxa"/>
            <w:vAlign w:val="center"/>
          </w:tcPr>
          <w:p w14:paraId="6B79A99B" w14:textId="77777777" w:rsidR="00CA09B2" w:rsidRDefault="00CA09B2">
            <w:pPr>
              <w:pStyle w:val="T2"/>
              <w:spacing w:after="0"/>
              <w:ind w:left="0" w:right="0"/>
              <w:jc w:val="left"/>
              <w:rPr>
                <w:sz w:val="20"/>
              </w:rPr>
            </w:pPr>
            <w:r>
              <w:rPr>
                <w:sz w:val="20"/>
              </w:rPr>
              <w:t>email</w:t>
            </w:r>
          </w:p>
        </w:tc>
      </w:tr>
      <w:tr w:rsidR="00EF09AC" w14:paraId="74D238B3" w14:textId="77777777" w:rsidTr="00D317CF">
        <w:trPr>
          <w:jc w:val="center"/>
        </w:trPr>
        <w:tc>
          <w:tcPr>
            <w:tcW w:w="1975" w:type="dxa"/>
            <w:vAlign w:val="center"/>
          </w:tcPr>
          <w:p w14:paraId="219248F6" w14:textId="2EEB869A" w:rsidR="00EF09AC" w:rsidRPr="00A32747" w:rsidRDefault="00EF09AC">
            <w:pPr>
              <w:pStyle w:val="T2"/>
              <w:spacing w:after="0"/>
              <w:ind w:left="0" w:right="0"/>
              <w:rPr>
                <w:b w:val="0"/>
                <w:sz w:val="18"/>
                <w:szCs w:val="18"/>
              </w:rPr>
            </w:pPr>
            <w:r w:rsidRPr="00A32747">
              <w:rPr>
                <w:b w:val="0"/>
                <w:sz w:val="18"/>
                <w:szCs w:val="18"/>
              </w:rPr>
              <w:t>Abdel Karim Ajami</w:t>
            </w:r>
          </w:p>
        </w:tc>
        <w:tc>
          <w:tcPr>
            <w:tcW w:w="1890" w:type="dxa"/>
            <w:vMerge w:val="restart"/>
            <w:vAlign w:val="center"/>
          </w:tcPr>
          <w:p w14:paraId="0405D159" w14:textId="1BB1E840" w:rsidR="00EF09AC" w:rsidRPr="00A32747" w:rsidRDefault="00EF09AC">
            <w:pPr>
              <w:pStyle w:val="T2"/>
              <w:spacing w:after="0"/>
              <w:ind w:left="0" w:right="0"/>
              <w:rPr>
                <w:b w:val="0"/>
                <w:sz w:val="18"/>
                <w:szCs w:val="18"/>
              </w:rPr>
            </w:pPr>
            <w:r w:rsidRPr="00A32747">
              <w:rPr>
                <w:b w:val="0"/>
                <w:sz w:val="18"/>
                <w:szCs w:val="18"/>
              </w:rPr>
              <w:t>Qualcomm Inc</w:t>
            </w:r>
          </w:p>
        </w:tc>
        <w:tc>
          <w:tcPr>
            <w:tcW w:w="1710" w:type="dxa"/>
            <w:vAlign w:val="center"/>
          </w:tcPr>
          <w:p w14:paraId="6E3CFDD9" w14:textId="77777777" w:rsidR="00EF09AC" w:rsidRDefault="00EF09AC">
            <w:pPr>
              <w:pStyle w:val="T2"/>
              <w:spacing w:after="0"/>
              <w:ind w:left="0" w:right="0"/>
              <w:rPr>
                <w:b w:val="0"/>
                <w:sz w:val="20"/>
              </w:rPr>
            </w:pPr>
          </w:p>
        </w:tc>
        <w:tc>
          <w:tcPr>
            <w:tcW w:w="1800" w:type="dxa"/>
            <w:vAlign w:val="center"/>
          </w:tcPr>
          <w:p w14:paraId="34E368B7" w14:textId="77777777" w:rsidR="00EF09AC" w:rsidRDefault="00EF09AC">
            <w:pPr>
              <w:pStyle w:val="T2"/>
              <w:spacing w:after="0"/>
              <w:ind w:left="0" w:right="0"/>
              <w:rPr>
                <w:b w:val="0"/>
                <w:sz w:val="20"/>
              </w:rPr>
            </w:pPr>
          </w:p>
        </w:tc>
        <w:tc>
          <w:tcPr>
            <w:tcW w:w="2201" w:type="dxa"/>
            <w:vAlign w:val="center"/>
          </w:tcPr>
          <w:p w14:paraId="13350A20" w14:textId="4510B8B4" w:rsidR="00EF09AC" w:rsidRDefault="00A5637A">
            <w:pPr>
              <w:pStyle w:val="T2"/>
              <w:spacing w:after="0"/>
              <w:ind w:left="0" w:right="0"/>
              <w:rPr>
                <w:b w:val="0"/>
                <w:sz w:val="16"/>
              </w:rPr>
            </w:pPr>
            <w:hyperlink r:id="rId8" w:history="1">
              <w:r w:rsidR="00EF09AC" w:rsidRPr="00CB4264">
                <w:rPr>
                  <w:rStyle w:val="Hyperlink"/>
                  <w:b w:val="0"/>
                  <w:sz w:val="16"/>
                </w:rPr>
                <w:t>aajami@qti.qualcomm.com</w:t>
              </w:r>
            </w:hyperlink>
          </w:p>
        </w:tc>
      </w:tr>
      <w:tr w:rsidR="00EF09AC" w14:paraId="32E8ABCF" w14:textId="77777777" w:rsidTr="00D317CF">
        <w:trPr>
          <w:jc w:val="center"/>
        </w:trPr>
        <w:tc>
          <w:tcPr>
            <w:tcW w:w="1975" w:type="dxa"/>
            <w:vAlign w:val="center"/>
          </w:tcPr>
          <w:p w14:paraId="3FD62B61" w14:textId="13EE5EC2" w:rsidR="00EF09AC" w:rsidRPr="00A32747" w:rsidRDefault="00792DC4">
            <w:pPr>
              <w:pStyle w:val="T2"/>
              <w:spacing w:after="0"/>
              <w:ind w:left="0" w:right="0"/>
              <w:rPr>
                <w:b w:val="0"/>
                <w:sz w:val="18"/>
                <w:szCs w:val="18"/>
              </w:rPr>
            </w:pPr>
            <w:r>
              <w:rPr>
                <w:b w:val="0"/>
                <w:sz w:val="18"/>
                <w:szCs w:val="18"/>
              </w:rPr>
              <w:t xml:space="preserve">Duncan Ho </w:t>
            </w:r>
          </w:p>
        </w:tc>
        <w:tc>
          <w:tcPr>
            <w:tcW w:w="1890" w:type="dxa"/>
            <w:vMerge/>
            <w:vAlign w:val="center"/>
          </w:tcPr>
          <w:p w14:paraId="164B07ED" w14:textId="7C6BE5B0" w:rsidR="00EF09AC" w:rsidRDefault="00EF09AC">
            <w:pPr>
              <w:pStyle w:val="T2"/>
              <w:spacing w:after="0"/>
              <w:ind w:left="0" w:right="0"/>
              <w:rPr>
                <w:b w:val="0"/>
                <w:sz w:val="20"/>
              </w:rPr>
            </w:pPr>
          </w:p>
        </w:tc>
        <w:tc>
          <w:tcPr>
            <w:tcW w:w="1710" w:type="dxa"/>
            <w:vAlign w:val="center"/>
          </w:tcPr>
          <w:p w14:paraId="577BC0D9" w14:textId="77777777" w:rsidR="00EF09AC" w:rsidRDefault="00EF09AC">
            <w:pPr>
              <w:pStyle w:val="T2"/>
              <w:spacing w:after="0"/>
              <w:ind w:left="0" w:right="0"/>
              <w:rPr>
                <w:b w:val="0"/>
                <w:sz w:val="20"/>
              </w:rPr>
            </w:pPr>
          </w:p>
        </w:tc>
        <w:tc>
          <w:tcPr>
            <w:tcW w:w="1800" w:type="dxa"/>
            <w:vAlign w:val="center"/>
          </w:tcPr>
          <w:p w14:paraId="41A2360D" w14:textId="77777777" w:rsidR="00EF09AC" w:rsidRDefault="00EF09AC">
            <w:pPr>
              <w:pStyle w:val="T2"/>
              <w:spacing w:after="0"/>
              <w:ind w:left="0" w:right="0"/>
              <w:rPr>
                <w:b w:val="0"/>
                <w:sz w:val="20"/>
              </w:rPr>
            </w:pPr>
          </w:p>
        </w:tc>
        <w:tc>
          <w:tcPr>
            <w:tcW w:w="2201" w:type="dxa"/>
            <w:vAlign w:val="center"/>
          </w:tcPr>
          <w:p w14:paraId="070055CF" w14:textId="4B54BBE6" w:rsidR="00EF09AC" w:rsidRDefault="00EF09AC">
            <w:pPr>
              <w:pStyle w:val="T2"/>
              <w:spacing w:after="0"/>
              <w:ind w:left="0" w:right="0"/>
              <w:rPr>
                <w:b w:val="0"/>
                <w:sz w:val="16"/>
              </w:rPr>
            </w:pPr>
          </w:p>
        </w:tc>
      </w:tr>
      <w:tr w:rsidR="00EF09AC" w14:paraId="42A5FB75" w14:textId="77777777" w:rsidTr="00D317CF">
        <w:trPr>
          <w:jc w:val="center"/>
        </w:trPr>
        <w:tc>
          <w:tcPr>
            <w:tcW w:w="1975" w:type="dxa"/>
            <w:vAlign w:val="center"/>
          </w:tcPr>
          <w:p w14:paraId="07510902" w14:textId="68FDC284" w:rsidR="00EF09AC" w:rsidRPr="00A32747" w:rsidRDefault="00962476" w:rsidP="00A25677">
            <w:pPr>
              <w:pStyle w:val="T2"/>
              <w:spacing w:after="0"/>
              <w:ind w:left="0" w:right="0"/>
              <w:rPr>
                <w:b w:val="0"/>
                <w:sz w:val="18"/>
                <w:szCs w:val="18"/>
              </w:rPr>
            </w:pPr>
            <w:r w:rsidRPr="00962476">
              <w:rPr>
                <w:b w:val="0"/>
                <w:sz w:val="18"/>
                <w:szCs w:val="18"/>
              </w:rPr>
              <w:t>Alfred Asterjadhi</w:t>
            </w:r>
          </w:p>
        </w:tc>
        <w:tc>
          <w:tcPr>
            <w:tcW w:w="1890" w:type="dxa"/>
            <w:vMerge/>
            <w:vAlign w:val="center"/>
          </w:tcPr>
          <w:p w14:paraId="4AD34ABF" w14:textId="77777777" w:rsidR="00EF09AC" w:rsidRDefault="00EF09AC">
            <w:pPr>
              <w:pStyle w:val="T2"/>
              <w:spacing w:after="0"/>
              <w:ind w:left="0" w:right="0"/>
              <w:rPr>
                <w:b w:val="0"/>
                <w:sz w:val="20"/>
              </w:rPr>
            </w:pPr>
          </w:p>
        </w:tc>
        <w:tc>
          <w:tcPr>
            <w:tcW w:w="1710" w:type="dxa"/>
            <w:vAlign w:val="center"/>
          </w:tcPr>
          <w:p w14:paraId="26E763FF" w14:textId="77777777" w:rsidR="00EF09AC" w:rsidRDefault="00EF09AC">
            <w:pPr>
              <w:pStyle w:val="T2"/>
              <w:spacing w:after="0"/>
              <w:ind w:left="0" w:right="0"/>
              <w:rPr>
                <w:b w:val="0"/>
                <w:sz w:val="20"/>
              </w:rPr>
            </w:pPr>
          </w:p>
        </w:tc>
        <w:tc>
          <w:tcPr>
            <w:tcW w:w="1800" w:type="dxa"/>
            <w:vAlign w:val="center"/>
          </w:tcPr>
          <w:p w14:paraId="15F3E29D" w14:textId="77777777" w:rsidR="00EF09AC" w:rsidRDefault="00EF09AC">
            <w:pPr>
              <w:pStyle w:val="T2"/>
              <w:spacing w:after="0"/>
              <w:ind w:left="0" w:right="0"/>
              <w:rPr>
                <w:b w:val="0"/>
                <w:sz w:val="20"/>
              </w:rPr>
            </w:pPr>
          </w:p>
        </w:tc>
        <w:tc>
          <w:tcPr>
            <w:tcW w:w="2201" w:type="dxa"/>
            <w:vAlign w:val="center"/>
          </w:tcPr>
          <w:p w14:paraId="4849649F" w14:textId="77777777" w:rsidR="00EF09AC" w:rsidRDefault="00EF09AC">
            <w:pPr>
              <w:pStyle w:val="T2"/>
              <w:spacing w:after="0"/>
              <w:ind w:left="0" w:right="0"/>
              <w:rPr>
                <w:b w:val="0"/>
                <w:sz w:val="16"/>
              </w:rPr>
            </w:pPr>
          </w:p>
        </w:tc>
      </w:tr>
      <w:tr w:rsidR="00EF09AC" w14:paraId="68FE887D" w14:textId="77777777" w:rsidTr="00D317CF">
        <w:trPr>
          <w:jc w:val="center"/>
        </w:trPr>
        <w:tc>
          <w:tcPr>
            <w:tcW w:w="1975" w:type="dxa"/>
            <w:vAlign w:val="center"/>
          </w:tcPr>
          <w:p w14:paraId="3596EFB4" w14:textId="3AB605F4" w:rsidR="00EF09AC" w:rsidRDefault="00792DC4" w:rsidP="00A25677">
            <w:pPr>
              <w:pStyle w:val="T2"/>
              <w:spacing w:after="0"/>
              <w:ind w:left="0" w:right="0"/>
              <w:rPr>
                <w:b w:val="0"/>
                <w:sz w:val="18"/>
                <w:szCs w:val="18"/>
              </w:rPr>
            </w:pPr>
            <w:r>
              <w:rPr>
                <w:b w:val="0"/>
                <w:sz w:val="18"/>
                <w:szCs w:val="18"/>
              </w:rPr>
              <w:t>Abhishek Patil</w:t>
            </w:r>
          </w:p>
        </w:tc>
        <w:tc>
          <w:tcPr>
            <w:tcW w:w="1890" w:type="dxa"/>
            <w:vMerge/>
            <w:vAlign w:val="center"/>
          </w:tcPr>
          <w:p w14:paraId="7A76985D" w14:textId="77777777" w:rsidR="00EF09AC" w:rsidRDefault="00EF09AC">
            <w:pPr>
              <w:pStyle w:val="T2"/>
              <w:spacing w:after="0"/>
              <w:ind w:left="0" w:right="0"/>
              <w:rPr>
                <w:b w:val="0"/>
                <w:sz w:val="20"/>
              </w:rPr>
            </w:pPr>
          </w:p>
        </w:tc>
        <w:tc>
          <w:tcPr>
            <w:tcW w:w="1710" w:type="dxa"/>
            <w:vAlign w:val="center"/>
          </w:tcPr>
          <w:p w14:paraId="32C02F08" w14:textId="77777777" w:rsidR="00EF09AC" w:rsidRDefault="00EF09AC">
            <w:pPr>
              <w:pStyle w:val="T2"/>
              <w:spacing w:after="0"/>
              <w:ind w:left="0" w:right="0"/>
              <w:rPr>
                <w:b w:val="0"/>
                <w:sz w:val="20"/>
              </w:rPr>
            </w:pPr>
          </w:p>
        </w:tc>
        <w:tc>
          <w:tcPr>
            <w:tcW w:w="1800" w:type="dxa"/>
            <w:vAlign w:val="center"/>
          </w:tcPr>
          <w:p w14:paraId="11D91A81" w14:textId="77777777" w:rsidR="00EF09AC" w:rsidRDefault="00EF09AC">
            <w:pPr>
              <w:pStyle w:val="T2"/>
              <w:spacing w:after="0"/>
              <w:ind w:left="0" w:right="0"/>
              <w:rPr>
                <w:b w:val="0"/>
                <w:sz w:val="20"/>
              </w:rPr>
            </w:pPr>
          </w:p>
        </w:tc>
        <w:tc>
          <w:tcPr>
            <w:tcW w:w="2201" w:type="dxa"/>
            <w:vAlign w:val="center"/>
          </w:tcPr>
          <w:p w14:paraId="50DA7D1C" w14:textId="77777777" w:rsidR="00EF09AC" w:rsidRDefault="00EF09AC">
            <w:pPr>
              <w:pStyle w:val="T2"/>
              <w:spacing w:after="0"/>
              <w:ind w:left="0" w:right="0"/>
              <w:rPr>
                <w:b w:val="0"/>
                <w:sz w:val="16"/>
              </w:rPr>
            </w:pPr>
          </w:p>
        </w:tc>
      </w:tr>
      <w:tr w:rsidR="00EF09AC" w14:paraId="0FE6B415" w14:textId="77777777" w:rsidTr="00D317CF">
        <w:trPr>
          <w:jc w:val="center"/>
        </w:trPr>
        <w:tc>
          <w:tcPr>
            <w:tcW w:w="1975" w:type="dxa"/>
            <w:vAlign w:val="center"/>
          </w:tcPr>
          <w:p w14:paraId="2EA0245A" w14:textId="330AE7F4" w:rsidR="00EF09AC" w:rsidRDefault="00EF09AC" w:rsidP="00A25677">
            <w:pPr>
              <w:pStyle w:val="T2"/>
              <w:spacing w:after="0"/>
              <w:ind w:left="0" w:right="0"/>
              <w:rPr>
                <w:b w:val="0"/>
                <w:sz w:val="18"/>
                <w:szCs w:val="18"/>
              </w:rPr>
            </w:pPr>
            <w:r>
              <w:rPr>
                <w:b w:val="0"/>
                <w:sz w:val="18"/>
                <w:szCs w:val="18"/>
              </w:rPr>
              <w:t>George Cherian</w:t>
            </w:r>
          </w:p>
        </w:tc>
        <w:tc>
          <w:tcPr>
            <w:tcW w:w="1890" w:type="dxa"/>
            <w:vMerge/>
            <w:vAlign w:val="center"/>
          </w:tcPr>
          <w:p w14:paraId="509F5DA5" w14:textId="77777777" w:rsidR="00EF09AC" w:rsidRDefault="00EF09AC" w:rsidP="00A25677">
            <w:pPr>
              <w:pStyle w:val="T2"/>
              <w:spacing w:after="0"/>
              <w:ind w:left="0" w:right="0"/>
              <w:rPr>
                <w:b w:val="0"/>
                <w:sz w:val="20"/>
              </w:rPr>
            </w:pPr>
          </w:p>
        </w:tc>
        <w:tc>
          <w:tcPr>
            <w:tcW w:w="1710" w:type="dxa"/>
            <w:vAlign w:val="center"/>
          </w:tcPr>
          <w:p w14:paraId="0CD871B0" w14:textId="77777777" w:rsidR="00EF09AC" w:rsidRDefault="00EF09AC" w:rsidP="00A25677">
            <w:pPr>
              <w:pStyle w:val="T2"/>
              <w:spacing w:after="0"/>
              <w:ind w:left="0" w:right="0"/>
              <w:rPr>
                <w:b w:val="0"/>
                <w:sz w:val="20"/>
              </w:rPr>
            </w:pPr>
          </w:p>
        </w:tc>
        <w:tc>
          <w:tcPr>
            <w:tcW w:w="1800" w:type="dxa"/>
            <w:vAlign w:val="center"/>
          </w:tcPr>
          <w:p w14:paraId="668E323F" w14:textId="77777777" w:rsidR="00EF09AC" w:rsidRDefault="00EF09AC" w:rsidP="00A25677">
            <w:pPr>
              <w:pStyle w:val="T2"/>
              <w:spacing w:after="0"/>
              <w:ind w:left="0" w:right="0"/>
              <w:rPr>
                <w:b w:val="0"/>
                <w:sz w:val="20"/>
              </w:rPr>
            </w:pPr>
          </w:p>
        </w:tc>
        <w:tc>
          <w:tcPr>
            <w:tcW w:w="2201" w:type="dxa"/>
            <w:vAlign w:val="center"/>
          </w:tcPr>
          <w:p w14:paraId="782A7566" w14:textId="77777777" w:rsidR="00EF09AC" w:rsidRDefault="00EF09AC" w:rsidP="00A25677">
            <w:pPr>
              <w:pStyle w:val="T2"/>
              <w:spacing w:after="0"/>
              <w:ind w:left="0" w:right="0"/>
              <w:rPr>
                <w:b w:val="0"/>
                <w:sz w:val="16"/>
              </w:rPr>
            </w:pPr>
          </w:p>
        </w:tc>
      </w:tr>
      <w:tr w:rsidR="00EF09AC" w14:paraId="5CDFC928" w14:textId="77777777" w:rsidTr="00D317CF">
        <w:trPr>
          <w:jc w:val="center"/>
        </w:trPr>
        <w:tc>
          <w:tcPr>
            <w:tcW w:w="1975" w:type="dxa"/>
            <w:vAlign w:val="center"/>
          </w:tcPr>
          <w:p w14:paraId="1A71CCD3" w14:textId="218DB059" w:rsidR="00EF09AC" w:rsidRDefault="00EF09AC" w:rsidP="00A25677">
            <w:pPr>
              <w:pStyle w:val="T2"/>
              <w:spacing w:after="0"/>
              <w:ind w:left="0" w:right="0"/>
              <w:rPr>
                <w:b w:val="0"/>
                <w:sz w:val="18"/>
                <w:szCs w:val="18"/>
              </w:rPr>
            </w:pPr>
            <w:r>
              <w:rPr>
                <w:b w:val="0"/>
                <w:sz w:val="18"/>
                <w:szCs w:val="18"/>
              </w:rPr>
              <w:t>Gaurang Naik</w:t>
            </w:r>
          </w:p>
        </w:tc>
        <w:tc>
          <w:tcPr>
            <w:tcW w:w="1890" w:type="dxa"/>
            <w:vMerge/>
            <w:vAlign w:val="center"/>
          </w:tcPr>
          <w:p w14:paraId="1ACB886E" w14:textId="77777777" w:rsidR="00EF09AC" w:rsidRDefault="00EF09AC" w:rsidP="00A25677">
            <w:pPr>
              <w:pStyle w:val="T2"/>
              <w:spacing w:after="0"/>
              <w:ind w:left="0" w:right="0"/>
              <w:rPr>
                <w:b w:val="0"/>
                <w:sz w:val="20"/>
              </w:rPr>
            </w:pPr>
          </w:p>
        </w:tc>
        <w:tc>
          <w:tcPr>
            <w:tcW w:w="1710" w:type="dxa"/>
            <w:vAlign w:val="center"/>
          </w:tcPr>
          <w:p w14:paraId="0D3DAC45" w14:textId="77777777" w:rsidR="00EF09AC" w:rsidRDefault="00EF09AC" w:rsidP="00A25677">
            <w:pPr>
              <w:pStyle w:val="T2"/>
              <w:spacing w:after="0"/>
              <w:ind w:left="0" w:right="0"/>
              <w:rPr>
                <w:b w:val="0"/>
                <w:sz w:val="20"/>
              </w:rPr>
            </w:pPr>
          </w:p>
        </w:tc>
        <w:tc>
          <w:tcPr>
            <w:tcW w:w="1800" w:type="dxa"/>
            <w:vAlign w:val="center"/>
          </w:tcPr>
          <w:p w14:paraId="12069169" w14:textId="77777777" w:rsidR="00EF09AC" w:rsidRDefault="00EF09AC" w:rsidP="00A25677">
            <w:pPr>
              <w:pStyle w:val="T2"/>
              <w:spacing w:after="0"/>
              <w:ind w:left="0" w:right="0"/>
              <w:rPr>
                <w:b w:val="0"/>
                <w:sz w:val="20"/>
              </w:rPr>
            </w:pPr>
          </w:p>
        </w:tc>
        <w:tc>
          <w:tcPr>
            <w:tcW w:w="2201" w:type="dxa"/>
            <w:vAlign w:val="center"/>
          </w:tcPr>
          <w:p w14:paraId="2105216B" w14:textId="77777777" w:rsidR="00EF09AC" w:rsidRDefault="00EF09AC" w:rsidP="00A25677">
            <w:pPr>
              <w:pStyle w:val="T2"/>
              <w:spacing w:after="0"/>
              <w:ind w:left="0" w:right="0"/>
              <w:rPr>
                <w:b w:val="0"/>
                <w:sz w:val="16"/>
              </w:rPr>
            </w:pPr>
          </w:p>
        </w:tc>
      </w:tr>
      <w:tr w:rsidR="00EF09AC" w14:paraId="2122E676" w14:textId="77777777" w:rsidTr="00D317CF">
        <w:trPr>
          <w:jc w:val="center"/>
        </w:trPr>
        <w:tc>
          <w:tcPr>
            <w:tcW w:w="1975" w:type="dxa"/>
            <w:vAlign w:val="center"/>
          </w:tcPr>
          <w:p w14:paraId="41F8234F" w14:textId="15A9D2FE" w:rsidR="00EF09AC" w:rsidRDefault="00EF09AC" w:rsidP="00A25677">
            <w:pPr>
              <w:pStyle w:val="T2"/>
              <w:spacing w:after="0"/>
              <w:ind w:left="0" w:right="0"/>
              <w:rPr>
                <w:b w:val="0"/>
                <w:sz w:val="18"/>
                <w:szCs w:val="18"/>
              </w:rPr>
            </w:pPr>
            <w:r>
              <w:rPr>
                <w:b w:val="0"/>
                <w:sz w:val="18"/>
                <w:szCs w:val="18"/>
              </w:rPr>
              <w:t>Yanjun Sun</w:t>
            </w:r>
          </w:p>
        </w:tc>
        <w:tc>
          <w:tcPr>
            <w:tcW w:w="1890" w:type="dxa"/>
            <w:vMerge/>
            <w:vAlign w:val="center"/>
          </w:tcPr>
          <w:p w14:paraId="676F6656" w14:textId="77777777" w:rsidR="00EF09AC" w:rsidRDefault="00EF09AC" w:rsidP="00A25677">
            <w:pPr>
              <w:pStyle w:val="T2"/>
              <w:spacing w:after="0"/>
              <w:ind w:left="0" w:right="0"/>
              <w:rPr>
                <w:b w:val="0"/>
                <w:sz w:val="20"/>
              </w:rPr>
            </w:pPr>
          </w:p>
        </w:tc>
        <w:tc>
          <w:tcPr>
            <w:tcW w:w="1710" w:type="dxa"/>
            <w:vAlign w:val="center"/>
          </w:tcPr>
          <w:p w14:paraId="37B5ECE0" w14:textId="77777777" w:rsidR="00EF09AC" w:rsidRDefault="00EF09AC" w:rsidP="00A25677">
            <w:pPr>
              <w:pStyle w:val="T2"/>
              <w:spacing w:after="0"/>
              <w:ind w:left="0" w:right="0"/>
              <w:rPr>
                <w:b w:val="0"/>
                <w:sz w:val="20"/>
              </w:rPr>
            </w:pPr>
          </w:p>
        </w:tc>
        <w:tc>
          <w:tcPr>
            <w:tcW w:w="1800" w:type="dxa"/>
            <w:vAlign w:val="center"/>
          </w:tcPr>
          <w:p w14:paraId="594D1BF9" w14:textId="77777777" w:rsidR="00EF09AC" w:rsidRDefault="00EF09AC" w:rsidP="00A25677">
            <w:pPr>
              <w:pStyle w:val="T2"/>
              <w:spacing w:after="0"/>
              <w:ind w:left="0" w:right="0"/>
              <w:rPr>
                <w:b w:val="0"/>
                <w:sz w:val="20"/>
              </w:rPr>
            </w:pPr>
          </w:p>
        </w:tc>
        <w:tc>
          <w:tcPr>
            <w:tcW w:w="2201" w:type="dxa"/>
            <w:vAlign w:val="center"/>
          </w:tcPr>
          <w:p w14:paraId="7E370E0C" w14:textId="77777777" w:rsidR="00EF09AC" w:rsidRDefault="00EF09AC" w:rsidP="00A25677">
            <w:pPr>
              <w:pStyle w:val="T2"/>
              <w:spacing w:after="0"/>
              <w:ind w:left="0" w:right="0"/>
              <w:rPr>
                <w:b w:val="0"/>
                <w:sz w:val="16"/>
              </w:rPr>
            </w:pPr>
          </w:p>
        </w:tc>
      </w:tr>
      <w:tr w:rsidR="00F033EF" w14:paraId="78176DCE" w14:textId="77777777" w:rsidTr="00D317CF">
        <w:trPr>
          <w:jc w:val="center"/>
        </w:trPr>
        <w:tc>
          <w:tcPr>
            <w:tcW w:w="1975" w:type="dxa"/>
            <w:vAlign w:val="center"/>
          </w:tcPr>
          <w:p w14:paraId="21B10C24" w14:textId="77777777" w:rsidR="00F033EF" w:rsidRDefault="00F033EF" w:rsidP="00A25677">
            <w:pPr>
              <w:pStyle w:val="T2"/>
              <w:spacing w:after="0"/>
              <w:ind w:left="0" w:right="0"/>
              <w:rPr>
                <w:b w:val="0"/>
                <w:sz w:val="18"/>
                <w:szCs w:val="18"/>
              </w:rPr>
            </w:pPr>
          </w:p>
        </w:tc>
        <w:tc>
          <w:tcPr>
            <w:tcW w:w="1890" w:type="dxa"/>
            <w:vAlign w:val="center"/>
          </w:tcPr>
          <w:p w14:paraId="202B9719" w14:textId="77777777" w:rsidR="00F033EF" w:rsidRDefault="00F033EF" w:rsidP="00A25677">
            <w:pPr>
              <w:pStyle w:val="T2"/>
              <w:spacing w:after="0"/>
              <w:ind w:left="0" w:right="0"/>
              <w:rPr>
                <w:b w:val="0"/>
                <w:sz w:val="20"/>
              </w:rPr>
            </w:pPr>
          </w:p>
        </w:tc>
        <w:tc>
          <w:tcPr>
            <w:tcW w:w="1710" w:type="dxa"/>
            <w:vAlign w:val="center"/>
          </w:tcPr>
          <w:p w14:paraId="435061A4" w14:textId="77777777" w:rsidR="00F033EF" w:rsidRDefault="00F033EF" w:rsidP="00A25677">
            <w:pPr>
              <w:pStyle w:val="T2"/>
              <w:spacing w:after="0"/>
              <w:ind w:left="0" w:right="0"/>
              <w:rPr>
                <w:b w:val="0"/>
                <w:sz w:val="20"/>
              </w:rPr>
            </w:pPr>
          </w:p>
        </w:tc>
        <w:tc>
          <w:tcPr>
            <w:tcW w:w="1800" w:type="dxa"/>
            <w:vAlign w:val="center"/>
          </w:tcPr>
          <w:p w14:paraId="7DBE95F5" w14:textId="77777777" w:rsidR="00F033EF" w:rsidRDefault="00F033EF" w:rsidP="00A25677">
            <w:pPr>
              <w:pStyle w:val="T2"/>
              <w:spacing w:after="0"/>
              <w:ind w:left="0" w:right="0"/>
              <w:rPr>
                <w:b w:val="0"/>
                <w:sz w:val="20"/>
              </w:rPr>
            </w:pPr>
          </w:p>
        </w:tc>
        <w:tc>
          <w:tcPr>
            <w:tcW w:w="2201" w:type="dxa"/>
            <w:vAlign w:val="center"/>
          </w:tcPr>
          <w:p w14:paraId="138BDFDA" w14:textId="77777777" w:rsidR="00F033EF" w:rsidRDefault="00F033EF" w:rsidP="00A25677">
            <w:pPr>
              <w:pStyle w:val="T2"/>
              <w:spacing w:after="0"/>
              <w:ind w:left="0" w:right="0"/>
              <w:rPr>
                <w:b w:val="0"/>
                <w:sz w:val="16"/>
              </w:rPr>
            </w:pPr>
          </w:p>
        </w:tc>
      </w:tr>
      <w:tr w:rsidR="00F033EF" w14:paraId="56CEEA9B" w14:textId="77777777" w:rsidTr="00D317CF">
        <w:trPr>
          <w:jc w:val="center"/>
        </w:trPr>
        <w:tc>
          <w:tcPr>
            <w:tcW w:w="1975" w:type="dxa"/>
            <w:vAlign w:val="center"/>
          </w:tcPr>
          <w:p w14:paraId="16F4EB11" w14:textId="77777777" w:rsidR="00F033EF" w:rsidRDefault="00F033EF" w:rsidP="00A25677">
            <w:pPr>
              <w:pStyle w:val="T2"/>
              <w:spacing w:after="0"/>
              <w:ind w:left="0" w:right="0"/>
              <w:rPr>
                <w:b w:val="0"/>
                <w:sz w:val="18"/>
                <w:szCs w:val="18"/>
              </w:rPr>
            </w:pPr>
          </w:p>
        </w:tc>
        <w:tc>
          <w:tcPr>
            <w:tcW w:w="1890" w:type="dxa"/>
            <w:vAlign w:val="center"/>
          </w:tcPr>
          <w:p w14:paraId="4CEAB20F" w14:textId="77777777" w:rsidR="00F033EF" w:rsidRDefault="00F033EF" w:rsidP="00A25677">
            <w:pPr>
              <w:pStyle w:val="T2"/>
              <w:spacing w:after="0"/>
              <w:ind w:left="0" w:right="0"/>
              <w:rPr>
                <w:b w:val="0"/>
                <w:sz w:val="20"/>
              </w:rPr>
            </w:pPr>
          </w:p>
        </w:tc>
        <w:tc>
          <w:tcPr>
            <w:tcW w:w="1710" w:type="dxa"/>
            <w:vAlign w:val="center"/>
          </w:tcPr>
          <w:p w14:paraId="62BDBCD8" w14:textId="77777777" w:rsidR="00F033EF" w:rsidRDefault="00F033EF" w:rsidP="00A25677">
            <w:pPr>
              <w:pStyle w:val="T2"/>
              <w:spacing w:after="0"/>
              <w:ind w:left="0" w:right="0"/>
              <w:rPr>
                <w:b w:val="0"/>
                <w:sz w:val="20"/>
              </w:rPr>
            </w:pPr>
          </w:p>
        </w:tc>
        <w:tc>
          <w:tcPr>
            <w:tcW w:w="1800" w:type="dxa"/>
            <w:vAlign w:val="center"/>
          </w:tcPr>
          <w:p w14:paraId="24028AAE" w14:textId="77777777" w:rsidR="00F033EF" w:rsidRDefault="00F033EF" w:rsidP="00A25677">
            <w:pPr>
              <w:pStyle w:val="T2"/>
              <w:spacing w:after="0"/>
              <w:ind w:left="0" w:right="0"/>
              <w:rPr>
                <w:b w:val="0"/>
                <w:sz w:val="20"/>
              </w:rPr>
            </w:pPr>
          </w:p>
        </w:tc>
        <w:tc>
          <w:tcPr>
            <w:tcW w:w="2201" w:type="dxa"/>
            <w:vAlign w:val="center"/>
          </w:tcPr>
          <w:p w14:paraId="108EF162" w14:textId="77777777" w:rsidR="00F033EF" w:rsidRDefault="00F033EF" w:rsidP="00A25677">
            <w:pPr>
              <w:pStyle w:val="T2"/>
              <w:spacing w:after="0"/>
              <w:ind w:left="0" w:right="0"/>
              <w:rPr>
                <w:b w:val="0"/>
                <w:sz w:val="16"/>
              </w:rPr>
            </w:pPr>
          </w:p>
        </w:tc>
      </w:tr>
      <w:tr w:rsidR="00F033EF" w14:paraId="62ED5214" w14:textId="77777777" w:rsidTr="00D317CF">
        <w:trPr>
          <w:jc w:val="center"/>
        </w:trPr>
        <w:tc>
          <w:tcPr>
            <w:tcW w:w="1975" w:type="dxa"/>
            <w:vAlign w:val="center"/>
          </w:tcPr>
          <w:p w14:paraId="5A91EEEC" w14:textId="77777777" w:rsidR="00F033EF" w:rsidRDefault="00F033EF" w:rsidP="00A25677">
            <w:pPr>
              <w:pStyle w:val="T2"/>
              <w:spacing w:after="0"/>
              <w:ind w:left="0" w:right="0"/>
              <w:rPr>
                <w:b w:val="0"/>
                <w:sz w:val="18"/>
                <w:szCs w:val="18"/>
              </w:rPr>
            </w:pPr>
          </w:p>
        </w:tc>
        <w:tc>
          <w:tcPr>
            <w:tcW w:w="1890" w:type="dxa"/>
            <w:vAlign w:val="center"/>
          </w:tcPr>
          <w:p w14:paraId="2B87BBA9" w14:textId="77777777" w:rsidR="00F033EF" w:rsidRDefault="00F033EF" w:rsidP="00A25677">
            <w:pPr>
              <w:pStyle w:val="T2"/>
              <w:spacing w:after="0"/>
              <w:ind w:left="0" w:right="0"/>
              <w:rPr>
                <w:b w:val="0"/>
                <w:sz w:val="20"/>
              </w:rPr>
            </w:pPr>
          </w:p>
        </w:tc>
        <w:tc>
          <w:tcPr>
            <w:tcW w:w="1710" w:type="dxa"/>
            <w:vAlign w:val="center"/>
          </w:tcPr>
          <w:p w14:paraId="113719C4" w14:textId="77777777" w:rsidR="00F033EF" w:rsidRDefault="00F033EF" w:rsidP="00A25677">
            <w:pPr>
              <w:pStyle w:val="T2"/>
              <w:spacing w:after="0"/>
              <w:ind w:left="0" w:right="0"/>
              <w:rPr>
                <w:b w:val="0"/>
                <w:sz w:val="20"/>
              </w:rPr>
            </w:pPr>
          </w:p>
        </w:tc>
        <w:tc>
          <w:tcPr>
            <w:tcW w:w="1800" w:type="dxa"/>
            <w:vAlign w:val="center"/>
          </w:tcPr>
          <w:p w14:paraId="09E41FBD" w14:textId="77777777" w:rsidR="00F033EF" w:rsidRDefault="00F033EF" w:rsidP="00A25677">
            <w:pPr>
              <w:pStyle w:val="T2"/>
              <w:spacing w:after="0"/>
              <w:ind w:left="0" w:right="0"/>
              <w:rPr>
                <w:b w:val="0"/>
                <w:sz w:val="20"/>
              </w:rPr>
            </w:pPr>
          </w:p>
        </w:tc>
        <w:tc>
          <w:tcPr>
            <w:tcW w:w="2201" w:type="dxa"/>
            <w:vAlign w:val="center"/>
          </w:tcPr>
          <w:p w14:paraId="0FA25D98" w14:textId="77777777" w:rsidR="00F033EF" w:rsidRDefault="00F033EF" w:rsidP="00A25677">
            <w:pPr>
              <w:pStyle w:val="T2"/>
              <w:spacing w:after="0"/>
              <w:ind w:left="0" w:right="0"/>
              <w:rPr>
                <w:b w:val="0"/>
                <w:sz w:val="16"/>
              </w:rPr>
            </w:pPr>
          </w:p>
        </w:tc>
      </w:tr>
      <w:tr w:rsidR="00F033EF" w14:paraId="3781AEFE" w14:textId="77777777" w:rsidTr="00D317CF">
        <w:trPr>
          <w:jc w:val="center"/>
        </w:trPr>
        <w:tc>
          <w:tcPr>
            <w:tcW w:w="1975" w:type="dxa"/>
            <w:vAlign w:val="center"/>
          </w:tcPr>
          <w:p w14:paraId="6F096248" w14:textId="77777777" w:rsidR="00F033EF" w:rsidRDefault="00F033EF" w:rsidP="00A25677">
            <w:pPr>
              <w:pStyle w:val="T2"/>
              <w:spacing w:after="0"/>
              <w:ind w:left="0" w:right="0"/>
              <w:rPr>
                <w:b w:val="0"/>
                <w:sz w:val="18"/>
                <w:szCs w:val="18"/>
              </w:rPr>
            </w:pPr>
          </w:p>
        </w:tc>
        <w:tc>
          <w:tcPr>
            <w:tcW w:w="1890" w:type="dxa"/>
            <w:vAlign w:val="center"/>
          </w:tcPr>
          <w:p w14:paraId="560C5A3E" w14:textId="77777777" w:rsidR="00F033EF" w:rsidRDefault="00F033EF" w:rsidP="00A25677">
            <w:pPr>
              <w:pStyle w:val="T2"/>
              <w:spacing w:after="0"/>
              <w:ind w:left="0" w:right="0"/>
              <w:rPr>
                <w:b w:val="0"/>
                <w:sz w:val="20"/>
              </w:rPr>
            </w:pPr>
          </w:p>
        </w:tc>
        <w:tc>
          <w:tcPr>
            <w:tcW w:w="1710" w:type="dxa"/>
            <w:vAlign w:val="center"/>
          </w:tcPr>
          <w:p w14:paraId="32EEE08E" w14:textId="77777777" w:rsidR="00F033EF" w:rsidRDefault="00F033EF" w:rsidP="00A25677">
            <w:pPr>
              <w:pStyle w:val="T2"/>
              <w:spacing w:after="0"/>
              <w:ind w:left="0" w:right="0"/>
              <w:rPr>
                <w:b w:val="0"/>
                <w:sz w:val="20"/>
              </w:rPr>
            </w:pPr>
          </w:p>
        </w:tc>
        <w:tc>
          <w:tcPr>
            <w:tcW w:w="1800" w:type="dxa"/>
            <w:vAlign w:val="center"/>
          </w:tcPr>
          <w:p w14:paraId="11296DDF" w14:textId="77777777" w:rsidR="00F033EF" w:rsidRDefault="00F033EF" w:rsidP="00A25677">
            <w:pPr>
              <w:pStyle w:val="T2"/>
              <w:spacing w:after="0"/>
              <w:ind w:left="0" w:right="0"/>
              <w:rPr>
                <w:b w:val="0"/>
                <w:sz w:val="20"/>
              </w:rPr>
            </w:pPr>
          </w:p>
        </w:tc>
        <w:tc>
          <w:tcPr>
            <w:tcW w:w="2201" w:type="dxa"/>
            <w:vAlign w:val="center"/>
          </w:tcPr>
          <w:p w14:paraId="7D68C605" w14:textId="77777777" w:rsidR="00F033EF" w:rsidRDefault="00F033EF" w:rsidP="00A25677">
            <w:pPr>
              <w:pStyle w:val="T2"/>
              <w:spacing w:after="0"/>
              <w:ind w:left="0" w:right="0"/>
              <w:rPr>
                <w:b w:val="0"/>
                <w:sz w:val="16"/>
              </w:rPr>
            </w:pPr>
          </w:p>
        </w:tc>
      </w:tr>
    </w:tbl>
    <w:p w14:paraId="4F8D083F" w14:textId="69C3E694" w:rsidR="00CA09B2" w:rsidRDefault="00CA09B2" w:rsidP="00CD0F95"/>
    <w:p w14:paraId="33571C71" w14:textId="77777777" w:rsidR="003375CB" w:rsidRDefault="003375CB" w:rsidP="003375CB">
      <w:pPr>
        <w:pStyle w:val="T1"/>
        <w:spacing w:after="120"/>
      </w:pPr>
    </w:p>
    <w:p w14:paraId="70628305" w14:textId="647338CE" w:rsidR="003375CB" w:rsidRDefault="003375CB" w:rsidP="003375CB">
      <w:pPr>
        <w:pStyle w:val="T1"/>
        <w:spacing w:after="120"/>
      </w:pPr>
      <w:r>
        <w:t>Abstract</w:t>
      </w:r>
    </w:p>
    <w:p w14:paraId="0E494C28" w14:textId="117713AA" w:rsidR="003375CB" w:rsidRDefault="003375CB" w:rsidP="003375CB">
      <w:pPr>
        <w:suppressAutoHyphens/>
        <w:jc w:val="both"/>
        <w:rPr>
          <w:sz w:val="18"/>
          <w:szCs w:val="18"/>
          <w:lang w:eastAsia="ko-KR"/>
        </w:rPr>
      </w:pPr>
      <w:bookmarkStart w:id="0" w:name="_Hlk13974497"/>
      <w:r w:rsidRPr="00D140D7">
        <w:rPr>
          <w:sz w:val="18"/>
          <w:szCs w:val="18"/>
          <w:lang w:eastAsia="ko-KR"/>
        </w:rPr>
        <w:t xml:space="preserve">This submission proposes resolution for </w:t>
      </w:r>
      <w:r w:rsidR="00A254CF" w:rsidRPr="00D7799E">
        <w:rPr>
          <w:sz w:val="18"/>
          <w:szCs w:val="18"/>
          <w:lang w:eastAsia="ko-KR"/>
        </w:rPr>
        <w:t xml:space="preserve">CID </w:t>
      </w:r>
      <w:r w:rsidR="00EF09AC">
        <w:rPr>
          <w:sz w:val="18"/>
          <w:szCs w:val="18"/>
          <w:lang w:eastAsia="ko-KR"/>
        </w:rPr>
        <w:t>11700</w:t>
      </w:r>
      <w:r>
        <w:rPr>
          <w:sz w:val="18"/>
          <w:szCs w:val="18"/>
          <w:lang w:eastAsia="ko-KR"/>
        </w:rPr>
        <w:t xml:space="preserve"> </w:t>
      </w:r>
      <w:r w:rsidRPr="00D140D7">
        <w:rPr>
          <w:sz w:val="18"/>
          <w:szCs w:val="18"/>
          <w:lang w:eastAsia="ko-KR"/>
        </w:rPr>
        <w:t xml:space="preserve">received </w:t>
      </w:r>
      <w:r>
        <w:rPr>
          <w:sz w:val="18"/>
          <w:szCs w:val="18"/>
          <w:lang w:eastAsia="ko-KR"/>
        </w:rPr>
        <w:t>in LB2</w:t>
      </w:r>
      <w:r w:rsidR="00EF09AC">
        <w:rPr>
          <w:sz w:val="18"/>
          <w:szCs w:val="18"/>
          <w:lang w:eastAsia="ko-KR"/>
        </w:rPr>
        <w:t>66</w:t>
      </w:r>
      <w:r>
        <w:rPr>
          <w:sz w:val="18"/>
          <w:szCs w:val="18"/>
          <w:lang w:eastAsia="ko-KR"/>
        </w:rPr>
        <w:t xml:space="preserve"> (</w:t>
      </w:r>
      <w:r w:rsidR="00EF09AC">
        <w:rPr>
          <w:sz w:val="18"/>
          <w:szCs w:val="18"/>
          <w:lang w:eastAsia="ko-KR"/>
        </w:rPr>
        <w:t>11be</w:t>
      </w:r>
      <w:r>
        <w:rPr>
          <w:sz w:val="18"/>
          <w:szCs w:val="18"/>
          <w:lang w:eastAsia="ko-KR"/>
        </w:rPr>
        <w:t xml:space="preserve"> D</w:t>
      </w:r>
      <w:r w:rsidR="00EF09AC">
        <w:rPr>
          <w:sz w:val="18"/>
          <w:szCs w:val="18"/>
          <w:lang w:eastAsia="ko-KR"/>
        </w:rPr>
        <w:t>2</w:t>
      </w:r>
      <w:r>
        <w:rPr>
          <w:sz w:val="18"/>
          <w:szCs w:val="18"/>
          <w:lang w:eastAsia="ko-KR"/>
        </w:rPr>
        <w:t>.0</w:t>
      </w:r>
      <w:bookmarkEnd w:id="0"/>
      <w:r>
        <w:rPr>
          <w:sz w:val="18"/>
          <w:szCs w:val="18"/>
          <w:lang w:eastAsia="ko-KR"/>
        </w:rPr>
        <w:t xml:space="preserve">). </w:t>
      </w:r>
    </w:p>
    <w:p w14:paraId="2CFB5F64" w14:textId="434FB49D" w:rsidR="003375CB" w:rsidRDefault="003375CB" w:rsidP="003375CB">
      <w:pPr>
        <w:suppressAutoHyphens/>
        <w:jc w:val="both"/>
        <w:rPr>
          <w:sz w:val="18"/>
          <w:szCs w:val="18"/>
          <w:lang w:eastAsia="ko-KR"/>
        </w:rPr>
      </w:pPr>
    </w:p>
    <w:p w14:paraId="63D0B6A3" w14:textId="77777777" w:rsidR="0086488E" w:rsidRDefault="0086488E" w:rsidP="003375CB">
      <w:pPr>
        <w:suppressAutoHyphens/>
        <w:jc w:val="both"/>
        <w:rPr>
          <w:sz w:val="18"/>
          <w:szCs w:val="18"/>
          <w:lang w:eastAsia="ko-KR"/>
        </w:rPr>
      </w:pPr>
    </w:p>
    <w:p w14:paraId="200214ED" w14:textId="77777777" w:rsidR="008E724B" w:rsidRDefault="008E724B" w:rsidP="008E724B">
      <w:pPr>
        <w:pStyle w:val="T"/>
        <w:spacing w:after="0" w:line="240" w:lineRule="auto"/>
        <w:rPr>
          <w:b/>
          <w:i/>
          <w:iCs/>
        </w:rPr>
      </w:pPr>
      <w:r>
        <w:rPr>
          <w:b/>
          <w:i/>
          <w:iCs/>
          <w:highlight w:val="yellow"/>
        </w:rPr>
        <w:t xml:space="preserve">TGbe editor: The baseline for this document </w:t>
      </w:r>
      <w:r w:rsidRPr="009C7AC4">
        <w:rPr>
          <w:b/>
          <w:i/>
          <w:iCs/>
          <w:highlight w:val="yellow"/>
        </w:rPr>
        <w:t>is 11be D</w:t>
      </w:r>
      <w:r>
        <w:rPr>
          <w:b/>
          <w:i/>
          <w:iCs/>
          <w:highlight w:val="yellow"/>
        </w:rPr>
        <w:t>2.0</w:t>
      </w:r>
    </w:p>
    <w:p w14:paraId="189911E1" w14:textId="58FB6F9E" w:rsidR="0086488E" w:rsidRDefault="0086488E" w:rsidP="003375CB">
      <w:pPr>
        <w:suppressAutoHyphens/>
        <w:jc w:val="both"/>
      </w:pPr>
    </w:p>
    <w:p w14:paraId="40F5E986" w14:textId="77777777" w:rsidR="0086488E" w:rsidRDefault="0086488E" w:rsidP="003375CB">
      <w:pPr>
        <w:suppressAutoHyphens/>
        <w:jc w:val="both"/>
      </w:pPr>
    </w:p>
    <w:p w14:paraId="6CD600AE" w14:textId="77777777" w:rsidR="003375CB" w:rsidRPr="009C1B79" w:rsidRDefault="003375CB" w:rsidP="003375CB">
      <w:pPr>
        <w:suppressAutoHyphens/>
        <w:rPr>
          <w:rFonts w:eastAsia="Malgun Gothic"/>
          <w:b/>
          <w:bCs/>
          <w:sz w:val="18"/>
        </w:rPr>
      </w:pPr>
      <w:r w:rsidRPr="009C1B79">
        <w:rPr>
          <w:rFonts w:eastAsia="Malgun Gothic"/>
          <w:b/>
          <w:bCs/>
          <w:sz w:val="18"/>
        </w:rPr>
        <w:t>Revisions:</w:t>
      </w:r>
    </w:p>
    <w:p w14:paraId="074111FC" w14:textId="4FD13CF7" w:rsidR="0082754E" w:rsidRPr="00C81DCE" w:rsidRDefault="003375CB" w:rsidP="00C81DCE">
      <w:pPr>
        <w:pStyle w:val="ListParagraph"/>
        <w:numPr>
          <w:ilvl w:val="0"/>
          <w:numId w:val="4"/>
        </w:numPr>
        <w:suppressAutoHyphens/>
        <w:rPr>
          <w:rFonts w:eastAsia="Malgun Gothic"/>
          <w:sz w:val="18"/>
        </w:rPr>
      </w:pPr>
      <w:r w:rsidRPr="00A023CE">
        <w:rPr>
          <w:rFonts w:eastAsia="Malgun Gothic"/>
          <w:sz w:val="18"/>
        </w:rPr>
        <w:t>Rev 0: Initial version of the document.</w:t>
      </w:r>
    </w:p>
    <w:p w14:paraId="4E198725" w14:textId="77777777" w:rsidR="00BA60B0" w:rsidRPr="00BA60B0" w:rsidRDefault="00BA60B0" w:rsidP="00BA60B0">
      <w:pPr>
        <w:suppressAutoHyphens/>
        <w:ind w:left="360"/>
        <w:rPr>
          <w:rFonts w:eastAsia="Malgun Gothic"/>
          <w:sz w:val="18"/>
        </w:rPr>
      </w:pPr>
    </w:p>
    <w:p w14:paraId="1B719B60" w14:textId="18FD5737" w:rsidR="003375CB" w:rsidRDefault="003375CB" w:rsidP="00CD0F95"/>
    <w:p w14:paraId="4A07A0E9" w14:textId="21B4F2DF" w:rsidR="00FB1977" w:rsidRDefault="00FB1977" w:rsidP="00CD0F95"/>
    <w:p w14:paraId="35D621E4" w14:textId="72DEE93D" w:rsidR="00FB1977" w:rsidRDefault="00FB1977" w:rsidP="00CD0F95"/>
    <w:p w14:paraId="6CA6B8F3" w14:textId="531242C7" w:rsidR="00FB1977" w:rsidRDefault="00FB1977" w:rsidP="00CD0F95"/>
    <w:p w14:paraId="7E98B9E9" w14:textId="442115E2" w:rsidR="00FB1977" w:rsidRDefault="00FB1977">
      <w:r>
        <w:br w:type="page"/>
      </w:r>
    </w:p>
    <w:p w14:paraId="4FE2C0ED" w14:textId="77777777" w:rsidR="00EC50CF" w:rsidRPr="00EC50CF" w:rsidRDefault="00EC50CF" w:rsidP="00EC50CF">
      <w:pPr>
        <w:rPr>
          <w:rFonts w:eastAsia="Malgun Gothic"/>
          <w:sz w:val="18"/>
        </w:rPr>
      </w:pPr>
      <w:r w:rsidRPr="00EC50CF">
        <w:rPr>
          <w:rFonts w:eastAsia="Malgun Gothic"/>
          <w:sz w:val="18"/>
        </w:rPr>
        <w:lastRenderedPageBreak/>
        <w:t>Interpretation of a Motion to Adopt</w:t>
      </w:r>
    </w:p>
    <w:p w14:paraId="49102DBF" w14:textId="77777777" w:rsidR="00EC50CF" w:rsidRPr="00EC50CF" w:rsidRDefault="00EC50CF" w:rsidP="00EC50CF">
      <w:pPr>
        <w:rPr>
          <w:rFonts w:eastAsia="Malgun Gothic"/>
          <w:sz w:val="18"/>
        </w:rPr>
      </w:pPr>
    </w:p>
    <w:p w14:paraId="0CB7D693" w14:textId="77777777" w:rsidR="00EC50CF" w:rsidRPr="00EC50CF" w:rsidRDefault="00EC50CF" w:rsidP="00EC50CF">
      <w:pPr>
        <w:rPr>
          <w:rFonts w:eastAsia="Malgun Gothic"/>
          <w:sz w:val="18"/>
        </w:rPr>
      </w:pPr>
      <w:r w:rsidRPr="00EC50CF">
        <w:rPr>
          <w:rFonts w:eastAsia="Malgun Gothic"/>
          <w:sz w:val="18"/>
        </w:rPr>
        <w:t>A motion to approve this submission means that the editing instructions and any changed or added material are actioned in the TGbe Draft. This introduction is not part of the adopted material.</w:t>
      </w:r>
    </w:p>
    <w:p w14:paraId="03AF853F" w14:textId="77777777" w:rsidR="00EC50CF" w:rsidRPr="00EC50CF" w:rsidRDefault="00EC50CF" w:rsidP="00EC50CF">
      <w:pPr>
        <w:rPr>
          <w:rFonts w:eastAsia="Malgun Gothic"/>
          <w:sz w:val="18"/>
        </w:rPr>
      </w:pPr>
    </w:p>
    <w:p w14:paraId="7F976C11" w14:textId="77777777" w:rsidR="00EC50CF" w:rsidRPr="00EC50CF" w:rsidRDefault="00EC50CF" w:rsidP="00EC50CF">
      <w:pPr>
        <w:rPr>
          <w:rFonts w:eastAsia="Malgun Gothic"/>
          <w:sz w:val="18"/>
        </w:rPr>
      </w:pPr>
      <w:r w:rsidRPr="00EC50CF">
        <w:rPr>
          <w:rFonts w:eastAsia="Malgun Gothic"/>
          <w:sz w:val="18"/>
        </w:rPr>
        <w:t>Editing instructions formatted like this are intended to be copied into the TGbe Draft (i.e., they are instructions to the 802.11 editor on how to merge the text with the baseline documents).</w:t>
      </w:r>
    </w:p>
    <w:p w14:paraId="6F19D27E" w14:textId="77777777" w:rsidR="00EC50CF" w:rsidRPr="00EC50CF" w:rsidRDefault="00EC50CF" w:rsidP="00EC50CF">
      <w:pPr>
        <w:rPr>
          <w:rFonts w:eastAsia="Malgun Gothic"/>
          <w:sz w:val="18"/>
        </w:rPr>
      </w:pPr>
    </w:p>
    <w:p w14:paraId="44514ADB" w14:textId="26891517" w:rsidR="00FB1977" w:rsidRDefault="00EC50CF" w:rsidP="00EC50CF">
      <w:pPr>
        <w:rPr>
          <w:rFonts w:eastAsia="Malgun Gothic"/>
          <w:sz w:val="18"/>
        </w:rPr>
      </w:pPr>
      <w:r w:rsidRPr="00EC50CF">
        <w:rPr>
          <w:rFonts w:eastAsia="Malgun Gothic"/>
          <w:sz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73FAEC84" w14:textId="77777777" w:rsidR="00EC50CF" w:rsidRDefault="00EC50CF" w:rsidP="00EC50CF"/>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260"/>
        <w:gridCol w:w="900"/>
        <w:gridCol w:w="810"/>
        <w:gridCol w:w="1980"/>
        <w:gridCol w:w="1530"/>
        <w:gridCol w:w="3240"/>
      </w:tblGrid>
      <w:tr w:rsidR="004D1292" w:rsidRPr="00C96B0F" w14:paraId="10145C30" w14:textId="77777777" w:rsidTr="009E3BCF">
        <w:trPr>
          <w:trHeight w:val="220"/>
          <w:jc w:val="center"/>
        </w:trPr>
        <w:tc>
          <w:tcPr>
            <w:tcW w:w="805" w:type="dxa"/>
            <w:shd w:val="clear" w:color="auto" w:fill="BFBFBF" w:themeFill="background1" w:themeFillShade="BF"/>
            <w:noWrap/>
            <w:hideMark/>
          </w:tcPr>
          <w:p w14:paraId="1BACA84A" w14:textId="757F9F33" w:rsidR="004D1292" w:rsidRPr="004D1292" w:rsidRDefault="004D1292" w:rsidP="004D1292">
            <w:pPr>
              <w:suppressAutoHyphens/>
              <w:jc w:val="both"/>
              <w:rPr>
                <w:b/>
                <w:bCs/>
                <w:color w:val="000000"/>
                <w:sz w:val="18"/>
                <w:szCs w:val="16"/>
              </w:rPr>
            </w:pPr>
            <w:r w:rsidRPr="004D1292">
              <w:rPr>
                <w:b/>
                <w:bCs/>
                <w:sz w:val="18"/>
                <w:szCs w:val="16"/>
              </w:rPr>
              <w:t>CID</w:t>
            </w:r>
          </w:p>
        </w:tc>
        <w:tc>
          <w:tcPr>
            <w:tcW w:w="1260" w:type="dxa"/>
            <w:shd w:val="clear" w:color="auto" w:fill="BFBFBF" w:themeFill="background1" w:themeFillShade="BF"/>
          </w:tcPr>
          <w:p w14:paraId="49C0D415" w14:textId="1B1EB38D" w:rsidR="004D1292" w:rsidRPr="004D1292" w:rsidRDefault="004D1292" w:rsidP="004D1292">
            <w:pPr>
              <w:suppressAutoHyphens/>
              <w:rPr>
                <w:b/>
                <w:bCs/>
                <w:color w:val="000000"/>
                <w:sz w:val="18"/>
                <w:szCs w:val="16"/>
              </w:rPr>
            </w:pPr>
            <w:r w:rsidRPr="004D1292">
              <w:rPr>
                <w:b/>
                <w:bCs/>
                <w:sz w:val="18"/>
                <w:szCs w:val="16"/>
              </w:rPr>
              <w:t>Commenter</w:t>
            </w:r>
          </w:p>
        </w:tc>
        <w:tc>
          <w:tcPr>
            <w:tcW w:w="900" w:type="dxa"/>
            <w:shd w:val="clear" w:color="auto" w:fill="BFBFBF" w:themeFill="background1" w:themeFillShade="BF"/>
            <w:noWrap/>
          </w:tcPr>
          <w:p w14:paraId="05950220" w14:textId="7E844FB0" w:rsidR="004D1292" w:rsidRPr="004D1292" w:rsidRDefault="004D1292" w:rsidP="004D1292">
            <w:pPr>
              <w:suppressAutoHyphens/>
              <w:rPr>
                <w:b/>
                <w:bCs/>
                <w:color w:val="000000"/>
                <w:sz w:val="18"/>
                <w:szCs w:val="16"/>
              </w:rPr>
            </w:pPr>
            <w:r w:rsidRPr="004D1292">
              <w:rPr>
                <w:b/>
                <w:bCs/>
                <w:sz w:val="18"/>
                <w:szCs w:val="16"/>
              </w:rPr>
              <w:t>Clause</w:t>
            </w:r>
          </w:p>
        </w:tc>
        <w:tc>
          <w:tcPr>
            <w:tcW w:w="810" w:type="dxa"/>
            <w:shd w:val="clear" w:color="auto" w:fill="BFBFBF" w:themeFill="background1" w:themeFillShade="BF"/>
          </w:tcPr>
          <w:p w14:paraId="68F86C0F" w14:textId="43DE1462" w:rsidR="004D1292" w:rsidRPr="004D1292" w:rsidRDefault="004D1292" w:rsidP="004D1292">
            <w:pPr>
              <w:suppressAutoHyphens/>
              <w:rPr>
                <w:b/>
                <w:bCs/>
                <w:color w:val="000000"/>
                <w:sz w:val="18"/>
                <w:szCs w:val="16"/>
              </w:rPr>
            </w:pPr>
            <w:r w:rsidRPr="004D1292">
              <w:rPr>
                <w:b/>
                <w:bCs/>
                <w:sz w:val="18"/>
                <w:szCs w:val="16"/>
              </w:rPr>
              <w:t>Pg/Ln</w:t>
            </w:r>
          </w:p>
        </w:tc>
        <w:tc>
          <w:tcPr>
            <w:tcW w:w="1980" w:type="dxa"/>
            <w:shd w:val="clear" w:color="auto" w:fill="BFBFBF" w:themeFill="background1" w:themeFillShade="BF"/>
            <w:noWrap/>
            <w:hideMark/>
          </w:tcPr>
          <w:p w14:paraId="1D56694C" w14:textId="335CE7D2" w:rsidR="004D1292" w:rsidRPr="004D1292" w:rsidRDefault="004D1292" w:rsidP="004D1292">
            <w:pPr>
              <w:suppressAutoHyphens/>
              <w:rPr>
                <w:b/>
                <w:bCs/>
                <w:color w:val="000000"/>
                <w:sz w:val="18"/>
                <w:szCs w:val="16"/>
              </w:rPr>
            </w:pPr>
            <w:r w:rsidRPr="004D1292">
              <w:rPr>
                <w:b/>
                <w:bCs/>
                <w:sz w:val="18"/>
                <w:szCs w:val="16"/>
              </w:rPr>
              <w:t>Comment</w:t>
            </w:r>
          </w:p>
        </w:tc>
        <w:tc>
          <w:tcPr>
            <w:tcW w:w="1530" w:type="dxa"/>
            <w:shd w:val="clear" w:color="auto" w:fill="BFBFBF" w:themeFill="background1" w:themeFillShade="BF"/>
            <w:noWrap/>
            <w:hideMark/>
          </w:tcPr>
          <w:p w14:paraId="17124707" w14:textId="501660B4" w:rsidR="004D1292" w:rsidRPr="004D1292" w:rsidRDefault="004D1292" w:rsidP="004D1292">
            <w:pPr>
              <w:suppressAutoHyphens/>
              <w:rPr>
                <w:b/>
                <w:bCs/>
                <w:color w:val="000000"/>
                <w:sz w:val="18"/>
                <w:szCs w:val="16"/>
              </w:rPr>
            </w:pPr>
            <w:r w:rsidRPr="004D1292">
              <w:rPr>
                <w:b/>
                <w:bCs/>
                <w:sz w:val="18"/>
                <w:szCs w:val="16"/>
              </w:rPr>
              <w:t>Proposed Change</w:t>
            </w:r>
          </w:p>
        </w:tc>
        <w:tc>
          <w:tcPr>
            <w:tcW w:w="3240" w:type="dxa"/>
            <w:shd w:val="clear" w:color="auto" w:fill="BFBFBF" w:themeFill="background1" w:themeFillShade="BF"/>
            <w:hideMark/>
          </w:tcPr>
          <w:p w14:paraId="333B96C9" w14:textId="6BFCA5D0" w:rsidR="004D1292" w:rsidRPr="004D1292" w:rsidRDefault="004D1292" w:rsidP="004D1292">
            <w:pPr>
              <w:suppressAutoHyphens/>
              <w:rPr>
                <w:b/>
                <w:bCs/>
                <w:color w:val="000000"/>
                <w:sz w:val="18"/>
                <w:szCs w:val="16"/>
              </w:rPr>
            </w:pPr>
            <w:r w:rsidRPr="004D1292">
              <w:rPr>
                <w:b/>
                <w:bCs/>
                <w:sz w:val="18"/>
                <w:szCs w:val="16"/>
              </w:rPr>
              <w:t>Resolution</w:t>
            </w:r>
          </w:p>
        </w:tc>
      </w:tr>
      <w:tr w:rsidR="001D2ACB" w:rsidRPr="00C96B0F" w14:paraId="7A2187C2" w14:textId="77777777" w:rsidTr="009E3BCF">
        <w:trPr>
          <w:trHeight w:val="220"/>
          <w:jc w:val="center"/>
        </w:trPr>
        <w:tc>
          <w:tcPr>
            <w:tcW w:w="805" w:type="dxa"/>
            <w:shd w:val="clear" w:color="auto" w:fill="auto"/>
            <w:noWrap/>
          </w:tcPr>
          <w:p w14:paraId="782155A1" w14:textId="1DEDC82C" w:rsidR="001D2ACB" w:rsidRPr="001D2ACB" w:rsidRDefault="001D2ACB" w:rsidP="001D2ACB">
            <w:pPr>
              <w:rPr>
                <w:rFonts w:eastAsia="Malgun Gothic"/>
                <w:sz w:val="18"/>
              </w:rPr>
            </w:pPr>
            <w:r w:rsidRPr="001D2ACB">
              <w:rPr>
                <w:rFonts w:eastAsia="Malgun Gothic"/>
                <w:sz w:val="18"/>
              </w:rPr>
              <w:t>11700</w:t>
            </w:r>
          </w:p>
        </w:tc>
        <w:tc>
          <w:tcPr>
            <w:tcW w:w="1260" w:type="dxa"/>
          </w:tcPr>
          <w:p w14:paraId="31DF0A89" w14:textId="46250D29" w:rsidR="001D2ACB" w:rsidRPr="001D2ACB" w:rsidRDefault="001D2ACB" w:rsidP="001D2ACB">
            <w:pPr>
              <w:rPr>
                <w:rFonts w:eastAsia="Malgun Gothic"/>
                <w:sz w:val="18"/>
              </w:rPr>
            </w:pPr>
            <w:r w:rsidRPr="001D2ACB">
              <w:rPr>
                <w:rFonts w:eastAsia="Malgun Gothic"/>
                <w:sz w:val="18"/>
              </w:rPr>
              <w:t>Abdel Karim Ajami</w:t>
            </w:r>
          </w:p>
        </w:tc>
        <w:tc>
          <w:tcPr>
            <w:tcW w:w="900" w:type="dxa"/>
            <w:shd w:val="clear" w:color="auto" w:fill="auto"/>
            <w:noWrap/>
          </w:tcPr>
          <w:p w14:paraId="54A3E5C9" w14:textId="1676BB2F" w:rsidR="001D2ACB" w:rsidRPr="001D2ACB" w:rsidRDefault="001D2ACB" w:rsidP="001D2ACB">
            <w:pPr>
              <w:rPr>
                <w:rFonts w:eastAsia="Malgun Gothic"/>
                <w:sz w:val="18"/>
              </w:rPr>
            </w:pPr>
            <w:r w:rsidRPr="001D2ACB">
              <w:rPr>
                <w:rFonts w:eastAsia="Malgun Gothic"/>
                <w:sz w:val="18"/>
              </w:rPr>
              <w:t>9.4.2.316</w:t>
            </w:r>
          </w:p>
        </w:tc>
        <w:tc>
          <w:tcPr>
            <w:tcW w:w="810" w:type="dxa"/>
          </w:tcPr>
          <w:p w14:paraId="2D30EDE0" w14:textId="63F7B305" w:rsidR="001D2ACB" w:rsidRPr="001D2ACB" w:rsidRDefault="001D2ACB" w:rsidP="001D2ACB">
            <w:pPr>
              <w:rPr>
                <w:rFonts w:eastAsia="Malgun Gothic"/>
                <w:sz w:val="18"/>
              </w:rPr>
            </w:pPr>
            <w:r w:rsidRPr="001D2ACB">
              <w:rPr>
                <w:rFonts w:eastAsia="Malgun Gothic"/>
                <w:sz w:val="18"/>
              </w:rPr>
              <w:t>525.12</w:t>
            </w:r>
          </w:p>
        </w:tc>
        <w:tc>
          <w:tcPr>
            <w:tcW w:w="1980" w:type="dxa"/>
            <w:shd w:val="clear" w:color="auto" w:fill="auto"/>
            <w:noWrap/>
          </w:tcPr>
          <w:p w14:paraId="49227CF2" w14:textId="309BA274" w:rsidR="001D2ACB" w:rsidRPr="001D2ACB" w:rsidRDefault="001D2ACB" w:rsidP="001D2ACB">
            <w:pPr>
              <w:rPr>
                <w:rFonts w:eastAsia="Malgun Gothic"/>
                <w:sz w:val="18"/>
              </w:rPr>
            </w:pPr>
            <w:r w:rsidRPr="001D2ACB">
              <w:rPr>
                <w:rFonts w:eastAsia="Malgun Gothic"/>
                <w:sz w:val="18"/>
              </w:rPr>
              <w:t>The current Target Wake Time field is 2 octets in the TWT element for R-TWT with a granularity of one TU. This may not allow to specify start times that have less than one TU resolution</w:t>
            </w:r>
          </w:p>
        </w:tc>
        <w:tc>
          <w:tcPr>
            <w:tcW w:w="1530" w:type="dxa"/>
            <w:shd w:val="clear" w:color="auto" w:fill="auto"/>
            <w:noWrap/>
          </w:tcPr>
          <w:p w14:paraId="4B203032" w14:textId="5DB41B99" w:rsidR="001D2ACB" w:rsidRPr="001D2ACB" w:rsidRDefault="001D2ACB" w:rsidP="001D2ACB">
            <w:pPr>
              <w:rPr>
                <w:rFonts w:eastAsia="Malgun Gothic"/>
                <w:sz w:val="18"/>
              </w:rPr>
            </w:pPr>
            <w:r w:rsidRPr="001D2ACB">
              <w:rPr>
                <w:rFonts w:eastAsia="Malgun Gothic"/>
                <w:sz w:val="18"/>
              </w:rPr>
              <w:t>Please clarify</w:t>
            </w:r>
          </w:p>
        </w:tc>
        <w:tc>
          <w:tcPr>
            <w:tcW w:w="3240" w:type="dxa"/>
            <w:shd w:val="clear" w:color="auto" w:fill="auto"/>
          </w:tcPr>
          <w:p w14:paraId="39901FAD" w14:textId="09E669B6" w:rsidR="001D2ACB" w:rsidRPr="001D2ACB" w:rsidRDefault="001D2ACB" w:rsidP="001D2ACB">
            <w:pPr>
              <w:rPr>
                <w:rFonts w:eastAsia="Malgun Gothic"/>
                <w:b/>
                <w:bCs/>
                <w:sz w:val="18"/>
              </w:rPr>
            </w:pPr>
            <w:r w:rsidRPr="001D2ACB">
              <w:rPr>
                <w:rFonts w:eastAsia="Malgun Gothic"/>
                <w:b/>
                <w:bCs/>
                <w:sz w:val="18"/>
              </w:rPr>
              <w:t>Revised</w:t>
            </w:r>
          </w:p>
          <w:p w14:paraId="691BFE72" w14:textId="77777777" w:rsidR="001D2ACB" w:rsidRPr="001D2ACB" w:rsidRDefault="001D2ACB" w:rsidP="001D2ACB">
            <w:pPr>
              <w:rPr>
                <w:rFonts w:eastAsia="Malgun Gothic"/>
                <w:sz w:val="18"/>
              </w:rPr>
            </w:pPr>
          </w:p>
          <w:p w14:paraId="71FD4A01" w14:textId="4991546B" w:rsidR="001D2ACB" w:rsidRPr="001D2ACB" w:rsidRDefault="001D2ACB" w:rsidP="001D2ACB">
            <w:pPr>
              <w:rPr>
                <w:rFonts w:eastAsia="Malgun Gothic"/>
                <w:sz w:val="18"/>
              </w:rPr>
            </w:pPr>
            <w:r w:rsidRPr="001D2ACB">
              <w:rPr>
                <w:rFonts w:eastAsia="Malgun Gothic"/>
                <w:sz w:val="18"/>
              </w:rPr>
              <w:t xml:space="preserve">Agree with the comment. </w:t>
            </w:r>
            <w:r w:rsidR="005662EA">
              <w:rPr>
                <w:rFonts w:eastAsia="Malgun Gothic"/>
                <w:sz w:val="18"/>
              </w:rPr>
              <w:t>We extend the Target Wake Time to s</w:t>
            </w:r>
            <w:r w:rsidR="00300374">
              <w:rPr>
                <w:rFonts w:eastAsia="Malgun Gothic"/>
                <w:sz w:val="18"/>
              </w:rPr>
              <w:t xml:space="preserve">pecify R-TWT SP start times that </w:t>
            </w:r>
            <w:r w:rsidR="008E3979">
              <w:rPr>
                <w:rFonts w:eastAsia="Malgun Gothic"/>
                <w:sz w:val="18"/>
              </w:rPr>
              <w:t>are</w:t>
            </w:r>
            <w:r w:rsidR="00407BED">
              <w:rPr>
                <w:rFonts w:eastAsia="Malgun Gothic"/>
                <w:sz w:val="18"/>
              </w:rPr>
              <w:t xml:space="preserve"> similar to what Individual TWT can specify</w:t>
            </w:r>
            <w:r w:rsidR="00300374">
              <w:rPr>
                <w:rFonts w:eastAsia="Malgun Gothic"/>
                <w:sz w:val="18"/>
              </w:rPr>
              <w:t xml:space="preserve">. </w:t>
            </w:r>
            <w:r w:rsidR="00D42DBD">
              <w:rPr>
                <w:rFonts w:eastAsia="Malgun Gothic"/>
                <w:sz w:val="18"/>
              </w:rPr>
              <w:t xml:space="preserve">This will allow a STA to </w:t>
            </w:r>
            <w:r w:rsidR="009B72FF">
              <w:rPr>
                <w:rFonts w:eastAsia="Malgun Gothic"/>
                <w:sz w:val="18"/>
              </w:rPr>
              <w:t>align the R-TWT SP start time with the latency sensitive traffic arrival</w:t>
            </w:r>
            <w:r w:rsidR="00C858E2">
              <w:rPr>
                <w:rFonts w:eastAsia="Malgun Gothic"/>
                <w:sz w:val="18"/>
              </w:rPr>
              <w:t xml:space="preserve"> defined in f</w:t>
            </w:r>
            <w:r w:rsidR="00E151D1">
              <w:rPr>
                <w:rFonts w:eastAsia="Malgun Gothic"/>
                <w:sz w:val="18"/>
              </w:rPr>
              <w:t>rames per second</w:t>
            </w:r>
            <w:r w:rsidR="00C858E2">
              <w:rPr>
                <w:rFonts w:eastAsia="Malgun Gothic"/>
                <w:sz w:val="18"/>
              </w:rPr>
              <w:t>.</w:t>
            </w:r>
          </w:p>
          <w:p w14:paraId="1D0D0C77" w14:textId="77777777" w:rsidR="001D2ACB" w:rsidRPr="001D2ACB" w:rsidRDefault="001D2ACB" w:rsidP="001D2ACB">
            <w:pPr>
              <w:rPr>
                <w:rFonts w:eastAsia="Malgun Gothic"/>
                <w:sz w:val="18"/>
              </w:rPr>
            </w:pPr>
          </w:p>
          <w:p w14:paraId="798B5236" w14:textId="650AE1A6" w:rsidR="001D2ACB" w:rsidRDefault="001D2ACB" w:rsidP="001D2ACB">
            <w:pPr>
              <w:rPr>
                <w:rFonts w:eastAsia="Malgun Gothic"/>
                <w:sz w:val="18"/>
              </w:rPr>
            </w:pPr>
            <w:r w:rsidRPr="001D2ACB">
              <w:rPr>
                <w:rFonts w:eastAsia="Malgun Gothic"/>
                <w:sz w:val="18"/>
              </w:rPr>
              <w:t xml:space="preserve">TGbe editor, please implement changes as shown in </w:t>
            </w:r>
            <w:r w:rsidR="00A74415">
              <w:rPr>
                <w:rFonts w:eastAsia="Malgun Gothic"/>
                <w:sz w:val="18"/>
              </w:rPr>
              <w:t>11-22/1373</w:t>
            </w:r>
            <w:r w:rsidR="002962D7">
              <w:rPr>
                <w:rFonts w:eastAsia="Malgun Gothic"/>
                <w:sz w:val="18"/>
              </w:rPr>
              <w:t>r0</w:t>
            </w:r>
            <w:r w:rsidRPr="001D2ACB">
              <w:rPr>
                <w:rFonts w:eastAsia="Malgun Gothic"/>
                <w:sz w:val="18"/>
              </w:rPr>
              <w:t xml:space="preserve"> tagged as </w:t>
            </w:r>
            <w:r w:rsidR="002962D7">
              <w:rPr>
                <w:rFonts w:eastAsia="Malgun Gothic"/>
                <w:sz w:val="18"/>
              </w:rPr>
              <w:t>11700</w:t>
            </w:r>
          </w:p>
          <w:p w14:paraId="3D54D2A3" w14:textId="75CDF70B" w:rsidR="00BB6BB3" w:rsidRPr="001D2ACB" w:rsidRDefault="00BB6BB3" w:rsidP="001D2ACB">
            <w:pPr>
              <w:rPr>
                <w:rFonts w:eastAsia="Malgun Gothic"/>
                <w:sz w:val="18"/>
              </w:rPr>
            </w:pPr>
          </w:p>
        </w:tc>
      </w:tr>
    </w:tbl>
    <w:p w14:paraId="3FFB834F" w14:textId="1B714CE7" w:rsidR="00FF102A" w:rsidRDefault="00FF102A" w:rsidP="00CD0F95"/>
    <w:p w14:paraId="4EC28E19" w14:textId="77777777" w:rsidR="00725EEF" w:rsidRDefault="00725EEF" w:rsidP="00725EEF">
      <w:pPr>
        <w:jc w:val="both"/>
        <w:rPr>
          <w:sz w:val="28"/>
          <w:szCs w:val="24"/>
        </w:rPr>
      </w:pPr>
    </w:p>
    <w:p w14:paraId="649FF63C" w14:textId="62D98B51" w:rsidR="00685371" w:rsidRPr="00725EEF" w:rsidRDefault="00697A91" w:rsidP="00725EEF">
      <w:pPr>
        <w:pStyle w:val="Heading3"/>
      </w:pPr>
      <w:r w:rsidRPr="00725EEF">
        <w:t>Discussion:</w:t>
      </w:r>
    </w:p>
    <w:p w14:paraId="00A04ED9" w14:textId="77777777" w:rsidR="0088000C" w:rsidRDefault="0088000C" w:rsidP="00690451">
      <w:pPr>
        <w:jc w:val="both"/>
      </w:pPr>
    </w:p>
    <w:p w14:paraId="0B67E74E" w14:textId="51E4097B" w:rsidR="00155156" w:rsidRDefault="00290EA1" w:rsidP="00690451">
      <w:pPr>
        <w:jc w:val="both"/>
      </w:pPr>
      <w:r>
        <w:t>Per 11be D2.0 P</w:t>
      </w:r>
      <w:r w:rsidR="006D720D">
        <w:t>208L6</w:t>
      </w:r>
      <w:r w:rsidR="00B55972">
        <w:t xml:space="preserve">, in </w:t>
      </w:r>
      <w:r w:rsidR="00656C29">
        <w:t>sub</w:t>
      </w:r>
      <w:r w:rsidR="00B55972">
        <w:t>clause 9.4.2.199 (TWT element)</w:t>
      </w:r>
      <w:r w:rsidR="00656C29">
        <w:t>, we have</w:t>
      </w:r>
      <w:r w:rsidR="00B55972">
        <w:t xml:space="preserve"> the following </w:t>
      </w:r>
      <w:r w:rsidR="00B55972" w:rsidRPr="00B55972">
        <w:t>Broadcast TWT Parameter Set field format</w:t>
      </w:r>
      <w:r w:rsidR="00B55972">
        <w:t>:</w:t>
      </w:r>
    </w:p>
    <w:p w14:paraId="4788939F" w14:textId="77777777" w:rsidR="008F37BA" w:rsidRDefault="008F37BA" w:rsidP="00690451">
      <w:pPr>
        <w:jc w:val="both"/>
      </w:pPr>
    </w:p>
    <w:p w14:paraId="12C58B2A" w14:textId="2C8A8B61" w:rsidR="00155156" w:rsidRDefault="00656054" w:rsidP="00155156">
      <w:pPr>
        <w:jc w:val="center"/>
      </w:pPr>
      <w:r>
        <w:rPr>
          <w:noProof/>
        </w:rPr>
        <w:drawing>
          <wp:inline distT="0" distB="0" distL="0" distR="0" wp14:anchorId="5A11CD8C" wp14:editId="65621B76">
            <wp:extent cx="4044677" cy="948943"/>
            <wp:effectExtent l="0" t="0" r="0" b="381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9"/>
                    <a:stretch>
                      <a:fillRect/>
                    </a:stretch>
                  </pic:blipFill>
                  <pic:spPr>
                    <a:xfrm>
                      <a:off x="0" y="0"/>
                      <a:ext cx="4123197" cy="967365"/>
                    </a:xfrm>
                    <a:prstGeom prst="rect">
                      <a:avLst/>
                    </a:prstGeom>
                  </pic:spPr>
                </pic:pic>
              </a:graphicData>
            </a:graphic>
          </wp:inline>
        </w:drawing>
      </w:r>
    </w:p>
    <w:p w14:paraId="3DE73785" w14:textId="5DAF2D44" w:rsidR="00155156" w:rsidRPr="001E679F" w:rsidRDefault="00155156" w:rsidP="00155156">
      <w:pPr>
        <w:jc w:val="center"/>
        <w:rPr>
          <w:b/>
          <w:bCs/>
        </w:rPr>
      </w:pPr>
      <w:r w:rsidRPr="001E679F">
        <w:rPr>
          <w:b/>
          <w:bCs/>
        </w:rPr>
        <w:t xml:space="preserve">Figure </w:t>
      </w:r>
      <w:r w:rsidR="001E679F" w:rsidRPr="001E679F">
        <w:rPr>
          <w:b/>
          <w:bCs/>
        </w:rPr>
        <w:t>9-766-Broadcast TWT Parameter Set field format</w:t>
      </w:r>
    </w:p>
    <w:p w14:paraId="0BB05028" w14:textId="77777777" w:rsidR="00155156" w:rsidRDefault="00155156" w:rsidP="00690451">
      <w:pPr>
        <w:jc w:val="both"/>
      </w:pPr>
    </w:p>
    <w:p w14:paraId="3D8C51E0" w14:textId="77777777" w:rsidR="00155156" w:rsidRDefault="00155156" w:rsidP="00690451">
      <w:pPr>
        <w:jc w:val="both"/>
      </w:pPr>
    </w:p>
    <w:p w14:paraId="328F52F6" w14:textId="4D48625A" w:rsidR="003E396D" w:rsidRDefault="003E396D" w:rsidP="00690451">
      <w:pPr>
        <w:jc w:val="both"/>
      </w:pPr>
      <w:r>
        <w:t>The Broadcast TWT Parameter Set field includes a Target Wake Time field that is 2 octets.</w:t>
      </w:r>
    </w:p>
    <w:p w14:paraId="6CF1E9F0" w14:textId="77777777" w:rsidR="003E396D" w:rsidRDefault="003E396D" w:rsidP="00690451">
      <w:pPr>
        <w:jc w:val="both"/>
      </w:pPr>
    </w:p>
    <w:p w14:paraId="3BFBCC05" w14:textId="10163F60" w:rsidR="00BE1877" w:rsidRDefault="00B55972" w:rsidP="00690451">
      <w:pPr>
        <w:jc w:val="both"/>
      </w:pPr>
      <w:r>
        <w:t xml:space="preserve">Also, </w:t>
      </w:r>
      <w:r w:rsidR="003E396D">
        <w:t>per</w:t>
      </w:r>
      <w:r w:rsidR="00290EA1">
        <w:t xml:space="preserve"> baseline REVme D1.3, </w:t>
      </w:r>
      <w:r w:rsidR="003E396D">
        <w:t xml:space="preserve">in subclause </w:t>
      </w:r>
      <w:r w:rsidR="00290EA1" w:rsidRPr="00303124">
        <w:t xml:space="preserve">9.4.2.199 </w:t>
      </w:r>
      <w:r w:rsidR="00290EA1">
        <w:t>(</w:t>
      </w:r>
      <w:r w:rsidR="00290EA1" w:rsidRPr="00303124">
        <w:t>TWT element</w:t>
      </w:r>
      <w:r w:rsidR="00290EA1">
        <w:t xml:space="preserve">), </w:t>
      </w:r>
      <w:r w:rsidR="00487C6E">
        <w:t xml:space="preserve">the Target Wake Time field is 8 octets </w:t>
      </w:r>
      <w:r w:rsidR="00A77994">
        <w:t>in case of Individual TWT whereas in case of Broadcast TWT</w:t>
      </w:r>
      <w:r w:rsidR="006250FF">
        <w:t>,</w:t>
      </w:r>
      <w:r w:rsidR="00A77994">
        <w:t xml:space="preserve"> the Target Wake Time field is </w:t>
      </w:r>
      <w:r w:rsidR="00487C6E">
        <w:t>2</w:t>
      </w:r>
      <w:r w:rsidR="0094433B">
        <w:t xml:space="preserve"> </w:t>
      </w:r>
      <w:r w:rsidR="00487C6E">
        <w:t xml:space="preserve">octets with the lowest bit of the 2 octets corresponding to </w:t>
      </w:r>
      <w:proofErr w:type="spellStart"/>
      <w:r w:rsidR="00487C6E">
        <w:t>bit</w:t>
      </w:r>
      <w:proofErr w:type="spellEnd"/>
      <w:r w:rsidR="00487C6E">
        <w:t xml:space="preserve"> 10 of the relevant TSF value.</w:t>
      </w:r>
      <w:r w:rsidR="0094433B">
        <w:t xml:space="preserve"> </w:t>
      </w:r>
    </w:p>
    <w:p w14:paraId="24CB2A38" w14:textId="77777777" w:rsidR="0094433B" w:rsidRDefault="0094433B" w:rsidP="00690451">
      <w:pPr>
        <w:jc w:val="both"/>
      </w:pPr>
    </w:p>
    <w:p w14:paraId="38877A9D" w14:textId="55FCC0BE" w:rsidR="009D76B3" w:rsidRPr="009D76B3" w:rsidRDefault="00495B7F" w:rsidP="00495B7F">
      <w:pPr>
        <w:jc w:val="both"/>
      </w:pPr>
      <w:r>
        <w:t xml:space="preserve">In addition, per baseline REVme D1.3 </w:t>
      </w:r>
      <w:r w:rsidR="00874CF8">
        <w:t xml:space="preserve">P4218L41, we have: </w:t>
      </w:r>
      <w:r>
        <w:t>The TWT scheduling AP shall set the Target Wake Time field to</w:t>
      </w:r>
      <w:r w:rsidR="00874CF8">
        <w:t xml:space="preserve"> </w:t>
      </w:r>
      <w:r>
        <w:t>TSF [10:25], where TSF corresponds to the next TWT that is scheduled for this TWT parameter set when it queues for transmission the frame that contains the TWT element. The TSF timer at which the next TWT is scheduled has bits 0 to 9 equal to 0 and bits 26 to 63 equal to the same value as the respective bits in the current TSF timer.</w:t>
      </w:r>
    </w:p>
    <w:p w14:paraId="46381B9A" w14:textId="7187ACE6" w:rsidR="00427508" w:rsidRDefault="00427508" w:rsidP="00690451">
      <w:pPr>
        <w:jc w:val="both"/>
        <w:rPr>
          <w:lang w:val="en-US"/>
        </w:rPr>
      </w:pPr>
    </w:p>
    <w:p w14:paraId="7D00D81B" w14:textId="78EC1085" w:rsidR="00427508" w:rsidRDefault="007F5E5D" w:rsidP="00690451">
      <w:pPr>
        <w:jc w:val="both"/>
        <w:rPr>
          <w:lang w:val="en-US"/>
        </w:rPr>
      </w:pPr>
      <w:r>
        <w:rPr>
          <w:lang w:val="en-US"/>
        </w:rPr>
        <w:lastRenderedPageBreak/>
        <w:t>Thus, the current rules allow to negotiate a Target Wake Time that has 1 TU resolution</w:t>
      </w:r>
      <w:r w:rsidR="006E29F9">
        <w:rPr>
          <w:lang w:val="en-US"/>
        </w:rPr>
        <w:t xml:space="preserve"> (&gt;= 1024 µsec). </w:t>
      </w:r>
      <w:r w:rsidR="007E11FE">
        <w:rPr>
          <w:lang w:val="en-US"/>
        </w:rPr>
        <w:t>However, latency sensitive traffic</w:t>
      </w:r>
      <w:r w:rsidR="00F92EFD">
        <w:rPr>
          <w:lang w:val="en-US"/>
        </w:rPr>
        <w:t xml:space="preserve"> such as XR and cloud gaming</w:t>
      </w:r>
      <w:r w:rsidR="00A62F8A">
        <w:rPr>
          <w:lang w:val="en-US"/>
        </w:rPr>
        <w:t xml:space="preserve"> </w:t>
      </w:r>
      <w:r w:rsidR="00964AA5">
        <w:rPr>
          <w:lang w:val="en-US"/>
        </w:rPr>
        <w:t xml:space="preserve">traffic arrival </w:t>
      </w:r>
      <w:r w:rsidR="0073556A">
        <w:rPr>
          <w:lang w:val="en-US"/>
        </w:rPr>
        <w:t xml:space="preserve">is </w:t>
      </w:r>
      <w:r w:rsidR="00964AA5">
        <w:rPr>
          <w:lang w:val="en-US"/>
        </w:rPr>
        <w:t>defined it terms of</w:t>
      </w:r>
      <w:r w:rsidR="00C05D13">
        <w:rPr>
          <w:lang w:val="en-US"/>
        </w:rPr>
        <w:t xml:space="preserve"> frames per second (fps)</w:t>
      </w:r>
      <w:r w:rsidR="00A62F8A">
        <w:rPr>
          <w:lang w:val="en-US"/>
        </w:rPr>
        <w:t>, e.g.</w:t>
      </w:r>
      <w:r w:rsidR="0035344E">
        <w:rPr>
          <w:lang w:val="en-US"/>
        </w:rPr>
        <w:t>,</w:t>
      </w:r>
      <w:r w:rsidR="00A62F8A">
        <w:rPr>
          <w:lang w:val="en-US"/>
        </w:rPr>
        <w:t xml:space="preserve"> 60 fps</w:t>
      </w:r>
      <w:r w:rsidR="00014710">
        <w:rPr>
          <w:lang w:val="en-US"/>
        </w:rPr>
        <w:t xml:space="preserve"> (1 frame every </w:t>
      </w:r>
      <w:r w:rsidR="00AF25B6">
        <w:rPr>
          <w:lang w:val="en-US"/>
        </w:rPr>
        <w:t>16.667 ms)</w:t>
      </w:r>
      <w:r w:rsidR="0057051F">
        <w:rPr>
          <w:lang w:val="en-US"/>
        </w:rPr>
        <w:t xml:space="preserve">, and hence requires </w:t>
      </w:r>
      <w:r w:rsidR="00AF25B6">
        <w:rPr>
          <w:lang w:val="en-US"/>
        </w:rPr>
        <w:t>a finer</w:t>
      </w:r>
      <w:r w:rsidR="0057051F">
        <w:rPr>
          <w:lang w:val="en-US"/>
        </w:rPr>
        <w:t xml:space="preserve"> </w:t>
      </w:r>
      <w:r w:rsidR="00976DE0">
        <w:rPr>
          <w:lang w:val="en-US"/>
        </w:rPr>
        <w:t xml:space="preserve">time </w:t>
      </w:r>
      <w:r w:rsidR="0057051F">
        <w:rPr>
          <w:lang w:val="en-US"/>
        </w:rPr>
        <w:t>resolution</w:t>
      </w:r>
      <w:r w:rsidR="00C05D13">
        <w:rPr>
          <w:lang w:val="en-US"/>
        </w:rPr>
        <w:t xml:space="preserve">. </w:t>
      </w:r>
      <w:r w:rsidR="00223806">
        <w:rPr>
          <w:lang w:val="en-US"/>
        </w:rPr>
        <w:t>Thus,</w:t>
      </w:r>
      <w:r w:rsidR="00B727D6">
        <w:rPr>
          <w:lang w:val="en-US"/>
        </w:rPr>
        <w:t xml:space="preserve"> the difference </w:t>
      </w:r>
      <w:r w:rsidR="00F86F04">
        <w:rPr>
          <w:lang w:val="en-US"/>
        </w:rPr>
        <w:t xml:space="preserve">between the start time of the r-TWT SP and the latency sensitive traffic arrival </w:t>
      </w:r>
      <w:r w:rsidR="008830C3">
        <w:rPr>
          <w:lang w:val="en-US"/>
        </w:rPr>
        <w:t>will get accumulated.</w:t>
      </w:r>
      <w:r w:rsidR="001D1E55">
        <w:rPr>
          <w:lang w:val="en-US"/>
        </w:rPr>
        <w:t xml:space="preserve"> </w:t>
      </w:r>
      <w:r w:rsidR="00906932">
        <w:rPr>
          <w:lang w:val="en-US"/>
        </w:rPr>
        <w:t>As a result</w:t>
      </w:r>
      <w:r w:rsidR="00712466">
        <w:rPr>
          <w:lang w:val="en-US"/>
        </w:rPr>
        <w:t xml:space="preserve">, the current Target Wake Time field does not allow to </w:t>
      </w:r>
      <w:r w:rsidR="0057051F">
        <w:rPr>
          <w:lang w:val="en-US"/>
        </w:rPr>
        <w:t xml:space="preserve">align the latency sensitive traffic </w:t>
      </w:r>
      <w:r w:rsidR="00233C09">
        <w:rPr>
          <w:lang w:val="en-US"/>
        </w:rPr>
        <w:t xml:space="preserve">arrival </w:t>
      </w:r>
      <w:r w:rsidR="00300E5E">
        <w:rPr>
          <w:lang w:val="en-US"/>
        </w:rPr>
        <w:t xml:space="preserve">time </w:t>
      </w:r>
      <w:r w:rsidR="00233C09">
        <w:rPr>
          <w:lang w:val="en-US"/>
        </w:rPr>
        <w:t>with the R-TWT SP</w:t>
      </w:r>
      <w:r w:rsidR="00C90E3A">
        <w:rPr>
          <w:lang w:val="en-US"/>
        </w:rPr>
        <w:t xml:space="preserve"> start time</w:t>
      </w:r>
      <w:r w:rsidR="00067847">
        <w:rPr>
          <w:lang w:val="en-US"/>
        </w:rPr>
        <w:t xml:space="preserve"> and the latency sensitive traffic may not be able to benefit from the R-TWT SP</w:t>
      </w:r>
      <w:r w:rsidR="00233C09">
        <w:rPr>
          <w:lang w:val="en-US"/>
        </w:rPr>
        <w:t>.</w:t>
      </w:r>
      <w:r w:rsidR="00D10B5D">
        <w:rPr>
          <w:lang w:val="en-US"/>
        </w:rPr>
        <w:t xml:space="preserve"> In this proposal,</w:t>
      </w:r>
      <w:r w:rsidR="00EC75DB">
        <w:rPr>
          <w:lang w:val="en-US"/>
        </w:rPr>
        <w:t xml:space="preserve"> we </w:t>
      </w:r>
      <w:r w:rsidR="00622B29">
        <w:rPr>
          <w:lang w:val="en-US"/>
        </w:rPr>
        <w:t>address</w:t>
      </w:r>
      <w:r w:rsidR="00EC75DB">
        <w:rPr>
          <w:lang w:val="en-US"/>
        </w:rPr>
        <w:t xml:space="preserve"> this issue.</w:t>
      </w:r>
    </w:p>
    <w:p w14:paraId="4F5AE2B0" w14:textId="65F96F45" w:rsidR="00A80CD0" w:rsidRDefault="00A80CD0" w:rsidP="00CD0F95"/>
    <w:p w14:paraId="53576576" w14:textId="7C41CC40" w:rsidR="00A80CD0" w:rsidRPr="00725EEF" w:rsidRDefault="00F50BD5" w:rsidP="00725EEF">
      <w:pPr>
        <w:pStyle w:val="Heading3"/>
      </w:pPr>
      <w:r w:rsidRPr="00725EEF">
        <w:t>Proposed Text:</w:t>
      </w:r>
    </w:p>
    <w:p w14:paraId="0345BF72" w14:textId="25CE2632" w:rsidR="00F50BD5" w:rsidRDefault="00F50BD5" w:rsidP="00CD0F95"/>
    <w:p w14:paraId="7270E4C2" w14:textId="34D95CA1" w:rsidR="00DF6BCA" w:rsidRPr="00594207" w:rsidRDefault="00DF6BCA" w:rsidP="00995FC7">
      <w:pPr>
        <w:pStyle w:val="T"/>
        <w:spacing w:after="240"/>
        <w:rPr>
          <w:b/>
          <w:bCs/>
          <w:i/>
          <w:iCs/>
          <w:w w:val="100"/>
          <w:highlight w:val="yellow"/>
        </w:rPr>
      </w:pPr>
      <w:r w:rsidRPr="001D7D58">
        <w:rPr>
          <w:b/>
          <w:bCs/>
          <w:i/>
          <w:iCs/>
          <w:w w:val="100"/>
          <w:highlight w:val="yellow"/>
        </w:rPr>
        <w:t xml:space="preserve">TGbe editor: </w:t>
      </w:r>
      <w:r>
        <w:rPr>
          <w:b/>
          <w:bCs/>
          <w:i/>
          <w:iCs/>
          <w:w w:val="100"/>
          <w:highlight w:val="yellow"/>
        </w:rPr>
        <w:t xml:space="preserve">Add an entry to the end </w:t>
      </w:r>
      <w:r w:rsidRPr="00995FC7">
        <w:rPr>
          <w:b/>
          <w:bCs/>
          <w:i/>
          <w:iCs/>
          <w:w w:val="100"/>
          <w:highlight w:val="yellow"/>
        </w:rPr>
        <w:t xml:space="preserve">of </w:t>
      </w:r>
      <w:r w:rsidR="00995FC7" w:rsidRPr="00995FC7">
        <w:rPr>
          <w:b/>
          <w:bCs/>
          <w:i/>
          <w:iCs/>
          <w:w w:val="100"/>
          <w:highlight w:val="yellow"/>
        </w:rPr>
        <w:t>Table 9-128 (Element IDs)</w:t>
      </w:r>
      <w:r w:rsidR="00995FC7">
        <w:rPr>
          <w:b/>
          <w:bCs/>
          <w:i/>
          <w:iCs/>
          <w:w w:val="100"/>
          <w:highlight w:val="yellow"/>
        </w:rPr>
        <w:t xml:space="preserve"> </w:t>
      </w:r>
      <w:r w:rsidRPr="00995FC7">
        <w:rPr>
          <w:b/>
          <w:bCs/>
          <w:i/>
          <w:iCs/>
          <w:w w:val="100"/>
          <w:highlight w:val="yellow"/>
        </w:rPr>
        <w:t>as follows</w:t>
      </w:r>
      <w:r w:rsidR="00D7497E">
        <w:rPr>
          <w:b/>
          <w:bCs/>
          <w:i/>
          <w:iCs/>
          <w:w w:val="100"/>
          <w:highlight w:val="yellow"/>
        </w:rPr>
        <w:t xml:space="preserve"> </w:t>
      </w:r>
      <w:r w:rsidR="00D7497E" w:rsidRPr="00F50BD5">
        <w:rPr>
          <w:b/>
          <w:i/>
          <w:iCs/>
          <w:highlight w:val="yellow"/>
        </w:rPr>
        <w:t xml:space="preserve">(CID </w:t>
      </w:r>
      <w:r w:rsidR="00D7497E">
        <w:rPr>
          <w:b/>
          <w:i/>
          <w:iCs/>
          <w:highlight w:val="yellow"/>
        </w:rPr>
        <w:t>11700</w:t>
      </w:r>
      <w:r w:rsidR="00D7497E" w:rsidRPr="00F50BD5">
        <w:rPr>
          <w:b/>
          <w:i/>
          <w:iCs/>
          <w:highlight w:val="yellow"/>
        </w:rPr>
        <w:t>)</w:t>
      </w:r>
      <w:r>
        <w:rPr>
          <w:b/>
          <w:bCs/>
          <w:i/>
          <w:iCs/>
          <w:w w:val="100"/>
          <w:highlight w:val="yellow"/>
        </w:rPr>
        <w:t>:</w:t>
      </w:r>
    </w:p>
    <w:tbl>
      <w:tblPr>
        <w:tblStyle w:val="TableGrid"/>
        <w:tblW w:w="0" w:type="auto"/>
        <w:tblLook w:val="04A0" w:firstRow="1" w:lastRow="0" w:firstColumn="1" w:lastColumn="0" w:noHBand="0" w:noVBand="1"/>
      </w:tblPr>
      <w:tblGrid>
        <w:gridCol w:w="2425"/>
        <w:gridCol w:w="1620"/>
        <w:gridCol w:w="1890"/>
        <w:gridCol w:w="1545"/>
        <w:gridCol w:w="1695"/>
      </w:tblGrid>
      <w:tr w:rsidR="00DF6BCA" w14:paraId="63E82DE8" w14:textId="77777777" w:rsidTr="002B2BF9">
        <w:tc>
          <w:tcPr>
            <w:tcW w:w="2425" w:type="dxa"/>
          </w:tcPr>
          <w:p w14:paraId="7004E4E1" w14:textId="77777777" w:rsidR="00DF6BCA" w:rsidRDefault="00DF6BCA" w:rsidP="002B2BF9">
            <w:pPr>
              <w:suppressAutoHyphens/>
              <w:rPr>
                <w:b/>
                <w:bCs/>
                <w:sz w:val="20"/>
              </w:rPr>
            </w:pPr>
            <w:r>
              <w:rPr>
                <w:b/>
                <w:bCs/>
                <w:sz w:val="20"/>
              </w:rPr>
              <w:t xml:space="preserve">Element </w:t>
            </w:r>
          </w:p>
        </w:tc>
        <w:tc>
          <w:tcPr>
            <w:tcW w:w="1620" w:type="dxa"/>
          </w:tcPr>
          <w:p w14:paraId="06CD7611" w14:textId="77777777" w:rsidR="00DF6BCA" w:rsidRDefault="00DF6BCA" w:rsidP="002B2BF9">
            <w:pPr>
              <w:suppressAutoHyphens/>
              <w:rPr>
                <w:b/>
                <w:bCs/>
                <w:sz w:val="20"/>
              </w:rPr>
            </w:pPr>
            <w:r>
              <w:rPr>
                <w:b/>
                <w:bCs/>
                <w:sz w:val="20"/>
              </w:rPr>
              <w:t>Element ID</w:t>
            </w:r>
          </w:p>
        </w:tc>
        <w:tc>
          <w:tcPr>
            <w:tcW w:w="1890" w:type="dxa"/>
          </w:tcPr>
          <w:p w14:paraId="13371410" w14:textId="77777777" w:rsidR="00DF6BCA" w:rsidRDefault="00DF6BCA" w:rsidP="002B2BF9">
            <w:pPr>
              <w:suppressAutoHyphens/>
              <w:rPr>
                <w:b/>
                <w:bCs/>
                <w:sz w:val="20"/>
              </w:rPr>
            </w:pPr>
            <w:r>
              <w:rPr>
                <w:b/>
                <w:bCs/>
                <w:sz w:val="20"/>
              </w:rPr>
              <w:t>Element ID Extension</w:t>
            </w:r>
          </w:p>
        </w:tc>
        <w:tc>
          <w:tcPr>
            <w:tcW w:w="1545" w:type="dxa"/>
          </w:tcPr>
          <w:p w14:paraId="430971E5" w14:textId="77777777" w:rsidR="00DF6BCA" w:rsidRDefault="00DF6BCA" w:rsidP="002B2BF9">
            <w:pPr>
              <w:suppressAutoHyphens/>
              <w:rPr>
                <w:b/>
                <w:bCs/>
                <w:sz w:val="20"/>
              </w:rPr>
            </w:pPr>
            <w:r>
              <w:rPr>
                <w:b/>
                <w:bCs/>
                <w:sz w:val="20"/>
              </w:rPr>
              <w:t>Extensible</w:t>
            </w:r>
          </w:p>
        </w:tc>
        <w:tc>
          <w:tcPr>
            <w:tcW w:w="1695" w:type="dxa"/>
          </w:tcPr>
          <w:p w14:paraId="5C632DFD" w14:textId="77777777" w:rsidR="00DF6BCA" w:rsidRDefault="00DF6BCA" w:rsidP="002B2BF9">
            <w:pPr>
              <w:suppressAutoHyphens/>
              <w:rPr>
                <w:b/>
                <w:bCs/>
                <w:sz w:val="20"/>
              </w:rPr>
            </w:pPr>
            <w:r>
              <w:rPr>
                <w:b/>
                <w:bCs/>
                <w:sz w:val="20"/>
              </w:rPr>
              <w:t>Fragmentable</w:t>
            </w:r>
          </w:p>
        </w:tc>
      </w:tr>
      <w:tr w:rsidR="00DF28D7" w14:paraId="752BC8BF" w14:textId="77777777" w:rsidTr="002B2BF9">
        <w:tc>
          <w:tcPr>
            <w:tcW w:w="2425" w:type="dxa"/>
          </w:tcPr>
          <w:p w14:paraId="45E9D55F" w14:textId="77777777" w:rsidR="00DF28D7" w:rsidRPr="00EF061E" w:rsidRDefault="00DF28D7" w:rsidP="00DF28D7">
            <w:pPr>
              <w:jc w:val="both"/>
              <w:rPr>
                <w:ins w:id="1" w:author="Abdel Karim Ajami" w:date="2022-08-01T10:33:00Z"/>
                <w:lang w:val="en-US"/>
              </w:rPr>
            </w:pPr>
            <w:ins w:id="2" w:author="Abdel Karim Ajami" w:date="2022-08-01T10:33:00Z">
              <w:r w:rsidRPr="00EF061E">
                <w:rPr>
                  <w:lang w:val="en-US"/>
                </w:rPr>
                <w:t>Extended TWT element (see 9.4.2.xxx Extended TWT element)</w:t>
              </w:r>
            </w:ins>
          </w:p>
          <w:p w14:paraId="7C899895" w14:textId="77777777" w:rsidR="00DF28D7" w:rsidRPr="00EF061E" w:rsidRDefault="00DF28D7" w:rsidP="00DF28D7">
            <w:pPr>
              <w:suppressAutoHyphens/>
              <w:jc w:val="both"/>
              <w:rPr>
                <w:lang w:val="en-US"/>
              </w:rPr>
            </w:pPr>
          </w:p>
        </w:tc>
        <w:tc>
          <w:tcPr>
            <w:tcW w:w="1620" w:type="dxa"/>
          </w:tcPr>
          <w:p w14:paraId="45AF89C9" w14:textId="36AB6A9D" w:rsidR="00DF28D7" w:rsidRDefault="00DF28D7" w:rsidP="00DF28D7">
            <w:pPr>
              <w:suppressAutoHyphens/>
              <w:rPr>
                <w:b/>
                <w:bCs/>
                <w:sz w:val="20"/>
              </w:rPr>
            </w:pPr>
            <w:ins w:id="3" w:author="Abdel Karim Ajami" w:date="2022-08-01T10:33:00Z">
              <w:r>
                <w:rPr>
                  <w:b/>
                  <w:bCs/>
                  <w:sz w:val="20"/>
                </w:rPr>
                <w:t>255</w:t>
              </w:r>
            </w:ins>
          </w:p>
        </w:tc>
        <w:tc>
          <w:tcPr>
            <w:tcW w:w="1890" w:type="dxa"/>
          </w:tcPr>
          <w:p w14:paraId="7A45AF05" w14:textId="6925DF5A" w:rsidR="00DF28D7" w:rsidRDefault="00DF28D7" w:rsidP="00DF28D7">
            <w:pPr>
              <w:suppressAutoHyphens/>
              <w:rPr>
                <w:b/>
                <w:bCs/>
                <w:sz w:val="20"/>
              </w:rPr>
            </w:pPr>
            <w:ins w:id="4" w:author="Abdel Karim Ajami" w:date="2022-08-01T10:33:00Z">
              <w:r>
                <w:rPr>
                  <w:b/>
                  <w:bCs/>
                  <w:sz w:val="20"/>
                </w:rPr>
                <w:t>ANA</w:t>
              </w:r>
            </w:ins>
          </w:p>
        </w:tc>
        <w:tc>
          <w:tcPr>
            <w:tcW w:w="1545" w:type="dxa"/>
          </w:tcPr>
          <w:p w14:paraId="5E584C33" w14:textId="6CF6631F" w:rsidR="00DF28D7" w:rsidRDefault="00DF28D7" w:rsidP="00DF28D7">
            <w:pPr>
              <w:suppressAutoHyphens/>
              <w:rPr>
                <w:b/>
                <w:bCs/>
                <w:sz w:val="20"/>
              </w:rPr>
            </w:pPr>
            <w:ins w:id="5" w:author="Abdel Karim Ajami" w:date="2022-08-01T10:33:00Z">
              <w:r>
                <w:rPr>
                  <w:b/>
                  <w:bCs/>
                  <w:sz w:val="20"/>
                </w:rPr>
                <w:t>Yes</w:t>
              </w:r>
            </w:ins>
          </w:p>
        </w:tc>
        <w:tc>
          <w:tcPr>
            <w:tcW w:w="1695" w:type="dxa"/>
          </w:tcPr>
          <w:p w14:paraId="7C702441" w14:textId="43459DE3" w:rsidR="00DF28D7" w:rsidRDefault="00DF28D7" w:rsidP="00DF28D7">
            <w:pPr>
              <w:suppressAutoHyphens/>
              <w:rPr>
                <w:b/>
                <w:bCs/>
                <w:sz w:val="20"/>
              </w:rPr>
            </w:pPr>
            <w:ins w:id="6" w:author="Abdel Karim Ajami" w:date="2022-08-01T10:33:00Z">
              <w:r>
                <w:rPr>
                  <w:b/>
                  <w:bCs/>
                  <w:sz w:val="20"/>
                </w:rPr>
                <w:t>Yes</w:t>
              </w:r>
            </w:ins>
          </w:p>
        </w:tc>
      </w:tr>
    </w:tbl>
    <w:p w14:paraId="78DD73F6" w14:textId="77777777" w:rsidR="00BB6BB3" w:rsidRDefault="00BB6BB3" w:rsidP="00DF6BCA">
      <w:pPr>
        <w:pStyle w:val="T"/>
        <w:spacing w:after="240"/>
        <w:rPr>
          <w:b/>
          <w:bCs/>
          <w:i/>
          <w:iCs/>
          <w:w w:val="100"/>
          <w:highlight w:val="yellow"/>
        </w:rPr>
      </w:pPr>
    </w:p>
    <w:p w14:paraId="2BC14066" w14:textId="2B806CDF" w:rsidR="00DF6BCA" w:rsidRPr="00594207" w:rsidRDefault="00DF6BCA" w:rsidP="00DF6BCA">
      <w:pPr>
        <w:pStyle w:val="T"/>
        <w:spacing w:after="240"/>
        <w:rPr>
          <w:b/>
          <w:bCs/>
          <w:i/>
          <w:iCs/>
          <w:w w:val="100"/>
          <w:highlight w:val="yellow"/>
        </w:rPr>
      </w:pPr>
      <w:r w:rsidRPr="001D7D58">
        <w:rPr>
          <w:b/>
          <w:bCs/>
          <w:i/>
          <w:iCs/>
          <w:w w:val="100"/>
          <w:highlight w:val="yellow"/>
        </w:rPr>
        <w:t xml:space="preserve">TGbe editor: </w:t>
      </w:r>
      <w:r w:rsidR="00D867D0">
        <w:rPr>
          <w:b/>
          <w:bCs/>
          <w:i/>
          <w:iCs/>
          <w:w w:val="100"/>
          <w:highlight w:val="yellow"/>
        </w:rPr>
        <w:t>A</w:t>
      </w:r>
      <w:r>
        <w:rPr>
          <w:b/>
          <w:bCs/>
          <w:i/>
          <w:iCs/>
          <w:w w:val="100"/>
          <w:highlight w:val="yellow"/>
        </w:rPr>
        <w:t>dd this new subclause under 9.4.2</w:t>
      </w:r>
      <w:r w:rsidR="007804A0">
        <w:rPr>
          <w:b/>
          <w:bCs/>
          <w:i/>
          <w:iCs/>
          <w:w w:val="100"/>
          <w:highlight w:val="yellow"/>
        </w:rPr>
        <w:t xml:space="preserve"> </w:t>
      </w:r>
      <w:r w:rsidR="007804A0" w:rsidRPr="00F50BD5">
        <w:rPr>
          <w:b/>
          <w:i/>
          <w:iCs/>
          <w:highlight w:val="yellow"/>
        </w:rPr>
        <w:t xml:space="preserve">(CID </w:t>
      </w:r>
      <w:r w:rsidR="007804A0">
        <w:rPr>
          <w:b/>
          <w:i/>
          <w:iCs/>
          <w:highlight w:val="yellow"/>
        </w:rPr>
        <w:t>11700</w:t>
      </w:r>
      <w:r w:rsidR="007804A0" w:rsidRPr="00F50BD5">
        <w:rPr>
          <w:b/>
          <w:i/>
          <w:iCs/>
          <w:highlight w:val="yellow"/>
        </w:rPr>
        <w:t>)</w:t>
      </w:r>
    </w:p>
    <w:p w14:paraId="22EF7FD3" w14:textId="43191528" w:rsidR="00775394" w:rsidRPr="003407C1" w:rsidRDefault="00775394" w:rsidP="00775394">
      <w:pPr>
        <w:pStyle w:val="H4"/>
        <w:rPr>
          <w:w w:val="100"/>
          <w:sz w:val="22"/>
          <w:szCs w:val="22"/>
        </w:rPr>
      </w:pPr>
      <w:r w:rsidRPr="003407C1">
        <w:rPr>
          <w:w w:val="100"/>
          <w:sz w:val="22"/>
          <w:szCs w:val="22"/>
        </w:rPr>
        <w:t>9.4.2.xxx Extended TWT element</w:t>
      </w:r>
    </w:p>
    <w:p w14:paraId="709C2554" w14:textId="11B35F0A" w:rsidR="00F50BD5" w:rsidRDefault="00CD472F" w:rsidP="00CD0F95">
      <w:r w:rsidRPr="00CD472F">
        <w:t xml:space="preserve">The </w:t>
      </w:r>
      <w:r>
        <w:t xml:space="preserve">Extended </w:t>
      </w:r>
      <w:r w:rsidRPr="00CD472F">
        <w:t>TWT element is shown in Figure 9-</w:t>
      </w:r>
      <w:r w:rsidR="009D6FDC">
        <w:t>xxx</w:t>
      </w:r>
      <w:r w:rsidRPr="00CD472F">
        <w:t xml:space="preserve"> (</w:t>
      </w:r>
      <w:r>
        <w:t xml:space="preserve">Extended </w:t>
      </w:r>
      <w:r w:rsidRPr="00CD472F">
        <w:t>TWT element format).</w:t>
      </w:r>
    </w:p>
    <w:p w14:paraId="2951C459" w14:textId="77777777" w:rsidR="003D6844" w:rsidRDefault="003D6844" w:rsidP="00CD0F95"/>
    <w:p w14:paraId="3404D494" w14:textId="385C0D07" w:rsidR="009D6FDC" w:rsidRDefault="009D6FDC" w:rsidP="00CD0F95"/>
    <w:tbl>
      <w:tblPr>
        <w:tblW w:w="7740" w:type="dxa"/>
        <w:jc w:val="center"/>
        <w:tblCellMar>
          <w:left w:w="0" w:type="dxa"/>
          <w:right w:w="0" w:type="dxa"/>
        </w:tblCellMar>
        <w:tblLook w:val="0600" w:firstRow="0" w:lastRow="0" w:firstColumn="0" w:lastColumn="0" w:noHBand="1" w:noVBand="1"/>
      </w:tblPr>
      <w:tblGrid>
        <w:gridCol w:w="1025"/>
        <w:gridCol w:w="1225"/>
        <w:gridCol w:w="1151"/>
        <w:gridCol w:w="1300"/>
        <w:gridCol w:w="1475"/>
        <w:gridCol w:w="1564"/>
      </w:tblGrid>
      <w:tr w:rsidR="00520347" w:rsidRPr="007C2A10" w14:paraId="3ED4A6E4" w14:textId="77777777" w:rsidTr="00520347">
        <w:trPr>
          <w:trHeight w:val="848"/>
          <w:jc w:val="center"/>
        </w:trPr>
        <w:tc>
          <w:tcPr>
            <w:tcW w:w="1025"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26088250" w14:textId="77777777" w:rsidR="00520347" w:rsidRPr="00B26C9E" w:rsidRDefault="00520347" w:rsidP="00F8578F">
            <w:pPr>
              <w:spacing w:before="100" w:after="100"/>
              <w:jc w:val="center"/>
              <w:rPr>
                <w:rFonts w:ascii="Arial" w:eastAsia="MS Mincho" w:hAnsi="Arial" w:cs="Arial"/>
                <w:color w:val="000000" w:themeColor="text1"/>
                <w:kern w:val="24"/>
                <w:sz w:val="18"/>
                <w:szCs w:val="18"/>
                <w:lang w:val="en-US"/>
              </w:rPr>
            </w:pPr>
            <w:r w:rsidRPr="00B26C9E">
              <w:rPr>
                <w:rFonts w:ascii="Arial" w:eastAsia="MS Mincho" w:hAnsi="Arial" w:cs="Arial"/>
                <w:color w:val="000000" w:themeColor="text1"/>
                <w:kern w:val="24"/>
                <w:sz w:val="18"/>
                <w:szCs w:val="18"/>
                <w:lang w:val="en-US"/>
              </w:rPr>
              <w:t> </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7C098F" w14:textId="776621D2" w:rsidR="00520347" w:rsidRPr="00B26C9E" w:rsidRDefault="00520347" w:rsidP="00F8578F">
            <w:pPr>
              <w:spacing w:before="100" w:after="100"/>
              <w:jc w:val="center"/>
              <w:rPr>
                <w:rFonts w:ascii="Arial" w:eastAsia="MS Mincho" w:hAnsi="Arial" w:cs="Arial"/>
                <w:color w:val="000000" w:themeColor="text1"/>
                <w:kern w:val="24"/>
                <w:sz w:val="18"/>
                <w:szCs w:val="18"/>
                <w:lang w:val="en-US"/>
              </w:rPr>
            </w:pPr>
            <w:r w:rsidRPr="00B26C9E">
              <w:rPr>
                <w:rFonts w:ascii="Arial" w:eastAsia="MS Mincho" w:hAnsi="Arial" w:cs="Arial"/>
                <w:color w:val="000000" w:themeColor="text1"/>
                <w:kern w:val="24"/>
                <w:sz w:val="18"/>
                <w:szCs w:val="18"/>
                <w:lang w:val="en-US"/>
              </w:rPr>
              <w:t>Element ID</w:t>
            </w:r>
          </w:p>
        </w:tc>
        <w:tc>
          <w:tcPr>
            <w:tcW w:w="11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878C44" w14:textId="4E7631C6" w:rsidR="00520347" w:rsidRPr="00B26C9E" w:rsidRDefault="00520347" w:rsidP="00F8578F">
            <w:pPr>
              <w:spacing w:before="100" w:after="100"/>
              <w:jc w:val="center"/>
              <w:rPr>
                <w:rFonts w:ascii="Arial" w:eastAsia="MS Mincho" w:hAnsi="Arial" w:cs="Arial"/>
                <w:color w:val="000000" w:themeColor="text1"/>
                <w:kern w:val="24"/>
                <w:sz w:val="18"/>
                <w:szCs w:val="18"/>
                <w:lang w:val="en-US"/>
              </w:rPr>
            </w:pPr>
            <w:r w:rsidRPr="00B26C9E">
              <w:rPr>
                <w:rFonts w:ascii="Arial" w:eastAsia="MS Mincho" w:hAnsi="Arial" w:cs="Arial"/>
                <w:color w:val="000000" w:themeColor="text1"/>
                <w:kern w:val="24"/>
                <w:sz w:val="18"/>
                <w:szCs w:val="18"/>
                <w:lang w:val="en-US"/>
              </w:rPr>
              <w:t>Length</w:t>
            </w:r>
          </w:p>
        </w:tc>
        <w:tc>
          <w:tcPr>
            <w:tcW w:w="13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1CD3F6" w14:textId="187FA63C" w:rsidR="00520347" w:rsidRPr="00B26C9E" w:rsidRDefault="00520347" w:rsidP="00F8578F">
            <w:pPr>
              <w:spacing w:before="100" w:after="100"/>
              <w:jc w:val="center"/>
              <w:rPr>
                <w:rFonts w:ascii="Arial" w:eastAsia="MS Mincho" w:hAnsi="Arial" w:cs="Arial"/>
                <w:color w:val="000000" w:themeColor="text1"/>
                <w:kern w:val="24"/>
                <w:sz w:val="18"/>
                <w:szCs w:val="18"/>
                <w:lang w:val="en-US"/>
              </w:rPr>
            </w:pPr>
            <w:r w:rsidRPr="00B26C9E">
              <w:rPr>
                <w:rFonts w:ascii="Arial" w:eastAsia="MS Mincho" w:hAnsi="Arial" w:cs="Arial"/>
                <w:color w:val="000000" w:themeColor="text1"/>
                <w:kern w:val="24"/>
                <w:sz w:val="18"/>
                <w:szCs w:val="18"/>
                <w:lang w:val="en-US"/>
              </w:rPr>
              <w:t>Element ID extension</w:t>
            </w:r>
          </w:p>
        </w:tc>
        <w:tc>
          <w:tcPr>
            <w:tcW w:w="1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FC543E" w14:textId="1F74B446" w:rsidR="00520347" w:rsidRPr="00D0633C" w:rsidRDefault="006C081B" w:rsidP="00F8578F">
            <w:pPr>
              <w:spacing w:before="100" w:after="100"/>
              <w:jc w:val="center"/>
              <w:rPr>
                <w:rFonts w:ascii="Arial" w:eastAsia="MS Mincho" w:hAnsi="Arial" w:cs="Arial"/>
                <w:color w:val="000000" w:themeColor="text1"/>
                <w:kern w:val="24"/>
                <w:sz w:val="18"/>
                <w:szCs w:val="18"/>
                <w:lang w:val="en-US"/>
              </w:rPr>
            </w:pPr>
            <w:r>
              <w:rPr>
                <w:rFonts w:ascii="Arial" w:eastAsia="MS Mincho" w:hAnsi="Arial" w:cs="Arial"/>
                <w:color w:val="000000" w:themeColor="text1"/>
                <w:kern w:val="24"/>
                <w:sz w:val="18"/>
                <w:szCs w:val="18"/>
                <w:lang w:val="en-US"/>
              </w:rPr>
              <w:t xml:space="preserve">Extended TWT </w:t>
            </w:r>
            <w:r w:rsidR="00D0633C" w:rsidRPr="00D0633C">
              <w:rPr>
                <w:rFonts w:ascii="Arial" w:eastAsia="MS Mincho" w:hAnsi="Arial" w:cs="Arial"/>
                <w:color w:val="000000" w:themeColor="text1"/>
                <w:kern w:val="24"/>
                <w:sz w:val="18"/>
                <w:szCs w:val="18"/>
                <w:lang w:val="en-US"/>
              </w:rPr>
              <w:t>Control</w:t>
            </w:r>
          </w:p>
        </w:tc>
        <w:tc>
          <w:tcPr>
            <w:tcW w:w="156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E389A1F" w14:textId="35BD4DA9" w:rsidR="00520347" w:rsidRPr="007C2A10" w:rsidRDefault="00520347" w:rsidP="00F8578F">
            <w:pPr>
              <w:spacing w:before="100" w:after="100"/>
              <w:jc w:val="center"/>
              <w:rPr>
                <w:rFonts w:ascii="Arial" w:hAnsi="Arial" w:cs="Arial"/>
                <w:sz w:val="36"/>
                <w:szCs w:val="36"/>
                <w:lang w:val="en-US"/>
              </w:rPr>
            </w:pPr>
            <w:r>
              <w:rPr>
                <w:rFonts w:ascii="Arial" w:eastAsia="MS Mincho" w:hAnsi="Arial" w:cs="Arial"/>
                <w:color w:val="000000" w:themeColor="text1"/>
                <w:kern w:val="24"/>
                <w:sz w:val="18"/>
                <w:szCs w:val="18"/>
                <w:lang w:val="en-US"/>
              </w:rPr>
              <w:t xml:space="preserve">Extended TWT </w:t>
            </w:r>
            <w:r w:rsidR="008B023C">
              <w:rPr>
                <w:rFonts w:ascii="Arial" w:eastAsia="MS Mincho" w:hAnsi="Arial" w:cs="Arial"/>
                <w:color w:val="000000" w:themeColor="text1"/>
                <w:kern w:val="24"/>
                <w:sz w:val="18"/>
                <w:szCs w:val="18"/>
                <w:lang w:val="en-US"/>
              </w:rPr>
              <w:t>Informatio</w:t>
            </w:r>
            <w:r w:rsidR="0072550D">
              <w:rPr>
                <w:rFonts w:ascii="Arial" w:eastAsia="MS Mincho" w:hAnsi="Arial" w:cs="Arial"/>
                <w:color w:val="000000" w:themeColor="text1"/>
                <w:kern w:val="24"/>
                <w:sz w:val="18"/>
                <w:szCs w:val="18"/>
                <w:lang w:val="en-US"/>
              </w:rPr>
              <w:t>n</w:t>
            </w:r>
            <w:r w:rsidR="008B023C">
              <w:rPr>
                <w:rFonts w:ascii="Arial" w:eastAsia="MS Mincho" w:hAnsi="Arial" w:cs="Arial"/>
                <w:color w:val="000000" w:themeColor="text1"/>
                <w:kern w:val="24"/>
                <w:sz w:val="18"/>
                <w:szCs w:val="18"/>
                <w:lang w:val="en-US"/>
              </w:rPr>
              <w:t xml:space="preserve"> </w:t>
            </w:r>
          </w:p>
        </w:tc>
      </w:tr>
      <w:tr w:rsidR="00520347" w:rsidRPr="007C2A10" w14:paraId="19DC6584" w14:textId="77777777" w:rsidTr="00520347">
        <w:trPr>
          <w:trHeight w:val="423"/>
          <w:jc w:val="center"/>
        </w:trPr>
        <w:tc>
          <w:tcPr>
            <w:tcW w:w="1025" w:type="dxa"/>
            <w:tcBorders>
              <w:top w:val="nil"/>
              <w:left w:val="nil"/>
              <w:bottom w:val="nil"/>
              <w:right w:val="nil"/>
            </w:tcBorders>
            <w:shd w:val="clear" w:color="auto" w:fill="auto"/>
            <w:tcMar>
              <w:top w:w="15" w:type="dxa"/>
              <w:left w:w="108" w:type="dxa"/>
              <w:bottom w:w="0" w:type="dxa"/>
              <w:right w:w="108" w:type="dxa"/>
            </w:tcMar>
            <w:hideMark/>
          </w:tcPr>
          <w:p w14:paraId="7F135583" w14:textId="77777777" w:rsidR="00520347" w:rsidRPr="007C2A10" w:rsidRDefault="00520347" w:rsidP="00EA77CE">
            <w:pPr>
              <w:spacing w:before="100" w:after="100"/>
              <w:jc w:val="right"/>
              <w:rPr>
                <w:rFonts w:ascii="Arial" w:hAnsi="Arial" w:cs="Arial"/>
                <w:sz w:val="36"/>
                <w:szCs w:val="36"/>
                <w:lang w:val="en-US"/>
              </w:rPr>
            </w:pPr>
            <w:r w:rsidRPr="007C2A10">
              <w:rPr>
                <w:rFonts w:ascii="Helvetica" w:eastAsia="MS Mincho" w:hAnsi="Helvetica"/>
                <w:b/>
                <w:bCs/>
                <w:color w:val="000000" w:themeColor="text1"/>
                <w:kern w:val="24"/>
                <w:sz w:val="16"/>
                <w:szCs w:val="16"/>
                <w:lang w:val="en-US"/>
              </w:rPr>
              <w:t>Octets:</w:t>
            </w:r>
          </w:p>
        </w:tc>
        <w:tc>
          <w:tcPr>
            <w:tcW w:w="1225"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23C476E1" w14:textId="77777777" w:rsidR="00520347" w:rsidRPr="007C2A10" w:rsidRDefault="00520347" w:rsidP="00EA77CE">
            <w:pPr>
              <w:spacing w:before="100" w:after="100"/>
              <w:jc w:val="center"/>
              <w:rPr>
                <w:rFonts w:ascii="Arial" w:hAnsi="Arial" w:cs="Arial"/>
                <w:sz w:val="36"/>
                <w:szCs w:val="36"/>
                <w:lang w:val="en-US"/>
              </w:rPr>
            </w:pPr>
            <w:r w:rsidRPr="007C2A10">
              <w:rPr>
                <w:rFonts w:ascii="Helvetica" w:eastAsia="MS Mincho" w:hAnsi="Helvetica"/>
                <w:color w:val="000000" w:themeColor="text1"/>
                <w:kern w:val="24"/>
                <w:sz w:val="16"/>
                <w:szCs w:val="16"/>
                <w:lang w:val="en-US"/>
              </w:rPr>
              <w:t>1</w:t>
            </w:r>
          </w:p>
        </w:tc>
        <w:tc>
          <w:tcPr>
            <w:tcW w:w="1151"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43116BFB" w14:textId="77777777" w:rsidR="00520347" w:rsidRPr="007C2A10" w:rsidRDefault="00520347" w:rsidP="00EA77CE">
            <w:pPr>
              <w:spacing w:before="100" w:after="100"/>
              <w:jc w:val="center"/>
              <w:rPr>
                <w:rFonts w:ascii="Arial" w:hAnsi="Arial" w:cs="Arial"/>
                <w:sz w:val="36"/>
                <w:szCs w:val="36"/>
                <w:lang w:val="en-US"/>
              </w:rPr>
            </w:pPr>
            <w:r w:rsidRPr="007C2A10">
              <w:rPr>
                <w:rFonts w:ascii="Helvetica" w:eastAsia="MS Mincho" w:hAnsi="Helvetica"/>
                <w:color w:val="000000" w:themeColor="text1"/>
                <w:kern w:val="24"/>
                <w:sz w:val="16"/>
                <w:szCs w:val="16"/>
                <w:lang w:val="en-US"/>
              </w:rPr>
              <w:t>1</w:t>
            </w:r>
          </w:p>
        </w:tc>
        <w:tc>
          <w:tcPr>
            <w:tcW w:w="1300"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0E6858A6" w14:textId="77777777" w:rsidR="00520347" w:rsidRPr="007C2A10" w:rsidRDefault="00520347" w:rsidP="00EA77CE">
            <w:pPr>
              <w:spacing w:before="100" w:after="100"/>
              <w:jc w:val="center"/>
              <w:rPr>
                <w:rFonts w:ascii="Arial" w:hAnsi="Arial" w:cs="Arial"/>
                <w:sz w:val="36"/>
                <w:szCs w:val="36"/>
                <w:lang w:val="en-US"/>
              </w:rPr>
            </w:pPr>
            <w:r w:rsidRPr="007C2A10">
              <w:rPr>
                <w:rFonts w:ascii="Helvetica" w:eastAsia="MS Mincho" w:hAnsi="Helvetica"/>
                <w:color w:val="000000" w:themeColor="text1"/>
                <w:kern w:val="24"/>
                <w:sz w:val="16"/>
                <w:szCs w:val="16"/>
                <w:lang w:val="en-US"/>
              </w:rPr>
              <w:t>1</w:t>
            </w:r>
          </w:p>
        </w:tc>
        <w:tc>
          <w:tcPr>
            <w:tcW w:w="1475"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541D9153" w14:textId="375881E0" w:rsidR="00520347" w:rsidRPr="007C2A10" w:rsidRDefault="00B134E0" w:rsidP="00EA77CE">
            <w:pPr>
              <w:spacing w:before="100" w:after="100"/>
              <w:jc w:val="center"/>
              <w:rPr>
                <w:rFonts w:ascii="Arial" w:hAnsi="Arial" w:cs="Arial"/>
                <w:sz w:val="36"/>
                <w:szCs w:val="36"/>
                <w:lang w:val="en-US"/>
              </w:rPr>
            </w:pPr>
            <w:r w:rsidRPr="007C2A10">
              <w:rPr>
                <w:rFonts w:ascii="Helvetica" w:eastAsia="MS Mincho" w:hAnsi="Helvetica"/>
                <w:color w:val="000000" w:themeColor="text1"/>
                <w:kern w:val="24"/>
                <w:sz w:val="16"/>
                <w:szCs w:val="16"/>
                <w:lang w:val="en-US"/>
              </w:rPr>
              <w:t>1</w:t>
            </w:r>
          </w:p>
        </w:tc>
        <w:tc>
          <w:tcPr>
            <w:tcW w:w="1564"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0D5CFFC3" w14:textId="77777777" w:rsidR="00520347" w:rsidRPr="007C2A10" w:rsidRDefault="00520347" w:rsidP="00EA77CE">
            <w:pPr>
              <w:spacing w:before="100" w:after="100"/>
              <w:jc w:val="center"/>
              <w:rPr>
                <w:rFonts w:ascii="Arial" w:hAnsi="Arial" w:cs="Arial"/>
                <w:sz w:val="36"/>
                <w:szCs w:val="36"/>
                <w:lang w:val="en-US"/>
              </w:rPr>
            </w:pPr>
            <w:r w:rsidRPr="007C2A10">
              <w:rPr>
                <w:rFonts w:ascii="Helvetica" w:eastAsia="MS Mincho" w:hAnsi="Helvetica"/>
                <w:color w:val="000000" w:themeColor="text1"/>
                <w:kern w:val="24"/>
                <w:sz w:val="16"/>
                <w:szCs w:val="16"/>
                <w:lang w:val="en-US"/>
              </w:rPr>
              <w:t>variable</w:t>
            </w:r>
          </w:p>
        </w:tc>
      </w:tr>
    </w:tbl>
    <w:p w14:paraId="192F17AB" w14:textId="2BF7B6E3" w:rsidR="003D6844" w:rsidRPr="0093501F" w:rsidRDefault="003D6844" w:rsidP="003D6844">
      <w:pPr>
        <w:kinsoku w:val="0"/>
        <w:overflowPunct w:val="0"/>
        <w:jc w:val="center"/>
        <w:textAlignment w:val="baseline"/>
        <w:rPr>
          <w:rFonts w:ascii="Arial" w:hAnsi="Arial" w:cstheme="minorBidi"/>
          <w:b/>
          <w:bCs/>
          <w:kern w:val="24"/>
          <w:sz w:val="20"/>
        </w:rPr>
      </w:pPr>
      <w:r w:rsidRPr="0093501F">
        <w:rPr>
          <w:rFonts w:ascii="Arial" w:hAnsi="Arial" w:cstheme="minorBidi"/>
          <w:b/>
          <w:bCs/>
          <w:kern w:val="24"/>
          <w:sz w:val="20"/>
        </w:rPr>
        <w:t>Figure 9-xxxx — Extended TWT element format</w:t>
      </w:r>
      <w:r w:rsidR="00322F4E" w:rsidRPr="0093501F">
        <w:rPr>
          <w:rFonts w:ascii="Arial" w:hAnsi="Arial" w:cstheme="minorBidi"/>
          <w:b/>
          <w:bCs/>
          <w:kern w:val="24"/>
          <w:sz w:val="20"/>
        </w:rPr>
        <w:t xml:space="preserve"> </w:t>
      </w:r>
    </w:p>
    <w:p w14:paraId="3E6CA886" w14:textId="77777777" w:rsidR="009D6FDC" w:rsidRDefault="009D6FDC" w:rsidP="00CD0F95"/>
    <w:p w14:paraId="5F1E4305" w14:textId="77777777" w:rsidR="008B0A07" w:rsidRDefault="008B0A07" w:rsidP="00CD0F95"/>
    <w:p w14:paraId="3C1D6650" w14:textId="091BFAE1" w:rsidR="009F4B16" w:rsidRDefault="008B0A07" w:rsidP="00CD0F95">
      <w:r w:rsidRPr="008B0A07">
        <w:t>The Element ID, Length, and Extended Element ID fields are defined in 9.4.2.1 (General).</w:t>
      </w:r>
    </w:p>
    <w:p w14:paraId="11745113" w14:textId="3656F662" w:rsidR="001C22C6" w:rsidRDefault="001C22C6" w:rsidP="00CD0F95"/>
    <w:p w14:paraId="712666E7" w14:textId="20A17774" w:rsidR="00CD4E21" w:rsidRDefault="00CD4E21" w:rsidP="00CD0F95">
      <w:r>
        <w:t xml:space="preserve">The </w:t>
      </w:r>
      <w:r w:rsidR="006C081B">
        <w:t xml:space="preserve">format of the </w:t>
      </w:r>
      <w:r w:rsidR="006C081B" w:rsidRPr="006C081B">
        <w:t xml:space="preserve">Extended TWT Control </w:t>
      </w:r>
      <w:r w:rsidR="00D543F7">
        <w:t xml:space="preserve">field is </w:t>
      </w:r>
      <w:r w:rsidR="006C081B">
        <w:t xml:space="preserve">shown </w:t>
      </w:r>
      <w:r w:rsidR="00FE6C5F">
        <w:t>in</w:t>
      </w:r>
      <w:r w:rsidR="00D543F7">
        <w:t xml:space="preserve"> </w:t>
      </w:r>
      <w:r w:rsidR="00FE6C5F" w:rsidRPr="00CA47A1">
        <w:t xml:space="preserve">Figure 9-xxxx </w:t>
      </w:r>
      <w:r w:rsidR="00FE6C5F">
        <w:t>(</w:t>
      </w:r>
      <w:r w:rsidR="00FE6C5F" w:rsidRPr="00CA47A1">
        <w:t>Extended TWT Control field format</w:t>
      </w:r>
      <w:r w:rsidR="007804A0" w:rsidRPr="00CA47A1">
        <w:t>)</w:t>
      </w:r>
      <w:r w:rsidR="00D543F7">
        <w:t>:</w:t>
      </w:r>
    </w:p>
    <w:p w14:paraId="3881EFE2" w14:textId="6BDC7E20" w:rsidR="006A3F01" w:rsidRDefault="006A3F01" w:rsidP="00CD0F95"/>
    <w:tbl>
      <w:tblPr>
        <w:tblW w:w="3401" w:type="dxa"/>
        <w:jc w:val="center"/>
        <w:tblCellMar>
          <w:left w:w="0" w:type="dxa"/>
          <w:right w:w="0" w:type="dxa"/>
        </w:tblCellMar>
        <w:tblLook w:val="0600" w:firstRow="0" w:lastRow="0" w:firstColumn="0" w:lastColumn="0" w:noHBand="1" w:noVBand="1"/>
      </w:tblPr>
      <w:tblGrid>
        <w:gridCol w:w="1025"/>
        <w:gridCol w:w="1225"/>
        <w:gridCol w:w="1151"/>
      </w:tblGrid>
      <w:tr w:rsidR="00823F19" w:rsidRPr="007C2A10" w14:paraId="7BF749A3" w14:textId="77777777" w:rsidTr="00823F19">
        <w:trPr>
          <w:trHeight w:val="848"/>
          <w:jc w:val="center"/>
        </w:trPr>
        <w:tc>
          <w:tcPr>
            <w:tcW w:w="1025"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5CCB9B05" w14:textId="77777777" w:rsidR="00823F19" w:rsidRPr="00B26C9E" w:rsidRDefault="00823F19" w:rsidP="002B2BF9">
            <w:pPr>
              <w:spacing w:before="100" w:after="100"/>
              <w:jc w:val="center"/>
              <w:rPr>
                <w:rFonts w:ascii="Arial" w:eastAsia="MS Mincho" w:hAnsi="Arial" w:cs="Arial"/>
                <w:color w:val="000000" w:themeColor="text1"/>
                <w:kern w:val="24"/>
                <w:sz w:val="18"/>
                <w:szCs w:val="18"/>
                <w:lang w:val="en-US"/>
              </w:rPr>
            </w:pPr>
            <w:r w:rsidRPr="00B26C9E">
              <w:rPr>
                <w:rFonts w:ascii="Arial" w:eastAsia="MS Mincho" w:hAnsi="Arial" w:cs="Arial"/>
                <w:color w:val="000000" w:themeColor="text1"/>
                <w:kern w:val="24"/>
                <w:sz w:val="18"/>
                <w:szCs w:val="18"/>
                <w:lang w:val="en-US"/>
              </w:rPr>
              <w:t> </w:t>
            </w:r>
          </w:p>
        </w:tc>
        <w:tc>
          <w:tcPr>
            <w:tcW w:w="12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06EEE1" w14:textId="05BA1600" w:rsidR="00823F19" w:rsidRPr="00B26C9E" w:rsidRDefault="00823F19" w:rsidP="002B2BF9">
            <w:pPr>
              <w:spacing w:before="100" w:after="100"/>
              <w:jc w:val="center"/>
              <w:rPr>
                <w:rFonts w:ascii="Arial" w:eastAsia="MS Mincho" w:hAnsi="Arial" w:cs="Arial"/>
                <w:color w:val="000000" w:themeColor="text1"/>
                <w:kern w:val="24"/>
                <w:sz w:val="18"/>
                <w:szCs w:val="18"/>
                <w:lang w:val="en-US"/>
              </w:rPr>
            </w:pPr>
            <w:r>
              <w:rPr>
                <w:rFonts w:ascii="Arial" w:eastAsia="MS Mincho" w:hAnsi="Arial" w:cs="Arial"/>
                <w:color w:val="000000" w:themeColor="text1"/>
                <w:kern w:val="24"/>
                <w:sz w:val="18"/>
                <w:szCs w:val="18"/>
                <w:lang w:val="en-US"/>
              </w:rPr>
              <w:t>Count</w:t>
            </w:r>
          </w:p>
        </w:tc>
        <w:tc>
          <w:tcPr>
            <w:tcW w:w="11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06DBF8" w14:textId="3632E84A" w:rsidR="00823F19" w:rsidRPr="00B26C9E" w:rsidRDefault="00823F19" w:rsidP="002B2BF9">
            <w:pPr>
              <w:spacing w:before="100" w:after="100"/>
              <w:jc w:val="center"/>
              <w:rPr>
                <w:rFonts w:ascii="Arial" w:eastAsia="MS Mincho" w:hAnsi="Arial" w:cs="Arial"/>
                <w:color w:val="000000" w:themeColor="text1"/>
                <w:kern w:val="24"/>
                <w:sz w:val="18"/>
                <w:szCs w:val="18"/>
                <w:lang w:val="en-US"/>
              </w:rPr>
            </w:pPr>
            <w:r>
              <w:rPr>
                <w:rFonts w:ascii="Arial" w:eastAsia="MS Mincho" w:hAnsi="Arial" w:cs="Arial"/>
                <w:color w:val="000000" w:themeColor="text1"/>
                <w:kern w:val="24"/>
                <w:sz w:val="18"/>
                <w:szCs w:val="18"/>
                <w:lang w:val="en-US"/>
              </w:rPr>
              <w:t>Reserved</w:t>
            </w:r>
          </w:p>
        </w:tc>
      </w:tr>
      <w:tr w:rsidR="00823F19" w:rsidRPr="007C2A10" w14:paraId="568871DF" w14:textId="77777777" w:rsidTr="00823F19">
        <w:trPr>
          <w:trHeight w:val="423"/>
          <w:jc w:val="center"/>
        </w:trPr>
        <w:tc>
          <w:tcPr>
            <w:tcW w:w="1025" w:type="dxa"/>
            <w:tcBorders>
              <w:top w:val="nil"/>
              <w:left w:val="nil"/>
              <w:bottom w:val="nil"/>
              <w:right w:val="nil"/>
            </w:tcBorders>
            <w:shd w:val="clear" w:color="auto" w:fill="auto"/>
            <w:tcMar>
              <w:top w:w="15" w:type="dxa"/>
              <w:left w:w="108" w:type="dxa"/>
              <w:bottom w:w="0" w:type="dxa"/>
              <w:right w:w="108" w:type="dxa"/>
            </w:tcMar>
            <w:hideMark/>
          </w:tcPr>
          <w:p w14:paraId="58D0F75C" w14:textId="1466384D" w:rsidR="00823F19" w:rsidRPr="007C2A10" w:rsidRDefault="00517E44" w:rsidP="002B2BF9">
            <w:pPr>
              <w:spacing w:before="100" w:after="100"/>
              <w:jc w:val="right"/>
              <w:rPr>
                <w:rFonts w:ascii="Arial" w:hAnsi="Arial" w:cs="Arial"/>
                <w:sz w:val="36"/>
                <w:szCs w:val="36"/>
                <w:lang w:val="en-US"/>
              </w:rPr>
            </w:pPr>
            <w:r>
              <w:rPr>
                <w:rFonts w:ascii="Helvetica" w:eastAsia="MS Mincho" w:hAnsi="Helvetica"/>
                <w:b/>
                <w:bCs/>
                <w:color w:val="000000" w:themeColor="text1"/>
                <w:kern w:val="24"/>
                <w:sz w:val="16"/>
                <w:szCs w:val="16"/>
                <w:lang w:val="en-US"/>
              </w:rPr>
              <w:t>Bits</w:t>
            </w:r>
            <w:r w:rsidR="00823F19" w:rsidRPr="007C2A10">
              <w:rPr>
                <w:rFonts w:ascii="Helvetica" w:eastAsia="MS Mincho" w:hAnsi="Helvetica"/>
                <w:b/>
                <w:bCs/>
                <w:color w:val="000000" w:themeColor="text1"/>
                <w:kern w:val="24"/>
                <w:sz w:val="16"/>
                <w:szCs w:val="16"/>
                <w:lang w:val="en-US"/>
              </w:rPr>
              <w:t>:</w:t>
            </w:r>
          </w:p>
        </w:tc>
        <w:tc>
          <w:tcPr>
            <w:tcW w:w="1225"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63AE7C15" w14:textId="1F4808BB" w:rsidR="00823F19" w:rsidRPr="007C2A10" w:rsidRDefault="00823F19" w:rsidP="002B2BF9">
            <w:pPr>
              <w:spacing w:before="100" w:after="100"/>
              <w:jc w:val="center"/>
              <w:rPr>
                <w:rFonts w:ascii="Arial" w:hAnsi="Arial" w:cs="Arial"/>
                <w:sz w:val="36"/>
                <w:szCs w:val="36"/>
                <w:lang w:val="en-US"/>
              </w:rPr>
            </w:pPr>
            <w:r>
              <w:rPr>
                <w:rFonts w:ascii="Helvetica" w:eastAsia="MS Mincho" w:hAnsi="Helvetica"/>
                <w:color w:val="000000" w:themeColor="text1"/>
                <w:kern w:val="24"/>
                <w:sz w:val="16"/>
                <w:szCs w:val="16"/>
                <w:lang w:val="en-US"/>
              </w:rPr>
              <w:t>5</w:t>
            </w:r>
          </w:p>
        </w:tc>
        <w:tc>
          <w:tcPr>
            <w:tcW w:w="1151"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37DB0E8A" w14:textId="3AF48BCE" w:rsidR="00823F19" w:rsidRPr="007C2A10" w:rsidRDefault="00823F19" w:rsidP="002B2BF9">
            <w:pPr>
              <w:spacing w:before="100" w:after="100"/>
              <w:jc w:val="center"/>
              <w:rPr>
                <w:rFonts w:ascii="Arial" w:hAnsi="Arial" w:cs="Arial"/>
                <w:sz w:val="36"/>
                <w:szCs w:val="36"/>
                <w:lang w:val="en-US"/>
              </w:rPr>
            </w:pPr>
            <w:r>
              <w:rPr>
                <w:rFonts w:ascii="Helvetica" w:eastAsia="MS Mincho" w:hAnsi="Helvetica"/>
                <w:color w:val="000000" w:themeColor="text1"/>
                <w:kern w:val="24"/>
                <w:sz w:val="16"/>
                <w:szCs w:val="16"/>
                <w:lang w:val="en-US"/>
              </w:rPr>
              <w:t>3</w:t>
            </w:r>
          </w:p>
        </w:tc>
      </w:tr>
    </w:tbl>
    <w:p w14:paraId="1041D88D" w14:textId="7753D484" w:rsidR="004926DC" w:rsidRPr="0093501F" w:rsidRDefault="004926DC" w:rsidP="004926DC">
      <w:pPr>
        <w:kinsoku w:val="0"/>
        <w:overflowPunct w:val="0"/>
        <w:jc w:val="center"/>
        <w:textAlignment w:val="baseline"/>
        <w:rPr>
          <w:rFonts w:ascii="Arial" w:hAnsi="Arial" w:cstheme="minorBidi"/>
          <w:b/>
          <w:bCs/>
          <w:kern w:val="24"/>
          <w:sz w:val="20"/>
        </w:rPr>
      </w:pPr>
      <w:r w:rsidRPr="0093501F">
        <w:rPr>
          <w:rFonts w:ascii="Arial" w:hAnsi="Arial" w:cstheme="minorBidi"/>
          <w:b/>
          <w:bCs/>
          <w:kern w:val="24"/>
          <w:sz w:val="20"/>
        </w:rPr>
        <w:t xml:space="preserve">Figure 9-xxxx — </w:t>
      </w:r>
      <w:r w:rsidR="006C081B" w:rsidRPr="0093501F">
        <w:rPr>
          <w:rFonts w:ascii="Arial" w:hAnsi="Arial" w:cstheme="minorBidi"/>
          <w:b/>
          <w:bCs/>
          <w:kern w:val="24"/>
          <w:sz w:val="20"/>
        </w:rPr>
        <w:t xml:space="preserve">Extended TWT Control </w:t>
      </w:r>
      <w:r w:rsidRPr="0093501F">
        <w:rPr>
          <w:rFonts w:ascii="Arial" w:hAnsi="Arial" w:cstheme="minorBidi"/>
          <w:b/>
          <w:bCs/>
          <w:kern w:val="24"/>
          <w:sz w:val="20"/>
        </w:rPr>
        <w:t>field format</w:t>
      </w:r>
      <w:r w:rsidR="00322F4E" w:rsidRPr="0093501F">
        <w:rPr>
          <w:rFonts w:ascii="Arial" w:hAnsi="Arial" w:cstheme="minorBidi"/>
          <w:b/>
          <w:bCs/>
          <w:kern w:val="24"/>
          <w:sz w:val="20"/>
        </w:rPr>
        <w:t xml:space="preserve"> </w:t>
      </w:r>
    </w:p>
    <w:p w14:paraId="04DF8757" w14:textId="77777777" w:rsidR="006A3F01" w:rsidRDefault="006A3F01" w:rsidP="00CD0F95"/>
    <w:p w14:paraId="10E5CA98" w14:textId="79F3BFA7" w:rsidR="008B0A07" w:rsidRDefault="001C22C6" w:rsidP="00CD0F95">
      <w:r>
        <w:lastRenderedPageBreak/>
        <w:t xml:space="preserve">The </w:t>
      </w:r>
      <w:r w:rsidR="000E53A3">
        <w:t>Count subfield in the Extended TWT Control field</w:t>
      </w:r>
      <w:r w:rsidR="00BC307E" w:rsidRPr="00BC307E">
        <w:t xml:space="preserve"> contains an unsigned integer that specifies</w:t>
      </w:r>
      <w:r w:rsidR="00BC307E">
        <w:t xml:space="preserve"> the number of Extended Broadcast TWT Parameter </w:t>
      </w:r>
      <w:r w:rsidR="00990F9B">
        <w:t xml:space="preserve">subfields included in the </w:t>
      </w:r>
      <w:r w:rsidR="00990F9B" w:rsidRPr="00990F9B">
        <w:t xml:space="preserve">Extended TWT </w:t>
      </w:r>
      <w:r w:rsidR="00FE6F2C">
        <w:t>information</w:t>
      </w:r>
      <w:r w:rsidR="00990F9B">
        <w:t xml:space="preserve"> field.</w:t>
      </w:r>
    </w:p>
    <w:p w14:paraId="67477F0C" w14:textId="77C0A7CA" w:rsidR="00990F9B" w:rsidRDefault="00990F9B" w:rsidP="00CD0F95"/>
    <w:p w14:paraId="29015C23" w14:textId="77777777" w:rsidR="008035CD" w:rsidRDefault="008035CD" w:rsidP="000E53A3"/>
    <w:p w14:paraId="7675F670" w14:textId="4A4E4463" w:rsidR="008035CD" w:rsidRDefault="008035CD" w:rsidP="000E53A3">
      <w:r>
        <w:t xml:space="preserve">The </w:t>
      </w:r>
      <w:r w:rsidR="009947F4" w:rsidRPr="009947F4">
        <w:t xml:space="preserve">Extended TWT Information </w:t>
      </w:r>
      <w:r>
        <w:t xml:space="preserve">field includes </w:t>
      </w:r>
      <w:r w:rsidR="009947F4">
        <w:t>one</w:t>
      </w:r>
      <w:r>
        <w:t xml:space="preserve"> or more </w:t>
      </w:r>
      <w:r w:rsidR="009947F4" w:rsidRPr="000E53A3">
        <w:t>Extended Broadcast TWT Parameter field</w:t>
      </w:r>
      <w:r>
        <w:t xml:space="preserve"> (see Figure 9-</w:t>
      </w:r>
      <w:r w:rsidR="009947F4">
        <w:t>xxx</w:t>
      </w:r>
      <w:r>
        <w:t xml:space="preserve"> (</w:t>
      </w:r>
      <w:r w:rsidR="009947F4" w:rsidRPr="00AC40C3">
        <w:t>Extended Broadcast TWT Parameter field format</w:t>
      </w:r>
      <w:r>
        <w:t>)).</w:t>
      </w:r>
      <w:r w:rsidR="000043C9">
        <w:t xml:space="preserve"> </w:t>
      </w:r>
    </w:p>
    <w:p w14:paraId="51F7AD2B" w14:textId="77777777" w:rsidR="008035CD" w:rsidRDefault="008035CD" w:rsidP="000E53A3"/>
    <w:p w14:paraId="0065057C" w14:textId="3186C10B" w:rsidR="000E53A3" w:rsidRDefault="000043C9" w:rsidP="000E53A3">
      <w:r>
        <w:t xml:space="preserve">The Extended Broadcast TWT Parameter field is 2 octets. </w:t>
      </w:r>
      <w:r w:rsidR="000E53A3">
        <w:t xml:space="preserve">The format of the </w:t>
      </w:r>
      <w:r w:rsidR="000E53A3" w:rsidRPr="000E53A3">
        <w:t>Extended Broadcast TWT Parameter field</w:t>
      </w:r>
      <w:r w:rsidR="000E53A3">
        <w:t xml:space="preserve"> is shown in </w:t>
      </w:r>
      <w:r w:rsidR="000E53A3" w:rsidRPr="00AC40C3">
        <w:t xml:space="preserve">Figure 9-xxxx </w:t>
      </w:r>
      <w:r w:rsidR="000E53A3">
        <w:t>(</w:t>
      </w:r>
      <w:r w:rsidR="0004650A" w:rsidRPr="00AC40C3">
        <w:t xml:space="preserve">Extended Broadcast TWT Parameter field </w:t>
      </w:r>
      <w:r w:rsidR="000E53A3" w:rsidRPr="00AC40C3">
        <w:t>format)</w:t>
      </w:r>
      <w:r w:rsidR="000E53A3">
        <w:t>:</w:t>
      </w:r>
    </w:p>
    <w:p w14:paraId="5881A8AF" w14:textId="77777777" w:rsidR="00BC307E" w:rsidRDefault="00BC307E" w:rsidP="00CD0F95"/>
    <w:tbl>
      <w:tblPr>
        <w:tblW w:w="6434" w:type="dxa"/>
        <w:jc w:val="center"/>
        <w:tblCellMar>
          <w:left w:w="0" w:type="dxa"/>
          <w:right w:w="0" w:type="dxa"/>
        </w:tblCellMar>
        <w:tblLook w:val="0600" w:firstRow="0" w:lastRow="0" w:firstColumn="0" w:lastColumn="0" w:noHBand="1" w:noVBand="1"/>
      </w:tblPr>
      <w:tblGrid>
        <w:gridCol w:w="1150"/>
        <w:gridCol w:w="1776"/>
        <w:gridCol w:w="1754"/>
        <w:gridCol w:w="1754"/>
      </w:tblGrid>
      <w:tr w:rsidR="00424C9E" w:rsidRPr="007C2A10" w14:paraId="79A0E69C" w14:textId="140478F9" w:rsidTr="00424C9E">
        <w:trPr>
          <w:trHeight w:val="726"/>
          <w:jc w:val="center"/>
        </w:trPr>
        <w:tc>
          <w:tcPr>
            <w:tcW w:w="1150"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518DD09E" w14:textId="77777777" w:rsidR="00424C9E" w:rsidRPr="007C2A10" w:rsidRDefault="00424C9E" w:rsidP="00424C9E">
            <w:pPr>
              <w:spacing w:before="100" w:after="100"/>
              <w:jc w:val="center"/>
              <w:rPr>
                <w:rFonts w:ascii="Arial" w:hAnsi="Arial" w:cs="Arial"/>
                <w:sz w:val="36"/>
                <w:szCs w:val="36"/>
                <w:lang w:val="en-US"/>
              </w:rPr>
            </w:pPr>
            <w:r w:rsidRPr="007C2A10">
              <w:rPr>
                <w:rFonts w:ascii="Helvetica" w:eastAsia="MS Mincho" w:hAnsi="Helvetica"/>
                <w:color w:val="000000" w:themeColor="text1"/>
                <w:kern w:val="24"/>
                <w:sz w:val="16"/>
                <w:szCs w:val="16"/>
                <w:lang w:val="en-US"/>
              </w:rPr>
              <w:t> </w:t>
            </w:r>
          </w:p>
        </w:tc>
        <w:tc>
          <w:tcPr>
            <w:tcW w:w="17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8892F37" w14:textId="07F38879" w:rsidR="00424C9E" w:rsidRPr="003D6844" w:rsidRDefault="00424C9E" w:rsidP="00424C9E">
            <w:pPr>
              <w:spacing w:before="100" w:after="100"/>
              <w:jc w:val="center"/>
              <w:rPr>
                <w:rFonts w:ascii="Arial" w:hAnsi="Arial" w:cs="Arial"/>
                <w:sz w:val="20"/>
                <w:szCs w:val="18"/>
                <w:lang w:val="en-US"/>
              </w:rPr>
            </w:pPr>
            <w:r>
              <w:rPr>
                <w:sz w:val="20"/>
                <w:szCs w:val="18"/>
              </w:rPr>
              <w:t>Broadcast TWT ID</w:t>
            </w:r>
          </w:p>
        </w:tc>
        <w:tc>
          <w:tcPr>
            <w:tcW w:w="1754" w:type="dxa"/>
            <w:tcBorders>
              <w:top w:val="single" w:sz="8" w:space="0" w:color="000000"/>
              <w:left w:val="single" w:sz="8" w:space="0" w:color="000000"/>
              <w:bottom w:val="single" w:sz="8" w:space="0" w:color="000000"/>
              <w:right w:val="single" w:sz="8" w:space="0" w:color="000000"/>
            </w:tcBorders>
            <w:vAlign w:val="center"/>
          </w:tcPr>
          <w:p w14:paraId="3971D87E" w14:textId="7355707E" w:rsidR="00424C9E" w:rsidRDefault="00424C9E" w:rsidP="00424C9E">
            <w:pPr>
              <w:spacing w:before="100" w:after="100"/>
              <w:jc w:val="center"/>
              <w:rPr>
                <w:sz w:val="20"/>
                <w:szCs w:val="18"/>
              </w:rPr>
            </w:pPr>
            <w:r>
              <w:rPr>
                <w:sz w:val="20"/>
                <w:szCs w:val="18"/>
              </w:rPr>
              <w:t>Reserved</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E52772" w14:textId="6C88B453" w:rsidR="00424C9E" w:rsidRPr="003D6844" w:rsidRDefault="00424C9E" w:rsidP="00424C9E">
            <w:pPr>
              <w:spacing w:before="100" w:after="100"/>
              <w:jc w:val="center"/>
              <w:rPr>
                <w:rFonts w:ascii="Arial" w:hAnsi="Arial" w:cs="Arial"/>
                <w:sz w:val="20"/>
                <w:szCs w:val="18"/>
                <w:lang w:val="en-US"/>
              </w:rPr>
            </w:pPr>
            <w:r>
              <w:rPr>
                <w:sz w:val="20"/>
                <w:szCs w:val="18"/>
              </w:rPr>
              <w:t>Extended Target Wake Time</w:t>
            </w:r>
          </w:p>
        </w:tc>
      </w:tr>
      <w:tr w:rsidR="00424C9E" w:rsidRPr="007C2A10" w14:paraId="0008213E" w14:textId="47AF9AEB" w:rsidTr="00424C9E">
        <w:trPr>
          <w:trHeight w:val="362"/>
          <w:jc w:val="center"/>
        </w:trPr>
        <w:tc>
          <w:tcPr>
            <w:tcW w:w="1150" w:type="dxa"/>
            <w:tcBorders>
              <w:top w:val="nil"/>
              <w:left w:val="nil"/>
              <w:bottom w:val="nil"/>
              <w:right w:val="nil"/>
            </w:tcBorders>
            <w:shd w:val="clear" w:color="auto" w:fill="auto"/>
            <w:tcMar>
              <w:top w:w="15" w:type="dxa"/>
              <w:left w:w="108" w:type="dxa"/>
              <w:bottom w:w="0" w:type="dxa"/>
              <w:right w:w="108" w:type="dxa"/>
            </w:tcMar>
            <w:hideMark/>
          </w:tcPr>
          <w:p w14:paraId="2CBBEE80" w14:textId="7281AC5A" w:rsidR="00424C9E" w:rsidRPr="007C2A10" w:rsidRDefault="00424C9E" w:rsidP="00424C9E">
            <w:pPr>
              <w:spacing w:before="100" w:after="100"/>
              <w:jc w:val="right"/>
              <w:rPr>
                <w:rFonts w:ascii="Arial" w:hAnsi="Arial" w:cs="Arial"/>
                <w:sz w:val="36"/>
                <w:szCs w:val="36"/>
                <w:lang w:val="en-US"/>
              </w:rPr>
            </w:pPr>
            <w:r>
              <w:rPr>
                <w:rFonts w:ascii="Helvetica" w:eastAsia="MS Mincho" w:hAnsi="Helvetica"/>
                <w:b/>
                <w:bCs/>
                <w:color w:val="000000" w:themeColor="text1"/>
                <w:kern w:val="24"/>
                <w:sz w:val="16"/>
                <w:szCs w:val="16"/>
                <w:lang w:val="en-US"/>
              </w:rPr>
              <w:t>Bits</w:t>
            </w:r>
            <w:r w:rsidRPr="007C2A10">
              <w:rPr>
                <w:rFonts w:ascii="Helvetica" w:eastAsia="MS Mincho" w:hAnsi="Helvetica"/>
                <w:b/>
                <w:bCs/>
                <w:color w:val="000000" w:themeColor="text1"/>
                <w:kern w:val="24"/>
                <w:sz w:val="16"/>
                <w:szCs w:val="16"/>
                <w:lang w:val="en-US"/>
              </w:rPr>
              <w:t>:</w:t>
            </w:r>
          </w:p>
        </w:tc>
        <w:tc>
          <w:tcPr>
            <w:tcW w:w="1776"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40B979D8" w14:textId="6D8B708B" w:rsidR="00424C9E" w:rsidRPr="007C2A10" w:rsidRDefault="00424C9E" w:rsidP="00424C9E">
            <w:pPr>
              <w:spacing w:before="100" w:after="100"/>
              <w:jc w:val="center"/>
              <w:rPr>
                <w:rFonts w:ascii="Arial" w:hAnsi="Arial" w:cs="Arial"/>
                <w:sz w:val="36"/>
                <w:szCs w:val="36"/>
                <w:lang w:val="en-US"/>
              </w:rPr>
            </w:pPr>
            <w:r>
              <w:rPr>
                <w:rFonts w:ascii="Helvetica" w:eastAsia="MS Mincho" w:hAnsi="Helvetica"/>
                <w:color w:val="000000" w:themeColor="text1"/>
                <w:kern w:val="24"/>
                <w:sz w:val="16"/>
                <w:szCs w:val="16"/>
                <w:lang w:val="en-US"/>
              </w:rPr>
              <w:t>5</w:t>
            </w:r>
          </w:p>
        </w:tc>
        <w:tc>
          <w:tcPr>
            <w:tcW w:w="1754" w:type="dxa"/>
            <w:tcBorders>
              <w:top w:val="single" w:sz="8" w:space="0" w:color="000000"/>
              <w:left w:val="nil"/>
              <w:bottom w:val="nil"/>
              <w:right w:val="nil"/>
            </w:tcBorders>
          </w:tcPr>
          <w:p w14:paraId="6DF3C7C9" w14:textId="2FC990EE" w:rsidR="00424C9E" w:rsidRDefault="00424C9E" w:rsidP="00424C9E">
            <w:pPr>
              <w:spacing w:before="100" w:after="100"/>
              <w:jc w:val="center"/>
              <w:rPr>
                <w:rFonts w:ascii="Helvetica" w:eastAsia="MS Mincho" w:hAnsi="Helvetica"/>
                <w:color w:val="000000" w:themeColor="text1"/>
                <w:kern w:val="24"/>
                <w:sz w:val="16"/>
                <w:szCs w:val="16"/>
                <w:lang w:val="en-US"/>
              </w:rPr>
            </w:pPr>
            <w:r>
              <w:rPr>
                <w:rFonts w:ascii="Helvetica" w:eastAsia="MS Mincho" w:hAnsi="Helvetica"/>
                <w:color w:val="000000" w:themeColor="text1"/>
                <w:kern w:val="24"/>
                <w:sz w:val="16"/>
                <w:szCs w:val="16"/>
                <w:lang w:val="en-US"/>
              </w:rPr>
              <w:t>1</w:t>
            </w:r>
          </w:p>
        </w:tc>
        <w:tc>
          <w:tcPr>
            <w:tcW w:w="1754"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2684290A" w14:textId="0A09BAAE" w:rsidR="00424C9E" w:rsidRPr="007C2A10" w:rsidRDefault="00424C9E" w:rsidP="00424C9E">
            <w:pPr>
              <w:spacing w:before="100" w:after="100"/>
              <w:jc w:val="center"/>
              <w:rPr>
                <w:rFonts w:ascii="Arial" w:hAnsi="Arial" w:cs="Arial"/>
                <w:sz w:val="36"/>
                <w:szCs w:val="36"/>
                <w:lang w:val="en-US"/>
              </w:rPr>
            </w:pPr>
            <w:r>
              <w:rPr>
                <w:rFonts w:ascii="Helvetica" w:eastAsia="MS Mincho" w:hAnsi="Helvetica"/>
                <w:color w:val="000000" w:themeColor="text1"/>
                <w:kern w:val="24"/>
                <w:sz w:val="16"/>
                <w:szCs w:val="16"/>
                <w:lang w:val="en-US"/>
              </w:rPr>
              <w:t>10</w:t>
            </w:r>
          </w:p>
        </w:tc>
      </w:tr>
    </w:tbl>
    <w:p w14:paraId="1C7A8840" w14:textId="1D59DDA5" w:rsidR="00990F9B" w:rsidRPr="0093501F" w:rsidRDefault="00990F9B" w:rsidP="00990F9B">
      <w:pPr>
        <w:kinsoku w:val="0"/>
        <w:overflowPunct w:val="0"/>
        <w:jc w:val="center"/>
        <w:textAlignment w:val="baseline"/>
        <w:rPr>
          <w:rFonts w:ascii="Arial" w:hAnsi="Arial" w:cstheme="minorBidi"/>
          <w:b/>
          <w:bCs/>
          <w:kern w:val="24"/>
          <w:sz w:val="20"/>
        </w:rPr>
      </w:pPr>
      <w:r w:rsidRPr="0093501F">
        <w:rPr>
          <w:rFonts w:ascii="Arial" w:hAnsi="Arial" w:cstheme="minorBidi"/>
          <w:b/>
          <w:bCs/>
          <w:kern w:val="24"/>
          <w:sz w:val="20"/>
        </w:rPr>
        <w:t xml:space="preserve">Figure 9-xxxx — Extended Broadcast TWT Parameter field </w:t>
      </w:r>
    </w:p>
    <w:p w14:paraId="22FD935F" w14:textId="77777777" w:rsidR="009F4B16" w:rsidRPr="0093501F" w:rsidRDefault="009F4B16" w:rsidP="0093501F">
      <w:pPr>
        <w:kinsoku w:val="0"/>
        <w:overflowPunct w:val="0"/>
        <w:jc w:val="center"/>
        <w:textAlignment w:val="baseline"/>
        <w:rPr>
          <w:rFonts w:ascii="Arial" w:hAnsi="Arial" w:cstheme="minorBidi"/>
          <w:b/>
          <w:bCs/>
          <w:kern w:val="24"/>
          <w:sz w:val="20"/>
        </w:rPr>
      </w:pPr>
    </w:p>
    <w:p w14:paraId="546A1DFA" w14:textId="44FF9D26" w:rsidR="00F67BA5" w:rsidRDefault="00F67BA5" w:rsidP="00725EEF">
      <w:r>
        <w:t xml:space="preserve">The Broadcast TWT ID subfield </w:t>
      </w:r>
      <w:r w:rsidRPr="00BC307E">
        <w:t>contains an unsigned integer that specifies</w:t>
      </w:r>
      <w:r>
        <w:t xml:space="preserve"> the Broadcast TWT ID of the corresponding </w:t>
      </w:r>
      <w:r w:rsidR="005D5C2E">
        <w:t>Restricted</w:t>
      </w:r>
      <w:r>
        <w:t xml:space="preserve"> TWT </w:t>
      </w:r>
      <w:r w:rsidR="008B6A6E">
        <w:t>p</w:t>
      </w:r>
      <w:r>
        <w:t xml:space="preserve">arameter </w:t>
      </w:r>
      <w:r w:rsidR="008B6A6E">
        <w:t>s</w:t>
      </w:r>
      <w:r>
        <w:t xml:space="preserve">et </w:t>
      </w:r>
      <w:r w:rsidR="00DF279E" w:rsidRPr="00DF279E">
        <w:t xml:space="preserve">for which the transmitting STA is providing </w:t>
      </w:r>
      <w:r w:rsidR="00782F0C">
        <w:t xml:space="preserve">the </w:t>
      </w:r>
      <w:r w:rsidR="00CF1C3A">
        <w:t xml:space="preserve">extended </w:t>
      </w:r>
      <w:r w:rsidR="00DF279E" w:rsidRPr="00DF279E">
        <w:t xml:space="preserve">TWT </w:t>
      </w:r>
      <w:r w:rsidR="00CF1C3A">
        <w:t>information</w:t>
      </w:r>
      <w:r w:rsidR="00943126">
        <w:t>.</w:t>
      </w:r>
    </w:p>
    <w:p w14:paraId="25D87D55" w14:textId="7D4CF6A6" w:rsidR="00943126" w:rsidRDefault="00943126" w:rsidP="00725EEF"/>
    <w:p w14:paraId="68FE20FF" w14:textId="453DFC7A" w:rsidR="00E27593" w:rsidRDefault="00943126" w:rsidP="00E27593">
      <w:r>
        <w:t>The Extended Target Wake Time field contains an unsigned integer that specifies</w:t>
      </w:r>
      <w:r w:rsidR="00B56C2D">
        <w:t xml:space="preserve"> bit 0 to 9 of</w:t>
      </w:r>
      <w:r>
        <w:t xml:space="preserve"> the </w:t>
      </w:r>
      <w:r w:rsidR="00B56C2D">
        <w:t>relevant</w:t>
      </w:r>
      <w:r w:rsidR="00B56C2D" w:rsidRPr="00B56C2D">
        <w:t xml:space="preserve"> TSF time at which the </w:t>
      </w:r>
      <w:r w:rsidR="00EE5B95">
        <w:t>R-</w:t>
      </w:r>
      <w:r w:rsidR="00B56C2D" w:rsidRPr="00B56C2D">
        <w:t xml:space="preserve">TWT </w:t>
      </w:r>
      <w:r w:rsidR="0089141C">
        <w:t xml:space="preserve">scheduled </w:t>
      </w:r>
      <w:r w:rsidR="00B56C2D" w:rsidRPr="00B56C2D">
        <w:t xml:space="preserve">STA requests </w:t>
      </w:r>
      <w:r w:rsidR="00EE5B95">
        <w:t xml:space="preserve">to wake or the </w:t>
      </w:r>
      <w:r w:rsidR="005D5C2E">
        <w:t>R-</w:t>
      </w:r>
      <w:r w:rsidR="00B56C2D" w:rsidRPr="00B56C2D">
        <w:t xml:space="preserve">TWT </w:t>
      </w:r>
      <w:r w:rsidR="005D5C2E">
        <w:t>scheduling AP requests the R-TWT scheduled</w:t>
      </w:r>
      <w:r w:rsidR="00B56C2D" w:rsidRPr="00B56C2D">
        <w:t xml:space="preserve"> STA to wake for the corresponding </w:t>
      </w:r>
      <w:r w:rsidR="005D5C2E">
        <w:t>R-</w:t>
      </w:r>
      <w:r w:rsidR="00B56C2D" w:rsidRPr="00B56C2D">
        <w:t>TWT SP</w:t>
      </w:r>
      <w:r w:rsidR="00C710E6">
        <w:t xml:space="preserve"> with the </w:t>
      </w:r>
      <w:r w:rsidR="00A44DAB">
        <w:t>specified</w:t>
      </w:r>
      <w:r w:rsidR="00C710E6">
        <w:t xml:space="preserve"> Broadcast TWT ID</w:t>
      </w:r>
      <w:r w:rsidR="005D5C2E">
        <w:t>.</w:t>
      </w:r>
    </w:p>
    <w:p w14:paraId="013E06F3" w14:textId="77777777" w:rsidR="00E27593" w:rsidRDefault="00E27593" w:rsidP="00E27593"/>
    <w:p w14:paraId="61A5E33C" w14:textId="5C25B3CE" w:rsidR="0069086D" w:rsidRDefault="00725EEF" w:rsidP="00A0439F">
      <w:r>
        <w:t xml:space="preserve">The subfields values of the </w:t>
      </w:r>
      <w:r w:rsidR="00573A30" w:rsidRPr="00AC40C3">
        <w:t>Extended Broadcast TWT Parameter field</w:t>
      </w:r>
      <w:r>
        <w:t xml:space="preserve"> are set as described in</w:t>
      </w:r>
      <w:r w:rsidR="00E27593">
        <w:t xml:space="preserve"> </w:t>
      </w:r>
      <w:r w:rsidR="00B95BC2" w:rsidRPr="00B95BC2">
        <w:t xml:space="preserve">35.9.2 </w:t>
      </w:r>
      <w:r w:rsidR="00B95BC2">
        <w:t>(R</w:t>
      </w:r>
      <w:r w:rsidR="00B95BC2" w:rsidRPr="00B95BC2">
        <w:t>-TWT agreement setup</w:t>
      </w:r>
      <w:r w:rsidR="00B95BC2">
        <w:t>)</w:t>
      </w:r>
      <w:r w:rsidR="00D867D0">
        <w:t xml:space="preserve"> and 35.9.3 (R-TWT service periods announcement)</w:t>
      </w:r>
      <w:r w:rsidR="00CE029D">
        <w:t>.</w:t>
      </w:r>
    </w:p>
    <w:p w14:paraId="2D6FC7D8" w14:textId="6EA584F0" w:rsidR="001359C0" w:rsidRDefault="001359C0" w:rsidP="00A0439F"/>
    <w:p w14:paraId="238C6284" w14:textId="05B6FEE3" w:rsidR="003C0C21" w:rsidRDefault="003C0C21" w:rsidP="003C0C21">
      <w:pPr>
        <w:jc w:val="both"/>
        <w:rPr>
          <w:b/>
          <w:i/>
          <w:iCs/>
        </w:rPr>
      </w:pPr>
      <w:r w:rsidRPr="00EE4FFA">
        <w:rPr>
          <w:rStyle w:val="Emphasis"/>
          <w:highlight w:val="yellow"/>
        </w:rPr>
        <w:t xml:space="preserve">TGbe editor: </w:t>
      </w:r>
      <w:r>
        <w:rPr>
          <w:rStyle w:val="Emphasis"/>
        </w:rPr>
        <w:t xml:space="preserve">Add a row </w:t>
      </w:r>
      <w:r w:rsidR="00885FBF">
        <w:rPr>
          <w:rStyle w:val="Emphasis"/>
        </w:rPr>
        <w:t>at</w:t>
      </w:r>
      <w:r>
        <w:rPr>
          <w:rStyle w:val="Emphasis"/>
        </w:rPr>
        <w:t xml:space="preserve"> the end of </w:t>
      </w:r>
      <w:r w:rsidR="008973B5">
        <w:rPr>
          <w:rStyle w:val="Emphasis"/>
        </w:rPr>
        <w:t>t</w:t>
      </w:r>
      <w:r>
        <w:rPr>
          <w:rStyle w:val="Emphasis"/>
        </w:rPr>
        <w:t>able 9-</w:t>
      </w:r>
      <w:r w:rsidR="0068581B">
        <w:rPr>
          <w:rStyle w:val="Emphasis"/>
        </w:rPr>
        <w:t>589</w:t>
      </w:r>
      <w:r>
        <w:rPr>
          <w:rStyle w:val="Emphasis"/>
        </w:rPr>
        <w:t xml:space="preserve"> as follows </w:t>
      </w:r>
      <w:r w:rsidRPr="00F50BD5">
        <w:rPr>
          <w:b/>
          <w:i/>
          <w:iCs/>
          <w:highlight w:val="yellow"/>
        </w:rPr>
        <w:t xml:space="preserve">(CID </w:t>
      </w:r>
      <w:r>
        <w:rPr>
          <w:b/>
          <w:i/>
          <w:iCs/>
          <w:highlight w:val="yellow"/>
        </w:rPr>
        <w:t>11700</w:t>
      </w:r>
      <w:r w:rsidRPr="00F50BD5">
        <w:rPr>
          <w:b/>
          <w:i/>
          <w:iCs/>
          <w:highlight w:val="yellow"/>
        </w:rPr>
        <w:t>)</w:t>
      </w:r>
    </w:p>
    <w:p w14:paraId="6108C6BA" w14:textId="549AB5E0" w:rsidR="00403165" w:rsidRDefault="009A56CB" w:rsidP="009A56CB">
      <w:pPr>
        <w:pStyle w:val="Heading3"/>
        <w:rPr>
          <w:position w:val="1"/>
        </w:rPr>
      </w:pPr>
      <w:r w:rsidRPr="009A56CB">
        <w:rPr>
          <w:position w:val="1"/>
        </w:rPr>
        <w:t>9.6.24.8 TWT Setup frame format</w:t>
      </w:r>
    </w:p>
    <w:p w14:paraId="4E40247F" w14:textId="77777777" w:rsidR="0068581B" w:rsidRPr="0068581B" w:rsidRDefault="0068581B" w:rsidP="0068581B"/>
    <w:p w14:paraId="6B21AED0" w14:textId="0755BA85" w:rsidR="0068581B" w:rsidRPr="0068581B" w:rsidRDefault="0068581B" w:rsidP="0068581B">
      <w:pPr>
        <w:jc w:val="center"/>
        <w:rPr>
          <w:b/>
          <w:bCs/>
        </w:rPr>
      </w:pPr>
      <w:r w:rsidRPr="0068581B">
        <w:rPr>
          <w:b/>
          <w:bCs/>
        </w:rPr>
        <w:t>Table 9-589—TWT Setup frame Action field format</w:t>
      </w:r>
    </w:p>
    <w:p w14:paraId="5E65717B" w14:textId="77777777" w:rsidR="00E27791" w:rsidRPr="00E27791" w:rsidRDefault="00E27791" w:rsidP="00E27791"/>
    <w:tbl>
      <w:tblPr>
        <w:tblW w:w="6015" w:type="dxa"/>
        <w:jc w:val="center"/>
        <w:tblLayout w:type="fixed"/>
        <w:tblCellMar>
          <w:left w:w="0" w:type="dxa"/>
          <w:right w:w="0" w:type="dxa"/>
        </w:tblCellMar>
        <w:tblLook w:val="0000" w:firstRow="0" w:lastRow="0" w:firstColumn="0" w:lastColumn="0" w:noHBand="0" w:noVBand="0"/>
      </w:tblPr>
      <w:tblGrid>
        <w:gridCol w:w="1155"/>
        <w:gridCol w:w="4860"/>
      </w:tblGrid>
      <w:tr w:rsidR="00E27791" w14:paraId="6B159A47" w14:textId="77777777" w:rsidTr="0068581B">
        <w:trPr>
          <w:trHeight w:val="380"/>
          <w:jc w:val="center"/>
        </w:trPr>
        <w:tc>
          <w:tcPr>
            <w:tcW w:w="1155" w:type="dxa"/>
            <w:tcBorders>
              <w:top w:val="single" w:sz="12" w:space="0" w:color="000000"/>
              <w:left w:val="single" w:sz="12" w:space="0" w:color="000000"/>
              <w:bottom w:val="single" w:sz="12" w:space="0" w:color="000000"/>
              <w:right w:val="single" w:sz="2" w:space="0" w:color="000000"/>
            </w:tcBorders>
          </w:tcPr>
          <w:p w14:paraId="7A5E9AC2" w14:textId="77777777" w:rsidR="00E27791" w:rsidRPr="00F12C52" w:rsidRDefault="00E27791" w:rsidP="009F369A">
            <w:pPr>
              <w:pStyle w:val="TableParagraph"/>
              <w:kinsoku w:val="0"/>
              <w:overflowPunct w:val="0"/>
              <w:spacing w:before="76"/>
              <w:ind w:left="142" w:right="117"/>
              <w:jc w:val="center"/>
              <w:rPr>
                <w:b/>
                <w:bCs/>
                <w:spacing w:val="-2"/>
                <w:sz w:val="20"/>
                <w:szCs w:val="20"/>
              </w:rPr>
            </w:pPr>
            <w:r w:rsidRPr="00F12C52">
              <w:rPr>
                <w:b/>
                <w:bCs/>
                <w:spacing w:val="-2"/>
                <w:sz w:val="20"/>
                <w:szCs w:val="20"/>
              </w:rPr>
              <w:t>Order</w:t>
            </w:r>
          </w:p>
        </w:tc>
        <w:tc>
          <w:tcPr>
            <w:tcW w:w="4860" w:type="dxa"/>
            <w:tcBorders>
              <w:top w:val="single" w:sz="12" w:space="0" w:color="000000"/>
              <w:left w:val="single" w:sz="2" w:space="0" w:color="000000"/>
              <w:bottom w:val="single" w:sz="12" w:space="0" w:color="000000"/>
              <w:right w:val="single" w:sz="2" w:space="0" w:color="000000"/>
            </w:tcBorders>
          </w:tcPr>
          <w:p w14:paraId="1A6406B4" w14:textId="3DE56AA6" w:rsidR="00E27791" w:rsidRPr="00F12C52" w:rsidRDefault="00E27791" w:rsidP="00F12C52">
            <w:pPr>
              <w:pStyle w:val="TableParagraph"/>
              <w:kinsoku w:val="0"/>
              <w:overflowPunct w:val="0"/>
              <w:spacing w:before="76"/>
              <w:jc w:val="center"/>
              <w:rPr>
                <w:b/>
                <w:bCs/>
                <w:spacing w:val="-2"/>
                <w:sz w:val="20"/>
                <w:szCs w:val="20"/>
              </w:rPr>
            </w:pPr>
            <w:r w:rsidRPr="00F12C52">
              <w:rPr>
                <w:b/>
                <w:bCs/>
                <w:spacing w:val="-2"/>
                <w:sz w:val="20"/>
                <w:szCs w:val="20"/>
              </w:rPr>
              <w:t>Information</w:t>
            </w:r>
          </w:p>
        </w:tc>
      </w:tr>
      <w:tr w:rsidR="00E27791" w:rsidRPr="0055054D" w14:paraId="7AB34F1D" w14:textId="77777777" w:rsidTr="0068581B">
        <w:trPr>
          <w:trHeight w:val="20"/>
          <w:jc w:val="center"/>
        </w:trPr>
        <w:tc>
          <w:tcPr>
            <w:tcW w:w="1155" w:type="dxa"/>
            <w:tcBorders>
              <w:top w:val="single" w:sz="2" w:space="0" w:color="000000"/>
              <w:left w:val="single" w:sz="12" w:space="0" w:color="000000"/>
              <w:bottom w:val="single" w:sz="2" w:space="0" w:color="000000"/>
              <w:right w:val="single" w:sz="2" w:space="0" w:color="000000"/>
            </w:tcBorders>
          </w:tcPr>
          <w:p w14:paraId="36CC8C41" w14:textId="10820C0D" w:rsidR="00E27791" w:rsidRPr="00F12C52" w:rsidRDefault="00E27791" w:rsidP="009F369A">
            <w:pPr>
              <w:pStyle w:val="TableParagraph"/>
              <w:kinsoku w:val="0"/>
              <w:overflowPunct w:val="0"/>
              <w:spacing w:before="54" w:line="232" w:lineRule="auto"/>
              <w:ind w:left="189" w:right="117"/>
              <w:jc w:val="center"/>
              <w:rPr>
                <w:sz w:val="20"/>
                <w:szCs w:val="20"/>
              </w:rPr>
            </w:pPr>
            <w:r w:rsidRPr="00F12C52">
              <w:rPr>
                <w:sz w:val="20"/>
                <w:szCs w:val="20"/>
              </w:rPr>
              <w:t>1</w:t>
            </w:r>
          </w:p>
        </w:tc>
        <w:tc>
          <w:tcPr>
            <w:tcW w:w="4860" w:type="dxa"/>
            <w:tcBorders>
              <w:top w:val="single" w:sz="2" w:space="0" w:color="000000"/>
              <w:left w:val="single" w:sz="2" w:space="0" w:color="000000"/>
              <w:bottom w:val="single" w:sz="2" w:space="0" w:color="000000"/>
              <w:right w:val="single" w:sz="2" w:space="0" w:color="000000"/>
            </w:tcBorders>
          </w:tcPr>
          <w:p w14:paraId="602D7A32" w14:textId="159D1F33" w:rsidR="00E27791" w:rsidRPr="00F12C52" w:rsidRDefault="00B3464B" w:rsidP="009F369A">
            <w:pPr>
              <w:pStyle w:val="TableParagraph"/>
              <w:kinsoku w:val="0"/>
              <w:overflowPunct w:val="0"/>
              <w:spacing w:before="54" w:line="232" w:lineRule="auto"/>
              <w:ind w:left="130"/>
              <w:rPr>
                <w:rFonts w:eastAsia="PMingLiU"/>
                <w:sz w:val="20"/>
                <w:szCs w:val="20"/>
              </w:rPr>
            </w:pPr>
            <w:r w:rsidRPr="00F12C52">
              <w:rPr>
                <w:rFonts w:eastAsia="PMingLiU"/>
                <w:sz w:val="20"/>
                <w:szCs w:val="20"/>
              </w:rPr>
              <w:t>Category</w:t>
            </w:r>
          </w:p>
        </w:tc>
      </w:tr>
      <w:tr w:rsidR="00E27791" w:rsidRPr="0055054D" w14:paraId="321575EF" w14:textId="77777777" w:rsidTr="0068581B">
        <w:trPr>
          <w:trHeight w:val="20"/>
          <w:jc w:val="center"/>
        </w:trPr>
        <w:tc>
          <w:tcPr>
            <w:tcW w:w="1155" w:type="dxa"/>
            <w:tcBorders>
              <w:top w:val="single" w:sz="2" w:space="0" w:color="000000"/>
              <w:left w:val="single" w:sz="12" w:space="0" w:color="000000"/>
              <w:bottom w:val="single" w:sz="2" w:space="0" w:color="000000"/>
              <w:right w:val="single" w:sz="2" w:space="0" w:color="000000"/>
            </w:tcBorders>
          </w:tcPr>
          <w:p w14:paraId="20391FA8" w14:textId="6E1E7C0A" w:rsidR="00E27791" w:rsidRPr="00F12C52" w:rsidRDefault="00E27791" w:rsidP="009F369A">
            <w:pPr>
              <w:pStyle w:val="TableParagraph"/>
              <w:kinsoku w:val="0"/>
              <w:overflowPunct w:val="0"/>
              <w:spacing w:before="54" w:line="232" w:lineRule="auto"/>
              <w:ind w:left="189" w:right="117"/>
              <w:jc w:val="center"/>
              <w:rPr>
                <w:sz w:val="20"/>
                <w:szCs w:val="20"/>
              </w:rPr>
            </w:pPr>
            <w:r w:rsidRPr="00F12C52">
              <w:rPr>
                <w:sz w:val="20"/>
                <w:szCs w:val="20"/>
              </w:rPr>
              <w:t>2</w:t>
            </w:r>
          </w:p>
        </w:tc>
        <w:tc>
          <w:tcPr>
            <w:tcW w:w="4860" w:type="dxa"/>
            <w:tcBorders>
              <w:top w:val="single" w:sz="2" w:space="0" w:color="000000"/>
              <w:left w:val="single" w:sz="2" w:space="0" w:color="000000"/>
              <w:bottom w:val="single" w:sz="2" w:space="0" w:color="000000"/>
              <w:right w:val="single" w:sz="2" w:space="0" w:color="000000"/>
            </w:tcBorders>
          </w:tcPr>
          <w:p w14:paraId="4A802B99" w14:textId="119A7639" w:rsidR="00E27791" w:rsidRPr="00F12C52" w:rsidRDefault="00B3464B" w:rsidP="009F369A">
            <w:pPr>
              <w:pStyle w:val="TableParagraph"/>
              <w:kinsoku w:val="0"/>
              <w:overflowPunct w:val="0"/>
              <w:spacing w:before="54" w:line="232" w:lineRule="auto"/>
              <w:ind w:left="130"/>
              <w:rPr>
                <w:rFonts w:eastAsia="PMingLiU"/>
                <w:sz w:val="20"/>
                <w:szCs w:val="20"/>
              </w:rPr>
            </w:pPr>
            <w:r w:rsidRPr="00F12C52">
              <w:rPr>
                <w:rFonts w:eastAsia="PMingLiU"/>
                <w:sz w:val="20"/>
                <w:szCs w:val="20"/>
              </w:rPr>
              <w:t>Unprotected S1G Action</w:t>
            </w:r>
          </w:p>
        </w:tc>
      </w:tr>
      <w:tr w:rsidR="00E27791" w:rsidRPr="0055054D" w14:paraId="264369DB" w14:textId="77777777" w:rsidTr="0068581B">
        <w:trPr>
          <w:trHeight w:val="20"/>
          <w:jc w:val="center"/>
        </w:trPr>
        <w:tc>
          <w:tcPr>
            <w:tcW w:w="1155" w:type="dxa"/>
            <w:tcBorders>
              <w:top w:val="single" w:sz="2" w:space="0" w:color="000000"/>
              <w:left w:val="single" w:sz="12" w:space="0" w:color="000000"/>
              <w:bottom w:val="single" w:sz="2" w:space="0" w:color="000000"/>
              <w:right w:val="single" w:sz="2" w:space="0" w:color="000000"/>
            </w:tcBorders>
          </w:tcPr>
          <w:p w14:paraId="7100BFC9" w14:textId="0340B4E7" w:rsidR="00E27791" w:rsidRPr="00F12C52" w:rsidRDefault="00E27791" w:rsidP="009F369A">
            <w:pPr>
              <w:pStyle w:val="TableParagraph"/>
              <w:kinsoku w:val="0"/>
              <w:overflowPunct w:val="0"/>
              <w:spacing w:before="54" w:line="232" w:lineRule="auto"/>
              <w:ind w:left="189" w:right="117"/>
              <w:jc w:val="center"/>
              <w:rPr>
                <w:sz w:val="20"/>
                <w:szCs w:val="20"/>
              </w:rPr>
            </w:pPr>
            <w:r w:rsidRPr="00F12C52">
              <w:rPr>
                <w:sz w:val="20"/>
                <w:szCs w:val="20"/>
              </w:rPr>
              <w:t>3</w:t>
            </w:r>
          </w:p>
        </w:tc>
        <w:tc>
          <w:tcPr>
            <w:tcW w:w="4860" w:type="dxa"/>
            <w:tcBorders>
              <w:top w:val="single" w:sz="2" w:space="0" w:color="000000"/>
              <w:left w:val="single" w:sz="2" w:space="0" w:color="000000"/>
              <w:bottom w:val="single" w:sz="2" w:space="0" w:color="000000"/>
              <w:right w:val="single" w:sz="2" w:space="0" w:color="000000"/>
            </w:tcBorders>
          </w:tcPr>
          <w:p w14:paraId="44CA76FC" w14:textId="0E1D9B5D" w:rsidR="00E27791" w:rsidRPr="00F12C52" w:rsidRDefault="00B3464B" w:rsidP="009F369A">
            <w:pPr>
              <w:pStyle w:val="TableParagraph"/>
              <w:kinsoku w:val="0"/>
              <w:overflowPunct w:val="0"/>
              <w:spacing w:before="54" w:line="232" w:lineRule="auto"/>
              <w:ind w:left="130"/>
              <w:rPr>
                <w:rFonts w:eastAsia="PMingLiU"/>
                <w:sz w:val="20"/>
                <w:szCs w:val="20"/>
              </w:rPr>
            </w:pPr>
            <w:r w:rsidRPr="00F12C52">
              <w:rPr>
                <w:rFonts w:eastAsia="PMingLiU"/>
                <w:sz w:val="20"/>
                <w:szCs w:val="20"/>
              </w:rPr>
              <w:t>Dialog Token</w:t>
            </w:r>
          </w:p>
        </w:tc>
      </w:tr>
      <w:tr w:rsidR="00E27791" w:rsidRPr="0055054D" w14:paraId="7892DD33" w14:textId="77777777" w:rsidTr="0068581B">
        <w:trPr>
          <w:trHeight w:val="20"/>
          <w:jc w:val="center"/>
        </w:trPr>
        <w:tc>
          <w:tcPr>
            <w:tcW w:w="1155" w:type="dxa"/>
            <w:tcBorders>
              <w:top w:val="single" w:sz="2" w:space="0" w:color="000000"/>
              <w:left w:val="single" w:sz="12" w:space="0" w:color="000000"/>
              <w:bottom w:val="single" w:sz="2" w:space="0" w:color="000000"/>
              <w:right w:val="single" w:sz="2" w:space="0" w:color="000000"/>
            </w:tcBorders>
          </w:tcPr>
          <w:p w14:paraId="5AEC1A2E" w14:textId="353CF7C5" w:rsidR="00E27791" w:rsidRPr="00F12C52" w:rsidRDefault="00E27791" w:rsidP="009F369A">
            <w:pPr>
              <w:pStyle w:val="TableParagraph"/>
              <w:kinsoku w:val="0"/>
              <w:overflowPunct w:val="0"/>
              <w:spacing w:before="54" w:line="232" w:lineRule="auto"/>
              <w:ind w:left="189" w:right="117"/>
              <w:jc w:val="center"/>
              <w:rPr>
                <w:sz w:val="20"/>
                <w:szCs w:val="20"/>
              </w:rPr>
            </w:pPr>
            <w:r w:rsidRPr="00F12C52">
              <w:rPr>
                <w:sz w:val="20"/>
                <w:szCs w:val="20"/>
              </w:rPr>
              <w:t>4</w:t>
            </w:r>
          </w:p>
        </w:tc>
        <w:tc>
          <w:tcPr>
            <w:tcW w:w="4860" w:type="dxa"/>
            <w:tcBorders>
              <w:top w:val="single" w:sz="2" w:space="0" w:color="000000"/>
              <w:left w:val="single" w:sz="2" w:space="0" w:color="000000"/>
              <w:bottom w:val="single" w:sz="2" w:space="0" w:color="000000"/>
              <w:right w:val="single" w:sz="2" w:space="0" w:color="000000"/>
            </w:tcBorders>
          </w:tcPr>
          <w:p w14:paraId="2EB533D9" w14:textId="6FD2A37C" w:rsidR="00E27791" w:rsidRPr="00F12C52" w:rsidRDefault="00B3464B" w:rsidP="009F369A">
            <w:pPr>
              <w:pStyle w:val="TableParagraph"/>
              <w:kinsoku w:val="0"/>
              <w:overflowPunct w:val="0"/>
              <w:spacing w:before="54" w:line="232" w:lineRule="auto"/>
              <w:ind w:left="130"/>
              <w:rPr>
                <w:rFonts w:eastAsia="PMingLiU"/>
                <w:sz w:val="20"/>
                <w:szCs w:val="20"/>
              </w:rPr>
            </w:pPr>
            <w:r w:rsidRPr="00F12C52">
              <w:rPr>
                <w:rFonts w:eastAsia="PMingLiU"/>
                <w:sz w:val="20"/>
                <w:szCs w:val="20"/>
              </w:rPr>
              <w:t>One or two TWT (9.4.2.199 (TWT element))</w:t>
            </w:r>
          </w:p>
        </w:tc>
      </w:tr>
      <w:tr w:rsidR="003C0C21" w:rsidRPr="0055054D" w14:paraId="619B3BF5" w14:textId="77777777" w:rsidTr="0068581B">
        <w:trPr>
          <w:trHeight w:val="20"/>
          <w:jc w:val="center"/>
        </w:trPr>
        <w:tc>
          <w:tcPr>
            <w:tcW w:w="1155" w:type="dxa"/>
            <w:tcBorders>
              <w:top w:val="single" w:sz="2" w:space="0" w:color="000000"/>
              <w:left w:val="single" w:sz="12" w:space="0" w:color="000000"/>
              <w:bottom w:val="single" w:sz="12" w:space="0" w:color="000000"/>
              <w:right w:val="single" w:sz="2" w:space="0" w:color="000000"/>
            </w:tcBorders>
          </w:tcPr>
          <w:p w14:paraId="57715D50" w14:textId="349DF747" w:rsidR="003C0C21" w:rsidRPr="00F12C52" w:rsidRDefault="003C0C21" w:rsidP="003C0C21">
            <w:pPr>
              <w:pStyle w:val="TableParagraph"/>
              <w:kinsoku w:val="0"/>
              <w:overflowPunct w:val="0"/>
              <w:spacing w:before="54" w:line="232" w:lineRule="auto"/>
              <w:ind w:left="189" w:right="117"/>
              <w:jc w:val="center"/>
              <w:rPr>
                <w:sz w:val="20"/>
                <w:szCs w:val="20"/>
              </w:rPr>
            </w:pPr>
            <w:ins w:id="7" w:author="Abdel Karim Ajami" w:date="2022-08-23T16:58:00Z">
              <w:r w:rsidRPr="00F12C52">
                <w:rPr>
                  <w:sz w:val="20"/>
                  <w:szCs w:val="20"/>
                </w:rPr>
                <w:t>5</w:t>
              </w:r>
            </w:ins>
          </w:p>
        </w:tc>
        <w:tc>
          <w:tcPr>
            <w:tcW w:w="4860" w:type="dxa"/>
            <w:tcBorders>
              <w:top w:val="single" w:sz="2" w:space="0" w:color="000000"/>
              <w:left w:val="single" w:sz="2" w:space="0" w:color="000000"/>
              <w:bottom w:val="single" w:sz="12" w:space="0" w:color="000000"/>
              <w:right w:val="single" w:sz="2" w:space="0" w:color="000000"/>
            </w:tcBorders>
          </w:tcPr>
          <w:p w14:paraId="3315AD04" w14:textId="2B243E2E" w:rsidR="003C0C21" w:rsidRPr="00F12C52" w:rsidRDefault="003C0C21" w:rsidP="003C0C21">
            <w:pPr>
              <w:pStyle w:val="TableParagraph"/>
              <w:kinsoku w:val="0"/>
              <w:overflowPunct w:val="0"/>
              <w:spacing w:before="54" w:line="232" w:lineRule="auto"/>
              <w:ind w:left="130"/>
              <w:rPr>
                <w:rFonts w:eastAsia="PMingLiU"/>
                <w:sz w:val="20"/>
                <w:szCs w:val="20"/>
              </w:rPr>
            </w:pPr>
            <w:ins w:id="8" w:author="Abdel Karim Ajami" w:date="2022-08-23T16:58:00Z">
              <w:r w:rsidRPr="00F12C52">
                <w:rPr>
                  <w:rFonts w:eastAsia="PMingLiU"/>
                  <w:sz w:val="20"/>
                  <w:szCs w:val="20"/>
                </w:rPr>
                <w:t>Extended TWT Element (9.4.2.xxx (Extended TWT element))</w:t>
              </w:r>
            </w:ins>
          </w:p>
        </w:tc>
      </w:tr>
    </w:tbl>
    <w:p w14:paraId="4B3133D5" w14:textId="644DB40E" w:rsidR="009A56CB" w:rsidRDefault="009A56CB" w:rsidP="009A56CB"/>
    <w:p w14:paraId="140162FE" w14:textId="785B0C42" w:rsidR="003434BA" w:rsidRDefault="0096733A" w:rsidP="009A56CB">
      <w:ins w:id="9" w:author="Abdel Karim Ajami" w:date="2022-08-23T17:10:00Z">
        <w:r>
          <w:t xml:space="preserve">The TWT Setup frame contains an Extended TWT Element </w:t>
        </w:r>
      </w:ins>
      <w:ins w:id="10" w:author="Abdel Karim Ajami" w:date="2022-08-23T17:11:00Z">
        <w:r w:rsidR="00B44927">
          <w:t>if used for the establishment of a</w:t>
        </w:r>
        <w:r w:rsidR="0095248B">
          <w:t xml:space="preserve"> Restricted TWT agreement (see</w:t>
        </w:r>
      </w:ins>
      <w:ins w:id="11" w:author="Abdel Karim Ajami" w:date="2022-08-23T17:12:00Z">
        <w:r w:rsidR="0095248B">
          <w:t xml:space="preserve"> </w:t>
        </w:r>
        <w:r w:rsidR="00623915">
          <w:t>35.9.2.2 (The setup procedure))</w:t>
        </w:r>
      </w:ins>
      <w:ins w:id="12" w:author="Abdel Karim Ajami" w:date="2022-08-23T17:14:00Z">
        <w:r w:rsidR="00AB65FD">
          <w:t>.</w:t>
        </w:r>
      </w:ins>
    </w:p>
    <w:p w14:paraId="5658B108" w14:textId="77777777" w:rsidR="003C0C21" w:rsidRDefault="003C0C21" w:rsidP="009A56CB"/>
    <w:p w14:paraId="358BAC29" w14:textId="77777777" w:rsidR="003C0C21" w:rsidRDefault="003C0C21" w:rsidP="003C0C21">
      <w:pPr>
        <w:jc w:val="both"/>
        <w:rPr>
          <w:b/>
          <w:i/>
          <w:iCs/>
        </w:rPr>
      </w:pPr>
      <w:r w:rsidRPr="00EE4FFA">
        <w:rPr>
          <w:rStyle w:val="Emphasis"/>
          <w:highlight w:val="yellow"/>
        </w:rPr>
        <w:t xml:space="preserve">TGbe editor: </w:t>
      </w:r>
      <w:r>
        <w:rPr>
          <w:rStyle w:val="Emphasis"/>
        </w:rPr>
        <w:t xml:space="preserve">Add a row toward the end of table 9-60 as follows </w:t>
      </w:r>
      <w:r w:rsidRPr="00F50BD5">
        <w:rPr>
          <w:b/>
          <w:i/>
          <w:iCs/>
          <w:highlight w:val="yellow"/>
        </w:rPr>
        <w:t xml:space="preserve">(CID </w:t>
      </w:r>
      <w:r>
        <w:rPr>
          <w:b/>
          <w:i/>
          <w:iCs/>
          <w:highlight w:val="yellow"/>
        </w:rPr>
        <w:t>11700</w:t>
      </w:r>
      <w:r w:rsidRPr="00F50BD5">
        <w:rPr>
          <w:b/>
          <w:i/>
          <w:iCs/>
          <w:highlight w:val="yellow"/>
        </w:rPr>
        <w:t>)</w:t>
      </w:r>
    </w:p>
    <w:p w14:paraId="6192FB04" w14:textId="77777777" w:rsidR="002F283A" w:rsidRDefault="002F283A" w:rsidP="002F283A">
      <w:pPr>
        <w:pStyle w:val="Heading3"/>
        <w:rPr>
          <w:position w:val="1"/>
        </w:rPr>
      </w:pPr>
      <w:r>
        <w:rPr>
          <w:position w:val="1"/>
        </w:rPr>
        <w:t>9.3.3.2</w:t>
      </w:r>
      <w:r>
        <w:rPr>
          <w:spacing w:val="-5"/>
          <w:position w:val="1"/>
        </w:rPr>
        <w:t xml:space="preserve"> </w:t>
      </w:r>
      <w:r>
        <w:rPr>
          <w:position w:val="1"/>
        </w:rPr>
        <w:t>Beacon</w:t>
      </w:r>
      <w:r>
        <w:rPr>
          <w:spacing w:val="-3"/>
          <w:position w:val="1"/>
        </w:rPr>
        <w:t xml:space="preserve"> </w:t>
      </w:r>
      <w:r>
        <w:rPr>
          <w:position w:val="1"/>
        </w:rPr>
        <w:t>frame</w:t>
      </w:r>
      <w:r>
        <w:rPr>
          <w:spacing w:val="-5"/>
          <w:position w:val="1"/>
        </w:rPr>
        <w:t xml:space="preserve"> </w:t>
      </w:r>
      <w:r>
        <w:rPr>
          <w:position w:val="1"/>
        </w:rPr>
        <w:t>format</w:t>
      </w:r>
    </w:p>
    <w:p w14:paraId="562421FD" w14:textId="77777777" w:rsidR="002F283A" w:rsidRDefault="002F283A" w:rsidP="002F283A">
      <w:pPr>
        <w:jc w:val="both"/>
        <w:rPr>
          <w:rStyle w:val="Emphasis"/>
        </w:rPr>
      </w:pPr>
    </w:p>
    <w:p w14:paraId="4338D9DA" w14:textId="51B78548" w:rsidR="002F283A" w:rsidRPr="00D67305" w:rsidRDefault="002F283A" w:rsidP="00325050">
      <w:pPr>
        <w:jc w:val="center"/>
        <w:rPr>
          <w:rFonts w:ascii="Arial" w:hAnsi="Arial" w:cs="Arial"/>
          <w:b/>
          <w:bCs/>
          <w:i/>
          <w:iCs/>
          <w:sz w:val="20"/>
        </w:rPr>
      </w:pPr>
      <w:r w:rsidRPr="00D67305">
        <w:rPr>
          <w:rFonts w:ascii="Arial" w:hAnsi="Arial" w:cs="Arial"/>
          <w:b/>
          <w:bCs/>
          <w:sz w:val="20"/>
        </w:rPr>
        <w:t>Table</w:t>
      </w:r>
      <w:r w:rsidRPr="00D67305">
        <w:rPr>
          <w:rFonts w:ascii="Arial" w:hAnsi="Arial" w:cs="Arial"/>
          <w:b/>
          <w:bCs/>
          <w:spacing w:val="-8"/>
          <w:sz w:val="20"/>
        </w:rPr>
        <w:t xml:space="preserve"> </w:t>
      </w:r>
      <w:r w:rsidRPr="00D67305">
        <w:rPr>
          <w:rFonts w:ascii="Arial" w:hAnsi="Arial" w:cs="Arial"/>
          <w:b/>
          <w:bCs/>
          <w:sz w:val="20"/>
        </w:rPr>
        <w:t>9-60—Beacon</w:t>
      </w:r>
      <w:r w:rsidRPr="00D67305">
        <w:rPr>
          <w:rFonts w:ascii="Arial" w:hAnsi="Arial" w:cs="Arial"/>
          <w:b/>
          <w:bCs/>
          <w:spacing w:val="-7"/>
          <w:sz w:val="20"/>
        </w:rPr>
        <w:t xml:space="preserve"> </w:t>
      </w:r>
      <w:r w:rsidRPr="00D67305">
        <w:rPr>
          <w:rFonts w:ascii="Arial" w:hAnsi="Arial" w:cs="Arial"/>
          <w:b/>
          <w:bCs/>
          <w:sz w:val="20"/>
        </w:rPr>
        <w:t>frame</w:t>
      </w:r>
      <w:r w:rsidRPr="00D67305">
        <w:rPr>
          <w:rFonts w:ascii="Arial" w:hAnsi="Arial" w:cs="Arial"/>
          <w:b/>
          <w:bCs/>
          <w:spacing w:val="-7"/>
          <w:sz w:val="20"/>
        </w:rPr>
        <w:t xml:space="preserve"> </w:t>
      </w:r>
      <w:r w:rsidRPr="00D67305">
        <w:rPr>
          <w:rFonts w:ascii="Arial" w:hAnsi="Arial" w:cs="Arial"/>
          <w:b/>
          <w:bCs/>
          <w:sz w:val="20"/>
        </w:rPr>
        <w:t>body</w:t>
      </w:r>
    </w:p>
    <w:p w14:paraId="770A4C18" w14:textId="77777777" w:rsidR="002F283A" w:rsidRDefault="002F283A" w:rsidP="002F283A">
      <w:pPr>
        <w:jc w:val="both"/>
        <w:rPr>
          <w:rFonts w:ascii="Arial" w:hAnsi="Arial" w:cs="Arial"/>
          <w:b/>
          <w:bCs/>
          <w:i/>
          <w:iCs/>
        </w:rPr>
      </w:pPr>
    </w:p>
    <w:p w14:paraId="611634FF" w14:textId="77777777" w:rsidR="002F283A" w:rsidRPr="002E2B88" w:rsidRDefault="002F283A" w:rsidP="002F283A">
      <w:pPr>
        <w:jc w:val="both"/>
        <w:rPr>
          <w:rStyle w:val="Emphasis"/>
          <w:rFonts w:eastAsia="PMingLiU"/>
          <w:i w:val="0"/>
          <w:iCs w:val="0"/>
          <w:lang w:eastAsia="zh-TW"/>
        </w:rPr>
      </w:pPr>
    </w:p>
    <w:tbl>
      <w:tblPr>
        <w:tblW w:w="9330" w:type="dxa"/>
        <w:tblInd w:w="15" w:type="dxa"/>
        <w:tblLayout w:type="fixed"/>
        <w:tblCellMar>
          <w:left w:w="0" w:type="dxa"/>
          <w:right w:w="0" w:type="dxa"/>
        </w:tblCellMar>
        <w:tblLook w:val="0000" w:firstRow="0" w:lastRow="0" w:firstColumn="0" w:lastColumn="0" w:noHBand="0" w:noVBand="0"/>
      </w:tblPr>
      <w:tblGrid>
        <w:gridCol w:w="1950"/>
        <w:gridCol w:w="2340"/>
        <w:gridCol w:w="5040"/>
      </w:tblGrid>
      <w:tr w:rsidR="002F283A" w14:paraId="0CE14ED1" w14:textId="77777777" w:rsidTr="004C7C07">
        <w:trPr>
          <w:trHeight w:val="380"/>
        </w:trPr>
        <w:tc>
          <w:tcPr>
            <w:tcW w:w="1950" w:type="dxa"/>
            <w:tcBorders>
              <w:top w:val="single" w:sz="12" w:space="0" w:color="000000"/>
              <w:left w:val="single" w:sz="12" w:space="0" w:color="000000"/>
              <w:bottom w:val="single" w:sz="12" w:space="0" w:color="000000"/>
              <w:right w:val="single" w:sz="2" w:space="0" w:color="000000"/>
            </w:tcBorders>
          </w:tcPr>
          <w:p w14:paraId="2BFBF347" w14:textId="77777777" w:rsidR="002F283A" w:rsidRDefault="002F283A" w:rsidP="00612C87">
            <w:pPr>
              <w:pStyle w:val="TableParagraph"/>
              <w:kinsoku w:val="0"/>
              <w:overflowPunct w:val="0"/>
              <w:spacing w:before="76"/>
              <w:ind w:left="142" w:right="117"/>
              <w:jc w:val="center"/>
              <w:rPr>
                <w:b/>
                <w:bCs/>
                <w:spacing w:val="-2"/>
                <w:sz w:val="18"/>
                <w:szCs w:val="18"/>
              </w:rPr>
            </w:pPr>
            <w:r>
              <w:rPr>
                <w:b/>
                <w:bCs/>
                <w:spacing w:val="-2"/>
                <w:sz w:val="18"/>
                <w:szCs w:val="18"/>
              </w:rPr>
              <w:t>Order</w:t>
            </w:r>
          </w:p>
        </w:tc>
        <w:tc>
          <w:tcPr>
            <w:tcW w:w="2340" w:type="dxa"/>
            <w:tcBorders>
              <w:top w:val="single" w:sz="12" w:space="0" w:color="000000"/>
              <w:left w:val="single" w:sz="2" w:space="0" w:color="000000"/>
              <w:bottom w:val="single" w:sz="12" w:space="0" w:color="000000"/>
              <w:right w:val="single" w:sz="2" w:space="0" w:color="000000"/>
            </w:tcBorders>
          </w:tcPr>
          <w:p w14:paraId="7BB0C00F" w14:textId="77777777" w:rsidR="002F283A" w:rsidRDefault="002F283A" w:rsidP="00612C87">
            <w:pPr>
              <w:pStyle w:val="TableParagraph"/>
              <w:kinsoku w:val="0"/>
              <w:overflowPunct w:val="0"/>
              <w:spacing w:before="76"/>
              <w:ind w:left="419"/>
              <w:rPr>
                <w:b/>
                <w:bCs/>
                <w:spacing w:val="-2"/>
                <w:sz w:val="18"/>
                <w:szCs w:val="18"/>
              </w:rPr>
            </w:pPr>
            <w:r>
              <w:rPr>
                <w:b/>
                <w:bCs/>
                <w:spacing w:val="-2"/>
                <w:sz w:val="18"/>
                <w:szCs w:val="18"/>
              </w:rPr>
              <w:t>Information</w:t>
            </w:r>
          </w:p>
        </w:tc>
        <w:tc>
          <w:tcPr>
            <w:tcW w:w="5040" w:type="dxa"/>
            <w:tcBorders>
              <w:top w:val="single" w:sz="12" w:space="0" w:color="000000"/>
              <w:left w:val="single" w:sz="2" w:space="0" w:color="000000"/>
              <w:bottom w:val="single" w:sz="12" w:space="0" w:color="000000"/>
              <w:right w:val="single" w:sz="12" w:space="0" w:color="000000"/>
            </w:tcBorders>
          </w:tcPr>
          <w:p w14:paraId="46C4F46A" w14:textId="77777777" w:rsidR="002F283A" w:rsidRDefault="002F283A" w:rsidP="00612C87">
            <w:pPr>
              <w:pStyle w:val="TableParagraph"/>
              <w:kinsoku w:val="0"/>
              <w:overflowPunct w:val="0"/>
              <w:spacing w:before="76"/>
              <w:ind w:left="1947" w:right="1923"/>
              <w:jc w:val="center"/>
              <w:rPr>
                <w:b/>
                <w:bCs/>
                <w:spacing w:val="-2"/>
                <w:sz w:val="18"/>
                <w:szCs w:val="18"/>
              </w:rPr>
            </w:pPr>
            <w:r>
              <w:rPr>
                <w:b/>
                <w:bCs/>
                <w:spacing w:val="-2"/>
                <w:sz w:val="18"/>
                <w:szCs w:val="18"/>
              </w:rPr>
              <w:t>Notes</w:t>
            </w:r>
          </w:p>
        </w:tc>
      </w:tr>
      <w:tr w:rsidR="009E7A78" w:rsidRPr="0055054D" w14:paraId="488F963C" w14:textId="77777777" w:rsidTr="004C7C07">
        <w:trPr>
          <w:trHeight w:val="712"/>
        </w:trPr>
        <w:tc>
          <w:tcPr>
            <w:tcW w:w="1950" w:type="dxa"/>
            <w:tcBorders>
              <w:top w:val="single" w:sz="2" w:space="0" w:color="000000"/>
              <w:left w:val="single" w:sz="12" w:space="0" w:color="000000"/>
              <w:bottom w:val="single" w:sz="12" w:space="0" w:color="000000"/>
              <w:right w:val="single" w:sz="2" w:space="0" w:color="000000"/>
            </w:tcBorders>
          </w:tcPr>
          <w:p w14:paraId="29C0B92A" w14:textId="377938D4" w:rsidR="009E7A78" w:rsidRPr="00C26C6C" w:rsidRDefault="009E7A78" w:rsidP="009E7A78">
            <w:pPr>
              <w:pStyle w:val="TableParagraph"/>
              <w:kinsoku w:val="0"/>
              <w:overflowPunct w:val="0"/>
              <w:spacing w:before="54" w:line="232" w:lineRule="auto"/>
              <w:ind w:left="189" w:right="117"/>
              <w:jc w:val="center"/>
              <w:rPr>
                <w:sz w:val="18"/>
                <w:szCs w:val="18"/>
              </w:rPr>
            </w:pPr>
            <w:ins w:id="13" w:author="Abdel Karim Ajami" w:date="2022-08-19T17:49:00Z">
              <w:r w:rsidRPr="00C26C6C">
                <w:rPr>
                  <w:sz w:val="18"/>
                  <w:szCs w:val="18"/>
                </w:rPr>
                <w:t>&lt;Last  assigned</w:t>
              </w:r>
              <w:r w:rsidRPr="00C26C6C">
                <w:rPr>
                  <w:spacing w:val="-12"/>
                  <w:sz w:val="18"/>
                  <w:szCs w:val="18"/>
                </w:rPr>
                <w:t xml:space="preserve"> </w:t>
              </w:r>
              <w:r w:rsidRPr="00C26C6C">
                <w:rPr>
                  <w:sz w:val="18"/>
                  <w:szCs w:val="18"/>
                </w:rPr>
                <w:t>+</w:t>
              </w:r>
              <w:r w:rsidRPr="00C26C6C">
                <w:rPr>
                  <w:spacing w:val="-11"/>
                  <w:sz w:val="18"/>
                  <w:szCs w:val="18"/>
                </w:rPr>
                <w:t xml:space="preserve"> </w:t>
              </w:r>
              <w:r w:rsidRPr="00C26C6C">
                <w:rPr>
                  <w:sz w:val="18"/>
                  <w:szCs w:val="18"/>
                </w:rPr>
                <w:t xml:space="preserve"> </w:t>
              </w:r>
              <w:r>
                <w:rPr>
                  <w:spacing w:val="-6"/>
                  <w:sz w:val="18"/>
                  <w:szCs w:val="18"/>
                </w:rPr>
                <w:t>1</w:t>
              </w:r>
              <w:r w:rsidRPr="00C26C6C">
                <w:rPr>
                  <w:spacing w:val="-6"/>
                  <w:sz w:val="18"/>
                  <w:szCs w:val="18"/>
                </w:rPr>
                <w:t>&gt;</w:t>
              </w:r>
            </w:ins>
          </w:p>
        </w:tc>
        <w:tc>
          <w:tcPr>
            <w:tcW w:w="2340" w:type="dxa"/>
            <w:tcBorders>
              <w:top w:val="single" w:sz="2" w:space="0" w:color="000000"/>
              <w:left w:val="single" w:sz="2" w:space="0" w:color="000000"/>
              <w:bottom w:val="single" w:sz="12" w:space="0" w:color="000000"/>
              <w:right w:val="single" w:sz="2" w:space="0" w:color="000000"/>
            </w:tcBorders>
          </w:tcPr>
          <w:p w14:paraId="618C4869" w14:textId="4085E3C0" w:rsidR="009E7A78" w:rsidRPr="00C26C6C" w:rsidRDefault="009E7A78" w:rsidP="009E7A78">
            <w:pPr>
              <w:pStyle w:val="TableParagraph"/>
              <w:kinsoku w:val="0"/>
              <w:overflowPunct w:val="0"/>
              <w:spacing w:before="54" w:line="232" w:lineRule="auto"/>
              <w:ind w:left="130"/>
              <w:rPr>
                <w:rFonts w:eastAsia="PMingLiU"/>
                <w:sz w:val="18"/>
                <w:szCs w:val="18"/>
              </w:rPr>
            </w:pPr>
            <w:ins w:id="14" w:author="Abdel Karim Ajami" w:date="2022-08-19T17:49:00Z">
              <w:r>
                <w:rPr>
                  <w:rFonts w:eastAsia="PMingLiU"/>
                  <w:sz w:val="18"/>
                  <w:szCs w:val="18"/>
                </w:rPr>
                <w:t>Extended TWT</w:t>
              </w:r>
              <w:r w:rsidRPr="00C26C6C">
                <w:rPr>
                  <w:rFonts w:eastAsia="PMingLiU"/>
                  <w:sz w:val="18"/>
                  <w:szCs w:val="18"/>
                </w:rPr>
                <w:t xml:space="preserve"> element</w:t>
              </w:r>
            </w:ins>
          </w:p>
        </w:tc>
        <w:tc>
          <w:tcPr>
            <w:tcW w:w="5040" w:type="dxa"/>
            <w:tcBorders>
              <w:top w:val="single" w:sz="2" w:space="0" w:color="000000"/>
              <w:left w:val="single" w:sz="2" w:space="0" w:color="000000"/>
              <w:bottom w:val="single" w:sz="12" w:space="0" w:color="000000"/>
              <w:right w:val="single" w:sz="12" w:space="0" w:color="000000"/>
            </w:tcBorders>
          </w:tcPr>
          <w:p w14:paraId="6B7F0235" w14:textId="6F74A2E1" w:rsidR="009E7A78" w:rsidRPr="004C7C07" w:rsidRDefault="009E7A78" w:rsidP="009E7A78">
            <w:pPr>
              <w:pStyle w:val="TableParagraph"/>
              <w:kinsoku w:val="0"/>
              <w:overflowPunct w:val="0"/>
              <w:spacing w:line="232" w:lineRule="auto"/>
              <w:ind w:left="117" w:right="130"/>
              <w:rPr>
                <w:ins w:id="15" w:author="Abdel Karim Ajami" w:date="2022-08-19T17:49:00Z"/>
                <w:sz w:val="18"/>
                <w:szCs w:val="18"/>
              </w:rPr>
            </w:pPr>
            <w:ins w:id="16" w:author="Abdel Karim Ajami" w:date="2022-08-19T17:49:00Z">
              <w:r w:rsidRPr="004C7C07">
                <w:rPr>
                  <w:sz w:val="18"/>
                  <w:szCs w:val="18"/>
                </w:rPr>
                <w:t xml:space="preserve">The </w:t>
              </w:r>
              <w:r>
                <w:rPr>
                  <w:sz w:val="18"/>
                  <w:szCs w:val="18"/>
                </w:rPr>
                <w:t xml:space="preserve">Extended </w:t>
              </w:r>
              <w:r w:rsidRPr="004C7C07">
                <w:rPr>
                  <w:sz w:val="18"/>
                  <w:szCs w:val="18"/>
                </w:rPr>
                <w:t>TWT element is present if the dot11RestrictedTWTOption Implemented</w:t>
              </w:r>
              <w:r w:rsidRPr="004C7C07">
                <w:rPr>
                  <w:spacing w:val="-4"/>
                  <w:sz w:val="18"/>
                  <w:szCs w:val="18"/>
                </w:rPr>
                <w:t xml:space="preserve"> </w:t>
              </w:r>
              <w:r w:rsidRPr="004C7C07">
                <w:rPr>
                  <w:sz w:val="18"/>
                  <w:szCs w:val="18"/>
                </w:rPr>
                <w:t>is</w:t>
              </w:r>
              <w:r w:rsidRPr="004C7C07">
                <w:rPr>
                  <w:spacing w:val="-4"/>
                  <w:sz w:val="18"/>
                  <w:szCs w:val="18"/>
                </w:rPr>
                <w:t xml:space="preserve"> </w:t>
              </w:r>
              <w:r w:rsidRPr="004C7C07">
                <w:rPr>
                  <w:sz w:val="18"/>
                  <w:szCs w:val="18"/>
                </w:rPr>
                <w:t>true</w:t>
              </w:r>
              <w:r w:rsidRPr="004C7C07">
                <w:rPr>
                  <w:spacing w:val="-3"/>
                  <w:sz w:val="18"/>
                  <w:szCs w:val="18"/>
                </w:rPr>
                <w:t xml:space="preserve"> </w:t>
              </w:r>
              <w:r w:rsidRPr="004C7C07">
                <w:rPr>
                  <w:sz w:val="18"/>
                  <w:szCs w:val="18"/>
                </w:rPr>
                <w:t>and</w:t>
              </w:r>
              <w:r w:rsidRPr="004C7C07">
                <w:rPr>
                  <w:spacing w:val="-3"/>
                  <w:sz w:val="18"/>
                  <w:szCs w:val="18"/>
                </w:rPr>
                <w:t xml:space="preserve"> </w:t>
              </w:r>
              <w:r w:rsidRPr="004C7C07">
                <w:rPr>
                  <w:sz w:val="18"/>
                  <w:szCs w:val="18"/>
                </w:rPr>
                <w:t>the</w:t>
              </w:r>
              <w:r w:rsidRPr="004C7C07">
                <w:rPr>
                  <w:spacing w:val="-4"/>
                  <w:sz w:val="18"/>
                  <w:szCs w:val="18"/>
                </w:rPr>
                <w:t xml:space="preserve"> </w:t>
              </w:r>
              <w:r w:rsidRPr="004C7C07">
                <w:rPr>
                  <w:sz w:val="18"/>
                  <w:szCs w:val="18"/>
                </w:rPr>
                <w:t>AP</w:t>
              </w:r>
              <w:r w:rsidRPr="004C7C07">
                <w:rPr>
                  <w:spacing w:val="-5"/>
                  <w:sz w:val="18"/>
                  <w:szCs w:val="18"/>
                </w:rPr>
                <w:t xml:space="preserve"> </w:t>
              </w:r>
              <w:r w:rsidRPr="004C7C07">
                <w:rPr>
                  <w:sz w:val="18"/>
                  <w:szCs w:val="18"/>
                </w:rPr>
                <w:t>has</w:t>
              </w:r>
              <w:r w:rsidRPr="004C7C07">
                <w:rPr>
                  <w:spacing w:val="-4"/>
                  <w:sz w:val="18"/>
                  <w:szCs w:val="18"/>
                </w:rPr>
                <w:t xml:space="preserve"> </w:t>
              </w:r>
              <w:r w:rsidRPr="004C7C07">
                <w:rPr>
                  <w:sz w:val="18"/>
                  <w:szCs w:val="18"/>
                </w:rPr>
                <w:t>at</w:t>
              </w:r>
              <w:r w:rsidRPr="004C7C07">
                <w:rPr>
                  <w:spacing w:val="-3"/>
                  <w:sz w:val="18"/>
                  <w:szCs w:val="18"/>
                </w:rPr>
                <w:t xml:space="preserve"> </w:t>
              </w:r>
              <w:r w:rsidRPr="004C7C07">
                <w:rPr>
                  <w:sz w:val="18"/>
                  <w:szCs w:val="18"/>
                </w:rPr>
                <w:t>least</w:t>
              </w:r>
              <w:r w:rsidRPr="004C7C07">
                <w:rPr>
                  <w:spacing w:val="-3"/>
                  <w:sz w:val="18"/>
                  <w:szCs w:val="18"/>
                </w:rPr>
                <w:t xml:space="preserve"> </w:t>
              </w:r>
              <w:r w:rsidRPr="004C7C07">
                <w:rPr>
                  <w:sz w:val="18"/>
                  <w:szCs w:val="18"/>
                </w:rPr>
                <w:t>one</w:t>
              </w:r>
              <w:r w:rsidRPr="004C7C07">
                <w:rPr>
                  <w:spacing w:val="-4"/>
                  <w:sz w:val="18"/>
                  <w:szCs w:val="18"/>
                </w:rPr>
                <w:t xml:space="preserve"> </w:t>
              </w:r>
              <w:r w:rsidRPr="004C7C07">
                <w:rPr>
                  <w:sz w:val="18"/>
                  <w:szCs w:val="18"/>
                </w:rPr>
                <w:t>r-TWT</w:t>
              </w:r>
              <w:r w:rsidRPr="004C7C07">
                <w:rPr>
                  <w:spacing w:val="-4"/>
                  <w:sz w:val="18"/>
                  <w:szCs w:val="18"/>
                </w:rPr>
                <w:t xml:space="preserve"> </w:t>
              </w:r>
              <w:r w:rsidRPr="004C7C07">
                <w:rPr>
                  <w:sz w:val="18"/>
                  <w:szCs w:val="18"/>
                </w:rPr>
                <w:t>schedule</w:t>
              </w:r>
              <w:r w:rsidRPr="004C7C07">
                <w:rPr>
                  <w:spacing w:val="-5"/>
                  <w:sz w:val="18"/>
                  <w:szCs w:val="18"/>
                </w:rPr>
                <w:t xml:space="preserve"> </w:t>
              </w:r>
              <w:r w:rsidRPr="004C7C07">
                <w:rPr>
                  <w:sz w:val="18"/>
                  <w:szCs w:val="18"/>
                </w:rPr>
                <w:t xml:space="preserve"> as described in 35.9.3 (r-TWT service periods announcement).  Otherwise, the TWT element is not present.</w:t>
              </w:r>
            </w:ins>
            <w:ins w:id="17" w:author="Abdel Karim Ajami" w:date="2022-08-19T18:11:00Z">
              <w:r w:rsidR="005438A5">
                <w:rPr>
                  <w:sz w:val="18"/>
                  <w:szCs w:val="18"/>
                </w:rPr>
                <w:t xml:space="preserve"> Otherwise, it is not present.</w:t>
              </w:r>
            </w:ins>
          </w:p>
          <w:p w14:paraId="1849214F" w14:textId="77777777" w:rsidR="009E7A78" w:rsidRPr="00C26C6C" w:rsidRDefault="009E7A78" w:rsidP="009E7A78">
            <w:pPr>
              <w:pStyle w:val="TableParagraph"/>
              <w:kinsoku w:val="0"/>
              <w:overflowPunct w:val="0"/>
              <w:spacing w:before="54" w:line="232" w:lineRule="auto"/>
              <w:ind w:left="117" w:right="98"/>
              <w:rPr>
                <w:sz w:val="18"/>
                <w:szCs w:val="18"/>
              </w:rPr>
            </w:pPr>
          </w:p>
        </w:tc>
      </w:tr>
    </w:tbl>
    <w:p w14:paraId="47836106" w14:textId="10520735" w:rsidR="002F283A" w:rsidRDefault="002F283A" w:rsidP="002F283A">
      <w:pPr>
        <w:jc w:val="both"/>
        <w:rPr>
          <w:rFonts w:eastAsia="PMingLiU"/>
          <w:b/>
          <w:bCs/>
          <w:sz w:val="18"/>
          <w:szCs w:val="18"/>
          <w:lang w:eastAsia="zh-TW"/>
        </w:rPr>
      </w:pPr>
    </w:p>
    <w:p w14:paraId="35EB2B76" w14:textId="19EF11FB" w:rsidR="00B71D9F" w:rsidRDefault="00B71D9F" w:rsidP="002F283A">
      <w:pPr>
        <w:jc w:val="both"/>
        <w:rPr>
          <w:rFonts w:eastAsia="PMingLiU"/>
          <w:b/>
          <w:bCs/>
          <w:sz w:val="18"/>
          <w:szCs w:val="18"/>
          <w:lang w:eastAsia="zh-TW"/>
        </w:rPr>
      </w:pPr>
    </w:p>
    <w:p w14:paraId="4C568FA3" w14:textId="73D0A5BD" w:rsidR="000360AC" w:rsidRDefault="000360AC" w:rsidP="000360AC">
      <w:pPr>
        <w:jc w:val="both"/>
        <w:rPr>
          <w:rStyle w:val="Emphasis"/>
        </w:rPr>
      </w:pPr>
      <w:r w:rsidRPr="00EE4FFA">
        <w:rPr>
          <w:rStyle w:val="Emphasis"/>
          <w:highlight w:val="yellow"/>
        </w:rPr>
        <w:t xml:space="preserve">TGbe editor: </w:t>
      </w:r>
      <w:r>
        <w:rPr>
          <w:rStyle w:val="Emphasis"/>
        </w:rPr>
        <w:t>Add a row</w:t>
      </w:r>
      <w:r w:rsidRPr="000360AC">
        <w:rPr>
          <w:rStyle w:val="Emphasis"/>
        </w:rPr>
        <w:t xml:space="preserve"> </w:t>
      </w:r>
      <w:r>
        <w:rPr>
          <w:rStyle w:val="Emphasis"/>
        </w:rPr>
        <w:t xml:space="preserve">toward the end of table 9-63 as follows </w:t>
      </w:r>
      <w:r w:rsidRPr="00F50BD5">
        <w:rPr>
          <w:b/>
          <w:i/>
          <w:iCs/>
          <w:highlight w:val="yellow"/>
        </w:rPr>
        <w:t xml:space="preserve">(CID </w:t>
      </w:r>
      <w:r>
        <w:rPr>
          <w:b/>
          <w:i/>
          <w:iCs/>
          <w:highlight w:val="yellow"/>
        </w:rPr>
        <w:t>11700</w:t>
      </w:r>
      <w:r w:rsidRPr="00F50BD5">
        <w:rPr>
          <w:b/>
          <w:i/>
          <w:iCs/>
          <w:highlight w:val="yellow"/>
        </w:rPr>
        <w:t>)</w:t>
      </w:r>
    </w:p>
    <w:p w14:paraId="2FD1431F" w14:textId="77777777" w:rsidR="000360AC" w:rsidRDefault="000360AC" w:rsidP="000360AC">
      <w:pPr>
        <w:jc w:val="both"/>
        <w:rPr>
          <w:rFonts w:eastAsia="PMingLiU"/>
          <w:b/>
          <w:bCs/>
          <w:sz w:val="18"/>
          <w:szCs w:val="18"/>
          <w:lang w:eastAsia="zh-TW"/>
        </w:rPr>
      </w:pPr>
    </w:p>
    <w:p w14:paraId="0A08CD1D" w14:textId="0408DE36" w:rsidR="000360AC" w:rsidRPr="00197C72" w:rsidRDefault="000360AC" w:rsidP="000360AC">
      <w:pPr>
        <w:jc w:val="both"/>
        <w:rPr>
          <w:rFonts w:ascii="Arial" w:eastAsia="PMingLiU" w:hAnsi="Arial" w:cs="Arial"/>
          <w:b/>
          <w:bCs/>
          <w:spacing w:val="-2"/>
          <w:sz w:val="24"/>
          <w:szCs w:val="24"/>
          <w:lang w:val="en-US" w:eastAsia="zh-TW"/>
        </w:rPr>
      </w:pPr>
      <w:r w:rsidRPr="00197C72">
        <w:rPr>
          <w:rFonts w:ascii="Arial" w:eastAsia="PMingLiU" w:hAnsi="Arial" w:cs="Arial"/>
          <w:b/>
          <w:bCs/>
          <w:sz w:val="24"/>
          <w:szCs w:val="24"/>
          <w:lang w:val="en-US" w:eastAsia="zh-TW"/>
        </w:rPr>
        <w:t>9.3.3.</w:t>
      </w:r>
      <w:r w:rsidR="005B3F9C">
        <w:rPr>
          <w:rFonts w:ascii="Arial" w:eastAsia="PMingLiU" w:hAnsi="Arial" w:cs="Arial"/>
          <w:b/>
          <w:bCs/>
          <w:sz w:val="24"/>
          <w:szCs w:val="24"/>
          <w:lang w:val="en-US" w:eastAsia="zh-TW"/>
        </w:rPr>
        <w:t>6</w:t>
      </w:r>
      <w:r w:rsidRPr="00197C72">
        <w:rPr>
          <w:rFonts w:ascii="Arial" w:eastAsia="PMingLiU" w:hAnsi="Arial" w:cs="Arial"/>
          <w:b/>
          <w:bCs/>
          <w:spacing w:val="-9"/>
          <w:sz w:val="24"/>
          <w:szCs w:val="24"/>
          <w:lang w:val="en-US" w:eastAsia="zh-TW"/>
        </w:rPr>
        <w:t xml:space="preserve"> </w:t>
      </w:r>
      <w:r w:rsidR="00911564">
        <w:rPr>
          <w:rFonts w:ascii="Arial" w:eastAsia="PMingLiU" w:hAnsi="Arial" w:cs="Arial"/>
          <w:b/>
          <w:bCs/>
          <w:sz w:val="24"/>
          <w:szCs w:val="24"/>
          <w:lang w:val="en-US" w:eastAsia="zh-TW"/>
        </w:rPr>
        <w:t>Association</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z w:val="24"/>
          <w:szCs w:val="24"/>
          <w:lang w:val="en-US" w:eastAsia="zh-TW"/>
        </w:rPr>
        <w:t>Response</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z w:val="24"/>
          <w:szCs w:val="24"/>
          <w:lang w:val="en-US" w:eastAsia="zh-TW"/>
        </w:rPr>
        <w:t>frame</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pacing w:val="-2"/>
          <w:sz w:val="24"/>
          <w:szCs w:val="24"/>
          <w:lang w:val="en-US" w:eastAsia="zh-TW"/>
        </w:rPr>
        <w:t>format</w:t>
      </w:r>
    </w:p>
    <w:p w14:paraId="0EB184A4" w14:textId="77777777" w:rsidR="000360AC" w:rsidRPr="00197C72" w:rsidRDefault="000360AC" w:rsidP="000360AC">
      <w:pPr>
        <w:jc w:val="both"/>
        <w:rPr>
          <w:rFonts w:eastAsia="PMingLiU"/>
          <w:spacing w:val="-2"/>
          <w:szCs w:val="22"/>
          <w:lang w:eastAsia="zh-TW"/>
        </w:rPr>
      </w:pPr>
    </w:p>
    <w:p w14:paraId="4B3A3668" w14:textId="08B8CC2C" w:rsidR="000360AC" w:rsidRPr="00D67305" w:rsidRDefault="000360AC" w:rsidP="000360AC">
      <w:pPr>
        <w:jc w:val="center"/>
        <w:rPr>
          <w:rFonts w:ascii="Arial" w:hAnsi="Arial" w:cs="Arial"/>
          <w:b/>
          <w:bCs/>
          <w:spacing w:val="-4"/>
          <w:sz w:val="20"/>
        </w:rPr>
      </w:pPr>
      <w:r w:rsidRPr="00D67305">
        <w:rPr>
          <w:rFonts w:ascii="Arial" w:hAnsi="Arial" w:cs="Arial"/>
          <w:b/>
          <w:bCs/>
          <w:sz w:val="20"/>
        </w:rPr>
        <w:t>Table</w:t>
      </w:r>
      <w:r w:rsidRPr="00D67305">
        <w:rPr>
          <w:rFonts w:ascii="Arial" w:hAnsi="Arial" w:cs="Arial"/>
          <w:b/>
          <w:bCs/>
          <w:spacing w:val="-10"/>
          <w:sz w:val="20"/>
        </w:rPr>
        <w:t xml:space="preserve"> </w:t>
      </w:r>
      <w:r w:rsidRPr="00D67305">
        <w:rPr>
          <w:rFonts w:ascii="Arial" w:hAnsi="Arial" w:cs="Arial"/>
          <w:b/>
          <w:bCs/>
          <w:sz w:val="20"/>
        </w:rPr>
        <w:t>9-6</w:t>
      </w:r>
      <w:r w:rsidR="005B3F9C">
        <w:rPr>
          <w:rFonts w:ascii="Arial" w:hAnsi="Arial" w:cs="Arial"/>
          <w:b/>
          <w:bCs/>
          <w:sz w:val="20"/>
        </w:rPr>
        <w:t>3</w:t>
      </w:r>
      <w:r w:rsidRPr="00D67305">
        <w:rPr>
          <w:rFonts w:ascii="Arial" w:hAnsi="Arial" w:cs="Arial"/>
          <w:b/>
          <w:bCs/>
          <w:sz w:val="20"/>
        </w:rPr>
        <w:t>—</w:t>
      </w:r>
      <w:r w:rsidR="005B3F9C">
        <w:rPr>
          <w:rFonts w:ascii="Arial" w:hAnsi="Arial" w:cs="Arial"/>
          <w:b/>
          <w:bCs/>
          <w:sz w:val="20"/>
        </w:rPr>
        <w:t>Association</w:t>
      </w:r>
      <w:r w:rsidRPr="00D67305">
        <w:rPr>
          <w:rFonts w:ascii="Arial" w:hAnsi="Arial" w:cs="Arial"/>
          <w:b/>
          <w:bCs/>
          <w:spacing w:val="-9"/>
          <w:sz w:val="20"/>
        </w:rPr>
        <w:t xml:space="preserve"> </w:t>
      </w:r>
      <w:r w:rsidRPr="00D67305">
        <w:rPr>
          <w:rFonts w:ascii="Arial" w:hAnsi="Arial" w:cs="Arial"/>
          <w:b/>
          <w:bCs/>
          <w:sz w:val="20"/>
        </w:rPr>
        <w:t>Response</w:t>
      </w:r>
      <w:r w:rsidRPr="00D67305">
        <w:rPr>
          <w:rFonts w:ascii="Arial" w:hAnsi="Arial" w:cs="Arial"/>
          <w:b/>
          <w:bCs/>
          <w:spacing w:val="-9"/>
          <w:sz w:val="20"/>
        </w:rPr>
        <w:t xml:space="preserve"> </w:t>
      </w:r>
      <w:r w:rsidRPr="00D67305">
        <w:rPr>
          <w:rFonts w:ascii="Arial" w:hAnsi="Arial" w:cs="Arial"/>
          <w:b/>
          <w:bCs/>
          <w:sz w:val="20"/>
        </w:rPr>
        <w:t>frame</w:t>
      </w:r>
      <w:r w:rsidRPr="00D67305">
        <w:rPr>
          <w:rFonts w:ascii="Arial" w:hAnsi="Arial" w:cs="Arial"/>
          <w:b/>
          <w:bCs/>
          <w:spacing w:val="-9"/>
          <w:sz w:val="20"/>
        </w:rPr>
        <w:t xml:space="preserve"> </w:t>
      </w:r>
      <w:r w:rsidRPr="00D67305">
        <w:rPr>
          <w:rFonts w:ascii="Arial" w:hAnsi="Arial" w:cs="Arial"/>
          <w:b/>
          <w:bCs/>
          <w:spacing w:val="-4"/>
          <w:sz w:val="20"/>
        </w:rPr>
        <w:t>body</w:t>
      </w:r>
    </w:p>
    <w:p w14:paraId="134621C7" w14:textId="77777777" w:rsidR="000360AC" w:rsidRDefault="000360AC" w:rsidP="000360AC">
      <w:pPr>
        <w:jc w:val="both"/>
        <w:rPr>
          <w:spacing w:val="-4"/>
        </w:rPr>
      </w:pPr>
    </w:p>
    <w:tbl>
      <w:tblPr>
        <w:tblW w:w="9150" w:type="dxa"/>
        <w:tblInd w:w="15" w:type="dxa"/>
        <w:tblLayout w:type="fixed"/>
        <w:tblCellMar>
          <w:left w:w="0" w:type="dxa"/>
          <w:right w:w="0" w:type="dxa"/>
        </w:tblCellMar>
        <w:tblLook w:val="0000" w:firstRow="0" w:lastRow="0" w:firstColumn="0" w:lastColumn="0" w:noHBand="0" w:noVBand="0"/>
      </w:tblPr>
      <w:tblGrid>
        <w:gridCol w:w="1950"/>
        <w:gridCol w:w="2340"/>
        <w:gridCol w:w="4860"/>
      </w:tblGrid>
      <w:tr w:rsidR="000360AC" w14:paraId="6E62B4C4" w14:textId="77777777" w:rsidTr="008B0227">
        <w:trPr>
          <w:trHeight w:val="380"/>
        </w:trPr>
        <w:tc>
          <w:tcPr>
            <w:tcW w:w="1950" w:type="dxa"/>
            <w:tcBorders>
              <w:top w:val="single" w:sz="12" w:space="0" w:color="000000"/>
              <w:left w:val="single" w:sz="12" w:space="0" w:color="000000"/>
              <w:bottom w:val="single" w:sz="12" w:space="0" w:color="000000"/>
              <w:right w:val="single" w:sz="2" w:space="0" w:color="000000"/>
            </w:tcBorders>
          </w:tcPr>
          <w:p w14:paraId="048A9BA6" w14:textId="77777777" w:rsidR="000360AC" w:rsidRDefault="000360AC" w:rsidP="00612C87">
            <w:pPr>
              <w:pStyle w:val="TableParagraph"/>
              <w:kinsoku w:val="0"/>
              <w:overflowPunct w:val="0"/>
              <w:spacing w:before="76"/>
              <w:ind w:left="142" w:right="117"/>
              <w:jc w:val="center"/>
              <w:rPr>
                <w:b/>
                <w:bCs/>
                <w:spacing w:val="-2"/>
                <w:sz w:val="18"/>
                <w:szCs w:val="18"/>
              </w:rPr>
            </w:pPr>
            <w:r>
              <w:rPr>
                <w:b/>
                <w:bCs/>
                <w:spacing w:val="-2"/>
                <w:sz w:val="18"/>
                <w:szCs w:val="18"/>
              </w:rPr>
              <w:t>Order</w:t>
            </w:r>
          </w:p>
        </w:tc>
        <w:tc>
          <w:tcPr>
            <w:tcW w:w="2340" w:type="dxa"/>
            <w:tcBorders>
              <w:top w:val="single" w:sz="12" w:space="0" w:color="000000"/>
              <w:left w:val="single" w:sz="2" w:space="0" w:color="000000"/>
              <w:bottom w:val="single" w:sz="12" w:space="0" w:color="000000"/>
              <w:right w:val="single" w:sz="2" w:space="0" w:color="000000"/>
            </w:tcBorders>
          </w:tcPr>
          <w:p w14:paraId="5481E64D" w14:textId="77777777" w:rsidR="000360AC" w:rsidRDefault="000360AC" w:rsidP="00612C87">
            <w:pPr>
              <w:pStyle w:val="TableParagraph"/>
              <w:kinsoku w:val="0"/>
              <w:overflowPunct w:val="0"/>
              <w:spacing w:before="76"/>
              <w:ind w:left="419"/>
              <w:rPr>
                <w:b/>
                <w:bCs/>
                <w:spacing w:val="-2"/>
                <w:sz w:val="18"/>
                <w:szCs w:val="18"/>
              </w:rPr>
            </w:pPr>
            <w:r>
              <w:rPr>
                <w:b/>
                <w:bCs/>
                <w:spacing w:val="-2"/>
                <w:sz w:val="18"/>
                <w:szCs w:val="18"/>
              </w:rPr>
              <w:t>Information</w:t>
            </w:r>
          </w:p>
        </w:tc>
        <w:tc>
          <w:tcPr>
            <w:tcW w:w="4860" w:type="dxa"/>
            <w:tcBorders>
              <w:top w:val="single" w:sz="12" w:space="0" w:color="000000"/>
              <w:left w:val="single" w:sz="2" w:space="0" w:color="000000"/>
              <w:bottom w:val="single" w:sz="12" w:space="0" w:color="000000"/>
              <w:right w:val="single" w:sz="12" w:space="0" w:color="000000"/>
            </w:tcBorders>
          </w:tcPr>
          <w:p w14:paraId="166CFE41" w14:textId="77777777" w:rsidR="000360AC" w:rsidRDefault="000360AC" w:rsidP="00612C87">
            <w:pPr>
              <w:pStyle w:val="TableParagraph"/>
              <w:kinsoku w:val="0"/>
              <w:overflowPunct w:val="0"/>
              <w:spacing w:before="76"/>
              <w:ind w:left="1947" w:right="1923"/>
              <w:jc w:val="center"/>
              <w:rPr>
                <w:b/>
                <w:bCs/>
                <w:spacing w:val="-2"/>
                <w:sz w:val="18"/>
                <w:szCs w:val="18"/>
              </w:rPr>
            </w:pPr>
            <w:r>
              <w:rPr>
                <w:b/>
                <w:bCs/>
                <w:spacing w:val="-2"/>
                <w:sz w:val="18"/>
                <w:szCs w:val="18"/>
              </w:rPr>
              <w:t>Notes</w:t>
            </w:r>
          </w:p>
        </w:tc>
      </w:tr>
      <w:tr w:rsidR="000360AC" w:rsidRPr="0055054D" w14:paraId="14C08F67" w14:textId="77777777" w:rsidTr="008B0227">
        <w:trPr>
          <w:trHeight w:val="712"/>
        </w:trPr>
        <w:tc>
          <w:tcPr>
            <w:tcW w:w="1950" w:type="dxa"/>
            <w:tcBorders>
              <w:top w:val="single" w:sz="2" w:space="0" w:color="000000"/>
              <w:left w:val="single" w:sz="12" w:space="0" w:color="000000"/>
              <w:bottom w:val="single" w:sz="12" w:space="0" w:color="000000"/>
              <w:right w:val="single" w:sz="2" w:space="0" w:color="000000"/>
            </w:tcBorders>
          </w:tcPr>
          <w:p w14:paraId="5BBDA309" w14:textId="77777777" w:rsidR="000360AC" w:rsidRPr="00C26C6C" w:rsidRDefault="000360AC" w:rsidP="00612C87">
            <w:pPr>
              <w:pStyle w:val="TableParagraph"/>
              <w:kinsoku w:val="0"/>
              <w:overflowPunct w:val="0"/>
              <w:spacing w:before="54" w:line="232" w:lineRule="auto"/>
              <w:ind w:left="189" w:right="117"/>
              <w:jc w:val="center"/>
              <w:rPr>
                <w:sz w:val="18"/>
                <w:szCs w:val="18"/>
              </w:rPr>
            </w:pPr>
            <w:ins w:id="18" w:author="Abdel Karim Ajami" w:date="2022-08-19T17:49:00Z">
              <w:r w:rsidRPr="00C26C6C">
                <w:rPr>
                  <w:sz w:val="18"/>
                  <w:szCs w:val="18"/>
                </w:rPr>
                <w:t>&lt;Last  assigned</w:t>
              </w:r>
              <w:r w:rsidRPr="00C26C6C">
                <w:rPr>
                  <w:spacing w:val="-12"/>
                  <w:sz w:val="18"/>
                  <w:szCs w:val="18"/>
                </w:rPr>
                <w:t xml:space="preserve"> </w:t>
              </w:r>
              <w:r w:rsidRPr="00C26C6C">
                <w:rPr>
                  <w:sz w:val="18"/>
                  <w:szCs w:val="18"/>
                </w:rPr>
                <w:t>+</w:t>
              </w:r>
              <w:r w:rsidRPr="00C26C6C">
                <w:rPr>
                  <w:spacing w:val="-11"/>
                  <w:sz w:val="18"/>
                  <w:szCs w:val="18"/>
                </w:rPr>
                <w:t xml:space="preserve"> </w:t>
              </w:r>
              <w:r w:rsidRPr="00C26C6C">
                <w:rPr>
                  <w:sz w:val="18"/>
                  <w:szCs w:val="18"/>
                </w:rPr>
                <w:t xml:space="preserve"> </w:t>
              </w:r>
              <w:r>
                <w:rPr>
                  <w:spacing w:val="-6"/>
                  <w:sz w:val="18"/>
                  <w:szCs w:val="18"/>
                </w:rPr>
                <w:t>1</w:t>
              </w:r>
              <w:r w:rsidRPr="00C26C6C">
                <w:rPr>
                  <w:spacing w:val="-6"/>
                  <w:sz w:val="18"/>
                  <w:szCs w:val="18"/>
                </w:rPr>
                <w:t>&gt;</w:t>
              </w:r>
            </w:ins>
          </w:p>
        </w:tc>
        <w:tc>
          <w:tcPr>
            <w:tcW w:w="2340" w:type="dxa"/>
            <w:tcBorders>
              <w:top w:val="single" w:sz="2" w:space="0" w:color="000000"/>
              <w:left w:val="single" w:sz="2" w:space="0" w:color="000000"/>
              <w:bottom w:val="single" w:sz="12" w:space="0" w:color="000000"/>
              <w:right w:val="single" w:sz="2" w:space="0" w:color="000000"/>
            </w:tcBorders>
          </w:tcPr>
          <w:p w14:paraId="15247666" w14:textId="77777777" w:rsidR="000360AC" w:rsidRPr="00C26C6C" w:rsidRDefault="000360AC" w:rsidP="00612C87">
            <w:pPr>
              <w:pStyle w:val="TableParagraph"/>
              <w:kinsoku w:val="0"/>
              <w:overflowPunct w:val="0"/>
              <w:spacing w:before="54" w:line="232" w:lineRule="auto"/>
              <w:ind w:left="130"/>
              <w:rPr>
                <w:rFonts w:eastAsia="PMingLiU"/>
                <w:sz w:val="18"/>
                <w:szCs w:val="18"/>
              </w:rPr>
            </w:pPr>
            <w:ins w:id="19" w:author="Abdel Karim Ajami" w:date="2022-08-19T17:49:00Z">
              <w:r>
                <w:rPr>
                  <w:rFonts w:eastAsia="PMingLiU"/>
                  <w:sz w:val="18"/>
                  <w:szCs w:val="18"/>
                </w:rPr>
                <w:t>Extended TWT</w:t>
              </w:r>
              <w:r w:rsidRPr="00C26C6C">
                <w:rPr>
                  <w:rFonts w:eastAsia="PMingLiU"/>
                  <w:sz w:val="18"/>
                  <w:szCs w:val="18"/>
                </w:rPr>
                <w:t xml:space="preserve"> element</w:t>
              </w:r>
            </w:ins>
          </w:p>
        </w:tc>
        <w:tc>
          <w:tcPr>
            <w:tcW w:w="4860" w:type="dxa"/>
            <w:tcBorders>
              <w:top w:val="single" w:sz="2" w:space="0" w:color="000000"/>
              <w:left w:val="single" w:sz="2" w:space="0" w:color="000000"/>
              <w:bottom w:val="single" w:sz="12" w:space="0" w:color="000000"/>
              <w:right w:val="single" w:sz="12" w:space="0" w:color="000000"/>
            </w:tcBorders>
          </w:tcPr>
          <w:p w14:paraId="2DC25EEE" w14:textId="54E93D2C" w:rsidR="000360AC" w:rsidRPr="00C26C6C" w:rsidRDefault="00C25B5F" w:rsidP="00C25B5F">
            <w:pPr>
              <w:pStyle w:val="TableParagraph"/>
              <w:kinsoku w:val="0"/>
              <w:overflowPunct w:val="0"/>
              <w:spacing w:line="232" w:lineRule="auto"/>
              <w:ind w:left="117" w:right="130"/>
              <w:rPr>
                <w:sz w:val="18"/>
                <w:szCs w:val="18"/>
              </w:rPr>
            </w:pPr>
            <w:ins w:id="20" w:author="Abdel Karim Ajami" w:date="2022-08-19T18:09:00Z">
              <w:r>
                <w:rPr>
                  <w:sz w:val="18"/>
                  <w:szCs w:val="18"/>
                </w:rPr>
                <w:t>The TWT element is present if dot11RestrictedTWTOptionImplemented is true and the soliciting Association Request frame is sent by an EHT STA that has the Restricted TWT Support subfield in transmitted EHT Capabilities elements set to 1, and the AP has at least one R-TWT schedule as described in 35.9.3 (R-TWT SPs announcement).</w:t>
              </w:r>
            </w:ins>
            <w:ins w:id="21" w:author="Abdel Karim Ajami" w:date="2022-08-19T18:11:00Z">
              <w:r w:rsidR="005438A5">
                <w:rPr>
                  <w:sz w:val="18"/>
                  <w:szCs w:val="18"/>
                </w:rPr>
                <w:t xml:space="preserve"> Otherwise, it is not p</w:t>
              </w:r>
            </w:ins>
            <w:ins w:id="22" w:author="Abdel Karim Ajami" w:date="2022-08-19T18:12:00Z">
              <w:r w:rsidR="005438A5">
                <w:rPr>
                  <w:sz w:val="18"/>
                  <w:szCs w:val="18"/>
                </w:rPr>
                <w:t>resent.</w:t>
              </w:r>
            </w:ins>
          </w:p>
        </w:tc>
      </w:tr>
    </w:tbl>
    <w:p w14:paraId="5C3A2E16" w14:textId="77777777" w:rsidR="00D01BF6" w:rsidRDefault="00D01BF6" w:rsidP="00D01BF6">
      <w:pPr>
        <w:jc w:val="both"/>
        <w:rPr>
          <w:rStyle w:val="Emphasis"/>
        </w:rPr>
      </w:pPr>
      <w:r w:rsidRPr="00EE4FFA">
        <w:rPr>
          <w:rStyle w:val="Emphasis"/>
          <w:highlight w:val="yellow"/>
        </w:rPr>
        <w:t xml:space="preserve">TGbe editor: </w:t>
      </w:r>
      <w:r>
        <w:rPr>
          <w:rStyle w:val="Emphasis"/>
        </w:rPr>
        <w:t>Add a row</w:t>
      </w:r>
      <w:r w:rsidRPr="000360AC">
        <w:rPr>
          <w:rStyle w:val="Emphasis"/>
        </w:rPr>
        <w:t xml:space="preserve"> </w:t>
      </w:r>
      <w:r>
        <w:rPr>
          <w:rStyle w:val="Emphasis"/>
        </w:rPr>
        <w:t xml:space="preserve">toward the end of table 9-63 as follows </w:t>
      </w:r>
      <w:r w:rsidRPr="00F50BD5">
        <w:rPr>
          <w:b/>
          <w:i/>
          <w:iCs/>
          <w:highlight w:val="yellow"/>
        </w:rPr>
        <w:t xml:space="preserve">(CID </w:t>
      </w:r>
      <w:r>
        <w:rPr>
          <w:b/>
          <w:i/>
          <w:iCs/>
          <w:highlight w:val="yellow"/>
        </w:rPr>
        <w:t>11700</w:t>
      </w:r>
      <w:r w:rsidRPr="00F50BD5">
        <w:rPr>
          <w:b/>
          <w:i/>
          <w:iCs/>
          <w:highlight w:val="yellow"/>
        </w:rPr>
        <w:t>)</w:t>
      </w:r>
    </w:p>
    <w:p w14:paraId="3F06F72E" w14:textId="77777777" w:rsidR="00D01BF6" w:rsidRDefault="00D01BF6" w:rsidP="00D01BF6">
      <w:pPr>
        <w:jc w:val="both"/>
        <w:rPr>
          <w:rFonts w:eastAsia="PMingLiU"/>
          <w:b/>
          <w:bCs/>
          <w:sz w:val="18"/>
          <w:szCs w:val="18"/>
          <w:lang w:eastAsia="zh-TW"/>
        </w:rPr>
      </w:pPr>
    </w:p>
    <w:p w14:paraId="09457CDA" w14:textId="302A7611" w:rsidR="00D01BF6" w:rsidRPr="00197C72" w:rsidRDefault="00D01BF6" w:rsidP="00D01BF6">
      <w:pPr>
        <w:jc w:val="both"/>
        <w:rPr>
          <w:rFonts w:ascii="Arial" w:eastAsia="PMingLiU" w:hAnsi="Arial" w:cs="Arial"/>
          <w:b/>
          <w:bCs/>
          <w:spacing w:val="-2"/>
          <w:sz w:val="24"/>
          <w:szCs w:val="24"/>
          <w:lang w:val="en-US" w:eastAsia="zh-TW"/>
        </w:rPr>
      </w:pPr>
      <w:r w:rsidRPr="00197C72">
        <w:rPr>
          <w:rFonts w:ascii="Arial" w:eastAsia="PMingLiU" w:hAnsi="Arial" w:cs="Arial"/>
          <w:b/>
          <w:bCs/>
          <w:sz w:val="24"/>
          <w:szCs w:val="24"/>
          <w:lang w:val="en-US" w:eastAsia="zh-TW"/>
        </w:rPr>
        <w:t>9.3.3.</w:t>
      </w:r>
      <w:r w:rsidR="00CF3600">
        <w:rPr>
          <w:rFonts w:ascii="Arial" w:eastAsia="PMingLiU" w:hAnsi="Arial" w:cs="Arial"/>
          <w:b/>
          <w:bCs/>
          <w:sz w:val="24"/>
          <w:szCs w:val="24"/>
          <w:lang w:val="en-US" w:eastAsia="zh-TW"/>
        </w:rPr>
        <w:t>8</w:t>
      </w:r>
      <w:r w:rsidRPr="00197C72">
        <w:rPr>
          <w:rFonts w:ascii="Arial" w:eastAsia="PMingLiU" w:hAnsi="Arial" w:cs="Arial"/>
          <w:b/>
          <w:bCs/>
          <w:spacing w:val="-9"/>
          <w:sz w:val="24"/>
          <w:szCs w:val="24"/>
          <w:lang w:val="en-US" w:eastAsia="zh-TW"/>
        </w:rPr>
        <w:t xml:space="preserve"> </w:t>
      </w:r>
      <w:r>
        <w:rPr>
          <w:rFonts w:ascii="Arial" w:eastAsia="PMingLiU" w:hAnsi="Arial" w:cs="Arial"/>
          <w:b/>
          <w:bCs/>
          <w:spacing w:val="-9"/>
          <w:sz w:val="24"/>
          <w:szCs w:val="24"/>
          <w:lang w:val="en-US" w:eastAsia="zh-TW"/>
        </w:rPr>
        <w:t>Rea</w:t>
      </w:r>
      <w:r>
        <w:rPr>
          <w:rFonts w:ascii="Arial" w:eastAsia="PMingLiU" w:hAnsi="Arial" w:cs="Arial"/>
          <w:b/>
          <w:bCs/>
          <w:sz w:val="24"/>
          <w:szCs w:val="24"/>
          <w:lang w:val="en-US" w:eastAsia="zh-TW"/>
        </w:rPr>
        <w:t>ssociation</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z w:val="24"/>
          <w:szCs w:val="24"/>
          <w:lang w:val="en-US" w:eastAsia="zh-TW"/>
        </w:rPr>
        <w:t>Response</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z w:val="24"/>
          <w:szCs w:val="24"/>
          <w:lang w:val="en-US" w:eastAsia="zh-TW"/>
        </w:rPr>
        <w:t>frame</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pacing w:val="-2"/>
          <w:sz w:val="24"/>
          <w:szCs w:val="24"/>
          <w:lang w:val="en-US" w:eastAsia="zh-TW"/>
        </w:rPr>
        <w:t>format</w:t>
      </w:r>
    </w:p>
    <w:p w14:paraId="49D36234" w14:textId="77777777" w:rsidR="00D01BF6" w:rsidRPr="00197C72" w:rsidRDefault="00D01BF6" w:rsidP="00D01BF6">
      <w:pPr>
        <w:jc w:val="both"/>
        <w:rPr>
          <w:rFonts w:eastAsia="PMingLiU"/>
          <w:spacing w:val="-2"/>
          <w:szCs w:val="22"/>
          <w:lang w:eastAsia="zh-TW"/>
        </w:rPr>
      </w:pPr>
    </w:p>
    <w:p w14:paraId="4D6B48C5" w14:textId="0B2AA866" w:rsidR="00D01BF6" w:rsidRPr="00D67305" w:rsidRDefault="00D01BF6" w:rsidP="00D01BF6">
      <w:pPr>
        <w:jc w:val="center"/>
        <w:rPr>
          <w:rFonts w:ascii="Arial" w:hAnsi="Arial" w:cs="Arial"/>
          <w:b/>
          <w:bCs/>
          <w:spacing w:val="-4"/>
          <w:sz w:val="20"/>
        </w:rPr>
      </w:pPr>
      <w:r w:rsidRPr="00D67305">
        <w:rPr>
          <w:rFonts w:ascii="Arial" w:hAnsi="Arial" w:cs="Arial"/>
          <w:b/>
          <w:bCs/>
          <w:sz w:val="20"/>
        </w:rPr>
        <w:t>Table</w:t>
      </w:r>
      <w:r w:rsidRPr="00D67305">
        <w:rPr>
          <w:rFonts w:ascii="Arial" w:hAnsi="Arial" w:cs="Arial"/>
          <w:b/>
          <w:bCs/>
          <w:spacing w:val="-10"/>
          <w:sz w:val="20"/>
        </w:rPr>
        <w:t xml:space="preserve"> </w:t>
      </w:r>
      <w:r w:rsidRPr="00D67305">
        <w:rPr>
          <w:rFonts w:ascii="Arial" w:hAnsi="Arial" w:cs="Arial"/>
          <w:b/>
          <w:bCs/>
          <w:sz w:val="20"/>
        </w:rPr>
        <w:t>9-6</w:t>
      </w:r>
      <w:r w:rsidR="00CF3600">
        <w:rPr>
          <w:rFonts w:ascii="Arial" w:hAnsi="Arial" w:cs="Arial"/>
          <w:b/>
          <w:bCs/>
          <w:sz w:val="20"/>
        </w:rPr>
        <w:t>5</w:t>
      </w:r>
      <w:r w:rsidRPr="00D67305">
        <w:rPr>
          <w:rFonts w:ascii="Arial" w:hAnsi="Arial" w:cs="Arial"/>
          <w:b/>
          <w:bCs/>
          <w:sz w:val="20"/>
        </w:rPr>
        <w:t>—</w:t>
      </w:r>
      <w:r w:rsidR="003E1B3C">
        <w:rPr>
          <w:rFonts w:ascii="Arial" w:hAnsi="Arial" w:cs="Arial"/>
          <w:b/>
          <w:bCs/>
          <w:sz w:val="20"/>
        </w:rPr>
        <w:t>Rea</w:t>
      </w:r>
      <w:r>
        <w:rPr>
          <w:rFonts w:ascii="Arial" w:hAnsi="Arial" w:cs="Arial"/>
          <w:b/>
          <w:bCs/>
          <w:sz w:val="20"/>
        </w:rPr>
        <w:t>ssociation</w:t>
      </w:r>
      <w:r w:rsidRPr="00D67305">
        <w:rPr>
          <w:rFonts w:ascii="Arial" w:hAnsi="Arial" w:cs="Arial"/>
          <w:b/>
          <w:bCs/>
          <w:spacing w:val="-9"/>
          <w:sz w:val="20"/>
        </w:rPr>
        <w:t xml:space="preserve"> </w:t>
      </w:r>
      <w:r w:rsidRPr="00D67305">
        <w:rPr>
          <w:rFonts w:ascii="Arial" w:hAnsi="Arial" w:cs="Arial"/>
          <w:b/>
          <w:bCs/>
          <w:sz w:val="20"/>
        </w:rPr>
        <w:t>Response</w:t>
      </w:r>
      <w:r w:rsidRPr="00D67305">
        <w:rPr>
          <w:rFonts w:ascii="Arial" w:hAnsi="Arial" w:cs="Arial"/>
          <w:b/>
          <w:bCs/>
          <w:spacing w:val="-9"/>
          <w:sz w:val="20"/>
        </w:rPr>
        <w:t xml:space="preserve"> </w:t>
      </w:r>
      <w:r w:rsidRPr="00D67305">
        <w:rPr>
          <w:rFonts w:ascii="Arial" w:hAnsi="Arial" w:cs="Arial"/>
          <w:b/>
          <w:bCs/>
          <w:sz w:val="20"/>
        </w:rPr>
        <w:t>frame</w:t>
      </w:r>
      <w:r w:rsidRPr="00D67305">
        <w:rPr>
          <w:rFonts w:ascii="Arial" w:hAnsi="Arial" w:cs="Arial"/>
          <w:b/>
          <w:bCs/>
          <w:spacing w:val="-9"/>
          <w:sz w:val="20"/>
        </w:rPr>
        <w:t xml:space="preserve"> </w:t>
      </w:r>
      <w:r w:rsidRPr="00D67305">
        <w:rPr>
          <w:rFonts w:ascii="Arial" w:hAnsi="Arial" w:cs="Arial"/>
          <w:b/>
          <w:bCs/>
          <w:spacing w:val="-4"/>
          <w:sz w:val="20"/>
        </w:rPr>
        <w:t>body</w:t>
      </w:r>
    </w:p>
    <w:p w14:paraId="27D38C47" w14:textId="77777777" w:rsidR="00D01BF6" w:rsidRDefault="00D01BF6" w:rsidP="00D01BF6">
      <w:pPr>
        <w:jc w:val="both"/>
        <w:rPr>
          <w:spacing w:val="-4"/>
        </w:rPr>
      </w:pPr>
    </w:p>
    <w:tbl>
      <w:tblPr>
        <w:tblW w:w="9150" w:type="dxa"/>
        <w:tblInd w:w="15" w:type="dxa"/>
        <w:tblLayout w:type="fixed"/>
        <w:tblCellMar>
          <w:left w:w="0" w:type="dxa"/>
          <w:right w:w="0" w:type="dxa"/>
        </w:tblCellMar>
        <w:tblLook w:val="0000" w:firstRow="0" w:lastRow="0" w:firstColumn="0" w:lastColumn="0" w:noHBand="0" w:noVBand="0"/>
      </w:tblPr>
      <w:tblGrid>
        <w:gridCol w:w="1950"/>
        <w:gridCol w:w="2340"/>
        <w:gridCol w:w="4860"/>
      </w:tblGrid>
      <w:tr w:rsidR="00D01BF6" w14:paraId="4F5D2154" w14:textId="77777777" w:rsidTr="00612C87">
        <w:trPr>
          <w:trHeight w:val="380"/>
        </w:trPr>
        <w:tc>
          <w:tcPr>
            <w:tcW w:w="1950" w:type="dxa"/>
            <w:tcBorders>
              <w:top w:val="single" w:sz="12" w:space="0" w:color="000000"/>
              <w:left w:val="single" w:sz="12" w:space="0" w:color="000000"/>
              <w:bottom w:val="single" w:sz="12" w:space="0" w:color="000000"/>
              <w:right w:val="single" w:sz="2" w:space="0" w:color="000000"/>
            </w:tcBorders>
          </w:tcPr>
          <w:p w14:paraId="79B94A0B" w14:textId="77777777" w:rsidR="00D01BF6" w:rsidRDefault="00D01BF6" w:rsidP="00612C87">
            <w:pPr>
              <w:pStyle w:val="TableParagraph"/>
              <w:kinsoku w:val="0"/>
              <w:overflowPunct w:val="0"/>
              <w:spacing w:before="76"/>
              <w:ind w:left="142" w:right="117"/>
              <w:jc w:val="center"/>
              <w:rPr>
                <w:b/>
                <w:bCs/>
                <w:spacing w:val="-2"/>
                <w:sz w:val="18"/>
                <w:szCs w:val="18"/>
              </w:rPr>
            </w:pPr>
            <w:r>
              <w:rPr>
                <w:b/>
                <w:bCs/>
                <w:spacing w:val="-2"/>
                <w:sz w:val="18"/>
                <w:szCs w:val="18"/>
              </w:rPr>
              <w:t>Order</w:t>
            </w:r>
          </w:p>
        </w:tc>
        <w:tc>
          <w:tcPr>
            <w:tcW w:w="2340" w:type="dxa"/>
            <w:tcBorders>
              <w:top w:val="single" w:sz="12" w:space="0" w:color="000000"/>
              <w:left w:val="single" w:sz="2" w:space="0" w:color="000000"/>
              <w:bottom w:val="single" w:sz="12" w:space="0" w:color="000000"/>
              <w:right w:val="single" w:sz="2" w:space="0" w:color="000000"/>
            </w:tcBorders>
          </w:tcPr>
          <w:p w14:paraId="545A886C" w14:textId="77777777" w:rsidR="00D01BF6" w:rsidRDefault="00D01BF6" w:rsidP="00612C87">
            <w:pPr>
              <w:pStyle w:val="TableParagraph"/>
              <w:kinsoku w:val="0"/>
              <w:overflowPunct w:val="0"/>
              <w:spacing w:before="76"/>
              <w:ind w:left="419"/>
              <w:rPr>
                <w:b/>
                <w:bCs/>
                <w:spacing w:val="-2"/>
                <w:sz w:val="18"/>
                <w:szCs w:val="18"/>
              </w:rPr>
            </w:pPr>
            <w:r>
              <w:rPr>
                <w:b/>
                <w:bCs/>
                <w:spacing w:val="-2"/>
                <w:sz w:val="18"/>
                <w:szCs w:val="18"/>
              </w:rPr>
              <w:t>Information</w:t>
            </w:r>
          </w:p>
        </w:tc>
        <w:tc>
          <w:tcPr>
            <w:tcW w:w="4860" w:type="dxa"/>
            <w:tcBorders>
              <w:top w:val="single" w:sz="12" w:space="0" w:color="000000"/>
              <w:left w:val="single" w:sz="2" w:space="0" w:color="000000"/>
              <w:bottom w:val="single" w:sz="12" w:space="0" w:color="000000"/>
              <w:right w:val="single" w:sz="12" w:space="0" w:color="000000"/>
            </w:tcBorders>
          </w:tcPr>
          <w:p w14:paraId="30307DF6" w14:textId="77777777" w:rsidR="00D01BF6" w:rsidRDefault="00D01BF6" w:rsidP="00612C87">
            <w:pPr>
              <w:pStyle w:val="TableParagraph"/>
              <w:kinsoku w:val="0"/>
              <w:overflowPunct w:val="0"/>
              <w:spacing w:before="76"/>
              <w:ind w:left="1947" w:right="1923"/>
              <w:jc w:val="center"/>
              <w:rPr>
                <w:b/>
                <w:bCs/>
                <w:spacing w:val="-2"/>
                <w:sz w:val="18"/>
                <w:szCs w:val="18"/>
              </w:rPr>
            </w:pPr>
            <w:r>
              <w:rPr>
                <w:b/>
                <w:bCs/>
                <w:spacing w:val="-2"/>
                <w:sz w:val="18"/>
                <w:szCs w:val="18"/>
              </w:rPr>
              <w:t>Notes</w:t>
            </w:r>
          </w:p>
        </w:tc>
      </w:tr>
      <w:tr w:rsidR="00D01BF6" w:rsidRPr="0055054D" w14:paraId="5FDD8B93" w14:textId="77777777" w:rsidTr="00612C87">
        <w:trPr>
          <w:trHeight w:val="712"/>
        </w:trPr>
        <w:tc>
          <w:tcPr>
            <w:tcW w:w="1950" w:type="dxa"/>
            <w:tcBorders>
              <w:top w:val="single" w:sz="2" w:space="0" w:color="000000"/>
              <w:left w:val="single" w:sz="12" w:space="0" w:color="000000"/>
              <w:bottom w:val="single" w:sz="12" w:space="0" w:color="000000"/>
              <w:right w:val="single" w:sz="2" w:space="0" w:color="000000"/>
            </w:tcBorders>
          </w:tcPr>
          <w:p w14:paraId="42D480FC" w14:textId="26D6DAD4" w:rsidR="00D01BF6" w:rsidRPr="00C26C6C" w:rsidRDefault="00D01BF6" w:rsidP="00D01BF6">
            <w:pPr>
              <w:pStyle w:val="TableParagraph"/>
              <w:kinsoku w:val="0"/>
              <w:overflowPunct w:val="0"/>
              <w:spacing w:before="54" w:line="232" w:lineRule="auto"/>
              <w:ind w:left="189" w:right="117"/>
              <w:jc w:val="center"/>
              <w:rPr>
                <w:sz w:val="18"/>
                <w:szCs w:val="18"/>
              </w:rPr>
            </w:pPr>
            <w:ins w:id="23" w:author="Abdel Karim Ajami" w:date="2022-08-19T18:13:00Z">
              <w:r w:rsidRPr="00C26C6C">
                <w:rPr>
                  <w:sz w:val="18"/>
                  <w:szCs w:val="18"/>
                </w:rPr>
                <w:t>&lt;Last  assigned</w:t>
              </w:r>
              <w:r w:rsidRPr="00C26C6C">
                <w:rPr>
                  <w:spacing w:val="-12"/>
                  <w:sz w:val="18"/>
                  <w:szCs w:val="18"/>
                </w:rPr>
                <w:t xml:space="preserve"> </w:t>
              </w:r>
              <w:r w:rsidRPr="00C26C6C">
                <w:rPr>
                  <w:sz w:val="18"/>
                  <w:szCs w:val="18"/>
                </w:rPr>
                <w:t>+</w:t>
              </w:r>
              <w:r w:rsidRPr="00C26C6C">
                <w:rPr>
                  <w:spacing w:val="-11"/>
                  <w:sz w:val="18"/>
                  <w:szCs w:val="18"/>
                </w:rPr>
                <w:t xml:space="preserve"> </w:t>
              </w:r>
              <w:r w:rsidRPr="00C26C6C">
                <w:rPr>
                  <w:sz w:val="18"/>
                  <w:szCs w:val="18"/>
                </w:rPr>
                <w:t xml:space="preserve"> </w:t>
              </w:r>
              <w:r>
                <w:rPr>
                  <w:spacing w:val="-6"/>
                  <w:sz w:val="18"/>
                  <w:szCs w:val="18"/>
                </w:rPr>
                <w:t>1</w:t>
              </w:r>
              <w:r w:rsidRPr="00C26C6C">
                <w:rPr>
                  <w:spacing w:val="-6"/>
                  <w:sz w:val="18"/>
                  <w:szCs w:val="18"/>
                </w:rPr>
                <w:t>&gt;</w:t>
              </w:r>
            </w:ins>
          </w:p>
        </w:tc>
        <w:tc>
          <w:tcPr>
            <w:tcW w:w="2340" w:type="dxa"/>
            <w:tcBorders>
              <w:top w:val="single" w:sz="2" w:space="0" w:color="000000"/>
              <w:left w:val="single" w:sz="2" w:space="0" w:color="000000"/>
              <w:bottom w:val="single" w:sz="12" w:space="0" w:color="000000"/>
              <w:right w:val="single" w:sz="2" w:space="0" w:color="000000"/>
            </w:tcBorders>
          </w:tcPr>
          <w:p w14:paraId="6D652BD8" w14:textId="1B95C026" w:rsidR="00D01BF6" w:rsidRPr="00C26C6C" w:rsidRDefault="00D01BF6" w:rsidP="00D01BF6">
            <w:pPr>
              <w:pStyle w:val="TableParagraph"/>
              <w:kinsoku w:val="0"/>
              <w:overflowPunct w:val="0"/>
              <w:spacing w:before="54" w:line="232" w:lineRule="auto"/>
              <w:ind w:left="130"/>
              <w:rPr>
                <w:rFonts w:eastAsia="PMingLiU"/>
                <w:sz w:val="18"/>
                <w:szCs w:val="18"/>
              </w:rPr>
            </w:pPr>
            <w:ins w:id="24" w:author="Abdel Karim Ajami" w:date="2022-08-19T18:13:00Z">
              <w:r>
                <w:rPr>
                  <w:rFonts w:eastAsia="PMingLiU"/>
                  <w:sz w:val="18"/>
                  <w:szCs w:val="18"/>
                </w:rPr>
                <w:t>Extended TWT</w:t>
              </w:r>
              <w:r w:rsidRPr="00C26C6C">
                <w:rPr>
                  <w:rFonts w:eastAsia="PMingLiU"/>
                  <w:sz w:val="18"/>
                  <w:szCs w:val="18"/>
                </w:rPr>
                <w:t xml:space="preserve"> element</w:t>
              </w:r>
            </w:ins>
          </w:p>
        </w:tc>
        <w:tc>
          <w:tcPr>
            <w:tcW w:w="4860" w:type="dxa"/>
            <w:tcBorders>
              <w:top w:val="single" w:sz="2" w:space="0" w:color="000000"/>
              <w:left w:val="single" w:sz="2" w:space="0" w:color="000000"/>
              <w:bottom w:val="single" w:sz="12" w:space="0" w:color="000000"/>
              <w:right w:val="single" w:sz="12" w:space="0" w:color="000000"/>
            </w:tcBorders>
          </w:tcPr>
          <w:p w14:paraId="5D4FF7AD" w14:textId="341FE152" w:rsidR="00D01BF6" w:rsidRPr="00C26C6C" w:rsidRDefault="00D01BF6" w:rsidP="00D01BF6">
            <w:pPr>
              <w:pStyle w:val="TableParagraph"/>
              <w:kinsoku w:val="0"/>
              <w:overflowPunct w:val="0"/>
              <w:spacing w:line="232" w:lineRule="auto"/>
              <w:ind w:left="117" w:right="130"/>
              <w:rPr>
                <w:sz w:val="18"/>
                <w:szCs w:val="18"/>
              </w:rPr>
            </w:pPr>
            <w:ins w:id="25" w:author="Abdel Karim Ajami" w:date="2022-08-19T18:13:00Z">
              <w:r>
                <w:rPr>
                  <w:sz w:val="18"/>
                  <w:szCs w:val="18"/>
                </w:rPr>
                <w:t xml:space="preserve">The </w:t>
              </w:r>
            </w:ins>
            <w:ins w:id="26" w:author="Abdel Karim Ajami" w:date="2022-08-19T18:16:00Z">
              <w:r w:rsidR="00356F87">
                <w:rPr>
                  <w:sz w:val="18"/>
                  <w:szCs w:val="18"/>
                </w:rPr>
                <w:t xml:space="preserve">Extended </w:t>
              </w:r>
            </w:ins>
            <w:ins w:id="27" w:author="Abdel Karim Ajami" w:date="2022-08-19T18:13:00Z">
              <w:r>
                <w:rPr>
                  <w:sz w:val="18"/>
                  <w:szCs w:val="18"/>
                </w:rPr>
                <w:t xml:space="preserve">TWT element is present if dot11RestrictedTWTOptionImplemented is true and the soliciting </w:t>
              </w:r>
            </w:ins>
            <w:ins w:id="28" w:author="Abdel Karim Ajami" w:date="2022-08-19T18:14:00Z">
              <w:r w:rsidR="00A956C5">
                <w:rPr>
                  <w:sz w:val="18"/>
                  <w:szCs w:val="18"/>
                </w:rPr>
                <w:t>Rea</w:t>
              </w:r>
            </w:ins>
            <w:ins w:id="29" w:author="Abdel Karim Ajami" w:date="2022-08-19T18:13:00Z">
              <w:r>
                <w:rPr>
                  <w:sz w:val="18"/>
                  <w:szCs w:val="18"/>
                </w:rPr>
                <w:t>ssociation Request frame is sent by an EHT STA that has the Restricted TWT Support subfield in transmitted EHT Capabilities elements set to 1, and the AP has at least one R-TWT schedule as described in 35.9.3 (R-TWT SPs announcement). Otherwise, it is not present.</w:t>
              </w:r>
            </w:ins>
          </w:p>
        </w:tc>
      </w:tr>
    </w:tbl>
    <w:p w14:paraId="51768EF1" w14:textId="77777777" w:rsidR="000360AC" w:rsidRDefault="000360AC" w:rsidP="002F283A">
      <w:pPr>
        <w:jc w:val="both"/>
        <w:rPr>
          <w:rFonts w:eastAsia="PMingLiU"/>
          <w:b/>
          <w:bCs/>
          <w:sz w:val="18"/>
          <w:szCs w:val="18"/>
          <w:lang w:eastAsia="zh-TW"/>
        </w:rPr>
      </w:pPr>
    </w:p>
    <w:p w14:paraId="6B715E84" w14:textId="347C4FB5" w:rsidR="00325050" w:rsidRDefault="00325050" w:rsidP="00325050">
      <w:pPr>
        <w:jc w:val="both"/>
        <w:rPr>
          <w:rStyle w:val="Emphasis"/>
        </w:rPr>
      </w:pPr>
      <w:r w:rsidRPr="00EE4FFA">
        <w:rPr>
          <w:rStyle w:val="Emphasis"/>
          <w:highlight w:val="yellow"/>
        </w:rPr>
        <w:t xml:space="preserve">TGbe editor: </w:t>
      </w:r>
      <w:r>
        <w:rPr>
          <w:rStyle w:val="Emphasis"/>
        </w:rPr>
        <w:t>Add a row</w:t>
      </w:r>
      <w:r w:rsidR="000360AC" w:rsidRPr="000360AC">
        <w:rPr>
          <w:rStyle w:val="Emphasis"/>
        </w:rPr>
        <w:t xml:space="preserve"> </w:t>
      </w:r>
      <w:r w:rsidR="000360AC">
        <w:rPr>
          <w:rStyle w:val="Emphasis"/>
        </w:rPr>
        <w:t>toward the end of</w:t>
      </w:r>
      <w:r>
        <w:rPr>
          <w:rStyle w:val="Emphasis"/>
        </w:rPr>
        <w:t xml:space="preserve"> table 9-67 as follows</w:t>
      </w:r>
      <w:r w:rsidR="00D62E49">
        <w:rPr>
          <w:rStyle w:val="Emphasis"/>
        </w:rPr>
        <w:t xml:space="preserve"> </w:t>
      </w:r>
      <w:r w:rsidR="00D62E49" w:rsidRPr="00F50BD5">
        <w:rPr>
          <w:b/>
          <w:i/>
          <w:iCs/>
          <w:highlight w:val="yellow"/>
        </w:rPr>
        <w:t xml:space="preserve">(CID </w:t>
      </w:r>
      <w:r w:rsidR="00D62E49">
        <w:rPr>
          <w:b/>
          <w:i/>
          <w:iCs/>
          <w:highlight w:val="yellow"/>
        </w:rPr>
        <w:t>11700</w:t>
      </w:r>
      <w:r w:rsidR="00D62E49" w:rsidRPr="00F50BD5">
        <w:rPr>
          <w:b/>
          <w:i/>
          <w:iCs/>
          <w:highlight w:val="yellow"/>
        </w:rPr>
        <w:t>)</w:t>
      </w:r>
    </w:p>
    <w:p w14:paraId="162E0C3B" w14:textId="77777777" w:rsidR="002F283A" w:rsidRDefault="002F283A" w:rsidP="002F283A">
      <w:pPr>
        <w:jc w:val="both"/>
        <w:rPr>
          <w:rFonts w:eastAsia="PMingLiU"/>
          <w:b/>
          <w:bCs/>
          <w:sz w:val="18"/>
          <w:szCs w:val="18"/>
          <w:lang w:eastAsia="zh-TW"/>
        </w:rPr>
      </w:pPr>
    </w:p>
    <w:p w14:paraId="7F98003B" w14:textId="77777777" w:rsidR="002F283A" w:rsidRPr="00197C72" w:rsidRDefault="002F283A" w:rsidP="002F283A">
      <w:pPr>
        <w:jc w:val="both"/>
        <w:rPr>
          <w:rFonts w:ascii="Arial" w:eastAsia="PMingLiU" w:hAnsi="Arial" w:cs="Arial"/>
          <w:b/>
          <w:bCs/>
          <w:spacing w:val="-2"/>
          <w:sz w:val="24"/>
          <w:szCs w:val="24"/>
          <w:lang w:val="en-US" w:eastAsia="zh-TW"/>
        </w:rPr>
      </w:pPr>
      <w:r w:rsidRPr="00197C72">
        <w:rPr>
          <w:rFonts w:ascii="Arial" w:eastAsia="PMingLiU" w:hAnsi="Arial" w:cs="Arial"/>
          <w:b/>
          <w:bCs/>
          <w:sz w:val="24"/>
          <w:szCs w:val="24"/>
          <w:lang w:val="en-US" w:eastAsia="zh-TW"/>
        </w:rPr>
        <w:t>9.3.3.10</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z w:val="24"/>
          <w:szCs w:val="24"/>
          <w:lang w:val="en-US" w:eastAsia="zh-TW"/>
        </w:rPr>
        <w:t>Probe</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z w:val="24"/>
          <w:szCs w:val="24"/>
          <w:lang w:val="en-US" w:eastAsia="zh-TW"/>
        </w:rPr>
        <w:t>Response</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z w:val="24"/>
          <w:szCs w:val="24"/>
          <w:lang w:val="en-US" w:eastAsia="zh-TW"/>
        </w:rPr>
        <w:t>frame</w:t>
      </w:r>
      <w:r w:rsidRPr="00197C72">
        <w:rPr>
          <w:rFonts w:ascii="Arial" w:eastAsia="PMingLiU" w:hAnsi="Arial" w:cs="Arial"/>
          <w:b/>
          <w:bCs/>
          <w:spacing w:val="-9"/>
          <w:sz w:val="24"/>
          <w:szCs w:val="24"/>
          <w:lang w:val="en-US" w:eastAsia="zh-TW"/>
        </w:rPr>
        <w:t xml:space="preserve"> </w:t>
      </w:r>
      <w:r w:rsidRPr="00197C72">
        <w:rPr>
          <w:rFonts w:ascii="Arial" w:eastAsia="PMingLiU" w:hAnsi="Arial" w:cs="Arial"/>
          <w:b/>
          <w:bCs/>
          <w:spacing w:val="-2"/>
          <w:sz w:val="24"/>
          <w:szCs w:val="24"/>
          <w:lang w:val="en-US" w:eastAsia="zh-TW"/>
        </w:rPr>
        <w:t>format</w:t>
      </w:r>
    </w:p>
    <w:p w14:paraId="1957AAB0" w14:textId="77777777" w:rsidR="002F283A" w:rsidRPr="00197C72" w:rsidRDefault="002F283A" w:rsidP="002F283A">
      <w:pPr>
        <w:jc w:val="both"/>
        <w:rPr>
          <w:rFonts w:eastAsia="PMingLiU"/>
          <w:spacing w:val="-2"/>
          <w:szCs w:val="22"/>
          <w:lang w:eastAsia="zh-TW"/>
        </w:rPr>
      </w:pPr>
    </w:p>
    <w:p w14:paraId="533BECA4" w14:textId="77777777" w:rsidR="002F283A" w:rsidRPr="00D67305" w:rsidRDefault="002F283A" w:rsidP="002F283A">
      <w:pPr>
        <w:jc w:val="center"/>
        <w:rPr>
          <w:rFonts w:ascii="Arial" w:hAnsi="Arial" w:cs="Arial"/>
          <w:b/>
          <w:bCs/>
          <w:spacing w:val="-4"/>
          <w:sz w:val="20"/>
        </w:rPr>
      </w:pPr>
      <w:r w:rsidRPr="00D67305">
        <w:rPr>
          <w:rFonts w:ascii="Arial" w:hAnsi="Arial" w:cs="Arial"/>
          <w:b/>
          <w:bCs/>
          <w:sz w:val="20"/>
        </w:rPr>
        <w:t>Table</w:t>
      </w:r>
      <w:r w:rsidRPr="00D67305">
        <w:rPr>
          <w:rFonts w:ascii="Arial" w:hAnsi="Arial" w:cs="Arial"/>
          <w:b/>
          <w:bCs/>
          <w:spacing w:val="-10"/>
          <w:sz w:val="20"/>
        </w:rPr>
        <w:t xml:space="preserve"> </w:t>
      </w:r>
      <w:r w:rsidRPr="00D67305">
        <w:rPr>
          <w:rFonts w:ascii="Arial" w:hAnsi="Arial" w:cs="Arial"/>
          <w:b/>
          <w:bCs/>
          <w:sz w:val="20"/>
        </w:rPr>
        <w:t>9-67—Probe</w:t>
      </w:r>
      <w:r w:rsidRPr="00D67305">
        <w:rPr>
          <w:rFonts w:ascii="Arial" w:hAnsi="Arial" w:cs="Arial"/>
          <w:b/>
          <w:bCs/>
          <w:spacing w:val="-9"/>
          <w:sz w:val="20"/>
        </w:rPr>
        <w:t xml:space="preserve"> </w:t>
      </w:r>
      <w:r w:rsidRPr="00D67305">
        <w:rPr>
          <w:rFonts w:ascii="Arial" w:hAnsi="Arial" w:cs="Arial"/>
          <w:b/>
          <w:bCs/>
          <w:sz w:val="20"/>
        </w:rPr>
        <w:t>Response</w:t>
      </w:r>
      <w:r w:rsidRPr="00D67305">
        <w:rPr>
          <w:rFonts w:ascii="Arial" w:hAnsi="Arial" w:cs="Arial"/>
          <w:b/>
          <w:bCs/>
          <w:spacing w:val="-9"/>
          <w:sz w:val="20"/>
        </w:rPr>
        <w:t xml:space="preserve"> </w:t>
      </w:r>
      <w:r w:rsidRPr="00D67305">
        <w:rPr>
          <w:rFonts w:ascii="Arial" w:hAnsi="Arial" w:cs="Arial"/>
          <w:b/>
          <w:bCs/>
          <w:sz w:val="20"/>
        </w:rPr>
        <w:t>frame</w:t>
      </w:r>
      <w:r w:rsidRPr="00D67305">
        <w:rPr>
          <w:rFonts w:ascii="Arial" w:hAnsi="Arial" w:cs="Arial"/>
          <w:b/>
          <w:bCs/>
          <w:spacing w:val="-9"/>
          <w:sz w:val="20"/>
        </w:rPr>
        <w:t xml:space="preserve"> </w:t>
      </w:r>
      <w:r w:rsidRPr="00D67305">
        <w:rPr>
          <w:rFonts w:ascii="Arial" w:hAnsi="Arial" w:cs="Arial"/>
          <w:b/>
          <w:bCs/>
          <w:spacing w:val="-4"/>
          <w:sz w:val="20"/>
        </w:rPr>
        <w:t>body</w:t>
      </w:r>
    </w:p>
    <w:p w14:paraId="3CF22D17" w14:textId="77777777" w:rsidR="002F283A" w:rsidRDefault="002F283A" w:rsidP="002F283A">
      <w:pPr>
        <w:jc w:val="both"/>
        <w:rPr>
          <w:spacing w:val="-4"/>
        </w:rPr>
      </w:pPr>
    </w:p>
    <w:tbl>
      <w:tblPr>
        <w:tblW w:w="9330" w:type="dxa"/>
        <w:tblInd w:w="15" w:type="dxa"/>
        <w:tblLayout w:type="fixed"/>
        <w:tblCellMar>
          <w:left w:w="0" w:type="dxa"/>
          <w:right w:w="0" w:type="dxa"/>
        </w:tblCellMar>
        <w:tblLook w:val="0000" w:firstRow="0" w:lastRow="0" w:firstColumn="0" w:lastColumn="0" w:noHBand="0" w:noVBand="0"/>
      </w:tblPr>
      <w:tblGrid>
        <w:gridCol w:w="1950"/>
        <w:gridCol w:w="2340"/>
        <w:gridCol w:w="5040"/>
      </w:tblGrid>
      <w:tr w:rsidR="00325050" w14:paraId="61E5F3DB" w14:textId="77777777" w:rsidTr="00612C87">
        <w:trPr>
          <w:trHeight w:val="380"/>
        </w:trPr>
        <w:tc>
          <w:tcPr>
            <w:tcW w:w="1950" w:type="dxa"/>
            <w:tcBorders>
              <w:top w:val="single" w:sz="12" w:space="0" w:color="000000"/>
              <w:left w:val="single" w:sz="12" w:space="0" w:color="000000"/>
              <w:bottom w:val="single" w:sz="12" w:space="0" w:color="000000"/>
              <w:right w:val="single" w:sz="2" w:space="0" w:color="000000"/>
            </w:tcBorders>
          </w:tcPr>
          <w:p w14:paraId="54E3D315" w14:textId="77777777" w:rsidR="00325050" w:rsidRDefault="00325050" w:rsidP="00612C87">
            <w:pPr>
              <w:pStyle w:val="TableParagraph"/>
              <w:kinsoku w:val="0"/>
              <w:overflowPunct w:val="0"/>
              <w:spacing w:before="76"/>
              <w:ind w:left="142" w:right="117"/>
              <w:jc w:val="center"/>
              <w:rPr>
                <w:b/>
                <w:bCs/>
                <w:spacing w:val="-2"/>
                <w:sz w:val="18"/>
                <w:szCs w:val="18"/>
              </w:rPr>
            </w:pPr>
            <w:r>
              <w:rPr>
                <w:b/>
                <w:bCs/>
                <w:spacing w:val="-2"/>
                <w:sz w:val="18"/>
                <w:szCs w:val="18"/>
              </w:rPr>
              <w:t>Order</w:t>
            </w:r>
          </w:p>
        </w:tc>
        <w:tc>
          <w:tcPr>
            <w:tcW w:w="2340" w:type="dxa"/>
            <w:tcBorders>
              <w:top w:val="single" w:sz="12" w:space="0" w:color="000000"/>
              <w:left w:val="single" w:sz="2" w:space="0" w:color="000000"/>
              <w:bottom w:val="single" w:sz="12" w:space="0" w:color="000000"/>
              <w:right w:val="single" w:sz="2" w:space="0" w:color="000000"/>
            </w:tcBorders>
          </w:tcPr>
          <w:p w14:paraId="4325A5F2" w14:textId="77777777" w:rsidR="00325050" w:rsidRDefault="00325050" w:rsidP="00612C87">
            <w:pPr>
              <w:pStyle w:val="TableParagraph"/>
              <w:kinsoku w:val="0"/>
              <w:overflowPunct w:val="0"/>
              <w:spacing w:before="76"/>
              <w:ind w:left="419"/>
              <w:rPr>
                <w:b/>
                <w:bCs/>
                <w:spacing w:val="-2"/>
                <w:sz w:val="18"/>
                <w:szCs w:val="18"/>
              </w:rPr>
            </w:pPr>
            <w:r>
              <w:rPr>
                <w:b/>
                <w:bCs/>
                <w:spacing w:val="-2"/>
                <w:sz w:val="18"/>
                <w:szCs w:val="18"/>
              </w:rPr>
              <w:t>Information</w:t>
            </w:r>
          </w:p>
        </w:tc>
        <w:tc>
          <w:tcPr>
            <w:tcW w:w="5040" w:type="dxa"/>
            <w:tcBorders>
              <w:top w:val="single" w:sz="12" w:space="0" w:color="000000"/>
              <w:left w:val="single" w:sz="2" w:space="0" w:color="000000"/>
              <w:bottom w:val="single" w:sz="12" w:space="0" w:color="000000"/>
              <w:right w:val="single" w:sz="12" w:space="0" w:color="000000"/>
            </w:tcBorders>
          </w:tcPr>
          <w:p w14:paraId="165BFC2C" w14:textId="77777777" w:rsidR="00325050" w:rsidRDefault="00325050" w:rsidP="00612C87">
            <w:pPr>
              <w:pStyle w:val="TableParagraph"/>
              <w:kinsoku w:val="0"/>
              <w:overflowPunct w:val="0"/>
              <w:spacing w:before="76"/>
              <w:ind w:left="1947" w:right="1923"/>
              <w:jc w:val="center"/>
              <w:rPr>
                <w:b/>
                <w:bCs/>
                <w:spacing w:val="-2"/>
                <w:sz w:val="18"/>
                <w:szCs w:val="18"/>
              </w:rPr>
            </w:pPr>
            <w:r>
              <w:rPr>
                <w:b/>
                <w:bCs/>
                <w:spacing w:val="-2"/>
                <w:sz w:val="18"/>
                <w:szCs w:val="18"/>
              </w:rPr>
              <w:t>Notes</w:t>
            </w:r>
          </w:p>
        </w:tc>
      </w:tr>
      <w:tr w:rsidR="00325050" w:rsidRPr="0055054D" w14:paraId="60F822C9" w14:textId="77777777" w:rsidTr="00612C87">
        <w:trPr>
          <w:trHeight w:val="712"/>
        </w:trPr>
        <w:tc>
          <w:tcPr>
            <w:tcW w:w="1950" w:type="dxa"/>
            <w:tcBorders>
              <w:top w:val="single" w:sz="2" w:space="0" w:color="000000"/>
              <w:left w:val="single" w:sz="12" w:space="0" w:color="000000"/>
              <w:bottom w:val="single" w:sz="12" w:space="0" w:color="000000"/>
              <w:right w:val="single" w:sz="2" w:space="0" w:color="000000"/>
            </w:tcBorders>
          </w:tcPr>
          <w:p w14:paraId="4DC90A86" w14:textId="77777777" w:rsidR="00325050" w:rsidRPr="00C26C6C" w:rsidRDefault="00325050" w:rsidP="00612C87">
            <w:pPr>
              <w:pStyle w:val="TableParagraph"/>
              <w:kinsoku w:val="0"/>
              <w:overflowPunct w:val="0"/>
              <w:spacing w:before="54" w:line="232" w:lineRule="auto"/>
              <w:ind w:left="189" w:right="117"/>
              <w:jc w:val="center"/>
              <w:rPr>
                <w:sz w:val="18"/>
                <w:szCs w:val="18"/>
              </w:rPr>
            </w:pPr>
            <w:ins w:id="30" w:author="Abdel Karim Ajami" w:date="2022-08-19T17:49:00Z">
              <w:r w:rsidRPr="00C26C6C">
                <w:rPr>
                  <w:sz w:val="18"/>
                  <w:szCs w:val="18"/>
                </w:rPr>
                <w:t>&lt;Last  assigned</w:t>
              </w:r>
              <w:r w:rsidRPr="00C26C6C">
                <w:rPr>
                  <w:spacing w:val="-12"/>
                  <w:sz w:val="18"/>
                  <w:szCs w:val="18"/>
                </w:rPr>
                <w:t xml:space="preserve"> </w:t>
              </w:r>
              <w:r w:rsidRPr="00C26C6C">
                <w:rPr>
                  <w:sz w:val="18"/>
                  <w:szCs w:val="18"/>
                </w:rPr>
                <w:t>+</w:t>
              </w:r>
              <w:r w:rsidRPr="00C26C6C">
                <w:rPr>
                  <w:spacing w:val="-11"/>
                  <w:sz w:val="18"/>
                  <w:szCs w:val="18"/>
                </w:rPr>
                <w:t xml:space="preserve"> </w:t>
              </w:r>
              <w:r w:rsidRPr="00C26C6C">
                <w:rPr>
                  <w:sz w:val="18"/>
                  <w:szCs w:val="18"/>
                </w:rPr>
                <w:t xml:space="preserve"> </w:t>
              </w:r>
              <w:r>
                <w:rPr>
                  <w:spacing w:val="-6"/>
                  <w:sz w:val="18"/>
                  <w:szCs w:val="18"/>
                </w:rPr>
                <w:t>1</w:t>
              </w:r>
              <w:r w:rsidRPr="00C26C6C">
                <w:rPr>
                  <w:spacing w:val="-6"/>
                  <w:sz w:val="18"/>
                  <w:szCs w:val="18"/>
                </w:rPr>
                <w:t>&gt;</w:t>
              </w:r>
            </w:ins>
          </w:p>
        </w:tc>
        <w:tc>
          <w:tcPr>
            <w:tcW w:w="2340" w:type="dxa"/>
            <w:tcBorders>
              <w:top w:val="single" w:sz="2" w:space="0" w:color="000000"/>
              <w:left w:val="single" w:sz="2" w:space="0" w:color="000000"/>
              <w:bottom w:val="single" w:sz="12" w:space="0" w:color="000000"/>
              <w:right w:val="single" w:sz="2" w:space="0" w:color="000000"/>
            </w:tcBorders>
          </w:tcPr>
          <w:p w14:paraId="34A59B16" w14:textId="77777777" w:rsidR="00325050" w:rsidRPr="00C26C6C" w:rsidRDefault="00325050" w:rsidP="00612C87">
            <w:pPr>
              <w:pStyle w:val="TableParagraph"/>
              <w:kinsoku w:val="0"/>
              <w:overflowPunct w:val="0"/>
              <w:spacing w:before="54" w:line="232" w:lineRule="auto"/>
              <w:ind w:left="130"/>
              <w:rPr>
                <w:rFonts w:eastAsia="PMingLiU"/>
                <w:sz w:val="18"/>
                <w:szCs w:val="18"/>
              </w:rPr>
            </w:pPr>
            <w:ins w:id="31" w:author="Abdel Karim Ajami" w:date="2022-08-19T17:49:00Z">
              <w:r>
                <w:rPr>
                  <w:rFonts w:eastAsia="PMingLiU"/>
                  <w:sz w:val="18"/>
                  <w:szCs w:val="18"/>
                </w:rPr>
                <w:t>Extended TWT</w:t>
              </w:r>
              <w:r w:rsidRPr="00C26C6C">
                <w:rPr>
                  <w:rFonts w:eastAsia="PMingLiU"/>
                  <w:sz w:val="18"/>
                  <w:szCs w:val="18"/>
                </w:rPr>
                <w:t xml:space="preserve"> element</w:t>
              </w:r>
            </w:ins>
          </w:p>
        </w:tc>
        <w:tc>
          <w:tcPr>
            <w:tcW w:w="5040" w:type="dxa"/>
            <w:tcBorders>
              <w:top w:val="single" w:sz="2" w:space="0" w:color="000000"/>
              <w:left w:val="single" w:sz="2" w:space="0" w:color="000000"/>
              <w:bottom w:val="single" w:sz="12" w:space="0" w:color="000000"/>
              <w:right w:val="single" w:sz="12" w:space="0" w:color="000000"/>
            </w:tcBorders>
          </w:tcPr>
          <w:p w14:paraId="503B5DC1" w14:textId="77777777" w:rsidR="00325050" w:rsidRPr="004C7C07" w:rsidRDefault="00325050" w:rsidP="00612C87">
            <w:pPr>
              <w:pStyle w:val="TableParagraph"/>
              <w:kinsoku w:val="0"/>
              <w:overflowPunct w:val="0"/>
              <w:spacing w:line="232" w:lineRule="auto"/>
              <w:ind w:left="117" w:right="130"/>
              <w:rPr>
                <w:ins w:id="32" w:author="Abdel Karim Ajami" w:date="2022-08-19T17:49:00Z"/>
                <w:sz w:val="18"/>
                <w:szCs w:val="18"/>
              </w:rPr>
            </w:pPr>
            <w:ins w:id="33" w:author="Abdel Karim Ajami" w:date="2022-08-19T17:49:00Z">
              <w:r w:rsidRPr="004C7C07">
                <w:rPr>
                  <w:sz w:val="18"/>
                  <w:szCs w:val="18"/>
                </w:rPr>
                <w:t xml:space="preserve">The </w:t>
              </w:r>
              <w:r>
                <w:rPr>
                  <w:sz w:val="18"/>
                  <w:szCs w:val="18"/>
                </w:rPr>
                <w:t xml:space="preserve">Extended </w:t>
              </w:r>
              <w:r w:rsidRPr="004C7C07">
                <w:rPr>
                  <w:sz w:val="18"/>
                  <w:szCs w:val="18"/>
                </w:rPr>
                <w:t>TWT element is present if the dot11RestrictedTWTOption Implemented</w:t>
              </w:r>
              <w:r w:rsidRPr="004C7C07">
                <w:rPr>
                  <w:spacing w:val="-4"/>
                  <w:sz w:val="18"/>
                  <w:szCs w:val="18"/>
                </w:rPr>
                <w:t xml:space="preserve"> </w:t>
              </w:r>
              <w:r w:rsidRPr="004C7C07">
                <w:rPr>
                  <w:sz w:val="18"/>
                  <w:szCs w:val="18"/>
                </w:rPr>
                <w:t>is</w:t>
              </w:r>
              <w:r w:rsidRPr="004C7C07">
                <w:rPr>
                  <w:spacing w:val="-4"/>
                  <w:sz w:val="18"/>
                  <w:szCs w:val="18"/>
                </w:rPr>
                <w:t xml:space="preserve"> </w:t>
              </w:r>
              <w:r w:rsidRPr="004C7C07">
                <w:rPr>
                  <w:sz w:val="18"/>
                  <w:szCs w:val="18"/>
                </w:rPr>
                <w:t>true</w:t>
              </w:r>
              <w:r w:rsidRPr="004C7C07">
                <w:rPr>
                  <w:spacing w:val="-3"/>
                  <w:sz w:val="18"/>
                  <w:szCs w:val="18"/>
                </w:rPr>
                <w:t xml:space="preserve"> </w:t>
              </w:r>
              <w:r w:rsidRPr="004C7C07">
                <w:rPr>
                  <w:sz w:val="18"/>
                  <w:szCs w:val="18"/>
                </w:rPr>
                <w:t>and</w:t>
              </w:r>
              <w:r w:rsidRPr="004C7C07">
                <w:rPr>
                  <w:spacing w:val="-3"/>
                  <w:sz w:val="18"/>
                  <w:szCs w:val="18"/>
                </w:rPr>
                <w:t xml:space="preserve"> </w:t>
              </w:r>
              <w:r w:rsidRPr="004C7C07">
                <w:rPr>
                  <w:sz w:val="18"/>
                  <w:szCs w:val="18"/>
                </w:rPr>
                <w:t>the</w:t>
              </w:r>
              <w:r w:rsidRPr="004C7C07">
                <w:rPr>
                  <w:spacing w:val="-4"/>
                  <w:sz w:val="18"/>
                  <w:szCs w:val="18"/>
                </w:rPr>
                <w:t xml:space="preserve"> </w:t>
              </w:r>
              <w:r w:rsidRPr="004C7C07">
                <w:rPr>
                  <w:sz w:val="18"/>
                  <w:szCs w:val="18"/>
                </w:rPr>
                <w:t>AP</w:t>
              </w:r>
              <w:r w:rsidRPr="004C7C07">
                <w:rPr>
                  <w:spacing w:val="-5"/>
                  <w:sz w:val="18"/>
                  <w:szCs w:val="18"/>
                </w:rPr>
                <w:t xml:space="preserve"> </w:t>
              </w:r>
              <w:r w:rsidRPr="004C7C07">
                <w:rPr>
                  <w:sz w:val="18"/>
                  <w:szCs w:val="18"/>
                </w:rPr>
                <w:t>has</w:t>
              </w:r>
              <w:r w:rsidRPr="004C7C07">
                <w:rPr>
                  <w:spacing w:val="-4"/>
                  <w:sz w:val="18"/>
                  <w:szCs w:val="18"/>
                </w:rPr>
                <w:t xml:space="preserve"> </w:t>
              </w:r>
              <w:r w:rsidRPr="004C7C07">
                <w:rPr>
                  <w:sz w:val="18"/>
                  <w:szCs w:val="18"/>
                </w:rPr>
                <w:t>at</w:t>
              </w:r>
              <w:r w:rsidRPr="004C7C07">
                <w:rPr>
                  <w:spacing w:val="-3"/>
                  <w:sz w:val="18"/>
                  <w:szCs w:val="18"/>
                </w:rPr>
                <w:t xml:space="preserve"> </w:t>
              </w:r>
              <w:r w:rsidRPr="004C7C07">
                <w:rPr>
                  <w:sz w:val="18"/>
                  <w:szCs w:val="18"/>
                </w:rPr>
                <w:t>least</w:t>
              </w:r>
              <w:r w:rsidRPr="004C7C07">
                <w:rPr>
                  <w:spacing w:val="-3"/>
                  <w:sz w:val="18"/>
                  <w:szCs w:val="18"/>
                </w:rPr>
                <w:t xml:space="preserve"> </w:t>
              </w:r>
              <w:r w:rsidRPr="004C7C07">
                <w:rPr>
                  <w:sz w:val="18"/>
                  <w:szCs w:val="18"/>
                </w:rPr>
                <w:t>one</w:t>
              </w:r>
              <w:r w:rsidRPr="004C7C07">
                <w:rPr>
                  <w:spacing w:val="-4"/>
                  <w:sz w:val="18"/>
                  <w:szCs w:val="18"/>
                </w:rPr>
                <w:t xml:space="preserve"> </w:t>
              </w:r>
              <w:r w:rsidRPr="004C7C07">
                <w:rPr>
                  <w:sz w:val="18"/>
                  <w:szCs w:val="18"/>
                </w:rPr>
                <w:t>r-TWT</w:t>
              </w:r>
              <w:r w:rsidRPr="004C7C07">
                <w:rPr>
                  <w:spacing w:val="-4"/>
                  <w:sz w:val="18"/>
                  <w:szCs w:val="18"/>
                </w:rPr>
                <w:t xml:space="preserve"> </w:t>
              </w:r>
              <w:r w:rsidRPr="004C7C07">
                <w:rPr>
                  <w:sz w:val="18"/>
                  <w:szCs w:val="18"/>
                </w:rPr>
                <w:t>schedule</w:t>
              </w:r>
              <w:r w:rsidRPr="004C7C07">
                <w:rPr>
                  <w:spacing w:val="-5"/>
                  <w:sz w:val="18"/>
                  <w:szCs w:val="18"/>
                </w:rPr>
                <w:t xml:space="preserve"> </w:t>
              </w:r>
              <w:r w:rsidRPr="004C7C07">
                <w:rPr>
                  <w:sz w:val="18"/>
                  <w:szCs w:val="18"/>
                </w:rPr>
                <w:t xml:space="preserve"> as described in 35.9.3 (r-TWT service periods announcement).  Otherwise, the TWT element is not present.</w:t>
              </w:r>
            </w:ins>
          </w:p>
          <w:p w14:paraId="108888E3" w14:textId="77777777" w:rsidR="00325050" w:rsidRPr="00C26C6C" w:rsidRDefault="00325050" w:rsidP="00612C87">
            <w:pPr>
              <w:pStyle w:val="TableParagraph"/>
              <w:kinsoku w:val="0"/>
              <w:overflowPunct w:val="0"/>
              <w:spacing w:before="54" w:line="232" w:lineRule="auto"/>
              <w:ind w:left="117" w:right="98"/>
              <w:rPr>
                <w:sz w:val="18"/>
                <w:szCs w:val="18"/>
              </w:rPr>
            </w:pPr>
          </w:p>
        </w:tc>
      </w:tr>
    </w:tbl>
    <w:p w14:paraId="4507D4F5" w14:textId="77777777" w:rsidR="002F283A" w:rsidRPr="00197C72" w:rsidRDefault="002F283A" w:rsidP="002F283A">
      <w:pPr>
        <w:jc w:val="both"/>
        <w:rPr>
          <w:rFonts w:eastAsia="PMingLiU"/>
          <w:b/>
          <w:bCs/>
          <w:sz w:val="18"/>
          <w:szCs w:val="18"/>
          <w:lang w:eastAsia="zh-TW"/>
        </w:rPr>
      </w:pPr>
    </w:p>
    <w:p w14:paraId="31BC63BE" w14:textId="77777777" w:rsidR="007659BD" w:rsidRDefault="007659BD" w:rsidP="00A0439F"/>
    <w:p w14:paraId="5AEA00DE" w14:textId="77777777" w:rsidR="00570770" w:rsidRDefault="00570770" w:rsidP="00B95BC2">
      <w:pPr>
        <w:pStyle w:val="T"/>
        <w:spacing w:after="240"/>
        <w:rPr>
          <w:b/>
          <w:bCs/>
          <w:i/>
          <w:iCs/>
          <w:w w:val="100"/>
          <w:highlight w:val="yellow"/>
        </w:rPr>
      </w:pPr>
    </w:p>
    <w:p w14:paraId="63D75A63" w14:textId="5245CD83" w:rsidR="00B95BC2" w:rsidRPr="00594207" w:rsidRDefault="00B95BC2" w:rsidP="00B95BC2">
      <w:pPr>
        <w:pStyle w:val="T"/>
        <w:spacing w:after="240"/>
        <w:rPr>
          <w:b/>
          <w:bCs/>
          <w:i/>
          <w:iCs/>
          <w:w w:val="100"/>
          <w:highlight w:val="yellow"/>
        </w:rPr>
      </w:pPr>
      <w:r w:rsidRPr="001D7D58">
        <w:rPr>
          <w:b/>
          <w:bCs/>
          <w:i/>
          <w:iCs/>
          <w:w w:val="100"/>
          <w:highlight w:val="yellow"/>
        </w:rPr>
        <w:lastRenderedPageBreak/>
        <w:t xml:space="preserve">TGbe editor: </w:t>
      </w:r>
      <w:r w:rsidR="00504618">
        <w:rPr>
          <w:b/>
          <w:bCs/>
          <w:i/>
          <w:iCs/>
          <w:w w:val="100"/>
          <w:highlight w:val="yellow"/>
        </w:rPr>
        <w:t xml:space="preserve">Please </w:t>
      </w:r>
      <w:r>
        <w:rPr>
          <w:b/>
          <w:bCs/>
          <w:i/>
          <w:iCs/>
          <w:w w:val="100"/>
          <w:highlight w:val="yellow"/>
        </w:rPr>
        <w:t xml:space="preserve">add this </w:t>
      </w:r>
      <w:r w:rsidR="003A7CCD">
        <w:rPr>
          <w:b/>
          <w:bCs/>
          <w:i/>
          <w:iCs/>
          <w:w w:val="100"/>
          <w:highlight w:val="yellow"/>
        </w:rPr>
        <w:t xml:space="preserve">paragraph at the end of </w:t>
      </w:r>
      <w:r w:rsidRPr="00B94E59">
        <w:rPr>
          <w:b/>
          <w:bCs/>
          <w:i/>
          <w:iCs/>
          <w:w w:val="100"/>
          <w:highlight w:val="yellow"/>
        </w:rPr>
        <w:t xml:space="preserve">subclause </w:t>
      </w:r>
      <w:r w:rsidR="00327311" w:rsidRPr="00327311">
        <w:rPr>
          <w:b/>
          <w:bCs/>
          <w:i/>
          <w:iCs/>
          <w:w w:val="100"/>
          <w:highlight w:val="yellow"/>
        </w:rPr>
        <w:t xml:space="preserve">35.9.2.2 </w:t>
      </w:r>
      <w:r w:rsidR="00327311">
        <w:rPr>
          <w:b/>
          <w:bCs/>
          <w:i/>
          <w:iCs/>
          <w:w w:val="100"/>
          <w:highlight w:val="yellow"/>
        </w:rPr>
        <w:t>(</w:t>
      </w:r>
      <w:r w:rsidR="00327311" w:rsidRPr="00327311">
        <w:rPr>
          <w:b/>
          <w:bCs/>
          <w:i/>
          <w:iCs/>
          <w:w w:val="100"/>
          <w:highlight w:val="yellow"/>
        </w:rPr>
        <w:t>The setup procedure</w:t>
      </w:r>
      <w:r w:rsidR="00327311">
        <w:rPr>
          <w:b/>
          <w:bCs/>
          <w:i/>
          <w:iCs/>
          <w:w w:val="100"/>
          <w:highlight w:val="yellow"/>
        </w:rPr>
        <w:t>)</w:t>
      </w:r>
      <w:r w:rsidR="00327311" w:rsidRPr="00327311">
        <w:rPr>
          <w:b/>
          <w:bCs/>
          <w:i/>
          <w:iCs/>
          <w:w w:val="100"/>
          <w:highlight w:val="yellow"/>
        </w:rPr>
        <w:t xml:space="preserve"> </w:t>
      </w:r>
      <w:r w:rsidRPr="00F50BD5">
        <w:rPr>
          <w:b/>
          <w:i/>
          <w:iCs/>
          <w:highlight w:val="yellow"/>
        </w:rPr>
        <w:t xml:space="preserve">(CID </w:t>
      </w:r>
      <w:r>
        <w:rPr>
          <w:b/>
          <w:i/>
          <w:iCs/>
          <w:highlight w:val="yellow"/>
        </w:rPr>
        <w:t>11700</w:t>
      </w:r>
      <w:r w:rsidRPr="00F50BD5">
        <w:rPr>
          <w:b/>
          <w:i/>
          <w:iCs/>
          <w:highlight w:val="yellow"/>
        </w:rPr>
        <w:t>)</w:t>
      </w:r>
    </w:p>
    <w:p w14:paraId="11986B7F" w14:textId="610265D3" w:rsidR="00E55D75" w:rsidRDefault="00327311" w:rsidP="00A0439F">
      <w:pPr>
        <w:rPr>
          <w:b/>
          <w:bCs/>
        </w:rPr>
      </w:pPr>
      <w:r w:rsidRPr="00327311">
        <w:rPr>
          <w:b/>
          <w:bCs/>
        </w:rPr>
        <w:t>35.9.2.2 The setup procedure</w:t>
      </w:r>
    </w:p>
    <w:p w14:paraId="34093F4C" w14:textId="77777777" w:rsidR="00327311" w:rsidRPr="00327311" w:rsidRDefault="00327311" w:rsidP="002337B1">
      <w:pPr>
        <w:jc w:val="both"/>
        <w:rPr>
          <w:b/>
          <w:bCs/>
        </w:rPr>
      </w:pPr>
    </w:p>
    <w:p w14:paraId="71697AD2" w14:textId="76E25746" w:rsidR="00F416AD" w:rsidRDefault="00F416AD" w:rsidP="00F416AD">
      <w:pPr>
        <w:jc w:val="both"/>
        <w:rPr>
          <w:ins w:id="34" w:author="Abdel Karim Ajami" w:date="2022-08-01T10:30:00Z"/>
        </w:rPr>
      </w:pPr>
      <w:ins w:id="35" w:author="Abdel Karim Ajami" w:date="2022-08-01T10:30:00Z">
        <w:r>
          <w:t xml:space="preserve">An R-TWT scheduled STA or R-TWT scheduling AP </w:t>
        </w:r>
      </w:ins>
      <w:ins w:id="36" w:author="Abdel Karim Ajami" w:date="2022-08-19T13:28:00Z">
        <w:r w:rsidR="00F571E9">
          <w:t>when</w:t>
        </w:r>
      </w:ins>
      <w:ins w:id="37" w:author="Abdel Karim Ajami" w:date="2022-08-01T10:30:00Z">
        <w:r>
          <w:t xml:space="preserve"> negotiat</w:t>
        </w:r>
      </w:ins>
      <w:ins w:id="38" w:author="Abdel Karim Ajami" w:date="2022-08-19T13:28:00Z">
        <w:r w:rsidR="00F571E9">
          <w:t>ing</w:t>
        </w:r>
      </w:ins>
      <w:ins w:id="39" w:author="Abdel Karim Ajami" w:date="2022-08-01T10:30:00Z">
        <w:r>
          <w:t xml:space="preserve"> an R-TWT schedule </w:t>
        </w:r>
      </w:ins>
      <w:ins w:id="40" w:author="Abdel Karim Ajami" w:date="2022-08-19T13:28:00Z">
        <w:r w:rsidR="00F571E9">
          <w:t>s</w:t>
        </w:r>
        <w:r w:rsidR="00703862">
          <w:t xml:space="preserve">hall </w:t>
        </w:r>
      </w:ins>
      <w:ins w:id="41" w:author="Abdel Karim Ajami" w:date="2022-08-19T15:19:00Z">
        <w:r w:rsidR="00ED4CD2">
          <w:t xml:space="preserve">provide the </w:t>
        </w:r>
        <w:r w:rsidR="0061118E">
          <w:t>e</w:t>
        </w:r>
      </w:ins>
      <w:ins w:id="42" w:author="Abdel Karim Ajami" w:date="2022-08-19T15:17:00Z">
        <w:r w:rsidR="006E6666">
          <w:t xml:space="preserve">xtended </w:t>
        </w:r>
      </w:ins>
      <w:ins w:id="43" w:author="Abdel Karim Ajami" w:date="2022-08-19T15:19:00Z">
        <w:r w:rsidR="0061118E">
          <w:t>target wake time</w:t>
        </w:r>
      </w:ins>
      <w:ins w:id="44" w:author="Abdel Karim Ajami" w:date="2022-08-19T15:17:00Z">
        <w:r w:rsidR="006E6666">
          <w:t xml:space="preserve"> in the </w:t>
        </w:r>
      </w:ins>
      <w:ins w:id="45" w:author="Abdel Karim Ajami" w:date="2022-08-19T13:28:00Z">
        <w:r w:rsidR="00703862">
          <w:t>Extended TWT element in the</w:t>
        </w:r>
      </w:ins>
      <w:ins w:id="46" w:author="Abdel Karim Ajami" w:date="2022-08-01T10:30:00Z">
        <w:r>
          <w:t xml:space="preserve"> transmitt</w:t>
        </w:r>
      </w:ins>
      <w:ins w:id="47" w:author="Abdel Karim Ajami" w:date="2022-08-19T13:28:00Z">
        <w:r w:rsidR="00703862">
          <w:t>ed</w:t>
        </w:r>
      </w:ins>
      <w:ins w:id="48" w:author="Abdel Karim Ajami" w:date="2022-08-01T10:30:00Z">
        <w:r>
          <w:t xml:space="preserve"> TWT setup frame</w:t>
        </w:r>
      </w:ins>
      <w:ins w:id="49" w:author="Abdel Karim Ajami" w:date="2022-08-19T13:52:00Z">
        <w:r w:rsidR="00375968">
          <w:t xml:space="preserve"> that includes a restricted TWT parameter set</w:t>
        </w:r>
        <w:r w:rsidR="007A224A">
          <w:t xml:space="preserve"> with Negotiation Type subfield set to 3</w:t>
        </w:r>
      </w:ins>
      <w:ins w:id="50" w:author="Abdel Karim Ajami" w:date="2022-08-19T14:22:00Z">
        <w:r w:rsidR="00D5226C">
          <w:t xml:space="preserve"> </w:t>
        </w:r>
      </w:ins>
      <w:ins w:id="51" w:author="Abdel Karim Ajami" w:date="2022-08-19T14:24:00Z">
        <w:r w:rsidR="0051004D">
          <w:t>if</w:t>
        </w:r>
      </w:ins>
      <w:ins w:id="52" w:author="Abdel Karim Ajami" w:date="2022-08-19T14:22:00Z">
        <w:r w:rsidR="00D5226C">
          <w:t xml:space="preserve"> </w:t>
        </w:r>
      </w:ins>
      <w:ins w:id="53" w:author="Abdel Karim Ajami" w:date="2022-08-19T14:26:00Z">
        <w:r w:rsidR="00DF28D0">
          <w:t>the</w:t>
        </w:r>
      </w:ins>
      <w:ins w:id="54" w:author="Abdel Karim Ajami" w:date="2022-08-19T14:22:00Z">
        <w:r w:rsidR="00D5226C">
          <w:t xml:space="preserve"> R-TWT paramet</w:t>
        </w:r>
      </w:ins>
      <w:ins w:id="55" w:author="Abdel Karim Ajami" w:date="2022-08-19T14:24:00Z">
        <w:r w:rsidR="007A29A6">
          <w:t>er</w:t>
        </w:r>
      </w:ins>
      <w:ins w:id="56" w:author="Abdel Karim Ajami" w:date="2022-08-19T14:22:00Z">
        <w:r w:rsidR="00D5226C">
          <w:t xml:space="preserve"> set</w:t>
        </w:r>
      </w:ins>
      <w:ins w:id="57" w:author="Abdel Karim Ajami" w:date="2022-08-19T15:11:00Z">
        <w:r w:rsidR="00A050FC">
          <w:t xml:space="preserve"> specifies </w:t>
        </w:r>
      </w:ins>
      <w:ins w:id="58" w:author="Abdel Karim Ajami" w:date="2022-08-19T15:10:00Z">
        <w:r w:rsidR="00D30A1D">
          <w:t>a</w:t>
        </w:r>
        <w:r w:rsidR="00DF2A83">
          <w:t xml:space="preserve"> </w:t>
        </w:r>
      </w:ins>
      <w:ins w:id="59" w:author="Abdel Karim Ajami" w:date="2022-08-19T14:22:00Z">
        <w:r w:rsidR="00D5226C">
          <w:t>target wake time</w:t>
        </w:r>
      </w:ins>
      <w:ins w:id="60" w:author="Abdel Karim Ajami" w:date="2022-08-19T14:26:00Z">
        <w:r w:rsidR="006F4C4A">
          <w:t xml:space="preserve"> as </w:t>
        </w:r>
      </w:ins>
      <w:ins w:id="61" w:author="Abdel Karim Ajami" w:date="2022-08-19T15:10:00Z">
        <w:r w:rsidR="00A050FC">
          <w:rPr>
            <w:szCs w:val="22"/>
          </w:rPr>
          <w:t>described</w:t>
        </w:r>
      </w:ins>
      <w:ins w:id="62" w:author="Abdel Karim Ajami" w:date="2022-08-19T14:26:00Z">
        <w:r w:rsidR="006F4C4A" w:rsidRPr="00995E9E">
          <w:rPr>
            <w:szCs w:val="22"/>
          </w:rPr>
          <w:t xml:space="preserve"> in </w:t>
        </w:r>
      </w:ins>
      <w:ins w:id="63" w:author="Abdel Karim Ajami" w:date="2022-08-19T15:20:00Z">
        <w:r w:rsidR="003319F0">
          <w:rPr>
            <w:szCs w:val="22"/>
          </w:rPr>
          <w:t>9.4.2.199 (TWT element)</w:t>
        </w:r>
      </w:ins>
      <w:ins w:id="64" w:author="Abdel Karim Ajami" w:date="2022-08-19T15:10:00Z">
        <w:r w:rsidR="00DF2A83">
          <w:rPr>
            <w:szCs w:val="22"/>
          </w:rPr>
          <w:t>.</w:t>
        </w:r>
      </w:ins>
    </w:p>
    <w:p w14:paraId="0EE49E23" w14:textId="77777777" w:rsidR="008E22E0" w:rsidRDefault="008E22E0" w:rsidP="00F416AD">
      <w:pPr>
        <w:jc w:val="both"/>
        <w:rPr>
          <w:ins w:id="65" w:author="Abdel Karim Ajami" w:date="2022-08-01T10:30:00Z"/>
        </w:rPr>
      </w:pPr>
    </w:p>
    <w:p w14:paraId="640CED54" w14:textId="7B7C9C22" w:rsidR="009075F2" w:rsidRDefault="00F140F6" w:rsidP="00F140F6">
      <w:pPr>
        <w:jc w:val="both"/>
        <w:rPr>
          <w:ins w:id="66" w:author="Abdel Karim Ajami" w:date="2022-08-19T15:28:00Z"/>
        </w:rPr>
      </w:pPr>
      <w:ins w:id="67" w:author="Abdel Karim Ajami" w:date="2022-08-19T14:29:00Z">
        <w:r>
          <w:t xml:space="preserve">The </w:t>
        </w:r>
      </w:ins>
      <w:ins w:id="68" w:author="Abdel Karim Ajami" w:date="2022-08-19T14:30:00Z">
        <w:r w:rsidR="008428E2">
          <w:t xml:space="preserve">R-TWT scheduled STA or </w:t>
        </w:r>
      </w:ins>
      <w:ins w:id="69" w:author="Abdel Karim Ajami" w:date="2022-08-19T14:29:00Z">
        <w:r>
          <w:t xml:space="preserve">R-TWT scheduling AP shall set the Broadcast TWT ID subfield of the Extended TWT element to the same value as that of the corresponding R-TWT parameter set for which the </w:t>
        </w:r>
      </w:ins>
      <w:ins w:id="70" w:author="Abdel Karim Ajami" w:date="2022-08-19T14:36:00Z">
        <w:r w:rsidR="009075F2">
          <w:t xml:space="preserve">STA or the </w:t>
        </w:r>
      </w:ins>
      <w:ins w:id="71" w:author="Abdel Karim Ajami" w:date="2022-08-19T14:29:00Z">
        <w:r>
          <w:t xml:space="preserve">AP is providing extended TWT information. </w:t>
        </w:r>
      </w:ins>
    </w:p>
    <w:p w14:paraId="767EBE08" w14:textId="2F1333A2" w:rsidR="00B552AE" w:rsidRDefault="00B552AE" w:rsidP="00F140F6">
      <w:pPr>
        <w:jc w:val="both"/>
        <w:rPr>
          <w:ins w:id="72" w:author="Abdel Karim Ajami" w:date="2022-08-19T15:28:00Z"/>
        </w:rPr>
      </w:pPr>
    </w:p>
    <w:p w14:paraId="6D83ACBF" w14:textId="4AA9B849" w:rsidR="00F140F6" w:rsidRDefault="003A39D2" w:rsidP="00F140F6">
      <w:pPr>
        <w:jc w:val="both"/>
        <w:rPr>
          <w:ins w:id="73" w:author="Abdel Karim Ajami" w:date="2022-08-19T14:29:00Z"/>
        </w:rPr>
      </w:pPr>
      <w:ins w:id="74" w:author="Abdel Karim Ajami" w:date="2022-08-19T14:31:00Z">
        <w:r>
          <w:t xml:space="preserve">The R-TWT scheduled STA or </w:t>
        </w:r>
      </w:ins>
      <w:ins w:id="75" w:author="Abdel Karim Ajami" w:date="2022-08-19T14:29:00Z">
        <w:r w:rsidR="00F140F6" w:rsidRPr="005D232D">
          <w:t xml:space="preserve">R-TWT scheduling AP shall set the Extended Target Wake Time subfield to TSF [0:9], where TSF corresponds to the next TWT that is </w:t>
        </w:r>
      </w:ins>
      <w:ins w:id="76" w:author="Abdel Karim Ajami" w:date="2022-08-19T14:32:00Z">
        <w:r w:rsidR="00CF78E9">
          <w:t xml:space="preserve">requested or </w:t>
        </w:r>
      </w:ins>
      <w:ins w:id="77" w:author="Abdel Karim Ajami" w:date="2022-08-19T14:29:00Z">
        <w:r w:rsidR="00F140F6" w:rsidRPr="005D232D">
          <w:t xml:space="preserve">scheduled for this TWT parameter set when it queues for transmission the frame that contains the TWT element and the Extended TWT element. The TSF timer at which the next TWT is </w:t>
        </w:r>
      </w:ins>
      <w:ins w:id="78" w:author="Abdel Karim Ajami" w:date="2022-08-19T14:37:00Z">
        <w:r w:rsidR="009075F2">
          <w:t xml:space="preserve">requested or </w:t>
        </w:r>
      </w:ins>
      <w:ins w:id="79" w:author="Abdel Karim Ajami" w:date="2022-08-19T14:29:00Z">
        <w:r w:rsidR="00F140F6" w:rsidRPr="005D232D">
          <w:t>scheduled has bits 0 to 9 equal to the same value as the respective bits 0 to 9 of the Extended Target Wake Time subfield, bits 10 to 25 equal to the same value as the respective bits 0 to 15 of the Target Wake Time field, and bits 26 to 63 equal to the same value as the respective bits in the current TSF timer.</w:t>
        </w:r>
      </w:ins>
    </w:p>
    <w:p w14:paraId="27940703" w14:textId="1FDF454C" w:rsidR="00F140F6" w:rsidRDefault="00F140F6" w:rsidP="00E55D75">
      <w:pPr>
        <w:rPr>
          <w:ins w:id="80" w:author="Abdel Karim Ajami" w:date="2022-08-19T15:30:00Z"/>
        </w:rPr>
      </w:pPr>
    </w:p>
    <w:p w14:paraId="0AA26A6E" w14:textId="56073293" w:rsidR="00D14BFE" w:rsidRPr="00594207" w:rsidRDefault="00D14BFE" w:rsidP="00D14BFE">
      <w:pPr>
        <w:pStyle w:val="T"/>
        <w:spacing w:after="240"/>
        <w:rPr>
          <w:b/>
          <w:bCs/>
          <w:i/>
          <w:iCs/>
          <w:w w:val="100"/>
          <w:highlight w:val="yellow"/>
        </w:rPr>
      </w:pPr>
      <w:r w:rsidRPr="001D7D58">
        <w:rPr>
          <w:b/>
          <w:bCs/>
          <w:i/>
          <w:iCs/>
          <w:w w:val="100"/>
          <w:highlight w:val="yellow"/>
        </w:rPr>
        <w:t xml:space="preserve">TGbe editor: </w:t>
      </w:r>
      <w:r>
        <w:rPr>
          <w:b/>
          <w:bCs/>
          <w:i/>
          <w:iCs/>
          <w:w w:val="100"/>
          <w:highlight w:val="yellow"/>
        </w:rPr>
        <w:t xml:space="preserve">Please add this paragraph at the end of </w:t>
      </w:r>
      <w:r w:rsidRPr="00B94E59">
        <w:rPr>
          <w:b/>
          <w:bCs/>
          <w:i/>
          <w:iCs/>
          <w:w w:val="100"/>
          <w:highlight w:val="yellow"/>
        </w:rPr>
        <w:t xml:space="preserve">subclause </w:t>
      </w:r>
      <w:r w:rsidRPr="00D14BFE">
        <w:rPr>
          <w:b/>
          <w:bCs/>
          <w:i/>
          <w:iCs/>
          <w:w w:val="100"/>
          <w:highlight w:val="yellow"/>
        </w:rPr>
        <w:t xml:space="preserve">35.9.3 </w:t>
      </w:r>
      <w:r>
        <w:rPr>
          <w:b/>
          <w:bCs/>
          <w:i/>
          <w:iCs/>
          <w:w w:val="100"/>
          <w:highlight w:val="yellow"/>
        </w:rPr>
        <w:t>(</w:t>
      </w:r>
      <w:r w:rsidRPr="00D14BFE">
        <w:rPr>
          <w:b/>
          <w:bCs/>
          <w:i/>
          <w:iCs/>
          <w:w w:val="100"/>
          <w:highlight w:val="yellow"/>
        </w:rPr>
        <w:t>r-TWT service periods announcement</w:t>
      </w:r>
      <w:r>
        <w:rPr>
          <w:b/>
          <w:bCs/>
          <w:i/>
          <w:iCs/>
          <w:w w:val="100"/>
          <w:highlight w:val="yellow"/>
        </w:rPr>
        <w:t>)</w:t>
      </w:r>
      <w:r w:rsidRPr="00D14BFE">
        <w:rPr>
          <w:b/>
          <w:bCs/>
          <w:i/>
          <w:iCs/>
          <w:w w:val="100"/>
          <w:highlight w:val="yellow"/>
        </w:rPr>
        <w:t xml:space="preserve"> </w:t>
      </w:r>
      <w:r w:rsidRPr="00F50BD5">
        <w:rPr>
          <w:b/>
          <w:i/>
          <w:iCs/>
          <w:highlight w:val="yellow"/>
        </w:rPr>
        <w:t xml:space="preserve">(CID </w:t>
      </w:r>
      <w:r>
        <w:rPr>
          <w:b/>
          <w:i/>
          <w:iCs/>
          <w:highlight w:val="yellow"/>
        </w:rPr>
        <w:t>11700</w:t>
      </w:r>
      <w:r w:rsidRPr="00F50BD5">
        <w:rPr>
          <w:b/>
          <w:i/>
          <w:iCs/>
          <w:highlight w:val="yellow"/>
        </w:rPr>
        <w:t>)</w:t>
      </w:r>
    </w:p>
    <w:p w14:paraId="18082FEE" w14:textId="77777777" w:rsidR="00D14BFE" w:rsidRDefault="00D14BFE" w:rsidP="00A0439F"/>
    <w:p w14:paraId="1799590C" w14:textId="0E366091" w:rsidR="004D2353" w:rsidRDefault="00D14BFE" w:rsidP="000043B2">
      <w:pPr>
        <w:jc w:val="both"/>
        <w:rPr>
          <w:b/>
          <w:bCs/>
        </w:rPr>
      </w:pPr>
      <w:r w:rsidRPr="00D14BFE">
        <w:rPr>
          <w:b/>
          <w:bCs/>
        </w:rPr>
        <w:t>35.9.3 r-TWT service periods announcement</w:t>
      </w:r>
    </w:p>
    <w:p w14:paraId="57235F62" w14:textId="030F2219" w:rsidR="00FA042E" w:rsidRDefault="00FA042E" w:rsidP="000043B2">
      <w:pPr>
        <w:jc w:val="both"/>
        <w:rPr>
          <w:b/>
          <w:bCs/>
        </w:rPr>
      </w:pPr>
    </w:p>
    <w:p w14:paraId="5B0056E2" w14:textId="2D8DB897" w:rsidR="00F416AD" w:rsidRDefault="00F416AD" w:rsidP="00804D41">
      <w:pPr>
        <w:jc w:val="both"/>
        <w:rPr>
          <w:ins w:id="81" w:author="Abdel Karim Ajami" w:date="2022-08-01T10:30:00Z"/>
        </w:rPr>
      </w:pPr>
      <w:ins w:id="82" w:author="Abdel Karim Ajami" w:date="2022-08-01T10:30:00Z">
        <w:r w:rsidRPr="00FA042E">
          <w:t xml:space="preserve">An </w:t>
        </w:r>
      </w:ins>
      <w:ins w:id="83" w:author="Abdel Karim Ajami" w:date="2022-08-01T10:33:00Z">
        <w:r w:rsidR="00DF28D7">
          <w:t>R</w:t>
        </w:r>
      </w:ins>
      <w:ins w:id="84" w:author="Abdel Karim Ajami" w:date="2022-08-01T10:30:00Z">
        <w:r w:rsidRPr="00FA042E">
          <w:t xml:space="preserve">-TWT scheduling AP, while advertising an </w:t>
        </w:r>
      </w:ins>
      <w:ins w:id="85" w:author="Abdel Karim Ajami" w:date="2022-08-19T14:14:00Z">
        <w:r w:rsidR="00FF7A28">
          <w:t>R</w:t>
        </w:r>
      </w:ins>
      <w:ins w:id="86" w:author="Abdel Karim Ajami" w:date="2022-08-01T10:30:00Z">
        <w:r w:rsidRPr="00FA042E">
          <w:t>-TWT schedule,</w:t>
        </w:r>
        <w:r>
          <w:t xml:space="preserve"> </w:t>
        </w:r>
      </w:ins>
      <w:ins w:id="87" w:author="Abdel Karim Ajami" w:date="2022-08-19T13:18:00Z">
        <w:r w:rsidR="00371727">
          <w:t>shall</w:t>
        </w:r>
      </w:ins>
      <w:ins w:id="88" w:author="Abdel Karim Ajami" w:date="2022-08-01T10:30:00Z">
        <w:r>
          <w:t xml:space="preserve"> include an Extended TWT element in </w:t>
        </w:r>
      </w:ins>
      <w:ins w:id="89" w:author="Abdel Karim Ajami" w:date="2022-08-19T14:12:00Z">
        <w:r w:rsidR="00AB74A7">
          <w:t>the transmitted Management frames that includes a TWT element with R</w:t>
        </w:r>
      </w:ins>
      <w:ins w:id="90" w:author="Abdel Karim Ajami" w:date="2022-08-22T14:50:00Z">
        <w:r w:rsidR="00EF28DA">
          <w:t xml:space="preserve">estricted </w:t>
        </w:r>
      </w:ins>
      <w:ins w:id="91" w:author="Abdel Karim Ajami" w:date="2022-08-19T14:12:00Z">
        <w:r w:rsidR="00AB74A7">
          <w:t xml:space="preserve">TWT </w:t>
        </w:r>
      </w:ins>
      <w:ins w:id="92" w:author="Abdel Karim Ajami" w:date="2022-08-22T14:50:00Z">
        <w:r w:rsidR="00EF28DA">
          <w:t>P</w:t>
        </w:r>
      </w:ins>
      <w:ins w:id="93" w:author="Abdel Karim Ajami" w:date="2022-08-19T14:12:00Z">
        <w:r w:rsidR="00AB74A7">
          <w:t xml:space="preserve">arameter </w:t>
        </w:r>
      </w:ins>
      <w:ins w:id="94" w:author="Abdel Karim Ajami" w:date="2022-08-22T14:50:00Z">
        <w:r w:rsidR="00EF28DA">
          <w:t>S</w:t>
        </w:r>
      </w:ins>
      <w:ins w:id="95" w:author="Abdel Karim Ajami" w:date="2022-08-19T14:12:00Z">
        <w:r w:rsidR="00AB74A7">
          <w:t>et</w:t>
        </w:r>
      </w:ins>
      <w:ins w:id="96" w:author="Abdel Karim Ajami" w:date="2022-08-19T14:14:00Z">
        <w:r w:rsidR="00FF7A28">
          <w:t xml:space="preserve"> field(s)</w:t>
        </w:r>
      </w:ins>
      <w:ins w:id="97" w:author="Abdel Karim Ajami" w:date="2022-08-19T14:12:00Z">
        <w:r w:rsidR="00AB74A7">
          <w:t>.</w:t>
        </w:r>
      </w:ins>
      <w:ins w:id="98" w:author="Abdel Karim Ajami" w:date="2022-08-19T14:30:00Z">
        <w:r w:rsidR="009E25B5">
          <w:t xml:space="preserve"> </w:t>
        </w:r>
      </w:ins>
      <w:ins w:id="99" w:author="Abdel Karim Ajami" w:date="2022-08-19T14:38:00Z">
        <w:r w:rsidR="00384FC6">
          <w:t xml:space="preserve">The R-TWT </w:t>
        </w:r>
        <w:r w:rsidR="00655DB3">
          <w:t xml:space="preserve">scheduling AP shall set the </w:t>
        </w:r>
      </w:ins>
      <w:ins w:id="100" w:author="Abdel Karim Ajami" w:date="2022-08-19T14:39:00Z">
        <w:r w:rsidR="0059458C">
          <w:t>values</w:t>
        </w:r>
      </w:ins>
      <w:ins w:id="101" w:author="Abdel Karim Ajami" w:date="2022-08-19T14:38:00Z">
        <w:r w:rsidR="00655DB3">
          <w:t xml:space="preserve"> of the Extended TWT element </w:t>
        </w:r>
      </w:ins>
      <w:ins w:id="102" w:author="Abdel Karim Ajami" w:date="2022-08-19T14:39:00Z">
        <w:r w:rsidR="0059458C">
          <w:t xml:space="preserve">fields </w:t>
        </w:r>
      </w:ins>
      <w:ins w:id="103" w:author="Abdel Karim Ajami" w:date="2022-08-19T14:38:00Z">
        <w:r w:rsidR="00655DB3">
          <w:t xml:space="preserve">as specified in </w:t>
        </w:r>
        <w:r w:rsidR="00655DB3" w:rsidRPr="00655DB3">
          <w:t xml:space="preserve">35.9.2.2 </w:t>
        </w:r>
        <w:r w:rsidR="00655DB3">
          <w:t>(</w:t>
        </w:r>
        <w:r w:rsidR="00655DB3" w:rsidRPr="00655DB3">
          <w:t>The setup procedure</w:t>
        </w:r>
        <w:r w:rsidR="00655DB3">
          <w:t>).</w:t>
        </w:r>
      </w:ins>
    </w:p>
    <w:p w14:paraId="3711FF62" w14:textId="77777777" w:rsidR="00F416AD" w:rsidRDefault="00F416AD" w:rsidP="00F416AD">
      <w:pPr>
        <w:rPr>
          <w:ins w:id="104" w:author="Abdel Karim Ajami" w:date="2022-08-01T10:30:00Z"/>
        </w:rPr>
      </w:pPr>
    </w:p>
    <w:p w14:paraId="769BD758" w14:textId="264BA5A5" w:rsidR="00FA042E" w:rsidRPr="00FA042E" w:rsidRDefault="00FA042E" w:rsidP="00FA042E"/>
    <w:sectPr w:rsidR="00FA042E" w:rsidRPr="00FA042E" w:rsidSect="00DF3B70">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875A" w14:textId="77777777" w:rsidR="00B47C34" w:rsidRDefault="00B47C34">
      <w:r>
        <w:separator/>
      </w:r>
    </w:p>
  </w:endnote>
  <w:endnote w:type="continuationSeparator" w:id="0">
    <w:p w14:paraId="31D282C9" w14:textId="77777777" w:rsidR="00B47C34" w:rsidRDefault="00B47C34">
      <w:r>
        <w:continuationSeparator/>
      </w:r>
    </w:p>
  </w:endnote>
  <w:endnote w:type="continuationNotice" w:id="1">
    <w:p w14:paraId="5EED89D6" w14:textId="77777777" w:rsidR="00B47C34" w:rsidRDefault="00B47C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2260" w14:textId="6F22FF59" w:rsidR="001D0080" w:rsidRDefault="0056498F">
    <w:pPr>
      <w:pStyle w:val="Footer"/>
      <w:tabs>
        <w:tab w:val="clear" w:pos="6480"/>
        <w:tab w:val="center" w:pos="4680"/>
        <w:tab w:val="right" w:pos="9360"/>
      </w:tabs>
    </w:pPr>
    <w:r>
      <w:rPr>
        <w:rFonts w:eastAsia="Malgun Gothic"/>
      </w:rPr>
      <w:fldChar w:fldCharType="begin"/>
    </w:r>
    <w:r>
      <w:rPr>
        <w:rFonts w:eastAsia="Malgun Gothic"/>
      </w:rPr>
      <w:instrText xml:space="preserve"> SUBJECT   \* MERGEFORMAT </w:instrText>
    </w:r>
    <w:r>
      <w:rPr>
        <w:rFonts w:eastAsia="Malgun Gothic"/>
      </w:rPr>
      <w:fldChar w:fldCharType="separate"/>
    </w:r>
    <w:r w:rsidR="00DD5E59">
      <w:rPr>
        <w:rFonts w:eastAsia="Malgun Gothic"/>
      </w:rPr>
      <w:t>Submission</w:t>
    </w:r>
    <w:r>
      <w:rPr>
        <w:rFonts w:eastAsia="Malgun Gothic"/>
      </w:rPr>
      <w:fldChar w:fldCharType="end"/>
    </w:r>
    <w:r w:rsidR="001D0080">
      <w:tab/>
      <w:t xml:space="preserve">page </w:t>
    </w:r>
    <w:r w:rsidR="001D0080">
      <w:fldChar w:fldCharType="begin"/>
    </w:r>
    <w:r w:rsidR="001D0080">
      <w:instrText xml:space="preserve">page </w:instrText>
    </w:r>
    <w:r w:rsidR="001D0080">
      <w:fldChar w:fldCharType="separate"/>
    </w:r>
    <w:r w:rsidR="00960BF1">
      <w:rPr>
        <w:noProof/>
      </w:rPr>
      <w:t>2</w:t>
    </w:r>
    <w:r w:rsidR="001D0080">
      <w:fldChar w:fldCharType="end"/>
    </w:r>
    <w:r w:rsidR="001D0080">
      <w:tab/>
    </w:r>
    <w:r w:rsidR="00EB1B89">
      <w:rPr>
        <w:rFonts w:eastAsia="Malgun Gothic"/>
      </w:rPr>
      <w:fldChar w:fldCharType="begin"/>
    </w:r>
    <w:r w:rsidR="00EB1B89">
      <w:rPr>
        <w:rFonts w:eastAsia="Malgun Gothic"/>
      </w:rPr>
      <w:instrText xml:space="preserve"> AUTHOR   \* MERGEFORMAT </w:instrText>
    </w:r>
    <w:r w:rsidR="00EB1B89">
      <w:rPr>
        <w:rFonts w:eastAsia="Malgun Gothic"/>
      </w:rPr>
      <w:fldChar w:fldCharType="separate"/>
    </w:r>
    <w:r w:rsidR="00DD5E59">
      <w:rPr>
        <w:rFonts w:eastAsia="Malgun Gothic"/>
        <w:noProof/>
      </w:rPr>
      <w:t>Abdel Karim Ajami</w:t>
    </w:r>
    <w:r w:rsidR="00EB1B89">
      <w:rPr>
        <w:rFonts w:eastAsia="Malgun Gothic"/>
      </w:rPr>
      <w:fldChar w:fldCharType="end"/>
    </w:r>
    <w:r w:rsidR="00B25F97">
      <w:rPr>
        <w:rFonts w:eastAsia="Malgun Gothic"/>
      </w:rPr>
      <w:t xml:space="preserve">, </w:t>
    </w:r>
    <w:r w:rsidR="00D317CF">
      <w:rPr>
        <w:rFonts w:eastAsia="Malgun Gothic"/>
      </w:rPr>
      <w:fldChar w:fldCharType="begin"/>
    </w:r>
    <w:r w:rsidR="00D317CF">
      <w:rPr>
        <w:rFonts w:eastAsia="Malgun Gothic"/>
      </w:rPr>
      <w:instrText xml:space="preserve"> DOCPROPERTY  Company  \* MERGEFORMAT </w:instrText>
    </w:r>
    <w:r w:rsidR="00D317CF">
      <w:rPr>
        <w:rFonts w:eastAsia="Malgun Gothic"/>
      </w:rPr>
      <w:fldChar w:fldCharType="separate"/>
    </w:r>
    <w:r w:rsidR="00D317CF">
      <w:rPr>
        <w:rFonts w:eastAsia="Malgun Gothic"/>
      </w:rPr>
      <w:t>Qualcomm Inc.</w:t>
    </w:r>
    <w:r w:rsidR="00D317CF">
      <w:rPr>
        <w:rFonts w:eastAsia="Malgun Gothic"/>
      </w:rPr>
      <w:fldChar w:fldCharType="end"/>
    </w:r>
  </w:p>
  <w:p w14:paraId="0D73AB2C" w14:textId="77777777" w:rsidR="001D0080" w:rsidRDefault="001D00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66A5F" w14:textId="77777777" w:rsidR="00B47C34" w:rsidRDefault="00B47C34">
      <w:r>
        <w:separator/>
      </w:r>
    </w:p>
  </w:footnote>
  <w:footnote w:type="continuationSeparator" w:id="0">
    <w:p w14:paraId="09655DE8" w14:textId="77777777" w:rsidR="00B47C34" w:rsidRDefault="00B47C34">
      <w:r>
        <w:continuationSeparator/>
      </w:r>
    </w:p>
  </w:footnote>
  <w:footnote w:type="continuationNotice" w:id="1">
    <w:p w14:paraId="236A8075" w14:textId="77777777" w:rsidR="00B47C34" w:rsidRDefault="00B47C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2B2E" w14:textId="28BDA3F8" w:rsidR="001D0080" w:rsidRPr="00AD3CFE" w:rsidRDefault="00B47C34" w:rsidP="00AD3CFE">
    <w:pPr>
      <w:pStyle w:val="Header"/>
      <w:tabs>
        <w:tab w:val="clear" w:pos="6480"/>
        <w:tab w:val="center" w:pos="4680"/>
        <w:tab w:val="right" w:pos="9360"/>
      </w:tabs>
    </w:pPr>
    <w:fldSimple w:instr=" KEYWORDS  \* MERGEFORMAT ">
      <w:r w:rsidR="009837B9">
        <w:t>August 2022</w:t>
      </w:r>
    </w:fldSimple>
    <w:r w:rsidR="00AD3CFE">
      <w:tab/>
    </w:r>
    <w:r w:rsidR="00AD3CFE">
      <w:tab/>
    </w:r>
    <w:fldSimple w:instr=" TITLE  \* MERGEFORMAT ">
      <w:r w:rsidR="009837B9">
        <w:t>doc.: IEEE 802.11-22/1373r0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0141"/>
    <w:multiLevelType w:val="hybridMultilevel"/>
    <w:tmpl w:val="A3B87C34"/>
    <w:lvl w:ilvl="0" w:tplc="3DD6C5CC">
      <w:start w:val="1"/>
      <w:numFmt w:val="bullet"/>
      <w:lvlText w:val="•"/>
      <w:lvlJc w:val="left"/>
      <w:pPr>
        <w:tabs>
          <w:tab w:val="num" w:pos="720"/>
        </w:tabs>
        <w:ind w:left="720" w:hanging="360"/>
      </w:pPr>
      <w:rPr>
        <w:rFonts w:ascii="Arial" w:hAnsi="Arial" w:hint="default"/>
      </w:rPr>
    </w:lvl>
    <w:lvl w:ilvl="1" w:tplc="A8264EF4">
      <w:numFmt w:val="bullet"/>
      <w:lvlText w:val="•"/>
      <w:lvlJc w:val="left"/>
      <w:pPr>
        <w:tabs>
          <w:tab w:val="num" w:pos="1440"/>
        </w:tabs>
        <w:ind w:left="1440" w:hanging="360"/>
      </w:pPr>
      <w:rPr>
        <w:rFonts w:ascii="Arial" w:hAnsi="Arial" w:hint="default"/>
      </w:rPr>
    </w:lvl>
    <w:lvl w:ilvl="2" w:tplc="6AD61840">
      <w:numFmt w:val="bullet"/>
      <w:lvlText w:val="•"/>
      <w:lvlJc w:val="left"/>
      <w:pPr>
        <w:tabs>
          <w:tab w:val="num" w:pos="2160"/>
        </w:tabs>
        <w:ind w:left="2160" w:hanging="360"/>
      </w:pPr>
      <w:rPr>
        <w:rFonts w:ascii="Arial" w:hAnsi="Arial" w:hint="default"/>
      </w:rPr>
    </w:lvl>
    <w:lvl w:ilvl="3" w:tplc="AF887362" w:tentative="1">
      <w:start w:val="1"/>
      <w:numFmt w:val="bullet"/>
      <w:lvlText w:val="•"/>
      <w:lvlJc w:val="left"/>
      <w:pPr>
        <w:tabs>
          <w:tab w:val="num" w:pos="2880"/>
        </w:tabs>
        <w:ind w:left="2880" w:hanging="360"/>
      </w:pPr>
      <w:rPr>
        <w:rFonts w:ascii="Arial" w:hAnsi="Arial" w:hint="default"/>
      </w:rPr>
    </w:lvl>
    <w:lvl w:ilvl="4" w:tplc="EBF81D94" w:tentative="1">
      <w:start w:val="1"/>
      <w:numFmt w:val="bullet"/>
      <w:lvlText w:val="•"/>
      <w:lvlJc w:val="left"/>
      <w:pPr>
        <w:tabs>
          <w:tab w:val="num" w:pos="3600"/>
        </w:tabs>
        <w:ind w:left="3600" w:hanging="360"/>
      </w:pPr>
      <w:rPr>
        <w:rFonts w:ascii="Arial" w:hAnsi="Arial" w:hint="default"/>
      </w:rPr>
    </w:lvl>
    <w:lvl w:ilvl="5" w:tplc="1D2A3C60" w:tentative="1">
      <w:start w:val="1"/>
      <w:numFmt w:val="bullet"/>
      <w:lvlText w:val="•"/>
      <w:lvlJc w:val="left"/>
      <w:pPr>
        <w:tabs>
          <w:tab w:val="num" w:pos="4320"/>
        </w:tabs>
        <w:ind w:left="4320" w:hanging="360"/>
      </w:pPr>
      <w:rPr>
        <w:rFonts w:ascii="Arial" w:hAnsi="Arial" w:hint="default"/>
      </w:rPr>
    </w:lvl>
    <w:lvl w:ilvl="6" w:tplc="827C3ED6" w:tentative="1">
      <w:start w:val="1"/>
      <w:numFmt w:val="bullet"/>
      <w:lvlText w:val="•"/>
      <w:lvlJc w:val="left"/>
      <w:pPr>
        <w:tabs>
          <w:tab w:val="num" w:pos="5040"/>
        </w:tabs>
        <w:ind w:left="5040" w:hanging="360"/>
      </w:pPr>
      <w:rPr>
        <w:rFonts w:ascii="Arial" w:hAnsi="Arial" w:hint="default"/>
      </w:rPr>
    </w:lvl>
    <w:lvl w:ilvl="7" w:tplc="1916C0F6" w:tentative="1">
      <w:start w:val="1"/>
      <w:numFmt w:val="bullet"/>
      <w:lvlText w:val="•"/>
      <w:lvlJc w:val="left"/>
      <w:pPr>
        <w:tabs>
          <w:tab w:val="num" w:pos="5760"/>
        </w:tabs>
        <w:ind w:left="5760" w:hanging="360"/>
      </w:pPr>
      <w:rPr>
        <w:rFonts w:ascii="Arial" w:hAnsi="Arial" w:hint="default"/>
      </w:rPr>
    </w:lvl>
    <w:lvl w:ilvl="8" w:tplc="28A2154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7DD1CF5"/>
    <w:multiLevelType w:val="hybridMultilevel"/>
    <w:tmpl w:val="4D4A60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B1324A"/>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F64216C"/>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0995981">
    <w:abstractNumId w:val="1"/>
  </w:num>
  <w:num w:numId="2" w16cid:durableId="1675842256">
    <w:abstractNumId w:val="3"/>
  </w:num>
  <w:num w:numId="3" w16cid:durableId="1458599489">
    <w:abstractNumId w:val="2"/>
  </w:num>
  <w:num w:numId="4" w16cid:durableId="1043746399">
    <w:abstractNumId w:val="4"/>
  </w:num>
  <w:num w:numId="5" w16cid:durableId="57856679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el Karim Ajami">
    <w15:presenceInfo w15:providerId="AD" w15:userId="S::aajami@qti.qualcomm.com::52d54957-2a0e-4b01-bea4-4ee51dbbef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528"/>
    <w:rsid w:val="00003D2D"/>
    <w:rsid w:val="00003F0D"/>
    <w:rsid w:val="000043B2"/>
    <w:rsid w:val="000043C9"/>
    <w:rsid w:val="000144FA"/>
    <w:rsid w:val="00014710"/>
    <w:rsid w:val="00014EF7"/>
    <w:rsid w:val="00015A07"/>
    <w:rsid w:val="00015B47"/>
    <w:rsid w:val="000209F1"/>
    <w:rsid w:val="00024FE8"/>
    <w:rsid w:val="00026999"/>
    <w:rsid w:val="00026B68"/>
    <w:rsid w:val="00027791"/>
    <w:rsid w:val="00030072"/>
    <w:rsid w:val="00035D23"/>
    <w:rsid w:val="000360AC"/>
    <w:rsid w:val="00041043"/>
    <w:rsid w:val="0004650A"/>
    <w:rsid w:val="00054B68"/>
    <w:rsid w:val="00057A70"/>
    <w:rsid w:val="000604A7"/>
    <w:rsid w:val="0006092B"/>
    <w:rsid w:val="000614C2"/>
    <w:rsid w:val="0006221B"/>
    <w:rsid w:val="000625DA"/>
    <w:rsid w:val="000643CF"/>
    <w:rsid w:val="00065CFB"/>
    <w:rsid w:val="0006735F"/>
    <w:rsid w:val="00067847"/>
    <w:rsid w:val="00074438"/>
    <w:rsid w:val="000760F4"/>
    <w:rsid w:val="000814C6"/>
    <w:rsid w:val="000822F7"/>
    <w:rsid w:val="00082E16"/>
    <w:rsid w:val="000919F3"/>
    <w:rsid w:val="000958D0"/>
    <w:rsid w:val="0009746C"/>
    <w:rsid w:val="000A084F"/>
    <w:rsid w:val="000A0D0A"/>
    <w:rsid w:val="000A2F6A"/>
    <w:rsid w:val="000A605A"/>
    <w:rsid w:val="000B3801"/>
    <w:rsid w:val="000B40C8"/>
    <w:rsid w:val="000B7C77"/>
    <w:rsid w:val="000C178E"/>
    <w:rsid w:val="000C240B"/>
    <w:rsid w:val="000C2BC8"/>
    <w:rsid w:val="000C4D8A"/>
    <w:rsid w:val="000D207E"/>
    <w:rsid w:val="000D2D51"/>
    <w:rsid w:val="000D4AF6"/>
    <w:rsid w:val="000D594C"/>
    <w:rsid w:val="000D5FC1"/>
    <w:rsid w:val="000D715E"/>
    <w:rsid w:val="000E1987"/>
    <w:rsid w:val="000E4700"/>
    <w:rsid w:val="000E4B9A"/>
    <w:rsid w:val="000E4F76"/>
    <w:rsid w:val="000E53A3"/>
    <w:rsid w:val="000F0233"/>
    <w:rsid w:val="000F37D4"/>
    <w:rsid w:val="000F4831"/>
    <w:rsid w:val="000F4950"/>
    <w:rsid w:val="000F53D7"/>
    <w:rsid w:val="000F616A"/>
    <w:rsid w:val="000F66D0"/>
    <w:rsid w:val="000F6748"/>
    <w:rsid w:val="0010366F"/>
    <w:rsid w:val="001076F6"/>
    <w:rsid w:val="00111BBA"/>
    <w:rsid w:val="0011332E"/>
    <w:rsid w:val="0011628E"/>
    <w:rsid w:val="00116506"/>
    <w:rsid w:val="00120199"/>
    <w:rsid w:val="00120BDF"/>
    <w:rsid w:val="00121DA0"/>
    <w:rsid w:val="00121E1D"/>
    <w:rsid w:val="00122A8C"/>
    <w:rsid w:val="00122D6A"/>
    <w:rsid w:val="00123015"/>
    <w:rsid w:val="001241FC"/>
    <w:rsid w:val="00125021"/>
    <w:rsid w:val="0012633F"/>
    <w:rsid w:val="00133664"/>
    <w:rsid w:val="001359C0"/>
    <w:rsid w:val="00136121"/>
    <w:rsid w:val="00136A79"/>
    <w:rsid w:val="00141EA1"/>
    <w:rsid w:val="00142A4F"/>
    <w:rsid w:val="00143984"/>
    <w:rsid w:val="00147A04"/>
    <w:rsid w:val="00150454"/>
    <w:rsid w:val="0015149A"/>
    <w:rsid w:val="001525E2"/>
    <w:rsid w:val="0015276E"/>
    <w:rsid w:val="00154547"/>
    <w:rsid w:val="00154BF3"/>
    <w:rsid w:val="00155156"/>
    <w:rsid w:val="00156292"/>
    <w:rsid w:val="00161148"/>
    <w:rsid w:val="00164646"/>
    <w:rsid w:val="001709E6"/>
    <w:rsid w:val="00171B4E"/>
    <w:rsid w:val="00172FDC"/>
    <w:rsid w:val="0017386E"/>
    <w:rsid w:val="00177612"/>
    <w:rsid w:val="001840F5"/>
    <w:rsid w:val="00190E4A"/>
    <w:rsid w:val="00191605"/>
    <w:rsid w:val="001928A3"/>
    <w:rsid w:val="0019335A"/>
    <w:rsid w:val="00193836"/>
    <w:rsid w:val="00196196"/>
    <w:rsid w:val="001963CB"/>
    <w:rsid w:val="0019640D"/>
    <w:rsid w:val="00196A67"/>
    <w:rsid w:val="00197F6A"/>
    <w:rsid w:val="001A14E1"/>
    <w:rsid w:val="001A2238"/>
    <w:rsid w:val="001A33E1"/>
    <w:rsid w:val="001A738E"/>
    <w:rsid w:val="001A7A43"/>
    <w:rsid w:val="001B1D40"/>
    <w:rsid w:val="001B3641"/>
    <w:rsid w:val="001B5B2B"/>
    <w:rsid w:val="001B6FF2"/>
    <w:rsid w:val="001C0837"/>
    <w:rsid w:val="001C15E9"/>
    <w:rsid w:val="001C22C6"/>
    <w:rsid w:val="001C345A"/>
    <w:rsid w:val="001C3579"/>
    <w:rsid w:val="001C5FAC"/>
    <w:rsid w:val="001D0080"/>
    <w:rsid w:val="001D079D"/>
    <w:rsid w:val="001D0AD0"/>
    <w:rsid w:val="001D1E55"/>
    <w:rsid w:val="001D2ACB"/>
    <w:rsid w:val="001D330B"/>
    <w:rsid w:val="001D39CA"/>
    <w:rsid w:val="001D5D45"/>
    <w:rsid w:val="001D64E0"/>
    <w:rsid w:val="001D64FF"/>
    <w:rsid w:val="001D723B"/>
    <w:rsid w:val="001E4A14"/>
    <w:rsid w:val="001E679F"/>
    <w:rsid w:val="001F023F"/>
    <w:rsid w:val="001F168D"/>
    <w:rsid w:val="001F2009"/>
    <w:rsid w:val="001F4192"/>
    <w:rsid w:val="002008DA"/>
    <w:rsid w:val="00200BD5"/>
    <w:rsid w:val="00201624"/>
    <w:rsid w:val="00203348"/>
    <w:rsid w:val="00203FF1"/>
    <w:rsid w:val="0020438E"/>
    <w:rsid w:val="00205443"/>
    <w:rsid w:val="00210D17"/>
    <w:rsid w:val="002112AF"/>
    <w:rsid w:val="00211622"/>
    <w:rsid w:val="0021421B"/>
    <w:rsid w:val="00216EB3"/>
    <w:rsid w:val="00217207"/>
    <w:rsid w:val="00222516"/>
    <w:rsid w:val="00223806"/>
    <w:rsid w:val="00224D5E"/>
    <w:rsid w:val="002268E4"/>
    <w:rsid w:val="00226A0F"/>
    <w:rsid w:val="00226CFF"/>
    <w:rsid w:val="002326D9"/>
    <w:rsid w:val="00232E3B"/>
    <w:rsid w:val="00233335"/>
    <w:rsid w:val="002337B1"/>
    <w:rsid w:val="00233C09"/>
    <w:rsid w:val="00235561"/>
    <w:rsid w:val="00236466"/>
    <w:rsid w:val="00243606"/>
    <w:rsid w:val="00243B1C"/>
    <w:rsid w:val="002443AF"/>
    <w:rsid w:val="00246713"/>
    <w:rsid w:val="00247742"/>
    <w:rsid w:val="00253F2E"/>
    <w:rsid w:val="0025614E"/>
    <w:rsid w:val="0025673C"/>
    <w:rsid w:val="00256947"/>
    <w:rsid w:val="002644FD"/>
    <w:rsid w:val="00265809"/>
    <w:rsid w:val="00266213"/>
    <w:rsid w:val="00266356"/>
    <w:rsid w:val="00266BE3"/>
    <w:rsid w:val="002713A1"/>
    <w:rsid w:val="00272F32"/>
    <w:rsid w:val="00274CB1"/>
    <w:rsid w:val="0027596B"/>
    <w:rsid w:val="002769B9"/>
    <w:rsid w:val="0027706A"/>
    <w:rsid w:val="00285821"/>
    <w:rsid w:val="00285D25"/>
    <w:rsid w:val="0029014B"/>
    <w:rsid w:val="0029020B"/>
    <w:rsid w:val="00290D1E"/>
    <w:rsid w:val="00290EA1"/>
    <w:rsid w:val="002918A4"/>
    <w:rsid w:val="0029399E"/>
    <w:rsid w:val="00293DD4"/>
    <w:rsid w:val="002951A5"/>
    <w:rsid w:val="002962D7"/>
    <w:rsid w:val="002A4B79"/>
    <w:rsid w:val="002A5672"/>
    <w:rsid w:val="002A5B1D"/>
    <w:rsid w:val="002B034B"/>
    <w:rsid w:val="002B1C82"/>
    <w:rsid w:val="002B6E85"/>
    <w:rsid w:val="002C024A"/>
    <w:rsid w:val="002C450F"/>
    <w:rsid w:val="002C5DDD"/>
    <w:rsid w:val="002C63FD"/>
    <w:rsid w:val="002C7257"/>
    <w:rsid w:val="002C7B85"/>
    <w:rsid w:val="002D21D7"/>
    <w:rsid w:val="002D2A76"/>
    <w:rsid w:val="002D2B10"/>
    <w:rsid w:val="002D43C1"/>
    <w:rsid w:val="002D44BE"/>
    <w:rsid w:val="002D524F"/>
    <w:rsid w:val="002D7696"/>
    <w:rsid w:val="002D7BE9"/>
    <w:rsid w:val="002E086C"/>
    <w:rsid w:val="002E23D3"/>
    <w:rsid w:val="002E3D33"/>
    <w:rsid w:val="002E749A"/>
    <w:rsid w:val="002F1AD5"/>
    <w:rsid w:val="002F1F21"/>
    <w:rsid w:val="002F283A"/>
    <w:rsid w:val="002F4009"/>
    <w:rsid w:val="002F7268"/>
    <w:rsid w:val="00300374"/>
    <w:rsid w:val="00300E5E"/>
    <w:rsid w:val="00303124"/>
    <w:rsid w:val="00305585"/>
    <w:rsid w:val="003065BC"/>
    <w:rsid w:val="00307B86"/>
    <w:rsid w:val="00311C14"/>
    <w:rsid w:val="00312572"/>
    <w:rsid w:val="00320F38"/>
    <w:rsid w:val="00322F4E"/>
    <w:rsid w:val="00323CAA"/>
    <w:rsid w:val="00325050"/>
    <w:rsid w:val="003261CC"/>
    <w:rsid w:val="00327311"/>
    <w:rsid w:val="00331988"/>
    <w:rsid w:val="003319F0"/>
    <w:rsid w:val="00334352"/>
    <w:rsid w:val="00337231"/>
    <w:rsid w:val="003375CB"/>
    <w:rsid w:val="003407C1"/>
    <w:rsid w:val="00342989"/>
    <w:rsid w:val="003434BA"/>
    <w:rsid w:val="00345830"/>
    <w:rsid w:val="00346404"/>
    <w:rsid w:val="00346A36"/>
    <w:rsid w:val="00350B75"/>
    <w:rsid w:val="00351335"/>
    <w:rsid w:val="003515F5"/>
    <w:rsid w:val="003516ED"/>
    <w:rsid w:val="00351FCC"/>
    <w:rsid w:val="0035344E"/>
    <w:rsid w:val="00353BCA"/>
    <w:rsid w:val="00356F87"/>
    <w:rsid w:val="00360AC5"/>
    <w:rsid w:val="0036437D"/>
    <w:rsid w:val="00364761"/>
    <w:rsid w:val="00364E53"/>
    <w:rsid w:val="0037092A"/>
    <w:rsid w:val="00371294"/>
    <w:rsid w:val="00371727"/>
    <w:rsid w:val="00371D2F"/>
    <w:rsid w:val="00372644"/>
    <w:rsid w:val="00372881"/>
    <w:rsid w:val="00374064"/>
    <w:rsid w:val="003749BE"/>
    <w:rsid w:val="003755F0"/>
    <w:rsid w:val="00375968"/>
    <w:rsid w:val="00375FC6"/>
    <w:rsid w:val="00377F2B"/>
    <w:rsid w:val="0038371C"/>
    <w:rsid w:val="00383B4E"/>
    <w:rsid w:val="00384FC6"/>
    <w:rsid w:val="003919F5"/>
    <w:rsid w:val="00393656"/>
    <w:rsid w:val="00395177"/>
    <w:rsid w:val="003A39D2"/>
    <w:rsid w:val="003A682C"/>
    <w:rsid w:val="003A706B"/>
    <w:rsid w:val="003A76BC"/>
    <w:rsid w:val="003A7CCD"/>
    <w:rsid w:val="003B1F76"/>
    <w:rsid w:val="003B2122"/>
    <w:rsid w:val="003B3CA8"/>
    <w:rsid w:val="003B4157"/>
    <w:rsid w:val="003C0C21"/>
    <w:rsid w:val="003C0E22"/>
    <w:rsid w:val="003C2F32"/>
    <w:rsid w:val="003C4684"/>
    <w:rsid w:val="003C6CC5"/>
    <w:rsid w:val="003D0CAB"/>
    <w:rsid w:val="003D15F7"/>
    <w:rsid w:val="003D1B41"/>
    <w:rsid w:val="003D1D4C"/>
    <w:rsid w:val="003D1EDB"/>
    <w:rsid w:val="003D6844"/>
    <w:rsid w:val="003D6F1F"/>
    <w:rsid w:val="003D7D71"/>
    <w:rsid w:val="003E1269"/>
    <w:rsid w:val="003E1B3C"/>
    <w:rsid w:val="003E282C"/>
    <w:rsid w:val="003E30D6"/>
    <w:rsid w:val="003E396D"/>
    <w:rsid w:val="003E686D"/>
    <w:rsid w:val="003E769E"/>
    <w:rsid w:val="003F0325"/>
    <w:rsid w:val="003F194B"/>
    <w:rsid w:val="003F21ED"/>
    <w:rsid w:val="003F523F"/>
    <w:rsid w:val="003F76E8"/>
    <w:rsid w:val="003F7969"/>
    <w:rsid w:val="00403165"/>
    <w:rsid w:val="004033E3"/>
    <w:rsid w:val="00405336"/>
    <w:rsid w:val="00406277"/>
    <w:rsid w:val="00407BED"/>
    <w:rsid w:val="0041550E"/>
    <w:rsid w:val="0041599A"/>
    <w:rsid w:val="004162FE"/>
    <w:rsid w:val="00422E13"/>
    <w:rsid w:val="00423A12"/>
    <w:rsid w:val="00424C9E"/>
    <w:rsid w:val="004262F8"/>
    <w:rsid w:val="00426889"/>
    <w:rsid w:val="00426BFC"/>
    <w:rsid w:val="00427508"/>
    <w:rsid w:val="00427C7F"/>
    <w:rsid w:val="0043092C"/>
    <w:rsid w:val="00430946"/>
    <w:rsid w:val="00431188"/>
    <w:rsid w:val="004314EA"/>
    <w:rsid w:val="00433CAA"/>
    <w:rsid w:val="00442037"/>
    <w:rsid w:val="00444FFC"/>
    <w:rsid w:val="004463E6"/>
    <w:rsid w:val="00446F54"/>
    <w:rsid w:val="0044754D"/>
    <w:rsid w:val="00452340"/>
    <w:rsid w:val="00452BA4"/>
    <w:rsid w:val="00452DA5"/>
    <w:rsid w:val="00453ECA"/>
    <w:rsid w:val="00462A60"/>
    <w:rsid w:val="00462EAE"/>
    <w:rsid w:val="00463844"/>
    <w:rsid w:val="00467324"/>
    <w:rsid w:val="00471655"/>
    <w:rsid w:val="00471AAB"/>
    <w:rsid w:val="00473214"/>
    <w:rsid w:val="0048094D"/>
    <w:rsid w:val="004843DB"/>
    <w:rsid w:val="00484833"/>
    <w:rsid w:val="00484A74"/>
    <w:rsid w:val="0048583F"/>
    <w:rsid w:val="004872B3"/>
    <w:rsid w:val="00487C6E"/>
    <w:rsid w:val="00487DFE"/>
    <w:rsid w:val="00491D8D"/>
    <w:rsid w:val="004926DC"/>
    <w:rsid w:val="004939DE"/>
    <w:rsid w:val="004946E8"/>
    <w:rsid w:val="00494800"/>
    <w:rsid w:val="00495B7F"/>
    <w:rsid w:val="00496D52"/>
    <w:rsid w:val="004A13F7"/>
    <w:rsid w:val="004A2A24"/>
    <w:rsid w:val="004A5655"/>
    <w:rsid w:val="004A5873"/>
    <w:rsid w:val="004A70FE"/>
    <w:rsid w:val="004B064B"/>
    <w:rsid w:val="004B53F1"/>
    <w:rsid w:val="004B5B3C"/>
    <w:rsid w:val="004B6DB9"/>
    <w:rsid w:val="004B6E23"/>
    <w:rsid w:val="004C58F5"/>
    <w:rsid w:val="004C600D"/>
    <w:rsid w:val="004C6241"/>
    <w:rsid w:val="004C7C07"/>
    <w:rsid w:val="004C7E0B"/>
    <w:rsid w:val="004D1292"/>
    <w:rsid w:val="004D2353"/>
    <w:rsid w:val="004D3B0A"/>
    <w:rsid w:val="004D3BEA"/>
    <w:rsid w:val="004D52FB"/>
    <w:rsid w:val="004D5D6A"/>
    <w:rsid w:val="004E1F14"/>
    <w:rsid w:val="004E2ABF"/>
    <w:rsid w:val="004E4E77"/>
    <w:rsid w:val="004E4F81"/>
    <w:rsid w:val="004E558B"/>
    <w:rsid w:val="004E5DB0"/>
    <w:rsid w:val="004F0788"/>
    <w:rsid w:val="004F0956"/>
    <w:rsid w:val="004F44B3"/>
    <w:rsid w:val="004F4D0B"/>
    <w:rsid w:val="004F526E"/>
    <w:rsid w:val="004F7AD8"/>
    <w:rsid w:val="00500C35"/>
    <w:rsid w:val="00500F71"/>
    <w:rsid w:val="00502188"/>
    <w:rsid w:val="00504618"/>
    <w:rsid w:val="0051004D"/>
    <w:rsid w:val="00511338"/>
    <w:rsid w:val="00512153"/>
    <w:rsid w:val="00512869"/>
    <w:rsid w:val="005137B5"/>
    <w:rsid w:val="00515C58"/>
    <w:rsid w:val="00515C95"/>
    <w:rsid w:val="00516A11"/>
    <w:rsid w:val="00517825"/>
    <w:rsid w:val="00517E44"/>
    <w:rsid w:val="00520347"/>
    <w:rsid w:val="005249FE"/>
    <w:rsid w:val="00526AA3"/>
    <w:rsid w:val="00527D6C"/>
    <w:rsid w:val="00531E24"/>
    <w:rsid w:val="0053468D"/>
    <w:rsid w:val="0053658C"/>
    <w:rsid w:val="00536A0C"/>
    <w:rsid w:val="00537969"/>
    <w:rsid w:val="005379E5"/>
    <w:rsid w:val="0054138C"/>
    <w:rsid w:val="005420BE"/>
    <w:rsid w:val="005438A5"/>
    <w:rsid w:val="005462A9"/>
    <w:rsid w:val="005466C3"/>
    <w:rsid w:val="0055141E"/>
    <w:rsid w:val="00552975"/>
    <w:rsid w:val="0055643B"/>
    <w:rsid w:val="005624CB"/>
    <w:rsid w:val="00563306"/>
    <w:rsid w:val="00563944"/>
    <w:rsid w:val="0056498F"/>
    <w:rsid w:val="00564F0B"/>
    <w:rsid w:val="005651F8"/>
    <w:rsid w:val="005662EA"/>
    <w:rsid w:val="0057051F"/>
    <w:rsid w:val="00570770"/>
    <w:rsid w:val="00570F37"/>
    <w:rsid w:val="00573A30"/>
    <w:rsid w:val="00574B54"/>
    <w:rsid w:val="00575295"/>
    <w:rsid w:val="00575429"/>
    <w:rsid w:val="00575B52"/>
    <w:rsid w:val="00581B24"/>
    <w:rsid w:val="00583E60"/>
    <w:rsid w:val="00585330"/>
    <w:rsid w:val="005915C6"/>
    <w:rsid w:val="005925EA"/>
    <w:rsid w:val="00593127"/>
    <w:rsid w:val="0059458C"/>
    <w:rsid w:val="00597D11"/>
    <w:rsid w:val="005A37D7"/>
    <w:rsid w:val="005A4A63"/>
    <w:rsid w:val="005A79EF"/>
    <w:rsid w:val="005A7CF0"/>
    <w:rsid w:val="005B1536"/>
    <w:rsid w:val="005B26A7"/>
    <w:rsid w:val="005B2B00"/>
    <w:rsid w:val="005B3F9C"/>
    <w:rsid w:val="005B4342"/>
    <w:rsid w:val="005B480C"/>
    <w:rsid w:val="005B64EF"/>
    <w:rsid w:val="005B72E6"/>
    <w:rsid w:val="005B7828"/>
    <w:rsid w:val="005C04A0"/>
    <w:rsid w:val="005C35F8"/>
    <w:rsid w:val="005C4756"/>
    <w:rsid w:val="005C6CE4"/>
    <w:rsid w:val="005D0DAA"/>
    <w:rsid w:val="005D232D"/>
    <w:rsid w:val="005D5C2E"/>
    <w:rsid w:val="005E15FB"/>
    <w:rsid w:val="005E2003"/>
    <w:rsid w:val="005E2E45"/>
    <w:rsid w:val="005F120B"/>
    <w:rsid w:val="005F28F2"/>
    <w:rsid w:val="005F3E4D"/>
    <w:rsid w:val="005F468A"/>
    <w:rsid w:val="005F55AD"/>
    <w:rsid w:val="005F63E4"/>
    <w:rsid w:val="005F69AC"/>
    <w:rsid w:val="005F7DB4"/>
    <w:rsid w:val="00602BEA"/>
    <w:rsid w:val="00603905"/>
    <w:rsid w:val="006056A1"/>
    <w:rsid w:val="0061118E"/>
    <w:rsid w:val="00611A0A"/>
    <w:rsid w:val="00615AEE"/>
    <w:rsid w:val="00620083"/>
    <w:rsid w:val="006202BA"/>
    <w:rsid w:val="006219C2"/>
    <w:rsid w:val="00622B29"/>
    <w:rsid w:val="00622D77"/>
    <w:rsid w:val="00623915"/>
    <w:rsid w:val="0062440B"/>
    <w:rsid w:val="006250FF"/>
    <w:rsid w:val="00630A97"/>
    <w:rsid w:val="00631D4F"/>
    <w:rsid w:val="00635081"/>
    <w:rsid w:val="00636D7C"/>
    <w:rsid w:val="006412E9"/>
    <w:rsid w:val="00647688"/>
    <w:rsid w:val="00650A96"/>
    <w:rsid w:val="00655DB3"/>
    <w:rsid w:val="00655F6D"/>
    <w:rsid w:val="00656054"/>
    <w:rsid w:val="0065659C"/>
    <w:rsid w:val="00656C29"/>
    <w:rsid w:val="00661FBD"/>
    <w:rsid w:val="00663580"/>
    <w:rsid w:val="006641F0"/>
    <w:rsid w:val="00671636"/>
    <w:rsid w:val="00673044"/>
    <w:rsid w:val="0067621E"/>
    <w:rsid w:val="00676CBE"/>
    <w:rsid w:val="00680281"/>
    <w:rsid w:val="00681CA2"/>
    <w:rsid w:val="006828A2"/>
    <w:rsid w:val="00685371"/>
    <w:rsid w:val="0068581B"/>
    <w:rsid w:val="00686AE2"/>
    <w:rsid w:val="00690451"/>
    <w:rsid w:val="0069086D"/>
    <w:rsid w:val="00691B9E"/>
    <w:rsid w:val="00691CE8"/>
    <w:rsid w:val="0069676A"/>
    <w:rsid w:val="0069765E"/>
    <w:rsid w:val="00697A91"/>
    <w:rsid w:val="006A1E0B"/>
    <w:rsid w:val="006A3289"/>
    <w:rsid w:val="006A3F01"/>
    <w:rsid w:val="006B1318"/>
    <w:rsid w:val="006B20D4"/>
    <w:rsid w:val="006B4513"/>
    <w:rsid w:val="006B5478"/>
    <w:rsid w:val="006B6331"/>
    <w:rsid w:val="006B72D3"/>
    <w:rsid w:val="006B7C40"/>
    <w:rsid w:val="006C0727"/>
    <w:rsid w:val="006C081B"/>
    <w:rsid w:val="006C236C"/>
    <w:rsid w:val="006C2E2F"/>
    <w:rsid w:val="006C3C66"/>
    <w:rsid w:val="006C498F"/>
    <w:rsid w:val="006C5D08"/>
    <w:rsid w:val="006C7717"/>
    <w:rsid w:val="006C7C1F"/>
    <w:rsid w:val="006D2D27"/>
    <w:rsid w:val="006D33B9"/>
    <w:rsid w:val="006D720D"/>
    <w:rsid w:val="006E0AE9"/>
    <w:rsid w:val="006E145F"/>
    <w:rsid w:val="006E1F03"/>
    <w:rsid w:val="006E29F9"/>
    <w:rsid w:val="006E3171"/>
    <w:rsid w:val="006E4295"/>
    <w:rsid w:val="006E57B2"/>
    <w:rsid w:val="006E6666"/>
    <w:rsid w:val="006E6EB1"/>
    <w:rsid w:val="006E7149"/>
    <w:rsid w:val="006E794A"/>
    <w:rsid w:val="006F03D5"/>
    <w:rsid w:val="006F4C4A"/>
    <w:rsid w:val="006F71F8"/>
    <w:rsid w:val="00703862"/>
    <w:rsid w:val="00705A5F"/>
    <w:rsid w:val="007072F3"/>
    <w:rsid w:val="00710009"/>
    <w:rsid w:val="007107EB"/>
    <w:rsid w:val="00711984"/>
    <w:rsid w:val="00712466"/>
    <w:rsid w:val="007129E3"/>
    <w:rsid w:val="00712F85"/>
    <w:rsid w:val="00715A31"/>
    <w:rsid w:val="00716293"/>
    <w:rsid w:val="00720746"/>
    <w:rsid w:val="00720F8C"/>
    <w:rsid w:val="00720F9E"/>
    <w:rsid w:val="00721507"/>
    <w:rsid w:val="007218DD"/>
    <w:rsid w:val="00722E3A"/>
    <w:rsid w:val="00723CA3"/>
    <w:rsid w:val="00724139"/>
    <w:rsid w:val="0072416C"/>
    <w:rsid w:val="0072517B"/>
    <w:rsid w:val="0072550D"/>
    <w:rsid w:val="00725EEF"/>
    <w:rsid w:val="00731868"/>
    <w:rsid w:val="00733A28"/>
    <w:rsid w:val="0073556A"/>
    <w:rsid w:val="007502AC"/>
    <w:rsid w:val="0075031F"/>
    <w:rsid w:val="00755099"/>
    <w:rsid w:val="007554E1"/>
    <w:rsid w:val="00757E25"/>
    <w:rsid w:val="007659BD"/>
    <w:rsid w:val="00765B36"/>
    <w:rsid w:val="00766DB9"/>
    <w:rsid w:val="00770572"/>
    <w:rsid w:val="00771780"/>
    <w:rsid w:val="00773924"/>
    <w:rsid w:val="0077445E"/>
    <w:rsid w:val="00775394"/>
    <w:rsid w:val="0077708C"/>
    <w:rsid w:val="00780294"/>
    <w:rsid w:val="007804A0"/>
    <w:rsid w:val="00781D55"/>
    <w:rsid w:val="00782F0C"/>
    <w:rsid w:val="00783A89"/>
    <w:rsid w:val="00783DED"/>
    <w:rsid w:val="007848E7"/>
    <w:rsid w:val="00785B4D"/>
    <w:rsid w:val="00785B71"/>
    <w:rsid w:val="007904A7"/>
    <w:rsid w:val="00792DC4"/>
    <w:rsid w:val="0079461E"/>
    <w:rsid w:val="00795E95"/>
    <w:rsid w:val="0079785E"/>
    <w:rsid w:val="007A224A"/>
    <w:rsid w:val="007A29A6"/>
    <w:rsid w:val="007A3F6D"/>
    <w:rsid w:val="007A40D7"/>
    <w:rsid w:val="007A4EB0"/>
    <w:rsid w:val="007A5398"/>
    <w:rsid w:val="007A5716"/>
    <w:rsid w:val="007B5C24"/>
    <w:rsid w:val="007B631D"/>
    <w:rsid w:val="007C2A10"/>
    <w:rsid w:val="007C3AA0"/>
    <w:rsid w:val="007D12E4"/>
    <w:rsid w:val="007D3730"/>
    <w:rsid w:val="007D4142"/>
    <w:rsid w:val="007D54BF"/>
    <w:rsid w:val="007D76BA"/>
    <w:rsid w:val="007E11FE"/>
    <w:rsid w:val="007E1C10"/>
    <w:rsid w:val="007E47FE"/>
    <w:rsid w:val="007F337D"/>
    <w:rsid w:val="007F5243"/>
    <w:rsid w:val="007F5E5D"/>
    <w:rsid w:val="008013CC"/>
    <w:rsid w:val="00801EA7"/>
    <w:rsid w:val="008035CD"/>
    <w:rsid w:val="00804D41"/>
    <w:rsid w:val="008079A9"/>
    <w:rsid w:val="00807E73"/>
    <w:rsid w:val="008103F8"/>
    <w:rsid w:val="00815DB8"/>
    <w:rsid w:val="00817078"/>
    <w:rsid w:val="00817E0B"/>
    <w:rsid w:val="00817EF6"/>
    <w:rsid w:val="0082134C"/>
    <w:rsid w:val="00823F19"/>
    <w:rsid w:val="0082511D"/>
    <w:rsid w:val="0082754E"/>
    <w:rsid w:val="00827F10"/>
    <w:rsid w:val="00837BD5"/>
    <w:rsid w:val="00840822"/>
    <w:rsid w:val="008423FC"/>
    <w:rsid w:val="008428E2"/>
    <w:rsid w:val="008438AF"/>
    <w:rsid w:val="00843FBD"/>
    <w:rsid w:val="0085232D"/>
    <w:rsid w:val="00852A34"/>
    <w:rsid w:val="00853448"/>
    <w:rsid w:val="00854066"/>
    <w:rsid w:val="00854B8B"/>
    <w:rsid w:val="008550B5"/>
    <w:rsid w:val="00855236"/>
    <w:rsid w:val="00857AFD"/>
    <w:rsid w:val="008605EA"/>
    <w:rsid w:val="008629DC"/>
    <w:rsid w:val="00863469"/>
    <w:rsid w:val="0086488E"/>
    <w:rsid w:val="00866794"/>
    <w:rsid w:val="008733BB"/>
    <w:rsid w:val="00874CF8"/>
    <w:rsid w:val="008754C8"/>
    <w:rsid w:val="00876945"/>
    <w:rsid w:val="0088000C"/>
    <w:rsid w:val="008806D5"/>
    <w:rsid w:val="008830C3"/>
    <w:rsid w:val="008837CE"/>
    <w:rsid w:val="00885FBF"/>
    <w:rsid w:val="0089141C"/>
    <w:rsid w:val="008918D5"/>
    <w:rsid w:val="00893AEA"/>
    <w:rsid w:val="00893ED8"/>
    <w:rsid w:val="0089531E"/>
    <w:rsid w:val="008973B5"/>
    <w:rsid w:val="008A1EB3"/>
    <w:rsid w:val="008A2F8D"/>
    <w:rsid w:val="008A48A4"/>
    <w:rsid w:val="008A5661"/>
    <w:rsid w:val="008A6528"/>
    <w:rsid w:val="008A6BCD"/>
    <w:rsid w:val="008A7817"/>
    <w:rsid w:val="008A78A1"/>
    <w:rsid w:val="008B0227"/>
    <w:rsid w:val="008B023C"/>
    <w:rsid w:val="008B0A07"/>
    <w:rsid w:val="008B0EDD"/>
    <w:rsid w:val="008B0EF9"/>
    <w:rsid w:val="008B17D3"/>
    <w:rsid w:val="008B2A7F"/>
    <w:rsid w:val="008B48DC"/>
    <w:rsid w:val="008B6A6E"/>
    <w:rsid w:val="008C42F3"/>
    <w:rsid w:val="008C4FD1"/>
    <w:rsid w:val="008C7F9B"/>
    <w:rsid w:val="008D07C7"/>
    <w:rsid w:val="008D46FA"/>
    <w:rsid w:val="008D59BC"/>
    <w:rsid w:val="008D5CF1"/>
    <w:rsid w:val="008D73DA"/>
    <w:rsid w:val="008E22E0"/>
    <w:rsid w:val="008E284C"/>
    <w:rsid w:val="008E3979"/>
    <w:rsid w:val="008E43D7"/>
    <w:rsid w:val="008E51D1"/>
    <w:rsid w:val="008E5D14"/>
    <w:rsid w:val="008E724B"/>
    <w:rsid w:val="008F37BA"/>
    <w:rsid w:val="008F5FFB"/>
    <w:rsid w:val="008F6A2A"/>
    <w:rsid w:val="008F7C6E"/>
    <w:rsid w:val="00901509"/>
    <w:rsid w:val="009016A2"/>
    <w:rsid w:val="0090275B"/>
    <w:rsid w:val="00903187"/>
    <w:rsid w:val="00906932"/>
    <w:rsid w:val="00906FD2"/>
    <w:rsid w:val="009075F2"/>
    <w:rsid w:val="00911564"/>
    <w:rsid w:val="0091412A"/>
    <w:rsid w:val="00916463"/>
    <w:rsid w:val="00920FAA"/>
    <w:rsid w:val="00923B01"/>
    <w:rsid w:val="00923F26"/>
    <w:rsid w:val="00930F4F"/>
    <w:rsid w:val="009315BD"/>
    <w:rsid w:val="0093501F"/>
    <w:rsid w:val="00935AAC"/>
    <w:rsid w:val="0093712F"/>
    <w:rsid w:val="0094210D"/>
    <w:rsid w:val="00942FCA"/>
    <w:rsid w:val="00943126"/>
    <w:rsid w:val="00943A81"/>
    <w:rsid w:val="0094433B"/>
    <w:rsid w:val="0094542F"/>
    <w:rsid w:val="00945C7C"/>
    <w:rsid w:val="00946687"/>
    <w:rsid w:val="0095248B"/>
    <w:rsid w:val="00957AAE"/>
    <w:rsid w:val="0096021B"/>
    <w:rsid w:val="00960BF1"/>
    <w:rsid w:val="00961B2C"/>
    <w:rsid w:val="00962476"/>
    <w:rsid w:val="00964AA5"/>
    <w:rsid w:val="00966CB2"/>
    <w:rsid w:val="0096733A"/>
    <w:rsid w:val="009673AD"/>
    <w:rsid w:val="00970956"/>
    <w:rsid w:val="009717F7"/>
    <w:rsid w:val="00975448"/>
    <w:rsid w:val="00976722"/>
    <w:rsid w:val="00976DE0"/>
    <w:rsid w:val="00977173"/>
    <w:rsid w:val="00980D90"/>
    <w:rsid w:val="00981AB6"/>
    <w:rsid w:val="00982742"/>
    <w:rsid w:val="009837B9"/>
    <w:rsid w:val="009846A1"/>
    <w:rsid w:val="009877C7"/>
    <w:rsid w:val="009908DC"/>
    <w:rsid w:val="00990F9B"/>
    <w:rsid w:val="00991E89"/>
    <w:rsid w:val="00992D11"/>
    <w:rsid w:val="009947F4"/>
    <w:rsid w:val="00995E9E"/>
    <w:rsid w:val="00995FC7"/>
    <w:rsid w:val="009971B9"/>
    <w:rsid w:val="009A02EE"/>
    <w:rsid w:val="009A4006"/>
    <w:rsid w:val="009A4665"/>
    <w:rsid w:val="009A56CB"/>
    <w:rsid w:val="009A6395"/>
    <w:rsid w:val="009A775F"/>
    <w:rsid w:val="009B0024"/>
    <w:rsid w:val="009B20BB"/>
    <w:rsid w:val="009B25F8"/>
    <w:rsid w:val="009B264C"/>
    <w:rsid w:val="009B3137"/>
    <w:rsid w:val="009B40F6"/>
    <w:rsid w:val="009B72FF"/>
    <w:rsid w:val="009C1A19"/>
    <w:rsid w:val="009C24BF"/>
    <w:rsid w:val="009C41FA"/>
    <w:rsid w:val="009C5ED5"/>
    <w:rsid w:val="009D24CF"/>
    <w:rsid w:val="009D2AB7"/>
    <w:rsid w:val="009D61CD"/>
    <w:rsid w:val="009D6BDF"/>
    <w:rsid w:val="009D6FDC"/>
    <w:rsid w:val="009D76B3"/>
    <w:rsid w:val="009E13F8"/>
    <w:rsid w:val="009E19D9"/>
    <w:rsid w:val="009E25B5"/>
    <w:rsid w:val="009E3BCF"/>
    <w:rsid w:val="009E3C5E"/>
    <w:rsid w:val="009E5DE5"/>
    <w:rsid w:val="009E7A78"/>
    <w:rsid w:val="009F056C"/>
    <w:rsid w:val="009F2FBC"/>
    <w:rsid w:val="009F2FDE"/>
    <w:rsid w:val="009F4B16"/>
    <w:rsid w:val="009F5A27"/>
    <w:rsid w:val="009F79FF"/>
    <w:rsid w:val="00A007E6"/>
    <w:rsid w:val="00A01235"/>
    <w:rsid w:val="00A01D47"/>
    <w:rsid w:val="00A0439F"/>
    <w:rsid w:val="00A050FC"/>
    <w:rsid w:val="00A05F1E"/>
    <w:rsid w:val="00A102E5"/>
    <w:rsid w:val="00A118CA"/>
    <w:rsid w:val="00A11D6A"/>
    <w:rsid w:val="00A13A87"/>
    <w:rsid w:val="00A174BB"/>
    <w:rsid w:val="00A23EE3"/>
    <w:rsid w:val="00A24459"/>
    <w:rsid w:val="00A254CF"/>
    <w:rsid w:val="00A25677"/>
    <w:rsid w:val="00A301AC"/>
    <w:rsid w:val="00A32747"/>
    <w:rsid w:val="00A34C27"/>
    <w:rsid w:val="00A36942"/>
    <w:rsid w:val="00A37B69"/>
    <w:rsid w:val="00A412A8"/>
    <w:rsid w:val="00A438F6"/>
    <w:rsid w:val="00A43B4A"/>
    <w:rsid w:val="00A4416D"/>
    <w:rsid w:val="00A44254"/>
    <w:rsid w:val="00A443EF"/>
    <w:rsid w:val="00A44721"/>
    <w:rsid w:val="00A44DAB"/>
    <w:rsid w:val="00A51ACF"/>
    <w:rsid w:val="00A56282"/>
    <w:rsid w:val="00A5637A"/>
    <w:rsid w:val="00A61632"/>
    <w:rsid w:val="00A62F8A"/>
    <w:rsid w:val="00A67880"/>
    <w:rsid w:val="00A728B3"/>
    <w:rsid w:val="00A72E40"/>
    <w:rsid w:val="00A74415"/>
    <w:rsid w:val="00A74B20"/>
    <w:rsid w:val="00A76B65"/>
    <w:rsid w:val="00A77994"/>
    <w:rsid w:val="00A80CD0"/>
    <w:rsid w:val="00A8516D"/>
    <w:rsid w:val="00A853E3"/>
    <w:rsid w:val="00A934D1"/>
    <w:rsid w:val="00A956C5"/>
    <w:rsid w:val="00A95A62"/>
    <w:rsid w:val="00A95DFB"/>
    <w:rsid w:val="00AA0F58"/>
    <w:rsid w:val="00AA1CEA"/>
    <w:rsid w:val="00AA1DE2"/>
    <w:rsid w:val="00AA1EB7"/>
    <w:rsid w:val="00AA427C"/>
    <w:rsid w:val="00AA427D"/>
    <w:rsid w:val="00AA603B"/>
    <w:rsid w:val="00AA64F9"/>
    <w:rsid w:val="00AB0C73"/>
    <w:rsid w:val="00AB65FD"/>
    <w:rsid w:val="00AB74A7"/>
    <w:rsid w:val="00AC30F1"/>
    <w:rsid w:val="00AC332A"/>
    <w:rsid w:val="00AC40C3"/>
    <w:rsid w:val="00AC517E"/>
    <w:rsid w:val="00AC7E05"/>
    <w:rsid w:val="00AD3CFE"/>
    <w:rsid w:val="00AE0506"/>
    <w:rsid w:val="00AE2991"/>
    <w:rsid w:val="00AE2F4D"/>
    <w:rsid w:val="00AF0251"/>
    <w:rsid w:val="00AF24FE"/>
    <w:rsid w:val="00AF25B6"/>
    <w:rsid w:val="00AF5541"/>
    <w:rsid w:val="00AF6458"/>
    <w:rsid w:val="00B00D6A"/>
    <w:rsid w:val="00B01107"/>
    <w:rsid w:val="00B012F6"/>
    <w:rsid w:val="00B02870"/>
    <w:rsid w:val="00B02B56"/>
    <w:rsid w:val="00B0313C"/>
    <w:rsid w:val="00B03B09"/>
    <w:rsid w:val="00B06414"/>
    <w:rsid w:val="00B06477"/>
    <w:rsid w:val="00B10AFC"/>
    <w:rsid w:val="00B11082"/>
    <w:rsid w:val="00B112D1"/>
    <w:rsid w:val="00B11B01"/>
    <w:rsid w:val="00B12811"/>
    <w:rsid w:val="00B134E0"/>
    <w:rsid w:val="00B1436A"/>
    <w:rsid w:val="00B151CE"/>
    <w:rsid w:val="00B17A89"/>
    <w:rsid w:val="00B24A45"/>
    <w:rsid w:val="00B25E1E"/>
    <w:rsid w:val="00B25F97"/>
    <w:rsid w:val="00B26ADE"/>
    <w:rsid w:val="00B26B0F"/>
    <w:rsid w:val="00B26C9E"/>
    <w:rsid w:val="00B3025B"/>
    <w:rsid w:val="00B3175E"/>
    <w:rsid w:val="00B31BF1"/>
    <w:rsid w:val="00B31FA1"/>
    <w:rsid w:val="00B32F4F"/>
    <w:rsid w:val="00B338D0"/>
    <w:rsid w:val="00B34412"/>
    <w:rsid w:val="00B344F7"/>
    <w:rsid w:val="00B34593"/>
    <w:rsid w:val="00B3464B"/>
    <w:rsid w:val="00B346A0"/>
    <w:rsid w:val="00B36870"/>
    <w:rsid w:val="00B37682"/>
    <w:rsid w:val="00B40D10"/>
    <w:rsid w:val="00B41099"/>
    <w:rsid w:val="00B44927"/>
    <w:rsid w:val="00B45696"/>
    <w:rsid w:val="00B45772"/>
    <w:rsid w:val="00B46495"/>
    <w:rsid w:val="00B46CD5"/>
    <w:rsid w:val="00B47C34"/>
    <w:rsid w:val="00B514F3"/>
    <w:rsid w:val="00B5218B"/>
    <w:rsid w:val="00B552AE"/>
    <w:rsid w:val="00B55972"/>
    <w:rsid w:val="00B56C2D"/>
    <w:rsid w:val="00B57687"/>
    <w:rsid w:val="00B663BC"/>
    <w:rsid w:val="00B71D9F"/>
    <w:rsid w:val="00B727D6"/>
    <w:rsid w:val="00B72A2C"/>
    <w:rsid w:val="00B72E26"/>
    <w:rsid w:val="00B770EC"/>
    <w:rsid w:val="00B77203"/>
    <w:rsid w:val="00B811F1"/>
    <w:rsid w:val="00B81878"/>
    <w:rsid w:val="00B82459"/>
    <w:rsid w:val="00B84BAF"/>
    <w:rsid w:val="00B85475"/>
    <w:rsid w:val="00B86143"/>
    <w:rsid w:val="00B86675"/>
    <w:rsid w:val="00B93403"/>
    <w:rsid w:val="00B94E59"/>
    <w:rsid w:val="00B95BC2"/>
    <w:rsid w:val="00B961BE"/>
    <w:rsid w:val="00B96818"/>
    <w:rsid w:val="00B97E29"/>
    <w:rsid w:val="00BA105F"/>
    <w:rsid w:val="00BA32B9"/>
    <w:rsid w:val="00BA441B"/>
    <w:rsid w:val="00BA4C9A"/>
    <w:rsid w:val="00BA4EDE"/>
    <w:rsid w:val="00BA5AA1"/>
    <w:rsid w:val="00BA60B0"/>
    <w:rsid w:val="00BA6FFA"/>
    <w:rsid w:val="00BB279D"/>
    <w:rsid w:val="00BB2BE0"/>
    <w:rsid w:val="00BB6BB3"/>
    <w:rsid w:val="00BB7174"/>
    <w:rsid w:val="00BC17A2"/>
    <w:rsid w:val="00BC1937"/>
    <w:rsid w:val="00BC307E"/>
    <w:rsid w:val="00BC395F"/>
    <w:rsid w:val="00BC490F"/>
    <w:rsid w:val="00BC7823"/>
    <w:rsid w:val="00BD11C9"/>
    <w:rsid w:val="00BD22F9"/>
    <w:rsid w:val="00BD2E67"/>
    <w:rsid w:val="00BD45A9"/>
    <w:rsid w:val="00BD502A"/>
    <w:rsid w:val="00BD5D8C"/>
    <w:rsid w:val="00BD6304"/>
    <w:rsid w:val="00BE17AC"/>
    <w:rsid w:val="00BE1877"/>
    <w:rsid w:val="00BE1CEB"/>
    <w:rsid w:val="00BE4D9D"/>
    <w:rsid w:val="00BE68C2"/>
    <w:rsid w:val="00BE7B92"/>
    <w:rsid w:val="00BF2FD3"/>
    <w:rsid w:val="00BF32E5"/>
    <w:rsid w:val="00BF5AAD"/>
    <w:rsid w:val="00BF5D4A"/>
    <w:rsid w:val="00C004A0"/>
    <w:rsid w:val="00C034ED"/>
    <w:rsid w:val="00C0358F"/>
    <w:rsid w:val="00C03FED"/>
    <w:rsid w:val="00C05D13"/>
    <w:rsid w:val="00C064B8"/>
    <w:rsid w:val="00C064ED"/>
    <w:rsid w:val="00C1176D"/>
    <w:rsid w:val="00C139A4"/>
    <w:rsid w:val="00C14D2B"/>
    <w:rsid w:val="00C15099"/>
    <w:rsid w:val="00C2204C"/>
    <w:rsid w:val="00C25B5F"/>
    <w:rsid w:val="00C26664"/>
    <w:rsid w:val="00C26C6C"/>
    <w:rsid w:val="00C26D1E"/>
    <w:rsid w:val="00C33610"/>
    <w:rsid w:val="00C41E54"/>
    <w:rsid w:val="00C4572B"/>
    <w:rsid w:val="00C4584A"/>
    <w:rsid w:val="00C46838"/>
    <w:rsid w:val="00C52A48"/>
    <w:rsid w:val="00C57309"/>
    <w:rsid w:val="00C61048"/>
    <w:rsid w:val="00C61F75"/>
    <w:rsid w:val="00C63B3D"/>
    <w:rsid w:val="00C652CB"/>
    <w:rsid w:val="00C670B0"/>
    <w:rsid w:val="00C676E8"/>
    <w:rsid w:val="00C710E6"/>
    <w:rsid w:val="00C74A94"/>
    <w:rsid w:val="00C7599D"/>
    <w:rsid w:val="00C81DCE"/>
    <w:rsid w:val="00C825DD"/>
    <w:rsid w:val="00C8278F"/>
    <w:rsid w:val="00C85864"/>
    <w:rsid w:val="00C858E2"/>
    <w:rsid w:val="00C8622B"/>
    <w:rsid w:val="00C879EA"/>
    <w:rsid w:val="00C90A47"/>
    <w:rsid w:val="00C90E3A"/>
    <w:rsid w:val="00C9351B"/>
    <w:rsid w:val="00C94BFC"/>
    <w:rsid w:val="00C9743B"/>
    <w:rsid w:val="00CA0408"/>
    <w:rsid w:val="00CA0817"/>
    <w:rsid w:val="00CA09B2"/>
    <w:rsid w:val="00CA1F88"/>
    <w:rsid w:val="00CA335F"/>
    <w:rsid w:val="00CA47A1"/>
    <w:rsid w:val="00CA4D26"/>
    <w:rsid w:val="00CA6617"/>
    <w:rsid w:val="00CB3351"/>
    <w:rsid w:val="00CB3719"/>
    <w:rsid w:val="00CC00A2"/>
    <w:rsid w:val="00CC47F2"/>
    <w:rsid w:val="00CC48CF"/>
    <w:rsid w:val="00CC5F15"/>
    <w:rsid w:val="00CC6DA4"/>
    <w:rsid w:val="00CC704C"/>
    <w:rsid w:val="00CD0F95"/>
    <w:rsid w:val="00CD257B"/>
    <w:rsid w:val="00CD472F"/>
    <w:rsid w:val="00CD4E21"/>
    <w:rsid w:val="00CD708A"/>
    <w:rsid w:val="00CD7937"/>
    <w:rsid w:val="00CE029D"/>
    <w:rsid w:val="00CE14CE"/>
    <w:rsid w:val="00CE7357"/>
    <w:rsid w:val="00CF0468"/>
    <w:rsid w:val="00CF1889"/>
    <w:rsid w:val="00CF1C3A"/>
    <w:rsid w:val="00CF3600"/>
    <w:rsid w:val="00CF36A1"/>
    <w:rsid w:val="00CF46D9"/>
    <w:rsid w:val="00CF5213"/>
    <w:rsid w:val="00CF5F3E"/>
    <w:rsid w:val="00CF637A"/>
    <w:rsid w:val="00CF77B7"/>
    <w:rsid w:val="00CF78E9"/>
    <w:rsid w:val="00CF7D13"/>
    <w:rsid w:val="00D01BF6"/>
    <w:rsid w:val="00D03214"/>
    <w:rsid w:val="00D05B4B"/>
    <w:rsid w:val="00D0633C"/>
    <w:rsid w:val="00D07E9E"/>
    <w:rsid w:val="00D10AFE"/>
    <w:rsid w:val="00D10B5D"/>
    <w:rsid w:val="00D1386E"/>
    <w:rsid w:val="00D139BC"/>
    <w:rsid w:val="00D14BFE"/>
    <w:rsid w:val="00D15F0E"/>
    <w:rsid w:val="00D16F12"/>
    <w:rsid w:val="00D1729A"/>
    <w:rsid w:val="00D21A79"/>
    <w:rsid w:val="00D25A63"/>
    <w:rsid w:val="00D30A1D"/>
    <w:rsid w:val="00D30C9A"/>
    <w:rsid w:val="00D317CF"/>
    <w:rsid w:val="00D339CC"/>
    <w:rsid w:val="00D37EEA"/>
    <w:rsid w:val="00D4155A"/>
    <w:rsid w:val="00D4240F"/>
    <w:rsid w:val="00D42A31"/>
    <w:rsid w:val="00D42AAD"/>
    <w:rsid w:val="00D42DBD"/>
    <w:rsid w:val="00D47873"/>
    <w:rsid w:val="00D5226C"/>
    <w:rsid w:val="00D52460"/>
    <w:rsid w:val="00D543F7"/>
    <w:rsid w:val="00D54770"/>
    <w:rsid w:val="00D56326"/>
    <w:rsid w:val="00D57287"/>
    <w:rsid w:val="00D62E49"/>
    <w:rsid w:val="00D64431"/>
    <w:rsid w:val="00D656D0"/>
    <w:rsid w:val="00D65704"/>
    <w:rsid w:val="00D7101F"/>
    <w:rsid w:val="00D7229C"/>
    <w:rsid w:val="00D7497E"/>
    <w:rsid w:val="00D756F0"/>
    <w:rsid w:val="00D77614"/>
    <w:rsid w:val="00D778C8"/>
    <w:rsid w:val="00D7799E"/>
    <w:rsid w:val="00D8134C"/>
    <w:rsid w:val="00D83933"/>
    <w:rsid w:val="00D84ABA"/>
    <w:rsid w:val="00D867D0"/>
    <w:rsid w:val="00D87992"/>
    <w:rsid w:val="00D90F61"/>
    <w:rsid w:val="00D946B2"/>
    <w:rsid w:val="00D95C86"/>
    <w:rsid w:val="00D96110"/>
    <w:rsid w:val="00DA0C69"/>
    <w:rsid w:val="00DA0E03"/>
    <w:rsid w:val="00DA7843"/>
    <w:rsid w:val="00DA7AF9"/>
    <w:rsid w:val="00DB2AA0"/>
    <w:rsid w:val="00DB2D9D"/>
    <w:rsid w:val="00DB34A8"/>
    <w:rsid w:val="00DB38E9"/>
    <w:rsid w:val="00DB3BD0"/>
    <w:rsid w:val="00DB5C0B"/>
    <w:rsid w:val="00DC0269"/>
    <w:rsid w:val="00DC0A56"/>
    <w:rsid w:val="00DC2D39"/>
    <w:rsid w:val="00DC2F47"/>
    <w:rsid w:val="00DC331D"/>
    <w:rsid w:val="00DC4744"/>
    <w:rsid w:val="00DC5973"/>
    <w:rsid w:val="00DC5A7B"/>
    <w:rsid w:val="00DC63CC"/>
    <w:rsid w:val="00DD5124"/>
    <w:rsid w:val="00DD518D"/>
    <w:rsid w:val="00DD5698"/>
    <w:rsid w:val="00DD5E59"/>
    <w:rsid w:val="00DD75E3"/>
    <w:rsid w:val="00DE026A"/>
    <w:rsid w:val="00DE0A05"/>
    <w:rsid w:val="00DE0E09"/>
    <w:rsid w:val="00DE1554"/>
    <w:rsid w:val="00DE2560"/>
    <w:rsid w:val="00DE3553"/>
    <w:rsid w:val="00DE3C38"/>
    <w:rsid w:val="00DE4DFC"/>
    <w:rsid w:val="00DF279E"/>
    <w:rsid w:val="00DF28D0"/>
    <w:rsid w:val="00DF28D7"/>
    <w:rsid w:val="00DF2A83"/>
    <w:rsid w:val="00DF3B70"/>
    <w:rsid w:val="00DF5E96"/>
    <w:rsid w:val="00DF6BCA"/>
    <w:rsid w:val="00E01B7A"/>
    <w:rsid w:val="00E021F0"/>
    <w:rsid w:val="00E027DD"/>
    <w:rsid w:val="00E10A28"/>
    <w:rsid w:val="00E13275"/>
    <w:rsid w:val="00E13D99"/>
    <w:rsid w:val="00E151D1"/>
    <w:rsid w:val="00E15FF7"/>
    <w:rsid w:val="00E21A23"/>
    <w:rsid w:val="00E21AEF"/>
    <w:rsid w:val="00E21F93"/>
    <w:rsid w:val="00E23B92"/>
    <w:rsid w:val="00E247B4"/>
    <w:rsid w:val="00E253A2"/>
    <w:rsid w:val="00E260BB"/>
    <w:rsid w:val="00E26F13"/>
    <w:rsid w:val="00E26FC9"/>
    <w:rsid w:val="00E27593"/>
    <w:rsid w:val="00E27791"/>
    <w:rsid w:val="00E31138"/>
    <w:rsid w:val="00E32DD0"/>
    <w:rsid w:val="00E3468F"/>
    <w:rsid w:val="00E40F27"/>
    <w:rsid w:val="00E42FCE"/>
    <w:rsid w:val="00E43F35"/>
    <w:rsid w:val="00E44D75"/>
    <w:rsid w:val="00E4778D"/>
    <w:rsid w:val="00E50B99"/>
    <w:rsid w:val="00E50C2B"/>
    <w:rsid w:val="00E52335"/>
    <w:rsid w:val="00E52701"/>
    <w:rsid w:val="00E557E4"/>
    <w:rsid w:val="00E55D75"/>
    <w:rsid w:val="00E602C8"/>
    <w:rsid w:val="00E61438"/>
    <w:rsid w:val="00E622AD"/>
    <w:rsid w:val="00E63377"/>
    <w:rsid w:val="00E63532"/>
    <w:rsid w:val="00E661BA"/>
    <w:rsid w:val="00E67058"/>
    <w:rsid w:val="00E70081"/>
    <w:rsid w:val="00E71C10"/>
    <w:rsid w:val="00E71EEF"/>
    <w:rsid w:val="00E732F8"/>
    <w:rsid w:val="00E73415"/>
    <w:rsid w:val="00E7699A"/>
    <w:rsid w:val="00E77BA2"/>
    <w:rsid w:val="00E81EF7"/>
    <w:rsid w:val="00E82607"/>
    <w:rsid w:val="00E843D5"/>
    <w:rsid w:val="00E853E2"/>
    <w:rsid w:val="00E86459"/>
    <w:rsid w:val="00E86CCD"/>
    <w:rsid w:val="00E8737D"/>
    <w:rsid w:val="00E87B84"/>
    <w:rsid w:val="00E948E2"/>
    <w:rsid w:val="00E96983"/>
    <w:rsid w:val="00EA046F"/>
    <w:rsid w:val="00EA1F37"/>
    <w:rsid w:val="00EA20A2"/>
    <w:rsid w:val="00EA2AAA"/>
    <w:rsid w:val="00EA2BA2"/>
    <w:rsid w:val="00EA32B5"/>
    <w:rsid w:val="00EA3C15"/>
    <w:rsid w:val="00EA5C17"/>
    <w:rsid w:val="00EA77CE"/>
    <w:rsid w:val="00EB1B89"/>
    <w:rsid w:val="00EB262F"/>
    <w:rsid w:val="00EB29AD"/>
    <w:rsid w:val="00EB44B4"/>
    <w:rsid w:val="00EB791B"/>
    <w:rsid w:val="00EB7CC2"/>
    <w:rsid w:val="00EC10ED"/>
    <w:rsid w:val="00EC2917"/>
    <w:rsid w:val="00EC452D"/>
    <w:rsid w:val="00EC4C74"/>
    <w:rsid w:val="00EC50CF"/>
    <w:rsid w:val="00EC75DB"/>
    <w:rsid w:val="00ED09EE"/>
    <w:rsid w:val="00ED164D"/>
    <w:rsid w:val="00ED3EB1"/>
    <w:rsid w:val="00ED3FC4"/>
    <w:rsid w:val="00ED4CD2"/>
    <w:rsid w:val="00ED5A57"/>
    <w:rsid w:val="00ED5FA6"/>
    <w:rsid w:val="00ED738C"/>
    <w:rsid w:val="00EE0F08"/>
    <w:rsid w:val="00EE1A2D"/>
    <w:rsid w:val="00EE3EE6"/>
    <w:rsid w:val="00EE52CA"/>
    <w:rsid w:val="00EE5B95"/>
    <w:rsid w:val="00EF061E"/>
    <w:rsid w:val="00EF09AC"/>
    <w:rsid w:val="00EF112F"/>
    <w:rsid w:val="00EF12BF"/>
    <w:rsid w:val="00EF28DA"/>
    <w:rsid w:val="00EF7827"/>
    <w:rsid w:val="00EF7CA5"/>
    <w:rsid w:val="00F0086F"/>
    <w:rsid w:val="00F024FA"/>
    <w:rsid w:val="00F033EF"/>
    <w:rsid w:val="00F07EBE"/>
    <w:rsid w:val="00F11807"/>
    <w:rsid w:val="00F12C52"/>
    <w:rsid w:val="00F140F6"/>
    <w:rsid w:val="00F16784"/>
    <w:rsid w:val="00F26EA5"/>
    <w:rsid w:val="00F300F9"/>
    <w:rsid w:val="00F33455"/>
    <w:rsid w:val="00F34D50"/>
    <w:rsid w:val="00F36BFD"/>
    <w:rsid w:val="00F40E5D"/>
    <w:rsid w:val="00F416AD"/>
    <w:rsid w:val="00F41B76"/>
    <w:rsid w:val="00F438E7"/>
    <w:rsid w:val="00F45B38"/>
    <w:rsid w:val="00F474A8"/>
    <w:rsid w:val="00F50BD5"/>
    <w:rsid w:val="00F51225"/>
    <w:rsid w:val="00F5693D"/>
    <w:rsid w:val="00F5695F"/>
    <w:rsid w:val="00F571E9"/>
    <w:rsid w:val="00F57DD6"/>
    <w:rsid w:val="00F608BC"/>
    <w:rsid w:val="00F64290"/>
    <w:rsid w:val="00F6683D"/>
    <w:rsid w:val="00F67745"/>
    <w:rsid w:val="00F67BA5"/>
    <w:rsid w:val="00F71CD3"/>
    <w:rsid w:val="00F749B5"/>
    <w:rsid w:val="00F767B4"/>
    <w:rsid w:val="00F77B29"/>
    <w:rsid w:val="00F77D91"/>
    <w:rsid w:val="00F8578F"/>
    <w:rsid w:val="00F86014"/>
    <w:rsid w:val="00F86F04"/>
    <w:rsid w:val="00F8711F"/>
    <w:rsid w:val="00F92EFD"/>
    <w:rsid w:val="00F965D7"/>
    <w:rsid w:val="00F975A4"/>
    <w:rsid w:val="00F97A22"/>
    <w:rsid w:val="00F97A66"/>
    <w:rsid w:val="00FA042E"/>
    <w:rsid w:val="00FA4674"/>
    <w:rsid w:val="00FA7FF7"/>
    <w:rsid w:val="00FB1977"/>
    <w:rsid w:val="00FB2957"/>
    <w:rsid w:val="00FB335F"/>
    <w:rsid w:val="00FB7378"/>
    <w:rsid w:val="00FC0EF7"/>
    <w:rsid w:val="00FC1D05"/>
    <w:rsid w:val="00FC2C9B"/>
    <w:rsid w:val="00FC2DC8"/>
    <w:rsid w:val="00FC3154"/>
    <w:rsid w:val="00FC3429"/>
    <w:rsid w:val="00FC3565"/>
    <w:rsid w:val="00FC35BE"/>
    <w:rsid w:val="00FC3705"/>
    <w:rsid w:val="00FC7CE3"/>
    <w:rsid w:val="00FD0C47"/>
    <w:rsid w:val="00FD1CF1"/>
    <w:rsid w:val="00FD3041"/>
    <w:rsid w:val="00FD344C"/>
    <w:rsid w:val="00FD707A"/>
    <w:rsid w:val="00FD7637"/>
    <w:rsid w:val="00FE04F4"/>
    <w:rsid w:val="00FE1977"/>
    <w:rsid w:val="00FE6C5F"/>
    <w:rsid w:val="00FE6F2C"/>
    <w:rsid w:val="00FE6F44"/>
    <w:rsid w:val="00FF102A"/>
    <w:rsid w:val="00FF124B"/>
    <w:rsid w:val="00FF1431"/>
    <w:rsid w:val="00FF3C37"/>
    <w:rsid w:val="00FF7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5DD136"/>
  <w15:chartTrackingRefBased/>
  <w15:docId w15:val="{CEA4C47D-4AAF-4CF3-840B-A6C7EAD1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Samp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9A9"/>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FootnoteReference">
    <w:name w:val="footnote reference"/>
    <w:rsid w:val="00CD0F95"/>
    <w:rPr>
      <w:vertAlign w:val="superscript"/>
    </w:rPr>
  </w:style>
  <w:style w:type="paragraph" w:styleId="ListParagraph">
    <w:name w:val="List Paragraph"/>
    <w:basedOn w:val="Normal"/>
    <w:uiPriority w:val="1"/>
    <w:qFormat/>
    <w:rsid w:val="00CD0F95"/>
    <w:pPr>
      <w:ind w:left="720"/>
      <w:contextualSpacing/>
    </w:pPr>
  </w:style>
  <w:style w:type="character" w:styleId="CommentReference">
    <w:name w:val="annotation reference"/>
    <w:basedOn w:val="DefaultParagraphFont"/>
    <w:rsid w:val="00975448"/>
    <w:rPr>
      <w:sz w:val="16"/>
      <w:szCs w:val="16"/>
    </w:rPr>
  </w:style>
  <w:style w:type="paragraph" w:styleId="CommentText">
    <w:name w:val="annotation text"/>
    <w:basedOn w:val="Normal"/>
    <w:link w:val="CommentTextChar"/>
    <w:rsid w:val="00975448"/>
    <w:rPr>
      <w:sz w:val="20"/>
    </w:rPr>
  </w:style>
  <w:style w:type="character" w:customStyle="1" w:styleId="CommentTextChar">
    <w:name w:val="Comment Text Char"/>
    <w:basedOn w:val="DefaultParagraphFont"/>
    <w:link w:val="CommentText"/>
    <w:rsid w:val="00975448"/>
    <w:rPr>
      <w:lang w:eastAsia="en-US"/>
    </w:rPr>
  </w:style>
  <w:style w:type="paragraph" w:styleId="CommentSubject">
    <w:name w:val="annotation subject"/>
    <w:basedOn w:val="CommentText"/>
    <w:next w:val="CommentText"/>
    <w:link w:val="CommentSubjectChar"/>
    <w:rsid w:val="00975448"/>
    <w:rPr>
      <w:b/>
      <w:bCs/>
    </w:rPr>
  </w:style>
  <w:style w:type="character" w:customStyle="1" w:styleId="CommentSubjectChar">
    <w:name w:val="Comment Subject Char"/>
    <w:basedOn w:val="CommentTextChar"/>
    <w:link w:val="CommentSubject"/>
    <w:rsid w:val="00975448"/>
    <w:rPr>
      <w:b/>
      <w:bCs/>
      <w:lang w:eastAsia="en-US"/>
    </w:rPr>
  </w:style>
  <w:style w:type="paragraph" w:styleId="Revision">
    <w:name w:val="Revision"/>
    <w:hidden/>
    <w:uiPriority w:val="99"/>
    <w:semiHidden/>
    <w:rsid w:val="00975448"/>
    <w:rPr>
      <w:sz w:val="22"/>
      <w:lang w:eastAsia="en-US"/>
    </w:rPr>
  </w:style>
  <w:style w:type="paragraph" w:styleId="BalloonText">
    <w:name w:val="Balloon Text"/>
    <w:basedOn w:val="Normal"/>
    <w:link w:val="BalloonTextChar"/>
    <w:rsid w:val="00975448"/>
    <w:rPr>
      <w:rFonts w:ascii="Segoe UI" w:hAnsi="Segoe UI" w:cs="Segoe UI"/>
      <w:sz w:val="18"/>
      <w:szCs w:val="18"/>
    </w:rPr>
  </w:style>
  <w:style w:type="character" w:customStyle="1" w:styleId="BalloonTextChar">
    <w:name w:val="Balloon Text Char"/>
    <w:basedOn w:val="DefaultParagraphFont"/>
    <w:link w:val="BalloonText"/>
    <w:rsid w:val="00975448"/>
    <w:rPr>
      <w:rFonts w:ascii="Segoe UI" w:hAnsi="Segoe UI" w:cs="Segoe UI"/>
      <w:sz w:val="18"/>
      <w:szCs w:val="18"/>
      <w:lang w:eastAsia="en-US"/>
    </w:rPr>
  </w:style>
  <w:style w:type="paragraph" w:customStyle="1" w:styleId="T">
    <w:name w:val="T"/>
    <w:aliases w:val="Text"/>
    <w:uiPriority w:val="99"/>
    <w:rsid w:val="000C240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eastAsiaTheme="minorEastAsia"/>
      <w:color w:val="000000"/>
      <w:w w:val="0"/>
      <w:lang w:val="en-US" w:eastAsia="en-US"/>
    </w:rPr>
  </w:style>
  <w:style w:type="character" w:styleId="UnresolvedMention">
    <w:name w:val="Unresolved Mention"/>
    <w:basedOn w:val="DefaultParagraphFont"/>
    <w:uiPriority w:val="99"/>
    <w:semiHidden/>
    <w:unhideWhenUsed/>
    <w:rsid w:val="005A37D7"/>
    <w:rPr>
      <w:color w:val="605E5C"/>
      <w:shd w:val="clear" w:color="auto" w:fill="E1DFDD"/>
    </w:rPr>
  </w:style>
  <w:style w:type="character" w:customStyle="1" w:styleId="HeaderChar">
    <w:name w:val="Header Char"/>
    <w:basedOn w:val="DefaultParagraphFont"/>
    <w:link w:val="Header"/>
    <w:rsid w:val="00AD3CFE"/>
    <w:rPr>
      <w:b/>
      <w:sz w:val="28"/>
      <w:lang w:eastAsia="en-US"/>
    </w:rPr>
  </w:style>
  <w:style w:type="paragraph" w:styleId="NormalWeb">
    <w:name w:val="Normal (Web)"/>
    <w:basedOn w:val="Normal"/>
    <w:uiPriority w:val="99"/>
    <w:unhideWhenUsed/>
    <w:rsid w:val="007C2A10"/>
    <w:pPr>
      <w:spacing w:before="100" w:beforeAutospacing="1" w:after="100" w:afterAutospacing="1"/>
    </w:pPr>
    <w:rPr>
      <w:sz w:val="24"/>
      <w:szCs w:val="24"/>
      <w:lang w:val="en-US"/>
    </w:rPr>
  </w:style>
  <w:style w:type="table" w:styleId="TableGrid">
    <w:name w:val="Table Grid"/>
    <w:basedOn w:val="TableNormal"/>
    <w:uiPriority w:val="39"/>
    <w:rsid w:val="00FC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4240F"/>
    <w:rPr>
      <w:rFonts w:ascii="Arial" w:hAnsi="Arial"/>
      <w:b/>
      <w:sz w:val="32"/>
      <w:u w:val="single"/>
      <w:lang w:eastAsia="en-US"/>
    </w:rPr>
  </w:style>
  <w:style w:type="character" w:customStyle="1" w:styleId="fontstyle01">
    <w:name w:val="fontstyle01"/>
    <w:basedOn w:val="DefaultParagraphFont"/>
    <w:rsid w:val="00B06414"/>
    <w:rPr>
      <w:rFonts w:ascii="TimesNewRoman" w:hAnsi="TimesNewRoman" w:hint="default"/>
      <w:b w:val="0"/>
      <w:bCs w:val="0"/>
      <w:i w:val="0"/>
      <w:iCs w:val="0"/>
      <w:color w:val="000000"/>
      <w:sz w:val="18"/>
      <w:szCs w:val="18"/>
    </w:rPr>
  </w:style>
  <w:style w:type="paragraph" w:customStyle="1" w:styleId="H4">
    <w:name w:val="H4"/>
    <w:aliases w:val="1.1.1.1"/>
    <w:next w:val="T"/>
    <w:uiPriority w:val="99"/>
    <w:rsid w:val="0077539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val="en-US" w:eastAsia="en-US"/>
    </w:rPr>
  </w:style>
  <w:style w:type="character" w:styleId="Emphasis">
    <w:name w:val="Emphasis"/>
    <w:aliases w:val="Editor"/>
    <w:qFormat/>
    <w:rsid w:val="002F283A"/>
    <w:rPr>
      <w:rFonts w:ascii="Times New Roman" w:hAnsi="Times New Roman"/>
      <w:b/>
      <w:bCs/>
      <w:i/>
      <w:iCs/>
      <w:sz w:val="22"/>
      <w:bdr w:val="none" w:sz="0" w:space="0" w:color="auto"/>
      <w:shd w:val="solid" w:color="FFFF00" w:fill="FFFF00"/>
      <w:lang w:eastAsia="ko-KR"/>
    </w:rPr>
  </w:style>
  <w:style w:type="paragraph" w:customStyle="1" w:styleId="TableParagraph">
    <w:name w:val="Table Paragraph"/>
    <w:basedOn w:val="Normal"/>
    <w:uiPriority w:val="1"/>
    <w:qFormat/>
    <w:rsid w:val="002F283A"/>
    <w:pPr>
      <w:widowControl w:val="0"/>
      <w:autoSpaceDE w:val="0"/>
      <w:autoSpaceDN w:val="0"/>
      <w:adjustRightInd w:val="0"/>
    </w:pPr>
    <w:rPr>
      <w:rFonts w:eastAsiaTheme="minorEastAsia"/>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89161">
      <w:bodyDiv w:val="1"/>
      <w:marLeft w:val="0"/>
      <w:marRight w:val="0"/>
      <w:marTop w:val="0"/>
      <w:marBottom w:val="0"/>
      <w:divBdr>
        <w:top w:val="none" w:sz="0" w:space="0" w:color="auto"/>
        <w:left w:val="none" w:sz="0" w:space="0" w:color="auto"/>
        <w:bottom w:val="none" w:sz="0" w:space="0" w:color="auto"/>
        <w:right w:val="none" w:sz="0" w:space="0" w:color="auto"/>
      </w:divBdr>
    </w:div>
    <w:div w:id="310981762">
      <w:bodyDiv w:val="1"/>
      <w:marLeft w:val="0"/>
      <w:marRight w:val="0"/>
      <w:marTop w:val="0"/>
      <w:marBottom w:val="0"/>
      <w:divBdr>
        <w:top w:val="none" w:sz="0" w:space="0" w:color="auto"/>
        <w:left w:val="none" w:sz="0" w:space="0" w:color="auto"/>
        <w:bottom w:val="none" w:sz="0" w:space="0" w:color="auto"/>
        <w:right w:val="none" w:sz="0" w:space="0" w:color="auto"/>
      </w:divBdr>
    </w:div>
    <w:div w:id="405154257">
      <w:bodyDiv w:val="1"/>
      <w:marLeft w:val="0"/>
      <w:marRight w:val="0"/>
      <w:marTop w:val="0"/>
      <w:marBottom w:val="0"/>
      <w:divBdr>
        <w:top w:val="none" w:sz="0" w:space="0" w:color="auto"/>
        <w:left w:val="none" w:sz="0" w:space="0" w:color="auto"/>
        <w:bottom w:val="none" w:sz="0" w:space="0" w:color="auto"/>
        <w:right w:val="none" w:sz="0" w:space="0" w:color="auto"/>
      </w:divBdr>
    </w:div>
    <w:div w:id="453252290">
      <w:bodyDiv w:val="1"/>
      <w:marLeft w:val="0"/>
      <w:marRight w:val="0"/>
      <w:marTop w:val="0"/>
      <w:marBottom w:val="0"/>
      <w:divBdr>
        <w:top w:val="none" w:sz="0" w:space="0" w:color="auto"/>
        <w:left w:val="none" w:sz="0" w:space="0" w:color="auto"/>
        <w:bottom w:val="none" w:sz="0" w:space="0" w:color="auto"/>
        <w:right w:val="none" w:sz="0" w:space="0" w:color="auto"/>
      </w:divBdr>
    </w:div>
    <w:div w:id="464471372">
      <w:bodyDiv w:val="1"/>
      <w:marLeft w:val="0"/>
      <w:marRight w:val="0"/>
      <w:marTop w:val="0"/>
      <w:marBottom w:val="0"/>
      <w:divBdr>
        <w:top w:val="none" w:sz="0" w:space="0" w:color="auto"/>
        <w:left w:val="none" w:sz="0" w:space="0" w:color="auto"/>
        <w:bottom w:val="none" w:sz="0" w:space="0" w:color="auto"/>
        <w:right w:val="none" w:sz="0" w:space="0" w:color="auto"/>
      </w:divBdr>
    </w:div>
    <w:div w:id="528878355">
      <w:bodyDiv w:val="1"/>
      <w:marLeft w:val="0"/>
      <w:marRight w:val="0"/>
      <w:marTop w:val="0"/>
      <w:marBottom w:val="0"/>
      <w:divBdr>
        <w:top w:val="none" w:sz="0" w:space="0" w:color="auto"/>
        <w:left w:val="none" w:sz="0" w:space="0" w:color="auto"/>
        <w:bottom w:val="none" w:sz="0" w:space="0" w:color="auto"/>
        <w:right w:val="none" w:sz="0" w:space="0" w:color="auto"/>
      </w:divBdr>
    </w:div>
    <w:div w:id="854226245">
      <w:bodyDiv w:val="1"/>
      <w:marLeft w:val="0"/>
      <w:marRight w:val="0"/>
      <w:marTop w:val="0"/>
      <w:marBottom w:val="0"/>
      <w:divBdr>
        <w:top w:val="none" w:sz="0" w:space="0" w:color="auto"/>
        <w:left w:val="none" w:sz="0" w:space="0" w:color="auto"/>
        <w:bottom w:val="none" w:sz="0" w:space="0" w:color="auto"/>
        <w:right w:val="none" w:sz="0" w:space="0" w:color="auto"/>
      </w:divBdr>
    </w:div>
    <w:div w:id="889878590">
      <w:bodyDiv w:val="1"/>
      <w:marLeft w:val="0"/>
      <w:marRight w:val="0"/>
      <w:marTop w:val="0"/>
      <w:marBottom w:val="0"/>
      <w:divBdr>
        <w:top w:val="none" w:sz="0" w:space="0" w:color="auto"/>
        <w:left w:val="none" w:sz="0" w:space="0" w:color="auto"/>
        <w:bottom w:val="none" w:sz="0" w:space="0" w:color="auto"/>
        <w:right w:val="none" w:sz="0" w:space="0" w:color="auto"/>
      </w:divBdr>
    </w:div>
    <w:div w:id="1215851912">
      <w:bodyDiv w:val="1"/>
      <w:marLeft w:val="0"/>
      <w:marRight w:val="0"/>
      <w:marTop w:val="0"/>
      <w:marBottom w:val="0"/>
      <w:divBdr>
        <w:top w:val="none" w:sz="0" w:space="0" w:color="auto"/>
        <w:left w:val="none" w:sz="0" w:space="0" w:color="auto"/>
        <w:bottom w:val="none" w:sz="0" w:space="0" w:color="auto"/>
        <w:right w:val="none" w:sz="0" w:space="0" w:color="auto"/>
      </w:divBdr>
      <w:divsChild>
        <w:div w:id="399208962">
          <w:marLeft w:val="446"/>
          <w:marRight w:val="0"/>
          <w:marTop w:val="120"/>
          <w:marBottom w:val="0"/>
          <w:divBdr>
            <w:top w:val="none" w:sz="0" w:space="0" w:color="auto"/>
            <w:left w:val="none" w:sz="0" w:space="0" w:color="auto"/>
            <w:bottom w:val="none" w:sz="0" w:space="0" w:color="auto"/>
            <w:right w:val="none" w:sz="0" w:space="0" w:color="auto"/>
          </w:divBdr>
        </w:div>
        <w:div w:id="440347484">
          <w:marLeft w:val="1080"/>
          <w:marRight w:val="0"/>
          <w:marTop w:val="100"/>
          <w:marBottom w:val="0"/>
          <w:divBdr>
            <w:top w:val="none" w:sz="0" w:space="0" w:color="auto"/>
            <w:left w:val="none" w:sz="0" w:space="0" w:color="auto"/>
            <w:bottom w:val="none" w:sz="0" w:space="0" w:color="auto"/>
            <w:right w:val="none" w:sz="0" w:space="0" w:color="auto"/>
          </w:divBdr>
        </w:div>
        <w:div w:id="456723452">
          <w:marLeft w:val="1080"/>
          <w:marRight w:val="0"/>
          <w:marTop w:val="100"/>
          <w:marBottom w:val="0"/>
          <w:divBdr>
            <w:top w:val="none" w:sz="0" w:space="0" w:color="auto"/>
            <w:left w:val="none" w:sz="0" w:space="0" w:color="auto"/>
            <w:bottom w:val="none" w:sz="0" w:space="0" w:color="auto"/>
            <w:right w:val="none" w:sz="0" w:space="0" w:color="auto"/>
          </w:divBdr>
        </w:div>
        <w:div w:id="852382254">
          <w:marLeft w:val="1080"/>
          <w:marRight w:val="0"/>
          <w:marTop w:val="100"/>
          <w:marBottom w:val="0"/>
          <w:divBdr>
            <w:top w:val="none" w:sz="0" w:space="0" w:color="auto"/>
            <w:left w:val="none" w:sz="0" w:space="0" w:color="auto"/>
            <w:bottom w:val="none" w:sz="0" w:space="0" w:color="auto"/>
            <w:right w:val="none" w:sz="0" w:space="0" w:color="auto"/>
          </w:divBdr>
        </w:div>
        <w:div w:id="1053234420">
          <w:marLeft w:val="446"/>
          <w:marRight w:val="0"/>
          <w:marTop w:val="120"/>
          <w:marBottom w:val="0"/>
          <w:divBdr>
            <w:top w:val="none" w:sz="0" w:space="0" w:color="auto"/>
            <w:left w:val="none" w:sz="0" w:space="0" w:color="auto"/>
            <w:bottom w:val="none" w:sz="0" w:space="0" w:color="auto"/>
            <w:right w:val="none" w:sz="0" w:space="0" w:color="auto"/>
          </w:divBdr>
        </w:div>
        <w:div w:id="1255280802">
          <w:marLeft w:val="1714"/>
          <w:marRight w:val="0"/>
          <w:marTop w:val="90"/>
          <w:marBottom w:val="0"/>
          <w:divBdr>
            <w:top w:val="none" w:sz="0" w:space="0" w:color="auto"/>
            <w:left w:val="none" w:sz="0" w:space="0" w:color="auto"/>
            <w:bottom w:val="none" w:sz="0" w:space="0" w:color="auto"/>
            <w:right w:val="none" w:sz="0" w:space="0" w:color="auto"/>
          </w:divBdr>
        </w:div>
        <w:div w:id="1315377768">
          <w:marLeft w:val="1714"/>
          <w:marRight w:val="0"/>
          <w:marTop w:val="90"/>
          <w:marBottom w:val="0"/>
          <w:divBdr>
            <w:top w:val="none" w:sz="0" w:space="0" w:color="auto"/>
            <w:left w:val="none" w:sz="0" w:space="0" w:color="auto"/>
            <w:bottom w:val="none" w:sz="0" w:space="0" w:color="auto"/>
            <w:right w:val="none" w:sz="0" w:space="0" w:color="auto"/>
          </w:divBdr>
        </w:div>
        <w:div w:id="1783987953">
          <w:marLeft w:val="446"/>
          <w:marRight w:val="0"/>
          <w:marTop w:val="120"/>
          <w:marBottom w:val="0"/>
          <w:divBdr>
            <w:top w:val="none" w:sz="0" w:space="0" w:color="auto"/>
            <w:left w:val="none" w:sz="0" w:space="0" w:color="auto"/>
            <w:bottom w:val="none" w:sz="0" w:space="0" w:color="auto"/>
            <w:right w:val="none" w:sz="0" w:space="0" w:color="auto"/>
          </w:divBdr>
        </w:div>
        <w:div w:id="1907833925">
          <w:marLeft w:val="1080"/>
          <w:marRight w:val="0"/>
          <w:marTop w:val="100"/>
          <w:marBottom w:val="0"/>
          <w:divBdr>
            <w:top w:val="none" w:sz="0" w:space="0" w:color="auto"/>
            <w:left w:val="none" w:sz="0" w:space="0" w:color="auto"/>
            <w:bottom w:val="none" w:sz="0" w:space="0" w:color="auto"/>
            <w:right w:val="none" w:sz="0" w:space="0" w:color="auto"/>
          </w:divBdr>
        </w:div>
      </w:divsChild>
    </w:div>
    <w:div w:id="212915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ajami@qti.qualcomm.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s\Desktop\liaison%20template\Liaison%20submission%20template%20r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5A623-C5E5-4688-9DB1-5B254EA96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submission template r2.dotx</Template>
  <TotalTime>2474</TotalTime>
  <Pages>6</Pages>
  <Words>1690</Words>
  <Characters>8781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doc.: IEEE 802.11-22/xxxxr0</vt:lpstr>
    </vt:vector>
  </TitlesOfParts>
  <Company>Qualcomm Inc.</Company>
  <LinksUpToDate>false</LinksUpToDate>
  <CharactersWithSpaces>10451</CharactersWithSpaces>
  <SharedDoc>false</SharedDoc>
  <HLinks>
    <vt:vector size="6" baseType="variant">
      <vt:variant>
        <vt:i4>720996</vt:i4>
      </vt:variant>
      <vt:variant>
        <vt:i4>0</vt:i4>
      </vt:variant>
      <vt:variant>
        <vt:i4>0</vt:i4>
      </vt:variant>
      <vt:variant>
        <vt:i4>5</vt:i4>
      </vt:variant>
      <vt:variant>
        <vt:lpwstr>mailto:aajami@qti.qualcomm.com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802.11-22/1373r0</dc:title>
  <dc:subject>Company</dc:subject>
  <dc:creator>Abdel Karim Ajami</dc:creator>
  <cp:keywords>August 2022</cp:keywords>
  <dc:description/>
  <cp:lastModifiedBy>Abdel Karim Ajami</cp:lastModifiedBy>
  <cp:revision>429</cp:revision>
  <cp:lastPrinted>1900-01-01T08:00:00Z</cp:lastPrinted>
  <dcterms:created xsi:type="dcterms:W3CDTF">2022-06-03T15:09:00Z</dcterms:created>
  <dcterms:modified xsi:type="dcterms:W3CDTF">2022-08-25T17:15:00Z</dcterms:modified>
</cp:coreProperties>
</file>