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5DC75" w14:textId="74C8AFD9"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E13124" w14:paraId="3CBA909A" w14:textId="77777777" w:rsidTr="001968A8">
        <w:trPr>
          <w:trHeight w:val="485"/>
          <w:jc w:val="center"/>
        </w:trPr>
        <w:tc>
          <w:tcPr>
            <w:tcW w:w="9576" w:type="dxa"/>
            <w:gridSpan w:val="5"/>
            <w:vAlign w:val="center"/>
          </w:tcPr>
          <w:p w14:paraId="60D73FE1" w14:textId="6EA3FB13" w:rsidR="00B6527E" w:rsidRPr="00E13124" w:rsidRDefault="00D17764" w:rsidP="003E4ABA">
            <w:pPr>
              <w:pStyle w:val="T2"/>
              <w:rPr>
                <w:sz w:val="20"/>
              </w:rPr>
            </w:pPr>
            <w:r>
              <w:rPr>
                <w:sz w:val="20"/>
              </w:rPr>
              <w:t>LB266</w:t>
            </w:r>
            <w:r w:rsidR="00D66E80">
              <w:rPr>
                <w:sz w:val="20"/>
              </w:rPr>
              <w:t xml:space="preserve"> –</w:t>
            </w:r>
            <w:r>
              <w:rPr>
                <w:sz w:val="20"/>
              </w:rPr>
              <w:t xml:space="preserve"> CR for CIDs related to</w:t>
            </w:r>
            <w:r w:rsidR="00D66E80">
              <w:rPr>
                <w:sz w:val="20"/>
              </w:rPr>
              <w:t xml:space="preserve"> </w:t>
            </w:r>
            <w:r w:rsidR="00FB232B">
              <w:rPr>
                <w:sz w:val="20"/>
              </w:rPr>
              <w:t>35.</w:t>
            </w:r>
            <w:r w:rsidR="000C4BF9">
              <w:rPr>
                <w:sz w:val="20"/>
              </w:rPr>
              <w:t>3.</w:t>
            </w:r>
            <w:r w:rsidR="00FB232B">
              <w:rPr>
                <w:sz w:val="20"/>
              </w:rPr>
              <w:t>11</w:t>
            </w:r>
          </w:p>
        </w:tc>
      </w:tr>
      <w:tr w:rsidR="00B6527E" w:rsidRPr="00E13124" w14:paraId="25960C30" w14:textId="77777777" w:rsidTr="001968A8">
        <w:trPr>
          <w:trHeight w:val="359"/>
          <w:jc w:val="center"/>
        </w:trPr>
        <w:tc>
          <w:tcPr>
            <w:tcW w:w="9576" w:type="dxa"/>
            <w:gridSpan w:val="5"/>
            <w:vAlign w:val="center"/>
          </w:tcPr>
          <w:p w14:paraId="5C4A3311" w14:textId="505C4663" w:rsidR="00B6527E" w:rsidRPr="00E13124" w:rsidRDefault="00B6527E" w:rsidP="00736B1C">
            <w:pPr>
              <w:pStyle w:val="T2"/>
              <w:tabs>
                <w:tab w:val="left" w:pos="8612"/>
              </w:tabs>
              <w:ind w:left="0"/>
              <w:rPr>
                <w:sz w:val="14"/>
              </w:rPr>
            </w:pPr>
            <w:r w:rsidRPr="00E13124">
              <w:rPr>
                <w:sz w:val="14"/>
              </w:rPr>
              <w:t>Date:</w:t>
            </w:r>
            <w:r w:rsidR="00215CE5" w:rsidRPr="00E13124">
              <w:rPr>
                <w:b w:val="0"/>
                <w:sz w:val="14"/>
              </w:rPr>
              <w:t xml:space="preserve">  20</w:t>
            </w:r>
            <w:r w:rsidR="00BC477F">
              <w:rPr>
                <w:b w:val="0"/>
                <w:sz w:val="14"/>
              </w:rPr>
              <w:t>2</w:t>
            </w:r>
            <w:r w:rsidR="000C4BF9">
              <w:rPr>
                <w:b w:val="0"/>
                <w:sz w:val="14"/>
              </w:rPr>
              <w:t>2</w:t>
            </w:r>
            <w:r w:rsidR="00BB08D8" w:rsidRPr="00E13124">
              <w:rPr>
                <w:b w:val="0"/>
                <w:sz w:val="14"/>
              </w:rPr>
              <w:t>-</w:t>
            </w:r>
            <w:r w:rsidR="000C4BF9">
              <w:rPr>
                <w:b w:val="0"/>
                <w:sz w:val="14"/>
              </w:rPr>
              <w:t>08</w:t>
            </w:r>
            <w:r w:rsidRPr="00E13124">
              <w:rPr>
                <w:b w:val="0"/>
                <w:sz w:val="14"/>
              </w:rPr>
              <w:t>-</w:t>
            </w:r>
            <w:r w:rsidR="000C4BF9">
              <w:rPr>
                <w:b w:val="0"/>
                <w:sz w:val="14"/>
              </w:rPr>
              <w:t>15</w:t>
            </w:r>
          </w:p>
        </w:tc>
      </w:tr>
      <w:tr w:rsidR="00B6527E" w:rsidRPr="00E13124" w14:paraId="24EFAB88" w14:textId="77777777" w:rsidTr="001968A8">
        <w:trPr>
          <w:cantSplit/>
          <w:jc w:val="center"/>
        </w:trPr>
        <w:tc>
          <w:tcPr>
            <w:tcW w:w="9576" w:type="dxa"/>
            <w:gridSpan w:val="5"/>
            <w:vAlign w:val="center"/>
          </w:tcPr>
          <w:p w14:paraId="085E4E54" w14:textId="77777777" w:rsidR="00B6527E" w:rsidRPr="00E13124" w:rsidRDefault="00B6527E" w:rsidP="007E52CB">
            <w:pPr>
              <w:pStyle w:val="T2"/>
              <w:spacing w:after="0"/>
              <w:ind w:left="0" w:right="0"/>
              <w:jc w:val="left"/>
              <w:rPr>
                <w:sz w:val="14"/>
              </w:rPr>
            </w:pPr>
            <w:r w:rsidRPr="00E13124">
              <w:rPr>
                <w:sz w:val="14"/>
              </w:rPr>
              <w:t>Author(s):</w:t>
            </w:r>
          </w:p>
        </w:tc>
      </w:tr>
      <w:tr w:rsidR="00B6527E" w:rsidRPr="00E13124" w14:paraId="0AA99FD7" w14:textId="77777777" w:rsidTr="001968A8">
        <w:trPr>
          <w:jc w:val="center"/>
        </w:trPr>
        <w:tc>
          <w:tcPr>
            <w:tcW w:w="1615" w:type="dxa"/>
            <w:vAlign w:val="center"/>
          </w:tcPr>
          <w:p w14:paraId="19945108" w14:textId="77777777" w:rsidR="00B6527E" w:rsidRPr="00E13124" w:rsidRDefault="00B6527E" w:rsidP="007E52CB">
            <w:pPr>
              <w:pStyle w:val="T2"/>
              <w:spacing w:after="0"/>
              <w:ind w:left="0" w:right="0"/>
              <w:jc w:val="left"/>
              <w:rPr>
                <w:sz w:val="14"/>
              </w:rPr>
            </w:pPr>
            <w:r w:rsidRPr="00E13124">
              <w:rPr>
                <w:sz w:val="14"/>
              </w:rPr>
              <w:t>Name</w:t>
            </w:r>
          </w:p>
        </w:tc>
        <w:tc>
          <w:tcPr>
            <w:tcW w:w="1530" w:type="dxa"/>
            <w:vAlign w:val="center"/>
          </w:tcPr>
          <w:p w14:paraId="69F56477" w14:textId="77777777" w:rsidR="00B6527E" w:rsidRPr="00E13124" w:rsidRDefault="00B6527E" w:rsidP="007E52CB">
            <w:pPr>
              <w:pStyle w:val="T2"/>
              <w:spacing w:after="0"/>
              <w:ind w:left="0" w:right="0"/>
              <w:jc w:val="left"/>
              <w:rPr>
                <w:sz w:val="14"/>
              </w:rPr>
            </w:pPr>
            <w:r w:rsidRPr="00E13124">
              <w:rPr>
                <w:sz w:val="14"/>
              </w:rPr>
              <w:t>Affiliation</w:t>
            </w:r>
          </w:p>
        </w:tc>
        <w:tc>
          <w:tcPr>
            <w:tcW w:w="2070" w:type="dxa"/>
            <w:vAlign w:val="center"/>
          </w:tcPr>
          <w:p w14:paraId="061C0ACA" w14:textId="26721EDF" w:rsidR="00B6527E" w:rsidRPr="00E13124" w:rsidRDefault="00AE1931" w:rsidP="007E52CB">
            <w:pPr>
              <w:pStyle w:val="T2"/>
              <w:spacing w:after="0"/>
              <w:ind w:left="0" w:right="0"/>
              <w:jc w:val="left"/>
              <w:rPr>
                <w:sz w:val="14"/>
              </w:rPr>
            </w:pPr>
            <w:r w:rsidRPr="00E13124">
              <w:rPr>
                <w:sz w:val="14"/>
              </w:rPr>
              <w:t>Address</w:t>
            </w:r>
          </w:p>
        </w:tc>
        <w:tc>
          <w:tcPr>
            <w:tcW w:w="1440" w:type="dxa"/>
            <w:vAlign w:val="center"/>
          </w:tcPr>
          <w:p w14:paraId="7CD6ADE3" w14:textId="77777777" w:rsidR="00B6527E" w:rsidRPr="00E13124" w:rsidRDefault="00B6527E" w:rsidP="007E52CB">
            <w:pPr>
              <w:pStyle w:val="T2"/>
              <w:spacing w:after="0"/>
              <w:ind w:left="0" w:right="0"/>
              <w:jc w:val="left"/>
              <w:rPr>
                <w:sz w:val="14"/>
              </w:rPr>
            </w:pPr>
            <w:r w:rsidRPr="00E13124">
              <w:rPr>
                <w:sz w:val="14"/>
              </w:rPr>
              <w:t>Phone</w:t>
            </w:r>
          </w:p>
        </w:tc>
        <w:tc>
          <w:tcPr>
            <w:tcW w:w="2921" w:type="dxa"/>
            <w:vAlign w:val="center"/>
          </w:tcPr>
          <w:p w14:paraId="52D9DABE" w14:textId="77777777" w:rsidR="00B6527E" w:rsidRPr="00E13124" w:rsidRDefault="00B6527E" w:rsidP="007E52CB">
            <w:pPr>
              <w:pStyle w:val="T2"/>
              <w:spacing w:after="0"/>
              <w:ind w:left="0" w:right="0"/>
              <w:jc w:val="left"/>
              <w:rPr>
                <w:sz w:val="14"/>
              </w:rPr>
            </w:pPr>
            <w:r w:rsidRPr="00E13124">
              <w:rPr>
                <w:sz w:val="14"/>
              </w:rPr>
              <w:t>email</w:t>
            </w:r>
          </w:p>
        </w:tc>
      </w:tr>
      <w:tr w:rsidR="00B6527E" w:rsidRPr="00E13124" w14:paraId="2A56A94E" w14:textId="77777777" w:rsidTr="001968A8">
        <w:trPr>
          <w:jc w:val="center"/>
        </w:trPr>
        <w:tc>
          <w:tcPr>
            <w:tcW w:w="1615" w:type="dxa"/>
            <w:vAlign w:val="center"/>
          </w:tcPr>
          <w:p w14:paraId="2865B567" w14:textId="77777777" w:rsidR="00B6527E" w:rsidRPr="00E13124" w:rsidRDefault="00B6527E" w:rsidP="00B6527E">
            <w:pPr>
              <w:pStyle w:val="T2"/>
              <w:spacing w:after="0"/>
              <w:ind w:left="0" w:right="0"/>
              <w:jc w:val="left"/>
              <w:rPr>
                <w:sz w:val="14"/>
              </w:rPr>
            </w:pPr>
            <w:r w:rsidRPr="00E13124">
              <w:rPr>
                <w:b w:val="0"/>
                <w:kern w:val="24"/>
                <w:sz w:val="12"/>
                <w:szCs w:val="18"/>
              </w:rPr>
              <w:t>Laurent Cariou</w:t>
            </w:r>
          </w:p>
        </w:tc>
        <w:tc>
          <w:tcPr>
            <w:tcW w:w="1530" w:type="dxa"/>
            <w:vAlign w:val="center"/>
          </w:tcPr>
          <w:p w14:paraId="60ECF008" w14:textId="77777777" w:rsidR="00B6527E" w:rsidRPr="00E13124" w:rsidRDefault="00B6527E" w:rsidP="00B6527E">
            <w:pPr>
              <w:pStyle w:val="T2"/>
              <w:spacing w:after="0"/>
              <w:ind w:left="0" w:right="0"/>
              <w:jc w:val="left"/>
              <w:rPr>
                <w:sz w:val="14"/>
              </w:rPr>
            </w:pPr>
          </w:p>
        </w:tc>
        <w:tc>
          <w:tcPr>
            <w:tcW w:w="2070" w:type="dxa"/>
            <w:vAlign w:val="center"/>
          </w:tcPr>
          <w:p w14:paraId="7CC144E9" w14:textId="77777777" w:rsidR="00B6527E" w:rsidRPr="00E13124" w:rsidRDefault="00B6527E" w:rsidP="00B6527E">
            <w:pPr>
              <w:pStyle w:val="T2"/>
              <w:spacing w:after="0"/>
              <w:ind w:left="0" w:right="0"/>
              <w:jc w:val="left"/>
              <w:rPr>
                <w:sz w:val="14"/>
              </w:rPr>
            </w:pPr>
          </w:p>
        </w:tc>
        <w:tc>
          <w:tcPr>
            <w:tcW w:w="1440" w:type="dxa"/>
            <w:vAlign w:val="center"/>
          </w:tcPr>
          <w:p w14:paraId="1D7D8EF7" w14:textId="77777777" w:rsidR="00B6527E" w:rsidRPr="00E13124" w:rsidRDefault="00B6527E" w:rsidP="00B6527E">
            <w:pPr>
              <w:pStyle w:val="T2"/>
              <w:spacing w:after="0"/>
              <w:ind w:left="0" w:right="0"/>
              <w:jc w:val="left"/>
              <w:rPr>
                <w:sz w:val="14"/>
              </w:rPr>
            </w:pPr>
          </w:p>
        </w:tc>
        <w:tc>
          <w:tcPr>
            <w:tcW w:w="2921" w:type="dxa"/>
            <w:vAlign w:val="center"/>
          </w:tcPr>
          <w:p w14:paraId="74E257FE" w14:textId="77777777" w:rsidR="00B6527E" w:rsidRPr="00E13124" w:rsidRDefault="00B6527E" w:rsidP="00B6527E">
            <w:pPr>
              <w:pStyle w:val="T2"/>
              <w:spacing w:after="0"/>
              <w:ind w:left="0" w:right="0"/>
              <w:jc w:val="left"/>
              <w:rPr>
                <w:sz w:val="14"/>
              </w:rPr>
            </w:pPr>
            <w:r w:rsidRPr="00E13124">
              <w:rPr>
                <w:b w:val="0"/>
                <w:kern w:val="24"/>
                <w:sz w:val="12"/>
                <w:szCs w:val="18"/>
              </w:rPr>
              <w:t>laurent.cariou@intel.com</w:t>
            </w:r>
          </w:p>
        </w:tc>
      </w:tr>
    </w:tbl>
    <w:p w14:paraId="0D50F160" w14:textId="2E041FFD" w:rsidR="00CA09B2" w:rsidRPr="00E13124" w:rsidRDefault="00922D4C">
      <w:pPr>
        <w:pStyle w:val="T1"/>
        <w:spacing w:after="120"/>
        <w:rPr>
          <w:sz w:val="16"/>
        </w:rPr>
      </w:pPr>
      <w:del w:id="0" w:author="Cariou, Laurent" w:date="2020-04-02T15:59:00Z">
        <w:r w:rsidRPr="00E13124" w:rsidDel="0023042E">
          <w:rPr>
            <w:noProof/>
            <w:sz w:val="20"/>
            <w:lang w:eastAsia="ja-JP"/>
          </w:rPr>
          <mc:AlternateContent>
            <mc:Choice Requires="wps">
              <w:drawing>
                <wp:anchor distT="0" distB="0" distL="114300" distR="114300" simplePos="0" relativeHeight="251657728" behindDoc="0" locked="0" layoutInCell="0" allowOverlap="1" wp14:anchorId="4B04A788" wp14:editId="123A60EB">
                  <wp:simplePos x="0" y="0"/>
                  <wp:positionH relativeFrom="column">
                    <wp:posOffset>-60325</wp:posOffset>
                  </wp:positionH>
                  <wp:positionV relativeFrom="paragraph">
                    <wp:posOffset>207010</wp:posOffset>
                  </wp:positionV>
                  <wp:extent cx="5943600" cy="214312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143125"/>
                          </a:xfrm>
                          <a:prstGeom prst="rect">
                            <a:avLst/>
                          </a:prstGeom>
                          <a:solidFill>
                            <a:srgbClr val="FFFFFF"/>
                          </a:solidFill>
                          <a:ln>
                            <a:noFill/>
                          </a:ln>
                        </wps:spPr>
                        <wps:txbx>
                          <w:txbxContent>
                            <w:p w14:paraId="2E05FA5C" w14:textId="3366008E" w:rsidR="005B23EA" w:rsidRDefault="005B23EA">
                              <w:pPr>
                                <w:pStyle w:val="T1"/>
                                <w:spacing w:after="120"/>
                              </w:pPr>
                              <w:r>
                                <w:t>Abstract</w:t>
                              </w:r>
                            </w:p>
                            <w:p w14:paraId="5D5B8AD0" w14:textId="715E7468" w:rsidR="005B23EA" w:rsidRDefault="005B23EA" w:rsidP="00E13F8F"/>
                            <w:p w14:paraId="4FA4BEC8" w14:textId="6C69AF2A" w:rsidR="00BC477F" w:rsidRDefault="00BC477F" w:rsidP="00E13F8F">
                              <w:r>
                                <w:t xml:space="preserve">Spec text proposal for </w:t>
                              </w:r>
                              <w:r w:rsidR="008251A1">
                                <w:t xml:space="preserve">resolution of following CIDs for </w:t>
                              </w:r>
                              <w:r w:rsidR="00D17764">
                                <w:t>LB266</w:t>
                              </w:r>
                              <w:r w:rsidR="008251A1">
                                <w:t xml:space="preserve"> on </w:t>
                              </w:r>
                              <w:r>
                                <w:t>11be D</w:t>
                              </w:r>
                              <w:r w:rsidR="00D17764">
                                <w:t>2</w:t>
                              </w:r>
                              <w:r w:rsidR="001E53B9">
                                <w:t>.0</w:t>
                              </w:r>
                              <w:r w:rsidR="004657B5">
                                <w:t xml:space="preserve"> (</w:t>
                              </w:r>
                              <w:r w:rsidR="00106AF4">
                                <w:t>37</w:t>
                              </w:r>
                              <w:r w:rsidR="00545EDE">
                                <w:t xml:space="preserve"> </w:t>
                              </w:r>
                              <w:r w:rsidR="004657B5">
                                <w:t>CIDs)</w:t>
                              </w:r>
                              <w:r w:rsidR="008251A1">
                                <w:t>:</w:t>
                              </w:r>
                              <w:r w:rsidR="004657B5">
                                <w:t xml:space="preserve"> </w:t>
                              </w:r>
                            </w:p>
                            <w:p w14:paraId="5F9DE6EA" w14:textId="1CDFDE53" w:rsidR="008251A1" w:rsidRDefault="008251A1" w:rsidP="00E13F8F"/>
                            <w:p w14:paraId="44350AE0" w14:textId="2C131461" w:rsidR="00106AF4" w:rsidRPr="003D7F41" w:rsidRDefault="00106AF4" w:rsidP="00106AF4">
                              <w:r>
                                <w:t xml:space="preserve">10644 11744 11967 10489 11568 </w:t>
                              </w:r>
                              <w:r w:rsidRPr="003D7F41">
                                <w:t>12939 11120 11437 10490 11260 11438 11745 11746 10645 10646 10647 10416 13372 10648 13790 10491 13917 11439 10492 12633 12634 12361 10493 14118 10494 13374 13371 10495 10496 13693 10497</w:t>
                              </w:r>
                              <w:r w:rsidR="003D7F41" w:rsidRPr="003D7F41">
                                <w:t xml:space="preserve"> </w:t>
                              </w:r>
                              <w:r w:rsidR="003D7F41" w:rsidRPr="003D7F41">
                                <w:t>13373</w:t>
                              </w:r>
                            </w:p>
                            <w:p w14:paraId="5360D0BF" w14:textId="77777777" w:rsidR="00106AF4" w:rsidRDefault="00106AF4" w:rsidP="00E13F8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4.75pt;margin-top:16.3pt;width:468pt;height:168.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" o:allowincell="f" stroked="f">
                  <v:textbox>
                    <w:txbxContent>
                      <w:p w14:paraId="2E05FA5C" w14:textId="3366008E" w:rsidR="005B23EA" w:rsidRDefault="005B23EA">
                        <w:pPr>
                          <w:pStyle w:val="T1"/>
                          <w:spacing w:after="120"/>
                        </w:pPr>
                        <w:r>
                          <w:t>Abstract</w:t>
                        </w:r>
                      </w:p>
                      <w:p w14:paraId="5D5B8AD0" w14:textId="715E7468" w:rsidR="005B23EA" w:rsidRDefault="005B23EA" w:rsidP="00E13F8F"/>
                      <w:p w14:paraId="4FA4BEC8" w14:textId="6C69AF2A" w:rsidR="00BC477F" w:rsidRDefault="00BC477F" w:rsidP="00E13F8F">
                        <w:r>
                          <w:t xml:space="preserve">Spec text proposal for </w:t>
                        </w:r>
                        <w:r w:rsidR="008251A1">
                          <w:t xml:space="preserve">resolution of following CIDs for </w:t>
                        </w:r>
                        <w:r w:rsidR="00D17764">
                          <w:t>LB266</w:t>
                        </w:r>
                        <w:r w:rsidR="008251A1">
                          <w:t xml:space="preserve"> on </w:t>
                        </w:r>
                        <w:r>
                          <w:t>11be D</w:t>
                        </w:r>
                        <w:r w:rsidR="00D17764">
                          <w:t>2</w:t>
                        </w:r>
                        <w:r w:rsidR="001E53B9">
                          <w:t>.0</w:t>
                        </w:r>
                        <w:r w:rsidR="004657B5">
                          <w:t xml:space="preserve"> (</w:t>
                        </w:r>
                        <w:r w:rsidR="00106AF4">
                          <w:t>37</w:t>
                        </w:r>
                        <w:r w:rsidR="00545EDE">
                          <w:t xml:space="preserve"> </w:t>
                        </w:r>
                        <w:r w:rsidR="004657B5">
                          <w:t>CIDs)</w:t>
                        </w:r>
                        <w:r w:rsidR="008251A1">
                          <w:t>:</w:t>
                        </w:r>
                        <w:r w:rsidR="004657B5">
                          <w:t xml:space="preserve"> </w:t>
                        </w:r>
                      </w:p>
                      <w:p w14:paraId="5F9DE6EA" w14:textId="1CDFDE53" w:rsidR="008251A1" w:rsidRDefault="008251A1" w:rsidP="00E13F8F"/>
                      <w:p w14:paraId="44350AE0" w14:textId="2C131461" w:rsidR="00106AF4" w:rsidRPr="003D7F41" w:rsidRDefault="00106AF4" w:rsidP="00106AF4">
                        <w:r>
                          <w:t xml:space="preserve">10644 11744 11967 10489 11568 </w:t>
                        </w:r>
                        <w:r w:rsidRPr="003D7F41">
                          <w:t>12939 11120 11437 10490 11260 11438 11745 11746 10645 10646 10647 10416 13372 10648 13790 10491 13917 11439 10492 12633 12634 12361 10493 14118 10494 13374 13371 10495 10496 13693 10497</w:t>
                        </w:r>
                        <w:r w:rsidR="003D7F41" w:rsidRPr="003D7F41">
                          <w:t xml:space="preserve"> </w:t>
                        </w:r>
                        <w:r w:rsidR="003D7F41" w:rsidRPr="003D7F41">
                          <w:t>13373</w:t>
                        </w:r>
                      </w:p>
                      <w:p w14:paraId="5360D0BF" w14:textId="77777777" w:rsidR="00106AF4" w:rsidRDefault="00106AF4" w:rsidP="00E13F8F"/>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Strong"/>
          <w:sz w:val="16"/>
        </w:rPr>
      </w:pPr>
    </w:p>
    <w:p w14:paraId="5E73F691" w14:textId="77777777" w:rsidR="001968A8" w:rsidRPr="00E13124" w:rsidRDefault="001968A8">
      <w:pPr>
        <w:rPr>
          <w:rStyle w:val="Strong"/>
          <w:sz w:val="16"/>
        </w:rPr>
      </w:pPr>
    </w:p>
    <w:p w14:paraId="21C6FB35" w14:textId="77777777" w:rsidR="001968A8" w:rsidRPr="00E13124" w:rsidRDefault="001968A8">
      <w:pPr>
        <w:rPr>
          <w:rStyle w:val="Strong"/>
          <w:sz w:val="16"/>
        </w:rPr>
      </w:pPr>
    </w:p>
    <w:p w14:paraId="699FF49F" w14:textId="77777777" w:rsidR="001968A8" w:rsidRPr="00E13124" w:rsidRDefault="001968A8">
      <w:pPr>
        <w:rPr>
          <w:rStyle w:val="Strong"/>
          <w:sz w:val="16"/>
        </w:rPr>
      </w:pPr>
    </w:p>
    <w:p w14:paraId="2899AF4C" w14:textId="4D029E17" w:rsidR="00FD709D" w:rsidRDefault="00FD709D" w:rsidP="002B1A82">
      <w:pPr>
        <w:rPr>
          <w:ins w:id="1" w:author="Cariou, Laurent" w:date="2021-07-12T20:00:00Z"/>
          <w:sz w:val="16"/>
        </w:rPr>
      </w:pPr>
    </w:p>
    <w:p w14:paraId="7877AB26" w14:textId="21EDC5FF" w:rsidR="008251A1" w:rsidRDefault="008251A1" w:rsidP="002B1A82">
      <w:pPr>
        <w:rPr>
          <w:ins w:id="2" w:author="Cariou, Laurent" w:date="2021-07-12T20:00:00Z"/>
          <w:sz w:val="16"/>
        </w:rPr>
      </w:pPr>
    </w:p>
    <w:p w14:paraId="39D17E69" w14:textId="34EB5385" w:rsidR="008251A1" w:rsidRDefault="008251A1" w:rsidP="002B1A82">
      <w:pPr>
        <w:rPr>
          <w:ins w:id="3" w:author="Cariou, Laurent" w:date="2021-07-12T20:00:00Z"/>
          <w:sz w:val="16"/>
        </w:rPr>
      </w:pPr>
    </w:p>
    <w:p w14:paraId="42EFD2D5" w14:textId="05781418" w:rsidR="008251A1" w:rsidRDefault="008251A1" w:rsidP="002B1A82">
      <w:pPr>
        <w:rPr>
          <w:ins w:id="4" w:author="Cariou, Laurent" w:date="2021-07-12T20:00:00Z"/>
          <w:sz w:val="16"/>
        </w:rPr>
      </w:pPr>
    </w:p>
    <w:p w14:paraId="6AA7809B" w14:textId="77777777" w:rsidR="008251A1" w:rsidRDefault="008251A1" w:rsidP="002B1A82">
      <w:pPr>
        <w:rPr>
          <w:sz w:val="16"/>
        </w:rPr>
      </w:pPr>
    </w:p>
    <w:p w14:paraId="2A64F3B3" w14:textId="7DE5E973" w:rsidR="00C861CE" w:rsidRDefault="00C861CE" w:rsidP="002B1A82">
      <w:pPr>
        <w:rPr>
          <w:sz w:val="16"/>
        </w:rPr>
      </w:pPr>
    </w:p>
    <w:p w14:paraId="7839CF4B" w14:textId="5CD26D73" w:rsidR="00C861CE" w:rsidRDefault="00C861CE" w:rsidP="002B1A82">
      <w:pPr>
        <w:rPr>
          <w:sz w:val="16"/>
        </w:rPr>
      </w:pPr>
    </w:p>
    <w:p w14:paraId="0FBDC2B3" w14:textId="7DE31268" w:rsidR="00C861CE" w:rsidRDefault="00C861CE" w:rsidP="002B1A82">
      <w:pPr>
        <w:rPr>
          <w:sz w:val="16"/>
        </w:rPr>
      </w:pPr>
    </w:p>
    <w:p w14:paraId="0B4627A1" w14:textId="1D6B0B1B" w:rsidR="00C861CE" w:rsidRDefault="00C861CE" w:rsidP="002B1A82">
      <w:pPr>
        <w:rPr>
          <w:sz w:val="16"/>
        </w:rPr>
      </w:pPr>
    </w:p>
    <w:p w14:paraId="2E95C674" w14:textId="77777777" w:rsidR="00C861CE" w:rsidRPr="00E13124" w:rsidRDefault="00C861CE" w:rsidP="002B1A82">
      <w:pPr>
        <w:rPr>
          <w:sz w:val="16"/>
        </w:rPr>
      </w:pPr>
    </w:p>
    <w:p w14:paraId="7AE93BD1" w14:textId="1DF362BB" w:rsidR="00711AE2" w:rsidRDefault="00711AE2" w:rsidP="002B1A82">
      <w:pPr>
        <w:rPr>
          <w:sz w:val="16"/>
        </w:rPr>
      </w:pPr>
    </w:p>
    <w:p w14:paraId="1D1F6073" w14:textId="4BA83DE3" w:rsidR="00C861CE" w:rsidRDefault="00C861CE" w:rsidP="002B1A82">
      <w:pPr>
        <w:rPr>
          <w:sz w:val="16"/>
        </w:rPr>
      </w:pPr>
    </w:p>
    <w:p w14:paraId="105B1338" w14:textId="64A90843" w:rsidR="00451313" w:rsidRDefault="00451313" w:rsidP="002B1A82">
      <w:pPr>
        <w:rPr>
          <w:sz w:val="16"/>
        </w:rPr>
      </w:pPr>
    </w:p>
    <w:p w14:paraId="43AED2D9" w14:textId="24DBA6E0" w:rsidR="00451313" w:rsidRDefault="00451313" w:rsidP="002B1A82">
      <w:pPr>
        <w:rPr>
          <w:sz w:val="16"/>
        </w:rPr>
      </w:pPr>
    </w:p>
    <w:p w14:paraId="199DA343" w14:textId="4F8D0A8B" w:rsidR="00451313" w:rsidRDefault="00451313" w:rsidP="002B1A82">
      <w:pPr>
        <w:rPr>
          <w:sz w:val="16"/>
        </w:rPr>
      </w:pPr>
    </w:p>
    <w:p w14:paraId="70DA6217" w14:textId="5E522120" w:rsidR="00451313" w:rsidRDefault="00451313" w:rsidP="002B1A82">
      <w:pPr>
        <w:rPr>
          <w:sz w:val="16"/>
        </w:rPr>
      </w:pPr>
    </w:p>
    <w:p w14:paraId="0FCDBC51" w14:textId="62BE3448" w:rsidR="007041C1" w:rsidRDefault="007041C1" w:rsidP="002B1A82">
      <w:pPr>
        <w:rPr>
          <w:sz w:val="16"/>
        </w:rPr>
      </w:pPr>
    </w:p>
    <w:tbl>
      <w:tblPr>
        <w:tblW w:w="9610" w:type="dxa"/>
        <w:tblLook w:val="04A0" w:firstRow="1" w:lastRow="0" w:firstColumn="1" w:lastColumn="0" w:noHBand="0" w:noVBand="1"/>
      </w:tblPr>
      <w:tblGrid>
        <w:gridCol w:w="773"/>
        <w:gridCol w:w="998"/>
        <w:gridCol w:w="839"/>
        <w:gridCol w:w="2513"/>
        <w:gridCol w:w="2484"/>
        <w:gridCol w:w="2003"/>
      </w:tblGrid>
      <w:tr w:rsidR="001D7C0D" w:rsidRPr="001D7C0D" w14:paraId="2424F388" w14:textId="77777777" w:rsidTr="00DF3551">
        <w:trPr>
          <w:trHeight w:val="900"/>
        </w:trPr>
        <w:tc>
          <w:tcPr>
            <w:tcW w:w="715" w:type="dxa"/>
            <w:tcBorders>
              <w:top w:val="single" w:sz="4" w:space="0" w:color="333300"/>
              <w:left w:val="single" w:sz="4" w:space="0" w:color="333300"/>
              <w:bottom w:val="single" w:sz="4" w:space="0" w:color="333300"/>
              <w:right w:val="single" w:sz="4" w:space="0" w:color="333300"/>
            </w:tcBorders>
            <w:shd w:val="clear" w:color="auto" w:fill="auto"/>
            <w:hideMark/>
          </w:tcPr>
          <w:p w14:paraId="20933E66" w14:textId="77777777" w:rsidR="001D7C0D" w:rsidRPr="001D7C0D" w:rsidRDefault="001D7C0D" w:rsidP="001D7C0D">
            <w:pPr>
              <w:jc w:val="left"/>
              <w:rPr>
                <w:rFonts w:ascii="Calibri" w:eastAsia="Times New Roman" w:hAnsi="Calibri" w:cs="Calibri"/>
                <w:b/>
                <w:bCs/>
                <w:szCs w:val="22"/>
                <w:lang w:val="en-US"/>
              </w:rPr>
            </w:pPr>
            <w:r w:rsidRPr="001D7C0D">
              <w:rPr>
                <w:rFonts w:ascii="Calibri" w:eastAsia="Times New Roman" w:hAnsi="Calibri" w:cs="Calibri"/>
                <w:b/>
                <w:bCs/>
                <w:szCs w:val="22"/>
                <w:lang w:val="en-US"/>
              </w:rPr>
              <w:t>CID</w:t>
            </w:r>
          </w:p>
        </w:tc>
        <w:tc>
          <w:tcPr>
            <w:tcW w:w="1002" w:type="dxa"/>
            <w:tcBorders>
              <w:top w:val="single" w:sz="4" w:space="0" w:color="333300"/>
              <w:left w:val="nil"/>
              <w:bottom w:val="single" w:sz="4" w:space="0" w:color="333300"/>
              <w:right w:val="single" w:sz="4" w:space="0" w:color="333300"/>
            </w:tcBorders>
            <w:shd w:val="clear" w:color="auto" w:fill="auto"/>
            <w:hideMark/>
          </w:tcPr>
          <w:p w14:paraId="55B8AD88" w14:textId="77777777" w:rsidR="001D7C0D" w:rsidRPr="001D7C0D" w:rsidRDefault="001D7C0D" w:rsidP="001D7C0D">
            <w:pPr>
              <w:jc w:val="left"/>
              <w:rPr>
                <w:rFonts w:ascii="Calibri" w:eastAsia="Times New Roman" w:hAnsi="Calibri" w:cs="Calibri"/>
                <w:b/>
                <w:bCs/>
                <w:szCs w:val="22"/>
                <w:lang w:val="en-US"/>
              </w:rPr>
            </w:pPr>
            <w:r w:rsidRPr="001D7C0D">
              <w:rPr>
                <w:rFonts w:ascii="Calibri" w:eastAsia="Times New Roman" w:hAnsi="Calibri" w:cs="Calibri"/>
                <w:b/>
                <w:bCs/>
                <w:szCs w:val="22"/>
                <w:lang w:val="en-US"/>
              </w:rPr>
              <w:t>Clause</w:t>
            </w:r>
          </w:p>
        </w:tc>
        <w:tc>
          <w:tcPr>
            <w:tcW w:w="839" w:type="dxa"/>
            <w:tcBorders>
              <w:top w:val="single" w:sz="4" w:space="0" w:color="333300"/>
              <w:left w:val="nil"/>
              <w:bottom w:val="single" w:sz="4" w:space="0" w:color="333300"/>
              <w:right w:val="single" w:sz="4" w:space="0" w:color="333300"/>
            </w:tcBorders>
            <w:shd w:val="clear" w:color="auto" w:fill="auto"/>
            <w:hideMark/>
          </w:tcPr>
          <w:p w14:paraId="28E62FE5" w14:textId="77777777" w:rsidR="001D7C0D" w:rsidRPr="001D7C0D" w:rsidRDefault="001D7C0D" w:rsidP="001D7C0D">
            <w:pPr>
              <w:jc w:val="left"/>
              <w:rPr>
                <w:rFonts w:ascii="Calibri" w:eastAsia="Times New Roman" w:hAnsi="Calibri" w:cs="Calibri"/>
                <w:b/>
                <w:bCs/>
                <w:szCs w:val="22"/>
                <w:lang w:val="en-US"/>
              </w:rPr>
            </w:pPr>
            <w:r w:rsidRPr="001D7C0D">
              <w:rPr>
                <w:rFonts w:ascii="Calibri" w:eastAsia="Times New Roman" w:hAnsi="Calibri" w:cs="Calibri"/>
                <w:b/>
                <w:bCs/>
                <w:szCs w:val="22"/>
                <w:lang w:val="en-US"/>
              </w:rPr>
              <w:t>Page</w:t>
            </w:r>
          </w:p>
        </w:tc>
        <w:tc>
          <w:tcPr>
            <w:tcW w:w="2531" w:type="dxa"/>
            <w:tcBorders>
              <w:top w:val="single" w:sz="4" w:space="0" w:color="333300"/>
              <w:left w:val="nil"/>
              <w:bottom w:val="single" w:sz="4" w:space="0" w:color="333300"/>
              <w:right w:val="single" w:sz="4" w:space="0" w:color="333300"/>
            </w:tcBorders>
            <w:shd w:val="clear" w:color="auto" w:fill="auto"/>
            <w:hideMark/>
          </w:tcPr>
          <w:p w14:paraId="21C836D7" w14:textId="77777777" w:rsidR="001D7C0D" w:rsidRPr="001D7C0D" w:rsidRDefault="001D7C0D" w:rsidP="001D7C0D">
            <w:pPr>
              <w:jc w:val="left"/>
              <w:rPr>
                <w:rFonts w:ascii="Calibri" w:eastAsia="Times New Roman" w:hAnsi="Calibri" w:cs="Calibri"/>
                <w:b/>
                <w:bCs/>
                <w:szCs w:val="22"/>
                <w:lang w:val="en-US"/>
              </w:rPr>
            </w:pPr>
            <w:r w:rsidRPr="001D7C0D">
              <w:rPr>
                <w:rFonts w:ascii="Calibri" w:eastAsia="Times New Roman" w:hAnsi="Calibri" w:cs="Calibri"/>
                <w:b/>
                <w:bCs/>
                <w:szCs w:val="22"/>
                <w:lang w:val="en-US"/>
              </w:rPr>
              <w:t>Comment</w:t>
            </w:r>
          </w:p>
        </w:tc>
        <w:tc>
          <w:tcPr>
            <w:tcW w:w="2507" w:type="dxa"/>
            <w:tcBorders>
              <w:top w:val="single" w:sz="4" w:space="0" w:color="333300"/>
              <w:left w:val="nil"/>
              <w:bottom w:val="single" w:sz="4" w:space="0" w:color="333300"/>
              <w:right w:val="single" w:sz="4" w:space="0" w:color="333300"/>
            </w:tcBorders>
            <w:shd w:val="clear" w:color="auto" w:fill="auto"/>
            <w:hideMark/>
          </w:tcPr>
          <w:p w14:paraId="18EC96FF" w14:textId="77777777" w:rsidR="001D7C0D" w:rsidRPr="001D7C0D" w:rsidRDefault="001D7C0D" w:rsidP="001D7C0D">
            <w:pPr>
              <w:jc w:val="left"/>
              <w:rPr>
                <w:rFonts w:ascii="Calibri" w:eastAsia="Times New Roman" w:hAnsi="Calibri" w:cs="Calibri"/>
                <w:b/>
                <w:bCs/>
                <w:szCs w:val="22"/>
                <w:lang w:val="en-US"/>
              </w:rPr>
            </w:pPr>
            <w:r w:rsidRPr="001D7C0D">
              <w:rPr>
                <w:rFonts w:ascii="Calibri" w:eastAsia="Times New Roman" w:hAnsi="Calibri" w:cs="Calibri"/>
                <w:b/>
                <w:bCs/>
                <w:szCs w:val="22"/>
                <w:lang w:val="en-US"/>
              </w:rPr>
              <w:t>Proposed Change</w:t>
            </w:r>
          </w:p>
        </w:tc>
        <w:tc>
          <w:tcPr>
            <w:tcW w:w="2016" w:type="dxa"/>
            <w:tcBorders>
              <w:top w:val="single" w:sz="4" w:space="0" w:color="333300"/>
              <w:left w:val="nil"/>
              <w:bottom w:val="single" w:sz="4" w:space="0" w:color="333300"/>
              <w:right w:val="single" w:sz="4" w:space="0" w:color="333300"/>
            </w:tcBorders>
            <w:shd w:val="clear" w:color="auto" w:fill="auto"/>
            <w:hideMark/>
          </w:tcPr>
          <w:p w14:paraId="17A4B0F2" w14:textId="77777777" w:rsidR="001D7C0D" w:rsidRPr="001D7C0D" w:rsidRDefault="001D7C0D" w:rsidP="001D7C0D">
            <w:pPr>
              <w:jc w:val="left"/>
              <w:rPr>
                <w:rFonts w:ascii="Calibri" w:eastAsia="Times New Roman" w:hAnsi="Calibri" w:cs="Calibri"/>
                <w:b/>
                <w:bCs/>
                <w:szCs w:val="22"/>
                <w:lang w:val="en-US"/>
              </w:rPr>
            </w:pPr>
            <w:r w:rsidRPr="001D7C0D">
              <w:rPr>
                <w:rFonts w:ascii="Calibri" w:eastAsia="Times New Roman" w:hAnsi="Calibri" w:cs="Calibri"/>
                <w:b/>
                <w:bCs/>
                <w:szCs w:val="22"/>
                <w:lang w:val="en-US"/>
              </w:rPr>
              <w:t>Resolution</w:t>
            </w:r>
          </w:p>
        </w:tc>
      </w:tr>
      <w:tr w:rsidR="001D7C0D" w:rsidRPr="001D7C0D" w14:paraId="1D879981" w14:textId="77777777" w:rsidTr="00DF3551">
        <w:trPr>
          <w:trHeight w:val="1275"/>
        </w:trPr>
        <w:tc>
          <w:tcPr>
            <w:tcW w:w="715" w:type="dxa"/>
            <w:tcBorders>
              <w:top w:val="nil"/>
              <w:left w:val="single" w:sz="4" w:space="0" w:color="333300"/>
              <w:bottom w:val="single" w:sz="4" w:space="0" w:color="333300"/>
              <w:right w:val="single" w:sz="4" w:space="0" w:color="333300"/>
            </w:tcBorders>
            <w:shd w:val="clear" w:color="auto" w:fill="auto"/>
            <w:hideMark/>
          </w:tcPr>
          <w:p w14:paraId="19626501" w14:textId="77777777" w:rsidR="001D7C0D" w:rsidRPr="001D7C0D" w:rsidRDefault="001D7C0D" w:rsidP="001D7C0D">
            <w:pPr>
              <w:jc w:val="right"/>
              <w:rPr>
                <w:rFonts w:ascii="Arial" w:eastAsia="Times New Roman" w:hAnsi="Arial" w:cs="Arial"/>
                <w:sz w:val="20"/>
                <w:lang w:val="en-US"/>
              </w:rPr>
            </w:pPr>
            <w:bookmarkStart w:id="5" w:name="_Hlk111479610"/>
            <w:r w:rsidRPr="001D7C0D">
              <w:rPr>
                <w:rFonts w:ascii="Arial" w:eastAsia="Times New Roman" w:hAnsi="Arial" w:cs="Arial"/>
                <w:sz w:val="20"/>
                <w:lang w:val="en-US"/>
              </w:rPr>
              <w:t>10644</w:t>
            </w:r>
          </w:p>
        </w:tc>
        <w:tc>
          <w:tcPr>
            <w:tcW w:w="1002" w:type="dxa"/>
            <w:tcBorders>
              <w:top w:val="nil"/>
              <w:left w:val="nil"/>
              <w:bottom w:val="single" w:sz="4" w:space="0" w:color="333300"/>
              <w:right w:val="single" w:sz="4" w:space="0" w:color="333300"/>
            </w:tcBorders>
            <w:shd w:val="clear" w:color="auto" w:fill="auto"/>
            <w:hideMark/>
          </w:tcPr>
          <w:p w14:paraId="2BADFFC6"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35.3.11</w:t>
            </w:r>
          </w:p>
        </w:tc>
        <w:tc>
          <w:tcPr>
            <w:tcW w:w="839" w:type="dxa"/>
            <w:tcBorders>
              <w:top w:val="nil"/>
              <w:left w:val="nil"/>
              <w:bottom w:val="single" w:sz="4" w:space="0" w:color="333300"/>
              <w:right w:val="single" w:sz="4" w:space="0" w:color="333300"/>
            </w:tcBorders>
            <w:shd w:val="clear" w:color="auto" w:fill="auto"/>
            <w:hideMark/>
          </w:tcPr>
          <w:p w14:paraId="4D3A23E6"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436.10</w:t>
            </w:r>
          </w:p>
        </w:tc>
        <w:tc>
          <w:tcPr>
            <w:tcW w:w="2531" w:type="dxa"/>
            <w:tcBorders>
              <w:top w:val="nil"/>
              <w:left w:val="nil"/>
              <w:bottom w:val="single" w:sz="4" w:space="0" w:color="333300"/>
              <w:right w:val="single" w:sz="4" w:space="0" w:color="333300"/>
            </w:tcBorders>
            <w:shd w:val="clear" w:color="auto" w:fill="auto"/>
            <w:hideMark/>
          </w:tcPr>
          <w:p w14:paraId="4A8007A5"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Instead of 'for itself' suggest using same language as other clause - i.e., '... elements outside the Basic Multi-Link element ...</w:t>
            </w:r>
          </w:p>
        </w:tc>
        <w:tc>
          <w:tcPr>
            <w:tcW w:w="2507" w:type="dxa"/>
            <w:tcBorders>
              <w:top w:val="nil"/>
              <w:left w:val="nil"/>
              <w:bottom w:val="single" w:sz="4" w:space="0" w:color="333300"/>
              <w:right w:val="single" w:sz="4" w:space="0" w:color="333300"/>
            </w:tcBorders>
            <w:shd w:val="clear" w:color="auto" w:fill="auto"/>
            <w:hideMark/>
          </w:tcPr>
          <w:p w14:paraId="2CB21DA8"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As in comment</w:t>
            </w:r>
          </w:p>
        </w:tc>
        <w:tc>
          <w:tcPr>
            <w:tcW w:w="2016" w:type="dxa"/>
            <w:tcBorders>
              <w:top w:val="nil"/>
              <w:left w:val="nil"/>
              <w:bottom w:val="single" w:sz="4" w:space="0" w:color="333300"/>
              <w:right w:val="single" w:sz="4" w:space="0" w:color="333300"/>
            </w:tcBorders>
            <w:shd w:val="clear" w:color="auto" w:fill="auto"/>
            <w:hideMark/>
          </w:tcPr>
          <w:p w14:paraId="521F803E" w14:textId="0E521AAA"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 </w:t>
            </w:r>
            <w:r w:rsidR="00F70DF3">
              <w:rPr>
                <w:rFonts w:ascii="Arial" w:eastAsia="Times New Roman" w:hAnsi="Arial" w:cs="Arial"/>
                <w:sz w:val="20"/>
                <w:lang w:val="en-US"/>
              </w:rPr>
              <w:t>Accept</w:t>
            </w:r>
          </w:p>
        </w:tc>
      </w:tr>
      <w:tr w:rsidR="001D7C0D" w:rsidRPr="001D7C0D" w14:paraId="3D31F4CE" w14:textId="77777777" w:rsidTr="00DF3551">
        <w:trPr>
          <w:trHeight w:val="1530"/>
        </w:trPr>
        <w:tc>
          <w:tcPr>
            <w:tcW w:w="715" w:type="dxa"/>
            <w:tcBorders>
              <w:top w:val="nil"/>
              <w:left w:val="single" w:sz="4" w:space="0" w:color="333300"/>
              <w:bottom w:val="single" w:sz="4" w:space="0" w:color="333300"/>
              <w:right w:val="single" w:sz="4" w:space="0" w:color="333300"/>
            </w:tcBorders>
            <w:shd w:val="clear" w:color="auto" w:fill="auto"/>
            <w:hideMark/>
          </w:tcPr>
          <w:p w14:paraId="76189F36" w14:textId="77777777" w:rsidR="001D7C0D" w:rsidRPr="001D7C0D" w:rsidRDefault="001D7C0D" w:rsidP="001D7C0D">
            <w:pPr>
              <w:jc w:val="right"/>
              <w:rPr>
                <w:rFonts w:ascii="Arial" w:eastAsia="Times New Roman" w:hAnsi="Arial" w:cs="Arial"/>
                <w:sz w:val="20"/>
                <w:lang w:val="en-US"/>
              </w:rPr>
            </w:pPr>
            <w:r w:rsidRPr="001D7C0D">
              <w:rPr>
                <w:rFonts w:ascii="Arial" w:eastAsia="Times New Roman" w:hAnsi="Arial" w:cs="Arial"/>
                <w:sz w:val="20"/>
                <w:lang w:val="en-US"/>
              </w:rPr>
              <w:t>11744</w:t>
            </w:r>
          </w:p>
        </w:tc>
        <w:tc>
          <w:tcPr>
            <w:tcW w:w="1002" w:type="dxa"/>
            <w:tcBorders>
              <w:top w:val="nil"/>
              <w:left w:val="nil"/>
              <w:bottom w:val="single" w:sz="4" w:space="0" w:color="333300"/>
              <w:right w:val="single" w:sz="4" w:space="0" w:color="333300"/>
            </w:tcBorders>
            <w:shd w:val="clear" w:color="auto" w:fill="auto"/>
            <w:hideMark/>
          </w:tcPr>
          <w:p w14:paraId="48377E6B"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35.3.11</w:t>
            </w:r>
          </w:p>
        </w:tc>
        <w:tc>
          <w:tcPr>
            <w:tcW w:w="839" w:type="dxa"/>
            <w:tcBorders>
              <w:top w:val="nil"/>
              <w:left w:val="nil"/>
              <w:bottom w:val="single" w:sz="4" w:space="0" w:color="333300"/>
              <w:right w:val="single" w:sz="4" w:space="0" w:color="333300"/>
            </w:tcBorders>
            <w:shd w:val="clear" w:color="auto" w:fill="auto"/>
            <w:hideMark/>
          </w:tcPr>
          <w:p w14:paraId="13F9A172"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436.10</w:t>
            </w:r>
          </w:p>
        </w:tc>
        <w:tc>
          <w:tcPr>
            <w:tcW w:w="2531" w:type="dxa"/>
            <w:tcBorders>
              <w:top w:val="nil"/>
              <w:left w:val="nil"/>
              <w:bottom w:val="single" w:sz="4" w:space="0" w:color="333300"/>
              <w:right w:val="single" w:sz="4" w:space="0" w:color="333300"/>
            </w:tcBorders>
            <w:shd w:val="clear" w:color="auto" w:fill="auto"/>
            <w:hideMark/>
          </w:tcPr>
          <w:p w14:paraId="6AB34C55"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There is definition for an 'affected AP</w:t>
            </w:r>
            <w:proofErr w:type="gramStart"/>
            <w:r w:rsidRPr="001D7C0D">
              <w:rPr>
                <w:rFonts w:ascii="Arial" w:eastAsia="Times New Roman" w:hAnsi="Arial" w:cs="Arial"/>
                <w:sz w:val="20"/>
                <w:lang w:val="en-US"/>
              </w:rPr>
              <w:t>'</w:t>
            </w:r>
            <w:proofErr w:type="gramEnd"/>
            <w:r w:rsidRPr="001D7C0D">
              <w:rPr>
                <w:rFonts w:ascii="Arial" w:eastAsia="Times New Roman" w:hAnsi="Arial" w:cs="Arial"/>
                <w:sz w:val="20"/>
                <w:lang w:val="en-US"/>
              </w:rPr>
              <w:t xml:space="preserve"> but it is used quite liberally throughout 35.3.11 subclause. Insert an initial paragraph defining an 'affected AP'.</w:t>
            </w:r>
          </w:p>
        </w:tc>
        <w:tc>
          <w:tcPr>
            <w:tcW w:w="2507" w:type="dxa"/>
            <w:tcBorders>
              <w:top w:val="nil"/>
              <w:left w:val="nil"/>
              <w:bottom w:val="single" w:sz="4" w:space="0" w:color="333300"/>
              <w:right w:val="single" w:sz="4" w:space="0" w:color="333300"/>
            </w:tcBorders>
            <w:shd w:val="clear" w:color="auto" w:fill="auto"/>
            <w:hideMark/>
          </w:tcPr>
          <w:p w14:paraId="7B844260"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as in comment</w:t>
            </w:r>
          </w:p>
        </w:tc>
        <w:tc>
          <w:tcPr>
            <w:tcW w:w="2016" w:type="dxa"/>
            <w:tcBorders>
              <w:top w:val="nil"/>
              <w:left w:val="nil"/>
              <w:bottom w:val="single" w:sz="4" w:space="0" w:color="333300"/>
              <w:right w:val="single" w:sz="4" w:space="0" w:color="333300"/>
            </w:tcBorders>
            <w:shd w:val="clear" w:color="auto" w:fill="auto"/>
            <w:hideMark/>
          </w:tcPr>
          <w:p w14:paraId="6FDE460B" w14:textId="5D71A6C1"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 </w:t>
            </w:r>
            <w:r w:rsidR="00F91800">
              <w:rPr>
                <w:rFonts w:ascii="Arial" w:eastAsia="Times New Roman" w:hAnsi="Arial" w:cs="Arial"/>
                <w:sz w:val="20"/>
                <w:lang w:val="en-US"/>
              </w:rPr>
              <w:t xml:space="preserve">Revised – agree with the commenter. Add a sentence at the beginning of the </w:t>
            </w:r>
            <w:r w:rsidR="00CE77F3">
              <w:rPr>
                <w:rFonts w:ascii="Arial" w:eastAsia="Times New Roman" w:hAnsi="Arial" w:cs="Arial"/>
                <w:sz w:val="20"/>
                <w:lang w:val="en-US"/>
              </w:rPr>
              <w:t>subclause to clarify the meaning of affected AP in this subclause. Apply the changes marked as #11744 in this document.</w:t>
            </w:r>
          </w:p>
        </w:tc>
      </w:tr>
      <w:tr w:rsidR="001D7C0D" w:rsidRPr="001D7C0D" w14:paraId="093D5DB7" w14:textId="77777777" w:rsidTr="00DF3551">
        <w:trPr>
          <w:trHeight w:val="1530"/>
        </w:trPr>
        <w:tc>
          <w:tcPr>
            <w:tcW w:w="715" w:type="dxa"/>
            <w:tcBorders>
              <w:top w:val="nil"/>
              <w:left w:val="single" w:sz="4" w:space="0" w:color="333300"/>
              <w:bottom w:val="single" w:sz="4" w:space="0" w:color="333300"/>
              <w:right w:val="single" w:sz="4" w:space="0" w:color="333300"/>
            </w:tcBorders>
            <w:shd w:val="clear" w:color="auto" w:fill="auto"/>
            <w:hideMark/>
          </w:tcPr>
          <w:p w14:paraId="40895063" w14:textId="77777777" w:rsidR="001D7C0D" w:rsidRPr="001D7C0D" w:rsidRDefault="001D7C0D" w:rsidP="001D7C0D">
            <w:pPr>
              <w:jc w:val="right"/>
              <w:rPr>
                <w:rFonts w:ascii="Arial" w:eastAsia="Times New Roman" w:hAnsi="Arial" w:cs="Arial"/>
                <w:sz w:val="20"/>
                <w:lang w:val="en-US"/>
              </w:rPr>
            </w:pPr>
            <w:r w:rsidRPr="001D7C0D">
              <w:rPr>
                <w:rFonts w:ascii="Arial" w:eastAsia="Times New Roman" w:hAnsi="Arial" w:cs="Arial"/>
                <w:sz w:val="20"/>
                <w:lang w:val="en-US"/>
              </w:rPr>
              <w:t>11967</w:t>
            </w:r>
          </w:p>
        </w:tc>
        <w:tc>
          <w:tcPr>
            <w:tcW w:w="1002" w:type="dxa"/>
            <w:tcBorders>
              <w:top w:val="nil"/>
              <w:left w:val="nil"/>
              <w:bottom w:val="single" w:sz="4" w:space="0" w:color="333300"/>
              <w:right w:val="single" w:sz="4" w:space="0" w:color="333300"/>
            </w:tcBorders>
            <w:shd w:val="clear" w:color="auto" w:fill="auto"/>
            <w:hideMark/>
          </w:tcPr>
          <w:p w14:paraId="04E71A87"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35.3.11</w:t>
            </w:r>
          </w:p>
        </w:tc>
        <w:tc>
          <w:tcPr>
            <w:tcW w:w="839" w:type="dxa"/>
            <w:tcBorders>
              <w:top w:val="nil"/>
              <w:left w:val="nil"/>
              <w:bottom w:val="single" w:sz="4" w:space="0" w:color="333300"/>
              <w:right w:val="single" w:sz="4" w:space="0" w:color="333300"/>
            </w:tcBorders>
            <w:shd w:val="clear" w:color="auto" w:fill="auto"/>
            <w:hideMark/>
          </w:tcPr>
          <w:p w14:paraId="30F15B0D"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436.10</w:t>
            </w:r>
          </w:p>
        </w:tc>
        <w:tc>
          <w:tcPr>
            <w:tcW w:w="2531" w:type="dxa"/>
            <w:tcBorders>
              <w:top w:val="nil"/>
              <w:left w:val="nil"/>
              <w:bottom w:val="single" w:sz="4" w:space="0" w:color="333300"/>
              <w:right w:val="single" w:sz="4" w:space="0" w:color="333300"/>
            </w:tcBorders>
            <w:shd w:val="clear" w:color="auto" w:fill="auto"/>
            <w:hideMark/>
          </w:tcPr>
          <w:p w14:paraId="363EC96E"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Please clarify whether Channel Switch Announcement frame may carry Multi-link Link Id element</w:t>
            </w:r>
          </w:p>
        </w:tc>
        <w:tc>
          <w:tcPr>
            <w:tcW w:w="2507" w:type="dxa"/>
            <w:tcBorders>
              <w:top w:val="nil"/>
              <w:left w:val="nil"/>
              <w:bottom w:val="single" w:sz="4" w:space="0" w:color="333300"/>
              <w:right w:val="single" w:sz="4" w:space="0" w:color="333300"/>
            </w:tcBorders>
            <w:shd w:val="clear" w:color="auto" w:fill="auto"/>
            <w:hideMark/>
          </w:tcPr>
          <w:p w14:paraId="21C25449"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If the legacy STAs limit the CSA may be transmitted only in the link that is changing, then this should be written more clearly in the spec.</w:t>
            </w:r>
          </w:p>
        </w:tc>
        <w:tc>
          <w:tcPr>
            <w:tcW w:w="2016" w:type="dxa"/>
            <w:tcBorders>
              <w:top w:val="nil"/>
              <w:left w:val="nil"/>
              <w:bottom w:val="single" w:sz="4" w:space="0" w:color="333300"/>
              <w:right w:val="single" w:sz="4" w:space="0" w:color="333300"/>
            </w:tcBorders>
            <w:shd w:val="clear" w:color="auto" w:fill="auto"/>
            <w:hideMark/>
          </w:tcPr>
          <w:p w14:paraId="4295D5F1" w14:textId="628D4620"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 </w:t>
            </w:r>
            <w:r w:rsidR="005C04F4">
              <w:rPr>
                <w:rFonts w:ascii="Arial" w:eastAsia="Times New Roman" w:hAnsi="Arial" w:cs="Arial"/>
                <w:sz w:val="20"/>
                <w:lang w:val="en-US"/>
              </w:rPr>
              <w:t xml:space="preserve">Revised </w:t>
            </w:r>
            <w:r w:rsidR="007C23EC">
              <w:rPr>
                <w:rFonts w:ascii="Arial" w:eastAsia="Times New Roman" w:hAnsi="Arial" w:cs="Arial"/>
                <w:sz w:val="20"/>
                <w:lang w:val="en-US"/>
              </w:rPr>
              <w:t>–</w:t>
            </w:r>
            <w:r w:rsidR="005C04F4">
              <w:rPr>
                <w:rFonts w:ascii="Arial" w:eastAsia="Times New Roman" w:hAnsi="Arial" w:cs="Arial"/>
                <w:sz w:val="20"/>
                <w:lang w:val="en-US"/>
              </w:rPr>
              <w:t xml:space="preserve"> </w:t>
            </w:r>
            <w:r w:rsidR="007C23EC">
              <w:rPr>
                <w:rFonts w:ascii="Arial" w:eastAsia="Times New Roman" w:hAnsi="Arial" w:cs="Arial"/>
                <w:sz w:val="20"/>
                <w:lang w:val="en-US"/>
              </w:rPr>
              <w:t>clarify the CSA frames are not used between MLDs. Apply the changes marked as #11967 in this document.</w:t>
            </w:r>
          </w:p>
        </w:tc>
      </w:tr>
      <w:tr w:rsidR="001D7C0D" w:rsidRPr="001D7C0D" w14:paraId="4C9440C3" w14:textId="77777777" w:rsidTr="00DF3551">
        <w:trPr>
          <w:trHeight w:val="765"/>
        </w:trPr>
        <w:tc>
          <w:tcPr>
            <w:tcW w:w="715" w:type="dxa"/>
            <w:tcBorders>
              <w:top w:val="nil"/>
              <w:left w:val="single" w:sz="4" w:space="0" w:color="333300"/>
              <w:bottom w:val="single" w:sz="4" w:space="0" w:color="333300"/>
              <w:right w:val="single" w:sz="4" w:space="0" w:color="333300"/>
            </w:tcBorders>
            <w:shd w:val="clear" w:color="auto" w:fill="auto"/>
            <w:hideMark/>
          </w:tcPr>
          <w:p w14:paraId="1240DCD2" w14:textId="77777777" w:rsidR="001D7C0D" w:rsidRPr="001D7C0D" w:rsidRDefault="001D7C0D" w:rsidP="001D7C0D">
            <w:pPr>
              <w:jc w:val="right"/>
              <w:rPr>
                <w:rFonts w:ascii="Arial" w:eastAsia="Times New Roman" w:hAnsi="Arial" w:cs="Arial"/>
                <w:sz w:val="20"/>
                <w:lang w:val="en-US"/>
              </w:rPr>
            </w:pPr>
            <w:r w:rsidRPr="001D7C0D">
              <w:rPr>
                <w:rFonts w:ascii="Arial" w:eastAsia="Times New Roman" w:hAnsi="Arial" w:cs="Arial"/>
                <w:sz w:val="20"/>
                <w:lang w:val="en-US"/>
              </w:rPr>
              <w:lastRenderedPageBreak/>
              <w:t>10489</w:t>
            </w:r>
          </w:p>
        </w:tc>
        <w:tc>
          <w:tcPr>
            <w:tcW w:w="1002" w:type="dxa"/>
            <w:tcBorders>
              <w:top w:val="nil"/>
              <w:left w:val="nil"/>
              <w:bottom w:val="single" w:sz="4" w:space="0" w:color="333300"/>
              <w:right w:val="single" w:sz="4" w:space="0" w:color="333300"/>
            </w:tcBorders>
            <w:shd w:val="clear" w:color="auto" w:fill="auto"/>
            <w:hideMark/>
          </w:tcPr>
          <w:p w14:paraId="18BB76F7"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35.3.11</w:t>
            </w:r>
          </w:p>
        </w:tc>
        <w:tc>
          <w:tcPr>
            <w:tcW w:w="839" w:type="dxa"/>
            <w:tcBorders>
              <w:top w:val="nil"/>
              <w:left w:val="nil"/>
              <w:bottom w:val="single" w:sz="4" w:space="0" w:color="333300"/>
              <w:right w:val="single" w:sz="4" w:space="0" w:color="333300"/>
            </w:tcBorders>
            <w:shd w:val="clear" w:color="auto" w:fill="auto"/>
            <w:hideMark/>
          </w:tcPr>
          <w:p w14:paraId="6ACF9341"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436.11</w:t>
            </w:r>
          </w:p>
        </w:tc>
        <w:tc>
          <w:tcPr>
            <w:tcW w:w="2531" w:type="dxa"/>
            <w:tcBorders>
              <w:top w:val="nil"/>
              <w:left w:val="nil"/>
              <w:bottom w:val="single" w:sz="4" w:space="0" w:color="333300"/>
              <w:right w:val="single" w:sz="4" w:space="0" w:color="333300"/>
            </w:tcBorders>
            <w:shd w:val="clear" w:color="auto" w:fill="auto"/>
            <w:hideMark/>
          </w:tcPr>
          <w:p w14:paraId="3851274A"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It seems like "affected AP" is a new type of AP.  Define "affected AP"</w:t>
            </w:r>
          </w:p>
        </w:tc>
        <w:tc>
          <w:tcPr>
            <w:tcW w:w="2507" w:type="dxa"/>
            <w:tcBorders>
              <w:top w:val="nil"/>
              <w:left w:val="nil"/>
              <w:bottom w:val="single" w:sz="4" w:space="0" w:color="333300"/>
              <w:right w:val="single" w:sz="4" w:space="0" w:color="333300"/>
            </w:tcBorders>
            <w:shd w:val="clear" w:color="auto" w:fill="auto"/>
            <w:hideMark/>
          </w:tcPr>
          <w:p w14:paraId="1C5D1355"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as in comment</w:t>
            </w:r>
          </w:p>
        </w:tc>
        <w:tc>
          <w:tcPr>
            <w:tcW w:w="2016" w:type="dxa"/>
            <w:tcBorders>
              <w:top w:val="nil"/>
              <w:left w:val="nil"/>
              <w:bottom w:val="single" w:sz="4" w:space="0" w:color="333300"/>
              <w:right w:val="single" w:sz="4" w:space="0" w:color="333300"/>
            </w:tcBorders>
            <w:shd w:val="clear" w:color="auto" w:fill="auto"/>
            <w:hideMark/>
          </w:tcPr>
          <w:p w14:paraId="35A9C26B" w14:textId="1A05F1B3"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 </w:t>
            </w:r>
            <w:r w:rsidR="007C7E4F">
              <w:rPr>
                <w:rFonts w:ascii="Arial" w:eastAsia="Times New Roman" w:hAnsi="Arial" w:cs="Arial"/>
                <w:sz w:val="20"/>
                <w:lang w:val="en-US"/>
              </w:rPr>
              <w:t>Revised – agree with the commenter. Add a sentence to clarify the meaning of affected AP in this subclause. Apply the changes marked as #10489 in this document.</w:t>
            </w:r>
          </w:p>
        </w:tc>
      </w:tr>
      <w:tr w:rsidR="001D7C0D" w:rsidRPr="001D7C0D" w14:paraId="242812BD" w14:textId="77777777" w:rsidTr="00DF3551">
        <w:trPr>
          <w:trHeight w:val="1275"/>
        </w:trPr>
        <w:tc>
          <w:tcPr>
            <w:tcW w:w="715" w:type="dxa"/>
            <w:tcBorders>
              <w:top w:val="nil"/>
              <w:left w:val="single" w:sz="4" w:space="0" w:color="333300"/>
              <w:bottom w:val="single" w:sz="4" w:space="0" w:color="333300"/>
              <w:right w:val="single" w:sz="4" w:space="0" w:color="333300"/>
            </w:tcBorders>
            <w:shd w:val="clear" w:color="auto" w:fill="auto"/>
            <w:hideMark/>
          </w:tcPr>
          <w:p w14:paraId="6E855406" w14:textId="77777777" w:rsidR="001D7C0D" w:rsidRPr="001D7C0D" w:rsidRDefault="001D7C0D" w:rsidP="001D7C0D">
            <w:pPr>
              <w:jc w:val="right"/>
              <w:rPr>
                <w:rFonts w:ascii="Arial" w:eastAsia="Times New Roman" w:hAnsi="Arial" w:cs="Arial"/>
                <w:sz w:val="20"/>
                <w:lang w:val="en-US"/>
              </w:rPr>
            </w:pPr>
            <w:r w:rsidRPr="001D7C0D">
              <w:rPr>
                <w:rFonts w:ascii="Arial" w:eastAsia="Times New Roman" w:hAnsi="Arial" w:cs="Arial"/>
                <w:sz w:val="20"/>
                <w:lang w:val="en-US"/>
              </w:rPr>
              <w:t>11568</w:t>
            </w:r>
          </w:p>
        </w:tc>
        <w:tc>
          <w:tcPr>
            <w:tcW w:w="1002" w:type="dxa"/>
            <w:tcBorders>
              <w:top w:val="nil"/>
              <w:left w:val="nil"/>
              <w:bottom w:val="single" w:sz="4" w:space="0" w:color="333300"/>
              <w:right w:val="single" w:sz="4" w:space="0" w:color="333300"/>
            </w:tcBorders>
            <w:shd w:val="clear" w:color="auto" w:fill="auto"/>
            <w:hideMark/>
          </w:tcPr>
          <w:p w14:paraId="0B7DD04C"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35.3.11</w:t>
            </w:r>
          </w:p>
        </w:tc>
        <w:tc>
          <w:tcPr>
            <w:tcW w:w="839" w:type="dxa"/>
            <w:tcBorders>
              <w:top w:val="nil"/>
              <w:left w:val="nil"/>
              <w:bottom w:val="single" w:sz="4" w:space="0" w:color="333300"/>
              <w:right w:val="single" w:sz="4" w:space="0" w:color="333300"/>
            </w:tcBorders>
            <w:shd w:val="clear" w:color="auto" w:fill="auto"/>
            <w:hideMark/>
          </w:tcPr>
          <w:p w14:paraId="74ACBC36"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436.11</w:t>
            </w:r>
          </w:p>
        </w:tc>
        <w:tc>
          <w:tcPr>
            <w:tcW w:w="2531" w:type="dxa"/>
            <w:tcBorders>
              <w:top w:val="nil"/>
              <w:left w:val="nil"/>
              <w:bottom w:val="single" w:sz="4" w:space="0" w:color="333300"/>
              <w:right w:val="single" w:sz="4" w:space="0" w:color="333300"/>
            </w:tcBorders>
            <w:shd w:val="clear" w:color="auto" w:fill="auto"/>
            <w:hideMark/>
          </w:tcPr>
          <w:p w14:paraId="21BD6432"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If following the style of the spec for other sections e.g., "(Reporting A)" following AP, then "(affected) AP" should be "AP (affected AP)".</w:t>
            </w:r>
          </w:p>
        </w:tc>
        <w:tc>
          <w:tcPr>
            <w:tcW w:w="2507" w:type="dxa"/>
            <w:tcBorders>
              <w:top w:val="nil"/>
              <w:left w:val="nil"/>
              <w:bottom w:val="single" w:sz="4" w:space="0" w:color="333300"/>
              <w:right w:val="single" w:sz="4" w:space="0" w:color="333300"/>
            </w:tcBorders>
            <w:shd w:val="clear" w:color="auto" w:fill="auto"/>
            <w:hideMark/>
          </w:tcPr>
          <w:p w14:paraId="79B9A050"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as in comment</w:t>
            </w:r>
          </w:p>
        </w:tc>
        <w:tc>
          <w:tcPr>
            <w:tcW w:w="2016" w:type="dxa"/>
            <w:tcBorders>
              <w:top w:val="nil"/>
              <w:left w:val="nil"/>
              <w:bottom w:val="single" w:sz="4" w:space="0" w:color="333300"/>
              <w:right w:val="single" w:sz="4" w:space="0" w:color="333300"/>
            </w:tcBorders>
            <w:shd w:val="clear" w:color="auto" w:fill="auto"/>
            <w:hideMark/>
          </w:tcPr>
          <w:p w14:paraId="2DDA20C6" w14:textId="121F66AC"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 </w:t>
            </w:r>
            <w:r w:rsidR="008862AF">
              <w:rPr>
                <w:rFonts w:ascii="Arial" w:eastAsia="Times New Roman" w:hAnsi="Arial" w:cs="Arial"/>
                <w:sz w:val="20"/>
                <w:lang w:val="en-US"/>
              </w:rPr>
              <w:t>A</w:t>
            </w:r>
            <w:r w:rsidR="001A5373">
              <w:rPr>
                <w:rFonts w:ascii="Arial" w:eastAsia="Times New Roman" w:hAnsi="Arial" w:cs="Arial"/>
                <w:sz w:val="20"/>
                <w:lang w:val="en-US"/>
              </w:rPr>
              <w:t>ccept</w:t>
            </w:r>
          </w:p>
        </w:tc>
      </w:tr>
      <w:tr w:rsidR="001D7C0D" w:rsidRPr="001D7C0D" w14:paraId="3884CA11" w14:textId="77777777" w:rsidTr="00DF3551">
        <w:trPr>
          <w:trHeight w:val="6120"/>
        </w:trPr>
        <w:tc>
          <w:tcPr>
            <w:tcW w:w="715" w:type="dxa"/>
            <w:tcBorders>
              <w:top w:val="nil"/>
              <w:left w:val="single" w:sz="4" w:space="0" w:color="333300"/>
              <w:bottom w:val="single" w:sz="4" w:space="0" w:color="333300"/>
              <w:right w:val="single" w:sz="4" w:space="0" w:color="333300"/>
            </w:tcBorders>
            <w:shd w:val="clear" w:color="auto" w:fill="auto"/>
            <w:hideMark/>
          </w:tcPr>
          <w:p w14:paraId="3063A917" w14:textId="77777777" w:rsidR="001D7C0D" w:rsidRPr="001D7C0D" w:rsidRDefault="001D7C0D" w:rsidP="001D7C0D">
            <w:pPr>
              <w:jc w:val="right"/>
              <w:rPr>
                <w:rFonts w:ascii="Arial" w:eastAsia="Times New Roman" w:hAnsi="Arial" w:cs="Arial"/>
                <w:sz w:val="20"/>
                <w:lang w:val="en-US"/>
              </w:rPr>
            </w:pPr>
            <w:r w:rsidRPr="001D7C0D">
              <w:rPr>
                <w:rFonts w:ascii="Arial" w:eastAsia="Times New Roman" w:hAnsi="Arial" w:cs="Arial"/>
                <w:sz w:val="20"/>
                <w:lang w:val="en-US"/>
              </w:rPr>
              <w:t>12939</w:t>
            </w:r>
          </w:p>
        </w:tc>
        <w:tc>
          <w:tcPr>
            <w:tcW w:w="1002" w:type="dxa"/>
            <w:tcBorders>
              <w:top w:val="nil"/>
              <w:left w:val="nil"/>
              <w:bottom w:val="single" w:sz="4" w:space="0" w:color="333300"/>
              <w:right w:val="single" w:sz="4" w:space="0" w:color="333300"/>
            </w:tcBorders>
            <w:shd w:val="clear" w:color="auto" w:fill="auto"/>
            <w:hideMark/>
          </w:tcPr>
          <w:p w14:paraId="1D8AD66B"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35.3.11</w:t>
            </w:r>
          </w:p>
        </w:tc>
        <w:tc>
          <w:tcPr>
            <w:tcW w:w="839" w:type="dxa"/>
            <w:tcBorders>
              <w:top w:val="nil"/>
              <w:left w:val="nil"/>
              <w:bottom w:val="single" w:sz="4" w:space="0" w:color="333300"/>
              <w:right w:val="single" w:sz="4" w:space="0" w:color="333300"/>
            </w:tcBorders>
            <w:shd w:val="clear" w:color="auto" w:fill="auto"/>
            <w:hideMark/>
          </w:tcPr>
          <w:p w14:paraId="725089DB"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436.11</w:t>
            </w:r>
          </w:p>
        </w:tc>
        <w:tc>
          <w:tcPr>
            <w:tcW w:w="2531" w:type="dxa"/>
            <w:tcBorders>
              <w:top w:val="nil"/>
              <w:left w:val="nil"/>
              <w:bottom w:val="single" w:sz="4" w:space="0" w:color="333300"/>
              <w:right w:val="single" w:sz="4" w:space="0" w:color="333300"/>
            </w:tcBorders>
            <w:shd w:val="clear" w:color="auto" w:fill="auto"/>
            <w:hideMark/>
          </w:tcPr>
          <w:p w14:paraId="16C57F3C"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In Multi-link procedures for channel switching, extended channel switching, and channel quieting there is a mention only of Beacon and Probe Response frames. But Channel Switch Announcement element and Extended Channel Switch Announcement element can also be included in Channel Switch Announcement frame and Extended Channel Switch Announcement frame respectively. It may be important to mention these frames if the Channel Switch Count is initially 1, because in this case the switch occurs immediately before the next TBTT, or initially 0, because in this case the switch occurs any time.</w:t>
            </w:r>
          </w:p>
        </w:tc>
        <w:tc>
          <w:tcPr>
            <w:tcW w:w="2507" w:type="dxa"/>
            <w:tcBorders>
              <w:top w:val="nil"/>
              <w:left w:val="nil"/>
              <w:bottom w:val="single" w:sz="4" w:space="0" w:color="333300"/>
              <w:right w:val="single" w:sz="4" w:space="0" w:color="333300"/>
            </w:tcBorders>
            <w:shd w:val="clear" w:color="auto" w:fill="auto"/>
            <w:hideMark/>
          </w:tcPr>
          <w:p w14:paraId="31AEF132"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 xml:space="preserve">Add a mention of Channel Switch Announcement frame and Extended Channel Switch Announcement frame in </w:t>
            </w:r>
            <w:proofErr w:type="gramStart"/>
            <w:r w:rsidRPr="001D7C0D">
              <w:rPr>
                <w:rFonts w:ascii="Arial" w:eastAsia="Times New Roman" w:hAnsi="Arial" w:cs="Arial"/>
                <w:sz w:val="20"/>
                <w:lang w:val="en-US"/>
              </w:rPr>
              <w:t>Multi-link</w:t>
            </w:r>
            <w:proofErr w:type="gramEnd"/>
            <w:r w:rsidRPr="001D7C0D">
              <w:rPr>
                <w:rFonts w:ascii="Arial" w:eastAsia="Times New Roman" w:hAnsi="Arial" w:cs="Arial"/>
                <w:sz w:val="20"/>
                <w:lang w:val="en-US"/>
              </w:rPr>
              <w:t xml:space="preserve"> procedures for channel switching, extended channel switching, and channel quieting.</w:t>
            </w:r>
          </w:p>
        </w:tc>
        <w:tc>
          <w:tcPr>
            <w:tcW w:w="2016" w:type="dxa"/>
            <w:tcBorders>
              <w:top w:val="nil"/>
              <w:left w:val="nil"/>
              <w:bottom w:val="single" w:sz="4" w:space="0" w:color="333300"/>
              <w:right w:val="single" w:sz="4" w:space="0" w:color="333300"/>
            </w:tcBorders>
            <w:shd w:val="clear" w:color="auto" w:fill="auto"/>
          </w:tcPr>
          <w:p w14:paraId="3FC66105" w14:textId="411E7E30" w:rsidR="001D7C0D" w:rsidRPr="001D7C0D" w:rsidRDefault="007C23EC" w:rsidP="001D7C0D">
            <w:pPr>
              <w:jc w:val="left"/>
              <w:rPr>
                <w:rFonts w:ascii="Arial" w:eastAsia="Times New Roman" w:hAnsi="Arial" w:cs="Arial"/>
                <w:sz w:val="20"/>
                <w:lang w:val="en-US"/>
              </w:rPr>
            </w:pPr>
            <w:r>
              <w:rPr>
                <w:rFonts w:ascii="Arial" w:eastAsia="Times New Roman" w:hAnsi="Arial" w:cs="Arial"/>
                <w:sz w:val="20"/>
                <w:lang w:val="en-US"/>
              </w:rPr>
              <w:t>Revised – clarify the CSA frames are not used between MLDs. Apply the changes marked as #12939 in this document.</w:t>
            </w:r>
          </w:p>
        </w:tc>
      </w:tr>
      <w:tr w:rsidR="001D7C0D" w:rsidRPr="001D7C0D" w14:paraId="6F2EE0CB" w14:textId="77777777" w:rsidTr="00DF3551">
        <w:trPr>
          <w:trHeight w:val="7650"/>
        </w:trPr>
        <w:tc>
          <w:tcPr>
            <w:tcW w:w="715" w:type="dxa"/>
            <w:tcBorders>
              <w:top w:val="nil"/>
              <w:left w:val="single" w:sz="4" w:space="0" w:color="333300"/>
              <w:bottom w:val="single" w:sz="4" w:space="0" w:color="333300"/>
              <w:right w:val="single" w:sz="4" w:space="0" w:color="333300"/>
            </w:tcBorders>
            <w:shd w:val="clear" w:color="auto" w:fill="auto"/>
            <w:hideMark/>
          </w:tcPr>
          <w:p w14:paraId="5948D26E" w14:textId="77777777" w:rsidR="001D7C0D" w:rsidRPr="001D7C0D" w:rsidRDefault="001D7C0D" w:rsidP="001D7C0D">
            <w:pPr>
              <w:jc w:val="right"/>
              <w:rPr>
                <w:rFonts w:ascii="Arial" w:eastAsia="Times New Roman" w:hAnsi="Arial" w:cs="Arial"/>
                <w:sz w:val="20"/>
                <w:lang w:val="en-US"/>
              </w:rPr>
            </w:pPr>
            <w:r w:rsidRPr="001D7C0D">
              <w:rPr>
                <w:rFonts w:ascii="Arial" w:eastAsia="Times New Roman" w:hAnsi="Arial" w:cs="Arial"/>
                <w:sz w:val="20"/>
                <w:lang w:val="en-US"/>
              </w:rPr>
              <w:lastRenderedPageBreak/>
              <w:t>11120</w:t>
            </w:r>
          </w:p>
        </w:tc>
        <w:tc>
          <w:tcPr>
            <w:tcW w:w="1002" w:type="dxa"/>
            <w:tcBorders>
              <w:top w:val="nil"/>
              <w:left w:val="nil"/>
              <w:bottom w:val="single" w:sz="4" w:space="0" w:color="333300"/>
              <w:right w:val="single" w:sz="4" w:space="0" w:color="333300"/>
            </w:tcBorders>
            <w:shd w:val="clear" w:color="auto" w:fill="auto"/>
            <w:hideMark/>
          </w:tcPr>
          <w:p w14:paraId="0A24B60D"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35.3.11</w:t>
            </w:r>
          </w:p>
        </w:tc>
        <w:tc>
          <w:tcPr>
            <w:tcW w:w="839" w:type="dxa"/>
            <w:tcBorders>
              <w:top w:val="nil"/>
              <w:left w:val="nil"/>
              <w:bottom w:val="single" w:sz="4" w:space="0" w:color="333300"/>
              <w:right w:val="single" w:sz="4" w:space="0" w:color="333300"/>
            </w:tcBorders>
            <w:shd w:val="clear" w:color="auto" w:fill="auto"/>
            <w:hideMark/>
          </w:tcPr>
          <w:p w14:paraId="3D68B4EA"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436.12</w:t>
            </w:r>
          </w:p>
        </w:tc>
        <w:tc>
          <w:tcPr>
            <w:tcW w:w="2531" w:type="dxa"/>
            <w:tcBorders>
              <w:top w:val="nil"/>
              <w:left w:val="nil"/>
              <w:bottom w:val="single" w:sz="4" w:space="0" w:color="333300"/>
              <w:right w:val="single" w:sz="4" w:space="0" w:color="333300"/>
            </w:tcBorders>
            <w:shd w:val="clear" w:color="auto" w:fill="auto"/>
            <w:hideMark/>
          </w:tcPr>
          <w:p w14:paraId="74F14494"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 xml:space="preserve">It would be more helpful if CSA or CSA-like information was sent on non-switching affiliated APs until the switching AP was live on a channel since then, if the switching AP was hunting for a radar-free DFS channel and failing and failing </w:t>
            </w:r>
            <w:proofErr w:type="gramStart"/>
            <w:r w:rsidRPr="001D7C0D">
              <w:rPr>
                <w:rFonts w:ascii="Arial" w:eastAsia="Times New Roman" w:hAnsi="Arial" w:cs="Arial"/>
                <w:sz w:val="20"/>
                <w:lang w:val="en-US"/>
              </w:rPr>
              <w:t>before  ultimately</w:t>
            </w:r>
            <w:proofErr w:type="gramEnd"/>
            <w:r w:rsidRPr="001D7C0D">
              <w:rPr>
                <w:rFonts w:ascii="Arial" w:eastAsia="Times New Roman" w:hAnsi="Arial" w:cs="Arial"/>
                <w:sz w:val="20"/>
                <w:lang w:val="en-US"/>
              </w:rPr>
              <w:t xml:space="preserve"> succeeding, then the non-switching affiliated APs could report the latest target operating class, channel and expected start time on the new target operating class and channel. Also, newly arriving clients can see the existence of the switching AP mid-switch.</w:t>
            </w:r>
          </w:p>
        </w:tc>
        <w:tc>
          <w:tcPr>
            <w:tcW w:w="2507" w:type="dxa"/>
            <w:tcBorders>
              <w:top w:val="nil"/>
              <w:left w:val="nil"/>
              <w:bottom w:val="single" w:sz="4" w:space="0" w:color="333300"/>
              <w:right w:val="single" w:sz="4" w:space="0" w:color="333300"/>
            </w:tcBorders>
            <w:shd w:val="clear" w:color="auto" w:fill="auto"/>
            <w:hideMark/>
          </w:tcPr>
          <w:p w14:paraId="66E0DE38"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 xml:space="preserve">Especially if an AP advertises a large Max Channel Switch Time with its </w:t>
            </w:r>
            <w:proofErr w:type="gramStart"/>
            <w:r w:rsidRPr="001D7C0D">
              <w:rPr>
                <w:rFonts w:ascii="Arial" w:eastAsia="Times New Roman" w:hAnsi="Arial" w:cs="Arial"/>
                <w:sz w:val="20"/>
                <w:lang w:val="en-US"/>
              </w:rPr>
              <w:t>CSA,  once</w:t>
            </w:r>
            <w:proofErr w:type="gramEnd"/>
            <w:r w:rsidRPr="001D7C0D">
              <w:rPr>
                <w:rFonts w:ascii="Arial" w:eastAsia="Times New Roman" w:hAnsi="Arial" w:cs="Arial"/>
                <w:sz w:val="20"/>
                <w:lang w:val="en-US"/>
              </w:rPr>
              <w:t xml:space="preserve"> that has counted down to zero (start of switch), allow non-switching affiliated APs to advertise a new CSA for the AP. By reducing the Max Channel Switch Time to zero with the CSA Channel Switch Count equal to zero, the non-switching AP can identify when the switching AP will restart operations on the new channel (i.e., the end of the switch). Also, if the target operating class/channel of the switching AP changes, or the time of the end of the switch changes, then allow the non-switching affiliated APs to report this too. Note that the ultimate operating class/channel might be the starting operating class and channel if the AP couldn't find a DFS channel free of radar.</w:t>
            </w:r>
          </w:p>
        </w:tc>
        <w:tc>
          <w:tcPr>
            <w:tcW w:w="2016" w:type="dxa"/>
            <w:tcBorders>
              <w:top w:val="nil"/>
              <w:left w:val="nil"/>
              <w:bottom w:val="single" w:sz="4" w:space="0" w:color="333300"/>
              <w:right w:val="single" w:sz="4" w:space="0" w:color="333300"/>
            </w:tcBorders>
            <w:shd w:val="clear" w:color="auto" w:fill="auto"/>
            <w:hideMark/>
          </w:tcPr>
          <w:p w14:paraId="79A56A64" w14:textId="77777777" w:rsid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 </w:t>
            </w:r>
            <w:r w:rsidR="00CE7D75">
              <w:rPr>
                <w:rFonts w:ascii="Arial" w:eastAsia="Times New Roman" w:hAnsi="Arial" w:cs="Arial"/>
                <w:sz w:val="20"/>
                <w:lang w:val="en-US"/>
              </w:rPr>
              <w:t xml:space="preserve">Revised – agree with the commenter. Channel change is handled by the RNR rules. </w:t>
            </w:r>
            <w:r w:rsidR="00026799">
              <w:rPr>
                <w:rFonts w:ascii="Arial" w:eastAsia="Times New Roman" w:hAnsi="Arial" w:cs="Arial"/>
                <w:sz w:val="20"/>
                <w:lang w:val="en-US"/>
              </w:rPr>
              <w:t xml:space="preserve">Max Channel Switch time </w:t>
            </w:r>
            <w:r w:rsidR="00523120">
              <w:rPr>
                <w:rFonts w:ascii="Arial" w:eastAsia="Times New Roman" w:hAnsi="Arial" w:cs="Arial"/>
                <w:sz w:val="20"/>
                <w:lang w:val="en-US"/>
              </w:rPr>
              <w:t>can also be transmitted on the other link and can be changed if there is a need for a second channel change for instance.</w:t>
            </w:r>
            <w:r w:rsidR="001156FA">
              <w:rPr>
                <w:rFonts w:ascii="Arial" w:eastAsia="Times New Roman" w:hAnsi="Arial" w:cs="Arial"/>
                <w:sz w:val="20"/>
                <w:lang w:val="en-US"/>
              </w:rPr>
              <w:t xml:space="preserve"> As such all is sort of supported right </w:t>
            </w:r>
            <w:proofErr w:type="gramStart"/>
            <w:r w:rsidR="001156FA">
              <w:rPr>
                <w:rFonts w:ascii="Arial" w:eastAsia="Times New Roman" w:hAnsi="Arial" w:cs="Arial"/>
                <w:sz w:val="20"/>
                <w:lang w:val="en-US"/>
              </w:rPr>
              <w:t>now</w:t>
            </w:r>
            <w:r w:rsidR="007D269B">
              <w:rPr>
                <w:rFonts w:ascii="Arial" w:eastAsia="Times New Roman" w:hAnsi="Arial" w:cs="Arial"/>
                <w:sz w:val="20"/>
                <w:lang w:val="en-US"/>
              </w:rPr>
              <w:t>, but</w:t>
            </w:r>
            <w:proofErr w:type="gramEnd"/>
            <w:r w:rsidR="007D269B">
              <w:rPr>
                <w:rFonts w:ascii="Arial" w:eastAsia="Times New Roman" w:hAnsi="Arial" w:cs="Arial"/>
                <w:sz w:val="20"/>
                <w:lang w:val="en-US"/>
              </w:rPr>
              <w:t xml:space="preserve"> needs clarification. </w:t>
            </w:r>
            <w:r w:rsidR="004C635E">
              <w:rPr>
                <w:rFonts w:ascii="Arial" w:eastAsia="Times New Roman" w:hAnsi="Arial" w:cs="Arial"/>
                <w:sz w:val="20"/>
                <w:lang w:val="en-US"/>
              </w:rPr>
              <w:t>Add a note to clarify this. Apply the changes marked as #11120 in this document.</w:t>
            </w:r>
          </w:p>
          <w:p w14:paraId="0044EC6E" w14:textId="34B0B1E5" w:rsidR="004C635E" w:rsidRPr="001D7C0D" w:rsidRDefault="004C635E" w:rsidP="001D7C0D">
            <w:pPr>
              <w:jc w:val="left"/>
              <w:rPr>
                <w:rFonts w:ascii="Arial" w:eastAsia="Times New Roman" w:hAnsi="Arial" w:cs="Arial"/>
                <w:sz w:val="20"/>
                <w:lang w:val="en-US"/>
              </w:rPr>
            </w:pPr>
          </w:p>
        </w:tc>
      </w:tr>
      <w:tr w:rsidR="001D7C0D" w:rsidRPr="001D7C0D" w14:paraId="0785439F" w14:textId="77777777" w:rsidTr="00DF3551">
        <w:trPr>
          <w:trHeight w:val="3570"/>
        </w:trPr>
        <w:tc>
          <w:tcPr>
            <w:tcW w:w="715" w:type="dxa"/>
            <w:tcBorders>
              <w:top w:val="nil"/>
              <w:left w:val="single" w:sz="4" w:space="0" w:color="333300"/>
              <w:bottom w:val="single" w:sz="4" w:space="0" w:color="333300"/>
              <w:right w:val="single" w:sz="4" w:space="0" w:color="333300"/>
            </w:tcBorders>
            <w:shd w:val="clear" w:color="auto" w:fill="auto"/>
            <w:hideMark/>
          </w:tcPr>
          <w:p w14:paraId="7472CBB9" w14:textId="77777777" w:rsidR="001D7C0D" w:rsidRPr="001D7C0D" w:rsidRDefault="001D7C0D" w:rsidP="001D7C0D">
            <w:pPr>
              <w:jc w:val="right"/>
              <w:rPr>
                <w:rFonts w:ascii="Arial" w:eastAsia="Times New Roman" w:hAnsi="Arial" w:cs="Arial"/>
                <w:sz w:val="20"/>
                <w:lang w:val="en-US"/>
              </w:rPr>
            </w:pPr>
            <w:r w:rsidRPr="001D7C0D">
              <w:rPr>
                <w:rFonts w:ascii="Arial" w:eastAsia="Times New Roman" w:hAnsi="Arial" w:cs="Arial"/>
                <w:sz w:val="20"/>
                <w:lang w:val="en-US"/>
              </w:rPr>
              <w:t>11437</w:t>
            </w:r>
          </w:p>
        </w:tc>
        <w:tc>
          <w:tcPr>
            <w:tcW w:w="1002" w:type="dxa"/>
            <w:tcBorders>
              <w:top w:val="nil"/>
              <w:left w:val="nil"/>
              <w:bottom w:val="single" w:sz="4" w:space="0" w:color="333300"/>
              <w:right w:val="single" w:sz="4" w:space="0" w:color="333300"/>
            </w:tcBorders>
            <w:shd w:val="clear" w:color="auto" w:fill="auto"/>
            <w:hideMark/>
          </w:tcPr>
          <w:p w14:paraId="52C2CA27"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35.3.11</w:t>
            </w:r>
          </w:p>
        </w:tc>
        <w:tc>
          <w:tcPr>
            <w:tcW w:w="839" w:type="dxa"/>
            <w:tcBorders>
              <w:top w:val="nil"/>
              <w:left w:val="nil"/>
              <w:bottom w:val="single" w:sz="4" w:space="0" w:color="333300"/>
              <w:right w:val="single" w:sz="4" w:space="0" w:color="333300"/>
            </w:tcBorders>
            <w:shd w:val="clear" w:color="auto" w:fill="auto"/>
            <w:hideMark/>
          </w:tcPr>
          <w:p w14:paraId="15D21D73"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436.13</w:t>
            </w:r>
          </w:p>
        </w:tc>
        <w:tc>
          <w:tcPr>
            <w:tcW w:w="2531" w:type="dxa"/>
            <w:tcBorders>
              <w:top w:val="nil"/>
              <w:left w:val="nil"/>
              <w:bottom w:val="single" w:sz="4" w:space="0" w:color="333300"/>
              <w:right w:val="single" w:sz="4" w:space="0" w:color="333300"/>
            </w:tcBorders>
            <w:shd w:val="clear" w:color="auto" w:fill="auto"/>
            <w:hideMark/>
          </w:tcPr>
          <w:p w14:paraId="38C0921B"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When the new channel is wider than 20 MHz, the affected AP is required to also carry the Wide Bandwidth Channel Switch element. Without this element, the receiving STA is not aware of the BW on the new channel. The list here does not include the Wide Bandwidth Channel Switch element. Either include that to the list or specify the non-AP behavior.</w:t>
            </w:r>
          </w:p>
        </w:tc>
        <w:tc>
          <w:tcPr>
            <w:tcW w:w="2507" w:type="dxa"/>
            <w:tcBorders>
              <w:top w:val="nil"/>
              <w:left w:val="nil"/>
              <w:bottom w:val="single" w:sz="4" w:space="0" w:color="333300"/>
              <w:right w:val="single" w:sz="4" w:space="0" w:color="333300"/>
            </w:tcBorders>
            <w:shd w:val="clear" w:color="auto" w:fill="auto"/>
            <w:hideMark/>
          </w:tcPr>
          <w:p w14:paraId="4EB1DAAB"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As in comment</w:t>
            </w:r>
          </w:p>
        </w:tc>
        <w:tc>
          <w:tcPr>
            <w:tcW w:w="2016" w:type="dxa"/>
            <w:tcBorders>
              <w:top w:val="nil"/>
              <w:left w:val="nil"/>
              <w:bottom w:val="single" w:sz="4" w:space="0" w:color="333300"/>
              <w:right w:val="single" w:sz="4" w:space="0" w:color="333300"/>
            </w:tcBorders>
            <w:shd w:val="clear" w:color="auto" w:fill="auto"/>
            <w:hideMark/>
          </w:tcPr>
          <w:p w14:paraId="5341346E" w14:textId="32CBEC39"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 </w:t>
            </w:r>
            <w:r w:rsidR="00281939">
              <w:rPr>
                <w:rFonts w:ascii="Arial" w:eastAsia="Times New Roman" w:hAnsi="Arial" w:cs="Arial"/>
                <w:sz w:val="20"/>
                <w:lang w:val="en-US"/>
              </w:rPr>
              <w:t xml:space="preserve">Reject – The Wide </w:t>
            </w:r>
            <w:r w:rsidR="001D6FA6">
              <w:rPr>
                <w:rFonts w:ascii="Arial" w:eastAsia="Times New Roman" w:hAnsi="Arial" w:cs="Arial"/>
                <w:sz w:val="20"/>
                <w:lang w:val="en-US"/>
              </w:rPr>
              <w:t>Bandwidth</w:t>
            </w:r>
            <w:r w:rsidR="00857EAB">
              <w:rPr>
                <w:rFonts w:ascii="Arial" w:eastAsia="Times New Roman" w:hAnsi="Arial" w:cs="Arial"/>
                <w:sz w:val="20"/>
                <w:lang w:val="en-US"/>
              </w:rPr>
              <w:t xml:space="preserve"> Channel Switch </w:t>
            </w:r>
            <w:r w:rsidR="002653BB">
              <w:rPr>
                <w:rFonts w:ascii="Arial" w:eastAsia="Times New Roman" w:hAnsi="Arial" w:cs="Arial"/>
                <w:sz w:val="20"/>
                <w:lang w:val="en-US"/>
              </w:rPr>
              <w:t xml:space="preserve">element is included as a </w:t>
            </w:r>
            <w:proofErr w:type="spellStart"/>
            <w:r w:rsidR="002653BB">
              <w:rPr>
                <w:rFonts w:ascii="Arial" w:eastAsia="Times New Roman" w:hAnsi="Arial" w:cs="Arial"/>
                <w:sz w:val="20"/>
                <w:lang w:val="en-US"/>
              </w:rPr>
              <w:t>subelement</w:t>
            </w:r>
            <w:proofErr w:type="spellEnd"/>
            <w:r w:rsidR="002653BB">
              <w:rPr>
                <w:rFonts w:ascii="Arial" w:eastAsia="Times New Roman" w:hAnsi="Arial" w:cs="Arial"/>
                <w:sz w:val="20"/>
                <w:lang w:val="en-US"/>
              </w:rPr>
              <w:t xml:space="preserve"> in the Extended Channel Switch element, so there is no need to include</w:t>
            </w:r>
            <w:r w:rsidR="00A827CC">
              <w:rPr>
                <w:rFonts w:ascii="Arial" w:eastAsia="Times New Roman" w:hAnsi="Arial" w:cs="Arial"/>
                <w:sz w:val="20"/>
                <w:lang w:val="en-US"/>
              </w:rPr>
              <w:t xml:space="preserve"> it in the beacon</w:t>
            </w:r>
            <w:r w:rsidR="00567F49">
              <w:rPr>
                <w:rFonts w:ascii="Arial" w:eastAsia="Times New Roman" w:hAnsi="Arial" w:cs="Arial"/>
                <w:sz w:val="20"/>
                <w:lang w:val="en-US"/>
              </w:rPr>
              <w:t>. The STA behavior is already clear on that in baseline.</w:t>
            </w:r>
          </w:p>
        </w:tc>
      </w:tr>
      <w:tr w:rsidR="001D7C0D" w:rsidRPr="001D7C0D" w14:paraId="6594F82C" w14:textId="77777777" w:rsidTr="00DF3551">
        <w:trPr>
          <w:trHeight w:val="1530"/>
        </w:trPr>
        <w:tc>
          <w:tcPr>
            <w:tcW w:w="715" w:type="dxa"/>
            <w:tcBorders>
              <w:top w:val="nil"/>
              <w:left w:val="single" w:sz="4" w:space="0" w:color="333300"/>
              <w:bottom w:val="single" w:sz="4" w:space="0" w:color="333300"/>
              <w:right w:val="single" w:sz="4" w:space="0" w:color="333300"/>
            </w:tcBorders>
            <w:shd w:val="clear" w:color="auto" w:fill="auto"/>
            <w:hideMark/>
          </w:tcPr>
          <w:p w14:paraId="1E7FCE35" w14:textId="77777777" w:rsidR="001D7C0D" w:rsidRPr="001D7C0D" w:rsidRDefault="001D7C0D" w:rsidP="001D7C0D">
            <w:pPr>
              <w:jc w:val="right"/>
              <w:rPr>
                <w:rFonts w:ascii="Arial" w:eastAsia="Times New Roman" w:hAnsi="Arial" w:cs="Arial"/>
                <w:sz w:val="20"/>
                <w:lang w:val="en-US"/>
              </w:rPr>
            </w:pPr>
            <w:r w:rsidRPr="001D7C0D">
              <w:rPr>
                <w:rFonts w:ascii="Arial" w:eastAsia="Times New Roman" w:hAnsi="Arial" w:cs="Arial"/>
                <w:sz w:val="20"/>
                <w:lang w:val="en-US"/>
              </w:rPr>
              <w:t>10490</w:t>
            </w:r>
          </w:p>
        </w:tc>
        <w:tc>
          <w:tcPr>
            <w:tcW w:w="1002" w:type="dxa"/>
            <w:tcBorders>
              <w:top w:val="nil"/>
              <w:left w:val="nil"/>
              <w:bottom w:val="single" w:sz="4" w:space="0" w:color="333300"/>
              <w:right w:val="single" w:sz="4" w:space="0" w:color="333300"/>
            </w:tcBorders>
            <w:shd w:val="clear" w:color="auto" w:fill="auto"/>
            <w:hideMark/>
          </w:tcPr>
          <w:p w14:paraId="13A02C16"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35.3.11</w:t>
            </w:r>
          </w:p>
        </w:tc>
        <w:tc>
          <w:tcPr>
            <w:tcW w:w="839" w:type="dxa"/>
            <w:tcBorders>
              <w:top w:val="nil"/>
              <w:left w:val="nil"/>
              <w:bottom w:val="single" w:sz="4" w:space="0" w:color="333300"/>
              <w:right w:val="single" w:sz="4" w:space="0" w:color="333300"/>
            </w:tcBorders>
            <w:shd w:val="clear" w:color="auto" w:fill="auto"/>
            <w:hideMark/>
          </w:tcPr>
          <w:p w14:paraId="02C7FF25"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436.23</w:t>
            </w:r>
          </w:p>
        </w:tc>
        <w:tc>
          <w:tcPr>
            <w:tcW w:w="2531" w:type="dxa"/>
            <w:tcBorders>
              <w:top w:val="nil"/>
              <w:left w:val="nil"/>
              <w:bottom w:val="single" w:sz="4" w:space="0" w:color="333300"/>
              <w:right w:val="single" w:sz="4" w:space="0" w:color="333300"/>
            </w:tcBorders>
            <w:shd w:val="clear" w:color="auto" w:fill="auto"/>
            <w:hideMark/>
          </w:tcPr>
          <w:p w14:paraId="4D93D5EE"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"then one of the followings shall apply:</w:t>
            </w:r>
            <w:proofErr w:type="gramStart"/>
            <w:r w:rsidRPr="001D7C0D">
              <w:rPr>
                <w:rFonts w:ascii="Arial" w:eastAsia="Times New Roman" w:hAnsi="Arial" w:cs="Arial"/>
                <w:sz w:val="20"/>
                <w:lang w:val="en-US"/>
              </w:rPr>
              <w:t>"  I</w:t>
            </w:r>
            <w:proofErr w:type="gramEnd"/>
            <w:r w:rsidRPr="001D7C0D">
              <w:rPr>
                <w:rFonts w:ascii="Arial" w:eastAsia="Times New Roman" w:hAnsi="Arial" w:cs="Arial"/>
                <w:sz w:val="20"/>
                <w:lang w:val="en-US"/>
              </w:rPr>
              <w:t xml:space="preserve"> don't think this logic works with a single AP affiliated with an AP MLD and not an MBSSID.</w:t>
            </w:r>
          </w:p>
        </w:tc>
        <w:tc>
          <w:tcPr>
            <w:tcW w:w="2507" w:type="dxa"/>
            <w:tcBorders>
              <w:top w:val="nil"/>
              <w:left w:val="nil"/>
              <w:bottom w:val="single" w:sz="4" w:space="0" w:color="333300"/>
              <w:right w:val="single" w:sz="4" w:space="0" w:color="333300"/>
            </w:tcBorders>
            <w:shd w:val="clear" w:color="auto" w:fill="auto"/>
            <w:hideMark/>
          </w:tcPr>
          <w:p w14:paraId="3B82DABD"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as in comment</w:t>
            </w:r>
          </w:p>
        </w:tc>
        <w:tc>
          <w:tcPr>
            <w:tcW w:w="2016" w:type="dxa"/>
            <w:tcBorders>
              <w:top w:val="nil"/>
              <w:left w:val="nil"/>
              <w:bottom w:val="single" w:sz="4" w:space="0" w:color="333300"/>
              <w:right w:val="single" w:sz="4" w:space="0" w:color="333300"/>
            </w:tcBorders>
            <w:shd w:val="clear" w:color="auto" w:fill="auto"/>
            <w:hideMark/>
          </w:tcPr>
          <w:p w14:paraId="703CBFBF" w14:textId="7C2B73EF"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 </w:t>
            </w:r>
            <w:r w:rsidR="002C4900">
              <w:rPr>
                <w:rFonts w:ascii="Arial" w:eastAsia="Times New Roman" w:hAnsi="Arial" w:cs="Arial"/>
                <w:sz w:val="20"/>
                <w:lang w:val="en-US"/>
              </w:rPr>
              <w:t>Revised – modify the sentence to add a condition that the other APs are affiliated with the same AP MLD. Apply the changes marked as #10490 in this document.</w:t>
            </w:r>
          </w:p>
        </w:tc>
      </w:tr>
      <w:tr w:rsidR="001D7C0D" w:rsidRPr="001D7C0D" w14:paraId="1968E0D6" w14:textId="77777777" w:rsidTr="00DF3551">
        <w:trPr>
          <w:trHeight w:val="765"/>
        </w:trPr>
        <w:tc>
          <w:tcPr>
            <w:tcW w:w="715" w:type="dxa"/>
            <w:tcBorders>
              <w:top w:val="nil"/>
              <w:left w:val="single" w:sz="4" w:space="0" w:color="333300"/>
              <w:bottom w:val="single" w:sz="4" w:space="0" w:color="333300"/>
              <w:right w:val="single" w:sz="4" w:space="0" w:color="333300"/>
            </w:tcBorders>
            <w:shd w:val="clear" w:color="auto" w:fill="auto"/>
            <w:hideMark/>
          </w:tcPr>
          <w:p w14:paraId="1F019E82" w14:textId="77777777" w:rsidR="001D7C0D" w:rsidRPr="001D7C0D" w:rsidRDefault="001D7C0D" w:rsidP="001D7C0D">
            <w:pPr>
              <w:jc w:val="right"/>
              <w:rPr>
                <w:rFonts w:ascii="Arial" w:eastAsia="Times New Roman" w:hAnsi="Arial" w:cs="Arial"/>
                <w:sz w:val="20"/>
                <w:lang w:val="en-US"/>
              </w:rPr>
            </w:pPr>
            <w:r w:rsidRPr="001D7C0D">
              <w:rPr>
                <w:rFonts w:ascii="Arial" w:eastAsia="Times New Roman" w:hAnsi="Arial" w:cs="Arial"/>
                <w:sz w:val="20"/>
                <w:lang w:val="en-US"/>
              </w:rPr>
              <w:lastRenderedPageBreak/>
              <w:t>11260</w:t>
            </w:r>
          </w:p>
        </w:tc>
        <w:tc>
          <w:tcPr>
            <w:tcW w:w="1002" w:type="dxa"/>
            <w:tcBorders>
              <w:top w:val="nil"/>
              <w:left w:val="nil"/>
              <w:bottom w:val="single" w:sz="4" w:space="0" w:color="333300"/>
              <w:right w:val="single" w:sz="4" w:space="0" w:color="333300"/>
            </w:tcBorders>
            <w:shd w:val="clear" w:color="auto" w:fill="auto"/>
            <w:hideMark/>
          </w:tcPr>
          <w:p w14:paraId="7FFF077D"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35.3.11</w:t>
            </w:r>
          </w:p>
        </w:tc>
        <w:tc>
          <w:tcPr>
            <w:tcW w:w="839" w:type="dxa"/>
            <w:tcBorders>
              <w:top w:val="nil"/>
              <w:left w:val="nil"/>
              <w:bottom w:val="single" w:sz="4" w:space="0" w:color="333300"/>
              <w:right w:val="single" w:sz="4" w:space="0" w:color="333300"/>
            </w:tcBorders>
            <w:shd w:val="clear" w:color="auto" w:fill="auto"/>
            <w:hideMark/>
          </w:tcPr>
          <w:p w14:paraId="75CF45C9"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436.23</w:t>
            </w:r>
          </w:p>
        </w:tc>
        <w:tc>
          <w:tcPr>
            <w:tcW w:w="2531" w:type="dxa"/>
            <w:tcBorders>
              <w:top w:val="nil"/>
              <w:left w:val="nil"/>
              <w:bottom w:val="single" w:sz="4" w:space="0" w:color="333300"/>
              <w:right w:val="single" w:sz="4" w:space="0" w:color="333300"/>
            </w:tcBorders>
            <w:shd w:val="clear" w:color="auto" w:fill="auto"/>
            <w:hideMark/>
          </w:tcPr>
          <w:p w14:paraId="2BB52822"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Change "one of the followings" to "one of the following"</w:t>
            </w:r>
          </w:p>
        </w:tc>
        <w:tc>
          <w:tcPr>
            <w:tcW w:w="2507" w:type="dxa"/>
            <w:tcBorders>
              <w:top w:val="nil"/>
              <w:left w:val="nil"/>
              <w:bottom w:val="single" w:sz="4" w:space="0" w:color="333300"/>
              <w:right w:val="single" w:sz="4" w:space="0" w:color="333300"/>
            </w:tcBorders>
            <w:shd w:val="clear" w:color="auto" w:fill="auto"/>
            <w:hideMark/>
          </w:tcPr>
          <w:p w14:paraId="5FD15A6B"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See comment</w:t>
            </w:r>
          </w:p>
        </w:tc>
        <w:tc>
          <w:tcPr>
            <w:tcW w:w="2016" w:type="dxa"/>
            <w:tcBorders>
              <w:top w:val="nil"/>
              <w:left w:val="nil"/>
              <w:bottom w:val="single" w:sz="4" w:space="0" w:color="333300"/>
              <w:right w:val="single" w:sz="4" w:space="0" w:color="333300"/>
            </w:tcBorders>
            <w:shd w:val="clear" w:color="auto" w:fill="auto"/>
            <w:hideMark/>
          </w:tcPr>
          <w:p w14:paraId="487A5DAF" w14:textId="1CB99F06"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 </w:t>
            </w:r>
            <w:r w:rsidR="002B353F">
              <w:rPr>
                <w:rFonts w:ascii="Arial" w:eastAsia="Times New Roman" w:hAnsi="Arial" w:cs="Arial"/>
                <w:sz w:val="20"/>
                <w:lang w:val="en-US"/>
              </w:rPr>
              <w:t>Accept</w:t>
            </w:r>
          </w:p>
        </w:tc>
      </w:tr>
      <w:tr w:rsidR="001D7C0D" w:rsidRPr="001D7C0D" w14:paraId="02B3F545" w14:textId="77777777" w:rsidTr="00DF3551">
        <w:trPr>
          <w:trHeight w:val="510"/>
        </w:trPr>
        <w:tc>
          <w:tcPr>
            <w:tcW w:w="715" w:type="dxa"/>
            <w:tcBorders>
              <w:top w:val="nil"/>
              <w:left w:val="single" w:sz="4" w:space="0" w:color="333300"/>
              <w:bottom w:val="single" w:sz="4" w:space="0" w:color="333300"/>
              <w:right w:val="single" w:sz="4" w:space="0" w:color="333300"/>
            </w:tcBorders>
            <w:shd w:val="clear" w:color="auto" w:fill="auto"/>
            <w:hideMark/>
          </w:tcPr>
          <w:p w14:paraId="67864403" w14:textId="77777777" w:rsidR="001D7C0D" w:rsidRPr="001D7C0D" w:rsidRDefault="001D7C0D" w:rsidP="001D7C0D">
            <w:pPr>
              <w:jc w:val="right"/>
              <w:rPr>
                <w:rFonts w:ascii="Arial" w:eastAsia="Times New Roman" w:hAnsi="Arial" w:cs="Arial"/>
                <w:sz w:val="20"/>
                <w:lang w:val="en-US"/>
              </w:rPr>
            </w:pPr>
            <w:r w:rsidRPr="001D7C0D">
              <w:rPr>
                <w:rFonts w:ascii="Arial" w:eastAsia="Times New Roman" w:hAnsi="Arial" w:cs="Arial"/>
                <w:sz w:val="20"/>
                <w:lang w:val="en-US"/>
              </w:rPr>
              <w:t>11438</w:t>
            </w:r>
          </w:p>
        </w:tc>
        <w:tc>
          <w:tcPr>
            <w:tcW w:w="1002" w:type="dxa"/>
            <w:tcBorders>
              <w:top w:val="nil"/>
              <w:left w:val="nil"/>
              <w:bottom w:val="single" w:sz="4" w:space="0" w:color="333300"/>
              <w:right w:val="single" w:sz="4" w:space="0" w:color="333300"/>
            </w:tcBorders>
            <w:shd w:val="clear" w:color="auto" w:fill="auto"/>
            <w:hideMark/>
          </w:tcPr>
          <w:p w14:paraId="53982265"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35.3.11</w:t>
            </w:r>
          </w:p>
        </w:tc>
        <w:tc>
          <w:tcPr>
            <w:tcW w:w="839" w:type="dxa"/>
            <w:tcBorders>
              <w:top w:val="nil"/>
              <w:left w:val="nil"/>
              <w:bottom w:val="single" w:sz="4" w:space="0" w:color="333300"/>
              <w:right w:val="single" w:sz="4" w:space="0" w:color="333300"/>
            </w:tcBorders>
            <w:shd w:val="clear" w:color="auto" w:fill="auto"/>
            <w:hideMark/>
          </w:tcPr>
          <w:p w14:paraId="0E6C5B8E"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436.23</w:t>
            </w:r>
          </w:p>
        </w:tc>
        <w:tc>
          <w:tcPr>
            <w:tcW w:w="2531" w:type="dxa"/>
            <w:tcBorders>
              <w:top w:val="nil"/>
              <w:left w:val="nil"/>
              <w:bottom w:val="single" w:sz="4" w:space="0" w:color="333300"/>
              <w:right w:val="single" w:sz="4" w:space="0" w:color="333300"/>
            </w:tcBorders>
            <w:shd w:val="clear" w:color="auto" w:fill="auto"/>
            <w:hideMark/>
          </w:tcPr>
          <w:p w14:paraId="6E010869"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Typo: 'followings' --&gt; 'following'</w:t>
            </w:r>
          </w:p>
        </w:tc>
        <w:tc>
          <w:tcPr>
            <w:tcW w:w="2507" w:type="dxa"/>
            <w:tcBorders>
              <w:top w:val="nil"/>
              <w:left w:val="nil"/>
              <w:bottom w:val="single" w:sz="4" w:space="0" w:color="333300"/>
              <w:right w:val="single" w:sz="4" w:space="0" w:color="333300"/>
            </w:tcBorders>
            <w:shd w:val="clear" w:color="auto" w:fill="auto"/>
            <w:hideMark/>
          </w:tcPr>
          <w:p w14:paraId="38AC9C55"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As in comment</w:t>
            </w:r>
          </w:p>
        </w:tc>
        <w:tc>
          <w:tcPr>
            <w:tcW w:w="2016" w:type="dxa"/>
            <w:tcBorders>
              <w:top w:val="nil"/>
              <w:left w:val="nil"/>
              <w:bottom w:val="single" w:sz="4" w:space="0" w:color="333300"/>
              <w:right w:val="single" w:sz="4" w:space="0" w:color="333300"/>
            </w:tcBorders>
            <w:shd w:val="clear" w:color="auto" w:fill="auto"/>
            <w:hideMark/>
          </w:tcPr>
          <w:p w14:paraId="78662C07" w14:textId="3906FF1F"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 </w:t>
            </w:r>
            <w:r w:rsidR="002B353F">
              <w:rPr>
                <w:rFonts w:ascii="Arial" w:eastAsia="Times New Roman" w:hAnsi="Arial" w:cs="Arial"/>
                <w:sz w:val="20"/>
                <w:lang w:val="en-US"/>
              </w:rPr>
              <w:t>Accept</w:t>
            </w:r>
          </w:p>
        </w:tc>
      </w:tr>
      <w:tr w:rsidR="001D7C0D" w:rsidRPr="001D7C0D" w14:paraId="6E49D810" w14:textId="77777777" w:rsidTr="00DF3551">
        <w:trPr>
          <w:trHeight w:val="510"/>
        </w:trPr>
        <w:tc>
          <w:tcPr>
            <w:tcW w:w="715" w:type="dxa"/>
            <w:tcBorders>
              <w:top w:val="nil"/>
              <w:left w:val="single" w:sz="4" w:space="0" w:color="333300"/>
              <w:bottom w:val="single" w:sz="4" w:space="0" w:color="333300"/>
              <w:right w:val="single" w:sz="4" w:space="0" w:color="333300"/>
            </w:tcBorders>
            <w:shd w:val="clear" w:color="auto" w:fill="auto"/>
            <w:hideMark/>
          </w:tcPr>
          <w:p w14:paraId="4CD4FAC2" w14:textId="77777777" w:rsidR="001D7C0D" w:rsidRPr="001D7C0D" w:rsidRDefault="001D7C0D" w:rsidP="001D7C0D">
            <w:pPr>
              <w:jc w:val="right"/>
              <w:rPr>
                <w:rFonts w:ascii="Arial" w:eastAsia="Times New Roman" w:hAnsi="Arial" w:cs="Arial"/>
                <w:sz w:val="20"/>
                <w:lang w:val="en-US"/>
              </w:rPr>
            </w:pPr>
            <w:r w:rsidRPr="001D7C0D">
              <w:rPr>
                <w:rFonts w:ascii="Arial" w:eastAsia="Times New Roman" w:hAnsi="Arial" w:cs="Arial"/>
                <w:sz w:val="20"/>
                <w:lang w:val="en-US"/>
              </w:rPr>
              <w:t>11745</w:t>
            </w:r>
          </w:p>
        </w:tc>
        <w:tc>
          <w:tcPr>
            <w:tcW w:w="1002" w:type="dxa"/>
            <w:tcBorders>
              <w:top w:val="nil"/>
              <w:left w:val="nil"/>
              <w:bottom w:val="single" w:sz="4" w:space="0" w:color="333300"/>
              <w:right w:val="single" w:sz="4" w:space="0" w:color="333300"/>
            </w:tcBorders>
            <w:shd w:val="clear" w:color="auto" w:fill="auto"/>
            <w:hideMark/>
          </w:tcPr>
          <w:p w14:paraId="6FF1C617"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35.3.11</w:t>
            </w:r>
          </w:p>
        </w:tc>
        <w:tc>
          <w:tcPr>
            <w:tcW w:w="839" w:type="dxa"/>
            <w:tcBorders>
              <w:top w:val="nil"/>
              <w:left w:val="nil"/>
              <w:bottom w:val="single" w:sz="4" w:space="0" w:color="333300"/>
              <w:right w:val="single" w:sz="4" w:space="0" w:color="333300"/>
            </w:tcBorders>
            <w:shd w:val="clear" w:color="auto" w:fill="auto"/>
            <w:hideMark/>
          </w:tcPr>
          <w:p w14:paraId="29494BF4"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436.23</w:t>
            </w:r>
          </w:p>
        </w:tc>
        <w:tc>
          <w:tcPr>
            <w:tcW w:w="2531" w:type="dxa"/>
            <w:tcBorders>
              <w:top w:val="nil"/>
              <w:left w:val="nil"/>
              <w:bottom w:val="single" w:sz="4" w:space="0" w:color="333300"/>
              <w:right w:val="single" w:sz="4" w:space="0" w:color="333300"/>
            </w:tcBorders>
            <w:shd w:val="clear" w:color="auto" w:fill="auto"/>
            <w:hideMark/>
          </w:tcPr>
          <w:p w14:paraId="7BF3A32F"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Replace "followings" with "following".</w:t>
            </w:r>
          </w:p>
        </w:tc>
        <w:tc>
          <w:tcPr>
            <w:tcW w:w="2507" w:type="dxa"/>
            <w:tcBorders>
              <w:top w:val="nil"/>
              <w:left w:val="nil"/>
              <w:bottom w:val="single" w:sz="4" w:space="0" w:color="333300"/>
              <w:right w:val="single" w:sz="4" w:space="0" w:color="333300"/>
            </w:tcBorders>
            <w:shd w:val="clear" w:color="auto" w:fill="auto"/>
            <w:hideMark/>
          </w:tcPr>
          <w:p w14:paraId="4CC83038"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as in comment</w:t>
            </w:r>
          </w:p>
        </w:tc>
        <w:tc>
          <w:tcPr>
            <w:tcW w:w="2016" w:type="dxa"/>
            <w:tcBorders>
              <w:top w:val="nil"/>
              <w:left w:val="nil"/>
              <w:bottom w:val="single" w:sz="4" w:space="0" w:color="333300"/>
              <w:right w:val="single" w:sz="4" w:space="0" w:color="333300"/>
            </w:tcBorders>
            <w:shd w:val="clear" w:color="auto" w:fill="auto"/>
            <w:hideMark/>
          </w:tcPr>
          <w:p w14:paraId="66F55EFC" w14:textId="5C337056"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 </w:t>
            </w:r>
            <w:r w:rsidR="002B353F">
              <w:rPr>
                <w:rFonts w:ascii="Arial" w:eastAsia="Times New Roman" w:hAnsi="Arial" w:cs="Arial"/>
                <w:sz w:val="20"/>
                <w:lang w:val="en-US"/>
              </w:rPr>
              <w:t>Accept</w:t>
            </w:r>
          </w:p>
        </w:tc>
      </w:tr>
      <w:tr w:rsidR="001D7C0D" w:rsidRPr="001D7C0D" w14:paraId="1EDC8BE0" w14:textId="77777777" w:rsidTr="00DF3551">
        <w:trPr>
          <w:trHeight w:val="1275"/>
        </w:trPr>
        <w:tc>
          <w:tcPr>
            <w:tcW w:w="715" w:type="dxa"/>
            <w:tcBorders>
              <w:top w:val="nil"/>
              <w:left w:val="single" w:sz="4" w:space="0" w:color="333300"/>
              <w:bottom w:val="single" w:sz="4" w:space="0" w:color="333300"/>
              <w:right w:val="single" w:sz="4" w:space="0" w:color="333300"/>
            </w:tcBorders>
            <w:shd w:val="clear" w:color="auto" w:fill="auto"/>
            <w:hideMark/>
          </w:tcPr>
          <w:p w14:paraId="21F2DAF2" w14:textId="77777777" w:rsidR="001D7C0D" w:rsidRPr="001D7C0D" w:rsidRDefault="001D7C0D" w:rsidP="001D7C0D">
            <w:pPr>
              <w:jc w:val="right"/>
              <w:rPr>
                <w:rFonts w:ascii="Arial" w:eastAsia="Times New Roman" w:hAnsi="Arial" w:cs="Arial"/>
                <w:sz w:val="20"/>
                <w:lang w:val="en-US"/>
              </w:rPr>
            </w:pPr>
            <w:r w:rsidRPr="001D7C0D">
              <w:rPr>
                <w:rFonts w:ascii="Arial" w:eastAsia="Times New Roman" w:hAnsi="Arial" w:cs="Arial"/>
                <w:sz w:val="20"/>
                <w:lang w:val="en-US"/>
              </w:rPr>
              <w:t>11746</w:t>
            </w:r>
          </w:p>
        </w:tc>
        <w:tc>
          <w:tcPr>
            <w:tcW w:w="1002" w:type="dxa"/>
            <w:tcBorders>
              <w:top w:val="nil"/>
              <w:left w:val="nil"/>
              <w:bottom w:val="single" w:sz="4" w:space="0" w:color="333300"/>
              <w:right w:val="single" w:sz="4" w:space="0" w:color="333300"/>
            </w:tcBorders>
            <w:shd w:val="clear" w:color="auto" w:fill="auto"/>
            <w:hideMark/>
          </w:tcPr>
          <w:p w14:paraId="39481CEF"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35.3.11</w:t>
            </w:r>
          </w:p>
        </w:tc>
        <w:tc>
          <w:tcPr>
            <w:tcW w:w="839" w:type="dxa"/>
            <w:tcBorders>
              <w:top w:val="nil"/>
              <w:left w:val="nil"/>
              <w:bottom w:val="single" w:sz="4" w:space="0" w:color="333300"/>
              <w:right w:val="single" w:sz="4" w:space="0" w:color="333300"/>
            </w:tcBorders>
            <w:shd w:val="clear" w:color="auto" w:fill="auto"/>
            <w:hideMark/>
          </w:tcPr>
          <w:p w14:paraId="1E8AD6E4"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436.24</w:t>
            </w:r>
          </w:p>
        </w:tc>
        <w:tc>
          <w:tcPr>
            <w:tcW w:w="2531" w:type="dxa"/>
            <w:tcBorders>
              <w:top w:val="nil"/>
              <w:left w:val="nil"/>
              <w:bottom w:val="single" w:sz="4" w:space="0" w:color="333300"/>
              <w:right w:val="single" w:sz="4" w:space="0" w:color="333300"/>
            </w:tcBorders>
            <w:shd w:val="clear" w:color="auto" w:fill="auto"/>
            <w:hideMark/>
          </w:tcPr>
          <w:p w14:paraId="4F62A90B"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 xml:space="preserve">Bullets on P436:L24 and P436:L30 do not address the case where there </w:t>
            </w:r>
            <w:proofErr w:type="gramStart"/>
            <w:r w:rsidRPr="001D7C0D">
              <w:rPr>
                <w:rFonts w:ascii="Arial" w:eastAsia="Times New Roman" w:hAnsi="Arial" w:cs="Arial"/>
                <w:sz w:val="20"/>
                <w:lang w:val="en-US"/>
              </w:rPr>
              <w:t>is  single</w:t>
            </w:r>
            <w:proofErr w:type="gramEnd"/>
            <w:r w:rsidRPr="001D7C0D">
              <w:rPr>
                <w:rFonts w:ascii="Arial" w:eastAsia="Times New Roman" w:hAnsi="Arial" w:cs="Arial"/>
                <w:sz w:val="20"/>
                <w:lang w:val="en-US"/>
              </w:rPr>
              <w:t xml:space="preserve"> AP in an AP MLD case and no other APs.</w:t>
            </w:r>
          </w:p>
        </w:tc>
        <w:tc>
          <w:tcPr>
            <w:tcW w:w="2507" w:type="dxa"/>
            <w:tcBorders>
              <w:top w:val="nil"/>
              <w:left w:val="nil"/>
              <w:bottom w:val="single" w:sz="4" w:space="0" w:color="333300"/>
              <w:right w:val="single" w:sz="4" w:space="0" w:color="333300"/>
            </w:tcBorders>
            <w:shd w:val="clear" w:color="auto" w:fill="auto"/>
            <w:hideMark/>
          </w:tcPr>
          <w:p w14:paraId="16FBD806"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as in comment</w:t>
            </w:r>
          </w:p>
        </w:tc>
        <w:tc>
          <w:tcPr>
            <w:tcW w:w="2016" w:type="dxa"/>
            <w:tcBorders>
              <w:top w:val="nil"/>
              <w:left w:val="nil"/>
              <w:bottom w:val="single" w:sz="4" w:space="0" w:color="333300"/>
              <w:right w:val="single" w:sz="4" w:space="0" w:color="333300"/>
            </w:tcBorders>
            <w:shd w:val="clear" w:color="auto" w:fill="auto"/>
            <w:hideMark/>
          </w:tcPr>
          <w:p w14:paraId="1DE2BF95" w14:textId="15317814"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 </w:t>
            </w:r>
            <w:r w:rsidR="002B353F">
              <w:rPr>
                <w:rFonts w:ascii="Arial" w:eastAsia="Times New Roman" w:hAnsi="Arial" w:cs="Arial"/>
                <w:sz w:val="20"/>
                <w:lang w:val="en-US"/>
              </w:rPr>
              <w:t>Revised – agree with the commenter. Modify the sentence to add this condition that there is additional APs in the AP MLD. Apply the changes marked as #11746 in this document.</w:t>
            </w:r>
          </w:p>
        </w:tc>
      </w:tr>
      <w:tr w:rsidR="001D7C0D" w:rsidRPr="001D7C0D" w14:paraId="4CD50C94" w14:textId="77777777" w:rsidTr="00DF3551">
        <w:trPr>
          <w:trHeight w:val="7140"/>
        </w:trPr>
        <w:tc>
          <w:tcPr>
            <w:tcW w:w="715" w:type="dxa"/>
            <w:tcBorders>
              <w:top w:val="nil"/>
              <w:left w:val="single" w:sz="4" w:space="0" w:color="333300"/>
              <w:bottom w:val="single" w:sz="4" w:space="0" w:color="333300"/>
              <w:right w:val="single" w:sz="4" w:space="0" w:color="333300"/>
            </w:tcBorders>
            <w:shd w:val="clear" w:color="auto" w:fill="auto"/>
            <w:hideMark/>
          </w:tcPr>
          <w:p w14:paraId="0DEED490" w14:textId="77777777" w:rsidR="001D7C0D" w:rsidRPr="001D7C0D" w:rsidRDefault="001D7C0D" w:rsidP="001D7C0D">
            <w:pPr>
              <w:jc w:val="right"/>
              <w:rPr>
                <w:rFonts w:ascii="Arial" w:eastAsia="Times New Roman" w:hAnsi="Arial" w:cs="Arial"/>
                <w:sz w:val="20"/>
                <w:lang w:val="en-US"/>
              </w:rPr>
            </w:pPr>
            <w:r w:rsidRPr="001D7C0D">
              <w:rPr>
                <w:rFonts w:ascii="Arial" w:eastAsia="Times New Roman" w:hAnsi="Arial" w:cs="Arial"/>
                <w:sz w:val="20"/>
                <w:lang w:val="en-US"/>
              </w:rPr>
              <w:t>10645</w:t>
            </w:r>
          </w:p>
        </w:tc>
        <w:tc>
          <w:tcPr>
            <w:tcW w:w="1002" w:type="dxa"/>
            <w:tcBorders>
              <w:top w:val="nil"/>
              <w:left w:val="nil"/>
              <w:bottom w:val="single" w:sz="4" w:space="0" w:color="333300"/>
              <w:right w:val="single" w:sz="4" w:space="0" w:color="333300"/>
            </w:tcBorders>
            <w:shd w:val="clear" w:color="auto" w:fill="auto"/>
            <w:hideMark/>
          </w:tcPr>
          <w:p w14:paraId="69EA7657"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35.3.11</w:t>
            </w:r>
          </w:p>
        </w:tc>
        <w:tc>
          <w:tcPr>
            <w:tcW w:w="839" w:type="dxa"/>
            <w:tcBorders>
              <w:top w:val="nil"/>
              <w:left w:val="nil"/>
              <w:bottom w:val="single" w:sz="4" w:space="0" w:color="333300"/>
              <w:right w:val="single" w:sz="4" w:space="0" w:color="333300"/>
            </w:tcBorders>
            <w:shd w:val="clear" w:color="auto" w:fill="auto"/>
            <w:hideMark/>
          </w:tcPr>
          <w:p w14:paraId="62CAE4CF"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436.25</w:t>
            </w:r>
          </w:p>
        </w:tc>
        <w:tc>
          <w:tcPr>
            <w:tcW w:w="2531" w:type="dxa"/>
            <w:tcBorders>
              <w:top w:val="nil"/>
              <w:left w:val="nil"/>
              <w:bottom w:val="single" w:sz="4" w:space="0" w:color="333300"/>
              <w:right w:val="single" w:sz="4" w:space="0" w:color="333300"/>
            </w:tcBorders>
            <w:shd w:val="clear" w:color="auto" w:fill="auto"/>
            <w:hideMark/>
          </w:tcPr>
          <w:p w14:paraId="1CB8C70C"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 xml:space="preserve">Per 35.3.2, under normal circumstances, a Beacon and (non-ML) Probe Response frame doesn't include Per-STA Profile </w:t>
            </w:r>
            <w:proofErr w:type="spellStart"/>
            <w:r w:rsidRPr="001D7C0D">
              <w:rPr>
                <w:rFonts w:ascii="Arial" w:eastAsia="Times New Roman" w:hAnsi="Arial" w:cs="Arial"/>
                <w:sz w:val="20"/>
                <w:lang w:val="en-US"/>
              </w:rPr>
              <w:t>subelement</w:t>
            </w:r>
            <w:proofErr w:type="spellEnd"/>
            <w:r w:rsidRPr="001D7C0D">
              <w:rPr>
                <w:rFonts w:ascii="Arial" w:eastAsia="Times New Roman" w:hAnsi="Arial" w:cs="Arial"/>
                <w:sz w:val="20"/>
                <w:lang w:val="en-US"/>
              </w:rPr>
              <w:t xml:space="preserve"> to keep the frame from being too large. Therefore, revise the bullet as follows: "... shall include the Per-STA Profile </w:t>
            </w:r>
            <w:proofErr w:type="spellStart"/>
            <w:r w:rsidRPr="001D7C0D">
              <w:rPr>
                <w:rFonts w:ascii="Arial" w:eastAsia="Times New Roman" w:hAnsi="Arial" w:cs="Arial"/>
                <w:sz w:val="20"/>
                <w:lang w:val="en-US"/>
              </w:rPr>
              <w:t>subelement</w:t>
            </w:r>
            <w:proofErr w:type="spellEnd"/>
            <w:r w:rsidRPr="001D7C0D">
              <w:rPr>
                <w:rFonts w:ascii="Arial" w:eastAsia="Times New Roman" w:hAnsi="Arial" w:cs="Arial"/>
                <w:sz w:val="20"/>
                <w:lang w:val="en-US"/>
              </w:rPr>
              <w:t xml:space="preserve">, corresponding to the affected AP, in the Basic Multi-Link element which is carried in the Beacon frame and Probe Response frame that it transmits and the STA Profile field of the </w:t>
            </w:r>
            <w:proofErr w:type="spellStart"/>
            <w:r w:rsidRPr="001D7C0D">
              <w:rPr>
                <w:rFonts w:ascii="Arial" w:eastAsia="Times New Roman" w:hAnsi="Arial" w:cs="Arial"/>
                <w:sz w:val="20"/>
                <w:lang w:val="en-US"/>
              </w:rPr>
              <w:t>subelement</w:t>
            </w:r>
            <w:proofErr w:type="spellEnd"/>
            <w:r w:rsidRPr="001D7C0D">
              <w:rPr>
                <w:rFonts w:ascii="Arial" w:eastAsia="Times New Roman" w:hAnsi="Arial" w:cs="Arial"/>
                <w:sz w:val="20"/>
                <w:lang w:val="en-US"/>
              </w:rPr>
              <w:t xml:space="preserve"> shall carry the corresponding element(s) in the STA Profile field of the Per-STA Profile </w:t>
            </w:r>
            <w:proofErr w:type="spellStart"/>
            <w:r w:rsidRPr="001D7C0D">
              <w:rPr>
                <w:rFonts w:ascii="Arial" w:eastAsia="Times New Roman" w:hAnsi="Arial" w:cs="Arial"/>
                <w:sz w:val="20"/>
                <w:lang w:val="en-US"/>
              </w:rPr>
              <w:t>subelement</w:t>
            </w:r>
            <w:proofErr w:type="spellEnd"/>
            <w:r w:rsidRPr="001D7C0D">
              <w:rPr>
                <w:rFonts w:ascii="Arial" w:eastAsia="Times New Roman" w:hAnsi="Arial" w:cs="Arial"/>
                <w:sz w:val="20"/>
                <w:lang w:val="en-US"/>
              </w:rPr>
              <w:t xml:space="preserve"> corresponding to the affected AP."</w:t>
            </w:r>
            <w:r w:rsidRPr="001D7C0D">
              <w:rPr>
                <w:rFonts w:ascii="Arial" w:eastAsia="Times New Roman" w:hAnsi="Arial" w:cs="Arial"/>
                <w:sz w:val="20"/>
                <w:lang w:val="en-US"/>
              </w:rPr>
              <w:br/>
            </w:r>
            <w:r w:rsidRPr="001D7C0D">
              <w:rPr>
                <w:rFonts w:ascii="Arial" w:eastAsia="Times New Roman" w:hAnsi="Arial" w:cs="Arial"/>
                <w:sz w:val="20"/>
                <w:lang w:val="en-US"/>
              </w:rPr>
              <w:br/>
              <w:t xml:space="preserve">Apply the same change to the paragraph below for </w:t>
            </w:r>
            <w:proofErr w:type="spellStart"/>
            <w:r w:rsidRPr="001D7C0D">
              <w:rPr>
                <w:rFonts w:ascii="Arial" w:eastAsia="Times New Roman" w:hAnsi="Arial" w:cs="Arial"/>
                <w:sz w:val="20"/>
                <w:lang w:val="en-US"/>
              </w:rPr>
              <w:t>nonTxBSSID</w:t>
            </w:r>
            <w:proofErr w:type="spellEnd"/>
            <w:r w:rsidRPr="001D7C0D">
              <w:rPr>
                <w:rFonts w:ascii="Arial" w:eastAsia="Times New Roman" w:hAnsi="Arial" w:cs="Arial"/>
                <w:sz w:val="20"/>
                <w:lang w:val="en-US"/>
              </w:rPr>
              <w:t>.</w:t>
            </w:r>
          </w:p>
        </w:tc>
        <w:tc>
          <w:tcPr>
            <w:tcW w:w="2507" w:type="dxa"/>
            <w:tcBorders>
              <w:top w:val="nil"/>
              <w:left w:val="nil"/>
              <w:bottom w:val="single" w:sz="4" w:space="0" w:color="333300"/>
              <w:right w:val="single" w:sz="4" w:space="0" w:color="333300"/>
            </w:tcBorders>
            <w:shd w:val="clear" w:color="auto" w:fill="auto"/>
            <w:hideMark/>
          </w:tcPr>
          <w:p w14:paraId="77B8D5C6" w14:textId="77777777"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As in comment</w:t>
            </w:r>
          </w:p>
        </w:tc>
        <w:tc>
          <w:tcPr>
            <w:tcW w:w="2016" w:type="dxa"/>
            <w:tcBorders>
              <w:top w:val="nil"/>
              <w:left w:val="nil"/>
              <w:bottom w:val="single" w:sz="4" w:space="0" w:color="333300"/>
              <w:right w:val="single" w:sz="4" w:space="0" w:color="333300"/>
            </w:tcBorders>
            <w:shd w:val="clear" w:color="auto" w:fill="auto"/>
            <w:hideMark/>
          </w:tcPr>
          <w:p w14:paraId="77C7F37D" w14:textId="09D9E95F" w:rsidR="001D7C0D" w:rsidRPr="001D7C0D" w:rsidRDefault="001D7C0D" w:rsidP="001D7C0D">
            <w:pPr>
              <w:jc w:val="left"/>
              <w:rPr>
                <w:rFonts w:ascii="Arial" w:eastAsia="Times New Roman" w:hAnsi="Arial" w:cs="Arial"/>
                <w:sz w:val="20"/>
                <w:lang w:val="en-US"/>
              </w:rPr>
            </w:pPr>
            <w:r w:rsidRPr="001D7C0D">
              <w:rPr>
                <w:rFonts w:ascii="Arial" w:eastAsia="Times New Roman" w:hAnsi="Arial" w:cs="Arial"/>
                <w:sz w:val="20"/>
                <w:lang w:val="en-US"/>
              </w:rPr>
              <w:t> </w:t>
            </w:r>
            <w:proofErr w:type="gramStart"/>
            <w:r w:rsidR="00AF5610">
              <w:rPr>
                <w:rFonts w:ascii="Arial" w:eastAsia="Times New Roman" w:hAnsi="Arial" w:cs="Arial"/>
                <w:sz w:val="20"/>
                <w:lang w:val="en-US"/>
              </w:rPr>
              <w:t>Reject  -</w:t>
            </w:r>
            <w:proofErr w:type="gramEnd"/>
            <w:r w:rsidR="00AF5610">
              <w:rPr>
                <w:rFonts w:ascii="Arial" w:eastAsia="Times New Roman" w:hAnsi="Arial" w:cs="Arial"/>
                <w:sz w:val="20"/>
                <w:lang w:val="en-US"/>
              </w:rPr>
              <w:t xml:space="preserve"> I understand the intention of the commenter. However, there is nothing wrong with the current wording</w:t>
            </w:r>
            <w:r w:rsidR="00967C9D">
              <w:rPr>
                <w:rFonts w:ascii="Arial" w:eastAsia="Times New Roman" w:hAnsi="Arial" w:cs="Arial"/>
                <w:sz w:val="20"/>
                <w:lang w:val="en-US"/>
              </w:rPr>
              <w:t xml:space="preserve"> and the new wording would seriously complicate the understanding of the sentence for the other cases. And it is clear elsewhere in the spec that the Per-STA Profile is otherwise not present.</w:t>
            </w:r>
          </w:p>
        </w:tc>
      </w:tr>
      <w:tr w:rsidR="00F572FA" w:rsidRPr="001D7C0D" w14:paraId="260FC319" w14:textId="77777777" w:rsidTr="00DF3551">
        <w:trPr>
          <w:trHeight w:val="8190"/>
        </w:trPr>
        <w:tc>
          <w:tcPr>
            <w:tcW w:w="715" w:type="dxa"/>
            <w:tcBorders>
              <w:top w:val="nil"/>
              <w:left w:val="single" w:sz="4" w:space="0" w:color="333300"/>
              <w:bottom w:val="single" w:sz="4" w:space="0" w:color="333300"/>
              <w:right w:val="single" w:sz="4" w:space="0" w:color="333300"/>
            </w:tcBorders>
            <w:shd w:val="clear" w:color="auto" w:fill="auto"/>
            <w:hideMark/>
          </w:tcPr>
          <w:p w14:paraId="24506182" w14:textId="77777777" w:rsidR="00F572FA" w:rsidRPr="001D7C0D" w:rsidRDefault="00F572FA" w:rsidP="00F572FA">
            <w:pPr>
              <w:jc w:val="right"/>
              <w:rPr>
                <w:rFonts w:ascii="Arial" w:eastAsia="Times New Roman" w:hAnsi="Arial" w:cs="Arial"/>
                <w:sz w:val="20"/>
                <w:lang w:val="en-US"/>
              </w:rPr>
            </w:pPr>
            <w:r w:rsidRPr="001D7C0D">
              <w:rPr>
                <w:rFonts w:ascii="Arial" w:eastAsia="Times New Roman" w:hAnsi="Arial" w:cs="Arial"/>
                <w:sz w:val="20"/>
                <w:lang w:val="en-US"/>
              </w:rPr>
              <w:lastRenderedPageBreak/>
              <w:t>10646</w:t>
            </w:r>
          </w:p>
        </w:tc>
        <w:tc>
          <w:tcPr>
            <w:tcW w:w="1002" w:type="dxa"/>
            <w:tcBorders>
              <w:top w:val="nil"/>
              <w:left w:val="nil"/>
              <w:bottom w:val="single" w:sz="4" w:space="0" w:color="333300"/>
              <w:right w:val="single" w:sz="4" w:space="0" w:color="333300"/>
            </w:tcBorders>
            <w:shd w:val="clear" w:color="auto" w:fill="auto"/>
            <w:hideMark/>
          </w:tcPr>
          <w:p w14:paraId="0E0E4447" w14:textId="77777777"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35.3.11</w:t>
            </w:r>
          </w:p>
        </w:tc>
        <w:tc>
          <w:tcPr>
            <w:tcW w:w="839" w:type="dxa"/>
            <w:tcBorders>
              <w:top w:val="nil"/>
              <w:left w:val="nil"/>
              <w:bottom w:val="single" w:sz="4" w:space="0" w:color="333300"/>
              <w:right w:val="single" w:sz="4" w:space="0" w:color="333300"/>
            </w:tcBorders>
            <w:shd w:val="clear" w:color="auto" w:fill="auto"/>
            <w:hideMark/>
          </w:tcPr>
          <w:p w14:paraId="545E0E91" w14:textId="77777777"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436.31</w:t>
            </w:r>
          </w:p>
        </w:tc>
        <w:tc>
          <w:tcPr>
            <w:tcW w:w="2531" w:type="dxa"/>
            <w:tcBorders>
              <w:top w:val="nil"/>
              <w:left w:val="nil"/>
              <w:bottom w:val="single" w:sz="4" w:space="0" w:color="333300"/>
              <w:right w:val="single" w:sz="4" w:space="0" w:color="333300"/>
            </w:tcBorders>
            <w:shd w:val="clear" w:color="auto" w:fill="auto"/>
            <w:hideMark/>
          </w:tcPr>
          <w:p w14:paraId="3761A20C" w14:textId="77777777"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 xml:space="preserve">Per 35.3.2, under normal circumstances, a Beacon and (non-ML) Probe Response frame doesn't include Per-STA Profile </w:t>
            </w:r>
            <w:proofErr w:type="spellStart"/>
            <w:r w:rsidRPr="001D7C0D">
              <w:rPr>
                <w:rFonts w:ascii="Arial" w:eastAsia="Times New Roman" w:hAnsi="Arial" w:cs="Arial"/>
                <w:sz w:val="20"/>
                <w:lang w:val="en-US"/>
              </w:rPr>
              <w:t>subelement</w:t>
            </w:r>
            <w:proofErr w:type="spellEnd"/>
            <w:r w:rsidRPr="001D7C0D">
              <w:rPr>
                <w:rFonts w:ascii="Arial" w:eastAsia="Times New Roman" w:hAnsi="Arial" w:cs="Arial"/>
                <w:sz w:val="20"/>
                <w:lang w:val="en-US"/>
              </w:rPr>
              <w:t xml:space="preserve"> to keep the frame from being too large. Therefore, revise the bullet as follows: "... shall include the Per-STA Profile </w:t>
            </w:r>
            <w:proofErr w:type="spellStart"/>
            <w:r w:rsidRPr="001D7C0D">
              <w:rPr>
                <w:rFonts w:ascii="Arial" w:eastAsia="Times New Roman" w:hAnsi="Arial" w:cs="Arial"/>
                <w:sz w:val="20"/>
                <w:lang w:val="en-US"/>
              </w:rPr>
              <w:t>subelement</w:t>
            </w:r>
            <w:proofErr w:type="spellEnd"/>
            <w:r w:rsidRPr="001D7C0D">
              <w:rPr>
                <w:rFonts w:ascii="Arial" w:eastAsia="Times New Roman" w:hAnsi="Arial" w:cs="Arial"/>
                <w:sz w:val="20"/>
                <w:lang w:val="en-US"/>
              </w:rPr>
              <w:t xml:space="preserve">, corresponding to the affected AP, in the Basic Multi-Link element, corresponding to the AP MLD, which is carried in the </w:t>
            </w:r>
            <w:proofErr w:type="spellStart"/>
            <w:r w:rsidRPr="001D7C0D">
              <w:rPr>
                <w:rFonts w:ascii="Arial" w:eastAsia="Times New Roman" w:hAnsi="Arial" w:cs="Arial"/>
                <w:sz w:val="20"/>
                <w:lang w:val="en-US"/>
              </w:rPr>
              <w:t>nontransmitted</w:t>
            </w:r>
            <w:proofErr w:type="spellEnd"/>
            <w:r w:rsidRPr="001D7C0D">
              <w:rPr>
                <w:rFonts w:ascii="Arial" w:eastAsia="Times New Roman" w:hAnsi="Arial" w:cs="Arial"/>
                <w:sz w:val="20"/>
                <w:lang w:val="en-US"/>
              </w:rPr>
              <w:t xml:space="preserve"> BSSID profile, corresponding to the reporting AP, in the Multiple BSSID element which is included in the Beacon frame and Probe Response frame that it transmits and the STA Profile field of the </w:t>
            </w:r>
            <w:proofErr w:type="spellStart"/>
            <w:r w:rsidRPr="001D7C0D">
              <w:rPr>
                <w:rFonts w:ascii="Arial" w:eastAsia="Times New Roman" w:hAnsi="Arial" w:cs="Arial"/>
                <w:sz w:val="20"/>
                <w:lang w:val="en-US"/>
              </w:rPr>
              <w:t>subelement</w:t>
            </w:r>
            <w:proofErr w:type="spellEnd"/>
            <w:r w:rsidRPr="001D7C0D">
              <w:rPr>
                <w:rFonts w:ascii="Arial" w:eastAsia="Times New Roman" w:hAnsi="Arial" w:cs="Arial"/>
                <w:sz w:val="20"/>
                <w:lang w:val="en-US"/>
              </w:rPr>
              <w:t xml:space="preserve"> shall carry the corresponding element(s) in the STA Profile field of the Per-STA Profile </w:t>
            </w:r>
            <w:proofErr w:type="spellStart"/>
            <w:r w:rsidRPr="001D7C0D">
              <w:rPr>
                <w:rFonts w:ascii="Arial" w:eastAsia="Times New Roman" w:hAnsi="Arial" w:cs="Arial"/>
                <w:sz w:val="20"/>
                <w:lang w:val="en-US"/>
              </w:rPr>
              <w:t>subelement</w:t>
            </w:r>
            <w:proofErr w:type="spellEnd"/>
            <w:r w:rsidRPr="001D7C0D">
              <w:rPr>
                <w:rFonts w:ascii="Arial" w:eastAsia="Times New Roman" w:hAnsi="Arial" w:cs="Arial"/>
                <w:sz w:val="20"/>
                <w:lang w:val="en-US"/>
              </w:rPr>
              <w:t xml:space="preserve"> corresponding to the affected AP.</w:t>
            </w:r>
            <w:r w:rsidRPr="001D7C0D">
              <w:rPr>
                <w:rFonts w:ascii="Arial" w:eastAsia="Times New Roman" w:hAnsi="Arial" w:cs="Arial"/>
                <w:sz w:val="20"/>
                <w:lang w:val="en-US"/>
              </w:rPr>
              <w:br/>
            </w:r>
            <w:r w:rsidRPr="001D7C0D">
              <w:rPr>
                <w:rFonts w:ascii="Arial" w:eastAsia="Times New Roman" w:hAnsi="Arial" w:cs="Arial"/>
                <w:sz w:val="20"/>
                <w:lang w:val="en-US"/>
              </w:rPr>
              <w:br/>
              <w:t xml:space="preserve">Apply the same change to the paragraph below for </w:t>
            </w:r>
            <w:proofErr w:type="spellStart"/>
            <w:r w:rsidRPr="001D7C0D">
              <w:rPr>
                <w:rFonts w:ascii="Arial" w:eastAsia="Times New Roman" w:hAnsi="Arial" w:cs="Arial"/>
                <w:sz w:val="20"/>
                <w:lang w:val="en-US"/>
              </w:rPr>
              <w:t>nonTxBSSID</w:t>
            </w:r>
            <w:proofErr w:type="spellEnd"/>
            <w:r w:rsidRPr="001D7C0D">
              <w:rPr>
                <w:rFonts w:ascii="Arial" w:eastAsia="Times New Roman" w:hAnsi="Arial" w:cs="Arial"/>
                <w:sz w:val="20"/>
                <w:lang w:val="en-US"/>
              </w:rPr>
              <w:t>.</w:t>
            </w:r>
          </w:p>
        </w:tc>
        <w:tc>
          <w:tcPr>
            <w:tcW w:w="2507" w:type="dxa"/>
            <w:tcBorders>
              <w:top w:val="nil"/>
              <w:left w:val="nil"/>
              <w:bottom w:val="single" w:sz="4" w:space="0" w:color="333300"/>
              <w:right w:val="single" w:sz="4" w:space="0" w:color="333300"/>
            </w:tcBorders>
            <w:shd w:val="clear" w:color="auto" w:fill="auto"/>
            <w:hideMark/>
          </w:tcPr>
          <w:p w14:paraId="37928A3D" w14:textId="77777777"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As in comment</w:t>
            </w:r>
          </w:p>
        </w:tc>
        <w:tc>
          <w:tcPr>
            <w:tcW w:w="2016" w:type="dxa"/>
            <w:tcBorders>
              <w:top w:val="nil"/>
              <w:left w:val="nil"/>
              <w:bottom w:val="single" w:sz="4" w:space="0" w:color="333300"/>
              <w:right w:val="single" w:sz="4" w:space="0" w:color="333300"/>
            </w:tcBorders>
            <w:shd w:val="clear" w:color="auto" w:fill="auto"/>
            <w:hideMark/>
          </w:tcPr>
          <w:p w14:paraId="09F56426" w14:textId="49DBD699"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 </w:t>
            </w:r>
            <w:proofErr w:type="gramStart"/>
            <w:r>
              <w:rPr>
                <w:rFonts w:ascii="Arial" w:eastAsia="Times New Roman" w:hAnsi="Arial" w:cs="Arial"/>
                <w:sz w:val="20"/>
                <w:lang w:val="en-US"/>
              </w:rPr>
              <w:t>Reject  -</w:t>
            </w:r>
            <w:proofErr w:type="gramEnd"/>
            <w:r>
              <w:rPr>
                <w:rFonts w:ascii="Arial" w:eastAsia="Times New Roman" w:hAnsi="Arial" w:cs="Arial"/>
                <w:sz w:val="20"/>
                <w:lang w:val="en-US"/>
              </w:rPr>
              <w:t xml:space="preserve"> I understand the intention of the commenter. However, there is nothing wrong with the current wording and the new wording would seriously complicate the understanding of the sentence for the other cases. And it is clear elsewhere in the spec that the Per-STA Profile is otherwise not present.</w:t>
            </w:r>
          </w:p>
        </w:tc>
      </w:tr>
      <w:tr w:rsidR="00F572FA" w:rsidRPr="001D7C0D" w14:paraId="17C14926" w14:textId="77777777" w:rsidTr="00DF3551">
        <w:trPr>
          <w:trHeight w:val="2040"/>
        </w:trPr>
        <w:tc>
          <w:tcPr>
            <w:tcW w:w="715" w:type="dxa"/>
            <w:tcBorders>
              <w:top w:val="nil"/>
              <w:left w:val="single" w:sz="4" w:space="0" w:color="333300"/>
              <w:bottom w:val="single" w:sz="4" w:space="0" w:color="333300"/>
              <w:right w:val="single" w:sz="4" w:space="0" w:color="333300"/>
            </w:tcBorders>
            <w:shd w:val="clear" w:color="auto" w:fill="auto"/>
            <w:hideMark/>
          </w:tcPr>
          <w:p w14:paraId="45BC5FE3" w14:textId="77777777" w:rsidR="00F572FA" w:rsidRPr="001D7C0D" w:rsidRDefault="00F572FA" w:rsidP="00F572FA">
            <w:pPr>
              <w:jc w:val="right"/>
              <w:rPr>
                <w:rFonts w:ascii="Arial" w:eastAsia="Times New Roman" w:hAnsi="Arial" w:cs="Arial"/>
                <w:sz w:val="20"/>
                <w:lang w:val="en-US"/>
              </w:rPr>
            </w:pPr>
            <w:r w:rsidRPr="001D7C0D">
              <w:rPr>
                <w:rFonts w:ascii="Arial" w:eastAsia="Times New Roman" w:hAnsi="Arial" w:cs="Arial"/>
                <w:sz w:val="20"/>
                <w:lang w:val="en-US"/>
              </w:rPr>
              <w:t>10647</w:t>
            </w:r>
          </w:p>
        </w:tc>
        <w:tc>
          <w:tcPr>
            <w:tcW w:w="1002" w:type="dxa"/>
            <w:tcBorders>
              <w:top w:val="nil"/>
              <w:left w:val="nil"/>
              <w:bottom w:val="single" w:sz="4" w:space="0" w:color="333300"/>
              <w:right w:val="single" w:sz="4" w:space="0" w:color="333300"/>
            </w:tcBorders>
            <w:shd w:val="clear" w:color="auto" w:fill="auto"/>
            <w:hideMark/>
          </w:tcPr>
          <w:p w14:paraId="2A1B0C1D" w14:textId="77777777"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35.3.11</w:t>
            </w:r>
          </w:p>
        </w:tc>
        <w:tc>
          <w:tcPr>
            <w:tcW w:w="839" w:type="dxa"/>
            <w:tcBorders>
              <w:top w:val="nil"/>
              <w:left w:val="nil"/>
              <w:bottom w:val="single" w:sz="4" w:space="0" w:color="333300"/>
              <w:right w:val="single" w:sz="4" w:space="0" w:color="333300"/>
            </w:tcBorders>
            <w:shd w:val="clear" w:color="auto" w:fill="auto"/>
            <w:hideMark/>
          </w:tcPr>
          <w:p w14:paraId="6AAC7F50" w14:textId="77777777"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436.41</w:t>
            </w:r>
          </w:p>
        </w:tc>
        <w:tc>
          <w:tcPr>
            <w:tcW w:w="2531" w:type="dxa"/>
            <w:tcBorders>
              <w:top w:val="nil"/>
              <w:left w:val="nil"/>
              <w:bottom w:val="single" w:sz="4" w:space="0" w:color="333300"/>
              <w:right w:val="single" w:sz="4" w:space="0" w:color="333300"/>
            </w:tcBorders>
            <w:shd w:val="clear" w:color="auto" w:fill="auto"/>
            <w:hideMark/>
          </w:tcPr>
          <w:p w14:paraId="769D048A" w14:textId="77777777"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Need to include Max Channel Switch Time element in the bullet on timing.</w:t>
            </w:r>
            <w:r w:rsidRPr="001D7C0D">
              <w:rPr>
                <w:rFonts w:ascii="Arial" w:eastAsia="Times New Roman" w:hAnsi="Arial" w:cs="Arial"/>
                <w:sz w:val="20"/>
                <w:lang w:val="en-US"/>
              </w:rPr>
              <w:br/>
            </w:r>
            <w:r w:rsidRPr="001D7C0D">
              <w:rPr>
                <w:rFonts w:ascii="Arial" w:eastAsia="Times New Roman" w:hAnsi="Arial" w:cs="Arial"/>
                <w:sz w:val="20"/>
                <w:lang w:val="en-US"/>
              </w:rPr>
              <w:br/>
              <w:t xml:space="preserve">Apply the same change to the paragraph below for </w:t>
            </w:r>
            <w:proofErr w:type="spellStart"/>
            <w:r w:rsidRPr="001D7C0D">
              <w:rPr>
                <w:rFonts w:ascii="Arial" w:eastAsia="Times New Roman" w:hAnsi="Arial" w:cs="Arial"/>
                <w:sz w:val="20"/>
                <w:lang w:val="en-US"/>
              </w:rPr>
              <w:t>nonTxBSSID</w:t>
            </w:r>
            <w:proofErr w:type="spellEnd"/>
            <w:r w:rsidRPr="001D7C0D">
              <w:rPr>
                <w:rFonts w:ascii="Arial" w:eastAsia="Times New Roman" w:hAnsi="Arial" w:cs="Arial"/>
                <w:sz w:val="20"/>
                <w:lang w:val="en-US"/>
              </w:rPr>
              <w:t>.</w:t>
            </w:r>
          </w:p>
        </w:tc>
        <w:tc>
          <w:tcPr>
            <w:tcW w:w="2507" w:type="dxa"/>
            <w:tcBorders>
              <w:top w:val="nil"/>
              <w:left w:val="nil"/>
              <w:bottom w:val="single" w:sz="4" w:space="0" w:color="333300"/>
              <w:right w:val="single" w:sz="4" w:space="0" w:color="333300"/>
            </w:tcBorders>
            <w:shd w:val="clear" w:color="auto" w:fill="auto"/>
            <w:hideMark/>
          </w:tcPr>
          <w:p w14:paraId="00C4123B" w14:textId="77777777"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As in comment</w:t>
            </w:r>
          </w:p>
        </w:tc>
        <w:tc>
          <w:tcPr>
            <w:tcW w:w="2016" w:type="dxa"/>
            <w:tcBorders>
              <w:top w:val="nil"/>
              <w:left w:val="nil"/>
              <w:bottom w:val="single" w:sz="4" w:space="0" w:color="333300"/>
              <w:right w:val="single" w:sz="4" w:space="0" w:color="333300"/>
            </w:tcBorders>
            <w:shd w:val="clear" w:color="auto" w:fill="auto"/>
            <w:hideMark/>
          </w:tcPr>
          <w:p w14:paraId="5E6304F0" w14:textId="1473A0B4"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 </w:t>
            </w:r>
            <w:r w:rsidR="00D5641B">
              <w:rPr>
                <w:rFonts w:ascii="Arial" w:eastAsia="Times New Roman" w:hAnsi="Arial" w:cs="Arial"/>
                <w:sz w:val="20"/>
                <w:lang w:val="en-US"/>
              </w:rPr>
              <w:t>Revised – agree with the commenter. Apply the changes marked as #10647 in this document.</w:t>
            </w:r>
          </w:p>
        </w:tc>
      </w:tr>
      <w:tr w:rsidR="00F572FA" w:rsidRPr="001D7C0D" w14:paraId="4F75433A" w14:textId="77777777" w:rsidTr="00DF3551">
        <w:trPr>
          <w:trHeight w:val="1020"/>
        </w:trPr>
        <w:tc>
          <w:tcPr>
            <w:tcW w:w="715" w:type="dxa"/>
            <w:tcBorders>
              <w:top w:val="nil"/>
              <w:left w:val="single" w:sz="4" w:space="0" w:color="333300"/>
              <w:bottom w:val="single" w:sz="4" w:space="0" w:color="333300"/>
              <w:right w:val="single" w:sz="4" w:space="0" w:color="333300"/>
            </w:tcBorders>
            <w:shd w:val="clear" w:color="auto" w:fill="auto"/>
            <w:hideMark/>
          </w:tcPr>
          <w:p w14:paraId="6D200819" w14:textId="77777777" w:rsidR="00F572FA" w:rsidRPr="001D7C0D" w:rsidRDefault="00F572FA" w:rsidP="00F572FA">
            <w:pPr>
              <w:jc w:val="right"/>
              <w:rPr>
                <w:rFonts w:ascii="Arial" w:eastAsia="Times New Roman" w:hAnsi="Arial" w:cs="Arial"/>
                <w:sz w:val="20"/>
                <w:lang w:val="en-US"/>
              </w:rPr>
            </w:pPr>
            <w:r w:rsidRPr="001D7C0D">
              <w:rPr>
                <w:rFonts w:ascii="Arial" w:eastAsia="Times New Roman" w:hAnsi="Arial" w:cs="Arial"/>
                <w:sz w:val="20"/>
                <w:lang w:val="en-US"/>
              </w:rPr>
              <w:t>10416</w:t>
            </w:r>
          </w:p>
        </w:tc>
        <w:tc>
          <w:tcPr>
            <w:tcW w:w="1002" w:type="dxa"/>
            <w:tcBorders>
              <w:top w:val="nil"/>
              <w:left w:val="nil"/>
              <w:bottom w:val="single" w:sz="4" w:space="0" w:color="333300"/>
              <w:right w:val="single" w:sz="4" w:space="0" w:color="333300"/>
            </w:tcBorders>
            <w:shd w:val="clear" w:color="auto" w:fill="auto"/>
            <w:hideMark/>
          </w:tcPr>
          <w:p w14:paraId="7F8E9FD7" w14:textId="77777777"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35.3.11</w:t>
            </w:r>
          </w:p>
        </w:tc>
        <w:tc>
          <w:tcPr>
            <w:tcW w:w="839" w:type="dxa"/>
            <w:tcBorders>
              <w:top w:val="nil"/>
              <w:left w:val="nil"/>
              <w:bottom w:val="single" w:sz="4" w:space="0" w:color="333300"/>
              <w:right w:val="single" w:sz="4" w:space="0" w:color="333300"/>
            </w:tcBorders>
            <w:shd w:val="clear" w:color="auto" w:fill="auto"/>
            <w:hideMark/>
          </w:tcPr>
          <w:p w14:paraId="1D96E4FB" w14:textId="77777777"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436.42</w:t>
            </w:r>
          </w:p>
        </w:tc>
        <w:tc>
          <w:tcPr>
            <w:tcW w:w="2531" w:type="dxa"/>
            <w:tcBorders>
              <w:top w:val="nil"/>
              <w:left w:val="nil"/>
              <w:bottom w:val="single" w:sz="4" w:space="0" w:color="333300"/>
              <w:right w:val="single" w:sz="4" w:space="0" w:color="333300"/>
            </w:tcBorders>
            <w:shd w:val="clear" w:color="auto" w:fill="auto"/>
            <w:hideMark/>
          </w:tcPr>
          <w:p w14:paraId="40DB3DFC" w14:textId="77777777"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 xml:space="preserve">Is the 'BI' the acronym of 'beacon interval'? I do not find the definition of it in clause </w:t>
            </w:r>
            <w:proofErr w:type="gramStart"/>
            <w:r w:rsidRPr="001D7C0D">
              <w:rPr>
                <w:rFonts w:ascii="Arial" w:eastAsia="Times New Roman" w:hAnsi="Arial" w:cs="Arial"/>
                <w:sz w:val="20"/>
                <w:lang w:val="en-US"/>
              </w:rPr>
              <w:t>3.Please</w:t>
            </w:r>
            <w:proofErr w:type="gramEnd"/>
            <w:r w:rsidRPr="001D7C0D">
              <w:rPr>
                <w:rFonts w:ascii="Arial" w:eastAsia="Times New Roman" w:hAnsi="Arial" w:cs="Arial"/>
                <w:sz w:val="20"/>
                <w:lang w:val="en-US"/>
              </w:rPr>
              <w:t xml:space="preserve"> clarify it</w:t>
            </w:r>
          </w:p>
        </w:tc>
        <w:tc>
          <w:tcPr>
            <w:tcW w:w="2507" w:type="dxa"/>
            <w:tcBorders>
              <w:top w:val="nil"/>
              <w:left w:val="nil"/>
              <w:bottom w:val="single" w:sz="4" w:space="0" w:color="333300"/>
              <w:right w:val="single" w:sz="4" w:space="0" w:color="333300"/>
            </w:tcBorders>
            <w:shd w:val="clear" w:color="auto" w:fill="auto"/>
            <w:hideMark/>
          </w:tcPr>
          <w:p w14:paraId="35E5CD5B" w14:textId="77777777"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please clarify it</w:t>
            </w:r>
          </w:p>
        </w:tc>
        <w:tc>
          <w:tcPr>
            <w:tcW w:w="2016" w:type="dxa"/>
            <w:tcBorders>
              <w:top w:val="nil"/>
              <w:left w:val="nil"/>
              <w:bottom w:val="single" w:sz="4" w:space="0" w:color="333300"/>
              <w:right w:val="single" w:sz="4" w:space="0" w:color="333300"/>
            </w:tcBorders>
            <w:shd w:val="clear" w:color="auto" w:fill="auto"/>
            <w:hideMark/>
          </w:tcPr>
          <w:p w14:paraId="021A8BE3" w14:textId="29C3B2DD"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 </w:t>
            </w:r>
            <w:r w:rsidR="00DB791B">
              <w:rPr>
                <w:rFonts w:ascii="Arial" w:eastAsia="Times New Roman" w:hAnsi="Arial" w:cs="Arial"/>
                <w:sz w:val="20"/>
                <w:lang w:val="en-US"/>
              </w:rPr>
              <w:t xml:space="preserve">Revised </w:t>
            </w:r>
            <w:r w:rsidR="00B73433">
              <w:rPr>
                <w:rFonts w:ascii="Arial" w:eastAsia="Times New Roman" w:hAnsi="Arial" w:cs="Arial"/>
                <w:sz w:val="20"/>
                <w:lang w:val="en-US"/>
              </w:rPr>
              <w:t>–</w:t>
            </w:r>
            <w:r w:rsidR="00DB791B">
              <w:rPr>
                <w:rFonts w:ascii="Arial" w:eastAsia="Times New Roman" w:hAnsi="Arial" w:cs="Arial"/>
                <w:sz w:val="20"/>
                <w:lang w:val="en-US"/>
              </w:rPr>
              <w:t xml:space="preserve"> </w:t>
            </w:r>
            <w:r w:rsidR="00B73433">
              <w:rPr>
                <w:rFonts w:ascii="Arial" w:eastAsia="Times New Roman" w:hAnsi="Arial" w:cs="Arial"/>
                <w:sz w:val="20"/>
                <w:lang w:val="en-US"/>
              </w:rPr>
              <w:t>replace BI by Beacon Interval in the subclause. Apply the changes marked as #10416 in this document.</w:t>
            </w:r>
          </w:p>
        </w:tc>
      </w:tr>
      <w:tr w:rsidR="00F572FA" w:rsidRPr="001D7C0D" w14:paraId="4615BA2F" w14:textId="77777777" w:rsidTr="00DF3551">
        <w:trPr>
          <w:trHeight w:val="2550"/>
        </w:trPr>
        <w:tc>
          <w:tcPr>
            <w:tcW w:w="715" w:type="dxa"/>
            <w:tcBorders>
              <w:top w:val="nil"/>
              <w:left w:val="single" w:sz="4" w:space="0" w:color="333300"/>
              <w:bottom w:val="single" w:sz="4" w:space="0" w:color="333300"/>
              <w:right w:val="single" w:sz="4" w:space="0" w:color="333300"/>
            </w:tcBorders>
            <w:shd w:val="clear" w:color="auto" w:fill="auto"/>
            <w:hideMark/>
          </w:tcPr>
          <w:p w14:paraId="60A0F804" w14:textId="77777777" w:rsidR="00F572FA" w:rsidRPr="001D7C0D" w:rsidRDefault="00F572FA" w:rsidP="00F572FA">
            <w:pPr>
              <w:jc w:val="right"/>
              <w:rPr>
                <w:rFonts w:ascii="Arial" w:eastAsia="Times New Roman" w:hAnsi="Arial" w:cs="Arial"/>
                <w:sz w:val="20"/>
                <w:lang w:val="en-US"/>
              </w:rPr>
            </w:pPr>
            <w:r w:rsidRPr="001D7C0D">
              <w:rPr>
                <w:rFonts w:ascii="Arial" w:eastAsia="Times New Roman" w:hAnsi="Arial" w:cs="Arial"/>
                <w:sz w:val="20"/>
                <w:lang w:val="en-US"/>
              </w:rPr>
              <w:lastRenderedPageBreak/>
              <w:t>13372</w:t>
            </w:r>
          </w:p>
        </w:tc>
        <w:tc>
          <w:tcPr>
            <w:tcW w:w="1002" w:type="dxa"/>
            <w:tcBorders>
              <w:top w:val="nil"/>
              <w:left w:val="nil"/>
              <w:bottom w:val="single" w:sz="4" w:space="0" w:color="333300"/>
              <w:right w:val="single" w:sz="4" w:space="0" w:color="333300"/>
            </w:tcBorders>
            <w:shd w:val="clear" w:color="auto" w:fill="auto"/>
            <w:hideMark/>
          </w:tcPr>
          <w:p w14:paraId="4B4C5041" w14:textId="77777777"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35.3.11</w:t>
            </w:r>
          </w:p>
        </w:tc>
        <w:tc>
          <w:tcPr>
            <w:tcW w:w="839" w:type="dxa"/>
            <w:tcBorders>
              <w:top w:val="nil"/>
              <w:left w:val="nil"/>
              <w:bottom w:val="single" w:sz="4" w:space="0" w:color="333300"/>
              <w:right w:val="single" w:sz="4" w:space="0" w:color="333300"/>
            </w:tcBorders>
            <w:shd w:val="clear" w:color="auto" w:fill="auto"/>
            <w:hideMark/>
          </w:tcPr>
          <w:p w14:paraId="49AF9DB6" w14:textId="77777777"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436.49</w:t>
            </w:r>
          </w:p>
        </w:tc>
        <w:tc>
          <w:tcPr>
            <w:tcW w:w="2531" w:type="dxa"/>
            <w:tcBorders>
              <w:top w:val="nil"/>
              <w:left w:val="nil"/>
              <w:bottom w:val="single" w:sz="4" w:space="0" w:color="333300"/>
              <w:right w:val="single" w:sz="4" w:space="0" w:color="333300"/>
            </w:tcBorders>
            <w:shd w:val="clear" w:color="auto" w:fill="auto"/>
            <w:hideMark/>
          </w:tcPr>
          <w:p w14:paraId="71422F9F" w14:textId="77777777"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 xml:space="preserve">This is not in line with multiple BSSID operation </w:t>
            </w:r>
            <w:proofErr w:type="spellStart"/>
            <w:r w:rsidRPr="001D7C0D">
              <w:rPr>
                <w:rFonts w:ascii="Arial" w:eastAsia="Times New Roman" w:hAnsi="Arial" w:cs="Arial"/>
                <w:sz w:val="20"/>
                <w:lang w:val="en-US"/>
              </w:rPr>
              <w:t>dince</w:t>
            </w:r>
            <w:proofErr w:type="spellEnd"/>
            <w:r w:rsidRPr="001D7C0D">
              <w:rPr>
                <w:rFonts w:ascii="Arial" w:eastAsia="Times New Roman" w:hAnsi="Arial" w:cs="Arial"/>
                <w:sz w:val="20"/>
                <w:lang w:val="en-US"/>
              </w:rPr>
              <w:t xml:space="preserve"> the Quiet element, channel switch </w:t>
            </w:r>
            <w:proofErr w:type="gramStart"/>
            <w:r w:rsidRPr="001D7C0D">
              <w:rPr>
                <w:rFonts w:ascii="Arial" w:eastAsia="Times New Roman" w:hAnsi="Arial" w:cs="Arial"/>
                <w:sz w:val="20"/>
                <w:lang w:val="en-US"/>
              </w:rPr>
              <w:t>need</w:t>
            </w:r>
            <w:proofErr w:type="gramEnd"/>
            <w:r w:rsidRPr="001D7C0D">
              <w:rPr>
                <w:rFonts w:ascii="Arial" w:eastAsia="Times New Roman" w:hAnsi="Arial" w:cs="Arial"/>
                <w:sz w:val="20"/>
                <w:lang w:val="en-US"/>
              </w:rPr>
              <w:t xml:space="preserve"> to inherited from the transmitted BSSID AP. Delete the part in the paragraph that is not in line with the Multiple BSSID operation.</w:t>
            </w:r>
          </w:p>
        </w:tc>
        <w:tc>
          <w:tcPr>
            <w:tcW w:w="2507" w:type="dxa"/>
            <w:tcBorders>
              <w:top w:val="nil"/>
              <w:left w:val="nil"/>
              <w:bottom w:val="single" w:sz="4" w:space="0" w:color="333300"/>
              <w:right w:val="single" w:sz="4" w:space="0" w:color="333300"/>
            </w:tcBorders>
            <w:shd w:val="clear" w:color="auto" w:fill="auto"/>
            <w:hideMark/>
          </w:tcPr>
          <w:p w14:paraId="1329E52B" w14:textId="77777777"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update the text according to the comment.</w:t>
            </w:r>
          </w:p>
        </w:tc>
        <w:tc>
          <w:tcPr>
            <w:tcW w:w="2016" w:type="dxa"/>
            <w:tcBorders>
              <w:top w:val="nil"/>
              <w:left w:val="nil"/>
              <w:bottom w:val="single" w:sz="4" w:space="0" w:color="333300"/>
              <w:right w:val="single" w:sz="4" w:space="0" w:color="333300"/>
            </w:tcBorders>
            <w:shd w:val="clear" w:color="auto" w:fill="auto"/>
            <w:hideMark/>
          </w:tcPr>
          <w:p w14:paraId="3E25AAC9" w14:textId="72F0A1B0"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 </w:t>
            </w:r>
            <w:r w:rsidR="00DC67AA">
              <w:rPr>
                <w:rFonts w:ascii="Arial" w:eastAsia="Times New Roman" w:hAnsi="Arial" w:cs="Arial"/>
                <w:sz w:val="20"/>
                <w:lang w:val="en-US"/>
              </w:rPr>
              <w:t xml:space="preserve">Revised – agree with the commenter. The transmitted BSSID will include the elements in the core of the frame and not in the profile, and the </w:t>
            </w:r>
            <w:proofErr w:type="spellStart"/>
            <w:r w:rsidR="00DC67AA">
              <w:rPr>
                <w:rFonts w:ascii="Arial" w:eastAsia="Times New Roman" w:hAnsi="Arial" w:cs="Arial"/>
                <w:sz w:val="20"/>
                <w:lang w:val="en-US"/>
              </w:rPr>
              <w:t>nonTx</w:t>
            </w:r>
            <w:proofErr w:type="spellEnd"/>
            <w:r w:rsidR="00DC67AA">
              <w:rPr>
                <w:rFonts w:ascii="Arial" w:eastAsia="Times New Roman" w:hAnsi="Arial" w:cs="Arial"/>
                <w:sz w:val="20"/>
                <w:lang w:val="en-US"/>
              </w:rPr>
              <w:t xml:space="preserve"> BSSID will inherit these elements</w:t>
            </w:r>
            <w:r w:rsidR="009449F0">
              <w:rPr>
                <w:rFonts w:ascii="Arial" w:eastAsia="Times New Roman" w:hAnsi="Arial" w:cs="Arial"/>
                <w:sz w:val="20"/>
                <w:lang w:val="en-US"/>
              </w:rPr>
              <w:t>. Apply the changes marked as #13372 in this document.</w:t>
            </w:r>
          </w:p>
        </w:tc>
      </w:tr>
      <w:tr w:rsidR="00F572FA" w:rsidRPr="001D7C0D" w14:paraId="287DDD04" w14:textId="77777777" w:rsidTr="00DF3551">
        <w:trPr>
          <w:trHeight w:val="5100"/>
        </w:trPr>
        <w:tc>
          <w:tcPr>
            <w:tcW w:w="715" w:type="dxa"/>
            <w:tcBorders>
              <w:top w:val="nil"/>
              <w:left w:val="single" w:sz="4" w:space="0" w:color="333300"/>
              <w:bottom w:val="single" w:sz="4" w:space="0" w:color="333300"/>
              <w:right w:val="single" w:sz="4" w:space="0" w:color="333300"/>
            </w:tcBorders>
            <w:shd w:val="clear" w:color="auto" w:fill="auto"/>
            <w:hideMark/>
          </w:tcPr>
          <w:p w14:paraId="4A947CC2" w14:textId="77777777" w:rsidR="00F572FA" w:rsidRPr="001D7C0D" w:rsidRDefault="00F572FA" w:rsidP="00F572FA">
            <w:pPr>
              <w:jc w:val="right"/>
              <w:rPr>
                <w:rFonts w:ascii="Arial" w:eastAsia="Times New Roman" w:hAnsi="Arial" w:cs="Arial"/>
                <w:sz w:val="20"/>
                <w:lang w:val="en-US"/>
              </w:rPr>
            </w:pPr>
            <w:r w:rsidRPr="001D7C0D">
              <w:rPr>
                <w:rFonts w:ascii="Arial" w:eastAsia="Times New Roman" w:hAnsi="Arial" w:cs="Arial"/>
                <w:sz w:val="20"/>
                <w:lang w:val="en-US"/>
              </w:rPr>
              <w:t>10648</w:t>
            </w:r>
          </w:p>
        </w:tc>
        <w:tc>
          <w:tcPr>
            <w:tcW w:w="1002" w:type="dxa"/>
            <w:tcBorders>
              <w:top w:val="nil"/>
              <w:left w:val="nil"/>
              <w:bottom w:val="single" w:sz="4" w:space="0" w:color="333300"/>
              <w:right w:val="single" w:sz="4" w:space="0" w:color="333300"/>
            </w:tcBorders>
            <w:shd w:val="clear" w:color="auto" w:fill="auto"/>
            <w:hideMark/>
          </w:tcPr>
          <w:p w14:paraId="1696D49B" w14:textId="77777777"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35.3.11</w:t>
            </w:r>
          </w:p>
        </w:tc>
        <w:tc>
          <w:tcPr>
            <w:tcW w:w="839" w:type="dxa"/>
            <w:tcBorders>
              <w:top w:val="nil"/>
              <w:left w:val="nil"/>
              <w:bottom w:val="single" w:sz="4" w:space="0" w:color="333300"/>
              <w:right w:val="single" w:sz="4" w:space="0" w:color="333300"/>
            </w:tcBorders>
            <w:shd w:val="clear" w:color="auto" w:fill="auto"/>
            <w:hideMark/>
          </w:tcPr>
          <w:p w14:paraId="336701D2" w14:textId="77777777"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436.50</w:t>
            </w:r>
          </w:p>
        </w:tc>
        <w:tc>
          <w:tcPr>
            <w:tcW w:w="2531" w:type="dxa"/>
            <w:tcBorders>
              <w:top w:val="nil"/>
              <w:left w:val="nil"/>
              <w:bottom w:val="single" w:sz="4" w:space="0" w:color="333300"/>
              <w:right w:val="single" w:sz="4" w:space="0" w:color="333300"/>
            </w:tcBorders>
            <w:shd w:val="clear" w:color="auto" w:fill="auto"/>
            <w:hideMark/>
          </w:tcPr>
          <w:p w14:paraId="11BDA205" w14:textId="77777777" w:rsidR="00F572FA" w:rsidRPr="001D7C0D" w:rsidRDefault="00F572FA" w:rsidP="00F572FA">
            <w:pPr>
              <w:jc w:val="left"/>
              <w:rPr>
                <w:rFonts w:ascii="Arial" w:eastAsia="Times New Roman" w:hAnsi="Arial" w:cs="Arial"/>
                <w:sz w:val="20"/>
                <w:lang w:val="en-US"/>
              </w:rPr>
            </w:pPr>
            <w:proofErr w:type="spellStart"/>
            <w:r w:rsidRPr="001D7C0D">
              <w:rPr>
                <w:rFonts w:ascii="Arial" w:eastAsia="Times New Roman" w:hAnsi="Arial" w:cs="Arial"/>
                <w:sz w:val="20"/>
                <w:lang w:val="en-US"/>
              </w:rPr>
              <w:t>REVme</w:t>
            </w:r>
            <w:proofErr w:type="spellEnd"/>
            <w:r w:rsidRPr="001D7C0D">
              <w:rPr>
                <w:rFonts w:ascii="Arial" w:eastAsia="Times New Roman" w:hAnsi="Arial" w:cs="Arial"/>
                <w:sz w:val="20"/>
                <w:lang w:val="en-US"/>
              </w:rPr>
              <w:t xml:space="preserve"> D1.3 clarifies (as a resolution to CID 2189 in doc 11-22/529) that </w:t>
            </w:r>
            <w:proofErr w:type="gramStart"/>
            <w:r w:rsidRPr="001D7C0D">
              <w:rPr>
                <w:rFonts w:ascii="Arial" w:eastAsia="Times New Roman" w:hAnsi="Arial" w:cs="Arial"/>
                <w:sz w:val="20"/>
                <w:lang w:val="en-US"/>
              </w:rPr>
              <w:t>all of</w:t>
            </w:r>
            <w:proofErr w:type="gramEnd"/>
            <w:r w:rsidRPr="001D7C0D">
              <w:rPr>
                <w:rFonts w:ascii="Arial" w:eastAsia="Times New Roman" w:hAnsi="Arial" w:cs="Arial"/>
                <w:sz w:val="20"/>
                <w:lang w:val="en-US"/>
              </w:rPr>
              <w:t xml:space="preserve"> these elements are never included in the </w:t>
            </w:r>
            <w:proofErr w:type="spellStart"/>
            <w:r w:rsidRPr="001D7C0D">
              <w:rPr>
                <w:rFonts w:ascii="Arial" w:eastAsia="Times New Roman" w:hAnsi="Arial" w:cs="Arial"/>
                <w:sz w:val="20"/>
                <w:lang w:val="en-US"/>
              </w:rPr>
              <w:t>nonTxBSSID</w:t>
            </w:r>
            <w:proofErr w:type="spellEnd"/>
            <w:r w:rsidRPr="001D7C0D">
              <w:rPr>
                <w:rFonts w:ascii="Arial" w:eastAsia="Times New Roman" w:hAnsi="Arial" w:cs="Arial"/>
                <w:sz w:val="20"/>
                <w:lang w:val="en-US"/>
              </w:rPr>
              <w:t xml:space="preserve"> profile and that a </w:t>
            </w:r>
            <w:proofErr w:type="spellStart"/>
            <w:r w:rsidRPr="001D7C0D">
              <w:rPr>
                <w:rFonts w:ascii="Arial" w:eastAsia="Times New Roman" w:hAnsi="Arial" w:cs="Arial"/>
                <w:sz w:val="20"/>
                <w:lang w:val="en-US"/>
              </w:rPr>
              <w:t>nonTxBSSID</w:t>
            </w:r>
            <w:proofErr w:type="spellEnd"/>
            <w:r w:rsidRPr="001D7C0D">
              <w:rPr>
                <w:rFonts w:ascii="Arial" w:eastAsia="Times New Roman" w:hAnsi="Arial" w:cs="Arial"/>
                <w:sz w:val="20"/>
                <w:lang w:val="en-US"/>
              </w:rPr>
              <w:t xml:space="preserve"> always inherited these from the </w:t>
            </w:r>
            <w:proofErr w:type="spellStart"/>
            <w:r w:rsidRPr="001D7C0D">
              <w:rPr>
                <w:rFonts w:ascii="Arial" w:eastAsia="Times New Roman" w:hAnsi="Arial" w:cs="Arial"/>
                <w:sz w:val="20"/>
                <w:lang w:val="en-US"/>
              </w:rPr>
              <w:t>TxBSSID</w:t>
            </w:r>
            <w:proofErr w:type="spellEnd"/>
            <w:r w:rsidRPr="001D7C0D">
              <w:rPr>
                <w:rFonts w:ascii="Arial" w:eastAsia="Times New Roman" w:hAnsi="Arial" w:cs="Arial"/>
                <w:sz w:val="20"/>
                <w:lang w:val="en-US"/>
              </w:rPr>
              <w:t xml:space="preserve">, when the </w:t>
            </w:r>
            <w:proofErr w:type="spellStart"/>
            <w:r w:rsidRPr="001D7C0D">
              <w:rPr>
                <w:rFonts w:ascii="Arial" w:eastAsia="Times New Roman" w:hAnsi="Arial" w:cs="Arial"/>
                <w:sz w:val="20"/>
                <w:lang w:val="en-US"/>
              </w:rPr>
              <w:t>TxBSSID's</w:t>
            </w:r>
            <w:proofErr w:type="spellEnd"/>
            <w:r w:rsidRPr="001D7C0D">
              <w:rPr>
                <w:rFonts w:ascii="Arial" w:eastAsia="Times New Roman" w:hAnsi="Arial" w:cs="Arial"/>
                <w:sz w:val="20"/>
                <w:lang w:val="en-US"/>
              </w:rPr>
              <w:t xml:space="preserve"> Beacon / Probe Response frame includes any of them. Therefore, delete "in the </w:t>
            </w:r>
            <w:proofErr w:type="spellStart"/>
            <w:r w:rsidRPr="001D7C0D">
              <w:rPr>
                <w:rFonts w:ascii="Arial" w:eastAsia="Times New Roman" w:hAnsi="Arial" w:cs="Arial"/>
                <w:sz w:val="20"/>
                <w:lang w:val="en-US"/>
              </w:rPr>
              <w:t>nontransmitted</w:t>
            </w:r>
            <w:proofErr w:type="spellEnd"/>
            <w:r w:rsidRPr="001D7C0D">
              <w:rPr>
                <w:rFonts w:ascii="Arial" w:eastAsia="Times New Roman" w:hAnsi="Arial" w:cs="Arial"/>
                <w:sz w:val="20"/>
                <w:lang w:val="en-US"/>
              </w:rPr>
              <w:t xml:space="preserve"> BSSID profile corresponding to an affected AP in the Multiple BSSID element" and ", or if any of these elements is inherited for the affected AP in these frames".</w:t>
            </w:r>
          </w:p>
        </w:tc>
        <w:tc>
          <w:tcPr>
            <w:tcW w:w="2507" w:type="dxa"/>
            <w:tcBorders>
              <w:top w:val="nil"/>
              <w:left w:val="nil"/>
              <w:bottom w:val="single" w:sz="4" w:space="0" w:color="333300"/>
              <w:right w:val="single" w:sz="4" w:space="0" w:color="333300"/>
            </w:tcBorders>
            <w:shd w:val="clear" w:color="auto" w:fill="auto"/>
            <w:hideMark/>
          </w:tcPr>
          <w:p w14:paraId="32FD4D4B" w14:textId="77777777"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As in comment</w:t>
            </w:r>
          </w:p>
        </w:tc>
        <w:tc>
          <w:tcPr>
            <w:tcW w:w="2016" w:type="dxa"/>
            <w:tcBorders>
              <w:top w:val="nil"/>
              <w:left w:val="nil"/>
              <w:bottom w:val="single" w:sz="4" w:space="0" w:color="333300"/>
              <w:right w:val="single" w:sz="4" w:space="0" w:color="333300"/>
            </w:tcBorders>
            <w:shd w:val="clear" w:color="auto" w:fill="auto"/>
            <w:hideMark/>
          </w:tcPr>
          <w:p w14:paraId="24994F24" w14:textId="0C611521"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 </w:t>
            </w:r>
            <w:r w:rsidR="004E73AC">
              <w:rPr>
                <w:rFonts w:ascii="Arial" w:eastAsia="Times New Roman" w:hAnsi="Arial" w:cs="Arial"/>
                <w:sz w:val="20"/>
                <w:lang w:val="en-US"/>
              </w:rPr>
              <w:t>Revised – agree with the commenter. Apply the changes marked as #10648 in this document.</w:t>
            </w:r>
          </w:p>
        </w:tc>
      </w:tr>
      <w:tr w:rsidR="00F572FA" w:rsidRPr="001D7C0D" w14:paraId="660D0977" w14:textId="77777777" w:rsidTr="00DF3551">
        <w:trPr>
          <w:trHeight w:val="765"/>
        </w:trPr>
        <w:tc>
          <w:tcPr>
            <w:tcW w:w="715" w:type="dxa"/>
            <w:tcBorders>
              <w:top w:val="nil"/>
              <w:left w:val="single" w:sz="4" w:space="0" w:color="333300"/>
              <w:bottom w:val="single" w:sz="4" w:space="0" w:color="333300"/>
              <w:right w:val="single" w:sz="4" w:space="0" w:color="333300"/>
            </w:tcBorders>
            <w:shd w:val="clear" w:color="auto" w:fill="auto"/>
            <w:hideMark/>
          </w:tcPr>
          <w:p w14:paraId="7F949A1F" w14:textId="77777777" w:rsidR="00F572FA" w:rsidRPr="001D7C0D" w:rsidRDefault="00F572FA" w:rsidP="00F572FA">
            <w:pPr>
              <w:jc w:val="right"/>
              <w:rPr>
                <w:rFonts w:ascii="Arial" w:eastAsia="Times New Roman" w:hAnsi="Arial" w:cs="Arial"/>
                <w:sz w:val="20"/>
                <w:lang w:val="en-US"/>
              </w:rPr>
            </w:pPr>
            <w:r w:rsidRPr="001D7C0D">
              <w:rPr>
                <w:rFonts w:ascii="Arial" w:eastAsia="Times New Roman" w:hAnsi="Arial" w:cs="Arial"/>
                <w:sz w:val="20"/>
                <w:lang w:val="en-US"/>
              </w:rPr>
              <w:t>13790</w:t>
            </w:r>
          </w:p>
        </w:tc>
        <w:tc>
          <w:tcPr>
            <w:tcW w:w="1002" w:type="dxa"/>
            <w:tcBorders>
              <w:top w:val="nil"/>
              <w:left w:val="nil"/>
              <w:bottom w:val="single" w:sz="4" w:space="0" w:color="333300"/>
              <w:right w:val="single" w:sz="4" w:space="0" w:color="333300"/>
            </w:tcBorders>
            <w:shd w:val="clear" w:color="auto" w:fill="auto"/>
            <w:hideMark/>
          </w:tcPr>
          <w:p w14:paraId="312373B0" w14:textId="77777777"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35.3.11</w:t>
            </w:r>
          </w:p>
        </w:tc>
        <w:tc>
          <w:tcPr>
            <w:tcW w:w="839" w:type="dxa"/>
            <w:tcBorders>
              <w:top w:val="nil"/>
              <w:left w:val="nil"/>
              <w:bottom w:val="single" w:sz="4" w:space="0" w:color="333300"/>
              <w:right w:val="single" w:sz="4" w:space="0" w:color="333300"/>
            </w:tcBorders>
            <w:shd w:val="clear" w:color="auto" w:fill="auto"/>
            <w:hideMark/>
          </w:tcPr>
          <w:p w14:paraId="3819EA60" w14:textId="77777777"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437.02</w:t>
            </w:r>
          </w:p>
        </w:tc>
        <w:tc>
          <w:tcPr>
            <w:tcW w:w="2531" w:type="dxa"/>
            <w:tcBorders>
              <w:top w:val="nil"/>
              <w:left w:val="nil"/>
              <w:bottom w:val="single" w:sz="4" w:space="0" w:color="333300"/>
              <w:right w:val="single" w:sz="4" w:space="0" w:color="333300"/>
            </w:tcBorders>
            <w:shd w:val="clear" w:color="auto" w:fill="auto"/>
            <w:hideMark/>
          </w:tcPr>
          <w:p w14:paraId="55412AA2" w14:textId="77777777"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If the AP MLD only has one affiliated AP, then the following will not apply</w:t>
            </w:r>
          </w:p>
        </w:tc>
        <w:tc>
          <w:tcPr>
            <w:tcW w:w="2507" w:type="dxa"/>
            <w:tcBorders>
              <w:top w:val="nil"/>
              <w:left w:val="nil"/>
              <w:bottom w:val="single" w:sz="4" w:space="0" w:color="333300"/>
              <w:right w:val="single" w:sz="4" w:space="0" w:color="333300"/>
            </w:tcBorders>
            <w:shd w:val="clear" w:color="auto" w:fill="auto"/>
            <w:hideMark/>
          </w:tcPr>
          <w:p w14:paraId="400D66D0" w14:textId="77777777"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Add "with more than one AP" after "an AP MLD"</w:t>
            </w:r>
          </w:p>
        </w:tc>
        <w:tc>
          <w:tcPr>
            <w:tcW w:w="2016" w:type="dxa"/>
            <w:tcBorders>
              <w:top w:val="nil"/>
              <w:left w:val="nil"/>
              <w:bottom w:val="single" w:sz="4" w:space="0" w:color="333300"/>
              <w:right w:val="single" w:sz="4" w:space="0" w:color="333300"/>
            </w:tcBorders>
            <w:shd w:val="clear" w:color="auto" w:fill="auto"/>
            <w:hideMark/>
          </w:tcPr>
          <w:p w14:paraId="7DF2C8C4" w14:textId="77E60D11"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 </w:t>
            </w:r>
            <w:r w:rsidR="000176AF">
              <w:rPr>
                <w:rFonts w:ascii="Arial" w:eastAsia="Times New Roman" w:hAnsi="Arial" w:cs="Arial"/>
                <w:sz w:val="20"/>
                <w:lang w:val="en-US"/>
              </w:rPr>
              <w:t>Revised – agree with the commenter. Apply the changes marked as #13790 in this document.</w:t>
            </w:r>
          </w:p>
        </w:tc>
      </w:tr>
      <w:tr w:rsidR="00F572FA" w:rsidRPr="001D7C0D" w14:paraId="0A6759C2" w14:textId="77777777" w:rsidTr="00DF3551">
        <w:trPr>
          <w:trHeight w:val="1020"/>
        </w:trPr>
        <w:tc>
          <w:tcPr>
            <w:tcW w:w="715" w:type="dxa"/>
            <w:tcBorders>
              <w:top w:val="nil"/>
              <w:left w:val="single" w:sz="4" w:space="0" w:color="333300"/>
              <w:bottom w:val="single" w:sz="4" w:space="0" w:color="333300"/>
              <w:right w:val="single" w:sz="4" w:space="0" w:color="333300"/>
            </w:tcBorders>
            <w:shd w:val="clear" w:color="auto" w:fill="auto"/>
            <w:hideMark/>
          </w:tcPr>
          <w:p w14:paraId="1D30FF03" w14:textId="77777777" w:rsidR="00F572FA" w:rsidRPr="001D7C0D" w:rsidRDefault="00F572FA" w:rsidP="00F572FA">
            <w:pPr>
              <w:jc w:val="right"/>
              <w:rPr>
                <w:rFonts w:ascii="Arial" w:eastAsia="Times New Roman" w:hAnsi="Arial" w:cs="Arial"/>
                <w:sz w:val="20"/>
                <w:lang w:val="en-US"/>
              </w:rPr>
            </w:pPr>
            <w:r w:rsidRPr="001D7C0D">
              <w:rPr>
                <w:rFonts w:ascii="Arial" w:eastAsia="Times New Roman" w:hAnsi="Arial" w:cs="Arial"/>
                <w:sz w:val="20"/>
                <w:lang w:val="en-US"/>
              </w:rPr>
              <w:t>10491</w:t>
            </w:r>
          </w:p>
        </w:tc>
        <w:tc>
          <w:tcPr>
            <w:tcW w:w="1002" w:type="dxa"/>
            <w:tcBorders>
              <w:top w:val="nil"/>
              <w:left w:val="nil"/>
              <w:bottom w:val="single" w:sz="4" w:space="0" w:color="333300"/>
              <w:right w:val="single" w:sz="4" w:space="0" w:color="333300"/>
            </w:tcBorders>
            <w:shd w:val="clear" w:color="auto" w:fill="auto"/>
            <w:hideMark/>
          </w:tcPr>
          <w:p w14:paraId="1AD73707" w14:textId="77777777"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35.3.11</w:t>
            </w:r>
          </w:p>
        </w:tc>
        <w:tc>
          <w:tcPr>
            <w:tcW w:w="839" w:type="dxa"/>
            <w:tcBorders>
              <w:top w:val="nil"/>
              <w:left w:val="nil"/>
              <w:bottom w:val="single" w:sz="4" w:space="0" w:color="333300"/>
              <w:right w:val="single" w:sz="4" w:space="0" w:color="333300"/>
            </w:tcBorders>
            <w:shd w:val="clear" w:color="auto" w:fill="auto"/>
            <w:hideMark/>
          </w:tcPr>
          <w:p w14:paraId="4D66C522" w14:textId="77777777"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437.04</w:t>
            </w:r>
          </w:p>
        </w:tc>
        <w:tc>
          <w:tcPr>
            <w:tcW w:w="2531" w:type="dxa"/>
            <w:tcBorders>
              <w:top w:val="nil"/>
              <w:left w:val="nil"/>
              <w:bottom w:val="single" w:sz="4" w:space="0" w:color="333300"/>
              <w:right w:val="single" w:sz="4" w:space="0" w:color="333300"/>
            </w:tcBorders>
            <w:shd w:val="clear" w:color="auto" w:fill="auto"/>
            <w:hideMark/>
          </w:tcPr>
          <w:p w14:paraId="7AA58F07" w14:textId="77777777"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"Another AP (reporting AP) affiliated".  Do we have an issue with a single AP affiliated with an AP MLD?</w:t>
            </w:r>
          </w:p>
        </w:tc>
        <w:tc>
          <w:tcPr>
            <w:tcW w:w="2507" w:type="dxa"/>
            <w:tcBorders>
              <w:top w:val="nil"/>
              <w:left w:val="nil"/>
              <w:bottom w:val="single" w:sz="4" w:space="0" w:color="333300"/>
              <w:right w:val="single" w:sz="4" w:space="0" w:color="333300"/>
            </w:tcBorders>
            <w:shd w:val="clear" w:color="auto" w:fill="auto"/>
            <w:hideMark/>
          </w:tcPr>
          <w:p w14:paraId="3C6CEC0A" w14:textId="77777777"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as in comment</w:t>
            </w:r>
          </w:p>
        </w:tc>
        <w:tc>
          <w:tcPr>
            <w:tcW w:w="2016" w:type="dxa"/>
            <w:tcBorders>
              <w:top w:val="nil"/>
              <w:left w:val="nil"/>
              <w:bottom w:val="single" w:sz="4" w:space="0" w:color="333300"/>
              <w:right w:val="single" w:sz="4" w:space="0" w:color="333300"/>
            </w:tcBorders>
            <w:shd w:val="clear" w:color="auto" w:fill="auto"/>
            <w:hideMark/>
          </w:tcPr>
          <w:p w14:paraId="68CFE3E9" w14:textId="0864857B"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 </w:t>
            </w:r>
            <w:r w:rsidR="000176AF">
              <w:rPr>
                <w:rFonts w:ascii="Arial" w:eastAsia="Times New Roman" w:hAnsi="Arial" w:cs="Arial"/>
                <w:sz w:val="20"/>
                <w:lang w:val="en-US"/>
              </w:rPr>
              <w:t>Revised – agree with the commenter. Apply the changes marked as #10491 in this document.</w:t>
            </w:r>
          </w:p>
        </w:tc>
      </w:tr>
      <w:tr w:rsidR="00F572FA" w:rsidRPr="001D7C0D" w14:paraId="795A568B" w14:textId="77777777" w:rsidTr="00DF3551">
        <w:trPr>
          <w:trHeight w:val="1020"/>
        </w:trPr>
        <w:tc>
          <w:tcPr>
            <w:tcW w:w="715" w:type="dxa"/>
            <w:tcBorders>
              <w:top w:val="nil"/>
              <w:left w:val="single" w:sz="4" w:space="0" w:color="333300"/>
              <w:bottom w:val="single" w:sz="4" w:space="0" w:color="333300"/>
              <w:right w:val="single" w:sz="4" w:space="0" w:color="333300"/>
            </w:tcBorders>
            <w:shd w:val="clear" w:color="auto" w:fill="auto"/>
            <w:hideMark/>
          </w:tcPr>
          <w:p w14:paraId="39EB2179" w14:textId="77777777" w:rsidR="00F572FA" w:rsidRPr="001D7C0D" w:rsidRDefault="00F572FA" w:rsidP="00F572FA">
            <w:pPr>
              <w:jc w:val="right"/>
              <w:rPr>
                <w:rFonts w:ascii="Arial" w:eastAsia="Times New Roman" w:hAnsi="Arial" w:cs="Arial"/>
                <w:sz w:val="20"/>
                <w:lang w:val="en-US"/>
              </w:rPr>
            </w:pPr>
            <w:r w:rsidRPr="001D7C0D">
              <w:rPr>
                <w:rFonts w:ascii="Arial" w:eastAsia="Times New Roman" w:hAnsi="Arial" w:cs="Arial"/>
                <w:sz w:val="20"/>
                <w:lang w:val="en-US"/>
              </w:rPr>
              <w:t>13917</w:t>
            </w:r>
          </w:p>
        </w:tc>
        <w:tc>
          <w:tcPr>
            <w:tcW w:w="1002" w:type="dxa"/>
            <w:tcBorders>
              <w:top w:val="nil"/>
              <w:left w:val="nil"/>
              <w:bottom w:val="single" w:sz="4" w:space="0" w:color="333300"/>
              <w:right w:val="single" w:sz="4" w:space="0" w:color="333300"/>
            </w:tcBorders>
            <w:shd w:val="clear" w:color="auto" w:fill="auto"/>
            <w:hideMark/>
          </w:tcPr>
          <w:p w14:paraId="146E2763" w14:textId="77777777"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35.3.11</w:t>
            </w:r>
          </w:p>
        </w:tc>
        <w:tc>
          <w:tcPr>
            <w:tcW w:w="839" w:type="dxa"/>
            <w:tcBorders>
              <w:top w:val="nil"/>
              <w:left w:val="nil"/>
              <w:bottom w:val="single" w:sz="4" w:space="0" w:color="333300"/>
              <w:right w:val="single" w:sz="4" w:space="0" w:color="333300"/>
            </w:tcBorders>
            <w:shd w:val="clear" w:color="auto" w:fill="auto"/>
            <w:hideMark/>
          </w:tcPr>
          <w:p w14:paraId="60E9BA95" w14:textId="77777777"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437.29</w:t>
            </w:r>
          </w:p>
        </w:tc>
        <w:tc>
          <w:tcPr>
            <w:tcW w:w="2531" w:type="dxa"/>
            <w:tcBorders>
              <w:top w:val="nil"/>
              <w:left w:val="nil"/>
              <w:bottom w:val="single" w:sz="4" w:space="0" w:color="333300"/>
              <w:right w:val="single" w:sz="4" w:space="0" w:color="333300"/>
            </w:tcBorders>
            <w:shd w:val="clear" w:color="auto" w:fill="auto"/>
            <w:hideMark/>
          </w:tcPr>
          <w:p w14:paraId="01A7DA1F" w14:textId="77777777"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change "if used for this channel switch" to "if it is included in the Beacon frame sent by the AP"</w:t>
            </w:r>
          </w:p>
        </w:tc>
        <w:tc>
          <w:tcPr>
            <w:tcW w:w="2507" w:type="dxa"/>
            <w:tcBorders>
              <w:top w:val="nil"/>
              <w:left w:val="nil"/>
              <w:bottom w:val="single" w:sz="4" w:space="0" w:color="333300"/>
              <w:right w:val="single" w:sz="4" w:space="0" w:color="333300"/>
            </w:tcBorders>
            <w:shd w:val="clear" w:color="auto" w:fill="auto"/>
            <w:hideMark/>
          </w:tcPr>
          <w:p w14:paraId="1F6791A2" w14:textId="77777777"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change "if used for this channel switch" to "if it is included in the Beacon frame sent by the AP"</w:t>
            </w:r>
          </w:p>
        </w:tc>
        <w:tc>
          <w:tcPr>
            <w:tcW w:w="2016" w:type="dxa"/>
            <w:tcBorders>
              <w:top w:val="nil"/>
              <w:left w:val="nil"/>
              <w:bottom w:val="single" w:sz="4" w:space="0" w:color="333300"/>
              <w:right w:val="single" w:sz="4" w:space="0" w:color="333300"/>
            </w:tcBorders>
            <w:shd w:val="clear" w:color="auto" w:fill="auto"/>
            <w:hideMark/>
          </w:tcPr>
          <w:p w14:paraId="5C746BD9" w14:textId="3402871D"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 </w:t>
            </w:r>
            <w:r w:rsidR="005525BD">
              <w:rPr>
                <w:rFonts w:ascii="Arial" w:eastAsia="Times New Roman" w:hAnsi="Arial" w:cs="Arial"/>
                <w:sz w:val="20"/>
                <w:lang w:val="en-US"/>
              </w:rPr>
              <w:t>Revised – agree with the commenter. Apply the changes marked as #13917 in this document</w:t>
            </w:r>
          </w:p>
        </w:tc>
      </w:tr>
      <w:tr w:rsidR="00F572FA" w:rsidRPr="001D7C0D" w14:paraId="77153378" w14:textId="77777777" w:rsidTr="00DF3551">
        <w:trPr>
          <w:trHeight w:val="3825"/>
        </w:trPr>
        <w:tc>
          <w:tcPr>
            <w:tcW w:w="715" w:type="dxa"/>
            <w:tcBorders>
              <w:top w:val="nil"/>
              <w:left w:val="single" w:sz="4" w:space="0" w:color="333300"/>
              <w:bottom w:val="single" w:sz="4" w:space="0" w:color="333300"/>
              <w:right w:val="single" w:sz="4" w:space="0" w:color="333300"/>
            </w:tcBorders>
            <w:shd w:val="clear" w:color="auto" w:fill="auto"/>
            <w:hideMark/>
          </w:tcPr>
          <w:p w14:paraId="19B71639" w14:textId="77777777" w:rsidR="00F572FA" w:rsidRPr="001D7C0D" w:rsidRDefault="00F572FA" w:rsidP="00F572FA">
            <w:pPr>
              <w:jc w:val="right"/>
              <w:rPr>
                <w:rFonts w:ascii="Arial" w:eastAsia="Times New Roman" w:hAnsi="Arial" w:cs="Arial"/>
                <w:sz w:val="20"/>
                <w:lang w:val="en-US"/>
              </w:rPr>
            </w:pPr>
            <w:r w:rsidRPr="001D7C0D">
              <w:rPr>
                <w:rFonts w:ascii="Arial" w:eastAsia="Times New Roman" w:hAnsi="Arial" w:cs="Arial"/>
                <w:sz w:val="20"/>
                <w:lang w:val="en-US"/>
              </w:rPr>
              <w:lastRenderedPageBreak/>
              <w:t>11439</w:t>
            </w:r>
          </w:p>
        </w:tc>
        <w:tc>
          <w:tcPr>
            <w:tcW w:w="1002" w:type="dxa"/>
            <w:tcBorders>
              <w:top w:val="nil"/>
              <w:left w:val="nil"/>
              <w:bottom w:val="single" w:sz="4" w:space="0" w:color="333300"/>
              <w:right w:val="single" w:sz="4" w:space="0" w:color="333300"/>
            </w:tcBorders>
            <w:shd w:val="clear" w:color="auto" w:fill="auto"/>
            <w:hideMark/>
          </w:tcPr>
          <w:p w14:paraId="374712A8" w14:textId="77777777"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35.3.11</w:t>
            </w:r>
          </w:p>
        </w:tc>
        <w:tc>
          <w:tcPr>
            <w:tcW w:w="839" w:type="dxa"/>
            <w:tcBorders>
              <w:top w:val="nil"/>
              <w:left w:val="nil"/>
              <w:bottom w:val="single" w:sz="4" w:space="0" w:color="333300"/>
              <w:right w:val="single" w:sz="4" w:space="0" w:color="333300"/>
            </w:tcBorders>
            <w:shd w:val="clear" w:color="auto" w:fill="auto"/>
            <w:hideMark/>
          </w:tcPr>
          <w:p w14:paraId="3CA38362" w14:textId="77777777"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437.32</w:t>
            </w:r>
          </w:p>
        </w:tc>
        <w:tc>
          <w:tcPr>
            <w:tcW w:w="2531" w:type="dxa"/>
            <w:tcBorders>
              <w:top w:val="nil"/>
              <w:left w:val="nil"/>
              <w:bottom w:val="single" w:sz="4" w:space="0" w:color="333300"/>
              <w:right w:val="single" w:sz="4" w:space="0" w:color="333300"/>
            </w:tcBorders>
            <w:shd w:val="clear" w:color="auto" w:fill="auto"/>
            <w:hideMark/>
          </w:tcPr>
          <w:p w14:paraId="67F423F6" w14:textId="77777777"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The value carried in the Switch Time field may need to be updated if the affected AP cannot start Beaconing in the new channel. This can happen when the affected AP detects a new radar on the new channel before it can start Beaconing.</w:t>
            </w:r>
          </w:p>
        </w:tc>
        <w:tc>
          <w:tcPr>
            <w:tcW w:w="2507" w:type="dxa"/>
            <w:tcBorders>
              <w:top w:val="nil"/>
              <w:left w:val="nil"/>
              <w:bottom w:val="single" w:sz="4" w:space="0" w:color="333300"/>
              <w:right w:val="single" w:sz="4" w:space="0" w:color="333300"/>
            </w:tcBorders>
            <w:shd w:val="clear" w:color="auto" w:fill="auto"/>
            <w:hideMark/>
          </w:tcPr>
          <w:p w14:paraId="1C147AA6" w14:textId="77777777"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Add the following note - 'NOTE - The reporting AP might increase the value carried in the Switch Time field of the Max Channel Switch Time element if the affected AP performs a second channel switch between the target time of a first channel switch and the time at which the affected AP will start beaconing on the new channel corresponding to the first channel switch'.</w:t>
            </w:r>
          </w:p>
        </w:tc>
        <w:tc>
          <w:tcPr>
            <w:tcW w:w="2016" w:type="dxa"/>
            <w:tcBorders>
              <w:top w:val="nil"/>
              <w:left w:val="nil"/>
              <w:bottom w:val="single" w:sz="4" w:space="0" w:color="333300"/>
              <w:right w:val="single" w:sz="4" w:space="0" w:color="333300"/>
            </w:tcBorders>
            <w:shd w:val="clear" w:color="auto" w:fill="auto"/>
            <w:hideMark/>
          </w:tcPr>
          <w:p w14:paraId="5B8ACE32" w14:textId="5971223F"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 </w:t>
            </w:r>
            <w:r w:rsidR="001773E0">
              <w:rPr>
                <w:rFonts w:ascii="Arial" w:eastAsia="Times New Roman" w:hAnsi="Arial" w:cs="Arial"/>
                <w:sz w:val="20"/>
                <w:lang w:val="en-US"/>
              </w:rPr>
              <w:t>Accept</w:t>
            </w:r>
          </w:p>
        </w:tc>
      </w:tr>
      <w:tr w:rsidR="00F572FA" w:rsidRPr="001D7C0D" w14:paraId="77E0524B" w14:textId="77777777" w:rsidTr="00DF3551">
        <w:trPr>
          <w:trHeight w:val="1275"/>
        </w:trPr>
        <w:tc>
          <w:tcPr>
            <w:tcW w:w="715" w:type="dxa"/>
            <w:tcBorders>
              <w:top w:val="nil"/>
              <w:left w:val="single" w:sz="4" w:space="0" w:color="333300"/>
              <w:bottom w:val="single" w:sz="4" w:space="0" w:color="333300"/>
              <w:right w:val="single" w:sz="4" w:space="0" w:color="333300"/>
            </w:tcBorders>
            <w:shd w:val="clear" w:color="auto" w:fill="auto"/>
            <w:hideMark/>
          </w:tcPr>
          <w:p w14:paraId="03648499" w14:textId="77777777" w:rsidR="00F572FA" w:rsidRPr="001D7C0D" w:rsidRDefault="00F572FA" w:rsidP="00F572FA">
            <w:pPr>
              <w:jc w:val="right"/>
              <w:rPr>
                <w:rFonts w:ascii="Arial" w:eastAsia="Times New Roman" w:hAnsi="Arial" w:cs="Arial"/>
                <w:sz w:val="20"/>
                <w:lang w:val="en-US"/>
              </w:rPr>
            </w:pPr>
            <w:r w:rsidRPr="001D7C0D">
              <w:rPr>
                <w:rFonts w:ascii="Arial" w:eastAsia="Times New Roman" w:hAnsi="Arial" w:cs="Arial"/>
                <w:sz w:val="20"/>
                <w:lang w:val="en-US"/>
              </w:rPr>
              <w:t>10492</w:t>
            </w:r>
          </w:p>
        </w:tc>
        <w:tc>
          <w:tcPr>
            <w:tcW w:w="1002" w:type="dxa"/>
            <w:tcBorders>
              <w:top w:val="nil"/>
              <w:left w:val="nil"/>
              <w:bottom w:val="single" w:sz="4" w:space="0" w:color="333300"/>
              <w:right w:val="single" w:sz="4" w:space="0" w:color="333300"/>
            </w:tcBorders>
            <w:shd w:val="clear" w:color="auto" w:fill="auto"/>
            <w:hideMark/>
          </w:tcPr>
          <w:p w14:paraId="3C18D273" w14:textId="77777777"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35.3.11</w:t>
            </w:r>
          </w:p>
        </w:tc>
        <w:tc>
          <w:tcPr>
            <w:tcW w:w="839" w:type="dxa"/>
            <w:tcBorders>
              <w:top w:val="nil"/>
              <w:left w:val="nil"/>
              <w:bottom w:val="single" w:sz="4" w:space="0" w:color="333300"/>
              <w:right w:val="single" w:sz="4" w:space="0" w:color="333300"/>
            </w:tcBorders>
            <w:shd w:val="clear" w:color="auto" w:fill="auto"/>
            <w:hideMark/>
          </w:tcPr>
          <w:p w14:paraId="1F4E5ECC" w14:textId="77777777"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437.38</w:t>
            </w:r>
          </w:p>
        </w:tc>
        <w:tc>
          <w:tcPr>
            <w:tcW w:w="2531" w:type="dxa"/>
            <w:tcBorders>
              <w:top w:val="nil"/>
              <w:left w:val="nil"/>
              <w:bottom w:val="single" w:sz="4" w:space="0" w:color="333300"/>
              <w:right w:val="single" w:sz="4" w:space="0" w:color="333300"/>
            </w:tcBorders>
            <w:shd w:val="clear" w:color="auto" w:fill="auto"/>
            <w:hideMark/>
          </w:tcPr>
          <w:p w14:paraId="1C976EF6" w14:textId="77777777"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w:t>
            </w:r>
            <w:proofErr w:type="gramStart"/>
            <w:r w:rsidRPr="001D7C0D">
              <w:rPr>
                <w:rFonts w:ascii="Arial" w:eastAsia="Times New Roman" w:hAnsi="Arial" w:cs="Arial"/>
                <w:sz w:val="20"/>
                <w:lang w:val="en-US"/>
              </w:rPr>
              <w:t>extended</w:t>
            </w:r>
            <w:proofErr w:type="gramEnd"/>
            <w:r w:rsidRPr="001D7C0D">
              <w:rPr>
                <w:rFonts w:ascii="Arial" w:eastAsia="Times New Roman" w:hAnsi="Arial" w:cs="Arial"/>
                <w:sz w:val="20"/>
                <w:lang w:val="en-US"/>
              </w:rPr>
              <w:t xml:space="preserve"> channel switch announcement procedure, then:" Do we have an issue with a single AP affiliated with an AP MLD?</w:t>
            </w:r>
          </w:p>
        </w:tc>
        <w:tc>
          <w:tcPr>
            <w:tcW w:w="2507" w:type="dxa"/>
            <w:tcBorders>
              <w:top w:val="nil"/>
              <w:left w:val="nil"/>
              <w:bottom w:val="single" w:sz="4" w:space="0" w:color="333300"/>
              <w:right w:val="single" w:sz="4" w:space="0" w:color="333300"/>
            </w:tcBorders>
            <w:shd w:val="clear" w:color="auto" w:fill="auto"/>
            <w:hideMark/>
          </w:tcPr>
          <w:p w14:paraId="78888557" w14:textId="77777777"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as in comment</w:t>
            </w:r>
          </w:p>
        </w:tc>
        <w:tc>
          <w:tcPr>
            <w:tcW w:w="2016" w:type="dxa"/>
            <w:tcBorders>
              <w:top w:val="nil"/>
              <w:left w:val="nil"/>
              <w:bottom w:val="single" w:sz="4" w:space="0" w:color="333300"/>
              <w:right w:val="single" w:sz="4" w:space="0" w:color="333300"/>
            </w:tcBorders>
            <w:shd w:val="clear" w:color="auto" w:fill="auto"/>
            <w:hideMark/>
          </w:tcPr>
          <w:p w14:paraId="12EF0D5D" w14:textId="42805AAA"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 </w:t>
            </w:r>
            <w:r w:rsidR="00BF1E23">
              <w:rPr>
                <w:rFonts w:ascii="Arial" w:eastAsia="Times New Roman" w:hAnsi="Arial" w:cs="Arial"/>
                <w:sz w:val="20"/>
                <w:lang w:val="en-US"/>
              </w:rPr>
              <w:t>Revised – agree with the commenter. Apply the changes marked as #10492 in this document.</w:t>
            </w:r>
          </w:p>
        </w:tc>
      </w:tr>
      <w:tr w:rsidR="00F572FA" w:rsidRPr="001D7C0D" w14:paraId="20649704" w14:textId="77777777" w:rsidTr="00DF3551">
        <w:trPr>
          <w:trHeight w:val="4845"/>
        </w:trPr>
        <w:tc>
          <w:tcPr>
            <w:tcW w:w="715" w:type="dxa"/>
            <w:tcBorders>
              <w:top w:val="nil"/>
              <w:left w:val="single" w:sz="4" w:space="0" w:color="333300"/>
              <w:bottom w:val="single" w:sz="4" w:space="0" w:color="333300"/>
              <w:right w:val="single" w:sz="4" w:space="0" w:color="333300"/>
            </w:tcBorders>
            <w:shd w:val="clear" w:color="auto" w:fill="auto"/>
            <w:hideMark/>
          </w:tcPr>
          <w:p w14:paraId="73C1F936" w14:textId="77777777" w:rsidR="00F572FA" w:rsidRPr="001D7C0D" w:rsidRDefault="00F572FA" w:rsidP="00F572FA">
            <w:pPr>
              <w:jc w:val="right"/>
              <w:rPr>
                <w:rFonts w:ascii="Arial" w:eastAsia="Times New Roman" w:hAnsi="Arial" w:cs="Arial"/>
                <w:sz w:val="20"/>
                <w:lang w:val="en-US"/>
              </w:rPr>
            </w:pPr>
            <w:r w:rsidRPr="001D7C0D">
              <w:rPr>
                <w:rFonts w:ascii="Arial" w:eastAsia="Times New Roman" w:hAnsi="Arial" w:cs="Arial"/>
                <w:sz w:val="20"/>
                <w:lang w:val="en-US"/>
              </w:rPr>
              <w:t>12633</w:t>
            </w:r>
          </w:p>
        </w:tc>
        <w:tc>
          <w:tcPr>
            <w:tcW w:w="1002" w:type="dxa"/>
            <w:tcBorders>
              <w:top w:val="nil"/>
              <w:left w:val="nil"/>
              <w:bottom w:val="single" w:sz="4" w:space="0" w:color="333300"/>
              <w:right w:val="single" w:sz="4" w:space="0" w:color="333300"/>
            </w:tcBorders>
            <w:shd w:val="clear" w:color="auto" w:fill="auto"/>
            <w:hideMark/>
          </w:tcPr>
          <w:p w14:paraId="756D1A14" w14:textId="77777777"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35.3.11</w:t>
            </w:r>
          </w:p>
        </w:tc>
        <w:tc>
          <w:tcPr>
            <w:tcW w:w="839" w:type="dxa"/>
            <w:tcBorders>
              <w:top w:val="nil"/>
              <w:left w:val="nil"/>
              <w:bottom w:val="single" w:sz="4" w:space="0" w:color="333300"/>
              <w:right w:val="single" w:sz="4" w:space="0" w:color="333300"/>
            </w:tcBorders>
            <w:shd w:val="clear" w:color="auto" w:fill="auto"/>
            <w:hideMark/>
          </w:tcPr>
          <w:p w14:paraId="758E7583" w14:textId="77777777"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437.40</w:t>
            </w:r>
          </w:p>
        </w:tc>
        <w:tc>
          <w:tcPr>
            <w:tcW w:w="2531" w:type="dxa"/>
            <w:tcBorders>
              <w:top w:val="nil"/>
              <w:left w:val="nil"/>
              <w:bottom w:val="single" w:sz="4" w:space="0" w:color="333300"/>
              <w:right w:val="single" w:sz="4" w:space="0" w:color="333300"/>
            </w:tcBorders>
            <w:shd w:val="clear" w:color="auto" w:fill="auto"/>
            <w:hideMark/>
          </w:tcPr>
          <w:p w14:paraId="753F135B" w14:textId="77777777"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Rephrase the following sentence so that it should first define the value to which the Operating Class and Channel Number fields are set and then defines when this setting occurs</w:t>
            </w:r>
          </w:p>
        </w:tc>
        <w:tc>
          <w:tcPr>
            <w:tcW w:w="2507" w:type="dxa"/>
            <w:tcBorders>
              <w:top w:val="nil"/>
              <w:left w:val="nil"/>
              <w:bottom w:val="single" w:sz="4" w:space="0" w:color="333300"/>
              <w:right w:val="single" w:sz="4" w:space="0" w:color="333300"/>
            </w:tcBorders>
            <w:shd w:val="clear" w:color="auto" w:fill="auto"/>
            <w:hideMark/>
          </w:tcPr>
          <w:p w14:paraId="0FD67223" w14:textId="77777777"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 xml:space="preserve">Please revise as follows: "another AP affiliated with the AP MLD shall set the Operating Class and Channel Number fields corresponding to the first AP that is reported in the Reduced Neighbor Report element in Beacon and Probe Response frames it transmits (or that the transmitted BSSID in the same multiple BSSID set as the other AP transmits if the other AP corresponds to a </w:t>
            </w:r>
            <w:proofErr w:type="spellStart"/>
            <w:r w:rsidRPr="001D7C0D">
              <w:rPr>
                <w:rFonts w:ascii="Arial" w:eastAsia="Times New Roman" w:hAnsi="Arial" w:cs="Arial"/>
                <w:sz w:val="20"/>
                <w:lang w:val="en-US"/>
              </w:rPr>
              <w:t>nontransmitted</w:t>
            </w:r>
            <w:proofErr w:type="spellEnd"/>
            <w:r w:rsidRPr="001D7C0D">
              <w:rPr>
                <w:rFonts w:ascii="Arial" w:eastAsia="Times New Roman" w:hAnsi="Arial" w:cs="Arial"/>
                <w:sz w:val="20"/>
                <w:lang w:val="en-US"/>
              </w:rPr>
              <w:t xml:space="preserve"> BSSID) to the initial operating class/channel before the target switch time "</w:t>
            </w:r>
          </w:p>
        </w:tc>
        <w:tc>
          <w:tcPr>
            <w:tcW w:w="2016" w:type="dxa"/>
            <w:tcBorders>
              <w:top w:val="nil"/>
              <w:left w:val="nil"/>
              <w:bottom w:val="single" w:sz="4" w:space="0" w:color="333300"/>
              <w:right w:val="single" w:sz="4" w:space="0" w:color="333300"/>
            </w:tcBorders>
            <w:shd w:val="clear" w:color="auto" w:fill="auto"/>
            <w:hideMark/>
          </w:tcPr>
          <w:p w14:paraId="43C2B9F4" w14:textId="0FBCB6A3" w:rsidR="00F572FA" w:rsidRPr="001D7C0D" w:rsidRDefault="00F572FA" w:rsidP="00F572FA">
            <w:pPr>
              <w:jc w:val="left"/>
              <w:rPr>
                <w:rFonts w:ascii="Arial" w:eastAsia="Times New Roman" w:hAnsi="Arial" w:cs="Arial"/>
                <w:sz w:val="20"/>
                <w:lang w:val="en-US"/>
              </w:rPr>
            </w:pPr>
            <w:r w:rsidRPr="001D7C0D">
              <w:rPr>
                <w:rFonts w:ascii="Arial" w:eastAsia="Times New Roman" w:hAnsi="Arial" w:cs="Arial"/>
                <w:sz w:val="20"/>
                <w:lang w:val="en-US"/>
              </w:rPr>
              <w:t> </w:t>
            </w:r>
            <w:r w:rsidR="005170FC">
              <w:rPr>
                <w:rFonts w:ascii="Arial" w:eastAsia="Times New Roman" w:hAnsi="Arial" w:cs="Arial"/>
                <w:sz w:val="20"/>
                <w:lang w:val="en-US"/>
              </w:rPr>
              <w:t>Revised – agree with the commenter. Apply the changes marked as #12633 in this document.</w:t>
            </w:r>
          </w:p>
        </w:tc>
      </w:tr>
      <w:tr w:rsidR="005876CD" w:rsidRPr="001D7C0D" w14:paraId="46B00CC0" w14:textId="77777777" w:rsidTr="00DF3551">
        <w:trPr>
          <w:trHeight w:val="4845"/>
        </w:trPr>
        <w:tc>
          <w:tcPr>
            <w:tcW w:w="715" w:type="dxa"/>
            <w:tcBorders>
              <w:top w:val="nil"/>
              <w:left w:val="single" w:sz="4" w:space="0" w:color="333300"/>
              <w:bottom w:val="single" w:sz="4" w:space="0" w:color="333300"/>
              <w:right w:val="single" w:sz="4" w:space="0" w:color="333300"/>
            </w:tcBorders>
            <w:shd w:val="clear" w:color="auto" w:fill="auto"/>
            <w:hideMark/>
          </w:tcPr>
          <w:p w14:paraId="4E0231F8" w14:textId="77777777" w:rsidR="005876CD" w:rsidRPr="001D7C0D" w:rsidRDefault="005876CD" w:rsidP="005876CD">
            <w:pPr>
              <w:jc w:val="right"/>
              <w:rPr>
                <w:rFonts w:ascii="Arial" w:eastAsia="Times New Roman" w:hAnsi="Arial" w:cs="Arial"/>
                <w:sz w:val="20"/>
                <w:lang w:val="en-US"/>
              </w:rPr>
            </w:pPr>
            <w:r w:rsidRPr="001D7C0D">
              <w:rPr>
                <w:rFonts w:ascii="Arial" w:eastAsia="Times New Roman" w:hAnsi="Arial" w:cs="Arial"/>
                <w:sz w:val="20"/>
                <w:lang w:val="en-US"/>
              </w:rPr>
              <w:lastRenderedPageBreak/>
              <w:t>12634</w:t>
            </w:r>
          </w:p>
        </w:tc>
        <w:tc>
          <w:tcPr>
            <w:tcW w:w="1002" w:type="dxa"/>
            <w:tcBorders>
              <w:top w:val="nil"/>
              <w:left w:val="nil"/>
              <w:bottom w:val="single" w:sz="4" w:space="0" w:color="333300"/>
              <w:right w:val="single" w:sz="4" w:space="0" w:color="333300"/>
            </w:tcBorders>
            <w:shd w:val="clear" w:color="auto" w:fill="auto"/>
            <w:hideMark/>
          </w:tcPr>
          <w:p w14:paraId="49A469A0" w14:textId="77777777" w:rsidR="005876CD" w:rsidRPr="001D7C0D" w:rsidRDefault="005876CD" w:rsidP="005876CD">
            <w:pPr>
              <w:jc w:val="left"/>
              <w:rPr>
                <w:rFonts w:ascii="Arial" w:eastAsia="Times New Roman" w:hAnsi="Arial" w:cs="Arial"/>
                <w:sz w:val="20"/>
                <w:lang w:val="en-US"/>
              </w:rPr>
            </w:pPr>
            <w:r w:rsidRPr="001D7C0D">
              <w:rPr>
                <w:rFonts w:ascii="Arial" w:eastAsia="Times New Roman" w:hAnsi="Arial" w:cs="Arial"/>
                <w:sz w:val="20"/>
                <w:lang w:val="en-US"/>
              </w:rPr>
              <w:t>35.3.11</w:t>
            </w:r>
          </w:p>
        </w:tc>
        <w:tc>
          <w:tcPr>
            <w:tcW w:w="839" w:type="dxa"/>
            <w:tcBorders>
              <w:top w:val="nil"/>
              <w:left w:val="nil"/>
              <w:bottom w:val="single" w:sz="4" w:space="0" w:color="333300"/>
              <w:right w:val="single" w:sz="4" w:space="0" w:color="333300"/>
            </w:tcBorders>
            <w:shd w:val="clear" w:color="auto" w:fill="auto"/>
            <w:hideMark/>
          </w:tcPr>
          <w:p w14:paraId="4374FA03" w14:textId="77777777" w:rsidR="005876CD" w:rsidRPr="001D7C0D" w:rsidRDefault="005876CD" w:rsidP="005876CD">
            <w:pPr>
              <w:jc w:val="left"/>
              <w:rPr>
                <w:rFonts w:ascii="Arial" w:eastAsia="Times New Roman" w:hAnsi="Arial" w:cs="Arial"/>
                <w:sz w:val="20"/>
                <w:lang w:val="en-US"/>
              </w:rPr>
            </w:pPr>
            <w:r w:rsidRPr="001D7C0D">
              <w:rPr>
                <w:rFonts w:ascii="Arial" w:eastAsia="Times New Roman" w:hAnsi="Arial" w:cs="Arial"/>
                <w:sz w:val="20"/>
                <w:lang w:val="en-US"/>
              </w:rPr>
              <w:t>437.46</w:t>
            </w:r>
          </w:p>
        </w:tc>
        <w:tc>
          <w:tcPr>
            <w:tcW w:w="2531" w:type="dxa"/>
            <w:tcBorders>
              <w:top w:val="nil"/>
              <w:left w:val="nil"/>
              <w:bottom w:val="single" w:sz="4" w:space="0" w:color="333300"/>
              <w:right w:val="single" w:sz="4" w:space="0" w:color="333300"/>
            </w:tcBorders>
            <w:shd w:val="clear" w:color="auto" w:fill="auto"/>
            <w:hideMark/>
          </w:tcPr>
          <w:p w14:paraId="79A82B97" w14:textId="77777777" w:rsidR="005876CD" w:rsidRPr="001D7C0D" w:rsidRDefault="005876CD" w:rsidP="005876CD">
            <w:pPr>
              <w:jc w:val="left"/>
              <w:rPr>
                <w:rFonts w:ascii="Arial" w:eastAsia="Times New Roman" w:hAnsi="Arial" w:cs="Arial"/>
                <w:sz w:val="20"/>
                <w:lang w:val="en-US"/>
              </w:rPr>
            </w:pPr>
            <w:r w:rsidRPr="001D7C0D">
              <w:rPr>
                <w:rFonts w:ascii="Arial" w:eastAsia="Times New Roman" w:hAnsi="Arial" w:cs="Arial"/>
                <w:sz w:val="20"/>
                <w:lang w:val="en-US"/>
              </w:rPr>
              <w:t>Rephrase the following sentence so that it should first define the value to which the Operating Class and Channel Number fields are set and then defines when this setting occurs</w:t>
            </w:r>
          </w:p>
        </w:tc>
        <w:tc>
          <w:tcPr>
            <w:tcW w:w="2507" w:type="dxa"/>
            <w:tcBorders>
              <w:top w:val="nil"/>
              <w:left w:val="nil"/>
              <w:bottom w:val="single" w:sz="4" w:space="0" w:color="333300"/>
              <w:right w:val="single" w:sz="4" w:space="0" w:color="333300"/>
            </w:tcBorders>
            <w:shd w:val="clear" w:color="auto" w:fill="auto"/>
            <w:hideMark/>
          </w:tcPr>
          <w:p w14:paraId="439D2C47" w14:textId="77777777" w:rsidR="005876CD" w:rsidRPr="001D7C0D" w:rsidRDefault="005876CD" w:rsidP="005876CD">
            <w:pPr>
              <w:jc w:val="left"/>
              <w:rPr>
                <w:rFonts w:ascii="Arial" w:eastAsia="Times New Roman" w:hAnsi="Arial" w:cs="Arial"/>
                <w:sz w:val="20"/>
                <w:lang w:val="en-US"/>
              </w:rPr>
            </w:pPr>
            <w:r w:rsidRPr="001D7C0D">
              <w:rPr>
                <w:rFonts w:ascii="Arial" w:eastAsia="Times New Roman" w:hAnsi="Arial" w:cs="Arial"/>
                <w:sz w:val="20"/>
                <w:lang w:val="en-US"/>
              </w:rPr>
              <w:t xml:space="preserve">Please revise as follows: "another AP affiliated with the AP MLD shall set the Operating Class and Channel Number fields corresponding to the first AP that is reported in the Reduced Neighbor Report element in Beacon and Probe Response frames it transmits (or that the transmitted BSSID in the same multiple BSSID set as the other AP transmits if the other AP corresponds to a </w:t>
            </w:r>
            <w:proofErr w:type="spellStart"/>
            <w:r w:rsidRPr="001D7C0D">
              <w:rPr>
                <w:rFonts w:ascii="Arial" w:eastAsia="Times New Roman" w:hAnsi="Arial" w:cs="Arial"/>
                <w:sz w:val="20"/>
                <w:lang w:val="en-US"/>
              </w:rPr>
              <w:t>nontransmitted</w:t>
            </w:r>
            <w:proofErr w:type="spellEnd"/>
            <w:r w:rsidRPr="001D7C0D">
              <w:rPr>
                <w:rFonts w:ascii="Arial" w:eastAsia="Times New Roman" w:hAnsi="Arial" w:cs="Arial"/>
                <w:sz w:val="20"/>
                <w:lang w:val="en-US"/>
              </w:rPr>
              <w:t xml:space="preserve"> BSSID)  to the target operating class/channel at and after the target switch time."</w:t>
            </w:r>
          </w:p>
        </w:tc>
        <w:tc>
          <w:tcPr>
            <w:tcW w:w="2016" w:type="dxa"/>
            <w:tcBorders>
              <w:top w:val="nil"/>
              <w:left w:val="nil"/>
              <w:bottom w:val="single" w:sz="4" w:space="0" w:color="333300"/>
              <w:right w:val="single" w:sz="4" w:space="0" w:color="333300"/>
            </w:tcBorders>
            <w:shd w:val="clear" w:color="auto" w:fill="auto"/>
            <w:hideMark/>
          </w:tcPr>
          <w:p w14:paraId="7442EDF7" w14:textId="11C47949" w:rsidR="005876CD" w:rsidRPr="001D7C0D" w:rsidRDefault="005876CD" w:rsidP="005876CD">
            <w:pPr>
              <w:jc w:val="left"/>
              <w:rPr>
                <w:rFonts w:ascii="Arial" w:eastAsia="Times New Roman" w:hAnsi="Arial" w:cs="Arial"/>
                <w:sz w:val="20"/>
                <w:lang w:val="en-US"/>
              </w:rPr>
            </w:pPr>
            <w:r w:rsidRPr="001D7C0D">
              <w:rPr>
                <w:rFonts w:ascii="Arial" w:eastAsia="Times New Roman" w:hAnsi="Arial" w:cs="Arial"/>
                <w:sz w:val="20"/>
                <w:lang w:val="en-US"/>
              </w:rPr>
              <w:t> </w:t>
            </w:r>
            <w:r>
              <w:rPr>
                <w:rFonts w:ascii="Arial" w:eastAsia="Times New Roman" w:hAnsi="Arial" w:cs="Arial"/>
                <w:sz w:val="20"/>
                <w:lang w:val="en-US"/>
              </w:rPr>
              <w:t>Revised – agree with the commenter. Apply the changes marked as #12634 in this document.</w:t>
            </w:r>
          </w:p>
        </w:tc>
      </w:tr>
      <w:tr w:rsidR="005876CD" w:rsidRPr="001D7C0D" w14:paraId="5A9D6486" w14:textId="77777777" w:rsidTr="00DF3551">
        <w:trPr>
          <w:trHeight w:val="1785"/>
        </w:trPr>
        <w:tc>
          <w:tcPr>
            <w:tcW w:w="715" w:type="dxa"/>
            <w:tcBorders>
              <w:top w:val="nil"/>
              <w:left w:val="single" w:sz="4" w:space="0" w:color="333300"/>
              <w:bottom w:val="single" w:sz="4" w:space="0" w:color="333300"/>
              <w:right w:val="single" w:sz="4" w:space="0" w:color="333300"/>
            </w:tcBorders>
            <w:shd w:val="clear" w:color="auto" w:fill="auto"/>
            <w:hideMark/>
          </w:tcPr>
          <w:p w14:paraId="6AE5EA81" w14:textId="77777777" w:rsidR="005876CD" w:rsidRPr="001D7C0D" w:rsidRDefault="005876CD" w:rsidP="005876CD">
            <w:pPr>
              <w:jc w:val="right"/>
              <w:rPr>
                <w:rFonts w:ascii="Arial" w:eastAsia="Times New Roman" w:hAnsi="Arial" w:cs="Arial"/>
                <w:sz w:val="20"/>
                <w:lang w:val="en-US"/>
              </w:rPr>
            </w:pPr>
            <w:r w:rsidRPr="001D7C0D">
              <w:rPr>
                <w:rFonts w:ascii="Arial" w:eastAsia="Times New Roman" w:hAnsi="Arial" w:cs="Arial"/>
                <w:sz w:val="20"/>
                <w:lang w:val="en-US"/>
              </w:rPr>
              <w:t>12361</w:t>
            </w:r>
          </w:p>
        </w:tc>
        <w:tc>
          <w:tcPr>
            <w:tcW w:w="1002" w:type="dxa"/>
            <w:tcBorders>
              <w:top w:val="nil"/>
              <w:left w:val="nil"/>
              <w:bottom w:val="single" w:sz="4" w:space="0" w:color="333300"/>
              <w:right w:val="single" w:sz="4" w:space="0" w:color="333300"/>
            </w:tcBorders>
            <w:shd w:val="clear" w:color="auto" w:fill="auto"/>
            <w:hideMark/>
          </w:tcPr>
          <w:p w14:paraId="67FEFB6B" w14:textId="77777777" w:rsidR="005876CD" w:rsidRPr="001D7C0D" w:rsidRDefault="005876CD" w:rsidP="005876CD">
            <w:pPr>
              <w:jc w:val="left"/>
              <w:rPr>
                <w:rFonts w:ascii="Arial" w:eastAsia="Times New Roman" w:hAnsi="Arial" w:cs="Arial"/>
                <w:sz w:val="20"/>
                <w:lang w:val="en-US"/>
              </w:rPr>
            </w:pPr>
            <w:r w:rsidRPr="001D7C0D">
              <w:rPr>
                <w:rFonts w:ascii="Arial" w:eastAsia="Times New Roman" w:hAnsi="Arial" w:cs="Arial"/>
                <w:sz w:val="20"/>
                <w:lang w:val="en-US"/>
              </w:rPr>
              <w:t>35.3.11</w:t>
            </w:r>
          </w:p>
        </w:tc>
        <w:tc>
          <w:tcPr>
            <w:tcW w:w="839" w:type="dxa"/>
            <w:tcBorders>
              <w:top w:val="nil"/>
              <w:left w:val="nil"/>
              <w:bottom w:val="single" w:sz="4" w:space="0" w:color="333300"/>
              <w:right w:val="single" w:sz="4" w:space="0" w:color="333300"/>
            </w:tcBorders>
            <w:shd w:val="clear" w:color="auto" w:fill="auto"/>
            <w:hideMark/>
          </w:tcPr>
          <w:p w14:paraId="3C001F0C" w14:textId="77777777" w:rsidR="005876CD" w:rsidRPr="001D7C0D" w:rsidRDefault="005876CD" w:rsidP="005876CD">
            <w:pPr>
              <w:jc w:val="left"/>
              <w:rPr>
                <w:rFonts w:ascii="Arial" w:eastAsia="Times New Roman" w:hAnsi="Arial" w:cs="Arial"/>
                <w:sz w:val="20"/>
                <w:lang w:val="en-US"/>
              </w:rPr>
            </w:pPr>
            <w:r w:rsidRPr="001D7C0D">
              <w:rPr>
                <w:rFonts w:ascii="Arial" w:eastAsia="Times New Roman" w:hAnsi="Arial" w:cs="Arial"/>
                <w:sz w:val="20"/>
                <w:lang w:val="en-US"/>
              </w:rPr>
              <w:t>437.51</w:t>
            </w:r>
          </w:p>
        </w:tc>
        <w:tc>
          <w:tcPr>
            <w:tcW w:w="2531" w:type="dxa"/>
            <w:tcBorders>
              <w:top w:val="nil"/>
              <w:left w:val="nil"/>
              <w:bottom w:val="single" w:sz="4" w:space="0" w:color="333300"/>
              <w:right w:val="single" w:sz="4" w:space="0" w:color="333300"/>
            </w:tcBorders>
            <w:shd w:val="clear" w:color="auto" w:fill="auto"/>
            <w:hideMark/>
          </w:tcPr>
          <w:p w14:paraId="6BB3EDC4" w14:textId="77777777" w:rsidR="005876CD" w:rsidRPr="001D7C0D" w:rsidRDefault="005876CD" w:rsidP="005876CD">
            <w:pPr>
              <w:jc w:val="left"/>
              <w:rPr>
                <w:rFonts w:ascii="Arial" w:eastAsia="Times New Roman" w:hAnsi="Arial" w:cs="Arial"/>
                <w:sz w:val="20"/>
                <w:lang w:val="en-US"/>
              </w:rPr>
            </w:pPr>
            <w:r w:rsidRPr="001D7C0D">
              <w:rPr>
                <w:rFonts w:ascii="Arial" w:eastAsia="Times New Roman" w:hAnsi="Arial" w:cs="Arial"/>
                <w:sz w:val="20"/>
                <w:lang w:val="en-US"/>
              </w:rPr>
              <w:t xml:space="preserve">Type, remove </w:t>
            </w:r>
            <w:proofErr w:type="gramStart"/>
            <w:r w:rsidRPr="001D7C0D">
              <w:rPr>
                <w:rFonts w:ascii="Arial" w:eastAsia="Times New Roman" w:hAnsi="Arial" w:cs="Arial"/>
                <w:sz w:val="20"/>
                <w:lang w:val="en-US"/>
              </w:rPr>
              <w:t>extra )</w:t>
            </w:r>
            <w:proofErr w:type="gramEnd"/>
            <w:r w:rsidRPr="001D7C0D">
              <w:rPr>
                <w:rFonts w:ascii="Arial" w:eastAsia="Times New Roman" w:hAnsi="Arial" w:cs="Arial"/>
                <w:sz w:val="20"/>
                <w:lang w:val="en-US"/>
              </w:rPr>
              <w:t xml:space="preserve"> in "if the reporting AP corresponds to a </w:t>
            </w:r>
            <w:proofErr w:type="spellStart"/>
            <w:r w:rsidRPr="001D7C0D">
              <w:rPr>
                <w:rFonts w:ascii="Arial" w:eastAsia="Times New Roman" w:hAnsi="Arial" w:cs="Arial"/>
                <w:sz w:val="20"/>
                <w:lang w:val="en-US"/>
              </w:rPr>
              <w:t>nontransmitted</w:t>
            </w:r>
            <w:proofErr w:type="spellEnd"/>
            <w:r w:rsidRPr="001D7C0D">
              <w:rPr>
                <w:rFonts w:ascii="Arial" w:eastAsia="Times New Roman" w:hAnsi="Arial" w:cs="Arial"/>
                <w:sz w:val="20"/>
                <w:lang w:val="en-US"/>
              </w:rPr>
              <w:t xml:space="preserve"> BSSID) )at and after the target switch time to the target operating class/channel."</w:t>
            </w:r>
          </w:p>
        </w:tc>
        <w:tc>
          <w:tcPr>
            <w:tcW w:w="2507" w:type="dxa"/>
            <w:tcBorders>
              <w:top w:val="nil"/>
              <w:left w:val="nil"/>
              <w:bottom w:val="single" w:sz="4" w:space="0" w:color="333300"/>
              <w:right w:val="single" w:sz="4" w:space="0" w:color="333300"/>
            </w:tcBorders>
            <w:shd w:val="clear" w:color="auto" w:fill="auto"/>
            <w:hideMark/>
          </w:tcPr>
          <w:p w14:paraId="70B5734F" w14:textId="77777777" w:rsidR="005876CD" w:rsidRPr="001D7C0D" w:rsidRDefault="005876CD" w:rsidP="005876CD">
            <w:pPr>
              <w:jc w:val="left"/>
              <w:rPr>
                <w:rFonts w:ascii="Arial" w:eastAsia="Times New Roman" w:hAnsi="Arial" w:cs="Arial"/>
                <w:sz w:val="20"/>
                <w:lang w:val="en-US"/>
              </w:rPr>
            </w:pPr>
            <w:r w:rsidRPr="001D7C0D">
              <w:rPr>
                <w:rFonts w:ascii="Arial" w:eastAsia="Times New Roman" w:hAnsi="Arial" w:cs="Arial"/>
                <w:sz w:val="20"/>
                <w:lang w:val="en-US"/>
              </w:rPr>
              <w:t>As in comment</w:t>
            </w:r>
          </w:p>
        </w:tc>
        <w:tc>
          <w:tcPr>
            <w:tcW w:w="2016" w:type="dxa"/>
            <w:tcBorders>
              <w:top w:val="nil"/>
              <w:left w:val="nil"/>
              <w:bottom w:val="single" w:sz="4" w:space="0" w:color="333300"/>
              <w:right w:val="single" w:sz="4" w:space="0" w:color="333300"/>
            </w:tcBorders>
            <w:shd w:val="clear" w:color="auto" w:fill="auto"/>
            <w:hideMark/>
          </w:tcPr>
          <w:p w14:paraId="7E6743B5" w14:textId="32AF614D" w:rsidR="005876CD" w:rsidRPr="001D7C0D" w:rsidRDefault="005876CD" w:rsidP="005876CD">
            <w:pPr>
              <w:jc w:val="left"/>
              <w:rPr>
                <w:rFonts w:ascii="Arial" w:eastAsia="Times New Roman" w:hAnsi="Arial" w:cs="Arial"/>
                <w:sz w:val="20"/>
                <w:lang w:val="en-US"/>
              </w:rPr>
            </w:pPr>
            <w:r w:rsidRPr="001D7C0D">
              <w:rPr>
                <w:rFonts w:ascii="Arial" w:eastAsia="Times New Roman" w:hAnsi="Arial" w:cs="Arial"/>
                <w:sz w:val="20"/>
                <w:lang w:val="en-US"/>
              </w:rPr>
              <w:t> </w:t>
            </w:r>
            <w:r w:rsidR="00333ED8">
              <w:rPr>
                <w:rFonts w:ascii="Arial" w:eastAsia="Times New Roman" w:hAnsi="Arial" w:cs="Arial"/>
                <w:sz w:val="20"/>
                <w:lang w:val="en-US"/>
              </w:rPr>
              <w:t>Accept</w:t>
            </w:r>
          </w:p>
        </w:tc>
      </w:tr>
      <w:tr w:rsidR="005876CD" w:rsidRPr="001D7C0D" w14:paraId="598F5DB9" w14:textId="77777777" w:rsidTr="00DF3551">
        <w:trPr>
          <w:trHeight w:val="1020"/>
        </w:trPr>
        <w:tc>
          <w:tcPr>
            <w:tcW w:w="715" w:type="dxa"/>
            <w:tcBorders>
              <w:top w:val="nil"/>
              <w:left w:val="single" w:sz="4" w:space="0" w:color="333300"/>
              <w:bottom w:val="single" w:sz="4" w:space="0" w:color="333300"/>
              <w:right w:val="single" w:sz="4" w:space="0" w:color="333300"/>
            </w:tcBorders>
            <w:shd w:val="clear" w:color="auto" w:fill="auto"/>
            <w:hideMark/>
          </w:tcPr>
          <w:p w14:paraId="63264690" w14:textId="77777777" w:rsidR="005876CD" w:rsidRPr="001D7C0D" w:rsidRDefault="005876CD" w:rsidP="005876CD">
            <w:pPr>
              <w:jc w:val="right"/>
              <w:rPr>
                <w:rFonts w:ascii="Arial" w:eastAsia="Times New Roman" w:hAnsi="Arial" w:cs="Arial"/>
                <w:sz w:val="20"/>
                <w:lang w:val="en-US"/>
              </w:rPr>
            </w:pPr>
            <w:r w:rsidRPr="001D7C0D">
              <w:rPr>
                <w:rFonts w:ascii="Arial" w:eastAsia="Times New Roman" w:hAnsi="Arial" w:cs="Arial"/>
                <w:sz w:val="20"/>
                <w:lang w:val="en-US"/>
              </w:rPr>
              <w:t>10493</w:t>
            </w:r>
          </w:p>
        </w:tc>
        <w:tc>
          <w:tcPr>
            <w:tcW w:w="1002" w:type="dxa"/>
            <w:tcBorders>
              <w:top w:val="nil"/>
              <w:left w:val="nil"/>
              <w:bottom w:val="single" w:sz="4" w:space="0" w:color="333300"/>
              <w:right w:val="single" w:sz="4" w:space="0" w:color="333300"/>
            </w:tcBorders>
            <w:shd w:val="clear" w:color="auto" w:fill="auto"/>
            <w:hideMark/>
          </w:tcPr>
          <w:p w14:paraId="24483177" w14:textId="77777777" w:rsidR="005876CD" w:rsidRPr="001D7C0D" w:rsidRDefault="005876CD" w:rsidP="005876CD">
            <w:pPr>
              <w:jc w:val="left"/>
              <w:rPr>
                <w:rFonts w:ascii="Arial" w:eastAsia="Times New Roman" w:hAnsi="Arial" w:cs="Arial"/>
                <w:sz w:val="20"/>
                <w:lang w:val="en-US"/>
              </w:rPr>
            </w:pPr>
            <w:r w:rsidRPr="001D7C0D">
              <w:rPr>
                <w:rFonts w:ascii="Arial" w:eastAsia="Times New Roman" w:hAnsi="Arial" w:cs="Arial"/>
                <w:sz w:val="20"/>
                <w:lang w:val="en-US"/>
              </w:rPr>
              <w:t>35.3.11</w:t>
            </w:r>
          </w:p>
        </w:tc>
        <w:tc>
          <w:tcPr>
            <w:tcW w:w="839" w:type="dxa"/>
            <w:tcBorders>
              <w:top w:val="nil"/>
              <w:left w:val="nil"/>
              <w:bottom w:val="single" w:sz="4" w:space="0" w:color="333300"/>
              <w:right w:val="single" w:sz="4" w:space="0" w:color="333300"/>
            </w:tcBorders>
            <w:shd w:val="clear" w:color="auto" w:fill="auto"/>
            <w:hideMark/>
          </w:tcPr>
          <w:p w14:paraId="009E5590" w14:textId="77777777" w:rsidR="005876CD" w:rsidRPr="001D7C0D" w:rsidRDefault="005876CD" w:rsidP="005876CD">
            <w:pPr>
              <w:jc w:val="left"/>
              <w:rPr>
                <w:rFonts w:ascii="Arial" w:eastAsia="Times New Roman" w:hAnsi="Arial" w:cs="Arial"/>
                <w:sz w:val="20"/>
                <w:lang w:val="en-US"/>
              </w:rPr>
            </w:pPr>
            <w:r w:rsidRPr="001D7C0D">
              <w:rPr>
                <w:rFonts w:ascii="Arial" w:eastAsia="Times New Roman" w:hAnsi="Arial" w:cs="Arial"/>
                <w:sz w:val="20"/>
                <w:lang w:val="en-US"/>
              </w:rPr>
              <w:t>437.60</w:t>
            </w:r>
          </w:p>
        </w:tc>
        <w:tc>
          <w:tcPr>
            <w:tcW w:w="2531" w:type="dxa"/>
            <w:tcBorders>
              <w:top w:val="nil"/>
              <w:left w:val="nil"/>
              <w:bottom w:val="single" w:sz="4" w:space="0" w:color="333300"/>
              <w:right w:val="single" w:sz="4" w:space="0" w:color="333300"/>
            </w:tcBorders>
            <w:shd w:val="clear" w:color="auto" w:fill="auto"/>
            <w:hideMark/>
          </w:tcPr>
          <w:p w14:paraId="554512AF" w14:textId="77777777" w:rsidR="005876CD" w:rsidRPr="001D7C0D" w:rsidRDefault="005876CD" w:rsidP="005876CD">
            <w:pPr>
              <w:jc w:val="left"/>
              <w:rPr>
                <w:rFonts w:ascii="Arial" w:eastAsia="Times New Roman" w:hAnsi="Arial" w:cs="Arial"/>
                <w:sz w:val="20"/>
                <w:lang w:val="en-US"/>
              </w:rPr>
            </w:pPr>
            <w:r w:rsidRPr="001D7C0D">
              <w:rPr>
                <w:rFonts w:ascii="Arial" w:eastAsia="Times New Roman" w:hAnsi="Arial" w:cs="Arial"/>
                <w:sz w:val="20"/>
                <w:lang w:val="en-US"/>
              </w:rPr>
              <w:t>"</w:t>
            </w:r>
            <w:proofErr w:type="gramStart"/>
            <w:r w:rsidRPr="001D7C0D">
              <w:rPr>
                <w:rFonts w:ascii="Arial" w:eastAsia="Times New Roman" w:hAnsi="Arial" w:cs="Arial"/>
                <w:sz w:val="20"/>
                <w:lang w:val="en-US"/>
              </w:rPr>
              <w:t>and</w:t>
            </w:r>
            <w:proofErr w:type="gramEnd"/>
            <w:r w:rsidRPr="001D7C0D">
              <w:rPr>
                <w:rFonts w:ascii="Arial" w:eastAsia="Times New Roman" w:hAnsi="Arial" w:cs="Arial"/>
                <w:sz w:val="20"/>
                <w:lang w:val="en-US"/>
              </w:rPr>
              <w:t xml:space="preserve"> another AP (reporting AP) of", Do we have an issue with a single AP affiliated with an AP MLD?</w:t>
            </w:r>
          </w:p>
        </w:tc>
        <w:tc>
          <w:tcPr>
            <w:tcW w:w="2507" w:type="dxa"/>
            <w:tcBorders>
              <w:top w:val="nil"/>
              <w:left w:val="nil"/>
              <w:bottom w:val="single" w:sz="4" w:space="0" w:color="333300"/>
              <w:right w:val="single" w:sz="4" w:space="0" w:color="333300"/>
            </w:tcBorders>
            <w:shd w:val="clear" w:color="auto" w:fill="auto"/>
            <w:hideMark/>
          </w:tcPr>
          <w:p w14:paraId="55EAA535" w14:textId="77777777" w:rsidR="005876CD" w:rsidRPr="001D7C0D" w:rsidRDefault="005876CD" w:rsidP="005876CD">
            <w:pPr>
              <w:jc w:val="left"/>
              <w:rPr>
                <w:rFonts w:ascii="Arial" w:eastAsia="Times New Roman" w:hAnsi="Arial" w:cs="Arial"/>
                <w:sz w:val="20"/>
                <w:lang w:val="en-US"/>
              </w:rPr>
            </w:pPr>
            <w:r w:rsidRPr="001D7C0D">
              <w:rPr>
                <w:rFonts w:ascii="Arial" w:eastAsia="Times New Roman" w:hAnsi="Arial" w:cs="Arial"/>
                <w:sz w:val="20"/>
                <w:lang w:val="en-US"/>
              </w:rPr>
              <w:t>as in comment</w:t>
            </w:r>
          </w:p>
        </w:tc>
        <w:tc>
          <w:tcPr>
            <w:tcW w:w="2016" w:type="dxa"/>
            <w:tcBorders>
              <w:top w:val="nil"/>
              <w:left w:val="nil"/>
              <w:bottom w:val="single" w:sz="4" w:space="0" w:color="333300"/>
              <w:right w:val="single" w:sz="4" w:space="0" w:color="333300"/>
            </w:tcBorders>
            <w:shd w:val="clear" w:color="auto" w:fill="auto"/>
            <w:hideMark/>
          </w:tcPr>
          <w:p w14:paraId="3D64A80A" w14:textId="6CD2111C" w:rsidR="005876CD" w:rsidRPr="001D7C0D" w:rsidRDefault="005876CD" w:rsidP="005876CD">
            <w:pPr>
              <w:jc w:val="left"/>
              <w:rPr>
                <w:rFonts w:ascii="Arial" w:eastAsia="Times New Roman" w:hAnsi="Arial" w:cs="Arial"/>
                <w:sz w:val="20"/>
                <w:lang w:val="en-US"/>
              </w:rPr>
            </w:pPr>
            <w:r w:rsidRPr="001D7C0D">
              <w:rPr>
                <w:rFonts w:ascii="Arial" w:eastAsia="Times New Roman" w:hAnsi="Arial" w:cs="Arial"/>
                <w:sz w:val="20"/>
                <w:lang w:val="en-US"/>
              </w:rPr>
              <w:t> </w:t>
            </w:r>
            <w:r w:rsidR="00A15EBB">
              <w:rPr>
                <w:rFonts w:ascii="Arial" w:eastAsia="Times New Roman" w:hAnsi="Arial" w:cs="Arial"/>
                <w:sz w:val="20"/>
                <w:lang w:val="en-US"/>
              </w:rPr>
              <w:t>Revised – agree with the commenter. Add “if any” in the sentence to make an extra condition. Apply the changes marked as #10493 in this document.</w:t>
            </w:r>
          </w:p>
        </w:tc>
      </w:tr>
      <w:tr w:rsidR="005876CD" w:rsidRPr="001D7C0D" w14:paraId="103E9C1E" w14:textId="77777777" w:rsidTr="00DF3551">
        <w:trPr>
          <w:trHeight w:val="8160"/>
        </w:trPr>
        <w:tc>
          <w:tcPr>
            <w:tcW w:w="715" w:type="dxa"/>
            <w:tcBorders>
              <w:top w:val="nil"/>
              <w:left w:val="single" w:sz="4" w:space="0" w:color="333300"/>
              <w:bottom w:val="single" w:sz="4" w:space="0" w:color="333300"/>
              <w:right w:val="single" w:sz="4" w:space="0" w:color="333300"/>
            </w:tcBorders>
            <w:shd w:val="clear" w:color="auto" w:fill="auto"/>
            <w:hideMark/>
          </w:tcPr>
          <w:p w14:paraId="6C0B7718" w14:textId="77777777" w:rsidR="005876CD" w:rsidRPr="001D7C0D" w:rsidRDefault="005876CD" w:rsidP="005876CD">
            <w:pPr>
              <w:jc w:val="right"/>
              <w:rPr>
                <w:rFonts w:ascii="Arial" w:eastAsia="Times New Roman" w:hAnsi="Arial" w:cs="Arial"/>
                <w:sz w:val="20"/>
                <w:lang w:val="en-US"/>
              </w:rPr>
            </w:pPr>
            <w:r w:rsidRPr="001D7C0D">
              <w:rPr>
                <w:rFonts w:ascii="Arial" w:eastAsia="Times New Roman" w:hAnsi="Arial" w:cs="Arial"/>
                <w:sz w:val="20"/>
                <w:lang w:val="en-US"/>
              </w:rPr>
              <w:lastRenderedPageBreak/>
              <w:t>14118</w:t>
            </w:r>
          </w:p>
        </w:tc>
        <w:tc>
          <w:tcPr>
            <w:tcW w:w="1002" w:type="dxa"/>
            <w:tcBorders>
              <w:top w:val="nil"/>
              <w:left w:val="nil"/>
              <w:bottom w:val="single" w:sz="4" w:space="0" w:color="333300"/>
              <w:right w:val="single" w:sz="4" w:space="0" w:color="333300"/>
            </w:tcBorders>
            <w:shd w:val="clear" w:color="auto" w:fill="auto"/>
            <w:hideMark/>
          </w:tcPr>
          <w:p w14:paraId="52602B04" w14:textId="77777777" w:rsidR="005876CD" w:rsidRPr="001D7C0D" w:rsidRDefault="005876CD" w:rsidP="005876CD">
            <w:pPr>
              <w:jc w:val="left"/>
              <w:rPr>
                <w:rFonts w:ascii="Arial" w:eastAsia="Times New Roman" w:hAnsi="Arial" w:cs="Arial"/>
                <w:sz w:val="20"/>
                <w:lang w:val="en-US"/>
              </w:rPr>
            </w:pPr>
            <w:r w:rsidRPr="001D7C0D">
              <w:rPr>
                <w:rFonts w:ascii="Arial" w:eastAsia="Times New Roman" w:hAnsi="Arial" w:cs="Arial"/>
                <w:sz w:val="20"/>
                <w:lang w:val="en-US"/>
              </w:rPr>
              <w:t>35.3.11</w:t>
            </w:r>
          </w:p>
        </w:tc>
        <w:tc>
          <w:tcPr>
            <w:tcW w:w="839" w:type="dxa"/>
            <w:tcBorders>
              <w:top w:val="nil"/>
              <w:left w:val="nil"/>
              <w:bottom w:val="single" w:sz="4" w:space="0" w:color="333300"/>
              <w:right w:val="single" w:sz="4" w:space="0" w:color="333300"/>
            </w:tcBorders>
            <w:shd w:val="clear" w:color="auto" w:fill="auto"/>
            <w:hideMark/>
          </w:tcPr>
          <w:p w14:paraId="4E5F23C0" w14:textId="77777777" w:rsidR="005876CD" w:rsidRPr="001D7C0D" w:rsidRDefault="005876CD" w:rsidP="005876CD">
            <w:pPr>
              <w:jc w:val="left"/>
              <w:rPr>
                <w:rFonts w:ascii="Arial" w:eastAsia="Times New Roman" w:hAnsi="Arial" w:cs="Arial"/>
                <w:sz w:val="20"/>
                <w:lang w:val="en-US"/>
              </w:rPr>
            </w:pPr>
            <w:r w:rsidRPr="001D7C0D">
              <w:rPr>
                <w:rFonts w:ascii="Arial" w:eastAsia="Times New Roman" w:hAnsi="Arial" w:cs="Arial"/>
                <w:sz w:val="20"/>
                <w:lang w:val="en-US"/>
              </w:rPr>
              <w:t>437.63</w:t>
            </w:r>
          </w:p>
        </w:tc>
        <w:tc>
          <w:tcPr>
            <w:tcW w:w="2531" w:type="dxa"/>
            <w:tcBorders>
              <w:top w:val="nil"/>
              <w:left w:val="nil"/>
              <w:bottom w:val="single" w:sz="4" w:space="0" w:color="333300"/>
              <w:right w:val="single" w:sz="4" w:space="0" w:color="333300"/>
            </w:tcBorders>
            <w:shd w:val="clear" w:color="auto" w:fill="auto"/>
            <w:hideMark/>
          </w:tcPr>
          <w:p w14:paraId="32EB5AC9" w14:textId="77777777" w:rsidR="005876CD" w:rsidRPr="001D7C0D" w:rsidRDefault="005876CD" w:rsidP="005876CD">
            <w:pPr>
              <w:jc w:val="left"/>
              <w:rPr>
                <w:rFonts w:ascii="Arial" w:eastAsia="Times New Roman" w:hAnsi="Arial" w:cs="Arial"/>
                <w:sz w:val="20"/>
                <w:lang w:val="en-US"/>
              </w:rPr>
            </w:pPr>
            <w:r w:rsidRPr="001D7C0D">
              <w:rPr>
                <w:rFonts w:ascii="Arial" w:eastAsia="Times New Roman" w:hAnsi="Arial" w:cs="Arial"/>
                <w:sz w:val="20"/>
                <w:lang w:val="en-US"/>
              </w:rPr>
              <w:t>" then the other AP (reporting AP) shall include the complete profile for the AP indicating the target operating class/channel and a Max Channel Switch Time element in the per-STA profile corresponding to the AP (affected/reported AP) in the Basic Multi-link element included in the (Re)Association Response frame it sends in response to indicate the time at which the AP (affected/reported</w:t>
            </w:r>
            <w:r w:rsidRPr="001D7C0D">
              <w:rPr>
                <w:rFonts w:ascii="Arial" w:eastAsia="Times New Roman" w:hAnsi="Arial" w:cs="Arial"/>
                <w:sz w:val="20"/>
                <w:lang w:val="en-US"/>
              </w:rPr>
              <w:br/>
              <w:t>AP) will start beaconing, if the (Re)Association Response frame is sent between the last beacon on the initial operating class/channel and the first beacon on the target operating class/channel."</w:t>
            </w:r>
            <w:r w:rsidRPr="001D7C0D">
              <w:rPr>
                <w:rFonts w:ascii="Arial" w:eastAsia="Times New Roman" w:hAnsi="Arial" w:cs="Arial"/>
                <w:sz w:val="20"/>
                <w:lang w:val="en-US"/>
              </w:rPr>
              <w:br/>
            </w:r>
            <w:r w:rsidRPr="001D7C0D">
              <w:rPr>
                <w:rFonts w:ascii="Arial" w:eastAsia="Times New Roman" w:hAnsi="Arial" w:cs="Arial"/>
                <w:sz w:val="20"/>
                <w:lang w:val="en-US"/>
              </w:rPr>
              <w:br/>
              <w:t>How to indicate target operating class/channel in the association response frame?</w:t>
            </w:r>
            <w:r w:rsidRPr="001D7C0D">
              <w:rPr>
                <w:rFonts w:ascii="Arial" w:eastAsia="Times New Roman" w:hAnsi="Arial" w:cs="Arial"/>
                <w:sz w:val="20"/>
                <w:lang w:val="en-US"/>
              </w:rPr>
              <w:br/>
            </w:r>
            <w:r w:rsidRPr="001D7C0D">
              <w:rPr>
                <w:rFonts w:ascii="Arial" w:eastAsia="Times New Roman" w:hAnsi="Arial" w:cs="Arial"/>
                <w:sz w:val="20"/>
                <w:lang w:val="en-US"/>
              </w:rPr>
              <w:br/>
              <w:t>How to indicate the starting point of Max Channel Switch Time?</w:t>
            </w:r>
          </w:p>
        </w:tc>
        <w:tc>
          <w:tcPr>
            <w:tcW w:w="2507" w:type="dxa"/>
            <w:tcBorders>
              <w:top w:val="nil"/>
              <w:left w:val="nil"/>
              <w:bottom w:val="single" w:sz="4" w:space="0" w:color="333300"/>
              <w:right w:val="single" w:sz="4" w:space="0" w:color="333300"/>
            </w:tcBorders>
            <w:shd w:val="clear" w:color="auto" w:fill="auto"/>
            <w:hideMark/>
          </w:tcPr>
          <w:p w14:paraId="0A06A94A" w14:textId="77777777" w:rsidR="005876CD" w:rsidRPr="001D7C0D" w:rsidRDefault="005876CD" w:rsidP="005876CD">
            <w:pPr>
              <w:jc w:val="left"/>
              <w:rPr>
                <w:rFonts w:ascii="Arial" w:eastAsia="Times New Roman" w:hAnsi="Arial" w:cs="Arial"/>
                <w:sz w:val="20"/>
                <w:lang w:val="en-US"/>
              </w:rPr>
            </w:pPr>
            <w:r w:rsidRPr="001D7C0D">
              <w:rPr>
                <w:rFonts w:ascii="Arial" w:eastAsia="Times New Roman" w:hAnsi="Arial" w:cs="Arial"/>
                <w:sz w:val="20"/>
                <w:lang w:val="en-US"/>
              </w:rPr>
              <w:t>Specify procedures or additional elements in (re)</w:t>
            </w:r>
            <w:proofErr w:type="spellStart"/>
            <w:r w:rsidRPr="001D7C0D">
              <w:rPr>
                <w:rFonts w:ascii="Arial" w:eastAsia="Times New Roman" w:hAnsi="Arial" w:cs="Arial"/>
                <w:sz w:val="20"/>
                <w:lang w:val="en-US"/>
              </w:rPr>
              <w:t>assciation</w:t>
            </w:r>
            <w:proofErr w:type="spellEnd"/>
            <w:r w:rsidRPr="001D7C0D">
              <w:rPr>
                <w:rFonts w:ascii="Arial" w:eastAsia="Times New Roman" w:hAnsi="Arial" w:cs="Arial"/>
                <w:sz w:val="20"/>
                <w:lang w:val="en-US"/>
              </w:rPr>
              <w:t xml:space="preserve"> response to:</w:t>
            </w:r>
            <w:r w:rsidRPr="001D7C0D">
              <w:rPr>
                <w:rFonts w:ascii="Arial" w:eastAsia="Times New Roman" w:hAnsi="Arial" w:cs="Arial"/>
                <w:sz w:val="20"/>
                <w:lang w:val="en-US"/>
              </w:rPr>
              <w:br/>
              <w:t>Clarify how does the target channel is signaled in the association response frame</w:t>
            </w:r>
            <w:r w:rsidRPr="001D7C0D">
              <w:rPr>
                <w:rFonts w:ascii="Arial" w:eastAsia="Times New Roman" w:hAnsi="Arial" w:cs="Arial"/>
                <w:sz w:val="20"/>
                <w:lang w:val="en-US"/>
              </w:rPr>
              <w:br/>
            </w:r>
            <w:r w:rsidRPr="001D7C0D">
              <w:rPr>
                <w:rFonts w:ascii="Arial" w:eastAsia="Times New Roman" w:hAnsi="Arial" w:cs="Arial"/>
                <w:sz w:val="20"/>
                <w:lang w:val="en-US"/>
              </w:rPr>
              <w:br/>
              <w:t>Clarify how to know the starting point of Max Channel Switch Time</w:t>
            </w:r>
          </w:p>
        </w:tc>
        <w:tc>
          <w:tcPr>
            <w:tcW w:w="2016" w:type="dxa"/>
            <w:tcBorders>
              <w:top w:val="nil"/>
              <w:left w:val="nil"/>
              <w:bottom w:val="single" w:sz="4" w:space="0" w:color="333300"/>
              <w:right w:val="single" w:sz="4" w:space="0" w:color="333300"/>
            </w:tcBorders>
            <w:shd w:val="clear" w:color="auto" w:fill="auto"/>
            <w:hideMark/>
          </w:tcPr>
          <w:p w14:paraId="6742FF07" w14:textId="77612CAB" w:rsidR="005876CD" w:rsidRPr="001D7C0D" w:rsidRDefault="005876CD" w:rsidP="005876CD">
            <w:pPr>
              <w:jc w:val="left"/>
              <w:rPr>
                <w:rFonts w:ascii="Arial" w:eastAsia="Times New Roman" w:hAnsi="Arial" w:cs="Arial"/>
                <w:sz w:val="20"/>
                <w:lang w:val="en-US"/>
              </w:rPr>
            </w:pPr>
            <w:r w:rsidRPr="001D7C0D">
              <w:rPr>
                <w:rFonts w:ascii="Arial" w:eastAsia="Times New Roman" w:hAnsi="Arial" w:cs="Arial"/>
                <w:sz w:val="20"/>
                <w:lang w:val="en-US"/>
              </w:rPr>
              <w:t> </w:t>
            </w:r>
            <w:r w:rsidR="00CB73DF">
              <w:rPr>
                <w:rFonts w:ascii="Arial" w:eastAsia="Times New Roman" w:hAnsi="Arial" w:cs="Arial"/>
                <w:sz w:val="20"/>
                <w:lang w:val="en-US"/>
              </w:rPr>
              <w:t xml:space="preserve">Revised – current text in subclause 35.3.11 already points to a modification of the field </w:t>
            </w:r>
            <w:proofErr w:type="gramStart"/>
            <w:r w:rsidR="00CB73DF">
              <w:rPr>
                <w:rFonts w:ascii="Arial" w:eastAsia="Times New Roman" w:hAnsi="Arial" w:cs="Arial"/>
                <w:sz w:val="20"/>
                <w:lang w:val="en-US"/>
              </w:rPr>
              <w:t>in order to</w:t>
            </w:r>
            <w:proofErr w:type="gramEnd"/>
            <w:r w:rsidR="00CB73DF">
              <w:rPr>
                <w:rFonts w:ascii="Arial" w:eastAsia="Times New Roman" w:hAnsi="Arial" w:cs="Arial"/>
                <w:sz w:val="20"/>
                <w:lang w:val="en-US"/>
              </w:rPr>
              <w:t xml:space="preserve"> </w:t>
            </w:r>
            <w:r w:rsidR="00872367">
              <w:rPr>
                <w:rFonts w:ascii="Arial" w:eastAsia="Times New Roman" w:hAnsi="Arial" w:cs="Arial"/>
                <w:sz w:val="20"/>
                <w:lang w:val="en-US"/>
              </w:rPr>
              <w:t xml:space="preserve">point to the right value. The text is a bit unclear so suggest </w:t>
            </w:r>
            <w:proofErr w:type="gramStart"/>
            <w:r w:rsidR="00872367">
              <w:rPr>
                <w:rFonts w:ascii="Arial" w:eastAsia="Times New Roman" w:hAnsi="Arial" w:cs="Arial"/>
                <w:sz w:val="20"/>
                <w:lang w:val="en-US"/>
              </w:rPr>
              <w:t>to clarify</w:t>
            </w:r>
            <w:proofErr w:type="gramEnd"/>
            <w:r w:rsidR="00872367">
              <w:rPr>
                <w:rFonts w:ascii="Arial" w:eastAsia="Times New Roman" w:hAnsi="Arial" w:cs="Arial"/>
                <w:sz w:val="20"/>
                <w:lang w:val="en-US"/>
              </w:rPr>
              <w:t xml:space="preserve"> it. Apply the changes marked as #14118 in this document.</w:t>
            </w:r>
          </w:p>
        </w:tc>
      </w:tr>
      <w:tr w:rsidR="00017321" w:rsidRPr="001D7C0D" w14:paraId="358CADA3" w14:textId="77777777" w:rsidTr="00DF3551">
        <w:trPr>
          <w:trHeight w:val="1275"/>
        </w:trPr>
        <w:tc>
          <w:tcPr>
            <w:tcW w:w="715" w:type="dxa"/>
            <w:tcBorders>
              <w:top w:val="nil"/>
              <w:left w:val="single" w:sz="4" w:space="0" w:color="333300"/>
              <w:bottom w:val="single" w:sz="4" w:space="0" w:color="333300"/>
              <w:right w:val="single" w:sz="4" w:space="0" w:color="333300"/>
            </w:tcBorders>
            <w:shd w:val="clear" w:color="auto" w:fill="auto"/>
            <w:hideMark/>
          </w:tcPr>
          <w:p w14:paraId="4CF7E5F1" w14:textId="77777777" w:rsidR="00017321" w:rsidRPr="001D7C0D" w:rsidRDefault="00017321" w:rsidP="00017321">
            <w:pPr>
              <w:jc w:val="right"/>
              <w:rPr>
                <w:rFonts w:ascii="Arial" w:eastAsia="Times New Roman" w:hAnsi="Arial" w:cs="Arial"/>
                <w:sz w:val="20"/>
                <w:lang w:val="en-US"/>
              </w:rPr>
            </w:pPr>
            <w:r w:rsidRPr="001D7C0D">
              <w:rPr>
                <w:rFonts w:ascii="Arial" w:eastAsia="Times New Roman" w:hAnsi="Arial" w:cs="Arial"/>
                <w:sz w:val="20"/>
                <w:lang w:val="en-US"/>
              </w:rPr>
              <w:t>10494</w:t>
            </w:r>
          </w:p>
        </w:tc>
        <w:tc>
          <w:tcPr>
            <w:tcW w:w="1002" w:type="dxa"/>
            <w:tcBorders>
              <w:top w:val="nil"/>
              <w:left w:val="nil"/>
              <w:bottom w:val="single" w:sz="4" w:space="0" w:color="333300"/>
              <w:right w:val="single" w:sz="4" w:space="0" w:color="333300"/>
            </w:tcBorders>
            <w:shd w:val="clear" w:color="auto" w:fill="auto"/>
            <w:hideMark/>
          </w:tcPr>
          <w:p w14:paraId="55144483" w14:textId="77777777" w:rsidR="00017321" w:rsidRPr="001D7C0D" w:rsidRDefault="00017321" w:rsidP="00017321">
            <w:pPr>
              <w:jc w:val="left"/>
              <w:rPr>
                <w:rFonts w:ascii="Arial" w:eastAsia="Times New Roman" w:hAnsi="Arial" w:cs="Arial"/>
                <w:sz w:val="20"/>
                <w:lang w:val="en-US"/>
              </w:rPr>
            </w:pPr>
            <w:r w:rsidRPr="001D7C0D">
              <w:rPr>
                <w:rFonts w:ascii="Arial" w:eastAsia="Times New Roman" w:hAnsi="Arial" w:cs="Arial"/>
                <w:sz w:val="20"/>
                <w:lang w:val="en-US"/>
              </w:rPr>
              <w:t>35.3.11</w:t>
            </w:r>
          </w:p>
        </w:tc>
        <w:tc>
          <w:tcPr>
            <w:tcW w:w="839" w:type="dxa"/>
            <w:tcBorders>
              <w:top w:val="nil"/>
              <w:left w:val="nil"/>
              <w:bottom w:val="single" w:sz="4" w:space="0" w:color="333300"/>
              <w:right w:val="single" w:sz="4" w:space="0" w:color="333300"/>
            </w:tcBorders>
            <w:shd w:val="clear" w:color="auto" w:fill="auto"/>
            <w:hideMark/>
          </w:tcPr>
          <w:p w14:paraId="05954862" w14:textId="77777777" w:rsidR="00017321" w:rsidRPr="001D7C0D" w:rsidRDefault="00017321" w:rsidP="00017321">
            <w:pPr>
              <w:jc w:val="left"/>
              <w:rPr>
                <w:rFonts w:ascii="Arial" w:eastAsia="Times New Roman" w:hAnsi="Arial" w:cs="Arial"/>
                <w:sz w:val="20"/>
                <w:lang w:val="en-US"/>
              </w:rPr>
            </w:pPr>
            <w:r w:rsidRPr="001D7C0D">
              <w:rPr>
                <w:rFonts w:ascii="Arial" w:eastAsia="Times New Roman" w:hAnsi="Arial" w:cs="Arial"/>
                <w:sz w:val="20"/>
                <w:lang w:val="en-US"/>
              </w:rPr>
              <w:t>438.06</w:t>
            </w:r>
          </w:p>
        </w:tc>
        <w:tc>
          <w:tcPr>
            <w:tcW w:w="2531" w:type="dxa"/>
            <w:tcBorders>
              <w:top w:val="nil"/>
              <w:left w:val="nil"/>
              <w:bottom w:val="single" w:sz="4" w:space="0" w:color="333300"/>
              <w:right w:val="single" w:sz="4" w:space="0" w:color="333300"/>
            </w:tcBorders>
            <w:shd w:val="clear" w:color="auto" w:fill="auto"/>
            <w:hideMark/>
          </w:tcPr>
          <w:p w14:paraId="4B069591" w14:textId="77777777" w:rsidR="00017321" w:rsidRPr="001D7C0D" w:rsidRDefault="00017321" w:rsidP="00017321">
            <w:pPr>
              <w:jc w:val="left"/>
              <w:rPr>
                <w:rFonts w:ascii="Arial" w:eastAsia="Times New Roman" w:hAnsi="Arial" w:cs="Arial"/>
                <w:sz w:val="20"/>
                <w:lang w:val="en-US"/>
              </w:rPr>
            </w:pPr>
            <w:r w:rsidRPr="001D7C0D">
              <w:rPr>
                <w:rFonts w:ascii="Arial" w:eastAsia="Times New Roman" w:hAnsi="Arial" w:cs="Arial"/>
                <w:sz w:val="20"/>
                <w:lang w:val="en-US"/>
              </w:rPr>
              <w:t>"Otherwise, the other AP (reporting AP) shall not include", Do we have an issue with a single AP affiliated with an AP MLD?</w:t>
            </w:r>
          </w:p>
        </w:tc>
        <w:tc>
          <w:tcPr>
            <w:tcW w:w="2507" w:type="dxa"/>
            <w:tcBorders>
              <w:top w:val="nil"/>
              <w:left w:val="nil"/>
              <w:bottom w:val="single" w:sz="4" w:space="0" w:color="333300"/>
              <w:right w:val="single" w:sz="4" w:space="0" w:color="333300"/>
            </w:tcBorders>
            <w:shd w:val="clear" w:color="auto" w:fill="auto"/>
            <w:hideMark/>
          </w:tcPr>
          <w:p w14:paraId="56A4BDD5" w14:textId="77777777" w:rsidR="00017321" w:rsidRPr="001D7C0D" w:rsidRDefault="00017321" w:rsidP="00017321">
            <w:pPr>
              <w:jc w:val="left"/>
              <w:rPr>
                <w:rFonts w:ascii="Arial" w:eastAsia="Times New Roman" w:hAnsi="Arial" w:cs="Arial"/>
                <w:sz w:val="20"/>
                <w:lang w:val="en-US"/>
              </w:rPr>
            </w:pPr>
            <w:r w:rsidRPr="001D7C0D">
              <w:rPr>
                <w:rFonts w:ascii="Arial" w:eastAsia="Times New Roman" w:hAnsi="Arial" w:cs="Arial"/>
                <w:sz w:val="20"/>
                <w:lang w:val="en-US"/>
              </w:rPr>
              <w:t>as in comment</w:t>
            </w:r>
          </w:p>
        </w:tc>
        <w:tc>
          <w:tcPr>
            <w:tcW w:w="2016" w:type="dxa"/>
            <w:tcBorders>
              <w:top w:val="nil"/>
              <w:left w:val="nil"/>
              <w:bottom w:val="single" w:sz="4" w:space="0" w:color="333300"/>
              <w:right w:val="single" w:sz="4" w:space="0" w:color="333300"/>
            </w:tcBorders>
            <w:shd w:val="clear" w:color="auto" w:fill="auto"/>
            <w:hideMark/>
          </w:tcPr>
          <w:p w14:paraId="128C9068" w14:textId="396DA6DC" w:rsidR="00017321" w:rsidRPr="001D7C0D" w:rsidRDefault="00017321" w:rsidP="00017321">
            <w:pPr>
              <w:jc w:val="left"/>
              <w:rPr>
                <w:rFonts w:ascii="Arial" w:eastAsia="Times New Roman" w:hAnsi="Arial" w:cs="Arial"/>
                <w:sz w:val="20"/>
                <w:lang w:val="en-US"/>
              </w:rPr>
            </w:pPr>
            <w:r w:rsidRPr="001D7C0D">
              <w:rPr>
                <w:rFonts w:ascii="Arial" w:eastAsia="Times New Roman" w:hAnsi="Arial" w:cs="Arial"/>
                <w:sz w:val="20"/>
                <w:lang w:val="en-US"/>
              </w:rPr>
              <w:t> </w:t>
            </w:r>
            <w:r>
              <w:rPr>
                <w:rFonts w:ascii="Arial" w:eastAsia="Times New Roman" w:hAnsi="Arial" w:cs="Arial"/>
                <w:sz w:val="20"/>
                <w:lang w:val="en-US"/>
              </w:rPr>
              <w:t>Revised – agree with the commenter. Add “if any” in the sentence to make an extra condition. Apply the changes marked as #10493 in this document.</w:t>
            </w:r>
          </w:p>
        </w:tc>
      </w:tr>
      <w:tr w:rsidR="00017321" w:rsidRPr="001D7C0D" w14:paraId="00C1E34E" w14:textId="77777777" w:rsidTr="00DF3551">
        <w:trPr>
          <w:trHeight w:val="1275"/>
        </w:trPr>
        <w:tc>
          <w:tcPr>
            <w:tcW w:w="715" w:type="dxa"/>
            <w:tcBorders>
              <w:top w:val="nil"/>
              <w:left w:val="single" w:sz="4" w:space="0" w:color="333300"/>
              <w:bottom w:val="single" w:sz="4" w:space="0" w:color="333300"/>
              <w:right w:val="single" w:sz="4" w:space="0" w:color="333300"/>
            </w:tcBorders>
            <w:shd w:val="clear" w:color="auto" w:fill="auto"/>
            <w:hideMark/>
          </w:tcPr>
          <w:p w14:paraId="70EE2778" w14:textId="77777777" w:rsidR="00017321" w:rsidRPr="001D7C0D" w:rsidRDefault="00017321" w:rsidP="00017321">
            <w:pPr>
              <w:jc w:val="right"/>
              <w:rPr>
                <w:rFonts w:ascii="Arial" w:eastAsia="Times New Roman" w:hAnsi="Arial" w:cs="Arial"/>
                <w:sz w:val="20"/>
                <w:lang w:val="en-US"/>
              </w:rPr>
            </w:pPr>
            <w:r w:rsidRPr="001D7C0D">
              <w:rPr>
                <w:rFonts w:ascii="Arial" w:eastAsia="Times New Roman" w:hAnsi="Arial" w:cs="Arial"/>
                <w:sz w:val="20"/>
                <w:lang w:val="en-US"/>
              </w:rPr>
              <w:t>13374</w:t>
            </w:r>
          </w:p>
        </w:tc>
        <w:tc>
          <w:tcPr>
            <w:tcW w:w="1002" w:type="dxa"/>
            <w:tcBorders>
              <w:top w:val="nil"/>
              <w:left w:val="nil"/>
              <w:bottom w:val="single" w:sz="4" w:space="0" w:color="333300"/>
              <w:right w:val="single" w:sz="4" w:space="0" w:color="333300"/>
            </w:tcBorders>
            <w:shd w:val="clear" w:color="auto" w:fill="auto"/>
            <w:hideMark/>
          </w:tcPr>
          <w:p w14:paraId="3476FA17" w14:textId="77777777" w:rsidR="00017321" w:rsidRPr="001D7C0D" w:rsidRDefault="00017321" w:rsidP="00017321">
            <w:pPr>
              <w:jc w:val="left"/>
              <w:rPr>
                <w:rFonts w:ascii="Arial" w:eastAsia="Times New Roman" w:hAnsi="Arial" w:cs="Arial"/>
                <w:sz w:val="20"/>
                <w:lang w:val="en-US"/>
              </w:rPr>
            </w:pPr>
            <w:r w:rsidRPr="001D7C0D">
              <w:rPr>
                <w:rFonts w:ascii="Arial" w:eastAsia="Times New Roman" w:hAnsi="Arial" w:cs="Arial"/>
                <w:sz w:val="20"/>
                <w:lang w:val="en-US"/>
              </w:rPr>
              <w:t>35.3.11</w:t>
            </w:r>
          </w:p>
        </w:tc>
        <w:tc>
          <w:tcPr>
            <w:tcW w:w="839" w:type="dxa"/>
            <w:tcBorders>
              <w:top w:val="nil"/>
              <w:left w:val="nil"/>
              <w:bottom w:val="single" w:sz="4" w:space="0" w:color="333300"/>
              <w:right w:val="single" w:sz="4" w:space="0" w:color="333300"/>
            </w:tcBorders>
            <w:shd w:val="clear" w:color="auto" w:fill="auto"/>
            <w:hideMark/>
          </w:tcPr>
          <w:p w14:paraId="5365082A" w14:textId="77777777" w:rsidR="00017321" w:rsidRPr="001D7C0D" w:rsidRDefault="00017321" w:rsidP="00017321">
            <w:pPr>
              <w:jc w:val="left"/>
              <w:rPr>
                <w:rFonts w:ascii="Arial" w:eastAsia="Times New Roman" w:hAnsi="Arial" w:cs="Arial"/>
                <w:sz w:val="20"/>
                <w:lang w:val="en-US"/>
              </w:rPr>
            </w:pPr>
            <w:r w:rsidRPr="001D7C0D">
              <w:rPr>
                <w:rFonts w:ascii="Arial" w:eastAsia="Times New Roman" w:hAnsi="Arial" w:cs="Arial"/>
                <w:sz w:val="20"/>
                <w:lang w:val="en-US"/>
              </w:rPr>
              <w:t>438.06</w:t>
            </w:r>
          </w:p>
        </w:tc>
        <w:tc>
          <w:tcPr>
            <w:tcW w:w="2531" w:type="dxa"/>
            <w:tcBorders>
              <w:top w:val="nil"/>
              <w:left w:val="nil"/>
              <w:bottom w:val="single" w:sz="4" w:space="0" w:color="333300"/>
              <w:right w:val="single" w:sz="4" w:space="0" w:color="333300"/>
            </w:tcBorders>
            <w:shd w:val="clear" w:color="auto" w:fill="auto"/>
            <w:hideMark/>
          </w:tcPr>
          <w:p w14:paraId="65F71BDB" w14:textId="77777777" w:rsidR="00017321" w:rsidRPr="001D7C0D" w:rsidRDefault="00017321" w:rsidP="00017321">
            <w:pPr>
              <w:jc w:val="left"/>
              <w:rPr>
                <w:rFonts w:ascii="Arial" w:eastAsia="Times New Roman" w:hAnsi="Arial" w:cs="Arial"/>
                <w:sz w:val="20"/>
                <w:lang w:val="en-US"/>
              </w:rPr>
            </w:pPr>
            <w:r w:rsidRPr="001D7C0D">
              <w:rPr>
                <w:rFonts w:ascii="Arial" w:eastAsia="Times New Roman" w:hAnsi="Arial" w:cs="Arial"/>
                <w:sz w:val="20"/>
                <w:lang w:val="en-US"/>
              </w:rPr>
              <w:t>The "shall not" is difficult to implement since it is difficult to predict the Tx time of the Beacon and Association Response frame</w:t>
            </w:r>
          </w:p>
        </w:tc>
        <w:tc>
          <w:tcPr>
            <w:tcW w:w="2507" w:type="dxa"/>
            <w:tcBorders>
              <w:top w:val="nil"/>
              <w:left w:val="nil"/>
              <w:bottom w:val="single" w:sz="4" w:space="0" w:color="333300"/>
              <w:right w:val="single" w:sz="4" w:space="0" w:color="333300"/>
            </w:tcBorders>
            <w:shd w:val="clear" w:color="auto" w:fill="auto"/>
            <w:hideMark/>
          </w:tcPr>
          <w:p w14:paraId="53F49047" w14:textId="77777777" w:rsidR="00017321" w:rsidRPr="001D7C0D" w:rsidRDefault="00017321" w:rsidP="00017321">
            <w:pPr>
              <w:jc w:val="left"/>
              <w:rPr>
                <w:rFonts w:ascii="Arial" w:eastAsia="Times New Roman" w:hAnsi="Arial" w:cs="Arial"/>
                <w:sz w:val="20"/>
                <w:lang w:val="en-US"/>
              </w:rPr>
            </w:pPr>
            <w:r w:rsidRPr="001D7C0D">
              <w:rPr>
                <w:rFonts w:ascii="Arial" w:eastAsia="Times New Roman" w:hAnsi="Arial" w:cs="Arial"/>
                <w:sz w:val="20"/>
                <w:lang w:val="en-US"/>
              </w:rPr>
              <w:t>update the text according to the comment.</w:t>
            </w:r>
          </w:p>
        </w:tc>
        <w:tc>
          <w:tcPr>
            <w:tcW w:w="2016" w:type="dxa"/>
            <w:tcBorders>
              <w:top w:val="nil"/>
              <w:left w:val="nil"/>
              <w:bottom w:val="single" w:sz="4" w:space="0" w:color="333300"/>
              <w:right w:val="single" w:sz="4" w:space="0" w:color="333300"/>
            </w:tcBorders>
            <w:shd w:val="clear" w:color="auto" w:fill="auto"/>
            <w:hideMark/>
          </w:tcPr>
          <w:p w14:paraId="337DEB8A" w14:textId="1546E5F0" w:rsidR="00017321" w:rsidRPr="001D7C0D" w:rsidRDefault="00017321" w:rsidP="00017321">
            <w:pPr>
              <w:jc w:val="left"/>
              <w:rPr>
                <w:rFonts w:ascii="Arial" w:eastAsia="Times New Roman" w:hAnsi="Arial" w:cs="Arial"/>
                <w:sz w:val="20"/>
                <w:lang w:val="en-US"/>
              </w:rPr>
            </w:pPr>
            <w:r w:rsidRPr="001D7C0D">
              <w:rPr>
                <w:rFonts w:ascii="Arial" w:eastAsia="Times New Roman" w:hAnsi="Arial" w:cs="Arial"/>
                <w:sz w:val="20"/>
                <w:lang w:val="en-US"/>
              </w:rPr>
              <w:t> </w:t>
            </w:r>
            <w:r w:rsidR="00566817">
              <w:rPr>
                <w:rFonts w:ascii="Arial" w:eastAsia="Times New Roman" w:hAnsi="Arial" w:cs="Arial"/>
                <w:sz w:val="20"/>
                <w:lang w:val="en-US"/>
              </w:rPr>
              <w:t>Revised – replace shall not by should not. Apply the changes marked as #13374 in this document.</w:t>
            </w:r>
            <w:r w:rsidR="0061555E">
              <w:rPr>
                <w:rFonts w:ascii="Arial" w:eastAsia="Times New Roman" w:hAnsi="Arial" w:cs="Arial"/>
                <w:sz w:val="20"/>
                <w:lang w:val="en-US"/>
              </w:rPr>
              <w:t xml:space="preserve"> ??</w:t>
            </w:r>
          </w:p>
        </w:tc>
      </w:tr>
      <w:tr w:rsidR="00017321" w:rsidRPr="001D7C0D" w14:paraId="42569E3E" w14:textId="77777777" w:rsidTr="00DF3551">
        <w:trPr>
          <w:trHeight w:val="1785"/>
        </w:trPr>
        <w:tc>
          <w:tcPr>
            <w:tcW w:w="715" w:type="dxa"/>
            <w:tcBorders>
              <w:top w:val="nil"/>
              <w:left w:val="single" w:sz="4" w:space="0" w:color="333300"/>
              <w:bottom w:val="single" w:sz="4" w:space="0" w:color="333300"/>
              <w:right w:val="single" w:sz="4" w:space="0" w:color="333300"/>
            </w:tcBorders>
            <w:shd w:val="clear" w:color="auto" w:fill="auto"/>
            <w:hideMark/>
          </w:tcPr>
          <w:p w14:paraId="2939D678" w14:textId="77777777" w:rsidR="00017321" w:rsidRPr="001D7C0D" w:rsidRDefault="00017321" w:rsidP="00017321">
            <w:pPr>
              <w:jc w:val="right"/>
              <w:rPr>
                <w:rFonts w:ascii="Arial" w:eastAsia="Times New Roman" w:hAnsi="Arial" w:cs="Arial"/>
                <w:sz w:val="20"/>
                <w:lang w:val="en-US"/>
              </w:rPr>
            </w:pPr>
            <w:r w:rsidRPr="001D7C0D">
              <w:rPr>
                <w:rFonts w:ascii="Arial" w:eastAsia="Times New Roman" w:hAnsi="Arial" w:cs="Arial"/>
                <w:sz w:val="20"/>
                <w:lang w:val="en-US"/>
              </w:rPr>
              <w:t>13371</w:t>
            </w:r>
          </w:p>
        </w:tc>
        <w:tc>
          <w:tcPr>
            <w:tcW w:w="1002" w:type="dxa"/>
            <w:tcBorders>
              <w:top w:val="nil"/>
              <w:left w:val="nil"/>
              <w:bottom w:val="single" w:sz="4" w:space="0" w:color="333300"/>
              <w:right w:val="single" w:sz="4" w:space="0" w:color="333300"/>
            </w:tcBorders>
            <w:shd w:val="clear" w:color="auto" w:fill="auto"/>
            <w:hideMark/>
          </w:tcPr>
          <w:p w14:paraId="7455F8D5" w14:textId="77777777" w:rsidR="00017321" w:rsidRPr="001D7C0D" w:rsidRDefault="00017321" w:rsidP="00017321">
            <w:pPr>
              <w:jc w:val="left"/>
              <w:rPr>
                <w:rFonts w:ascii="Arial" w:eastAsia="Times New Roman" w:hAnsi="Arial" w:cs="Arial"/>
                <w:sz w:val="20"/>
                <w:lang w:val="en-US"/>
              </w:rPr>
            </w:pPr>
            <w:r w:rsidRPr="001D7C0D">
              <w:rPr>
                <w:rFonts w:ascii="Arial" w:eastAsia="Times New Roman" w:hAnsi="Arial" w:cs="Arial"/>
                <w:sz w:val="20"/>
                <w:lang w:val="en-US"/>
              </w:rPr>
              <w:t>35.3.11</w:t>
            </w:r>
          </w:p>
        </w:tc>
        <w:tc>
          <w:tcPr>
            <w:tcW w:w="839" w:type="dxa"/>
            <w:tcBorders>
              <w:top w:val="nil"/>
              <w:left w:val="nil"/>
              <w:bottom w:val="single" w:sz="4" w:space="0" w:color="333300"/>
              <w:right w:val="single" w:sz="4" w:space="0" w:color="333300"/>
            </w:tcBorders>
            <w:shd w:val="clear" w:color="auto" w:fill="auto"/>
            <w:hideMark/>
          </w:tcPr>
          <w:p w14:paraId="213806E2" w14:textId="77777777" w:rsidR="00017321" w:rsidRPr="001D7C0D" w:rsidRDefault="00017321" w:rsidP="00017321">
            <w:pPr>
              <w:jc w:val="left"/>
              <w:rPr>
                <w:rFonts w:ascii="Arial" w:eastAsia="Times New Roman" w:hAnsi="Arial" w:cs="Arial"/>
                <w:sz w:val="20"/>
                <w:lang w:val="en-US"/>
              </w:rPr>
            </w:pPr>
            <w:r w:rsidRPr="001D7C0D">
              <w:rPr>
                <w:rFonts w:ascii="Arial" w:eastAsia="Times New Roman" w:hAnsi="Arial" w:cs="Arial"/>
                <w:sz w:val="20"/>
                <w:lang w:val="en-US"/>
              </w:rPr>
              <w:t>438.09</w:t>
            </w:r>
          </w:p>
        </w:tc>
        <w:tc>
          <w:tcPr>
            <w:tcW w:w="2531" w:type="dxa"/>
            <w:tcBorders>
              <w:top w:val="nil"/>
              <w:left w:val="nil"/>
              <w:bottom w:val="single" w:sz="4" w:space="0" w:color="333300"/>
              <w:right w:val="single" w:sz="4" w:space="0" w:color="333300"/>
            </w:tcBorders>
            <w:shd w:val="clear" w:color="auto" w:fill="auto"/>
            <w:hideMark/>
          </w:tcPr>
          <w:p w14:paraId="7D6CCE1C" w14:textId="77777777" w:rsidR="00017321" w:rsidRPr="001D7C0D" w:rsidRDefault="00017321" w:rsidP="00017321">
            <w:pPr>
              <w:jc w:val="left"/>
              <w:rPr>
                <w:rFonts w:ascii="Arial" w:eastAsia="Times New Roman" w:hAnsi="Arial" w:cs="Arial"/>
                <w:sz w:val="20"/>
                <w:lang w:val="en-US"/>
              </w:rPr>
            </w:pPr>
            <w:r w:rsidRPr="001D7C0D">
              <w:rPr>
                <w:rFonts w:ascii="Arial" w:eastAsia="Times New Roman" w:hAnsi="Arial" w:cs="Arial"/>
                <w:sz w:val="20"/>
                <w:lang w:val="en-US"/>
              </w:rPr>
              <w:t xml:space="preserve">In Beacon the Quiet element for r-TWT for reported link is not carried. </w:t>
            </w:r>
            <w:proofErr w:type="gramStart"/>
            <w:r w:rsidRPr="001D7C0D">
              <w:rPr>
                <w:rFonts w:ascii="Arial" w:eastAsia="Times New Roman" w:hAnsi="Arial" w:cs="Arial"/>
                <w:sz w:val="20"/>
                <w:lang w:val="en-US"/>
              </w:rPr>
              <w:t>However</w:t>
            </w:r>
            <w:proofErr w:type="gramEnd"/>
            <w:r w:rsidRPr="001D7C0D">
              <w:rPr>
                <w:rFonts w:ascii="Arial" w:eastAsia="Times New Roman" w:hAnsi="Arial" w:cs="Arial"/>
                <w:sz w:val="20"/>
                <w:lang w:val="en-US"/>
              </w:rPr>
              <w:t xml:space="preserve"> the Quiet element for r-TWT for reported link is not excluded from </w:t>
            </w:r>
            <w:r w:rsidRPr="001D7C0D">
              <w:rPr>
                <w:rFonts w:ascii="Arial" w:eastAsia="Times New Roman" w:hAnsi="Arial" w:cs="Arial"/>
                <w:sz w:val="20"/>
                <w:lang w:val="en-US"/>
              </w:rPr>
              <w:lastRenderedPageBreak/>
              <w:t>Association Response frame. This is not right.</w:t>
            </w:r>
          </w:p>
        </w:tc>
        <w:tc>
          <w:tcPr>
            <w:tcW w:w="2507" w:type="dxa"/>
            <w:tcBorders>
              <w:top w:val="nil"/>
              <w:left w:val="nil"/>
              <w:bottom w:val="single" w:sz="4" w:space="0" w:color="333300"/>
              <w:right w:val="single" w:sz="4" w:space="0" w:color="333300"/>
            </w:tcBorders>
            <w:shd w:val="clear" w:color="auto" w:fill="auto"/>
            <w:hideMark/>
          </w:tcPr>
          <w:p w14:paraId="522C0959" w14:textId="77777777" w:rsidR="00017321" w:rsidRPr="001D7C0D" w:rsidRDefault="00017321" w:rsidP="00017321">
            <w:pPr>
              <w:jc w:val="left"/>
              <w:rPr>
                <w:rFonts w:ascii="Arial" w:eastAsia="Times New Roman" w:hAnsi="Arial" w:cs="Arial"/>
                <w:sz w:val="20"/>
                <w:lang w:val="en-US"/>
              </w:rPr>
            </w:pPr>
            <w:r w:rsidRPr="001D7C0D">
              <w:rPr>
                <w:rFonts w:ascii="Arial" w:eastAsia="Times New Roman" w:hAnsi="Arial" w:cs="Arial"/>
                <w:sz w:val="20"/>
                <w:lang w:val="en-US"/>
              </w:rPr>
              <w:lastRenderedPageBreak/>
              <w:t>update the text according to the comment.</w:t>
            </w:r>
          </w:p>
        </w:tc>
        <w:tc>
          <w:tcPr>
            <w:tcW w:w="2016" w:type="dxa"/>
            <w:tcBorders>
              <w:top w:val="nil"/>
              <w:left w:val="nil"/>
              <w:bottom w:val="single" w:sz="4" w:space="0" w:color="333300"/>
              <w:right w:val="single" w:sz="4" w:space="0" w:color="333300"/>
            </w:tcBorders>
            <w:shd w:val="clear" w:color="auto" w:fill="auto"/>
            <w:hideMark/>
          </w:tcPr>
          <w:p w14:paraId="07F7A3E1" w14:textId="524F52FD" w:rsidR="00017321" w:rsidRPr="001D7C0D" w:rsidRDefault="00017321" w:rsidP="00017321">
            <w:pPr>
              <w:jc w:val="left"/>
              <w:rPr>
                <w:rFonts w:ascii="Arial" w:eastAsia="Times New Roman" w:hAnsi="Arial" w:cs="Arial"/>
                <w:sz w:val="20"/>
                <w:lang w:val="en-US"/>
              </w:rPr>
            </w:pPr>
            <w:r w:rsidRPr="001D7C0D">
              <w:rPr>
                <w:rFonts w:ascii="Arial" w:eastAsia="Times New Roman" w:hAnsi="Arial" w:cs="Arial"/>
                <w:sz w:val="20"/>
                <w:lang w:val="en-US"/>
              </w:rPr>
              <w:t> </w:t>
            </w:r>
            <w:r w:rsidR="001E6920">
              <w:rPr>
                <w:rFonts w:ascii="Arial" w:eastAsia="Times New Roman" w:hAnsi="Arial" w:cs="Arial"/>
                <w:sz w:val="20"/>
                <w:lang w:val="en-US"/>
              </w:rPr>
              <w:t xml:space="preserve">Revised – agree with the commenter. Specify what type of quiet element is included and what type not included. Apply the changes marked as </w:t>
            </w:r>
            <w:r w:rsidR="001E6920">
              <w:rPr>
                <w:rFonts w:ascii="Arial" w:eastAsia="Times New Roman" w:hAnsi="Arial" w:cs="Arial"/>
                <w:sz w:val="20"/>
                <w:lang w:val="en-US"/>
              </w:rPr>
              <w:lastRenderedPageBreak/>
              <w:t>#13371 in this document.</w:t>
            </w:r>
          </w:p>
        </w:tc>
      </w:tr>
      <w:tr w:rsidR="00017321" w:rsidRPr="001D7C0D" w14:paraId="410D468B" w14:textId="77777777" w:rsidTr="00DF3551">
        <w:trPr>
          <w:trHeight w:val="1020"/>
        </w:trPr>
        <w:tc>
          <w:tcPr>
            <w:tcW w:w="715" w:type="dxa"/>
            <w:tcBorders>
              <w:top w:val="nil"/>
              <w:left w:val="single" w:sz="4" w:space="0" w:color="333300"/>
              <w:bottom w:val="single" w:sz="4" w:space="0" w:color="333300"/>
              <w:right w:val="single" w:sz="4" w:space="0" w:color="333300"/>
            </w:tcBorders>
            <w:shd w:val="clear" w:color="auto" w:fill="auto"/>
            <w:hideMark/>
          </w:tcPr>
          <w:p w14:paraId="10019083" w14:textId="77777777" w:rsidR="00017321" w:rsidRPr="001D7C0D" w:rsidRDefault="00017321" w:rsidP="00017321">
            <w:pPr>
              <w:jc w:val="right"/>
              <w:rPr>
                <w:rFonts w:ascii="Arial" w:eastAsia="Times New Roman" w:hAnsi="Arial" w:cs="Arial"/>
                <w:sz w:val="20"/>
                <w:lang w:val="en-US"/>
              </w:rPr>
            </w:pPr>
            <w:r w:rsidRPr="001D7C0D">
              <w:rPr>
                <w:rFonts w:ascii="Arial" w:eastAsia="Times New Roman" w:hAnsi="Arial" w:cs="Arial"/>
                <w:sz w:val="20"/>
                <w:lang w:val="en-US"/>
              </w:rPr>
              <w:lastRenderedPageBreak/>
              <w:t>10495</w:t>
            </w:r>
          </w:p>
        </w:tc>
        <w:tc>
          <w:tcPr>
            <w:tcW w:w="1002" w:type="dxa"/>
            <w:tcBorders>
              <w:top w:val="nil"/>
              <w:left w:val="nil"/>
              <w:bottom w:val="single" w:sz="4" w:space="0" w:color="333300"/>
              <w:right w:val="single" w:sz="4" w:space="0" w:color="333300"/>
            </w:tcBorders>
            <w:shd w:val="clear" w:color="auto" w:fill="auto"/>
            <w:hideMark/>
          </w:tcPr>
          <w:p w14:paraId="42489DBB" w14:textId="77777777" w:rsidR="00017321" w:rsidRPr="001D7C0D" w:rsidRDefault="00017321" w:rsidP="00017321">
            <w:pPr>
              <w:jc w:val="left"/>
              <w:rPr>
                <w:rFonts w:ascii="Arial" w:eastAsia="Times New Roman" w:hAnsi="Arial" w:cs="Arial"/>
                <w:sz w:val="20"/>
                <w:lang w:val="en-US"/>
              </w:rPr>
            </w:pPr>
            <w:r w:rsidRPr="001D7C0D">
              <w:rPr>
                <w:rFonts w:ascii="Arial" w:eastAsia="Times New Roman" w:hAnsi="Arial" w:cs="Arial"/>
                <w:sz w:val="20"/>
                <w:lang w:val="en-US"/>
              </w:rPr>
              <w:t>35.3.11</w:t>
            </w:r>
          </w:p>
        </w:tc>
        <w:tc>
          <w:tcPr>
            <w:tcW w:w="839" w:type="dxa"/>
            <w:tcBorders>
              <w:top w:val="nil"/>
              <w:left w:val="nil"/>
              <w:bottom w:val="single" w:sz="4" w:space="0" w:color="333300"/>
              <w:right w:val="single" w:sz="4" w:space="0" w:color="333300"/>
            </w:tcBorders>
            <w:shd w:val="clear" w:color="auto" w:fill="auto"/>
            <w:hideMark/>
          </w:tcPr>
          <w:p w14:paraId="76D7DC55" w14:textId="77777777" w:rsidR="00017321" w:rsidRPr="001D7C0D" w:rsidRDefault="00017321" w:rsidP="00017321">
            <w:pPr>
              <w:jc w:val="left"/>
              <w:rPr>
                <w:rFonts w:ascii="Arial" w:eastAsia="Times New Roman" w:hAnsi="Arial" w:cs="Arial"/>
                <w:sz w:val="20"/>
                <w:lang w:val="en-US"/>
              </w:rPr>
            </w:pPr>
            <w:r w:rsidRPr="001D7C0D">
              <w:rPr>
                <w:rFonts w:ascii="Arial" w:eastAsia="Times New Roman" w:hAnsi="Arial" w:cs="Arial"/>
                <w:sz w:val="20"/>
                <w:lang w:val="en-US"/>
              </w:rPr>
              <w:t>438.13</w:t>
            </w:r>
          </w:p>
        </w:tc>
        <w:tc>
          <w:tcPr>
            <w:tcW w:w="2531" w:type="dxa"/>
            <w:tcBorders>
              <w:top w:val="nil"/>
              <w:left w:val="nil"/>
              <w:bottom w:val="single" w:sz="4" w:space="0" w:color="333300"/>
              <w:right w:val="single" w:sz="4" w:space="0" w:color="333300"/>
            </w:tcBorders>
            <w:shd w:val="clear" w:color="auto" w:fill="auto"/>
            <w:hideMark/>
          </w:tcPr>
          <w:p w14:paraId="522C9B12" w14:textId="77777777" w:rsidR="00017321" w:rsidRPr="001D7C0D" w:rsidRDefault="00017321" w:rsidP="00017321">
            <w:pPr>
              <w:jc w:val="left"/>
              <w:rPr>
                <w:rFonts w:ascii="Arial" w:eastAsia="Times New Roman" w:hAnsi="Arial" w:cs="Arial"/>
                <w:sz w:val="20"/>
                <w:lang w:val="en-US"/>
              </w:rPr>
            </w:pPr>
            <w:r w:rsidRPr="001D7C0D">
              <w:rPr>
                <w:rFonts w:ascii="Arial" w:eastAsia="Times New Roman" w:hAnsi="Arial" w:cs="Arial"/>
                <w:sz w:val="20"/>
                <w:lang w:val="en-US"/>
              </w:rPr>
              <w:t>"</w:t>
            </w:r>
            <w:proofErr w:type="gramStart"/>
            <w:r w:rsidRPr="001D7C0D">
              <w:rPr>
                <w:rFonts w:ascii="Arial" w:eastAsia="Times New Roman" w:hAnsi="Arial" w:cs="Arial"/>
                <w:sz w:val="20"/>
                <w:lang w:val="en-US"/>
              </w:rPr>
              <w:t>the</w:t>
            </w:r>
            <w:proofErr w:type="gramEnd"/>
            <w:r w:rsidRPr="001D7C0D">
              <w:rPr>
                <w:rFonts w:ascii="Arial" w:eastAsia="Times New Roman" w:hAnsi="Arial" w:cs="Arial"/>
                <w:sz w:val="20"/>
                <w:lang w:val="en-US"/>
              </w:rPr>
              <w:t xml:space="preserve"> other AP (reporting AP) shall", Do we have an issue with a single AP affiliated with an AP MLD?</w:t>
            </w:r>
          </w:p>
        </w:tc>
        <w:tc>
          <w:tcPr>
            <w:tcW w:w="2507" w:type="dxa"/>
            <w:tcBorders>
              <w:top w:val="nil"/>
              <w:left w:val="nil"/>
              <w:bottom w:val="single" w:sz="4" w:space="0" w:color="333300"/>
              <w:right w:val="single" w:sz="4" w:space="0" w:color="333300"/>
            </w:tcBorders>
            <w:shd w:val="clear" w:color="auto" w:fill="auto"/>
            <w:hideMark/>
          </w:tcPr>
          <w:p w14:paraId="1445D47D" w14:textId="77777777" w:rsidR="00017321" w:rsidRPr="001D7C0D" w:rsidRDefault="00017321" w:rsidP="00017321">
            <w:pPr>
              <w:jc w:val="left"/>
              <w:rPr>
                <w:rFonts w:ascii="Arial" w:eastAsia="Times New Roman" w:hAnsi="Arial" w:cs="Arial"/>
                <w:sz w:val="20"/>
                <w:lang w:val="en-US"/>
              </w:rPr>
            </w:pPr>
            <w:r w:rsidRPr="001D7C0D">
              <w:rPr>
                <w:rFonts w:ascii="Arial" w:eastAsia="Times New Roman" w:hAnsi="Arial" w:cs="Arial"/>
                <w:sz w:val="20"/>
                <w:lang w:val="en-US"/>
              </w:rPr>
              <w:t>as in comment</w:t>
            </w:r>
          </w:p>
        </w:tc>
        <w:tc>
          <w:tcPr>
            <w:tcW w:w="2016" w:type="dxa"/>
            <w:tcBorders>
              <w:top w:val="nil"/>
              <w:left w:val="nil"/>
              <w:bottom w:val="single" w:sz="4" w:space="0" w:color="333300"/>
              <w:right w:val="single" w:sz="4" w:space="0" w:color="333300"/>
            </w:tcBorders>
            <w:shd w:val="clear" w:color="auto" w:fill="auto"/>
            <w:hideMark/>
          </w:tcPr>
          <w:p w14:paraId="64B64F4E" w14:textId="7F107ABF" w:rsidR="00017321" w:rsidRPr="001D7C0D" w:rsidRDefault="00017321" w:rsidP="00017321">
            <w:pPr>
              <w:jc w:val="left"/>
              <w:rPr>
                <w:rFonts w:ascii="Arial" w:eastAsia="Times New Roman" w:hAnsi="Arial" w:cs="Arial"/>
                <w:sz w:val="20"/>
                <w:lang w:val="en-US"/>
              </w:rPr>
            </w:pPr>
            <w:r w:rsidRPr="001D7C0D">
              <w:rPr>
                <w:rFonts w:ascii="Arial" w:eastAsia="Times New Roman" w:hAnsi="Arial" w:cs="Arial"/>
                <w:sz w:val="20"/>
                <w:lang w:val="en-US"/>
              </w:rPr>
              <w:t> </w:t>
            </w:r>
            <w:r w:rsidR="00D15538">
              <w:rPr>
                <w:rFonts w:ascii="Arial" w:eastAsia="Times New Roman" w:hAnsi="Arial" w:cs="Arial"/>
                <w:sz w:val="20"/>
                <w:lang w:val="en-US"/>
              </w:rPr>
              <w:t>Revised – agree with the commenter. Add “if any” to the sentence to add an extra condition. Apply the changes marked as #10495 in this document.</w:t>
            </w:r>
          </w:p>
        </w:tc>
      </w:tr>
      <w:tr w:rsidR="00017321" w:rsidRPr="001D7C0D" w14:paraId="4E4B3062" w14:textId="77777777" w:rsidTr="00DF3551">
        <w:trPr>
          <w:trHeight w:val="1020"/>
        </w:trPr>
        <w:tc>
          <w:tcPr>
            <w:tcW w:w="715" w:type="dxa"/>
            <w:tcBorders>
              <w:top w:val="nil"/>
              <w:left w:val="single" w:sz="4" w:space="0" w:color="333300"/>
              <w:bottom w:val="single" w:sz="4" w:space="0" w:color="333300"/>
              <w:right w:val="single" w:sz="4" w:space="0" w:color="333300"/>
            </w:tcBorders>
            <w:shd w:val="clear" w:color="auto" w:fill="auto"/>
            <w:hideMark/>
          </w:tcPr>
          <w:p w14:paraId="355808DB" w14:textId="77777777" w:rsidR="00017321" w:rsidRPr="001D7C0D" w:rsidRDefault="00017321" w:rsidP="00017321">
            <w:pPr>
              <w:jc w:val="right"/>
              <w:rPr>
                <w:rFonts w:ascii="Arial" w:eastAsia="Times New Roman" w:hAnsi="Arial" w:cs="Arial"/>
                <w:sz w:val="20"/>
                <w:lang w:val="en-US"/>
              </w:rPr>
            </w:pPr>
            <w:r w:rsidRPr="001D7C0D">
              <w:rPr>
                <w:rFonts w:ascii="Arial" w:eastAsia="Times New Roman" w:hAnsi="Arial" w:cs="Arial"/>
                <w:sz w:val="20"/>
                <w:lang w:val="en-US"/>
              </w:rPr>
              <w:t>10496</w:t>
            </w:r>
          </w:p>
        </w:tc>
        <w:tc>
          <w:tcPr>
            <w:tcW w:w="1002" w:type="dxa"/>
            <w:tcBorders>
              <w:top w:val="nil"/>
              <w:left w:val="nil"/>
              <w:bottom w:val="single" w:sz="4" w:space="0" w:color="333300"/>
              <w:right w:val="single" w:sz="4" w:space="0" w:color="333300"/>
            </w:tcBorders>
            <w:shd w:val="clear" w:color="auto" w:fill="auto"/>
            <w:hideMark/>
          </w:tcPr>
          <w:p w14:paraId="1FFD6A75" w14:textId="77777777" w:rsidR="00017321" w:rsidRPr="001D7C0D" w:rsidRDefault="00017321" w:rsidP="00017321">
            <w:pPr>
              <w:jc w:val="left"/>
              <w:rPr>
                <w:rFonts w:ascii="Arial" w:eastAsia="Times New Roman" w:hAnsi="Arial" w:cs="Arial"/>
                <w:sz w:val="20"/>
                <w:lang w:val="en-US"/>
              </w:rPr>
            </w:pPr>
            <w:r w:rsidRPr="001D7C0D">
              <w:rPr>
                <w:rFonts w:ascii="Arial" w:eastAsia="Times New Roman" w:hAnsi="Arial" w:cs="Arial"/>
                <w:sz w:val="20"/>
                <w:lang w:val="en-US"/>
              </w:rPr>
              <w:t>35.3.11</w:t>
            </w:r>
          </w:p>
        </w:tc>
        <w:tc>
          <w:tcPr>
            <w:tcW w:w="839" w:type="dxa"/>
            <w:tcBorders>
              <w:top w:val="nil"/>
              <w:left w:val="nil"/>
              <w:bottom w:val="single" w:sz="4" w:space="0" w:color="333300"/>
              <w:right w:val="single" w:sz="4" w:space="0" w:color="333300"/>
            </w:tcBorders>
            <w:shd w:val="clear" w:color="auto" w:fill="auto"/>
            <w:hideMark/>
          </w:tcPr>
          <w:p w14:paraId="57E9C313" w14:textId="77777777" w:rsidR="00017321" w:rsidRPr="001D7C0D" w:rsidRDefault="00017321" w:rsidP="00017321">
            <w:pPr>
              <w:jc w:val="left"/>
              <w:rPr>
                <w:rFonts w:ascii="Arial" w:eastAsia="Times New Roman" w:hAnsi="Arial" w:cs="Arial"/>
                <w:sz w:val="20"/>
                <w:lang w:val="en-US"/>
              </w:rPr>
            </w:pPr>
            <w:r w:rsidRPr="001D7C0D">
              <w:rPr>
                <w:rFonts w:ascii="Arial" w:eastAsia="Times New Roman" w:hAnsi="Arial" w:cs="Arial"/>
                <w:sz w:val="20"/>
                <w:lang w:val="en-US"/>
              </w:rPr>
              <w:t>438.17</w:t>
            </w:r>
          </w:p>
        </w:tc>
        <w:tc>
          <w:tcPr>
            <w:tcW w:w="2531" w:type="dxa"/>
            <w:tcBorders>
              <w:top w:val="nil"/>
              <w:left w:val="nil"/>
              <w:bottom w:val="single" w:sz="4" w:space="0" w:color="333300"/>
              <w:right w:val="single" w:sz="4" w:space="0" w:color="333300"/>
            </w:tcBorders>
            <w:shd w:val="clear" w:color="auto" w:fill="auto"/>
            <w:hideMark/>
          </w:tcPr>
          <w:p w14:paraId="3DED8F10" w14:textId="77777777" w:rsidR="00017321" w:rsidRPr="001D7C0D" w:rsidRDefault="00017321" w:rsidP="00017321">
            <w:pPr>
              <w:jc w:val="left"/>
              <w:rPr>
                <w:rFonts w:ascii="Arial" w:eastAsia="Times New Roman" w:hAnsi="Arial" w:cs="Arial"/>
                <w:sz w:val="20"/>
                <w:lang w:val="en-US"/>
              </w:rPr>
            </w:pPr>
            <w:r w:rsidRPr="001D7C0D">
              <w:rPr>
                <w:rFonts w:ascii="Arial" w:eastAsia="Times New Roman" w:hAnsi="Arial" w:cs="Arial"/>
                <w:sz w:val="20"/>
                <w:lang w:val="en-US"/>
              </w:rPr>
              <w:t>"</w:t>
            </w:r>
            <w:proofErr w:type="gramStart"/>
            <w:r w:rsidRPr="001D7C0D">
              <w:rPr>
                <w:rFonts w:ascii="Arial" w:eastAsia="Times New Roman" w:hAnsi="Arial" w:cs="Arial"/>
                <w:sz w:val="20"/>
                <w:lang w:val="en-US"/>
              </w:rPr>
              <w:t>the</w:t>
            </w:r>
            <w:proofErr w:type="gramEnd"/>
            <w:r w:rsidRPr="001D7C0D">
              <w:rPr>
                <w:rFonts w:ascii="Arial" w:eastAsia="Times New Roman" w:hAnsi="Arial" w:cs="Arial"/>
                <w:sz w:val="20"/>
                <w:lang w:val="en-US"/>
              </w:rPr>
              <w:t xml:space="preserve"> other AP (reporting AP) shall", Do we have an issue with a single AP affiliated with an AP MLD?</w:t>
            </w:r>
          </w:p>
        </w:tc>
        <w:tc>
          <w:tcPr>
            <w:tcW w:w="2507" w:type="dxa"/>
            <w:tcBorders>
              <w:top w:val="nil"/>
              <w:left w:val="nil"/>
              <w:bottom w:val="single" w:sz="4" w:space="0" w:color="333300"/>
              <w:right w:val="single" w:sz="4" w:space="0" w:color="333300"/>
            </w:tcBorders>
            <w:shd w:val="clear" w:color="auto" w:fill="auto"/>
            <w:hideMark/>
          </w:tcPr>
          <w:p w14:paraId="5D962683" w14:textId="77777777" w:rsidR="00017321" w:rsidRPr="001D7C0D" w:rsidRDefault="00017321" w:rsidP="00017321">
            <w:pPr>
              <w:jc w:val="left"/>
              <w:rPr>
                <w:rFonts w:ascii="Arial" w:eastAsia="Times New Roman" w:hAnsi="Arial" w:cs="Arial"/>
                <w:sz w:val="20"/>
                <w:lang w:val="en-US"/>
              </w:rPr>
            </w:pPr>
            <w:r w:rsidRPr="001D7C0D">
              <w:rPr>
                <w:rFonts w:ascii="Arial" w:eastAsia="Times New Roman" w:hAnsi="Arial" w:cs="Arial"/>
                <w:sz w:val="20"/>
                <w:lang w:val="en-US"/>
              </w:rPr>
              <w:t>as in comment</w:t>
            </w:r>
          </w:p>
        </w:tc>
        <w:tc>
          <w:tcPr>
            <w:tcW w:w="2016" w:type="dxa"/>
            <w:tcBorders>
              <w:top w:val="nil"/>
              <w:left w:val="nil"/>
              <w:bottom w:val="single" w:sz="4" w:space="0" w:color="333300"/>
              <w:right w:val="single" w:sz="4" w:space="0" w:color="333300"/>
            </w:tcBorders>
            <w:shd w:val="clear" w:color="auto" w:fill="auto"/>
            <w:hideMark/>
          </w:tcPr>
          <w:p w14:paraId="7F111B24" w14:textId="2FDD1E4C" w:rsidR="00017321" w:rsidRPr="001D7C0D" w:rsidRDefault="00017321" w:rsidP="00017321">
            <w:pPr>
              <w:jc w:val="left"/>
              <w:rPr>
                <w:rFonts w:ascii="Arial" w:eastAsia="Times New Roman" w:hAnsi="Arial" w:cs="Arial"/>
                <w:sz w:val="20"/>
                <w:lang w:val="en-US"/>
              </w:rPr>
            </w:pPr>
            <w:r w:rsidRPr="001D7C0D">
              <w:rPr>
                <w:rFonts w:ascii="Arial" w:eastAsia="Times New Roman" w:hAnsi="Arial" w:cs="Arial"/>
                <w:sz w:val="20"/>
                <w:lang w:val="en-US"/>
              </w:rPr>
              <w:t> </w:t>
            </w:r>
            <w:r w:rsidR="00D15538">
              <w:rPr>
                <w:rFonts w:ascii="Arial" w:eastAsia="Times New Roman" w:hAnsi="Arial" w:cs="Arial"/>
                <w:sz w:val="20"/>
                <w:lang w:val="en-US"/>
              </w:rPr>
              <w:t>Revised – agree with the commenter. Add “if any” to the sentence to add an extra condition. Apply the changes marked as #10496 in this document.</w:t>
            </w:r>
          </w:p>
        </w:tc>
      </w:tr>
      <w:tr w:rsidR="00017321" w:rsidRPr="001D7C0D" w14:paraId="731F5F63" w14:textId="77777777" w:rsidTr="00DF3551">
        <w:trPr>
          <w:trHeight w:val="1020"/>
        </w:trPr>
        <w:tc>
          <w:tcPr>
            <w:tcW w:w="715" w:type="dxa"/>
            <w:tcBorders>
              <w:top w:val="nil"/>
              <w:left w:val="single" w:sz="4" w:space="0" w:color="333300"/>
              <w:bottom w:val="single" w:sz="4" w:space="0" w:color="333300"/>
              <w:right w:val="single" w:sz="4" w:space="0" w:color="333300"/>
            </w:tcBorders>
            <w:shd w:val="clear" w:color="auto" w:fill="auto"/>
            <w:hideMark/>
          </w:tcPr>
          <w:p w14:paraId="358C06A1" w14:textId="77777777" w:rsidR="00017321" w:rsidRPr="001D7C0D" w:rsidRDefault="00017321" w:rsidP="00017321">
            <w:pPr>
              <w:jc w:val="right"/>
              <w:rPr>
                <w:rFonts w:ascii="Arial" w:eastAsia="Times New Roman" w:hAnsi="Arial" w:cs="Arial"/>
                <w:sz w:val="20"/>
                <w:lang w:val="en-US"/>
              </w:rPr>
            </w:pPr>
            <w:r w:rsidRPr="001D7C0D">
              <w:rPr>
                <w:rFonts w:ascii="Arial" w:eastAsia="Times New Roman" w:hAnsi="Arial" w:cs="Arial"/>
                <w:sz w:val="20"/>
                <w:lang w:val="en-US"/>
              </w:rPr>
              <w:t>13693</w:t>
            </w:r>
          </w:p>
        </w:tc>
        <w:tc>
          <w:tcPr>
            <w:tcW w:w="1002" w:type="dxa"/>
            <w:tcBorders>
              <w:top w:val="nil"/>
              <w:left w:val="nil"/>
              <w:bottom w:val="single" w:sz="4" w:space="0" w:color="333300"/>
              <w:right w:val="single" w:sz="4" w:space="0" w:color="333300"/>
            </w:tcBorders>
            <w:shd w:val="clear" w:color="auto" w:fill="auto"/>
            <w:hideMark/>
          </w:tcPr>
          <w:p w14:paraId="5CAC6524" w14:textId="77777777" w:rsidR="00017321" w:rsidRPr="001D7C0D" w:rsidRDefault="00017321" w:rsidP="00017321">
            <w:pPr>
              <w:jc w:val="left"/>
              <w:rPr>
                <w:rFonts w:ascii="Arial" w:eastAsia="Times New Roman" w:hAnsi="Arial" w:cs="Arial"/>
                <w:sz w:val="20"/>
                <w:lang w:val="en-US"/>
              </w:rPr>
            </w:pPr>
            <w:r w:rsidRPr="001D7C0D">
              <w:rPr>
                <w:rFonts w:ascii="Arial" w:eastAsia="Times New Roman" w:hAnsi="Arial" w:cs="Arial"/>
                <w:sz w:val="20"/>
                <w:lang w:val="en-US"/>
              </w:rPr>
              <w:t>35.3.11</w:t>
            </w:r>
          </w:p>
        </w:tc>
        <w:tc>
          <w:tcPr>
            <w:tcW w:w="839" w:type="dxa"/>
            <w:tcBorders>
              <w:top w:val="nil"/>
              <w:left w:val="nil"/>
              <w:bottom w:val="single" w:sz="4" w:space="0" w:color="333300"/>
              <w:right w:val="single" w:sz="4" w:space="0" w:color="333300"/>
            </w:tcBorders>
            <w:shd w:val="clear" w:color="auto" w:fill="auto"/>
            <w:hideMark/>
          </w:tcPr>
          <w:p w14:paraId="5CB0F8E8" w14:textId="77777777" w:rsidR="00017321" w:rsidRPr="001D7C0D" w:rsidRDefault="00017321" w:rsidP="00017321">
            <w:pPr>
              <w:jc w:val="left"/>
              <w:rPr>
                <w:rFonts w:ascii="Arial" w:eastAsia="Times New Roman" w:hAnsi="Arial" w:cs="Arial"/>
                <w:sz w:val="20"/>
                <w:lang w:val="en-US"/>
              </w:rPr>
            </w:pPr>
            <w:r w:rsidRPr="001D7C0D">
              <w:rPr>
                <w:rFonts w:ascii="Arial" w:eastAsia="Times New Roman" w:hAnsi="Arial" w:cs="Arial"/>
                <w:sz w:val="20"/>
                <w:lang w:val="en-US"/>
              </w:rPr>
              <w:t>440.10</w:t>
            </w:r>
          </w:p>
        </w:tc>
        <w:tc>
          <w:tcPr>
            <w:tcW w:w="2531" w:type="dxa"/>
            <w:tcBorders>
              <w:top w:val="nil"/>
              <w:left w:val="nil"/>
              <w:bottom w:val="single" w:sz="4" w:space="0" w:color="333300"/>
              <w:right w:val="single" w:sz="4" w:space="0" w:color="333300"/>
            </w:tcBorders>
            <w:shd w:val="clear" w:color="auto" w:fill="auto"/>
            <w:hideMark/>
          </w:tcPr>
          <w:p w14:paraId="0C49CC87" w14:textId="77777777" w:rsidR="00017321" w:rsidRPr="001D7C0D" w:rsidRDefault="00017321" w:rsidP="00017321">
            <w:pPr>
              <w:jc w:val="left"/>
              <w:rPr>
                <w:rFonts w:ascii="Arial" w:eastAsia="Times New Roman" w:hAnsi="Arial" w:cs="Arial"/>
                <w:sz w:val="20"/>
                <w:lang w:val="en-US"/>
              </w:rPr>
            </w:pPr>
            <w:r w:rsidRPr="001D7C0D">
              <w:rPr>
                <w:rFonts w:ascii="Arial" w:eastAsia="Times New Roman" w:hAnsi="Arial" w:cs="Arial"/>
                <w:sz w:val="20"/>
                <w:lang w:val="en-US"/>
              </w:rPr>
              <w:t xml:space="preserve">It is difficult to </w:t>
            </w:r>
            <w:proofErr w:type="spellStart"/>
            <w:r w:rsidRPr="001D7C0D">
              <w:rPr>
                <w:rFonts w:ascii="Arial" w:eastAsia="Times New Roman" w:hAnsi="Arial" w:cs="Arial"/>
                <w:sz w:val="20"/>
                <w:lang w:val="en-US"/>
              </w:rPr>
              <w:t>distiguish</w:t>
            </w:r>
            <w:proofErr w:type="spellEnd"/>
            <w:r w:rsidRPr="001D7C0D">
              <w:rPr>
                <w:rFonts w:ascii="Arial" w:eastAsia="Times New Roman" w:hAnsi="Arial" w:cs="Arial"/>
                <w:sz w:val="20"/>
                <w:lang w:val="en-US"/>
              </w:rPr>
              <w:t xml:space="preserve"> different type of Beacon in Figure 35-14, especially when it is printed on paper.</w:t>
            </w:r>
          </w:p>
        </w:tc>
        <w:tc>
          <w:tcPr>
            <w:tcW w:w="2507" w:type="dxa"/>
            <w:tcBorders>
              <w:top w:val="nil"/>
              <w:left w:val="nil"/>
              <w:bottom w:val="single" w:sz="4" w:space="0" w:color="333300"/>
              <w:right w:val="single" w:sz="4" w:space="0" w:color="333300"/>
            </w:tcBorders>
            <w:shd w:val="clear" w:color="auto" w:fill="auto"/>
            <w:hideMark/>
          </w:tcPr>
          <w:p w14:paraId="06380E45" w14:textId="77777777" w:rsidR="00017321" w:rsidRPr="001D7C0D" w:rsidRDefault="00017321" w:rsidP="00017321">
            <w:pPr>
              <w:jc w:val="left"/>
              <w:rPr>
                <w:rFonts w:ascii="Arial" w:eastAsia="Times New Roman" w:hAnsi="Arial" w:cs="Arial"/>
                <w:sz w:val="20"/>
                <w:lang w:val="en-US"/>
              </w:rPr>
            </w:pPr>
            <w:r w:rsidRPr="001D7C0D">
              <w:rPr>
                <w:rFonts w:ascii="Arial" w:eastAsia="Times New Roman" w:hAnsi="Arial" w:cs="Arial"/>
                <w:sz w:val="20"/>
                <w:lang w:val="en-US"/>
              </w:rPr>
              <w:t>please redraw the figure.</w:t>
            </w:r>
          </w:p>
        </w:tc>
        <w:tc>
          <w:tcPr>
            <w:tcW w:w="2016" w:type="dxa"/>
            <w:tcBorders>
              <w:top w:val="nil"/>
              <w:left w:val="nil"/>
              <w:bottom w:val="single" w:sz="4" w:space="0" w:color="333300"/>
              <w:right w:val="single" w:sz="4" w:space="0" w:color="333300"/>
            </w:tcBorders>
            <w:shd w:val="clear" w:color="auto" w:fill="auto"/>
            <w:hideMark/>
          </w:tcPr>
          <w:p w14:paraId="258B7BF6" w14:textId="3F29B7FB" w:rsidR="00017321" w:rsidRPr="001D7C0D" w:rsidRDefault="00017321" w:rsidP="00017321">
            <w:pPr>
              <w:jc w:val="left"/>
              <w:rPr>
                <w:rFonts w:ascii="Arial" w:eastAsia="Times New Roman" w:hAnsi="Arial" w:cs="Arial"/>
                <w:sz w:val="20"/>
                <w:lang w:val="en-US"/>
              </w:rPr>
            </w:pPr>
            <w:r w:rsidRPr="001D7C0D">
              <w:rPr>
                <w:rFonts w:ascii="Arial" w:eastAsia="Times New Roman" w:hAnsi="Arial" w:cs="Arial"/>
                <w:sz w:val="20"/>
                <w:lang w:val="en-US"/>
              </w:rPr>
              <w:t> </w:t>
            </w:r>
            <w:r w:rsidR="005842EF">
              <w:rPr>
                <w:rFonts w:ascii="Arial" w:eastAsia="Times New Roman" w:hAnsi="Arial" w:cs="Arial"/>
                <w:sz w:val="20"/>
                <w:lang w:val="en-US"/>
              </w:rPr>
              <w:t xml:space="preserve">Reject – there are no different types of </w:t>
            </w:r>
            <w:proofErr w:type="gramStart"/>
            <w:r w:rsidR="005842EF">
              <w:rPr>
                <w:rFonts w:ascii="Arial" w:eastAsia="Times New Roman" w:hAnsi="Arial" w:cs="Arial"/>
                <w:sz w:val="20"/>
                <w:lang w:val="en-US"/>
              </w:rPr>
              <w:t>beacon</w:t>
            </w:r>
            <w:proofErr w:type="gramEnd"/>
            <w:r w:rsidR="005842EF">
              <w:rPr>
                <w:rFonts w:ascii="Arial" w:eastAsia="Times New Roman" w:hAnsi="Arial" w:cs="Arial"/>
                <w:sz w:val="20"/>
                <w:lang w:val="en-US"/>
              </w:rPr>
              <w:t>.</w:t>
            </w:r>
          </w:p>
        </w:tc>
      </w:tr>
      <w:tr w:rsidR="00017321" w:rsidRPr="001D7C0D" w14:paraId="08DC35FA" w14:textId="77777777" w:rsidTr="00DF3551">
        <w:trPr>
          <w:trHeight w:val="1020"/>
        </w:trPr>
        <w:tc>
          <w:tcPr>
            <w:tcW w:w="715" w:type="dxa"/>
            <w:tcBorders>
              <w:top w:val="nil"/>
              <w:left w:val="single" w:sz="4" w:space="0" w:color="333300"/>
              <w:bottom w:val="nil"/>
              <w:right w:val="single" w:sz="4" w:space="0" w:color="333300"/>
            </w:tcBorders>
            <w:shd w:val="clear" w:color="auto" w:fill="auto"/>
            <w:hideMark/>
          </w:tcPr>
          <w:p w14:paraId="159B3CB3" w14:textId="77777777" w:rsidR="00017321" w:rsidRPr="001D7C0D" w:rsidRDefault="00017321" w:rsidP="00017321">
            <w:pPr>
              <w:jc w:val="right"/>
              <w:rPr>
                <w:rFonts w:ascii="Arial" w:eastAsia="Times New Roman" w:hAnsi="Arial" w:cs="Arial"/>
                <w:sz w:val="20"/>
                <w:lang w:val="en-US"/>
              </w:rPr>
            </w:pPr>
            <w:r w:rsidRPr="001D7C0D">
              <w:rPr>
                <w:rFonts w:ascii="Arial" w:eastAsia="Times New Roman" w:hAnsi="Arial" w:cs="Arial"/>
                <w:sz w:val="20"/>
                <w:lang w:val="en-US"/>
              </w:rPr>
              <w:t>10497</w:t>
            </w:r>
          </w:p>
        </w:tc>
        <w:tc>
          <w:tcPr>
            <w:tcW w:w="1002" w:type="dxa"/>
            <w:tcBorders>
              <w:top w:val="nil"/>
              <w:left w:val="nil"/>
              <w:bottom w:val="nil"/>
              <w:right w:val="single" w:sz="4" w:space="0" w:color="333300"/>
            </w:tcBorders>
            <w:shd w:val="clear" w:color="auto" w:fill="auto"/>
            <w:hideMark/>
          </w:tcPr>
          <w:p w14:paraId="25C4830C" w14:textId="77777777" w:rsidR="00017321" w:rsidRPr="001D7C0D" w:rsidRDefault="00017321" w:rsidP="00017321">
            <w:pPr>
              <w:jc w:val="left"/>
              <w:rPr>
                <w:rFonts w:ascii="Arial" w:eastAsia="Times New Roman" w:hAnsi="Arial" w:cs="Arial"/>
                <w:sz w:val="20"/>
                <w:lang w:val="en-US"/>
              </w:rPr>
            </w:pPr>
            <w:r w:rsidRPr="001D7C0D">
              <w:rPr>
                <w:rFonts w:ascii="Arial" w:eastAsia="Times New Roman" w:hAnsi="Arial" w:cs="Arial"/>
                <w:sz w:val="20"/>
                <w:lang w:val="en-US"/>
              </w:rPr>
              <w:t>35.3.11</w:t>
            </w:r>
          </w:p>
        </w:tc>
        <w:tc>
          <w:tcPr>
            <w:tcW w:w="839" w:type="dxa"/>
            <w:tcBorders>
              <w:top w:val="nil"/>
              <w:left w:val="nil"/>
              <w:bottom w:val="nil"/>
              <w:right w:val="single" w:sz="4" w:space="0" w:color="333300"/>
            </w:tcBorders>
            <w:shd w:val="clear" w:color="auto" w:fill="auto"/>
            <w:hideMark/>
          </w:tcPr>
          <w:p w14:paraId="7EE43806" w14:textId="77777777" w:rsidR="00017321" w:rsidRPr="001D7C0D" w:rsidRDefault="00017321" w:rsidP="00017321">
            <w:pPr>
              <w:jc w:val="left"/>
              <w:rPr>
                <w:rFonts w:ascii="Arial" w:eastAsia="Times New Roman" w:hAnsi="Arial" w:cs="Arial"/>
                <w:sz w:val="20"/>
                <w:lang w:val="en-US"/>
              </w:rPr>
            </w:pPr>
            <w:r w:rsidRPr="001D7C0D">
              <w:rPr>
                <w:rFonts w:ascii="Arial" w:eastAsia="Times New Roman" w:hAnsi="Arial" w:cs="Arial"/>
                <w:sz w:val="20"/>
                <w:lang w:val="en-US"/>
              </w:rPr>
              <w:t>440.38</w:t>
            </w:r>
          </w:p>
        </w:tc>
        <w:tc>
          <w:tcPr>
            <w:tcW w:w="2531" w:type="dxa"/>
            <w:tcBorders>
              <w:top w:val="nil"/>
              <w:left w:val="nil"/>
              <w:bottom w:val="nil"/>
              <w:right w:val="single" w:sz="4" w:space="0" w:color="333300"/>
            </w:tcBorders>
            <w:shd w:val="clear" w:color="auto" w:fill="auto"/>
            <w:hideMark/>
          </w:tcPr>
          <w:p w14:paraId="14464820" w14:textId="77777777" w:rsidR="00017321" w:rsidRPr="001D7C0D" w:rsidRDefault="00017321" w:rsidP="00017321">
            <w:pPr>
              <w:jc w:val="left"/>
              <w:rPr>
                <w:rFonts w:ascii="Arial" w:eastAsia="Times New Roman" w:hAnsi="Arial" w:cs="Arial"/>
                <w:sz w:val="20"/>
                <w:lang w:val="en-US"/>
              </w:rPr>
            </w:pPr>
            <w:r w:rsidRPr="001D7C0D">
              <w:rPr>
                <w:rFonts w:ascii="Arial" w:eastAsia="Times New Roman" w:hAnsi="Arial" w:cs="Arial"/>
                <w:sz w:val="20"/>
                <w:lang w:val="en-US"/>
              </w:rPr>
              <w:t>"</w:t>
            </w:r>
            <w:proofErr w:type="gramStart"/>
            <w:r w:rsidRPr="001D7C0D">
              <w:rPr>
                <w:rFonts w:ascii="Arial" w:eastAsia="Times New Roman" w:hAnsi="Arial" w:cs="Arial"/>
                <w:sz w:val="20"/>
                <w:lang w:val="en-US"/>
              </w:rPr>
              <w:t>only</w:t>
            </w:r>
            <w:proofErr w:type="gramEnd"/>
            <w:r w:rsidRPr="001D7C0D">
              <w:rPr>
                <w:rFonts w:ascii="Arial" w:eastAsia="Times New Roman" w:hAnsi="Arial" w:cs="Arial"/>
                <w:sz w:val="20"/>
                <w:lang w:val="en-US"/>
              </w:rPr>
              <w:t xml:space="preserve"> the other link and is", Do we have an issue with a single AP affiliated with an AP MLD?</w:t>
            </w:r>
          </w:p>
        </w:tc>
        <w:tc>
          <w:tcPr>
            <w:tcW w:w="2507" w:type="dxa"/>
            <w:tcBorders>
              <w:top w:val="nil"/>
              <w:left w:val="nil"/>
              <w:bottom w:val="nil"/>
              <w:right w:val="single" w:sz="4" w:space="0" w:color="333300"/>
            </w:tcBorders>
            <w:shd w:val="clear" w:color="auto" w:fill="auto"/>
            <w:hideMark/>
          </w:tcPr>
          <w:p w14:paraId="6749B689" w14:textId="77777777" w:rsidR="00017321" w:rsidRPr="001D7C0D" w:rsidRDefault="00017321" w:rsidP="00017321">
            <w:pPr>
              <w:jc w:val="left"/>
              <w:rPr>
                <w:rFonts w:ascii="Arial" w:eastAsia="Times New Roman" w:hAnsi="Arial" w:cs="Arial"/>
                <w:sz w:val="20"/>
                <w:lang w:val="en-US"/>
              </w:rPr>
            </w:pPr>
            <w:r w:rsidRPr="001D7C0D">
              <w:rPr>
                <w:rFonts w:ascii="Arial" w:eastAsia="Times New Roman" w:hAnsi="Arial" w:cs="Arial"/>
                <w:sz w:val="20"/>
                <w:lang w:val="en-US"/>
              </w:rPr>
              <w:t>as in comment</w:t>
            </w:r>
          </w:p>
        </w:tc>
        <w:tc>
          <w:tcPr>
            <w:tcW w:w="2016" w:type="dxa"/>
            <w:tcBorders>
              <w:top w:val="nil"/>
              <w:left w:val="nil"/>
              <w:bottom w:val="nil"/>
              <w:right w:val="single" w:sz="4" w:space="0" w:color="333300"/>
            </w:tcBorders>
            <w:shd w:val="clear" w:color="auto" w:fill="auto"/>
            <w:hideMark/>
          </w:tcPr>
          <w:p w14:paraId="64721D55" w14:textId="7F8388A3" w:rsidR="00017321" w:rsidRPr="001D7C0D" w:rsidRDefault="00017321" w:rsidP="00017321">
            <w:pPr>
              <w:jc w:val="left"/>
              <w:rPr>
                <w:rFonts w:ascii="Arial" w:eastAsia="Times New Roman" w:hAnsi="Arial" w:cs="Arial"/>
                <w:sz w:val="20"/>
                <w:lang w:val="en-US"/>
              </w:rPr>
            </w:pPr>
            <w:r w:rsidRPr="001D7C0D">
              <w:rPr>
                <w:rFonts w:ascii="Arial" w:eastAsia="Times New Roman" w:hAnsi="Arial" w:cs="Arial"/>
                <w:sz w:val="20"/>
                <w:lang w:val="en-US"/>
              </w:rPr>
              <w:t> </w:t>
            </w:r>
            <w:r w:rsidR="00403596">
              <w:rPr>
                <w:rFonts w:ascii="Arial" w:eastAsia="Times New Roman" w:hAnsi="Arial" w:cs="Arial"/>
                <w:sz w:val="20"/>
                <w:lang w:val="en-US"/>
              </w:rPr>
              <w:t>Revised</w:t>
            </w:r>
            <w:r w:rsidR="007B7C70">
              <w:rPr>
                <w:rFonts w:ascii="Arial" w:eastAsia="Times New Roman" w:hAnsi="Arial" w:cs="Arial"/>
                <w:sz w:val="20"/>
                <w:lang w:val="en-US"/>
              </w:rPr>
              <w:t xml:space="preserve"> – </w:t>
            </w:r>
            <w:r w:rsidR="00E05142">
              <w:rPr>
                <w:rFonts w:ascii="Arial" w:eastAsia="Times New Roman" w:hAnsi="Arial" w:cs="Arial"/>
                <w:sz w:val="20"/>
                <w:lang w:val="en-US"/>
              </w:rPr>
              <w:t>modify the sentence slightly to mark the</w:t>
            </w:r>
            <w:r w:rsidR="00403596">
              <w:rPr>
                <w:rFonts w:ascii="Arial" w:eastAsia="Times New Roman" w:hAnsi="Arial" w:cs="Arial"/>
                <w:sz w:val="20"/>
                <w:lang w:val="en-US"/>
              </w:rPr>
              <w:t xml:space="preserve"> extra condition on the existence of another AP affiliated with the same AP MLD. Apply the changes marked as #10497 in this document.</w:t>
            </w:r>
          </w:p>
        </w:tc>
      </w:tr>
      <w:tr w:rsidR="00DF3551" w:rsidRPr="001D7C0D" w14:paraId="797A0F90" w14:textId="77777777" w:rsidTr="00DF3551">
        <w:trPr>
          <w:trHeight w:val="765"/>
        </w:trPr>
        <w:tc>
          <w:tcPr>
            <w:tcW w:w="715" w:type="dxa"/>
            <w:tcBorders>
              <w:top w:val="nil"/>
              <w:left w:val="single" w:sz="4" w:space="0" w:color="333300"/>
              <w:bottom w:val="single" w:sz="4" w:space="0" w:color="333300"/>
              <w:right w:val="single" w:sz="4" w:space="0" w:color="333300"/>
            </w:tcBorders>
            <w:shd w:val="clear" w:color="auto" w:fill="auto"/>
            <w:hideMark/>
          </w:tcPr>
          <w:p w14:paraId="5A2A803C" w14:textId="77777777" w:rsidR="00DF3551" w:rsidRPr="001D7C0D" w:rsidRDefault="00DF3551" w:rsidP="00164A4B">
            <w:pPr>
              <w:jc w:val="right"/>
              <w:rPr>
                <w:rFonts w:ascii="Arial" w:eastAsia="Times New Roman" w:hAnsi="Arial" w:cs="Arial"/>
                <w:sz w:val="20"/>
                <w:lang w:val="en-US"/>
              </w:rPr>
            </w:pPr>
            <w:r w:rsidRPr="001D7C0D">
              <w:rPr>
                <w:rFonts w:ascii="Arial" w:eastAsia="Times New Roman" w:hAnsi="Arial" w:cs="Arial"/>
                <w:sz w:val="20"/>
                <w:lang w:val="en-US"/>
              </w:rPr>
              <w:t>13373</w:t>
            </w:r>
          </w:p>
        </w:tc>
        <w:tc>
          <w:tcPr>
            <w:tcW w:w="1002" w:type="dxa"/>
            <w:tcBorders>
              <w:top w:val="nil"/>
              <w:left w:val="nil"/>
              <w:bottom w:val="single" w:sz="4" w:space="0" w:color="333300"/>
              <w:right w:val="single" w:sz="4" w:space="0" w:color="333300"/>
            </w:tcBorders>
            <w:shd w:val="clear" w:color="auto" w:fill="auto"/>
            <w:hideMark/>
          </w:tcPr>
          <w:p w14:paraId="2B867383" w14:textId="77777777" w:rsidR="00DF3551" w:rsidRPr="001D7C0D" w:rsidRDefault="00DF3551" w:rsidP="00164A4B">
            <w:pPr>
              <w:jc w:val="left"/>
              <w:rPr>
                <w:rFonts w:ascii="Arial" w:eastAsia="Times New Roman" w:hAnsi="Arial" w:cs="Arial"/>
                <w:sz w:val="20"/>
                <w:lang w:val="en-US"/>
              </w:rPr>
            </w:pPr>
            <w:r w:rsidRPr="001D7C0D">
              <w:rPr>
                <w:rFonts w:ascii="Arial" w:eastAsia="Times New Roman" w:hAnsi="Arial" w:cs="Arial"/>
                <w:sz w:val="20"/>
                <w:lang w:val="en-US"/>
              </w:rPr>
              <w:t>35.3.11</w:t>
            </w:r>
          </w:p>
        </w:tc>
        <w:tc>
          <w:tcPr>
            <w:tcW w:w="839" w:type="dxa"/>
            <w:tcBorders>
              <w:top w:val="nil"/>
              <w:left w:val="nil"/>
              <w:bottom w:val="single" w:sz="4" w:space="0" w:color="333300"/>
              <w:right w:val="single" w:sz="4" w:space="0" w:color="333300"/>
            </w:tcBorders>
            <w:shd w:val="clear" w:color="auto" w:fill="auto"/>
            <w:hideMark/>
          </w:tcPr>
          <w:p w14:paraId="600A29C7" w14:textId="77777777" w:rsidR="00DF3551" w:rsidRPr="001D7C0D" w:rsidRDefault="00DF3551" w:rsidP="00164A4B">
            <w:pPr>
              <w:jc w:val="left"/>
              <w:rPr>
                <w:rFonts w:ascii="Arial" w:eastAsia="Times New Roman" w:hAnsi="Arial" w:cs="Arial"/>
                <w:sz w:val="20"/>
                <w:lang w:val="en-US"/>
              </w:rPr>
            </w:pPr>
            <w:r w:rsidRPr="001D7C0D">
              <w:rPr>
                <w:rFonts w:ascii="Arial" w:eastAsia="Times New Roman" w:hAnsi="Arial" w:cs="Arial"/>
                <w:sz w:val="20"/>
                <w:lang w:val="en-US"/>
              </w:rPr>
              <w:t>436.07</w:t>
            </w:r>
          </w:p>
        </w:tc>
        <w:tc>
          <w:tcPr>
            <w:tcW w:w="2531" w:type="dxa"/>
            <w:tcBorders>
              <w:top w:val="nil"/>
              <w:left w:val="nil"/>
              <w:bottom w:val="single" w:sz="4" w:space="0" w:color="333300"/>
              <w:right w:val="single" w:sz="4" w:space="0" w:color="333300"/>
            </w:tcBorders>
            <w:shd w:val="clear" w:color="auto" w:fill="auto"/>
            <w:hideMark/>
          </w:tcPr>
          <w:p w14:paraId="00F1922F" w14:textId="77777777" w:rsidR="00DF3551" w:rsidRPr="001D7C0D" w:rsidRDefault="00DF3551" w:rsidP="00164A4B">
            <w:pPr>
              <w:jc w:val="left"/>
              <w:rPr>
                <w:rFonts w:ascii="Arial" w:eastAsia="Times New Roman" w:hAnsi="Arial" w:cs="Arial"/>
                <w:sz w:val="20"/>
                <w:lang w:val="en-US"/>
              </w:rPr>
            </w:pPr>
            <w:r w:rsidRPr="001D7C0D">
              <w:rPr>
                <w:rFonts w:ascii="Arial" w:eastAsia="Times New Roman" w:hAnsi="Arial" w:cs="Arial"/>
                <w:sz w:val="20"/>
                <w:lang w:val="en-US"/>
              </w:rPr>
              <w:t>The channel switching rules in 11be D2.0 don't work with channel puncture</w:t>
            </w:r>
          </w:p>
        </w:tc>
        <w:tc>
          <w:tcPr>
            <w:tcW w:w="2507" w:type="dxa"/>
            <w:tcBorders>
              <w:top w:val="nil"/>
              <w:left w:val="nil"/>
              <w:bottom w:val="single" w:sz="4" w:space="0" w:color="333300"/>
              <w:right w:val="single" w:sz="4" w:space="0" w:color="333300"/>
            </w:tcBorders>
            <w:shd w:val="clear" w:color="auto" w:fill="auto"/>
            <w:hideMark/>
          </w:tcPr>
          <w:p w14:paraId="4E81D536" w14:textId="77777777" w:rsidR="00DF3551" w:rsidRPr="001D7C0D" w:rsidRDefault="00DF3551" w:rsidP="00164A4B">
            <w:pPr>
              <w:jc w:val="left"/>
              <w:rPr>
                <w:rFonts w:ascii="Arial" w:eastAsia="Times New Roman" w:hAnsi="Arial" w:cs="Arial"/>
                <w:sz w:val="20"/>
                <w:lang w:val="en-US"/>
              </w:rPr>
            </w:pPr>
            <w:r w:rsidRPr="001D7C0D">
              <w:rPr>
                <w:rFonts w:ascii="Arial" w:eastAsia="Times New Roman" w:hAnsi="Arial" w:cs="Arial"/>
                <w:sz w:val="20"/>
                <w:lang w:val="en-US"/>
              </w:rPr>
              <w:t>update the text according to the comment.</w:t>
            </w:r>
          </w:p>
        </w:tc>
        <w:tc>
          <w:tcPr>
            <w:tcW w:w="2016" w:type="dxa"/>
            <w:tcBorders>
              <w:top w:val="nil"/>
              <w:left w:val="nil"/>
              <w:bottom w:val="single" w:sz="4" w:space="0" w:color="333300"/>
              <w:right w:val="single" w:sz="4" w:space="0" w:color="333300"/>
            </w:tcBorders>
            <w:shd w:val="clear" w:color="auto" w:fill="auto"/>
            <w:hideMark/>
          </w:tcPr>
          <w:p w14:paraId="65DD650A" w14:textId="2A35C901" w:rsidR="00DF3551" w:rsidRPr="001D7C0D" w:rsidRDefault="00DF3551" w:rsidP="00164A4B">
            <w:pPr>
              <w:jc w:val="left"/>
              <w:rPr>
                <w:rFonts w:ascii="Arial" w:eastAsia="Times New Roman" w:hAnsi="Arial" w:cs="Arial"/>
                <w:sz w:val="20"/>
                <w:lang w:val="en-US"/>
              </w:rPr>
            </w:pPr>
            <w:r>
              <w:rPr>
                <w:rFonts w:ascii="Arial" w:eastAsia="Times New Roman" w:hAnsi="Arial" w:cs="Arial"/>
                <w:sz w:val="20"/>
                <w:lang w:val="en-US"/>
              </w:rPr>
              <w:t xml:space="preserve">Revised </w:t>
            </w:r>
            <w:proofErr w:type="gramStart"/>
            <w:r>
              <w:rPr>
                <w:rFonts w:ascii="Arial" w:eastAsia="Times New Roman" w:hAnsi="Arial" w:cs="Arial"/>
                <w:sz w:val="20"/>
                <w:lang w:val="en-US"/>
              </w:rPr>
              <w:t xml:space="preserve">- </w:t>
            </w:r>
            <w:r w:rsidRPr="001D7C0D">
              <w:rPr>
                <w:rFonts w:ascii="Arial" w:eastAsia="Times New Roman" w:hAnsi="Arial" w:cs="Arial"/>
                <w:sz w:val="20"/>
                <w:lang w:val="en-US"/>
              </w:rPr>
              <w:t> </w:t>
            </w:r>
            <w:r>
              <w:rPr>
                <w:rFonts w:ascii="Arial" w:eastAsia="Times New Roman" w:hAnsi="Arial" w:cs="Arial"/>
                <w:sz w:val="20"/>
                <w:lang w:val="en-US"/>
              </w:rPr>
              <w:t>Agree</w:t>
            </w:r>
            <w:proofErr w:type="gramEnd"/>
            <w:r>
              <w:rPr>
                <w:rFonts w:ascii="Arial" w:eastAsia="Times New Roman" w:hAnsi="Arial" w:cs="Arial"/>
                <w:sz w:val="20"/>
                <w:lang w:val="en-US"/>
              </w:rPr>
              <w:t xml:space="preserve"> with the commenter. The STAs will receive the information for puncturing in the first beacon they receive on the new channel. The procedure for it is already there as for instance the Wide Bandwidth Channel Switch </w:t>
            </w:r>
            <w:proofErr w:type="spellStart"/>
            <w:r>
              <w:rPr>
                <w:rFonts w:ascii="Arial" w:eastAsia="Times New Roman" w:hAnsi="Arial" w:cs="Arial"/>
                <w:sz w:val="20"/>
                <w:lang w:val="en-US"/>
              </w:rPr>
              <w:t>subelement</w:t>
            </w:r>
            <w:proofErr w:type="spellEnd"/>
            <w:r>
              <w:rPr>
                <w:rFonts w:ascii="Arial" w:eastAsia="Times New Roman" w:hAnsi="Arial" w:cs="Arial"/>
                <w:sz w:val="20"/>
                <w:lang w:val="en-US"/>
              </w:rPr>
              <w:t xml:space="preserve"> may not be present in the CSA/</w:t>
            </w:r>
            <w:proofErr w:type="spellStart"/>
            <w:r>
              <w:rPr>
                <w:rFonts w:ascii="Arial" w:eastAsia="Times New Roman" w:hAnsi="Arial" w:cs="Arial"/>
                <w:sz w:val="20"/>
                <w:lang w:val="en-US"/>
              </w:rPr>
              <w:t>eCSA</w:t>
            </w:r>
            <w:proofErr w:type="spellEnd"/>
            <w:r w:rsidR="003D7F41">
              <w:rPr>
                <w:rFonts w:ascii="Arial" w:eastAsia="Times New Roman" w:hAnsi="Arial" w:cs="Arial"/>
                <w:sz w:val="20"/>
                <w:lang w:val="en-US"/>
              </w:rPr>
              <w:t xml:space="preserve"> </w:t>
            </w:r>
            <w:r>
              <w:rPr>
                <w:rFonts w:ascii="Arial" w:eastAsia="Times New Roman" w:hAnsi="Arial" w:cs="Arial"/>
                <w:sz w:val="20"/>
                <w:lang w:val="en-US"/>
              </w:rPr>
              <w:lastRenderedPageBreak/>
              <w:t>elements. Add a Note to clarify that. Apply the changes marked as #13373 in this document.</w:t>
            </w:r>
          </w:p>
        </w:tc>
      </w:tr>
      <w:bookmarkEnd w:id="5"/>
    </w:tbl>
    <w:p w14:paraId="35E8AB96" w14:textId="77777777" w:rsidR="007041C1" w:rsidRDefault="007041C1" w:rsidP="002B1A82">
      <w:pPr>
        <w:rPr>
          <w:sz w:val="16"/>
        </w:rPr>
      </w:pPr>
    </w:p>
    <w:p w14:paraId="53E7268F" w14:textId="65BF1D34" w:rsidR="00451313" w:rsidRDefault="00451313" w:rsidP="002B1A82">
      <w:pPr>
        <w:rPr>
          <w:sz w:val="16"/>
        </w:rPr>
      </w:pPr>
    </w:p>
    <w:p w14:paraId="6FD04B40" w14:textId="484B9F20" w:rsidR="00451313" w:rsidRDefault="00451313" w:rsidP="002B1A82">
      <w:pPr>
        <w:rPr>
          <w:sz w:val="16"/>
        </w:rPr>
      </w:pPr>
    </w:p>
    <w:p w14:paraId="182463D3" w14:textId="47164DEC" w:rsidR="00F37F76" w:rsidRDefault="00F37F76" w:rsidP="002B1A82">
      <w:pPr>
        <w:rPr>
          <w:sz w:val="16"/>
        </w:rPr>
      </w:pPr>
    </w:p>
    <w:p w14:paraId="193B6B0D" w14:textId="77777777" w:rsidR="00451313" w:rsidRPr="00E13124" w:rsidRDefault="00451313" w:rsidP="002B1A82">
      <w:pPr>
        <w:rPr>
          <w:sz w:val="16"/>
        </w:rPr>
      </w:pPr>
    </w:p>
    <w:p w14:paraId="5D97E252" w14:textId="77777777" w:rsidR="00AA56F8" w:rsidRPr="00E13124" w:rsidRDefault="00AA56F8" w:rsidP="00913ABF">
      <w:pPr>
        <w:pStyle w:val="ListParagraph"/>
        <w:numPr>
          <w:ilvl w:val="0"/>
          <w:numId w:val="2"/>
        </w:numPr>
        <w:rPr>
          <w:b/>
          <w:sz w:val="20"/>
        </w:rPr>
      </w:pPr>
      <w:r w:rsidRPr="00E13124">
        <w:rPr>
          <w:b/>
          <w:sz w:val="20"/>
        </w:rPr>
        <w:t>Introduction</w:t>
      </w:r>
    </w:p>
    <w:p w14:paraId="26D24A72" w14:textId="77777777" w:rsidR="00AA56F8" w:rsidRPr="00E13124" w:rsidRDefault="00AA56F8" w:rsidP="0093524C">
      <w:pPr>
        <w:pStyle w:val="ListParagraph"/>
        <w:rPr>
          <w:b/>
          <w:sz w:val="20"/>
        </w:rPr>
      </w:pPr>
    </w:p>
    <w:p w14:paraId="4ECC177F" w14:textId="77777777" w:rsidR="00167DBE" w:rsidRPr="00E13124" w:rsidRDefault="00167DBE" w:rsidP="0093524C">
      <w:pPr>
        <w:pStyle w:val="ListParagraph"/>
        <w:rPr>
          <w:b/>
          <w:sz w:val="20"/>
        </w:rPr>
      </w:pPr>
    </w:p>
    <w:p w14:paraId="5574800F" w14:textId="07C8BCBD" w:rsidR="002D02D7" w:rsidRDefault="002D02D7" w:rsidP="00CA0A57">
      <w:pPr>
        <w:rPr>
          <w:sz w:val="16"/>
        </w:rPr>
      </w:pPr>
    </w:p>
    <w:p w14:paraId="3AFD5D00" w14:textId="77777777" w:rsidR="00451313" w:rsidRPr="00E13124" w:rsidRDefault="00451313" w:rsidP="00CA0A57">
      <w:pPr>
        <w:rPr>
          <w:sz w:val="16"/>
        </w:rPr>
      </w:pPr>
    </w:p>
    <w:p w14:paraId="7161B4C9" w14:textId="426723D7" w:rsidR="002D02D7" w:rsidRDefault="002D02D7" w:rsidP="003E4ABA">
      <w:pPr>
        <w:pStyle w:val="ListParagraph"/>
        <w:numPr>
          <w:ilvl w:val="0"/>
          <w:numId w:val="2"/>
        </w:numPr>
        <w:rPr>
          <w:b/>
          <w:sz w:val="20"/>
        </w:rPr>
      </w:pPr>
      <w:r w:rsidRPr="00E13124">
        <w:rPr>
          <w:b/>
          <w:sz w:val="20"/>
        </w:rPr>
        <w:t xml:space="preserve">Proposed </w:t>
      </w:r>
      <w:r w:rsidR="00BC477F">
        <w:rPr>
          <w:b/>
          <w:sz w:val="20"/>
        </w:rPr>
        <w:t>spec text</w:t>
      </w:r>
    </w:p>
    <w:p w14:paraId="4C3D819A" w14:textId="45492A47" w:rsidR="00A141E0" w:rsidRDefault="00A141E0" w:rsidP="00A141E0">
      <w:pPr>
        <w:rPr>
          <w:b/>
          <w:sz w:val="20"/>
        </w:rPr>
      </w:pPr>
    </w:p>
    <w:p w14:paraId="78DFB514" w14:textId="22C10340" w:rsidR="009E2CAE" w:rsidRDefault="009E2CAE" w:rsidP="00A141E0">
      <w:pPr>
        <w:rPr>
          <w:rFonts w:ascii="Arial-BoldMT" w:hAnsi="Arial-BoldMT" w:hint="eastAsia"/>
          <w:b/>
          <w:bCs/>
          <w:color w:val="000000"/>
          <w:sz w:val="20"/>
        </w:rPr>
      </w:pPr>
    </w:p>
    <w:p w14:paraId="61A670C9" w14:textId="15FF6CFE" w:rsidR="00D60882" w:rsidRDefault="00D60882" w:rsidP="00A141E0">
      <w:pPr>
        <w:rPr>
          <w:rFonts w:ascii="Arial-BoldMT" w:hAnsi="Arial-BoldMT" w:hint="eastAsia"/>
          <w:b/>
          <w:bCs/>
          <w:color w:val="000000"/>
          <w:sz w:val="20"/>
        </w:rPr>
      </w:pPr>
    </w:p>
    <w:p w14:paraId="447E6B4E" w14:textId="77777777" w:rsidR="00D60882" w:rsidRPr="00D60882" w:rsidRDefault="00D60882" w:rsidP="00127EF2">
      <w:pPr>
        <w:widowControl w:val="0"/>
        <w:numPr>
          <w:ilvl w:val="2"/>
          <w:numId w:val="4"/>
        </w:numPr>
        <w:tabs>
          <w:tab w:val="left" w:pos="884"/>
        </w:tabs>
        <w:kinsoku w:val="0"/>
        <w:overflowPunct w:val="0"/>
        <w:autoSpaceDE w:val="0"/>
        <w:autoSpaceDN w:val="0"/>
        <w:adjustRightInd w:val="0"/>
        <w:spacing w:before="93" w:line="249" w:lineRule="auto"/>
        <w:ind w:left="160" w:right="698"/>
        <w:jc w:val="left"/>
        <w:rPr>
          <w:rFonts w:ascii="Arial" w:eastAsia="Times New Roman" w:hAnsi="Arial" w:cs="Arial"/>
          <w:b/>
          <w:bCs/>
          <w:sz w:val="20"/>
          <w:lang w:val="en-US"/>
        </w:rPr>
      </w:pPr>
      <w:r w:rsidRPr="00D60882">
        <w:rPr>
          <w:rFonts w:ascii="Arial" w:eastAsia="Times New Roman" w:hAnsi="Arial" w:cs="Arial"/>
          <w:b/>
          <w:bCs/>
          <w:sz w:val="20"/>
          <w:lang w:val="en-US"/>
        </w:rPr>
        <w:t>Multi-link</w:t>
      </w:r>
      <w:r w:rsidRPr="00D60882">
        <w:rPr>
          <w:rFonts w:ascii="Arial" w:eastAsia="Times New Roman" w:hAnsi="Arial" w:cs="Arial"/>
          <w:b/>
          <w:bCs/>
          <w:spacing w:val="-6"/>
          <w:sz w:val="20"/>
          <w:lang w:val="en-US"/>
        </w:rPr>
        <w:t xml:space="preserve"> </w:t>
      </w:r>
      <w:r w:rsidRPr="00D60882">
        <w:rPr>
          <w:rFonts w:ascii="Arial" w:eastAsia="Times New Roman" w:hAnsi="Arial" w:cs="Arial"/>
          <w:b/>
          <w:bCs/>
          <w:sz w:val="20"/>
          <w:lang w:val="en-US"/>
        </w:rPr>
        <w:t>procedures</w:t>
      </w:r>
      <w:r w:rsidRPr="00D60882">
        <w:rPr>
          <w:rFonts w:ascii="Arial" w:eastAsia="Times New Roman" w:hAnsi="Arial" w:cs="Arial"/>
          <w:b/>
          <w:bCs/>
          <w:spacing w:val="-6"/>
          <w:sz w:val="20"/>
          <w:lang w:val="en-US"/>
        </w:rPr>
        <w:t xml:space="preserve"> </w:t>
      </w:r>
      <w:r w:rsidRPr="00D60882">
        <w:rPr>
          <w:rFonts w:ascii="Arial" w:eastAsia="Times New Roman" w:hAnsi="Arial" w:cs="Arial"/>
          <w:b/>
          <w:bCs/>
          <w:sz w:val="20"/>
          <w:lang w:val="en-US"/>
        </w:rPr>
        <w:t>for</w:t>
      </w:r>
      <w:r w:rsidRPr="00D60882">
        <w:rPr>
          <w:rFonts w:ascii="Arial" w:eastAsia="Times New Roman" w:hAnsi="Arial" w:cs="Arial"/>
          <w:b/>
          <w:bCs/>
          <w:spacing w:val="-6"/>
          <w:sz w:val="20"/>
          <w:lang w:val="en-US"/>
        </w:rPr>
        <w:t xml:space="preserve"> </w:t>
      </w:r>
      <w:r w:rsidRPr="00D60882">
        <w:rPr>
          <w:rFonts w:ascii="Arial" w:eastAsia="Times New Roman" w:hAnsi="Arial" w:cs="Arial"/>
          <w:b/>
          <w:bCs/>
          <w:sz w:val="20"/>
          <w:lang w:val="en-US"/>
        </w:rPr>
        <w:t>channel</w:t>
      </w:r>
      <w:r w:rsidRPr="00D60882">
        <w:rPr>
          <w:rFonts w:ascii="Arial" w:eastAsia="Times New Roman" w:hAnsi="Arial" w:cs="Arial"/>
          <w:b/>
          <w:bCs/>
          <w:spacing w:val="-6"/>
          <w:sz w:val="20"/>
          <w:lang w:val="en-US"/>
        </w:rPr>
        <w:t xml:space="preserve"> </w:t>
      </w:r>
      <w:r w:rsidRPr="00D60882">
        <w:rPr>
          <w:rFonts w:ascii="Arial" w:eastAsia="Times New Roman" w:hAnsi="Arial" w:cs="Arial"/>
          <w:b/>
          <w:bCs/>
          <w:sz w:val="20"/>
          <w:lang w:val="en-US"/>
        </w:rPr>
        <w:t>switching,</w:t>
      </w:r>
      <w:r w:rsidRPr="00D60882">
        <w:rPr>
          <w:rFonts w:ascii="Arial" w:eastAsia="Times New Roman" w:hAnsi="Arial" w:cs="Arial"/>
          <w:b/>
          <w:bCs/>
          <w:spacing w:val="-6"/>
          <w:sz w:val="20"/>
          <w:lang w:val="en-US"/>
        </w:rPr>
        <w:t xml:space="preserve"> </w:t>
      </w:r>
      <w:r w:rsidRPr="00D60882">
        <w:rPr>
          <w:rFonts w:ascii="Arial" w:eastAsia="Times New Roman" w:hAnsi="Arial" w:cs="Arial"/>
          <w:b/>
          <w:bCs/>
          <w:sz w:val="20"/>
          <w:lang w:val="en-US"/>
        </w:rPr>
        <w:t>extended</w:t>
      </w:r>
      <w:r w:rsidRPr="00D60882">
        <w:rPr>
          <w:rFonts w:ascii="Arial" w:eastAsia="Times New Roman" w:hAnsi="Arial" w:cs="Arial"/>
          <w:b/>
          <w:bCs/>
          <w:spacing w:val="-6"/>
          <w:sz w:val="20"/>
          <w:lang w:val="en-US"/>
        </w:rPr>
        <w:t xml:space="preserve"> </w:t>
      </w:r>
      <w:r w:rsidRPr="00D60882">
        <w:rPr>
          <w:rFonts w:ascii="Arial" w:eastAsia="Times New Roman" w:hAnsi="Arial" w:cs="Arial"/>
          <w:b/>
          <w:bCs/>
          <w:sz w:val="20"/>
          <w:lang w:val="en-US"/>
        </w:rPr>
        <w:t>channel</w:t>
      </w:r>
      <w:r w:rsidRPr="00D60882">
        <w:rPr>
          <w:rFonts w:ascii="Arial" w:eastAsia="Times New Roman" w:hAnsi="Arial" w:cs="Arial"/>
          <w:b/>
          <w:bCs/>
          <w:spacing w:val="-6"/>
          <w:sz w:val="20"/>
          <w:lang w:val="en-US"/>
        </w:rPr>
        <w:t xml:space="preserve"> </w:t>
      </w:r>
      <w:r w:rsidRPr="00D60882">
        <w:rPr>
          <w:rFonts w:ascii="Arial" w:eastAsia="Times New Roman" w:hAnsi="Arial" w:cs="Arial"/>
          <w:b/>
          <w:bCs/>
          <w:sz w:val="20"/>
          <w:lang w:val="en-US"/>
        </w:rPr>
        <w:t>switching,</w:t>
      </w:r>
      <w:r w:rsidRPr="00D60882">
        <w:rPr>
          <w:rFonts w:ascii="Arial" w:eastAsia="Times New Roman" w:hAnsi="Arial" w:cs="Arial"/>
          <w:b/>
          <w:bCs/>
          <w:spacing w:val="-6"/>
          <w:sz w:val="20"/>
          <w:lang w:val="en-US"/>
        </w:rPr>
        <w:t xml:space="preserve"> </w:t>
      </w:r>
      <w:r w:rsidRPr="00D60882">
        <w:rPr>
          <w:rFonts w:ascii="Arial" w:eastAsia="Times New Roman" w:hAnsi="Arial" w:cs="Arial"/>
          <w:b/>
          <w:bCs/>
          <w:sz w:val="20"/>
          <w:lang w:val="en-US"/>
        </w:rPr>
        <w:t>and channel quieting</w:t>
      </w:r>
    </w:p>
    <w:p w14:paraId="40E768CB" w14:textId="77777777" w:rsidR="00D60882" w:rsidRPr="00D60882" w:rsidRDefault="00D60882" w:rsidP="00D60882">
      <w:pPr>
        <w:widowControl w:val="0"/>
        <w:kinsoku w:val="0"/>
        <w:overflowPunct w:val="0"/>
        <w:autoSpaceDE w:val="0"/>
        <w:autoSpaceDN w:val="0"/>
        <w:adjustRightInd w:val="0"/>
        <w:spacing w:before="1"/>
        <w:jc w:val="left"/>
        <w:rPr>
          <w:rFonts w:ascii="Arial" w:eastAsia="Times New Roman" w:hAnsi="Arial" w:cs="Arial"/>
          <w:b/>
          <w:bCs/>
          <w:sz w:val="21"/>
          <w:szCs w:val="21"/>
          <w:lang w:val="en-US"/>
        </w:rPr>
      </w:pPr>
    </w:p>
    <w:p w14:paraId="5913AC94" w14:textId="3834E5C1" w:rsidR="0068469E" w:rsidRDefault="00CE77F3" w:rsidP="00D60882">
      <w:pPr>
        <w:widowControl w:val="0"/>
        <w:kinsoku w:val="0"/>
        <w:overflowPunct w:val="0"/>
        <w:autoSpaceDE w:val="0"/>
        <w:autoSpaceDN w:val="0"/>
        <w:adjustRightInd w:val="0"/>
        <w:spacing w:line="249" w:lineRule="auto"/>
        <w:jc w:val="left"/>
        <w:rPr>
          <w:ins w:id="6" w:author="Cariou, Laurent" w:date="2022-08-08T14:59:00Z"/>
          <w:rFonts w:eastAsia="Times New Roman"/>
          <w:sz w:val="20"/>
          <w:lang w:val="en-US"/>
        </w:rPr>
      </w:pPr>
      <w:ins w:id="7" w:author="Cariou, Laurent" w:date="2022-08-08T15:14:00Z">
        <w:r w:rsidRPr="00CE77F3">
          <w:rPr>
            <w:rFonts w:eastAsia="Times New Roman"/>
            <w:sz w:val="20"/>
            <w:highlight w:val="yellow"/>
            <w:lang w:val="en-US"/>
          </w:rPr>
          <w:t>(#11744</w:t>
        </w:r>
      </w:ins>
      <w:ins w:id="8" w:author="Cariou, Laurent" w:date="2022-08-08T15:21:00Z">
        <w:r w:rsidR="007C7E4F">
          <w:rPr>
            <w:rFonts w:eastAsia="Times New Roman"/>
            <w:sz w:val="20"/>
            <w:highlight w:val="yellow"/>
            <w:lang w:val="en-US"/>
          </w:rPr>
          <w:t>, #10489</w:t>
        </w:r>
      </w:ins>
      <w:ins w:id="9" w:author="Cariou, Laurent" w:date="2022-08-08T15:14:00Z">
        <w:r w:rsidRPr="00CE77F3">
          <w:rPr>
            <w:rFonts w:eastAsia="Times New Roman"/>
            <w:sz w:val="20"/>
            <w:highlight w:val="yellow"/>
            <w:lang w:val="en-US"/>
          </w:rPr>
          <w:t>)</w:t>
        </w:r>
        <w:r>
          <w:rPr>
            <w:rFonts w:eastAsia="Times New Roman"/>
            <w:sz w:val="20"/>
            <w:lang w:val="en-US"/>
          </w:rPr>
          <w:t xml:space="preserve"> </w:t>
        </w:r>
      </w:ins>
      <w:ins w:id="10" w:author="Cariou, Laurent" w:date="2022-08-08T14:59:00Z">
        <w:r w:rsidR="0068469E">
          <w:rPr>
            <w:rFonts w:eastAsia="Times New Roman"/>
            <w:sz w:val="20"/>
            <w:lang w:val="en-US"/>
          </w:rPr>
          <w:t>In this subclause, the term affe</w:t>
        </w:r>
      </w:ins>
      <w:ins w:id="11" w:author="Cariou, Laurent" w:date="2022-08-08T15:00:00Z">
        <w:r w:rsidR="0068469E">
          <w:rPr>
            <w:rFonts w:eastAsia="Times New Roman"/>
            <w:sz w:val="20"/>
            <w:lang w:val="en-US"/>
          </w:rPr>
          <w:t>cted AP</w:t>
        </w:r>
      </w:ins>
      <w:ins w:id="12" w:author="Cariou, Laurent" w:date="2022-08-08T15:12:00Z">
        <w:r w:rsidR="000A1EE6">
          <w:rPr>
            <w:rFonts w:eastAsia="Times New Roman"/>
            <w:sz w:val="20"/>
            <w:lang w:val="en-US"/>
          </w:rPr>
          <w:t xml:space="preserve"> is used to identify the AP </w:t>
        </w:r>
        <w:r w:rsidR="00835358">
          <w:rPr>
            <w:rFonts w:eastAsia="Times New Roman"/>
            <w:sz w:val="20"/>
            <w:lang w:val="en-US"/>
          </w:rPr>
          <w:t>that is subject to channel switching, extended channel switching and channel quieting</w:t>
        </w:r>
      </w:ins>
      <w:ins w:id="13" w:author="Cariou, Laurent" w:date="2022-08-08T15:13:00Z">
        <w:r w:rsidR="007B1BEE">
          <w:rPr>
            <w:rFonts w:eastAsia="Times New Roman"/>
            <w:sz w:val="20"/>
            <w:lang w:val="en-US"/>
          </w:rPr>
          <w:t xml:space="preserve"> among all the APs that are affiliated with an AP MLD</w:t>
        </w:r>
      </w:ins>
      <w:ins w:id="14" w:author="Cariou, Laurent" w:date="2022-08-08T15:12:00Z">
        <w:r w:rsidR="00835358">
          <w:rPr>
            <w:rFonts w:eastAsia="Times New Roman"/>
            <w:sz w:val="20"/>
            <w:lang w:val="en-US"/>
          </w:rPr>
          <w:t>.</w:t>
        </w:r>
      </w:ins>
    </w:p>
    <w:p w14:paraId="08ABF9A8" w14:textId="66FA3B5C" w:rsidR="00D60882" w:rsidRPr="00D60882" w:rsidRDefault="00D60882" w:rsidP="00D60882">
      <w:pPr>
        <w:widowControl w:val="0"/>
        <w:kinsoku w:val="0"/>
        <w:overflowPunct w:val="0"/>
        <w:autoSpaceDE w:val="0"/>
        <w:autoSpaceDN w:val="0"/>
        <w:adjustRightInd w:val="0"/>
        <w:spacing w:line="249" w:lineRule="auto"/>
        <w:jc w:val="left"/>
        <w:rPr>
          <w:rFonts w:eastAsia="Times New Roman"/>
          <w:sz w:val="20"/>
          <w:lang w:val="en-US"/>
        </w:rPr>
      </w:pPr>
      <w:r w:rsidRPr="00D60882">
        <w:rPr>
          <w:rFonts w:eastAsia="Times New Roman"/>
          <w:sz w:val="20"/>
          <w:lang w:val="en-US"/>
        </w:rPr>
        <w:t>If</w:t>
      </w:r>
      <w:r w:rsidRPr="00D60882">
        <w:rPr>
          <w:rFonts w:eastAsia="Times New Roman"/>
          <w:spacing w:val="26"/>
          <w:sz w:val="20"/>
          <w:lang w:val="en-US"/>
        </w:rPr>
        <w:t xml:space="preserve"> </w:t>
      </w:r>
      <w:r w:rsidRPr="00D60882">
        <w:rPr>
          <w:rFonts w:eastAsia="Times New Roman"/>
          <w:sz w:val="20"/>
          <w:lang w:val="en-US"/>
        </w:rPr>
        <w:t>an</w:t>
      </w:r>
      <w:ins w:id="15" w:author="Cariou, Laurent" w:date="2022-08-08T15:23:00Z">
        <w:r w:rsidR="001A5373">
          <w:rPr>
            <w:rFonts w:eastAsia="Times New Roman"/>
            <w:sz w:val="20"/>
            <w:lang w:val="en-US"/>
          </w:rPr>
          <w:t xml:space="preserve"> </w:t>
        </w:r>
        <w:r w:rsidR="001A5373" w:rsidRPr="001A5373">
          <w:rPr>
            <w:rFonts w:eastAsia="Times New Roman"/>
            <w:sz w:val="20"/>
            <w:highlight w:val="yellow"/>
            <w:lang w:val="en-US"/>
          </w:rPr>
          <w:t>(#11568)</w:t>
        </w:r>
      </w:ins>
      <w:del w:id="16" w:author="Cariou, Laurent" w:date="2022-08-08T15:22:00Z">
        <w:r w:rsidRPr="00D60882" w:rsidDel="00B002E1">
          <w:rPr>
            <w:rFonts w:eastAsia="Times New Roman"/>
            <w:spacing w:val="26"/>
            <w:sz w:val="20"/>
            <w:lang w:val="en-US"/>
          </w:rPr>
          <w:delText xml:space="preserve"> </w:delText>
        </w:r>
        <w:r w:rsidRPr="00D60882" w:rsidDel="00B002E1">
          <w:rPr>
            <w:rFonts w:eastAsia="Times New Roman"/>
            <w:sz w:val="20"/>
            <w:lang w:val="en-US"/>
          </w:rPr>
          <w:delText>(affected)</w:delText>
        </w:r>
      </w:del>
      <w:r w:rsidRPr="00D60882">
        <w:rPr>
          <w:rFonts w:eastAsia="Times New Roman"/>
          <w:spacing w:val="27"/>
          <w:sz w:val="20"/>
          <w:lang w:val="en-US"/>
        </w:rPr>
        <w:t xml:space="preserve"> </w:t>
      </w:r>
      <w:r w:rsidRPr="00D60882">
        <w:rPr>
          <w:rFonts w:eastAsia="Times New Roman"/>
          <w:sz w:val="20"/>
          <w:lang w:val="en-US"/>
        </w:rPr>
        <w:t>AP</w:t>
      </w:r>
      <w:ins w:id="17" w:author="Cariou, Laurent" w:date="2022-08-08T15:22:00Z">
        <w:r w:rsidR="00B002E1">
          <w:rPr>
            <w:rFonts w:eastAsia="Times New Roman"/>
            <w:sz w:val="20"/>
            <w:lang w:val="en-US"/>
          </w:rPr>
          <w:t xml:space="preserve"> (affected AP)</w:t>
        </w:r>
      </w:ins>
      <w:r w:rsidRPr="00D60882">
        <w:rPr>
          <w:rFonts w:eastAsia="Times New Roman"/>
          <w:spacing w:val="27"/>
          <w:sz w:val="20"/>
          <w:lang w:val="en-US"/>
        </w:rPr>
        <w:t xml:space="preserve"> </w:t>
      </w:r>
      <w:r w:rsidRPr="00D60882">
        <w:rPr>
          <w:rFonts w:eastAsia="Times New Roman"/>
          <w:sz w:val="20"/>
          <w:lang w:val="en-US"/>
        </w:rPr>
        <w:t>affiliated</w:t>
      </w:r>
      <w:r w:rsidRPr="00D60882">
        <w:rPr>
          <w:rFonts w:eastAsia="Times New Roman"/>
          <w:spacing w:val="26"/>
          <w:sz w:val="20"/>
          <w:lang w:val="en-US"/>
        </w:rPr>
        <w:t xml:space="preserve"> </w:t>
      </w:r>
      <w:r w:rsidRPr="00D60882">
        <w:rPr>
          <w:rFonts w:eastAsia="Times New Roman"/>
          <w:sz w:val="20"/>
          <w:lang w:val="en-US"/>
        </w:rPr>
        <w:t>with</w:t>
      </w:r>
      <w:r w:rsidRPr="00D60882">
        <w:rPr>
          <w:rFonts w:eastAsia="Times New Roman"/>
          <w:spacing w:val="27"/>
          <w:sz w:val="20"/>
          <w:lang w:val="en-US"/>
        </w:rPr>
        <w:t xml:space="preserve"> </w:t>
      </w:r>
      <w:r w:rsidRPr="00D60882">
        <w:rPr>
          <w:rFonts w:eastAsia="Times New Roman"/>
          <w:sz w:val="20"/>
          <w:lang w:val="en-US"/>
        </w:rPr>
        <w:t>an</w:t>
      </w:r>
      <w:r w:rsidRPr="00D60882">
        <w:rPr>
          <w:rFonts w:eastAsia="Times New Roman"/>
          <w:spacing w:val="27"/>
          <w:sz w:val="20"/>
          <w:lang w:val="en-US"/>
        </w:rPr>
        <w:t xml:space="preserve"> </w:t>
      </w:r>
      <w:r w:rsidRPr="00D60882">
        <w:rPr>
          <w:rFonts w:eastAsia="Times New Roman"/>
          <w:sz w:val="20"/>
          <w:lang w:val="en-US"/>
        </w:rPr>
        <w:t>AP</w:t>
      </w:r>
      <w:r w:rsidRPr="00D60882">
        <w:rPr>
          <w:rFonts w:eastAsia="Times New Roman"/>
          <w:spacing w:val="27"/>
          <w:sz w:val="20"/>
          <w:lang w:val="en-US"/>
        </w:rPr>
        <w:t xml:space="preserve"> </w:t>
      </w:r>
      <w:r w:rsidRPr="00D60882">
        <w:rPr>
          <w:rFonts w:eastAsia="Times New Roman"/>
          <w:sz w:val="20"/>
          <w:lang w:val="en-US"/>
        </w:rPr>
        <w:t>MLD</w:t>
      </w:r>
      <w:r w:rsidRPr="00D60882">
        <w:rPr>
          <w:rFonts w:eastAsia="Times New Roman"/>
          <w:spacing w:val="27"/>
          <w:sz w:val="20"/>
          <w:lang w:val="en-US"/>
        </w:rPr>
        <w:t xml:space="preserve"> </w:t>
      </w:r>
      <w:r w:rsidRPr="00D60882">
        <w:rPr>
          <w:rFonts w:eastAsia="Times New Roman"/>
          <w:sz w:val="20"/>
          <w:lang w:val="en-US"/>
        </w:rPr>
        <w:t>includes</w:t>
      </w:r>
      <w:r w:rsidRPr="00D60882">
        <w:rPr>
          <w:rFonts w:eastAsia="Times New Roman"/>
          <w:spacing w:val="27"/>
          <w:sz w:val="20"/>
          <w:lang w:val="en-US"/>
        </w:rPr>
        <w:t xml:space="preserve"> </w:t>
      </w:r>
      <w:r w:rsidRPr="00D60882">
        <w:rPr>
          <w:rFonts w:eastAsia="Times New Roman"/>
          <w:sz w:val="20"/>
          <w:lang w:val="en-US"/>
        </w:rPr>
        <w:t>any</w:t>
      </w:r>
      <w:r w:rsidRPr="00D60882">
        <w:rPr>
          <w:rFonts w:eastAsia="Times New Roman"/>
          <w:spacing w:val="27"/>
          <w:sz w:val="20"/>
          <w:lang w:val="en-US"/>
        </w:rPr>
        <w:t xml:space="preserve"> </w:t>
      </w:r>
      <w:r w:rsidRPr="00D60882">
        <w:rPr>
          <w:rFonts w:eastAsia="Times New Roman"/>
          <w:sz w:val="20"/>
          <w:lang w:val="en-US"/>
        </w:rPr>
        <w:t>of</w:t>
      </w:r>
      <w:r w:rsidRPr="00D60882">
        <w:rPr>
          <w:rFonts w:eastAsia="Times New Roman"/>
          <w:spacing w:val="26"/>
          <w:sz w:val="20"/>
          <w:lang w:val="en-US"/>
        </w:rPr>
        <w:t xml:space="preserve"> </w:t>
      </w:r>
      <w:r w:rsidRPr="00D60882">
        <w:rPr>
          <w:rFonts w:eastAsia="Times New Roman"/>
          <w:sz w:val="20"/>
          <w:lang w:val="en-US"/>
        </w:rPr>
        <w:t>the</w:t>
      </w:r>
      <w:r w:rsidRPr="00D60882">
        <w:rPr>
          <w:rFonts w:eastAsia="Times New Roman"/>
          <w:spacing w:val="27"/>
          <w:sz w:val="20"/>
          <w:lang w:val="en-US"/>
        </w:rPr>
        <w:t xml:space="preserve"> </w:t>
      </w:r>
      <w:r w:rsidRPr="00D60882">
        <w:rPr>
          <w:rFonts w:eastAsia="Times New Roman"/>
          <w:sz w:val="20"/>
          <w:lang w:val="en-US"/>
        </w:rPr>
        <w:t>following</w:t>
      </w:r>
      <w:r w:rsidRPr="00D60882">
        <w:rPr>
          <w:rFonts w:eastAsia="Times New Roman"/>
          <w:spacing w:val="26"/>
          <w:sz w:val="20"/>
          <w:lang w:val="en-US"/>
        </w:rPr>
        <w:t xml:space="preserve"> </w:t>
      </w:r>
      <w:r w:rsidRPr="00D60882">
        <w:rPr>
          <w:rFonts w:eastAsia="Times New Roman"/>
          <w:sz w:val="20"/>
          <w:lang w:val="en-US"/>
        </w:rPr>
        <w:t>elements</w:t>
      </w:r>
      <w:r w:rsidRPr="00D60882">
        <w:rPr>
          <w:rFonts w:eastAsia="Times New Roman"/>
          <w:spacing w:val="26"/>
          <w:sz w:val="20"/>
          <w:lang w:val="en-US"/>
        </w:rPr>
        <w:t xml:space="preserve"> </w:t>
      </w:r>
      <w:ins w:id="18" w:author="Cariou, Laurent" w:date="2022-08-08T14:58:00Z">
        <w:r w:rsidR="00F70DF3" w:rsidRPr="00CE77F3">
          <w:rPr>
            <w:rFonts w:eastAsia="Times New Roman"/>
            <w:spacing w:val="26"/>
            <w:sz w:val="20"/>
            <w:highlight w:val="yellow"/>
            <w:lang w:val="en-US"/>
          </w:rPr>
          <w:t>(#10664)</w:t>
        </w:r>
      </w:ins>
      <w:del w:id="19" w:author="Cariou, Laurent" w:date="2022-08-08T14:58:00Z">
        <w:r w:rsidRPr="00D60882" w:rsidDel="00F70DF3">
          <w:rPr>
            <w:rFonts w:eastAsia="Times New Roman"/>
            <w:sz w:val="20"/>
            <w:lang w:val="en-US"/>
          </w:rPr>
          <w:delText>for</w:delText>
        </w:r>
        <w:r w:rsidRPr="00D60882" w:rsidDel="00F70DF3">
          <w:rPr>
            <w:rFonts w:eastAsia="Times New Roman"/>
            <w:spacing w:val="26"/>
            <w:sz w:val="20"/>
            <w:lang w:val="en-US"/>
          </w:rPr>
          <w:delText xml:space="preserve"> </w:delText>
        </w:r>
        <w:r w:rsidRPr="00D60882" w:rsidDel="00F70DF3">
          <w:rPr>
            <w:rFonts w:eastAsia="Times New Roman"/>
            <w:sz w:val="20"/>
            <w:lang w:val="en-US"/>
          </w:rPr>
          <w:delText>itself</w:delText>
        </w:r>
      </w:del>
      <w:ins w:id="20" w:author="Cariou, Laurent" w:date="2022-08-08T14:58:00Z">
        <w:r w:rsidR="00F70DF3">
          <w:rPr>
            <w:rFonts w:eastAsia="Times New Roman"/>
            <w:sz w:val="20"/>
            <w:lang w:val="en-US"/>
          </w:rPr>
          <w:t>outside the Basic Multi-Link element</w:t>
        </w:r>
      </w:ins>
      <w:r w:rsidRPr="00D60882">
        <w:rPr>
          <w:rFonts w:eastAsia="Times New Roman"/>
          <w:spacing w:val="27"/>
          <w:sz w:val="20"/>
          <w:lang w:val="en-US"/>
        </w:rPr>
        <w:t xml:space="preserve"> </w:t>
      </w:r>
      <w:r w:rsidRPr="00D60882">
        <w:rPr>
          <w:rFonts w:eastAsia="Times New Roman"/>
          <w:sz w:val="20"/>
          <w:lang w:val="en-US"/>
        </w:rPr>
        <w:t>in</w:t>
      </w:r>
      <w:r w:rsidRPr="00D60882">
        <w:rPr>
          <w:rFonts w:eastAsia="Times New Roman"/>
          <w:spacing w:val="27"/>
          <w:sz w:val="20"/>
          <w:lang w:val="en-US"/>
        </w:rPr>
        <w:t xml:space="preserve"> </w:t>
      </w:r>
      <w:r w:rsidRPr="00D60882">
        <w:rPr>
          <w:rFonts w:eastAsia="Times New Roman"/>
          <w:sz w:val="20"/>
          <w:lang w:val="en-US"/>
        </w:rPr>
        <w:t>the Beacon frame or Probe Response frame it transmits:</w:t>
      </w:r>
    </w:p>
    <w:p w14:paraId="48956791" w14:textId="77777777" w:rsidR="00D60882" w:rsidRPr="00D60882" w:rsidRDefault="00D60882" w:rsidP="00127EF2">
      <w:pPr>
        <w:widowControl w:val="0"/>
        <w:numPr>
          <w:ilvl w:val="0"/>
          <w:numId w:val="3"/>
        </w:numPr>
        <w:tabs>
          <w:tab w:val="left" w:pos="760"/>
        </w:tabs>
        <w:kinsoku w:val="0"/>
        <w:overflowPunct w:val="0"/>
        <w:autoSpaceDE w:val="0"/>
        <w:autoSpaceDN w:val="0"/>
        <w:adjustRightInd w:val="0"/>
        <w:spacing w:before="61"/>
        <w:jc w:val="left"/>
        <w:rPr>
          <w:rFonts w:eastAsia="Times New Roman"/>
          <w:spacing w:val="-2"/>
          <w:sz w:val="20"/>
          <w:lang w:val="en-US"/>
        </w:rPr>
      </w:pPr>
      <w:r w:rsidRPr="00D60882">
        <w:rPr>
          <w:rFonts w:eastAsia="Times New Roman"/>
          <w:sz w:val="20"/>
          <w:lang w:val="en-US"/>
        </w:rPr>
        <w:t>Channel</w:t>
      </w:r>
      <w:r w:rsidRPr="00D60882">
        <w:rPr>
          <w:rFonts w:eastAsia="Times New Roman"/>
          <w:spacing w:val="-8"/>
          <w:sz w:val="20"/>
          <w:lang w:val="en-US"/>
        </w:rPr>
        <w:t xml:space="preserve"> </w:t>
      </w:r>
      <w:r w:rsidRPr="00D60882">
        <w:rPr>
          <w:rFonts w:eastAsia="Times New Roman"/>
          <w:sz w:val="20"/>
          <w:lang w:val="en-US"/>
        </w:rPr>
        <w:t>Switch</w:t>
      </w:r>
      <w:r w:rsidRPr="00D60882">
        <w:rPr>
          <w:rFonts w:eastAsia="Times New Roman"/>
          <w:spacing w:val="-7"/>
          <w:sz w:val="20"/>
          <w:lang w:val="en-US"/>
        </w:rPr>
        <w:t xml:space="preserve"> </w:t>
      </w:r>
      <w:r w:rsidRPr="00D60882">
        <w:rPr>
          <w:rFonts w:eastAsia="Times New Roman"/>
          <w:sz w:val="20"/>
          <w:lang w:val="en-US"/>
        </w:rPr>
        <w:t>Announcement</w:t>
      </w:r>
      <w:r w:rsidRPr="00D60882">
        <w:rPr>
          <w:rFonts w:eastAsia="Times New Roman"/>
          <w:spacing w:val="-8"/>
          <w:sz w:val="20"/>
          <w:lang w:val="en-US"/>
        </w:rPr>
        <w:t xml:space="preserve"> </w:t>
      </w:r>
      <w:r w:rsidRPr="00D60882">
        <w:rPr>
          <w:rFonts w:eastAsia="Times New Roman"/>
          <w:spacing w:val="-2"/>
          <w:sz w:val="20"/>
          <w:lang w:val="en-US"/>
        </w:rPr>
        <w:t>element</w:t>
      </w:r>
    </w:p>
    <w:p w14:paraId="26B2EEBC" w14:textId="77777777" w:rsidR="00D60882" w:rsidRPr="00D60882" w:rsidRDefault="00D60882" w:rsidP="00127EF2">
      <w:pPr>
        <w:widowControl w:val="0"/>
        <w:numPr>
          <w:ilvl w:val="0"/>
          <w:numId w:val="3"/>
        </w:numPr>
        <w:tabs>
          <w:tab w:val="left" w:pos="760"/>
        </w:tabs>
        <w:kinsoku w:val="0"/>
        <w:overflowPunct w:val="0"/>
        <w:autoSpaceDE w:val="0"/>
        <w:autoSpaceDN w:val="0"/>
        <w:adjustRightInd w:val="0"/>
        <w:spacing w:before="70"/>
        <w:jc w:val="left"/>
        <w:rPr>
          <w:rFonts w:eastAsia="Times New Roman"/>
          <w:spacing w:val="-2"/>
          <w:sz w:val="20"/>
          <w:lang w:val="en-US"/>
        </w:rPr>
      </w:pPr>
      <w:r w:rsidRPr="00D60882">
        <w:rPr>
          <w:rFonts w:eastAsia="Times New Roman"/>
          <w:sz w:val="20"/>
          <w:lang w:val="en-US"/>
        </w:rPr>
        <w:t>Extended</w:t>
      </w:r>
      <w:r w:rsidRPr="00D60882">
        <w:rPr>
          <w:rFonts w:eastAsia="Times New Roman"/>
          <w:spacing w:val="-8"/>
          <w:sz w:val="20"/>
          <w:lang w:val="en-US"/>
        </w:rPr>
        <w:t xml:space="preserve"> </w:t>
      </w:r>
      <w:r w:rsidRPr="00D60882">
        <w:rPr>
          <w:rFonts w:eastAsia="Times New Roman"/>
          <w:sz w:val="20"/>
          <w:lang w:val="en-US"/>
        </w:rPr>
        <w:t>Channel</w:t>
      </w:r>
      <w:r w:rsidRPr="00D60882">
        <w:rPr>
          <w:rFonts w:eastAsia="Times New Roman"/>
          <w:spacing w:val="-8"/>
          <w:sz w:val="20"/>
          <w:lang w:val="en-US"/>
        </w:rPr>
        <w:t xml:space="preserve"> </w:t>
      </w:r>
      <w:r w:rsidRPr="00D60882">
        <w:rPr>
          <w:rFonts w:eastAsia="Times New Roman"/>
          <w:sz w:val="20"/>
          <w:lang w:val="en-US"/>
        </w:rPr>
        <w:t>Switch</w:t>
      </w:r>
      <w:r w:rsidRPr="00D60882">
        <w:rPr>
          <w:rFonts w:eastAsia="Times New Roman"/>
          <w:spacing w:val="-8"/>
          <w:sz w:val="20"/>
          <w:lang w:val="en-US"/>
        </w:rPr>
        <w:t xml:space="preserve"> </w:t>
      </w:r>
      <w:r w:rsidRPr="00D60882">
        <w:rPr>
          <w:rFonts w:eastAsia="Times New Roman"/>
          <w:sz w:val="20"/>
          <w:lang w:val="en-US"/>
        </w:rPr>
        <w:t>Announcement</w:t>
      </w:r>
      <w:r w:rsidRPr="00D60882">
        <w:rPr>
          <w:rFonts w:eastAsia="Times New Roman"/>
          <w:spacing w:val="-8"/>
          <w:sz w:val="20"/>
          <w:lang w:val="en-US"/>
        </w:rPr>
        <w:t xml:space="preserve"> </w:t>
      </w:r>
      <w:r w:rsidRPr="00D60882">
        <w:rPr>
          <w:rFonts w:eastAsia="Times New Roman"/>
          <w:spacing w:val="-2"/>
          <w:sz w:val="20"/>
          <w:lang w:val="en-US"/>
        </w:rPr>
        <w:t>element</w:t>
      </w:r>
    </w:p>
    <w:p w14:paraId="397D5998" w14:textId="77777777" w:rsidR="00D60882" w:rsidRPr="00D60882" w:rsidRDefault="00D60882" w:rsidP="00127EF2">
      <w:pPr>
        <w:widowControl w:val="0"/>
        <w:numPr>
          <w:ilvl w:val="0"/>
          <w:numId w:val="3"/>
        </w:numPr>
        <w:tabs>
          <w:tab w:val="left" w:pos="760"/>
        </w:tabs>
        <w:kinsoku w:val="0"/>
        <w:overflowPunct w:val="0"/>
        <w:autoSpaceDE w:val="0"/>
        <w:autoSpaceDN w:val="0"/>
        <w:adjustRightInd w:val="0"/>
        <w:spacing w:before="70"/>
        <w:jc w:val="left"/>
        <w:rPr>
          <w:rFonts w:eastAsia="Times New Roman"/>
          <w:spacing w:val="-2"/>
          <w:sz w:val="20"/>
          <w:lang w:val="en-US"/>
        </w:rPr>
      </w:pPr>
      <w:r w:rsidRPr="00D60882">
        <w:rPr>
          <w:rFonts w:eastAsia="Times New Roman"/>
          <w:sz w:val="20"/>
          <w:lang w:val="en-US"/>
        </w:rPr>
        <w:t>Max</w:t>
      </w:r>
      <w:r w:rsidRPr="00D60882">
        <w:rPr>
          <w:rFonts w:eastAsia="Times New Roman"/>
          <w:spacing w:val="-6"/>
          <w:sz w:val="20"/>
          <w:lang w:val="en-US"/>
        </w:rPr>
        <w:t xml:space="preserve"> </w:t>
      </w:r>
      <w:r w:rsidRPr="00D60882">
        <w:rPr>
          <w:rFonts w:eastAsia="Times New Roman"/>
          <w:sz w:val="20"/>
          <w:lang w:val="en-US"/>
        </w:rPr>
        <w:t>Channel</w:t>
      </w:r>
      <w:r w:rsidRPr="00D60882">
        <w:rPr>
          <w:rFonts w:eastAsia="Times New Roman"/>
          <w:spacing w:val="-5"/>
          <w:sz w:val="20"/>
          <w:lang w:val="en-US"/>
        </w:rPr>
        <w:t xml:space="preserve"> </w:t>
      </w:r>
      <w:r w:rsidRPr="00D60882">
        <w:rPr>
          <w:rFonts w:eastAsia="Times New Roman"/>
          <w:sz w:val="20"/>
          <w:lang w:val="en-US"/>
        </w:rPr>
        <w:t>Switch</w:t>
      </w:r>
      <w:r w:rsidRPr="00D60882">
        <w:rPr>
          <w:rFonts w:eastAsia="Times New Roman"/>
          <w:spacing w:val="-5"/>
          <w:sz w:val="20"/>
          <w:lang w:val="en-US"/>
        </w:rPr>
        <w:t xml:space="preserve"> </w:t>
      </w:r>
      <w:r w:rsidRPr="00D60882">
        <w:rPr>
          <w:rFonts w:eastAsia="Times New Roman"/>
          <w:sz w:val="20"/>
          <w:lang w:val="en-US"/>
        </w:rPr>
        <w:t>Time</w:t>
      </w:r>
      <w:r w:rsidRPr="00D60882">
        <w:rPr>
          <w:rFonts w:eastAsia="Times New Roman"/>
          <w:spacing w:val="-6"/>
          <w:sz w:val="20"/>
          <w:lang w:val="en-US"/>
        </w:rPr>
        <w:t xml:space="preserve"> </w:t>
      </w:r>
      <w:r w:rsidRPr="00D60882">
        <w:rPr>
          <w:rFonts w:eastAsia="Times New Roman"/>
          <w:spacing w:val="-2"/>
          <w:sz w:val="20"/>
          <w:lang w:val="en-US"/>
        </w:rPr>
        <w:t>element</w:t>
      </w:r>
    </w:p>
    <w:p w14:paraId="18E2F802" w14:textId="77777777" w:rsidR="00D60882" w:rsidRPr="00D60882" w:rsidRDefault="00D60882" w:rsidP="00127EF2">
      <w:pPr>
        <w:widowControl w:val="0"/>
        <w:numPr>
          <w:ilvl w:val="0"/>
          <w:numId w:val="3"/>
        </w:numPr>
        <w:tabs>
          <w:tab w:val="left" w:pos="760"/>
        </w:tabs>
        <w:kinsoku w:val="0"/>
        <w:overflowPunct w:val="0"/>
        <w:autoSpaceDE w:val="0"/>
        <w:autoSpaceDN w:val="0"/>
        <w:adjustRightInd w:val="0"/>
        <w:spacing w:before="70" w:line="249" w:lineRule="auto"/>
        <w:ind w:right="157"/>
        <w:jc w:val="left"/>
        <w:rPr>
          <w:rFonts w:eastAsia="Times New Roman"/>
          <w:color w:val="000000"/>
          <w:sz w:val="20"/>
          <w:lang w:val="en-US"/>
        </w:rPr>
      </w:pPr>
      <w:r w:rsidRPr="00D60882">
        <w:rPr>
          <w:rFonts w:eastAsia="Times New Roman"/>
          <w:sz w:val="20"/>
          <w:lang w:val="en-US"/>
        </w:rPr>
        <w:t>Quiet</w:t>
      </w:r>
      <w:r w:rsidRPr="00D60882">
        <w:rPr>
          <w:rFonts w:eastAsia="Times New Roman"/>
          <w:spacing w:val="40"/>
          <w:sz w:val="20"/>
          <w:lang w:val="en-US"/>
        </w:rPr>
        <w:t xml:space="preserve"> </w:t>
      </w:r>
      <w:r w:rsidRPr="00D60882">
        <w:rPr>
          <w:rFonts w:eastAsia="Times New Roman"/>
          <w:sz w:val="20"/>
          <w:lang w:val="en-US"/>
        </w:rPr>
        <w:t>element</w:t>
      </w:r>
      <w:r w:rsidRPr="00D60882">
        <w:rPr>
          <w:rFonts w:eastAsia="Times New Roman"/>
          <w:spacing w:val="40"/>
          <w:sz w:val="20"/>
          <w:lang w:val="en-US"/>
        </w:rPr>
        <w:t xml:space="preserve"> </w:t>
      </w:r>
      <w:r w:rsidRPr="00D60882">
        <w:rPr>
          <w:rFonts w:eastAsia="Times New Roman"/>
          <w:sz w:val="20"/>
          <w:lang w:val="en-US"/>
        </w:rPr>
        <w:t>corresponding</w:t>
      </w:r>
      <w:r w:rsidRPr="00D60882">
        <w:rPr>
          <w:rFonts w:eastAsia="Times New Roman"/>
          <w:spacing w:val="40"/>
          <w:sz w:val="20"/>
          <w:lang w:val="en-US"/>
        </w:rPr>
        <w:t xml:space="preserve"> </w:t>
      </w:r>
      <w:r w:rsidRPr="00D60882">
        <w:rPr>
          <w:rFonts w:eastAsia="Times New Roman"/>
          <w:sz w:val="20"/>
          <w:lang w:val="en-US"/>
        </w:rPr>
        <w:t>to</w:t>
      </w:r>
      <w:r w:rsidRPr="00D60882">
        <w:rPr>
          <w:rFonts w:eastAsia="Times New Roman"/>
          <w:spacing w:val="40"/>
          <w:sz w:val="20"/>
          <w:lang w:val="en-US"/>
        </w:rPr>
        <w:t xml:space="preserve"> </w:t>
      </w:r>
      <w:r w:rsidRPr="00D60882">
        <w:rPr>
          <w:rFonts w:eastAsia="Times New Roman"/>
          <w:sz w:val="20"/>
          <w:lang w:val="en-US"/>
        </w:rPr>
        <w:t>quiet</w:t>
      </w:r>
      <w:r w:rsidRPr="00D60882">
        <w:rPr>
          <w:rFonts w:eastAsia="Times New Roman"/>
          <w:spacing w:val="40"/>
          <w:sz w:val="20"/>
          <w:lang w:val="en-US"/>
        </w:rPr>
        <w:t xml:space="preserve"> </w:t>
      </w:r>
      <w:r w:rsidRPr="00D60882">
        <w:rPr>
          <w:rFonts w:eastAsia="Times New Roman"/>
          <w:sz w:val="20"/>
          <w:lang w:val="en-US"/>
        </w:rPr>
        <w:t>intervals</w:t>
      </w:r>
      <w:r w:rsidRPr="00D60882">
        <w:rPr>
          <w:rFonts w:eastAsia="Times New Roman"/>
          <w:spacing w:val="40"/>
          <w:sz w:val="20"/>
          <w:lang w:val="en-US"/>
        </w:rPr>
        <w:t xml:space="preserve"> </w:t>
      </w:r>
      <w:r w:rsidRPr="00D60882">
        <w:rPr>
          <w:rFonts w:eastAsia="Times New Roman"/>
          <w:sz w:val="20"/>
          <w:lang w:val="en-US"/>
        </w:rPr>
        <w:t>other</w:t>
      </w:r>
      <w:r w:rsidRPr="00D60882">
        <w:rPr>
          <w:rFonts w:eastAsia="Times New Roman"/>
          <w:spacing w:val="40"/>
          <w:sz w:val="20"/>
          <w:lang w:val="en-US"/>
        </w:rPr>
        <w:t xml:space="preserve"> </w:t>
      </w:r>
      <w:r w:rsidRPr="00D60882">
        <w:rPr>
          <w:rFonts w:eastAsia="Times New Roman"/>
          <w:sz w:val="20"/>
          <w:lang w:val="en-US"/>
        </w:rPr>
        <w:t>than</w:t>
      </w:r>
      <w:r w:rsidRPr="00D60882">
        <w:rPr>
          <w:rFonts w:eastAsia="Times New Roman"/>
          <w:spacing w:val="40"/>
          <w:sz w:val="20"/>
          <w:lang w:val="en-US"/>
        </w:rPr>
        <w:t xml:space="preserve"> </w:t>
      </w:r>
      <w:r w:rsidRPr="00D60882">
        <w:rPr>
          <w:rFonts w:eastAsia="Times New Roman"/>
          <w:sz w:val="20"/>
          <w:lang w:val="en-US"/>
        </w:rPr>
        <w:t>quiet</w:t>
      </w:r>
      <w:r w:rsidRPr="00D60882">
        <w:rPr>
          <w:rFonts w:eastAsia="Times New Roman"/>
          <w:spacing w:val="40"/>
          <w:sz w:val="20"/>
          <w:lang w:val="en-US"/>
        </w:rPr>
        <w:t xml:space="preserve"> </w:t>
      </w:r>
      <w:r w:rsidRPr="00D60882">
        <w:rPr>
          <w:rFonts w:eastAsia="Times New Roman"/>
          <w:sz w:val="20"/>
          <w:lang w:val="en-US"/>
        </w:rPr>
        <w:t>intervals</w:t>
      </w:r>
      <w:r w:rsidRPr="00D60882">
        <w:rPr>
          <w:rFonts w:eastAsia="Times New Roman"/>
          <w:spacing w:val="40"/>
          <w:sz w:val="20"/>
          <w:lang w:val="en-US"/>
        </w:rPr>
        <w:t xml:space="preserve"> </w:t>
      </w:r>
      <w:r w:rsidRPr="00D60882">
        <w:rPr>
          <w:rFonts w:eastAsia="Times New Roman"/>
          <w:sz w:val="20"/>
          <w:lang w:val="en-US"/>
        </w:rPr>
        <w:t>scheduled</w:t>
      </w:r>
      <w:r w:rsidRPr="00D60882">
        <w:rPr>
          <w:rFonts w:eastAsia="Times New Roman"/>
          <w:spacing w:val="40"/>
          <w:sz w:val="20"/>
          <w:lang w:val="en-US"/>
        </w:rPr>
        <w:t xml:space="preserve"> </w:t>
      </w:r>
      <w:r w:rsidRPr="00D60882">
        <w:rPr>
          <w:rFonts w:eastAsia="Times New Roman"/>
          <w:sz w:val="20"/>
          <w:lang w:val="en-US"/>
        </w:rPr>
        <w:t>to</w:t>
      </w:r>
      <w:r w:rsidRPr="00D60882">
        <w:rPr>
          <w:rFonts w:eastAsia="Times New Roman"/>
          <w:spacing w:val="40"/>
          <w:sz w:val="20"/>
          <w:lang w:val="en-US"/>
        </w:rPr>
        <w:t xml:space="preserve"> </w:t>
      </w:r>
      <w:r w:rsidRPr="00D60882">
        <w:rPr>
          <w:rFonts w:eastAsia="Times New Roman"/>
          <w:sz w:val="20"/>
          <w:lang w:val="en-US"/>
        </w:rPr>
        <w:t xml:space="preserve">protect </w:t>
      </w:r>
      <w:r w:rsidRPr="00D60882">
        <w:rPr>
          <w:rFonts w:eastAsia="Times New Roman"/>
          <w:color w:val="208A20"/>
          <w:sz w:val="20"/>
          <w:u w:val="single"/>
          <w:lang w:val="en-US"/>
        </w:rPr>
        <w:t>(#</w:t>
      </w:r>
      <w:proofErr w:type="gramStart"/>
      <w:r w:rsidRPr="00D60882">
        <w:rPr>
          <w:rFonts w:eastAsia="Times New Roman"/>
          <w:color w:val="208A20"/>
          <w:sz w:val="20"/>
          <w:u w:val="single"/>
          <w:lang w:val="en-US"/>
        </w:rPr>
        <w:t>11109)</w:t>
      </w:r>
      <w:r w:rsidRPr="00D60882">
        <w:rPr>
          <w:rFonts w:eastAsia="Times New Roman"/>
          <w:color w:val="000000"/>
          <w:sz w:val="20"/>
          <w:lang w:val="en-US"/>
        </w:rPr>
        <w:t>R</w:t>
      </w:r>
      <w:proofErr w:type="gramEnd"/>
      <w:r w:rsidRPr="00D60882">
        <w:rPr>
          <w:rFonts w:eastAsia="Times New Roman"/>
          <w:color w:val="000000"/>
          <w:sz w:val="20"/>
          <w:lang w:val="en-US"/>
        </w:rPr>
        <w:t xml:space="preserve">-TWT SPs (see </w:t>
      </w:r>
      <w:hyperlink w:anchor="bookmark109" w:history="1">
        <w:r w:rsidRPr="00D60882">
          <w:rPr>
            <w:rFonts w:eastAsia="Times New Roman"/>
            <w:color w:val="000000"/>
            <w:sz w:val="20"/>
            <w:lang w:val="en-US"/>
          </w:rPr>
          <w:t>35.9.4.2 (Quieting STAs during R-TWT SPs(#10893)(#11109))</w:t>
        </w:r>
      </w:hyperlink>
      <w:r w:rsidRPr="00D60882">
        <w:rPr>
          <w:rFonts w:eastAsia="Times New Roman"/>
          <w:color w:val="000000"/>
          <w:sz w:val="20"/>
          <w:lang w:val="en-US"/>
        </w:rPr>
        <w:t>)</w:t>
      </w:r>
    </w:p>
    <w:p w14:paraId="56512BC2" w14:textId="77777777" w:rsidR="00D60882" w:rsidRPr="00D60882" w:rsidRDefault="00D60882" w:rsidP="00127EF2">
      <w:pPr>
        <w:widowControl w:val="0"/>
        <w:numPr>
          <w:ilvl w:val="0"/>
          <w:numId w:val="3"/>
        </w:numPr>
        <w:tabs>
          <w:tab w:val="left" w:pos="761"/>
        </w:tabs>
        <w:kinsoku w:val="0"/>
        <w:overflowPunct w:val="0"/>
        <w:autoSpaceDE w:val="0"/>
        <w:autoSpaceDN w:val="0"/>
        <w:adjustRightInd w:val="0"/>
        <w:spacing w:before="62"/>
        <w:ind w:hanging="401"/>
        <w:jc w:val="left"/>
        <w:rPr>
          <w:rFonts w:eastAsia="Times New Roman"/>
          <w:spacing w:val="-2"/>
          <w:sz w:val="20"/>
          <w:lang w:val="en-US"/>
        </w:rPr>
      </w:pPr>
      <w:r w:rsidRPr="00D60882">
        <w:rPr>
          <w:rFonts w:eastAsia="Times New Roman"/>
          <w:sz w:val="20"/>
          <w:lang w:val="en-US"/>
        </w:rPr>
        <w:t>Quiet</w:t>
      </w:r>
      <w:r w:rsidRPr="00D60882">
        <w:rPr>
          <w:rFonts w:eastAsia="Times New Roman"/>
          <w:spacing w:val="-6"/>
          <w:sz w:val="20"/>
          <w:lang w:val="en-US"/>
        </w:rPr>
        <w:t xml:space="preserve"> </w:t>
      </w:r>
      <w:r w:rsidRPr="00D60882">
        <w:rPr>
          <w:rFonts w:eastAsia="Times New Roman"/>
          <w:sz w:val="20"/>
          <w:lang w:val="en-US"/>
        </w:rPr>
        <w:t>Channel</w:t>
      </w:r>
      <w:r w:rsidRPr="00D60882">
        <w:rPr>
          <w:rFonts w:eastAsia="Times New Roman"/>
          <w:spacing w:val="-7"/>
          <w:sz w:val="20"/>
          <w:lang w:val="en-US"/>
        </w:rPr>
        <w:t xml:space="preserve"> </w:t>
      </w:r>
      <w:r w:rsidRPr="00D60882">
        <w:rPr>
          <w:rFonts w:eastAsia="Times New Roman"/>
          <w:spacing w:val="-2"/>
          <w:sz w:val="20"/>
          <w:lang w:val="en-US"/>
        </w:rPr>
        <w:t>element</w:t>
      </w:r>
    </w:p>
    <w:p w14:paraId="030892D0" w14:textId="77777777" w:rsidR="00D60882" w:rsidRPr="00D60882" w:rsidRDefault="00D60882" w:rsidP="00127EF2">
      <w:pPr>
        <w:widowControl w:val="0"/>
        <w:numPr>
          <w:ilvl w:val="0"/>
          <w:numId w:val="3"/>
        </w:numPr>
        <w:tabs>
          <w:tab w:val="left" w:pos="761"/>
        </w:tabs>
        <w:kinsoku w:val="0"/>
        <w:overflowPunct w:val="0"/>
        <w:autoSpaceDE w:val="0"/>
        <w:autoSpaceDN w:val="0"/>
        <w:adjustRightInd w:val="0"/>
        <w:spacing w:before="62"/>
        <w:ind w:hanging="401"/>
        <w:jc w:val="left"/>
        <w:rPr>
          <w:rFonts w:eastAsia="Times New Roman"/>
          <w:spacing w:val="-2"/>
          <w:sz w:val="20"/>
          <w:lang w:val="en-US"/>
        </w:rPr>
        <w:sectPr w:rsidR="00D60882" w:rsidRPr="00D60882" w:rsidSect="00D60882">
          <w:headerReference w:type="default" r:id="rId8"/>
          <w:footerReference w:type="default" r:id="rId9"/>
          <w:pgSz w:w="12240" w:h="15840"/>
          <w:pgMar w:top="1280" w:right="1640" w:bottom="960" w:left="1640" w:header="720" w:footer="720" w:gutter="0"/>
          <w:cols w:space="720" w:equalWidth="0">
            <w:col w:w="8960"/>
          </w:cols>
          <w:noEndnote/>
        </w:sectPr>
      </w:pPr>
    </w:p>
    <w:p w14:paraId="7AF4E729" w14:textId="01324BB4" w:rsidR="00D60882" w:rsidRPr="00D60882" w:rsidRDefault="00D60882" w:rsidP="00D60882">
      <w:pPr>
        <w:widowControl w:val="0"/>
        <w:kinsoku w:val="0"/>
        <w:overflowPunct w:val="0"/>
        <w:autoSpaceDE w:val="0"/>
        <w:autoSpaceDN w:val="0"/>
        <w:adjustRightInd w:val="0"/>
        <w:spacing w:before="103"/>
        <w:rPr>
          <w:rFonts w:eastAsia="Times New Roman"/>
          <w:spacing w:val="-2"/>
          <w:sz w:val="20"/>
          <w:lang w:val="en-US"/>
        </w:rPr>
      </w:pPr>
      <w:r w:rsidRPr="00D60882">
        <w:rPr>
          <w:rFonts w:eastAsia="Times New Roman"/>
          <w:sz w:val="20"/>
          <w:lang w:val="en-US"/>
        </w:rPr>
        <w:lastRenderedPageBreak/>
        <w:t>then</w:t>
      </w:r>
      <w:r w:rsidRPr="00D60882">
        <w:rPr>
          <w:rFonts w:eastAsia="Times New Roman"/>
          <w:spacing w:val="-3"/>
          <w:sz w:val="20"/>
          <w:lang w:val="en-US"/>
        </w:rPr>
        <w:t xml:space="preserve"> </w:t>
      </w:r>
      <w:r w:rsidRPr="00D60882">
        <w:rPr>
          <w:rFonts w:eastAsia="Times New Roman"/>
          <w:sz w:val="20"/>
          <w:lang w:val="en-US"/>
        </w:rPr>
        <w:t>one</w:t>
      </w:r>
      <w:r w:rsidRPr="00D60882">
        <w:rPr>
          <w:rFonts w:eastAsia="Times New Roman"/>
          <w:spacing w:val="-3"/>
          <w:sz w:val="20"/>
          <w:lang w:val="en-US"/>
        </w:rPr>
        <w:t xml:space="preserve"> </w:t>
      </w:r>
      <w:r w:rsidRPr="00D60882">
        <w:rPr>
          <w:rFonts w:eastAsia="Times New Roman"/>
          <w:sz w:val="20"/>
          <w:lang w:val="en-US"/>
        </w:rPr>
        <w:t>of</w:t>
      </w:r>
      <w:r w:rsidRPr="00D60882">
        <w:rPr>
          <w:rFonts w:eastAsia="Times New Roman"/>
          <w:spacing w:val="-3"/>
          <w:sz w:val="20"/>
          <w:lang w:val="en-US"/>
        </w:rPr>
        <w:t xml:space="preserve"> </w:t>
      </w:r>
      <w:r w:rsidRPr="00D60882">
        <w:rPr>
          <w:rFonts w:eastAsia="Times New Roman"/>
          <w:sz w:val="20"/>
          <w:lang w:val="en-US"/>
        </w:rPr>
        <w:t>the</w:t>
      </w:r>
      <w:r w:rsidRPr="00D60882">
        <w:rPr>
          <w:rFonts w:eastAsia="Times New Roman"/>
          <w:spacing w:val="-3"/>
          <w:sz w:val="20"/>
          <w:lang w:val="en-US"/>
        </w:rPr>
        <w:t xml:space="preserve"> </w:t>
      </w:r>
      <w:ins w:id="21" w:author="Cariou, Laurent" w:date="2022-08-08T16:03:00Z">
        <w:r w:rsidR="002C4900" w:rsidRPr="002B353F">
          <w:rPr>
            <w:rFonts w:eastAsia="Times New Roman"/>
            <w:spacing w:val="-3"/>
            <w:sz w:val="20"/>
            <w:highlight w:val="yellow"/>
            <w:lang w:val="en-US"/>
          </w:rPr>
          <w:t>(#11260</w:t>
        </w:r>
        <w:r w:rsidR="002B353F" w:rsidRPr="002B353F">
          <w:rPr>
            <w:rFonts w:eastAsia="Times New Roman"/>
            <w:spacing w:val="-3"/>
            <w:sz w:val="20"/>
            <w:highlight w:val="yellow"/>
            <w:lang w:val="en-US"/>
          </w:rPr>
          <w:t>, #11439, #11745</w:t>
        </w:r>
        <w:r w:rsidR="002C4900" w:rsidRPr="002B353F">
          <w:rPr>
            <w:rFonts w:eastAsia="Times New Roman"/>
            <w:spacing w:val="-3"/>
            <w:sz w:val="20"/>
            <w:highlight w:val="yellow"/>
            <w:lang w:val="en-US"/>
          </w:rPr>
          <w:t>)</w:t>
        </w:r>
        <w:r w:rsidR="002B353F">
          <w:rPr>
            <w:rFonts w:eastAsia="Times New Roman"/>
            <w:spacing w:val="-3"/>
            <w:sz w:val="20"/>
            <w:lang w:val="en-US"/>
          </w:rPr>
          <w:t xml:space="preserve"> </w:t>
        </w:r>
      </w:ins>
      <w:r w:rsidRPr="00D60882">
        <w:rPr>
          <w:rFonts w:eastAsia="Times New Roman"/>
          <w:sz w:val="20"/>
          <w:lang w:val="en-US"/>
        </w:rPr>
        <w:t>following</w:t>
      </w:r>
      <w:del w:id="22" w:author="Cariou, Laurent" w:date="2022-08-08T16:03:00Z">
        <w:r w:rsidRPr="00D60882" w:rsidDel="002C4900">
          <w:rPr>
            <w:rFonts w:eastAsia="Times New Roman"/>
            <w:sz w:val="20"/>
            <w:lang w:val="en-US"/>
          </w:rPr>
          <w:delText>s</w:delText>
        </w:r>
      </w:del>
      <w:r w:rsidRPr="00D60882">
        <w:rPr>
          <w:rFonts w:eastAsia="Times New Roman"/>
          <w:spacing w:val="-4"/>
          <w:sz w:val="20"/>
          <w:lang w:val="en-US"/>
        </w:rPr>
        <w:t xml:space="preserve"> </w:t>
      </w:r>
      <w:r w:rsidRPr="00D60882">
        <w:rPr>
          <w:rFonts w:eastAsia="Times New Roman"/>
          <w:sz w:val="20"/>
          <w:lang w:val="en-US"/>
        </w:rPr>
        <w:t>shall</w:t>
      </w:r>
      <w:r w:rsidRPr="00D60882">
        <w:rPr>
          <w:rFonts w:eastAsia="Times New Roman"/>
          <w:spacing w:val="-3"/>
          <w:sz w:val="20"/>
          <w:lang w:val="en-US"/>
        </w:rPr>
        <w:t xml:space="preserve"> </w:t>
      </w:r>
      <w:r w:rsidRPr="00D60882">
        <w:rPr>
          <w:rFonts w:eastAsia="Times New Roman"/>
          <w:spacing w:val="-2"/>
          <w:sz w:val="20"/>
          <w:lang w:val="en-US"/>
        </w:rPr>
        <w:t>apply</w:t>
      </w:r>
      <w:ins w:id="23" w:author="Cariou, Laurent" w:date="2022-08-08T15:59:00Z">
        <w:r w:rsidR="00F853DF">
          <w:rPr>
            <w:rFonts w:eastAsia="Times New Roman"/>
            <w:spacing w:val="-2"/>
            <w:sz w:val="20"/>
            <w:lang w:val="en-US"/>
          </w:rPr>
          <w:t xml:space="preserve"> </w:t>
        </w:r>
      </w:ins>
      <w:ins w:id="24" w:author="Cariou, Laurent" w:date="2022-08-08T16:00:00Z">
        <w:r w:rsidR="00D350C2" w:rsidRPr="00D350C2">
          <w:rPr>
            <w:rFonts w:eastAsia="Times New Roman"/>
            <w:spacing w:val="-2"/>
            <w:sz w:val="20"/>
            <w:highlight w:val="yellow"/>
            <w:lang w:val="en-US"/>
          </w:rPr>
          <w:t>(#10490</w:t>
        </w:r>
      </w:ins>
      <w:ins w:id="25" w:author="Cariou, Laurent" w:date="2022-08-08T16:05:00Z">
        <w:r w:rsidR="002B353F">
          <w:rPr>
            <w:rFonts w:eastAsia="Times New Roman"/>
            <w:spacing w:val="-2"/>
            <w:sz w:val="20"/>
            <w:highlight w:val="yellow"/>
            <w:lang w:val="en-US"/>
          </w:rPr>
          <w:t>, #11746</w:t>
        </w:r>
      </w:ins>
      <w:ins w:id="26" w:author="Cariou, Laurent" w:date="2022-08-08T16:00:00Z">
        <w:r w:rsidR="00D350C2" w:rsidRPr="00D350C2">
          <w:rPr>
            <w:rFonts w:eastAsia="Times New Roman"/>
            <w:spacing w:val="-2"/>
            <w:sz w:val="20"/>
            <w:highlight w:val="yellow"/>
            <w:lang w:val="en-US"/>
          </w:rPr>
          <w:t>)</w:t>
        </w:r>
        <w:r w:rsidR="00D350C2">
          <w:rPr>
            <w:rFonts w:eastAsia="Times New Roman"/>
            <w:spacing w:val="-2"/>
            <w:sz w:val="20"/>
            <w:lang w:val="en-US"/>
          </w:rPr>
          <w:t xml:space="preserve"> </w:t>
        </w:r>
      </w:ins>
      <w:ins w:id="27" w:author="Cariou, Laurent" w:date="2022-08-08T15:59:00Z">
        <w:r w:rsidR="00F853DF">
          <w:rPr>
            <w:rFonts w:eastAsia="Times New Roman"/>
            <w:spacing w:val="-2"/>
            <w:sz w:val="20"/>
            <w:lang w:val="en-US"/>
          </w:rPr>
          <w:t xml:space="preserve">if </w:t>
        </w:r>
      </w:ins>
      <w:ins w:id="28" w:author="Cariou, Laurent" w:date="2022-08-08T16:00:00Z">
        <w:r w:rsidR="005366F8">
          <w:rPr>
            <w:rFonts w:eastAsia="Times New Roman"/>
            <w:spacing w:val="-2"/>
            <w:sz w:val="20"/>
            <w:lang w:val="en-US"/>
          </w:rPr>
          <w:t>other APs are affiliated with the same AP MLD as</w:t>
        </w:r>
        <w:r w:rsidR="00D350C2">
          <w:rPr>
            <w:rFonts w:eastAsia="Times New Roman"/>
            <w:spacing w:val="-2"/>
            <w:sz w:val="20"/>
            <w:lang w:val="en-US"/>
          </w:rPr>
          <w:t xml:space="preserve"> the affected AP</w:t>
        </w:r>
      </w:ins>
      <w:r w:rsidRPr="00D60882">
        <w:rPr>
          <w:rFonts w:eastAsia="Times New Roman"/>
          <w:spacing w:val="-2"/>
          <w:sz w:val="20"/>
          <w:lang w:val="en-US"/>
        </w:rPr>
        <w:t>:</w:t>
      </w:r>
    </w:p>
    <w:p w14:paraId="2055198B" w14:textId="77777777" w:rsidR="00D60882" w:rsidRPr="00D60882" w:rsidRDefault="00D60882" w:rsidP="00127EF2">
      <w:pPr>
        <w:widowControl w:val="0"/>
        <w:numPr>
          <w:ilvl w:val="0"/>
          <w:numId w:val="3"/>
        </w:numPr>
        <w:tabs>
          <w:tab w:val="left" w:pos="760"/>
        </w:tabs>
        <w:kinsoku w:val="0"/>
        <w:overflowPunct w:val="0"/>
        <w:autoSpaceDE w:val="0"/>
        <w:autoSpaceDN w:val="0"/>
        <w:adjustRightInd w:val="0"/>
        <w:spacing w:before="70" w:line="249" w:lineRule="auto"/>
        <w:ind w:right="156"/>
        <w:jc w:val="left"/>
        <w:rPr>
          <w:rFonts w:eastAsia="Times New Roman"/>
          <w:sz w:val="20"/>
          <w:lang w:val="en-US"/>
        </w:rPr>
      </w:pPr>
      <w:r w:rsidRPr="00D60882">
        <w:rPr>
          <w:rFonts w:eastAsia="Times New Roman"/>
          <w:sz w:val="20"/>
          <w:lang w:val="en-US"/>
        </w:rPr>
        <w:t xml:space="preserve">Another AP (reporting AP) affiliated with the same AP MLD and not corresponding to a </w:t>
      </w:r>
      <w:proofErr w:type="spellStart"/>
      <w:r w:rsidRPr="00D60882">
        <w:rPr>
          <w:rFonts w:eastAsia="Times New Roman"/>
          <w:sz w:val="20"/>
          <w:lang w:val="en-US"/>
        </w:rPr>
        <w:t>nontransmitted</w:t>
      </w:r>
      <w:proofErr w:type="spellEnd"/>
      <w:r w:rsidRPr="00D60882">
        <w:rPr>
          <w:rFonts w:eastAsia="Times New Roman"/>
          <w:sz w:val="20"/>
          <w:lang w:val="en-US"/>
        </w:rPr>
        <w:t xml:space="preserve"> BSSID shall carry the corresponding element(s) in the STA Profile field of the Per- STA</w:t>
      </w:r>
      <w:r w:rsidRPr="00D60882">
        <w:rPr>
          <w:rFonts w:eastAsia="Times New Roman"/>
          <w:spacing w:val="-6"/>
          <w:sz w:val="20"/>
          <w:lang w:val="en-US"/>
        </w:rPr>
        <w:t xml:space="preserve"> </w:t>
      </w:r>
      <w:r w:rsidRPr="00D60882">
        <w:rPr>
          <w:rFonts w:eastAsia="Times New Roman"/>
          <w:sz w:val="20"/>
          <w:lang w:val="en-US"/>
        </w:rPr>
        <w:t>Profile</w:t>
      </w:r>
      <w:r w:rsidRPr="00D60882">
        <w:rPr>
          <w:rFonts w:eastAsia="Times New Roman"/>
          <w:spacing w:val="-6"/>
          <w:sz w:val="20"/>
          <w:lang w:val="en-US"/>
        </w:rPr>
        <w:t xml:space="preserve"> </w:t>
      </w:r>
      <w:proofErr w:type="spellStart"/>
      <w:r w:rsidRPr="00D60882">
        <w:rPr>
          <w:rFonts w:eastAsia="Times New Roman"/>
          <w:sz w:val="20"/>
          <w:lang w:val="en-US"/>
        </w:rPr>
        <w:t>subelement</w:t>
      </w:r>
      <w:proofErr w:type="spellEnd"/>
      <w:r w:rsidRPr="00D60882">
        <w:rPr>
          <w:rFonts w:eastAsia="Times New Roman"/>
          <w:spacing w:val="-5"/>
          <w:sz w:val="20"/>
          <w:lang w:val="en-US"/>
        </w:rPr>
        <w:t xml:space="preserve"> </w:t>
      </w:r>
      <w:r w:rsidRPr="00D60882">
        <w:rPr>
          <w:rFonts w:eastAsia="Times New Roman"/>
          <w:sz w:val="20"/>
          <w:lang w:val="en-US"/>
        </w:rPr>
        <w:t>corresponding</w:t>
      </w:r>
      <w:r w:rsidRPr="00D60882">
        <w:rPr>
          <w:rFonts w:eastAsia="Times New Roman"/>
          <w:spacing w:val="-7"/>
          <w:sz w:val="20"/>
          <w:lang w:val="en-US"/>
        </w:rPr>
        <w:t xml:space="preserve"> </w:t>
      </w:r>
      <w:r w:rsidRPr="00D60882">
        <w:rPr>
          <w:rFonts w:eastAsia="Times New Roman"/>
          <w:sz w:val="20"/>
          <w:lang w:val="en-US"/>
        </w:rPr>
        <w:t>to</w:t>
      </w:r>
      <w:r w:rsidRPr="00D60882">
        <w:rPr>
          <w:rFonts w:eastAsia="Times New Roman"/>
          <w:spacing w:val="-6"/>
          <w:sz w:val="20"/>
          <w:lang w:val="en-US"/>
        </w:rPr>
        <w:t xml:space="preserve"> </w:t>
      </w:r>
      <w:r w:rsidRPr="00D60882">
        <w:rPr>
          <w:rFonts w:eastAsia="Times New Roman"/>
          <w:sz w:val="20"/>
          <w:lang w:val="en-US"/>
        </w:rPr>
        <w:t>the</w:t>
      </w:r>
      <w:r w:rsidRPr="00D60882">
        <w:rPr>
          <w:rFonts w:eastAsia="Times New Roman"/>
          <w:spacing w:val="-7"/>
          <w:sz w:val="20"/>
          <w:lang w:val="en-US"/>
        </w:rPr>
        <w:t xml:space="preserve"> </w:t>
      </w:r>
      <w:r w:rsidRPr="00D60882">
        <w:rPr>
          <w:rFonts w:eastAsia="Times New Roman"/>
          <w:sz w:val="20"/>
          <w:lang w:val="en-US"/>
        </w:rPr>
        <w:t>affected</w:t>
      </w:r>
      <w:r w:rsidRPr="00D60882">
        <w:rPr>
          <w:rFonts w:eastAsia="Times New Roman"/>
          <w:spacing w:val="-6"/>
          <w:sz w:val="20"/>
          <w:lang w:val="en-US"/>
        </w:rPr>
        <w:t xml:space="preserve"> </w:t>
      </w:r>
      <w:r w:rsidRPr="00D60882">
        <w:rPr>
          <w:rFonts w:eastAsia="Times New Roman"/>
          <w:sz w:val="20"/>
          <w:lang w:val="en-US"/>
        </w:rPr>
        <w:t>AP</w:t>
      </w:r>
      <w:r w:rsidRPr="00D60882">
        <w:rPr>
          <w:rFonts w:eastAsia="Times New Roman"/>
          <w:spacing w:val="-6"/>
          <w:sz w:val="20"/>
          <w:lang w:val="en-US"/>
        </w:rPr>
        <w:t xml:space="preserve"> </w:t>
      </w:r>
      <w:r w:rsidRPr="00D60882">
        <w:rPr>
          <w:rFonts w:eastAsia="Times New Roman"/>
          <w:sz w:val="20"/>
          <w:lang w:val="en-US"/>
        </w:rPr>
        <w:t>contained</w:t>
      </w:r>
      <w:r w:rsidRPr="00D60882">
        <w:rPr>
          <w:rFonts w:eastAsia="Times New Roman"/>
          <w:spacing w:val="-6"/>
          <w:sz w:val="20"/>
          <w:lang w:val="en-US"/>
        </w:rPr>
        <w:t xml:space="preserve"> </w:t>
      </w:r>
      <w:r w:rsidRPr="00D60882">
        <w:rPr>
          <w:rFonts w:eastAsia="Times New Roman"/>
          <w:sz w:val="20"/>
          <w:lang w:val="en-US"/>
        </w:rPr>
        <w:t>in</w:t>
      </w:r>
      <w:r w:rsidRPr="00D60882">
        <w:rPr>
          <w:rFonts w:eastAsia="Times New Roman"/>
          <w:spacing w:val="-6"/>
          <w:sz w:val="20"/>
          <w:lang w:val="en-US"/>
        </w:rPr>
        <w:t xml:space="preserve"> </w:t>
      </w:r>
      <w:r w:rsidRPr="00D60882">
        <w:rPr>
          <w:rFonts w:eastAsia="Times New Roman"/>
          <w:sz w:val="20"/>
          <w:lang w:val="en-US"/>
        </w:rPr>
        <w:t>the</w:t>
      </w:r>
      <w:r w:rsidRPr="00D60882">
        <w:rPr>
          <w:rFonts w:eastAsia="Times New Roman"/>
          <w:spacing w:val="-6"/>
          <w:sz w:val="20"/>
          <w:lang w:val="en-US"/>
        </w:rPr>
        <w:t xml:space="preserve"> </w:t>
      </w:r>
      <w:r w:rsidRPr="00D60882">
        <w:rPr>
          <w:rFonts w:eastAsia="Times New Roman"/>
          <w:sz w:val="20"/>
          <w:lang w:val="en-US"/>
        </w:rPr>
        <w:t>Basic</w:t>
      </w:r>
      <w:r w:rsidRPr="00D60882">
        <w:rPr>
          <w:rFonts w:eastAsia="Times New Roman"/>
          <w:spacing w:val="-6"/>
          <w:sz w:val="20"/>
          <w:lang w:val="en-US"/>
        </w:rPr>
        <w:t xml:space="preserve"> </w:t>
      </w:r>
      <w:r w:rsidRPr="00D60882">
        <w:rPr>
          <w:rFonts w:eastAsia="Times New Roman"/>
          <w:sz w:val="20"/>
          <w:lang w:val="en-US"/>
        </w:rPr>
        <w:t>Multi-Link</w:t>
      </w:r>
      <w:r w:rsidRPr="00D60882">
        <w:rPr>
          <w:rFonts w:eastAsia="Times New Roman"/>
          <w:spacing w:val="-5"/>
          <w:sz w:val="20"/>
          <w:lang w:val="en-US"/>
        </w:rPr>
        <w:t xml:space="preserve"> </w:t>
      </w:r>
      <w:r w:rsidRPr="00D60882">
        <w:rPr>
          <w:rFonts w:eastAsia="Times New Roman"/>
          <w:sz w:val="20"/>
          <w:lang w:val="en-US"/>
        </w:rPr>
        <w:t>element included in the Beacon frame and Probe Response frame that it transmits.</w:t>
      </w:r>
    </w:p>
    <w:p w14:paraId="7BC1A775" w14:textId="77777777" w:rsidR="00D60882" w:rsidRPr="00D60882" w:rsidRDefault="00D60882" w:rsidP="00127EF2">
      <w:pPr>
        <w:widowControl w:val="0"/>
        <w:numPr>
          <w:ilvl w:val="0"/>
          <w:numId w:val="3"/>
        </w:numPr>
        <w:tabs>
          <w:tab w:val="left" w:pos="760"/>
        </w:tabs>
        <w:kinsoku w:val="0"/>
        <w:overflowPunct w:val="0"/>
        <w:autoSpaceDE w:val="0"/>
        <w:autoSpaceDN w:val="0"/>
        <w:adjustRightInd w:val="0"/>
        <w:spacing w:before="64" w:line="249" w:lineRule="auto"/>
        <w:ind w:left="759" w:right="156"/>
        <w:jc w:val="left"/>
        <w:rPr>
          <w:rFonts w:eastAsia="Times New Roman"/>
          <w:sz w:val="20"/>
          <w:lang w:val="en-US"/>
        </w:rPr>
      </w:pPr>
      <w:r w:rsidRPr="00D60882">
        <w:rPr>
          <w:rFonts w:eastAsia="Times New Roman"/>
          <w:sz w:val="20"/>
          <w:lang w:val="en-US"/>
        </w:rPr>
        <w:t xml:space="preserve">An AP corresponding to the transmitted BSSID in the same multiple BSSID set as a </w:t>
      </w:r>
      <w:proofErr w:type="spellStart"/>
      <w:r w:rsidRPr="00D60882">
        <w:rPr>
          <w:rFonts w:eastAsia="Times New Roman"/>
          <w:sz w:val="20"/>
          <w:lang w:val="en-US"/>
        </w:rPr>
        <w:t>nontransmitted</w:t>
      </w:r>
      <w:proofErr w:type="spellEnd"/>
      <w:r w:rsidRPr="00D60882">
        <w:rPr>
          <w:rFonts w:eastAsia="Times New Roman"/>
          <w:sz w:val="20"/>
          <w:lang w:val="en-US"/>
        </w:rPr>
        <w:t xml:space="preserve"> BSSID (reporting AP) that is affiliated with the same AP MLD as the affected AP shall carry the corresponding element(s) in the</w:t>
      </w:r>
      <w:r w:rsidRPr="00D60882">
        <w:rPr>
          <w:rFonts w:eastAsia="Times New Roman"/>
          <w:spacing w:val="-2"/>
          <w:sz w:val="20"/>
          <w:lang w:val="en-US"/>
        </w:rPr>
        <w:t xml:space="preserve"> </w:t>
      </w:r>
      <w:r w:rsidRPr="00D60882">
        <w:rPr>
          <w:rFonts w:eastAsia="Times New Roman"/>
          <w:sz w:val="20"/>
          <w:lang w:val="en-US"/>
        </w:rPr>
        <w:t xml:space="preserve">STA Profile field of the Per-STA Profile </w:t>
      </w:r>
      <w:proofErr w:type="spellStart"/>
      <w:r w:rsidRPr="00D60882">
        <w:rPr>
          <w:rFonts w:eastAsia="Times New Roman"/>
          <w:sz w:val="20"/>
          <w:lang w:val="en-US"/>
        </w:rPr>
        <w:t>subelement</w:t>
      </w:r>
      <w:proofErr w:type="spellEnd"/>
      <w:r w:rsidRPr="00D60882">
        <w:rPr>
          <w:rFonts w:eastAsia="Times New Roman"/>
          <w:sz w:val="20"/>
          <w:lang w:val="en-US"/>
        </w:rPr>
        <w:t xml:space="preserve"> corresponding to the affected AP contained in the Basic Multi-Link element corresponding to the AP MLD in the </w:t>
      </w:r>
      <w:proofErr w:type="spellStart"/>
      <w:r w:rsidRPr="00D60882">
        <w:rPr>
          <w:rFonts w:eastAsia="Times New Roman"/>
          <w:sz w:val="20"/>
          <w:lang w:val="en-US"/>
        </w:rPr>
        <w:t>nontransmitted</w:t>
      </w:r>
      <w:proofErr w:type="spellEnd"/>
      <w:r w:rsidRPr="00D60882">
        <w:rPr>
          <w:rFonts w:eastAsia="Times New Roman"/>
          <w:sz w:val="20"/>
          <w:lang w:val="en-US"/>
        </w:rPr>
        <w:t xml:space="preserve"> BSSID profile corresponding to the reporting AP in the Multiple BSSID element included in the Beacon frame and Probe Response frame that it transmits.</w:t>
      </w:r>
    </w:p>
    <w:p w14:paraId="4F423C06" w14:textId="77777777" w:rsidR="00D60882" w:rsidRPr="00D60882" w:rsidRDefault="00D60882" w:rsidP="00D60882">
      <w:pPr>
        <w:widowControl w:val="0"/>
        <w:kinsoku w:val="0"/>
        <w:overflowPunct w:val="0"/>
        <w:autoSpaceDE w:val="0"/>
        <w:autoSpaceDN w:val="0"/>
        <w:adjustRightInd w:val="0"/>
        <w:spacing w:before="3"/>
        <w:jc w:val="left"/>
        <w:rPr>
          <w:rFonts w:eastAsia="Times New Roman"/>
          <w:sz w:val="21"/>
          <w:szCs w:val="21"/>
          <w:lang w:val="en-US"/>
        </w:rPr>
      </w:pPr>
    </w:p>
    <w:p w14:paraId="3B058A39" w14:textId="77777777" w:rsidR="00D60882" w:rsidRPr="00D60882" w:rsidRDefault="00D60882" w:rsidP="00D60882">
      <w:pPr>
        <w:widowControl w:val="0"/>
        <w:kinsoku w:val="0"/>
        <w:overflowPunct w:val="0"/>
        <w:autoSpaceDE w:val="0"/>
        <w:autoSpaceDN w:val="0"/>
        <w:adjustRightInd w:val="0"/>
        <w:jc w:val="left"/>
        <w:rPr>
          <w:rFonts w:eastAsia="Times New Roman"/>
          <w:spacing w:val="-5"/>
          <w:sz w:val="20"/>
          <w:lang w:val="en-US"/>
        </w:rPr>
      </w:pPr>
      <w:r w:rsidRPr="00D60882">
        <w:rPr>
          <w:rFonts w:eastAsia="Times New Roman"/>
          <w:spacing w:val="-5"/>
          <w:sz w:val="20"/>
          <w:lang w:val="en-US"/>
        </w:rPr>
        <w:t>and</w:t>
      </w:r>
    </w:p>
    <w:p w14:paraId="5E947097" w14:textId="0D305D6B" w:rsidR="00D60882" w:rsidRPr="00D60882" w:rsidRDefault="00D60882" w:rsidP="00127EF2">
      <w:pPr>
        <w:widowControl w:val="0"/>
        <w:numPr>
          <w:ilvl w:val="0"/>
          <w:numId w:val="3"/>
        </w:numPr>
        <w:tabs>
          <w:tab w:val="left" w:pos="760"/>
        </w:tabs>
        <w:kinsoku w:val="0"/>
        <w:overflowPunct w:val="0"/>
        <w:autoSpaceDE w:val="0"/>
        <w:autoSpaceDN w:val="0"/>
        <w:adjustRightInd w:val="0"/>
        <w:spacing w:before="70" w:line="249" w:lineRule="auto"/>
        <w:ind w:right="156"/>
        <w:jc w:val="left"/>
        <w:rPr>
          <w:rFonts w:eastAsia="Times New Roman"/>
          <w:sz w:val="20"/>
          <w:lang w:val="en-US"/>
        </w:rPr>
      </w:pPr>
      <w:r w:rsidRPr="00D60882">
        <w:rPr>
          <w:rFonts w:eastAsia="Times New Roman"/>
          <w:sz w:val="20"/>
          <w:lang w:val="en-US"/>
        </w:rPr>
        <w:t>The timing fields in the Channel Switch Announcement element, the Extended Channel Switch Announcement element,</w:t>
      </w:r>
      <w:ins w:id="29" w:author="Cariou, Laurent" w:date="2022-08-08T18:05:00Z">
        <w:r w:rsidR="00846575">
          <w:rPr>
            <w:rFonts w:eastAsia="Times New Roman"/>
            <w:sz w:val="20"/>
            <w:lang w:val="en-US"/>
          </w:rPr>
          <w:t xml:space="preserve"> </w:t>
        </w:r>
      </w:ins>
      <w:ins w:id="30" w:author="Cariou, Laurent" w:date="2022-08-08T18:06:00Z">
        <w:r w:rsidR="00D5641B" w:rsidRPr="00AF75D0">
          <w:rPr>
            <w:rFonts w:eastAsia="Times New Roman"/>
            <w:sz w:val="20"/>
            <w:highlight w:val="yellow"/>
            <w:lang w:val="en-US"/>
          </w:rPr>
          <w:t>(#10647</w:t>
        </w:r>
        <w:r w:rsidR="00AF75D0" w:rsidRPr="00AF75D0">
          <w:rPr>
            <w:rFonts w:eastAsia="Times New Roman"/>
            <w:sz w:val="20"/>
            <w:highlight w:val="yellow"/>
            <w:lang w:val="en-US"/>
          </w:rPr>
          <w:t>)</w:t>
        </w:r>
        <w:r w:rsidR="00AF75D0">
          <w:rPr>
            <w:rFonts w:eastAsia="Times New Roman"/>
            <w:sz w:val="20"/>
            <w:lang w:val="en-US"/>
          </w:rPr>
          <w:t xml:space="preserve"> </w:t>
        </w:r>
      </w:ins>
      <w:ins w:id="31" w:author="Cariou, Laurent" w:date="2022-08-08T18:05:00Z">
        <w:r w:rsidR="00846575">
          <w:rPr>
            <w:rFonts w:eastAsia="Times New Roman"/>
            <w:sz w:val="20"/>
            <w:lang w:val="en-US"/>
          </w:rPr>
          <w:t>the</w:t>
        </w:r>
      </w:ins>
      <w:ins w:id="32" w:author="Cariou, Laurent" w:date="2022-08-08T18:06:00Z">
        <w:r w:rsidR="00D5641B">
          <w:rPr>
            <w:rFonts w:eastAsia="Times New Roman"/>
            <w:sz w:val="20"/>
            <w:lang w:val="en-US"/>
          </w:rPr>
          <w:t xml:space="preserve"> Max Channel Switch Time element,</w:t>
        </w:r>
      </w:ins>
      <w:r w:rsidRPr="00D60882">
        <w:rPr>
          <w:rFonts w:eastAsia="Times New Roman"/>
          <w:sz w:val="20"/>
          <w:lang w:val="en-US"/>
        </w:rPr>
        <w:t xml:space="preserve"> the Quiet element, and the Quiet Channel element shall be applied in reference to the most recent TBTT and </w:t>
      </w:r>
      <w:ins w:id="33" w:author="Cariou, Laurent" w:date="2022-08-08T18:09:00Z">
        <w:r w:rsidR="000B2048" w:rsidRPr="000B2048">
          <w:rPr>
            <w:rFonts w:eastAsia="Times New Roman"/>
            <w:sz w:val="20"/>
            <w:highlight w:val="yellow"/>
            <w:lang w:val="en-US"/>
          </w:rPr>
          <w:t>(#10416)</w:t>
        </w:r>
        <w:r w:rsidR="000B2048">
          <w:rPr>
            <w:rFonts w:eastAsia="Times New Roman"/>
            <w:sz w:val="20"/>
            <w:lang w:val="en-US"/>
          </w:rPr>
          <w:t xml:space="preserve"> </w:t>
        </w:r>
      </w:ins>
      <w:ins w:id="34" w:author="Cariou, Laurent" w:date="2022-08-08T18:08:00Z">
        <w:r w:rsidR="000B2048">
          <w:rPr>
            <w:rFonts w:eastAsia="Times New Roman"/>
            <w:sz w:val="20"/>
            <w:lang w:val="en-US"/>
          </w:rPr>
          <w:t>Beacon Interval</w:t>
        </w:r>
      </w:ins>
      <w:del w:id="35" w:author="Cariou, Laurent" w:date="2022-08-08T18:08:00Z">
        <w:r w:rsidRPr="00D60882" w:rsidDel="000B2048">
          <w:rPr>
            <w:rFonts w:eastAsia="Times New Roman"/>
            <w:sz w:val="20"/>
            <w:lang w:val="en-US"/>
          </w:rPr>
          <w:delText>BI</w:delText>
        </w:r>
      </w:del>
      <w:r w:rsidRPr="00D60882">
        <w:rPr>
          <w:rFonts w:eastAsia="Times New Roman"/>
          <w:sz w:val="20"/>
          <w:lang w:val="en-US"/>
        </w:rPr>
        <w:t xml:space="preserve"> indicated in the corresponding element(s) of the affected AP and not to the TBTT and </w:t>
      </w:r>
      <w:ins w:id="36" w:author="Cariou, Laurent" w:date="2022-08-08T18:09:00Z">
        <w:r w:rsidR="000B2048" w:rsidRPr="000B2048">
          <w:rPr>
            <w:rFonts w:eastAsia="Times New Roman"/>
            <w:sz w:val="20"/>
            <w:highlight w:val="yellow"/>
            <w:lang w:val="en-US"/>
          </w:rPr>
          <w:t>(#10416)</w:t>
        </w:r>
        <w:r w:rsidR="000B2048">
          <w:rPr>
            <w:rFonts w:eastAsia="Times New Roman"/>
            <w:sz w:val="20"/>
            <w:lang w:val="en-US"/>
          </w:rPr>
          <w:t xml:space="preserve"> </w:t>
        </w:r>
      </w:ins>
      <w:ins w:id="37" w:author="Cariou, Laurent" w:date="2022-08-08T18:08:00Z">
        <w:r w:rsidR="000B2048">
          <w:rPr>
            <w:rFonts w:eastAsia="Times New Roman"/>
            <w:sz w:val="20"/>
            <w:lang w:val="en-US"/>
          </w:rPr>
          <w:t>Beacon Interval</w:t>
        </w:r>
      </w:ins>
      <w:del w:id="38" w:author="Cariou, Laurent" w:date="2022-08-08T18:09:00Z">
        <w:r w:rsidRPr="00D60882" w:rsidDel="000B2048">
          <w:rPr>
            <w:rFonts w:eastAsia="Times New Roman"/>
            <w:sz w:val="20"/>
            <w:lang w:val="en-US"/>
          </w:rPr>
          <w:delText>BI</w:delText>
        </w:r>
      </w:del>
      <w:r w:rsidRPr="00D60882">
        <w:rPr>
          <w:rFonts w:eastAsia="Times New Roman"/>
          <w:sz w:val="20"/>
          <w:lang w:val="en-US"/>
        </w:rPr>
        <w:t xml:space="preserve"> of the reporting AP.</w:t>
      </w:r>
    </w:p>
    <w:p w14:paraId="7FB0406C" w14:textId="77777777" w:rsidR="00D60882" w:rsidRPr="00D60882" w:rsidRDefault="00D60882" w:rsidP="00D60882">
      <w:pPr>
        <w:widowControl w:val="0"/>
        <w:kinsoku w:val="0"/>
        <w:overflowPunct w:val="0"/>
        <w:autoSpaceDE w:val="0"/>
        <w:autoSpaceDN w:val="0"/>
        <w:adjustRightInd w:val="0"/>
        <w:spacing w:before="134" w:line="232" w:lineRule="auto"/>
        <w:ind w:right="157"/>
        <w:rPr>
          <w:rFonts w:eastAsia="Times New Roman"/>
          <w:sz w:val="18"/>
          <w:szCs w:val="18"/>
          <w:lang w:val="en-US"/>
        </w:rPr>
      </w:pPr>
      <w:r w:rsidRPr="00D60882">
        <w:rPr>
          <w:rFonts w:eastAsia="Times New Roman"/>
          <w:sz w:val="18"/>
          <w:szCs w:val="18"/>
          <w:lang w:val="en-US"/>
        </w:rPr>
        <w:t>NOTE—The affected AP can correspond to a transmitted BSSID in a multiple BSSID set or an AP with dot11MultiBSSIDImplemented</w:t>
      </w:r>
      <w:r w:rsidRPr="00D60882">
        <w:rPr>
          <w:rFonts w:eastAsia="Times New Roman"/>
          <w:spacing w:val="-1"/>
          <w:sz w:val="18"/>
          <w:szCs w:val="18"/>
          <w:lang w:val="en-US"/>
        </w:rPr>
        <w:t xml:space="preserve"> </w:t>
      </w:r>
      <w:r w:rsidRPr="00D60882">
        <w:rPr>
          <w:rFonts w:eastAsia="Times New Roman"/>
          <w:sz w:val="18"/>
          <w:szCs w:val="18"/>
          <w:lang w:val="en-US"/>
        </w:rPr>
        <w:t>equal</w:t>
      </w:r>
      <w:r w:rsidRPr="00D60882">
        <w:rPr>
          <w:rFonts w:eastAsia="Times New Roman"/>
          <w:spacing w:val="-1"/>
          <w:sz w:val="18"/>
          <w:szCs w:val="18"/>
          <w:lang w:val="en-US"/>
        </w:rPr>
        <w:t xml:space="preserve"> </w:t>
      </w:r>
      <w:r w:rsidRPr="00D60882">
        <w:rPr>
          <w:rFonts w:eastAsia="Times New Roman"/>
          <w:sz w:val="18"/>
          <w:szCs w:val="18"/>
          <w:lang w:val="en-US"/>
        </w:rPr>
        <w:t>to</w:t>
      </w:r>
      <w:r w:rsidRPr="00D60882">
        <w:rPr>
          <w:rFonts w:eastAsia="Times New Roman"/>
          <w:spacing w:val="-1"/>
          <w:sz w:val="18"/>
          <w:szCs w:val="18"/>
          <w:lang w:val="en-US"/>
        </w:rPr>
        <w:t xml:space="preserve"> </w:t>
      </w:r>
      <w:r w:rsidRPr="00D60882">
        <w:rPr>
          <w:rFonts w:eastAsia="Times New Roman"/>
          <w:sz w:val="18"/>
          <w:szCs w:val="18"/>
          <w:lang w:val="en-US"/>
        </w:rPr>
        <w:t>false.</w:t>
      </w:r>
      <w:r w:rsidRPr="00D60882">
        <w:rPr>
          <w:rFonts w:eastAsia="Times New Roman"/>
          <w:spacing w:val="-1"/>
          <w:sz w:val="18"/>
          <w:szCs w:val="18"/>
          <w:lang w:val="en-US"/>
        </w:rPr>
        <w:t xml:space="preserve"> </w:t>
      </w:r>
      <w:r w:rsidRPr="00D60882">
        <w:rPr>
          <w:rFonts w:eastAsia="Times New Roman"/>
          <w:sz w:val="18"/>
          <w:szCs w:val="18"/>
          <w:lang w:val="en-US"/>
        </w:rPr>
        <w:t>The</w:t>
      </w:r>
      <w:r w:rsidRPr="00D60882">
        <w:rPr>
          <w:rFonts w:eastAsia="Times New Roman"/>
          <w:spacing w:val="-1"/>
          <w:sz w:val="18"/>
          <w:szCs w:val="18"/>
          <w:lang w:val="en-US"/>
        </w:rPr>
        <w:t xml:space="preserve"> </w:t>
      </w:r>
      <w:r w:rsidRPr="00D60882">
        <w:rPr>
          <w:rFonts w:eastAsia="Times New Roman"/>
          <w:sz w:val="18"/>
          <w:szCs w:val="18"/>
          <w:lang w:val="en-US"/>
        </w:rPr>
        <w:t>case</w:t>
      </w:r>
      <w:r w:rsidRPr="00D60882">
        <w:rPr>
          <w:rFonts w:eastAsia="Times New Roman"/>
          <w:spacing w:val="-2"/>
          <w:sz w:val="18"/>
          <w:szCs w:val="18"/>
          <w:lang w:val="en-US"/>
        </w:rPr>
        <w:t xml:space="preserve"> </w:t>
      </w:r>
      <w:r w:rsidRPr="00D60882">
        <w:rPr>
          <w:rFonts w:eastAsia="Times New Roman"/>
          <w:sz w:val="18"/>
          <w:szCs w:val="18"/>
          <w:lang w:val="en-US"/>
        </w:rPr>
        <w:t>where</w:t>
      </w:r>
      <w:r w:rsidRPr="00D60882">
        <w:rPr>
          <w:rFonts w:eastAsia="Times New Roman"/>
          <w:spacing w:val="-1"/>
          <w:sz w:val="18"/>
          <w:szCs w:val="18"/>
          <w:lang w:val="en-US"/>
        </w:rPr>
        <w:t xml:space="preserve"> </w:t>
      </w:r>
      <w:r w:rsidRPr="00D60882">
        <w:rPr>
          <w:rFonts w:eastAsia="Times New Roman"/>
          <w:sz w:val="18"/>
          <w:szCs w:val="18"/>
          <w:lang w:val="en-US"/>
        </w:rPr>
        <w:t>the</w:t>
      </w:r>
      <w:r w:rsidRPr="00D60882">
        <w:rPr>
          <w:rFonts w:eastAsia="Times New Roman"/>
          <w:spacing w:val="-1"/>
          <w:sz w:val="18"/>
          <w:szCs w:val="18"/>
          <w:lang w:val="en-US"/>
        </w:rPr>
        <w:t xml:space="preserve"> </w:t>
      </w:r>
      <w:r w:rsidRPr="00D60882">
        <w:rPr>
          <w:rFonts w:eastAsia="Times New Roman"/>
          <w:sz w:val="18"/>
          <w:szCs w:val="18"/>
          <w:lang w:val="en-US"/>
        </w:rPr>
        <w:t>affected</w:t>
      </w:r>
      <w:r w:rsidRPr="00D60882">
        <w:rPr>
          <w:rFonts w:eastAsia="Times New Roman"/>
          <w:spacing w:val="-1"/>
          <w:sz w:val="18"/>
          <w:szCs w:val="18"/>
          <w:lang w:val="en-US"/>
        </w:rPr>
        <w:t xml:space="preserve"> </w:t>
      </w:r>
      <w:r w:rsidRPr="00D60882">
        <w:rPr>
          <w:rFonts w:eastAsia="Times New Roman"/>
          <w:sz w:val="18"/>
          <w:szCs w:val="18"/>
          <w:lang w:val="en-US"/>
        </w:rPr>
        <w:t>AP</w:t>
      </w:r>
      <w:r w:rsidRPr="00D60882">
        <w:rPr>
          <w:rFonts w:eastAsia="Times New Roman"/>
          <w:spacing w:val="-1"/>
          <w:sz w:val="18"/>
          <w:szCs w:val="18"/>
          <w:lang w:val="en-US"/>
        </w:rPr>
        <w:t xml:space="preserve"> </w:t>
      </w:r>
      <w:r w:rsidRPr="00D60882">
        <w:rPr>
          <w:rFonts w:eastAsia="Times New Roman"/>
          <w:sz w:val="18"/>
          <w:szCs w:val="18"/>
          <w:lang w:val="en-US"/>
        </w:rPr>
        <w:t>corresponds</w:t>
      </w:r>
      <w:r w:rsidRPr="00D60882">
        <w:rPr>
          <w:rFonts w:eastAsia="Times New Roman"/>
          <w:spacing w:val="-1"/>
          <w:sz w:val="18"/>
          <w:szCs w:val="18"/>
          <w:lang w:val="en-US"/>
        </w:rPr>
        <w:t xml:space="preserve"> </w:t>
      </w:r>
      <w:r w:rsidRPr="00D60882">
        <w:rPr>
          <w:rFonts w:eastAsia="Times New Roman"/>
          <w:sz w:val="18"/>
          <w:szCs w:val="18"/>
          <w:lang w:val="en-US"/>
        </w:rPr>
        <w:t xml:space="preserve">to </w:t>
      </w:r>
      <w:proofErr w:type="spellStart"/>
      <w:r w:rsidRPr="00D60882">
        <w:rPr>
          <w:rFonts w:eastAsia="Times New Roman"/>
          <w:sz w:val="18"/>
          <w:szCs w:val="18"/>
          <w:lang w:val="en-US"/>
        </w:rPr>
        <w:t>nontransmitted</w:t>
      </w:r>
      <w:proofErr w:type="spellEnd"/>
      <w:r w:rsidRPr="00D60882">
        <w:rPr>
          <w:rFonts w:eastAsia="Times New Roman"/>
          <w:spacing w:val="-1"/>
          <w:sz w:val="18"/>
          <w:szCs w:val="18"/>
          <w:lang w:val="en-US"/>
        </w:rPr>
        <w:t xml:space="preserve"> </w:t>
      </w:r>
      <w:r w:rsidRPr="00D60882">
        <w:rPr>
          <w:rFonts w:eastAsia="Times New Roman"/>
          <w:sz w:val="18"/>
          <w:szCs w:val="18"/>
          <w:lang w:val="en-US"/>
        </w:rPr>
        <w:t>BSSID in a multiple BSSID set is covered in the next paragraph.</w:t>
      </w:r>
    </w:p>
    <w:p w14:paraId="27A45AD5" w14:textId="77777777" w:rsidR="00D60882" w:rsidRPr="00D60882" w:rsidRDefault="00D60882" w:rsidP="00D60882">
      <w:pPr>
        <w:widowControl w:val="0"/>
        <w:kinsoku w:val="0"/>
        <w:overflowPunct w:val="0"/>
        <w:autoSpaceDE w:val="0"/>
        <w:autoSpaceDN w:val="0"/>
        <w:adjustRightInd w:val="0"/>
        <w:spacing w:before="8"/>
        <w:jc w:val="left"/>
        <w:rPr>
          <w:rFonts w:eastAsia="Times New Roman"/>
          <w:sz w:val="19"/>
          <w:szCs w:val="19"/>
          <w:lang w:val="en-US"/>
        </w:rPr>
      </w:pPr>
    </w:p>
    <w:p w14:paraId="673D70EC" w14:textId="791DB9A4" w:rsidR="00D60882" w:rsidRPr="00D60882" w:rsidRDefault="00D60882" w:rsidP="00D60882">
      <w:pPr>
        <w:widowControl w:val="0"/>
        <w:kinsoku w:val="0"/>
        <w:overflowPunct w:val="0"/>
        <w:autoSpaceDE w:val="0"/>
        <w:autoSpaceDN w:val="0"/>
        <w:adjustRightInd w:val="0"/>
        <w:spacing w:line="249" w:lineRule="auto"/>
        <w:ind w:right="156"/>
        <w:rPr>
          <w:rFonts w:eastAsia="Times New Roman"/>
          <w:sz w:val="20"/>
          <w:lang w:val="en-US"/>
        </w:rPr>
      </w:pPr>
      <w:r w:rsidRPr="00D60882">
        <w:rPr>
          <w:rFonts w:eastAsia="Times New Roman"/>
          <w:sz w:val="20"/>
          <w:lang w:val="en-US"/>
        </w:rPr>
        <w:t xml:space="preserve">If an AP corresponding to the transmitted BSSID in a multiple BSSID set includes any of the following elements </w:t>
      </w:r>
      <w:ins w:id="39" w:author="Cariou, Laurent" w:date="2022-08-08T18:33:00Z">
        <w:r w:rsidR="009449F0" w:rsidRPr="009449F0">
          <w:rPr>
            <w:rFonts w:eastAsia="Times New Roman"/>
            <w:sz w:val="20"/>
            <w:highlight w:val="yellow"/>
            <w:lang w:val="en-US"/>
          </w:rPr>
          <w:t>(#13772</w:t>
        </w:r>
      </w:ins>
      <w:ins w:id="40" w:author="Cariou, Laurent" w:date="2022-08-08T18:34:00Z">
        <w:r w:rsidR="004E73AC">
          <w:rPr>
            <w:rFonts w:eastAsia="Times New Roman"/>
            <w:sz w:val="20"/>
            <w:highlight w:val="yellow"/>
            <w:lang w:val="en-US"/>
          </w:rPr>
          <w:t>, #106</w:t>
        </w:r>
      </w:ins>
      <w:ins w:id="41" w:author="Cariou, Laurent" w:date="2022-08-08T18:35:00Z">
        <w:r w:rsidR="004E73AC">
          <w:rPr>
            <w:rFonts w:eastAsia="Times New Roman"/>
            <w:sz w:val="20"/>
            <w:highlight w:val="yellow"/>
            <w:lang w:val="en-US"/>
          </w:rPr>
          <w:t>48</w:t>
        </w:r>
      </w:ins>
      <w:ins w:id="42" w:author="Cariou, Laurent" w:date="2022-08-08T18:33:00Z">
        <w:r w:rsidR="009449F0" w:rsidRPr="009449F0">
          <w:rPr>
            <w:rFonts w:eastAsia="Times New Roman"/>
            <w:sz w:val="20"/>
            <w:highlight w:val="yellow"/>
            <w:lang w:val="en-US"/>
          </w:rPr>
          <w:t>)</w:t>
        </w:r>
        <w:r w:rsidR="009449F0">
          <w:rPr>
            <w:rFonts w:eastAsia="Times New Roman"/>
            <w:sz w:val="20"/>
            <w:lang w:val="en-US"/>
          </w:rPr>
          <w:t xml:space="preserve"> </w:t>
        </w:r>
      </w:ins>
      <w:del w:id="43" w:author="Cariou, Laurent" w:date="2022-08-08T18:32:00Z">
        <w:r w:rsidRPr="00D60882" w:rsidDel="00D33470">
          <w:rPr>
            <w:rFonts w:eastAsia="Times New Roman"/>
            <w:sz w:val="20"/>
            <w:lang w:val="en-US"/>
          </w:rPr>
          <w:delText xml:space="preserve">in the nontransmitted BSSID profile corresponding to an affected AP in the Multiple BSSID element </w:delText>
        </w:r>
      </w:del>
      <w:r w:rsidRPr="00D60882">
        <w:rPr>
          <w:rFonts w:eastAsia="Times New Roman"/>
          <w:sz w:val="20"/>
          <w:lang w:val="en-US"/>
        </w:rPr>
        <w:t xml:space="preserve">in the Beacon frame or Probe Response frame it </w:t>
      </w:r>
      <w:proofErr w:type="spellStart"/>
      <w:r w:rsidRPr="00D60882">
        <w:rPr>
          <w:rFonts w:eastAsia="Times New Roman"/>
          <w:sz w:val="20"/>
          <w:lang w:val="en-US"/>
        </w:rPr>
        <w:t>transmits</w:t>
      </w:r>
      <w:del w:id="44" w:author="Cariou, Laurent" w:date="2022-08-08T18:32:00Z">
        <w:r w:rsidRPr="00D60882" w:rsidDel="00D33470">
          <w:rPr>
            <w:rFonts w:eastAsia="Times New Roman"/>
            <w:sz w:val="20"/>
            <w:lang w:val="en-US"/>
          </w:rPr>
          <w:delText>, or if</w:delText>
        </w:r>
      </w:del>
      <w:ins w:id="45" w:author="Cariou, Laurent" w:date="2022-08-08T18:32:00Z">
        <w:r w:rsidR="00D33470">
          <w:rPr>
            <w:rFonts w:eastAsia="Times New Roman"/>
            <w:sz w:val="20"/>
            <w:lang w:val="en-US"/>
          </w:rPr>
          <w:t>so</w:t>
        </w:r>
        <w:proofErr w:type="spellEnd"/>
        <w:r w:rsidR="00D33470">
          <w:rPr>
            <w:rFonts w:eastAsia="Times New Roman"/>
            <w:sz w:val="20"/>
            <w:lang w:val="en-US"/>
          </w:rPr>
          <w:t xml:space="preserve"> that</w:t>
        </w:r>
      </w:ins>
      <w:r w:rsidRPr="00D60882">
        <w:rPr>
          <w:rFonts w:eastAsia="Times New Roman"/>
          <w:sz w:val="20"/>
          <w:lang w:val="en-US"/>
        </w:rPr>
        <w:t xml:space="preserve"> any of these elements is inherited for the affected AP in these frames:</w:t>
      </w:r>
    </w:p>
    <w:p w14:paraId="3B21FBE1" w14:textId="77777777" w:rsidR="00D60882" w:rsidRPr="00D60882" w:rsidRDefault="00D60882" w:rsidP="00127EF2">
      <w:pPr>
        <w:widowControl w:val="0"/>
        <w:numPr>
          <w:ilvl w:val="0"/>
          <w:numId w:val="3"/>
        </w:numPr>
        <w:tabs>
          <w:tab w:val="left" w:pos="760"/>
        </w:tabs>
        <w:kinsoku w:val="0"/>
        <w:overflowPunct w:val="0"/>
        <w:autoSpaceDE w:val="0"/>
        <w:autoSpaceDN w:val="0"/>
        <w:adjustRightInd w:val="0"/>
        <w:spacing w:before="64"/>
        <w:jc w:val="left"/>
        <w:rPr>
          <w:rFonts w:eastAsia="Times New Roman"/>
          <w:spacing w:val="-2"/>
          <w:sz w:val="20"/>
          <w:lang w:val="en-US"/>
        </w:rPr>
      </w:pPr>
      <w:r w:rsidRPr="00D60882">
        <w:rPr>
          <w:rFonts w:eastAsia="Times New Roman"/>
          <w:sz w:val="20"/>
          <w:lang w:val="en-US"/>
        </w:rPr>
        <w:t>Channel</w:t>
      </w:r>
      <w:r w:rsidRPr="00D60882">
        <w:rPr>
          <w:rFonts w:eastAsia="Times New Roman"/>
          <w:spacing w:val="-8"/>
          <w:sz w:val="20"/>
          <w:lang w:val="en-US"/>
        </w:rPr>
        <w:t xml:space="preserve"> </w:t>
      </w:r>
      <w:r w:rsidRPr="00D60882">
        <w:rPr>
          <w:rFonts w:eastAsia="Times New Roman"/>
          <w:sz w:val="20"/>
          <w:lang w:val="en-US"/>
        </w:rPr>
        <w:t>Switch</w:t>
      </w:r>
      <w:r w:rsidRPr="00D60882">
        <w:rPr>
          <w:rFonts w:eastAsia="Times New Roman"/>
          <w:spacing w:val="-7"/>
          <w:sz w:val="20"/>
          <w:lang w:val="en-US"/>
        </w:rPr>
        <w:t xml:space="preserve"> </w:t>
      </w:r>
      <w:r w:rsidRPr="00D60882">
        <w:rPr>
          <w:rFonts w:eastAsia="Times New Roman"/>
          <w:sz w:val="20"/>
          <w:lang w:val="en-US"/>
        </w:rPr>
        <w:t>Announcement</w:t>
      </w:r>
      <w:r w:rsidRPr="00D60882">
        <w:rPr>
          <w:rFonts w:eastAsia="Times New Roman"/>
          <w:spacing w:val="-8"/>
          <w:sz w:val="20"/>
          <w:lang w:val="en-US"/>
        </w:rPr>
        <w:t xml:space="preserve"> </w:t>
      </w:r>
      <w:r w:rsidRPr="00D60882">
        <w:rPr>
          <w:rFonts w:eastAsia="Times New Roman"/>
          <w:spacing w:val="-2"/>
          <w:sz w:val="20"/>
          <w:lang w:val="en-US"/>
        </w:rPr>
        <w:t>element</w:t>
      </w:r>
    </w:p>
    <w:p w14:paraId="21C8C107" w14:textId="77777777" w:rsidR="00D60882" w:rsidRPr="00D60882" w:rsidRDefault="00D60882" w:rsidP="00127EF2">
      <w:pPr>
        <w:widowControl w:val="0"/>
        <w:numPr>
          <w:ilvl w:val="0"/>
          <w:numId w:val="3"/>
        </w:numPr>
        <w:tabs>
          <w:tab w:val="left" w:pos="760"/>
        </w:tabs>
        <w:kinsoku w:val="0"/>
        <w:overflowPunct w:val="0"/>
        <w:autoSpaceDE w:val="0"/>
        <w:autoSpaceDN w:val="0"/>
        <w:adjustRightInd w:val="0"/>
        <w:spacing w:before="70"/>
        <w:jc w:val="left"/>
        <w:rPr>
          <w:rFonts w:eastAsia="Times New Roman"/>
          <w:spacing w:val="-2"/>
          <w:sz w:val="20"/>
          <w:lang w:val="en-US"/>
        </w:rPr>
      </w:pPr>
      <w:r w:rsidRPr="00D60882">
        <w:rPr>
          <w:rFonts w:eastAsia="Times New Roman"/>
          <w:sz w:val="20"/>
          <w:lang w:val="en-US"/>
        </w:rPr>
        <w:t>Extended</w:t>
      </w:r>
      <w:r w:rsidRPr="00D60882">
        <w:rPr>
          <w:rFonts w:eastAsia="Times New Roman"/>
          <w:spacing w:val="-8"/>
          <w:sz w:val="20"/>
          <w:lang w:val="en-US"/>
        </w:rPr>
        <w:t xml:space="preserve"> </w:t>
      </w:r>
      <w:r w:rsidRPr="00D60882">
        <w:rPr>
          <w:rFonts w:eastAsia="Times New Roman"/>
          <w:sz w:val="20"/>
          <w:lang w:val="en-US"/>
        </w:rPr>
        <w:t>Channel</w:t>
      </w:r>
      <w:r w:rsidRPr="00D60882">
        <w:rPr>
          <w:rFonts w:eastAsia="Times New Roman"/>
          <w:spacing w:val="-8"/>
          <w:sz w:val="20"/>
          <w:lang w:val="en-US"/>
        </w:rPr>
        <w:t xml:space="preserve"> </w:t>
      </w:r>
      <w:r w:rsidRPr="00D60882">
        <w:rPr>
          <w:rFonts w:eastAsia="Times New Roman"/>
          <w:sz w:val="20"/>
          <w:lang w:val="en-US"/>
        </w:rPr>
        <w:t>Switch</w:t>
      </w:r>
      <w:r w:rsidRPr="00D60882">
        <w:rPr>
          <w:rFonts w:eastAsia="Times New Roman"/>
          <w:spacing w:val="-8"/>
          <w:sz w:val="20"/>
          <w:lang w:val="en-US"/>
        </w:rPr>
        <w:t xml:space="preserve"> </w:t>
      </w:r>
      <w:r w:rsidRPr="00D60882">
        <w:rPr>
          <w:rFonts w:eastAsia="Times New Roman"/>
          <w:sz w:val="20"/>
          <w:lang w:val="en-US"/>
        </w:rPr>
        <w:t>Announcement</w:t>
      </w:r>
      <w:r w:rsidRPr="00D60882">
        <w:rPr>
          <w:rFonts w:eastAsia="Times New Roman"/>
          <w:spacing w:val="-8"/>
          <w:sz w:val="20"/>
          <w:lang w:val="en-US"/>
        </w:rPr>
        <w:t xml:space="preserve"> </w:t>
      </w:r>
      <w:r w:rsidRPr="00D60882">
        <w:rPr>
          <w:rFonts w:eastAsia="Times New Roman"/>
          <w:spacing w:val="-2"/>
          <w:sz w:val="20"/>
          <w:lang w:val="en-US"/>
        </w:rPr>
        <w:t>element</w:t>
      </w:r>
    </w:p>
    <w:p w14:paraId="2DA1FEAA" w14:textId="77777777" w:rsidR="00D60882" w:rsidRPr="00D60882" w:rsidRDefault="00D60882" w:rsidP="00127EF2">
      <w:pPr>
        <w:widowControl w:val="0"/>
        <w:numPr>
          <w:ilvl w:val="0"/>
          <w:numId w:val="3"/>
        </w:numPr>
        <w:tabs>
          <w:tab w:val="left" w:pos="760"/>
        </w:tabs>
        <w:kinsoku w:val="0"/>
        <w:overflowPunct w:val="0"/>
        <w:autoSpaceDE w:val="0"/>
        <w:autoSpaceDN w:val="0"/>
        <w:adjustRightInd w:val="0"/>
        <w:spacing w:before="70"/>
        <w:jc w:val="left"/>
        <w:rPr>
          <w:rFonts w:eastAsia="Times New Roman"/>
          <w:spacing w:val="-2"/>
          <w:sz w:val="20"/>
          <w:lang w:val="en-US"/>
        </w:rPr>
      </w:pPr>
      <w:r w:rsidRPr="00D60882">
        <w:rPr>
          <w:rFonts w:eastAsia="Times New Roman"/>
          <w:sz w:val="20"/>
          <w:lang w:val="en-US"/>
        </w:rPr>
        <w:t>Max</w:t>
      </w:r>
      <w:r w:rsidRPr="00D60882">
        <w:rPr>
          <w:rFonts w:eastAsia="Times New Roman"/>
          <w:spacing w:val="-6"/>
          <w:sz w:val="20"/>
          <w:lang w:val="en-US"/>
        </w:rPr>
        <w:t xml:space="preserve"> </w:t>
      </w:r>
      <w:r w:rsidRPr="00D60882">
        <w:rPr>
          <w:rFonts w:eastAsia="Times New Roman"/>
          <w:sz w:val="20"/>
          <w:lang w:val="en-US"/>
        </w:rPr>
        <w:t>Channel</w:t>
      </w:r>
      <w:r w:rsidRPr="00D60882">
        <w:rPr>
          <w:rFonts w:eastAsia="Times New Roman"/>
          <w:spacing w:val="-5"/>
          <w:sz w:val="20"/>
          <w:lang w:val="en-US"/>
        </w:rPr>
        <w:t xml:space="preserve"> </w:t>
      </w:r>
      <w:r w:rsidRPr="00D60882">
        <w:rPr>
          <w:rFonts w:eastAsia="Times New Roman"/>
          <w:sz w:val="20"/>
          <w:lang w:val="en-US"/>
        </w:rPr>
        <w:t>Switch</w:t>
      </w:r>
      <w:r w:rsidRPr="00D60882">
        <w:rPr>
          <w:rFonts w:eastAsia="Times New Roman"/>
          <w:spacing w:val="-5"/>
          <w:sz w:val="20"/>
          <w:lang w:val="en-US"/>
        </w:rPr>
        <w:t xml:space="preserve"> </w:t>
      </w:r>
      <w:r w:rsidRPr="00D60882">
        <w:rPr>
          <w:rFonts w:eastAsia="Times New Roman"/>
          <w:sz w:val="20"/>
          <w:lang w:val="en-US"/>
        </w:rPr>
        <w:t>Time</w:t>
      </w:r>
      <w:r w:rsidRPr="00D60882">
        <w:rPr>
          <w:rFonts w:eastAsia="Times New Roman"/>
          <w:spacing w:val="-6"/>
          <w:sz w:val="20"/>
          <w:lang w:val="en-US"/>
        </w:rPr>
        <w:t xml:space="preserve"> </w:t>
      </w:r>
      <w:r w:rsidRPr="00D60882">
        <w:rPr>
          <w:rFonts w:eastAsia="Times New Roman"/>
          <w:spacing w:val="-2"/>
          <w:sz w:val="20"/>
          <w:lang w:val="en-US"/>
        </w:rPr>
        <w:t>element</w:t>
      </w:r>
    </w:p>
    <w:p w14:paraId="3AB3806C" w14:textId="77777777" w:rsidR="00D60882" w:rsidRPr="00D60882" w:rsidRDefault="00D60882" w:rsidP="00127EF2">
      <w:pPr>
        <w:widowControl w:val="0"/>
        <w:numPr>
          <w:ilvl w:val="0"/>
          <w:numId w:val="3"/>
        </w:numPr>
        <w:tabs>
          <w:tab w:val="left" w:pos="760"/>
        </w:tabs>
        <w:kinsoku w:val="0"/>
        <w:overflowPunct w:val="0"/>
        <w:autoSpaceDE w:val="0"/>
        <w:autoSpaceDN w:val="0"/>
        <w:adjustRightInd w:val="0"/>
        <w:spacing w:before="70" w:line="249" w:lineRule="auto"/>
        <w:ind w:right="157"/>
        <w:jc w:val="left"/>
        <w:rPr>
          <w:rFonts w:eastAsia="Times New Roman"/>
          <w:color w:val="000000"/>
          <w:sz w:val="20"/>
          <w:lang w:val="en-US"/>
        </w:rPr>
      </w:pPr>
      <w:r w:rsidRPr="00D60882">
        <w:rPr>
          <w:rFonts w:eastAsia="Times New Roman"/>
          <w:sz w:val="20"/>
          <w:lang w:val="en-US"/>
        </w:rPr>
        <w:t>Quiet</w:t>
      </w:r>
      <w:r w:rsidRPr="00D60882">
        <w:rPr>
          <w:rFonts w:eastAsia="Times New Roman"/>
          <w:spacing w:val="40"/>
          <w:sz w:val="20"/>
          <w:lang w:val="en-US"/>
        </w:rPr>
        <w:t xml:space="preserve"> </w:t>
      </w:r>
      <w:r w:rsidRPr="00D60882">
        <w:rPr>
          <w:rFonts w:eastAsia="Times New Roman"/>
          <w:sz w:val="20"/>
          <w:lang w:val="en-US"/>
        </w:rPr>
        <w:t>element</w:t>
      </w:r>
      <w:r w:rsidRPr="00D60882">
        <w:rPr>
          <w:rFonts w:eastAsia="Times New Roman"/>
          <w:spacing w:val="40"/>
          <w:sz w:val="20"/>
          <w:lang w:val="en-US"/>
        </w:rPr>
        <w:t xml:space="preserve"> </w:t>
      </w:r>
      <w:r w:rsidRPr="00D60882">
        <w:rPr>
          <w:rFonts w:eastAsia="Times New Roman"/>
          <w:sz w:val="20"/>
          <w:lang w:val="en-US"/>
        </w:rPr>
        <w:t>corresponding</w:t>
      </w:r>
      <w:r w:rsidRPr="00D60882">
        <w:rPr>
          <w:rFonts w:eastAsia="Times New Roman"/>
          <w:spacing w:val="40"/>
          <w:sz w:val="20"/>
          <w:lang w:val="en-US"/>
        </w:rPr>
        <w:t xml:space="preserve"> </w:t>
      </w:r>
      <w:r w:rsidRPr="00D60882">
        <w:rPr>
          <w:rFonts w:eastAsia="Times New Roman"/>
          <w:sz w:val="20"/>
          <w:lang w:val="en-US"/>
        </w:rPr>
        <w:t>to</w:t>
      </w:r>
      <w:r w:rsidRPr="00D60882">
        <w:rPr>
          <w:rFonts w:eastAsia="Times New Roman"/>
          <w:spacing w:val="40"/>
          <w:sz w:val="20"/>
          <w:lang w:val="en-US"/>
        </w:rPr>
        <w:t xml:space="preserve"> </w:t>
      </w:r>
      <w:r w:rsidRPr="00D60882">
        <w:rPr>
          <w:rFonts w:eastAsia="Times New Roman"/>
          <w:sz w:val="20"/>
          <w:lang w:val="en-US"/>
        </w:rPr>
        <w:t>quiet</w:t>
      </w:r>
      <w:r w:rsidRPr="00D60882">
        <w:rPr>
          <w:rFonts w:eastAsia="Times New Roman"/>
          <w:spacing w:val="40"/>
          <w:sz w:val="20"/>
          <w:lang w:val="en-US"/>
        </w:rPr>
        <w:t xml:space="preserve"> </w:t>
      </w:r>
      <w:r w:rsidRPr="00D60882">
        <w:rPr>
          <w:rFonts w:eastAsia="Times New Roman"/>
          <w:sz w:val="20"/>
          <w:lang w:val="en-US"/>
        </w:rPr>
        <w:t>intervals</w:t>
      </w:r>
      <w:r w:rsidRPr="00D60882">
        <w:rPr>
          <w:rFonts w:eastAsia="Times New Roman"/>
          <w:spacing w:val="40"/>
          <w:sz w:val="20"/>
          <w:lang w:val="en-US"/>
        </w:rPr>
        <w:t xml:space="preserve"> </w:t>
      </w:r>
      <w:r w:rsidRPr="00D60882">
        <w:rPr>
          <w:rFonts w:eastAsia="Times New Roman"/>
          <w:sz w:val="20"/>
          <w:lang w:val="en-US"/>
        </w:rPr>
        <w:t>other</w:t>
      </w:r>
      <w:r w:rsidRPr="00D60882">
        <w:rPr>
          <w:rFonts w:eastAsia="Times New Roman"/>
          <w:spacing w:val="40"/>
          <w:sz w:val="20"/>
          <w:lang w:val="en-US"/>
        </w:rPr>
        <w:t xml:space="preserve"> </w:t>
      </w:r>
      <w:r w:rsidRPr="00D60882">
        <w:rPr>
          <w:rFonts w:eastAsia="Times New Roman"/>
          <w:sz w:val="20"/>
          <w:lang w:val="en-US"/>
        </w:rPr>
        <w:t>than</w:t>
      </w:r>
      <w:r w:rsidRPr="00D60882">
        <w:rPr>
          <w:rFonts w:eastAsia="Times New Roman"/>
          <w:spacing w:val="40"/>
          <w:sz w:val="20"/>
          <w:lang w:val="en-US"/>
        </w:rPr>
        <w:t xml:space="preserve"> </w:t>
      </w:r>
      <w:r w:rsidRPr="00D60882">
        <w:rPr>
          <w:rFonts w:eastAsia="Times New Roman"/>
          <w:sz w:val="20"/>
          <w:lang w:val="en-US"/>
        </w:rPr>
        <w:t>quiet</w:t>
      </w:r>
      <w:r w:rsidRPr="00D60882">
        <w:rPr>
          <w:rFonts w:eastAsia="Times New Roman"/>
          <w:spacing w:val="40"/>
          <w:sz w:val="20"/>
          <w:lang w:val="en-US"/>
        </w:rPr>
        <w:t xml:space="preserve"> </w:t>
      </w:r>
      <w:r w:rsidRPr="00D60882">
        <w:rPr>
          <w:rFonts w:eastAsia="Times New Roman"/>
          <w:sz w:val="20"/>
          <w:lang w:val="en-US"/>
        </w:rPr>
        <w:t>intervals</w:t>
      </w:r>
      <w:r w:rsidRPr="00D60882">
        <w:rPr>
          <w:rFonts w:eastAsia="Times New Roman"/>
          <w:spacing w:val="40"/>
          <w:sz w:val="20"/>
          <w:lang w:val="en-US"/>
        </w:rPr>
        <w:t xml:space="preserve"> </w:t>
      </w:r>
      <w:r w:rsidRPr="00D60882">
        <w:rPr>
          <w:rFonts w:eastAsia="Times New Roman"/>
          <w:sz w:val="20"/>
          <w:lang w:val="en-US"/>
        </w:rPr>
        <w:t>scheduled</w:t>
      </w:r>
      <w:r w:rsidRPr="00D60882">
        <w:rPr>
          <w:rFonts w:eastAsia="Times New Roman"/>
          <w:spacing w:val="40"/>
          <w:sz w:val="20"/>
          <w:lang w:val="en-US"/>
        </w:rPr>
        <w:t xml:space="preserve"> </w:t>
      </w:r>
      <w:r w:rsidRPr="00D60882">
        <w:rPr>
          <w:rFonts w:eastAsia="Times New Roman"/>
          <w:sz w:val="20"/>
          <w:lang w:val="en-US"/>
        </w:rPr>
        <w:t>to</w:t>
      </w:r>
      <w:r w:rsidRPr="00D60882">
        <w:rPr>
          <w:rFonts w:eastAsia="Times New Roman"/>
          <w:spacing w:val="40"/>
          <w:sz w:val="20"/>
          <w:lang w:val="en-US"/>
        </w:rPr>
        <w:t xml:space="preserve"> </w:t>
      </w:r>
      <w:r w:rsidRPr="00D60882">
        <w:rPr>
          <w:rFonts w:eastAsia="Times New Roman"/>
          <w:sz w:val="20"/>
          <w:lang w:val="en-US"/>
        </w:rPr>
        <w:t xml:space="preserve">protect </w:t>
      </w:r>
      <w:r w:rsidRPr="00D60882">
        <w:rPr>
          <w:rFonts w:eastAsia="Times New Roman"/>
          <w:color w:val="208A20"/>
          <w:sz w:val="20"/>
          <w:u w:val="single"/>
          <w:lang w:val="en-US"/>
        </w:rPr>
        <w:t>(#</w:t>
      </w:r>
      <w:proofErr w:type="gramStart"/>
      <w:r w:rsidRPr="00D60882">
        <w:rPr>
          <w:rFonts w:eastAsia="Times New Roman"/>
          <w:color w:val="208A20"/>
          <w:sz w:val="20"/>
          <w:u w:val="single"/>
          <w:lang w:val="en-US"/>
        </w:rPr>
        <w:t>11109)</w:t>
      </w:r>
      <w:r w:rsidRPr="00D60882">
        <w:rPr>
          <w:rFonts w:eastAsia="Times New Roman"/>
          <w:color w:val="000000"/>
          <w:sz w:val="20"/>
          <w:lang w:val="en-US"/>
        </w:rPr>
        <w:t>R</w:t>
      </w:r>
      <w:proofErr w:type="gramEnd"/>
      <w:r w:rsidRPr="00D60882">
        <w:rPr>
          <w:rFonts w:eastAsia="Times New Roman"/>
          <w:color w:val="000000"/>
          <w:sz w:val="20"/>
          <w:lang w:val="en-US"/>
        </w:rPr>
        <w:t xml:space="preserve">-TWT SPs (see </w:t>
      </w:r>
      <w:hyperlink w:anchor="bookmark109" w:history="1">
        <w:r w:rsidRPr="00D60882">
          <w:rPr>
            <w:rFonts w:eastAsia="Times New Roman"/>
            <w:color w:val="000000"/>
            <w:sz w:val="20"/>
            <w:lang w:val="en-US"/>
          </w:rPr>
          <w:t>35.9.4.2 (Quieting STAs during R-TWT SPs(#10893)(#11109))</w:t>
        </w:r>
      </w:hyperlink>
      <w:r w:rsidRPr="00D60882">
        <w:rPr>
          <w:rFonts w:eastAsia="Times New Roman"/>
          <w:color w:val="000000"/>
          <w:sz w:val="20"/>
          <w:lang w:val="en-US"/>
        </w:rPr>
        <w:t>)</w:t>
      </w:r>
    </w:p>
    <w:p w14:paraId="13527FB6" w14:textId="77777777" w:rsidR="00D60882" w:rsidRPr="00D60882" w:rsidRDefault="00D60882" w:rsidP="00127EF2">
      <w:pPr>
        <w:widowControl w:val="0"/>
        <w:numPr>
          <w:ilvl w:val="0"/>
          <w:numId w:val="3"/>
        </w:numPr>
        <w:tabs>
          <w:tab w:val="left" w:pos="760"/>
        </w:tabs>
        <w:kinsoku w:val="0"/>
        <w:overflowPunct w:val="0"/>
        <w:autoSpaceDE w:val="0"/>
        <w:autoSpaceDN w:val="0"/>
        <w:adjustRightInd w:val="0"/>
        <w:spacing w:before="61"/>
        <w:jc w:val="left"/>
        <w:rPr>
          <w:rFonts w:eastAsia="Times New Roman"/>
          <w:spacing w:val="-2"/>
          <w:sz w:val="20"/>
          <w:lang w:val="en-US"/>
        </w:rPr>
      </w:pPr>
      <w:r w:rsidRPr="00D60882">
        <w:rPr>
          <w:rFonts w:eastAsia="Times New Roman"/>
          <w:sz w:val="20"/>
          <w:lang w:val="en-US"/>
        </w:rPr>
        <w:t>Quiet</w:t>
      </w:r>
      <w:r w:rsidRPr="00D60882">
        <w:rPr>
          <w:rFonts w:eastAsia="Times New Roman"/>
          <w:spacing w:val="-6"/>
          <w:sz w:val="20"/>
          <w:lang w:val="en-US"/>
        </w:rPr>
        <w:t xml:space="preserve"> </w:t>
      </w:r>
      <w:r w:rsidRPr="00D60882">
        <w:rPr>
          <w:rFonts w:eastAsia="Times New Roman"/>
          <w:sz w:val="20"/>
          <w:lang w:val="en-US"/>
        </w:rPr>
        <w:t>Channel</w:t>
      </w:r>
      <w:r w:rsidRPr="00D60882">
        <w:rPr>
          <w:rFonts w:eastAsia="Times New Roman"/>
          <w:spacing w:val="-7"/>
          <w:sz w:val="20"/>
          <w:lang w:val="en-US"/>
        </w:rPr>
        <w:t xml:space="preserve"> </w:t>
      </w:r>
      <w:r w:rsidRPr="00D60882">
        <w:rPr>
          <w:rFonts w:eastAsia="Times New Roman"/>
          <w:spacing w:val="-2"/>
          <w:sz w:val="20"/>
          <w:lang w:val="en-US"/>
        </w:rPr>
        <w:t>element</w:t>
      </w:r>
    </w:p>
    <w:p w14:paraId="5EFA1FBD" w14:textId="77777777" w:rsidR="00D60882" w:rsidRPr="00D60882" w:rsidRDefault="00D60882" w:rsidP="00D60882">
      <w:pPr>
        <w:widowControl w:val="0"/>
        <w:kinsoku w:val="0"/>
        <w:overflowPunct w:val="0"/>
        <w:autoSpaceDE w:val="0"/>
        <w:autoSpaceDN w:val="0"/>
        <w:adjustRightInd w:val="0"/>
        <w:spacing w:before="9"/>
        <w:jc w:val="left"/>
        <w:rPr>
          <w:rFonts w:eastAsia="Times New Roman"/>
          <w:sz w:val="21"/>
          <w:szCs w:val="21"/>
          <w:lang w:val="en-US"/>
        </w:rPr>
      </w:pPr>
    </w:p>
    <w:p w14:paraId="3CA07F76" w14:textId="48271B66" w:rsidR="00D60882" w:rsidRPr="00D60882" w:rsidRDefault="00D60882" w:rsidP="00D60882">
      <w:pPr>
        <w:widowControl w:val="0"/>
        <w:kinsoku w:val="0"/>
        <w:overflowPunct w:val="0"/>
        <w:autoSpaceDE w:val="0"/>
        <w:autoSpaceDN w:val="0"/>
        <w:adjustRightInd w:val="0"/>
        <w:spacing w:line="249" w:lineRule="auto"/>
        <w:ind w:right="158"/>
        <w:rPr>
          <w:rFonts w:eastAsia="Times New Roman"/>
          <w:sz w:val="20"/>
          <w:lang w:val="en-US"/>
        </w:rPr>
      </w:pPr>
      <w:r w:rsidRPr="00D60882">
        <w:rPr>
          <w:rFonts w:eastAsia="Times New Roman"/>
          <w:sz w:val="20"/>
          <w:lang w:val="en-US"/>
        </w:rPr>
        <w:t>and</w:t>
      </w:r>
      <w:r w:rsidRPr="00D60882">
        <w:rPr>
          <w:rFonts w:eastAsia="Times New Roman"/>
          <w:spacing w:val="-5"/>
          <w:sz w:val="20"/>
          <w:lang w:val="en-US"/>
        </w:rPr>
        <w:t xml:space="preserve"> </w:t>
      </w:r>
      <w:r w:rsidRPr="00D60882">
        <w:rPr>
          <w:rFonts w:eastAsia="Times New Roman"/>
          <w:sz w:val="20"/>
          <w:lang w:val="en-US"/>
        </w:rPr>
        <w:t>if</w:t>
      </w:r>
      <w:r w:rsidRPr="00D60882">
        <w:rPr>
          <w:rFonts w:eastAsia="Times New Roman"/>
          <w:spacing w:val="-5"/>
          <w:sz w:val="20"/>
          <w:lang w:val="en-US"/>
        </w:rPr>
        <w:t xml:space="preserve"> </w:t>
      </w:r>
      <w:r w:rsidRPr="00D60882">
        <w:rPr>
          <w:rFonts w:eastAsia="Times New Roman"/>
          <w:sz w:val="20"/>
          <w:lang w:val="en-US"/>
        </w:rPr>
        <w:t>the</w:t>
      </w:r>
      <w:r w:rsidRPr="00D60882">
        <w:rPr>
          <w:rFonts w:eastAsia="Times New Roman"/>
          <w:spacing w:val="-5"/>
          <w:sz w:val="20"/>
          <w:lang w:val="en-US"/>
        </w:rPr>
        <w:t xml:space="preserve"> </w:t>
      </w:r>
      <w:r w:rsidRPr="00D60882">
        <w:rPr>
          <w:rFonts w:eastAsia="Times New Roman"/>
          <w:sz w:val="20"/>
          <w:lang w:val="en-US"/>
        </w:rPr>
        <w:t>affected</w:t>
      </w:r>
      <w:r w:rsidRPr="00D60882">
        <w:rPr>
          <w:rFonts w:eastAsia="Times New Roman"/>
          <w:spacing w:val="-5"/>
          <w:sz w:val="20"/>
          <w:lang w:val="en-US"/>
        </w:rPr>
        <w:t xml:space="preserve"> </w:t>
      </w:r>
      <w:r w:rsidRPr="00D60882">
        <w:rPr>
          <w:rFonts w:eastAsia="Times New Roman"/>
          <w:sz w:val="20"/>
          <w:lang w:val="en-US"/>
        </w:rPr>
        <w:t>AP</w:t>
      </w:r>
      <w:r w:rsidRPr="00D60882">
        <w:rPr>
          <w:rFonts w:eastAsia="Times New Roman"/>
          <w:spacing w:val="-5"/>
          <w:sz w:val="20"/>
          <w:lang w:val="en-US"/>
        </w:rPr>
        <w:t xml:space="preserve"> </w:t>
      </w:r>
      <w:r w:rsidRPr="00D60882">
        <w:rPr>
          <w:rFonts w:eastAsia="Times New Roman"/>
          <w:sz w:val="20"/>
          <w:lang w:val="en-US"/>
        </w:rPr>
        <w:t>corresponding</w:t>
      </w:r>
      <w:r w:rsidRPr="00D60882">
        <w:rPr>
          <w:rFonts w:eastAsia="Times New Roman"/>
          <w:spacing w:val="-6"/>
          <w:sz w:val="20"/>
          <w:lang w:val="en-US"/>
        </w:rPr>
        <w:t xml:space="preserve"> </w:t>
      </w:r>
      <w:r w:rsidRPr="00D60882">
        <w:rPr>
          <w:rFonts w:eastAsia="Times New Roman"/>
          <w:sz w:val="20"/>
          <w:lang w:val="en-US"/>
        </w:rPr>
        <w:t>to</w:t>
      </w:r>
      <w:r w:rsidRPr="00D60882">
        <w:rPr>
          <w:rFonts w:eastAsia="Times New Roman"/>
          <w:spacing w:val="-4"/>
          <w:sz w:val="20"/>
          <w:lang w:val="en-US"/>
        </w:rPr>
        <w:t xml:space="preserve"> </w:t>
      </w:r>
      <w:r w:rsidRPr="00D60882">
        <w:rPr>
          <w:rFonts w:eastAsia="Times New Roman"/>
          <w:sz w:val="20"/>
          <w:lang w:val="en-US"/>
        </w:rPr>
        <w:t>a</w:t>
      </w:r>
      <w:r w:rsidRPr="00D60882">
        <w:rPr>
          <w:rFonts w:eastAsia="Times New Roman"/>
          <w:spacing w:val="-5"/>
          <w:sz w:val="20"/>
          <w:lang w:val="en-US"/>
        </w:rPr>
        <w:t xml:space="preserve"> </w:t>
      </w:r>
      <w:proofErr w:type="spellStart"/>
      <w:r w:rsidRPr="00D60882">
        <w:rPr>
          <w:rFonts w:eastAsia="Times New Roman"/>
          <w:sz w:val="20"/>
          <w:lang w:val="en-US"/>
        </w:rPr>
        <w:t>nontransmitted</w:t>
      </w:r>
      <w:proofErr w:type="spellEnd"/>
      <w:r w:rsidRPr="00D60882">
        <w:rPr>
          <w:rFonts w:eastAsia="Times New Roman"/>
          <w:spacing w:val="-5"/>
          <w:sz w:val="20"/>
          <w:lang w:val="en-US"/>
        </w:rPr>
        <w:t xml:space="preserve"> </w:t>
      </w:r>
      <w:r w:rsidRPr="00D60882">
        <w:rPr>
          <w:rFonts w:eastAsia="Times New Roman"/>
          <w:sz w:val="20"/>
          <w:lang w:val="en-US"/>
        </w:rPr>
        <w:t>BSSID</w:t>
      </w:r>
      <w:r w:rsidRPr="00D60882">
        <w:rPr>
          <w:rFonts w:eastAsia="Times New Roman"/>
          <w:spacing w:val="-4"/>
          <w:sz w:val="20"/>
          <w:lang w:val="en-US"/>
        </w:rPr>
        <w:t xml:space="preserve"> </w:t>
      </w:r>
      <w:r w:rsidRPr="00D60882">
        <w:rPr>
          <w:rFonts w:eastAsia="Times New Roman"/>
          <w:sz w:val="20"/>
          <w:lang w:val="en-US"/>
        </w:rPr>
        <w:t>in</w:t>
      </w:r>
      <w:r w:rsidRPr="00D60882">
        <w:rPr>
          <w:rFonts w:eastAsia="Times New Roman"/>
          <w:spacing w:val="-5"/>
          <w:sz w:val="20"/>
          <w:lang w:val="en-US"/>
        </w:rPr>
        <w:t xml:space="preserve"> </w:t>
      </w:r>
      <w:r w:rsidRPr="00D60882">
        <w:rPr>
          <w:rFonts w:eastAsia="Times New Roman"/>
          <w:sz w:val="20"/>
          <w:lang w:val="en-US"/>
        </w:rPr>
        <w:t>the</w:t>
      </w:r>
      <w:r w:rsidRPr="00D60882">
        <w:rPr>
          <w:rFonts w:eastAsia="Times New Roman"/>
          <w:spacing w:val="-5"/>
          <w:sz w:val="20"/>
          <w:lang w:val="en-US"/>
        </w:rPr>
        <w:t xml:space="preserve"> </w:t>
      </w:r>
      <w:r w:rsidRPr="00D60882">
        <w:rPr>
          <w:rFonts w:eastAsia="Times New Roman"/>
          <w:sz w:val="20"/>
          <w:lang w:val="en-US"/>
        </w:rPr>
        <w:t>same</w:t>
      </w:r>
      <w:r w:rsidRPr="00D60882">
        <w:rPr>
          <w:rFonts w:eastAsia="Times New Roman"/>
          <w:spacing w:val="-4"/>
          <w:sz w:val="20"/>
          <w:lang w:val="en-US"/>
        </w:rPr>
        <w:t xml:space="preserve"> </w:t>
      </w:r>
      <w:r w:rsidRPr="00D60882">
        <w:rPr>
          <w:rFonts w:eastAsia="Times New Roman"/>
          <w:sz w:val="20"/>
          <w:lang w:val="en-US"/>
        </w:rPr>
        <w:t>multiple</w:t>
      </w:r>
      <w:r w:rsidRPr="00D60882">
        <w:rPr>
          <w:rFonts w:eastAsia="Times New Roman"/>
          <w:spacing w:val="-5"/>
          <w:sz w:val="20"/>
          <w:lang w:val="en-US"/>
        </w:rPr>
        <w:t xml:space="preserve"> </w:t>
      </w:r>
      <w:r w:rsidRPr="00D60882">
        <w:rPr>
          <w:rFonts w:eastAsia="Times New Roman"/>
          <w:sz w:val="20"/>
          <w:lang w:val="en-US"/>
        </w:rPr>
        <w:t>BSSID</w:t>
      </w:r>
      <w:r w:rsidRPr="00D60882">
        <w:rPr>
          <w:rFonts w:eastAsia="Times New Roman"/>
          <w:spacing w:val="-5"/>
          <w:sz w:val="20"/>
          <w:lang w:val="en-US"/>
        </w:rPr>
        <w:t xml:space="preserve"> </w:t>
      </w:r>
      <w:r w:rsidRPr="00D60882">
        <w:rPr>
          <w:rFonts w:eastAsia="Times New Roman"/>
          <w:sz w:val="20"/>
          <w:lang w:val="en-US"/>
        </w:rPr>
        <w:t>set</w:t>
      </w:r>
      <w:r w:rsidRPr="00D60882">
        <w:rPr>
          <w:rFonts w:eastAsia="Times New Roman"/>
          <w:spacing w:val="-5"/>
          <w:sz w:val="20"/>
          <w:lang w:val="en-US"/>
        </w:rPr>
        <w:t xml:space="preserve"> </w:t>
      </w:r>
      <w:r w:rsidRPr="00D60882">
        <w:rPr>
          <w:rFonts w:eastAsia="Times New Roman"/>
          <w:sz w:val="20"/>
          <w:lang w:val="en-US"/>
        </w:rPr>
        <w:t>is</w:t>
      </w:r>
      <w:r w:rsidRPr="00D60882">
        <w:rPr>
          <w:rFonts w:eastAsia="Times New Roman"/>
          <w:spacing w:val="-5"/>
          <w:sz w:val="20"/>
          <w:lang w:val="en-US"/>
        </w:rPr>
        <w:t xml:space="preserve"> </w:t>
      </w:r>
      <w:r w:rsidRPr="00D60882">
        <w:rPr>
          <w:rFonts w:eastAsia="Times New Roman"/>
          <w:sz w:val="20"/>
          <w:lang w:val="en-US"/>
        </w:rPr>
        <w:t>affiliated with an AP MLD</w:t>
      </w:r>
      <w:ins w:id="46" w:author="Cariou, Laurent" w:date="2022-08-08T16:01:00Z">
        <w:r w:rsidR="0003552D">
          <w:rPr>
            <w:rFonts w:eastAsia="Times New Roman"/>
            <w:sz w:val="20"/>
            <w:lang w:val="en-US"/>
          </w:rPr>
          <w:tab/>
        </w:r>
      </w:ins>
      <w:ins w:id="47" w:author="Cariou, Laurent" w:date="2022-08-08T16:02:00Z">
        <w:r w:rsidR="002C4900" w:rsidRPr="002C4900">
          <w:rPr>
            <w:rFonts w:eastAsia="Times New Roman"/>
            <w:sz w:val="20"/>
            <w:highlight w:val="yellow"/>
            <w:lang w:val="en-US"/>
          </w:rPr>
          <w:t>(#10490</w:t>
        </w:r>
      </w:ins>
      <w:ins w:id="48" w:author="Cariou, Laurent" w:date="2022-08-08T16:05:00Z">
        <w:r w:rsidR="002B353F">
          <w:rPr>
            <w:rFonts w:eastAsia="Times New Roman"/>
            <w:sz w:val="20"/>
            <w:highlight w:val="yellow"/>
            <w:lang w:val="en-US"/>
          </w:rPr>
          <w:t>, #11746</w:t>
        </w:r>
      </w:ins>
      <w:ins w:id="49" w:author="Cariou, Laurent" w:date="2022-08-08T18:35:00Z">
        <w:r w:rsidR="000176AF">
          <w:rPr>
            <w:rFonts w:eastAsia="Times New Roman"/>
            <w:sz w:val="20"/>
            <w:highlight w:val="yellow"/>
            <w:lang w:val="en-US"/>
          </w:rPr>
          <w:t>, #13790, #1049</w:t>
        </w:r>
      </w:ins>
      <w:ins w:id="50" w:author="Cariou, Laurent" w:date="2022-08-08T18:36:00Z">
        <w:r w:rsidR="000176AF">
          <w:rPr>
            <w:rFonts w:eastAsia="Times New Roman"/>
            <w:sz w:val="20"/>
            <w:highlight w:val="yellow"/>
            <w:lang w:val="en-US"/>
          </w:rPr>
          <w:t>1</w:t>
        </w:r>
      </w:ins>
      <w:ins w:id="51" w:author="Cariou, Laurent" w:date="2022-08-08T16:02:00Z">
        <w:r w:rsidR="002C4900" w:rsidRPr="002C4900">
          <w:rPr>
            <w:rFonts w:eastAsia="Times New Roman"/>
            <w:sz w:val="20"/>
            <w:highlight w:val="yellow"/>
            <w:lang w:val="en-US"/>
          </w:rPr>
          <w:t>)</w:t>
        </w:r>
        <w:r w:rsidR="002C4900">
          <w:rPr>
            <w:rFonts w:eastAsia="Times New Roman"/>
            <w:sz w:val="20"/>
            <w:lang w:val="en-US"/>
          </w:rPr>
          <w:t xml:space="preserve"> </w:t>
        </w:r>
      </w:ins>
      <w:ins w:id="52" w:author="Cariou, Laurent" w:date="2022-08-08T16:01:00Z">
        <w:r w:rsidR="002C4900">
          <w:rPr>
            <w:rFonts w:eastAsia="Times New Roman"/>
            <w:sz w:val="20"/>
            <w:lang w:val="en-US"/>
          </w:rPr>
          <w:t>with at least another AP</w:t>
        </w:r>
      </w:ins>
      <w:r w:rsidRPr="00D60882">
        <w:rPr>
          <w:rFonts w:eastAsia="Times New Roman"/>
          <w:sz w:val="20"/>
          <w:lang w:val="en-US"/>
        </w:rPr>
        <w:t xml:space="preserve">, then one of the </w:t>
      </w:r>
      <w:ins w:id="53" w:author="Cariou, Laurent" w:date="2022-08-08T16:03:00Z">
        <w:r w:rsidR="002B353F" w:rsidRPr="002B353F">
          <w:rPr>
            <w:rFonts w:eastAsia="Times New Roman"/>
            <w:spacing w:val="-3"/>
            <w:sz w:val="20"/>
            <w:highlight w:val="yellow"/>
            <w:lang w:val="en-US"/>
          </w:rPr>
          <w:t>(#11260, #11439, #11745)</w:t>
        </w:r>
        <w:r w:rsidR="002B353F">
          <w:rPr>
            <w:rFonts w:eastAsia="Times New Roman"/>
            <w:spacing w:val="-3"/>
            <w:sz w:val="20"/>
            <w:lang w:val="en-US"/>
          </w:rPr>
          <w:t xml:space="preserve"> </w:t>
        </w:r>
      </w:ins>
      <w:r w:rsidRPr="00D60882">
        <w:rPr>
          <w:rFonts w:eastAsia="Times New Roman"/>
          <w:sz w:val="20"/>
          <w:lang w:val="en-US"/>
        </w:rPr>
        <w:t>following</w:t>
      </w:r>
      <w:del w:id="54" w:author="Cariou, Laurent" w:date="2022-08-08T16:03:00Z">
        <w:r w:rsidRPr="00D60882" w:rsidDel="002B353F">
          <w:rPr>
            <w:rFonts w:eastAsia="Times New Roman"/>
            <w:sz w:val="20"/>
            <w:lang w:val="en-US"/>
          </w:rPr>
          <w:delText>s</w:delText>
        </w:r>
      </w:del>
      <w:r w:rsidRPr="00D60882">
        <w:rPr>
          <w:rFonts w:eastAsia="Times New Roman"/>
          <w:sz w:val="20"/>
          <w:lang w:val="en-US"/>
        </w:rPr>
        <w:t xml:space="preserve"> shall apply:</w:t>
      </w:r>
    </w:p>
    <w:p w14:paraId="7446979F" w14:textId="77777777" w:rsidR="00D60882" w:rsidRPr="00D60882" w:rsidRDefault="00D60882" w:rsidP="00127EF2">
      <w:pPr>
        <w:widowControl w:val="0"/>
        <w:numPr>
          <w:ilvl w:val="0"/>
          <w:numId w:val="3"/>
        </w:numPr>
        <w:tabs>
          <w:tab w:val="left" w:pos="760"/>
        </w:tabs>
        <w:kinsoku w:val="0"/>
        <w:overflowPunct w:val="0"/>
        <w:autoSpaceDE w:val="0"/>
        <w:autoSpaceDN w:val="0"/>
        <w:adjustRightInd w:val="0"/>
        <w:spacing w:before="62" w:line="249" w:lineRule="auto"/>
        <w:ind w:right="156"/>
        <w:jc w:val="left"/>
        <w:rPr>
          <w:rFonts w:eastAsia="Times New Roman"/>
          <w:sz w:val="20"/>
          <w:lang w:val="en-US"/>
        </w:rPr>
      </w:pPr>
      <w:r w:rsidRPr="00D60882">
        <w:rPr>
          <w:rFonts w:eastAsia="Times New Roman"/>
          <w:sz w:val="20"/>
          <w:lang w:val="en-US"/>
        </w:rPr>
        <w:t xml:space="preserve">Another AP (reporting AP) affiliated with the same AP MLD and not corresponding to a </w:t>
      </w:r>
      <w:proofErr w:type="spellStart"/>
      <w:r w:rsidRPr="00D60882">
        <w:rPr>
          <w:rFonts w:eastAsia="Times New Roman"/>
          <w:sz w:val="20"/>
          <w:lang w:val="en-US"/>
        </w:rPr>
        <w:t>nontransmitted</w:t>
      </w:r>
      <w:proofErr w:type="spellEnd"/>
      <w:r w:rsidRPr="00D60882">
        <w:rPr>
          <w:rFonts w:eastAsia="Times New Roman"/>
          <w:sz w:val="20"/>
          <w:lang w:val="en-US"/>
        </w:rPr>
        <w:t xml:space="preserve"> BSSID shall carry the corresponding element(s) in the STA Profile field of the Per- STA</w:t>
      </w:r>
      <w:r w:rsidRPr="00D60882">
        <w:rPr>
          <w:rFonts w:eastAsia="Times New Roman"/>
          <w:spacing w:val="-6"/>
          <w:sz w:val="20"/>
          <w:lang w:val="en-US"/>
        </w:rPr>
        <w:t xml:space="preserve"> </w:t>
      </w:r>
      <w:r w:rsidRPr="00D60882">
        <w:rPr>
          <w:rFonts w:eastAsia="Times New Roman"/>
          <w:sz w:val="20"/>
          <w:lang w:val="en-US"/>
        </w:rPr>
        <w:t>Profile</w:t>
      </w:r>
      <w:r w:rsidRPr="00D60882">
        <w:rPr>
          <w:rFonts w:eastAsia="Times New Roman"/>
          <w:spacing w:val="-6"/>
          <w:sz w:val="20"/>
          <w:lang w:val="en-US"/>
        </w:rPr>
        <w:t xml:space="preserve"> </w:t>
      </w:r>
      <w:proofErr w:type="spellStart"/>
      <w:r w:rsidRPr="00D60882">
        <w:rPr>
          <w:rFonts w:eastAsia="Times New Roman"/>
          <w:sz w:val="20"/>
          <w:lang w:val="en-US"/>
        </w:rPr>
        <w:t>subelement</w:t>
      </w:r>
      <w:proofErr w:type="spellEnd"/>
      <w:r w:rsidRPr="00D60882">
        <w:rPr>
          <w:rFonts w:eastAsia="Times New Roman"/>
          <w:spacing w:val="-5"/>
          <w:sz w:val="20"/>
          <w:lang w:val="en-US"/>
        </w:rPr>
        <w:t xml:space="preserve"> </w:t>
      </w:r>
      <w:r w:rsidRPr="00D60882">
        <w:rPr>
          <w:rFonts w:eastAsia="Times New Roman"/>
          <w:sz w:val="20"/>
          <w:lang w:val="en-US"/>
        </w:rPr>
        <w:t>corresponding</w:t>
      </w:r>
      <w:r w:rsidRPr="00D60882">
        <w:rPr>
          <w:rFonts w:eastAsia="Times New Roman"/>
          <w:spacing w:val="-7"/>
          <w:sz w:val="20"/>
          <w:lang w:val="en-US"/>
        </w:rPr>
        <w:t xml:space="preserve"> </w:t>
      </w:r>
      <w:r w:rsidRPr="00D60882">
        <w:rPr>
          <w:rFonts w:eastAsia="Times New Roman"/>
          <w:sz w:val="20"/>
          <w:lang w:val="en-US"/>
        </w:rPr>
        <w:t>to</w:t>
      </w:r>
      <w:r w:rsidRPr="00D60882">
        <w:rPr>
          <w:rFonts w:eastAsia="Times New Roman"/>
          <w:spacing w:val="-6"/>
          <w:sz w:val="20"/>
          <w:lang w:val="en-US"/>
        </w:rPr>
        <w:t xml:space="preserve"> </w:t>
      </w:r>
      <w:r w:rsidRPr="00D60882">
        <w:rPr>
          <w:rFonts w:eastAsia="Times New Roman"/>
          <w:sz w:val="20"/>
          <w:lang w:val="en-US"/>
        </w:rPr>
        <w:t>the</w:t>
      </w:r>
      <w:r w:rsidRPr="00D60882">
        <w:rPr>
          <w:rFonts w:eastAsia="Times New Roman"/>
          <w:spacing w:val="-7"/>
          <w:sz w:val="20"/>
          <w:lang w:val="en-US"/>
        </w:rPr>
        <w:t xml:space="preserve"> </w:t>
      </w:r>
      <w:r w:rsidRPr="00D60882">
        <w:rPr>
          <w:rFonts w:eastAsia="Times New Roman"/>
          <w:sz w:val="20"/>
          <w:lang w:val="en-US"/>
        </w:rPr>
        <w:t>affected</w:t>
      </w:r>
      <w:r w:rsidRPr="00D60882">
        <w:rPr>
          <w:rFonts w:eastAsia="Times New Roman"/>
          <w:spacing w:val="-6"/>
          <w:sz w:val="20"/>
          <w:lang w:val="en-US"/>
        </w:rPr>
        <w:t xml:space="preserve"> </w:t>
      </w:r>
      <w:r w:rsidRPr="00D60882">
        <w:rPr>
          <w:rFonts w:eastAsia="Times New Roman"/>
          <w:sz w:val="20"/>
          <w:lang w:val="en-US"/>
        </w:rPr>
        <w:t>AP</w:t>
      </w:r>
      <w:r w:rsidRPr="00D60882">
        <w:rPr>
          <w:rFonts w:eastAsia="Times New Roman"/>
          <w:spacing w:val="-6"/>
          <w:sz w:val="20"/>
          <w:lang w:val="en-US"/>
        </w:rPr>
        <w:t xml:space="preserve"> </w:t>
      </w:r>
      <w:r w:rsidRPr="00D60882">
        <w:rPr>
          <w:rFonts w:eastAsia="Times New Roman"/>
          <w:sz w:val="20"/>
          <w:lang w:val="en-US"/>
        </w:rPr>
        <w:t>contained</w:t>
      </w:r>
      <w:r w:rsidRPr="00D60882">
        <w:rPr>
          <w:rFonts w:eastAsia="Times New Roman"/>
          <w:spacing w:val="-6"/>
          <w:sz w:val="20"/>
          <w:lang w:val="en-US"/>
        </w:rPr>
        <w:t xml:space="preserve"> </w:t>
      </w:r>
      <w:r w:rsidRPr="00D60882">
        <w:rPr>
          <w:rFonts w:eastAsia="Times New Roman"/>
          <w:sz w:val="20"/>
          <w:lang w:val="en-US"/>
        </w:rPr>
        <w:t>in</w:t>
      </w:r>
      <w:r w:rsidRPr="00D60882">
        <w:rPr>
          <w:rFonts w:eastAsia="Times New Roman"/>
          <w:spacing w:val="-6"/>
          <w:sz w:val="20"/>
          <w:lang w:val="en-US"/>
        </w:rPr>
        <w:t xml:space="preserve"> </w:t>
      </w:r>
      <w:r w:rsidRPr="00D60882">
        <w:rPr>
          <w:rFonts w:eastAsia="Times New Roman"/>
          <w:sz w:val="20"/>
          <w:lang w:val="en-US"/>
        </w:rPr>
        <w:t>the</w:t>
      </w:r>
      <w:r w:rsidRPr="00D60882">
        <w:rPr>
          <w:rFonts w:eastAsia="Times New Roman"/>
          <w:spacing w:val="-6"/>
          <w:sz w:val="20"/>
          <w:lang w:val="en-US"/>
        </w:rPr>
        <w:t xml:space="preserve"> </w:t>
      </w:r>
      <w:r w:rsidRPr="00D60882">
        <w:rPr>
          <w:rFonts w:eastAsia="Times New Roman"/>
          <w:sz w:val="20"/>
          <w:lang w:val="en-US"/>
        </w:rPr>
        <w:t>Basic</w:t>
      </w:r>
      <w:r w:rsidRPr="00D60882">
        <w:rPr>
          <w:rFonts w:eastAsia="Times New Roman"/>
          <w:spacing w:val="-6"/>
          <w:sz w:val="20"/>
          <w:lang w:val="en-US"/>
        </w:rPr>
        <w:t xml:space="preserve"> </w:t>
      </w:r>
      <w:r w:rsidRPr="00D60882">
        <w:rPr>
          <w:rFonts w:eastAsia="Times New Roman"/>
          <w:sz w:val="20"/>
          <w:lang w:val="en-US"/>
        </w:rPr>
        <w:t>Multi-Link</w:t>
      </w:r>
      <w:r w:rsidRPr="00D60882">
        <w:rPr>
          <w:rFonts w:eastAsia="Times New Roman"/>
          <w:spacing w:val="-5"/>
          <w:sz w:val="20"/>
          <w:lang w:val="en-US"/>
        </w:rPr>
        <w:t xml:space="preserve"> </w:t>
      </w:r>
      <w:r w:rsidRPr="00D60882">
        <w:rPr>
          <w:rFonts w:eastAsia="Times New Roman"/>
          <w:sz w:val="20"/>
          <w:lang w:val="en-US"/>
        </w:rPr>
        <w:t>element included in a Beacon frame and Probe Response frame that it transmits.</w:t>
      </w:r>
    </w:p>
    <w:p w14:paraId="5333B316" w14:textId="77777777" w:rsidR="00D60882" w:rsidRPr="00D60882" w:rsidRDefault="00D60882" w:rsidP="00127EF2">
      <w:pPr>
        <w:widowControl w:val="0"/>
        <w:numPr>
          <w:ilvl w:val="0"/>
          <w:numId w:val="3"/>
        </w:numPr>
        <w:tabs>
          <w:tab w:val="left" w:pos="760"/>
        </w:tabs>
        <w:kinsoku w:val="0"/>
        <w:overflowPunct w:val="0"/>
        <w:autoSpaceDE w:val="0"/>
        <w:autoSpaceDN w:val="0"/>
        <w:adjustRightInd w:val="0"/>
        <w:spacing w:before="63" w:line="249" w:lineRule="auto"/>
        <w:ind w:left="759" w:right="155"/>
        <w:jc w:val="left"/>
        <w:rPr>
          <w:rFonts w:eastAsia="Times New Roman"/>
          <w:sz w:val="20"/>
          <w:lang w:val="en-US"/>
        </w:rPr>
      </w:pPr>
      <w:r w:rsidRPr="00D60882">
        <w:rPr>
          <w:rFonts w:eastAsia="Times New Roman"/>
          <w:sz w:val="20"/>
          <w:lang w:val="en-US"/>
        </w:rPr>
        <w:t xml:space="preserve">An AP corresponding to the transmitted BSSID in the same multiple BSSID set as a </w:t>
      </w:r>
      <w:proofErr w:type="spellStart"/>
      <w:r w:rsidRPr="00D60882">
        <w:rPr>
          <w:rFonts w:eastAsia="Times New Roman"/>
          <w:sz w:val="20"/>
          <w:lang w:val="en-US"/>
        </w:rPr>
        <w:t>nontransmitted</w:t>
      </w:r>
      <w:proofErr w:type="spellEnd"/>
      <w:r w:rsidRPr="00D60882">
        <w:rPr>
          <w:rFonts w:eastAsia="Times New Roman"/>
          <w:sz w:val="20"/>
          <w:lang w:val="en-US"/>
        </w:rPr>
        <w:t xml:space="preserve"> BSSID (reporting AP) that is affiliated with the same AP MLD as the affected AP shall carry the corresponding element(s) in the</w:t>
      </w:r>
      <w:r w:rsidRPr="00D60882">
        <w:rPr>
          <w:rFonts w:eastAsia="Times New Roman"/>
          <w:spacing w:val="-2"/>
          <w:sz w:val="20"/>
          <w:lang w:val="en-US"/>
        </w:rPr>
        <w:t xml:space="preserve"> </w:t>
      </w:r>
      <w:r w:rsidRPr="00D60882">
        <w:rPr>
          <w:rFonts w:eastAsia="Times New Roman"/>
          <w:sz w:val="20"/>
          <w:lang w:val="en-US"/>
        </w:rPr>
        <w:t xml:space="preserve">STA Profile field of the Per-STA Profile </w:t>
      </w:r>
      <w:proofErr w:type="spellStart"/>
      <w:r w:rsidRPr="00D60882">
        <w:rPr>
          <w:rFonts w:eastAsia="Times New Roman"/>
          <w:sz w:val="20"/>
          <w:lang w:val="en-US"/>
        </w:rPr>
        <w:t>subelement</w:t>
      </w:r>
      <w:proofErr w:type="spellEnd"/>
      <w:r w:rsidRPr="00D60882">
        <w:rPr>
          <w:rFonts w:eastAsia="Times New Roman"/>
          <w:sz w:val="20"/>
          <w:lang w:val="en-US"/>
        </w:rPr>
        <w:t xml:space="preserve"> corresponding to the affected AP contained in the Basic Multi-Link element carried in the </w:t>
      </w:r>
      <w:proofErr w:type="spellStart"/>
      <w:r w:rsidRPr="00D60882">
        <w:rPr>
          <w:rFonts w:eastAsia="Times New Roman"/>
          <w:sz w:val="20"/>
          <w:lang w:val="en-US"/>
        </w:rPr>
        <w:t>Nontransmitted</w:t>
      </w:r>
      <w:proofErr w:type="spellEnd"/>
      <w:r w:rsidRPr="00D60882">
        <w:rPr>
          <w:rFonts w:eastAsia="Times New Roman"/>
          <w:sz w:val="20"/>
          <w:lang w:val="en-US"/>
        </w:rPr>
        <w:t xml:space="preserve"> BSSID Profile </w:t>
      </w:r>
      <w:proofErr w:type="spellStart"/>
      <w:r w:rsidRPr="00D60882">
        <w:rPr>
          <w:rFonts w:eastAsia="Times New Roman"/>
          <w:sz w:val="20"/>
          <w:lang w:val="en-US"/>
        </w:rPr>
        <w:t>subelement</w:t>
      </w:r>
      <w:proofErr w:type="spellEnd"/>
      <w:r w:rsidRPr="00D60882">
        <w:rPr>
          <w:rFonts w:eastAsia="Times New Roman"/>
          <w:sz w:val="20"/>
          <w:lang w:val="en-US"/>
        </w:rPr>
        <w:t xml:space="preserve"> in the Multiple BSSID element included in a Beacon frame and Probe Response frame that it transmits.</w:t>
      </w:r>
    </w:p>
    <w:p w14:paraId="016A2472" w14:textId="77777777" w:rsidR="00D60882" w:rsidRPr="00D60882" w:rsidRDefault="00D60882" w:rsidP="00D60882">
      <w:pPr>
        <w:widowControl w:val="0"/>
        <w:kinsoku w:val="0"/>
        <w:overflowPunct w:val="0"/>
        <w:autoSpaceDE w:val="0"/>
        <w:autoSpaceDN w:val="0"/>
        <w:adjustRightInd w:val="0"/>
        <w:spacing w:before="3"/>
        <w:jc w:val="left"/>
        <w:rPr>
          <w:rFonts w:eastAsia="Times New Roman"/>
          <w:sz w:val="21"/>
          <w:szCs w:val="21"/>
          <w:lang w:val="en-US"/>
        </w:rPr>
      </w:pPr>
    </w:p>
    <w:p w14:paraId="6004C789" w14:textId="77777777" w:rsidR="00D60882" w:rsidRPr="00D60882" w:rsidRDefault="00D60882" w:rsidP="00D60882">
      <w:pPr>
        <w:widowControl w:val="0"/>
        <w:kinsoku w:val="0"/>
        <w:overflowPunct w:val="0"/>
        <w:autoSpaceDE w:val="0"/>
        <w:autoSpaceDN w:val="0"/>
        <w:adjustRightInd w:val="0"/>
        <w:jc w:val="left"/>
        <w:rPr>
          <w:rFonts w:eastAsia="Times New Roman"/>
          <w:spacing w:val="-5"/>
          <w:sz w:val="20"/>
          <w:lang w:val="en-US"/>
        </w:rPr>
      </w:pPr>
      <w:r w:rsidRPr="00D60882">
        <w:rPr>
          <w:rFonts w:eastAsia="Times New Roman"/>
          <w:spacing w:val="-5"/>
          <w:sz w:val="20"/>
          <w:lang w:val="en-US"/>
        </w:rPr>
        <w:t>and</w:t>
      </w:r>
    </w:p>
    <w:p w14:paraId="3267AD5C" w14:textId="17D6FA86" w:rsidR="00D60882" w:rsidRPr="00D60882" w:rsidRDefault="00D60882" w:rsidP="00127EF2">
      <w:pPr>
        <w:widowControl w:val="0"/>
        <w:numPr>
          <w:ilvl w:val="0"/>
          <w:numId w:val="3"/>
        </w:numPr>
        <w:tabs>
          <w:tab w:val="left" w:pos="760"/>
        </w:tabs>
        <w:kinsoku w:val="0"/>
        <w:overflowPunct w:val="0"/>
        <w:autoSpaceDE w:val="0"/>
        <w:autoSpaceDN w:val="0"/>
        <w:adjustRightInd w:val="0"/>
        <w:spacing w:before="70" w:line="249" w:lineRule="auto"/>
        <w:ind w:right="156"/>
        <w:jc w:val="left"/>
        <w:rPr>
          <w:rFonts w:eastAsia="Times New Roman"/>
          <w:sz w:val="20"/>
          <w:lang w:val="en-US"/>
        </w:rPr>
      </w:pPr>
      <w:r w:rsidRPr="00D60882">
        <w:rPr>
          <w:rFonts w:eastAsia="Times New Roman"/>
          <w:sz w:val="20"/>
          <w:lang w:val="en-US"/>
        </w:rPr>
        <w:t xml:space="preserve">The timing fields in the Channel Switch Announcement element, the Extended Channel Switch Announcement element, </w:t>
      </w:r>
      <w:ins w:id="55" w:author="Cariou, Laurent" w:date="2022-08-08T18:07:00Z">
        <w:r w:rsidR="00F728C4" w:rsidRPr="00AF75D0">
          <w:rPr>
            <w:rFonts w:eastAsia="Times New Roman"/>
            <w:sz w:val="20"/>
            <w:highlight w:val="yellow"/>
            <w:lang w:val="en-US"/>
          </w:rPr>
          <w:t>(#10647)</w:t>
        </w:r>
        <w:r w:rsidR="00F728C4">
          <w:rPr>
            <w:rFonts w:eastAsia="Times New Roman"/>
            <w:sz w:val="20"/>
            <w:lang w:val="en-US"/>
          </w:rPr>
          <w:t xml:space="preserve"> the Max Channel Switch Time element, </w:t>
        </w:r>
      </w:ins>
      <w:r w:rsidRPr="00D60882">
        <w:rPr>
          <w:rFonts w:eastAsia="Times New Roman"/>
          <w:sz w:val="20"/>
          <w:lang w:val="en-US"/>
        </w:rPr>
        <w:t xml:space="preserve">the Quiet element, and the Quiet Channel element shall be applied in reference to the most recent TBTT and </w:t>
      </w:r>
      <w:ins w:id="56" w:author="Cariou, Laurent" w:date="2022-08-08T18:09:00Z">
        <w:r w:rsidR="000B2048" w:rsidRPr="000B2048">
          <w:rPr>
            <w:rFonts w:eastAsia="Times New Roman"/>
            <w:sz w:val="20"/>
            <w:highlight w:val="yellow"/>
            <w:lang w:val="en-US"/>
          </w:rPr>
          <w:t>(#10416)</w:t>
        </w:r>
        <w:r w:rsidR="000B2048">
          <w:rPr>
            <w:rFonts w:eastAsia="Times New Roman"/>
            <w:sz w:val="20"/>
            <w:lang w:val="en-US"/>
          </w:rPr>
          <w:t xml:space="preserve"> Beacon Interval</w:t>
        </w:r>
      </w:ins>
      <w:del w:id="57" w:author="Cariou, Laurent" w:date="2022-08-08T18:09:00Z">
        <w:r w:rsidRPr="00D60882" w:rsidDel="000B2048">
          <w:rPr>
            <w:rFonts w:eastAsia="Times New Roman"/>
            <w:sz w:val="20"/>
            <w:lang w:val="en-US"/>
          </w:rPr>
          <w:delText>BI</w:delText>
        </w:r>
      </w:del>
      <w:r w:rsidRPr="00D60882">
        <w:rPr>
          <w:rFonts w:eastAsia="Times New Roman"/>
          <w:sz w:val="20"/>
          <w:lang w:val="en-US"/>
        </w:rPr>
        <w:t xml:space="preserve"> included in the corresponding element(s) of the affected AP and not with respect </w:t>
      </w:r>
      <w:r w:rsidRPr="00D60882">
        <w:rPr>
          <w:rFonts w:eastAsia="Times New Roman"/>
          <w:sz w:val="20"/>
          <w:lang w:val="en-US"/>
        </w:rPr>
        <w:lastRenderedPageBreak/>
        <w:t xml:space="preserve">to the TBTT and </w:t>
      </w:r>
      <w:ins w:id="58" w:author="Cariou, Laurent" w:date="2022-08-08T18:09:00Z">
        <w:r w:rsidR="000B2048" w:rsidRPr="000B2048">
          <w:rPr>
            <w:rFonts w:eastAsia="Times New Roman"/>
            <w:sz w:val="20"/>
            <w:highlight w:val="yellow"/>
            <w:lang w:val="en-US"/>
          </w:rPr>
          <w:t>(#10416)</w:t>
        </w:r>
        <w:r w:rsidR="000B2048">
          <w:rPr>
            <w:rFonts w:eastAsia="Times New Roman"/>
            <w:sz w:val="20"/>
            <w:lang w:val="en-US"/>
          </w:rPr>
          <w:t xml:space="preserve"> Beacon Interval</w:t>
        </w:r>
      </w:ins>
      <w:del w:id="59" w:author="Cariou, Laurent" w:date="2022-08-08T18:09:00Z">
        <w:r w:rsidRPr="00D60882" w:rsidDel="000B2048">
          <w:rPr>
            <w:rFonts w:eastAsia="Times New Roman"/>
            <w:sz w:val="20"/>
            <w:lang w:val="en-US"/>
          </w:rPr>
          <w:delText>BI</w:delText>
        </w:r>
      </w:del>
      <w:r w:rsidRPr="00D60882">
        <w:rPr>
          <w:rFonts w:eastAsia="Times New Roman"/>
          <w:sz w:val="20"/>
          <w:lang w:val="en-US"/>
        </w:rPr>
        <w:t xml:space="preserve"> of the reporting AP.</w:t>
      </w:r>
    </w:p>
    <w:p w14:paraId="4E727884" w14:textId="77777777" w:rsidR="00D60882" w:rsidRPr="00D60882" w:rsidRDefault="00D60882" w:rsidP="00127EF2">
      <w:pPr>
        <w:widowControl w:val="0"/>
        <w:numPr>
          <w:ilvl w:val="0"/>
          <w:numId w:val="3"/>
        </w:numPr>
        <w:tabs>
          <w:tab w:val="left" w:pos="760"/>
        </w:tabs>
        <w:kinsoku w:val="0"/>
        <w:overflowPunct w:val="0"/>
        <w:autoSpaceDE w:val="0"/>
        <w:autoSpaceDN w:val="0"/>
        <w:adjustRightInd w:val="0"/>
        <w:spacing w:before="70" w:line="249" w:lineRule="auto"/>
        <w:ind w:right="156"/>
        <w:jc w:val="left"/>
        <w:rPr>
          <w:rFonts w:eastAsia="Times New Roman"/>
          <w:sz w:val="20"/>
          <w:lang w:val="en-US"/>
        </w:rPr>
        <w:sectPr w:rsidR="00D60882" w:rsidRPr="00D60882">
          <w:pgSz w:w="12240" w:h="15840"/>
          <w:pgMar w:top="1280" w:right="1640" w:bottom="960" w:left="1640" w:header="661" w:footer="761" w:gutter="0"/>
          <w:cols w:space="720"/>
          <w:noEndnote/>
        </w:sectPr>
      </w:pPr>
    </w:p>
    <w:p w14:paraId="18862E7B" w14:textId="31D8FC40" w:rsidR="00D60882" w:rsidRDefault="00D60882" w:rsidP="00D60882">
      <w:pPr>
        <w:widowControl w:val="0"/>
        <w:kinsoku w:val="0"/>
        <w:overflowPunct w:val="0"/>
        <w:autoSpaceDE w:val="0"/>
        <w:autoSpaceDN w:val="0"/>
        <w:adjustRightInd w:val="0"/>
        <w:spacing w:before="103" w:line="249" w:lineRule="auto"/>
        <w:ind w:right="155"/>
        <w:rPr>
          <w:ins w:id="60" w:author="Cariou, Laurent" w:date="2022-08-09T18:47:00Z"/>
          <w:rFonts w:eastAsia="Times New Roman"/>
          <w:sz w:val="20"/>
          <w:lang w:val="en-US"/>
        </w:rPr>
      </w:pPr>
      <w:r w:rsidRPr="00D60882">
        <w:rPr>
          <w:rFonts w:eastAsia="Times New Roman"/>
          <w:sz w:val="20"/>
          <w:lang w:val="en-US"/>
        </w:rPr>
        <w:lastRenderedPageBreak/>
        <w:t>If an AP affiliated with an AP MLD is switching channel, the Channel Switch Announcement element, the Extended Channel Switch Announcement element, and the Max Channel Switch Time element will be included in every Beacon and</w:t>
      </w:r>
      <w:r w:rsidRPr="00D60882">
        <w:rPr>
          <w:rFonts w:eastAsia="Times New Roman"/>
          <w:spacing w:val="-1"/>
          <w:sz w:val="20"/>
          <w:lang w:val="en-US"/>
        </w:rPr>
        <w:t xml:space="preserve"> </w:t>
      </w:r>
      <w:r w:rsidRPr="00D60882">
        <w:rPr>
          <w:rFonts w:eastAsia="Times New Roman"/>
          <w:sz w:val="20"/>
          <w:lang w:val="en-US"/>
        </w:rPr>
        <w:t>Probe Response frames on all links of the AP MLD from right after the time the AP includes the elements in the Beacon frame it transmits until the intended channel switch time. The Max</w:t>
      </w:r>
      <w:r w:rsidRPr="00D60882">
        <w:rPr>
          <w:rFonts w:eastAsia="Times New Roman"/>
          <w:spacing w:val="-3"/>
          <w:sz w:val="20"/>
          <w:lang w:val="en-US"/>
        </w:rPr>
        <w:t xml:space="preserve"> </w:t>
      </w:r>
      <w:r w:rsidRPr="00D60882">
        <w:rPr>
          <w:rFonts w:eastAsia="Times New Roman"/>
          <w:sz w:val="20"/>
          <w:lang w:val="en-US"/>
        </w:rPr>
        <w:t>Channel</w:t>
      </w:r>
      <w:r w:rsidRPr="00D60882">
        <w:rPr>
          <w:rFonts w:eastAsia="Times New Roman"/>
          <w:spacing w:val="-2"/>
          <w:sz w:val="20"/>
          <w:lang w:val="en-US"/>
        </w:rPr>
        <w:t xml:space="preserve"> </w:t>
      </w:r>
      <w:r w:rsidRPr="00D60882">
        <w:rPr>
          <w:rFonts w:eastAsia="Times New Roman"/>
          <w:sz w:val="20"/>
          <w:lang w:val="en-US"/>
        </w:rPr>
        <w:t>Switch</w:t>
      </w:r>
      <w:r w:rsidRPr="00D60882">
        <w:rPr>
          <w:rFonts w:eastAsia="Times New Roman"/>
          <w:spacing w:val="-2"/>
          <w:sz w:val="20"/>
          <w:lang w:val="en-US"/>
        </w:rPr>
        <w:t xml:space="preserve"> </w:t>
      </w:r>
      <w:r w:rsidRPr="00D60882">
        <w:rPr>
          <w:rFonts w:eastAsia="Times New Roman"/>
          <w:sz w:val="20"/>
          <w:lang w:val="en-US"/>
        </w:rPr>
        <w:t>Time</w:t>
      </w:r>
      <w:r w:rsidRPr="00D60882">
        <w:rPr>
          <w:rFonts w:eastAsia="Times New Roman"/>
          <w:spacing w:val="-2"/>
          <w:sz w:val="20"/>
          <w:lang w:val="en-US"/>
        </w:rPr>
        <w:t xml:space="preserve"> </w:t>
      </w:r>
      <w:r w:rsidRPr="00D60882">
        <w:rPr>
          <w:rFonts w:eastAsia="Times New Roman"/>
          <w:sz w:val="20"/>
          <w:lang w:val="en-US"/>
        </w:rPr>
        <w:t>element,</w:t>
      </w:r>
      <w:r w:rsidRPr="00D60882">
        <w:rPr>
          <w:rFonts w:eastAsia="Times New Roman"/>
          <w:spacing w:val="-1"/>
          <w:sz w:val="20"/>
          <w:lang w:val="en-US"/>
        </w:rPr>
        <w:t xml:space="preserve"> </w:t>
      </w:r>
      <w:ins w:id="61" w:author="Cariou, Laurent" w:date="2022-08-09T17:34:00Z">
        <w:r w:rsidR="005525BD" w:rsidRPr="005525BD">
          <w:rPr>
            <w:rFonts w:eastAsia="Times New Roman"/>
            <w:spacing w:val="-1"/>
            <w:sz w:val="20"/>
            <w:highlight w:val="yellow"/>
            <w:lang w:val="en-US"/>
          </w:rPr>
          <w:t>(#13917)</w:t>
        </w:r>
      </w:ins>
      <w:del w:id="62" w:author="Cariou, Laurent" w:date="2022-08-08T18:37:00Z">
        <w:r w:rsidRPr="00D60882" w:rsidDel="002646E4">
          <w:rPr>
            <w:rFonts w:eastAsia="Times New Roman"/>
            <w:sz w:val="20"/>
            <w:lang w:val="en-US"/>
          </w:rPr>
          <w:delText>if</w:delText>
        </w:r>
        <w:r w:rsidRPr="00D60882" w:rsidDel="002646E4">
          <w:rPr>
            <w:rFonts w:eastAsia="Times New Roman"/>
            <w:spacing w:val="-1"/>
            <w:sz w:val="20"/>
            <w:lang w:val="en-US"/>
          </w:rPr>
          <w:delText xml:space="preserve"> </w:delText>
        </w:r>
        <w:r w:rsidRPr="00D60882" w:rsidDel="002646E4">
          <w:rPr>
            <w:rFonts w:eastAsia="Times New Roman"/>
            <w:sz w:val="20"/>
            <w:lang w:val="en-US"/>
          </w:rPr>
          <w:delText>used</w:delText>
        </w:r>
        <w:r w:rsidRPr="00D60882" w:rsidDel="002646E4">
          <w:rPr>
            <w:rFonts w:eastAsia="Times New Roman"/>
            <w:spacing w:val="-3"/>
            <w:sz w:val="20"/>
            <w:lang w:val="en-US"/>
          </w:rPr>
          <w:delText xml:space="preserve"> </w:delText>
        </w:r>
        <w:r w:rsidRPr="00D60882" w:rsidDel="002646E4">
          <w:rPr>
            <w:rFonts w:eastAsia="Times New Roman"/>
            <w:sz w:val="20"/>
            <w:lang w:val="en-US"/>
          </w:rPr>
          <w:delText>for</w:delText>
        </w:r>
        <w:r w:rsidRPr="00D60882" w:rsidDel="002646E4">
          <w:rPr>
            <w:rFonts w:eastAsia="Times New Roman"/>
            <w:spacing w:val="-3"/>
            <w:sz w:val="20"/>
            <w:lang w:val="en-US"/>
          </w:rPr>
          <w:delText xml:space="preserve"> </w:delText>
        </w:r>
        <w:r w:rsidRPr="00D60882" w:rsidDel="002646E4">
          <w:rPr>
            <w:rFonts w:eastAsia="Times New Roman"/>
            <w:sz w:val="20"/>
            <w:lang w:val="en-US"/>
          </w:rPr>
          <w:delText>this</w:delText>
        </w:r>
        <w:r w:rsidRPr="00D60882" w:rsidDel="002646E4">
          <w:rPr>
            <w:rFonts w:eastAsia="Times New Roman"/>
            <w:spacing w:val="-2"/>
            <w:sz w:val="20"/>
            <w:lang w:val="en-US"/>
          </w:rPr>
          <w:delText xml:space="preserve"> </w:delText>
        </w:r>
        <w:r w:rsidRPr="00D60882" w:rsidDel="002646E4">
          <w:rPr>
            <w:rFonts w:eastAsia="Times New Roman"/>
            <w:sz w:val="20"/>
            <w:lang w:val="en-US"/>
          </w:rPr>
          <w:delText>channel</w:delText>
        </w:r>
        <w:r w:rsidRPr="00D60882" w:rsidDel="002646E4">
          <w:rPr>
            <w:rFonts w:eastAsia="Times New Roman"/>
            <w:spacing w:val="-3"/>
            <w:sz w:val="20"/>
            <w:lang w:val="en-US"/>
          </w:rPr>
          <w:delText xml:space="preserve"> </w:delText>
        </w:r>
        <w:r w:rsidRPr="00D60882" w:rsidDel="002646E4">
          <w:rPr>
            <w:rFonts w:eastAsia="Times New Roman"/>
            <w:sz w:val="20"/>
            <w:lang w:val="en-US"/>
          </w:rPr>
          <w:delText>switch</w:delText>
        </w:r>
      </w:del>
      <w:ins w:id="63" w:author="Cariou, Laurent" w:date="2022-08-08T18:37:00Z">
        <w:r w:rsidR="002646E4">
          <w:rPr>
            <w:rFonts w:eastAsia="Times New Roman"/>
            <w:sz w:val="20"/>
            <w:lang w:val="en-US"/>
          </w:rPr>
          <w:t xml:space="preserve">if </w:t>
        </w:r>
        <w:r w:rsidR="00460A85">
          <w:rPr>
            <w:rFonts w:eastAsia="Times New Roman"/>
            <w:sz w:val="20"/>
            <w:lang w:val="en-US"/>
          </w:rPr>
          <w:t xml:space="preserve">it is included </w:t>
        </w:r>
      </w:ins>
      <w:ins w:id="64" w:author="Cariou, Laurent" w:date="2022-08-09T17:33:00Z">
        <w:r w:rsidR="008A3685">
          <w:rPr>
            <w:rFonts w:eastAsia="Times New Roman"/>
            <w:sz w:val="20"/>
            <w:lang w:val="en-US"/>
          </w:rPr>
          <w:t>for the AP along with the (extended) Channel Switch Announcement frame</w:t>
        </w:r>
      </w:ins>
      <w:r w:rsidRPr="00D60882">
        <w:rPr>
          <w:rFonts w:eastAsia="Times New Roman"/>
          <w:sz w:val="20"/>
          <w:lang w:val="en-US"/>
        </w:rPr>
        <w:t>,</w:t>
      </w:r>
      <w:r w:rsidRPr="00D60882">
        <w:rPr>
          <w:rFonts w:eastAsia="Times New Roman"/>
          <w:spacing w:val="-3"/>
          <w:sz w:val="20"/>
          <w:lang w:val="en-US"/>
        </w:rPr>
        <w:t xml:space="preserve"> </w:t>
      </w:r>
      <w:r w:rsidRPr="00D60882">
        <w:rPr>
          <w:rFonts w:eastAsia="Times New Roman"/>
          <w:sz w:val="20"/>
          <w:lang w:val="en-US"/>
        </w:rPr>
        <w:t>shall</w:t>
      </w:r>
      <w:r w:rsidRPr="00D60882">
        <w:rPr>
          <w:rFonts w:eastAsia="Times New Roman"/>
          <w:spacing w:val="-2"/>
          <w:sz w:val="20"/>
          <w:lang w:val="en-US"/>
        </w:rPr>
        <w:t xml:space="preserve"> </w:t>
      </w:r>
      <w:r w:rsidRPr="00D60882">
        <w:rPr>
          <w:rFonts w:eastAsia="Times New Roman"/>
          <w:sz w:val="20"/>
          <w:lang w:val="en-US"/>
        </w:rPr>
        <w:t>be</w:t>
      </w:r>
      <w:r w:rsidRPr="00D60882">
        <w:rPr>
          <w:rFonts w:eastAsia="Times New Roman"/>
          <w:spacing w:val="-1"/>
          <w:sz w:val="20"/>
          <w:lang w:val="en-US"/>
        </w:rPr>
        <w:t xml:space="preserve"> </w:t>
      </w:r>
      <w:r w:rsidRPr="00D60882">
        <w:rPr>
          <w:rFonts w:eastAsia="Times New Roman"/>
          <w:sz w:val="20"/>
          <w:lang w:val="en-US"/>
        </w:rPr>
        <w:t>included</w:t>
      </w:r>
      <w:r w:rsidRPr="00D60882">
        <w:rPr>
          <w:rFonts w:eastAsia="Times New Roman"/>
          <w:spacing w:val="-1"/>
          <w:sz w:val="20"/>
          <w:lang w:val="en-US"/>
        </w:rPr>
        <w:t xml:space="preserve"> </w:t>
      </w:r>
      <w:r w:rsidRPr="00D60882">
        <w:rPr>
          <w:rFonts w:eastAsia="Times New Roman"/>
          <w:sz w:val="20"/>
          <w:lang w:val="en-US"/>
        </w:rPr>
        <w:t>in</w:t>
      </w:r>
      <w:r w:rsidRPr="00D60882">
        <w:rPr>
          <w:rFonts w:eastAsia="Times New Roman"/>
          <w:spacing w:val="-1"/>
          <w:sz w:val="20"/>
          <w:lang w:val="en-US"/>
        </w:rPr>
        <w:t xml:space="preserve"> </w:t>
      </w:r>
      <w:r w:rsidRPr="00D60882">
        <w:rPr>
          <w:rFonts w:eastAsia="Times New Roman"/>
          <w:sz w:val="20"/>
          <w:lang w:val="en-US"/>
        </w:rPr>
        <w:t>the</w:t>
      </w:r>
      <w:r w:rsidRPr="00D60882">
        <w:rPr>
          <w:rFonts w:eastAsia="Times New Roman"/>
          <w:spacing w:val="-3"/>
          <w:sz w:val="20"/>
          <w:lang w:val="en-US"/>
        </w:rPr>
        <w:t xml:space="preserve"> </w:t>
      </w:r>
      <w:r w:rsidRPr="00D60882">
        <w:rPr>
          <w:rFonts w:eastAsia="Times New Roman"/>
          <w:sz w:val="20"/>
          <w:lang w:val="en-US"/>
        </w:rPr>
        <w:t>per-STA</w:t>
      </w:r>
      <w:r w:rsidRPr="00D60882">
        <w:rPr>
          <w:rFonts w:eastAsia="Times New Roman"/>
          <w:spacing w:val="-2"/>
          <w:sz w:val="20"/>
          <w:lang w:val="en-US"/>
        </w:rPr>
        <w:t xml:space="preserve"> </w:t>
      </w:r>
      <w:r w:rsidRPr="00D60882">
        <w:rPr>
          <w:rFonts w:eastAsia="Times New Roman"/>
          <w:sz w:val="20"/>
          <w:lang w:val="en-US"/>
        </w:rPr>
        <w:t>profile of</w:t>
      </w:r>
      <w:r w:rsidRPr="00D60882">
        <w:rPr>
          <w:rFonts w:eastAsia="Times New Roman"/>
          <w:spacing w:val="-8"/>
          <w:sz w:val="20"/>
          <w:lang w:val="en-US"/>
        </w:rPr>
        <w:t xml:space="preserve"> </w:t>
      </w:r>
      <w:r w:rsidRPr="00D60882">
        <w:rPr>
          <w:rFonts w:eastAsia="Times New Roman"/>
          <w:sz w:val="20"/>
          <w:lang w:val="en-US"/>
        </w:rPr>
        <w:t>the</w:t>
      </w:r>
      <w:r w:rsidRPr="00D60882">
        <w:rPr>
          <w:rFonts w:eastAsia="Times New Roman"/>
          <w:spacing w:val="-6"/>
          <w:sz w:val="20"/>
          <w:lang w:val="en-US"/>
        </w:rPr>
        <w:t xml:space="preserve"> </w:t>
      </w:r>
      <w:r w:rsidRPr="00D60882">
        <w:rPr>
          <w:rFonts w:eastAsia="Times New Roman"/>
          <w:sz w:val="20"/>
          <w:lang w:val="en-US"/>
        </w:rPr>
        <w:t>affected</w:t>
      </w:r>
      <w:r w:rsidRPr="00D60882">
        <w:rPr>
          <w:rFonts w:eastAsia="Times New Roman"/>
          <w:spacing w:val="-7"/>
          <w:sz w:val="20"/>
          <w:lang w:val="en-US"/>
        </w:rPr>
        <w:t xml:space="preserve"> </w:t>
      </w:r>
      <w:r w:rsidRPr="00D60882">
        <w:rPr>
          <w:rFonts w:eastAsia="Times New Roman"/>
          <w:sz w:val="20"/>
          <w:lang w:val="en-US"/>
        </w:rPr>
        <w:t>AP</w:t>
      </w:r>
      <w:r w:rsidRPr="00D60882">
        <w:rPr>
          <w:rFonts w:eastAsia="Times New Roman"/>
          <w:spacing w:val="-7"/>
          <w:sz w:val="20"/>
          <w:lang w:val="en-US"/>
        </w:rPr>
        <w:t xml:space="preserve"> </w:t>
      </w:r>
      <w:r w:rsidRPr="00D60882">
        <w:rPr>
          <w:rFonts w:eastAsia="Times New Roman"/>
          <w:sz w:val="20"/>
          <w:lang w:val="en-US"/>
        </w:rPr>
        <w:t>in</w:t>
      </w:r>
      <w:r w:rsidRPr="00D60882">
        <w:rPr>
          <w:rFonts w:eastAsia="Times New Roman"/>
          <w:spacing w:val="-6"/>
          <w:sz w:val="20"/>
          <w:lang w:val="en-US"/>
        </w:rPr>
        <w:t xml:space="preserve"> </w:t>
      </w:r>
      <w:r w:rsidRPr="00D60882">
        <w:rPr>
          <w:rFonts w:eastAsia="Times New Roman"/>
          <w:sz w:val="20"/>
          <w:lang w:val="en-US"/>
        </w:rPr>
        <w:t>every</w:t>
      </w:r>
      <w:r w:rsidRPr="00D60882">
        <w:rPr>
          <w:rFonts w:eastAsia="Times New Roman"/>
          <w:spacing w:val="-7"/>
          <w:sz w:val="20"/>
          <w:lang w:val="en-US"/>
        </w:rPr>
        <w:t xml:space="preserve"> </w:t>
      </w:r>
      <w:r w:rsidRPr="00D60882">
        <w:rPr>
          <w:rFonts w:eastAsia="Times New Roman"/>
          <w:sz w:val="20"/>
          <w:lang w:val="en-US"/>
        </w:rPr>
        <w:t>Beacon</w:t>
      </w:r>
      <w:r w:rsidRPr="00D60882">
        <w:rPr>
          <w:rFonts w:eastAsia="Times New Roman"/>
          <w:spacing w:val="-7"/>
          <w:sz w:val="20"/>
          <w:lang w:val="en-US"/>
        </w:rPr>
        <w:t xml:space="preserve"> </w:t>
      </w:r>
      <w:r w:rsidRPr="00D60882">
        <w:rPr>
          <w:rFonts w:eastAsia="Times New Roman"/>
          <w:sz w:val="20"/>
          <w:lang w:val="en-US"/>
        </w:rPr>
        <w:t>and</w:t>
      </w:r>
      <w:r w:rsidRPr="00D60882">
        <w:rPr>
          <w:rFonts w:eastAsia="Times New Roman"/>
          <w:spacing w:val="-6"/>
          <w:sz w:val="20"/>
          <w:lang w:val="en-US"/>
        </w:rPr>
        <w:t xml:space="preserve"> </w:t>
      </w:r>
      <w:r w:rsidRPr="00D60882">
        <w:rPr>
          <w:rFonts w:eastAsia="Times New Roman"/>
          <w:sz w:val="20"/>
          <w:lang w:val="en-US"/>
        </w:rPr>
        <w:t>Probe</w:t>
      </w:r>
      <w:r w:rsidRPr="00D60882">
        <w:rPr>
          <w:rFonts w:eastAsia="Times New Roman"/>
          <w:spacing w:val="-7"/>
          <w:sz w:val="20"/>
          <w:lang w:val="en-US"/>
        </w:rPr>
        <w:t xml:space="preserve"> </w:t>
      </w:r>
      <w:r w:rsidRPr="00D60882">
        <w:rPr>
          <w:rFonts w:eastAsia="Times New Roman"/>
          <w:sz w:val="20"/>
          <w:lang w:val="en-US"/>
        </w:rPr>
        <w:t>Response</w:t>
      </w:r>
      <w:r w:rsidRPr="00D60882">
        <w:rPr>
          <w:rFonts w:eastAsia="Times New Roman"/>
          <w:spacing w:val="-6"/>
          <w:sz w:val="20"/>
          <w:lang w:val="en-US"/>
        </w:rPr>
        <w:t xml:space="preserve"> </w:t>
      </w:r>
      <w:r w:rsidRPr="00D60882">
        <w:rPr>
          <w:rFonts w:eastAsia="Times New Roman"/>
          <w:sz w:val="20"/>
          <w:lang w:val="en-US"/>
        </w:rPr>
        <w:t>frames</w:t>
      </w:r>
      <w:r w:rsidRPr="00D60882">
        <w:rPr>
          <w:rFonts w:eastAsia="Times New Roman"/>
          <w:spacing w:val="-8"/>
          <w:sz w:val="20"/>
          <w:lang w:val="en-US"/>
        </w:rPr>
        <w:t xml:space="preserve"> </w:t>
      </w:r>
      <w:r w:rsidRPr="00D60882">
        <w:rPr>
          <w:rFonts w:eastAsia="Times New Roman"/>
          <w:sz w:val="20"/>
          <w:lang w:val="en-US"/>
        </w:rPr>
        <w:t>on</w:t>
      </w:r>
      <w:r w:rsidRPr="00D60882">
        <w:rPr>
          <w:rFonts w:eastAsia="Times New Roman"/>
          <w:spacing w:val="-7"/>
          <w:sz w:val="20"/>
          <w:lang w:val="en-US"/>
        </w:rPr>
        <w:t xml:space="preserve"> </w:t>
      </w:r>
      <w:r w:rsidRPr="00D60882">
        <w:rPr>
          <w:rFonts w:eastAsia="Times New Roman"/>
          <w:sz w:val="20"/>
          <w:lang w:val="en-US"/>
        </w:rPr>
        <w:t>all</w:t>
      </w:r>
      <w:r w:rsidRPr="00D60882">
        <w:rPr>
          <w:rFonts w:eastAsia="Times New Roman"/>
          <w:spacing w:val="-8"/>
          <w:sz w:val="20"/>
          <w:lang w:val="en-US"/>
        </w:rPr>
        <w:t xml:space="preserve"> </w:t>
      </w:r>
      <w:r w:rsidRPr="00D60882">
        <w:rPr>
          <w:rFonts w:eastAsia="Times New Roman"/>
          <w:sz w:val="20"/>
          <w:lang w:val="en-US"/>
        </w:rPr>
        <w:t>links</w:t>
      </w:r>
      <w:r w:rsidRPr="00D60882">
        <w:rPr>
          <w:rFonts w:eastAsia="Times New Roman"/>
          <w:spacing w:val="-8"/>
          <w:sz w:val="20"/>
          <w:lang w:val="en-US"/>
        </w:rPr>
        <w:t xml:space="preserve"> </w:t>
      </w:r>
      <w:r w:rsidRPr="00D60882">
        <w:rPr>
          <w:rFonts w:eastAsia="Times New Roman"/>
          <w:sz w:val="20"/>
          <w:lang w:val="en-US"/>
        </w:rPr>
        <w:t>of</w:t>
      </w:r>
      <w:r w:rsidRPr="00D60882">
        <w:rPr>
          <w:rFonts w:eastAsia="Times New Roman"/>
          <w:spacing w:val="-8"/>
          <w:sz w:val="20"/>
          <w:lang w:val="en-US"/>
        </w:rPr>
        <w:t xml:space="preserve"> </w:t>
      </w:r>
      <w:r w:rsidRPr="00D60882">
        <w:rPr>
          <w:rFonts w:eastAsia="Times New Roman"/>
          <w:sz w:val="20"/>
          <w:lang w:val="en-US"/>
        </w:rPr>
        <w:t>the</w:t>
      </w:r>
      <w:r w:rsidRPr="00D60882">
        <w:rPr>
          <w:rFonts w:eastAsia="Times New Roman"/>
          <w:spacing w:val="-8"/>
          <w:sz w:val="20"/>
          <w:lang w:val="en-US"/>
        </w:rPr>
        <w:t xml:space="preserve"> </w:t>
      </w:r>
      <w:r w:rsidRPr="00D60882">
        <w:rPr>
          <w:rFonts w:eastAsia="Times New Roman"/>
          <w:sz w:val="20"/>
          <w:lang w:val="en-US"/>
        </w:rPr>
        <w:t>AP</w:t>
      </w:r>
      <w:r w:rsidRPr="00D60882">
        <w:rPr>
          <w:rFonts w:eastAsia="Times New Roman"/>
          <w:spacing w:val="-8"/>
          <w:sz w:val="20"/>
          <w:lang w:val="en-US"/>
        </w:rPr>
        <w:t xml:space="preserve"> </w:t>
      </w:r>
      <w:r w:rsidRPr="00D60882">
        <w:rPr>
          <w:rFonts w:eastAsia="Times New Roman"/>
          <w:sz w:val="20"/>
          <w:lang w:val="en-US"/>
        </w:rPr>
        <w:t>MLD</w:t>
      </w:r>
      <w:r w:rsidRPr="00D60882">
        <w:rPr>
          <w:rFonts w:eastAsia="Times New Roman"/>
          <w:spacing w:val="-7"/>
          <w:sz w:val="20"/>
          <w:lang w:val="en-US"/>
        </w:rPr>
        <w:t xml:space="preserve"> </w:t>
      </w:r>
      <w:r w:rsidRPr="00D60882">
        <w:rPr>
          <w:rFonts w:eastAsia="Times New Roman"/>
          <w:sz w:val="20"/>
          <w:lang w:val="en-US"/>
        </w:rPr>
        <w:t>until</w:t>
      </w:r>
      <w:r w:rsidRPr="00D60882">
        <w:rPr>
          <w:rFonts w:eastAsia="Times New Roman"/>
          <w:spacing w:val="-6"/>
          <w:sz w:val="20"/>
          <w:lang w:val="en-US"/>
        </w:rPr>
        <w:t xml:space="preserve"> </w:t>
      </w:r>
      <w:r w:rsidRPr="00D60882">
        <w:rPr>
          <w:rFonts w:eastAsia="Times New Roman"/>
          <w:sz w:val="20"/>
          <w:lang w:val="en-US"/>
        </w:rPr>
        <w:t>the</w:t>
      </w:r>
      <w:r w:rsidRPr="00D60882">
        <w:rPr>
          <w:rFonts w:eastAsia="Times New Roman"/>
          <w:spacing w:val="-6"/>
          <w:sz w:val="20"/>
          <w:lang w:val="en-US"/>
        </w:rPr>
        <w:t xml:space="preserve"> </w:t>
      </w:r>
      <w:r w:rsidRPr="00D60882">
        <w:rPr>
          <w:rFonts w:eastAsia="Times New Roman"/>
          <w:sz w:val="20"/>
          <w:lang w:val="en-US"/>
        </w:rPr>
        <w:t xml:space="preserve">affected AP resumes BSS operation on the new channel. The value carried in the Switch Time field indicates the </w:t>
      </w:r>
      <w:ins w:id="65" w:author="Cariou, Laurent" w:date="2022-08-30T00:27:00Z">
        <w:r w:rsidR="008E2D6D" w:rsidRPr="004A19DD">
          <w:rPr>
            <w:rFonts w:eastAsia="Times New Roman"/>
            <w:sz w:val="20"/>
            <w:highlight w:val="yellow"/>
            <w:lang w:val="en-US"/>
          </w:rPr>
          <w:t>(#14</w:t>
        </w:r>
      </w:ins>
      <w:ins w:id="66" w:author="Cariou, Laurent" w:date="2022-08-30T00:28:00Z">
        <w:r w:rsidR="008E2D6D" w:rsidRPr="004A19DD">
          <w:rPr>
            <w:rFonts w:eastAsia="Times New Roman"/>
            <w:sz w:val="20"/>
            <w:highlight w:val="yellow"/>
            <w:lang w:val="en-US"/>
          </w:rPr>
          <w:t>118)</w:t>
        </w:r>
        <w:r w:rsidR="008E2D6D">
          <w:rPr>
            <w:rFonts w:eastAsia="Times New Roman"/>
            <w:sz w:val="20"/>
            <w:lang w:val="en-US"/>
          </w:rPr>
          <w:t xml:space="preserve"> </w:t>
        </w:r>
      </w:ins>
      <w:ins w:id="67" w:author="Cariou, Laurent" w:date="2022-08-30T00:27:00Z">
        <w:r w:rsidR="008E2D6D">
          <w:rPr>
            <w:rFonts w:eastAsia="Times New Roman"/>
            <w:sz w:val="20"/>
            <w:lang w:val="en-US"/>
          </w:rPr>
          <w:t xml:space="preserve">adjusted </w:t>
        </w:r>
      </w:ins>
      <w:r w:rsidRPr="00D60882">
        <w:rPr>
          <w:rFonts w:eastAsia="Times New Roman"/>
          <w:sz w:val="20"/>
          <w:lang w:val="en-US"/>
        </w:rPr>
        <w:t>estimated time of the first Beacon frame in the new channel.</w:t>
      </w:r>
    </w:p>
    <w:p w14:paraId="47E356A3" w14:textId="229F78CD" w:rsidR="00E16091" w:rsidRDefault="005C04F4" w:rsidP="00D60882">
      <w:pPr>
        <w:widowControl w:val="0"/>
        <w:kinsoku w:val="0"/>
        <w:overflowPunct w:val="0"/>
        <w:autoSpaceDE w:val="0"/>
        <w:autoSpaceDN w:val="0"/>
        <w:adjustRightInd w:val="0"/>
        <w:spacing w:before="103" w:line="249" w:lineRule="auto"/>
        <w:ind w:right="155"/>
        <w:rPr>
          <w:ins w:id="68" w:author="Cariou, Laurent" w:date="2022-08-09T18:53:00Z"/>
          <w:rFonts w:eastAsia="Times New Roman"/>
          <w:sz w:val="20"/>
          <w:lang w:val="en-US"/>
        </w:rPr>
      </w:pPr>
      <w:ins w:id="69" w:author="Cariou, Laurent" w:date="2022-08-09T18:57:00Z">
        <w:r w:rsidRPr="005170FC">
          <w:rPr>
            <w:rFonts w:eastAsia="Times New Roman"/>
            <w:sz w:val="20"/>
            <w:highlight w:val="yellow"/>
            <w:lang w:val="en-US"/>
          </w:rPr>
          <w:t>(#</w:t>
        </w:r>
      </w:ins>
      <w:ins w:id="70" w:author="Cariou, Laurent" w:date="2022-08-09T18:58:00Z">
        <w:r>
          <w:rPr>
            <w:rFonts w:eastAsia="Times New Roman"/>
            <w:sz w:val="20"/>
            <w:highlight w:val="yellow"/>
            <w:lang w:val="en-US"/>
          </w:rPr>
          <w:t>11967, #</w:t>
        </w:r>
      </w:ins>
      <w:ins w:id="71" w:author="Cariou, Laurent" w:date="2022-08-09T18:57:00Z">
        <w:r w:rsidRPr="005170FC">
          <w:rPr>
            <w:rFonts w:eastAsia="Times New Roman"/>
            <w:sz w:val="20"/>
            <w:highlight w:val="yellow"/>
            <w:lang w:val="en-US"/>
          </w:rPr>
          <w:t>1</w:t>
        </w:r>
        <w:r>
          <w:rPr>
            <w:rFonts w:eastAsia="Times New Roman"/>
            <w:sz w:val="20"/>
            <w:highlight w:val="yellow"/>
            <w:lang w:val="en-US"/>
          </w:rPr>
          <w:t>2939</w:t>
        </w:r>
        <w:r w:rsidRPr="005170FC">
          <w:rPr>
            <w:rFonts w:eastAsia="Times New Roman"/>
            <w:sz w:val="20"/>
            <w:highlight w:val="yellow"/>
            <w:lang w:val="en-US"/>
          </w:rPr>
          <w:t>)</w:t>
        </w:r>
        <w:r>
          <w:rPr>
            <w:rFonts w:eastAsia="Times New Roman"/>
            <w:sz w:val="20"/>
            <w:lang w:val="en-US"/>
          </w:rPr>
          <w:t xml:space="preserve"> </w:t>
        </w:r>
      </w:ins>
      <w:ins w:id="72" w:author="Cariou, Laurent" w:date="2022-08-09T18:47:00Z">
        <w:r w:rsidR="00B449BB">
          <w:rPr>
            <w:rFonts w:eastAsia="Times New Roman"/>
            <w:sz w:val="20"/>
            <w:lang w:val="en-US"/>
          </w:rPr>
          <w:t xml:space="preserve">An AP affiliated with an AP MLD shall not transmit </w:t>
        </w:r>
      </w:ins>
      <w:ins w:id="73" w:author="Cariou, Laurent" w:date="2022-08-09T18:48:00Z">
        <w:r w:rsidR="009D7DCE">
          <w:rPr>
            <w:rFonts w:eastAsia="Times New Roman"/>
            <w:sz w:val="20"/>
            <w:lang w:val="en-US"/>
          </w:rPr>
          <w:t xml:space="preserve">(Extended) </w:t>
        </w:r>
      </w:ins>
      <w:ins w:id="74" w:author="Cariou, Laurent" w:date="2022-08-09T18:47:00Z">
        <w:r w:rsidR="00B449BB">
          <w:rPr>
            <w:rFonts w:eastAsia="Times New Roman"/>
            <w:sz w:val="20"/>
            <w:lang w:val="en-US"/>
          </w:rPr>
          <w:t xml:space="preserve">Channel Switch Announcement </w:t>
        </w:r>
      </w:ins>
      <w:ins w:id="75" w:author="Cariou, Laurent" w:date="2022-08-09T18:48:00Z">
        <w:r w:rsidR="009D7DCE">
          <w:rPr>
            <w:rFonts w:eastAsia="Times New Roman"/>
            <w:sz w:val="20"/>
            <w:lang w:val="en-US"/>
          </w:rPr>
          <w:t xml:space="preserve">frames to </w:t>
        </w:r>
        <w:r w:rsidR="00A11440">
          <w:rPr>
            <w:rFonts w:eastAsia="Times New Roman"/>
            <w:sz w:val="20"/>
            <w:lang w:val="en-US"/>
          </w:rPr>
          <w:t xml:space="preserve">a STA affiliated with a non-AP </w:t>
        </w:r>
        <w:commentRangeStart w:id="76"/>
        <w:r w:rsidR="00A11440">
          <w:rPr>
            <w:rFonts w:eastAsia="Times New Roman"/>
            <w:sz w:val="20"/>
            <w:lang w:val="en-US"/>
          </w:rPr>
          <w:t>MLD</w:t>
        </w:r>
      </w:ins>
      <w:commentRangeEnd w:id="76"/>
      <w:ins w:id="77" w:author="Cariou, Laurent" w:date="2022-08-09T18:59:00Z">
        <w:r w:rsidR="007C23EC">
          <w:rPr>
            <w:rStyle w:val="CommentReference"/>
            <w:rFonts w:eastAsiaTheme="minorEastAsia"/>
            <w:color w:val="000000"/>
            <w:w w:val="0"/>
          </w:rPr>
          <w:commentReference w:id="76"/>
        </w:r>
      </w:ins>
      <w:ins w:id="78" w:author="Cariou, Laurent" w:date="2022-08-09T18:48:00Z">
        <w:r w:rsidR="00A11440">
          <w:rPr>
            <w:rFonts w:eastAsia="Times New Roman"/>
            <w:sz w:val="20"/>
            <w:lang w:val="en-US"/>
          </w:rPr>
          <w:t>.</w:t>
        </w:r>
      </w:ins>
    </w:p>
    <w:p w14:paraId="0E85AD95" w14:textId="69D93EE6" w:rsidR="00EF7AA5" w:rsidRPr="00D60882" w:rsidDel="007C23EC" w:rsidRDefault="003D62A7" w:rsidP="00D60882">
      <w:pPr>
        <w:widowControl w:val="0"/>
        <w:kinsoku w:val="0"/>
        <w:overflowPunct w:val="0"/>
        <w:autoSpaceDE w:val="0"/>
        <w:autoSpaceDN w:val="0"/>
        <w:adjustRightInd w:val="0"/>
        <w:spacing w:before="103" w:line="249" w:lineRule="auto"/>
        <w:ind w:right="155"/>
        <w:rPr>
          <w:del w:id="79" w:author="Cariou, Laurent" w:date="2022-08-09T18:59:00Z"/>
          <w:rFonts w:eastAsia="Times New Roman"/>
          <w:sz w:val="20"/>
          <w:lang w:val="en-US"/>
        </w:rPr>
      </w:pPr>
      <w:ins w:id="80" w:author="Cariou, Laurent" w:date="2022-08-30T00:30:00Z">
        <w:r w:rsidRPr="003D62A7">
          <w:rPr>
            <w:rFonts w:eastAsia="Times New Roman"/>
            <w:sz w:val="20"/>
            <w:highlight w:val="yellow"/>
            <w:lang w:val="en-US"/>
          </w:rPr>
          <w:t>(#1</w:t>
        </w:r>
      </w:ins>
      <w:ins w:id="81" w:author="Cariou, Laurent" w:date="2022-08-30T00:31:00Z">
        <w:r w:rsidRPr="003D62A7">
          <w:rPr>
            <w:rFonts w:eastAsia="Times New Roman"/>
            <w:sz w:val="20"/>
            <w:highlight w:val="yellow"/>
            <w:lang w:val="en-US"/>
          </w:rPr>
          <w:t>1120)</w:t>
        </w:r>
        <w:r>
          <w:rPr>
            <w:rFonts w:eastAsia="Times New Roman"/>
            <w:sz w:val="20"/>
            <w:lang w:val="en-US"/>
          </w:rPr>
          <w:t xml:space="preserve"> </w:t>
        </w:r>
      </w:ins>
      <w:ins w:id="82" w:author="Cariou, Laurent" w:date="2022-08-30T00:30:00Z">
        <w:r w:rsidR="00E000D6" w:rsidRPr="00E000D6">
          <w:rPr>
            <w:rFonts w:eastAsia="Times New Roman"/>
            <w:sz w:val="20"/>
            <w:lang w:val="en-US"/>
          </w:rPr>
          <w:t>NOTE - The reporting AP might increase the value carried in the Switch Time field of the Max Channel Switch Time element if the affected AP performs a second channel switch between the target time of a first channel switch and the time at which the affected AP will start beaconing on the new channel corresponding to the first channel switch</w:t>
        </w:r>
        <w:r w:rsidR="00F155D5">
          <w:rPr>
            <w:rFonts w:eastAsia="Times New Roman"/>
            <w:sz w:val="20"/>
            <w:lang w:val="en-US"/>
          </w:rPr>
          <w:t>.</w:t>
        </w:r>
      </w:ins>
    </w:p>
    <w:p w14:paraId="6EB1E5F2" w14:textId="77777777" w:rsidR="00D60882" w:rsidRPr="00D60882" w:rsidRDefault="00D60882" w:rsidP="00D60882">
      <w:pPr>
        <w:widowControl w:val="0"/>
        <w:kinsoku w:val="0"/>
        <w:overflowPunct w:val="0"/>
        <w:autoSpaceDE w:val="0"/>
        <w:autoSpaceDN w:val="0"/>
        <w:adjustRightInd w:val="0"/>
        <w:spacing w:before="5"/>
        <w:jc w:val="left"/>
        <w:rPr>
          <w:rFonts w:eastAsia="Times New Roman"/>
          <w:sz w:val="21"/>
          <w:szCs w:val="21"/>
          <w:lang w:val="en-US"/>
        </w:rPr>
      </w:pPr>
    </w:p>
    <w:p w14:paraId="39CF56C5" w14:textId="5F02E3A5" w:rsidR="00D60882" w:rsidRPr="00D60882" w:rsidRDefault="00D60882" w:rsidP="00D60882">
      <w:pPr>
        <w:widowControl w:val="0"/>
        <w:kinsoku w:val="0"/>
        <w:overflowPunct w:val="0"/>
        <w:autoSpaceDE w:val="0"/>
        <w:autoSpaceDN w:val="0"/>
        <w:adjustRightInd w:val="0"/>
        <w:spacing w:line="249" w:lineRule="auto"/>
        <w:ind w:right="157"/>
        <w:rPr>
          <w:rFonts w:eastAsia="Times New Roman"/>
          <w:sz w:val="20"/>
          <w:lang w:val="en-US"/>
        </w:rPr>
      </w:pPr>
      <w:r w:rsidRPr="00D60882">
        <w:rPr>
          <w:rFonts w:eastAsia="Times New Roman"/>
          <w:sz w:val="20"/>
          <w:lang w:val="en-US"/>
        </w:rPr>
        <w:t xml:space="preserve">When an AP (affected AP) affiliated with an MLD is switching from an initial operating class/channel to a target operating class/channel at a target switch time using channel switch announcement procedure or extended channel switch announcement procedure, </w:t>
      </w:r>
      <w:ins w:id="83" w:author="Cariou, Laurent" w:date="2022-08-09T17:39:00Z">
        <w:r w:rsidR="00BF1E23" w:rsidRPr="005170FC">
          <w:rPr>
            <w:rFonts w:eastAsia="Times New Roman"/>
            <w:sz w:val="20"/>
            <w:highlight w:val="yellow"/>
            <w:lang w:val="en-US"/>
          </w:rPr>
          <w:t>(#10492)</w:t>
        </w:r>
        <w:r w:rsidR="00BF1E23">
          <w:rPr>
            <w:rFonts w:eastAsia="Times New Roman"/>
            <w:sz w:val="20"/>
            <w:lang w:val="en-US"/>
          </w:rPr>
          <w:t xml:space="preserve"> </w:t>
        </w:r>
        <w:r w:rsidR="0021219C">
          <w:rPr>
            <w:rFonts w:eastAsia="Times New Roman"/>
            <w:sz w:val="20"/>
            <w:lang w:val="en-US"/>
          </w:rPr>
          <w:t xml:space="preserve">and </w:t>
        </w:r>
        <w:r w:rsidR="0021219C">
          <w:rPr>
            <w:rFonts w:eastAsia="Times New Roman"/>
            <w:spacing w:val="-2"/>
            <w:sz w:val="20"/>
            <w:lang w:val="en-US"/>
          </w:rPr>
          <w:t>if other APs are affiliated with the same AP MLD as the affected AP,</w:t>
        </w:r>
        <w:r w:rsidR="0021219C" w:rsidRPr="00D60882">
          <w:rPr>
            <w:rFonts w:eastAsia="Times New Roman"/>
            <w:sz w:val="20"/>
            <w:lang w:val="en-US"/>
          </w:rPr>
          <w:t xml:space="preserve"> </w:t>
        </w:r>
      </w:ins>
      <w:r w:rsidRPr="00D60882">
        <w:rPr>
          <w:rFonts w:eastAsia="Times New Roman"/>
          <w:sz w:val="20"/>
          <w:lang w:val="en-US"/>
        </w:rPr>
        <w:t>then:</w:t>
      </w:r>
    </w:p>
    <w:p w14:paraId="6240A618" w14:textId="7BF2D310" w:rsidR="00D60882" w:rsidRPr="00D60882" w:rsidRDefault="00D60882" w:rsidP="00127EF2">
      <w:pPr>
        <w:widowControl w:val="0"/>
        <w:numPr>
          <w:ilvl w:val="0"/>
          <w:numId w:val="3"/>
        </w:numPr>
        <w:tabs>
          <w:tab w:val="left" w:pos="760"/>
        </w:tabs>
        <w:kinsoku w:val="0"/>
        <w:overflowPunct w:val="0"/>
        <w:autoSpaceDE w:val="0"/>
        <w:autoSpaceDN w:val="0"/>
        <w:adjustRightInd w:val="0"/>
        <w:spacing w:before="63" w:line="249" w:lineRule="auto"/>
        <w:ind w:left="759" w:right="155"/>
        <w:jc w:val="left"/>
        <w:rPr>
          <w:rFonts w:eastAsia="Times New Roman"/>
          <w:sz w:val="20"/>
          <w:lang w:val="en-US"/>
        </w:rPr>
      </w:pPr>
      <w:r w:rsidRPr="00D60882">
        <w:rPr>
          <w:rFonts w:eastAsia="Times New Roman"/>
          <w:sz w:val="20"/>
          <w:lang w:val="en-US"/>
        </w:rPr>
        <w:t xml:space="preserve">another AP (reporting AP) affiliated with the AP MLD shall set the Operating Class and Channel Number fields corresponding to the affected AP that is reported in the Reduced Neighbor Report element in Beacon and Probe Response frames it transmits (or that the transmitted BSSID in the same multiple BSSID set as the reporting AP transmits if the reporting AP corresponds to a </w:t>
      </w:r>
      <w:proofErr w:type="spellStart"/>
      <w:r w:rsidRPr="00D60882">
        <w:rPr>
          <w:rFonts w:eastAsia="Times New Roman"/>
          <w:sz w:val="20"/>
          <w:lang w:val="en-US"/>
        </w:rPr>
        <w:t>nontransmitted</w:t>
      </w:r>
      <w:proofErr w:type="spellEnd"/>
      <w:r w:rsidRPr="00D60882">
        <w:rPr>
          <w:rFonts w:eastAsia="Times New Roman"/>
          <w:sz w:val="20"/>
          <w:lang w:val="en-US"/>
        </w:rPr>
        <w:t xml:space="preserve"> BSSID) </w:t>
      </w:r>
      <w:ins w:id="84" w:author="Cariou, Laurent" w:date="2022-08-09T17:42:00Z">
        <w:r w:rsidR="006253B2" w:rsidRPr="005170FC">
          <w:rPr>
            <w:rFonts w:eastAsia="Times New Roman"/>
            <w:sz w:val="20"/>
            <w:highlight w:val="yellow"/>
            <w:lang w:val="en-US"/>
          </w:rPr>
          <w:t>(#</w:t>
        </w:r>
        <w:r w:rsidR="005170FC" w:rsidRPr="005170FC">
          <w:rPr>
            <w:rFonts w:eastAsia="Times New Roman"/>
            <w:sz w:val="20"/>
            <w:highlight w:val="yellow"/>
            <w:lang w:val="en-US"/>
          </w:rPr>
          <w:t>12633)</w:t>
        </w:r>
      </w:ins>
      <w:del w:id="85" w:author="Cariou, Laurent" w:date="2022-08-09T17:42:00Z">
        <w:r w:rsidRPr="00D60882" w:rsidDel="006253B2">
          <w:rPr>
            <w:rFonts w:eastAsia="Times New Roman"/>
            <w:sz w:val="20"/>
            <w:lang w:val="en-US"/>
          </w:rPr>
          <w:delText xml:space="preserve">before the target switch time </w:delText>
        </w:r>
      </w:del>
      <w:r w:rsidRPr="00D60882">
        <w:rPr>
          <w:rFonts w:eastAsia="Times New Roman"/>
          <w:sz w:val="20"/>
          <w:lang w:val="en-US"/>
        </w:rPr>
        <w:t>to the initial operating class/channel</w:t>
      </w:r>
      <w:ins w:id="86" w:author="Cariou, Laurent" w:date="2022-08-09T17:42:00Z">
        <w:r w:rsidR="006253B2" w:rsidRPr="006253B2">
          <w:rPr>
            <w:rFonts w:eastAsia="Times New Roman"/>
            <w:sz w:val="20"/>
            <w:lang w:val="en-US"/>
          </w:rPr>
          <w:t xml:space="preserve"> </w:t>
        </w:r>
        <w:r w:rsidR="005170FC" w:rsidRPr="005170FC">
          <w:rPr>
            <w:rFonts w:eastAsia="Times New Roman"/>
            <w:sz w:val="20"/>
            <w:highlight w:val="yellow"/>
            <w:lang w:val="en-US"/>
          </w:rPr>
          <w:t>(#12633)</w:t>
        </w:r>
        <w:r w:rsidR="006253B2" w:rsidRPr="00D60882">
          <w:rPr>
            <w:rFonts w:eastAsia="Times New Roman"/>
            <w:sz w:val="20"/>
            <w:lang w:val="en-US"/>
          </w:rPr>
          <w:t>before the target switch time</w:t>
        </w:r>
      </w:ins>
      <w:r w:rsidRPr="00D60882">
        <w:rPr>
          <w:rFonts w:eastAsia="Times New Roman"/>
          <w:sz w:val="20"/>
          <w:lang w:val="en-US"/>
        </w:rPr>
        <w:t>,</w:t>
      </w:r>
    </w:p>
    <w:p w14:paraId="6530E173" w14:textId="33C2F989" w:rsidR="00D60882" w:rsidRPr="00D60882" w:rsidRDefault="00D60882" w:rsidP="00127EF2">
      <w:pPr>
        <w:widowControl w:val="0"/>
        <w:numPr>
          <w:ilvl w:val="0"/>
          <w:numId w:val="3"/>
        </w:numPr>
        <w:tabs>
          <w:tab w:val="left" w:pos="760"/>
        </w:tabs>
        <w:kinsoku w:val="0"/>
        <w:overflowPunct w:val="0"/>
        <w:autoSpaceDE w:val="0"/>
        <w:autoSpaceDN w:val="0"/>
        <w:adjustRightInd w:val="0"/>
        <w:spacing w:before="64" w:line="249" w:lineRule="auto"/>
        <w:ind w:left="759" w:right="155"/>
        <w:jc w:val="left"/>
        <w:rPr>
          <w:rFonts w:eastAsia="Times New Roman"/>
          <w:color w:val="000000"/>
          <w:sz w:val="20"/>
          <w:lang w:val="en-US"/>
        </w:rPr>
      </w:pPr>
      <w:r w:rsidRPr="00D60882">
        <w:rPr>
          <w:rFonts w:eastAsia="Times New Roman"/>
          <w:noProof/>
          <w:sz w:val="24"/>
          <w:szCs w:val="24"/>
          <w:lang w:val="en-US"/>
        </w:rPr>
        <mc:AlternateContent>
          <mc:Choice Requires="wps">
            <w:drawing>
              <wp:anchor distT="0" distB="0" distL="114300" distR="114300" simplePos="0" relativeHeight="251659776" behindDoc="0" locked="0" layoutInCell="0" allowOverlap="1" wp14:anchorId="102F213C" wp14:editId="30E9E0A0">
                <wp:simplePos x="0" y="0"/>
                <wp:positionH relativeFrom="page">
                  <wp:posOffset>2750820</wp:posOffset>
                </wp:positionH>
                <wp:positionV relativeFrom="paragraph">
                  <wp:posOffset>779145</wp:posOffset>
                </wp:positionV>
                <wp:extent cx="43180" cy="6350"/>
                <wp:effectExtent l="0" t="1270" r="0" b="1905"/>
                <wp:wrapNone/>
                <wp:docPr id="491" name="Freeform: Shape 4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180" cy="6350"/>
                        </a:xfrm>
                        <a:custGeom>
                          <a:avLst/>
                          <a:gdLst>
                            <a:gd name="T0" fmla="*/ 67 w 68"/>
                            <a:gd name="T1" fmla="*/ 0 h 10"/>
                            <a:gd name="T2" fmla="*/ 0 w 68"/>
                            <a:gd name="T3" fmla="*/ 0 h 10"/>
                            <a:gd name="T4" fmla="*/ 0 w 68"/>
                            <a:gd name="T5" fmla="*/ 9 h 10"/>
                            <a:gd name="T6" fmla="*/ 67 w 68"/>
                            <a:gd name="T7" fmla="*/ 9 h 10"/>
                            <a:gd name="T8" fmla="*/ 67 w 68"/>
                            <a:gd name="T9" fmla="*/ 0 h 10"/>
                          </a:gdLst>
                          <a:ahLst/>
                          <a:cxnLst>
                            <a:cxn ang="0">
                              <a:pos x="T0" y="T1"/>
                            </a:cxn>
                            <a:cxn ang="0">
                              <a:pos x="T2" y="T3"/>
                            </a:cxn>
                            <a:cxn ang="0">
                              <a:pos x="T4" y="T5"/>
                            </a:cxn>
                            <a:cxn ang="0">
                              <a:pos x="T6" y="T7"/>
                            </a:cxn>
                            <a:cxn ang="0">
                              <a:pos x="T8" y="T9"/>
                            </a:cxn>
                          </a:cxnLst>
                          <a:rect l="0" t="0" r="r" b="b"/>
                          <a:pathLst>
                            <a:path w="68" h="10">
                              <a:moveTo>
                                <a:pt x="67" y="0"/>
                              </a:moveTo>
                              <a:lnTo>
                                <a:pt x="0" y="0"/>
                              </a:lnTo>
                              <a:lnTo>
                                <a:pt x="0" y="9"/>
                              </a:lnTo>
                              <a:lnTo>
                                <a:pt x="67" y="9"/>
                              </a:lnTo>
                              <a:lnTo>
                                <a:pt x="67" y="0"/>
                              </a:lnTo>
                              <a:close/>
                            </a:path>
                          </a:pathLst>
                        </a:custGeom>
                        <a:solidFill>
                          <a:srgbClr val="208A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13F33E" id="Freeform: Shape 491" o:spid="_x0000_s1026" style="position:absolute;margin-left:216.6pt;margin-top:61.35pt;width:3.4pt;height:.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" o:allowincell="f" path="m67,l,,,9r67,l67,xe" fillcolor="#208a20" stroked="f">
                <v:path arrowok="t" o:connecttype="custom" o:connectlocs="42545,0;0,0;0,5715;42545,5715;42545,0" o:connectangles="0,0,0,0,0"/>
                <w10:wrap anchorx="page"/>
              </v:shape>
            </w:pict>
          </mc:Fallback>
        </mc:AlternateContent>
      </w:r>
      <w:r w:rsidRPr="00D60882">
        <w:rPr>
          <w:rFonts w:eastAsia="Times New Roman"/>
          <w:sz w:val="20"/>
          <w:lang w:val="en-US"/>
        </w:rPr>
        <w:t xml:space="preserve">another AP (reporting AP) affiliated with the AP MLD shall set the Operating Class and Channel Number fields corresponding to the affected AP that is reported in the Reduced Neighbor Report element in Beacon and Probe Response frames it transmits (or that the transmitted BSSID in the same multiple BSSID set as the reporting AP transmits if the reporting AP corresponds to a </w:t>
      </w:r>
      <w:proofErr w:type="spellStart"/>
      <w:r w:rsidRPr="00D60882">
        <w:rPr>
          <w:rFonts w:eastAsia="Times New Roman"/>
          <w:sz w:val="20"/>
          <w:lang w:val="en-US"/>
        </w:rPr>
        <w:t>nontransmitted</w:t>
      </w:r>
      <w:proofErr w:type="spellEnd"/>
      <w:r w:rsidRPr="00D60882">
        <w:rPr>
          <w:rFonts w:eastAsia="Times New Roman"/>
          <w:sz w:val="20"/>
          <w:lang w:val="en-US"/>
        </w:rPr>
        <w:t xml:space="preserve"> BSSID)</w:t>
      </w:r>
      <w:ins w:id="87" w:author="Cariou, Laurent" w:date="2022-08-09T17:45:00Z">
        <w:r w:rsidR="00333ED8" w:rsidRPr="00333ED8">
          <w:rPr>
            <w:rFonts w:eastAsia="Times New Roman"/>
            <w:sz w:val="20"/>
            <w:highlight w:val="yellow"/>
            <w:lang w:val="en-US"/>
          </w:rPr>
          <w:t xml:space="preserve"> </w:t>
        </w:r>
        <w:r w:rsidR="00333ED8" w:rsidRPr="005170FC">
          <w:rPr>
            <w:rFonts w:eastAsia="Times New Roman"/>
            <w:sz w:val="20"/>
            <w:highlight w:val="yellow"/>
            <w:lang w:val="en-US"/>
          </w:rPr>
          <w:t>(#12</w:t>
        </w:r>
        <w:r w:rsidR="00A430EF">
          <w:rPr>
            <w:rFonts w:eastAsia="Times New Roman"/>
            <w:sz w:val="20"/>
            <w:highlight w:val="yellow"/>
            <w:lang w:val="en-US"/>
          </w:rPr>
          <w:t>361</w:t>
        </w:r>
        <w:r w:rsidR="00333ED8" w:rsidRPr="005170FC">
          <w:rPr>
            <w:rFonts w:eastAsia="Times New Roman"/>
            <w:sz w:val="20"/>
            <w:highlight w:val="yellow"/>
            <w:lang w:val="en-US"/>
          </w:rPr>
          <w:t>)</w:t>
        </w:r>
      </w:ins>
      <w:del w:id="88" w:author="Cariou, Laurent" w:date="2022-08-09T17:45:00Z">
        <w:r w:rsidR="00333ED8" w:rsidDel="00333ED8">
          <w:rPr>
            <w:rFonts w:eastAsia="Times New Roman"/>
            <w:sz w:val="20"/>
            <w:lang w:val="en-US"/>
          </w:rPr>
          <w:delText xml:space="preserve"> )</w:delText>
        </w:r>
      </w:del>
      <w:r w:rsidRPr="00D60882">
        <w:rPr>
          <w:rFonts w:eastAsia="Times New Roman"/>
          <w:sz w:val="20"/>
          <w:lang w:val="en-US"/>
        </w:rPr>
        <w:t xml:space="preserve"> </w:t>
      </w:r>
      <w:ins w:id="89" w:author="Cariou, Laurent" w:date="2022-08-09T17:44:00Z">
        <w:r w:rsidR="00606B69" w:rsidRPr="005170FC">
          <w:rPr>
            <w:rFonts w:eastAsia="Times New Roman"/>
            <w:sz w:val="20"/>
            <w:highlight w:val="yellow"/>
            <w:lang w:val="en-US"/>
          </w:rPr>
          <w:t>(#1263</w:t>
        </w:r>
        <w:r w:rsidR="005876CD">
          <w:rPr>
            <w:rFonts w:eastAsia="Times New Roman"/>
            <w:sz w:val="20"/>
            <w:highlight w:val="yellow"/>
            <w:lang w:val="en-US"/>
          </w:rPr>
          <w:t>4</w:t>
        </w:r>
        <w:r w:rsidR="00606B69" w:rsidRPr="005170FC">
          <w:rPr>
            <w:rFonts w:eastAsia="Times New Roman"/>
            <w:sz w:val="20"/>
            <w:highlight w:val="yellow"/>
            <w:lang w:val="en-US"/>
          </w:rPr>
          <w:t>)</w:t>
        </w:r>
      </w:ins>
      <w:del w:id="90" w:author="Cariou, Laurent" w:date="2022-08-09T17:44:00Z">
        <w:r w:rsidRPr="00D60882" w:rsidDel="00606B69">
          <w:rPr>
            <w:rFonts w:eastAsia="Times New Roman"/>
            <w:color w:val="000000"/>
            <w:sz w:val="20"/>
            <w:lang w:val="en-US"/>
          </w:rPr>
          <w:delText>at and after the target switch time</w:delText>
        </w:r>
      </w:del>
      <w:r w:rsidRPr="00D60882">
        <w:rPr>
          <w:rFonts w:eastAsia="Times New Roman"/>
          <w:color w:val="000000"/>
          <w:sz w:val="20"/>
          <w:lang w:val="en-US"/>
        </w:rPr>
        <w:t xml:space="preserve"> to the target operating class/channel</w:t>
      </w:r>
      <w:ins w:id="91" w:author="Cariou, Laurent" w:date="2022-08-09T17:44:00Z">
        <w:r w:rsidR="00606B69" w:rsidRPr="00606B69">
          <w:rPr>
            <w:rFonts w:eastAsia="Times New Roman"/>
            <w:color w:val="000000"/>
            <w:sz w:val="20"/>
            <w:lang w:val="en-US"/>
          </w:rPr>
          <w:t xml:space="preserve"> </w:t>
        </w:r>
        <w:r w:rsidR="00606B69" w:rsidRPr="005170FC">
          <w:rPr>
            <w:rFonts w:eastAsia="Times New Roman"/>
            <w:sz w:val="20"/>
            <w:highlight w:val="yellow"/>
            <w:lang w:val="en-US"/>
          </w:rPr>
          <w:t>(#1263</w:t>
        </w:r>
        <w:r w:rsidR="005876CD">
          <w:rPr>
            <w:rFonts w:eastAsia="Times New Roman"/>
            <w:sz w:val="20"/>
            <w:highlight w:val="yellow"/>
            <w:lang w:val="en-US"/>
          </w:rPr>
          <w:t>4</w:t>
        </w:r>
        <w:r w:rsidR="00606B69" w:rsidRPr="005170FC">
          <w:rPr>
            <w:rFonts w:eastAsia="Times New Roman"/>
            <w:sz w:val="20"/>
            <w:highlight w:val="yellow"/>
            <w:lang w:val="en-US"/>
          </w:rPr>
          <w:t>)</w:t>
        </w:r>
        <w:r w:rsidR="00606B69" w:rsidRPr="00D60882">
          <w:rPr>
            <w:rFonts w:eastAsia="Times New Roman"/>
            <w:color w:val="000000"/>
            <w:sz w:val="20"/>
            <w:lang w:val="en-US"/>
          </w:rPr>
          <w:t>at and after the target switch time</w:t>
        </w:r>
      </w:ins>
      <w:r w:rsidRPr="00D60882">
        <w:rPr>
          <w:rFonts w:eastAsia="Times New Roman"/>
          <w:color w:val="000000"/>
          <w:sz w:val="20"/>
          <w:lang w:val="en-US"/>
        </w:rPr>
        <w:t>.</w:t>
      </w:r>
    </w:p>
    <w:p w14:paraId="1F45E6D9" w14:textId="77777777" w:rsidR="00D60882" w:rsidRPr="00D60882" w:rsidRDefault="00D60882" w:rsidP="00127EF2">
      <w:pPr>
        <w:widowControl w:val="0"/>
        <w:numPr>
          <w:ilvl w:val="0"/>
          <w:numId w:val="3"/>
        </w:numPr>
        <w:tabs>
          <w:tab w:val="left" w:pos="760"/>
        </w:tabs>
        <w:kinsoku w:val="0"/>
        <w:overflowPunct w:val="0"/>
        <w:autoSpaceDE w:val="0"/>
        <w:autoSpaceDN w:val="0"/>
        <w:adjustRightInd w:val="0"/>
        <w:spacing w:before="64" w:line="249" w:lineRule="auto"/>
        <w:ind w:left="759" w:right="157"/>
        <w:jc w:val="left"/>
        <w:rPr>
          <w:rFonts w:eastAsia="Times New Roman"/>
          <w:sz w:val="20"/>
          <w:lang w:val="en-US"/>
        </w:rPr>
      </w:pPr>
      <w:r w:rsidRPr="00D60882">
        <w:rPr>
          <w:rFonts w:eastAsia="Times New Roman"/>
          <w:sz w:val="20"/>
          <w:lang w:val="en-US"/>
        </w:rPr>
        <w:t>Between the target switch time and the time at which the AP will start beaconing in the target operating class/channel, the Neighbor AP TBTT Offset subfield for the corresponding AP in the Reduced Neighbor Report element shall be set to 255.</w:t>
      </w:r>
    </w:p>
    <w:p w14:paraId="57B5E627" w14:textId="77777777" w:rsidR="00D60882" w:rsidRPr="00D60882" w:rsidRDefault="00D60882" w:rsidP="00D60882">
      <w:pPr>
        <w:widowControl w:val="0"/>
        <w:kinsoku w:val="0"/>
        <w:overflowPunct w:val="0"/>
        <w:autoSpaceDE w:val="0"/>
        <w:autoSpaceDN w:val="0"/>
        <w:adjustRightInd w:val="0"/>
        <w:spacing w:before="1"/>
        <w:jc w:val="left"/>
        <w:rPr>
          <w:rFonts w:eastAsia="Times New Roman"/>
          <w:sz w:val="21"/>
          <w:szCs w:val="21"/>
          <w:lang w:val="en-US"/>
        </w:rPr>
      </w:pPr>
    </w:p>
    <w:p w14:paraId="784B3F68" w14:textId="54A5C736" w:rsidR="00D60882" w:rsidRPr="00D60882" w:rsidRDefault="00D60882" w:rsidP="00D60882">
      <w:pPr>
        <w:widowControl w:val="0"/>
        <w:kinsoku w:val="0"/>
        <w:overflowPunct w:val="0"/>
        <w:autoSpaceDE w:val="0"/>
        <w:autoSpaceDN w:val="0"/>
        <w:adjustRightInd w:val="0"/>
        <w:spacing w:line="249" w:lineRule="auto"/>
        <w:ind w:right="156"/>
        <w:rPr>
          <w:rFonts w:eastAsia="Times New Roman"/>
          <w:sz w:val="20"/>
          <w:lang w:val="en-US"/>
        </w:rPr>
      </w:pPr>
      <w:r w:rsidRPr="00D60882">
        <w:rPr>
          <w:rFonts w:eastAsia="Times New Roman"/>
          <w:sz w:val="20"/>
          <w:lang w:val="en-US"/>
        </w:rPr>
        <w:t xml:space="preserve">If an AP (affected/reported AP) of an AP MLD is switching from an initial operating class/channel to a target operating class/channel at a target switch time using channel switch announcement or extended channel switch announcement procedure and includes a Max Channel Switch Time element in the Beacon and Probe Response frames it sends, and another AP (reporting AP) </w:t>
      </w:r>
      <w:del w:id="92" w:author="Cariou, Laurent" w:date="2022-08-09T17:39:00Z">
        <w:r w:rsidRPr="00D60882" w:rsidDel="00BF1E23">
          <w:rPr>
            <w:rFonts w:eastAsia="Times New Roman"/>
            <w:sz w:val="20"/>
            <w:lang w:val="en-US"/>
          </w:rPr>
          <w:delText xml:space="preserve">of </w:delText>
        </w:r>
      </w:del>
      <w:ins w:id="93" w:author="Cariou, Laurent" w:date="2022-08-09T17:39:00Z">
        <w:r w:rsidR="00BF1E23">
          <w:rPr>
            <w:rFonts w:eastAsia="Times New Roman"/>
            <w:sz w:val="20"/>
            <w:lang w:val="en-US"/>
          </w:rPr>
          <w:t>affiliated with</w:t>
        </w:r>
        <w:r w:rsidR="00BF1E23" w:rsidRPr="00D60882">
          <w:rPr>
            <w:rFonts w:eastAsia="Times New Roman"/>
            <w:sz w:val="20"/>
            <w:lang w:val="en-US"/>
          </w:rPr>
          <w:t xml:space="preserve"> </w:t>
        </w:r>
      </w:ins>
      <w:r w:rsidRPr="00D60882">
        <w:rPr>
          <w:rFonts w:eastAsia="Times New Roman"/>
          <w:sz w:val="20"/>
          <w:lang w:val="en-US"/>
        </w:rPr>
        <w:t>the AP MLD</w:t>
      </w:r>
      <w:ins w:id="94" w:author="Cariou, Laurent" w:date="2022-08-09T17:46:00Z">
        <w:r w:rsidR="006F6B83">
          <w:rPr>
            <w:rFonts w:eastAsia="Times New Roman"/>
            <w:sz w:val="20"/>
            <w:lang w:val="en-US"/>
          </w:rPr>
          <w:t xml:space="preserve"> </w:t>
        </w:r>
        <w:r w:rsidR="006F6B83" w:rsidRPr="006F6B83">
          <w:rPr>
            <w:rFonts w:eastAsia="Times New Roman"/>
            <w:sz w:val="20"/>
            <w:highlight w:val="yellow"/>
            <w:lang w:val="en-US"/>
          </w:rPr>
          <w:t>(#10493)</w:t>
        </w:r>
      </w:ins>
      <w:ins w:id="95" w:author="Cariou, Laurent" w:date="2022-08-09T17:47:00Z">
        <w:r w:rsidR="00A15EBB">
          <w:rPr>
            <w:rFonts w:eastAsia="Times New Roman"/>
            <w:sz w:val="20"/>
            <w:lang w:val="en-US"/>
          </w:rPr>
          <w:t>,</w:t>
        </w:r>
      </w:ins>
      <w:ins w:id="96" w:author="Cariou, Laurent" w:date="2022-08-09T17:46:00Z">
        <w:r w:rsidR="006F6B83">
          <w:rPr>
            <w:rFonts w:eastAsia="Times New Roman"/>
            <w:sz w:val="20"/>
            <w:lang w:val="en-US"/>
          </w:rPr>
          <w:t>if any</w:t>
        </w:r>
      </w:ins>
      <w:ins w:id="97" w:author="Cariou, Laurent" w:date="2022-08-09T17:47:00Z">
        <w:r w:rsidR="00A15EBB">
          <w:rPr>
            <w:rFonts w:eastAsia="Times New Roman"/>
            <w:sz w:val="20"/>
            <w:lang w:val="en-US"/>
          </w:rPr>
          <w:t>,</w:t>
        </w:r>
      </w:ins>
      <w:r w:rsidRPr="00D60882">
        <w:rPr>
          <w:rFonts w:eastAsia="Times New Roman"/>
          <w:sz w:val="20"/>
          <w:lang w:val="en-US"/>
        </w:rPr>
        <w:t xml:space="preserve"> receives a (Re)Association Request frame to perform multi-link setup with the AP MLD with the AP (affected/ reported</w:t>
      </w:r>
      <w:r w:rsidRPr="00D60882">
        <w:rPr>
          <w:rFonts w:eastAsia="Times New Roman"/>
          <w:spacing w:val="-1"/>
          <w:sz w:val="20"/>
          <w:lang w:val="en-US"/>
        </w:rPr>
        <w:t xml:space="preserve"> </w:t>
      </w:r>
      <w:r w:rsidRPr="00D60882">
        <w:rPr>
          <w:rFonts w:eastAsia="Times New Roman"/>
          <w:sz w:val="20"/>
          <w:lang w:val="en-US"/>
        </w:rPr>
        <w:t>AP)</w:t>
      </w:r>
      <w:r w:rsidRPr="00D60882">
        <w:rPr>
          <w:rFonts w:eastAsia="Times New Roman"/>
          <w:spacing w:val="-1"/>
          <w:sz w:val="20"/>
          <w:lang w:val="en-US"/>
        </w:rPr>
        <w:t xml:space="preserve"> </w:t>
      </w:r>
      <w:r w:rsidRPr="00D60882">
        <w:rPr>
          <w:rFonts w:eastAsia="Times New Roman"/>
          <w:sz w:val="20"/>
          <w:lang w:val="en-US"/>
        </w:rPr>
        <w:t>as a requested link, then the other AP</w:t>
      </w:r>
      <w:r w:rsidRPr="00D60882">
        <w:rPr>
          <w:rFonts w:eastAsia="Times New Roman"/>
          <w:spacing w:val="-1"/>
          <w:sz w:val="20"/>
          <w:lang w:val="en-US"/>
        </w:rPr>
        <w:t xml:space="preserve"> </w:t>
      </w:r>
      <w:r w:rsidRPr="00D60882">
        <w:rPr>
          <w:rFonts w:eastAsia="Times New Roman"/>
          <w:sz w:val="20"/>
          <w:lang w:val="en-US"/>
        </w:rPr>
        <w:t>(reporting AP)</w:t>
      </w:r>
      <w:r w:rsidRPr="00D60882">
        <w:rPr>
          <w:rFonts w:eastAsia="Times New Roman"/>
          <w:spacing w:val="-1"/>
          <w:sz w:val="20"/>
          <w:lang w:val="en-US"/>
        </w:rPr>
        <w:t xml:space="preserve"> </w:t>
      </w:r>
      <w:r w:rsidRPr="00D60882">
        <w:rPr>
          <w:rFonts w:eastAsia="Times New Roman"/>
          <w:sz w:val="20"/>
          <w:lang w:val="en-US"/>
        </w:rPr>
        <w:t>shall include</w:t>
      </w:r>
      <w:r w:rsidRPr="00D60882">
        <w:rPr>
          <w:rFonts w:eastAsia="Times New Roman"/>
          <w:spacing w:val="-1"/>
          <w:sz w:val="20"/>
          <w:lang w:val="en-US"/>
        </w:rPr>
        <w:t xml:space="preserve"> </w:t>
      </w:r>
      <w:r w:rsidRPr="00D60882">
        <w:rPr>
          <w:rFonts w:eastAsia="Times New Roman"/>
          <w:sz w:val="20"/>
          <w:lang w:val="en-US"/>
        </w:rPr>
        <w:t>the complete</w:t>
      </w:r>
      <w:r w:rsidRPr="00D60882">
        <w:rPr>
          <w:rFonts w:eastAsia="Times New Roman"/>
          <w:spacing w:val="-1"/>
          <w:sz w:val="20"/>
          <w:lang w:val="en-US"/>
        </w:rPr>
        <w:t xml:space="preserve"> </w:t>
      </w:r>
      <w:r w:rsidRPr="00D60882">
        <w:rPr>
          <w:rFonts w:eastAsia="Times New Roman"/>
          <w:sz w:val="20"/>
          <w:lang w:val="en-US"/>
        </w:rPr>
        <w:t>profile for</w:t>
      </w:r>
      <w:r w:rsidRPr="00D60882">
        <w:rPr>
          <w:rFonts w:eastAsia="Times New Roman"/>
          <w:spacing w:val="-1"/>
          <w:sz w:val="20"/>
          <w:lang w:val="en-US"/>
        </w:rPr>
        <w:t xml:space="preserve"> </w:t>
      </w:r>
      <w:r w:rsidRPr="00D60882">
        <w:rPr>
          <w:rFonts w:eastAsia="Times New Roman"/>
          <w:sz w:val="20"/>
          <w:lang w:val="en-US"/>
        </w:rPr>
        <w:t>the AP indicating the target operating class/channel and a Max Channel Switch Time element in the per-STA profile corresponding to the AP (affected/reported AP) in the Basic Multi-link element included in the (Re)Association</w:t>
      </w:r>
      <w:r w:rsidRPr="00D60882">
        <w:rPr>
          <w:rFonts w:eastAsia="Times New Roman"/>
          <w:spacing w:val="-3"/>
          <w:sz w:val="20"/>
          <w:lang w:val="en-US"/>
        </w:rPr>
        <w:t xml:space="preserve"> </w:t>
      </w:r>
      <w:r w:rsidRPr="00D60882">
        <w:rPr>
          <w:rFonts w:eastAsia="Times New Roman"/>
          <w:sz w:val="20"/>
          <w:lang w:val="en-US"/>
        </w:rPr>
        <w:t>Response</w:t>
      </w:r>
      <w:r w:rsidRPr="00D60882">
        <w:rPr>
          <w:rFonts w:eastAsia="Times New Roman"/>
          <w:spacing w:val="-4"/>
          <w:sz w:val="20"/>
          <w:lang w:val="en-US"/>
        </w:rPr>
        <w:t xml:space="preserve"> </w:t>
      </w:r>
      <w:r w:rsidRPr="00D60882">
        <w:rPr>
          <w:rFonts w:eastAsia="Times New Roman"/>
          <w:sz w:val="20"/>
          <w:lang w:val="en-US"/>
        </w:rPr>
        <w:t>frame</w:t>
      </w:r>
      <w:r w:rsidRPr="00D60882">
        <w:rPr>
          <w:rFonts w:eastAsia="Times New Roman"/>
          <w:spacing w:val="-4"/>
          <w:sz w:val="20"/>
          <w:lang w:val="en-US"/>
        </w:rPr>
        <w:t xml:space="preserve"> </w:t>
      </w:r>
      <w:r w:rsidRPr="00D60882">
        <w:rPr>
          <w:rFonts w:eastAsia="Times New Roman"/>
          <w:sz w:val="20"/>
          <w:lang w:val="en-US"/>
        </w:rPr>
        <w:t>it</w:t>
      </w:r>
      <w:r w:rsidRPr="00D60882">
        <w:rPr>
          <w:rFonts w:eastAsia="Times New Roman"/>
          <w:spacing w:val="-3"/>
          <w:sz w:val="20"/>
          <w:lang w:val="en-US"/>
        </w:rPr>
        <w:t xml:space="preserve"> </w:t>
      </w:r>
      <w:r w:rsidRPr="00D60882">
        <w:rPr>
          <w:rFonts w:eastAsia="Times New Roman"/>
          <w:sz w:val="20"/>
          <w:lang w:val="en-US"/>
        </w:rPr>
        <w:t>sends</w:t>
      </w:r>
      <w:r w:rsidRPr="00D60882">
        <w:rPr>
          <w:rFonts w:eastAsia="Times New Roman"/>
          <w:spacing w:val="-4"/>
          <w:sz w:val="20"/>
          <w:lang w:val="en-US"/>
        </w:rPr>
        <w:t xml:space="preserve"> </w:t>
      </w:r>
      <w:r w:rsidRPr="00D60882">
        <w:rPr>
          <w:rFonts w:eastAsia="Times New Roman"/>
          <w:sz w:val="20"/>
          <w:lang w:val="en-US"/>
        </w:rPr>
        <w:t>in</w:t>
      </w:r>
      <w:r w:rsidRPr="00D60882">
        <w:rPr>
          <w:rFonts w:eastAsia="Times New Roman"/>
          <w:spacing w:val="-3"/>
          <w:sz w:val="20"/>
          <w:lang w:val="en-US"/>
        </w:rPr>
        <w:t xml:space="preserve"> </w:t>
      </w:r>
      <w:r w:rsidRPr="00D60882">
        <w:rPr>
          <w:rFonts w:eastAsia="Times New Roman"/>
          <w:sz w:val="20"/>
          <w:lang w:val="en-US"/>
        </w:rPr>
        <w:t>response</w:t>
      </w:r>
      <w:r w:rsidRPr="00D60882">
        <w:rPr>
          <w:rFonts w:eastAsia="Times New Roman"/>
          <w:spacing w:val="-4"/>
          <w:sz w:val="20"/>
          <w:lang w:val="en-US"/>
        </w:rPr>
        <w:t xml:space="preserve"> </w:t>
      </w:r>
      <w:r w:rsidRPr="00D60882">
        <w:rPr>
          <w:rFonts w:eastAsia="Times New Roman"/>
          <w:sz w:val="20"/>
          <w:lang w:val="en-US"/>
        </w:rPr>
        <w:t>to</w:t>
      </w:r>
      <w:r w:rsidRPr="00D60882">
        <w:rPr>
          <w:rFonts w:eastAsia="Times New Roman"/>
          <w:spacing w:val="-4"/>
          <w:sz w:val="20"/>
          <w:lang w:val="en-US"/>
        </w:rPr>
        <w:t xml:space="preserve"> </w:t>
      </w:r>
      <w:r w:rsidRPr="00D60882">
        <w:rPr>
          <w:rFonts w:eastAsia="Times New Roman"/>
          <w:sz w:val="20"/>
          <w:lang w:val="en-US"/>
        </w:rPr>
        <w:t>indicate</w:t>
      </w:r>
      <w:r w:rsidRPr="00D60882">
        <w:rPr>
          <w:rFonts w:eastAsia="Times New Roman"/>
          <w:spacing w:val="-4"/>
          <w:sz w:val="20"/>
          <w:lang w:val="en-US"/>
        </w:rPr>
        <w:t xml:space="preserve"> </w:t>
      </w:r>
      <w:r w:rsidRPr="00D60882">
        <w:rPr>
          <w:rFonts w:eastAsia="Times New Roman"/>
          <w:sz w:val="20"/>
          <w:lang w:val="en-US"/>
        </w:rPr>
        <w:t>the</w:t>
      </w:r>
      <w:r w:rsidRPr="00D60882">
        <w:rPr>
          <w:rFonts w:eastAsia="Times New Roman"/>
          <w:spacing w:val="-3"/>
          <w:sz w:val="20"/>
          <w:lang w:val="en-US"/>
        </w:rPr>
        <w:t xml:space="preserve"> </w:t>
      </w:r>
      <w:r w:rsidRPr="00D60882">
        <w:rPr>
          <w:rFonts w:eastAsia="Times New Roman"/>
          <w:sz w:val="20"/>
          <w:lang w:val="en-US"/>
        </w:rPr>
        <w:t>time</w:t>
      </w:r>
      <w:r w:rsidRPr="00D60882">
        <w:rPr>
          <w:rFonts w:eastAsia="Times New Roman"/>
          <w:spacing w:val="-4"/>
          <w:sz w:val="20"/>
          <w:lang w:val="en-US"/>
        </w:rPr>
        <w:t xml:space="preserve"> </w:t>
      </w:r>
      <w:r w:rsidRPr="00D60882">
        <w:rPr>
          <w:rFonts w:eastAsia="Times New Roman"/>
          <w:sz w:val="20"/>
          <w:lang w:val="en-US"/>
        </w:rPr>
        <w:t>at</w:t>
      </w:r>
      <w:r w:rsidRPr="00D60882">
        <w:rPr>
          <w:rFonts w:eastAsia="Times New Roman"/>
          <w:spacing w:val="-4"/>
          <w:sz w:val="20"/>
          <w:lang w:val="en-US"/>
        </w:rPr>
        <w:t xml:space="preserve"> </w:t>
      </w:r>
      <w:r w:rsidRPr="00D60882">
        <w:rPr>
          <w:rFonts w:eastAsia="Times New Roman"/>
          <w:sz w:val="20"/>
          <w:lang w:val="en-US"/>
        </w:rPr>
        <w:t>which</w:t>
      </w:r>
      <w:r w:rsidRPr="00D60882">
        <w:rPr>
          <w:rFonts w:eastAsia="Times New Roman"/>
          <w:spacing w:val="-3"/>
          <w:sz w:val="20"/>
          <w:lang w:val="en-US"/>
        </w:rPr>
        <w:t xml:space="preserve"> </w:t>
      </w:r>
      <w:r w:rsidRPr="00D60882">
        <w:rPr>
          <w:rFonts w:eastAsia="Times New Roman"/>
          <w:sz w:val="20"/>
          <w:lang w:val="en-US"/>
        </w:rPr>
        <w:t>the</w:t>
      </w:r>
      <w:r w:rsidRPr="00D60882">
        <w:rPr>
          <w:rFonts w:eastAsia="Times New Roman"/>
          <w:spacing w:val="-4"/>
          <w:sz w:val="20"/>
          <w:lang w:val="en-US"/>
        </w:rPr>
        <w:t xml:space="preserve"> </w:t>
      </w:r>
      <w:r w:rsidRPr="00D60882">
        <w:rPr>
          <w:rFonts w:eastAsia="Times New Roman"/>
          <w:sz w:val="20"/>
          <w:lang w:val="en-US"/>
        </w:rPr>
        <w:t>AP</w:t>
      </w:r>
      <w:r w:rsidRPr="00D60882">
        <w:rPr>
          <w:rFonts w:eastAsia="Times New Roman"/>
          <w:spacing w:val="-3"/>
          <w:sz w:val="20"/>
          <w:lang w:val="en-US"/>
        </w:rPr>
        <w:t xml:space="preserve"> </w:t>
      </w:r>
      <w:r w:rsidRPr="00D60882">
        <w:rPr>
          <w:rFonts w:eastAsia="Times New Roman"/>
          <w:sz w:val="20"/>
          <w:lang w:val="en-US"/>
        </w:rPr>
        <w:t>(affected/reported AP)</w:t>
      </w:r>
      <w:r w:rsidRPr="00D60882">
        <w:rPr>
          <w:rFonts w:eastAsia="Times New Roman"/>
          <w:spacing w:val="-7"/>
          <w:sz w:val="20"/>
          <w:lang w:val="en-US"/>
        </w:rPr>
        <w:t xml:space="preserve"> </w:t>
      </w:r>
      <w:r w:rsidRPr="00D60882">
        <w:rPr>
          <w:rFonts w:eastAsia="Times New Roman"/>
          <w:sz w:val="20"/>
          <w:lang w:val="en-US"/>
        </w:rPr>
        <w:t>will</w:t>
      </w:r>
      <w:r w:rsidRPr="00D60882">
        <w:rPr>
          <w:rFonts w:eastAsia="Times New Roman"/>
          <w:spacing w:val="-7"/>
          <w:sz w:val="20"/>
          <w:lang w:val="en-US"/>
        </w:rPr>
        <w:t xml:space="preserve"> </w:t>
      </w:r>
      <w:r w:rsidRPr="00D60882">
        <w:rPr>
          <w:rFonts w:eastAsia="Times New Roman"/>
          <w:sz w:val="20"/>
          <w:lang w:val="en-US"/>
        </w:rPr>
        <w:t>start</w:t>
      </w:r>
      <w:r w:rsidRPr="00D60882">
        <w:rPr>
          <w:rFonts w:eastAsia="Times New Roman"/>
          <w:spacing w:val="-7"/>
          <w:sz w:val="20"/>
          <w:lang w:val="en-US"/>
        </w:rPr>
        <w:t xml:space="preserve"> </w:t>
      </w:r>
      <w:r w:rsidRPr="00D60882">
        <w:rPr>
          <w:rFonts w:eastAsia="Times New Roman"/>
          <w:sz w:val="20"/>
          <w:lang w:val="en-US"/>
        </w:rPr>
        <w:t>beaconing,</w:t>
      </w:r>
      <w:r w:rsidRPr="00D60882">
        <w:rPr>
          <w:rFonts w:eastAsia="Times New Roman"/>
          <w:spacing w:val="-7"/>
          <w:sz w:val="20"/>
          <w:lang w:val="en-US"/>
        </w:rPr>
        <w:t xml:space="preserve"> </w:t>
      </w:r>
      <w:r w:rsidRPr="00D60882">
        <w:rPr>
          <w:rFonts w:eastAsia="Times New Roman"/>
          <w:sz w:val="20"/>
          <w:lang w:val="en-US"/>
        </w:rPr>
        <w:t>if</w:t>
      </w:r>
      <w:r w:rsidRPr="00D60882">
        <w:rPr>
          <w:rFonts w:eastAsia="Times New Roman"/>
          <w:spacing w:val="-7"/>
          <w:sz w:val="20"/>
          <w:lang w:val="en-US"/>
        </w:rPr>
        <w:t xml:space="preserve"> </w:t>
      </w:r>
      <w:r w:rsidRPr="00D60882">
        <w:rPr>
          <w:rFonts w:eastAsia="Times New Roman"/>
          <w:sz w:val="20"/>
          <w:lang w:val="en-US"/>
        </w:rPr>
        <w:t>the</w:t>
      </w:r>
      <w:r w:rsidRPr="00D60882">
        <w:rPr>
          <w:rFonts w:eastAsia="Times New Roman"/>
          <w:spacing w:val="-7"/>
          <w:sz w:val="20"/>
          <w:lang w:val="en-US"/>
        </w:rPr>
        <w:t xml:space="preserve"> </w:t>
      </w:r>
      <w:r w:rsidRPr="00D60882">
        <w:rPr>
          <w:rFonts w:eastAsia="Times New Roman"/>
          <w:sz w:val="20"/>
          <w:lang w:val="en-US"/>
        </w:rPr>
        <w:t>(Re)Association</w:t>
      </w:r>
      <w:r w:rsidRPr="00D60882">
        <w:rPr>
          <w:rFonts w:eastAsia="Times New Roman"/>
          <w:spacing w:val="-7"/>
          <w:sz w:val="20"/>
          <w:lang w:val="en-US"/>
        </w:rPr>
        <w:t xml:space="preserve"> </w:t>
      </w:r>
      <w:r w:rsidRPr="00D60882">
        <w:rPr>
          <w:rFonts w:eastAsia="Times New Roman"/>
          <w:sz w:val="20"/>
          <w:lang w:val="en-US"/>
        </w:rPr>
        <w:t>Response</w:t>
      </w:r>
      <w:r w:rsidRPr="00D60882">
        <w:rPr>
          <w:rFonts w:eastAsia="Times New Roman"/>
          <w:spacing w:val="-7"/>
          <w:sz w:val="20"/>
          <w:lang w:val="en-US"/>
        </w:rPr>
        <w:t xml:space="preserve"> </w:t>
      </w:r>
      <w:r w:rsidRPr="00D60882">
        <w:rPr>
          <w:rFonts w:eastAsia="Times New Roman"/>
          <w:sz w:val="20"/>
          <w:lang w:val="en-US"/>
        </w:rPr>
        <w:t>frame</w:t>
      </w:r>
      <w:r w:rsidRPr="00D60882">
        <w:rPr>
          <w:rFonts w:eastAsia="Times New Roman"/>
          <w:spacing w:val="-7"/>
          <w:sz w:val="20"/>
          <w:lang w:val="en-US"/>
        </w:rPr>
        <w:t xml:space="preserve"> </w:t>
      </w:r>
      <w:r w:rsidRPr="00D60882">
        <w:rPr>
          <w:rFonts w:eastAsia="Times New Roman"/>
          <w:sz w:val="20"/>
          <w:lang w:val="en-US"/>
        </w:rPr>
        <w:t>is</w:t>
      </w:r>
      <w:r w:rsidRPr="00D60882">
        <w:rPr>
          <w:rFonts w:eastAsia="Times New Roman"/>
          <w:spacing w:val="-7"/>
          <w:sz w:val="20"/>
          <w:lang w:val="en-US"/>
        </w:rPr>
        <w:t xml:space="preserve"> </w:t>
      </w:r>
      <w:r w:rsidRPr="00D60882">
        <w:rPr>
          <w:rFonts w:eastAsia="Times New Roman"/>
          <w:sz w:val="20"/>
          <w:lang w:val="en-US"/>
        </w:rPr>
        <w:t>sent</w:t>
      </w:r>
      <w:r w:rsidRPr="00D60882">
        <w:rPr>
          <w:rFonts w:eastAsia="Times New Roman"/>
          <w:spacing w:val="-7"/>
          <w:sz w:val="20"/>
          <w:lang w:val="en-US"/>
        </w:rPr>
        <w:t xml:space="preserve"> </w:t>
      </w:r>
      <w:r w:rsidRPr="00D60882">
        <w:rPr>
          <w:rFonts w:eastAsia="Times New Roman"/>
          <w:sz w:val="20"/>
          <w:lang w:val="en-US"/>
        </w:rPr>
        <w:t>between</w:t>
      </w:r>
      <w:r w:rsidRPr="00D60882">
        <w:rPr>
          <w:rFonts w:eastAsia="Times New Roman"/>
          <w:spacing w:val="-7"/>
          <w:sz w:val="20"/>
          <w:lang w:val="en-US"/>
        </w:rPr>
        <w:t xml:space="preserve"> </w:t>
      </w:r>
      <w:r w:rsidRPr="00D60882">
        <w:rPr>
          <w:rFonts w:eastAsia="Times New Roman"/>
          <w:sz w:val="20"/>
          <w:lang w:val="en-US"/>
        </w:rPr>
        <w:t>the</w:t>
      </w:r>
      <w:r w:rsidRPr="00D60882">
        <w:rPr>
          <w:rFonts w:eastAsia="Times New Roman"/>
          <w:spacing w:val="-7"/>
          <w:sz w:val="20"/>
          <w:lang w:val="en-US"/>
        </w:rPr>
        <w:t xml:space="preserve"> </w:t>
      </w:r>
      <w:r w:rsidRPr="00D60882">
        <w:rPr>
          <w:rFonts w:eastAsia="Times New Roman"/>
          <w:sz w:val="20"/>
          <w:lang w:val="en-US"/>
        </w:rPr>
        <w:t>last</w:t>
      </w:r>
      <w:r w:rsidRPr="00D60882">
        <w:rPr>
          <w:rFonts w:eastAsia="Times New Roman"/>
          <w:spacing w:val="-7"/>
          <w:sz w:val="20"/>
          <w:lang w:val="en-US"/>
        </w:rPr>
        <w:t xml:space="preserve"> </w:t>
      </w:r>
      <w:r w:rsidRPr="00D60882">
        <w:rPr>
          <w:rFonts w:eastAsia="Times New Roman"/>
          <w:sz w:val="20"/>
          <w:lang w:val="en-US"/>
        </w:rPr>
        <w:t>beacon</w:t>
      </w:r>
      <w:r w:rsidRPr="00D60882">
        <w:rPr>
          <w:rFonts w:eastAsia="Times New Roman"/>
          <w:spacing w:val="-7"/>
          <w:sz w:val="20"/>
          <w:lang w:val="en-US"/>
        </w:rPr>
        <w:t xml:space="preserve"> </w:t>
      </w:r>
      <w:r w:rsidRPr="00D60882">
        <w:rPr>
          <w:rFonts w:eastAsia="Times New Roman"/>
          <w:sz w:val="20"/>
          <w:lang w:val="en-US"/>
        </w:rPr>
        <w:t>on</w:t>
      </w:r>
      <w:r w:rsidRPr="00D60882">
        <w:rPr>
          <w:rFonts w:eastAsia="Times New Roman"/>
          <w:spacing w:val="-7"/>
          <w:sz w:val="20"/>
          <w:lang w:val="en-US"/>
        </w:rPr>
        <w:t xml:space="preserve"> </w:t>
      </w:r>
      <w:r w:rsidRPr="00D60882">
        <w:rPr>
          <w:rFonts w:eastAsia="Times New Roman"/>
          <w:sz w:val="20"/>
          <w:lang w:val="en-US"/>
        </w:rPr>
        <w:t>the</w:t>
      </w:r>
      <w:r w:rsidRPr="00D60882">
        <w:rPr>
          <w:rFonts w:eastAsia="Times New Roman"/>
          <w:spacing w:val="-7"/>
          <w:sz w:val="20"/>
          <w:lang w:val="en-US"/>
        </w:rPr>
        <w:t xml:space="preserve"> </w:t>
      </w:r>
      <w:r w:rsidRPr="00D60882">
        <w:rPr>
          <w:rFonts w:eastAsia="Times New Roman"/>
          <w:sz w:val="20"/>
          <w:lang w:val="en-US"/>
        </w:rPr>
        <w:t>initial operating class/channel and the first beacon on the target operating class/channel. Otherwise, the other AP (reporting AP)</w:t>
      </w:r>
      <w:ins w:id="98" w:author="Cariou, Laurent" w:date="2022-08-09T17:47:00Z">
        <w:r w:rsidR="00A15EBB">
          <w:rPr>
            <w:rFonts w:eastAsia="Times New Roman"/>
            <w:sz w:val="20"/>
            <w:lang w:val="en-US"/>
          </w:rPr>
          <w:t xml:space="preserve">, </w:t>
        </w:r>
        <w:r w:rsidR="00A15EBB" w:rsidRPr="006F6B83">
          <w:rPr>
            <w:rFonts w:eastAsia="Times New Roman"/>
            <w:sz w:val="20"/>
            <w:highlight w:val="yellow"/>
            <w:lang w:val="en-US"/>
          </w:rPr>
          <w:t>(#1049</w:t>
        </w:r>
      </w:ins>
      <w:ins w:id="99" w:author="Cariou, Laurent" w:date="2022-08-09T17:53:00Z">
        <w:r w:rsidR="00017321">
          <w:rPr>
            <w:rFonts w:eastAsia="Times New Roman"/>
            <w:sz w:val="20"/>
            <w:highlight w:val="yellow"/>
            <w:lang w:val="en-US"/>
          </w:rPr>
          <w:t>4</w:t>
        </w:r>
      </w:ins>
      <w:ins w:id="100" w:author="Cariou, Laurent" w:date="2022-08-09T17:47:00Z">
        <w:r w:rsidR="00A15EBB" w:rsidRPr="006F6B83">
          <w:rPr>
            <w:rFonts w:eastAsia="Times New Roman"/>
            <w:sz w:val="20"/>
            <w:highlight w:val="yellow"/>
            <w:lang w:val="en-US"/>
          </w:rPr>
          <w:t>)</w:t>
        </w:r>
        <w:r w:rsidR="00A15EBB">
          <w:rPr>
            <w:rFonts w:eastAsia="Times New Roman"/>
            <w:sz w:val="20"/>
            <w:lang w:val="en-US"/>
          </w:rPr>
          <w:t xml:space="preserve"> if any,</w:t>
        </w:r>
      </w:ins>
      <w:r w:rsidRPr="00D60882">
        <w:rPr>
          <w:rFonts w:eastAsia="Times New Roman"/>
          <w:sz w:val="20"/>
          <w:lang w:val="en-US"/>
        </w:rPr>
        <w:t xml:space="preserve"> </w:t>
      </w:r>
      <w:ins w:id="101" w:author="Cariou, Laurent" w:date="2022-08-09T18:39:00Z">
        <w:r w:rsidR="00C441C0" w:rsidRPr="006F6B83">
          <w:rPr>
            <w:rFonts w:eastAsia="Times New Roman"/>
            <w:sz w:val="20"/>
            <w:highlight w:val="yellow"/>
            <w:lang w:val="en-US"/>
          </w:rPr>
          <w:t>(#1</w:t>
        </w:r>
        <w:r w:rsidR="00C441C0">
          <w:rPr>
            <w:rFonts w:eastAsia="Times New Roman"/>
            <w:sz w:val="20"/>
            <w:highlight w:val="yellow"/>
            <w:lang w:val="en-US"/>
          </w:rPr>
          <w:t>3374</w:t>
        </w:r>
        <w:r w:rsidR="00C441C0" w:rsidRPr="006F6B83">
          <w:rPr>
            <w:rFonts w:eastAsia="Times New Roman"/>
            <w:sz w:val="20"/>
            <w:highlight w:val="yellow"/>
            <w:lang w:val="en-US"/>
          </w:rPr>
          <w:t>)</w:t>
        </w:r>
      </w:ins>
      <w:del w:id="102" w:author="Cariou, Laurent" w:date="2022-08-09T18:39:00Z">
        <w:r w:rsidRPr="00D60882" w:rsidDel="00C441C0">
          <w:rPr>
            <w:rFonts w:eastAsia="Times New Roman"/>
            <w:sz w:val="20"/>
            <w:lang w:val="en-US"/>
          </w:rPr>
          <w:delText xml:space="preserve">shall </w:delText>
        </w:r>
      </w:del>
      <w:ins w:id="103" w:author="Cariou, Laurent" w:date="2022-08-09T18:39:00Z">
        <w:r w:rsidR="00C441C0" w:rsidRPr="00D60882">
          <w:rPr>
            <w:rFonts w:eastAsia="Times New Roman"/>
            <w:sz w:val="20"/>
            <w:lang w:val="en-US"/>
          </w:rPr>
          <w:t>sh</w:t>
        </w:r>
        <w:r w:rsidR="00C441C0">
          <w:rPr>
            <w:rFonts w:eastAsia="Times New Roman"/>
            <w:sz w:val="20"/>
            <w:lang w:val="en-US"/>
          </w:rPr>
          <w:t>ould</w:t>
        </w:r>
        <w:r w:rsidR="00C441C0" w:rsidRPr="00D60882">
          <w:rPr>
            <w:rFonts w:eastAsia="Times New Roman"/>
            <w:sz w:val="20"/>
            <w:lang w:val="en-US"/>
          </w:rPr>
          <w:t xml:space="preserve"> </w:t>
        </w:r>
      </w:ins>
      <w:r w:rsidRPr="00D60882">
        <w:rPr>
          <w:rFonts w:eastAsia="Times New Roman"/>
          <w:sz w:val="20"/>
          <w:lang w:val="en-US"/>
        </w:rPr>
        <w:t>not include a Max Channel Switch Time element or (Extended) Channel Switch Announcement element in (Re)Association Response frames.</w:t>
      </w:r>
    </w:p>
    <w:p w14:paraId="79CC5F6E" w14:textId="77777777" w:rsidR="00D60882" w:rsidRPr="00D60882" w:rsidRDefault="00D60882" w:rsidP="00D60882">
      <w:pPr>
        <w:widowControl w:val="0"/>
        <w:kinsoku w:val="0"/>
        <w:overflowPunct w:val="0"/>
        <w:autoSpaceDE w:val="0"/>
        <w:autoSpaceDN w:val="0"/>
        <w:adjustRightInd w:val="0"/>
        <w:spacing w:before="9"/>
        <w:jc w:val="left"/>
        <w:rPr>
          <w:rFonts w:eastAsia="Times New Roman"/>
          <w:sz w:val="21"/>
          <w:szCs w:val="21"/>
          <w:lang w:val="en-US"/>
        </w:rPr>
      </w:pPr>
    </w:p>
    <w:p w14:paraId="3075F978" w14:textId="2EE92113" w:rsidR="00D60882" w:rsidRPr="00D60882" w:rsidRDefault="00D60882" w:rsidP="00D60882">
      <w:pPr>
        <w:widowControl w:val="0"/>
        <w:kinsoku w:val="0"/>
        <w:overflowPunct w:val="0"/>
        <w:autoSpaceDE w:val="0"/>
        <w:autoSpaceDN w:val="0"/>
        <w:adjustRightInd w:val="0"/>
        <w:spacing w:line="249" w:lineRule="auto"/>
        <w:ind w:right="156"/>
        <w:rPr>
          <w:rFonts w:eastAsia="Times New Roman"/>
          <w:sz w:val="20"/>
          <w:lang w:val="en-US"/>
        </w:rPr>
      </w:pPr>
      <w:r w:rsidRPr="00D60882">
        <w:rPr>
          <w:rFonts w:eastAsia="Times New Roman"/>
          <w:sz w:val="20"/>
          <w:lang w:val="en-US"/>
        </w:rPr>
        <w:t>When an AP (affected/reported AP) of an AP MLD has announced quiet intervals</w:t>
      </w:r>
      <w:ins w:id="104" w:author="Cariou, Laurent" w:date="2022-08-09T18:05:00Z">
        <w:r w:rsidR="008B61BE" w:rsidRPr="008B61BE">
          <w:rPr>
            <w:rFonts w:eastAsia="Times New Roman"/>
            <w:sz w:val="20"/>
            <w:lang w:val="en-US"/>
          </w:rPr>
          <w:t xml:space="preserve"> </w:t>
        </w:r>
        <w:r w:rsidR="001E6920" w:rsidRPr="001E6920">
          <w:rPr>
            <w:rFonts w:eastAsia="Times New Roman"/>
            <w:sz w:val="20"/>
            <w:highlight w:val="yellow"/>
            <w:lang w:val="en-US"/>
          </w:rPr>
          <w:t>(#13</w:t>
        </w:r>
      </w:ins>
      <w:ins w:id="105" w:author="Cariou, Laurent" w:date="2022-08-09T18:06:00Z">
        <w:r w:rsidR="001E6920" w:rsidRPr="001E6920">
          <w:rPr>
            <w:rFonts w:eastAsia="Times New Roman"/>
            <w:sz w:val="20"/>
            <w:highlight w:val="yellow"/>
            <w:lang w:val="en-US"/>
          </w:rPr>
          <w:t>371)</w:t>
        </w:r>
        <w:r w:rsidR="001E6920">
          <w:rPr>
            <w:rFonts w:eastAsia="Times New Roman"/>
            <w:sz w:val="20"/>
            <w:lang w:val="en-US"/>
          </w:rPr>
          <w:t xml:space="preserve"> </w:t>
        </w:r>
      </w:ins>
      <w:ins w:id="106" w:author="Cariou, Laurent" w:date="2022-08-09T18:05:00Z">
        <w:r w:rsidR="008B61BE" w:rsidRPr="00D60882">
          <w:rPr>
            <w:rFonts w:eastAsia="Times New Roman"/>
            <w:sz w:val="20"/>
            <w:lang w:val="en-US"/>
          </w:rPr>
          <w:t>other</w:t>
        </w:r>
        <w:r w:rsidR="008B61BE" w:rsidRPr="00D60882">
          <w:rPr>
            <w:rFonts w:eastAsia="Times New Roman"/>
            <w:spacing w:val="40"/>
            <w:sz w:val="20"/>
            <w:lang w:val="en-US"/>
          </w:rPr>
          <w:t xml:space="preserve"> </w:t>
        </w:r>
        <w:r w:rsidR="008B61BE" w:rsidRPr="00D60882">
          <w:rPr>
            <w:rFonts w:eastAsia="Times New Roman"/>
            <w:sz w:val="20"/>
            <w:lang w:val="en-US"/>
          </w:rPr>
          <w:t>than</w:t>
        </w:r>
        <w:r w:rsidR="008B61BE" w:rsidRPr="00D60882">
          <w:rPr>
            <w:rFonts w:eastAsia="Times New Roman"/>
            <w:spacing w:val="40"/>
            <w:sz w:val="20"/>
            <w:lang w:val="en-US"/>
          </w:rPr>
          <w:t xml:space="preserve"> </w:t>
        </w:r>
        <w:r w:rsidR="008B61BE" w:rsidRPr="00D60882">
          <w:rPr>
            <w:rFonts w:eastAsia="Times New Roman"/>
            <w:sz w:val="20"/>
            <w:lang w:val="en-US"/>
          </w:rPr>
          <w:t>quiet</w:t>
        </w:r>
        <w:r w:rsidR="008B61BE" w:rsidRPr="00D60882">
          <w:rPr>
            <w:rFonts w:eastAsia="Times New Roman"/>
            <w:spacing w:val="40"/>
            <w:sz w:val="20"/>
            <w:lang w:val="en-US"/>
          </w:rPr>
          <w:t xml:space="preserve"> </w:t>
        </w:r>
        <w:r w:rsidR="008B61BE" w:rsidRPr="00D60882">
          <w:rPr>
            <w:rFonts w:eastAsia="Times New Roman"/>
            <w:sz w:val="20"/>
            <w:lang w:val="en-US"/>
          </w:rPr>
          <w:t>intervals</w:t>
        </w:r>
        <w:r w:rsidR="008B61BE" w:rsidRPr="00D60882">
          <w:rPr>
            <w:rFonts w:eastAsia="Times New Roman"/>
            <w:spacing w:val="40"/>
            <w:sz w:val="20"/>
            <w:lang w:val="en-US"/>
          </w:rPr>
          <w:t xml:space="preserve"> </w:t>
        </w:r>
        <w:r w:rsidR="008B61BE" w:rsidRPr="00D60882">
          <w:rPr>
            <w:rFonts w:eastAsia="Times New Roman"/>
            <w:sz w:val="20"/>
            <w:lang w:val="en-US"/>
          </w:rPr>
          <w:t>scheduled</w:t>
        </w:r>
        <w:r w:rsidR="008B61BE" w:rsidRPr="00D60882">
          <w:rPr>
            <w:rFonts w:eastAsia="Times New Roman"/>
            <w:spacing w:val="40"/>
            <w:sz w:val="20"/>
            <w:lang w:val="en-US"/>
          </w:rPr>
          <w:t xml:space="preserve"> </w:t>
        </w:r>
        <w:r w:rsidR="008B61BE" w:rsidRPr="00D60882">
          <w:rPr>
            <w:rFonts w:eastAsia="Times New Roman"/>
            <w:sz w:val="20"/>
            <w:lang w:val="en-US"/>
          </w:rPr>
          <w:t>to</w:t>
        </w:r>
        <w:r w:rsidR="008B61BE" w:rsidRPr="00D60882">
          <w:rPr>
            <w:rFonts w:eastAsia="Times New Roman"/>
            <w:spacing w:val="40"/>
            <w:sz w:val="20"/>
            <w:lang w:val="en-US"/>
          </w:rPr>
          <w:t xml:space="preserve"> </w:t>
        </w:r>
        <w:r w:rsidR="008B61BE" w:rsidRPr="00D60882">
          <w:rPr>
            <w:rFonts w:eastAsia="Times New Roman"/>
            <w:sz w:val="20"/>
            <w:lang w:val="en-US"/>
          </w:rPr>
          <w:t xml:space="preserve">protect </w:t>
        </w:r>
        <w:r w:rsidR="008B61BE" w:rsidRPr="00D60882">
          <w:rPr>
            <w:rFonts w:eastAsia="Times New Roman"/>
            <w:color w:val="000000"/>
            <w:sz w:val="20"/>
            <w:lang w:val="en-US"/>
          </w:rPr>
          <w:t xml:space="preserve">R-TWT SPs (see </w:t>
        </w:r>
        <w:r w:rsidR="008B61BE" w:rsidRPr="00D60882">
          <w:rPr>
            <w:rFonts w:eastAsia="Times New Roman"/>
            <w:color w:val="000000"/>
            <w:sz w:val="20"/>
            <w:lang w:val="en-US"/>
          </w:rPr>
          <w:fldChar w:fldCharType="begin"/>
        </w:r>
        <w:r w:rsidR="008B61BE" w:rsidRPr="00D60882">
          <w:rPr>
            <w:rFonts w:eastAsia="Times New Roman"/>
            <w:color w:val="000000"/>
            <w:sz w:val="20"/>
            <w:lang w:val="en-US"/>
          </w:rPr>
          <w:instrText xml:space="preserve"> HYPERLINK \l "bookmark109" </w:instrText>
        </w:r>
        <w:r w:rsidR="008B61BE" w:rsidRPr="00D60882">
          <w:rPr>
            <w:rFonts w:eastAsia="Times New Roman"/>
            <w:color w:val="000000"/>
            <w:sz w:val="20"/>
            <w:lang w:val="en-US"/>
          </w:rPr>
          <w:fldChar w:fldCharType="separate"/>
        </w:r>
        <w:r w:rsidR="008B61BE" w:rsidRPr="00D60882">
          <w:rPr>
            <w:rFonts w:eastAsia="Times New Roman"/>
            <w:color w:val="000000"/>
            <w:sz w:val="20"/>
            <w:lang w:val="en-US"/>
          </w:rPr>
          <w:t>35.9.4.2 (Quieting STAs during R-TWT SPs)</w:t>
        </w:r>
        <w:r w:rsidR="008B61BE" w:rsidRPr="00D60882">
          <w:rPr>
            <w:rFonts w:eastAsia="Times New Roman"/>
            <w:color w:val="000000"/>
            <w:sz w:val="20"/>
            <w:lang w:val="en-US"/>
          </w:rPr>
          <w:fldChar w:fldCharType="end"/>
        </w:r>
        <w:r w:rsidR="008B61BE" w:rsidRPr="00D60882">
          <w:rPr>
            <w:rFonts w:eastAsia="Times New Roman"/>
            <w:color w:val="000000"/>
            <w:sz w:val="20"/>
            <w:lang w:val="en-US"/>
          </w:rPr>
          <w:t>)</w:t>
        </w:r>
      </w:ins>
      <w:r w:rsidRPr="00D60882">
        <w:rPr>
          <w:rFonts w:eastAsia="Times New Roman"/>
          <w:sz w:val="20"/>
          <w:lang w:val="en-US"/>
        </w:rPr>
        <w:t xml:space="preserve"> using Quiet element and optionally Quiet Channel element, and another AP (reporting AP) of the same AP MLD</w:t>
      </w:r>
      <w:ins w:id="107" w:author="Cariou, Laurent" w:date="2022-08-09T18:07:00Z">
        <w:r w:rsidR="00D15538" w:rsidRPr="00D15538">
          <w:rPr>
            <w:rFonts w:eastAsia="Times New Roman"/>
            <w:sz w:val="20"/>
            <w:highlight w:val="yellow"/>
            <w:lang w:val="en-US"/>
          </w:rPr>
          <w:t>(#10495)</w:t>
        </w:r>
        <w:r w:rsidR="00D15538">
          <w:rPr>
            <w:rFonts w:eastAsia="Times New Roman"/>
            <w:sz w:val="20"/>
            <w:lang w:val="en-US"/>
          </w:rPr>
          <w:t>, if any,</w:t>
        </w:r>
      </w:ins>
      <w:r w:rsidRPr="00D60882">
        <w:rPr>
          <w:rFonts w:eastAsia="Times New Roman"/>
          <w:sz w:val="20"/>
          <w:lang w:val="en-US"/>
        </w:rPr>
        <w:t xml:space="preserve"> receives a (Re)Association Request frame to perform multi-link setup with the AP MLD with the AP </w:t>
      </w:r>
      <w:r w:rsidRPr="00D60882">
        <w:rPr>
          <w:rFonts w:eastAsia="Times New Roman"/>
          <w:sz w:val="20"/>
          <w:lang w:val="en-US"/>
        </w:rPr>
        <w:lastRenderedPageBreak/>
        <w:t>(affected/ reported AP) as a requested link, then the other AP (reporting AP)</w:t>
      </w:r>
      <w:ins w:id="108" w:author="Cariou, Laurent" w:date="2022-08-09T18:08:00Z">
        <w:r w:rsidR="00D15538" w:rsidRPr="00D15538">
          <w:rPr>
            <w:rFonts w:eastAsia="Times New Roman"/>
            <w:sz w:val="20"/>
            <w:lang w:val="en-US"/>
          </w:rPr>
          <w:t xml:space="preserve"> </w:t>
        </w:r>
        <w:r w:rsidR="00D15538" w:rsidRPr="00D15538">
          <w:rPr>
            <w:rFonts w:eastAsia="Times New Roman"/>
            <w:sz w:val="20"/>
            <w:highlight w:val="yellow"/>
            <w:lang w:val="en-US"/>
          </w:rPr>
          <w:t>(#10496)</w:t>
        </w:r>
      </w:ins>
      <w:ins w:id="109" w:author="Cariou, Laurent" w:date="2022-08-09T18:07:00Z">
        <w:r w:rsidR="00D15538">
          <w:rPr>
            <w:rFonts w:eastAsia="Times New Roman"/>
            <w:sz w:val="20"/>
            <w:lang w:val="en-US"/>
          </w:rPr>
          <w:t>, if an</w:t>
        </w:r>
      </w:ins>
      <w:ins w:id="110" w:author="Cariou, Laurent" w:date="2022-08-09T18:08:00Z">
        <w:r w:rsidR="00D15538">
          <w:rPr>
            <w:rFonts w:eastAsia="Times New Roman"/>
            <w:sz w:val="20"/>
            <w:lang w:val="en-US"/>
          </w:rPr>
          <w:t>y,</w:t>
        </w:r>
      </w:ins>
      <w:r w:rsidRPr="00D60882">
        <w:rPr>
          <w:rFonts w:eastAsia="Times New Roman"/>
          <w:sz w:val="20"/>
          <w:lang w:val="en-US"/>
        </w:rPr>
        <w:t xml:space="preserve"> shall include the corresponding Quiet element and Quiet Channel element (if present) in the per-STA profile corresponding to the AP (affected/ reported AP) in the Basic Multi-link element included in the (Re)Association Response frame it sends in response. Otherwise, the other AP (reporting AP) </w:t>
      </w:r>
      <w:ins w:id="111" w:author="Cariou, Laurent" w:date="2022-08-09T18:39:00Z">
        <w:r w:rsidR="00C441C0" w:rsidRPr="006F6B83">
          <w:rPr>
            <w:rFonts w:eastAsia="Times New Roman"/>
            <w:sz w:val="20"/>
            <w:highlight w:val="yellow"/>
            <w:lang w:val="en-US"/>
          </w:rPr>
          <w:t>(#1</w:t>
        </w:r>
        <w:r w:rsidR="00C441C0">
          <w:rPr>
            <w:rFonts w:eastAsia="Times New Roman"/>
            <w:sz w:val="20"/>
            <w:highlight w:val="yellow"/>
            <w:lang w:val="en-US"/>
          </w:rPr>
          <w:t>3374</w:t>
        </w:r>
        <w:r w:rsidR="00C441C0" w:rsidRPr="006F6B83">
          <w:rPr>
            <w:rFonts w:eastAsia="Times New Roman"/>
            <w:sz w:val="20"/>
            <w:highlight w:val="yellow"/>
            <w:lang w:val="en-US"/>
          </w:rPr>
          <w:t>)</w:t>
        </w:r>
      </w:ins>
      <w:del w:id="112" w:author="Cariou, Laurent" w:date="2022-08-09T18:38:00Z">
        <w:r w:rsidRPr="00D60882" w:rsidDel="0061555E">
          <w:rPr>
            <w:rFonts w:eastAsia="Times New Roman"/>
            <w:sz w:val="20"/>
            <w:lang w:val="en-US"/>
          </w:rPr>
          <w:delText xml:space="preserve">shall </w:delText>
        </w:r>
      </w:del>
      <w:ins w:id="113" w:author="Cariou, Laurent" w:date="2022-08-09T18:38:00Z">
        <w:r w:rsidR="0061555E">
          <w:rPr>
            <w:rFonts w:eastAsia="Times New Roman"/>
            <w:sz w:val="20"/>
            <w:lang w:val="en-US"/>
          </w:rPr>
          <w:t>should</w:t>
        </w:r>
        <w:r w:rsidR="0061555E" w:rsidRPr="00D60882">
          <w:rPr>
            <w:rFonts w:eastAsia="Times New Roman"/>
            <w:sz w:val="20"/>
            <w:lang w:val="en-US"/>
          </w:rPr>
          <w:t xml:space="preserve"> </w:t>
        </w:r>
      </w:ins>
      <w:r w:rsidRPr="00D60882">
        <w:rPr>
          <w:rFonts w:eastAsia="Times New Roman"/>
          <w:sz w:val="20"/>
          <w:lang w:val="en-US"/>
        </w:rPr>
        <w:t>not include a Quiet element and Quiet Channel element in (Re)Association Response frames.</w:t>
      </w:r>
    </w:p>
    <w:p w14:paraId="38F049D6" w14:textId="77777777" w:rsidR="00D60882" w:rsidRPr="00D60882" w:rsidRDefault="00D60882" w:rsidP="00D60882">
      <w:pPr>
        <w:widowControl w:val="0"/>
        <w:kinsoku w:val="0"/>
        <w:overflowPunct w:val="0"/>
        <w:autoSpaceDE w:val="0"/>
        <w:autoSpaceDN w:val="0"/>
        <w:adjustRightInd w:val="0"/>
        <w:spacing w:before="5"/>
        <w:jc w:val="left"/>
        <w:rPr>
          <w:rFonts w:eastAsia="Times New Roman"/>
          <w:sz w:val="21"/>
          <w:szCs w:val="21"/>
          <w:lang w:val="en-US"/>
        </w:rPr>
      </w:pPr>
    </w:p>
    <w:p w14:paraId="754D5707" w14:textId="77777777" w:rsidR="00D60882" w:rsidRPr="00D60882" w:rsidRDefault="00D60882" w:rsidP="00D60882">
      <w:pPr>
        <w:widowControl w:val="0"/>
        <w:kinsoku w:val="0"/>
        <w:overflowPunct w:val="0"/>
        <w:autoSpaceDE w:val="0"/>
        <w:autoSpaceDN w:val="0"/>
        <w:adjustRightInd w:val="0"/>
        <w:spacing w:line="249" w:lineRule="auto"/>
        <w:ind w:right="156"/>
        <w:rPr>
          <w:rFonts w:eastAsia="Times New Roman"/>
          <w:spacing w:val="-2"/>
          <w:sz w:val="20"/>
          <w:lang w:val="en-US"/>
        </w:rPr>
      </w:pPr>
      <w:r w:rsidRPr="00D60882">
        <w:rPr>
          <w:rFonts w:eastAsia="Times New Roman"/>
          <w:sz w:val="20"/>
          <w:lang w:val="en-US"/>
        </w:rPr>
        <w:t xml:space="preserve">For the example shown in </w:t>
      </w:r>
      <w:hyperlink w:anchor="bookmark48" w:history="1">
        <w:r w:rsidRPr="00D60882">
          <w:rPr>
            <w:rFonts w:eastAsia="Times New Roman"/>
            <w:sz w:val="20"/>
            <w:lang w:val="en-US"/>
          </w:rPr>
          <w:t>Figure</w:t>
        </w:r>
        <w:r w:rsidRPr="00D60882">
          <w:rPr>
            <w:rFonts w:eastAsia="Times New Roman"/>
            <w:spacing w:val="-2"/>
            <w:sz w:val="20"/>
            <w:lang w:val="en-US"/>
          </w:rPr>
          <w:t xml:space="preserve"> </w:t>
        </w:r>
        <w:r w:rsidRPr="00D60882">
          <w:rPr>
            <w:rFonts w:eastAsia="Times New Roman"/>
            <w:sz w:val="20"/>
            <w:lang w:val="en-US"/>
          </w:rPr>
          <w:t>35-13 (Example of an AP carrying a Quiet element to signal channel</w:t>
        </w:r>
      </w:hyperlink>
      <w:r w:rsidRPr="00D60882">
        <w:rPr>
          <w:rFonts w:eastAsia="Times New Roman"/>
          <w:sz w:val="20"/>
          <w:lang w:val="en-US"/>
        </w:rPr>
        <w:t xml:space="preserve"> </w:t>
      </w:r>
      <w:hyperlink w:anchor="bookmark48" w:history="1">
        <w:r w:rsidRPr="00D60882">
          <w:rPr>
            <w:rFonts w:eastAsia="Times New Roman"/>
            <w:sz w:val="20"/>
            <w:lang w:val="en-US"/>
          </w:rPr>
          <w:t>quieting</w:t>
        </w:r>
        <w:r w:rsidRPr="00D60882">
          <w:rPr>
            <w:rFonts w:eastAsia="Times New Roman"/>
            <w:spacing w:val="-5"/>
            <w:sz w:val="20"/>
            <w:lang w:val="en-US"/>
          </w:rPr>
          <w:t xml:space="preserve"> </w:t>
        </w:r>
        <w:r w:rsidRPr="00D60882">
          <w:rPr>
            <w:rFonts w:eastAsia="Times New Roman"/>
            <w:sz w:val="20"/>
            <w:lang w:val="en-US"/>
          </w:rPr>
          <w:t>on</w:t>
        </w:r>
        <w:r w:rsidRPr="00D60882">
          <w:rPr>
            <w:rFonts w:eastAsia="Times New Roman"/>
            <w:spacing w:val="-4"/>
            <w:sz w:val="20"/>
            <w:lang w:val="en-US"/>
          </w:rPr>
          <w:t xml:space="preserve"> </w:t>
        </w:r>
        <w:r w:rsidRPr="00D60882">
          <w:rPr>
            <w:rFonts w:eastAsia="Times New Roman"/>
            <w:sz w:val="20"/>
            <w:lang w:val="en-US"/>
          </w:rPr>
          <w:t>another</w:t>
        </w:r>
        <w:r w:rsidRPr="00D60882">
          <w:rPr>
            <w:rFonts w:eastAsia="Times New Roman"/>
            <w:spacing w:val="-5"/>
            <w:sz w:val="20"/>
            <w:lang w:val="en-US"/>
          </w:rPr>
          <w:t xml:space="preserve"> </w:t>
        </w:r>
        <w:r w:rsidRPr="00D60882">
          <w:rPr>
            <w:rFonts w:eastAsia="Times New Roman"/>
            <w:sz w:val="20"/>
            <w:lang w:val="en-US"/>
          </w:rPr>
          <w:t>link)</w:t>
        </w:r>
      </w:hyperlink>
      <w:r w:rsidRPr="00D60882">
        <w:rPr>
          <w:rFonts w:eastAsia="Times New Roman"/>
          <w:sz w:val="20"/>
          <w:lang w:val="en-US"/>
        </w:rPr>
        <w:t>,</w:t>
      </w:r>
      <w:r w:rsidRPr="00D60882">
        <w:rPr>
          <w:rFonts w:eastAsia="Times New Roman"/>
          <w:spacing w:val="-5"/>
          <w:sz w:val="20"/>
          <w:lang w:val="en-US"/>
        </w:rPr>
        <w:t xml:space="preserve"> </w:t>
      </w:r>
      <w:r w:rsidRPr="00D60882">
        <w:rPr>
          <w:rFonts w:eastAsia="Times New Roman"/>
          <w:sz w:val="20"/>
          <w:lang w:val="en-US"/>
        </w:rPr>
        <w:t>AP</w:t>
      </w:r>
      <w:r w:rsidRPr="00D60882">
        <w:rPr>
          <w:rFonts w:eastAsia="Times New Roman"/>
          <w:spacing w:val="-2"/>
          <w:sz w:val="20"/>
          <w:lang w:val="en-US"/>
        </w:rPr>
        <w:t xml:space="preserve"> </w:t>
      </w:r>
      <w:r w:rsidRPr="00D60882">
        <w:rPr>
          <w:rFonts w:eastAsia="Times New Roman"/>
          <w:sz w:val="20"/>
          <w:lang w:val="en-US"/>
        </w:rPr>
        <w:t>1</w:t>
      </w:r>
      <w:r w:rsidRPr="00D60882">
        <w:rPr>
          <w:rFonts w:eastAsia="Times New Roman"/>
          <w:spacing w:val="-4"/>
          <w:sz w:val="20"/>
          <w:lang w:val="en-US"/>
        </w:rPr>
        <w:t xml:space="preserve"> </w:t>
      </w:r>
      <w:r w:rsidRPr="00D60882">
        <w:rPr>
          <w:rFonts w:eastAsia="Times New Roman"/>
          <w:sz w:val="20"/>
          <w:lang w:val="en-US"/>
        </w:rPr>
        <w:t>and</w:t>
      </w:r>
      <w:r w:rsidRPr="00D60882">
        <w:rPr>
          <w:rFonts w:eastAsia="Times New Roman"/>
          <w:spacing w:val="-4"/>
          <w:sz w:val="20"/>
          <w:lang w:val="en-US"/>
        </w:rPr>
        <w:t xml:space="preserve"> </w:t>
      </w:r>
      <w:r w:rsidRPr="00D60882">
        <w:rPr>
          <w:rFonts w:eastAsia="Times New Roman"/>
          <w:sz w:val="20"/>
          <w:lang w:val="en-US"/>
        </w:rPr>
        <w:t>AP</w:t>
      </w:r>
      <w:r w:rsidRPr="00D60882">
        <w:rPr>
          <w:rFonts w:eastAsia="Times New Roman"/>
          <w:spacing w:val="-5"/>
          <w:sz w:val="20"/>
          <w:lang w:val="en-US"/>
        </w:rPr>
        <w:t xml:space="preserve"> </w:t>
      </w:r>
      <w:r w:rsidRPr="00D60882">
        <w:rPr>
          <w:rFonts w:eastAsia="Times New Roman"/>
          <w:sz w:val="20"/>
          <w:lang w:val="en-US"/>
        </w:rPr>
        <w:t>2</w:t>
      </w:r>
      <w:r w:rsidRPr="00D60882">
        <w:rPr>
          <w:rFonts w:eastAsia="Times New Roman"/>
          <w:spacing w:val="-4"/>
          <w:sz w:val="20"/>
          <w:lang w:val="en-US"/>
        </w:rPr>
        <w:t xml:space="preserve"> </w:t>
      </w:r>
      <w:r w:rsidRPr="00D60882">
        <w:rPr>
          <w:rFonts w:eastAsia="Times New Roman"/>
          <w:sz w:val="20"/>
          <w:lang w:val="en-US"/>
        </w:rPr>
        <w:t>are</w:t>
      </w:r>
      <w:r w:rsidRPr="00D60882">
        <w:rPr>
          <w:rFonts w:eastAsia="Times New Roman"/>
          <w:spacing w:val="-5"/>
          <w:sz w:val="20"/>
          <w:lang w:val="en-US"/>
        </w:rPr>
        <w:t xml:space="preserve"> </w:t>
      </w:r>
      <w:r w:rsidRPr="00D60882">
        <w:rPr>
          <w:rFonts w:eastAsia="Times New Roman"/>
          <w:sz w:val="20"/>
          <w:lang w:val="en-US"/>
        </w:rPr>
        <w:t>two</w:t>
      </w:r>
      <w:r w:rsidRPr="00D60882">
        <w:rPr>
          <w:rFonts w:eastAsia="Times New Roman"/>
          <w:spacing w:val="-5"/>
          <w:sz w:val="20"/>
          <w:lang w:val="en-US"/>
        </w:rPr>
        <w:t xml:space="preserve"> </w:t>
      </w:r>
      <w:r w:rsidRPr="00D60882">
        <w:rPr>
          <w:rFonts w:eastAsia="Times New Roman"/>
          <w:sz w:val="20"/>
          <w:lang w:val="en-US"/>
        </w:rPr>
        <w:t>APs</w:t>
      </w:r>
      <w:r w:rsidRPr="00D60882">
        <w:rPr>
          <w:rFonts w:eastAsia="Times New Roman"/>
          <w:spacing w:val="-5"/>
          <w:sz w:val="20"/>
          <w:lang w:val="en-US"/>
        </w:rPr>
        <w:t xml:space="preserve"> </w:t>
      </w:r>
      <w:r w:rsidRPr="00D60882">
        <w:rPr>
          <w:rFonts w:eastAsia="Times New Roman"/>
          <w:sz w:val="20"/>
          <w:lang w:val="en-US"/>
        </w:rPr>
        <w:t>affiliated</w:t>
      </w:r>
      <w:r w:rsidRPr="00D60882">
        <w:rPr>
          <w:rFonts w:eastAsia="Times New Roman"/>
          <w:spacing w:val="-4"/>
          <w:sz w:val="20"/>
          <w:lang w:val="en-US"/>
        </w:rPr>
        <w:t xml:space="preserve"> </w:t>
      </w:r>
      <w:r w:rsidRPr="00D60882">
        <w:rPr>
          <w:rFonts w:eastAsia="Times New Roman"/>
          <w:sz w:val="20"/>
          <w:lang w:val="en-US"/>
        </w:rPr>
        <w:t>with</w:t>
      </w:r>
      <w:r w:rsidRPr="00D60882">
        <w:rPr>
          <w:rFonts w:eastAsia="Times New Roman"/>
          <w:spacing w:val="-5"/>
          <w:sz w:val="20"/>
          <w:lang w:val="en-US"/>
        </w:rPr>
        <w:t xml:space="preserve"> </w:t>
      </w:r>
      <w:r w:rsidRPr="00D60882">
        <w:rPr>
          <w:rFonts w:eastAsia="Times New Roman"/>
          <w:sz w:val="20"/>
          <w:lang w:val="en-US"/>
        </w:rPr>
        <w:t>an</w:t>
      </w:r>
      <w:r w:rsidRPr="00D60882">
        <w:rPr>
          <w:rFonts w:eastAsia="Times New Roman"/>
          <w:spacing w:val="-5"/>
          <w:sz w:val="20"/>
          <w:lang w:val="en-US"/>
        </w:rPr>
        <w:t xml:space="preserve"> </w:t>
      </w:r>
      <w:r w:rsidRPr="00D60882">
        <w:rPr>
          <w:rFonts w:eastAsia="Times New Roman"/>
          <w:sz w:val="20"/>
          <w:lang w:val="en-US"/>
        </w:rPr>
        <w:t>AP</w:t>
      </w:r>
      <w:r w:rsidRPr="00D60882">
        <w:rPr>
          <w:rFonts w:eastAsia="Times New Roman"/>
          <w:spacing w:val="-6"/>
          <w:sz w:val="20"/>
          <w:lang w:val="en-US"/>
        </w:rPr>
        <w:t xml:space="preserve"> </w:t>
      </w:r>
      <w:r w:rsidRPr="00D60882">
        <w:rPr>
          <w:rFonts w:eastAsia="Times New Roman"/>
          <w:sz w:val="20"/>
          <w:lang w:val="en-US"/>
        </w:rPr>
        <w:t>MLD</w:t>
      </w:r>
      <w:r w:rsidRPr="00D60882">
        <w:rPr>
          <w:rFonts w:eastAsia="Times New Roman"/>
          <w:spacing w:val="-4"/>
          <w:sz w:val="20"/>
          <w:lang w:val="en-US"/>
        </w:rPr>
        <w:t xml:space="preserve"> </w:t>
      </w:r>
      <w:r w:rsidRPr="00D60882">
        <w:rPr>
          <w:rFonts w:eastAsia="Times New Roman"/>
          <w:sz w:val="20"/>
          <w:lang w:val="en-US"/>
        </w:rPr>
        <w:t>that</w:t>
      </w:r>
      <w:r w:rsidRPr="00D60882">
        <w:rPr>
          <w:rFonts w:eastAsia="Times New Roman"/>
          <w:spacing w:val="-4"/>
          <w:sz w:val="20"/>
          <w:lang w:val="en-US"/>
        </w:rPr>
        <w:t xml:space="preserve"> </w:t>
      </w:r>
      <w:r w:rsidRPr="00D60882">
        <w:rPr>
          <w:rFonts w:eastAsia="Times New Roman"/>
          <w:sz w:val="20"/>
          <w:lang w:val="en-US"/>
        </w:rPr>
        <w:t>operate</w:t>
      </w:r>
      <w:r w:rsidRPr="00D60882">
        <w:rPr>
          <w:rFonts w:eastAsia="Times New Roman"/>
          <w:spacing w:val="-5"/>
          <w:sz w:val="20"/>
          <w:lang w:val="en-US"/>
        </w:rPr>
        <w:t xml:space="preserve"> </w:t>
      </w:r>
      <w:r w:rsidRPr="00D60882">
        <w:rPr>
          <w:rFonts w:eastAsia="Times New Roman"/>
          <w:sz w:val="20"/>
          <w:lang w:val="en-US"/>
        </w:rPr>
        <w:t>on</w:t>
      </w:r>
      <w:r w:rsidRPr="00D60882">
        <w:rPr>
          <w:rFonts w:eastAsia="Times New Roman"/>
          <w:spacing w:val="-4"/>
          <w:sz w:val="20"/>
          <w:lang w:val="en-US"/>
        </w:rPr>
        <w:t xml:space="preserve"> </w:t>
      </w:r>
      <w:r w:rsidRPr="00D60882">
        <w:rPr>
          <w:rFonts w:eastAsia="Times New Roman"/>
          <w:sz w:val="20"/>
          <w:lang w:val="en-US"/>
        </w:rPr>
        <w:t>Link</w:t>
      </w:r>
      <w:r w:rsidRPr="00D60882">
        <w:rPr>
          <w:rFonts w:eastAsia="Times New Roman"/>
          <w:spacing w:val="-2"/>
          <w:sz w:val="20"/>
          <w:lang w:val="en-US"/>
        </w:rPr>
        <w:t xml:space="preserve"> </w:t>
      </w:r>
      <w:r w:rsidRPr="00D60882">
        <w:rPr>
          <w:rFonts w:eastAsia="Times New Roman"/>
          <w:sz w:val="20"/>
          <w:lang w:val="en-US"/>
        </w:rPr>
        <w:t>1</w:t>
      </w:r>
      <w:r w:rsidRPr="00D60882">
        <w:rPr>
          <w:rFonts w:eastAsia="Times New Roman"/>
          <w:spacing w:val="-4"/>
          <w:sz w:val="20"/>
          <w:lang w:val="en-US"/>
        </w:rPr>
        <w:t xml:space="preserve"> </w:t>
      </w:r>
      <w:r w:rsidRPr="00D60882">
        <w:rPr>
          <w:rFonts w:eastAsia="Times New Roman"/>
          <w:sz w:val="20"/>
          <w:lang w:val="en-US"/>
        </w:rPr>
        <w:t>and Link</w:t>
      </w:r>
      <w:r w:rsidRPr="00D60882">
        <w:rPr>
          <w:rFonts w:eastAsia="Times New Roman"/>
          <w:spacing w:val="-2"/>
          <w:sz w:val="20"/>
          <w:lang w:val="en-US"/>
        </w:rPr>
        <w:t xml:space="preserve"> </w:t>
      </w:r>
      <w:r w:rsidRPr="00D60882">
        <w:rPr>
          <w:rFonts w:eastAsia="Times New Roman"/>
          <w:sz w:val="20"/>
          <w:lang w:val="en-US"/>
        </w:rPr>
        <w:t>2, respectively. The Beacon frame transmitted by AP</w:t>
      </w:r>
      <w:r w:rsidRPr="00D60882">
        <w:rPr>
          <w:rFonts w:eastAsia="Times New Roman"/>
          <w:spacing w:val="-4"/>
          <w:sz w:val="20"/>
          <w:lang w:val="en-US"/>
        </w:rPr>
        <w:t xml:space="preserve"> </w:t>
      </w:r>
      <w:r w:rsidRPr="00D60882">
        <w:rPr>
          <w:rFonts w:eastAsia="Times New Roman"/>
          <w:sz w:val="20"/>
          <w:lang w:val="en-US"/>
        </w:rPr>
        <w:t>1 includes a Quiet element to indicate a scheduled</w:t>
      </w:r>
      <w:r w:rsidRPr="00D60882">
        <w:rPr>
          <w:rFonts w:eastAsia="Times New Roman"/>
          <w:spacing w:val="16"/>
          <w:sz w:val="20"/>
          <w:lang w:val="en-US"/>
        </w:rPr>
        <w:t xml:space="preserve"> </w:t>
      </w:r>
      <w:r w:rsidRPr="00D60882">
        <w:rPr>
          <w:rFonts w:eastAsia="Times New Roman"/>
          <w:sz w:val="20"/>
          <w:lang w:val="en-US"/>
        </w:rPr>
        <w:t>quiet</w:t>
      </w:r>
      <w:r w:rsidRPr="00D60882">
        <w:rPr>
          <w:rFonts w:eastAsia="Times New Roman"/>
          <w:spacing w:val="18"/>
          <w:sz w:val="20"/>
          <w:lang w:val="en-US"/>
        </w:rPr>
        <w:t xml:space="preserve"> </w:t>
      </w:r>
      <w:r w:rsidRPr="00D60882">
        <w:rPr>
          <w:rFonts w:eastAsia="Times New Roman"/>
          <w:sz w:val="20"/>
          <w:lang w:val="en-US"/>
        </w:rPr>
        <w:t>interval</w:t>
      </w:r>
      <w:r w:rsidRPr="00D60882">
        <w:rPr>
          <w:rFonts w:eastAsia="Times New Roman"/>
          <w:spacing w:val="17"/>
          <w:sz w:val="20"/>
          <w:lang w:val="en-US"/>
        </w:rPr>
        <w:t xml:space="preserve"> </w:t>
      </w:r>
      <w:r w:rsidRPr="00D60882">
        <w:rPr>
          <w:rFonts w:eastAsia="Times New Roman"/>
          <w:sz w:val="20"/>
          <w:lang w:val="en-US"/>
        </w:rPr>
        <w:t>on</w:t>
      </w:r>
      <w:r w:rsidRPr="00D60882">
        <w:rPr>
          <w:rFonts w:eastAsia="Times New Roman"/>
          <w:spacing w:val="19"/>
          <w:sz w:val="20"/>
          <w:lang w:val="en-US"/>
        </w:rPr>
        <w:t xml:space="preserve"> </w:t>
      </w:r>
      <w:r w:rsidRPr="00D60882">
        <w:rPr>
          <w:rFonts w:eastAsia="Times New Roman"/>
          <w:sz w:val="20"/>
          <w:lang w:val="en-US"/>
        </w:rPr>
        <w:t>Link</w:t>
      </w:r>
      <w:r w:rsidRPr="00D60882">
        <w:rPr>
          <w:rFonts w:eastAsia="Times New Roman"/>
          <w:spacing w:val="-3"/>
          <w:sz w:val="20"/>
          <w:lang w:val="en-US"/>
        </w:rPr>
        <w:t xml:space="preserve"> </w:t>
      </w:r>
      <w:r w:rsidRPr="00D60882">
        <w:rPr>
          <w:rFonts w:eastAsia="Times New Roman"/>
          <w:sz w:val="20"/>
          <w:lang w:val="en-US"/>
        </w:rPr>
        <w:t>1</w:t>
      </w:r>
      <w:r w:rsidRPr="00D60882">
        <w:rPr>
          <w:rFonts w:eastAsia="Times New Roman"/>
          <w:spacing w:val="16"/>
          <w:sz w:val="20"/>
          <w:lang w:val="en-US"/>
        </w:rPr>
        <w:t xml:space="preserve"> </w:t>
      </w:r>
      <w:r w:rsidRPr="00D60882">
        <w:rPr>
          <w:rFonts w:eastAsia="Times New Roman"/>
          <w:sz w:val="20"/>
          <w:lang w:val="en-US"/>
        </w:rPr>
        <w:t>(the</w:t>
      </w:r>
      <w:r w:rsidRPr="00D60882">
        <w:rPr>
          <w:rFonts w:eastAsia="Times New Roman"/>
          <w:spacing w:val="18"/>
          <w:sz w:val="20"/>
          <w:lang w:val="en-US"/>
        </w:rPr>
        <w:t xml:space="preserve"> </w:t>
      </w:r>
      <w:r w:rsidRPr="00D60882">
        <w:rPr>
          <w:rFonts w:eastAsia="Times New Roman"/>
          <w:sz w:val="20"/>
          <w:lang w:val="en-US"/>
        </w:rPr>
        <w:t>affected</w:t>
      </w:r>
      <w:r w:rsidRPr="00D60882">
        <w:rPr>
          <w:rFonts w:eastAsia="Times New Roman"/>
          <w:spacing w:val="16"/>
          <w:sz w:val="20"/>
          <w:lang w:val="en-US"/>
        </w:rPr>
        <w:t xml:space="preserve"> </w:t>
      </w:r>
      <w:r w:rsidRPr="00D60882">
        <w:rPr>
          <w:rFonts w:eastAsia="Times New Roman"/>
          <w:sz w:val="20"/>
          <w:lang w:val="en-US"/>
        </w:rPr>
        <w:t>AP).</w:t>
      </w:r>
      <w:r w:rsidRPr="00D60882">
        <w:rPr>
          <w:rFonts w:eastAsia="Times New Roman"/>
          <w:spacing w:val="18"/>
          <w:sz w:val="20"/>
          <w:lang w:val="en-US"/>
        </w:rPr>
        <w:t xml:space="preserve"> </w:t>
      </w:r>
      <w:r w:rsidRPr="00D60882">
        <w:rPr>
          <w:rFonts w:eastAsia="Times New Roman"/>
          <w:sz w:val="20"/>
          <w:lang w:val="en-US"/>
        </w:rPr>
        <w:t>From</w:t>
      </w:r>
      <w:r w:rsidRPr="00D60882">
        <w:rPr>
          <w:rFonts w:eastAsia="Times New Roman"/>
          <w:spacing w:val="18"/>
          <w:sz w:val="20"/>
          <w:lang w:val="en-US"/>
        </w:rPr>
        <w:t xml:space="preserve"> </w:t>
      </w:r>
      <w:r w:rsidRPr="00D60882">
        <w:rPr>
          <w:rFonts w:eastAsia="Times New Roman"/>
          <w:sz w:val="20"/>
          <w:lang w:val="en-US"/>
        </w:rPr>
        <w:t>this</w:t>
      </w:r>
      <w:r w:rsidRPr="00D60882">
        <w:rPr>
          <w:rFonts w:eastAsia="Times New Roman"/>
          <w:spacing w:val="17"/>
          <w:sz w:val="20"/>
          <w:lang w:val="en-US"/>
        </w:rPr>
        <w:t xml:space="preserve"> </w:t>
      </w:r>
      <w:r w:rsidRPr="00D60882">
        <w:rPr>
          <w:rFonts w:eastAsia="Times New Roman"/>
          <w:sz w:val="20"/>
          <w:lang w:val="en-US"/>
        </w:rPr>
        <w:t>point</w:t>
      </w:r>
      <w:r w:rsidRPr="00D60882">
        <w:rPr>
          <w:rFonts w:eastAsia="Times New Roman"/>
          <w:spacing w:val="18"/>
          <w:sz w:val="20"/>
          <w:lang w:val="en-US"/>
        </w:rPr>
        <w:t xml:space="preserve"> </w:t>
      </w:r>
      <w:r w:rsidRPr="00D60882">
        <w:rPr>
          <w:rFonts w:eastAsia="Times New Roman"/>
          <w:sz w:val="20"/>
          <w:lang w:val="en-US"/>
        </w:rPr>
        <w:t>onward</w:t>
      </w:r>
      <w:r w:rsidRPr="00D60882">
        <w:rPr>
          <w:rFonts w:eastAsia="Times New Roman"/>
          <w:spacing w:val="17"/>
          <w:sz w:val="20"/>
          <w:lang w:val="en-US"/>
        </w:rPr>
        <w:t xml:space="preserve"> </w:t>
      </w:r>
      <w:r w:rsidRPr="00D60882">
        <w:rPr>
          <w:rFonts w:eastAsia="Times New Roman"/>
          <w:sz w:val="20"/>
          <w:lang w:val="en-US"/>
        </w:rPr>
        <w:t>and</w:t>
      </w:r>
      <w:r w:rsidRPr="00D60882">
        <w:rPr>
          <w:rFonts w:eastAsia="Times New Roman"/>
          <w:spacing w:val="16"/>
          <w:sz w:val="20"/>
          <w:lang w:val="en-US"/>
        </w:rPr>
        <w:t xml:space="preserve"> </w:t>
      </w:r>
      <w:r w:rsidRPr="00D60882">
        <w:rPr>
          <w:rFonts w:eastAsia="Times New Roman"/>
          <w:sz w:val="20"/>
          <w:lang w:val="en-US"/>
        </w:rPr>
        <w:t>until</w:t>
      </w:r>
      <w:r w:rsidRPr="00D60882">
        <w:rPr>
          <w:rFonts w:eastAsia="Times New Roman"/>
          <w:spacing w:val="17"/>
          <w:sz w:val="20"/>
          <w:lang w:val="en-US"/>
        </w:rPr>
        <w:t xml:space="preserve"> </w:t>
      </w:r>
      <w:r w:rsidRPr="00D60882">
        <w:rPr>
          <w:rFonts w:eastAsia="Times New Roman"/>
          <w:sz w:val="20"/>
          <w:lang w:val="en-US"/>
        </w:rPr>
        <w:t>the</w:t>
      </w:r>
      <w:r w:rsidRPr="00D60882">
        <w:rPr>
          <w:rFonts w:eastAsia="Times New Roman"/>
          <w:spacing w:val="18"/>
          <w:sz w:val="20"/>
          <w:lang w:val="en-US"/>
        </w:rPr>
        <w:t xml:space="preserve"> </w:t>
      </w:r>
      <w:r w:rsidRPr="00D60882">
        <w:rPr>
          <w:rFonts w:eastAsia="Times New Roman"/>
          <w:sz w:val="20"/>
          <w:lang w:val="en-US"/>
        </w:rPr>
        <w:t>quiet</w:t>
      </w:r>
      <w:r w:rsidRPr="00D60882">
        <w:rPr>
          <w:rFonts w:eastAsia="Times New Roman"/>
          <w:spacing w:val="17"/>
          <w:sz w:val="20"/>
          <w:lang w:val="en-US"/>
        </w:rPr>
        <w:t xml:space="preserve"> </w:t>
      </w:r>
      <w:r w:rsidRPr="00D60882">
        <w:rPr>
          <w:rFonts w:eastAsia="Times New Roman"/>
          <w:spacing w:val="-2"/>
          <w:sz w:val="20"/>
          <w:lang w:val="en-US"/>
        </w:rPr>
        <w:t>interval</w:t>
      </w:r>
    </w:p>
    <w:p w14:paraId="3310A1E7" w14:textId="77777777" w:rsidR="00D60882" w:rsidRPr="00D60882" w:rsidRDefault="00D60882" w:rsidP="00D60882">
      <w:pPr>
        <w:widowControl w:val="0"/>
        <w:kinsoku w:val="0"/>
        <w:overflowPunct w:val="0"/>
        <w:autoSpaceDE w:val="0"/>
        <w:autoSpaceDN w:val="0"/>
        <w:adjustRightInd w:val="0"/>
        <w:spacing w:line="249" w:lineRule="auto"/>
        <w:ind w:right="156"/>
        <w:rPr>
          <w:rFonts w:eastAsia="Times New Roman"/>
          <w:spacing w:val="-2"/>
          <w:sz w:val="20"/>
          <w:lang w:val="en-US"/>
        </w:rPr>
        <w:sectPr w:rsidR="00D60882" w:rsidRPr="00D60882">
          <w:pgSz w:w="12240" w:h="15840"/>
          <w:pgMar w:top="1280" w:right="1640" w:bottom="880" w:left="1640" w:header="661" w:footer="681" w:gutter="0"/>
          <w:cols w:space="720"/>
          <w:noEndnote/>
        </w:sectPr>
      </w:pPr>
    </w:p>
    <w:p w14:paraId="201FE639" w14:textId="77777777" w:rsidR="00D60882" w:rsidRPr="00D60882" w:rsidRDefault="00D60882" w:rsidP="00D60882">
      <w:pPr>
        <w:widowControl w:val="0"/>
        <w:kinsoku w:val="0"/>
        <w:overflowPunct w:val="0"/>
        <w:autoSpaceDE w:val="0"/>
        <w:autoSpaceDN w:val="0"/>
        <w:adjustRightInd w:val="0"/>
        <w:spacing w:before="103" w:line="249" w:lineRule="auto"/>
        <w:ind w:right="156"/>
        <w:rPr>
          <w:rFonts w:eastAsia="Times New Roman"/>
          <w:spacing w:val="-4"/>
          <w:sz w:val="20"/>
          <w:lang w:val="en-US"/>
        </w:rPr>
      </w:pPr>
      <w:r w:rsidRPr="00D60882">
        <w:rPr>
          <w:rFonts w:eastAsia="Times New Roman"/>
          <w:sz w:val="20"/>
          <w:lang w:val="en-US"/>
        </w:rPr>
        <w:lastRenderedPageBreak/>
        <w:t>begins on Link</w:t>
      </w:r>
      <w:r w:rsidRPr="00D60882">
        <w:rPr>
          <w:rFonts w:eastAsia="Times New Roman"/>
          <w:spacing w:val="-2"/>
          <w:sz w:val="20"/>
          <w:lang w:val="en-US"/>
        </w:rPr>
        <w:t xml:space="preserve"> </w:t>
      </w:r>
      <w:r w:rsidRPr="00D60882">
        <w:rPr>
          <w:rFonts w:eastAsia="Times New Roman"/>
          <w:sz w:val="20"/>
          <w:lang w:val="en-US"/>
        </w:rPr>
        <w:t>1, AP</w:t>
      </w:r>
      <w:r w:rsidRPr="00D60882">
        <w:rPr>
          <w:rFonts w:eastAsia="Times New Roman"/>
          <w:spacing w:val="-3"/>
          <w:sz w:val="20"/>
          <w:lang w:val="en-US"/>
        </w:rPr>
        <w:t xml:space="preserve"> </w:t>
      </w:r>
      <w:r w:rsidRPr="00D60882">
        <w:rPr>
          <w:rFonts w:eastAsia="Times New Roman"/>
          <w:sz w:val="20"/>
          <w:lang w:val="en-US"/>
        </w:rPr>
        <w:t>2, which operates on Link</w:t>
      </w:r>
      <w:r w:rsidRPr="00D60882">
        <w:rPr>
          <w:rFonts w:eastAsia="Times New Roman"/>
          <w:spacing w:val="-2"/>
          <w:sz w:val="20"/>
          <w:lang w:val="en-US"/>
        </w:rPr>
        <w:t xml:space="preserve"> </w:t>
      </w:r>
      <w:r w:rsidRPr="00D60882">
        <w:rPr>
          <w:rFonts w:eastAsia="Times New Roman"/>
          <w:sz w:val="20"/>
          <w:lang w:val="en-US"/>
        </w:rPr>
        <w:t xml:space="preserve">2 (the reporting AP), includes a Quiet element in the Per- STA Profile </w:t>
      </w:r>
      <w:proofErr w:type="spellStart"/>
      <w:r w:rsidRPr="00D60882">
        <w:rPr>
          <w:rFonts w:eastAsia="Times New Roman"/>
          <w:sz w:val="20"/>
          <w:lang w:val="en-US"/>
        </w:rPr>
        <w:t>subelement</w:t>
      </w:r>
      <w:proofErr w:type="spellEnd"/>
      <w:r w:rsidRPr="00D60882">
        <w:rPr>
          <w:rFonts w:eastAsia="Times New Roman"/>
          <w:sz w:val="20"/>
          <w:lang w:val="en-US"/>
        </w:rPr>
        <w:t xml:space="preserve"> corresponding to AP</w:t>
      </w:r>
      <w:r w:rsidRPr="00D60882">
        <w:rPr>
          <w:rFonts w:eastAsia="Times New Roman"/>
          <w:spacing w:val="-2"/>
          <w:sz w:val="20"/>
          <w:lang w:val="en-US"/>
        </w:rPr>
        <w:t xml:space="preserve"> </w:t>
      </w:r>
      <w:r w:rsidRPr="00D60882">
        <w:rPr>
          <w:rFonts w:eastAsia="Times New Roman"/>
          <w:sz w:val="20"/>
          <w:lang w:val="en-US"/>
        </w:rPr>
        <w:t xml:space="preserve">1 in the Basic Multi-Link element carried in its Beacon frames. Although not shown in the figure, Quiet element will also be included in the Per-STA Profile </w:t>
      </w:r>
      <w:proofErr w:type="spellStart"/>
      <w:r w:rsidRPr="00D60882">
        <w:rPr>
          <w:rFonts w:eastAsia="Times New Roman"/>
          <w:sz w:val="20"/>
          <w:lang w:val="en-US"/>
        </w:rPr>
        <w:t>subelement</w:t>
      </w:r>
      <w:proofErr w:type="spellEnd"/>
      <w:r w:rsidRPr="00D60882">
        <w:rPr>
          <w:rFonts w:eastAsia="Times New Roman"/>
          <w:sz w:val="20"/>
          <w:lang w:val="en-US"/>
        </w:rPr>
        <w:t xml:space="preserve"> of the Basic Multi-Link element corresponding to AP</w:t>
      </w:r>
      <w:r w:rsidRPr="00D60882">
        <w:rPr>
          <w:rFonts w:eastAsia="Times New Roman"/>
          <w:spacing w:val="-4"/>
          <w:sz w:val="20"/>
          <w:lang w:val="en-US"/>
        </w:rPr>
        <w:t xml:space="preserve"> </w:t>
      </w:r>
      <w:r w:rsidRPr="00D60882">
        <w:rPr>
          <w:rFonts w:eastAsia="Times New Roman"/>
          <w:sz w:val="20"/>
          <w:lang w:val="en-US"/>
        </w:rPr>
        <w:t>1 carried in the Probe Response frames transmitted</w:t>
      </w:r>
      <w:r w:rsidRPr="00D60882">
        <w:rPr>
          <w:rFonts w:eastAsia="Times New Roman"/>
          <w:spacing w:val="-1"/>
          <w:sz w:val="20"/>
          <w:lang w:val="en-US"/>
        </w:rPr>
        <w:t xml:space="preserve"> </w:t>
      </w:r>
      <w:r w:rsidRPr="00D60882">
        <w:rPr>
          <w:rFonts w:eastAsia="Times New Roman"/>
          <w:sz w:val="20"/>
          <w:lang w:val="en-US"/>
        </w:rPr>
        <w:t>by</w:t>
      </w:r>
      <w:r w:rsidRPr="00D60882">
        <w:rPr>
          <w:rFonts w:eastAsia="Times New Roman"/>
          <w:spacing w:val="-1"/>
          <w:sz w:val="20"/>
          <w:lang w:val="en-US"/>
        </w:rPr>
        <w:t xml:space="preserve"> </w:t>
      </w:r>
      <w:r w:rsidRPr="00D60882">
        <w:rPr>
          <w:rFonts w:eastAsia="Times New Roman"/>
          <w:sz w:val="20"/>
          <w:lang w:val="en-US"/>
        </w:rPr>
        <w:t>AP</w:t>
      </w:r>
      <w:r w:rsidRPr="00D60882">
        <w:rPr>
          <w:rFonts w:eastAsia="Times New Roman"/>
          <w:spacing w:val="-3"/>
          <w:sz w:val="20"/>
          <w:lang w:val="en-US"/>
        </w:rPr>
        <w:t xml:space="preserve"> </w:t>
      </w:r>
      <w:r w:rsidRPr="00D60882">
        <w:rPr>
          <w:rFonts w:eastAsia="Times New Roman"/>
          <w:sz w:val="20"/>
          <w:lang w:val="en-US"/>
        </w:rPr>
        <w:t>2.</w:t>
      </w:r>
      <w:r w:rsidRPr="00D60882">
        <w:rPr>
          <w:rFonts w:eastAsia="Times New Roman"/>
          <w:spacing w:val="-1"/>
          <w:sz w:val="20"/>
          <w:lang w:val="en-US"/>
        </w:rPr>
        <w:t xml:space="preserve"> </w:t>
      </w:r>
      <w:r w:rsidRPr="00D60882">
        <w:rPr>
          <w:rFonts w:eastAsia="Times New Roman"/>
          <w:sz w:val="20"/>
          <w:lang w:val="en-US"/>
        </w:rPr>
        <w:t>The</w:t>
      </w:r>
      <w:r w:rsidRPr="00D60882">
        <w:rPr>
          <w:rFonts w:eastAsia="Times New Roman"/>
          <w:spacing w:val="-1"/>
          <w:sz w:val="20"/>
          <w:lang w:val="en-US"/>
        </w:rPr>
        <w:t xml:space="preserve"> </w:t>
      </w:r>
      <w:r w:rsidRPr="00D60882">
        <w:rPr>
          <w:rFonts w:eastAsia="Times New Roman"/>
          <w:sz w:val="20"/>
          <w:lang w:val="en-US"/>
        </w:rPr>
        <w:t>values</w:t>
      </w:r>
      <w:r w:rsidRPr="00D60882">
        <w:rPr>
          <w:rFonts w:eastAsia="Times New Roman"/>
          <w:spacing w:val="-1"/>
          <w:sz w:val="20"/>
          <w:lang w:val="en-US"/>
        </w:rPr>
        <w:t xml:space="preserve"> </w:t>
      </w:r>
      <w:r w:rsidRPr="00D60882">
        <w:rPr>
          <w:rFonts w:eastAsia="Times New Roman"/>
          <w:sz w:val="20"/>
          <w:lang w:val="en-US"/>
        </w:rPr>
        <w:t>of</w:t>
      </w:r>
      <w:r w:rsidRPr="00D60882">
        <w:rPr>
          <w:rFonts w:eastAsia="Times New Roman"/>
          <w:spacing w:val="-1"/>
          <w:sz w:val="20"/>
          <w:lang w:val="en-US"/>
        </w:rPr>
        <w:t xml:space="preserve"> </w:t>
      </w:r>
      <w:r w:rsidRPr="00D60882">
        <w:rPr>
          <w:rFonts w:eastAsia="Times New Roman"/>
          <w:sz w:val="20"/>
          <w:lang w:val="en-US"/>
        </w:rPr>
        <w:t>the</w:t>
      </w:r>
      <w:r w:rsidRPr="00D60882">
        <w:rPr>
          <w:rFonts w:eastAsia="Times New Roman"/>
          <w:spacing w:val="-1"/>
          <w:sz w:val="20"/>
          <w:lang w:val="en-US"/>
        </w:rPr>
        <w:t xml:space="preserve"> </w:t>
      </w:r>
      <w:r w:rsidRPr="00D60882">
        <w:rPr>
          <w:rFonts w:eastAsia="Times New Roman"/>
          <w:sz w:val="20"/>
          <w:lang w:val="en-US"/>
        </w:rPr>
        <w:t>Quiet</w:t>
      </w:r>
      <w:r w:rsidRPr="00D60882">
        <w:rPr>
          <w:rFonts w:eastAsia="Times New Roman"/>
          <w:spacing w:val="-1"/>
          <w:sz w:val="20"/>
          <w:lang w:val="en-US"/>
        </w:rPr>
        <w:t xml:space="preserve"> </w:t>
      </w:r>
      <w:r w:rsidRPr="00D60882">
        <w:rPr>
          <w:rFonts w:eastAsia="Times New Roman"/>
          <w:sz w:val="20"/>
          <w:lang w:val="en-US"/>
        </w:rPr>
        <w:t>Count</w:t>
      </w:r>
      <w:r w:rsidRPr="00D60882">
        <w:rPr>
          <w:rFonts w:eastAsia="Times New Roman"/>
          <w:spacing w:val="-1"/>
          <w:sz w:val="20"/>
          <w:lang w:val="en-US"/>
        </w:rPr>
        <w:t xml:space="preserve"> </w:t>
      </w:r>
      <w:r w:rsidRPr="00D60882">
        <w:rPr>
          <w:rFonts w:eastAsia="Times New Roman"/>
          <w:sz w:val="20"/>
          <w:lang w:val="en-US"/>
        </w:rPr>
        <w:t>field,</w:t>
      </w:r>
      <w:r w:rsidRPr="00D60882">
        <w:rPr>
          <w:rFonts w:eastAsia="Times New Roman"/>
          <w:spacing w:val="-1"/>
          <w:sz w:val="20"/>
          <w:lang w:val="en-US"/>
        </w:rPr>
        <w:t xml:space="preserve"> </w:t>
      </w:r>
      <w:r w:rsidRPr="00D60882">
        <w:rPr>
          <w:rFonts w:eastAsia="Times New Roman"/>
          <w:sz w:val="20"/>
          <w:lang w:val="en-US"/>
        </w:rPr>
        <w:t>Quiet Offset</w:t>
      </w:r>
      <w:r w:rsidRPr="00D60882">
        <w:rPr>
          <w:rFonts w:eastAsia="Times New Roman"/>
          <w:spacing w:val="-1"/>
          <w:sz w:val="20"/>
          <w:lang w:val="en-US"/>
        </w:rPr>
        <w:t xml:space="preserve"> </w:t>
      </w:r>
      <w:r w:rsidRPr="00D60882">
        <w:rPr>
          <w:rFonts w:eastAsia="Times New Roman"/>
          <w:sz w:val="20"/>
          <w:lang w:val="en-US"/>
        </w:rPr>
        <w:t>field,</w:t>
      </w:r>
      <w:r w:rsidRPr="00D60882">
        <w:rPr>
          <w:rFonts w:eastAsia="Times New Roman"/>
          <w:spacing w:val="-1"/>
          <w:sz w:val="20"/>
          <w:lang w:val="en-US"/>
        </w:rPr>
        <w:t xml:space="preserve"> </w:t>
      </w:r>
      <w:r w:rsidRPr="00D60882">
        <w:rPr>
          <w:rFonts w:eastAsia="Times New Roman"/>
          <w:sz w:val="20"/>
          <w:lang w:val="en-US"/>
        </w:rPr>
        <w:t>and</w:t>
      </w:r>
      <w:r w:rsidRPr="00D60882">
        <w:rPr>
          <w:rFonts w:eastAsia="Times New Roman"/>
          <w:spacing w:val="-2"/>
          <w:sz w:val="20"/>
          <w:lang w:val="en-US"/>
        </w:rPr>
        <w:t xml:space="preserve"> </w:t>
      </w:r>
      <w:r w:rsidRPr="00D60882">
        <w:rPr>
          <w:rFonts w:eastAsia="Times New Roman"/>
          <w:sz w:val="20"/>
          <w:lang w:val="en-US"/>
        </w:rPr>
        <w:t>the</w:t>
      </w:r>
      <w:r w:rsidRPr="00D60882">
        <w:rPr>
          <w:rFonts w:eastAsia="Times New Roman"/>
          <w:spacing w:val="-1"/>
          <w:sz w:val="20"/>
          <w:lang w:val="en-US"/>
        </w:rPr>
        <w:t xml:space="preserve"> </w:t>
      </w:r>
      <w:r w:rsidRPr="00D60882">
        <w:rPr>
          <w:rFonts w:eastAsia="Times New Roman"/>
          <w:sz w:val="20"/>
          <w:lang w:val="en-US"/>
        </w:rPr>
        <w:t>Quiet</w:t>
      </w:r>
      <w:r w:rsidRPr="00D60882">
        <w:rPr>
          <w:rFonts w:eastAsia="Times New Roman"/>
          <w:spacing w:val="-1"/>
          <w:sz w:val="20"/>
          <w:lang w:val="en-US"/>
        </w:rPr>
        <w:t xml:space="preserve"> </w:t>
      </w:r>
      <w:r w:rsidRPr="00D60882">
        <w:rPr>
          <w:rFonts w:eastAsia="Times New Roman"/>
          <w:sz w:val="20"/>
          <w:lang w:val="en-US"/>
        </w:rPr>
        <w:t>Duration</w:t>
      </w:r>
      <w:r w:rsidRPr="00D60882">
        <w:rPr>
          <w:rFonts w:eastAsia="Times New Roman"/>
          <w:spacing w:val="-1"/>
          <w:sz w:val="20"/>
          <w:lang w:val="en-US"/>
        </w:rPr>
        <w:t xml:space="preserve"> </w:t>
      </w:r>
      <w:r w:rsidRPr="00D60882">
        <w:rPr>
          <w:rFonts w:eastAsia="Times New Roman"/>
          <w:sz w:val="20"/>
          <w:lang w:val="en-US"/>
        </w:rPr>
        <w:t>field</w:t>
      </w:r>
      <w:r w:rsidRPr="00D60882">
        <w:rPr>
          <w:rFonts w:eastAsia="Times New Roman"/>
          <w:spacing w:val="-1"/>
          <w:sz w:val="20"/>
          <w:lang w:val="en-US"/>
        </w:rPr>
        <w:t xml:space="preserve"> </w:t>
      </w:r>
      <w:r w:rsidRPr="00D60882">
        <w:rPr>
          <w:rFonts w:eastAsia="Times New Roman"/>
          <w:sz w:val="20"/>
          <w:lang w:val="en-US"/>
        </w:rPr>
        <w:t>of the Quiet element carried on Link</w:t>
      </w:r>
      <w:r w:rsidRPr="00D60882">
        <w:rPr>
          <w:rFonts w:eastAsia="Times New Roman"/>
          <w:spacing w:val="-3"/>
          <w:sz w:val="20"/>
          <w:lang w:val="en-US"/>
        </w:rPr>
        <w:t xml:space="preserve"> </w:t>
      </w:r>
      <w:r w:rsidRPr="00D60882">
        <w:rPr>
          <w:rFonts w:eastAsia="Times New Roman"/>
          <w:sz w:val="20"/>
          <w:lang w:val="en-US"/>
        </w:rPr>
        <w:t>2 are set by AP</w:t>
      </w:r>
      <w:r w:rsidRPr="00D60882">
        <w:rPr>
          <w:rFonts w:eastAsia="Times New Roman"/>
          <w:spacing w:val="-3"/>
          <w:sz w:val="20"/>
          <w:lang w:val="en-US"/>
        </w:rPr>
        <w:t xml:space="preserve"> </w:t>
      </w:r>
      <w:r w:rsidRPr="00D60882">
        <w:rPr>
          <w:rFonts w:eastAsia="Times New Roman"/>
          <w:sz w:val="20"/>
          <w:lang w:val="en-US"/>
        </w:rPr>
        <w:t>2 with reference to Link</w:t>
      </w:r>
      <w:r w:rsidRPr="00D60882">
        <w:rPr>
          <w:rFonts w:eastAsia="Times New Roman"/>
          <w:spacing w:val="-2"/>
          <w:sz w:val="20"/>
          <w:lang w:val="en-US"/>
        </w:rPr>
        <w:t xml:space="preserve"> </w:t>
      </w:r>
      <w:r w:rsidRPr="00D60882">
        <w:rPr>
          <w:rFonts w:eastAsia="Times New Roman"/>
          <w:sz w:val="20"/>
          <w:lang w:val="en-US"/>
        </w:rPr>
        <w:t>1. As the value of the Beacon Interval for AP</w:t>
      </w:r>
      <w:r w:rsidRPr="00D60882">
        <w:rPr>
          <w:rFonts w:eastAsia="Times New Roman"/>
          <w:spacing w:val="-2"/>
          <w:sz w:val="20"/>
          <w:lang w:val="en-US"/>
        </w:rPr>
        <w:t xml:space="preserve"> </w:t>
      </w:r>
      <w:r w:rsidRPr="00D60882">
        <w:rPr>
          <w:rFonts w:eastAsia="Times New Roman"/>
          <w:sz w:val="20"/>
          <w:lang w:val="en-US"/>
        </w:rPr>
        <w:t>2 is greater than the value of beacon interval for AP</w:t>
      </w:r>
      <w:r w:rsidRPr="00D60882">
        <w:rPr>
          <w:rFonts w:eastAsia="Times New Roman"/>
          <w:spacing w:val="-3"/>
          <w:sz w:val="20"/>
          <w:lang w:val="en-US"/>
        </w:rPr>
        <w:t xml:space="preserve"> </w:t>
      </w:r>
      <w:r w:rsidRPr="00D60882">
        <w:rPr>
          <w:rFonts w:eastAsia="Times New Roman"/>
          <w:sz w:val="20"/>
          <w:lang w:val="en-US"/>
        </w:rPr>
        <w:t xml:space="preserve">1, the Quiet Count field of the Quiet element is decremented at a faster rate (i.e., 2 in this example) in every subsequent beacon transmitted by AP1. In </w:t>
      </w:r>
      <w:hyperlink w:anchor="bookmark48" w:history="1">
        <w:r w:rsidRPr="00D60882">
          <w:rPr>
            <w:rFonts w:eastAsia="Times New Roman"/>
            <w:sz w:val="20"/>
            <w:lang w:val="en-US"/>
          </w:rPr>
          <w:t>Figure</w:t>
        </w:r>
        <w:r w:rsidRPr="00D60882">
          <w:rPr>
            <w:rFonts w:eastAsia="Times New Roman"/>
            <w:spacing w:val="-2"/>
            <w:sz w:val="20"/>
            <w:lang w:val="en-US"/>
          </w:rPr>
          <w:t xml:space="preserve"> </w:t>
        </w:r>
        <w:r w:rsidRPr="00D60882">
          <w:rPr>
            <w:rFonts w:eastAsia="Times New Roman"/>
            <w:sz w:val="20"/>
            <w:lang w:val="en-US"/>
          </w:rPr>
          <w:t>35-13 (Example of an AP carrying a Quiet element to signal channel quieting on another</w:t>
        </w:r>
      </w:hyperlink>
      <w:r w:rsidRPr="00D60882">
        <w:rPr>
          <w:rFonts w:eastAsia="Times New Roman"/>
          <w:sz w:val="20"/>
          <w:lang w:val="en-US"/>
        </w:rPr>
        <w:t xml:space="preserve"> </w:t>
      </w:r>
      <w:hyperlink w:anchor="bookmark48" w:history="1">
        <w:r w:rsidRPr="00D60882">
          <w:rPr>
            <w:rFonts w:eastAsia="Times New Roman"/>
            <w:sz w:val="20"/>
            <w:lang w:val="en-US"/>
          </w:rPr>
          <w:t>link)</w:t>
        </w:r>
      </w:hyperlink>
      <w:r w:rsidRPr="00D60882">
        <w:rPr>
          <w:rFonts w:eastAsia="Times New Roman"/>
          <w:sz w:val="20"/>
          <w:lang w:val="en-US"/>
        </w:rPr>
        <w:t>,</w:t>
      </w:r>
      <w:r w:rsidRPr="00D60882">
        <w:rPr>
          <w:rFonts w:eastAsia="Times New Roman"/>
          <w:spacing w:val="26"/>
          <w:sz w:val="20"/>
          <w:lang w:val="en-US"/>
        </w:rPr>
        <w:t xml:space="preserve"> </w:t>
      </w:r>
      <w:r w:rsidRPr="00D60882">
        <w:rPr>
          <w:rFonts w:eastAsia="Times New Roman"/>
          <w:sz w:val="20"/>
          <w:lang w:val="en-US"/>
        </w:rPr>
        <w:t>a</w:t>
      </w:r>
      <w:r w:rsidRPr="00D60882">
        <w:rPr>
          <w:rFonts w:eastAsia="Times New Roman"/>
          <w:spacing w:val="25"/>
          <w:sz w:val="20"/>
          <w:lang w:val="en-US"/>
        </w:rPr>
        <w:t xml:space="preserve"> </w:t>
      </w:r>
      <w:r w:rsidRPr="00D60882">
        <w:rPr>
          <w:rFonts w:eastAsia="Times New Roman"/>
          <w:sz w:val="20"/>
          <w:lang w:val="en-US"/>
        </w:rPr>
        <w:t>STA</w:t>
      </w:r>
      <w:r w:rsidRPr="00D60882">
        <w:rPr>
          <w:rFonts w:eastAsia="Times New Roman"/>
          <w:spacing w:val="26"/>
          <w:sz w:val="20"/>
          <w:lang w:val="en-US"/>
        </w:rPr>
        <w:t xml:space="preserve"> </w:t>
      </w:r>
      <w:r w:rsidRPr="00D60882">
        <w:rPr>
          <w:rFonts w:eastAsia="Times New Roman"/>
          <w:sz w:val="20"/>
          <w:lang w:val="en-US"/>
        </w:rPr>
        <w:t>affiliated</w:t>
      </w:r>
      <w:r w:rsidRPr="00D60882">
        <w:rPr>
          <w:rFonts w:eastAsia="Times New Roman"/>
          <w:spacing w:val="26"/>
          <w:sz w:val="20"/>
          <w:lang w:val="en-US"/>
        </w:rPr>
        <w:t xml:space="preserve"> </w:t>
      </w:r>
      <w:r w:rsidRPr="00D60882">
        <w:rPr>
          <w:rFonts w:eastAsia="Times New Roman"/>
          <w:sz w:val="20"/>
          <w:lang w:val="en-US"/>
        </w:rPr>
        <w:t>with</w:t>
      </w:r>
      <w:r w:rsidRPr="00D60882">
        <w:rPr>
          <w:rFonts w:eastAsia="Times New Roman"/>
          <w:spacing w:val="26"/>
          <w:sz w:val="20"/>
          <w:lang w:val="en-US"/>
        </w:rPr>
        <w:t xml:space="preserve"> </w:t>
      </w:r>
      <w:r w:rsidRPr="00D60882">
        <w:rPr>
          <w:rFonts w:eastAsia="Times New Roman"/>
          <w:sz w:val="20"/>
          <w:lang w:val="en-US"/>
        </w:rPr>
        <w:t>a</w:t>
      </w:r>
      <w:r w:rsidRPr="00D60882">
        <w:rPr>
          <w:rFonts w:eastAsia="Times New Roman"/>
          <w:spacing w:val="26"/>
          <w:sz w:val="20"/>
          <w:lang w:val="en-US"/>
        </w:rPr>
        <w:t xml:space="preserve"> </w:t>
      </w:r>
      <w:r w:rsidRPr="00D60882">
        <w:rPr>
          <w:rFonts w:eastAsia="Times New Roman"/>
          <w:sz w:val="20"/>
          <w:lang w:val="en-US"/>
        </w:rPr>
        <w:t>non-AP</w:t>
      </w:r>
      <w:r w:rsidRPr="00D60882">
        <w:rPr>
          <w:rFonts w:eastAsia="Times New Roman"/>
          <w:spacing w:val="25"/>
          <w:sz w:val="20"/>
          <w:lang w:val="en-US"/>
        </w:rPr>
        <w:t xml:space="preserve"> </w:t>
      </w:r>
      <w:r w:rsidRPr="00D60882">
        <w:rPr>
          <w:rFonts w:eastAsia="Times New Roman"/>
          <w:sz w:val="20"/>
          <w:lang w:val="en-US"/>
        </w:rPr>
        <w:t>MLD,</w:t>
      </w:r>
      <w:r w:rsidRPr="00D60882">
        <w:rPr>
          <w:rFonts w:eastAsia="Times New Roman"/>
          <w:spacing w:val="26"/>
          <w:sz w:val="20"/>
          <w:lang w:val="en-US"/>
        </w:rPr>
        <w:t xml:space="preserve"> </w:t>
      </w:r>
      <w:r w:rsidRPr="00D60882">
        <w:rPr>
          <w:rFonts w:eastAsia="Times New Roman"/>
          <w:sz w:val="20"/>
          <w:lang w:val="en-US"/>
        </w:rPr>
        <w:t>which</w:t>
      </w:r>
      <w:r w:rsidRPr="00D60882">
        <w:rPr>
          <w:rFonts w:eastAsia="Times New Roman"/>
          <w:spacing w:val="26"/>
          <w:sz w:val="20"/>
          <w:lang w:val="en-US"/>
        </w:rPr>
        <w:t xml:space="preserve"> </w:t>
      </w:r>
      <w:r w:rsidRPr="00D60882">
        <w:rPr>
          <w:rFonts w:eastAsia="Times New Roman"/>
          <w:sz w:val="20"/>
          <w:lang w:val="en-US"/>
        </w:rPr>
        <w:t>is</w:t>
      </w:r>
      <w:r w:rsidRPr="00D60882">
        <w:rPr>
          <w:rFonts w:eastAsia="Times New Roman"/>
          <w:spacing w:val="26"/>
          <w:sz w:val="20"/>
          <w:lang w:val="en-US"/>
        </w:rPr>
        <w:t xml:space="preserve"> </w:t>
      </w:r>
      <w:r w:rsidRPr="00D60882">
        <w:rPr>
          <w:rFonts w:eastAsia="Times New Roman"/>
          <w:sz w:val="20"/>
          <w:lang w:val="en-US"/>
        </w:rPr>
        <w:t>capable</w:t>
      </w:r>
      <w:r w:rsidRPr="00D60882">
        <w:rPr>
          <w:rFonts w:eastAsia="Times New Roman"/>
          <w:spacing w:val="26"/>
          <w:sz w:val="20"/>
          <w:lang w:val="en-US"/>
        </w:rPr>
        <w:t xml:space="preserve"> </w:t>
      </w:r>
      <w:r w:rsidRPr="00D60882">
        <w:rPr>
          <w:rFonts w:eastAsia="Times New Roman"/>
          <w:sz w:val="20"/>
          <w:lang w:val="en-US"/>
        </w:rPr>
        <w:t>of</w:t>
      </w:r>
      <w:r w:rsidRPr="00D60882">
        <w:rPr>
          <w:rFonts w:eastAsia="Times New Roman"/>
          <w:spacing w:val="25"/>
          <w:sz w:val="20"/>
          <w:lang w:val="en-US"/>
        </w:rPr>
        <w:t xml:space="preserve"> </w:t>
      </w:r>
      <w:r w:rsidRPr="00D60882">
        <w:rPr>
          <w:rFonts w:eastAsia="Times New Roman"/>
          <w:sz w:val="20"/>
          <w:lang w:val="en-US"/>
        </w:rPr>
        <w:t>operating</w:t>
      </w:r>
      <w:r w:rsidRPr="00D60882">
        <w:rPr>
          <w:rFonts w:eastAsia="Times New Roman"/>
          <w:spacing w:val="26"/>
          <w:sz w:val="20"/>
          <w:lang w:val="en-US"/>
        </w:rPr>
        <w:t xml:space="preserve"> </w:t>
      </w:r>
      <w:r w:rsidRPr="00D60882">
        <w:rPr>
          <w:rFonts w:eastAsia="Times New Roman"/>
          <w:sz w:val="20"/>
          <w:lang w:val="en-US"/>
        </w:rPr>
        <w:t>on</w:t>
      </w:r>
      <w:r w:rsidRPr="00D60882">
        <w:rPr>
          <w:rFonts w:eastAsia="Times New Roman"/>
          <w:spacing w:val="26"/>
          <w:sz w:val="20"/>
          <w:lang w:val="en-US"/>
        </w:rPr>
        <w:t xml:space="preserve"> </w:t>
      </w:r>
      <w:r w:rsidRPr="00D60882">
        <w:rPr>
          <w:rFonts w:eastAsia="Times New Roman"/>
          <w:sz w:val="20"/>
          <w:lang w:val="en-US"/>
        </w:rPr>
        <w:t>Link</w:t>
      </w:r>
      <w:r w:rsidRPr="00D60882">
        <w:rPr>
          <w:rFonts w:eastAsia="Times New Roman"/>
          <w:spacing w:val="-4"/>
          <w:sz w:val="20"/>
          <w:lang w:val="en-US"/>
        </w:rPr>
        <w:t xml:space="preserve"> </w:t>
      </w:r>
      <w:r w:rsidRPr="00D60882">
        <w:rPr>
          <w:rFonts w:eastAsia="Times New Roman"/>
          <w:sz w:val="20"/>
          <w:lang w:val="en-US"/>
        </w:rPr>
        <w:t>2,</w:t>
      </w:r>
      <w:r w:rsidRPr="00D60882">
        <w:rPr>
          <w:rFonts w:eastAsia="Times New Roman"/>
          <w:spacing w:val="25"/>
          <w:sz w:val="20"/>
          <w:lang w:val="en-US"/>
        </w:rPr>
        <w:t xml:space="preserve"> </w:t>
      </w:r>
      <w:r w:rsidRPr="00D60882">
        <w:rPr>
          <w:rFonts w:eastAsia="Times New Roman"/>
          <w:sz w:val="20"/>
          <w:lang w:val="en-US"/>
        </w:rPr>
        <w:t>transmits</w:t>
      </w:r>
      <w:r w:rsidRPr="00D60882">
        <w:rPr>
          <w:rFonts w:eastAsia="Times New Roman"/>
          <w:spacing w:val="27"/>
          <w:sz w:val="20"/>
          <w:lang w:val="en-US"/>
        </w:rPr>
        <w:t xml:space="preserve"> </w:t>
      </w:r>
      <w:r w:rsidRPr="00D60882">
        <w:rPr>
          <w:rFonts w:eastAsia="Times New Roman"/>
          <w:sz w:val="20"/>
          <w:lang w:val="en-US"/>
        </w:rPr>
        <w:t>a</w:t>
      </w:r>
      <w:r w:rsidRPr="00D60882">
        <w:rPr>
          <w:rFonts w:eastAsia="Times New Roman"/>
          <w:spacing w:val="25"/>
          <w:sz w:val="20"/>
          <w:lang w:val="en-US"/>
        </w:rPr>
        <w:t xml:space="preserve"> </w:t>
      </w:r>
      <w:r w:rsidRPr="00D60882">
        <w:rPr>
          <w:rFonts w:eastAsia="Times New Roman"/>
          <w:spacing w:val="-4"/>
          <w:sz w:val="20"/>
          <w:lang w:val="en-US"/>
        </w:rPr>
        <w:t>(Re-</w:t>
      </w:r>
    </w:p>
    <w:p w14:paraId="02CFE13E" w14:textId="77777777" w:rsidR="00D60882" w:rsidRPr="00D60882" w:rsidRDefault="00D60882" w:rsidP="00D60882">
      <w:pPr>
        <w:widowControl w:val="0"/>
        <w:kinsoku w:val="0"/>
        <w:overflowPunct w:val="0"/>
        <w:autoSpaceDE w:val="0"/>
        <w:autoSpaceDN w:val="0"/>
        <w:adjustRightInd w:val="0"/>
        <w:spacing w:before="8" w:line="249" w:lineRule="auto"/>
        <w:ind w:right="157"/>
        <w:rPr>
          <w:rFonts w:eastAsia="Times New Roman"/>
          <w:sz w:val="20"/>
          <w:lang w:val="en-US"/>
        </w:rPr>
      </w:pPr>
      <w:proofErr w:type="gramStart"/>
      <w:r w:rsidRPr="00D60882">
        <w:rPr>
          <w:rFonts w:eastAsia="Times New Roman"/>
          <w:sz w:val="20"/>
          <w:lang w:val="en-US"/>
        </w:rPr>
        <w:t>)Association</w:t>
      </w:r>
      <w:proofErr w:type="gramEnd"/>
      <w:r w:rsidRPr="00D60882">
        <w:rPr>
          <w:rFonts w:eastAsia="Times New Roman"/>
          <w:sz w:val="20"/>
          <w:lang w:val="en-US"/>
        </w:rPr>
        <w:t xml:space="preserve"> Request frame to AP</w:t>
      </w:r>
      <w:r w:rsidRPr="00D60882">
        <w:rPr>
          <w:rFonts w:eastAsia="Times New Roman"/>
          <w:spacing w:val="-2"/>
          <w:sz w:val="20"/>
          <w:lang w:val="en-US"/>
        </w:rPr>
        <w:t xml:space="preserve"> </w:t>
      </w:r>
      <w:r w:rsidRPr="00D60882">
        <w:rPr>
          <w:rFonts w:eastAsia="Times New Roman"/>
          <w:sz w:val="20"/>
          <w:lang w:val="en-US"/>
        </w:rPr>
        <w:t>2, in order to perform multi-link setup. The multi-link setup includes Link</w:t>
      </w:r>
      <w:r w:rsidRPr="00D60882">
        <w:rPr>
          <w:rFonts w:eastAsia="Times New Roman"/>
          <w:spacing w:val="-2"/>
          <w:sz w:val="20"/>
          <w:lang w:val="en-US"/>
        </w:rPr>
        <w:t xml:space="preserve"> </w:t>
      </w:r>
      <w:r w:rsidRPr="00D60882">
        <w:rPr>
          <w:rFonts w:eastAsia="Times New Roman"/>
          <w:sz w:val="20"/>
          <w:lang w:val="en-US"/>
        </w:rPr>
        <w:t>1 as one of the links. Since the (Re)Association Response frame is transmitted by AP</w:t>
      </w:r>
      <w:r w:rsidRPr="00D60882">
        <w:rPr>
          <w:rFonts w:eastAsia="Times New Roman"/>
          <w:spacing w:val="-3"/>
          <w:sz w:val="20"/>
          <w:lang w:val="en-US"/>
        </w:rPr>
        <w:t xml:space="preserve"> </w:t>
      </w:r>
      <w:r w:rsidRPr="00D60882">
        <w:rPr>
          <w:rFonts w:eastAsia="Times New Roman"/>
          <w:sz w:val="20"/>
          <w:lang w:val="en-US"/>
        </w:rPr>
        <w:t>2 after the quiet interval</w:t>
      </w:r>
      <w:r w:rsidRPr="00D60882">
        <w:rPr>
          <w:rFonts w:eastAsia="Times New Roman"/>
          <w:spacing w:val="-8"/>
          <w:sz w:val="20"/>
          <w:lang w:val="en-US"/>
        </w:rPr>
        <w:t xml:space="preserve"> </w:t>
      </w:r>
      <w:r w:rsidRPr="00D60882">
        <w:rPr>
          <w:rFonts w:eastAsia="Times New Roman"/>
          <w:sz w:val="20"/>
          <w:lang w:val="en-US"/>
        </w:rPr>
        <w:t>has</w:t>
      </w:r>
      <w:r w:rsidRPr="00D60882">
        <w:rPr>
          <w:rFonts w:eastAsia="Times New Roman"/>
          <w:spacing w:val="-7"/>
          <w:sz w:val="20"/>
          <w:lang w:val="en-US"/>
        </w:rPr>
        <w:t xml:space="preserve"> </w:t>
      </w:r>
      <w:r w:rsidRPr="00D60882">
        <w:rPr>
          <w:rFonts w:eastAsia="Times New Roman"/>
          <w:sz w:val="20"/>
          <w:lang w:val="en-US"/>
        </w:rPr>
        <w:t>started</w:t>
      </w:r>
      <w:r w:rsidRPr="00D60882">
        <w:rPr>
          <w:rFonts w:eastAsia="Times New Roman"/>
          <w:spacing w:val="-6"/>
          <w:sz w:val="20"/>
          <w:lang w:val="en-US"/>
        </w:rPr>
        <w:t xml:space="preserve"> </w:t>
      </w:r>
      <w:r w:rsidRPr="00D60882">
        <w:rPr>
          <w:rFonts w:eastAsia="Times New Roman"/>
          <w:sz w:val="20"/>
          <w:lang w:val="en-US"/>
        </w:rPr>
        <w:t>on</w:t>
      </w:r>
      <w:r w:rsidRPr="00D60882">
        <w:rPr>
          <w:rFonts w:eastAsia="Times New Roman"/>
          <w:spacing w:val="-7"/>
          <w:sz w:val="20"/>
          <w:lang w:val="en-US"/>
        </w:rPr>
        <w:t xml:space="preserve"> </w:t>
      </w:r>
      <w:r w:rsidRPr="00D60882">
        <w:rPr>
          <w:rFonts w:eastAsia="Times New Roman"/>
          <w:sz w:val="20"/>
          <w:lang w:val="en-US"/>
        </w:rPr>
        <w:t>Link</w:t>
      </w:r>
      <w:r w:rsidRPr="00D60882">
        <w:rPr>
          <w:rFonts w:eastAsia="Times New Roman"/>
          <w:spacing w:val="-3"/>
          <w:sz w:val="20"/>
          <w:lang w:val="en-US"/>
        </w:rPr>
        <w:t xml:space="preserve"> </w:t>
      </w:r>
      <w:r w:rsidRPr="00D60882">
        <w:rPr>
          <w:rFonts w:eastAsia="Times New Roman"/>
          <w:sz w:val="20"/>
          <w:lang w:val="en-US"/>
        </w:rPr>
        <w:t>1,</w:t>
      </w:r>
      <w:r w:rsidRPr="00D60882">
        <w:rPr>
          <w:rFonts w:eastAsia="Times New Roman"/>
          <w:spacing w:val="-8"/>
          <w:sz w:val="20"/>
          <w:lang w:val="en-US"/>
        </w:rPr>
        <w:t xml:space="preserve"> </w:t>
      </w:r>
      <w:r w:rsidRPr="00D60882">
        <w:rPr>
          <w:rFonts w:eastAsia="Times New Roman"/>
          <w:sz w:val="20"/>
          <w:lang w:val="en-US"/>
        </w:rPr>
        <w:t>AP</w:t>
      </w:r>
      <w:r w:rsidRPr="00D60882">
        <w:rPr>
          <w:rFonts w:eastAsia="Times New Roman"/>
          <w:spacing w:val="-3"/>
          <w:sz w:val="20"/>
          <w:lang w:val="en-US"/>
        </w:rPr>
        <w:t xml:space="preserve"> </w:t>
      </w:r>
      <w:r w:rsidRPr="00D60882">
        <w:rPr>
          <w:rFonts w:eastAsia="Times New Roman"/>
          <w:sz w:val="20"/>
          <w:lang w:val="en-US"/>
        </w:rPr>
        <w:t>2</w:t>
      </w:r>
      <w:r w:rsidRPr="00D60882">
        <w:rPr>
          <w:rFonts w:eastAsia="Times New Roman"/>
          <w:spacing w:val="-7"/>
          <w:sz w:val="20"/>
          <w:lang w:val="en-US"/>
        </w:rPr>
        <w:t xml:space="preserve"> </w:t>
      </w:r>
      <w:r w:rsidRPr="00D60882">
        <w:rPr>
          <w:rFonts w:eastAsia="Times New Roman"/>
          <w:sz w:val="20"/>
          <w:lang w:val="en-US"/>
        </w:rPr>
        <w:t>includes</w:t>
      </w:r>
      <w:r w:rsidRPr="00D60882">
        <w:rPr>
          <w:rFonts w:eastAsia="Times New Roman"/>
          <w:spacing w:val="-7"/>
          <w:sz w:val="20"/>
          <w:lang w:val="en-US"/>
        </w:rPr>
        <w:t xml:space="preserve"> </w:t>
      </w:r>
      <w:r w:rsidRPr="00D60882">
        <w:rPr>
          <w:rFonts w:eastAsia="Times New Roman"/>
          <w:sz w:val="20"/>
          <w:lang w:val="en-US"/>
        </w:rPr>
        <w:t>the</w:t>
      </w:r>
      <w:r w:rsidRPr="00D60882">
        <w:rPr>
          <w:rFonts w:eastAsia="Times New Roman"/>
          <w:spacing w:val="-6"/>
          <w:sz w:val="20"/>
          <w:lang w:val="en-US"/>
        </w:rPr>
        <w:t xml:space="preserve"> </w:t>
      </w:r>
      <w:r w:rsidRPr="00D60882">
        <w:rPr>
          <w:rFonts w:eastAsia="Times New Roman"/>
          <w:sz w:val="20"/>
          <w:lang w:val="en-US"/>
        </w:rPr>
        <w:t>Quiet</w:t>
      </w:r>
      <w:r w:rsidRPr="00D60882">
        <w:rPr>
          <w:rFonts w:eastAsia="Times New Roman"/>
          <w:spacing w:val="-6"/>
          <w:sz w:val="20"/>
          <w:lang w:val="en-US"/>
        </w:rPr>
        <w:t xml:space="preserve"> </w:t>
      </w:r>
      <w:r w:rsidRPr="00D60882">
        <w:rPr>
          <w:rFonts w:eastAsia="Times New Roman"/>
          <w:sz w:val="20"/>
          <w:lang w:val="en-US"/>
        </w:rPr>
        <w:t>element</w:t>
      </w:r>
      <w:r w:rsidRPr="00D60882">
        <w:rPr>
          <w:rFonts w:eastAsia="Times New Roman"/>
          <w:spacing w:val="-6"/>
          <w:sz w:val="20"/>
          <w:lang w:val="en-US"/>
        </w:rPr>
        <w:t xml:space="preserve"> </w:t>
      </w:r>
      <w:r w:rsidRPr="00D60882">
        <w:rPr>
          <w:rFonts w:eastAsia="Times New Roman"/>
          <w:sz w:val="20"/>
          <w:lang w:val="en-US"/>
        </w:rPr>
        <w:t>in</w:t>
      </w:r>
      <w:r w:rsidRPr="00D60882">
        <w:rPr>
          <w:rFonts w:eastAsia="Times New Roman"/>
          <w:spacing w:val="-7"/>
          <w:sz w:val="20"/>
          <w:lang w:val="en-US"/>
        </w:rPr>
        <w:t xml:space="preserve"> </w:t>
      </w:r>
      <w:r w:rsidRPr="00D60882">
        <w:rPr>
          <w:rFonts w:eastAsia="Times New Roman"/>
          <w:sz w:val="20"/>
          <w:lang w:val="en-US"/>
        </w:rPr>
        <w:t>the</w:t>
      </w:r>
      <w:r w:rsidRPr="00D60882">
        <w:rPr>
          <w:rFonts w:eastAsia="Times New Roman"/>
          <w:spacing w:val="-8"/>
          <w:sz w:val="20"/>
          <w:lang w:val="en-US"/>
        </w:rPr>
        <w:t xml:space="preserve"> </w:t>
      </w:r>
      <w:r w:rsidRPr="00D60882">
        <w:rPr>
          <w:rFonts w:eastAsia="Times New Roman"/>
          <w:sz w:val="20"/>
          <w:lang w:val="en-US"/>
        </w:rPr>
        <w:t>per-STA</w:t>
      </w:r>
      <w:r w:rsidRPr="00D60882">
        <w:rPr>
          <w:rFonts w:eastAsia="Times New Roman"/>
          <w:spacing w:val="-7"/>
          <w:sz w:val="20"/>
          <w:lang w:val="en-US"/>
        </w:rPr>
        <w:t xml:space="preserve"> </w:t>
      </w:r>
      <w:r w:rsidRPr="00D60882">
        <w:rPr>
          <w:rFonts w:eastAsia="Times New Roman"/>
          <w:sz w:val="20"/>
          <w:lang w:val="en-US"/>
        </w:rPr>
        <w:t>profile</w:t>
      </w:r>
      <w:r w:rsidRPr="00D60882">
        <w:rPr>
          <w:rFonts w:eastAsia="Times New Roman"/>
          <w:spacing w:val="-8"/>
          <w:sz w:val="20"/>
          <w:lang w:val="en-US"/>
        </w:rPr>
        <w:t xml:space="preserve"> </w:t>
      </w:r>
      <w:r w:rsidRPr="00D60882">
        <w:rPr>
          <w:rFonts w:eastAsia="Times New Roman"/>
          <w:sz w:val="20"/>
          <w:lang w:val="en-US"/>
        </w:rPr>
        <w:t>corresponding</w:t>
      </w:r>
      <w:r w:rsidRPr="00D60882">
        <w:rPr>
          <w:rFonts w:eastAsia="Times New Roman"/>
          <w:spacing w:val="-7"/>
          <w:sz w:val="20"/>
          <w:lang w:val="en-US"/>
        </w:rPr>
        <w:t xml:space="preserve"> </w:t>
      </w:r>
      <w:r w:rsidRPr="00D60882">
        <w:rPr>
          <w:rFonts w:eastAsia="Times New Roman"/>
          <w:sz w:val="20"/>
          <w:lang w:val="en-US"/>
        </w:rPr>
        <w:t>to</w:t>
      </w:r>
      <w:r w:rsidRPr="00D60882">
        <w:rPr>
          <w:rFonts w:eastAsia="Times New Roman"/>
          <w:spacing w:val="-7"/>
          <w:sz w:val="20"/>
          <w:lang w:val="en-US"/>
        </w:rPr>
        <w:t xml:space="preserve"> </w:t>
      </w:r>
      <w:r w:rsidRPr="00D60882">
        <w:rPr>
          <w:rFonts w:eastAsia="Times New Roman"/>
          <w:sz w:val="20"/>
          <w:lang w:val="en-US"/>
        </w:rPr>
        <w:t>AP</w:t>
      </w:r>
      <w:r w:rsidRPr="00D60882">
        <w:rPr>
          <w:rFonts w:eastAsia="Times New Roman"/>
          <w:spacing w:val="-3"/>
          <w:sz w:val="20"/>
          <w:lang w:val="en-US"/>
        </w:rPr>
        <w:t xml:space="preserve"> </w:t>
      </w:r>
      <w:r w:rsidRPr="00D60882">
        <w:rPr>
          <w:rFonts w:eastAsia="Times New Roman"/>
          <w:sz w:val="20"/>
          <w:lang w:val="en-US"/>
        </w:rPr>
        <w:t>1 in</w:t>
      </w:r>
      <w:r w:rsidRPr="00D60882">
        <w:rPr>
          <w:rFonts w:eastAsia="Times New Roman"/>
          <w:spacing w:val="-1"/>
          <w:sz w:val="20"/>
          <w:lang w:val="en-US"/>
        </w:rPr>
        <w:t xml:space="preserve"> </w:t>
      </w:r>
      <w:r w:rsidRPr="00D60882">
        <w:rPr>
          <w:rFonts w:eastAsia="Times New Roman"/>
          <w:sz w:val="20"/>
          <w:lang w:val="en-US"/>
        </w:rPr>
        <w:t>the</w:t>
      </w:r>
      <w:r w:rsidRPr="00D60882">
        <w:rPr>
          <w:rFonts w:eastAsia="Times New Roman"/>
          <w:spacing w:val="-1"/>
          <w:sz w:val="20"/>
          <w:lang w:val="en-US"/>
        </w:rPr>
        <w:t xml:space="preserve"> </w:t>
      </w:r>
      <w:r w:rsidRPr="00D60882">
        <w:rPr>
          <w:rFonts w:eastAsia="Times New Roman"/>
          <w:sz w:val="20"/>
          <w:lang w:val="en-US"/>
        </w:rPr>
        <w:t>(Re)Association</w:t>
      </w:r>
      <w:r w:rsidRPr="00D60882">
        <w:rPr>
          <w:rFonts w:eastAsia="Times New Roman"/>
          <w:spacing w:val="-1"/>
          <w:sz w:val="20"/>
          <w:lang w:val="en-US"/>
        </w:rPr>
        <w:t xml:space="preserve"> </w:t>
      </w:r>
      <w:r w:rsidRPr="00D60882">
        <w:rPr>
          <w:rFonts w:eastAsia="Times New Roman"/>
          <w:sz w:val="20"/>
          <w:lang w:val="en-US"/>
        </w:rPr>
        <w:t>Response</w:t>
      </w:r>
      <w:r w:rsidRPr="00D60882">
        <w:rPr>
          <w:rFonts w:eastAsia="Times New Roman"/>
          <w:spacing w:val="-2"/>
          <w:sz w:val="20"/>
          <w:lang w:val="en-US"/>
        </w:rPr>
        <w:t xml:space="preserve"> </w:t>
      </w:r>
      <w:r w:rsidRPr="00D60882">
        <w:rPr>
          <w:rFonts w:eastAsia="Times New Roman"/>
          <w:sz w:val="20"/>
          <w:lang w:val="en-US"/>
        </w:rPr>
        <w:t>frame</w:t>
      </w:r>
      <w:r w:rsidRPr="00D60882">
        <w:rPr>
          <w:rFonts w:eastAsia="Times New Roman"/>
          <w:spacing w:val="-1"/>
          <w:sz w:val="20"/>
          <w:lang w:val="en-US"/>
        </w:rPr>
        <w:t xml:space="preserve"> </w:t>
      </w:r>
      <w:r w:rsidRPr="00D60882">
        <w:rPr>
          <w:rFonts w:eastAsia="Times New Roman"/>
          <w:sz w:val="20"/>
          <w:lang w:val="en-US"/>
        </w:rPr>
        <w:t>it</w:t>
      </w:r>
      <w:r w:rsidRPr="00D60882">
        <w:rPr>
          <w:rFonts w:eastAsia="Times New Roman"/>
          <w:spacing w:val="-1"/>
          <w:sz w:val="20"/>
          <w:lang w:val="en-US"/>
        </w:rPr>
        <w:t xml:space="preserve"> </w:t>
      </w:r>
      <w:r w:rsidRPr="00D60882">
        <w:rPr>
          <w:rFonts w:eastAsia="Times New Roman"/>
          <w:sz w:val="20"/>
          <w:lang w:val="en-US"/>
        </w:rPr>
        <w:t>transmits.</w:t>
      </w:r>
      <w:r w:rsidRPr="00D60882">
        <w:rPr>
          <w:rFonts w:eastAsia="Times New Roman"/>
          <w:spacing w:val="-1"/>
          <w:sz w:val="20"/>
          <w:lang w:val="en-US"/>
        </w:rPr>
        <w:t xml:space="preserve"> </w:t>
      </w:r>
      <w:r w:rsidRPr="00D60882">
        <w:rPr>
          <w:rFonts w:eastAsia="Times New Roman"/>
          <w:sz w:val="20"/>
          <w:lang w:val="en-US"/>
        </w:rPr>
        <w:t>The</w:t>
      </w:r>
      <w:r w:rsidRPr="00D60882">
        <w:rPr>
          <w:rFonts w:eastAsia="Times New Roman"/>
          <w:spacing w:val="-1"/>
          <w:sz w:val="20"/>
          <w:lang w:val="en-US"/>
        </w:rPr>
        <w:t xml:space="preserve"> </w:t>
      </w:r>
      <w:r w:rsidRPr="00D60882">
        <w:rPr>
          <w:rFonts w:eastAsia="Times New Roman"/>
          <w:sz w:val="20"/>
          <w:lang w:val="en-US"/>
        </w:rPr>
        <w:t>value</w:t>
      </w:r>
      <w:r w:rsidRPr="00D60882">
        <w:rPr>
          <w:rFonts w:eastAsia="Times New Roman"/>
          <w:spacing w:val="-1"/>
          <w:sz w:val="20"/>
          <w:lang w:val="en-US"/>
        </w:rPr>
        <w:t xml:space="preserve"> </w:t>
      </w:r>
      <w:r w:rsidRPr="00D60882">
        <w:rPr>
          <w:rFonts w:eastAsia="Times New Roman"/>
          <w:sz w:val="20"/>
          <w:lang w:val="en-US"/>
        </w:rPr>
        <w:t>of</w:t>
      </w:r>
      <w:r w:rsidRPr="00D60882">
        <w:rPr>
          <w:rFonts w:eastAsia="Times New Roman"/>
          <w:spacing w:val="-1"/>
          <w:sz w:val="20"/>
          <w:lang w:val="en-US"/>
        </w:rPr>
        <w:t xml:space="preserve"> </w:t>
      </w:r>
      <w:r w:rsidRPr="00D60882">
        <w:rPr>
          <w:rFonts w:eastAsia="Times New Roman"/>
          <w:sz w:val="20"/>
          <w:lang w:val="en-US"/>
        </w:rPr>
        <w:t>the</w:t>
      </w:r>
      <w:r w:rsidRPr="00D60882">
        <w:rPr>
          <w:rFonts w:eastAsia="Times New Roman"/>
          <w:spacing w:val="-1"/>
          <w:sz w:val="20"/>
          <w:lang w:val="en-US"/>
        </w:rPr>
        <w:t xml:space="preserve"> </w:t>
      </w:r>
      <w:r w:rsidRPr="00D60882">
        <w:rPr>
          <w:rFonts w:eastAsia="Times New Roman"/>
          <w:sz w:val="20"/>
          <w:lang w:val="en-US"/>
        </w:rPr>
        <w:t>Quiet</w:t>
      </w:r>
      <w:r w:rsidRPr="00D60882">
        <w:rPr>
          <w:rFonts w:eastAsia="Times New Roman"/>
          <w:spacing w:val="-1"/>
          <w:sz w:val="20"/>
          <w:lang w:val="en-US"/>
        </w:rPr>
        <w:t xml:space="preserve"> </w:t>
      </w:r>
      <w:r w:rsidRPr="00D60882">
        <w:rPr>
          <w:rFonts w:eastAsia="Times New Roman"/>
          <w:sz w:val="20"/>
          <w:lang w:val="en-US"/>
        </w:rPr>
        <w:t>Count</w:t>
      </w:r>
      <w:r w:rsidRPr="00D60882">
        <w:rPr>
          <w:rFonts w:eastAsia="Times New Roman"/>
          <w:spacing w:val="-1"/>
          <w:sz w:val="20"/>
          <w:lang w:val="en-US"/>
        </w:rPr>
        <w:t xml:space="preserve"> </w:t>
      </w:r>
      <w:r w:rsidRPr="00D60882">
        <w:rPr>
          <w:rFonts w:eastAsia="Times New Roman"/>
          <w:sz w:val="20"/>
          <w:lang w:val="en-US"/>
        </w:rPr>
        <w:t>field</w:t>
      </w:r>
      <w:r w:rsidRPr="00D60882">
        <w:rPr>
          <w:rFonts w:eastAsia="Times New Roman"/>
          <w:spacing w:val="-1"/>
          <w:sz w:val="20"/>
          <w:lang w:val="en-US"/>
        </w:rPr>
        <w:t xml:space="preserve"> </w:t>
      </w:r>
      <w:r w:rsidRPr="00D60882">
        <w:rPr>
          <w:rFonts w:eastAsia="Times New Roman"/>
          <w:sz w:val="20"/>
          <w:lang w:val="en-US"/>
        </w:rPr>
        <w:t>of</w:t>
      </w:r>
      <w:r w:rsidRPr="00D60882">
        <w:rPr>
          <w:rFonts w:eastAsia="Times New Roman"/>
          <w:spacing w:val="-2"/>
          <w:sz w:val="20"/>
          <w:lang w:val="en-US"/>
        </w:rPr>
        <w:t xml:space="preserve"> </w:t>
      </w:r>
      <w:r w:rsidRPr="00D60882">
        <w:rPr>
          <w:rFonts w:eastAsia="Times New Roman"/>
          <w:sz w:val="20"/>
          <w:lang w:val="en-US"/>
        </w:rPr>
        <w:t>the</w:t>
      </w:r>
      <w:r w:rsidRPr="00D60882">
        <w:rPr>
          <w:rFonts w:eastAsia="Times New Roman"/>
          <w:spacing w:val="-1"/>
          <w:sz w:val="20"/>
          <w:lang w:val="en-US"/>
        </w:rPr>
        <w:t xml:space="preserve"> </w:t>
      </w:r>
      <w:r w:rsidRPr="00D60882">
        <w:rPr>
          <w:rFonts w:eastAsia="Times New Roman"/>
          <w:sz w:val="20"/>
          <w:lang w:val="en-US"/>
        </w:rPr>
        <w:t>Quiet</w:t>
      </w:r>
      <w:r w:rsidRPr="00D60882">
        <w:rPr>
          <w:rFonts w:eastAsia="Times New Roman"/>
          <w:spacing w:val="-1"/>
          <w:sz w:val="20"/>
          <w:lang w:val="en-US"/>
        </w:rPr>
        <w:t xml:space="preserve"> </w:t>
      </w:r>
      <w:r w:rsidRPr="00D60882">
        <w:rPr>
          <w:rFonts w:eastAsia="Times New Roman"/>
          <w:sz w:val="20"/>
          <w:lang w:val="en-US"/>
        </w:rPr>
        <w:t>element carried in the (</w:t>
      </w:r>
      <w:proofErr w:type="gramStart"/>
      <w:r w:rsidRPr="00D60882">
        <w:rPr>
          <w:rFonts w:eastAsia="Times New Roman"/>
          <w:sz w:val="20"/>
          <w:lang w:val="en-US"/>
        </w:rPr>
        <w:t>Re</w:t>
      </w:r>
      <w:r w:rsidRPr="00D60882">
        <w:rPr>
          <w:rFonts w:eastAsia="Times New Roman"/>
          <w:spacing w:val="-4"/>
          <w:sz w:val="20"/>
          <w:lang w:val="en-US"/>
        </w:rPr>
        <w:t xml:space="preserve"> </w:t>
      </w:r>
      <w:r w:rsidRPr="00D60882">
        <w:rPr>
          <w:rFonts w:eastAsia="Times New Roman"/>
          <w:sz w:val="20"/>
          <w:lang w:val="en-US"/>
        </w:rPr>
        <w:t>)Association</w:t>
      </w:r>
      <w:proofErr w:type="gramEnd"/>
      <w:r w:rsidRPr="00D60882">
        <w:rPr>
          <w:rFonts w:eastAsia="Times New Roman"/>
          <w:sz w:val="20"/>
          <w:lang w:val="en-US"/>
        </w:rPr>
        <w:t xml:space="preserve"> Response frame is set to 129 to indicate that the quiet interval on Link</w:t>
      </w:r>
      <w:r w:rsidRPr="00D60882">
        <w:rPr>
          <w:rFonts w:eastAsia="Times New Roman"/>
          <w:spacing w:val="-2"/>
          <w:sz w:val="20"/>
          <w:lang w:val="en-US"/>
        </w:rPr>
        <w:t xml:space="preserve"> </w:t>
      </w:r>
      <w:r w:rsidRPr="00D60882">
        <w:rPr>
          <w:rFonts w:eastAsia="Times New Roman"/>
          <w:sz w:val="20"/>
          <w:lang w:val="en-US"/>
        </w:rPr>
        <w:t>1 started in the beacon interval that occurred 2 TBTTs in the past on Link 1.</w:t>
      </w:r>
    </w:p>
    <w:p w14:paraId="7C00B467" w14:textId="77777777" w:rsidR="00D60882" w:rsidRPr="00D60882" w:rsidRDefault="00D60882" w:rsidP="00D60882">
      <w:pPr>
        <w:widowControl w:val="0"/>
        <w:kinsoku w:val="0"/>
        <w:overflowPunct w:val="0"/>
        <w:autoSpaceDE w:val="0"/>
        <w:autoSpaceDN w:val="0"/>
        <w:adjustRightInd w:val="0"/>
        <w:jc w:val="left"/>
        <w:rPr>
          <w:rFonts w:eastAsia="Times New Roman"/>
          <w:sz w:val="14"/>
          <w:szCs w:val="14"/>
          <w:lang w:val="en-US"/>
        </w:rPr>
      </w:pPr>
    </w:p>
    <w:p w14:paraId="4215CC0E" w14:textId="77777777" w:rsidR="00D60882" w:rsidRPr="00D60882" w:rsidRDefault="00D60882" w:rsidP="00D60882">
      <w:pPr>
        <w:widowControl w:val="0"/>
        <w:kinsoku w:val="0"/>
        <w:overflowPunct w:val="0"/>
        <w:autoSpaceDE w:val="0"/>
        <w:autoSpaceDN w:val="0"/>
        <w:adjustRightInd w:val="0"/>
        <w:jc w:val="left"/>
        <w:rPr>
          <w:rFonts w:eastAsia="Times New Roman"/>
          <w:sz w:val="14"/>
          <w:szCs w:val="14"/>
          <w:lang w:val="en-US"/>
        </w:rPr>
        <w:sectPr w:rsidR="00D60882" w:rsidRPr="00D60882">
          <w:pgSz w:w="12240" w:h="15840"/>
          <w:pgMar w:top="1280" w:right="1640" w:bottom="960" w:left="1640" w:header="661" w:footer="761" w:gutter="0"/>
          <w:cols w:space="720"/>
          <w:noEndnote/>
        </w:sectPr>
      </w:pPr>
    </w:p>
    <w:p w14:paraId="59421092" w14:textId="361369B4" w:rsidR="00D60882" w:rsidRPr="00D60882" w:rsidRDefault="00D60882" w:rsidP="00D60882">
      <w:pPr>
        <w:widowControl w:val="0"/>
        <w:kinsoku w:val="0"/>
        <w:overflowPunct w:val="0"/>
        <w:autoSpaceDE w:val="0"/>
        <w:autoSpaceDN w:val="0"/>
        <w:adjustRightInd w:val="0"/>
        <w:spacing w:before="78"/>
        <w:ind w:right="-10"/>
        <w:jc w:val="left"/>
        <w:rPr>
          <w:rFonts w:ascii="Calibri" w:eastAsia="Times New Roman" w:hAnsi="Calibri" w:cs="Calibri"/>
          <w:w w:val="110"/>
          <w:sz w:val="12"/>
          <w:szCs w:val="12"/>
          <w:lang w:val="en-US"/>
        </w:rPr>
      </w:pPr>
      <w:r w:rsidRPr="00D60882">
        <w:rPr>
          <w:rFonts w:eastAsia="Times New Roman"/>
          <w:noProof/>
          <w:sz w:val="20"/>
          <w:lang w:val="en-US"/>
        </w:rPr>
        <mc:AlternateContent>
          <mc:Choice Requires="wpg">
            <w:drawing>
              <wp:anchor distT="0" distB="0" distL="114300" distR="114300" simplePos="0" relativeHeight="251660800" behindDoc="0" locked="0" layoutInCell="0" allowOverlap="1" wp14:anchorId="7B1AA7E7" wp14:editId="6B7657CE">
                <wp:simplePos x="0" y="0"/>
                <wp:positionH relativeFrom="page">
                  <wp:posOffset>1559560</wp:posOffset>
                </wp:positionH>
                <wp:positionV relativeFrom="paragraph">
                  <wp:posOffset>221615</wp:posOffset>
                </wp:positionV>
                <wp:extent cx="4696460" cy="417195"/>
                <wp:effectExtent l="6985" t="12065" r="11430" b="8890"/>
                <wp:wrapNone/>
                <wp:docPr id="465" name="Group 4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96460" cy="417195"/>
                          <a:chOff x="2456" y="349"/>
                          <a:chExt cx="7396" cy="657"/>
                        </a:xfrm>
                      </wpg:grpSpPr>
                      <wps:wsp>
                        <wps:cNvPr id="466" name="Freeform 249"/>
                        <wps:cNvSpPr>
                          <a:spLocks/>
                        </wps:cNvSpPr>
                        <wps:spPr bwMode="auto">
                          <a:xfrm>
                            <a:off x="2465" y="995"/>
                            <a:ext cx="7386" cy="1"/>
                          </a:xfrm>
                          <a:custGeom>
                            <a:avLst/>
                            <a:gdLst>
                              <a:gd name="T0" fmla="*/ 0 w 7386"/>
                              <a:gd name="T1" fmla="*/ 0 h 1"/>
                              <a:gd name="T2" fmla="*/ 7385 w 7386"/>
                              <a:gd name="T3" fmla="*/ 0 h 1"/>
                            </a:gdLst>
                            <a:ahLst/>
                            <a:cxnLst>
                              <a:cxn ang="0">
                                <a:pos x="T0" y="T1"/>
                              </a:cxn>
                              <a:cxn ang="0">
                                <a:pos x="T2" y="T3"/>
                              </a:cxn>
                            </a:cxnLst>
                            <a:rect l="0" t="0" r="r" b="b"/>
                            <a:pathLst>
                              <a:path w="7386" h="1">
                                <a:moveTo>
                                  <a:pt x="0" y="0"/>
                                </a:moveTo>
                                <a:lnTo>
                                  <a:pt x="7385" y="0"/>
                                </a:lnTo>
                              </a:path>
                            </a:pathLst>
                          </a:custGeom>
                          <a:noFill/>
                          <a:ln w="965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467" name="Picture 25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2466" y="522"/>
                            <a:ext cx="120"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68" name="Freeform 251"/>
                        <wps:cNvSpPr>
                          <a:spLocks/>
                        </wps:cNvSpPr>
                        <wps:spPr bwMode="auto">
                          <a:xfrm>
                            <a:off x="2465" y="522"/>
                            <a:ext cx="123" cy="473"/>
                          </a:xfrm>
                          <a:custGeom>
                            <a:avLst/>
                            <a:gdLst>
                              <a:gd name="T0" fmla="*/ 122 w 123"/>
                              <a:gd name="T1" fmla="*/ 0 h 473"/>
                              <a:gd name="T2" fmla="*/ 0 w 123"/>
                              <a:gd name="T3" fmla="*/ 0 h 473"/>
                              <a:gd name="T4" fmla="*/ 0 w 123"/>
                              <a:gd name="T5" fmla="*/ 472 h 473"/>
                              <a:gd name="T6" fmla="*/ 122 w 123"/>
                              <a:gd name="T7" fmla="*/ 472 h 473"/>
                              <a:gd name="T8" fmla="*/ 122 w 123"/>
                              <a:gd name="T9" fmla="*/ 0 h 473"/>
                            </a:gdLst>
                            <a:ahLst/>
                            <a:cxnLst>
                              <a:cxn ang="0">
                                <a:pos x="T0" y="T1"/>
                              </a:cxn>
                              <a:cxn ang="0">
                                <a:pos x="T2" y="T3"/>
                              </a:cxn>
                              <a:cxn ang="0">
                                <a:pos x="T4" y="T5"/>
                              </a:cxn>
                              <a:cxn ang="0">
                                <a:pos x="T6" y="T7"/>
                              </a:cxn>
                              <a:cxn ang="0">
                                <a:pos x="T8" y="T9"/>
                              </a:cxn>
                            </a:cxnLst>
                            <a:rect l="0" t="0" r="r" b="b"/>
                            <a:pathLst>
                              <a:path w="123" h="473">
                                <a:moveTo>
                                  <a:pt x="122" y="0"/>
                                </a:moveTo>
                                <a:lnTo>
                                  <a:pt x="0" y="0"/>
                                </a:lnTo>
                                <a:lnTo>
                                  <a:pt x="0" y="472"/>
                                </a:lnTo>
                                <a:lnTo>
                                  <a:pt x="122" y="472"/>
                                </a:lnTo>
                                <a:lnTo>
                                  <a:pt x="122" y="0"/>
                                </a:lnTo>
                                <a:close/>
                              </a:path>
                            </a:pathLst>
                          </a:custGeom>
                          <a:noFill/>
                          <a:ln w="830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469" name="Picture 25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3143" y="522"/>
                            <a:ext cx="120"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70" name="Freeform 253"/>
                        <wps:cNvSpPr>
                          <a:spLocks/>
                        </wps:cNvSpPr>
                        <wps:spPr bwMode="auto">
                          <a:xfrm>
                            <a:off x="3142" y="522"/>
                            <a:ext cx="123" cy="473"/>
                          </a:xfrm>
                          <a:custGeom>
                            <a:avLst/>
                            <a:gdLst>
                              <a:gd name="T0" fmla="*/ 122 w 123"/>
                              <a:gd name="T1" fmla="*/ 0 h 473"/>
                              <a:gd name="T2" fmla="*/ 0 w 123"/>
                              <a:gd name="T3" fmla="*/ 0 h 473"/>
                              <a:gd name="T4" fmla="*/ 0 w 123"/>
                              <a:gd name="T5" fmla="*/ 472 h 473"/>
                              <a:gd name="T6" fmla="*/ 122 w 123"/>
                              <a:gd name="T7" fmla="*/ 472 h 473"/>
                              <a:gd name="T8" fmla="*/ 122 w 123"/>
                              <a:gd name="T9" fmla="*/ 0 h 473"/>
                            </a:gdLst>
                            <a:ahLst/>
                            <a:cxnLst>
                              <a:cxn ang="0">
                                <a:pos x="T0" y="T1"/>
                              </a:cxn>
                              <a:cxn ang="0">
                                <a:pos x="T2" y="T3"/>
                              </a:cxn>
                              <a:cxn ang="0">
                                <a:pos x="T4" y="T5"/>
                              </a:cxn>
                              <a:cxn ang="0">
                                <a:pos x="T6" y="T7"/>
                              </a:cxn>
                              <a:cxn ang="0">
                                <a:pos x="T8" y="T9"/>
                              </a:cxn>
                            </a:cxnLst>
                            <a:rect l="0" t="0" r="r" b="b"/>
                            <a:pathLst>
                              <a:path w="123" h="473">
                                <a:moveTo>
                                  <a:pt x="122" y="0"/>
                                </a:moveTo>
                                <a:lnTo>
                                  <a:pt x="0" y="0"/>
                                </a:lnTo>
                                <a:lnTo>
                                  <a:pt x="0" y="472"/>
                                </a:lnTo>
                                <a:lnTo>
                                  <a:pt x="122" y="472"/>
                                </a:lnTo>
                                <a:lnTo>
                                  <a:pt x="122" y="0"/>
                                </a:lnTo>
                                <a:close/>
                              </a:path>
                            </a:pathLst>
                          </a:custGeom>
                          <a:noFill/>
                          <a:ln w="830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471" name="Picture 25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3943" y="522"/>
                            <a:ext cx="120"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72" name="Freeform 255"/>
                        <wps:cNvSpPr>
                          <a:spLocks/>
                        </wps:cNvSpPr>
                        <wps:spPr bwMode="auto">
                          <a:xfrm>
                            <a:off x="3943" y="522"/>
                            <a:ext cx="124" cy="473"/>
                          </a:xfrm>
                          <a:custGeom>
                            <a:avLst/>
                            <a:gdLst>
                              <a:gd name="T0" fmla="*/ 123 w 124"/>
                              <a:gd name="T1" fmla="*/ 0 h 473"/>
                              <a:gd name="T2" fmla="*/ 0 w 124"/>
                              <a:gd name="T3" fmla="*/ 0 h 473"/>
                              <a:gd name="T4" fmla="*/ 0 w 124"/>
                              <a:gd name="T5" fmla="*/ 472 h 473"/>
                              <a:gd name="T6" fmla="*/ 123 w 124"/>
                              <a:gd name="T7" fmla="*/ 472 h 473"/>
                              <a:gd name="T8" fmla="*/ 123 w 124"/>
                              <a:gd name="T9" fmla="*/ 0 h 473"/>
                            </a:gdLst>
                            <a:ahLst/>
                            <a:cxnLst>
                              <a:cxn ang="0">
                                <a:pos x="T0" y="T1"/>
                              </a:cxn>
                              <a:cxn ang="0">
                                <a:pos x="T2" y="T3"/>
                              </a:cxn>
                              <a:cxn ang="0">
                                <a:pos x="T4" y="T5"/>
                              </a:cxn>
                              <a:cxn ang="0">
                                <a:pos x="T6" y="T7"/>
                              </a:cxn>
                              <a:cxn ang="0">
                                <a:pos x="T8" y="T9"/>
                              </a:cxn>
                            </a:cxnLst>
                            <a:rect l="0" t="0" r="r" b="b"/>
                            <a:pathLst>
                              <a:path w="124" h="473">
                                <a:moveTo>
                                  <a:pt x="123" y="0"/>
                                </a:moveTo>
                                <a:lnTo>
                                  <a:pt x="0" y="0"/>
                                </a:lnTo>
                                <a:lnTo>
                                  <a:pt x="0" y="472"/>
                                </a:lnTo>
                                <a:lnTo>
                                  <a:pt x="123" y="472"/>
                                </a:lnTo>
                                <a:lnTo>
                                  <a:pt x="123" y="0"/>
                                </a:lnTo>
                                <a:close/>
                              </a:path>
                            </a:pathLst>
                          </a:custGeom>
                          <a:noFill/>
                          <a:ln w="830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473" name="Picture 25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4651" y="522"/>
                            <a:ext cx="120"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74" name="Freeform 257"/>
                        <wps:cNvSpPr>
                          <a:spLocks/>
                        </wps:cNvSpPr>
                        <wps:spPr bwMode="auto">
                          <a:xfrm>
                            <a:off x="4651" y="522"/>
                            <a:ext cx="124" cy="473"/>
                          </a:xfrm>
                          <a:custGeom>
                            <a:avLst/>
                            <a:gdLst>
                              <a:gd name="T0" fmla="*/ 123 w 124"/>
                              <a:gd name="T1" fmla="*/ 0 h 473"/>
                              <a:gd name="T2" fmla="*/ 0 w 124"/>
                              <a:gd name="T3" fmla="*/ 0 h 473"/>
                              <a:gd name="T4" fmla="*/ 0 w 124"/>
                              <a:gd name="T5" fmla="*/ 472 h 473"/>
                              <a:gd name="T6" fmla="*/ 123 w 124"/>
                              <a:gd name="T7" fmla="*/ 472 h 473"/>
                              <a:gd name="T8" fmla="*/ 123 w 124"/>
                              <a:gd name="T9" fmla="*/ 0 h 473"/>
                            </a:gdLst>
                            <a:ahLst/>
                            <a:cxnLst>
                              <a:cxn ang="0">
                                <a:pos x="T0" y="T1"/>
                              </a:cxn>
                              <a:cxn ang="0">
                                <a:pos x="T2" y="T3"/>
                              </a:cxn>
                              <a:cxn ang="0">
                                <a:pos x="T4" y="T5"/>
                              </a:cxn>
                              <a:cxn ang="0">
                                <a:pos x="T6" y="T7"/>
                              </a:cxn>
                              <a:cxn ang="0">
                                <a:pos x="T8" y="T9"/>
                              </a:cxn>
                            </a:cxnLst>
                            <a:rect l="0" t="0" r="r" b="b"/>
                            <a:pathLst>
                              <a:path w="124" h="473">
                                <a:moveTo>
                                  <a:pt x="123" y="0"/>
                                </a:moveTo>
                                <a:lnTo>
                                  <a:pt x="0" y="0"/>
                                </a:lnTo>
                                <a:lnTo>
                                  <a:pt x="0" y="472"/>
                                </a:lnTo>
                                <a:lnTo>
                                  <a:pt x="123" y="472"/>
                                </a:lnTo>
                                <a:lnTo>
                                  <a:pt x="123" y="0"/>
                                </a:lnTo>
                                <a:close/>
                              </a:path>
                            </a:pathLst>
                          </a:custGeom>
                          <a:noFill/>
                          <a:ln w="830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5" name="Freeform 258"/>
                        <wps:cNvSpPr>
                          <a:spLocks/>
                        </wps:cNvSpPr>
                        <wps:spPr bwMode="auto">
                          <a:xfrm>
                            <a:off x="5816" y="781"/>
                            <a:ext cx="3920" cy="1"/>
                          </a:xfrm>
                          <a:custGeom>
                            <a:avLst/>
                            <a:gdLst>
                              <a:gd name="T0" fmla="*/ 0 w 3920"/>
                              <a:gd name="T1" fmla="*/ 0 h 1"/>
                              <a:gd name="T2" fmla="*/ 3919 w 3920"/>
                              <a:gd name="T3" fmla="*/ 0 h 1"/>
                            </a:gdLst>
                            <a:ahLst/>
                            <a:cxnLst>
                              <a:cxn ang="0">
                                <a:pos x="T0" y="T1"/>
                              </a:cxn>
                              <a:cxn ang="0">
                                <a:pos x="T2" y="T3"/>
                              </a:cxn>
                            </a:cxnLst>
                            <a:rect l="0" t="0" r="r" b="b"/>
                            <a:pathLst>
                              <a:path w="3920" h="1">
                                <a:moveTo>
                                  <a:pt x="0" y="0"/>
                                </a:moveTo>
                                <a:lnTo>
                                  <a:pt x="3919" y="0"/>
                                </a:lnTo>
                              </a:path>
                            </a:pathLst>
                          </a:custGeom>
                          <a:noFill/>
                          <a:ln w="62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476" name="Group 259"/>
                        <wpg:cNvGrpSpPr>
                          <a:grpSpLocks/>
                        </wpg:cNvGrpSpPr>
                        <wpg:grpSpPr bwMode="auto">
                          <a:xfrm>
                            <a:off x="5700" y="741"/>
                            <a:ext cx="4152" cy="80"/>
                            <a:chOff x="5700" y="741"/>
                            <a:chExt cx="4152" cy="80"/>
                          </a:xfrm>
                        </wpg:grpSpPr>
                        <wps:wsp>
                          <wps:cNvPr id="477" name="Freeform 260"/>
                          <wps:cNvSpPr>
                            <a:spLocks/>
                          </wps:cNvSpPr>
                          <wps:spPr bwMode="auto">
                            <a:xfrm>
                              <a:off x="5700" y="741"/>
                              <a:ext cx="4152" cy="80"/>
                            </a:xfrm>
                            <a:custGeom>
                              <a:avLst/>
                              <a:gdLst>
                                <a:gd name="T0" fmla="*/ 127 w 4152"/>
                                <a:gd name="T1" fmla="*/ 0 h 80"/>
                                <a:gd name="T2" fmla="*/ 0 w 4152"/>
                                <a:gd name="T3" fmla="*/ 39 h 80"/>
                                <a:gd name="T4" fmla="*/ 127 w 4152"/>
                                <a:gd name="T5" fmla="*/ 79 h 80"/>
                                <a:gd name="T6" fmla="*/ 127 w 4152"/>
                                <a:gd name="T7" fmla="*/ 0 h 80"/>
                              </a:gdLst>
                              <a:ahLst/>
                              <a:cxnLst>
                                <a:cxn ang="0">
                                  <a:pos x="T0" y="T1"/>
                                </a:cxn>
                                <a:cxn ang="0">
                                  <a:pos x="T2" y="T3"/>
                                </a:cxn>
                                <a:cxn ang="0">
                                  <a:pos x="T4" y="T5"/>
                                </a:cxn>
                                <a:cxn ang="0">
                                  <a:pos x="T6" y="T7"/>
                                </a:cxn>
                              </a:cxnLst>
                              <a:rect l="0" t="0" r="r" b="b"/>
                              <a:pathLst>
                                <a:path w="4152" h="80">
                                  <a:moveTo>
                                    <a:pt x="127" y="0"/>
                                  </a:moveTo>
                                  <a:lnTo>
                                    <a:pt x="0" y="39"/>
                                  </a:lnTo>
                                  <a:lnTo>
                                    <a:pt x="127" y="79"/>
                                  </a:lnTo>
                                  <a:lnTo>
                                    <a:pt x="12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8" name="Freeform 261"/>
                          <wps:cNvSpPr>
                            <a:spLocks/>
                          </wps:cNvSpPr>
                          <wps:spPr bwMode="auto">
                            <a:xfrm>
                              <a:off x="5700" y="741"/>
                              <a:ext cx="4152" cy="80"/>
                            </a:xfrm>
                            <a:custGeom>
                              <a:avLst/>
                              <a:gdLst>
                                <a:gd name="T0" fmla="*/ 4152 w 4152"/>
                                <a:gd name="T1" fmla="*/ 39 h 80"/>
                                <a:gd name="T2" fmla="*/ 4024 w 4152"/>
                                <a:gd name="T3" fmla="*/ 0 h 80"/>
                                <a:gd name="T4" fmla="*/ 4024 w 4152"/>
                                <a:gd name="T5" fmla="*/ 79 h 80"/>
                                <a:gd name="T6" fmla="*/ 4152 w 4152"/>
                                <a:gd name="T7" fmla="*/ 39 h 80"/>
                              </a:gdLst>
                              <a:ahLst/>
                              <a:cxnLst>
                                <a:cxn ang="0">
                                  <a:pos x="T0" y="T1"/>
                                </a:cxn>
                                <a:cxn ang="0">
                                  <a:pos x="T2" y="T3"/>
                                </a:cxn>
                                <a:cxn ang="0">
                                  <a:pos x="T4" y="T5"/>
                                </a:cxn>
                                <a:cxn ang="0">
                                  <a:pos x="T6" y="T7"/>
                                </a:cxn>
                              </a:cxnLst>
                              <a:rect l="0" t="0" r="r" b="b"/>
                              <a:pathLst>
                                <a:path w="4152" h="80">
                                  <a:moveTo>
                                    <a:pt x="4152" y="39"/>
                                  </a:moveTo>
                                  <a:lnTo>
                                    <a:pt x="4024" y="0"/>
                                  </a:lnTo>
                                  <a:lnTo>
                                    <a:pt x="4024" y="79"/>
                                  </a:lnTo>
                                  <a:lnTo>
                                    <a:pt x="4152" y="3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pic:pic xmlns:pic="http://schemas.openxmlformats.org/drawingml/2006/picture">
                        <pic:nvPicPr>
                          <pic:cNvPr id="479" name="Picture 26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5586" y="527"/>
                            <a:ext cx="120"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80" name="Freeform 263"/>
                        <wps:cNvSpPr>
                          <a:spLocks/>
                        </wps:cNvSpPr>
                        <wps:spPr bwMode="auto">
                          <a:xfrm>
                            <a:off x="5585" y="527"/>
                            <a:ext cx="130" cy="473"/>
                          </a:xfrm>
                          <a:custGeom>
                            <a:avLst/>
                            <a:gdLst>
                              <a:gd name="T0" fmla="*/ 129 w 130"/>
                              <a:gd name="T1" fmla="*/ 0 h 473"/>
                              <a:gd name="T2" fmla="*/ 0 w 130"/>
                              <a:gd name="T3" fmla="*/ 0 h 473"/>
                              <a:gd name="T4" fmla="*/ 0 w 130"/>
                              <a:gd name="T5" fmla="*/ 472 h 473"/>
                              <a:gd name="T6" fmla="*/ 129 w 130"/>
                              <a:gd name="T7" fmla="*/ 472 h 473"/>
                              <a:gd name="T8" fmla="*/ 129 w 130"/>
                              <a:gd name="T9" fmla="*/ 0 h 473"/>
                            </a:gdLst>
                            <a:ahLst/>
                            <a:cxnLst>
                              <a:cxn ang="0">
                                <a:pos x="T0" y="T1"/>
                              </a:cxn>
                              <a:cxn ang="0">
                                <a:pos x="T2" y="T3"/>
                              </a:cxn>
                              <a:cxn ang="0">
                                <a:pos x="T4" y="T5"/>
                              </a:cxn>
                              <a:cxn ang="0">
                                <a:pos x="T6" y="T7"/>
                              </a:cxn>
                              <a:cxn ang="0">
                                <a:pos x="T8" y="T9"/>
                              </a:cxn>
                            </a:cxnLst>
                            <a:rect l="0" t="0" r="r" b="b"/>
                            <a:pathLst>
                              <a:path w="130" h="473">
                                <a:moveTo>
                                  <a:pt x="129" y="0"/>
                                </a:moveTo>
                                <a:lnTo>
                                  <a:pt x="0" y="0"/>
                                </a:lnTo>
                                <a:lnTo>
                                  <a:pt x="0" y="472"/>
                                </a:lnTo>
                                <a:lnTo>
                                  <a:pt x="129" y="472"/>
                                </a:lnTo>
                                <a:lnTo>
                                  <a:pt x="129" y="0"/>
                                </a:lnTo>
                                <a:close/>
                              </a:path>
                            </a:pathLst>
                          </a:custGeom>
                          <a:noFill/>
                          <a:ln w="829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1" name="Freeform 264"/>
                        <wps:cNvSpPr>
                          <a:spLocks/>
                        </wps:cNvSpPr>
                        <wps:spPr bwMode="auto">
                          <a:xfrm>
                            <a:off x="4858" y="349"/>
                            <a:ext cx="1" cy="180"/>
                          </a:xfrm>
                          <a:custGeom>
                            <a:avLst/>
                            <a:gdLst>
                              <a:gd name="T0" fmla="*/ 0 w 1"/>
                              <a:gd name="T1" fmla="*/ 0 h 180"/>
                              <a:gd name="T2" fmla="*/ 0 w 1"/>
                              <a:gd name="T3" fmla="*/ 180 h 180"/>
                            </a:gdLst>
                            <a:ahLst/>
                            <a:cxnLst>
                              <a:cxn ang="0">
                                <a:pos x="T0" y="T1"/>
                              </a:cxn>
                              <a:cxn ang="0">
                                <a:pos x="T2" y="T3"/>
                              </a:cxn>
                            </a:cxnLst>
                            <a:rect l="0" t="0" r="r" b="b"/>
                            <a:pathLst>
                              <a:path w="1" h="180">
                                <a:moveTo>
                                  <a:pt x="0" y="0"/>
                                </a:moveTo>
                                <a:lnTo>
                                  <a:pt x="0" y="180"/>
                                </a:lnTo>
                              </a:path>
                            </a:pathLst>
                          </a:custGeom>
                          <a:noFill/>
                          <a:ln w="364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2" name="Freeform 265"/>
                        <wps:cNvSpPr>
                          <a:spLocks/>
                        </wps:cNvSpPr>
                        <wps:spPr bwMode="auto">
                          <a:xfrm>
                            <a:off x="4798" y="473"/>
                            <a:ext cx="120" cy="57"/>
                          </a:xfrm>
                          <a:custGeom>
                            <a:avLst/>
                            <a:gdLst>
                              <a:gd name="T0" fmla="*/ 0 w 120"/>
                              <a:gd name="T1" fmla="*/ 0 h 57"/>
                              <a:gd name="T2" fmla="*/ 59 w 120"/>
                              <a:gd name="T3" fmla="*/ 56 h 57"/>
                              <a:gd name="T4" fmla="*/ 119 w 120"/>
                              <a:gd name="T5" fmla="*/ 0 h 57"/>
                            </a:gdLst>
                            <a:ahLst/>
                            <a:cxnLst>
                              <a:cxn ang="0">
                                <a:pos x="T0" y="T1"/>
                              </a:cxn>
                              <a:cxn ang="0">
                                <a:pos x="T2" y="T3"/>
                              </a:cxn>
                              <a:cxn ang="0">
                                <a:pos x="T4" y="T5"/>
                              </a:cxn>
                            </a:cxnLst>
                            <a:rect l="0" t="0" r="r" b="b"/>
                            <a:pathLst>
                              <a:path w="120" h="57">
                                <a:moveTo>
                                  <a:pt x="0" y="0"/>
                                </a:moveTo>
                                <a:lnTo>
                                  <a:pt x="59" y="56"/>
                                </a:lnTo>
                                <a:lnTo>
                                  <a:pt x="119" y="0"/>
                                </a:lnTo>
                              </a:path>
                            </a:pathLst>
                          </a:custGeom>
                          <a:noFill/>
                          <a:ln w="342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3" name="Freeform 266"/>
                        <wps:cNvSpPr>
                          <a:spLocks/>
                        </wps:cNvSpPr>
                        <wps:spPr bwMode="auto">
                          <a:xfrm>
                            <a:off x="4101" y="350"/>
                            <a:ext cx="1" cy="179"/>
                          </a:xfrm>
                          <a:custGeom>
                            <a:avLst/>
                            <a:gdLst>
                              <a:gd name="T0" fmla="*/ 0 w 1"/>
                              <a:gd name="T1" fmla="*/ 0 h 179"/>
                              <a:gd name="T2" fmla="*/ 0 w 1"/>
                              <a:gd name="T3" fmla="*/ 178 h 179"/>
                            </a:gdLst>
                            <a:ahLst/>
                            <a:cxnLst>
                              <a:cxn ang="0">
                                <a:pos x="T0" y="T1"/>
                              </a:cxn>
                              <a:cxn ang="0">
                                <a:pos x="T2" y="T3"/>
                              </a:cxn>
                            </a:cxnLst>
                            <a:rect l="0" t="0" r="r" b="b"/>
                            <a:pathLst>
                              <a:path w="1" h="179">
                                <a:moveTo>
                                  <a:pt x="0" y="0"/>
                                </a:moveTo>
                                <a:lnTo>
                                  <a:pt x="0" y="178"/>
                                </a:lnTo>
                              </a:path>
                            </a:pathLst>
                          </a:custGeom>
                          <a:noFill/>
                          <a:ln w="364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4" name="Freeform 267"/>
                        <wps:cNvSpPr>
                          <a:spLocks/>
                        </wps:cNvSpPr>
                        <wps:spPr bwMode="auto">
                          <a:xfrm>
                            <a:off x="4040" y="473"/>
                            <a:ext cx="123" cy="57"/>
                          </a:xfrm>
                          <a:custGeom>
                            <a:avLst/>
                            <a:gdLst>
                              <a:gd name="T0" fmla="*/ 0 w 123"/>
                              <a:gd name="T1" fmla="*/ 0 h 57"/>
                              <a:gd name="T2" fmla="*/ 61 w 123"/>
                              <a:gd name="T3" fmla="*/ 56 h 57"/>
                              <a:gd name="T4" fmla="*/ 122 w 123"/>
                              <a:gd name="T5" fmla="*/ 0 h 57"/>
                            </a:gdLst>
                            <a:ahLst/>
                            <a:cxnLst>
                              <a:cxn ang="0">
                                <a:pos x="T0" y="T1"/>
                              </a:cxn>
                              <a:cxn ang="0">
                                <a:pos x="T2" y="T3"/>
                              </a:cxn>
                              <a:cxn ang="0">
                                <a:pos x="T4" y="T5"/>
                              </a:cxn>
                            </a:cxnLst>
                            <a:rect l="0" t="0" r="r" b="b"/>
                            <a:pathLst>
                              <a:path w="123" h="57">
                                <a:moveTo>
                                  <a:pt x="0" y="0"/>
                                </a:moveTo>
                                <a:lnTo>
                                  <a:pt x="61" y="56"/>
                                </a:lnTo>
                                <a:lnTo>
                                  <a:pt x="122" y="0"/>
                                </a:lnTo>
                              </a:path>
                            </a:pathLst>
                          </a:custGeom>
                          <a:noFill/>
                          <a:ln w="34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5" name="Freeform 268"/>
                        <wps:cNvSpPr>
                          <a:spLocks/>
                        </wps:cNvSpPr>
                        <wps:spPr bwMode="auto">
                          <a:xfrm>
                            <a:off x="3245" y="350"/>
                            <a:ext cx="1" cy="179"/>
                          </a:xfrm>
                          <a:custGeom>
                            <a:avLst/>
                            <a:gdLst>
                              <a:gd name="T0" fmla="*/ 0 w 1"/>
                              <a:gd name="T1" fmla="*/ 0 h 179"/>
                              <a:gd name="T2" fmla="*/ 0 w 1"/>
                              <a:gd name="T3" fmla="*/ 178 h 179"/>
                            </a:gdLst>
                            <a:ahLst/>
                            <a:cxnLst>
                              <a:cxn ang="0">
                                <a:pos x="T0" y="T1"/>
                              </a:cxn>
                              <a:cxn ang="0">
                                <a:pos x="T2" y="T3"/>
                              </a:cxn>
                            </a:cxnLst>
                            <a:rect l="0" t="0" r="r" b="b"/>
                            <a:pathLst>
                              <a:path w="1" h="179">
                                <a:moveTo>
                                  <a:pt x="0" y="0"/>
                                </a:moveTo>
                                <a:lnTo>
                                  <a:pt x="0" y="178"/>
                                </a:lnTo>
                              </a:path>
                            </a:pathLst>
                          </a:custGeom>
                          <a:noFill/>
                          <a:ln w="364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6" name="Freeform 269"/>
                        <wps:cNvSpPr>
                          <a:spLocks/>
                        </wps:cNvSpPr>
                        <wps:spPr bwMode="auto">
                          <a:xfrm>
                            <a:off x="3185" y="473"/>
                            <a:ext cx="120" cy="57"/>
                          </a:xfrm>
                          <a:custGeom>
                            <a:avLst/>
                            <a:gdLst>
                              <a:gd name="T0" fmla="*/ 0 w 120"/>
                              <a:gd name="T1" fmla="*/ 0 h 57"/>
                              <a:gd name="T2" fmla="*/ 59 w 120"/>
                              <a:gd name="T3" fmla="*/ 56 h 57"/>
                              <a:gd name="T4" fmla="*/ 119 w 120"/>
                              <a:gd name="T5" fmla="*/ 0 h 57"/>
                            </a:gdLst>
                            <a:ahLst/>
                            <a:cxnLst>
                              <a:cxn ang="0">
                                <a:pos x="T0" y="T1"/>
                              </a:cxn>
                              <a:cxn ang="0">
                                <a:pos x="T2" y="T3"/>
                              </a:cxn>
                              <a:cxn ang="0">
                                <a:pos x="T4" y="T5"/>
                              </a:cxn>
                            </a:cxnLst>
                            <a:rect l="0" t="0" r="r" b="b"/>
                            <a:pathLst>
                              <a:path w="120" h="57">
                                <a:moveTo>
                                  <a:pt x="0" y="0"/>
                                </a:moveTo>
                                <a:lnTo>
                                  <a:pt x="59" y="56"/>
                                </a:lnTo>
                                <a:lnTo>
                                  <a:pt x="119" y="0"/>
                                </a:lnTo>
                              </a:path>
                            </a:pathLst>
                          </a:custGeom>
                          <a:noFill/>
                          <a:ln w="342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7" name="Freeform 270"/>
                        <wps:cNvSpPr>
                          <a:spLocks/>
                        </wps:cNvSpPr>
                        <wps:spPr bwMode="auto">
                          <a:xfrm>
                            <a:off x="2518" y="350"/>
                            <a:ext cx="1" cy="179"/>
                          </a:xfrm>
                          <a:custGeom>
                            <a:avLst/>
                            <a:gdLst>
                              <a:gd name="T0" fmla="*/ 0 w 1"/>
                              <a:gd name="T1" fmla="*/ 0 h 179"/>
                              <a:gd name="T2" fmla="*/ 0 w 1"/>
                              <a:gd name="T3" fmla="*/ 178 h 179"/>
                            </a:gdLst>
                            <a:ahLst/>
                            <a:cxnLst>
                              <a:cxn ang="0">
                                <a:pos x="T0" y="T1"/>
                              </a:cxn>
                              <a:cxn ang="0">
                                <a:pos x="T2" y="T3"/>
                              </a:cxn>
                            </a:cxnLst>
                            <a:rect l="0" t="0" r="r" b="b"/>
                            <a:pathLst>
                              <a:path w="1" h="179">
                                <a:moveTo>
                                  <a:pt x="0" y="0"/>
                                </a:moveTo>
                                <a:lnTo>
                                  <a:pt x="0" y="178"/>
                                </a:lnTo>
                              </a:path>
                            </a:pathLst>
                          </a:custGeom>
                          <a:noFill/>
                          <a:ln w="364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8" name="Freeform 271"/>
                        <wps:cNvSpPr>
                          <a:spLocks/>
                        </wps:cNvSpPr>
                        <wps:spPr bwMode="auto">
                          <a:xfrm>
                            <a:off x="2458" y="473"/>
                            <a:ext cx="122" cy="57"/>
                          </a:xfrm>
                          <a:custGeom>
                            <a:avLst/>
                            <a:gdLst>
                              <a:gd name="T0" fmla="*/ 0 w 122"/>
                              <a:gd name="T1" fmla="*/ 0 h 57"/>
                              <a:gd name="T2" fmla="*/ 59 w 122"/>
                              <a:gd name="T3" fmla="*/ 56 h 57"/>
                              <a:gd name="T4" fmla="*/ 121 w 122"/>
                              <a:gd name="T5" fmla="*/ 0 h 57"/>
                            </a:gdLst>
                            <a:ahLst/>
                            <a:cxnLst>
                              <a:cxn ang="0">
                                <a:pos x="T0" y="T1"/>
                              </a:cxn>
                              <a:cxn ang="0">
                                <a:pos x="T2" y="T3"/>
                              </a:cxn>
                              <a:cxn ang="0">
                                <a:pos x="T4" y="T5"/>
                              </a:cxn>
                            </a:cxnLst>
                            <a:rect l="0" t="0" r="r" b="b"/>
                            <a:pathLst>
                              <a:path w="122" h="57">
                                <a:moveTo>
                                  <a:pt x="0" y="0"/>
                                </a:moveTo>
                                <a:lnTo>
                                  <a:pt x="59" y="56"/>
                                </a:lnTo>
                                <a:lnTo>
                                  <a:pt x="121" y="0"/>
                                </a:lnTo>
                              </a:path>
                            </a:pathLst>
                          </a:custGeom>
                          <a:noFill/>
                          <a:ln w="34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9" name="Text Box 272"/>
                        <wps:cNvSpPr txBox="1">
                          <a:spLocks noChangeArrowheads="1"/>
                        </wps:cNvSpPr>
                        <wps:spPr bwMode="auto">
                          <a:xfrm>
                            <a:off x="7404" y="589"/>
                            <a:ext cx="812" cy="1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DDDB2E" w14:textId="77777777" w:rsidR="00D60882" w:rsidRDefault="00D60882" w:rsidP="00D60882">
                              <w:pPr>
                                <w:pStyle w:val="BodyText0"/>
                                <w:kinsoku w:val="0"/>
                                <w:overflowPunct w:val="0"/>
                                <w:spacing w:line="122" w:lineRule="exact"/>
                                <w:rPr>
                                  <w:rFonts w:ascii="Calibri" w:hAnsi="Calibri" w:cs="Calibri"/>
                                  <w:spacing w:val="-2"/>
                                  <w:w w:val="110"/>
                                  <w:sz w:val="12"/>
                                  <w:szCs w:val="12"/>
                                </w:rPr>
                              </w:pPr>
                              <w:r>
                                <w:rPr>
                                  <w:rFonts w:ascii="Calibri" w:hAnsi="Calibri" w:cs="Calibri"/>
                                  <w:w w:val="110"/>
                                  <w:sz w:val="12"/>
                                  <w:szCs w:val="12"/>
                                </w:rPr>
                                <w:t>Quiet</w:t>
                              </w:r>
                              <w:r>
                                <w:rPr>
                                  <w:rFonts w:ascii="Calibri" w:hAnsi="Calibri" w:cs="Calibri"/>
                                  <w:spacing w:val="-5"/>
                                  <w:w w:val="110"/>
                                  <w:sz w:val="12"/>
                                  <w:szCs w:val="12"/>
                                </w:rPr>
                                <w:t xml:space="preserve"> </w:t>
                              </w:r>
                              <w:r>
                                <w:rPr>
                                  <w:rFonts w:ascii="Calibri" w:hAnsi="Calibri" w:cs="Calibri"/>
                                  <w:spacing w:val="-2"/>
                                  <w:w w:val="110"/>
                                  <w:sz w:val="12"/>
                                  <w:szCs w:val="12"/>
                                </w:rPr>
                                <w:t>Duration</w:t>
                              </w:r>
                            </w:p>
                          </w:txbxContent>
                        </wps:txbx>
                        <wps:bodyPr rot="0" vert="horz" wrap="square" lIns="0" tIns="0" rIns="0" bIns="0" anchor="t" anchorCtr="0" upright="1">
                          <a:noAutofit/>
                        </wps:bodyPr>
                      </wps:wsp>
                      <wps:wsp>
                        <wps:cNvPr id="490" name="Text Box 273"/>
                        <wps:cNvSpPr txBox="1">
                          <a:spLocks noChangeArrowheads="1"/>
                        </wps:cNvSpPr>
                        <wps:spPr bwMode="auto">
                          <a:xfrm>
                            <a:off x="3344" y="719"/>
                            <a:ext cx="484" cy="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2E5499" w14:textId="77777777" w:rsidR="00D60882" w:rsidRDefault="00D60882" w:rsidP="00D60882">
                              <w:pPr>
                                <w:pStyle w:val="BodyText0"/>
                                <w:kinsoku w:val="0"/>
                                <w:overflowPunct w:val="0"/>
                                <w:spacing w:line="124" w:lineRule="exact"/>
                                <w:ind w:right="18"/>
                                <w:jc w:val="center"/>
                                <w:rPr>
                                  <w:rFonts w:ascii="Calibri" w:hAnsi="Calibri" w:cs="Calibri"/>
                                  <w:b/>
                                  <w:bCs/>
                                  <w:spacing w:val="-2"/>
                                  <w:w w:val="110"/>
                                  <w:sz w:val="12"/>
                                  <w:szCs w:val="12"/>
                                </w:rPr>
                              </w:pPr>
                              <w:r>
                                <w:rPr>
                                  <w:rFonts w:ascii="Calibri" w:hAnsi="Calibri" w:cs="Calibri"/>
                                  <w:b/>
                                  <w:bCs/>
                                  <w:spacing w:val="-2"/>
                                  <w:w w:val="110"/>
                                  <w:sz w:val="12"/>
                                  <w:szCs w:val="12"/>
                                </w:rPr>
                                <w:t>Affected</w:t>
                              </w:r>
                            </w:p>
                            <w:p w14:paraId="0C701FBE" w14:textId="77777777" w:rsidR="00D60882" w:rsidRDefault="00D60882" w:rsidP="00D60882">
                              <w:pPr>
                                <w:pStyle w:val="BodyText0"/>
                                <w:kinsoku w:val="0"/>
                                <w:overflowPunct w:val="0"/>
                                <w:spacing w:line="145" w:lineRule="exact"/>
                                <w:ind w:right="18"/>
                                <w:jc w:val="center"/>
                                <w:rPr>
                                  <w:rFonts w:ascii="Calibri" w:hAnsi="Calibri" w:cs="Calibri"/>
                                  <w:b/>
                                  <w:bCs/>
                                  <w:spacing w:val="-5"/>
                                  <w:w w:val="110"/>
                                  <w:sz w:val="12"/>
                                  <w:szCs w:val="12"/>
                                </w:rPr>
                              </w:pPr>
                              <w:r>
                                <w:rPr>
                                  <w:rFonts w:ascii="Calibri" w:hAnsi="Calibri" w:cs="Calibri"/>
                                  <w:b/>
                                  <w:bCs/>
                                  <w:spacing w:val="-5"/>
                                  <w:w w:val="110"/>
                                  <w:sz w:val="12"/>
                                  <w:szCs w:val="12"/>
                                </w:rPr>
                                <w:t>AP</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1AA7E7" id="Group 465" o:spid="_x0000_s1027" style="position:absolute;margin-left:122.8pt;margin-top:17.45pt;width:369.8pt;height:32.85pt;z-index:251660800;mso-position-horizontal-relative:page" coordorigin="2456,349" coordsize="7396,6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" o:allowincell="f">
                <v:shape id="Freeform 249" o:spid="_x0000_s1028" style="position:absolute;left:2465;top:995;width:7386;height:1;visibility:visible;mso-wrap-style:square;v-text-anchor:top" coordsize="73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" path="m,l7385,e" filled="f" strokeweight=".26808mm">
                  <v:path arrowok="t" o:connecttype="custom" o:connectlocs="0,0;7385,0" o:connectangles="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50" o:spid="_x0000_s1029" type="#_x0000_t75" style="position:absolute;left:2466;top:522;width:120;height:4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">
                  <v:imagedata r:id="rId19" o:title=""/>
                </v:shape>
                <v:shape id="Freeform 251" o:spid="_x0000_s1030" style="position:absolute;left:2465;top:522;width:123;height:473;visibility:visible;mso-wrap-style:square;v-text-anchor:top" coordsize="123,4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" path="m122,l,,,472r122,l122,xe" filled="f" strokeweight=".23067mm">
                  <v:path arrowok="t" o:connecttype="custom" o:connectlocs="122,0;0,0;0,472;122,472;122,0" o:connectangles="0,0,0,0,0"/>
                </v:shape>
                <v:shape id="Picture 252" o:spid="_x0000_s1031" type="#_x0000_t75" style="position:absolute;left:3143;top:522;width:120;height:4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">
                  <v:imagedata r:id="rId20" o:title=""/>
                </v:shape>
                <v:shape id="Freeform 253" o:spid="_x0000_s1032" style="position:absolute;left:3142;top:522;width:123;height:473;visibility:visible;mso-wrap-style:square;v-text-anchor:top" coordsize="123,4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" path="m122,l,,,472r122,l122,xe" filled="f" strokeweight=".23067mm">
                  <v:path arrowok="t" o:connecttype="custom" o:connectlocs="122,0;0,0;0,472;122,472;122,0" o:connectangles="0,0,0,0,0"/>
                </v:shape>
                <v:shape id="Picture 254" o:spid="_x0000_s1033" type="#_x0000_t75" style="position:absolute;left:3943;top:522;width:120;height:4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">
                  <v:imagedata r:id="rId21" o:title=""/>
                </v:shape>
                <v:shape id="Freeform 255" o:spid="_x0000_s1034" style="position:absolute;left:3943;top:522;width:124;height:473;visibility:visible;mso-wrap-style:square;v-text-anchor:top" coordsize="124,4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" path="m123,l,,,472r123,l123,xe" filled="f" strokeweight=".23064mm">
                  <v:path arrowok="t" o:connecttype="custom" o:connectlocs="123,0;0,0;0,472;123,472;123,0" o:connectangles="0,0,0,0,0"/>
                </v:shape>
                <v:shape id="Picture 256" o:spid="_x0000_s1035" type="#_x0000_t75" style="position:absolute;left:4651;top:522;width:120;height:4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">
                  <v:imagedata r:id="rId22" o:title=""/>
                </v:shape>
                <v:shape id="Freeform 257" o:spid="_x0000_s1036" style="position:absolute;left:4651;top:522;width:124;height:473;visibility:visible;mso-wrap-style:square;v-text-anchor:top" coordsize="124,4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" path="m123,l,,,472r123,l123,xe" filled="f" strokeweight=".23064mm">
                  <v:path arrowok="t" o:connecttype="custom" o:connectlocs="123,0;0,0;0,472;123,472;123,0" o:connectangles="0,0,0,0,0"/>
                </v:shape>
                <v:shape id="Freeform 258" o:spid="_x0000_s1037" style="position:absolute;left:5816;top:781;width:3920;height:1;visibility:visible;mso-wrap-style:square;v-text-anchor:top" coordsize="39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" path="m,l3919,e" filled="f" strokeweight=".17408mm">
                  <v:path arrowok="t" o:connecttype="custom" o:connectlocs="0,0;3919,0" o:connectangles="0,0"/>
                </v:shape>
                <v:group id="Group 259" o:spid="_x0000_s1038" style="position:absolute;left:5700;top:741;width:4152;height:80" coordorigin="5700,741" coordsize="415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">
                  <v:shape id="Freeform 260" o:spid="_x0000_s1039" style="position:absolute;left:5700;top:741;width:4152;height:80;visibility:visible;mso-wrap-style:square;v-text-anchor:top" coordsize="415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" path="m127,l,39,127,79,127,xe" fillcolor="black" stroked="f">
                    <v:path arrowok="t" o:connecttype="custom" o:connectlocs="127,0;0,39;127,79;127,0" o:connectangles="0,0,0,0"/>
                  </v:shape>
                  <v:shape id="Freeform 261" o:spid="_x0000_s1040" style="position:absolute;left:5700;top:741;width:4152;height:80;visibility:visible;mso-wrap-style:square;v-text-anchor:top" coordsize="415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" path="m4152,39l4024,r,79l4152,39xe" fillcolor="black" stroked="f">
                    <v:path arrowok="t" o:connecttype="custom" o:connectlocs="4152,39;4024,0;4024,79;4152,39" o:connectangles="0,0,0,0"/>
                  </v:shape>
                </v:group>
                <v:shape id="Picture 262" o:spid="_x0000_s1041" type="#_x0000_t75" style="position:absolute;left:5586;top:527;width:120;height:4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">
                  <v:imagedata r:id="rId23" o:title=""/>
                </v:shape>
                <v:shape id="Freeform 263" o:spid="_x0000_s1042" style="position:absolute;left:5585;top:527;width:130;height:473;visibility:visible;mso-wrap-style:square;v-text-anchor:top" coordsize="130,4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" path="m129,l,,,472r129,l129,xe" filled="f" strokeweight=".23053mm">
                  <v:path arrowok="t" o:connecttype="custom" o:connectlocs="129,0;0,0;0,472;129,472;129,0" o:connectangles="0,0,0,0,0"/>
                </v:shape>
                <v:shape id="Freeform 264" o:spid="_x0000_s1043" style="position:absolute;left:4858;top:349;width:1;height:180;visibility:visible;mso-wrap-style:square;v-text-anchor:top" coordsize="1,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" path="m,l,180e" filled="f" strokeweight=".1012mm">
                  <v:path arrowok="t" o:connecttype="custom" o:connectlocs="0,0;0,180" o:connectangles="0,0"/>
                </v:shape>
                <v:shape id="Freeform 265" o:spid="_x0000_s1044" style="position:absolute;left:4798;top:473;width:120;height:57;visibility:visible;mso-wrap-style:square;v-text-anchor:top" coordsize="120,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" path="m,l59,56,119,e" filled="f" strokeweight=".09503mm">
                  <v:path arrowok="t" o:connecttype="custom" o:connectlocs="0,0;59,56;119,0" o:connectangles="0,0,0"/>
                </v:shape>
                <v:shape id="Freeform 266" o:spid="_x0000_s1045" style="position:absolute;left:4101;top:350;width:1;height:179;visibility:visible;mso-wrap-style:square;v-text-anchor:top" coordsize="1,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" path="m,l,178e" filled="f" strokeweight=".1012mm">
                  <v:path arrowok="t" o:connecttype="custom" o:connectlocs="0,0;0,178" o:connectangles="0,0"/>
                </v:shape>
                <v:shape id="Freeform 267" o:spid="_x0000_s1046" style="position:absolute;left:4040;top:473;width:123;height:57;visibility:visible;mso-wrap-style:square;v-text-anchor:top" coordsize="123,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" path="m,l61,56,122,e" filled="f" strokeweight=".09497mm">
                  <v:path arrowok="t" o:connecttype="custom" o:connectlocs="0,0;61,56;122,0" o:connectangles="0,0,0"/>
                </v:shape>
                <v:shape id="Freeform 268" o:spid="_x0000_s1047" style="position:absolute;left:3245;top:350;width:1;height:179;visibility:visible;mso-wrap-style:square;v-text-anchor:top" coordsize="1,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" path="m,l,178e" filled="f" strokeweight=".1012mm">
                  <v:path arrowok="t" o:connecttype="custom" o:connectlocs="0,0;0,178" o:connectangles="0,0"/>
                </v:shape>
                <v:shape id="Freeform 269" o:spid="_x0000_s1048" style="position:absolute;left:3185;top:473;width:120;height:57;visibility:visible;mso-wrap-style:square;v-text-anchor:top" coordsize="120,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" path="m,l59,56,119,e" filled="f" strokeweight=".09503mm">
                  <v:path arrowok="t" o:connecttype="custom" o:connectlocs="0,0;59,56;119,0" o:connectangles="0,0,0"/>
                </v:shape>
                <v:shape id="Freeform 270" o:spid="_x0000_s1049" style="position:absolute;left:2518;top:350;width:1;height:179;visibility:visible;mso-wrap-style:square;v-text-anchor:top" coordsize="1,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" path="m,l,178e" filled="f" strokeweight=".1012mm">
                  <v:path arrowok="t" o:connecttype="custom" o:connectlocs="0,0;0,178" o:connectangles="0,0"/>
                </v:shape>
                <v:shape id="Freeform 271" o:spid="_x0000_s1050" style="position:absolute;left:2458;top:473;width:122;height:57;visibility:visible;mso-wrap-style:square;v-text-anchor:top" coordsize="122,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" path="m,l59,56,121,e" filled="f" strokeweight=".095mm">
                  <v:path arrowok="t" o:connecttype="custom" o:connectlocs="0,0;59,56;121,0" o:connectangles="0,0,0"/>
                </v:shape>
                <v:shape id="Text Box 272" o:spid="_x0000_s1051" type="#_x0000_t202" style="position:absolute;left:7404;top:589;width:812;height:1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" filled="f" stroked="f">
                  <v:textbox inset="0,0,0,0">
                    <w:txbxContent>
                      <w:p w14:paraId="5EDDDB2E" w14:textId="77777777" w:rsidR="00D60882" w:rsidRDefault="00D60882" w:rsidP="00D60882">
                        <w:pPr>
                          <w:pStyle w:val="BodyText0"/>
                          <w:kinsoku w:val="0"/>
                          <w:overflowPunct w:val="0"/>
                          <w:spacing w:line="122" w:lineRule="exact"/>
                          <w:rPr>
                            <w:rFonts w:ascii="Calibri" w:hAnsi="Calibri" w:cs="Calibri"/>
                            <w:spacing w:val="-2"/>
                            <w:w w:val="110"/>
                            <w:sz w:val="12"/>
                            <w:szCs w:val="12"/>
                          </w:rPr>
                        </w:pPr>
                        <w:r>
                          <w:rPr>
                            <w:rFonts w:ascii="Calibri" w:hAnsi="Calibri" w:cs="Calibri"/>
                            <w:w w:val="110"/>
                            <w:sz w:val="12"/>
                            <w:szCs w:val="12"/>
                          </w:rPr>
                          <w:t>Quiet</w:t>
                        </w:r>
                        <w:r>
                          <w:rPr>
                            <w:rFonts w:ascii="Calibri" w:hAnsi="Calibri" w:cs="Calibri"/>
                            <w:spacing w:val="-5"/>
                            <w:w w:val="110"/>
                            <w:sz w:val="12"/>
                            <w:szCs w:val="12"/>
                          </w:rPr>
                          <w:t xml:space="preserve"> </w:t>
                        </w:r>
                        <w:r>
                          <w:rPr>
                            <w:rFonts w:ascii="Calibri" w:hAnsi="Calibri" w:cs="Calibri"/>
                            <w:spacing w:val="-2"/>
                            <w:w w:val="110"/>
                            <w:sz w:val="12"/>
                            <w:szCs w:val="12"/>
                          </w:rPr>
                          <w:t>Duration</w:t>
                        </w:r>
                      </w:p>
                    </w:txbxContent>
                  </v:textbox>
                </v:shape>
                <v:shape id="Text Box 273" o:spid="_x0000_s1052" type="#_x0000_t202" style="position:absolute;left:3344;top:719;width:484;height:2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" filled="f" stroked="f">
                  <v:textbox inset="0,0,0,0">
                    <w:txbxContent>
                      <w:p w14:paraId="002E5499" w14:textId="77777777" w:rsidR="00D60882" w:rsidRDefault="00D60882" w:rsidP="00D60882">
                        <w:pPr>
                          <w:pStyle w:val="BodyText0"/>
                          <w:kinsoku w:val="0"/>
                          <w:overflowPunct w:val="0"/>
                          <w:spacing w:line="124" w:lineRule="exact"/>
                          <w:ind w:right="18"/>
                          <w:jc w:val="center"/>
                          <w:rPr>
                            <w:rFonts w:ascii="Calibri" w:hAnsi="Calibri" w:cs="Calibri"/>
                            <w:b/>
                            <w:bCs/>
                            <w:spacing w:val="-2"/>
                            <w:w w:val="110"/>
                            <w:sz w:val="12"/>
                            <w:szCs w:val="12"/>
                          </w:rPr>
                        </w:pPr>
                        <w:r>
                          <w:rPr>
                            <w:rFonts w:ascii="Calibri" w:hAnsi="Calibri" w:cs="Calibri"/>
                            <w:b/>
                            <w:bCs/>
                            <w:spacing w:val="-2"/>
                            <w:w w:val="110"/>
                            <w:sz w:val="12"/>
                            <w:szCs w:val="12"/>
                          </w:rPr>
                          <w:t>Affected</w:t>
                        </w:r>
                      </w:p>
                      <w:p w14:paraId="0C701FBE" w14:textId="77777777" w:rsidR="00D60882" w:rsidRDefault="00D60882" w:rsidP="00D60882">
                        <w:pPr>
                          <w:pStyle w:val="BodyText0"/>
                          <w:kinsoku w:val="0"/>
                          <w:overflowPunct w:val="0"/>
                          <w:spacing w:line="145" w:lineRule="exact"/>
                          <w:ind w:right="18"/>
                          <w:jc w:val="center"/>
                          <w:rPr>
                            <w:rFonts w:ascii="Calibri" w:hAnsi="Calibri" w:cs="Calibri"/>
                            <w:b/>
                            <w:bCs/>
                            <w:spacing w:val="-5"/>
                            <w:w w:val="110"/>
                            <w:sz w:val="12"/>
                            <w:szCs w:val="12"/>
                          </w:rPr>
                        </w:pPr>
                        <w:r>
                          <w:rPr>
                            <w:rFonts w:ascii="Calibri" w:hAnsi="Calibri" w:cs="Calibri"/>
                            <w:b/>
                            <w:bCs/>
                            <w:spacing w:val="-5"/>
                            <w:w w:val="110"/>
                            <w:sz w:val="12"/>
                            <w:szCs w:val="12"/>
                          </w:rPr>
                          <w:t>AP</w:t>
                        </w:r>
                      </w:p>
                    </w:txbxContent>
                  </v:textbox>
                </v:shape>
                <w10:wrap anchorx="page"/>
              </v:group>
            </w:pict>
          </mc:Fallback>
        </mc:AlternateContent>
      </w:r>
      <w:r w:rsidRPr="00D60882">
        <w:rPr>
          <w:rFonts w:ascii="Calibri" w:eastAsia="Times New Roman" w:hAnsi="Calibri" w:cs="Calibri"/>
          <w:spacing w:val="-4"/>
          <w:w w:val="110"/>
          <w:sz w:val="12"/>
          <w:szCs w:val="12"/>
          <w:lang w:val="en-US"/>
        </w:rPr>
        <w:t>Quiet</w:t>
      </w:r>
      <w:r w:rsidRPr="00D60882">
        <w:rPr>
          <w:rFonts w:ascii="Calibri" w:eastAsia="Times New Roman" w:hAnsi="Calibri" w:cs="Calibri"/>
          <w:spacing w:val="40"/>
          <w:w w:val="110"/>
          <w:sz w:val="12"/>
          <w:szCs w:val="12"/>
          <w:lang w:val="en-US"/>
        </w:rPr>
        <w:t xml:space="preserve"> </w:t>
      </w:r>
      <w:r w:rsidRPr="00D60882">
        <w:rPr>
          <w:rFonts w:ascii="Calibri" w:eastAsia="Times New Roman" w:hAnsi="Calibri" w:cs="Calibri"/>
          <w:w w:val="110"/>
          <w:sz w:val="12"/>
          <w:szCs w:val="12"/>
          <w:lang w:val="en-US"/>
        </w:rPr>
        <w:t>Count</w:t>
      </w:r>
      <w:r w:rsidRPr="00D60882">
        <w:rPr>
          <w:rFonts w:ascii="Calibri" w:eastAsia="Times New Roman" w:hAnsi="Calibri" w:cs="Calibri"/>
          <w:spacing w:val="-8"/>
          <w:w w:val="110"/>
          <w:sz w:val="12"/>
          <w:szCs w:val="12"/>
          <w:lang w:val="en-US"/>
        </w:rPr>
        <w:t xml:space="preserve"> </w:t>
      </w:r>
      <w:r w:rsidRPr="00D60882">
        <w:rPr>
          <w:rFonts w:ascii="Calibri" w:eastAsia="Times New Roman" w:hAnsi="Calibri" w:cs="Calibri"/>
          <w:w w:val="110"/>
          <w:sz w:val="12"/>
          <w:szCs w:val="12"/>
          <w:lang w:val="en-US"/>
        </w:rPr>
        <w:t>=4</w:t>
      </w:r>
    </w:p>
    <w:p w14:paraId="5682A8EC" w14:textId="77777777" w:rsidR="00D60882" w:rsidRPr="00D60882" w:rsidRDefault="00D60882" w:rsidP="00D60882">
      <w:pPr>
        <w:widowControl w:val="0"/>
        <w:kinsoku w:val="0"/>
        <w:overflowPunct w:val="0"/>
        <w:autoSpaceDE w:val="0"/>
        <w:autoSpaceDN w:val="0"/>
        <w:adjustRightInd w:val="0"/>
        <w:spacing w:before="81"/>
        <w:ind w:right="-10"/>
        <w:jc w:val="left"/>
        <w:rPr>
          <w:rFonts w:ascii="Calibri" w:eastAsia="Times New Roman" w:hAnsi="Calibri" w:cs="Calibri"/>
          <w:w w:val="110"/>
          <w:sz w:val="12"/>
          <w:szCs w:val="12"/>
          <w:lang w:val="en-US"/>
        </w:rPr>
      </w:pPr>
      <w:r w:rsidRPr="00D60882">
        <w:rPr>
          <w:rFonts w:eastAsia="Times New Roman"/>
          <w:sz w:val="24"/>
          <w:szCs w:val="24"/>
          <w:lang w:val="en-US"/>
        </w:rPr>
        <w:br w:type="column"/>
      </w:r>
      <w:r w:rsidRPr="00D60882">
        <w:rPr>
          <w:rFonts w:ascii="Calibri" w:eastAsia="Times New Roman" w:hAnsi="Calibri" w:cs="Calibri"/>
          <w:spacing w:val="-4"/>
          <w:w w:val="110"/>
          <w:sz w:val="12"/>
          <w:szCs w:val="12"/>
          <w:lang w:val="en-US"/>
        </w:rPr>
        <w:t>Quiet</w:t>
      </w:r>
      <w:r w:rsidRPr="00D60882">
        <w:rPr>
          <w:rFonts w:ascii="Calibri" w:eastAsia="Times New Roman" w:hAnsi="Calibri" w:cs="Calibri"/>
          <w:spacing w:val="40"/>
          <w:w w:val="110"/>
          <w:sz w:val="12"/>
          <w:szCs w:val="12"/>
          <w:lang w:val="en-US"/>
        </w:rPr>
        <w:t xml:space="preserve"> </w:t>
      </w:r>
      <w:r w:rsidRPr="00D60882">
        <w:rPr>
          <w:rFonts w:ascii="Calibri" w:eastAsia="Times New Roman" w:hAnsi="Calibri" w:cs="Calibri"/>
          <w:w w:val="110"/>
          <w:sz w:val="12"/>
          <w:szCs w:val="12"/>
          <w:lang w:val="en-US"/>
        </w:rPr>
        <w:t>Count</w:t>
      </w:r>
      <w:r w:rsidRPr="00D60882">
        <w:rPr>
          <w:rFonts w:ascii="Calibri" w:eastAsia="Times New Roman" w:hAnsi="Calibri" w:cs="Calibri"/>
          <w:spacing w:val="-8"/>
          <w:w w:val="110"/>
          <w:sz w:val="12"/>
          <w:szCs w:val="12"/>
          <w:lang w:val="en-US"/>
        </w:rPr>
        <w:t xml:space="preserve"> </w:t>
      </w:r>
      <w:r w:rsidRPr="00D60882">
        <w:rPr>
          <w:rFonts w:ascii="Calibri" w:eastAsia="Times New Roman" w:hAnsi="Calibri" w:cs="Calibri"/>
          <w:w w:val="110"/>
          <w:sz w:val="12"/>
          <w:szCs w:val="12"/>
          <w:lang w:val="en-US"/>
        </w:rPr>
        <w:t>=3</w:t>
      </w:r>
    </w:p>
    <w:p w14:paraId="6D97578C" w14:textId="77777777" w:rsidR="00D60882" w:rsidRPr="00D60882" w:rsidRDefault="00D60882" w:rsidP="00D60882">
      <w:pPr>
        <w:widowControl w:val="0"/>
        <w:kinsoku w:val="0"/>
        <w:overflowPunct w:val="0"/>
        <w:autoSpaceDE w:val="0"/>
        <w:autoSpaceDN w:val="0"/>
        <w:adjustRightInd w:val="0"/>
        <w:spacing w:before="83"/>
        <w:ind w:right="-10"/>
        <w:jc w:val="left"/>
        <w:rPr>
          <w:rFonts w:ascii="Calibri" w:eastAsia="Times New Roman" w:hAnsi="Calibri" w:cs="Calibri"/>
          <w:w w:val="110"/>
          <w:sz w:val="12"/>
          <w:szCs w:val="12"/>
          <w:lang w:val="en-US"/>
        </w:rPr>
      </w:pPr>
      <w:r w:rsidRPr="00D60882">
        <w:rPr>
          <w:rFonts w:eastAsia="Times New Roman"/>
          <w:sz w:val="24"/>
          <w:szCs w:val="24"/>
          <w:lang w:val="en-US"/>
        </w:rPr>
        <w:br w:type="column"/>
      </w:r>
      <w:r w:rsidRPr="00D60882">
        <w:rPr>
          <w:rFonts w:ascii="Calibri" w:eastAsia="Times New Roman" w:hAnsi="Calibri" w:cs="Calibri"/>
          <w:spacing w:val="-4"/>
          <w:w w:val="110"/>
          <w:sz w:val="12"/>
          <w:szCs w:val="12"/>
          <w:lang w:val="en-US"/>
        </w:rPr>
        <w:t>Quiet</w:t>
      </w:r>
      <w:r w:rsidRPr="00D60882">
        <w:rPr>
          <w:rFonts w:ascii="Calibri" w:eastAsia="Times New Roman" w:hAnsi="Calibri" w:cs="Calibri"/>
          <w:spacing w:val="40"/>
          <w:w w:val="110"/>
          <w:sz w:val="12"/>
          <w:szCs w:val="12"/>
          <w:lang w:val="en-US"/>
        </w:rPr>
        <w:t xml:space="preserve"> </w:t>
      </w:r>
      <w:r w:rsidRPr="00D60882">
        <w:rPr>
          <w:rFonts w:ascii="Calibri" w:eastAsia="Times New Roman" w:hAnsi="Calibri" w:cs="Calibri"/>
          <w:w w:val="110"/>
          <w:sz w:val="12"/>
          <w:szCs w:val="12"/>
          <w:lang w:val="en-US"/>
        </w:rPr>
        <w:t>Count</w:t>
      </w:r>
      <w:r w:rsidRPr="00D60882">
        <w:rPr>
          <w:rFonts w:ascii="Calibri" w:eastAsia="Times New Roman" w:hAnsi="Calibri" w:cs="Calibri"/>
          <w:spacing w:val="-8"/>
          <w:w w:val="110"/>
          <w:sz w:val="12"/>
          <w:szCs w:val="12"/>
          <w:lang w:val="en-US"/>
        </w:rPr>
        <w:t xml:space="preserve"> </w:t>
      </w:r>
      <w:r w:rsidRPr="00D60882">
        <w:rPr>
          <w:rFonts w:ascii="Calibri" w:eastAsia="Times New Roman" w:hAnsi="Calibri" w:cs="Calibri"/>
          <w:w w:val="110"/>
          <w:sz w:val="12"/>
          <w:szCs w:val="12"/>
          <w:lang w:val="en-US"/>
        </w:rPr>
        <w:t>=2</w:t>
      </w:r>
    </w:p>
    <w:p w14:paraId="620692B0" w14:textId="77777777" w:rsidR="00D60882" w:rsidRPr="00D60882" w:rsidRDefault="00D60882" w:rsidP="00D60882">
      <w:pPr>
        <w:widowControl w:val="0"/>
        <w:kinsoku w:val="0"/>
        <w:overflowPunct w:val="0"/>
        <w:autoSpaceDE w:val="0"/>
        <w:autoSpaceDN w:val="0"/>
        <w:adjustRightInd w:val="0"/>
        <w:spacing w:before="83"/>
        <w:ind w:right="5482"/>
        <w:jc w:val="left"/>
        <w:rPr>
          <w:rFonts w:ascii="Calibri" w:eastAsia="Times New Roman" w:hAnsi="Calibri" w:cs="Calibri"/>
          <w:w w:val="110"/>
          <w:sz w:val="12"/>
          <w:szCs w:val="12"/>
          <w:lang w:val="en-US"/>
        </w:rPr>
      </w:pPr>
      <w:r w:rsidRPr="00D60882">
        <w:rPr>
          <w:rFonts w:eastAsia="Times New Roman"/>
          <w:sz w:val="24"/>
          <w:szCs w:val="24"/>
          <w:lang w:val="en-US"/>
        </w:rPr>
        <w:br w:type="column"/>
      </w:r>
      <w:r w:rsidRPr="00D60882">
        <w:rPr>
          <w:rFonts w:ascii="Calibri" w:eastAsia="Times New Roman" w:hAnsi="Calibri" w:cs="Calibri"/>
          <w:spacing w:val="-4"/>
          <w:w w:val="110"/>
          <w:sz w:val="12"/>
          <w:szCs w:val="12"/>
          <w:lang w:val="en-US"/>
        </w:rPr>
        <w:t>Quiet</w:t>
      </w:r>
      <w:r w:rsidRPr="00D60882">
        <w:rPr>
          <w:rFonts w:ascii="Calibri" w:eastAsia="Times New Roman" w:hAnsi="Calibri" w:cs="Calibri"/>
          <w:spacing w:val="40"/>
          <w:w w:val="110"/>
          <w:sz w:val="12"/>
          <w:szCs w:val="12"/>
          <w:lang w:val="en-US"/>
        </w:rPr>
        <w:t xml:space="preserve"> </w:t>
      </w:r>
      <w:r w:rsidRPr="00D60882">
        <w:rPr>
          <w:rFonts w:ascii="Calibri" w:eastAsia="Times New Roman" w:hAnsi="Calibri" w:cs="Calibri"/>
          <w:w w:val="110"/>
          <w:sz w:val="12"/>
          <w:szCs w:val="12"/>
          <w:lang w:val="en-US"/>
        </w:rPr>
        <w:t>Count</w:t>
      </w:r>
      <w:r w:rsidRPr="00D60882">
        <w:rPr>
          <w:rFonts w:ascii="Calibri" w:eastAsia="Times New Roman" w:hAnsi="Calibri" w:cs="Calibri"/>
          <w:spacing w:val="-9"/>
          <w:w w:val="110"/>
          <w:sz w:val="12"/>
          <w:szCs w:val="12"/>
          <w:lang w:val="en-US"/>
        </w:rPr>
        <w:t xml:space="preserve"> </w:t>
      </w:r>
      <w:r w:rsidRPr="00D60882">
        <w:rPr>
          <w:rFonts w:ascii="Calibri" w:eastAsia="Times New Roman" w:hAnsi="Calibri" w:cs="Calibri"/>
          <w:w w:val="110"/>
          <w:sz w:val="12"/>
          <w:szCs w:val="12"/>
          <w:lang w:val="en-US"/>
        </w:rPr>
        <w:t>=1</w:t>
      </w:r>
    </w:p>
    <w:p w14:paraId="31365B75" w14:textId="77777777" w:rsidR="00D60882" w:rsidRPr="00D60882" w:rsidRDefault="00D60882" w:rsidP="00D60882">
      <w:pPr>
        <w:widowControl w:val="0"/>
        <w:kinsoku w:val="0"/>
        <w:overflowPunct w:val="0"/>
        <w:autoSpaceDE w:val="0"/>
        <w:autoSpaceDN w:val="0"/>
        <w:adjustRightInd w:val="0"/>
        <w:spacing w:before="83"/>
        <w:ind w:right="5482"/>
        <w:jc w:val="left"/>
        <w:rPr>
          <w:rFonts w:ascii="Calibri" w:eastAsia="Times New Roman" w:hAnsi="Calibri" w:cs="Calibri"/>
          <w:w w:val="110"/>
          <w:sz w:val="12"/>
          <w:szCs w:val="12"/>
          <w:lang w:val="en-US"/>
        </w:rPr>
        <w:sectPr w:rsidR="00D60882" w:rsidRPr="00D60882">
          <w:type w:val="continuous"/>
          <w:pgSz w:w="12240" w:h="15840"/>
          <w:pgMar w:top="1280" w:right="1640" w:bottom="960" w:left="1640" w:header="720" w:footer="720" w:gutter="0"/>
          <w:cols w:num="4" w:space="720" w:equalWidth="0">
            <w:col w:w="1120" w:space="40"/>
            <w:col w:w="680" w:space="39"/>
            <w:col w:w="816" w:space="40"/>
            <w:col w:w="6225"/>
          </w:cols>
          <w:noEndnote/>
        </w:sectPr>
      </w:pPr>
    </w:p>
    <w:p w14:paraId="0D5F521A"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20"/>
          <w:lang w:val="en-US"/>
        </w:rPr>
      </w:pPr>
    </w:p>
    <w:p w14:paraId="1CDD6492"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2"/>
          <w:szCs w:val="12"/>
          <w:lang w:val="en-US"/>
        </w:rPr>
      </w:pPr>
    </w:p>
    <w:p w14:paraId="7468068F" w14:textId="77777777" w:rsidR="00D60882" w:rsidRPr="00D60882" w:rsidRDefault="00D60882" w:rsidP="00D60882">
      <w:pPr>
        <w:widowControl w:val="0"/>
        <w:kinsoku w:val="0"/>
        <w:overflowPunct w:val="0"/>
        <w:autoSpaceDE w:val="0"/>
        <w:autoSpaceDN w:val="0"/>
        <w:adjustRightInd w:val="0"/>
        <w:spacing w:before="89"/>
        <w:ind w:right="404"/>
        <w:jc w:val="right"/>
        <w:rPr>
          <w:rFonts w:ascii="Calibri" w:eastAsia="Times New Roman" w:hAnsi="Calibri" w:cs="Calibri"/>
          <w:spacing w:val="-2"/>
          <w:w w:val="110"/>
          <w:sz w:val="12"/>
          <w:szCs w:val="12"/>
          <w:lang w:val="en-US"/>
        </w:rPr>
      </w:pPr>
      <w:r w:rsidRPr="00D60882">
        <w:rPr>
          <w:rFonts w:ascii="Calibri" w:eastAsia="Times New Roman" w:hAnsi="Calibri" w:cs="Calibri"/>
          <w:w w:val="110"/>
          <w:sz w:val="12"/>
          <w:szCs w:val="12"/>
          <w:lang w:val="en-US"/>
        </w:rPr>
        <w:t>Link</w:t>
      </w:r>
      <w:r w:rsidRPr="00D60882">
        <w:rPr>
          <w:rFonts w:ascii="Calibri" w:eastAsia="Times New Roman" w:hAnsi="Calibri" w:cs="Calibri"/>
          <w:spacing w:val="-8"/>
          <w:w w:val="110"/>
          <w:sz w:val="12"/>
          <w:szCs w:val="12"/>
          <w:lang w:val="en-US"/>
        </w:rPr>
        <w:t xml:space="preserve"> </w:t>
      </w:r>
      <w:r w:rsidRPr="00D60882">
        <w:rPr>
          <w:rFonts w:ascii="Calibri" w:eastAsia="Times New Roman" w:hAnsi="Calibri" w:cs="Calibri"/>
          <w:w w:val="110"/>
          <w:sz w:val="12"/>
          <w:szCs w:val="12"/>
          <w:lang w:val="en-US"/>
        </w:rPr>
        <w:t>1</w:t>
      </w:r>
      <w:r w:rsidRPr="00D60882">
        <w:rPr>
          <w:rFonts w:ascii="Calibri" w:eastAsia="Times New Roman" w:hAnsi="Calibri" w:cs="Calibri"/>
          <w:spacing w:val="40"/>
          <w:w w:val="110"/>
          <w:sz w:val="12"/>
          <w:szCs w:val="12"/>
          <w:lang w:val="en-US"/>
        </w:rPr>
        <w:t xml:space="preserve"> </w:t>
      </w:r>
      <w:r w:rsidRPr="00D60882">
        <w:rPr>
          <w:rFonts w:ascii="Calibri" w:eastAsia="Times New Roman" w:hAnsi="Calibri" w:cs="Calibri"/>
          <w:spacing w:val="-2"/>
          <w:w w:val="110"/>
          <w:sz w:val="12"/>
          <w:szCs w:val="12"/>
          <w:lang w:val="en-US"/>
        </w:rPr>
        <w:t>(AP1)</w:t>
      </w:r>
    </w:p>
    <w:p w14:paraId="55D08DC4" w14:textId="77777777" w:rsidR="00D60882" w:rsidRPr="00D60882" w:rsidRDefault="00D60882" w:rsidP="00D60882">
      <w:pPr>
        <w:widowControl w:val="0"/>
        <w:kinsoku w:val="0"/>
        <w:overflowPunct w:val="0"/>
        <w:autoSpaceDE w:val="0"/>
        <w:autoSpaceDN w:val="0"/>
        <w:adjustRightInd w:val="0"/>
        <w:spacing w:before="7"/>
        <w:jc w:val="left"/>
        <w:rPr>
          <w:rFonts w:ascii="Calibri" w:eastAsia="Times New Roman" w:hAnsi="Calibri" w:cs="Calibri"/>
          <w:sz w:val="8"/>
          <w:szCs w:val="8"/>
          <w:lang w:val="en-US"/>
        </w:rPr>
      </w:pPr>
    </w:p>
    <w:p w14:paraId="3CDB6EBF" w14:textId="77777777" w:rsidR="00D60882" w:rsidRPr="00D60882" w:rsidRDefault="00D60882" w:rsidP="00D60882">
      <w:pPr>
        <w:widowControl w:val="0"/>
        <w:kinsoku w:val="0"/>
        <w:overflowPunct w:val="0"/>
        <w:autoSpaceDE w:val="0"/>
        <w:autoSpaceDN w:val="0"/>
        <w:adjustRightInd w:val="0"/>
        <w:spacing w:before="7"/>
        <w:jc w:val="left"/>
        <w:rPr>
          <w:rFonts w:ascii="Calibri" w:eastAsia="Times New Roman" w:hAnsi="Calibri" w:cs="Calibri"/>
          <w:sz w:val="8"/>
          <w:szCs w:val="8"/>
          <w:lang w:val="en-US"/>
        </w:rPr>
        <w:sectPr w:rsidR="00D60882" w:rsidRPr="00D60882">
          <w:type w:val="continuous"/>
          <w:pgSz w:w="12240" w:h="15840"/>
          <w:pgMar w:top="1280" w:right="1640" w:bottom="960" w:left="1640" w:header="720" w:footer="720" w:gutter="0"/>
          <w:cols w:space="720" w:equalWidth="0">
            <w:col w:w="8960"/>
          </w:cols>
          <w:noEndnote/>
        </w:sectPr>
      </w:pPr>
    </w:p>
    <w:p w14:paraId="4934675C" w14:textId="006EA1AD" w:rsidR="00D60882" w:rsidRPr="00D60882" w:rsidRDefault="00D60882" w:rsidP="00D60882">
      <w:pPr>
        <w:widowControl w:val="0"/>
        <w:kinsoku w:val="0"/>
        <w:overflowPunct w:val="0"/>
        <w:autoSpaceDE w:val="0"/>
        <w:autoSpaceDN w:val="0"/>
        <w:adjustRightInd w:val="0"/>
        <w:spacing w:before="77"/>
        <w:ind w:right="-10"/>
        <w:jc w:val="left"/>
        <w:rPr>
          <w:rFonts w:ascii="Calibri" w:eastAsia="Times New Roman" w:hAnsi="Calibri" w:cs="Calibri"/>
          <w:w w:val="110"/>
          <w:sz w:val="12"/>
          <w:szCs w:val="12"/>
          <w:lang w:val="en-US"/>
        </w:rPr>
      </w:pPr>
      <w:r w:rsidRPr="00D60882">
        <w:rPr>
          <w:rFonts w:eastAsia="Times New Roman"/>
          <w:noProof/>
          <w:sz w:val="20"/>
          <w:lang w:val="en-US"/>
        </w:rPr>
        <mc:AlternateContent>
          <mc:Choice Requires="wpg">
            <w:drawing>
              <wp:anchor distT="0" distB="0" distL="114300" distR="114300" simplePos="0" relativeHeight="251661824" behindDoc="1" locked="0" layoutInCell="0" allowOverlap="1" wp14:anchorId="48A83018" wp14:editId="4F941ECE">
                <wp:simplePos x="0" y="0"/>
                <wp:positionH relativeFrom="page">
                  <wp:posOffset>1249045</wp:posOffset>
                </wp:positionH>
                <wp:positionV relativeFrom="paragraph">
                  <wp:posOffset>218440</wp:posOffset>
                </wp:positionV>
                <wp:extent cx="5012690" cy="574675"/>
                <wp:effectExtent l="1270" t="13970" r="5715" b="1905"/>
                <wp:wrapNone/>
                <wp:docPr id="413" name="Group 4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2690" cy="574675"/>
                          <a:chOff x="1967" y="344"/>
                          <a:chExt cx="7894" cy="905"/>
                        </a:xfrm>
                      </wpg:grpSpPr>
                      <wpg:grpSp>
                        <wpg:cNvPr id="414" name="Group 275"/>
                        <wpg:cNvGrpSpPr>
                          <a:grpSpLocks/>
                        </wpg:cNvGrpSpPr>
                        <wpg:grpSpPr bwMode="auto">
                          <a:xfrm>
                            <a:off x="1973" y="1002"/>
                            <a:ext cx="7878" cy="8"/>
                            <a:chOff x="1973" y="1002"/>
                            <a:chExt cx="7878" cy="8"/>
                          </a:xfrm>
                        </wpg:grpSpPr>
                        <wps:wsp>
                          <wps:cNvPr id="415" name="Freeform 276"/>
                          <wps:cNvSpPr>
                            <a:spLocks/>
                          </wps:cNvSpPr>
                          <wps:spPr bwMode="auto">
                            <a:xfrm>
                              <a:off x="1973" y="1002"/>
                              <a:ext cx="7878" cy="8"/>
                            </a:xfrm>
                            <a:custGeom>
                              <a:avLst/>
                              <a:gdLst>
                                <a:gd name="T0" fmla="*/ 0 w 7878"/>
                                <a:gd name="T1" fmla="*/ 0 h 8"/>
                                <a:gd name="T2" fmla="*/ 7877 w 7878"/>
                                <a:gd name="T3" fmla="*/ 0 h 8"/>
                              </a:gdLst>
                              <a:ahLst/>
                              <a:cxnLst>
                                <a:cxn ang="0">
                                  <a:pos x="T0" y="T1"/>
                                </a:cxn>
                                <a:cxn ang="0">
                                  <a:pos x="T2" y="T3"/>
                                </a:cxn>
                              </a:cxnLst>
                              <a:rect l="0" t="0" r="r" b="b"/>
                              <a:pathLst>
                                <a:path w="7878" h="8">
                                  <a:moveTo>
                                    <a:pt x="0" y="0"/>
                                  </a:moveTo>
                                  <a:lnTo>
                                    <a:pt x="7877" y="0"/>
                                  </a:lnTo>
                                </a:path>
                              </a:pathLst>
                            </a:custGeom>
                            <a:noFill/>
                            <a:ln w="483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6" name="Freeform 277"/>
                          <wps:cNvSpPr>
                            <a:spLocks/>
                          </wps:cNvSpPr>
                          <wps:spPr bwMode="auto">
                            <a:xfrm>
                              <a:off x="1973" y="1002"/>
                              <a:ext cx="7878" cy="8"/>
                            </a:xfrm>
                            <a:custGeom>
                              <a:avLst/>
                              <a:gdLst>
                                <a:gd name="T0" fmla="*/ 0 w 7878"/>
                                <a:gd name="T1" fmla="*/ 7 h 8"/>
                                <a:gd name="T2" fmla="*/ 7877 w 7878"/>
                                <a:gd name="T3" fmla="*/ 7 h 8"/>
                              </a:gdLst>
                              <a:ahLst/>
                              <a:cxnLst>
                                <a:cxn ang="0">
                                  <a:pos x="T0" y="T1"/>
                                </a:cxn>
                                <a:cxn ang="0">
                                  <a:pos x="T2" y="T3"/>
                                </a:cxn>
                              </a:cxnLst>
                              <a:rect l="0" t="0" r="r" b="b"/>
                              <a:pathLst>
                                <a:path w="7878" h="8">
                                  <a:moveTo>
                                    <a:pt x="0" y="7"/>
                                  </a:moveTo>
                                  <a:lnTo>
                                    <a:pt x="7877" y="7"/>
                                  </a:lnTo>
                                </a:path>
                              </a:pathLst>
                            </a:custGeom>
                            <a:noFill/>
                            <a:ln w="483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pic:pic xmlns:pic="http://schemas.openxmlformats.org/drawingml/2006/picture">
                        <pic:nvPicPr>
                          <pic:cNvPr id="417" name="Picture 27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1974" y="533"/>
                            <a:ext cx="140"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18" name="Freeform 279"/>
                        <wps:cNvSpPr>
                          <a:spLocks/>
                        </wps:cNvSpPr>
                        <wps:spPr bwMode="auto">
                          <a:xfrm>
                            <a:off x="1973" y="533"/>
                            <a:ext cx="131" cy="473"/>
                          </a:xfrm>
                          <a:custGeom>
                            <a:avLst/>
                            <a:gdLst>
                              <a:gd name="T0" fmla="*/ 130 w 131"/>
                              <a:gd name="T1" fmla="*/ 0 h 473"/>
                              <a:gd name="T2" fmla="*/ 0 w 131"/>
                              <a:gd name="T3" fmla="*/ 0 h 473"/>
                              <a:gd name="T4" fmla="*/ 0 w 131"/>
                              <a:gd name="T5" fmla="*/ 472 h 473"/>
                              <a:gd name="T6" fmla="*/ 130 w 131"/>
                              <a:gd name="T7" fmla="*/ 472 h 473"/>
                              <a:gd name="T8" fmla="*/ 130 w 131"/>
                              <a:gd name="T9" fmla="*/ 0 h 473"/>
                            </a:gdLst>
                            <a:ahLst/>
                            <a:cxnLst>
                              <a:cxn ang="0">
                                <a:pos x="T0" y="T1"/>
                              </a:cxn>
                              <a:cxn ang="0">
                                <a:pos x="T2" y="T3"/>
                              </a:cxn>
                              <a:cxn ang="0">
                                <a:pos x="T4" y="T5"/>
                              </a:cxn>
                              <a:cxn ang="0">
                                <a:pos x="T6" y="T7"/>
                              </a:cxn>
                              <a:cxn ang="0">
                                <a:pos x="T8" y="T9"/>
                              </a:cxn>
                            </a:cxnLst>
                            <a:rect l="0" t="0" r="r" b="b"/>
                            <a:pathLst>
                              <a:path w="131" h="473">
                                <a:moveTo>
                                  <a:pt x="130" y="0"/>
                                </a:moveTo>
                                <a:lnTo>
                                  <a:pt x="0" y="0"/>
                                </a:lnTo>
                                <a:lnTo>
                                  <a:pt x="0" y="472"/>
                                </a:lnTo>
                                <a:lnTo>
                                  <a:pt x="130" y="472"/>
                                </a:lnTo>
                                <a:lnTo>
                                  <a:pt x="130" y="0"/>
                                </a:lnTo>
                                <a:close/>
                              </a:path>
                            </a:pathLst>
                          </a:custGeom>
                          <a:noFill/>
                          <a:ln w="829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419" name="Picture 28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3550" y="533"/>
                            <a:ext cx="140"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20" name="Freeform 281"/>
                        <wps:cNvSpPr>
                          <a:spLocks/>
                        </wps:cNvSpPr>
                        <wps:spPr bwMode="auto">
                          <a:xfrm>
                            <a:off x="3549" y="533"/>
                            <a:ext cx="131" cy="473"/>
                          </a:xfrm>
                          <a:custGeom>
                            <a:avLst/>
                            <a:gdLst>
                              <a:gd name="T0" fmla="*/ 130 w 131"/>
                              <a:gd name="T1" fmla="*/ 0 h 473"/>
                              <a:gd name="T2" fmla="*/ 0 w 131"/>
                              <a:gd name="T3" fmla="*/ 0 h 473"/>
                              <a:gd name="T4" fmla="*/ 0 w 131"/>
                              <a:gd name="T5" fmla="*/ 472 h 473"/>
                              <a:gd name="T6" fmla="*/ 130 w 131"/>
                              <a:gd name="T7" fmla="*/ 472 h 473"/>
                              <a:gd name="T8" fmla="*/ 130 w 131"/>
                              <a:gd name="T9" fmla="*/ 0 h 473"/>
                            </a:gdLst>
                            <a:ahLst/>
                            <a:cxnLst>
                              <a:cxn ang="0">
                                <a:pos x="T0" y="T1"/>
                              </a:cxn>
                              <a:cxn ang="0">
                                <a:pos x="T2" y="T3"/>
                              </a:cxn>
                              <a:cxn ang="0">
                                <a:pos x="T4" y="T5"/>
                              </a:cxn>
                              <a:cxn ang="0">
                                <a:pos x="T6" y="T7"/>
                              </a:cxn>
                              <a:cxn ang="0">
                                <a:pos x="T8" y="T9"/>
                              </a:cxn>
                            </a:cxnLst>
                            <a:rect l="0" t="0" r="r" b="b"/>
                            <a:pathLst>
                              <a:path w="131" h="473">
                                <a:moveTo>
                                  <a:pt x="130" y="0"/>
                                </a:moveTo>
                                <a:lnTo>
                                  <a:pt x="0" y="0"/>
                                </a:lnTo>
                                <a:lnTo>
                                  <a:pt x="0" y="472"/>
                                </a:lnTo>
                                <a:lnTo>
                                  <a:pt x="130" y="472"/>
                                </a:lnTo>
                                <a:lnTo>
                                  <a:pt x="130" y="0"/>
                                </a:lnTo>
                                <a:close/>
                              </a:path>
                            </a:pathLst>
                          </a:custGeom>
                          <a:noFill/>
                          <a:ln w="829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421" name="Picture 28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5134" y="533"/>
                            <a:ext cx="140"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22" name="Freeform 283"/>
                        <wps:cNvSpPr>
                          <a:spLocks/>
                        </wps:cNvSpPr>
                        <wps:spPr bwMode="auto">
                          <a:xfrm>
                            <a:off x="5133" y="533"/>
                            <a:ext cx="131" cy="473"/>
                          </a:xfrm>
                          <a:custGeom>
                            <a:avLst/>
                            <a:gdLst>
                              <a:gd name="T0" fmla="*/ 130 w 131"/>
                              <a:gd name="T1" fmla="*/ 0 h 473"/>
                              <a:gd name="T2" fmla="*/ 0 w 131"/>
                              <a:gd name="T3" fmla="*/ 0 h 473"/>
                              <a:gd name="T4" fmla="*/ 0 w 131"/>
                              <a:gd name="T5" fmla="*/ 472 h 473"/>
                              <a:gd name="T6" fmla="*/ 130 w 131"/>
                              <a:gd name="T7" fmla="*/ 472 h 473"/>
                              <a:gd name="T8" fmla="*/ 130 w 131"/>
                              <a:gd name="T9" fmla="*/ 0 h 473"/>
                            </a:gdLst>
                            <a:ahLst/>
                            <a:cxnLst>
                              <a:cxn ang="0">
                                <a:pos x="T0" y="T1"/>
                              </a:cxn>
                              <a:cxn ang="0">
                                <a:pos x="T2" y="T3"/>
                              </a:cxn>
                              <a:cxn ang="0">
                                <a:pos x="T4" y="T5"/>
                              </a:cxn>
                              <a:cxn ang="0">
                                <a:pos x="T6" y="T7"/>
                              </a:cxn>
                              <a:cxn ang="0">
                                <a:pos x="T8" y="T9"/>
                              </a:cxn>
                            </a:cxnLst>
                            <a:rect l="0" t="0" r="r" b="b"/>
                            <a:pathLst>
                              <a:path w="131" h="473">
                                <a:moveTo>
                                  <a:pt x="130" y="0"/>
                                </a:moveTo>
                                <a:lnTo>
                                  <a:pt x="0" y="0"/>
                                </a:lnTo>
                                <a:lnTo>
                                  <a:pt x="0" y="472"/>
                                </a:lnTo>
                                <a:lnTo>
                                  <a:pt x="130" y="472"/>
                                </a:lnTo>
                                <a:lnTo>
                                  <a:pt x="130" y="0"/>
                                </a:lnTo>
                                <a:close/>
                              </a:path>
                            </a:pathLst>
                          </a:custGeom>
                          <a:noFill/>
                          <a:ln w="829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423" name="Picture 28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6625" y="533"/>
                            <a:ext cx="140"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24" name="Freeform 285"/>
                        <wps:cNvSpPr>
                          <a:spLocks/>
                        </wps:cNvSpPr>
                        <wps:spPr bwMode="auto">
                          <a:xfrm>
                            <a:off x="6625" y="533"/>
                            <a:ext cx="131" cy="473"/>
                          </a:xfrm>
                          <a:custGeom>
                            <a:avLst/>
                            <a:gdLst>
                              <a:gd name="T0" fmla="*/ 130 w 131"/>
                              <a:gd name="T1" fmla="*/ 0 h 473"/>
                              <a:gd name="T2" fmla="*/ 0 w 131"/>
                              <a:gd name="T3" fmla="*/ 0 h 473"/>
                              <a:gd name="T4" fmla="*/ 0 w 131"/>
                              <a:gd name="T5" fmla="*/ 472 h 473"/>
                              <a:gd name="T6" fmla="*/ 130 w 131"/>
                              <a:gd name="T7" fmla="*/ 472 h 473"/>
                              <a:gd name="T8" fmla="*/ 130 w 131"/>
                              <a:gd name="T9" fmla="*/ 0 h 473"/>
                            </a:gdLst>
                            <a:ahLst/>
                            <a:cxnLst>
                              <a:cxn ang="0">
                                <a:pos x="T0" y="T1"/>
                              </a:cxn>
                              <a:cxn ang="0">
                                <a:pos x="T2" y="T3"/>
                              </a:cxn>
                              <a:cxn ang="0">
                                <a:pos x="T4" y="T5"/>
                              </a:cxn>
                              <a:cxn ang="0">
                                <a:pos x="T6" y="T7"/>
                              </a:cxn>
                              <a:cxn ang="0">
                                <a:pos x="T8" y="T9"/>
                              </a:cxn>
                            </a:cxnLst>
                            <a:rect l="0" t="0" r="r" b="b"/>
                            <a:pathLst>
                              <a:path w="131" h="473">
                                <a:moveTo>
                                  <a:pt x="130" y="0"/>
                                </a:moveTo>
                                <a:lnTo>
                                  <a:pt x="0" y="0"/>
                                </a:lnTo>
                                <a:lnTo>
                                  <a:pt x="0" y="472"/>
                                </a:lnTo>
                                <a:lnTo>
                                  <a:pt x="130" y="472"/>
                                </a:lnTo>
                                <a:lnTo>
                                  <a:pt x="130" y="0"/>
                                </a:lnTo>
                                <a:close/>
                              </a:path>
                            </a:pathLst>
                          </a:custGeom>
                          <a:noFill/>
                          <a:ln w="829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425" name="Group 286"/>
                        <wpg:cNvGrpSpPr>
                          <a:grpSpLocks/>
                        </wpg:cNvGrpSpPr>
                        <wpg:grpSpPr bwMode="auto">
                          <a:xfrm>
                            <a:off x="7185" y="753"/>
                            <a:ext cx="2675" cy="16"/>
                            <a:chOff x="7185" y="753"/>
                            <a:chExt cx="2675" cy="16"/>
                          </a:xfrm>
                        </wpg:grpSpPr>
                        <wps:wsp>
                          <wps:cNvPr id="426" name="Freeform 287"/>
                          <wps:cNvSpPr>
                            <a:spLocks/>
                          </wps:cNvSpPr>
                          <wps:spPr bwMode="auto">
                            <a:xfrm>
                              <a:off x="7185" y="753"/>
                              <a:ext cx="2675" cy="16"/>
                            </a:xfrm>
                            <a:custGeom>
                              <a:avLst/>
                              <a:gdLst>
                                <a:gd name="T0" fmla="*/ 127 w 2675"/>
                                <a:gd name="T1" fmla="*/ 15 h 16"/>
                                <a:gd name="T2" fmla="*/ 3 w 2675"/>
                                <a:gd name="T3" fmla="*/ 15 h 16"/>
                                <a:gd name="T4" fmla="*/ 0 w 2675"/>
                                <a:gd name="T5" fmla="*/ 12 h 16"/>
                                <a:gd name="T6" fmla="*/ 0 w 2675"/>
                                <a:gd name="T7" fmla="*/ 3 h 16"/>
                                <a:gd name="T8" fmla="*/ 3 w 2675"/>
                                <a:gd name="T9" fmla="*/ 0 h 16"/>
                                <a:gd name="T10" fmla="*/ 127 w 2675"/>
                                <a:gd name="T11" fmla="*/ 0 h 16"/>
                                <a:gd name="T12" fmla="*/ 130 w 2675"/>
                                <a:gd name="T13" fmla="*/ 3 h 16"/>
                                <a:gd name="T14" fmla="*/ 130 w 2675"/>
                                <a:gd name="T15" fmla="*/ 12 h 16"/>
                                <a:gd name="T16" fmla="*/ 127 w 2675"/>
                                <a:gd name="T17" fmla="*/ 15 h 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675" h="16">
                                  <a:moveTo>
                                    <a:pt x="127" y="15"/>
                                  </a:moveTo>
                                  <a:lnTo>
                                    <a:pt x="3" y="15"/>
                                  </a:lnTo>
                                  <a:lnTo>
                                    <a:pt x="0" y="12"/>
                                  </a:lnTo>
                                  <a:lnTo>
                                    <a:pt x="0" y="3"/>
                                  </a:lnTo>
                                  <a:lnTo>
                                    <a:pt x="3" y="0"/>
                                  </a:lnTo>
                                  <a:lnTo>
                                    <a:pt x="127" y="0"/>
                                  </a:lnTo>
                                  <a:lnTo>
                                    <a:pt x="130" y="3"/>
                                  </a:lnTo>
                                  <a:lnTo>
                                    <a:pt x="130" y="12"/>
                                  </a:lnTo>
                                  <a:lnTo>
                                    <a:pt x="127" y="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7" name="Freeform 288"/>
                          <wps:cNvSpPr>
                            <a:spLocks/>
                          </wps:cNvSpPr>
                          <wps:spPr bwMode="auto">
                            <a:xfrm>
                              <a:off x="7185" y="753"/>
                              <a:ext cx="2675" cy="16"/>
                            </a:xfrm>
                            <a:custGeom>
                              <a:avLst/>
                              <a:gdLst>
                                <a:gd name="T0" fmla="*/ 323 w 2675"/>
                                <a:gd name="T1" fmla="*/ 15 h 16"/>
                                <a:gd name="T2" fmla="*/ 200 w 2675"/>
                                <a:gd name="T3" fmla="*/ 15 h 16"/>
                                <a:gd name="T4" fmla="*/ 196 w 2675"/>
                                <a:gd name="T5" fmla="*/ 12 h 16"/>
                                <a:gd name="T6" fmla="*/ 196 w 2675"/>
                                <a:gd name="T7" fmla="*/ 3 h 16"/>
                                <a:gd name="T8" fmla="*/ 200 w 2675"/>
                                <a:gd name="T9" fmla="*/ 0 h 16"/>
                                <a:gd name="T10" fmla="*/ 323 w 2675"/>
                                <a:gd name="T11" fmla="*/ 0 h 16"/>
                                <a:gd name="T12" fmla="*/ 327 w 2675"/>
                                <a:gd name="T13" fmla="*/ 3 h 16"/>
                                <a:gd name="T14" fmla="*/ 327 w 2675"/>
                                <a:gd name="T15" fmla="*/ 12 h 16"/>
                                <a:gd name="T16" fmla="*/ 323 w 2675"/>
                                <a:gd name="T17" fmla="*/ 15 h 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675" h="16">
                                  <a:moveTo>
                                    <a:pt x="323" y="15"/>
                                  </a:moveTo>
                                  <a:lnTo>
                                    <a:pt x="200" y="15"/>
                                  </a:lnTo>
                                  <a:lnTo>
                                    <a:pt x="196" y="12"/>
                                  </a:lnTo>
                                  <a:lnTo>
                                    <a:pt x="196" y="3"/>
                                  </a:lnTo>
                                  <a:lnTo>
                                    <a:pt x="200" y="0"/>
                                  </a:lnTo>
                                  <a:lnTo>
                                    <a:pt x="323" y="0"/>
                                  </a:lnTo>
                                  <a:lnTo>
                                    <a:pt x="327" y="3"/>
                                  </a:lnTo>
                                  <a:lnTo>
                                    <a:pt x="327" y="12"/>
                                  </a:lnTo>
                                  <a:lnTo>
                                    <a:pt x="323" y="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8" name="Freeform 289"/>
                          <wps:cNvSpPr>
                            <a:spLocks/>
                          </wps:cNvSpPr>
                          <wps:spPr bwMode="auto">
                            <a:xfrm>
                              <a:off x="7185" y="753"/>
                              <a:ext cx="2675" cy="16"/>
                            </a:xfrm>
                            <a:custGeom>
                              <a:avLst/>
                              <a:gdLst>
                                <a:gd name="T0" fmla="*/ 521 w 2675"/>
                                <a:gd name="T1" fmla="*/ 15 h 16"/>
                                <a:gd name="T2" fmla="*/ 397 w 2675"/>
                                <a:gd name="T3" fmla="*/ 15 h 16"/>
                                <a:gd name="T4" fmla="*/ 393 w 2675"/>
                                <a:gd name="T5" fmla="*/ 12 h 16"/>
                                <a:gd name="T6" fmla="*/ 393 w 2675"/>
                                <a:gd name="T7" fmla="*/ 3 h 16"/>
                                <a:gd name="T8" fmla="*/ 397 w 2675"/>
                                <a:gd name="T9" fmla="*/ 0 h 16"/>
                                <a:gd name="T10" fmla="*/ 521 w 2675"/>
                                <a:gd name="T11" fmla="*/ 0 h 16"/>
                                <a:gd name="T12" fmla="*/ 524 w 2675"/>
                                <a:gd name="T13" fmla="*/ 3 h 16"/>
                                <a:gd name="T14" fmla="*/ 524 w 2675"/>
                                <a:gd name="T15" fmla="*/ 12 h 16"/>
                                <a:gd name="T16" fmla="*/ 521 w 2675"/>
                                <a:gd name="T17" fmla="*/ 15 h 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675" h="16">
                                  <a:moveTo>
                                    <a:pt x="521" y="15"/>
                                  </a:moveTo>
                                  <a:lnTo>
                                    <a:pt x="397" y="15"/>
                                  </a:lnTo>
                                  <a:lnTo>
                                    <a:pt x="393" y="12"/>
                                  </a:lnTo>
                                  <a:lnTo>
                                    <a:pt x="393" y="3"/>
                                  </a:lnTo>
                                  <a:lnTo>
                                    <a:pt x="397" y="0"/>
                                  </a:lnTo>
                                  <a:lnTo>
                                    <a:pt x="521" y="0"/>
                                  </a:lnTo>
                                  <a:lnTo>
                                    <a:pt x="524" y="3"/>
                                  </a:lnTo>
                                  <a:lnTo>
                                    <a:pt x="524" y="12"/>
                                  </a:lnTo>
                                  <a:lnTo>
                                    <a:pt x="521" y="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9" name="Freeform 290"/>
                          <wps:cNvSpPr>
                            <a:spLocks/>
                          </wps:cNvSpPr>
                          <wps:spPr bwMode="auto">
                            <a:xfrm>
                              <a:off x="7185" y="753"/>
                              <a:ext cx="2675" cy="16"/>
                            </a:xfrm>
                            <a:custGeom>
                              <a:avLst/>
                              <a:gdLst>
                                <a:gd name="T0" fmla="*/ 718 w 2675"/>
                                <a:gd name="T1" fmla="*/ 15 h 16"/>
                                <a:gd name="T2" fmla="*/ 593 w 2675"/>
                                <a:gd name="T3" fmla="*/ 15 h 16"/>
                                <a:gd name="T4" fmla="*/ 590 w 2675"/>
                                <a:gd name="T5" fmla="*/ 12 h 16"/>
                                <a:gd name="T6" fmla="*/ 590 w 2675"/>
                                <a:gd name="T7" fmla="*/ 3 h 16"/>
                                <a:gd name="T8" fmla="*/ 593 w 2675"/>
                                <a:gd name="T9" fmla="*/ 0 h 16"/>
                                <a:gd name="T10" fmla="*/ 718 w 2675"/>
                                <a:gd name="T11" fmla="*/ 0 h 16"/>
                                <a:gd name="T12" fmla="*/ 721 w 2675"/>
                                <a:gd name="T13" fmla="*/ 3 h 16"/>
                                <a:gd name="T14" fmla="*/ 721 w 2675"/>
                                <a:gd name="T15" fmla="*/ 12 h 16"/>
                                <a:gd name="T16" fmla="*/ 718 w 2675"/>
                                <a:gd name="T17" fmla="*/ 15 h 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675" h="16">
                                  <a:moveTo>
                                    <a:pt x="718" y="15"/>
                                  </a:moveTo>
                                  <a:lnTo>
                                    <a:pt x="593" y="15"/>
                                  </a:lnTo>
                                  <a:lnTo>
                                    <a:pt x="590" y="12"/>
                                  </a:lnTo>
                                  <a:lnTo>
                                    <a:pt x="590" y="3"/>
                                  </a:lnTo>
                                  <a:lnTo>
                                    <a:pt x="593" y="0"/>
                                  </a:lnTo>
                                  <a:lnTo>
                                    <a:pt x="718" y="0"/>
                                  </a:lnTo>
                                  <a:lnTo>
                                    <a:pt x="721" y="3"/>
                                  </a:lnTo>
                                  <a:lnTo>
                                    <a:pt x="721" y="12"/>
                                  </a:lnTo>
                                  <a:lnTo>
                                    <a:pt x="718" y="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0" name="Freeform 291"/>
                          <wps:cNvSpPr>
                            <a:spLocks/>
                          </wps:cNvSpPr>
                          <wps:spPr bwMode="auto">
                            <a:xfrm>
                              <a:off x="7185" y="753"/>
                              <a:ext cx="2675" cy="16"/>
                            </a:xfrm>
                            <a:custGeom>
                              <a:avLst/>
                              <a:gdLst>
                                <a:gd name="T0" fmla="*/ 915 w 2675"/>
                                <a:gd name="T1" fmla="*/ 15 h 16"/>
                                <a:gd name="T2" fmla="*/ 791 w 2675"/>
                                <a:gd name="T3" fmla="*/ 15 h 16"/>
                                <a:gd name="T4" fmla="*/ 787 w 2675"/>
                                <a:gd name="T5" fmla="*/ 12 h 16"/>
                                <a:gd name="T6" fmla="*/ 787 w 2675"/>
                                <a:gd name="T7" fmla="*/ 3 h 16"/>
                                <a:gd name="T8" fmla="*/ 791 w 2675"/>
                                <a:gd name="T9" fmla="*/ 0 h 16"/>
                                <a:gd name="T10" fmla="*/ 915 w 2675"/>
                                <a:gd name="T11" fmla="*/ 0 h 16"/>
                                <a:gd name="T12" fmla="*/ 919 w 2675"/>
                                <a:gd name="T13" fmla="*/ 3 h 16"/>
                                <a:gd name="T14" fmla="*/ 919 w 2675"/>
                                <a:gd name="T15" fmla="*/ 12 h 16"/>
                                <a:gd name="T16" fmla="*/ 915 w 2675"/>
                                <a:gd name="T17" fmla="*/ 15 h 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675" h="16">
                                  <a:moveTo>
                                    <a:pt x="915" y="15"/>
                                  </a:moveTo>
                                  <a:lnTo>
                                    <a:pt x="791" y="15"/>
                                  </a:lnTo>
                                  <a:lnTo>
                                    <a:pt x="787" y="12"/>
                                  </a:lnTo>
                                  <a:lnTo>
                                    <a:pt x="787" y="3"/>
                                  </a:lnTo>
                                  <a:lnTo>
                                    <a:pt x="791" y="0"/>
                                  </a:lnTo>
                                  <a:lnTo>
                                    <a:pt x="915" y="0"/>
                                  </a:lnTo>
                                  <a:lnTo>
                                    <a:pt x="919" y="3"/>
                                  </a:lnTo>
                                  <a:lnTo>
                                    <a:pt x="919" y="12"/>
                                  </a:lnTo>
                                  <a:lnTo>
                                    <a:pt x="915" y="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1" name="Freeform 292"/>
                          <wps:cNvSpPr>
                            <a:spLocks/>
                          </wps:cNvSpPr>
                          <wps:spPr bwMode="auto">
                            <a:xfrm>
                              <a:off x="7185" y="753"/>
                              <a:ext cx="2675" cy="16"/>
                            </a:xfrm>
                            <a:custGeom>
                              <a:avLst/>
                              <a:gdLst>
                                <a:gd name="T0" fmla="*/ 1112 w 2675"/>
                                <a:gd name="T1" fmla="*/ 15 h 16"/>
                                <a:gd name="T2" fmla="*/ 988 w 2675"/>
                                <a:gd name="T3" fmla="*/ 15 h 16"/>
                                <a:gd name="T4" fmla="*/ 983 w 2675"/>
                                <a:gd name="T5" fmla="*/ 12 h 16"/>
                                <a:gd name="T6" fmla="*/ 983 w 2675"/>
                                <a:gd name="T7" fmla="*/ 3 h 16"/>
                                <a:gd name="T8" fmla="*/ 988 w 2675"/>
                                <a:gd name="T9" fmla="*/ 0 h 16"/>
                                <a:gd name="T10" fmla="*/ 1112 w 2675"/>
                                <a:gd name="T11" fmla="*/ 0 h 16"/>
                                <a:gd name="T12" fmla="*/ 1115 w 2675"/>
                                <a:gd name="T13" fmla="*/ 3 h 16"/>
                                <a:gd name="T14" fmla="*/ 1115 w 2675"/>
                                <a:gd name="T15" fmla="*/ 12 h 16"/>
                                <a:gd name="T16" fmla="*/ 1112 w 2675"/>
                                <a:gd name="T17" fmla="*/ 15 h 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675" h="16">
                                  <a:moveTo>
                                    <a:pt x="1112" y="15"/>
                                  </a:moveTo>
                                  <a:lnTo>
                                    <a:pt x="988" y="15"/>
                                  </a:lnTo>
                                  <a:lnTo>
                                    <a:pt x="983" y="12"/>
                                  </a:lnTo>
                                  <a:lnTo>
                                    <a:pt x="983" y="3"/>
                                  </a:lnTo>
                                  <a:lnTo>
                                    <a:pt x="988" y="0"/>
                                  </a:lnTo>
                                  <a:lnTo>
                                    <a:pt x="1112" y="0"/>
                                  </a:lnTo>
                                  <a:lnTo>
                                    <a:pt x="1115" y="3"/>
                                  </a:lnTo>
                                  <a:lnTo>
                                    <a:pt x="1115" y="12"/>
                                  </a:lnTo>
                                  <a:lnTo>
                                    <a:pt x="1112" y="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2" name="Freeform 293"/>
                          <wps:cNvSpPr>
                            <a:spLocks/>
                          </wps:cNvSpPr>
                          <wps:spPr bwMode="auto">
                            <a:xfrm>
                              <a:off x="7185" y="753"/>
                              <a:ext cx="2675" cy="16"/>
                            </a:xfrm>
                            <a:custGeom>
                              <a:avLst/>
                              <a:gdLst>
                                <a:gd name="T0" fmla="*/ 1309 w 2675"/>
                                <a:gd name="T1" fmla="*/ 15 h 16"/>
                                <a:gd name="T2" fmla="*/ 1185 w 2675"/>
                                <a:gd name="T3" fmla="*/ 15 h 16"/>
                                <a:gd name="T4" fmla="*/ 1180 w 2675"/>
                                <a:gd name="T5" fmla="*/ 12 h 16"/>
                                <a:gd name="T6" fmla="*/ 1180 w 2675"/>
                                <a:gd name="T7" fmla="*/ 3 h 16"/>
                                <a:gd name="T8" fmla="*/ 1185 w 2675"/>
                                <a:gd name="T9" fmla="*/ 0 h 16"/>
                                <a:gd name="T10" fmla="*/ 1309 w 2675"/>
                                <a:gd name="T11" fmla="*/ 0 h 16"/>
                                <a:gd name="T12" fmla="*/ 1312 w 2675"/>
                                <a:gd name="T13" fmla="*/ 3 h 16"/>
                                <a:gd name="T14" fmla="*/ 1312 w 2675"/>
                                <a:gd name="T15" fmla="*/ 12 h 16"/>
                                <a:gd name="T16" fmla="*/ 1309 w 2675"/>
                                <a:gd name="T17" fmla="*/ 15 h 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675" h="16">
                                  <a:moveTo>
                                    <a:pt x="1309" y="15"/>
                                  </a:moveTo>
                                  <a:lnTo>
                                    <a:pt x="1185" y="15"/>
                                  </a:lnTo>
                                  <a:lnTo>
                                    <a:pt x="1180" y="12"/>
                                  </a:lnTo>
                                  <a:lnTo>
                                    <a:pt x="1180" y="3"/>
                                  </a:lnTo>
                                  <a:lnTo>
                                    <a:pt x="1185" y="0"/>
                                  </a:lnTo>
                                  <a:lnTo>
                                    <a:pt x="1309" y="0"/>
                                  </a:lnTo>
                                  <a:lnTo>
                                    <a:pt x="1312" y="3"/>
                                  </a:lnTo>
                                  <a:lnTo>
                                    <a:pt x="1312" y="12"/>
                                  </a:lnTo>
                                  <a:lnTo>
                                    <a:pt x="1309" y="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3" name="Freeform 294"/>
                          <wps:cNvSpPr>
                            <a:spLocks/>
                          </wps:cNvSpPr>
                          <wps:spPr bwMode="auto">
                            <a:xfrm>
                              <a:off x="7185" y="753"/>
                              <a:ext cx="2675" cy="16"/>
                            </a:xfrm>
                            <a:custGeom>
                              <a:avLst/>
                              <a:gdLst>
                                <a:gd name="T0" fmla="*/ 1505 w 2675"/>
                                <a:gd name="T1" fmla="*/ 15 h 16"/>
                                <a:gd name="T2" fmla="*/ 1382 w 2675"/>
                                <a:gd name="T3" fmla="*/ 15 h 16"/>
                                <a:gd name="T4" fmla="*/ 1378 w 2675"/>
                                <a:gd name="T5" fmla="*/ 12 h 16"/>
                                <a:gd name="T6" fmla="*/ 1378 w 2675"/>
                                <a:gd name="T7" fmla="*/ 3 h 16"/>
                                <a:gd name="T8" fmla="*/ 1382 w 2675"/>
                                <a:gd name="T9" fmla="*/ 0 h 16"/>
                                <a:gd name="T10" fmla="*/ 1505 w 2675"/>
                                <a:gd name="T11" fmla="*/ 0 h 16"/>
                                <a:gd name="T12" fmla="*/ 1509 w 2675"/>
                                <a:gd name="T13" fmla="*/ 3 h 16"/>
                                <a:gd name="T14" fmla="*/ 1509 w 2675"/>
                                <a:gd name="T15" fmla="*/ 12 h 16"/>
                                <a:gd name="T16" fmla="*/ 1505 w 2675"/>
                                <a:gd name="T17" fmla="*/ 15 h 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675" h="16">
                                  <a:moveTo>
                                    <a:pt x="1505" y="15"/>
                                  </a:moveTo>
                                  <a:lnTo>
                                    <a:pt x="1382" y="15"/>
                                  </a:lnTo>
                                  <a:lnTo>
                                    <a:pt x="1378" y="12"/>
                                  </a:lnTo>
                                  <a:lnTo>
                                    <a:pt x="1378" y="3"/>
                                  </a:lnTo>
                                  <a:lnTo>
                                    <a:pt x="1382" y="0"/>
                                  </a:lnTo>
                                  <a:lnTo>
                                    <a:pt x="1505" y="0"/>
                                  </a:lnTo>
                                  <a:lnTo>
                                    <a:pt x="1509" y="3"/>
                                  </a:lnTo>
                                  <a:lnTo>
                                    <a:pt x="1509" y="12"/>
                                  </a:lnTo>
                                  <a:lnTo>
                                    <a:pt x="1505" y="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4" name="Freeform 295"/>
                          <wps:cNvSpPr>
                            <a:spLocks/>
                          </wps:cNvSpPr>
                          <wps:spPr bwMode="auto">
                            <a:xfrm>
                              <a:off x="7185" y="753"/>
                              <a:ext cx="2675" cy="16"/>
                            </a:xfrm>
                            <a:custGeom>
                              <a:avLst/>
                              <a:gdLst>
                                <a:gd name="T0" fmla="*/ 1702 w 2675"/>
                                <a:gd name="T1" fmla="*/ 15 h 16"/>
                                <a:gd name="T2" fmla="*/ 1579 w 2675"/>
                                <a:gd name="T3" fmla="*/ 15 h 16"/>
                                <a:gd name="T4" fmla="*/ 1575 w 2675"/>
                                <a:gd name="T5" fmla="*/ 12 h 16"/>
                                <a:gd name="T6" fmla="*/ 1575 w 2675"/>
                                <a:gd name="T7" fmla="*/ 3 h 16"/>
                                <a:gd name="T8" fmla="*/ 1579 w 2675"/>
                                <a:gd name="T9" fmla="*/ 0 h 16"/>
                                <a:gd name="T10" fmla="*/ 1702 w 2675"/>
                                <a:gd name="T11" fmla="*/ 0 h 16"/>
                                <a:gd name="T12" fmla="*/ 1706 w 2675"/>
                                <a:gd name="T13" fmla="*/ 3 h 16"/>
                                <a:gd name="T14" fmla="*/ 1706 w 2675"/>
                                <a:gd name="T15" fmla="*/ 12 h 16"/>
                                <a:gd name="T16" fmla="*/ 1702 w 2675"/>
                                <a:gd name="T17" fmla="*/ 15 h 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675" h="16">
                                  <a:moveTo>
                                    <a:pt x="1702" y="15"/>
                                  </a:moveTo>
                                  <a:lnTo>
                                    <a:pt x="1579" y="15"/>
                                  </a:lnTo>
                                  <a:lnTo>
                                    <a:pt x="1575" y="12"/>
                                  </a:lnTo>
                                  <a:lnTo>
                                    <a:pt x="1575" y="3"/>
                                  </a:lnTo>
                                  <a:lnTo>
                                    <a:pt x="1579" y="0"/>
                                  </a:lnTo>
                                  <a:lnTo>
                                    <a:pt x="1702" y="0"/>
                                  </a:lnTo>
                                  <a:lnTo>
                                    <a:pt x="1706" y="3"/>
                                  </a:lnTo>
                                  <a:lnTo>
                                    <a:pt x="1706" y="12"/>
                                  </a:lnTo>
                                  <a:lnTo>
                                    <a:pt x="1702" y="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5" name="Freeform 296"/>
                          <wps:cNvSpPr>
                            <a:spLocks/>
                          </wps:cNvSpPr>
                          <wps:spPr bwMode="auto">
                            <a:xfrm>
                              <a:off x="7185" y="753"/>
                              <a:ext cx="2675" cy="16"/>
                            </a:xfrm>
                            <a:custGeom>
                              <a:avLst/>
                              <a:gdLst>
                                <a:gd name="T0" fmla="*/ 1900 w 2675"/>
                                <a:gd name="T1" fmla="*/ 15 h 16"/>
                                <a:gd name="T2" fmla="*/ 1775 w 2675"/>
                                <a:gd name="T3" fmla="*/ 15 h 16"/>
                                <a:gd name="T4" fmla="*/ 1772 w 2675"/>
                                <a:gd name="T5" fmla="*/ 12 h 16"/>
                                <a:gd name="T6" fmla="*/ 1772 w 2675"/>
                                <a:gd name="T7" fmla="*/ 3 h 16"/>
                                <a:gd name="T8" fmla="*/ 1775 w 2675"/>
                                <a:gd name="T9" fmla="*/ 0 h 16"/>
                                <a:gd name="T10" fmla="*/ 1900 w 2675"/>
                                <a:gd name="T11" fmla="*/ 0 h 16"/>
                                <a:gd name="T12" fmla="*/ 1903 w 2675"/>
                                <a:gd name="T13" fmla="*/ 3 h 16"/>
                                <a:gd name="T14" fmla="*/ 1903 w 2675"/>
                                <a:gd name="T15" fmla="*/ 12 h 16"/>
                                <a:gd name="T16" fmla="*/ 1900 w 2675"/>
                                <a:gd name="T17" fmla="*/ 15 h 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675" h="16">
                                  <a:moveTo>
                                    <a:pt x="1900" y="15"/>
                                  </a:moveTo>
                                  <a:lnTo>
                                    <a:pt x="1775" y="15"/>
                                  </a:lnTo>
                                  <a:lnTo>
                                    <a:pt x="1772" y="12"/>
                                  </a:lnTo>
                                  <a:lnTo>
                                    <a:pt x="1772" y="3"/>
                                  </a:lnTo>
                                  <a:lnTo>
                                    <a:pt x="1775" y="0"/>
                                  </a:lnTo>
                                  <a:lnTo>
                                    <a:pt x="1900" y="0"/>
                                  </a:lnTo>
                                  <a:lnTo>
                                    <a:pt x="1903" y="3"/>
                                  </a:lnTo>
                                  <a:lnTo>
                                    <a:pt x="1903" y="12"/>
                                  </a:lnTo>
                                  <a:lnTo>
                                    <a:pt x="1900" y="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6" name="Freeform 297"/>
                          <wps:cNvSpPr>
                            <a:spLocks/>
                          </wps:cNvSpPr>
                          <wps:spPr bwMode="auto">
                            <a:xfrm>
                              <a:off x="7185" y="753"/>
                              <a:ext cx="2675" cy="16"/>
                            </a:xfrm>
                            <a:custGeom>
                              <a:avLst/>
                              <a:gdLst>
                                <a:gd name="T0" fmla="*/ 2097 w 2675"/>
                                <a:gd name="T1" fmla="*/ 15 h 16"/>
                                <a:gd name="T2" fmla="*/ 1972 w 2675"/>
                                <a:gd name="T3" fmla="*/ 15 h 16"/>
                                <a:gd name="T4" fmla="*/ 1969 w 2675"/>
                                <a:gd name="T5" fmla="*/ 12 h 16"/>
                                <a:gd name="T6" fmla="*/ 1969 w 2675"/>
                                <a:gd name="T7" fmla="*/ 3 h 16"/>
                                <a:gd name="T8" fmla="*/ 1972 w 2675"/>
                                <a:gd name="T9" fmla="*/ 0 h 16"/>
                                <a:gd name="T10" fmla="*/ 2097 w 2675"/>
                                <a:gd name="T11" fmla="*/ 0 h 16"/>
                                <a:gd name="T12" fmla="*/ 2099 w 2675"/>
                                <a:gd name="T13" fmla="*/ 3 h 16"/>
                                <a:gd name="T14" fmla="*/ 2099 w 2675"/>
                                <a:gd name="T15" fmla="*/ 12 h 16"/>
                                <a:gd name="T16" fmla="*/ 2097 w 2675"/>
                                <a:gd name="T17" fmla="*/ 15 h 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675" h="16">
                                  <a:moveTo>
                                    <a:pt x="2097" y="15"/>
                                  </a:moveTo>
                                  <a:lnTo>
                                    <a:pt x="1972" y="15"/>
                                  </a:lnTo>
                                  <a:lnTo>
                                    <a:pt x="1969" y="12"/>
                                  </a:lnTo>
                                  <a:lnTo>
                                    <a:pt x="1969" y="3"/>
                                  </a:lnTo>
                                  <a:lnTo>
                                    <a:pt x="1972" y="0"/>
                                  </a:lnTo>
                                  <a:lnTo>
                                    <a:pt x="2097" y="0"/>
                                  </a:lnTo>
                                  <a:lnTo>
                                    <a:pt x="2099" y="3"/>
                                  </a:lnTo>
                                  <a:lnTo>
                                    <a:pt x="2099" y="12"/>
                                  </a:lnTo>
                                  <a:lnTo>
                                    <a:pt x="2097" y="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7" name="Freeform 298"/>
                          <wps:cNvSpPr>
                            <a:spLocks/>
                          </wps:cNvSpPr>
                          <wps:spPr bwMode="auto">
                            <a:xfrm>
                              <a:off x="7185" y="753"/>
                              <a:ext cx="2675" cy="16"/>
                            </a:xfrm>
                            <a:custGeom>
                              <a:avLst/>
                              <a:gdLst>
                                <a:gd name="T0" fmla="*/ 2294 w 2675"/>
                                <a:gd name="T1" fmla="*/ 15 h 16"/>
                                <a:gd name="T2" fmla="*/ 2170 w 2675"/>
                                <a:gd name="T3" fmla="*/ 15 h 16"/>
                                <a:gd name="T4" fmla="*/ 2165 w 2675"/>
                                <a:gd name="T5" fmla="*/ 12 h 16"/>
                                <a:gd name="T6" fmla="*/ 2165 w 2675"/>
                                <a:gd name="T7" fmla="*/ 3 h 16"/>
                                <a:gd name="T8" fmla="*/ 2170 w 2675"/>
                                <a:gd name="T9" fmla="*/ 0 h 16"/>
                                <a:gd name="T10" fmla="*/ 2294 w 2675"/>
                                <a:gd name="T11" fmla="*/ 0 h 16"/>
                                <a:gd name="T12" fmla="*/ 2297 w 2675"/>
                                <a:gd name="T13" fmla="*/ 3 h 16"/>
                                <a:gd name="T14" fmla="*/ 2297 w 2675"/>
                                <a:gd name="T15" fmla="*/ 12 h 16"/>
                                <a:gd name="T16" fmla="*/ 2294 w 2675"/>
                                <a:gd name="T17" fmla="*/ 15 h 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675" h="16">
                                  <a:moveTo>
                                    <a:pt x="2294" y="15"/>
                                  </a:moveTo>
                                  <a:lnTo>
                                    <a:pt x="2170" y="15"/>
                                  </a:lnTo>
                                  <a:lnTo>
                                    <a:pt x="2165" y="12"/>
                                  </a:lnTo>
                                  <a:lnTo>
                                    <a:pt x="2165" y="3"/>
                                  </a:lnTo>
                                  <a:lnTo>
                                    <a:pt x="2170" y="0"/>
                                  </a:lnTo>
                                  <a:lnTo>
                                    <a:pt x="2294" y="0"/>
                                  </a:lnTo>
                                  <a:lnTo>
                                    <a:pt x="2297" y="3"/>
                                  </a:lnTo>
                                  <a:lnTo>
                                    <a:pt x="2297" y="12"/>
                                  </a:lnTo>
                                  <a:lnTo>
                                    <a:pt x="2294" y="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8" name="Freeform 299"/>
                          <wps:cNvSpPr>
                            <a:spLocks/>
                          </wps:cNvSpPr>
                          <wps:spPr bwMode="auto">
                            <a:xfrm>
                              <a:off x="7185" y="753"/>
                              <a:ext cx="2675" cy="16"/>
                            </a:xfrm>
                            <a:custGeom>
                              <a:avLst/>
                              <a:gdLst>
                                <a:gd name="T0" fmla="*/ 2491 w 2675"/>
                                <a:gd name="T1" fmla="*/ 15 h 16"/>
                                <a:gd name="T2" fmla="*/ 2367 w 2675"/>
                                <a:gd name="T3" fmla="*/ 15 h 16"/>
                                <a:gd name="T4" fmla="*/ 2362 w 2675"/>
                                <a:gd name="T5" fmla="*/ 12 h 16"/>
                                <a:gd name="T6" fmla="*/ 2362 w 2675"/>
                                <a:gd name="T7" fmla="*/ 3 h 16"/>
                                <a:gd name="T8" fmla="*/ 2367 w 2675"/>
                                <a:gd name="T9" fmla="*/ 0 h 16"/>
                                <a:gd name="T10" fmla="*/ 2491 w 2675"/>
                                <a:gd name="T11" fmla="*/ 0 h 16"/>
                                <a:gd name="T12" fmla="*/ 2494 w 2675"/>
                                <a:gd name="T13" fmla="*/ 3 h 16"/>
                                <a:gd name="T14" fmla="*/ 2494 w 2675"/>
                                <a:gd name="T15" fmla="*/ 12 h 16"/>
                                <a:gd name="T16" fmla="*/ 2491 w 2675"/>
                                <a:gd name="T17" fmla="*/ 15 h 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675" h="16">
                                  <a:moveTo>
                                    <a:pt x="2491" y="15"/>
                                  </a:moveTo>
                                  <a:lnTo>
                                    <a:pt x="2367" y="15"/>
                                  </a:lnTo>
                                  <a:lnTo>
                                    <a:pt x="2362" y="12"/>
                                  </a:lnTo>
                                  <a:lnTo>
                                    <a:pt x="2362" y="3"/>
                                  </a:lnTo>
                                  <a:lnTo>
                                    <a:pt x="2367" y="0"/>
                                  </a:lnTo>
                                  <a:lnTo>
                                    <a:pt x="2491" y="0"/>
                                  </a:lnTo>
                                  <a:lnTo>
                                    <a:pt x="2494" y="3"/>
                                  </a:lnTo>
                                  <a:lnTo>
                                    <a:pt x="2494" y="12"/>
                                  </a:lnTo>
                                  <a:lnTo>
                                    <a:pt x="2491" y="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9" name="Freeform 300"/>
                          <wps:cNvSpPr>
                            <a:spLocks/>
                          </wps:cNvSpPr>
                          <wps:spPr bwMode="auto">
                            <a:xfrm>
                              <a:off x="7185" y="753"/>
                              <a:ext cx="2675" cy="16"/>
                            </a:xfrm>
                            <a:custGeom>
                              <a:avLst/>
                              <a:gdLst>
                                <a:gd name="T0" fmla="*/ 2671 w 2675"/>
                                <a:gd name="T1" fmla="*/ 15 h 16"/>
                                <a:gd name="T2" fmla="*/ 2564 w 2675"/>
                                <a:gd name="T3" fmla="*/ 15 h 16"/>
                                <a:gd name="T4" fmla="*/ 2559 w 2675"/>
                                <a:gd name="T5" fmla="*/ 12 h 16"/>
                                <a:gd name="T6" fmla="*/ 2559 w 2675"/>
                                <a:gd name="T7" fmla="*/ 3 h 16"/>
                                <a:gd name="T8" fmla="*/ 2564 w 2675"/>
                                <a:gd name="T9" fmla="*/ 0 h 16"/>
                                <a:gd name="T10" fmla="*/ 2671 w 2675"/>
                                <a:gd name="T11" fmla="*/ 0 h 16"/>
                                <a:gd name="T12" fmla="*/ 2674 w 2675"/>
                                <a:gd name="T13" fmla="*/ 3 h 16"/>
                                <a:gd name="T14" fmla="*/ 2674 w 2675"/>
                                <a:gd name="T15" fmla="*/ 12 h 16"/>
                                <a:gd name="T16" fmla="*/ 2671 w 2675"/>
                                <a:gd name="T17" fmla="*/ 15 h 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675" h="16">
                                  <a:moveTo>
                                    <a:pt x="2671" y="15"/>
                                  </a:moveTo>
                                  <a:lnTo>
                                    <a:pt x="2564" y="15"/>
                                  </a:lnTo>
                                  <a:lnTo>
                                    <a:pt x="2559" y="12"/>
                                  </a:lnTo>
                                  <a:lnTo>
                                    <a:pt x="2559" y="3"/>
                                  </a:lnTo>
                                  <a:lnTo>
                                    <a:pt x="2564" y="0"/>
                                  </a:lnTo>
                                  <a:lnTo>
                                    <a:pt x="2671" y="0"/>
                                  </a:lnTo>
                                  <a:lnTo>
                                    <a:pt x="2674" y="3"/>
                                  </a:lnTo>
                                  <a:lnTo>
                                    <a:pt x="2674" y="12"/>
                                  </a:lnTo>
                                  <a:lnTo>
                                    <a:pt x="2671" y="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40" name="Group 301"/>
                        <wpg:cNvGrpSpPr>
                          <a:grpSpLocks/>
                        </wpg:cNvGrpSpPr>
                        <wpg:grpSpPr bwMode="auto">
                          <a:xfrm>
                            <a:off x="7185" y="753"/>
                            <a:ext cx="2675" cy="16"/>
                            <a:chOff x="7185" y="753"/>
                            <a:chExt cx="2675" cy="16"/>
                          </a:xfrm>
                        </wpg:grpSpPr>
                        <wps:wsp>
                          <wps:cNvPr id="441" name="Freeform 302"/>
                          <wps:cNvSpPr>
                            <a:spLocks/>
                          </wps:cNvSpPr>
                          <wps:spPr bwMode="auto">
                            <a:xfrm>
                              <a:off x="7185" y="753"/>
                              <a:ext cx="2675" cy="16"/>
                            </a:xfrm>
                            <a:custGeom>
                              <a:avLst/>
                              <a:gdLst>
                                <a:gd name="T0" fmla="*/ 7 w 2675"/>
                                <a:gd name="T1" fmla="*/ 0 h 16"/>
                                <a:gd name="T2" fmla="*/ 122 w 2675"/>
                                <a:gd name="T3" fmla="*/ 0 h 16"/>
                                <a:gd name="T4" fmla="*/ 127 w 2675"/>
                                <a:gd name="T5" fmla="*/ 0 h 16"/>
                                <a:gd name="T6" fmla="*/ 130 w 2675"/>
                                <a:gd name="T7" fmla="*/ 3 h 16"/>
                                <a:gd name="T8" fmla="*/ 130 w 2675"/>
                                <a:gd name="T9" fmla="*/ 7 h 16"/>
                                <a:gd name="T10" fmla="*/ 130 w 2675"/>
                                <a:gd name="T11" fmla="*/ 12 h 16"/>
                                <a:gd name="T12" fmla="*/ 127 w 2675"/>
                                <a:gd name="T13" fmla="*/ 15 h 16"/>
                                <a:gd name="T14" fmla="*/ 122 w 2675"/>
                                <a:gd name="T15" fmla="*/ 15 h 16"/>
                                <a:gd name="T16" fmla="*/ 7 w 2675"/>
                                <a:gd name="T17" fmla="*/ 15 h 16"/>
                                <a:gd name="T18" fmla="*/ 3 w 2675"/>
                                <a:gd name="T19" fmla="*/ 15 h 16"/>
                                <a:gd name="T20" fmla="*/ 0 w 2675"/>
                                <a:gd name="T21" fmla="*/ 12 h 16"/>
                                <a:gd name="T22" fmla="*/ 0 w 2675"/>
                                <a:gd name="T23" fmla="*/ 7 h 16"/>
                                <a:gd name="T24" fmla="*/ 0 w 2675"/>
                                <a:gd name="T25" fmla="*/ 3 h 16"/>
                                <a:gd name="T26" fmla="*/ 3 w 2675"/>
                                <a:gd name="T27" fmla="*/ 0 h 16"/>
                                <a:gd name="T28" fmla="*/ 7 w 2675"/>
                                <a:gd name="T29" fmla="*/ 0 h 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675" h="16">
                                  <a:moveTo>
                                    <a:pt x="7" y="0"/>
                                  </a:moveTo>
                                  <a:lnTo>
                                    <a:pt x="122" y="0"/>
                                  </a:lnTo>
                                  <a:lnTo>
                                    <a:pt x="127" y="0"/>
                                  </a:lnTo>
                                  <a:lnTo>
                                    <a:pt x="130" y="3"/>
                                  </a:lnTo>
                                  <a:lnTo>
                                    <a:pt x="130" y="7"/>
                                  </a:lnTo>
                                  <a:lnTo>
                                    <a:pt x="130" y="12"/>
                                  </a:lnTo>
                                  <a:lnTo>
                                    <a:pt x="127" y="15"/>
                                  </a:lnTo>
                                  <a:lnTo>
                                    <a:pt x="122" y="15"/>
                                  </a:lnTo>
                                  <a:lnTo>
                                    <a:pt x="7" y="15"/>
                                  </a:lnTo>
                                  <a:lnTo>
                                    <a:pt x="3" y="15"/>
                                  </a:lnTo>
                                  <a:lnTo>
                                    <a:pt x="0" y="12"/>
                                  </a:lnTo>
                                  <a:lnTo>
                                    <a:pt x="0" y="7"/>
                                  </a:lnTo>
                                  <a:lnTo>
                                    <a:pt x="0" y="3"/>
                                  </a:lnTo>
                                  <a:lnTo>
                                    <a:pt x="3" y="0"/>
                                  </a:lnTo>
                                  <a:lnTo>
                                    <a:pt x="7" y="0"/>
                                  </a:lnTo>
                                  <a:close/>
                                </a:path>
                              </a:pathLst>
                            </a:custGeom>
                            <a:noFill/>
                            <a:ln w="4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2" name="Freeform 303"/>
                          <wps:cNvSpPr>
                            <a:spLocks/>
                          </wps:cNvSpPr>
                          <wps:spPr bwMode="auto">
                            <a:xfrm>
                              <a:off x="7185" y="753"/>
                              <a:ext cx="2675" cy="16"/>
                            </a:xfrm>
                            <a:custGeom>
                              <a:avLst/>
                              <a:gdLst>
                                <a:gd name="T0" fmla="*/ 205 w 2675"/>
                                <a:gd name="T1" fmla="*/ 0 h 16"/>
                                <a:gd name="T2" fmla="*/ 319 w 2675"/>
                                <a:gd name="T3" fmla="*/ 0 h 16"/>
                                <a:gd name="T4" fmla="*/ 323 w 2675"/>
                                <a:gd name="T5" fmla="*/ 0 h 16"/>
                                <a:gd name="T6" fmla="*/ 327 w 2675"/>
                                <a:gd name="T7" fmla="*/ 3 h 16"/>
                                <a:gd name="T8" fmla="*/ 327 w 2675"/>
                                <a:gd name="T9" fmla="*/ 7 h 16"/>
                                <a:gd name="T10" fmla="*/ 327 w 2675"/>
                                <a:gd name="T11" fmla="*/ 12 h 16"/>
                                <a:gd name="T12" fmla="*/ 323 w 2675"/>
                                <a:gd name="T13" fmla="*/ 15 h 16"/>
                                <a:gd name="T14" fmla="*/ 319 w 2675"/>
                                <a:gd name="T15" fmla="*/ 15 h 16"/>
                                <a:gd name="T16" fmla="*/ 205 w 2675"/>
                                <a:gd name="T17" fmla="*/ 15 h 16"/>
                                <a:gd name="T18" fmla="*/ 200 w 2675"/>
                                <a:gd name="T19" fmla="*/ 15 h 16"/>
                                <a:gd name="T20" fmla="*/ 196 w 2675"/>
                                <a:gd name="T21" fmla="*/ 12 h 16"/>
                                <a:gd name="T22" fmla="*/ 196 w 2675"/>
                                <a:gd name="T23" fmla="*/ 7 h 16"/>
                                <a:gd name="T24" fmla="*/ 196 w 2675"/>
                                <a:gd name="T25" fmla="*/ 3 h 16"/>
                                <a:gd name="T26" fmla="*/ 200 w 2675"/>
                                <a:gd name="T27" fmla="*/ 0 h 16"/>
                                <a:gd name="T28" fmla="*/ 205 w 2675"/>
                                <a:gd name="T29" fmla="*/ 0 h 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675" h="16">
                                  <a:moveTo>
                                    <a:pt x="205" y="0"/>
                                  </a:moveTo>
                                  <a:lnTo>
                                    <a:pt x="319" y="0"/>
                                  </a:lnTo>
                                  <a:lnTo>
                                    <a:pt x="323" y="0"/>
                                  </a:lnTo>
                                  <a:lnTo>
                                    <a:pt x="327" y="3"/>
                                  </a:lnTo>
                                  <a:lnTo>
                                    <a:pt x="327" y="7"/>
                                  </a:lnTo>
                                  <a:lnTo>
                                    <a:pt x="327" y="12"/>
                                  </a:lnTo>
                                  <a:lnTo>
                                    <a:pt x="323" y="15"/>
                                  </a:lnTo>
                                  <a:lnTo>
                                    <a:pt x="319" y="15"/>
                                  </a:lnTo>
                                  <a:lnTo>
                                    <a:pt x="205" y="15"/>
                                  </a:lnTo>
                                  <a:lnTo>
                                    <a:pt x="200" y="15"/>
                                  </a:lnTo>
                                  <a:lnTo>
                                    <a:pt x="196" y="12"/>
                                  </a:lnTo>
                                  <a:lnTo>
                                    <a:pt x="196" y="7"/>
                                  </a:lnTo>
                                  <a:lnTo>
                                    <a:pt x="196" y="3"/>
                                  </a:lnTo>
                                  <a:lnTo>
                                    <a:pt x="200" y="0"/>
                                  </a:lnTo>
                                  <a:lnTo>
                                    <a:pt x="205" y="0"/>
                                  </a:lnTo>
                                  <a:close/>
                                </a:path>
                              </a:pathLst>
                            </a:custGeom>
                            <a:noFill/>
                            <a:ln w="4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3" name="Freeform 304"/>
                          <wps:cNvSpPr>
                            <a:spLocks/>
                          </wps:cNvSpPr>
                          <wps:spPr bwMode="auto">
                            <a:xfrm>
                              <a:off x="7185" y="753"/>
                              <a:ext cx="2675" cy="16"/>
                            </a:xfrm>
                            <a:custGeom>
                              <a:avLst/>
                              <a:gdLst>
                                <a:gd name="T0" fmla="*/ 401 w 2675"/>
                                <a:gd name="T1" fmla="*/ 0 h 16"/>
                                <a:gd name="T2" fmla="*/ 515 w 2675"/>
                                <a:gd name="T3" fmla="*/ 0 h 16"/>
                                <a:gd name="T4" fmla="*/ 521 w 2675"/>
                                <a:gd name="T5" fmla="*/ 0 h 16"/>
                                <a:gd name="T6" fmla="*/ 524 w 2675"/>
                                <a:gd name="T7" fmla="*/ 3 h 16"/>
                                <a:gd name="T8" fmla="*/ 524 w 2675"/>
                                <a:gd name="T9" fmla="*/ 7 h 16"/>
                                <a:gd name="T10" fmla="*/ 524 w 2675"/>
                                <a:gd name="T11" fmla="*/ 12 h 16"/>
                                <a:gd name="T12" fmla="*/ 521 w 2675"/>
                                <a:gd name="T13" fmla="*/ 15 h 16"/>
                                <a:gd name="T14" fmla="*/ 515 w 2675"/>
                                <a:gd name="T15" fmla="*/ 15 h 16"/>
                                <a:gd name="T16" fmla="*/ 401 w 2675"/>
                                <a:gd name="T17" fmla="*/ 15 h 16"/>
                                <a:gd name="T18" fmla="*/ 397 w 2675"/>
                                <a:gd name="T19" fmla="*/ 15 h 16"/>
                                <a:gd name="T20" fmla="*/ 393 w 2675"/>
                                <a:gd name="T21" fmla="*/ 12 h 16"/>
                                <a:gd name="T22" fmla="*/ 393 w 2675"/>
                                <a:gd name="T23" fmla="*/ 7 h 16"/>
                                <a:gd name="T24" fmla="*/ 393 w 2675"/>
                                <a:gd name="T25" fmla="*/ 3 h 16"/>
                                <a:gd name="T26" fmla="*/ 397 w 2675"/>
                                <a:gd name="T27" fmla="*/ 0 h 16"/>
                                <a:gd name="T28" fmla="*/ 401 w 2675"/>
                                <a:gd name="T29" fmla="*/ 0 h 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675" h="16">
                                  <a:moveTo>
                                    <a:pt x="401" y="0"/>
                                  </a:moveTo>
                                  <a:lnTo>
                                    <a:pt x="515" y="0"/>
                                  </a:lnTo>
                                  <a:lnTo>
                                    <a:pt x="521" y="0"/>
                                  </a:lnTo>
                                  <a:lnTo>
                                    <a:pt x="524" y="3"/>
                                  </a:lnTo>
                                  <a:lnTo>
                                    <a:pt x="524" y="7"/>
                                  </a:lnTo>
                                  <a:lnTo>
                                    <a:pt x="524" y="12"/>
                                  </a:lnTo>
                                  <a:lnTo>
                                    <a:pt x="521" y="15"/>
                                  </a:lnTo>
                                  <a:lnTo>
                                    <a:pt x="515" y="15"/>
                                  </a:lnTo>
                                  <a:lnTo>
                                    <a:pt x="401" y="15"/>
                                  </a:lnTo>
                                  <a:lnTo>
                                    <a:pt x="397" y="15"/>
                                  </a:lnTo>
                                  <a:lnTo>
                                    <a:pt x="393" y="12"/>
                                  </a:lnTo>
                                  <a:lnTo>
                                    <a:pt x="393" y="7"/>
                                  </a:lnTo>
                                  <a:lnTo>
                                    <a:pt x="393" y="3"/>
                                  </a:lnTo>
                                  <a:lnTo>
                                    <a:pt x="397" y="0"/>
                                  </a:lnTo>
                                  <a:lnTo>
                                    <a:pt x="401" y="0"/>
                                  </a:lnTo>
                                  <a:close/>
                                </a:path>
                              </a:pathLst>
                            </a:custGeom>
                            <a:noFill/>
                            <a:ln w="4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4" name="Freeform 305"/>
                          <wps:cNvSpPr>
                            <a:spLocks/>
                          </wps:cNvSpPr>
                          <wps:spPr bwMode="auto">
                            <a:xfrm>
                              <a:off x="7185" y="753"/>
                              <a:ext cx="2675" cy="16"/>
                            </a:xfrm>
                            <a:custGeom>
                              <a:avLst/>
                              <a:gdLst>
                                <a:gd name="T0" fmla="*/ 598 w 2675"/>
                                <a:gd name="T1" fmla="*/ 0 h 16"/>
                                <a:gd name="T2" fmla="*/ 713 w 2675"/>
                                <a:gd name="T3" fmla="*/ 0 h 16"/>
                                <a:gd name="T4" fmla="*/ 718 w 2675"/>
                                <a:gd name="T5" fmla="*/ 0 h 16"/>
                                <a:gd name="T6" fmla="*/ 721 w 2675"/>
                                <a:gd name="T7" fmla="*/ 3 h 16"/>
                                <a:gd name="T8" fmla="*/ 721 w 2675"/>
                                <a:gd name="T9" fmla="*/ 7 h 16"/>
                                <a:gd name="T10" fmla="*/ 721 w 2675"/>
                                <a:gd name="T11" fmla="*/ 12 h 16"/>
                                <a:gd name="T12" fmla="*/ 718 w 2675"/>
                                <a:gd name="T13" fmla="*/ 15 h 16"/>
                                <a:gd name="T14" fmla="*/ 713 w 2675"/>
                                <a:gd name="T15" fmla="*/ 15 h 16"/>
                                <a:gd name="T16" fmla="*/ 598 w 2675"/>
                                <a:gd name="T17" fmla="*/ 15 h 16"/>
                                <a:gd name="T18" fmla="*/ 593 w 2675"/>
                                <a:gd name="T19" fmla="*/ 15 h 16"/>
                                <a:gd name="T20" fmla="*/ 590 w 2675"/>
                                <a:gd name="T21" fmla="*/ 12 h 16"/>
                                <a:gd name="T22" fmla="*/ 590 w 2675"/>
                                <a:gd name="T23" fmla="*/ 7 h 16"/>
                                <a:gd name="T24" fmla="*/ 590 w 2675"/>
                                <a:gd name="T25" fmla="*/ 3 h 16"/>
                                <a:gd name="T26" fmla="*/ 593 w 2675"/>
                                <a:gd name="T27" fmla="*/ 0 h 16"/>
                                <a:gd name="T28" fmla="*/ 598 w 2675"/>
                                <a:gd name="T29" fmla="*/ 0 h 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675" h="16">
                                  <a:moveTo>
                                    <a:pt x="598" y="0"/>
                                  </a:moveTo>
                                  <a:lnTo>
                                    <a:pt x="713" y="0"/>
                                  </a:lnTo>
                                  <a:lnTo>
                                    <a:pt x="718" y="0"/>
                                  </a:lnTo>
                                  <a:lnTo>
                                    <a:pt x="721" y="3"/>
                                  </a:lnTo>
                                  <a:lnTo>
                                    <a:pt x="721" y="7"/>
                                  </a:lnTo>
                                  <a:lnTo>
                                    <a:pt x="721" y="12"/>
                                  </a:lnTo>
                                  <a:lnTo>
                                    <a:pt x="718" y="15"/>
                                  </a:lnTo>
                                  <a:lnTo>
                                    <a:pt x="713" y="15"/>
                                  </a:lnTo>
                                  <a:lnTo>
                                    <a:pt x="598" y="15"/>
                                  </a:lnTo>
                                  <a:lnTo>
                                    <a:pt x="593" y="15"/>
                                  </a:lnTo>
                                  <a:lnTo>
                                    <a:pt x="590" y="12"/>
                                  </a:lnTo>
                                  <a:lnTo>
                                    <a:pt x="590" y="7"/>
                                  </a:lnTo>
                                  <a:lnTo>
                                    <a:pt x="590" y="3"/>
                                  </a:lnTo>
                                  <a:lnTo>
                                    <a:pt x="593" y="0"/>
                                  </a:lnTo>
                                  <a:lnTo>
                                    <a:pt x="598" y="0"/>
                                  </a:lnTo>
                                  <a:close/>
                                </a:path>
                              </a:pathLst>
                            </a:custGeom>
                            <a:noFill/>
                            <a:ln w="4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5" name="Freeform 306"/>
                          <wps:cNvSpPr>
                            <a:spLocks/>
                          </wps:cNvSpPr>
                          <wps:spPr bwMode="auto">
                            <a:xfrm>
                              <a:off x="7185" y="753"/>
                              <a:ext cx="2675" cy="16"/>
                            </a:xfrm>
                            <a:custGeom>
                              <a:avLst/>
                              <a:gdLst>
                                <a:gd name="T0" fmla="*/ 795 w 2675"/>
                                <a:gd name="T1" fmla="*/ 0 h 16"/>
                                <a:gd name="T2" fmla="*/ 910 w 2675"/>
                                <a:gd name="T3" fmla="*/ 0 h 16"/>
                                <a:gd name="T4" fmla="*/ 915 w 2675"/>
                                <a:gd name="T5" fmla="*/ 0 h 16"/>
                                <a:gd name="T6" fmla="*/ 919 w 2675"/>
                                <a:gd name="T7" fmla="*/ 3 h 16"/>
                                <a:gd name="T8" fmla="*/ 919 w 2675"/>
                                <a:gd name="T9" fmla="*/ 7 h 16"/>
                                <a:gd name="T10" fmla="*/ 919 w 2675"/>
                                <a:gd name="T11" fmla="*/ 12 h 16"/>
                                <a:gd name="T12" fmla="*/ 915 w 2675"/>
                                <a:gd name="T13" fmla="*/ 15 h 16"/>
                                <a:gd name="T14" fmla="*/ 910 w 2675"/>
                                <a:gd name="T15" fmla="*/ 15 h 16"/>
                                <a:gd name="T16" fmla="*/ 795 w 2675"/>
                                <a:gd name="T17" fmla="*/ 15 h 16"/>
                                <a:gd name="T18" fmla="*/ 791 w 2675"/>
                                <a:gd name="T19" fmla="*/ 15 h 16"/>
                                <a:gd name="T20" fmla="*/ 787 w 2675"/>
                                <a:gd name="T21" fmla="*/ 12 h 16"/>
                                <a:gd name="T22" fmla="*/ 787 w 2675"/>
                                <a:gd name="T23" fmla="*/ 7 h 16"/>
                                <a:gd name="T24" fmla="*/ 787 w 2675"/>
                                <a:gd name="T25" fmla="*/ 3 h 16"/>
                                <a:gd name="T26" fmla="*/ 791 w 2675"/>
                                <a:gd name="T27" fmla="*/ 0 h 16"/>
                                <a:gd name="T28" fmla="*/ 795 w 2675"/>
                                <a:gd name="T29" fmla="*/ 0 h 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675" h="16">
                                  <a:moveTo>
                                    <a:pt x="795" y="0"/>
                                  </a:moveTo>
                                  <a:lnTo>
                                    <a:pt x="910" y="0"/>
                                  </a:lnTo>
                                  <a:lnTo>
                                    <a:pt x="915" y="0"/>
                                  </a:lnTo>
                                  <a:lnTo>
                                    <a:pt x="919" y="3"/>
                                  </a:lnTo>
                                  <a:lnTo>
                                    <a:pt x="919" y="7"/>
                                  </a:lnTo>
                                  <a:lnTo>
                                    <a:pt x="919" y="12"/>
                                  </a:lnTo>
                                  <a:lnTo>
                                    <a:pt x="915" y="15"/>
                                  </a:lnTo>
                                  <a:lnTo>
                                    <a:pt x="910" y="15"/>
                                  </a:lnTo>
                                  <a:lnTo>
                                    <a:pt x="795" y="15"/>
                                  </a:lnTo>
                                  <a:lnTo>
                                    <a:pt x="791" y="15"/>
                                  </a:lnTo>
                                  <a:lnTo>
                                    <a:pt x="787" y="12"/>
                                  </a:lnTo>
                                  <a:lnTo>
                                    <a:pt x="787" y="7"/>
                                  </a:lnTo>
                                  <a:lnTo>
                                    <a:pt x="787" y="3"/>
                                  </a:lnTo>
                                  <a:lnTo>
                                    <a:pt x="791" y="0"/>
                                  </a:lnTo>
                                  <a:lnTo>
                                    <a:pt x="795" y="0"/>
                                  </a:lnTo>
                                  <a:close/>
                                </a:path>
                              </a:pathLst>
                            </a:custGeom>
                            <a:noFill/>
                            <a:ln w="4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6" name="Freeform 307"/>
                          <wps:cNvSpPr>
                            <a:spLocks/>
                          </wps:cNvSpPr>
                          <wps:spPr bwMode="auto">
                            <a:xfrm>
                              <a:off x="7185" y="753"/>
                              <a:ext cx="2675" cy="16"/>
                            </a:xfrm>
                            <a:custGeom>
                              <a:avLst/>
                              <a:gdLst>
                                <a:gd name="T0" fmla="*/ 992 w 2675"/>
                                <a:gd name="T1" fmla="*/ 0 h 16"/>
                                <a:gd name="T2" fmla="*/ 1107 w 2675"/>
                                <a:gd name="T3" fmla="*/ 0 h 16"/>
                                <a:gd name="T4" fmla="*/ 1112 w 2675"/>
                                <a:gd name="T5" fmla="*/ 0 h 16"/>
                                <a:gd name="T6" fmla="*/ 1115 w 2675"/>
                                <a:gd name="T7" fmla="*/ 3 h 16"/>
                                <a:gd name="T8" fmla="*/ 1115 w 2675"/>
                                <a:gd name="T9" fmla="*/ 7 h 16"/>
                                <a:gd name="T10" fmla="*/ 1115 w 2675"/>
                                <a:gd name="T11" fmla="*/ 12 h 16"/>
                                <a:gd name="T12" fmla="*/ 1112 w 2675"/>
                                <a:gd name="T13" fmla="*/ 15 h 16"/>
                                <a:gd name="T14" fmla="*/ 1107 w 2675"/>
                                <a:gd name="T15" fmla="*/ 15 h 16"/>
                                <a:gd name="T16" fmla="*/ 992 w 2675"/>
                                <a:gd name="T17" fmla="*/ 15 h 16"/>
                                <a:gd name="T18" fmla="*/ 988 w 2675"/>
                                <a:gd name="T19" fmla="*/ 15 h 16"/>
                                <a:gd name="T20" fmla="*/ 983 w 2675"/>
                                <a:gd name="T21" fmla="*/ 12 h 16"/>
                                <a:gd name="T22" fmla="*/ 983 w 2675"/>
                                <a:gd name="T23" fmla="*/ 7 h 16"/>
                                <a:gd name="T24" fmla="*/ 983 w 2675"/>
                                <a:gd name="T25" fmla="*/ 3 h 16"/>
                                <a:gd name="T26" fmla="*/ 988 w 2675"/>
                                <a:gd name="T27" fmla="*/ 0 h 16"/>
                                <a:gd name="T28" fmla="*/ 992 w 2675"/>
                                <a:gd name="T29" fmla="*/ 0 h 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675" h="16">
                                  <a:moveTo>
                                    <a:pt x="992" y="0"/>
                                  </a:moveTo>
                                  <a:lnTo>
                                    <a:pt x="1107" y="0"/>
                                  </a:lnTo>
                                  <a:lnTo>
                                    <a:pt x="1112" y="0"/>
                                  </a:lnTo>
                                  <a:lnTo>
                                    <a:pt x="1115" y="3"/>
                                  </a:lnTo>
                                  <a:lnTo>
                                    <a:pt x="1115" y="7"/>
                                  </a:lnTo>
                                  <a:lnTo>
                                    <a:pt x="1115" y="12"/>
                                  </a:lnTo>
                                  <a:lnTo>
                                    <a:pt x="1112" y="15"/>
                                  </a:lnTo>
                                  <a:lnTo>
                                    <a:pt x="1107" y="15"/>
                                  </a:lnTo>
                                  <a:lnTo>
                                    <a:pt x="992" y="15"/>
                                  </a:lnTo>
                                  <a:lnTo>
                                    <a:pt x="988" y="15"/>
                                  </a:lnTo>
                                  <a:lnTo>
                                    <a:pt x="983" y="12"/>
                                  </a:lnTo>
                                  <a:lnTo>
                                    <a:pt x="983" y="7"/>
                                  </a:lnTo>
                                  <a:lnTo>
                                    <a:pt x="983" y="3"/>
                                  </a:lnTo>
                                  <a:lnTo>
                                    <a:pt x="988" y="0"/>
                                  </a:lnTo>
                                  <a:lnTo>
                                    <a:pt x="992" y="0"/>
                                  </a:lnTo>
                                  <a:close/>
                                </a:path>
                              </a:pathLst>
                            </a:custGeom>
                            <a:noFill/>
                            <a:ln w="4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7" name="Freeform 308"/>
                          <wps:cNvSpPr>
                            <a:spLocks/>
                          </wps:cNvSpPr>
                          <wps:spPr bwMode="auto">
                            <a:xfrm>
                              <a:off x="7185" y="753"/>
                              <a:ext cx="2675" cy="16"/>
                            </a:xfrm>
                            <a:custGeom>
                              <a:avLst/>
                              <a:gdLst>
                                <a:gd name="T0" fmla="*/ 1189 w 2675"/>
                                <a:gd name="T1" fmla="*/ 0 h 16"/>
                                <a:gd name="T2" fmla="*/ 1304 w 2675"/>
                                <a:gd name="T3" fmla="*/ 0 h 16"/>
                                <a:gd name="T4" fmla="*/ 1309 w 2675"/>
                                <a:gd name="T5" fmla="*/ 0 h 16"/>
                                <a:gd name="T6" fmla="*/ 1312 w 2675"/>
                                <a:gd name="T7" fmla="*/ 3 h 16"/>
                                <a:gd name="T8" fmla="*/ 1312 w 2675"/>
                                <a:gd name="T9" fmla="*/ 7 h 16"/>
                                <a:gd name="T10" fmla="*/ 1312 w 2675"/>
                                <a:gd name="T11" fmla="*/ 12 h 16"/>
                                <a:gd name="T12" fmla="*/ 1309 w 2675"/>
                                <a:gd name="T13" fmla="*/ 15 h 16"/>
                                <a:gd name="T14" fmla="*/ 1304 w 2675"/>
                                <a:gd name="T15" fmla="*/ 15 h 16"/>
                                <a:gd name="T16" fmla="*/ 1189 w 2675"/>
                                <a:gd name="T17" fmla="*/ 15 h 16"/>
                                <a:gd name="T18" fmla="*/ 1185 w 2675"/>
                                <a:gd name="T19" fmla="*/ 15 h 16"/>
                                <a:gd name="T20" fmla="*/ 1180 w 2675"/>
                                <a:gd name="T21" fmla="*/ 12 h 16"/>
                                <a:gd name="T22" fmla="*/ 1180 w 2675"/>
                                <a:gd name="T23" fmla="*/ 7 h 16"/>
                                <a:gd name="T24" fmla="*/ 1180 w 2675"/>
                                <a:gd name="T25" fmla="*/ 3 h 16"/>
                                <a:gd name="T26" fmla="*/ 1185 w 2675"/>
                                <a:gd name="T27" fmla="*/ 0 h 16"/>
                                <a:gd name="T28" fmla="*/ 1189 w 2675"/>
                                <a:gd name="T29" fmla="*/ 0 h 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675" h="16">
                                  <a:moveTo>
                                    <a:pt x="1189" y="0"/>
                                  </a:moveTo>
                                  <a:lnTo>
                                    <a:pt x="1304" y="0"/>
                                  </a:lnTo>
                                  <a:lnTo>
                                    <a:pt x="1309" y="0"/>
                                  </a:lnTo>
                                  <a:lnTo>
                                    <a:pt x="1312" y="3"/>
                                  </a:lnTo>
                                  <a:lnTo>
                                    <a:pt x="1312" y="7"/>
                                  </a:lnTo>
                                  <a:lnTo>
                                    <a:pt x="1312" y="12"/>
                                  </a:lnTo>
                                  <a:lnTo>
                                    <a:pt x="1309" y="15"/>
                                  </a:lnTo>
                                  <a:lnTo>
                                    <a:pt x="1304" y="15"/>
                                  </a:lnTo>
                                  <a:lnTo>
                                    <a:pt x="1189" y="15"/>
                                  </a:lnTo>
                                  <a:lnTo>
                                    <a:pt x="1185" y="15"/>
                                  </a:lnTo>
                                  <a:lnTo>
                                    <a:pt x="1180" y="12"/>
                                  </a:lnTo>
                                  <a:lnTo>
                                    <a:pt x="1180" y="7"/>
                                  </a:lnTo>
                                  <a:lnTo>
                                    <a:pt x="1180" y="3"/>
                                  </a:lnTo>
                                  <a:lnTo>
                                    <a:pt x="1185" y="0"/>
                                  </a:lnTo>
                                  <a:lnTo>
                                    <a:pt x="1189" y="0"/>
                                  </a:lnTo>
                                  <a:close/>
                                </a:path>
                              </a:pathLst>
                            </a:custGeom>
                            <a:noFill/>
                            <a:ln w="4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8" name="Freeform 309"/>
                          <wps:cNvSpPr>
                            <a:spLocks/>
                          </wps:cNvSpPr>
                          <wps:spPr bwMode="auto">
                            <a:xfrm>
                              <a:off x="7185" y="753"/>
                              <a:ext cx="2675" cy="16"/>
                            </a:xfrm>
                            <a:custGeom>
                              <a:avLst/>
                              <a:gdLst>
                                <a:gd name="T0" fmla="*/ 1385 w 2675"/>
                                <a:gd name="T1" fmla="*/ 0 h 16"/>
                                <a:gd name="T2" fmla="*/ 1501 w 2675"/>
                                <a:gd name="T3" fmla="*/ 0 h 16"/>
                                <a:gd name="T4" fmla="*/ 1505 w 2675"/>
                                <a:gd name="T5" fmla="*/ 0 h 16"/>
                                <a:gd name="T6" fmla="*/ 1509 w 2675"/>
                                <a:gd name="T7" fmla="*/ 3 h 16"/>
                                <a:gd name="T8" fmla="*/ 1509 w 2675"/>
                                <a:gd name="T9" fmla="*/ 7 h 16"/>
                                <a:gd name="T10" fmla="*/ 1509 w 2675"/>
                                <a:gd name="T11" fmla="*/ 12 h 16"/>
                                <a:gd name="T12" fmla="*/ 1505 w 2675"/>
                                <a:gd name="T13" fmla="*/ 15 h 16"/>
                                <a:gd name="T14" fmla="*/ 1501 w 2675"/>
                                <a:gd name="T15" fmla="*/ 15 h 16"/>
                                <a:gd name="T16" fmla="*/ 1385 w 2675"/>
                                <a:gd name="T17" fmla="*/ 15 h 16"/>
                                <a:gd name="T18" fmla="*/ 1382 w 2675"/>
                                <a:gd name="T19" fmla="*/ 15 h 16"/>
                                <a:gd name="T20" fmla="*/ 1378 w 2675"/>
                                <a:gd name="T21" fmla="*/ 12 h 16"/>
                                <a:gd name="T22" fmla="*/ 1378 w 2675"/>
                                <a:gd name="T23" fmla="*/ 7 h 16"/>
                                <a:gd name="T24" fmla="*/ 1378 w 2675"/>
                                <a:gd name="T25" fmla="*/ 3 h 16"/>
                                <a:gd name="T26" fmla="*/ 1382 w 2675"/>
                                <a:gd name="T27" fmla="*/ 0 h 16"/>
                                <a:gd name="T28" fmla="*/ 1385 w 2675"/>
                                <a:gd name="T29" fmla="*/ 0 h 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675" h="16">
                                  <a:moveTo>
                                    <a:pt x="1385" y="0"/>
                                  </a:moveTo>
                                  <a:lnTo>
                                    <a:pt x="1501" y="0"/>
                                  </a:lnTo>
                                  <a:lnTo>
                                    <a:pt x="1505" y="0"/>
                                  </a:lnTo>
                                  <a:lnTo>
                                    <a:pt x="1509" y="3"/>
                                  </a:lnTo>
                                  <a:lnTo>
                                    <a:pt x="1509" y="7"/>
                                  </a:lnTo>
                                  <a:lnTo>
                                    <a:pt x="1509" y="12"/>
                                  </a:lnTo>
                                  <a:lnTo>
                                    <a:pt x="1505" y="15"/>
                                  </a:lnTo>
                                  <a:lnTo>
                                    <a:pt x="1501" y="15"/>
                                  </a:lnTo>
                                  <a:lnTo>
                                    <a:pt x="1385" y="15"/>
                                  </a:lnTo>
                                  <a:lnTo>
                                    <a:pt x="1382" y="15"/>
                                  </a:lnTo>
                                  <a:lnTo>
                                    <a:pt x="1378" y="12"/>
                                  </a:lnTo>
                                  <a:lnTo>
                                    <a:pt x="1378" y="7"/>
                                  </a:lnTo>
                                  <a:lnTo>
                                    <a:pt x="1378" y="3"/>
                                  </a:lnTo>
                                  <a:lnTo>
                                    <a:pt x="1382" y="0"/>
                                  </a:lnTo>
                                  <a:lnTo>
                                    <a:pt x="1385" y="0"/>
                                  </a:lnTo>
                                  <a:close/>
                                </a:path>
                              </a:pathLst>
                            </a:custGeom>
                            <a:noFill/>
                            <a:ln w="4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9" name="Freeform 310"/>
                          <wps:cNvSpPr>
                            <a:spLocks/>
                          </wps:cNvSpPr>
                          <wps:spPr bwMode="auto">
                            <a:xfrm>
                              <a:off x="7185" y="753"/>
                              <a:ext cx="2675" cy="16"/>
                            </a:xfrm>
                            <a:custGeom>
                              <a:avLst/>
                              <a:gdLst>
                                <a:gd name="T0" fmla="*/ 1583 w 2675"/>
                                <a:gd name="T1" fmla="*/ 0 h 16"/>
                                <a:gd name="T2" fmla="*/ 1697 w 2675"/>
                                <a:gd name="T3" fmla="*/ 0 h 16"/>
                                <a:gd name="T4" fmla="*/ 1702 w 2675"/>
                                <a:gd name="T5" fmla="*/ 0 h 16"/>
                                <a:gd name="T6" fmla="*/ 1706 w 2675"/>
                                <a:gd name="T7" fmla="*/ 3 h 16"/>
                                <a:gd name="T8" fmla="*/ 1706 w 2675"/>
                                <a:gd name="T9" fmla="*/ 7 h 16"/>
                                <a:gd name="T10" fmla="*/ 1706 w 2675"/>
                                <a:gd name="T11" fmla="*/ 12 h 16"/>
                                <a:gd name="T12" fmla="*/ 1702 w 2675"/>
                                <a:gd name="T13" fmla="*/ 15 h 16"/>
                                <a:gd name="T14" fmla="*/ 1697 w 2675"/>
                                <a:gd name="T15" fmla="*/ 15 h 16"/>
                                <a:gd name="T16" fmla="*/ 1583 w 2675"/>
                                <a:gd name="T17" fmla="*/ 15 h 16"/>
                                <a:gd name="T18" fmla="*/ 1579 w 2675"/>
                                <a:gd name="T19" fmla="*/ 15 h 16"/>
                                <a:gd name="T20" fmla="*/ 1575 w 2675"/>
                                <a:gd name="T21" fmla="*/ 12 h 16"/>
                                <a:gd name="T22" fmla="*/ 1575 w 2675"/>
                                <a:gd name="T23" fmla="*/ 7 h 16"/>
                                <a:gd name="T24" fmla="*/ 1575 w 2675"/>
                                <a:gd name="T25" fmla="*/ 3 h 16"/>
                                <a:gd name="T26" fmla="*/ 1579 w 2675"/>
                                <a:gd name="T27" fmla="*/ 0 h 16"/>
                                <a:gd name="T28" fmla="*/ 1583 w 2675"/>
                                <a:gd name="T29" fmla="*/ 0 h 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675" h="16">
                                  <a:moveTo>
                                    <a:pt x="1583" y="0"/>
                                  </a:moveTo>
                                  <a:lnTo>
                                    <a:pt x="1697" y="0"/>
                                  </a:lnTo>
                                  <a:lnTo>
                                    <a:pt x="1702" y="0"/>
                                  </a:lnTo>
                                  <a:lnTo>
                                    <a:pt x="1706" y="3"/>
                                  </a:lnTo>
                                  <a:lnTo>
                                    <a:pt x="1706" y="7"/>
                                  </a:lnTo>
                                  <a:lnTo>
                                    <a:pt x="1706" y="12"/>
                                  </a:lnTo>
                                  <a:lnTo>
                                    <a:pt x="1702" y="15"/>
                                  </a:lnTo>
                                  <a:lnTo>
                                    <a:pt x="1697" y="15"/>
                                  </a:lnTo>
                                  <a:lnTo>
                                    <a:pt x="1583" y="15"/>
                                  </a:lnTo>
                                  <a:lnTo>
                                    <a:pt x="1579" y="15"/>
                                  </a:lnTo>
                                  <a:lnTo>
                                    <a:pt x="1575" y="12"/>
                                  </a:lnTo>
                                  <a:lnTo>
                                    <a:pt x="1575" y="7"/>
                                  </a:lnTo>
                                  <a:lnTo>
                                    <a:pt x="1575" y="3"/>
                                  </a:lnTo>
                                  <a:lnTo>
                                    <a:pt x="1579" y="0"/>
                                  </a:lnTo>
                                  <a:lnTo>
                                    <a:pt x="1583" y="0"/>
                                  </a:lnTo>
                                  <a:close/>
                                </a:path>
                              </a:pathLst>
                            </a:custGeom>
                            <a:noFill/>
                            <a:ln w="4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0" name="Freeform 311"/>
                          <wps:cNvSpPr>
                            <a:spLocks/>
                          </wps:cNvSpPr>
                          <wps:spPr bwMode="auto">
                            <a:xfrm>
                              <a:off x="7185" y="753"/>
                              <a:ext cx="2675" cy="16"/>
                            </a:xfrm>
                            <a:custGeom>
                              <a:avLst/>
                              <a:gdLst>
                                <a:gd name="T0" fmla="*/ 1780 w 2675"/>
                                <a:gd name="T1" fmla="*/ 0 h 16"/>
                                <a:gd name="T2" fmla="*/ 1894 w 2675"/>
                                <a:gd name="T3" fmla="*/ 0 h 16"/>
                                <a:gd name="T4" fmla="*/ 1900 w 2675"/>
                                <a:gd name="T5" fmla="*/ 0 h 16"/>
                                <a:gd name="T6" fmla="*/ 1903 w 2675"/>
                                <a:gd name="T7" fmla="*/ 3 h 16"/>
                                <a:gd name="T8" fmla="*/ 1903 w 2675"/>
                                <a:gd name="T9" fmla="*/ 7 h 16"/>
                                <a:gd name="T10" fmla="*/ 1903 w 2675"/>
                                <a:gd name="T11" fmla="*/ 12 h 16"/>
                                <a:gd name="T12" fmla="*/ 1900 w 2675"/>
                                <a:gd name="T13" fmla="*/ 15 h 16"/>
                                <a:gd name="T14" fmla="*/ 1894 w 2675"/>
                                <a:gd name="T15" fmla="*/ 15 h 16"/>
                                <a:gd name="T16" fmla="*/ 1780 w 2675"/>
                                <a:gd name="T17" fmla="*/ 15 h 16"/>
                                <a:gd name="T18" fmla="*/ 1775 w 2675"/>
                                <a:gd name="T19" fmla="*/ 15 h 16"/>
                                <a:gd name="T20" fmla="*/ 1772 w 2675"/>
                                <a:gd name="T21" fmla="*/ 12 h 16"/>
                                <a:gd name="T22" fmla="*/ 1772 w 2675"/>
                                <a:gd name="T23" fmla="*/ 7 h 16"/>
                                <a:gd name="T24" fmla="*/ 1772 w 2675"/>
                                <a:gd name="T25" fmla="*/ 3 h 16"/>
                                <a:gd name="T26" fmla="*/ 1775 w 2675"/>
                                <a:gd name="T27" fmla="*/ 0 h 16"/>
                                <a:gd name="T28" fmla="*/ 1780 w 2675"/>
                                <a:gd name="T29" fmla="*/ 0 h 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675" h="16">
                                  <a:moveTo>
                                    <a:pt x="1780" y="0"/>
                                  </a:moveTo>
                                  <a:lnTo>
                                    <a:pt x="1894" y="0"/>
                                  </a:lnTo>
                                  <a:lnTo>
                                    <a:pt x="1900" y="0"/>
                                  </a:lnTo>
                                  <a:lnTo>
                                    <a:pt x="1903" y="3"/>
                                  </a:lnTo>
                                  <a:lnTo>
                                    <a:pt x="1903" y="7"/>
                                  </a:lnTo>
                                  <a:lnTo>
                                    <a:pt x="1903" y="12"/>
                                  </a:lnTo>
                                  <a:lnTo>
                                    <a:pt x="1900" y="15"/>
                                  </a:lnTo>
                                  <a:lnTo>
                                    <a:pt x="1894" y="15"/>
                                  </a:lnTo>
                                  <a:lnTo>
                                    <a:pt x="1780" y="15"/>
                                  </a:lnTo>
                                  <a:lnTo>
                                    <a:pt x="1775" y="15"/>
                                  </a:lnTo>
                                  <a:lnTo>
                                    <a:pt x="1772" y="12"/>
                                  </a:lnTo>
                                  <a:lnTo>
                                    <a:pt x="1772" y="7"/>
                                  </a:lnTo>
                                  <a:lnTo>
                                    <a:pt x="1772" y="3"/>
                                  </a:lnTo>
                                  <a:lnTo>
                                    <a:pt x="1775" y="0"/>
                                  </a:lnTo>
                                  <a:lnTo>
                                    <a:pt x="1780" y="0"/>
                                  </a:lnTo>
                                  <a:close/>
                                </a:path>
                              </a:pathLst>
                            </a:custGeom>
                            <a:noFill/>
                            <a:ln w="4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1" name="Freeform 312"/>
                          <wps:cNvSpPr>
                            <a:spLocks/>
                          </wps:cNvSpPr>
                          <wps:spPr bwMode="auto">
                            <a:xfrm>
                              <a:off x="7185" y="753"/>
                              <a:ext cx="2675" cy="16"/>
                            </a:xfrm>
                            <a:custGeom>
                              <a:avLst/>
                              <a:gdLst>
                                <a:gd name="T0" fmla="*/ 1977 w 2675"/>
                                <a:gd name="T1" fmla="*/ 0 h 16"/>
                                <a:gd name="T2" fmla="*/ 2092 w 2675"/>
                                <a:gd name="T3" fmla="*/ 0 h 16"/>
                                <a:gd name="T4" fmla="*/ 2097 w 2675"/>
                                <a:gd name="T5" fmla="*/ 0 h 16"/>
                                <a:gd name="T6" fmla="*/ 2099 w 2675"/>
                                <a:gd name="T7" fmla="*/ 3 h 16"/>
                                <a:gd name="T8" fmla="*/ 2099 w 2675"/>
                                <a:gd name="T9" fmla="*/ 7 h 16"/>
                                <a:gd name="T10" fmla="*/ 2099 w 2675"/>
                                <a:gd name="T11" fmla="*/ 12 h 16"/>
                                <a:gd name="T12" fmla="*/ 2097 w 2675"/>
                                <a:gd name="T13" fmla="*/ 15 h 16"/>
                                <a:gd name="T14" fmla="*/ 2092 w 2675"/>
                                <a:gd name="T15" fmla="*/ 15 h 16"/>
                                <a:gd name="T16" fmla="*/ 1977 w 2675"/>
                                <a:gd name="T17" fmla="*/ 15 h 16"/>
                                <a:gd name="T18" fmla="*/ 1972 w 2675"/>
                                <a:gd name="T19" fmla="*/ 15 h 16"/>
                                <a:gd name="T20" fmla="*/ 1969 w 2675"/>
                                <a:gd name="T21" fmla="*/ 12 h 16"/>
                                <a:gd name="T22" fmla="*/ 1969 w 2675"/>
                                <a:gd name="T23" fmla="*/ 7 h 16"/>
                                <a:gd name="T24" fmla="*/ 1969 w 2675"/>
                                <a:gd name="T25" fmla="*/ 3 h 16"/>
                                <a:gd name="T26" fmla="*/ 1972 w 2675"/>
                                <a:gd name="T27" fmla="*/ 0 h 16"/>
                                <a:gd name="T28" fmla="*/ 1977 w 2675"/>
                                <a:gd name="T29" fmla="*/ 0 h 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675" h="16">
                                  <a:moveTo>
                                    <a:pt x="1977" y="0"/>
                                  </a:moveTo>
                                  <a:lnTo>
                                    <a:pt x="2092" y="0"/>
                                  </a:lnTo>
                                  <a:lnTo>
                                    <a:pt x="2097" y="0"/>
                                  </a:lnTo>
                                  <a:lnTo>
                                    <a:pt x="2099" y="3"/>
                                  </a:lnTo>
                                  <a:lnTo>
                                    <a:pt x="2099" y="7"/>
                                  </a:lnTo>
                                  <a:lnTo>
                                    <a:pt x="2099" y="12"/>
                                  </a:lnTo>
                                  <a:lnTo>
                                    <a:pt x="2097" y="15"/>
                                  </a:lnTo>
                                  <a:lnTo>
                                    <a:pt x="2092" y="15"/>
                                  </a:lnTo>
                                  <a:lnTo>
                                    <a:pt x="1977" y="15"/>
                                  </a:lnTo>
                                  <a:lnTo>
                                    <a:pt x="1972" y="15"/>
                                  </a:lnTo>
                                  <a:lnTo>
                                    <a:pt x="1969" y="12"/>
                                  </a:lnTo>
                                  <a:lnTo>
                                    <a:pt x="1969" y="7"/>
                                  </a:lnTo>
                                  <a:lnTo>
                                    <a:pt x="1969" y="3"/>
                                  </a:lnTo>
                                  <a:lnTo>
                                    <a:pt x="1972" y="0"/>
                                  </a:lnTo>
                                  <a:lnTo>
                                    <a:pt x="1977" y="0"/>
                                  </a:lnTo>
                                  <a:close/>
                                </a:path>
                              </a:pathLst>
                            </a:custGeom>
                            <a:noFill/>
                            <a:ln w="4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2" name="Freeform 313"/>
                          <wps:cNvSpPr>
                            <a:spLocks/>
                          </wps:cNvSpPr>
                          <wps:spPr bwMode="auto">
                            <a:xfrm>
                              <a:off x="7185" y="753"/>
                              <a:ext cx="2675" cy="16"/>
                            </a:xfrm>
                            <a:custGeom>
                              <a:avLst/>
                              <a:gdLst>
                                <a:gd name="T0" fmla="*/ 2174 w 2675"/>
                                <a:gd name="T1" fmla="*/ 0 h 16"/>
                                <a:gd name="T2" fmla="*/ 2289 w 2675"/>
                                <a:gd name="T3" fmla="*/ 0 h 16"/>
                                <a:gd name="T4" fmla="*/ 2294 w 2675"/>
                                <a:gd name="T5" fmla="*/ 0 h 16"/>
                                <a:gd name="T6" fmla="*/ 2297 w 2675"/>
                                <a:gd name="T7" fmla="*/ 3 h 16"/>
                                <a:gd name="T8" fmla="*/ 2297 w 2675"/>
                                <a:gd name="T9" fmla="*/ 7 h 16"/>
                                <a:gd name="T10" fmla="*/ 2297 w 2675"/>
                                <a:gd name="T11" fmla="*/ 12 h 16"/>
                                <a:gd name="T12" fmla="*/ 2294 w 2675"/>
                                <a:gd name="T13" fmla="*/ 15 h 16"/>
                                <a:gd name="T14" fmla="*/ 2289 w 2675"/>
                                <a:gd name="T15" fmla="*/ 15 h 16"/>
                                <a:gd name="T16" fmla="*/ 2174 w 2675"/>
                                <a:gd name="T17" fmla="*/ 15 h 16"/>
                                <a:gd name="T18" fmla="*/ 2170 w 2675"/>
                                <a:gd name="T19" fmla="*/ 15 h 16"/>
                                <a:gd name="T20" fmla="*/ 2165 w 2675"/>
                                <a:gd name="T21" fmla="*/ 12 h 16"/>
                                <a:gd name="T22" fmla="*/ 2165 w 2675"/>
                                <a:gd name="T23" fmla="*/ 7 h 16"/>
                                <a:gd name="T24" fmla="*/ 2165 w 2675"/>
                                <a:gd name="T25" fmla="*/ 3 h 16"/>
                                <a:gd name="T26" fmla="*/ 2170 w 2675"/>
                                <a:gd name="T27" fmla="*/ 0 h 16"/>
                                <a:gd name="T28" fmla="*/ 2174 w 2675"/>
                                <a:gd name="T29" fmla="*/ 0 h 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675" h="16">
                                  <a:moveTo>
                                    <a:pt x="2174" y="0"/>
                                  </a:moveTo>
                                  <a:lnTo>
                                    <a:pt x="2289" y="0"/>
                                  </a:lnTo>
                                  <a:lnTo>
                                    <a:pt x="2294" y="0"/>
                                  </a:lnTo>
                                  <a:lnTo>
                                    <a:pt x="2297" y="3"/>
                                  </a:lnTo>
                                  <a:lnTo>
                                    <a:pt x="2297" y="7"/>
                                  </a:lnTo>
                                  <a:lnTo>
                                    <a:pt x="2297" y="12"/>
                                  </a:lnTo>
                                  <a:lnTo>
                                    <a:pt x="2294" y="15"/>
                                  </a:lnTo>
                                  <a:lnTo>
                                    <a:pt x="2289" y="15"/>
                                  </a:lnTo>
                                  <a:lnTo>
                                    <a:pt x="2174" y="15"/>
                                  </a:lnTo>
                                  <a:lnTo>
                                    <a:pt x="2170" y="15"/>
                                  </a:lnTo>
                                  <a:lnTo>
                                    <a:pt x="2165" y="12"/>
                                  </a:lnTo>
                                  <a:lnTo>
                                    <a:pt x="2165" y="7"/>
                                  </a:lnTo>
                                  <a:lnTo>
                                    <a:pt x="2165" y="3"/>
                                  </a:lnTo>
                                  <a:lnTo>
                                    <a:pt x="2170" y="0"/>
                                  </a:lnTo>
                                  <a:lnTo>
                                    <a:pt x="2174" y="0"/>
                                  </a:lnTo>
                                  <a:close/>
                                </a:path>
                              </a:pathLst>
                            </a:custGeom>
                            <a:noFill/>
                            <a:ln w="4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3" name="Freeform 314"/>
                          <wps:cNvSpPr>
                            <a:spLocks/>
                          </wps:cNvSpPr>
                          <wps:spPr bwMode="auto">
                            <a:xfrm>
                              <a:off x="7185" y="753"/>
                              <a:ext cx="2675" cy="16"/>
                            </a:xfrm>
                            <a:custGeom>
                              <a:avLst/>
                              <a:gdLst>
                                <a:gd name="T0" fmla="*/ 2371 w 2675"/>
                                <a:gd name="T1" fmla="*/ 0 h 16"/>
                                <a:gd name="T2" fmla="*/ 2486 w 2675"/>
                                <a:gd name="T3" fmla="*/ 0 h 16"/>
                                <a:gd name="T4" fmla="*/ 2491 w 2675"/>
                                <a:gd name="T5" fmla="*/ 0 h 16"/>
                                <a:gd name="T6" fmla="*/ 2494 w 2675"/>
                                <a:gd name="T7" fmla="*/ 3 h 16"/>
                                <a:gd name="T8" fmla="*/ 2494 w 2675"/>
                                <a:gd name="T9" fmla="*/ 7 h 16"/>
                                <a:gd name="T10" fmla="*/ 2494 w 2675"/>
                                <a:gd name="T11" fmla="*/ 12 h 16"/>
                                <a:gd name="T12" fmla="*/ 2491 w 2675"/>
                                <a:gd name="T13" fmla="*/ 15 h 16"/>
                                <a:gd name="T14" fmla="*/ 2486 w 2675"/>
                                <a:gd name="T15" fmla="*/ 15 h 16"/>
                                <a:gd name="T16" fmla="*/ 2371 w 2675"/>
                                <a:gd name="T17" fmla="*/ 15 h 16"/>
                                <a:gd name="T18" fmla="*/ 2367 w 2675"/>
                                <a:gd name="T19" fmla="*/ 15 h 16"/>
                                <a:gd name="T20" fmla="*/ 2362 w 2675"/>
                                <a:gd name="T21" fmla="*/ 12 h 16"/>
                                <a:gd name="T22" fmla="*/ 2362 w 2675"/>
                                <a:gd name="T23" fmla="*/ 7 h 16"/>
                                <a:gd name="T24" fmla="*/ 2362 w 2675"/>
                                <a:gd name="T25" fmla="*/ 3 h 16"/>
                                <a:gd name="T26" fmla="*/ 2367 w 2675"/>
                                <a:gd name="T27" fmla="*/ 0 h 16"/>
                                <a:gd name="T28" fmla="*/ 2371 w 2675"/>
                                <a:gd name="T29" fmla="*/ 0 h 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675" h="16">
                                  <a:moveTo>
                                    <a:pt x="2371" y="0"/>
                                  </a:moveTo>
                                  <a:lnTo>
                                    <a:pt x="2486" y="0"/>
                                  </a:lnTo>
                                  <a:lnTo>
                                    <a:pt x="2491" y="0"/>
                                  </a:lnTo>
                                  <a:lnTo>
                                    <a:pt x="2494" y="3"/>
                                  </a:lnTo>
                                  <a:lnTo>
                                    <a:pt x="2494" y="7"/>
                                  </a:lnTo>
                                  <a:lnTo>
                                    <a:pt x="2494" y="12"/>
                                  </a:lnTo>
                                  <a:lnTo>
                                    <a:pt x="2491" y="15"/>
                                  </a:lnTo>
                                  <a:lnTo>
                                    <a:pt x="2486" y="15"/>
                                  </a:lnTo>
                                  <a:lnTo>
                                    <a:pt x="2371" y="15"/>
                                  </a:lnTo>
                                  <a:lnTo>
                                    <a:pt x="2367" y="15"/>
                                  </a:lnTo>
                                  <a:lnTo>
                                    <a:pt x="2362" y="12"/>
                                  </a:lnTo>
                                  <a:lnTo>
                                    <a:pt x="2362" y="7"/>
                                  </a:lnTo>
                                  <a:lnTo>
                                    <a:pt x="2362" y="3"/>
                                  </a:lnTo>
                                  <a:lnTo>
                                    <a:pt x="2367" y="0"/>
                                  </a:lnTo>
                                  <a:lnTo>
                                    <a:pt x="2371" y="0"/>
                                  </a:lnTo>
                                  <a:close/>
                                </a:path>
                              </a:pathLst>
                            </a:custGeom>
                            <a:noFill/>
                            <a:ln w="4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4" name="Freeform 315"/>
                          <wps:cNvSpPr>
                            <a:spLocks/>
                          </wps:cNvSpPr>
                          <wps:spPr bwMode="auto">
                            <a:xfrm>
                              <a:off x="7185" y="753"/>
                              <a:ext cx="2675" cy="16"/>
                            </a:xfrm>
                            <a:custGeom>
                              <a:avLst/>
                              <a:gdLst>
                                <a:gd name="T0" fmla="*/ 2567 w 2675"/>
                                <a:gd name="T1" fmla="*/ 0 h 16"/>
                                <a:gd name="T2" fmla="*/ 2666 w 2675"/>
                                <a:gd name="T3" fmla="*/ 0 h 16"/>
                                <a:gd name="T4" fmla="*/ 2671 w 2675"/>
                                <a:gd name="T5" fmla="*/ 0 h 16"/>
                                <a:gd name="T6" fmla="*/ 2674 w 2675"/>
                                <a:gd name="T7" fmla="*/ 3 h 16"/>
                                <a:gd name="T8" fmla="*/ 2674 w 2675"/>
                                <a:gd name="T9" fmla="*/ 7 h 16"/>
                                <a:gd name="T10" fmla="*/ 2674 w 2675"/>
                                <a:gd name="T11" fmla="*/ 12 h 16"/>
                                <a:gd name="T12" fmla="*/ 2671 w 2675"/>
                                <a:gd name="T13" fmla="*/ 15 h 16"/>
                                <a:gd name="T14" fmla="*/ 2666 w 2675"/>
                                <a:gd name="T15" fmla="*/ 15 h 16"/>
                                <a:gd name="T16" fmla="*/ 2567 w 2675"/>
                                <a:gd name="T17" fmla="*/ 15 h 16"/>
                                <a:gd name="T18" fmla="*/ 2564 w 2675"/>
                                <a:gd name="T19" fmla="*/ 15 h 16"/>
                                <a:gd name="T20" fmla="*/ 2559 w 2675"/>
                                <a:gd name="T21" fmla="*/ 12 h 16"/>
                                <a:gd name="T22" fmla="*/ 2559 w 2675"/>
                                <a:gd name="T23" fmla="*/ 7 h 16"/>
                                <a:gd name="T24" fmla="*/ 2559 w 2675"/>
                                <a:gd name="T25" fmla="*/ 3 h 16"/>
                                <a:gd name="T26" fmla="*/ 2564 w 2675"/>
                                <a:gd name="T27" fmla="*/ 0 h 16"/>
                                <a:gd name="T28" fmla="*/ 2567 w 2675"/>
                                <a:gd name="T29" fmla="*/ 0 h 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675" h="16">
                                  <a:moveTo>
                                    <a:pt x="2567" y="0"/>
                                  </a:moveTo>
                                  <a:lnTo>
                                    <a:pt x="2666" y="0"/>
                                  </a:lnTo>
                                  <a:lnTo>
                                    <a:pt x="2671" y="0"/>
                                  </a:lnTo>
                                  <a:lnTo>
                                    <a:pt x="2674" y="3"/>
                                  </a:lnTo>
                                  <a:lnTo>
                                    <a:pt x="2674" y="7"/>
                                  </a:lnTo>
                                  <a:lnTo>
                                    <a:pt x="2674" y="12"/>
                                  </a:lnTo>
                                  <a:lnTo>
                                    <a:pt x="2671" y="15"/>
                                  </a:lnTo>
                                  <a:lnTo>
                                    <a:pt x="2666" y="15"/>
                                  </a:lnTo>
                                  <a:lnTo>
                                    <a:pt x="2567" y="15"/>
                                  </a:lnTo>
                                  <a:lnTo>
                                    <a:pt x="2564" y="15"/>
                                  </a:lnTo>
                                  <a:lnTo>
                                    <a:pt x="2559" y="12"/>
                                  </a:lnTo>
                                  <a:lnTo>
                                    <a:pt x="2559" y="7"/>
                                  </a:lnTo>
                                  <a:lnTo>
                                    <a:pt x="2559" y="3"/>
                                  </a:lnTo>
                                  <a:lnTo>
                                    <a:pt x="2564" y="0"/>
                                  </a:lnTo>
                                  <a:lnTo>
                                    <a:pt x="2567" y="0"/>
                                  </a:lnTo>
                                  <a:close/>
                                </a:path>
                              </a:pathLst>
                            </a:custGeom>
                            <a:noFill/>
                            <a:ln w="4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455" name="Freeform 316"/>
                        <wps:cNvSpPr>
                          <a:spLocks/>
                        </wps:cNvSpPr>
                        <wps:spPr bwMode="auto">
                          <a:xfrm>
                            <a:off x="5191" y="344"/>
                            <a:ext cx="1" cy="179"/>
                          </a:xfrm>
                          <a:custGeom>
                            <a:avLst/>
                            <a:gdLst>
                              <a:gd name="T0" fmla="*/ 0 w 1"/>
                              <a:gd name="T1" fmla="*/ 0 h 179"/>
                              <a:gd name="T2" fmla="*/ 0 w 1"/>
                              <a:gd name="T3" fmla="*/ 178 h 179"/>
                            </a:gdLst>
                            <a:ahLst/>
                            <a:cxnLst>
                              <a:cxn ang="0">
                                <a:pos x="T0" y="T1"/>
                              </a:cxn>
                              <a:cxn ang="0">
                                <a:pos x="T2" y="T3"/>
                              </a:cxn>
                            </a:cxnLst>
                            <a:rect l="0" t="0" r="r" b="b"/>
                            <a:pathLst>
                              <a:path w="1" h="179">
                                <a:moveTo>
                                  <a:pt x="0" y="0"/>
                                </a:moveTo>
                                <a:lnTo>
                                  <a:pt x="0" y="178"/>
                                </a:lnTo>
                              </a:path>
                            </a:pathLst>
                          </a:custGeom>
                          <a:noFill/>
                          <a:ln w="364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6" name="Freeform 317"/>
                        <wps:cNvSpPr>
                          <a:spLocks/>
                        </wps:cNvSpPr>
                        <wps:spPr bwMode="auto">
                          <a:xfrm>
                            <a:off x="5131" y="467"/>
                            <a:ext cx="120" cy="57"/>
                          </a:xfrm>
                          <a:custGeom>
                            <a:avLst/>
                            <a:gdLst>
                              <a:gd name="T0" fmla="*/ 0 w 120"/>
                              <a:gd name="T1" fmla="*/ 0 h 57"/>
                              <a:gd name="T2" fmla="*/ 59 w 120"/>
                              <a:gd name="T3" fmla="*/ 56 h 57"/>
                              <a:gd name="T4" fmla="*/ 119 w 120"/>
                              <a:gd name="T5" fmla="*/ 0 h 57"/>
                            </a:gdLst>
                            <a:ahLst/>
                            <a:cxnLst>
                              <a:cxn ang="0">
                                <a:pos x="T0" y="T1"/>
                              </a:cxn>
                              <a:cxn ang="0">
                                <a:pos x="T2" y="T3"/>
                              </a:cxn>
                              <a:cxn ang="0">
                                <a:pos x="T4" y="T5"/>
                              </a:cxn>
                            </a:cxnLst>
                            <a:rect l="0" t="0" r="r" b="b"/>
                            <a:pathLst>
                              <a:path w="120" h="57">
                                <a:moveTo>
                                  <a:pt x="0" y="0"/>
                                </a:moveTo>
                                <a:lnTo>
                                  <a:pt x="59" y="56"/>
                                </a:lnTo>
                                <a:lnTo>
                                  <a:pt x="119" y="0"/>
                                </a:lnTo>
                              </a:path>
                            </a:pathLst>
                          </a:custGeom>
                          <a:noFill/>
                          <a:ln w="342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7" name="Freeform 318"/>
                        <wps:cNvSpPr>
                          <a:spLocks/>
                        </wps:cNvSpPr>
                        <wps:spPr bwMode="auto">
                          <a:xfrm>
                            <a:off x="3578" y="346"/>
                            <a:ext cx="1" cy="179"/>
                          </a:xfrm>
                          <a:custGeom>
                            <a:avLst/>
                            <a:gdLst>
                              <a:gd name="T0" fmla="*/ 0 w 1"/>
                              <a:gd name="T1" fmla="*/ 0 h 179"/>
                              <a:gd name="T2" fmla="*/ 0 w 1"/>
                              <a:gd name="T3" fmla="*/ 178 h 179"/>
                            </a:gdLst>
                            <a:ahLst/>
                            <a:cxnLst>
                              <a:cxn ang="0">
                                <a:pos x="T0" y="T1"/>
                              </a:cxn>
                              <a:cxn ang="0">
                                <a:pos x="T2" y="T3"/>
                              </a:cxn>
                            </a:cxnLst>
                            <a:rect l="0" t="0" r="r" b="b"/>
                            <a:pathLst>
                              <a:path w="1" h="179">
                                <a:moveTo>
                                  <a:pt x="0" y="0"/>
                                </a:moveTo>
                                <a:lnTo>
                                  <a:pt x="0" y="178"/>
                                </a:lnTo>
                              </a:path>
                            </a:pathLst>
                          </a:custGeom>
                          <a:noFill/>
                          <a:ln w="364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8" name="Freeform 319"/>
                        <wps:cNvSpPr>
                          <a:spLocks/>
                        </wps:cNvSpPr>
                        <wps:spPr bwMode="auto">
                          <a:xfrm>
                            <a:off x="3518" y="468"/>
                            <a:ext cx="120" cy="57"/>
                          </a:xfrm>
                          <a:custGeom>
                            <a:avLst/>
                            <a:gdLst>
                              <a:gd name="T0" fmla="*/ 0 w 120"/>
                              <a:gd name="T1" fmla="*/ 0 h 57"/>
                              <a:gd name="T2" fmla="*/ 59 w 120"/>
                              <a:gd name="T3" fmla="*/ 56 h 57"/>
                              <a:gd name="T4" fmla="*/ 119 w 120"/>
                              <a:gd name="T5" fmla="*/ 0 h 57"/>
                            </a:gdLst>
                            <a:ahLst/>
                            <a:cxnLst>
                              <a:cxn ang="0">
                                <a:pos x="T0" y="T1"/>
                              </a:cxn>
                              <a:cxn ang="0">
                                <a:pos x="T2" y="T3"/>
                              </a:cxn>
                              <a:cxn ang="0">
                                <a:pos x="T4" y="T5"/>
                              </a:cxn>
                            </a:cxnLst>
                            <a:rect l="0" t="0" r="r" b="b"/>
                            <a:pathLst>
                              <a:path w="120" h="57">
                                <a:moveTo>
                                  <a:pt x="0" y="0"/>
                                </a:moveTo>
                                <a:lnTo>
                                  <a:pt x="59" y="56"/>
                                </a:lnTo>
                                <a:lnTo>
                                  <a:pt x="119" y="0"/>
                                </a:lnTo>
                              </a:path>
                            </a:pathLst>
                          </a:custGeom>
                          <a:noFill/>
                          <a:ln w="342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9" name="Freeform 320"/>
                        <wps:cNvSpPr>
                          <a:spLocks/>
                        </wps:cNvSpPr>
                        <wps:spPr bwMode="auto">
                          <a:xfrm>
                            <a:off x="3085" y="692"/>
                            <a:ext cx="426" cy="549"/>
                          </a:xfrm>
                          <a:custGeom>
                            <a:avLst/>
                            <a:gdLst>
                              <a:gd name="T0" fmla="*/ 0 w 426"/>
                              <a:gd name="T1" fmla="*/ 548 h 549"/>
                              <a:gd name="T2" fmla="*/ 426 w 426"/>
                              <a:gd name="T3" fmla="*/ 0 h 549"/>
                            </a:gdLst>
                            <a:ahLst/>
                            <a:cxnLst>
                              <a:cxn ang="0">
                                <a:pos x="T0" y="T1"/>
                              </a:cxn>
                              <a:cxn ang="0">
                                <a:pos x="T2" y="T3"/>
                              </a:cxn>
                            </a:cxnLst>
                            <a:rect l="0" t="0" r="r" b="b"/>
                            <a:pathLst>
                              <a:path w="426" h="549">
                                <a:moveTo>
                                  <a:pt x="0" y="548"/>
                                </a:moveTo>
                                <a:lnTo>
                                  <a:pt x="426" y="0"/>
                                </a:lnTo>
                              </a:path>
                            </a:pathLst>
                          </a:custGeom>
                          <a:noFill/>
                          <a:ln w="1013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0" name="Freeform 321"/>
                        <wps:cNvSpPr>
                          <a:spLocks/>
                        </wps:cNvSpPr>
                        <wps:spPr bwMode="auto">
                          <a:xfrm>
                            <a:off x="3411" y="692"/>
                            <a:ext cx="116" cy="94"/>
                          </a:xfrm>
                          <a:custGeom>
                            <a:avLst/>
                            <a:gdLst>
                              <a:gd name="T0" fmla="*/ 115 w 116"/>
                              <a:gd name="T1" fmla="*/ 93 h 94"/>
                              <a:gd name="T2" fmla="*/ 99 w 116"/>
                              <a:gd name="T3" fmla="*/ 0 h 94"/>
                              <a:gd name="T4" fmla="*/ 0 w 116"/>
                              <a:gd name="T5" fmla="*/ 15 h 94"/>
                            </a:gdLst>
                            <a:ahLst/>
                            <a:cxnLst>
                              <a:cxn ang="0">
                                <a:pos x="T0" y="T1"/>
                              </a:cxn>
                              <a:cxn ang="0">
                                <a:pos x="T2" y="T3"/>
                              </a:cxn>
                              <a:cxn ang="0">
                                <a:pos x="T4" y="T5"/>
                              </a:cxn>
                            </a:cxnLst>
                            <a:rect l="0" t="0" r="r" b="b"/>
                            <a:pathLst>
                              <a:path w="116" h="94">
                                <a:moveTo>
                                  <a:pt x="115" y="93"/>
                                </a:moveTo>
                                <a:lnTo>
                                  <a:pt x="99" y="0"/>
                                </a:lnTo>
                                <a:lnTo>
                                  <a:pt x="0" y="15"/>
                                </a:lnTo>
                              </a:path>
                            </a:pathLst>
                          </a:custGeom>
                          <a:noFill/>
                          <a:ln w="99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1" name="Freeform 322"/>
                        <wps:cNvSpPr>
                          <a:spLocks/>
                        </wps:cNvSpPr>
                        <wps:spPr bwMode="auto">
                          <a:xfrm>
                            <a:off x="6028" y="533"/>
                            <a:ext cx="131" cy="473"/>
                          </a:xfrm>
                          <a:custGeom>
                            <a:avLst/>
                            <a:gdLst>
                              <a:gd name="T0" fmla="*/ 130 w 131"/>
                              <a:gd name="T1" fmla="*/ 0 h 473"/>
                              <a:gd name="T2" fmla="*/ 0 w 131"/>
                              <a:gd name="T3" fmla="*/ 0 h 473"/>
                              <a:gd name="T4" fmla="*/ 0 w 131"/>
                              <a:gd name="T5" fmla="*/ 472 h 473"/>
                              <a:gd name="T6" fmla="*/ 130 w 131"/>
                              <a:gd name="T7" fmla="*/ 472 h 473"/>
                              <a:gd name="T8" fmla="*/ 130 w 131"/>
                              <a:gd name="T9" fmla="*/ 0 h 473"/>
                            </a:gdLst>
                            <a:ahLst/>
                            <a:cxnLst>
                              <a:cxn ang="0">
                                <a:pos x="T0" y="T1"/>
                              </a:cxn>
                              <a:cxn ang="0">
                                <a:pos x="T2" y="T3"/>
                              </a:cxn>
                              <a:cxn ang="0">
                                <a:pos x="T4" y="T5"/>
                              </a:cxn>
                              <a:cxn ang="0">
                                <a:pos x="T6" y="T7"/>
                              </a:cxn>
                              <a:cxn ang="0">
                                <a:pos x="T8" y="T9"/>
                              </a:cxn>
                            </a:cxnLst>
                            <a:rect l="0" t="0" r="r" b="b"/>
                            <a:pathLst>
                              <a:path w="131" h="473">
                                <a:moveTo>
                                  <a:pt x="130" y="0"/>
                                </a:moveTo>
                                <a:lnTo>
                                  <a:pt x="0" y="0"/>
                                </a:lnTo>
                                <a:lnTo>
                                  <a:pt x="0" y="472"/>
                                </a:lnTo>
                                <a:lnTo>
                                  <a:pt x="130" y="472"/>
                                </a:lnTo>
                                <a:lnTo>
                                  <a:pt x="130" y="0"/>
                                </a:lnTo>
                                <a:close/>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2" name="Freeform 323"/>
                        <wps:cNvSpPr>
                          <a:spLocks/>
                        </wps:cNvSpPr>
                        <wps:spPr bwMode="auto">
                          <a:xfrm>
                            <a:off x="6028" y="533"/>
                            <a:ext cx="131" cy="473"/>
                          </a:xfrm>
                          <a:custGeom>
                            <a:avLst/>
                            <a:gdLst>
                              <a:gd name="T0" fmla="*/ 130 w 131"/>
                              <a:gd name="T1" fmla="*/ 0 h 473"/>
                              <a:gd name="T2" fmla="*/ 0 w 131"/>
                              <a:gd name="T3" fmla="*/ 0 h 473"/>
                              <a:gd name="T4" fmla="*/ 0 w 131"/>
                              <a:gd name="T5" fmla="*/ 472 h 473"/>
                              <a:gd name="T6" fmla="*/ 130 w 131"/>
                              <a:gd name="T7" fmla="*/ 472 h 473"/>
                              <a:gd name="T8" fmla="*/ 130 w 131"/>
                              <a:gd name="T9" fmla="*/ 0 h 473"/>
                            </a:gdLst>
                            <a:ahLst/>
                            <a:cxnLst>
                              <a:cxn ang="0">
                                <a:pos x="T0" y="T1"/>
                              </a:cxn>
                              <a:cxn ang="0">
                                <a:pos x="T2" y="T3"/>
                              </a:cxn>
                              <a:cxn ang="0">
                                <a:pos x="T4" y="T5"/>
                              </a:cxn>
                              <a:cxn ang="0">
                                <a:pos x="T6" y="T7"/>
                              </a:cxn>
                              <a:cxn ang="0">
                                <a:pos x="T8" y="T9"/>
                              </a:cxn>
                            </a:cxnLst>
                            <a:rect l="0" t="0" r="r" b="b"/>
                            <a:pathLst>
                              <a:path w="131" h="473">
                                <a:moveTo>
                                  <a:pt x="130" y="0"/>
                                </a:moveTo>
                                <a:lnTo>
                                  <a:pt x="0" y="0"/>
                                </a:lnTo>
                                <a:lnTo>
                                  <a:pt x="0" y="472"/>
                                </a:lnTo>
                                <a:lnTo>
                                  <a:pt x="130" y="472"/>
                                </a:lnTo>
                                <a:lnTo>
                                  <a:pt x="130" y="0"/>
                                </a:lnTo>
                                <a:close/>
                              </a:path>
                            </a:pathLst>
                          </a:custGeom>
                          <a:noFill/>
                          <a:ln w="829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3" name="Freeform 324"/>
                        <wps:cNvSpPr>
                          <a:spLocks/>
                        </wps:cNvSpPr>
                        <wps:spPr bwMode="auto">
                          <a:xfrm>
                            <a:off x="5579" y="684"/>
                            <a:ext cx="449" cy="492"/>
                          </a:xfrm>
                          <a:custGeom>
                            <a:avLst/>
                            <a:gdLst>
                              <a:gd name="T0" fmla="*/ 0 w 449"/>
                              <a:gd name="T1" fmla="*/ 492 h 492"/>
                              <a:gd name="T2" fmla="*/ 448 w 449"/>
                              <a:gd name="T3" fmla="*/ 0 h 492"/>
                            </a:gdLst>
                            <a:ahLst/>
                            <a:cxnLst>
                              <a:cxn ang="0">
                                <a:pos x="T0" y="T1"/>
                              </a:cxn>
                              <a:cxn ang="0">
                                <a:pos x="T2" y="T3"/>
                              </a:cxn>
                            </a:cxnLst>
                            <a:rect l="0" t="0" r="r" b="b"/>
                            <a:pathLst>
                              <a:path w="449" h="492">
                                <a:moveTo>
                                  <a:pt x="0" y="492"/>
                                </a:moveTo>
                                <a:lnTo>
                                  <a:pt x="448" y="0"/>
                                </a:lnTo>
                              </a:path>
                            </a:pathLst>
                          </a:custGeom>
                          <a:noFill/>
                          <a:ln w="1007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4" name="Freeform 325"/>
                        <wps:cNvSpPr>
                          <a:spLocks/>
                        </wps:cNvSpPr>
                        <wps:spPr bwMode="auto">
                          <a:xfrm>
                            <a:off x="5927" y="684"/>
                            <a:ext cx="110" cy="94"/>
                          </a:xfrm>
                          <a:custGeom>
                            <a:avLst/>
                            <a:gdLst>
                              <a:gd name="T0" fmla="*/ 109 w 110"/>
                              <a:gd name="T1" fmla="*/ 93 h 94"/>
                              <a:gd name="T2" fmla="*/ 100 w 110"/>
                              <a:gd name="T3" fmla="*/ 0 h 94"/>
                              <a:gd name="T4" fmla="*/ 0 w 110"/>
                              <a:gd name="T5" fmla="*/ 8 h 94"/>
                            </a:gdLst>
                            <a:ahLst/>
                            <a:cxnLst>
                              <a:cxn ang="0">
                                <a:pos x="T0" y="T1"/>
                              </a:cxn>
                              <a:cxn ang="0">
                                <a:pos x="T2" y="T3"/>
                              </a:cxn>
                              <a:cxn ang="0">
                                <a:pos x="T4" y="T5"/>
                              </a:cxn>
                            </a:cxnLst>
                            <a:rect l="0" t="0" r="r" b="b"/>
                            <a:pathLst>
                              <a:path w="110" h="94">
                                <a:moveTo>
                                  <a:pt x="109" y="93"/>
                                </a:moveTo>
                                <a:lnTo>
                                  <a:pt x="100" y="0"/>
                                </a:lnTo>
                                <a:lnTo>
                                  <a:pt x="0" y="8"/>
                                </a:lnTo>
                              </a:path>
                            </a:pathLst>
                          </a:custGeom>
                          <a:noFill/>
                          <a:ln w="99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0043D7" id="Group 413" o:spid="_x0000_s1026" style="position:absolute;margin-left:98.35pt;margin-top:17.2pt;width:394.7pt;height:45.25pt;z-index:-251654656;mso-position-horizontal-relative:page" coordorigin="1967,344" coordsize="7894,9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" o:allowincell="f">
                <v:group id="Group 275" o:spid="_x0000_s1027" style="position:absolute;left:1973;top:1002;width:7878;height:8" coordorigin="1973,1002" coordsize="787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">
                  <v:shape id="Freeform 276" o:spid="_x0000_s1028" style="position:absolute;left:1973;top:1002;width:7878;height:8;visibility:visible;mso-wrap-style:square;v-text-anchor:top" coordsize="787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" path="m,l7877,e" filled="f" strokeweight=".1343mm">
                    <v:path arrowok="t" o:connecttype="custom" o:connectlocs="0,0;7877,0" o:connectangles="0,0"/>
                  </v:shape>
                  <v:shape id="Freeform 277" o:spid="_x0000_s1029" style="position:absolute;left:1973;top:1002;width:7878;height:8;visibility:visible;mso-wrap-style:square;v-text-anchor:top" coordsize="787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" path="m,7r7877,e" filled="f" strokeweight=".1343mm">
                    <v:path arrowok="t" o:connecttype="custom" o:connectlocs="0,7;7877,7" o:connectangles="0,0"/>
                  </v:shape>
                </v:group>
                <v:shape id="Picture 278" o:spid="_x0000_s1030" type="#_x0000_t75" style="position:absolute;left:1974;top:533;width:140;height:4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">
                  <v:imagedata r:id="rId28" o:title=""/>
                </v:shape>
                <v:shape id="Freeform 279" o:spid="_x0000_s1031" style="position:absolute;left:1973;top:533;width:131;height:473;visibility:visible;mso-wrap-style:square;v-text-anchor:top" coordsize="131,4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" path="m130,l,,,472r130,l130,xe" filled="f" strokeweight=".23053mm">
                  <v:path arrowok="t" o:connecttype="custom" o:connectlocs="130,0;0,0;0,472;130,472;130,0" o:connectangles="0,0,0,0,0"/>
                </v:shape>
                <v:shape id="Picture 280" o:spid="_x0000_s1032" type="#_x0000_t75" style="position:absolute;left:3550;top:533;width:140;height:4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">
                  <v:imagedata r:id="rId29" o:title=""/>
                </v:shape>
                <v:shape id="Freeform 281" o:spid="_x0000_s1033" style="position:absolute;left:3549;top:533;width:131;height:473;visibility:visible;mso-wrap-style:square;v-text-anchor:top" coordsize="131,4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" path="m130,l,,,472r130,l130,xe" filled="f" strokeweight=".23053mm">
                  <v:path arrowok="t" o:connecttype="custom" o:connectlocs="130,0;0,0;0,472;130,472;130,0" o:connectangles="0,0,0,0,0"/>
                </v:shape>
                <v:shape id="Picture 282" o:spid="_x0000_s1034" type="#_x0000_t75" style="position:absolute;left:5134;top:533;width:140;height:4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">
                  <v:imagedata r:id="rId30" o:title=""/>
                </v:shape>
                <v:shape id="Freeform 283" o:spid="_x0000_s1035" style="position:absolute;left:5133;top:533;width:131;height:473;visibility:visible;mso-wrap-style:square;v-text-anchor:top" coordsize="131,4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" path="m130,l,,,472r130,l130,xe" filled="f" strokeweight=".23053mm">
                  <v:path arrowok="t" o:connecttype="custom" o:connectlocs="130,0;0,0;0,472;130,472;130,0" o:connectangles="0,0,0,0,0"/>
                </v:shape>
                <v:shape id="Picture 284" o:spid="_x0000_s1036" type="#_x0000_t75" style="position:absolute;left:6625;top:533;width:140;height:4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">
                  <v:imagedata r:id="rId31" o:title=""/>
                </v:shape>
                <v:shape id="Freeform 285" o:spid="_x0000_s1037" style="position:absolute;left:6625;top:533;width:131;height:473;visibility:visible;mso-wrap-style:square;v-text-anchor:top" coordsize="131,4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" path="m130,l,,,472r130,l130,xe" filled="f" strokeweight=".23053mm">
                  <v:path arrowok="t" o:connecttype="custom" o:connectlocs="130,0;0,0;0,472;130,472;130,0" o:connectangles="0,0,0,0,0"/>
                </v:shape>
                <v:group id="Group 286" o:spid="_x0000_s1038" style="position:absolute;left:7185;top:753;width:2675;height:16" coordorigin="7185,753" coordsize="267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MYg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3hZpPB7JhwBuf4BAAD//wMAUEsBAi0AFAAGAAgAAAAhANvh9svuAAAAhQEAABMAAAAAAAAA&#10;AAAAAAAAAAAAAFtDb250ZW50X1R5cGVzXS54bWxQSwECLQAUAAYACAAAACEAWvQsW78AAAAVAQAA&#10;CwAAAAAAAAAAAAAAAAAfAQAAX3JlbHMvLnJlbHNQSwECLQAUAAYACAAAACEAfWjGIMYAAADcAAAA&#10;DwAAAAAAAAAAAAAAAAAHAgAAZHJzL2Rvd25yZXYueG1sUEsFBgAAAAADAAMAtwAAAPoCAAAAAA==&#10;">
                  <v:shape id="Freeform 287" o:spid="_x0000_s1039" style="position:absolute;left:7185;top:753;width:2675;height:16;visibility:visible;mso-wrap-style:square;v-text-anchor:top" coordsize="267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" path="m127,15l3,15,,12,,3,3,,127,r3,3l130,12r-3,3xe" fillcolor="black" stroked="f">
                    <v:path arrowok="t" o:connecttype="custom" o:connectlocs="127,15;3,15;0,12;0,3;3,0;127,0;130,3;130,12;127,15" o:connectangles="0,0,0,0,0,0,0,0,0"/>
                  </v:shape>
                  <v:shape id="Freeform 288" o:spid="_x0000_s1040" style="position:absolute;left:7185;top:753;width:2675;height:16;visibility:visible;mso-wrap-style:square;v-text-anchor:top" coordsize="267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" path="m323,15r-123,l196,12r,-9l200,,323,r4,3l327,12r-4,3xe" fillcolor="black" stroked="f">
                    <v:path arrowok="t" o:connecttype="custom" o:connectlocs="323,15;200,15;196,12;196,3;200,0;323,0;327,3;327,12;323,15" o:connectangles="0,0,0,0,0,0,0,0,0"/>
                  </v:shape>
                  <v:shape id="Freeform 289" o:spid="_x0000_s1041" style="position:absolute;left:7185;top:753;width:2675;height:16;visibility:visible;mso-wrap-style:square;v-text-anchor:top" coordsize="267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" path="m521,15r-124,l393,12r,-9l397,,521,r3,3l524,12r-3,3xe" fillcolor="black" stroked="f">
                    <v:path arrowok="t" o:connecttype="custom" o:connectlocs="521,15;397,15;393,12;393,3;397,0;521,0;524,3;524,12;521,15" o:connectangles="0,0,0,0,0,0,0,0,0"/>
                  </v:shape>
                  <v:shape id="Freeform 290" o:spid="_x0000_s1042" style="position:absolute;left:7185;top:753;width:2675;height:16;visibility:visible;mso-wrap-style:square;v-text-anchor:top" coordsize="267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" path="m718,15r-125,l590,12r,-9l593,,718,r3,3l721,12r-3,3xe" fillcolor="black" stroked="f">
                    <v:path arrowok="t" o:connecttype="custom" o:connectlocs="718,15;593,15;590,12;590,3;593,0;718,0;721,3;721,12;718,15" o:connectangles="0,0,0,0,0,0,0,0,0"/>
                  </v:shape>
                  <v:shape id="Freeform 291" o:spid="_x0000_s1043" style="position:absolute;left:7185;top:753;width:2675;height:16;visibility:visible;mso-wrap-style:square;v-text-anchor:top" coordsize="267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" path="m915,15r-124,l787,12r,-9l791,,915,r4,3l919,12r-4,3xe" fillcolor="black" stroked="f">
                    <v:path arrowok="t" o:connecttype="custom" o:connectlocs="915,15;791,15;787,12;787,3;791,0;915,0;919,3;919,12;915,15" o:connectangles="0,0,0,0,0,0,0,0,0"/>
                  </v:shape>
                  <v:shape id="Freeform 292" o:spid="_x0000_s1044" style="position:absolute;left:7185;top:753;width:2675;height:16;visibility:visible;mso-wrap-style:square;v-text-anchor:top" coordsize="267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" path="m1112,15r-124,l983,12r,-9l988,r124,l1115,3r,9l1112,15xe" fillcolor="black" stroked="f">
                    <v:path arrowok="t" o:connecttype="custom" o:connectlocs="1112,15;988,15;983,12;983,3;988,0;1112,0;1115,3;1115,12;1112,15" o:connectangles="0,0,0,0,0,0,0,0,0"/>
                  </v:shape>
                  <v:shape id="Freeform 293" o:spid="_x0000_s1045" style="position:absolute;left:7185;top:753;width:2675;height:16;visibility:visible;mso-wrap-style:square;v-text-anchor:top" coordsize="267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" path="m1309,15r-124,l1180,12r,-9l1185,r124,l1312,3r,9l1309,15xe" fillcolor="black" stroked="f">
                    <v:path arrowok="t" o:connecttype="custom" o:connectlocs="1309,15;1185,15;1180,12;1180,3;1185,0;1309,0;1312,3;1312,12;1309,15" o:connectangles="0,0,0,0,0,0,0,0,0"/>
                  </v:shape>
                  <v:shape id="Freeform 294" o:spid="_x0000_s1046" style="position:absolute;left:7185;top:753;width:2675;height:16;visibility:visible;mso-wrap-style:square;v-text-anchor:top" coordsize="267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" path="m1505,15r-123,l1378,12r,-9l1382,r123,l1509,3r,9l1505,15xe" fillcolor="black" stroked="f">
                    <v:path arrowok="t" o:connecttype="custom" o:connectlocs="1505,15;1382,15;1378,12;1378,3;1382,0;1505,0;1509,3;1509,12;1505,15" o:connectangles="0,0,0,0,0,0,0,0,0"/>
                  </v:shape>
                  <v:shape id="Freeform 295" o:spid="_x0000_s1047" style="position:absolute;left:7185;top:753;width:2675;height:16;visibility:visible;mso-wrap-style:square;v-text-anchor:top" coordsize="267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" path="m1702,15r-123,l1575,12r,-9l1579,r123,l1706,3r,9l1702,15xe" fillcolor="black" stroked="f">
                    <v:path arrowok="t" o:connecttype="custom" o:connectlocs="1702,15;1579,15;1575,12;1575,3;1579,0;1702,0;1706,3;1706,12;1702,15" o:connectangles="0,0,0,0,0,0,0,0,0"/>
                  </v:shape>
                  <v:shape id="Freeform 296" o:spid="_x0000_s1048" style="position:absolute;left:7185;top:753;width:2675;height:16;visibility:visible;mso-wrap-style:square;v-text-anchor:top" coordsize="267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" path="m1900,15r-125,l1772,12r,-9l1775,r125,l1903,3r,9l1900,15xe" fillcolor="black" stroked="f">
                    <v:path arrowok="t" o:connecttype="custom" o:connectlocs="1900,15;1775,15;1772,12;1772,3;1775,0;1900,0;1903,3;1903,12;1900,15" o:connectangles="0,0,0,0,0,0,0,0,0"/>
                  </v:shape>
                  <v:shape id="Freeform 297" o:spid="_x0000_s1049" style="position:absolute;left:7185;top:753;width:2675;height:16;visibility:visible;mso-wrap-style:square;v-text-anchor:top" coordsize="267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" path="m2097,15r-125,l1969,12r,-9l1972,r125,l2099,3r,9l2097,15xe" fillcolor="black" stroked="f">
                    <v:path arrowok="t" o:connecttype="custom" o:connectlocs="2097,15;1972,15;1969,12;1969,3;1972,0;2097,0;2099,3;2099,12;2097,15" o:connectangles="0,0,0,0,0,0,0,0,0"/>
                  </v:shape>
                  <v:shape id="Freeform 298" o:spid="_x0000_s1050" style="position:absolute;left:7185;top:753;width:2675;height:16;visibility:visible;mso-wrap-style:square;v-text-anchor:top" coordsize="267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" path="m2294,15r-124,l2165,12r,-9l2170,r124,l2297,3r,9l2294,15xe" fillcolor="black" stroked="f">
                    <v:path arrowok="t" o:connecttype="custom" o:connectlocs="2294,15;2170,15;2165,12;2165,3;2170,0;2294,0;2297,3;2297,12;2294,15" o:connectangles="0,0,0,0,0,0,0,0,0"/>
                  </v:shape>
                  <v:shape id="Freeform 299" o:spid="_x0000_s1051" style="position:absolute;left:7185;top:753;width:2675;height:16;visibility:visible;mso-wrap-style:square;v-text-anchor:top" coordsize="267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" path="m2491,15r-124,l2362,12r,-9l2367,r124,l2494,3r,9l2491,15xe" fillcolor="black" stroked="f">
                    <v:path arrowok="t" o:connecttype="custom" o:connectlocs="2491,15;2367,15;2362,12;2362,3;2367,0;2491,0;2494,3;2494,12;2491,15" o:connectangles="0,0,0,0,0,0,0,0,0"/>
                  </v:shape>
                  <v:shape id="Freeform 300" o:spid="_x0000_s1052" style="position:absolute;left:7185;top:753;width:2675;height:16;visibility:visible;mso-wrap-style:square;v-text-anchor:top" coordsize="267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" path="m2671,15r-107,l2559,12r,-9l2564,r107,l2674,3r,9l2671,15xe" fillcolor="black" stroked="f">
                    <v:path arrowok="t" o:connecttype="custom" o:connectlocs="2671,15;2564,15;2559,12;2559,3;2564,0;2671,0;2674,3;2674,12;2671,15" o:connectangles="0,0,0,0,0,0,0,0,0"/>
                  </v:shape>
                </v:group>
                <v:group id="Group 301" o:spid="_x0000_s1053" style="position:absolute;left:7185;top:753;width:2675;height:16" coordorigin="7185,753" coordsize="267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">
                  <v:shape id="Freeform 302" o:spid="_x0000_s1054" style="position:absolute;left:7185;top:753;width:2675;height:16;visibility:visible;mso-wrap-style:square;v-text-anchor:top" coordsize="267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" path="m7,l122,r5,l130,3r,4l130,12r-3,3l122,15,7,15r-4,l,12,,7,,3,3,,7,xe" filled="f" strokeweight=".01375mm">
                    <v:path arrowok="t" o:connecttype="custom" o:connectlocs="7,0;122,0;127,0;130,3;130,7;130,12;127,15;122,15;7,15;3,15;0,12;0,7;0,3;3,0;7,0" o:connectangles="0,0,0,0,0,0,0,0,0,0,0,0,0,0,0"/>
                  </v:shape>
                  <v:shape id="Freeform 303" o:spid="_x0000_s1055" style="position:absolute;left:7185;top:753;width:2675;height:16;visibility:visible;mso-wrap-style:square;v-text-anchor:top" coordsize="267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" path="m205,l319,r4,l327,3r,4l327,12r-4,3l319,15r-114,l200,15r-4,-3l196,7r,-4l200,r5,xe" filled="f" strokeweight=".01375mm">
                    <v:path arrowok="t" o:connecttype="custom" o:connectlocs="205,0;319,0;323,0;327,3;327,7;327,12;323,15;319,15;205,15;200,15;196,12;196,7;196,3;200,0;205,0" o:connectangles="0,0,0,0,0,0,0,0,0,0,0,0,0,0,0"/>
                  </v:shape>
                  <v:shape id="Freeform 304" o:spid="_x0000_s1056" style="position:absolute;left:7185;top:753;width:2675;height:16;visibility:visible;mso-wrap-style:square;v-text-anchor:top" coordsize="267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" path="m401,l515,r6,l524,3r,4l524,12r-3,3l515,15r-114,l397,15r-4,-3l393,7r,-4l397,r4,xe" filled="f" strokeweight=".01375mm">
                    <v:path arrowok="t" o:connecttype="custom" o:connectlocs="401,0;515,0;521,0;524,3;524,7;524,12;521,15;515,15;401,15;397,15;393,12;393,7;393,3;397,0;401,0" o:connectangles="0,0,0,0,0,0,0,0,0,0,0,0,0,0,0"/>
                  </v:shape>
                  <v:shape id="Freeform 305" o:spid="_x0000_s1057" style="position:absolute;left:7185;top:753;width:2675;height:16;visibility:visible;mso-wrap-style:square;v-text-anchor:top" coordsize="267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" path="m598,l713,r5,l721,3r,4l721,12r-3,3l713,15r-115,l593,15r-3,-3l590,7r,-4l593,r5,xe" filled="f" strokeweight=".01375mm">
                    <v:path arrowok="t" o:connecttype="custom" o:connectlocs="598,0;713,0;718,0;721,3;721,7;721,12;718,15;713,15;598,15;593,15;590,12;590,7;590,3;593,0;598,0" o:connectangles="0,0,0,0,0,0,0,0,0,0,0,0,0,0,0"/>
                  </v:shape>
                  <v:shape id="Freeform 306" o:spid="_x0000_s1058" style="position:absolute;left:7185;top:753;width:2675;height:16;visibility:visible;mso-wrap-style:square;v-text-anchor:top" coordsize="267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" path="m795,l910,r5,l919,3r,4l919,12r-4,3l910,15r-115,l791,15r-4,-3l787,7r,-4l791,r4,xe" filled="f" strokeweight=".01375mm">
                    <v:path arrowok="t" o:connecttype="custom" o:connectlocs="795,0;910,0;915,0;919,3;919,7;919,12;915,15;910,15;795,15;791,15;787,12;787,7;787,3;791,0;795,0" o:connectangles="0,0,0,0,0,0,0,0,0,0,0,0,0,0,0"/>
                  </v:shape>
                  <v:shape id="Freeform 307" o:spid="_x0000_s1059" style="position:absolute;left:7185;top:753;width:2675;height:16;visibility:visible;mso-wrap-style:square;v-text-anchor:top" coordsize="267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" path="m992,r115,l1112,r3,3l1115,7r,5l1112,15r-5,l992,15r-4,l983,12r,-5l983,3,988,r4,xe" filled="f" strokeweight=".01375mm">
                    <v:path arrowok="t" o:connecttype="custom" o:connectlocs="992,0;1107,0;1112,0;1115,3;1115,7;1115,12;1112,15;1107,15;992,15;988,15;983,12;983,7;983,3;988,0;992,0" o:connectangles="0,0,0,0,0,0,0,0,0,0,0,0,0,0,0"/>
                  </v:shape>
                  <v:shape id="Freeform 308" o:spid="_x0000_s1060" style="position:absolute;left:7185;top:753;width:2675;height:16;visibility:visible;mso-wrap-style:square;v-text-anchor:top" coordsize="267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" path="m1189,r115,l1309,r3,3l1312,7r,5l1309,15r-5,l1189,15r-4,l1180,12r,-5l1180,3r5,-3l1189,xe" filled="f" strokeweight=".01375mm">
                    <v:path arrowok="t" o:connecttype="custom" o:connectlocs="1189,0;1304,0;1309,0;1312,3;1312,7;1312,12;1309,15;1304,15;1189,15;1185,15;1180,12;1180,7;1180,3;1185,0;1189,0" o:connectangles="0,0,0,0,0,0,0,0,0,0,0,0,0,0,0"/>
                  </v:shape>
                  <v:shape id="Freeform 309" o:spid="_x0000_s1061" style="position:absolute;left:7185;top:753;width:2675;height:16;visibility:visible;mso-wrap-style:square;v-text-anchor:top" coordsize="267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" path="m1385,r116,l1505,r4,3l1509,7r,5l1505,15r-4,l1385,15r-3,l1378,12r,-5l1378,3r4,-3l1385,xe" filled="f" strokeweight=".01375mm">
                    <v:path arrowok="t" o:connecttype="custom" o:connectlocs="1385,0;1501,0;1505,0;1509,3;1509,7;1509,12;1505,15;1501,15;1385,15;1382,15;1378,12;1378,7;1378,3;1382,0;1385,0" o:connectangles="0,0,0,0,0,0,0,0,0,0,0,0,0,0,0"/>
                  </v:shape>
                  <v:shape id="Freeform 310" o:spid="_x0000_s1062" style="position:absolute;left:7185;top:753;width:2675;height:16;visibility:visible;mso-wrap-style:square;v-text-anchor:top" coordsize="267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" path="m1583,r114,l1702,r4,3l1706,7r,5l1702,15r-5,l1583,15r-4,l1575,12r,-5l1575,3r4,-3l1583,xe" filled="f" strokeweight=".01375mm">
                    <v:path arrowok="t" o:connecttype="custom" o:connectlocs="1583,0;1697,0;1702,0;1706,3;1706,7;1706,12;1702,15;1697,15;1583,15;1579,15;1575,12;1575,7;1575,3;1579,0;1583,0" o:connectangles="0,0,0,0,0,0,0,0,0,0,0,0,0,0,0"/>
                  </v:shape>
                  <v:shape id="Freeform 311" o:spid="_x0000_s1063" style="position:absolute;left:7185;top:753;width:2675;height:16;visibility:visible;mso-wrap-style:square;v-text-anchor:top" coordsize="267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" path="m1780,r114,l1900,r3,3l1903,7r,5l1900,15r-6,l1780,15r-5,l1772,12r,-5l1772,3r3,-3l1780,xe" filled="f" strokeweight=".01375mm">
                    <v:path arrowok="t" o:connecttype="custom" o:connectlocs="1780,0;1894,0;1900,0;1903,3;1903,7;1903,12;1900,15;1894,15;1780,15;1775,15;1772,12;1772,7;1772,3;1775,0;1780,0" o:connectangles="0,0,0,0,0,0,0,0,0,0,0,0,0,0,0"/>
                  </v:shape>
                  <v:shape id="Freeform 312" o:spid="_x0000_s1064" style="position:absolute;left:7185;top:753;width:2675;height:16;visibility:visible;mso-wrap-style:square;v-text-anchor:top" coordsize="267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" path="m1977,r115,l2097,r2,3l2099,7r,5l2097,15r-5,l1977,15r-5,l1969,12r,-5l1969,3r3,-3l1977,xe" filled="f" strokeweight=".01375mm">
                    <v:path arrowok="t" o:connecttype="custom" o:connectlocs="1977,0;2092,0;2097,0;2099,3;2099,7;2099,12;2097,15;2092,15;1977,15;1972,15;1969,12;1969,7;1969,3;1972,0;1977,0" o:connectangles="0,0,0,0,0,0,0,0,0,0,0,0,0,0,0"/>
                  </v:shape>
                  <v:shape id="Freeform 313" o:spid="_x0000_s1065" style="position:absolute;left:7185;top:753;width:2675;height:16;visibility:visible;mso-wrap-style:square;v-text-anchor:top" coordsize="267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" path="m2174,r115,l2294,r3,3l2297,7r,5l2294,15r-5,l2174,15r-4,l2165,12r,-5l2165,3r5,-3l2174,xe" filled="f" strokeweight=".01375mm">
                    <v:path arrowok="t" o:connecttype="custom" o:connectlocs="2174,0;2289,0;2294,0;2297,3;2297,7;2297,12;2294,15;2289,15;2174,15;2170,15;2165,12;2165,7;2165,3;2170,0;2174,0" o:connectangles="0,0,0,0,0,0,0,0,0,0,0,0,0,0,0"/>
                  </v:shape>
                  <v:shape id="Freeform 314" o:spid="_x0000_s1066" style="position:absolute;left:7185;top:753;width:2675;height:16;visibility:visible;mso-wrap-style:square;v-text-anchor:top" coordsize="267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" path="m2371,r115,l2491,r3,3l2494,7r,5l2491,15r-5,l2371,15r-4,l2362,12r,-5l2362,3r5,-3l2371,xe" filled="f" strokeweight=".01375mm">
                    <v:path arrowok="t" o:connecttype="custom" o:connectlocs="2371,0;2486,0;2491,0;2494,3;2494,7;2494,12;2491,15;2486,15;2371,15;2367,15;2362,12;2362,7;2362,3;2367,0;2371,0" o:connectangles="0,0,0,0,0,0,0,0,0,0,0,0,0,0,0"/>
                  </v:shape>
                  <v:shape id="Freeform 315" o:spid="_x0000_s1067" style="position:absolute;left:7185;top:753;width:2675;height:16;visibility:visible;mso-wrap-style:square;v-text-anchor:top" coordsize="267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" path="m2567,r99,l2671,r3,3l2674,7r,5l2671,15r-5,l2567,15r-3,l2559,12r,-5l2559,3r5,-3l2567,xe" filled="f" strokeweight=".01375mm">
                    <v:path arrowok="t" o:connecttype="custom" o:connectlocs="2567,0;2666,0;2671,0;2674,3;2674,7;2674,12;2671,15;2666,15;2567,15;2564,15;2559,12;2559,7;2559,3;2564,0;2567,0" o:connectangles="0,0,0,0,0,0,0,0,0,0,0,0,0,0,0"/>
                  </v:shape>
                </v:group>
                <v:shape id="Freeform 316" o:spid="_x0000_s1068" style="position:absolute;left:5191;top:344;width:1;height:179;visibility:visible;mso-wrap-style:square;v-text-anchor:top" coordsize="1,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" path="m,l,178e" filled="f" strokeweight=".1012mm">
                  <v:path arrowok="t" o:connecttype="custom" o:connectlocs="0,0;0,178" o:connectangles="0,0"/>
                </v:shape>
                <v:shape id="Freeform 317" o:spid="_x0000_s1069" style="position:absolute;left:5131;top:467;width:120;height:57;visibility:visible;mso-wrap-style:square;v-text-anchor:top" coordsize="120,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" path="m,l59,56,119,e" filled="f" strokeweight=".09503mm">
                  <v:path arrowok="t" o:connecttype="custom" o:connectlocs="0,0;59,56;119,0" o:connectangles="0,0,0"/>
                </v:shape>
                <v:shape id="Freeform 318" o:spid="_x0000_s1070" style="position:absolute;left:3578;top:346;width:1;height:179;visibility:visible;mso-wrap-style:square;v-text-anchor:top" coordsize="1,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" path="m,l,178e" filled="f" strokeweight=".1012mm">
                  <v:path arrowok="t" o:connecttype="custom" o:connectlocs="0,0;0,178" o:connectangles="0,0"/>
                </v:shape>
                <v:shape id="Freeform 319" o:spid="_x0000_s1071" style="position:absolute;left:3518;top:468;width:120;height:57;visibility:visible;mso-wrap-style:square;v-text-anchor:top" coordsize="120,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" path="m,l59,56,119,e" filled="f" strokeweight=".09503mm">
                  <v:path arrowok="t" o:connecttype="custom" o:connectlocs="0,0;59,56;119,0" o:connectangles="0,0,0"/>
                </v:shape>
                <v:shape id="Freeform 320" o:spid="_x0000_s1072" style="position:absolute;left:3085;top:692;width:426;height:549;visibility:visible;mso-wrap-style:square;v-text-anchor:top" coordsize="426,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" path="m,548l426,e" filled="f" strokeweight=".28156mm">
                  <v:path arrowok="t" o:connecttype="custom" o:connectlocs="0,548;426,0" o:connectangles="0,0"/>
                </v:shape>
                <v:shape id="Freeform 321" o:spid="_x0000_s1073" style="position:absolute;left:3411;top:692;width:116;height:94;visibility:visible;mso-wrap-style:square;v-text-anchor:top" coordsize="116,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" path="m115,93l99,,,15e" filled="f" strokeweight=".27667mm">
                  <v:path arrowok="t" o:connecttype="custom" o:connectlocs="115,93;99,0;0,15" o:connectangles="0,0,0"/>
                </v:shape>
                <v:shape id="Freeform 322" o:spid="_x0000_s1074" style="position:absolute;left:6028;top:533;width:131;height:473;visibility:visible;mso-wrap-style:square;v-text-anchor:top" coordsize="131,4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" path="m130,l,,,472r130,l130,xe" fillcolor="#bfbfbf" stroked="f">
                  <v:path arrowok="t" o:connecttype="custom" o:connectlocs="130,0;0,0;0,472;130,472;130,0" o:connectangles="0,0,0,0,0"/>
                </v:shape>
                <v:shape id="Freeform 323" o:spid="_x0000_s1075" style="position:absolute;left:6028;top:533;width:131;height:473;visibility:visible;mso-wrap-style:square;v-text-anchor:top" coordsize="131,4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" path="m130,l,,,472r130,l130,xe" filled="f" strokeweight=".23053mm">
                  <v:path arrowok="t" o:connecttype="custom" o:connectlocs="130,0;0,0;0,472;130,472;130,0" o:connectangles="0,0,0,0,0"/>
                </v:shape>
                <v:shape id="Freeform 324" o:spid="_x0000_s1076" style="position:absolute;left:5579;top:684;width:449;height:492;visibility:visible;mso-wrap-style:square;v-text-anchor:top" coordsize="449,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" path="m,492l448,e" filled="f" strokeweight=".27989mm">
                  <v:path arrowok="t" o:connecttype="custom" o:connectlocs="0,492;448,0" o:connectangles="0,0"/>
                </v:shape>
                <v:shape id="Freeform 325" o:spid="_x0000_s1077" style="position:absolute;left:5927;top:684;width:110;height:94;visibility:visible;mso-wrap-style:square;v-text-anchor:top" coordsize="1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" path="m109,93l100,,,8e" filled="f" strokeweight=".27725mm">
                  <v:path arrowok="t" o:connecttype="custom" o:connectlocs="109,93;100,0;0,8" o:connectangles="0,0,0"/>
                </v:shape>
                <w10:wrap anchorx="page"/>
              </v:group>
            </w:pict>
          </mc:Fallback>
        </mc:AlternateContent>
      </w:r>
      <w:r w:rsidRPr="00D60882">
        <w:rPr>
          <w:rFonts w:ascii="Calibri" w:eastAsia="Times New Roman" w:hAnsi="Calibri" w:cs="Calibri"/>
          <w:spacing w:val="-4"/>
          <w:w w:val="110"/>
          <w:sz w:val="12"/>
          <w:szCs w:val="12"/>
          <w:lang w:val="en-US"/>
        </w:rPr>
        <w:t>Quiet</w:t>
      </w:r>
      <w:r w:rsidRPr="00D60882">
        <w:rPr>
          <w:rFonts w:ascii="Calibri" w:eastAsia="Times New Roman" w:hAnsi="Calibri" w:cs="Calibri"/>
          <w:spacing w:val="40"/>
          <w:w w:val="110"/>
          <w:sz w:val="12"/>
          <w:szCs w:val="12"/>
          <w:lang w:val="en-US"/>
        </w:rPr>
        <w:t xml:space="preserve"> </w:t>
      </w:r>
      <w:r w:rsidRPr="00D60882">
        <w:rPr>
          <w:rFonts w:ascii="Calibri" w:eastAsia="Times New Roman" w:hAnsi="Calibri" w:cs="Calibri"/>
          <w:w w:val="110"/>
          <w:sz w:val="12"/>
          <w:szCs w:val="12"/>
          <w:lang w:val="en-US"/>
        </w:rPr>
        <w:t>Count</w:t>
      </w:r>
      <w:r w:rsidRPr="00D60882">
        <w:rPr>
          <w:rFonts w:ascii="Calibri" w:eastAsia="Times New Roman" w:hAnsi="Calibri" w:cs="Calibri"/>
          <w:spacing w:val="-8"/>
          <w:w w:val="110"/>
          <w:sz w:val="12"/>
          <w:szCs w:val="12"/>
          <w:lang w:val="en-US"/>
        </w:rPr>
        <w:t xml:space="preserve"> </w:t>
      </w:r>
      <w:r w:rsidRPr="00D60882">
        <w:rPr>
          <w:rFonts w:ascii="Calibri" w:eastAsia="Times New Roman" w:hAnsi="Calibri" w:cs="Calibri"/>
          <w:w w:val="110"/>
          <w:sz w:val="12"/>
          <w:szCs w:val="12"/>
          <w:lang w:val="en-US"/>
        </w:rPr>
        <w:t>=3</w:t>
      </w:r>
    </w:p>
    <w:p w14:paraId="7A6E0351" w14:textId="77777777" w:rsidR="00D60882" w:rsidRPr="00D60882" w:rsidRDefault="00D60882" w:rsidP="00D60882">
      <w:pPr>
        <w:widowControl w:val="0"/>
        <w:kinsoku w:val="0"/>
        <w:overflowPunct w:val="0"/>
        <w:autoSpaceDE w:val="0"/>
        <w:autoSpaceDN w:val="0"/>
        <w:adjustRightInd w:val="0"/>
        <w:spacing w:before="79"/>
        <w:jc w:val="left"/>
        <w:rPr>
          <w:rFonts w:ascii="Calibri" w:eastAsia="Times New Roman" w:hAnsi="Calibri" w:cs="Calibri"/>
          <w:spacing w:val="-2"/>
          <w:w w:val="110"/>
          <w:sz w:val="12"/>
          <w:szCs w:val="12"/>
          <w:lang w:val="en-US"/>
        </w:rPr>
      </w:pPr>
      <w:r w:rsidRPr="00D60882">
        <w:rPr>
          <w:rFonts w:eastAsia="Times New Roman"/>
          <w:sz w:val="24"/>
          <w:szCs w:val="24"/>
          <w:lang w:val="en-US"/>
        </w:rPr>
        <w:br w:type="column"/>
      </w:r>
      <w:r w:rsidRPr="00D60882">
        <w:rPr>
          <w:rFonts w:ascii="Calibri" w:eastAsia="Times New Roman" w:hAnsi="Calibri" w:cs="Calibri"/>
          <w:spacing w:val="-4"/>
          <w:w w:val="110"/>
          <w:sz w:val="12"/>
          <w:szCs w:val="12"/>
          <w:lang w:val="en-US"/>
        </w:rPr>
        <w:t>Quiet</w:t>
      </w:r>
      <w:r w:rsidRPr="00D60882">
        <w:rPr>
          <w:rFonts w:ascii="Calibri" w:eastAsia="Times New Roman" w:hAnsi="Calibri" w:cs="Calibri"/>
          <w:spacing w:val="40"/>
          <w:w w:val="110"/>
          <w:sz w:val="12"/>
          <w:szCs w:val="12"/>
          <w:lang w:val="en-US"/>
        </w:rPr>
        <w:t xml:space="preserve"> </w:t>
      </w:r>
      <w:r w:rsidRPr="00D60882">
        <w:rPr>
          <w:rFonts w:ascii="Calibri" w:eastAsia="Times New Roman" w:hAnsi="Calibri" w:cs="Calibri"/>
          <w:spacing w:val="-2"/>
          <w:w w:val="110"/>
          <w:sz w:val="12"/>
          <w:szCs w:val="12"/>
          <w:lang w:val="en-US"/>
        </w:rPr>
        <w:t>Count</w:t>
      </w:r>
      <w:r w:rsidRPr="00D60882">
        <w:rPr>
          <w:rFonts w:ascii="Calibri" w:eastAsia="Times New Roman" w:hAnsi="Calibri" w:cs="Calibri"/>
          <w:spacing w:val="-6"/>
          <w:w w:val="110"/>
          <w:sz w:val="12"/>
          <w:szCs w:val="12"/>
          <w:lang w:val="en-US"/>
        </w:rPr>
        <w:t xml:space="preserve"> </w:t>
      </w:r>
      <w:r w:rsidRPr="00D60882">
        <w:rPr>
          <w:rFonts w:ascii="Calibri" w:eastAsia="Times New Roman" w:hAnsi="Calibri" w:cs="Calibri"/>
          <w:spacing w:val="-2"/>
          <w:w w:val="110"/>
          <w:sz w:val="12"/>
          <w:szCs w:val="12"/>
          <w:lang w:val="en-US"/>
        </w:rPr>
        <w:t>=1</w:t>
      </w:r>
    </w:p>
    <w:p w14:paraId="698244E4" w14:textId="77777777" w:rsidR="00D60882" w:rsidRPr="00D60882" w:rsidRDefault="00D60882" w:rsidP="00D60882">
      <w:pPr>
        <w:widowControl w:val="0"/>
        <w:kinsoku w:val="0"/>
        <w:overflowPunct w:val="0"/>
        <w:autoSpaceDE w:val="0"/>
        <w:autoSpaceDN w:val="0"/>
        <w:adjustRightInd w:val="0"/>
        <w:spacing w:before="3"/>
        <w:jc w:val="left"/>
        <w:rPr>
          <w:rFonts w:ascii="Calibri" w:eastAsia="Times New Roman" w:hAnsi="Calibri" w:cs="Calibri"/>
          <w:sz w:val="14"/>
          <w:szCs w:val="14"/>
          <w:lang w:val="en-US"/>
        </w:rPr>
      </w:pPr>
      <w:r w:rsidRPr="00D60882">
        <w:rPr>
          <w:rFonts w:eastAsia="Times New Roman"/>
          <w:sz w:val="24"/>
          <w:szCs w:val="24"/>
          <w:lang w:val="en-US"/>
        </w:rPr>
        <w:br w:type="column"/>
      </w:r>
    </w:p>
    <w:p w14:paraId="4599D271" w14:textId="77777777" w:rsidR="00D60882" w:rsidRPr="00D60882" w:rsidRDefault="00D60882" w:rsidP="00D60882">
      <w:pPr>
        <w:widowControl w:val="0"/>
        <w:kinsoku w:val="0"/>
        <w:overflowPunct w:val="0"/>
        <w:autoSpaceDE w:val="0"/>
        <w:autoSpaceDN w:val="0"/>
        <w:adjustRightInd w:val="0"/>
        <w:spacing w:before="1"/>
        <w:ind w:right="4050"/>
        <w:jc w:val="left"/>
        <w:rPr>
          <w:rFonts w:ascii="Calibri" w:eastAsia="Times New Roman" w:hAnsi="Calibri" w:cs="Calibri"/>
          <w:spacing w:val="-2"/>
          <w:w w:val="110"/>
          <w:sz w:val="12"/>
          <w:szCs w:val="12"/>
          <w:lang w:val="en-US"/>
        </w:rPr>
      </w:pPr>
      <w:r w:rsidRPr="00D60882">
        <w:rPr>
          <w:rFonts w:ascii="Calibri" w:eastAsia="Times New Roman" w:hAnsi="Calibri" w:cs="Calibri"/>
          <w:spacing w:val="-2"/>
          <w:w w:val="110"/>
          <w:sz w:val="12"/>
          <w:szCs w:val="12"/>
          <w:lang w:val="en-US"/>
        </w:rPr>
        <w:t>Quiet</w:t>
      </w:r>
      <w:r w:rsidRPr="00D60882">
        <w:rPr>
          <w:rFonts w:ascii="Calibri" w:eastAsia="Times New Roman" w:hAnsi="Calibri" w:cs="Calibri"/>
          <w:spacing w:val="40"/>
          <w:w w:val="110"/>
          <w:sz w:val="12"/>
          <w:szCs w:val="12"/>
          <w:lang w:val="en-US"/>
        </w:rPr>
        <w:t xml:space="preserve"> </w:t>
      </w:r>
      <w:r w:rsidRPr="00D60882">
        <w:rPr>
          <w:rFonts w:ascii="Calibri" w:eastAsia="Times New Roman" w:hAnsi="Calibri" w:cs="Calibri"/>
          <w:spacing w:val="-2"/>
          <w:w w:val="110"/>
          <w:sz w:val="12"/>
          <w:szCs w:val="12"/>
          <w:lang w:val="en-US"/>
        </w:rPr>
        <w:t>Count</w:t>
      </w:r>
      <w:r w:rsidRPr="00D60882">
        <w:rPr>
          <w:rFonts w:ascii="Calibri" w:eastAsia="Times New Roman" w:hAnsi="Calibri" w:cs="Calibri"/>
          <w:spacing w:val="-6"/>
          <w:w w:val="110"/>
          <w:sz w:val="12"/>
          <w:szCs w:val="12"/>
          <w:lang w:val="en-US"/>
        </w:rPr>
        <w:t xml:space="preserve"> </w:t>
      </w:r>
      <w:r w:rsidRPr="00D60882">
        <w:rPr>
          <w:rFonts w:ascii="Calibri" w:eastAsia="Times New Roman" w:hAnsi="Calibri" w:cs="Calibri"/>
          <w:spacing w:val="-2"/>
          <w:w w:val="110"/>
          <w:sz w:val="12"/>
          <w:szCs w:val="12"/>
          <w:lang w:val="en-US"/>
        </w:rPr>
        <w:t>=128</w:t>
      </w:r>
    </w:p>
    <w:p w14:paraId="392B1D4E" w14:textId="77777777" w:rsidR="00D60882" w:rsidRPr="00D60882" w:rsidRDefault="00D60882" w:rsidP="00D60882">
      <w:pPr>
        <w:widowControl w:val="0"/>
        <w:kinsoku w:val="0"/>
        <w:overflowPunct w:val="0"/>
        <w:autoSpaceDE w:val="0"/>
        <w:autoSpaceDN w:val="0"/>
        <w:adjustRightInd w:val="0"/>
        <w:spacing w:before="1"/>
        <w:ind w:right="4050"/>
        <w:jc w:val="left"/>
        <w:rPr>
          <w:rFonts w:ascii="Calibri" w:eastAsia="Times New Roman" w:hAnsi="Calibri" w:cs="Calibri"/>
          <w:spacing w:val="-2"/>
          <w:w w:val="110"/>
          <w:sz w:val="12"/>
          <w:szCs w:val="12"/>
          <w:lang w:val="en-US"/>
        </w:rPr>
        <w:sectPr w:rsidR="00D60882" w:rsidRPr="00D60882">
          <w:type w:val="continuous"/>
          <w:pgSz w:w="12240" w:h="15840"/>
          <w:pgMar w:top="1280" w:right="1640" w:bottom="960" w:left="1640" w:header="720" w:footer="720" w:gutter="0"/>
          <w:cols w:num="3" w:space="720" w:equalWidth="0">
            <w:col w:w="2173" w:space="40"/>
            <w:col w:w="1589" w:space="39"/>
            <w:col w:w="5119"/>
          </w:cols>
          <w:noEndnote/>
        </w:sectPr>
      </w:pPr>
    </w:p>
    <w:p w14:paraId="46101486" w14:textId="77777777" w:rsidR="00D60882" w:rsidRPr="00D60882" w:rsidRDefault="00D60882" w:rsidP="00D60882">
      <w:pPr>
        <w:widowControl w:val="0"/>
        <w:kinsoku w:val="0"/>
        <w:overflowPunct w:val="0"/>
        <w:autoSpaceDE w:val="0"/>
        <w:autoSpaceDN w:val="0"/>
        <w:adjustRightInd w:val="0"/>
        <w:spacing w:before="6"/>
        <w:jc w:val="left"/>
        <w:rPr>
          <w:rFonts w:ascii="Calibri" w:eastAsia="Times New Roman" w:hAnsi="Calibri" w:cs="Calibri"/>
          <w:sz w:val="13"/>
          <w:szCs w:val="13"/>
          <w:lang w:val="en-US"/>
        </w:rPr>
      </w:pPr>
    </w:p>
    <w:p w14:paraId="71F034B0" w14:textId="77777777" w:rsidR="00D60882" w:rsidRPr="00D60882" w:rsidRDefault="00D60882" w:rsidP="00D60882">
      <w:pPr>
        <w:widowControl w:val="0"/>
        <w:kinsoku w:val="0"/>
        <w:overflowPunct w:val="0"/>
        <w:autoSpaceDE w:val="0"/>
        <w:autoSpaceDN w:val="0"/>
        <w:adjustRightInd w:val="0"/>
        <w:spacing w:before="6"/>
        <w:jc w:val="left"/>
        <w:rPr>
          <w:rFonts w:ascii="Calibri" w:eastAsia="Times New Roman" w:hAnsi="Calibri" w:cs="Calibri"/>
          <w:sz w:val="13"/>
          <w:szCs w:val="13"/>
          <w:lang w:val="en-US"/>
        </w:rPr>
        <w:sectPr w:rsidR="00D60882" w:rsidRPr="00D60882">
          <w:type w:val="continuous"/>
          <w:pgSz w:w="12240" w:h="15840"/>
          <w:pgMar w:top="1280" w:right="1640" w:bottom="960" w:left="1640" w:header="720" w:footer="720" w:gutter="0"/>
          <w:cols w:space="720" w:equalWidth="0">
            <w:col w:w="8960"/>
          </w:cols>
          <w:noEndnote/>
        </w:sectPr>
      </w:pPr>
    </w:p>
    <w:p w14:paraId="2722463D"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2"/>
          <w:szCs w:val="12"/>
          <w:lang w:val="en-US"/>
        </w:rPr>
      </w:pPr>
    </w:p>
    <w:p w14:paraId="68ED6734"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2"/>
          <w:szCs w:val="12"/>
          <w:lang w:val="en-US"/>
        </w:rPr>
      </w:pPr>
    </w:p>
    <w:p w14:paraId="769D15F2"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2"/>
          <w:szCs w:val="12"/>
          <w:lang w:val="en-US"/>
        </w:rPr>
      </w:pPr>
    </w:p>
    <w:p w14:paraId="035FDFE0" w14:textId="77777777" w:rsidR="00D60882" w:rsidRPr="00D60882" w:rsidRDefault="00D60882" w:rsidP="00D60882">
      <w:pPr>
        <w:widowControl w:val="0"/>
        <w:kinsoku w:val="0"/>
        <w:overflowPunct w:val="0"/>
        <w:autoSpaceDE w:val="0"/>
        <w:autoSpaceDN w:val="0"/>
        <w:adjustRightInd w:val="0"/>
        <w:spacing w:before="8"/>
        <w:jc w:val="left"/>
        <w:rPr>
          <w:rFonts w:ascii="Calibri" w:eastAsia="Times New Roman" w:hAnsi="Calibri" w:cs="Calibri"/>
          <w:sz w:val="14"/>
          <w:szCs w:val="14"/>
          <w:lang w:val="en-US"/>
        </w:rPr>
      </w:pPr>
    </w:p>
    <w:p w14:paraId="101C4AB4" w14:textId="77777777" w:rsidR="00D60882" w:rsidRPr="00D60882" w:rsidRDefault="00D60882" w:rsidP="00D60882">
      <w:pPr>
        <w:widowControl w:val="0"/>
        <w:kinsoku w:val="0"/>
        <w:overflowPunct w:val="0"/>
        <w:autoSpaceDE w:val="0"/>
        <w:autoSpaceDN w:val="0"/>
        <w:adjustRightInd w:val="0"/>
        <w:ind w:right="-9"/>
        <w:jc w:val="left"/>
        <w:rPr>
          <w:rFonts w:ascii="Calibri" w:eastAsia="Times New Roman" w:hAnsi="Calibri" w:cs="Calibri"/>
          <w:w w:val="110"/>
          <w:sz w:val="12"/>
          <w:szCs w:val="12"/>
          <w:lang w:val="en-US"/>
        </w:rPr>
      </w:pPr>
      <w:r w:rsidRPr="00D60882">
        <w:rPr>
          <w:rFonts w:ascii="Calibri" w:eastAsia="Times New Roman" w:hAnsi="Calibri" w:cs="Calibri"/>
          <w:w w:val="110"/>
          <w:sz w:val="12"/>
          <w:szCs w:val="12"/>
          <w:lang w:val="en-US"/>
        </w:rPr>
        <w:t>Change</w:t>
      </w:r>
      <w:r w:rsidRPr="00D60882">
        <w:rPr>
          <w:rFonts w:ascii="Calibri" w:eastAsia="Times New Roman" w:hAnsi="Calibri" w:cs="Calibri"/>
          <w:spacing w:val="-4"/>
          <w:w w:val="110"/>
          <w:sz w:val="12"/>
          <w:szCs w:val="12"/>
          <w:lang w:val="en-US"/>
        </w:rPr>
        <w:t xml:space="preserve"> </w:t>
      </w:r>
      <w:r w:rsidRPr="00D60882">
        <w:rPr>
          <w:rFonts w:ascii="Calibri" w:eastAsia="Times New Roman" w:hAnsi="Calibri" w:cs="Calibri"/>
          <w:w w:val="110"/>
          <w:sz w:val="12"/>
          <w:szCs w:val="12"/>
          <w:lang w:val="en-US"/>
        </w:rPr>
        <w:t>Sequence</w:t>
      </w:r>
      <w:r w:rsidRPr="00D60882">
        <w:rPr>
          <w:rFonts w:ascii="Calibri" w:eastAsia="Times New Roman" w:hAnsi="Calibri" w:cs="Calibri"/>
          <w:spacing w:val="-8"/>
          <w:w w:val="110"/>
          <w:sz w:val="12"/>
          <w:szCs w:val="12"/>
          <w:lang w:val="en-US"/>
        </w:rPr>
        <w:t xml:space="preserve"> </w:t>
      </w:r>
      <w:r w:rsidRPr="00D60882">
        <w:rPr>
          <w:rFonts w:ascii="Calibri" w:eastAsia="Times New Roman" w:hAnsi="Calibri" w:cs="Calibri"/>
          <w:w w:val="110"/>
          <w:sz w:val="12"/>
          <w:szCs w:val="12"/>
          <w:lang w:val="en-US"/>
        </w:rPr>
        <w:t>for</w:t>
      </w:r>
      <w:r w:rsidRPr="00D60882">
        <w:rPr>
          <w:rFonts w:ascii="Calibri" w:eastAsia="Times New Roman" w:hAnsi="Calibri" w:cs="Calibri"/>
          <w:spacing w:val="40"/>
          <w:w w:val="110"/>
          <w:sz w:val="12"/>
          <w:szCs w:val="12"/>
          <w:lang w:val="en-US"/>
        </w:rPr>
        <w:t xml:space="preserve"> </w:t>
      </w:r>
      <w:r w:rsidRPr="00D60882">
        <w:rPr>
          <w:rFonts w:ascii="Calibri" w:eastAsia="Times New Roman" w:hAnsi="Calibri" w:cs="Calibri"/>
          <w:w w:val="110"/>
          <w:sz w:val="12"/>
          <w:szCs w:val="12"/>
          <w:lang w:val="en-US"/>
        </w:rPr>
        <w:t>AP1</w:t>
      </w:r>
      <w:r w:rsidRPr="00D60882">
        <w:rPr>
          <w:rFonts w:ascii="Calibri" w:eastAsia="Times New Roman" w:hAnsi="Calibri" w:cs="Calibri"/>
          <w:spacing w:val="-8"/>
          <w:w w:val="110"/>
          <w:sz w:val="12"/>
          <w:szCs w:val="12"/>
          <w:lang w:val="en-US"/>
        </w:rPr>
        <w:t xml:space="preserve"> </w:t>
      </w:r>
      <w:r w:rsidRPr="00D60882">
        <w:rPr>
          <w:rFonts w:ascii="Calibri" w:eastAsia="Times New Roman" w:hAnsi="Calibri" w:cs="Calibri"/>
          <w:w w:val="110"/>
          <w:sz w:val="12"/>
          <w:szCs w:val="12"/>
          <w:lang w:val="en-US"/>
        </w:rPr>
        <w:t>incremented</w:t>
      </w:r>
    </w:p>
    <w:p w14:paraId="286A82F4" w14:textId="77777777" w:rsidR="00D60882" w:rsidRPr="00D60882" w:rsidRDefault="00D60882" w:rsidP="00D60882">
      <w:pPr>
        <w:widowControl w:val="0"/>
        <w:kinsoku w:val="0"/>
        <w:overflowPunct w:val="0"/>
        <w:autoSpaceDE w:val="0"/>
        <w:autoSpaceDN w:val="0"/>
        <w:adjustRightInd w:val="0"/>
        <w:spacing w:before="77"/>
        <w:ind w:right="-7"/>
        <w:jc w:val="left"/>
        <w:rPr>
          <w:rFonts w:ascii="Calibri" w:eastAsia="Times New Roman" w:hAnsi="Calibri" w:cs="Calibri"/>
          <w:b/>
          <w:bCs/>
          <w:spacing w:val="-6"/>
          <w:w w:val="110"/>
          <w:sz w:val="12"/>
          <w:szCs w:val="12"/>
          <w:lang w:val="en-US"/>
        </w:rPr>
      </w:pPr>
      <w:r w:rsidRPr="00D60882">
        <w:rPr>
          <w:rFonts w:eastAsia="Times New Roman"/>
          <w:sz w:val="24"/>
          <w:szCs w:val="24"/>
          <w:lang w:val="en-US"/>
        </w:rPr>
        <w:br w:type="column"/>
      </w:r>
      <w:r w:rsidRPr="00D60882">
        <w:rPr>
          <w:rFonts w:ascii="Calibri" w:eastAsia="Times New Roman" w:hAnsi="Calibri" w:cs="Calibri"/>
          <w:b/>
          <w:bCs/>
          <w:spacing w:val="-2"/>
          <w:w w:val="110"/>
          <w:sz w:val="12"/>
          <w:szCs w:val="12"/>
          <w:lang w:val="en-US"/>
        </w:rPr>
        <w:t>Reporting</w:t>
      </w:r>
      <w:r w:rsidRPr="00D60882">
        <w:rPr>
          <w:rFonts w:ascii="Calibri" w:eastAsia="Times New Roman" w:hAnsi="Calibri" w:cs="Calibri"/>
          <w:b/>
          <w:bCs/>
          <w:spacing w:val="40"/>
          <w:w w:val="110"/>
          <w:sz w:val="12"/>
          <w:szCs w:val="12"/>
          <w:lang w:val="en-US"/>
        </w:rPr>
        <w:t xml:space="preserve"> </w:t>
      </w:r>
      <w:r w:rsidRPr="00D60882">
        <w:rPr>
          <w:rFonts w:ascii="Calibri" w:eastAsia="Times New Roman" w:hAnsi="Calibri" w:cs="Calibri"/>
          <w:b/>
          <w:bCs/>
          <w:spacing w:val="-6"/>
          <w:w w:val="110"/>
          <w:sz w:val="12"/>
          <w:szCs w:val="12"/>
          <w:lang w:val="en-US"/>
        </w:rPr>
        <w:t>AP</w:t>
      </w:r>
    </w:p>
    <w:p w14:paraId="192EA0E3"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b/>
          <w:bCs/>
          <w:sz w:val="12"/>
          <w:szCs w:val="12"/>
          <w:lang w:val="en-US"/>
        </w:rPr>
      </w:pPr>
      <w:r w:rsidRPr="00D60882">
        <w:rPr>
          <w:rFonts w:eastAsia="Times New Roman"/>
          <w:sz w:val="24"/>
          <w:szCs w:val="24"/>
          <w:lang w:val="en-US"/>
        </w:rPr>
        <w:br w:type="column"/>
      </w:r>
    </w:p>
    <w:p w14:paraId="2CDEDA91"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b/>
          <w:bCs/>
          <w:sz w:val="12"/>
          <w:szCs w:val="12"/>
          <w:lang w:val="en-US"/>
        </w:rPr>
      </w:pPr>
    </w:p>
    <w:p w14:paraId="7C73A5B1"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b/>
          <w:bCs/>
          <w:sz w:val="12"/>
          <w:szCs w:val="12"/>
          <w:lang w:val="en-US"/>
        </w:rPr>
      </w:pPr>
    </w:p>
    <w:p w14:paraId="7BA88044" w14:textId="77777777" w:rsidR="00D60882" w:rsidRPr="00D60882" w:rsidRDefault="00D60882" w:rsidP="00D60882">
      <w:pPr>
        <w:widowControl w:val="0"/>
        <w:kinsoku w:val="0"/>
        <w:overflowPunct w:val="0"/>
        <w:autoSpaceDE w:val="0"/>
        <w:autoSpaceDN w:val="0"/>
        <w:adjustRightInd w:val="0"/>
        <w:spacing w:before="8"/>
        <w:jc w:val="left"/>
        <w:rPr>
          <w:rFonts w:ascii="Calibri" w:eastAsia="Times New Roman" w:hAnsi="Calibri" w:cs="Calibri"/>
          <w:b/>
          <w:bCs/>
          <w:sz w:val="9"/>
          <w:szCs w:val="9"/>
          <w:lang w:val="en-US"/>
        </w:rPr>
      </w:pPr>
    </w:p>
    <w:p w14:paraId="0A4DB268"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w w:val="110"/>
          <w:sz w:val="12"/>
          <w:szCs w:val="12"/>
          <w:lang w:val="en-US"/>
        </w:rPr>
      </w:pPr>
      <w:r w:rsidRPr="00D60882">
        <w:rPr>
          <w:rFonts w:ascii="Calibri" w:eastAsia="Times New Roman" w:hAnsi="Calibri" w:cs="Calibri"/>
          <w:w w:val="110"/>
          <w:sz w:val="12"/>
          <w:szCs w:val="12"/>
          <w:lang w:val="en-US"/>
        </w:rPr>
        <w:t>(Re)Association</w:t>
      </w:r>
      <w:r w:rsidRPr="00D60882">
        <w:rPr>
          <w:rFonts w:ascii="Calibri" w:eastAsia="Times New Roman" w:hAnsi="Calibri" w:cs="Calibri"/>
          <w:spacing w:val="-9"/>
          <w:w w:val="110"/>
          <w:sz w:val="12"/>
          <w:szCs w:val="12"/>
          <w:lang w:val="en-US"/>
        </w:rPr>
        <w:t xml:space="preserve"> </w:t>
      </w:r>
      <w:r w:rsidRPr="00D60882">
        <w:rPr>
          <w:rFonts w:ascii="Calibri" w:eastAsia="Times New Roman" w:hAnsi="Calibri" w:cs="Calibri"/>
          <w:w w:val="110"/>
          <w:sz w:val="12"/>
          <w:szCs w:val="12"/>
          <w:lang w:val="en-US"/>
        </w:rPr>
        <w:t>Response</w:t>
      </w:r>
      <w:r w:rsidRPr="00D60882">
        <w:rPr>
          <w:rFonts w:ascii="Calibri" w:eastAsia="Times New Roman" w:hAnsi="Calibri" w:cs="Calibri"/>
          <w:spacing w:val="40"/>
          <w:w w:val="110"/>
          <w:sz w:val="12"/>
          <w:szCs w:val="12"/>
          <w:lang w:val="en-US"/>
        </w:rPr>
        <w:t xml:space="preserve"> </w:t>
      </w:r>
      <w:r w:rsidRPr="00D60882">
        <w:rPr>
          <w:rFonts w:ascii="Calibri" w:eastAsia="Times New Roman" w:hAnsi="Calibri" w:cs="Calibri"/>
          <w:w w:val="110"/>
          <w:sz w:val="12"/>
          <w:szCs w:val="12"/>
          <w:lang w:val="en-US"/>
        </w:rPr>
        <w:t>frame</w:t>
      </w:r>
      <w:r w:rsidRPr="00D60882">
        <w:rPr>
          <w:rFonts w:ascii="Calibri" w:eastAsia="Times New Roman" w:hAnsi="Calibri" w:cs="Calibri"/>
          <w:spacing w:val="-6"/>
          <w:w w:val="110"/>
          <w:sz w:val="12"/>
          <w:szCs w:val="12"/>
          <w:lang w:val="en-US"/>
        </w:rPr>
        <w:t xml:space="preserve"> </w:t>
      </w:r>
      <w:r w:rsidRPr="00D60882">
        <w:rPr>
          <w:rFonts w:ascii="Calibri" w:eastAsia="Times New Roman" w:hAnsi="Calibri" w:cs="Calibri"/>
          <w:w w:val="110"/>
          <w:sz w:val="12"/>
          <w:szCs w:val="12"/>
          <w:lang w:val="en-US"/>
        </w:rPr>
        <w:t>includes</w:t>
      </w:r>
      <w:r w:rsidRPr="00D60882">
        <w:rPr>
          <w:rFonts w:ascii="Calibri" w:eastAsia="Times New Roman" w:hAnsi="Calibri" w:cs="Calibri"/>
          <w:spacing w:val="-7"/>
          <w:w w:val="110"/>
          <w:sz w:val="12"/>
          <w:szCs w:val="12"/>
          <w:lang w:val="en-US"/>
        </w:rPr>
        <w:t xml:space="preserve"> </w:t>
      </w:r>
      <w:r w:rsidRPr="00D60882">
        <w:rPr>
          <w:rFonts w:ascii="Calibri" w:eastAsia="Times New Roman" w:hAnsi="Calibri" w:cs="Calibri"/>
          <w:w w:val="110"/>
          <w:sz w:val="12"/>
          <w:szCs w:val="12"/>
          <w:lang w:val="en-US"/>
        </w:rPr>
        <w:t>Quiet</w:t>
      </w:r>
      <w:r w:rsidRPr="00D60882">
        <w:rPr>
          <w:rFonts w:ascii="Calibri" w:eastAsia="Times New Roman" w:hAnsi="Calibri" w:cs="Calibri"/>
          <w:spacing w:val="-9"/>
          <w:w w:val="110"/>
          <w:sz w:val="12"/>
          <w:szCs w:val="12"/>
          <w:lang w:val="en-US"/>
        </w:rPr>
        <w:t xml:space="preserve"> </w:t>
      </w:r>
      <w:r w:rsidRPr="00D60882">
        <w:rPr>
          <w:rFonts w:ascii="Calibri" w:eastAsia="Times New Roman" w:hAnsi="Calibri" w:cs="Calibri"/>
          <w:w w:val="110"/>
          <w:sz w:val="12"/>
          <w:szCs w:val="12"/>
          <w:lang w:val="en-US"/>
        </w:rPr>
        <w:t>element</w:t>
      </w:r>
    </w:p>
    <w:p w14:paraId="61C20371"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2"/>
          <w:szCs w:val="12"/>
          <w:lang w:val="en-US"/>
        </w:rPr>
      </w:pPr>
      <w:r w:rsidRPr="00D60882">
        <w:rPr>
          <w:rFonts w:eastAsia="Times New Roman"/>
          <w:sz w:val="24"/>
          <w:szCs w:val="24"/>
          <w:lang w:val="en-US"/>
        </w:rPr>
        <w:br w:type="column"/>
      </w:r>
    </w:p>
    <w:p w14:paraId="6B0AE0B6" w14:textId="77777777" w:rsidR="00D60882" w:rsidRPr="00D60882" w:rsidRDefault="00D60882" w:rsidP="00D60882">
      <w:pPr>
        <w:widowControl w:val="0"/>
        <w:kinsoku w:val="0"/>
        <w:overflowPunct w:val="0"/>
        <w:autoSpaceDE w:val="0"/>
        <w:autoSpaceDN w:val="0"/>
        <w:adjustRightInd w:val="0"/>
        <w:spacing w:before="102"/>
        <w:ind w:right="400"/>
        <w:jc w:val="left"/>
        <w:rPr>
          <w:rFonts w:ascii="Calibri" w:eastAsia="Times New Roman" w:hAnsi="Calibri" w:cs="Calibri"/>
          <w:spacing w:val="-2"/>
          <w:w w:val="110"/>
          <w:sz w:val="12"/>
          <w:szCs w:val="12"/>
          <w:lang w:val="en-US"/>
        </w:rPr>
      </w:pPr>
      <w:r w:rsidRPr="00D60882">
        <w:rPr>
          <w:rFonts w:ascii="Calibri" w:eastAsia="Times New Roman" w:hAnsi="Calibri" w:cs="Calibri"/>
          <w:w w:val="110"/>
          <w:sz w:val="12"/>
          <w:szCs w:val="12"/>
          <w:lang w:val="en-US"/>
        </w:rPr>
        <w:t>Link</w:t>
      </w:r>
      <w:r w:rsidRPr="00D60882">
        <w:rPr>
          <w:rFonts w:ascii="Calibri" w:eastAsia="Times New Roman" w:hAnsi="Calibri" w:cs="Calibri"/>
          <w:spacing w:val="-8"/>
          <w:w w:val="110"/>
          <w:sz w:val="12"/>
          <w:szCs w:val="12"/>
          <w:lang w:val="en-US"/>
        </w:rPr>
        <w:t xml:space="preserve"> </w:t>
      </w:r>
      <w:r w:rsidRPr="00D60882">
        <w:rPr>
          <w:rFonts w:ascii="Calibri" w:eastAsia="Times New Roman" w:hAnsi="Calibri" w:cs="Calibri"/>
          <w:w w:val="110"/>
          <w:sz w:val="12"/>
          <w:szCs w:val="12"/>
          <w:lang w:val="en-US"/>
        </w:rPr>
        <w:t>2</w:t>
      </w:r>
      <w:r w:rsidRPr="00D60882">
        <w:rPr>
          <w:rFonts w:ascii="Calibri" w:eastAsia="Times New Roman" w:hAnsi="Calibri" w:cs="Calibri"/>
          <w:spacing w:val="40"/>
          <w:w w:val="110"/>
          <w:sz w:val="12"/>
          <w:szCs w:val="12"/>
          <w:lang w:val="en-US"/>
        </w:rPr>
        <w:t xml:space="preserve"> </w:t>
      </w:r>
      <w:r w:rsidRPr="00D60882">
        <w:rPr>
          <w:rFonts w:ascii="Calibri" w:eastAsia="Times New Roman" w:hAnsi="Calibri" w:cs="Calibri"/>
          <w:spacing w:val="-2"/>
          <w:w w:val="110"/>
          <w:sz w:val="12"/>
          <w:szCs w:val="12"/>
          <w:lang w:val="en-US"/>
        </w:rPr>
        <w:t>(AP2)</w:t>
      </w:r>
    </w:p>
    <w:p w14:paraId="1B5B9E14" w14:textId="77777777" w:rsidR="00D60882" w:rsidRPr="00D60882" w:rsidRDefault="00D60882" w:rsidP="00D60882">
      <w:pPr>
        <w:widowControl w:val="0"/>
        <w:kinsoku w:val="0"/>
        <w:overflowPunct w:val="0"/>
        <w:autoSpaceDE w:val="0"/>
        <w:autoSpaceDN w:val="0"/>
        <w:adjustRightInd w:val="0"/>
        <w:spacing w:before="102"/>
        <w:ind w:right="400"/>
        <w:jc w:val="left"/>
        <w:rPr>
          <w:rFonts w:ascii="Calibri" w:eastAsia="Times New Roman" w:hAnsi="Calibri" w:cs="Calibri"/>
          <w:spacing w:val="-2"/>
          <w:w w:val="110"/>
          <w:sz w:val="12"/>
          <w:szCs w:val="12"/>
          <w:lang w:val="en-US"/>
        </w:rPr>
        <w:sectPr w:rsidR="00D60882" w:rsidRPr="00D60882">
          <w:type w:val="continuous"/>
          <w:pgSz w:w="12240" w:h="15840"/>
          <w:pgMar w:top="1280" w:right="1640" w:bottom="960" w:left="1640" w:header="720" w:footer="720" w:gutter="0"/>
          <w:cols w:num="4" w:space="720" w:equalWidth="0">
            <w:col w:w="1896" w:space="40"/>
            <w:col w:w="786" w:space="39"/>
            <w:col w:w="2058" w:space="2658"/>
            <w:col w:w="1483"/>
          </w:cols>
          <w:noEndnote/>
        </w:sectPr>
      </w:pPr>
    </w:p>
    <w:p w14:paraId="24CC37C3"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3"/>
          <w:szCs w:val="13"/>
          <w:lang w:val="en-US"/>
        </w:rPr>
      </w:pPr>
    </w:p>
    <w:p w14:paraId="49840D27"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3"/>
          <w:szCs w:val="13"/>
          <w:lang w:val="en-US"/>
        </w:rPr>
        <w:sectPr w:rsidR="00D60882" w:rsidRPr="00D60882">
          <w:type w:val="continuous"/>
          <w:pgSz w:w="12240" w:h="15840"/>
          <w:pgMar w:top="1280" w:right="1640" w:bottom="960" w:left="1640" w:header="720" w:footer="720" w:gutter="0"/>
          <w:cols w:space="720" w:equalWidth="0">
            <w:col w:w="8960"/>
          </w:cols>
          <w:noEndnote/>
        </w:sectPr>
      </w:pPr>
    </w:p>
    <w:p w14:paraId="69F97EC9" w14:textId="4B515208" w:rsidR="00D60882" w:rsidRPr="00D60882" w:rsidRDefault="00D60882" w:rsidP="00D60882">
      <w:pPr>
        <w:widowControl w:val="0"/>
        <w:kinsoku w:val="0"/>
        <w:overflowPunct w:val="0"/>
        <w:autoSpaceDE w:val="0"/>
        <w:autoSpaceDN w:val="0"/>
        <w:adjustRightInd w:val="0"/>
        <w:spacing w:before="67"/>
        <w:ind w:right="38"/>
        <w:jc w:val="right"/>
        <w:rPr>
          <w:rFonts w:ascii="Calibri" w:eastAsia="Times New Roman" w:hAnsi="Calibri" w:cs="Calibri"/>
          <w:spacing w:val="-2"/>
          <w:w w:val="105"/>
          <w:sz w:val="16"/>
          <w:szCs w:val="16"/>
          <w:lang w:val="en-US"/>
        </w:rPr>
      </w:pPr>
      <w:r w:rsidRPr="00D60882">
        <w:rPr>
          <w:rFonts w:eastAsia="Times New Roman"/>
          <w:noProof/>
          <w:sz w:val="20"/>
          <w:lang w:val="en-US"/>
        </w:rPr>
        <mc:AlternateContent>
          <mc:Choice Requires="wpg">
            <w:drawing>
              <wp:anchor distT="0" distB="0" distL="114300" distR="114300" simplePos="0" relativeHeight="251662848" behindDoc="0" locked="0" layoutInCell="0" allowOverlap="1" wp14:anchorId="7749E733" wp14:editId="33151848">
                <wp:simplePos x="0" y="0"/>
                <wp:positionH relativeFrom="page">
                  <wp:posOffset>2148840</wp:posOffset>
                </wp:positionH>
                <wp:positionV relativeFrom="paragraph">
                  <wp:posOffset>12065</wp:posOffset>
                </wp:positionV>
                <wp:extent cx="92710" cy="307975"/>
                <wp:effectExtent l="5715" t="2540" r="6350" b="3810"/>
                <wp:wrapNone/>
                <wp:docPr id="410" name="Group 4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710" cy="307975"/>
                          <a:chOff x="3384" y="19"/>
                          <a:chExt cx="146" cy="485"/>
                        </a:xfrm>
                      </wpg:grpSpPr>
                      <pic:pic xmlns:pic="http://schemas.openxmlformats.org/drawingml/2006/picture">
                        <pic:nvPicPr>
                          <pic:cNvPr id="411" name="Picture 32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3391" y="26"/>
                            <a:ext cx="140"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12" name="Freeform 328"/>
                        <wps:cNvSpPr>
                          <a:spLocks/>
                        </wps:cNvSpPr>
                        <wps:spPr bwMode="auto">
                          <a:xfrm>
                            <a:off x="3391" y="26"/>
                            <a:ext cx="132" cy="472"/>
                          </a:xfrm>
                          <a:custGeom>
                            <a:avLst/>
                            <a:gdLst>
                              <a:gd name="T0" fmla="*/ 131 w 132"/>
                              <a:gd name="T1" fmla="*/ 0 h 472"/>
                              <a:gd name="T2" fmla="*/ 0 w 132"/>
                              <a:gd name="T3" fmla="*/ 0 h 472"/>
                              <a:gd name="T4" fmla="*/ 0 w 132"/>
                              <a:gd name="T5" fmla="*/ 471 h 472"/>
                              <a:gd name="T6" fmla="*/ 131 w 132"/>
                              <a:gd name="T7" fmla="*/ 471 h 472"/>
                              <a:gd name="T8" fmla="*/ 131 w 132"/>
                              <a:gd name="T9" fmla="*/ 0 h 472"/>
                            </a:gdLst>
                            <a:ahLst/>
                            <a:cxnLst>
                              <a:cxn ang="0">
                                <a:pos x="T0" y="T1"/>
                              </a:cxn>
                              <a:cxn ang="0">
                                <a:pos x="T2" y="T3"/>
                              </a:cxn>
                              <a:cxn ang="0">
                                <a:pos x="T4" y="T5"/>
                              </a:cxn>
                              <a:cxn ang="0">
                                <a:pos x="T6" y="T7"/>
                              </a:cxn>
                              <a:cxn ang="0">
                                <a:pos x="T8" y="T9"/>
                              </a:cxn>
                            </a:cxnLst>
                            <a:rect l="0" t="0" r="r" b="b"/>
                            <a:pathLst>
                              <a:path w="132" h="472">
                                <a:moveTo>
                                  <a:pt x="131" y="0"/>
                                </a:moveTo>
                                <a:lnTo>
                                  <a:pt x="0" y="0"/>
                                </a:lnTo>
                                <a:lnTo>
                                  <a:pt x="0" y="471"/>
                                </a:lnTo>
                                <a:lnTo>
                                  <a:pt x="131" y="471"/>
                                </a:lnTo>
                                <a:lnTo>
                                  <a:pt x="131" y="0"/>
                                </a:lnTo>
                                <a:close/>
                              </a:path>
                            </a:pathLst>
                          </a:custGeom>
                          <a:noFill/>
                          <a:ln w="829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E39761" id="Group 410" o:spid="_x0000_s1026" style="position:absolute;margin-left:169.2pt;margin-top:.95pt;width:7.3pt;height:24.25pt;z-index:251662848;mso-position-horizontal-relative:page" coordorigin="3384,19" coordsize="146,48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" o:allowincell="f">
                <v:shape id="Picture 327" o:spid="_x0000_s1027" type="#_x0000_t75" style="position:absolute;left:3391;top:26;width:140;height:4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">
                  <v:imagedata r:id="rId33" o:title=""/>
                </v:shape>
                <v:shape id="Freeform 328" o:spid="_x0000_s1028" style="position:absolute;left:3391;top:26;width:132;height:472;visibility:visible;mso-wrap-style:square;v-text-anchor:top" coordsize="132,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" path="m131,l,,,471r131,l131,xe" filled="f" strokeweight=".2305mm">
                  <v:path arrowok="t" o:connecttype="custom" o:connectlocs="131,0;0,0;0,471;131,471;131,0" o:connectangles="0,0,0,0,0"/>
                </v:shape>
                <w10:wrap anchorx="page"/>
              </v:group>
            </w:pict>
          </mc:Fallback>
        </mc:AlternateContent>
      </w:r>
      <w:r w:rsidRPr="00D60882">
        <w:rPr>
          <w:rFonts w:ascii="Calibri" w:eastAsia="Times New Roman" w:hAnsi="Calibri" w:cs="Calibri"/>
          <w:spacing w:val="-2"/>
          <w:w w:val="105"/>
          <w:sz w:val="16"/>
          <w:szCs w:val="16"/>
          <w:lang w:val="en-US"/>
        </w:rPr>
        <w:t>Beacon</w:t>
      </w:r>
      <w:r w:rsidRPr="00D60882">
        <w:rPr>
          <w:rFonts w:ascii="Calibri" w:eastAsia="Times New Roman" w:hAnsi="Calibri" w:cs="Calibri"/>
          <w:spacing w:val="40"/>
          <w:w w:val="105"/>
          <w:sz w:val="16"/>
          <w:szCs w:val="16"/>
          <w:lang w:val="en-US"/>
        </w:rPr>
        <w:t xml:space="preserve"> </w:t>
      </w:r>
      <w:r w:rsidRPr="00D60882">
        <w:rPr>
          <w:rFonts w:ascii="Calibri" w:eastAsia="Times New Roman" w:hAnsi="Calibri" w:cs="Calibri"/>
          <w:spacing w:val="-2"/>
          <w:w w:val="105"/>
          <w:sz w:val="16"/>
          <w:szCs w:val="16"/>
          <w:lang w:val="en-US"/>
        </w:rPr>
        <w:t>frames</w:t>
      </w:r>
    </w:p>
    <w:p w14:paraId="2381DB42" w14:textId="77777777" w:rsidR="00D60882" w:rsidRPr="00D60882" w:rsidRDefault="00D60882" w:rsidP="00D60882">
      <w:pPr>
        <w:widowControl w:val="0"/>
        <w:kinsoku w:val="0"/>
        <w:overflowPunct w:val="0"/>
        <w:autoSpaceDE w:val="0"/>
        <w:autoSpaceDN w:val="0"/>
        <w:adjustRightInd w:val="0"/>
        <w:spacing w:before="67"/>
        <w:ind w:right="2251"/>
        <w:jc w:val="center"/>
        <w:rPr>
          <w:rFonts w:ascii="Calibri" w:eastAsia="Times New Roman" w:hAnsi="Calibri" w:cs="Calibri"/>
          <w:spacing w:val="-4"/>
          <w:w w:val="105"/>
          <w:sz w:val="16"/>
          <w:szCs w:val="16"/>
          <w:lang w:val="en-US"/>
        </w:rPr>
      </w:pPr>
      <w:r w:rsidRPr="00D60882">
        <w:rPr>
          <w:rFonts w:eastAsia="Times New Roman"/>
          <w:sz w:val="24"/>
          <w:szCs w:val="24"/>
          <w:lang w:val="en-US"/>
        </w:rPr>
        <w:br w:type="column"/>
      </w:r>
      <w:r w:rsidRPr="00D60882">
        <w:rPr>
          <w:rFonts w:ascii="Calibri" w:eastAsia="Times New Roman" w:hAnsi="Calibri" w:cs="Calibri"/>
          <w:spacing w:val="-2"/>
          <w:w w:val="105"/>
          <w:sz w:val="16"/>
          <w:szCs w:val="16"/>
          <w:lang w:val="en-US"/>
        </w:rPr>
        <w:t>(Re)Association</w:t>
      </w:r>
      <w:r w:rsidRPr="00D60882">
        <w:rPr>
          <w:rFonts w:ascii="Calibri" w:eastAsia="Times New Roman" w:hAnsi="Calibri" w:cs="Calibri"/>
          <w:spacing w:val="40"/>
          <w:w w:val="105"/>
          <w:sz w:val="16"/>
          <w:szCs w:val="16"/>
          <w:lang w:val="en-US"/>
        </w:rPr>
        <w:t xml:space="preserve"> </w:t>
      </w:r>
      <w:r w:rsidRPr="00D60882">
        <w:rPr>
          <w:rFonts w:ascii="Calibri" w:eastAsia="Times New Roman" w:hAnsi="Calibri" w:cs="Calibri"/>
          <w:w w:val="105"/>
          <w:sz w:val="16"/>
          <w:szCs w:val="16"/>
          <w:lang w:val="en-US"/>
        </w:rPr>
        <w:t>Response</w:t>
      </w:r>
      <w:r w:rsidRPr="00D60882">
        <w:rPr>
          <w:rFonts w:ascii="Calibri" w:eastAsia="Times New Roman" w:hAnsi="Calibri" w:cs="Calibri"/>
          <w:spacing w:val="22"/>
          <w:w w:val="105"/>
          <w:sz w:val="16"/>
          <w:szCs w:val="16"/>
          <w:lang w:val="en-US"/>
        </w:rPr>
        <w:t xml:space="preserve"> </w:t>
      </w:r>
      <w:r w:rsidRPr="00D60882">
        <w:rPr>
          <w:rFonts w:ascii="Calibri" w:eastAsia="Times New Roman" w:hAnsi="Calibri" w:cs="Calibri"/>
          <w:spacing w:val="-4"/>
          <w:w w:val="105"/>
          <w:sz w:val="16"/>
          <w:szCs w:val="16"/>
          <w:lang w:val="en-US"/>
        </w:rPr>
        <w:t>frame</w:t>
      </w:r>
    </w:p>
    <w:p w14:paraId="47C53E94" w14:textId="77777777" w:rsidR="00D60882" w:rsidRPr="00D60882" w:rsidRDefault="00D60882" w:rsidP="00D60882">
      <w:pPr>
        <w:widowControl w:val="0"/>
        <w:kinsoku w:val="0"/>
        <w:overflowPunct w:val="0"/>
        <w:autoSpaceDE w:val="0"/>
        <w:autoSpaceDN w:val="0"/>
        <w:adjustRightInd w:val="0"/>
        <w:spacing w:before="67"/>
        <w:ind w:right="2251"/>
        <w:jc w:val="center"/>
        <w:rPr>
          <w:rFonts w:ascii="Calibri" w:eastAsia="Times New Roman" w:hAnsi="Calibri" w:cs="Calibri"/>
          <w:spacing w:val="-4"/>
          <w:w w:val="105"/>
          <w:sz w:val="16"/>
          <w:szCs w:val="16"/>
          <w:lang w:val="en-US"/>
        </w:rPr>
        <w:sectPr w:rsidR="00D60882" w:rsidRPr="00D60882">
          <w:type w:val="continuous"/>
          <w:pgSz w:w="12240" w:h="15840"/>
          <w:pgMar w:top="1280" w:right="1640" w:bottom="960" w:left="1640" w:header="720" w:footer="720" w:gutter="0"/>
          <w:cols w:num="2" w:space="720" w:equalWidth="0">
            <w:col w:w="2647" w:space="831"/>
            <w:col w:w="5482"/>
          </w:cols>
          <w:noEndnote/>
        </w:sectPr>
      </w:pPr>
    </w:p>
    <w:p w14:paraId="74FE982B" w14:textId="128810C5" w:rsidR="00D60882" w:rsidRPr="00D60882" w:rsidRDefault="00D60882" w:rsidP="00D60882">
      <w:pPr>
        <w:widowControl w:val="0"/>
        <w:kinsoku w:val="0"/>
        <w:overflowPunct w:val="0"/>
        <w:autoSpaceDE w:val="0"/>
        <w:autoSpaceDN w:val="0"/>
        <w:adjustRightInd w:val="0"/>
        <w:spacing w:before="184" w:line="249" w:lineRule="auto"/>
        <w:jc w:val="left"/>
        <w:outlineLvl w:val="4"/>
        <w:rPr>
          <w:rFonts w:ascii="Arial" w:eastAsia="Times New Roman" w:hAnsi="Arial" w:cs="Arial"/>
          <w:b/>
          <w:bCs/>
          <w:sz w:val="20"/>
          <w:lang w:val="en-US"/>
        </w:rPr>
      </w:pPr>
      <w:r w:rsidRPr="00D60882">
        <w:rPr>
          <w:rFonts w:ascii="Arial" w:eastAsia="Times New Roman" w:hAnsi="Arial" w:cs="Arial"/>
          <w:b/>
          <w:bCs/>
          <w:noProof/>
          <w:sz w:val="20"/>
          <w:lang w:val="en-US"/>
        </w:rPr>
        <mc:AlternateContent>
          <mc:Choice Requires="wpg">
            <w:drawing>
              <wp:anchor distT="0" distB="0" distL="114300" distR="114300" simplePos="0" relativeHeight="251663872" behindDoc="0" locked="0" layoutInCell="0" allowOverlap="1" wp14:anchorId="6937919A" wp14:editId="2EABDE9E">
                <wp:simplePos x="0" y="0"/>
                <wp:positionH relativeFrom="page">
                  <wp:posOffset>4400550</wp:posOffset>
                </wp:positionH>
                <wp:positionV relativeFrom="paragraph">
                  <wp:posOffset>-277495</wp:posOffset>
                </wp:positionV>
                <wp:extent cx="91440" cy="307340"/>
                <wp:effectExtent l="9525" t="3810" r="3810" b="3175"/>
                <wp:wrapNone/>
                <wp:docPr id="407" name="Group 4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 cy="307340"/>
                          <a:chOff x="6930" y="-437"/>
                          <a:chExt cx="144" cy="484"/>
                        </a:xfrm>
                      </wpg:grpSpPr>
                      <wps:wsp>
                        <wps:cNvPr id="408" name="Freeform 330"/>
                        <wps:cNvSpPr>
                          <a:spLocks/>
                        </wps:cNvSpPr>
                        <wps:spPr bwMode="auto">
                          <a:xfrm>
                            <a:off x="6937" y="-431"/>
                            <a:ext cx="131" cy="471"/>
                          </a:xfrm>
                          <a:custGeom>
                            <a:avLst/>
                            <a:gdLst>
                              <a:gd name="T0" fmla="*/ 130 w 131"/>
                              <a:gd name="T1" fmla="*/ 0 h 471"/>
                              <a:gd name="T2" fmla="*/ 0 w 131"/>
                              <a:gd name="T3" fmla="*/ 0 h 471"/>
                              <a:gd name="T4" fmla="*/ 0 w 131"/>
                              <a:gd name="T5" fmla="*/ 471 h 471"/>
                              <a:gd name="T6" fmla="*/ 130 w 131"/>
                              <a:gd name="T7" fmla="*/ 471 h 471"/>
                              <a:gd name="T8" fmla="*/ 130 w 131"/>
                              <a:gd name="T9" fmla="*/ 0 h 471"/>
                            </a:gdLst>
                            <a:ahLst/>
                            <a:cxnLst>
                              <a:cxn ang="0">
                                <a:pos x="T0" y="T1"/>
                              </a:cxn>
                              <a:cxn ang="0">
                                <a:pos x="T2" y="T3"/>
                              </a:cxn>
                              <a:cxn ang="0">
                                <a:pos x="T4" y="T5"/>
                              </a:cxn>
                              <a:cxn ang="0">
                                <a:pos x="T6" y="T7"/>
                              </a:cxn>
                              <a:cxn ang="0">
                                <a:pos x="T8" y="T9"/>
                              </a:cxn>
                            </a:cxnLst>
                            <a:rect l="0" t="0" r="r" b="b"/>
                            <a:pathLst>
                              <a:path w="131" h="471">
                                <a:moveTo>
                                  <a:pt x="130" y="0"/>
                                </a:moveTo>
                                <a:lnTo>
                                  <a:pt x="0" y="0"/>
                                </a:lnTo>
                                <a:lnTo>
                                  <a:pt x="0" y="471"/>
                                </a:lnTo>
                                <a:lnTo>
                                  <a:pt x="130" y="471"/>
                                </a:lnTo>
                                <a:lnTo>
                                  <a:pt x="130" y="0"/>
                                </a:lnTo>
                                <a:close/>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9" name="Freeform 331"/>
                        <wps:cNvSpPr>
                          <a:spLocks/>
                        </wps:cNvSpPr>
                        <wps:spPr bwMode="auto">
                          <a:xfrm>
                            <a:off x="6937" y="-431"/>
                            <a:ext cx="131" cy="471"/>
                          </a:xfrm>
                          <a:custGeom>
                            <a:avLst/>
                            <a:gdLst>
                              <a:gd name="T0" fmla="*/ 130 w 131"/>
                              <a:gd name="T1" fmla="*/ 0 h 471"/>
                              <a:gd name="T2" fmla="*/ 0 w 131"/>
                              <a:gd name="T3" fmla="*/ 0 h 471"/>
                              <a:gd name="T4" fmla="*/ 0 w 131"/>
                              <a:gd name="T5" fmla="*/ 471 h 471"/>
                              <a:gd name="T6" fmla="*/ 130 w 131"/>
                              <a:gd name="T7" fmla="*/ 471 h 471"/>
                              <a:gd name="T8" fmla="*/ 130 w 131"/>
                              <a:gd name="T9" fmla="*/ 0 h 471"/>
                            </a:gdLst>
                            <a:ahLst/>
                            <a:cxnLst>
                              <a:cxn ang="0">
                                <a:pos x="T0" y="T1"/>
                              </a:cxn>
                              <a:cxn ang="0">
                                <a:pos x="T2" y="T3"/>
                              </a:cxn>
                              <a:cxn ang="0">
                                <a:pos x="T4" y="T5"/>
                              </a:cxn>
                              <a:cxn ang="0">
                                <a:pos x="T6" y="T7"/>
                              </a:cxn>
                              <a:cxn ang="0">
                                <a:pos x="T8" y="T9"/>
                              </a:cxn>
                            </a:cxnLst>
                            <a:rect l="0" t="0" r="r" b="b"/>
                            <a:pathLst>
                              <a:path w="131" h="471">
                                <a:moveTo>
                                  <a:pt x="130" y="0"/>
                                </a:moveTo>
                                <a:lnTo>
                                  <a:pt x="0" y="0"/>
                                </a:lnTo>
                                <a:lnTo>
                                  <a:pt x="0" y="471"/>
                                </a:lnTo>
                                <a:lnTo>
                                  <a:pt x="130" y="471"/>
                                </a:lnTo>
                                <a:lnTo>
                                  <a:pt x="130" y="0"/>
                                </a:lnTo>
                                <a:close/>
                              </a:path>
                            </a:pathLst>
                          </a:custGeom>
                          <a:noFill/>
                          <a:ln w="829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F4EAEC" id="Group 407" o:spid="_x0000_s1026" style="position:absolute;margin-left:346.5pt;margin-top:-21.85pt;width:7.2pt;height:24.2pt;z-index:251663872;mso-position-horizontal-relative:page" coordorigin="6930,-437" coordsize="144,4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" o:allowincell="f">
                <v:shape id="Freeform 330" o:spid="_x0000_s1027" style="position:absolute;left:6937;top:-431;width:131;height:471;visibility:visible;mso-wrap-style:square;v-text-anchor:top" coordsize="131,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" path="m130,l,,,471r130,l130,xe" fillcolor="#bfbfbf" stroked="f">
                  <v:path arrowok="t" o:connecttype="custom" o:connectlocs="130,0;0,0;0,471;130,471;130,0" o:connectangles="0,0,0,0,0"/>
                </v:shape>
                <v:shape id="Freeform 331" o:spid="_x0000_s1028" style="position:absolute;left:6937;top:-431;width:131;height:471;visibility:visible;mso-wrap-style:square;v-text-anchor:top" coordsize="131,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" path="m130,l,,,471r130,l130,xe" filled="f" strokeweight=".23053mm">
                  <v:path arrowok="t" o:connecttype="custom" o:connectlocs="130,0;0,0;0,471;130,471;130,0" o:connectangles="0,0,0,0,0"/>
                </v:shape>
                <w10:wrap anchorx="page"/>
              </v:group>
            </w:pict>
          </mc:Fallback>
        </mc:AlternateContent>
      </w:r>
      <w:bookmarkStart w:id="114" w:name="_bookmark48"/>
      <w:bookmarkEnd w:id="114"/>
      <w:r w:rsidRPr="00D60882">
        <w:rPr>
          <w:rFonts w:ascii="Arial" w:eastAsia="Times New Roman" w:hAnsi="Arial" w:cs="Arial"/>
          <w:b/>
          <w:bCs/>
          <w:sz w:val="20"/>
          <w:lang w:val="en-US"/>
        </w:rPr>
        <w:t>Figure</w:t>
      </w:r>
      <w:r w:rsidRPr="00D60882">
        <w:rPr>
          <w:rFonts w:ascii="Arial" w:eastAsia="Times New Roman" w:hAnsi="Arial" w:cs="Arial"/>
          <w:b/>
          <w:bCs/>
          <w:spacing w:val="-4"/>
          <w:sz w:val="20"/>
          <w:lang w:val="en-US"/>
        </w:rPr>
        <w:t xml:space="preserve"> </w:t>
      </w:r>
      <w:r w:rsidRPr="00D60882">
        <w:rPr>
          <w:rFonts w:ascii="Arial" w:eastAsia="Times New Roman" w:hAnsi="Arial" w:cs="Arial"/>
          <w:b/>
          <w:bCs/>
          <w:sz w:val="20"/>
          <w:lang w:val="en-US"/>
        </w:rPr>
        <w:t>35-13—Example</w:t>
      </w:r>
      <w:r w:rsidRPr="00D60882">
        <w:rPr>
          <w:rFonts w:ascii="Arial" w:eastAsia="Times New Roman" w:hAnsi="Arial" w:cs="Arial"/>
          <w:b/>
          <w:bCs/>
          <w:spacing w:val="-4"/>
          <w:sz w:val="20"/>
          <w:lang w:val="en-US"/>
        </w:rPr>
        <w:t xml:space="preserve"> </w:t>
      </w:r>
      <w:r w:rsidRPr="00D60882">
        <w:rPr>
          <w:rFonts w:ascii="Arial" w:eastAsia="Times New Roman" w:hAnsi="Arial" w:cs="Arial"/>
          <w:b/>
          <w:bCs/>
          <w:sz w:val="20"/>
          <w:lang w:val="en-US"/>
        </w:rPr>
        <w:t>of</w:t>
      </w:r>
      <w:r w:rsidRPr="00D60882">
        <w:rPr>
          <w:rFonts w:ascii="Arial" w:eastAsia="Times New Roman" w:hAnsi="Arial" w:cs="Arial"/>
          <w:b/>
          <w:bCs/>
          <w:spacing w:val="-4"/>
          <w:sz w:val="20"/>
          <w:lang w:val="en-US"/>
        </w:rPr>
        <w:t xml:space="preserve"> </w:t>
      </w:r>
      <w:r w:rsidRPr="00D60882">
        <w:rPr>
          <w:rFonts w:ascii="Arial" w:eastAsia="Times New Roman" w:hAnsi="Arial" w:cs="Arial"/>
          <w:b/>
          <w:bCs/>
          <w:sz w:val="20"/>
          <w:lang w:val="en-US"/>
        </w:rPr>
        <w:t>an</w:t>
      </w:r>
      <w:r w:rsidRPr="00D60882">
        <w:rPr>
          <w:rFonts w:ascii="Arial" w:eastAsia="Times New Roman" w:hAnsi="Arial" w:cs="Arial"/>
          <w:b/>
          <w:bCs/>
          <w:spacing w:val="-4"/>
          <w:sz w:val="20"/>
          <w:lang w:val="en-US"/>
        </w:rPr>
        <w:t xml:space="preserve"> </w:t>
      </w:r>
      <w:r w:rsidRPr="00D60882">
        <w:rPr>
          <w:rFonts w:ascii="Arial" w:eastAsia="Times New Roman" w:hAnsi="Arial" w:cs="Arial"/>
          <w:b/>
          <w:bCs/>
          <w:sz w:val="20"/>
          <w:lang w:val="en-US"/>
        </w:rPr>
        <w:t>AP</w:t>
      </w:r>
      <w:r w:rsidRPr="00D60882">
        <w:rPr>
          <w:rFonts w:ascii="Arial" w:eastAsia="Times New Roman" w:hAnsi="Arial" w:cs="Arial"/>
          <w:b/>
          <w:bCs/>
          <w:spacing w:val="-4"/>
          <w:sz w:val="20"/>
          <w:lang w:val="en-US"/>
        </w:rPr>
        <w:t xml:space="preserve"> </w:t>
      </w:r>
      <w:r w:rsidRPr="00D60882">
        <w:rPr>
          <w:rFonts w:ascii="Arial" w:eastAsia="Times New Roman" w:hAnsi="Arial" w:cs="Arial"/>
          <w:b/>
          <w:bCs/>
          <w:sz w:val="20"/>
          <w:lang w:val="en-US"/>
        </w:rPr>
        <w:t>carrying</w:t>
      </w:r>
      <w:r w:rsidRPr="00D60882">
        <w:rPr>
          <w:rFonts w:ascii="Arial" w:eastAsia="Times New Roman" w:hAnsi="Arial" w:cs="Arial"/>
          <w:b/>
          <w:bCs/>
          <w:spacing w:val="-4"/>
          <w:sz w:val="20"/>
          <w:lang w:val="en-US"/>
        </w:rPr>
        <w:t xml:space="preserve"> </w:t>
      </w:r>
      <w:r w:rsidRPr="00D60882">
        <w:rPr>
          <w:rFonts w:ascii="Arial" w:eastAsia="Times New Roman" w:hAnsi="Arial" w:cs="Arial"/>
          <w:b/>
          <w:bCs/>
          <w:sz w:val="20"/>
          <w:lang w:val="en-US"/>
        </w:rPr>
        <w:t>a</w:t>
      </w:r>
      <w:r w:rsidRPr="00D60882">
        <w:rPr>
          <w:rFonts w:ascii="Arial" w:eastAsia="Times New Roman" w:hAnsi="Arial" w:cs="Arial"/>
          <w:b/>
          <w:bCs/>
          <w:spacing w:val="-4"/>
          <w:sz w:val="20"/>
          <w:lang w:val="en-US"/>
        </w:rPr>
        <w:t xml:space="preserve"> </w:t>
      </w:r>
      <w:r w:rsidRPr="00D60882">
        <w:rPr>
          <w:rFonts w:ascii="Arial" w:eastAsia="Times New Roman" w:hAnsi="Arial" w:cs="Arial"/>
          <w:b/>
          <w:bCs/>
          <w:sz w:val="20"/>
          <w:lang w:val="en-US"/>
        </w:rPr>
        <w:t>Quiet</w:t>
      </w:r>
      <w:r w:rsidRPr="00D60882">
        <w:rPr>
          <w:rFonts w:ascii="Arial" w:eastAsia="Times New Roman" w:hAnsi="Arial" w:cs="Arial"/>
          <w:b/>
          <w:bCs/>
          <w:spacing w:val="-4"/>
          <w:sz w:val="20"/>
          <w:lang w:val="en-US"/>
        </w:rPr>
        <w:t xml:space="preserve"> </w:t>
      </w:r>
      <w:r w:rsidRPr="00D60882">
        <w:rPr>
          <w:rFonts w:ascii="Arial" w:eastAsia="Times New Roman" w:hAnsi="Arial" w:cs="Arial"/>
          <w:b/>
          <w:bCs/>
          <w:sz w:val="20"/>
          <w:lang w:val="en-US"/>
        </w:rPr>
        <w:t>element</w:t>
      </w:r>
      <w:r w:rsidRPr="00D60882">
        <w:rPr>
          <w:rFonts w:ascii="Arial" w:eastAsia="Times New Roman" w:hAnsi="Arial" w:cs="Arial"/>
          <w:b/>
          <w:bCs/>
          <w:spacing w:val="-4"/>
          <w:sz w:val="20"/>
          <w:lang w:val="en-US"/>
        </w:rPr>
        <w:t xml:space="preserve"> </w:t>
      </w:r>
      <w:r w:rsidRPr="00D60882">
        <w:rPr>
          <w:rFonts w:ascii="Arial" w:eastAsia="Times New Roman" w:hAnsi="Arial" w:cs="Arial"/>
          <w:b/>
          <w:bCs/>
          <w:sz w:val="20"/>
          <w:lang w:val="en-US"/>
        </w:rPr>
        <w:t>to</w:t>
      </w:r>
      <w:r w:rsidRPr="00D60882">
        <w:rPr>
          <w:rFonts w:ascii="Arial" w:eastAsia="Times New Roman" w:hAnsi="Arial" w:cs="Arial"/>
          <w:b/>
          <w:bCs/>
          <w:spacing w:val="-4"/>
          <w:sz w:val="20"/>
          <w:lang w:val="en-US"/>
        </w:rPr>
        <w:t xml:space="preserve"> </w:t>
      </w:r>
      <w:r w:rsidRPr="00D60882">
        <w:rPr>
          <w:rFonts w:ascii="Arial" w:eastAsia="Times New Roman" w:hAnsi="Arial" w:cs="Arial"/>
          <w:b/>
          <w:bCs/>
          <w:sz w:val="20"/>
          <w:lang w:val="en-US"/>
        </w:rPr>
        <w:t>signal</w:t>
      </w:r>
      <w:r w:rsidRPr="00D60882">
        <w:rPr>
          <w:rFonts w:ascii="Arial" w:eastAsia="Times New Roman" w:hAnsi="Arial" w:cs="Arial"/>
          <w:b/>
          <w:bCs/>
          <w:spacing w:val="-4"/>
          <w:sz w:val="20"/>
          <w:lang w:val="en-US"/>
        </w:rPr>
        <w:t xml:space="preserve"> </w:t>
      </w:r>
      <w:r w:rsidRPr="00D60882">
        <w:rPr>
          <w:rFonts w:ascii="Arial" w:eastAsia="Times New Roman" w:hAnsi="Arial" w:cs="Arial"/>
          <w:b/>
          <w:bCs/>
          <w:sz w:val="20"/>
          <w:lang w:val="en-US"/>
        </w:rPr>
        <w:t>channel</w:t>
      </w:r>
      <w:r w:rsidRPr="00D60882">
        <w:rPr>
          <w:rFonts w:ascii="Arial" w:eastAsia="Times New Roman" w:hAnsi="Arial" w:cs="Arial"/>
          <w:b/>
          <w:bCs/>
          <w:spacing w:val="-4"/>
          <w:sz w:val="20"/>
          <w:lang w:val="en-US"/>
        </w:rPr>
        <w:t xml:space="preserve"> </w:t>
      </w:r>
      <w:r w:rsidRPr="00D60882">
        <w:rPr>
          <w:rFonts w:ascii="Arial" w:eastAsia="Times New Roman" w:hAnsi="Arial" w:cs="Arial"/>
          <w:b/>
          <w:bCs/>
          <w:sz w:val="20"/>
          <w:lang w:val="en-US"/>
        </w:rPr>
        <w:t>quieting</w:t>
      </w:r>
      <w:r w:rsidRPr="00D60882">
        <w:rPr>
          <w:rFonts w:ascii="Arial" w:eastAsia="Times New Roman" w:hAnsi="Arial" w:cs="Arial"/>
          <w:b/>
          <w:bCs/>
          <w:spacing w:val="-4"/>
          <w:sz w:val="20"/>
          <w:lang w:val="en-US"/>
        </w:rPr>
        <w:t xml:space="preserve"> </w:t>
      </w:r>
      <w:r w:rsidRPr="00D60882">
        <w:rPr>
          <w:rFonts w:ascii="Arial" w:eastAsia="Times New Roman" w:hAnsi="Arial" w:cs="Arial"/>
          <w:b/>
          <w:bCs/>
          <w:sz w:val="20"/>
          <w:lang w:val="en-US"/>
        </w:rPr>
        <w:t>on another link</w:t>
      </w:r>
    </w:p>
    <w:p w14:paraId="662092BE" w14:textId="77777777" w:rsidR="00D60882" w:rsidRPr="00D60882" w:rsidRDefault="00D60882" w:rsidP="00D60882">
      <w:pPr>
        <w:widowControl w:val="0"/>
        <w:kinsoku w:val="0"/>
        <w:overflowPunct w:val="0"/>
        <w:autoSpaceDE w:val="0"/>
        <w:autoSpaceDN w:val="0"/>
        <w:adjustRightInd w:val="0"/>
        <w:spacing w:before="7"/>
        <w:jc w:val="left"/>
        <w:rPr>
          <w:rFonts w:ascii="Arial" w:eastAsia="Times New Roman" w:hAnsi="Arial" w:cs="Arial"/>
          <w:b/>
          <w:bCs/>
          <w:sz w:val="14"/>
          <w:szCs w:val="14"/>
          <w:lang w:val="en-US"/>
        </w:rPr>
      </w:pPr>
    </w:p>
    <w:p w14:paraId="0AAA7D3C" w14:textId="77777777" w:rsidR="00D60882" w:rsidRPr="00D60882" w:rsidRDefault="00D60882" w:rsidP="00D60882">
      <w:pPr>
        <w:widowControl w:val="0"/>
        <w:kinsoku w:val="0"/>
        <w:overflowPunct w:val="0"/>
        <w:autoSpaceDE w:val="0"/>
        <w:autoSpaceDN w:val="0"/>
        <w:adjustRightInd w:val="0"/>
        <w:spacing w:before="91" w:line="249" w:lineRule="auto"/>
        <w:ind w:right="154"/>
        <w:rPr>
          <w:rFonts w:eastAsia="Times New Roman"/>
          <w:spacing w:val="-5"/>
          <w:sz w:val="20"/>
          <w:lang w:val="en-US"/>
        </w:rPr>
      </w:pPr>
      <w:r w:rsidRPr="00D60882">
        <w:rPr>
          <w:rFonts w:eastAsia="Times New Roman"/>
          <w:sz w:val="20"/>
          <w:lang w:val="en-US"/>
        </w:rPr>
        <w:t xml:space="preserve">For the example shown in </w:t>
      </w:r>
      <w:hyperlink w:anchor="bookmark49" w:history="1">
        <w:r w:rsidRPr="00D60882">
          <w:rPr>
            <w:rFonts w:eastAsia="Times New Roman"/>
            <w:sz w:val="20"/>
            <w:lang w:val="en-US"/>
          </w:rPr>
          <w:t>Figure</w:t>
        </w:r>
        <w:r w:rsidRPr="00D60882">
          <w:rPr>
            <w:rFonts w:eastAsia="Times New Roman"/>
            <w:spacing w:val="-2"/>
            <w:sz w:val="20"/>
            <w:lang w:val="en-US"/>
          </w:rPr>
          <w:t xml:space="preserve"> </w:t>
        </w:r>
        <w:r w:rsidRPr="00D60882">
          <w:rPr>
            <w:rFonts w:eastAsia="Times New Roman"/>
            <w:sz w:val="20"/>
            <w:lang w:val="en-US"/>
          </w:rPr>
          <w:t>35-14 (Example of an AP carrying a Channel Switch Announcement</w:t>
        </w:r>
      </w:hyperlink>
      <w:r w:rsidRPr="00D60882">
        <w:rPr>
          <w:rFonts w:eastAsia="Times New Roman"/>
          <w:sz w:val="20"/>
          <w:lang w:val="en-US"/>
        </w:rPr>
        <w:t xml:space="preserve"> </w:t>
      </w:r>
      <w:hyperlink w:anchor="bookmark49" w:history="1">
        <w:r w:rsidRPr="00D60882">
          <w:rPr>
            <w:rFonts w:eastAsia="Times New Roman"/>
            <w:sz w:val="20"/>
            <w:lang w:val="en-US"/>
          </w:rPr>
          <w:t>element</w:t>
        </w:r>
        <w:r w:rsidRPr="00D60882">
          <w:rPr>
            <w:rFonts w:eastAsia="Times New Roman"/>
            <w:spacing w:val="-7"/>
            <w:sz w:val="20"/>
            <w:lang w:val="en-US"/>
          </w:rPr>
          <w:t xml:space="preserve"> </w:t>
        </w:r>
        <w:r w:rsidRPr="00D60882">
          <w:rPr>
            <w:rFonts w:eastAsia="Times New Roman"/>
            <w:sz w:val="20"/>
            <w:lang w:val="en-US"/>
          </w:rPr>
          <w:t>to</w:t>
        </w:r>
        <w:r w:rsidRPr="00D60882">
          <w:rPr>
            <w:rFonts w:eastAsia="Times New Roman"/>
            <w:spacing w:val="-7"/>
            <w:sz w:val="20"/>
            <w:lang w:val="en-US"/>
          </w:rPr>
          <w:t xml:space="preserve"> </w:t>
        </w:r>
        <w:r w:rsidRPr="00D60882">
          <w:rPr>
            <w:rFonts w:eastAsia="Times New Roman"/>
            <w:sz w:val="20"/>
            <w:lang w:val="en-US"/>
          </w:rPr>
          <w:t>signal</w:t>
        </w:r>
        <w:r w:rsidRPr="00D60882">
          <w:rPr>
            <w:rFonts w:eastAsia="Times New Roman"/>
            <w:spacing w:val="-7"/>
            <w:sz w:val="20"/>
            <w:lang w:val="en-US"/>
          </w:rPr>
          <w:t xml:space="preserve"> </w:t>
        </w:r>
        <w:r w:rsidRPr="00D60882">
          <w:rPr>
            <w:rFonts w:eastAsia="Times New Roman"/>
            <w:sz w:val="20"/>
            <w:lang w:val="en-US"/>
          </w:rPr>
          <w:t>channel</w:t>
        </w:r>
        <w:r w:rsidRPr="00D60882">
          <w:rPr>
            <w:rFonts w:eastAsia="Times New Roman"/>
            <w:spacing w:val="-7"/>
            <w:sz w:val="20"/>
            <w:lang w:val="en-US"/>
          </w:rPr>
          <w:t xml:space="preserve"> </w:t>
        </w:r>
        <w:r w:rsidRPr="00D60882">
          <w:rPr>
            <w:rFonts w:eastAsia="Times New Roman"/>
            <w:sz w:val="20"/>
            <w:lang w:val="en-US"/>
          </w:rPr>
          <w:t>switching</w:t>
        </w:r>
        <w:r w:rsidRPr="00D60882">
          <w:rPr>
            <w:rFonts w:eastAsia="Times New Roman"/>
            <w:spacing w:val="-7"/>
            <w:sz w:val="20"/>
            <w:lang w:val="en-US"/>
          </w:rPr>
          <w:t xml:space="preserve"> </w:t>
        </w:r>
        <w:r w:rsidRPr="00D60882">
          <w:rPr>
            <w:rFonts w:eastAsia="Times New Roman"/>
            <w:sz w:val="20"/>
            <w:lang w:val="en-US"/>
          </w:rPr>
          <w:t>on</w:t>
        </w:r>
        <w:r w:rsidRPr="00D60882">
          <w:rPr>
            <w:rFonts w:eastAsia="Times New Roman"/>
            <w:spacing w:val="-7"/>
            <w:sz w:val="20"/>
            <w:lang w:val="en-US"/>
          </w:rPr>
          <w:t xml:space="preserve"> </w:t>
        </w:r>
        <w:r w:rsidRPr="00D60882">
          <w:rPr>
            <w:rFonts w:eastAsia="Times New Roman"/>
            <w:sz w:val="20"/>
            <w:lang w:val="en-US"/>
          </w:rPr>
          <w:t>another</w:t>
        </w:r>
        <w:r w:rsidRPr="00D60882">
          <w:rPr>
            <w:rFonts w:eastAsia="Times New Roman"/>
            <w:spacing w:val="-8"/>
            <w:sz w:val="20"/>
            <w:lang w:val="en-US"/>
          </w:rPr>
          <w:t xml:space="preserve"> </w:t>
        </w:r>
        <w:r w:rsidRPr="00D60882">
          <w:rPr>
            <w:rFonts w:eastAsia="Times New Roman"/>
            <w:sz w:val="20"/>
            <w:lang w:val="en-US"/>
          </w:rPr>
          <w:t>link)</w:t>
        </w:r>
      </w:hyperlink>
      <w:r w:rsidRPr="00D60882">
        <w:rPr>
          <w:rFonts w:eastAsia="Times New Roman"/>
          <w:sz w:val="20"/>
          <w:lang w:val="en-US"/>
        </w:rPr>
        <w:t>,</w:t>
      </w:r>
      <w:r w:rsidRPr="00D60882">
        <w:rPr>
          <w:rFonts w:eastAsia="Times New Roman"/>
          <w:spacing w:val="-8"/>
          <w:sz w:val="20"/>
          <w:lang w:val="en-US"/>
        </w:rPr>
        <w:t xml:space="preserve"> </w:t>
      </w:r>
      <w:r w:rsidRPr="00D60882">
        <w:rPr>
          <w:rFonts w:eastAsia="Times New Roman"/>
          <w:sz w:val="20"/>
          <w:lang w:val="en-US"/>
        </w:rPr>
        <w:t>AP</w:t>
      </w:r>
      <w:r w:rsidRPr="00D60882">
        <w:rPr>
          <w:rFonts w:eastAsia="Times New Roman"/>
          <w:spacing w:val="-1"/>
          <w:sz w:val="20"/>
          <w:lang w:val="en-US"/>
        </w:rPr>
        <w:t xml:space="preserve"> </w:t>
      </w:r>
      <w:r w:rsidRPr="00D60882">
        <w:rPr>
          <w:rFonts w:eastAsia="Times New Roman"/>
          <w:sz w:val="20"/>
          <w:lang w:val="en-US"/>
        </w:rPr>
        <w:t>1</w:t>
      </w:r>
      <w:r w:rsidRPr="00D60882">
        <w:rPr>
          <w:rFonts w:eastAsia="Times New Roman"/>
          <w:spacing w:val="-8"/>
          <w:sz w:val="20"/>
          <w:lang w:val="en-US"/>
        </w:rPr>
        <w:t xml:space="preserve"> </w:t>
      </w:r>
      <w:r w:rsidRPr="00D60882">
        <w:rPr>
          <w:rFonts w:eastAsia="Times New Roman"/>
          <w:sz w:val="20"/>
          <w:lang w:val="en-US"/>
        </w:rPr>
        <w:t>and</w:t>
      </w:r>
      <w:r w:rsidRPr="00D60882">
        <w:rPr>
          <w:rFonts w:eastAsia="Times New Roman"/>
          <w:spacing w:val="-8"/>
          <w:sz w:val="20"/>
          <w:lang w:val="en-US"/>
        </w:rPr>
        <w:t xml:space="preserve"> </w:t>
      </w:r>
      <w:r w:rsidRPr="00D60882">
        <w:rPr>
          <w:rFonts w:eastAsia="Times New Roman"/>
          <w:sz w:val="20"/>
          <w:lang w:val="en-US"/>
        </w:rPr>
        <w:t>AP</w:t>
      </w:r>
      <w:r w:rsidRPr="00D60882">
        <w:rPr>
          <w:rFonts w:eastAsia="Times New Roman"/>
          <w:spacing w:val="-2"/>
          <w:sz w:val="20"/>
          <w:lang w:val="en-US"/>
        </w:rPr>
        <w:t xml:space="preserve"> </w:t>
      </w:r>
      <w:r w:rsidRPr="00D60882">
        <w:rPr>
          <w:rFonts w:eastAsia="Times New Roman"/>
          <w:sz w:val="20"/>
          <w:lang w:val="en-US"/>
        </w:rPr>
        <w:t>2</w:t>
      </w:r>
      <w:r w:rsidRPr="00D60882">
        <w:rPr>
          <w:rFonts w:eastAsia="Times New Roman"/>
          <w:spacing w:val="-7"/>
          <w:sz w:val="20"/>
          <w:lang w:val="en-US"/>
        </w:rPr>
        <w:t xml:space="preserve"> </w:t>
      </w:r>
      <w:r w:rsidRPr="00D60882">
        <w:rPr>
          <w:rFonts w:eastAsia="Times New Roman"/>
          <w:sz w:val="20"/>
          <w:lang w:val="en-US"/>
        </w:rPr>
        <w:t>are</w:t>
      </w:r>
      <w:r w:rsidRPr="00D60882">
        <w:rPr>
          <w:rFonts w:eastAsia="Times New Roman"/>
          <w:spacing w:val="-7"/>
          <w:sz w:val="20"/>
          <w:lang w:val="en-US"/>
        </w:rPr>
        <w:t xml:space="preserve"> </w:t>
      </w:r>
      <w:r w:rsidRPr="00D60882">
        <w:rPr>
          <w:rFonts w:eastAsia="Times New Roman"/>
          <w:sz w:val="20"/>
          <w:lang w:val="en-US"/>
        </w:rPr>
        <w:t>two</w:t>
      </w:r>
      <w:r w:rsidRPr="00D60882">
        <w:rPr>
          <w:rFonts w:eastAsia="Times New Roman"/>
          <w:spacing w:val="-8"/>
          <w:sz w:val="20"/>
          <w:lang w:val="en-US"/>
        </w:rPr>
        <w:t xml:space="preserve"> </w:t>
      </w:r>
      <w:r w:rsidRPr="00D60882">
        <w:rPr>
          <w:rFonts w:eastAsia="Times New Roman"/>
          <w:sz w:val="20"/>
          <w:lang w:val="en-US"/>
        </w:rPr>
        <w:t>APs</w:t>
      </w:r>
      <w:r w:rsidRPr="00D60882">
        <w:rPr>
          <w:rFonts w:eastAsia="Times New Roman"/>
          <w:spacing w:val="-8"/>
          <w:sz w:val="20"/>
          <w:lang w:val="en-US"/>
        </w:rPr>
        <w:t xml:space="preserve"> </w:t>
      </w:r>
      <w:r w:rsidRPr="00D60882">
        <w:rPr>
          <w:rFonts w:eastAsia="Times New Roman"/>
          <w:sz w:val="20"/>
          <w:lang w:val="en-US"/>
        </w:rPr>
        <w:t>affiliated</w:t>
      </w:r>
      <w:r w:rsidRPr="00D60882">
        <w:rPr>
          <w:rFonts w:eastAsia="Times New Roman"/>
          <w:spacing w:val="-8"/>
          <w:sz w:val="20"/>
          <w:lang w:val="en-US"/>
        </w:rPr>
        <w:t xml:space="preserve"> </w:t>
      </w:r>
      <w:r w:rsidRPr="00D60882">
        <w:rPr>
          <w:rFonts w:eastAsia="Times New Roman"/>
          <w:sz w:val="20"/>
          <w:lang w:val="en-US"/>
        </w:rPr>
        <w:t>with</w:t>
      </w:r>
      <w:r w:rsidRPr="00D60882">
        <w:rPr>
          <w:rFonts w:eastAsia="Times New Roman"/>
          <w:spacing w:val="-7"/>
          <w:sz w:val="20"/>
          <w:lang w:val="en-US"/>
        </w:rPr>
        <w:t xml:space="preserve"> </w:t>
      </w:r>
      <w:r w:rsidRPr="00D60882">
        <w:rPr>
          <w:rFonts w:eastAsia="Times New Roman"/>
          <w:sz w:val="20"/>
          <w:lang w:val="en-US"/>
        </w:rPr>
        <w:t>an</w:t>
      </w:r>
      <w:r w:rsidRPr="00D60882">
        <w:rPr>
          <w:rFonts w:eastAsia="Times New Roman"/>
          <w:spacing w:val="-7"/>
          <w:sz w:val="20"/>
          <w:lang w:val="en-US"/>
        </w:rPr>
        <w:t xml:space="preserve"> </w:t>
      </w:r>
      <w:r w:rsidRPr="00D60882">
        <w:rPr>
          <w:rFonts w:eastAsia="Times New Roman"/>
          <w:sz w:val="20"/>
          <w:lang w:val="en-US"/>
        </w:rPr>
        <w:t>AP</w:t>
      </w:r>
      <w:r w:rsidRPr="00D60882">
        <w:rPr>
          <w:rFonts w:eastAsia="Times New Roman"/>
          <w:spacing w:val="-7"/>
          <w:sz w:val="20"/>
          <w:lang w:val="en-US"/>
        </w:rPr>
        <w:t xml:space="preserve"> </w:t>
      </w:r>
      <w:r w:rsidRPr="00D60882">
        <w:rPr>
          <w:rFonts w:eastAsia="Times New Roman"/>
          <w:sz w:val="20"/>
          <w:lang w:val="en-US"/>
        </w:rPr>
        <w:t>MLD that operate on Link</w:t>
      </w:r>
      <w:r w:rsidRPr="00D60882">
        <w:rPr>
          <w:rFonts w:eastAsia="Times New Roman"/>
          <w:spacing w:val="-3"/>
          <w:sz w:val="20"/>
          <w:lang w:val="en-US"/>
        </w:rPr>
        <w:t xml:space="preserve"> </w:t>
      </w:r>
      <w:r w:rsidRPr="00D60882">
        <w:rPr>
          <w:rFonts w:eastAsia="Times New Roman"/>
          <w:sz w:val="20"/>
          <w:lang w:val="en-US"/>
        </w:rPr>
        <w:t>1 and Link</w:t>
      </w:r>
      <w:r w:rsidRPr="00D60882">
        <w:rPr>
          <w:rFonts w:eastAsia="Times New Roman"/>
          <w:spacing w:val="-3"/>
          <w:sz w:val="20"/>
          <w:lang w:val="en-US"/>
        </w:rPr>
        <w:t xml:space="preserve"> </w:t>
      </w:r>
      <w:r w:rsidRPr="00D60882">
        <w:rPr>
          <w:rFonts w:eastAsia="Times New Roman"/>
          <w:sz w:val="20"/>
          <w:lang w:val="en-US"/>
        </w:rPr>
        <w:t>2, respectively. The Beacon frame transmitted by AP</w:t>
      </w:r>
      <w:r w:rsidRPr="00D60882">
        <w:rPr>
          <w:rFonts w:eastAsia="Times New Roman"/>
          <w:spacing w:val="-4"/>
          <w:sz w:val="20"/>
          <w:lang w:val="en-US"/>
        </w:rPr>
        <w:t xml:space="preserve"> </w:t>
      </w:r>
      <w:r w:rsidRPr="00D60882">
        <w:rPr>
          <w:rFonts w:eastAsia="Times New Roman"/>
          <w:sz w:val="20"/>
          <w:lang w:val="en-US"/>
        </w:rPr>
        <w:t>1 includes a Channel Switch Announcement element to indicate that the channel on Link</w:t>
      </w:r>
      <w:r w:rsidRPr="00D60882">
        <w:rPr>
          <w:rFonts w:eastAsia="Times New Roman"/>
          <w:spacing w:val="-2"/>
          <w:sz w:val="20"/>
          <w:lang w:val="en-US"/>
        </w:rPr>
        <w:t xml:space="preserve"> </w:t>
      </w:r>
      <w:r w:rsidRPr="00D60882">
        <w:rPr>
          <w:rFonts w:eastAsia="Times New Roman"/>
          <w:sz w:val="20"/>
          <w:lang w:val="en-US"/>
        </w:rPr>
        <w:t>1 (the affected AP) will be switched. From this point onward and until the channel on Link</w:t>
      </w:r>
      <w:r w:rsidRPr="00D60882">
        <w:rPr>
          <w:rFonts w:eastAsia="Times New Roman"/>
          <w:spacing w:val="-3"/>
          <w:sz w:val="20"/>
          <w:lang w:val="en-US"/>
        </w:rPr>
        <w:t xml:space="preserve"> </w:t>
      </w:r>
      <w:r w:rsidRPr="00D60882">
        <w:rPr>
          <w:rFonts w:eastAsia="Times New Roman"/>
          <w:sz w:val="20"/>
          <w:lang w:val="en-US"/>
        </w:rPr>
        <w:t>1 switches, AP</w:t>
      </w:r>
      <w:r w:rsidRPr="00D60882">
        <w:rPr>
          <w:rFonts w:eastAsia="Times New Roman"/>
          <w:spacing w:val="-2"/>
          <w:sz w:val="20"/>
          <w:lang w:val="en-US"/>
        </w:rPr>
        <w:t xml:space="preserve"> </w:t>
      </w:r>
      <w:r w:rsidRPr="00D60882">
        <w:rPr>
          <w:rFonts w:eastAsia="Times New Roman"/>
          <w:sz w:val="20"/>
          <w:lang w:val="en-US"/>
        </w:rPr>
        <w:t>2, which operates on Link</w:t>
      </w:r>
      <w:r w:rsidRPr="00D60882">
        <w:rPr>
          <w:rFonts w:eastAsia="Times New Roman"/>
          <w:spacing w:val="-3"/>
          <w:sz w:val="20"/>
          <w:lang w:val="en-US"/>
        </w:rPr>
        <w:t xml:space="preserve"> </w:t>
      </w:r>
      <w:r w:rsidRPr="00D60882">
        <w:rPr>
          <w:rFonts w:eastAsia="Times New Roman"/>
          <w:sz w:val="20"/>
          <w:lang w:val="en-US"/>
        </w:rPr>
        <w:t>2 (the reporting AP), includes a Channel Switch Announcement element in the per-STA profile corresponding to AP</w:t>
      </w:r>
      <w:r w:rsidRPr="00D60882">
        <w:rPr>
          <w:rFonts w:eastAsia="Times New Roman"/>
          <w:spacing w:val="-2"/>
          <w:sz w:val="20"/>
          <w:lang w:val="en-US"/>
        </w:rPr>
        <w:t xml:space="preserve"> </w:t>
      </w:r>
      <w:r w:rsidRPr="00D60882">
        <w:rPr>
          <w:rFonts w:eastAsia="Times New Roman"/>
          <w:sz w:val="20"/>
          <w:lang w:val="en-US"/>
        </w:rPr>
        <w:t>1</w:t>
      </w:r>
      <w:r w:rsidRPr="00D60882">
        <w:rPr>
          <w:rFonts w:eastAsia="Times New Roman"/>
          <w:spacing w:val="-5"/>
          <w:sz w:val="20"/>
          <w:lang w:val="en-US"/>
        </w:rPr>
        <w:t xml:space="preserve"> </w:t>
      </w:r>
      <w:r w:rsidRPr="00D60882">
        <w:rPr>
          <w:rFonts w:eastAsia="Times New Roman"/>
          <w:sz w:val="20"/>
          <w:lang w:val="en-US"/>
        </w:rPr>
        <w:t>in</w:t>
      </w:r>
      <w:r w:rsidRPr="00D60882">
        <w:rPr>
          <w:rFonts w:eastAsia="Times New Roman"/>
          <w:spacing w:val="-5"/>
          <w:sz w:val="20"/>
          <w:lang w:val="en-US"/>
        </w:rPr>
        <w:t xml:space="preserve"> </w:t>
      </w:r>
      <w:r w:rsidRPr="00D60882">
        <w:rPr>
          <w:rFonts w:eastAsia="Times New Roman"/>
          <w:sz w:val="20"/>
          <w:lang w:val="en-US"/>
        </w:rPr>
        <w:t>the</w:t>
      </w:r>
      <w:r w:rsidRPr="00D60882">
        <w:rPr>
          <w:rFonts w:eastAsia="Times New Roman"/>
          <w:spacing w:val="-5"/>
          <w:sz w:val="20"/>
          <w:lang w:val="en-US"/>
        </w:rPr>
        <w:t xml:space="preserve"> </w:t>
      </w:r>
      <w:r w:rsidRPr="00D60882">
        <w:rPr>
          <w:rFonts w:eastAsia="Times New Roman"/>
          <w:sz w:val="20"/>
          <w:lang w:val="en-US"/>
        </w:rPr>
        <w:t>Basic</w:t>
      </w:r>
      <w:r w:rsidRPr="00D60882">
        <w:rPr>
          <w:rFonts w:eastAsia="Times New Roman"/>
          <w:spacing w:val="-5"/>
          <w:sz w:val="20"/>
          <w:lang w:val="en-US"/>
        </w:rPr>
        <w:t xml:space="preserve"> </w:t>
      </w:r>
      <w:r w:rsidRPr="00D60882">
        <w:rPr>
          <w:rFonts w:eastAsia="Times New Roman"/>
          <w:sz w:val="20"/>
          <w:lang w:val="en-US"/>
        </w:rPr>
        <w:t>Multi-Link</w:t>
      </w:r>
      <w:r w:rsidRPr="00D60882">
        <w:rPr>
          <w:rFonts w:eastAsia="Times New Roman"/>
          <w:spacing w:val="-5"/>
          <w:sz w:val="20"/>
          <w:lang w:val="en-US"/>
        </w:rPr>
        <w:t xml:space="preserve"> </w:t>
      </w:r>
      <w:r w:rsidRPr="00D60882">
        <w:rPr>
          <w:rFonts w:eastAsia="Times New Roman"/>
          <w:sz w:val="20"/>
          <w:lang w:val="en-US"/>
        </w:rPr>
        <w:t>element</w:t>
      </w:r>
      <w:r w:rsidRPr="00D60882">
        <w:rPr>
          <w:rFonts w:eastAsia="Times New Roman"/>
          <w:spacing w:val="-4"/>
          <w:sz w:val="20"/>
          <w:lang w:val="en-US"/>
        </w:rPr>
        <w:t xml:space="preserve"> </w:t>
      </w:r>
      <w:r w:rsidRPr="00D60882">
        <w:rPr>
          <w:rFonts w:eastAsia="Times New Roman"/>
          <w:sz w:val="20"/>
          <w:lang w:val="en-US"/>
        </w:rPr>
        <w:t>carried</w:t>
      </w:r>
      <w:r w:rsidRPr="00D60882">
        <w:rPr>
          <w:rFonts w:eastAsia="Times New Roman"/>
          <w:spacing w:val="-4"/>
          <w:sz w:val="20"/>
          <w:lang w:val="en-US"/>
        </w:rPr>
        <w:t xml:space="preserve"> </w:t>
      </w:r>
      <w:r w:rsidRPr="00D60882">
        <w:rPr>
          <w:rFonts w:eastAsia="Times New Roman"/>
          <w:sz w:val="20"/>
          <w:lang w:val="en-US"/>
        </w:rPr>
        <w:t>in</w:t>
      </w:r>
      <w:r w:rsidRPr="00D60882">
        <w:rPr>
          <w:rFonts w:eastAsia="Times New Roman"/>
          <w:spacing w:val="-6"/>
          <w:sz w:val="20"/>
          <w:lang w:val="en-US"/>
        </w:rPr>
        <w:t xml:space="preserve"> </w:t>
      </w:r>
      <w:r w:rsidRPr="00D60882">
        <w:rPr>
          <w:rFonts w:eastAsia="Times New Roman"/>
          <w:sz w:val="20"/>
          <w:lang w:val="en-US"/>
        </w:rPr>
        <w:t>the</w:t>
      </w:r>
      <w:r w:rsidRPr="00D60882">
        <w:rPr>
          <w:rFonts w:eastAsia="Times New Roman"/>
          <w:spacing w:val="-5"/>
          <w:sz w:val="20"/>
          <w:lang w:val="en-US"/>
        </w:rPr>
        <w:t xml:space="preserve"> </w:t>
      </w:r>
      <w:r w:rsidRPr="00D60882">
        <w:rPr>
          <w:rFonts w:eastAsia="Times New Roman"/>
          <w:sz w:val="20"/>
          <w:lang w:val="en-US"/>
        </w:rPr>
        <w:t>Beacon</w:t>
      </w:r>
      <w:r w:rsidRPr="00D60882">
        <w:rPr>
          <w:rFonts w:eastAsia="Times New Roman"/>
          <w:spacing w:val="-6"/>
          <w:sz w:val="20"/>
          <w:lang w:val="en-US"/>
        </w:rPr>
        <w:t xml:space="preserve"> </w:t>
      </w:r>
      <w:r w:rsidRPr="00D60882">
        <w:rPr>
          <w:rFonts w:eastAsia="Times New Roman"/>
          <w:sz w:val="20"/>
          <w:lang w:val="en-US"/>
        </w:rPr>
        <w:t>frame</w:t>
      </w:r>
      <w:r w:rsidRPr="00D60882">
        <w:rPr>
          <w:rFonts w:eastAsia="Times New Roman"/>
          <w:spacing w:val="-5"/>
          <w:sz w:val="20"/>
          <w:lang w:val="en-US"/>
        </w:rPr>
        <w:t xml:space="preserve"> </w:t>
      </w:r>
      <w:r w:rsidRPr="00D60882">
        <w:rPr>
          <w:rFonts w:eastAsia="Times New Roman"/>
          <w:sz w:val="20"/>
          <w:lang w:val="en-US"/>
        </w:rPr>
        <w:t>it</w:t>
      </w:r>
      <w:r w:rsidRPr="00D60882">
        <w:rPr>
          <w:rFonts w:eastAsia="Times New Roman"/>
          <w:spacing w:val="-5"/>
          <w:sz w:val="20"/>
          <w:lang w:val="en-US"/>
        </w:rPr>
        <w:t xml:space="preserve"> </w:t>
      </w:r>
      <w:r w:rsidRPr="00D60882">
        <w:rPr>
          <w:rFonts w:eastAsia="Times New Roman"/>
          <w:sz w:val="20"/>
          <w:lang w:val="en-US"/>
        </w:rPr>
        <w:t>transmits.</w:t>
      </w:r>
      <w:r w:rsidRPr="00D60882">
        <w:rPr>
          <w:rFonts w:eastAsia="Times New Roman"/>
          <w:spacing w:val="-5"/>
          <w:sz w:val="20"/>
          <w:lang w:val="en-US"/>
        </w:rPr>
        <w:t xml:space="preserve"> </w:t>
      </w:r>
      <w:r w:rsidRPr="00D60882">
        <w:rPr>
          <w:rFonts w:eastAsia="Times New Roman"/>
          <w:sz w:val="20"/>
          <w:lang w:val="en-US"/>
        </w:rPr>
        <w:t>When</w:t>
      </w:r>
      <w:r w:rsidRPr="00D60882">
        <w:rPr>
          <w:rFonts w:eastAsia="Times New Roman"/>
          <w:spacing w:val="-4"/>
          <w:sz w:val="20"/>
          <w:lang w:val="en-US"/>
        </w:rPr>
        <w:t xml:space="preserve"> </w:t>
      </w:r>
      <w:r w:rsidRPr="00D60882">
        <w:rPr>
          <w:rFonts w:eastAsia="Times New Roman"/>
          <w:sz w:val="20"/>
          <w:lang w:val="en-US"/>
        </w:rPr>
        <w:t>AP</w:t>
      </w:r>
      <w:r w:rsidRPr="00D60882">
        <w:rPr>
          <w:rFonts w:eastAsia="Times New Roman"/>
          <w:spacing w:val="-3"/>
          <w:sz w:val="20"/>
          <w:lang w:val="en-US"/>
        </w:rPr>
        <w:t xml:space="preserve"> </w:t>
      </w:r>
      <w:r w:rsidRPr="00D60882">
        <w:rPr>
          <w:rFonts w:eastAsia="Times New Roman"/>
          <w:sz w:val="20"/>
          <w:lang w:val="en-US"/>
        </w:rPr>
        <w:t>1</w:t>
      </w:r>
      <w:r w:rsidRPr="00D60882">
        <w:rPr>
          <w:rFonts w:eastAsia="Times New Roman"/>
          <w:spacing w:val="-5"/>
          <w:sz w:val="20"/>
          <w:lang w:val="en-US"/>
        </w:rPr>
        <w:t xml:space="preserve"> </w:t>
      </w:r>
      <w:r w:rsidRPr="00D60882">
        <w:rPr>
          <w:rFonts w:eastAsia="Times New Roman"/>
          <w:sz w:val="20"/>
          <w:lang w:val="en-US"/>
        </w:rPr>
        <w:t>begins</w:t>
      </w:r>
      <w:r w:rsidRPr="00D60882">
        <w:rPr>
          <w:rFonts w:eastAsia="Times New Roman"/>
          <w:spacing w:val="-4"/>
          <w:sz w:val="20"/>
          <w:lang w:val="en-US"/>
        </w:rPr>
        <w:t xml:space="preserve"> </w:t>
      </w:r>
      <w:r w:rsidRPr="00D60882">
        <w:rPr>
          <w:rFonts w:eastAsia="Times New Roman"/>
          <w:sz w:val="20"/>
          <w:lang w:val="en-US"/>
        </w:rPr>
        <w:t>to</w:t>
      </w:r>
      <w:r w:rsidRPr="00D60882">
        <w:rPr>
          <w:rFonts w:eastAsia="Times New Roman"/>
          <w:spacing w:val="-4"/>
          <w:sz w:val="20"/>
          <w:lang w:val="en-US"/>
        </w:rPr>
        <w:t xml:space="preserve"> </w:t>
      </w:r>
      <w:r w:rsidRPr="00D60882">
        <w:rPr>
          <w:rFonts w:eastAsia="Times New Roman"/>
          <w:sz w:val="20"/>
          <w:lang w:val="en-US"/>
        </w:rPr>
        <w:t>include the Channel Switch Announcement element in its Beacon frames, the Change Sequence subfield in the TBTT Information field corresponding to AP</w:t>
      </w:r>
      <w:r w:rsidRPr="00D60882">
        <w:rPr>
          <w:rFonts w:eastAsia="Times New Roman"/>
          <w:spacing w:val="-4"/>
          <w:sz w:val="20"/>
          <w:lang w:val="en-US"/>
        </w:rPr>
        <w:t xml:space="preserve"> </w:t>
      </w:r>
      <w:r w:rsidRPr="00D60882">
        <w:rPr>
          <w:rFonts w:eastAsia="Times New Roman"/>
          <w:sz w:val="20"/>
          <w:lang w:val="en-US"/>
        </w:rPr>
        <w:t>1 in the Reduced Neighbor Report element carried in AP</w:t>
      </w:r>
      <w:r w:rsidRPr="00D60882">
        <w:rPr>
          <w:rFonts w:eastAsia="Times New Roman"/>
          <w:spacing w:val="-2"/>
          <w:sz w:val="20"/>
          <w:lang w:val="en-US"/>
        </w:rPr>
        <w:t xml:space="preserve"> </w:t>
      </w:r>
      <w:r w:rsidRPr="00D60882">
        <w:rPr>
          <w:rFonts w:eastAsia="Times New Roman"/>
          <w:sz w:val="20"/>
          <w:lang w:val="en-US"/>
        </w:rPr>
        <w:t>2’s Beacon frames is incremented by 1. The values of the Channel Switch Count field of the Channel Switch Announcement element carried on Link</w:t>
      </w:r>
      <w:r w:rsidRPr="00D60882">
        <w:rPr>
          <w:rFonts w:eastAsia="Times New Roman"/>
          <w:spacing w:val="-3"/>
          <w:sz w:val="20"/>
          <w:lang w:val="en-US"/>
        </w:rPr>
        <w:t xml:space="preserve"> </w:t>
      </w:r>
      <w:r w:rsidRPr="00D60882">
        <w:rPr>
          <w:rFonts w:eastAsia="Times New Roman"/>
          <w:sz w:val="20"/>
          <w:lang w:val="en-US"/>
        </w:rPr>
        <w:t>2 are set by AP</w:t>
      </w:r>
      <w:r w:rsidRPr="00D60882">
        <w:rPr>
          <w:rFonts w:eastAsia="Times New Roman"/>
          <w:spacing w:val="-3"/>
          <w:sz w:val="20"/>
          <w:lang w:val="en-US"/>
        </w:rPr>
        <w:t xml:space="preserve"> </w:t>
      </w:r>
      <w:r w:rsidRPr="00D60882">
        <w:rPr>
          <w:rFonts w:eastAsia="Times New Roman"/>
          <w:sz w:val="20"/>
          <w:lang w:val="en-US"/>
        </w:rPr>
        <w:t>2 with reference to Link</w:t>
      </w:r>
      <w:r w:rsidRPr="00D60882">
        <w:rPr>
          <w:rFonts w:eastAsia="Times New Roman"/>
          <w:spacing w:val="-3"/>
          <w:sz w:val="20"/>
          <w:lang w:val="en-US"/>
        </w:rPr>
        <w:t xml:space="preserve"> </w:t>
      </w:r>
      <w:r w:rsidRPr="00D60882">
        <w:rPr>
          <w:rFonts w:eastAsia="Times New Roman"/>
          <w:sz w:val="20"/>
          <w:lang w:val="en-US"/>
        </w:rPr>
        <w:t>1. As the value of the beacon interval for AP</w:t>
      </w:r>
      <w:r w:rsidRPr="00D60882">
        <w:rPr>
          <w:rFonts w:eastAsia="Times New Roman"/>
          <w:spacing w:val="-4"/>
          <w:sz w:val="20"/>
          <w:lang w:val="en-US"/>
        </w:rPr>
        <w:t xml:space="preserve"> </w:t>
      </w:r>
      <w:r w:rsidRPr="00D60882">
        <w:rPr>
          <w:rFonts w:eastAsia="Times New Roman"/>
          <w:sz w:val="20"/>
          <w:lang w:val="en-US"/>
        </w:rPr>
        <w:t>2 is twice the value of beacon interval for AP</w:t>
      </w:r>
      <w:r w:rsidRPr="00D60882">
        <w:rPr>
          <w:rFonts w:eastAsia="Times New Roman"/>
          <w:spacing w:val="-3"/>
          <w:sz w:val="20"/>
          <w:lang w:val="en-US"/>
        </w:rPr>
        <w:t xml:space="preserve"> </w:t>
      </w:r>
      <w:r w:rsidRPr="00D60882">
        <w:rPr>
          <w:rFonts w:eastAsia="Times New Roman"/>
          <w:sz w:val="20"/>
          <w:lang w:val="en-US"/>
        </w:rPr>
        <w:t>1, the Channel Switch Count field of the</w:t>
      </w:r>
      <w:r w:rsidRPr="00D60882">
        <w:rPr>
          <w:rFonts w:eastAsia="Times New Roman"/>
          <w:spacing w:val="-2"/>
          <w:sz w:val="20"/>
          <w:lang w:val="en-US"/>
        </w:rPr>
        <w:t xml:space="preserve"> </w:t>
      </w:r>
      <w:r w:rsidRPr="00D60882">
        <w:rPr>
          <w:rFonts w:eastAsia="Times New Roman"/>
          <w:sz w:val="20"/>
          <w:lang w:val="en-US"/>
        </w:rPr>
        <w:t>Channel</w:t>
      </w:r>
      <w:r w:rsidRPr="00D60882">
        <w:rPr>
          <w:rFonts w:eastAsia="Times New Roman"/>
          <w:spacing w:val="-3"/>
          <w:sz w:val="20"/>
          <w:lang w:val="en-US"/>
        </w:rPr>
        <w:t xml:space="preserve"> </w:t>
      </w:r>
      <w:r w:rsidRPr="00D60882">
        <w:rPr>
          <w:rFonts w:eastAsia="Times New Roman"/>
          <w:sz w:val="20"/>
          <w:lang w:val="en-US"/>
        </w:rPr>
        <w:t>Switch</w:t>
      </w:r>
      <w:r w:rsidRPr="00D60882">
        <w:rPr>
          <w:rFonts w:eastAsia="Times New Roman"/>
          <w:spacing w:val="-2"/>
          <w:sz w:val="20"/>
          <w:lang w:val="en-US"/>
        </w:rPr>
        <w:t xml:space="preserve"> </w:t>
      </w:r>
      <w:r w:rsidRPr="00D60882">
        <w:rPr>
          <w:rFonts w:eastAsia="Times New Roman"/>
          <w:sz w:val="20"/>
          <w:lang w:val="en-US"/>
        </w:rPr>
        <w:t>Announcement</w:t>
      </w:r>
      <w:r w:rsidRPr="00D60882">
        <w:rPr>
          <w:rFonts w:eastAsia="Times New Roman"/>
          <w:spacing w:val="-2"/>
          <w:sz w:val="20"/>
          <w:lang w:val="en-US"/>
        </w:rPr>
        <w:t xml:space="preserve"> </w:t>
      </w:r>
      <w:r w:rsidRPr="00D60882">
        <w:rPr>
          <w:rFonts w:eastAsia="Times New Roman"/>
          <w:sz w:val="20"/>
          <w:lang w:val="en-US"/>
        </w:rPr>
        <w:t>element</w:t>
      </w:r>
      <w:r w:rsidRPr="00D60882">
        <w:rPr>
          <w:rFonts w:eastAsia="Times New Roman"/>
          <w:spacing w:val="-2"/>
          <w:sz w:val="20"/>
          <w:lang w:val="en-US"/>
        </w:rPr>
        <w:t xml:space="preserve"> </w:t>
      </w:r>
      <w:r w:rsidRPr="00D60882">
        <w:rPr>
          <w:rFonts w:eastAsia="Times New Roman"/>
          <w:sz w:val="20"/>
          <w:lang w:val="en-US"/>
        </w:rPr>
        <w:t>is</w:t>
      </w:r>
      <w:r w:rsidRPr="00D60882">
        <w:rPr>
          <w:rFonts w:eastAsia="Times New Roman"/>
          <w:spacing w:val="-3"/>
          <w:sz w:val="20"/>
          <w:lang w:val="en-US"/>
        </w:rPr>
        <w:t xml:space="preserve"> </w:t>
      </w:r>
      <w:r w:rsidRPr="00D60882">
        <w:rPr>
          <w:rFonts w:eastAsia="Times New Roman"/>
          <w:sz w:val="20"/>
          <w:lang w:val="en-US"/>
        </w:rPr>
        <w:t>decremented</w:t>
      </w:r>
      <w:r w:rsidRPr="00D60882">
        <w:rPr>
          <w:rFonts w:eastAsia="Times New Roman"/>
          <w:spacing w:val="-2"/>
          <w:sz w:val="20"/>
          <w:lang w:val="en-US"/>
        </w:rPr>
        <w:t xml:space="preserve"> </w:t>
      </w:r>
      <w:r w:rsidRPr="00D60882">
        <w:rPr>
          <w:rFonts w:eastAsia="Times New Roman"/>
          <w:sz w:val="20"/>
          <w:lang w:val="en-US"/>
        </w:rPr>
        <w:t>by</w:t>
      </w:r>
      <w:r w:rsidRPr="00D60882">
        <w:rPr>
          <w:rFonts w:eastAsia="Times New Roman"/>
          <w:spacing w:val="-2"/>
          <w:sz w:val="20"/>
          <w:lang w:val="en-US"/>
        </w:rPr>
        <w:t xml:space="preserve"> </w:t>
      </w:r>
      <w:r w:rsidRPr="00D60882">
        <w:rPr>
          <w:rFonts w:eastAsia="Times New Roman"/>
          <w:sz w:val="20"/>
          <w:lang w:val="en-US"/>
        </w:rPr>
        <w:t>2</w:t>
      </w:r>
      <w:r w:rsidRPr="00D60882">
        <w:rPr>
          <w:rFonts w:eastAsia="Times New Roman"/>
          <w:spacing w:val="-3"/>
          <w:sz w:val="20"/>
          <w:lang w:val="en-US"/>
        </w:rPr>
        <w:t xml:space="preserve"> </w:t>
      </w:r>
      <w:r w:rsidRPr="00D60882">
        <w:rPr>
          <w:rFonts w:eastAsia="Times New Roman"/>
          <w:sz w:val="20"/>
          <w:lang w:val="en-US"/>
        </w:rPr>
        <w:t>in</w:t>
      </w:r>
      <w:r w:rsidRPr="00D60882">
        <w:rPr>
          <w:rFonts w:eastAsia="Times New Roman"/>
          <w:spacing w:val="-3"/>
          <w:sz w:val="20"/>
          <w:lang w:val="en-US"/>
        </w:rPr>
        <w:t xml:space="preserve"> </w:t>
      </w:r>
      <w:r w:rsidRPr="00D60882">
        <w:rPr>
          <w:rFonts w:eastAsia="Times New Roman"/>
          <w:sz w:val="20"/>
          <w:lang w:val="en-US"/>
        </w:rPr>
        <w:t>every</w:t>
      </w:r>
      <w:r w:rsidRPr="00D60882">
        <w:rPr>
          <w:rFonts w:eastAsia="Times New Roman"/>
          <w:spacing w:val="-2"/>
          <w:sz w:val="20"/>
          <w:lang w:val="en-US"/>
        </w:rPr>
        <w:t xml:space="preserve"> </w:t>
      </w:r>
      <w:r w:rsidRPr="00D60882">
        <w:rPr>
          <w:rFonts w:eastAsia="Times New Roman"/>
          <w:sz w:val="20"/>
          <w:lang w:val="en-US"/>
        </w:rPr>
        <w:t>subsequent</w:t>
      </w:r>
      <w:r w:rsidRPr="00D60882">
        <w:rPr>
          <w:rFonts w:eastAsia="Times New Roman"/>
          <w:spacing w:val="-3"/>
          <w:sz w:val="20"/>
          <w:lang w:val="en-US"/>
        </w:rPr>
        <w:t xml:space="preserve"> </w:t>
      </w:r>
      <w:r w:rsidRPr="00D60882">
        <w:rPr>
          <w:rFonts w:eastAsia="Times New Roman"/>
          <w:sz w:val="20"/>
          <w:lang w:val="en-US"/>
        </w:rPr>
        <w:t>beacon</w:t>
      </w:r>
      <w:r w:rsidRPr="00D60882">
        <w:rPr>
          <w:rFonts w:eastAsia="Times New Roman"/>
          <w:spacing w:val="-3"/>
          <w:sz w:val="20"/>
          <w:lang w:val="en-US"/>
        </w:rPr>
        <w:t xml:space="preserve"> </w:t>
      </w:r>
      <w:r w:rsidRPr="00D60882">
        <w:rPr>
          <w:rFonts w:eastAsia="Times New Roman"/>
          <w:sz w:val="20"/>
          <w:lang w:val="en-US"/>
        </w:rPr>
        <w:t>transmitted</w:t>
      </w:r>
      <w:r w:rsidRPr="00D60882">
        <w:rPr>
          <w:rFonts w:eastAsia="Times New Roman"/>
          <w:spacing w:val="-2"/>
          <w:sz w:val="20"/>
          <w:lang w:val="en-US"/>
        </w:rPr>
        <w:t xml:space="preserve"> </w:t>
      </w:r>
      <w:r w:rsidRPr="00D60882">
        <w:rPr>
          <w:rFonts w:eastAsia="Times New Roman"/>
          <w:sz w:val="20"/>
          <w:lang w:val="en-US"/>
        </w:rPr>
        <w:t>by AP</w:t>
      </w:r>
      <w:r w:rsidRPr="00D60882">
        <w:rPr>
          <w:rFonts w:eastAsia="Times New Roman"/>
          <w:spacing w:val="-2"/>
          <w:sz w:val="20"/>
          <w:lang w:val="en-US"/>
        </w:rPr>
        <w:t xml:space="preserve"> </w:t>
      </w:r>
      <w:r w:rsidRPr="00D60882">
        <w:rPr>
          <w:rFonts w:eastAsia="Times New Roman"/>
          <w:sz w:val="20"/>
          <w:lang w:val="en-US"/>
        </w:rPr>
        <w:t>1. If AP</w:t>
      </w:r>
      <w:r w:rsidRPr="00D60882">
        <w:rPr>
          <w:rFonts w:eastAsia="Times New Roman"/>
          <w:spacing w:val="-3"/>
          <w:sz w:val="20"/>
          <w:lang w:val="en-US"/>
        </w:rPr>
        <w:t xml:space="preserve"> </w:t>
      </w:r>
      <w:r w:rsidRPr="00D60882">
        <w:rPr>
          <w:rFonts w:eastAsia="Times New Roman"/>
          <w:sz w:val="20"/>
          <w:lang w:val="en-US"/>
        </w:rPr>
        <w:t xml:space="preserve">1 carries the Extended Channel Switch Announcement element and the Max Channel Switch Time element in the Beacon frame </w:t>
      </w:r>
      <w:proofErr w:type="gramStart"/>
      <w:r w:rsidRPr="00D60882">
        <w:rPr>
          <w:rFonts w:eastAsia="Times New Roman"/>
          <w:sz w:val="20"/>
          <w:lang w:val="en-US"/>
        </w:rPr>
        <w:t>its</w:t>
      </w:r>
      <w:proofErr w:type="gramEnd"/>
      <w:r w:rsidRPr="00D60882">
        <w:rPr>
          <w:rFonts w:eastAsia="Times New Roman"/>
          <w:sz w:val="20"/>
          <w:lang w:val="en-US"/>
        </w:rPr>
        <w:t xml:space="preserve"> transmits, AP</w:t>
      </w:r>
      <w:r w:rsidRPr="00D60882">
        <w:rPr>
          <w:rFonts w:eastAsia="Times New Roman"/>
          <w:spacing w:val="-3"/>
          <w:sz w:val="20"/>
          <w:lang w:val="en-US"/>
        </w:rPr>
        <w:t xml:space="preserve"> </w:t>
      </w:r>
      <w:r w:rsidRPr="00D60882">
        <w:rPr>
          <w:rFonts w:eastAsia="Times New Roman"/>
          <w:sz w:val="20"/>
          <w:lang w:val="en-US"/>
        </w:rPr>
        <w:t>2 also includes the Extended Channel Switch Announcement</w:t>
      </w:r>
      <w:r w:rsidRPr="00D60882">
        <w:rPr>
          <w:rFonts w:eastAsia="Times New Roman"/>
          <w:spacing w:val="-4"/>
          <w:sz w:val="20"/>
          <w:lang w:val="en-US"/>
        </w:rPr>
        <w:t xml:space="preserve"> </w:t>
      </w:r>
      <w:r w:rsidRPr="00D60882">
        <w:rPr>
          <w:rFonts w:eastAsia="Times New Roman"/>
          <w:sz w:val="20"/>
          <w:lang w:val="en-US"/>
        </w:rPr>
        <w:t>element</w:t>
      </w:r>
      <w:r w:rsidRPr="00D60882">
        <w:rPr>
          <w:rFonts w:eastAsia="Times New Roman"/>
          <w:spacing w:val="-4"/>
          <w:sz w:val="20"/>
          <w:lang w:val="en-US"/>
        </w:rPr>
        <w:t xml:space="preserve"> </w:t>
      </w:r>
      <w:r w:rsidRPr="00D60882">
        <w:rPr>
          <w:rFonts w:eastAsia="Times New Roman"/>
          <w:sz w:val="20"/>
          <w:lang w:val="en-US"/>
        </w:rPr>
        <w:t>and</w:t>
      </w:r>
      <w:r w:rsidRPr="00D60882">
        <w:rPr>
          <w:rFonts w:eastAsia="Times New Roman"/>
          <w:spacing w:val="-4"/>
          <w:sz w:val="20"/>
          <w:lang w:val="en-US"/>
        </w:rPr>
        <w:t xml:space="preserve"> </w:t>
      </w:r>
      <w:r w:rsidRPr="00D60882">
        <w:rPr>
          <w:rFonts w:eastAsia="Times New Roman"/>
          <w:sz w:val="20"/>
          <w:lang w:val="en-US"/>
        </w:rPr>
        <w:t>the</w:t>
      </w:r>
      <w:r w:rsidRPr="00D60882">
        <w:rPr>
          <w:rFonts w:eastAsia="Times New Roman"/>
          <w:spacing w:val="-4"/>
          <w:sz w:val="20"/>
          <w:lang w:val="en-US"/>
        </w:rPr>
        <w:t xml:space="preserve"> </w:t>
      </w:r>
      <w:r w:rsidRPr="00D60882">
        <w:rPr>
          <w:rFonts w:eastAsia="Times New Roman"/>
          <w:sz w:val="20"/>
          <w:lang w:val="en-US"/>
        </w:rPr>
        <w:t>Max</w:t>
      </w:r>
      <w:r w:rsidRPr="00D60882">
        <w:rPr>
          <w:rFonts w:eastAsia="Times New Roman"/>
          <w:spacing w:val="-4"/>
          <w:sz w:val="20"/>
          <w:lang w:val="en-US"/>
        </w:rPr>
        <w:t xml:space="preserve"> </w:t>
      </w:r>
      <w:r w:rsidRPr="00D60882">
        <w:rPr>
          <w:rFonts w:eastAsia="Times New Roman"/>
          <w:sz w:val="20"/>
          <w:lang w:val="en-US"/>
        </w:rPr>
        <w:t>Channel</w:t>
      </w:r>
      <w:r w:rsidRPr="00D60882">
        <w:rPr>
          <w:rFonts w:eastAsia="Times New Roman"/>
          <w:spacing w:val="-4"/>
          <w:sz w:val="20"/>
          <w:lang w:val="en-US"/>
        </w:rPr>
        <w:t xml:space="preserve"> </w:t>
      </w:r>
      <w:r w:rsidRPr="00D60882">
        <w:rPr>
          <w:rFonts w:eastAsia="Times New Roman"/>
          <w:sz w:val="20"/>
          <w:lang w:val="en-US"/>
        </w:rPr>
        <w:t>Switch</w:t>
      </w:r>
      <w:r w:rsidRPr="00D60882">
        <w:rPr>
          <w:rFonts w:eastAsia="Times New Roman"/>
          <w:spacing w:val="-4"/>
          <w:sz w:val="20"/>
          <w:lang w:val="en-US"/>
        </w:rPr>
        <w:t xml:space="preserve"> </w:t>
      </w:r>
      <w:r w:rsidRPr="00D60882">
        <w:rPr>
          <w:rFonts w:eastAsia="Times New Roman"/>
          <w:sz w:val="20"/>
          <w:lang w:val="en-US"/>
        </w:rPr>
        <w:t>Time</w:t>
      </w:r>
      <w:r w:rsidRPr="00D60882">
        <w:rPr>
          <w:rFonts w:eastAsia="Times New Roman"/>
          <w:spacing w:val="-7"/>
          <w:sz w:val="20"/>
          <w:lang w:val="en-US"/>
        </w:rPr>
        <w:t xml:space="preserve"> </w:t>
      </w:r>
      <w:r w:rsidRPr="00D60882">
        <w:rPr>
          <w:rFonts w:eastAsia="Times New Roman"/>
          <w:sz w:val="20"/>
          <w:lang w:val="en-US"/>
        </w:rPr>
        <w:t>element</w:t>
      </w:r>
      <w:r w:rsidRPr="00D60882">
        <w:rPr>
          <w:rFonts w:eastAsia="Times New Roman"/>
          <w:spacing w:val="-4"/>
          <w:sz w:val="20"/>
          <w:lang w:val="en-US"/>
        </w:rPr>
        <w:t xml:space="preserve"> </w:t>
      </w:r>
      <w:r w:rsidRPr="00D60882">
        <w:rPr>
          <w:rFonts w:eastAsia="Times New Roman"/>
          <w:sz w:val="20"/>
          <w:lang w:val="en-US"/>
        </w:rPr>
        <w:t>in</w:t>
      </w:r>
      <w:r w:rsidRPr="00D60882">
        <w:rPr>
          <w:rFonts w:eastAsia="Times New Roman"/>
          <w:spacing w:val="-3"/>
          <w:sz w:val="20"/>
          <w:lang w:val="en-US"/>
        </w:rPr>
        <w:t xml:space="preserve"> </w:t>
      </w:r>
      <w:r w:rsidRPr="00D60882">
        <w:rPr>
          <w:rFonts w:eastAsia="Times New Roman"/>
          <w:sz w:val="20"/>
          <w:lang w:val="en-US"/>
        </w:rPr>
        <w:t>the</w:t>
      </w:r>
      <w:r w:rsidRPr="00D60882">
        <w:rPr>
          <w:rFonts w:eastAsia="Times New Roman"/>
          <w:spacing w:val="-4"/>
          <w:sz w:val="20"/>
          <w:lang w:val="en-US"/>
        </w:rPr>
        <w:t xml:space="preserve"> </w:t>
      </w:r>
      <w:r w:rsidRPr="00D60882">
        <w:rPr>
          <w:rFonts w:eastAsia="Times New Roman"/>
          <w:sz w:val="20"/>
          <w:lang w:val="en-US"/>
        </w:rPr>
        <w:t>per-STA</w:t>
      </w:r>
      <w:r w:rsidRPr="00D60882">
        <w:rPr>
          <w:rFonts w:eastAsia="Times New Roman"/>
          <w:spacing w:val="-5"/>
          <w:sz w:val="20"/>
          <w:lang w:val="en-US"/>
        </w:rPr>
        <w:t xml:space="preserve"> </w:t>
      </w:r>
      <w:r w:rsidRPr="00D60882">
        <w:rPr>
          <w:rFonts w:eastAsia="Times New Roman"/>
          <w:sz w:val="20"/>
          <w:lang w:val="en-US"/>
        </w:rPr>
        <w:t>profile</w:t>
      </w:r>
      <w:r w:rsidRPr="00D60882">
        <w:rPr>
          <w:rFonts w:eastAsia="Times New Roman"/>
          <w:spacing w:val="-4"/>
          <w:sz w:val="20"/>
          <w:lang w:val="en-US"/>
        </w:rPr>
        <w:t xml:space="preserve"> </w:t>
      </w:r>
      <w:r w:rsidRPr="00D60882">
        <w:rPr>
          <w:rFonts w:eastAsia="Times New Roman"/>
          <w:sz w:val="20"/>
          <w:lang w:val="en-US"/>
        </w:rPr>
        <w:t>corresponding</w:t>
      </w:r>
      <w:r w:rsidRPr="00D60882">
        <w:rPr>
          <w:rFonts w:eastAsia="Times New Roman"/>
          <w:spacing w:val="-4"/>
          <w:sz w:val="20"/>
          <w:lang w:val="en-US"/>
        </w:rPr>
        <w:t xml:space="preserve"> </w:t>
      </w:r>
      <w:r w:rsidRPr="00D60882">
        <w:rPr>
          <w:rFonts w:eastAsia="Times New Roman"/>
          <w:sz w:val="20"/>
          <w:lang w:val="en-US"/>
        </w:rPr>
        <w:t>to AP</w:t>
      </w:r>
      <w:r w:rsidRPr="00D60882">
        <w:rPr>
          <w:rFonts w:eastAsia="Times New Roman"/>
          <w:spacing w:val="-2"/>
          <w:sz w:val="20"/>
          <w:lang w:val="en-US"/>
        </w:rPr>
        <w:t xml:space="preserve"> </w:t>
      </w:r>
      <w:r w:rsidRPr="00D60882">
        <w:rPr>
          <w:rFonts w:eastAsia="Times New Roman"/>
          <w:sz w:val="20"/>
          <w:lang w:val="en-US"/>
        </w:rPr>
        <w:t>1 in the Basic Multi-Link element in the Beacon frames it transmits. Although not shown in the figure, the</w:t>
      </w:r>
      <w:r w:rsidRPr="00D60882">
        <w:rPr>
          <w:rFonts w:eastAsia="Times New Roman"/>
          <w:spacing w:val="-2"/>
          <w:sz w:val="20"/>
          <w:lang w:val="en-US"/>
        </w:rPr>
        <w:t xml:space="preserve"> </w:t>
      </w:r>
      <w:r w:rsidRPr="00D60882">
        <w:rPr>
          <w:rFonts w:eastAsia="Times New Roman"/>
          <w:sz w:val="20"/>
          <w:lang w:val="en-US"/>
        </w:rPr>
        <w:t>Channel</w:t>
      </w:r>
      <w:r w:rsidRPr="00D60882">
        <w:rPr>
          <w:rFonts w:eastAsia="Times New Roman"/>
          <w:spacing w:val="-2"/>
          <w:sz w:val="20"/>
          <w:lang w:val="en-US"/>
        </w:rPr>
        <w:t xml:space="preserve"> </w:t>
      </w:r>
      <w:r w:rsidRPr="00D60882">
        <w:rPr>
          <w:rFonts w:eastAsia="Times New Roman"/>
          <w:sz w:val="20"/>
          <w:lang w:val="en-US"/>
        </w:rPr>
        <w:t>Switch</w:t>
      </w:r>
      <w:r w:rsidRPr="00D60882">
        <w:rPr>
          <w:rFonts w:eastAsia="Times New Roman"/>
          <w:spacing w:val="-2"/>
          <w:sz w:val="20"/>
          <w:lang w:val="en-US"/>
        </w:rPr>
        <w:t xml:space="preserve"> </w:t>
      </w:r>
      <w:r w:rsidRPr="00D60882">
        <w:rPr>
          <w:rFonts w:eastAsia="Times New Roman"/>
          <w:sz w:val="20"/>
          <w:lang w:val="en-US"/>
        </w:rPr>
        <w:t>Announcement</w:t>
      </w:r>
      <w:r w:rsidRPr="00D60882">
        <w:rPr>
          <w:rFonts w:eastAsia="Times New Roman"/>
          <w:spacing w:val="-2"/>
          <w:sz w:val="20"/>
          <w:lang w:val="en-US"/>
        </w:rPr>
        <w:t xml:space="preserve"> </w:t>
      </w:r>
      <w:r w:rsidRPr="00D60882">
        <w:rPr>
          <w:rFonts w:eastAsia="Times New Roman"/>
          <w:sz w:val="20"/>
          <w:lang w:val="en-US"/>
        </w:rPr>
        <w:t>element,</w:t>
      </w:r>
      <w:r w:rsidRPr="00D60882">
        <w:rPr>
          <w:rFonts w:eastAsia="Times New Roman"/>
          <w:spacing w:val="-3"/>
          <w:sz w:val="20"/>
          <w:lang w:val="en-US"/>
        </w:rPr>
        <w:t xml:space="preserve"> </w:t>
      </w:r>
      <w:r w:rsidRPr="00D60882">
        <w:rPr>
          <w:rFonts w:eastAsia="Times New Roman"/>
          <w:sz w:val="20"/>
          <w:lang w:val="en-US"/>
        </w:rPr>
        <w:t>Extended</w:t>
      </w:r>
      <w:r w:rsidRPr="00D60882">
        <w:rPr>
          <w:rFonts w:eastAsia="Times New Roman"/>
          <w:spacing w:val="-2"/>
          <w:sz w:val="20"/>
          <w:lang w:val="en-US"/>
        </w:rPr>
        <w:t xml:space="preserve"> </w:t>
      </w:r>
      <w:r w:rsidRPr="00D60882">
        <w:rPr>
          <w:rFonts w:eastAsia="Times New Roman"/>
          <w:sz w:val="20"/>
          <w:lang w:val="en-US"/>
        </w:rPr>
        <w:t>Channel</w:t>
      </w:r>
      <w:r w:rsidRPr="00D60882">
        <w:rPr>
          <w:rFonts w:eastAsia="Times New Roman"/>
          <w:spacing w:val="-2"/>
          <w:sz w:val="20"/>
          <w:lang w:val="en-US"/>
        </w:rPr>
        <w:t xml:space="preserve"> </w:t>
      </w:r>
      <w:r w:rsidRPr="00D60882">
        <w:rPr>
          <w:rFonts w:eastAsia="Times New Roman"/>
          <w:sz w:val="20"/>
          <w:lang w:val="en-US"/>
        </w:rPr>
        <w:t>Switch</w:t>
      </w:r>
      <w:r w:rsidRPr="00D60882">
        <w:rPr>
          <w:rFonts w:eastAsia="Times New Roman"/>
          <w:spacing w:val="-3"/>
          <w:sz w:val="20"/>
          <w:lang w:val="en-US"/>
        </w:rPr>
        <w:t xml:space="preserve"> </w:t>
      </w:r>
      <w:r w:rsidRPr="00D60882">
        <w:rPr>
          <w:rFonts w:eastAsia="Times New Roman"/>
          <w:sz w:val="20"/>
          <w:lang w:val="en-US"/>
        </w:rPr>
        <w:t>Announcement</w:t>
      </w:r>
      <w:r w:rsidRPr="00D60882">
        <w:rPr>
          <w:rFonts w:eastAsia="Times New Roman"/>
          <w:spacing w:val="-2"/>
          <w:sz w:val="20"/>
          <w:lang w:val="en-US"/>
        </w:rPr>
        <w:t xml:space="preserve"> </w:t>
      </w:r>
      <w:r w:rsidRPr="00D60882">
        <w:rPr>
          <w:rFonts w:eastAsia="Times New Roman"/>
          <w:sz w:val="20"/>
          <w:lang w:val="en-US"/>
        </w:rPr>
        <w:t>element</w:t>
      </w:r>
      <w:r w:rsidRPr="00D60882">
        <w:rPr>
          <w:rFonts w:eastAsia="Times New Roman"/>
          <w:spacing w:val="-2"/>
          <w:sz w:val="20"/>
          <w:lang w:val="en-US"/>
        </w:rPr>
        <w:t xml:space="preserve"> </w:t>
      </w:r>
      <w:r w:rsidRPr="00D60882">
        <w:rPr>
          <w:rFonts w:eastAsia="Times New Roman"/>
          <w:sz w:val="20"/>
          <w:lang w:val="en-US"/>
        </w:rPr>
        <w:t>(if</w:t>
      </w:r>
      <w:r w:rsidRPr="00D60882">
        <w:rPr>
          <w:rFonts w:eastAsia="Times New Roman"/>
          <w:spacing w:val="-3"/>
          <w:sz w:val="20"/>
          <w:lang w:val="en-US"/>
        </w:rPr>
        <w:t xml:space="preserve"> </w:t>
      </w:r>
      <w:r w:rsidRPr="00D60882">
        <w:rPr>
          <w:rFonts w:eastAsia="Times New Roman"/>
          <w:sz w:val="20"/>
          <w:lang w:val="en-US"/>
        </w:rPr>
        <w:t>included by</w:t>
      </w:r>
      <w:r w:rsidRPr="00D60882">
        <w:rPr>
          <w:rFonts w:eastAsia="Times New Roman"/>
          <w:spacing w:val="-9"/>
          <w:sz w:val="20"/>
          <w:lang w:val="en-US"/>
        </w:rPr>
        <w:t xml:space="preserve"> </w:t>
      </w:r>
      <w:r w:rsidRPr="00D60882">
        <w:rPr>
          <w:rFonts w:eastAsia="Times New Roman"/>
          <w:sz w:val="20"/>
          <w:lang w:val="en-US"/>
        </w:rPr>
        <w:t>AP</w:t>
      </w:r>
      <w:r w:rsidRPr="00D60882">
        <w:rPr>
          <w:rFonts w:eastAsia="Times New Roman"/>
          <w:spacing w:val="-4"/>
          <w:sz w:val="20"/>
          <w:lang w:val="en-US"/>
        </w:rPr>
        <w:t xml:space="preserve"> </w:t>
      </w:r>
      <w:r w:rsidRPr="00D60882">
        <w:rPr>
          <w:rFonts w:eastAsia="Times New Roman"/>
          <w:sz w:val="20"/>
          <w:lang w:val="en-US"/>
        </w:rPr>
        <w:t>1),</w:t>
      </w:r>
      <w:r w:rsidRPr="00D60882">
        <w:rPr>
          <w:rFonts w:eastAsia="Times New Roman"/>
          <w:spacing w:val="-6"/>
          <w:sz w:val="20"/>
          <w:lang w:val="en-US"/>
        </w:rPr>
        <w:t xml:space="preserve"> </w:t>
      </w:r>
      <w:r w:rsidRPr="00D60882">
        <w:rPr>
          <w:rFonts w:eastAsia="Times New Roman"/>
          <w:sz w:val="20"/>
          <w:lang w:val="en-US"/>
        </w:rPr>
        <w:t>and</w:t>
      </w:r>
      <w:r w:rsidRPr="00D60882">
        <w:rPr>
          <w:rFonts w:eastAsia="Times New Roman"/>
          <w:spacing w:val="-8"/>
          <w:sz w:val="20"/>
          <w:lang w:val="en-US"/>
        </w:rPr>
        <w:t xml:space="preserve"> </w:t>
      </w:r>
      <w:r w:rsidRPr="00D60882">
        <w:rPr>
          <w:rFonts w:eastAsia="Times New Roman"/>
          <w:sz w:val="20"/>
          <w:lang w:val="en-US"/>
        </w:rPr>
        <w:t>Max</w:t>
      </w:r>
      <w:r w:rsidRPr="00D60882">
        <w:rPr>
          <w:rFonts w:eastAsia="Times New Roman"/>
          <w:spacing w:val="-8"/>
          <w:sz w:val="20"/>
          <w:lang w:val="en-US"/>
        </w:rPr>
        <w:t xml:space="preserve"> </w:t>
      </w:r>
      <w:r w:rsidRPr="00D60882">
        <w:rPr>
          <w:rFonts w:eastAsia="Times New Roman"/>
          <w:sz w:val="20"/>
          <w:lang w:val="en-US"/>
        </w:rPr>
        <w:t>Channel</w:t>
      </w:r>
      <w:r w:rsidRPr="00D60882">
        <w:rPr>
          <w:rFonts w:eastAsia="Times New Roman"/>
          <w:spacing w:val="-7"/>
          <w:sz w:val="20"/>
          <w:lang w:val="en-US"/>
        </w:rPr>
        <w:t xml:space="preserve"> </w:t>
      </w:r>
      <w:r w:rsidRPr="00D60882">
        <w:rPr>
          <w:rFonts w:eastAsia="Times New Roman"/>
          <w:sz w:val="20"/>
          <w:lang w:val="en-US"/>
        </w:rPr>
        <w:t>Switch</w:t>
      </w:r>
      <w:r w:rsidRPr="00D60882">
        <w:rPr>
          <w:rFonts w:eastAsia="Times New Roman"/>
          <w:spacing w:val="-7"/>
          <w:sz w:val="20"/>
          <w:lang w:val="en-US"/>
        </w:rPr>
        <w:t xml:space="preserve"> </w:t>
      </w:r>
      <w:r w:rsidRPr="00D60882">
        <w:rPr>
          <w:rFonts w:eastAsia="Times New Roman"/>
          <w:sz w:val="20"/>
          <w:lang w:val="en-US"/>
        </w:rPr>
        <w:t>Time</w:t>
      </w:r>
      <w:r w:rsidRPr="00D60882">
        <w:rPr>
          <w:rFonts w:eastAsia="Times New Roman"/>
          <w:spacing w:val="-6"/>
          <w:sz w:val="20"/>
          <w:lang w:val="en-US"/>
        </w:rPr>
        <w:t xml:space="preserve"> </w:t>
      </w:r>
      <w:r w:rsidRPr="00D60882">
        <w:rPr>
          <w:rFonts w:eastAsia="Times New Roman"/>
          <w:sz w:val="20"/>
          <w:lang w:val="en-US"/>
        </w:rPr>
        <w:t>element</w:t>
      </w:r>
      <w:r w:rsidRPr="00D60882">
        <w:rPr>
          <w:rFonts w:eastAsia="Times New Roman"/>
          <w:spacing w:val="-7"/>
          <w:sz w:val="20"/>
          <w:lang w:val="en-US"/>
        </w:rPr>
        <w:t xml:space="preserve"> </w:t>
      </w:r>
      <w:r w:rsidRPr="00D60882">
        <w:rPr>
          <w:rFonts w:eastAsia="Times New Roman"/>
          <w:sz w:val="20"/>
          <w:lang w:val="en-US"/>
        </w:rPr>
        <w:t>(if</w:t>
      </w:r>
      <w:r w:rsidRPr="00D60882">
        <w:rPr>
          <w:rFonts w:eastAsia="Times New Roman"/>
          <w:spacing w:val="-8"/>
          <w:sz w:val="20"/>
          <w:lang w:val="en-US"/>
        </w:rPr>
        <w:t xml:space="preserve"> </w:t>
      </w:r>
      <w:r w:rsidRPr="00D60882">
        <w:rPr>
          <w:rFonts w:eastAsia="Times New Roman"/>
          <w:sz w:val="20"/>
          <w:lang w:val="en-US"/>
        </w:rPr>
        <w:t>included</w:t>
      </w:r>
      <w:r w:rsidRPr="00D60882">
        <w:rPr>
          <w:rFonts w:eastAsia="Times New Roman"/>
          <w:spacing w:val="-7"/>
          <w:sz w:val="20"/>
          <w:lang w:val="en-US"/>
        </w:rPr>
        <w:t xml:space="preserve"> </w:t>
      </w:r>
      <w:r w:rsidRPr="00D60882">
        <w:rPr>
          <w:rFonts w:eastAsia="Times New Roman"/>
          <w:sz w:val="20"/>
          <w:lang w:val="en-US"/>
        </w:rPr>
        <w:t>by</w:t>
      </w:r>
      <w:r w:rsidRPr="00D60882">
        <w:rPr>
          <w:rFonts w:eastAsia="Times New Roman"/>
          <w:spacing w:val="-7"/>
          <w:sz w:val="20"/>
          <w:lang w:val="en-US"/>
        </w:rPr>
        <w:t xml:space="preserve"> </w:t>
      </w:r>
      <w:r w:rsidRPr="00D60882">
        <w:rPr>
          <w:rFonts w:eastAsia="Times New Roman"/>
          <w:sz w:val="20"/>
          <w:lang w:val="en-US"/>
        </w:rPr>
        <w:t>AP</w:t>
      </w:r>
      <w:r w:rsidRPr="00D60882">
        <w:rPr>
          <w:rFonts w:eastAsia="Times New Roman"/>
          <w:spacing w:val="-4"/>
          <w:sz w:val="20"/>
          <w:lang w:val="en-US"/>
        </w:rPr>
        <w:t xml:space="preserve"> </w:t>
      </w:r>
      <w:r w:rsidRPr="00D60882">
        <w:rPr>
          <w:rFonts w:eastAsia="Times New Roman"/>
          <w:sz w:val="20"/>
          <w:lang w:val="en-US"/>
        </w:rPr>
        <w:t>1)</w:t>
      </w:r>
      <w:r w:rsidRPr="00D60882">
        <w:rPr>
          <w:rFonts w:eastAsia="Times New Roman"/>
          <w:spacing w:val="-7"/>
          <w:sz w:val="20"/>
          <w:lang w:val="en-US"/>
        </w:rPr>
        <w:t xml:space="preserve"> </w:t>
      </w:r>
      <w:r w:rsidRPr="00D60882">
        <w:rPr>
          <w:rFonts w:eastAsia="Times New Roman"/>
          <w:sz w:val="20"/>
          <w:lang w:val="en-US"/>
        </w:rPr>
        <w:t>will</w:t>
      </w:r>
      <w:r w:rsidRPr="00D60882">
        <w:rPr>
          <w:rFonts w:eastAsia="Times New Roman"/>
          <w:spacing w:val="-7"/>
          <w:sz w:val="20"/>
          <w:lang w:val="en-US"/>
        </w:rPr>
        <w:t xml:space="preserve"> </w:t>
      </w:r>
      <w:r w:rsidRPr="00D60882">
        <w:rPr>
          <w:rFonts w:eastAsia="Times New Roman"/>
          <w:sz w:val="20"/>
          <w:lang w:val="en-US"/>
        </w:rPr>
        <w:t>also</w:t>
      </w:r>
      <w:r w:rsidRPr="00D60882">
        <w:rPr>
          <w:rFonts w:eastAsia="Times New Roman"/>
          <w:spacing w:val="-7"/>
          <w:sz w:val="20"/>
          <w:lang w:val="en-US"/>
        </w:rPr>
        <w:t xml:space="preserve"> </w:t>
      </w:r>
      <w:r w:rsidRPr="00D60882">
        <w:rPr>
          <w:rFonts w:eastAsia="Times New Roman"/>
          <w:sz w:val="20"/>
          <w:lang w:val="en-US"/>
        </w:rPr>
        <w:t>be</w:t>
      </w:r>
      <w:r w:rsidRPr="00D60882">
        <w:rPr>
          <w:rFonts w:eastAsia="Times New Roman"/>
          <w:spacing w:val="-7"/>
          <w:sz w:val="20"/>
          <w:lang w:val="en-US"/>
        </w:rPr>
        <w:t xml:space="preserve"> </w:t>
      </w:r>
      <w:r w:rsidRPr="00D60882">
        <w:rPr>
          <w:rFonts w:eastAsia="Times New Roman"/>
          <w:sz w:val="20"/>
          <w:lang w:val="en-US"/>
        </w:rPr>
        <w:t>included</w:t>
      </w:r>
      <w:r w:rsidRPr="00D60882">
        <w:rPr>
          <w:rFonts w:eastAsia="Times New Roman"/>
          <w:spacing w:val="-8"/>
          <w:sz w:val="20"/>
          <w:lang w:val="en-US"/>
        </w:rPr>
        <w:t xml:space="preserve"> </w:t>
      </w:r>
      <w:r w:rsidRPr="00D60882">
        <w:rPr>
          <w:rFonts w:eastAsia="Times New Roman"/>
          <w:sz w:val="20"/>
          <w:lang w:val="en-US"/>
        </w:rPr>
        <w:t>in</w:t>
      </w:r>
      <w:r w:rsidRPr="00D60882">
        <w:rPr>
          <w:rFonts w:eastAsia="Times New Roman"/>
          <w:spacing w:val="-7"/>
          <w:sz w:val="20"/>
          <w:lang w:val="en-US"/>
        </w:rPr>
        <w:t xml:space="preserve"> </w:t>
      </w:r>
      <w:r w:rsidRPr="00D60882">
        <w:rPr>
          <w:rFonts w:eastAsia="Times New Roman"/>
          <w:sz w:val="20"/>
          <w:lang w:val="en-US"/>
        </w:rPr>
        <w:t>the</w:t>
      </w:r>
      <w:r w:rsidRPr="00D60882">
        <w:rPr>
          <w:rFonts w:eastAsia="Times New Roman"/>
          <w:spacing w:val="-7"/>
          <w:sz w:val="20"/>
          <w:lang w:val="en-US"/>
        </w:rPr>
        <w:t xml:space="preserve"> </w:t>
      </w:r>
      <w:r w:rsidRPr="00D60882">
        <w:rPr>
          <w:rFonts w:eastAsia="Times New Roman"/>
          <w:sz w:val="20"/>
          <w:lang w:val="en-US"/>
        </w:rPr>
        <w:t>Per-</w:t>
      </w:r>
      <w:r w:rsidRPr="00D60882">
        <w:rPr>
          <w:rFonts w:eastAsia="Times New Roman"/>
          <w:spacing w:val="-5"/>
          <w:sz w:val="20"/>
          <w:lang w:val="en-US"/>
        </w:rPr>
        <w:t>STA</w:t>
      </w:r>
    </w:p>
    <w:p w14:paraId="49932417" w14:textId="77777777" w:rsidR="00D60882" w:rsidRPr="00D60882" w:rsidRDefault="00D60882" w:rsidP="00D60882">
      <w:pPr>
        <w:widowControl w:val="0"/>
        <w:kinsoku w:val="0"/>
        <w:overflowPunct w:val="0"/>
        <w:autoSpaceDE w:val="0"/>
        <w:autoSpaceDN w:val="0"/>
        <w:adjustRightInd w:val="0"/>
        <w:spacing w:before="91" w:line="249" w:lineRule="auto"/>
        <w:ind w:right="154"/>
        <w:rPr>
          <w:rFonts w:eastAsia="Times New Roman"/>
          <w:spacing w:val="-5"/>
          <w:sz w:val="20"/>
          <w:lang w:val="en-US"/>
        </w:rPr>
        <w:sectPr w:rsidR="00D60882" w:rsidRPr="00D60882">
          <w:type w:val="continuous"/>
          <w:pgSz w:w="12240" w:h="15840"/>
          <w:pgMar w:top="1280" w:right="1640" w:bottom="960" w:left="1640" w:header="720" w:footer="720" w:gutter="0"/>
          <w:cols w:space="720" w:equalWidth="0">
            <w:col w:w="8960"/>
          </w:cols>
          <w:noEndnote/>
        </w:sectPr>
      </w:pPr>
    </w:p>
    <w:p w14:paraId="2CDC5029" w14:textId="77777777" w:rsidR="00D60882" w:rsidRPr="00D60882" w:rsidRDefault="00D60882" w:rsidP="00D60882">
      <w:pPr>
        <w:widowControl w:val="0"/>
        <w:kinsoku w:val="0"/>
        <w:overflowPunct w:val="0"/>
        <w:autoSpaceDE w:val="0"/>
        <w:autoSpaceDN w:val="0"/>
        <w:adjustRightInd w:val="0"/>
        <w:spacing w:before="103" w:line="249" w:lineRule="auto"/>
        <w:ind w:right="154"/>
        <w:rPr>
          <w:rFonts w:eastAsia="Times New Roman"/>
          <w:sz w:val="20"/>
          <w:lang w:val="en-US"/>
        </w:rPr>
      </w:pPr>
      <w:r w:rsidRPr="00D60882">
        <w:rPr>
          <w:rFonts w:eastAsia="Times New Roman"/>
          <w:sz w:val="20"/>
          <w:lang w:val="en-US"/>
        </w:rPr>
        <w:lastRenderedPageBreak/>
        <w:t xml:space="preserve">Profile </w:t>
      </w:r>
      <w:proofErr w:type="spellStart"/>
      <w:r w:rsidRPr="00D60882">
        <w:rPr>
          <w:rFonts w:eastAsia="Times New Roman"/>
          <w:sz w:val="20"/>
          <w:lang w:val="en-US"/>
        </w:rPr>
        <w:t>subelement</w:t>
      </w:r>
      <w:proofErr w:type="spellEnd"/>
      <w:r w:rsidRPr="00D60882">
        <w:rPr>
          <w:rFonts w:eastAsia="Times New Roman"/>
          <w:sz w:val="20"/>
          <w:lang w:val="en-US"/>
        </w:rPr>
        <w:t xml:space="preserve"> of the Basic Multi-Link element corresponding to AP</w:t>
      </w:r>
      <w:r w:rsidRPr="00D60882">
        <w:rPr>
          <w:rFonts w:eastAsia="Times New Roman"/>
          <w:spacing w:val="-2"/>
          <w:sz w:val="20"/>
          <w:lang w:val="en-US"/>
        </w:rPr>
        <w:t xml:space="preserve"> </w:t>
      </w:r>
      <w:r w:rsidRPr="00D60882">
        <w:rPr>
          <w:rFonts w:eastAsia="Times New Roman"/>
          <w:sz w:val="20"/>
          <w:lang w:val="en-US"/>
        </w:rPr>
        <w:t>1 carried in the Probe Response frames transmitted by</w:t>
      </w:r>
      <w:r w:rsidRPr="00D60882">
        <w:rPr>
          <w:rFonts w:eastAsia="Times New Roman"/>
          <w:spacing w:val="-1"/>
          <w:sz w:val="20"/>
          <w:lang w:val="en-US"/>
        </w:rPr>
        <w:t xml:space="preserve"> </w:t>
      </w:r>
      <w:r w:rsidRPr="00D60882">
        <w:rPr>
          <w:rFonts w:eastAsia="Times New Roman"/>
          <w:sz w:val="20"/>
          <w:lang w:val="en-US"/>
        </w:rPr>
        <w:t>AP</w:t>
      </w:r>
      <w:r w:rsidRPr="00D60882">
        <w:rPr>
          <w:rFonts w:eastAsia="Times New Roman"/>
          <w:spacing w:val="-3"/>
          <w:sz w:val="20"/>
          <w:lang w:val="en-US"/>
        </w:rPr>
        <w:t xml:space="preserve"> </w:t>
      </w:r>
      <w:r w:rsidRPr="00D60882">
        <w:rPr>
          <w:rFonts w:eastAsia="Times New Roman"/>
          <w:sz w:val="20"/>
          <w:lang w:val="en-US"/>
        </w:rPr>
        <w:t xml:space="preserve">2. In </w:t>
      </w:r>
      <w:hyperlink w:anchor="bookmark49" w:history="1">
        <w:r w:rsidRPr="00D60882">
          <w:rPr>
            <w:rFonts w:eastAsia="Times New Roman"/>
            <w:sz w:val="20"/>
            <w:lang w:val="en-US"/>
          </w:rPr>
          <w:t>Figure</w:t>
        </w:r>
        <w:r w:rsidRPr="00D60882">
          <w:rPr>
            <w:rFonts w:eastAsia="Times New Roman"/>
            <w:spacing w:val="-3"/>
            <w:sz w:val="20"/>
            <w:lang w:val="en-US"/>
          </w:rPr>
          <w:t xml:space="preserve"> </w:t>
        </w:r>
        <w:r w:rsidRPr="00D60882">
          <w:rPr>
            <w:rFonts w:eastAsia="Times New Roman"/>
            <w:sz w:val="20"/>
            <w:lang w:val="en-US"/>
          </w:rPr>
          <w:t>35-14 (Example of an AP</w:t>
        </w:r>
        <w:r w:rsidRPr="00D60882">
          <w:rPr>
            <w:rFonts w:eastAsia="Times New Roman"/>
            <w:spacing w:val="-1"/>
            <w:sz w:val="20"/>
            <w:lang w:val="en-US"/>
          </w:rPr>
          <w:t xml:space="preserve"> </w:t>
        </w:r>
        <w:r w:rsidRPr="00D60882">
          <w:rPr>
            <w:rFonts w:eastAsia="Times New Roman"/>
            <w:sz w:val="20"/>
            <w:lang w:val="en-US"/>
          </w:rPr>
          <w:t>carrying a Channel Switch Announcement</w:t>
        </w:r>
      </w:hyperlink>
      <w:r w:rsidRPr="00D60882">
        <w:rPr>
          <w:rFonts w:eastAsia="Times New Roman"/>
          <w:sz w:val="20"/>
          <w:lang w:val="en-US"/>
        </w:rPr>
        <w:t xml:space="preserve"> </w:t>
      </w:r>
      <w:hyperlink w:anchor="bookmark49" w:history="1">
        <w:r w:rsidRPr="00D60882">
          <w:rPr>
            <w:rFonts w:eastAsia="Times New Roman"/>
            <w:sz w:val="20"/>
            <w:lang w:val="en-US"/>
          </w:rPr>
          <w:t>element</w:t>
        </w:r>
        <w:r w:rsidRPr="00D60882">
          <w:rPr>
            <w:rFonts w:eastAsia="Times New Roman"/>
            <w:spacing w:val="-4"/>
            <w:sz w:val="20"/>
            <w:lang w:val="en-US"/>
          </w:rPr>
          <w:t xml:space="preserve"> </w:t>
        </w:r>
        <w:r w:rsidRPr="00D60882">
          <w:rPr>
            <w:rFonts w:eastAsia="Times New Roman"/>
            <w:sz w:val="20"/>
            <w:lang w:val="en-US"/>
          </w:rPr>
          <w:t>to</w:t>
        </w:r>
        <w:r w:rsidRPr="00D60882">
          <w:rPr>
            <w:rFonts w:eastAsia="Times New Roman"/>
            <w:spacing w:val="-3"/>
            <w:sz w:val="20"/>
            <w:lang w:val="en-US"/>
          </w:rPr>
          <w:t xml:space="preserve"> </w:t>
        </w:r>
        <w:r w:rsidRPr="00D60882">
          <w:rPr>
            <w:rFonts w:eastAsia="Times New Roman"/>
            <w:sz w:val="20"/>
            <w:lang w:val="en-US"/>
          </w:rPr>
          <w:t>signal</w:t>
        </w:r>
        <w:r w:rsidRPr="00D60882">
          <w:rPr>
            <w:rFonts w:eastAsia="Times New Roman"/>
            <w:spacing w:val="-4"/>
            <w:sz w:val="20"/>
            <w:lang w:val="en-US"/>
          </w:rPr>
          <w:t xml:space="preserve"> </w:t>
        </w:r>
        <w:r w:rsidRPr="00D60882">
          <w:rPr>
            <w:rFonts w:eastAsia="Times New Roman"/>
            <w:sz w:val="20"/>
            <w:lang w:val="en-US"/>
          </w:rPr>
          <w:t>channel</w:t>
        </w:r>
        <w:r w:rsidRPr="00D60882">
          <w:rPr>
            <w:rFonts w:eastAsia="Times New Roman"/>
            <w:spacing w:val="-4"/>
            <w:sz w:val="20"/>
            <w:lang w:val="en-US"/>
          </w:rPr>
          <w:t xml:space="preserve"> </w:t>
        </w:r>
        <w:r w:rsidRPr="00D60882">
          <w:rPr>
            <w:rFonts w:eastAsia="Times New Roman"/>
            <w:sz w:val="20"/>
            <w:lang w:val="en-US"/>
          </w:rPr>
          <w:t>switching</w:t>
        </w:r>
        <w:r w:rsidRPr="00D60882">
          <w:rPr>
            <w:rFonts w:eastAsia="Times New Roman"/>
            <w:spacing w:val="-4"/>
            <w:sz w:val="20"/>
            <w:lang w:val="en-US"/>
          </w:rPr>
          <w:t xml:space="preserve"> </w:t>
        </w:r>
        <w:r w:rsidRPr="00D60882">
          <w:rPr>
            <w:rFonts w:eastAsia="Times New Roman"/>
            <w:sz w:val="20"/>
            <w:lang w:val="en-US"/>
          </w:rPr>
          <w:t>on</w:t>
        </w:r>
        <w:r w:rsidRPr="00D60882">
          <w:rPr>
            <w:rFonts w:eastAsia="Times New Roman"/>
            <w:spacing w:val="-4"/>
            <w:sz w:val="20"/>
            <w:lang w:val="en-US"/>
          </w:rPr>
          <w:t xml:space="preserve"> </w:t>
        </w:r>
        <w:r w:rsidRPr="00D60882">
          <w:rPr>
            <w:rFonts w:eastAsia="Times New Roman"/>
            <w:sz w:val="20"/>
            <w:lang w:val="en-US"/>
          </w:rPr>
          <w:t>another</w:t>
        </w:r>
        <w:r w:rsidRPr="00D60882">
          <w:rPr>
            <w:rFonts w:eastAsia="Times New Roman"/>
            <w:spacing w:val="-4"/>
            <w:sz w:val="20"/>
            <w:lang w:val="en-US"/>
          </w:rPr>
          <w:t xml:space="preserve"> </w:t>
        </w:r>
        <w:r w:rsidRPr="00D60882">
          <w:rPr>
            <w:rFonts w:eastAsia="Times New Roman"/>
            <w:sz w:val="20"/>
            <w:lang w:val="en-US"/>
          </w:rPr>
          <w:t>link)</w:t>
        </w:r>
      </w:hyperlink>
      <w:r w:rsidRPr="00D60882">
        <w:rPr>
          <w:rFonts w:eastAsia="Times New Roman"/>
          <w:sz w:val="20"/>
          <w:lang w:val="en-US"/>
        </w:rPr>
        <w:t>,</w:t>
      </w:r>
      <w:r w:rsidRPr="00D60882">
        <w:rPr>
          <w:rFonts w:eastAsia="Times New Roman"/>
          <w:spacing w:val="-4"/>
          <w:sz w:val="20"/>
          <w:lang w:val="en-US"/>
        </w:rPr>
        <w:t xml:space="preserve"> </w:t>
      </w:r>
      <w:r w:rsidRPr="00D60882">
        <w:rPr>
          <w:rFonts w:eastAsia="Times New Roman"/>
          <w:sz w:val="20"/>
          <w:lang w:val="en-US"/>
        </w:rPr>
        <w:t>a</w:t>
      </w:r>
      <w:r w:rsidRPr="00D60882">
        <w:rPr>
          <w:rFonts w:eastAsia="Times New Roman"/>
          <w:spacing w:val="-4"/>
          <w:sz w:val="20"/>
          <w:lang w:val="en-US"/>
        </w:rPr>
        <w:t xml:space="preserve"> </w:t>
      </w:r>
      <w:r w:rsidRPr="00D60882">
        <w:rPr>
          <w:rFonts w:eastAsia="Times New Roman"/>
          <w:sz w:val="20"/>
          <w:lang w:val="en-US"/>
        </w:rPr>
        <w:t>STA</w:t>
      </w:r>
      <w:r w:rsidRPr="00D60882">
        <w:rPr>
          <w:rFonts w:eastAsia="Times New Roman"/>
          <w:spacing w:val="-4"/>
          <w:sz w:val="20"/>
          <w:lang w:val="en-US"/>
        </w:rPr>
        <w:t xml:space="preserve"> </w:t>
      </w:r>
      <w:r w:rsidRPr="00D60882">
        <w:rPr>
          <w:rFonts w:eastAsia="Times New Roman"/>
          <w:sz w:val="20"/>
          <w:lang w:val="en-US"/>
        </w:rPr>
        <w:t>affiliated</w:t>
      </w:r>
      <w:r w:rsidRPr="00D60882">
        <w:rPr>
          <w:rFonts w:eastAsia="Times New Roman"/>
          <w:spacing w:val="-4"/>
          <w:sz w:val="20"/>
          <w:lang w:val="en-US"/>
        </w:rPr>
        <w:t xml:space="preserve"> </w:t>
      </w:r>
      <w:r w:rsidRPr="00D60882">
        <w:rPr>
          <w:rFonts w:eastAsia="Times New Roman"/>
          <w:sz w:val="20"/>
          <w:lang w:val="en-US"/>
        </w:rPr>
        <w:t>with</w:t>
      </w:r>
      <w:r w:rsidRPr="00D60882">
        <w:rPr>
          <w:rFonts w:eastAsia="Times New Roman"/>
          <w:spacing w:val="-4"/>
          <w:sz w:val="20"/>
          <w:lang w:val="en-US"/>
        </w:rPr>
        <w:t xml:space="preserve"> </w:t>
      </w:r>
      <w:r w:rsidRPr="00D60882">
        <w:rPr>
          <w:rFonts w:eastAsia="Times New Roman"/>
          <w:sz w:val="20"/>
          <w:lang w:val="en-US"/>
        </w:rPr>
        <w:t>a</w:t>
      </w:r>
      <w:r w:rsidRPr="00D60882">
        <w:rPr>
          <w:rFonts w:eastAsia="Times New Roman"/>
          <w:spacing w:val="-4"/>
          <w:sz w:val="20"/>
          <w:lang w:val="en-US"/>
        </w:rPr>
        <w:t xml:space="preserve"> </w:t>
      </w:r>
      <w:r w:rsidRPr="00D60882">
        <w:rPr>
          <w:rFonts w:eastAsia="Times New Roman"/>
          <w:sz w:val="20"/>
          <w:lang w:val="en-US"/>
        </w:rPr>
        <w:t>non-AP</w:t>
      </w:r>
      <w:r w:rsidRPr="00D60882">
        <w:rPr>
          <w:rFonts w:eastAsia="Times New Roman"/>
          <w:spacing w:val="-4"/>
          <w:sz w:val="20"/>
          <w:lang w:val="en-US"/>
        </w:rPr>
        <w:t xml:space="preserve"> </w:t>
      </w:r>
      <w:r w:rsidRPr="00D60882">
        <w:rPr>
          <w:rFonts w:eastAsia="Times New Roman"/>
          <w:sz w:val="20"/>
          <w:lang w:val="en-US"/>
        </w:rPr>
        <w:t>MLD,</w:t>
      </w:r>
      <w:r w:rsidRPr="00D60882">
        <w:rPr>
          <w:rFonts w:eastAsia="Times New Roman"/>
          <w:spacing w:val="-4"/>
          <w:sz w:val="20"/>
          <w:lang w:val="en-US"/>
        </w:rPr>
        <w:t xml:space="preserve"> </w:t>
      </w:r>
      <w:r w:rsidRPr="00D60882">
        <w:rPr>
          <w:rFonts w:eastAsia="Times New Roman"/>
          <w:sz w:val="20"/>
          <w:lang w:val="en-US"/>
        </w:rPr>
        <w:t>that</w:t>
      </w:r>
      <w:r w:rsidRPr="00D60882">
        <w:rPr>
          <w:rFonts w:eastAsia="Times New Roman"/>
          <w:spacing w:val="-4"/>
          <w:sz w:val="20"/>
          <w:lang w:val="en-US"/>
        </w:rPr>
        <w:t xml:space="preserve"> </w:t>
      </w:r>
      <w:r w:rsidRPr="00D60882">
        <w:rPr>
          <w:rFonts w:eastAsia="Times New Roman"/>
          <w:sz w:val="20"/>
          <w:lang w:val="en-US"/>
        </w:rPr>
        <w:t>operates</w:t>
      </w:r>
      <w:r w:rsidRPr="00D60882">
        <w:rPr>
          <w:rFonts w:eastAsia="Times New Roman"/>
          <w:spacing w:val="-4"/>
          <w:sz w:val="20"/>
          <w:lang w:val="en-US"/>
        </w:rPr>
        <w:t xml:space="preserve"> </w:t>
      </w:r>
      <w:r w:rsidRPr="00D60882">
        <w:rPr>
          <w:rFonts w:eastAsia="Times New Roman"/>
          <w:sz w:val="20"/>
          <w:lang w:val="en-US"/>
        </w:rPr>
        <w:t>on Link</w:t>
      </w:r>
      <w:r w:rsidRPr="00D60882">
        <w:rPr>
          <w:rFonts w:eastAsia="Times New Roman"/>
          <w:spacing w:val="-2"/>
          <w:sz w:val="20"/>
          <w:lang w:val="en-US"/>
        </w:rPr>
        <w:t xml:space="preserve"> </w:t>
      </w:r>
      <w:r w:rsidRPr="00D60882">
        <w:rPr>
          <w:rFonts w:eastAsia="Times New Roman"/>
          <w:sz w:val="20"/>
          <w:lang w:val="en-US"/>
        </w:rPr>
        <w:t>2, transmits a (Re)Association Request frame to AP</w:t>
      </w:r>
      <w:r w:rsidRPr="00D60882">
        <w:rPr>
          <w:rFonts w:eastAsia="Times New Roman"/>
          <w:spacing w:val="-3"/>
          <w:sz w:val="20"/>
          <w:lang w:val="en-US"/>
        </w:rPr>
        <w:t xml:space="preserve"> </w:t>
      </w:r>
      <w:r w:rsidRPr="00D60882">
        <w:rPr>
          <w:rFonts w:eastAsia="Times New Roman"/>
          <w:sz w:val="20"/>
          <w:lang w:val="en-US"/>
        </w:rPr>
        <w:t>2 requesting Link</w:t>
      </w:r>
      <w:r w:rsidRPr="00D60882">
        <w:rPr>
          <w:rFonts w:eastAsia="Times New Roman"/>
          <w:spacing w:val="-2"/>
          <w:sz w:val="20"/>
          <w:lang w:val="en-US"/>
        </w:rPr>
        <w:t xml:space="preserve"> </w:t>
      </w:r>
      <w:r w:rsidRPr="00D60882">
        <w:rPr>
          <w:rFonts w:eastAsia="Times New Roman"/>
          <w:sz w:val="20"/>
          <w:lang w:val="en-US"/>
        </w:rPr>
        <w:t>1 as one of the links for multi- link</w:t>
      </w:r>
      <w:r w:rsidRPr="00D60882">
        <w:rPr>
          <w:rFonts w:eastAsia="Times New Roman"/>
          <w:spacing w:val="-1"/>
          <w:sz w:val="20"/>
          <w:lang w:val="en-US"/>
        </w:rPr>
        <w:t xml:space="preserve"> </w:t>
      </w:r>
      <w:r w:rsidRPr="00D60882">
        <w:rPr>
          <w:rFonts w:eastAsia="Times New Roman"/>
          <w:sz w:val="20"/>
          <w:lang w:val="en-US"/>
        </w:rPr>
        <w:t>setup.</w:t>
      </w:r>
      <w:r w:rsidRPr="00D60882">
        <w:rPr>
          <w:rFonts w:eastAsia="Times New Roman"/>
          <w:spacing w:val="-1"/>
          <w:sz w:val="20"/>
          <w:lang w:val="en-US"/>
        </w:rPr>
        <w:t xml:space="preserve"> </w:t>
      </w:r>
      <w:r w:rsidRPr="00D60882">
        <w:rPr>
          <w:rFonts w:eastAsia="Times New Roman"/>
          <w:sz w:val="20"/>
          <w:lang w:val="en-US"/>
        </w:rPr>
        <w:t>Since the (Re)Association Response</w:t>
      </w:r>
      <w:r w:rsidRPr="00D60882">
        <w:rPr>
          <w:rFonts w:eastAsia="Times New Roman"/>
          <w:spacing w:val="-1"/>
          <w:sz w:val="20"/>
          <w:lang w:val="en-US"/>
        </w:rPr>
        <w:t xml:space="preserve"> </w:t>
      </w:r>
      <w:r w:rsidRPr="00D60882">
        <w:rPr>
          <w:rFonts w:eastAsia="Times New Roman"/>
          <w:sz w:val="20"/>
          <w:lang w:val="en-US"/>
        </w:rPr>
        <w:t>frame is transmitted by</w:t>
      </w:r>
      <w:r w:rsidRPr="00D60882">
        <w:rPr>
          <w:rFonts w:eastAsia="Times New Roman"/>
          <w:spacing w:val="-1"/>
          <w:sz w:val="20"/>
          <w:lang w:val="en-US"/>
        </w:rPr>
        <w:t xml:space="preserve"> </w:t>
      </w:r>
      <w:r w:rsidRPr="00D60882">
        <w:rPr>
          <w:rFonts w:eastAsia="Times New Roman"/>
          <w:sz w:val="20"/>
          <w:lang w:val="en-US"/>
        </w:rPr>
        <w:t>AP</w:t>
      </w:r>
      <w:r w:rsidRPr="00D60882">
        <w:rPr>
          <w:rFonts w:eastAsia="Times New Roman"/>
          <w:spacing w:val="-3"/>
          <w:sz w:val="20"/>
          <w:lang w:val="en-US"/>
        </w:rPr>
        <w:t xml:space="preserve"> </w:t>
      </w:r>
      <w:r w:rsidRPr="00D60882">
        <w:rPr>
          <w:rFonts w:eastAsia="Times New Roman"/>
          <w:sz w:val="20"/>
          <w:lang w:val="en-US"/>
        </w:rPr>
        <w:t>2 after the last Beacon frame on the</w:t>
      </w:r>
      <w:r w:rsidRPr="00D60882">
        <w:rPr>
          <w:rFonts w:eastAsia="Times New Roman"/>
          <w:spacing w:val="-5"/>
          <w:sz w:val="20"/>
          <w:lang w:val="en-US"/>
        </w:rPr>
        <w:t xml:space="preserve"> </w:t>
      </w:r>
      <w:r w:rsidRPr="00D60882">
        <w:rPr>
          <w:rFonts w:eastAsia="Times New Roman"/>
          <w:sz w:val="20"/>
          <w:lang w:val="en-US"/>
        </w:rPr>
        <w:t>initial</w:t>
      </w:r>
      <w:r w:rsidRPr="00D60882">
        <w:rPr>
          <w:rFonts w:eastAsia="Times New Roman"/>
          <w:spacing w:val="-5"/>
          <w:sz w:val="20"/>
          <w:lang w:val="en-US"/>
        </w:rPr>
        <w:t xml:space="preserve"> </w:t>
      </w:r>
      <w:r w:rsidRPr="00D60882">
        <w:rPr>
          <w:rFonts w:eastAsia="Times New Roman"/>
          <w:sz w:val="20"/>
          <w:lang w:val="en-US"/>
        </w:rPr>
        <w:t>operating</w:t>
      </w:r>
      <w:r w:rsidRPr="00D60882">
        <w:rPr>
          <w:rFonts w:eastAsia="Times New Roman"/>
          <w:spacing w:val="-5"/>
          <w:sz w:val="20"/>
          <w:lang w:val="en-US"/>
        </w:rPr>
        <w:t xml:space="preserve"> </w:t>
      </w:r>
      <w:r w:rsidRPr="00D60882">
        <w:rPr>
          <w:rFonts w:eastAsia="Times New Roman"/>
          <w:sz w:val="20"/>
          <w:lang w:val="en-US"/>
        </w:rPr>
        <w:t>class/channel</w:t>
      </w:r>
      <w:r w:rsidRPr="00D60882">
        <w:rPr>
          <w:rFonts w:eastAsia="Times New Roman"/>
          <w:spacing w:val="-5"/>
          <w:sz w:val="20"/>
          <w:lang w:val="en-US"/>
        </w:rPr>
        <w:t xml:space="preserve"> </w:t>
      </w:r>
      <w:r w:rsidRPr="00D60882">
        <w:rPr>
          <w:rFonts w:eastAsia="Times New Roman"/>
          <w:sz w:val="20"/>
          <w:lang w:val="en-US"/>
        </w:rPr>
        <w:t>on</w:t>
      </w:r>
      <w:r w:rsidRPr="00D60882">
        <w:rPr>
          <w:rFonts w:eastAsia="Times New Roman"/>
          <w:spacing w:val="-5"/>
          <w:sz w:val="20"/>
          <w:lang w:val="en-US"/>
        </w:rPr>
        <w:t xml:space="preserve"> </w:t>
      </w:r>
      <w:r w:rsidRPr="00D60882">
        <w:rPr>
          <w:rFonts w:eastAsia="Times New Roman"/>
          <w:sz w:val="20"/>
          <w:lang w:val="en-US"/>
        </w:rPr>
        <w:t>Link</w:t>
      </w:r>
      <w:r w:rsidRPr="00D60882">
        <w:rPr>
          <w:rFonts w:eastAsia="Times New Roman"/>
          <w:spacing w:val="-3"/>
          <w:sz w:val="20"/>
          <w:lang w:val="en-US"/>
        </w:rPr>
        <w:t xml:space="preserve"> </w:t>
      </w:r>
      <w:r w:rsidRPr="00D60882">
        <w:rPr>
          <w:rFonts w:eastAsia="Times New Roman"/>
          <w:sz w:val="20"/>
          <w:lang w:val="en-US"/>
        </w:rPr>
        <w:t>1</w:t>
      </w:r>
      <w:r w:rsidRPr="00D60882">
        <w:rPr>
          <w:rFonts w:eastAsia="Times New Roman"/>
          <w:spacing w:val="-5"/>
          <w:sz w:val="20"/>
          <w:lang w:val="en-US"/>
        </w:rPr>
        <w:t xml:space="preserve"> </w:t>
      </w:r>
      <w:r w:rsidRPr="00D60882">
        <w:rPr>
          <w:rFonts w:eastAsia="Times New Roman"/>
          <w:sz w:val="20"/>
          <w:lang w:val="en-US"/>
        </w:rPr>
        <w:t>and</w:t>
      </w:r>
      <w:r w:rsidRPr="00D60882">
        <w:rPr>
          <w:rFonts w:eastAsia="Times New Roman"/>
          <w:spacing w:val="-4"/>
          <w:sz w:val="20"/>
          <w:lang w:val="en-US"/>
        </w:rPr>
        <w:t xml:space="preserve"> </w:t>
      </w:r>
      <w:r w:rsidRPr="00D60882">
        <w:rPr>
          <w:rFonts w:eastAsia="Times New Roman"/>
          <w:sz w:val="20"/>
          <w:lang w:val="en-US"/>
        </w:rPr>
        <w:t>before</w:t>
      </w:r>
      <w:r w:rsidRPr="00D60882">
        <w:rPr>
          <w:rFonts w:eastAsia="Times New Roman"/>
          <w:spacing w:val="-5"/>
          <w:sz w:val="20"/>
          <w:lang w:val="en-US"/>
        </w:rPr>
        <w:t xml:space="preserve"> </w:t>
      </w:r>
      <w:r w:rsidRPr="00D60882">
        <w:rPr>
          <w:rFonts w:eastAsia="Times New Roman"/>
          <w:sz w:val="20"/>
          <w:lang w:val="en-US"/>
        </w:rPr>
        <w:t>the</w:t>
      </w:r>
      <w:r w:rsidRPr="00D60882">
        <w:rPr>
          <w:rFonts w:eastAsia="Times New Roman"/>
          <w:spacing w:val="-5"/>
          <w:sz w:val="20"/>
          <w:lang w:val="en-US"/>
        </w:rPr>
        <w:t xml:space="preserve"> </w:t>
      </w:r>
      <w:r w:rsidRPr="00D60882">
        <w:rPr>
          <w:rFonts w:eastAsia="Times New Roman"/>
          <w:sz w:val="20"/>
          <w:lang w:val="en-US"/>
        </w:rPr>
        <w:t>first</w:t>
      </w:r>
      <w:r w:rsidRPr="00D60882">
        <w:rPr>
          <w:rFonts w:eastAsia="Times New Roman"/>
          <w:spacing w:val="-4"/>
          <w:sz w:val="20"/>
          <w:lang w:val="en-US"/>
        </w:rPr>
        <w:t xml:space="preserve"> </w:t>
      </w:r>
      <w:r w:rsidRPr="00D60882">
        <w:rPr>
          <w:rFonts w:eastAsia="Times New Roman"/>
          <w:sz w:val="20"/>
          <w:lang w:val="en-US"/>
        </w:rPr>
        <w:t>beacon</w:t>
      </w:r>
      <w:r w:rsidRPr="00D60882">
        <w:rPr>
          <w:rFonts w:eastAsia="Times New Roman"/>
          <w:spacing w:val="-5"/>
          <w:sz w:val="20"/>
          <w:lang w:val="en-US"/>
        </w:rPr>
        <w:t xml:space="preserve"> </w:t>
      </w:r>
      <w:r w:rsidRPr="00D60882">
        <w:rPr>
          <w:rFonts w:eastAsia="Times New Roman"/>
          <w:sz w:val="20"/>
          <w:lang w:val="en-US"/>
        </w:rPr>
        <w:t>on</w:t>
      </w:r>
      <w:r w:rsidRPr="00D60882">
        <w:rPr>
          <w:rFonts w:eastAsia="Times New Roman"/>
          <w:spacing w:val="-4"/>
          <w:sz w:val="20"/>
          <w:lang w:val="en-US"/>
        </w:rPr>
        <w:t xml:space="preserve"> </w:t>
      </w:r>
      <w:r w:rsidRPr="00D60882">
        <w:rPr>
          <w:rFonts w:eastAsia="Times New Roman"/>
          <w:sz w:val="20"/>
          <w:lang w:val="en-US"/>
        </w:rPr>
        <w:t>the</w:t>
      </w:r>
      <w:r w:rsidRPr="00D60882">
        <w:rPr>
          <w:rFonts w:eastAsia="Times New Roman"/>
          <w:spacing w:val="-5"/>
          <w:sz w:val="20"/>
          <w:lang w:val="en-US"/>
        </w:rPr>
        <w:t xml:space="preserve"> </w:t>
      </w:r>
      <w:r w:rsidRPr="00D60882">
        <w:rPr>
          <w:rFonts w:eastAsia="Times New Roman"/>
          <w:sz w:val="20"/>
          <w:lang w:val="en-US"/>
        </w:rPr>
        <w:t>initial</w:t>
      </w:r>
      <w:r w:rsidRPr="00D60882">
        <w:rPr>
          <w:rFonts w:eastAsia="Times New Roman"/>
          <w:spacing w:val="-5"/>
          <w:sz w:val="20"/>
          <w:lang w:val="en-US"/>
        </w:rPr>
        <w:t xml:space="preserve"> </w:t>
      </w:r>
      <w:r w:rsidRPr="00D60882">
        <w:rPr>
          <w:rFonts w:eastAsia="Times New Roman"/>
          <w:sz w:val="20"/>
          <w:lang w:val="en-US"/>
        </w:rPr>
        <w:t>operating</w:t>
      </w:r>
      <w:r w:rsidRPr="00D60882">
        <w:rPr>
          <w:rFonts w:eastAsia="Times New Roman"/>
          <w:spacing w:val="-5"/>
          <w:sz w:val="20"/>
          <w:lang w:val="en-US"/>
        </w:rPr>
        <w:t xml:space="preserve"> </w:t>
      </w:r>
      <w:r w:rsidRPr="00D60882">
        <w:rPr>
          <w:rFonts w:eastAsia="Times New Roman"/>
          <w:sz w:val="20"/>
          <w:lang w:val="en-US"/>
        </w:rPr>
        <w:t>class/channel is</w:t>
      </w:r>
      <w:r w:rsidRPr="00D60882">
        <w:rPr>
          <w:rFonts w:eastAsia="Times New Roman"/>
          <w:spacing w:val="-9"/>
          <w:sz w:val="20"/>
          <w:lang w:val="en-US"/>
        </w:rPr>
        <w:t xml:space="preserve"> </w:t>
      </w:r>
      <w:r w:rsidRPr="00D60882">
        <w:rPr>
          <w:rFonts w:eastAsia="Times New Roman"/>
          <w:sz w:val="20"/>
          <w:lang w:val="en-US"/>
        </w:rPr>
        <w:t>transmitted,</w:t>
      </w:r>
      <w:r w:rsidRPr="00D60882">
        <w:rPr>
          <w:rFonts w:eastAsia="Times New Roman"/>
          <w:spacing w:val="-9"/>
          <w:sz w:val="20"/>
          <w:lang w:val="en-US"/>
        </w:rPr>
        <w:t xml:space="preserve"> </w:t>
      </w:r>
      <w:r w:rsidRPr="00D60882">
        <w:rPr>
          <w:rFonts w:eastAsia="Times New Roman"/>
          <w:sz w:val="20"/>
          <w:lang w:val="en-US"/>
        </w:rPr>
        <w:t>AP</w:t>
      </w:r>
      <w:r w:rsidRPr="00D60882">
        <w:rPr>
          <w:rFonts w:eastAsia="Times New Roman"/>
          <w:spacing w:val="-5"/>
          <w:sz w:val="20"/>
          <w:lang w:val="en-US"/>
        </w:rPr>
        <w:t xml:space="preserve"> </w:t>
      </w:r>
      <w:r w:rsidRPr="00D60882">
        <w:rPr>
          <w:rFonts w:eastAsia="Times New Roman"/>
          <w:sz w:val="20"/>
          <w:lang w:val="en-US"/>
        </w:rPr>
        <w:t>2</w:t>
      </w:r>
      <w:r w:rsidRPr="00D60882">
        <w:rPr>
          <w:rFonts w:eastAsia="Times New Roman"/>
          <w:spacing w:val="-7"/>
          <w:sz w:val="20"/>
          <w:lang w:val="en-US"/>
        </w:rPr>
        <w:t xml:space="preserve"> </w:t>
      </w:r>
      <w:r w:rsidRPr="00D60882">
        <w:rPr>
          <w:rFonts w:eastAsia="Times New Roman"/>
          <w:sz w:val="20"/>
          <w:lang w:val="en-US"/>
        </w:rPr>
        <w:t>includes</w:t>
      </w:r>
      <w:r w:rsidRPr="00D60882">
        <w:rPr>
          <w:rFonts w:eastAsia="Times New Roman"/>
          <w:spacing w:val="-7"/>
          <w:sz w:val="20"/>
          <w:lang w:val="en-US"/>
        </w:rPr>
        <w:t xml:space="preserve"> </w:t>
      </w:r>
      <w:r w:rsidRPr="00D60882">
        <w:rPr>
          <w:rFonts w:eastAsia="Times New Roman"/>
          <w:sz w:val="20"/>
          <w:lang w:val="en-US"/>
        </w:rPr>
        <w:t>the</w:t>
      </w:r>
      <w:r w:rsidRPr="00D60882">
        <w:rPr>
          <w:rFonts w:eastAsia="Times New Roman"/>
          <w:spacing w:val="-7"/>
          <w:sz w:val="20"/>
          <w:lang w:val="en-US"/>
        </w:rPr>
        <w:t xml:space="preserve"> </w:t>
      </w:r>
      <w:r w:rsidRPr="00D60882">
        <w:rPr>
          <w:rFonts w:eastAsia="Times New Roman"/>
          <w:sz w:val="20"/>
          <w:lang w:val="en-US"/>
        </w:rPr>
        <w:t>Max</w:t>
      </w:r>
      <w:r w:rsidRPr="00D60882">
        <w:rPr>
          <w:rFonts w:eastAsia="Times New Roman"/>
          <w:spacing w:val="-7"/>
          <w:sz w:val="20"/>
          <w:lang w:val="en-US"/>
        </w:rPr>
        <w:t xml:space="preserve"> </w:t>
      </w:r>
      <w:r w:rsidRPr="00D60882">
        <w:rPr>
          <w:rFonts w:eastAsia="Times New Roman"/>
          <w:sz w:val="20"/>
          <w:lang w:val="en-US"/>
        </w:rPr>
        <w:t>Channel</w:t>
      </w:r>
      <w:r w:rsidRPr="00D60882">
        <w:rPr>
          <w:rFonts w:eastAsia="Times New Roman"/>
          <w:spacing w:val="-9"/>
          <w:sz w:val="20"/>
          <w:lang w:val="en-US"/>
        </w:rPr>
        <w:t xml:space="preserve"> </w:t>
      </w:r>
      <w:r w:rsidRPr="00D60882">
        <w:rPr>
          <w:rFonts w:eastAsia="Times New Roman"/>
          <w:sz w:val="20"/>
          <w:lang w:val="en-US"/>
        </w:rPr>
        <w:t>Switch</w:t>
      </w:r>
      <w:r w:rsidRPr="00D60882">
        <w:rPr>
          <w:rFonts w:eastAsia="Times New Roman"/>
          <w:spacing w:val="-7"/>
          <w:sz w:val="20"/>
          <w:lang w:val="en-US"/>
        </w:rPr>
        <w:t xml:space="preserve"> </w:t>
      </w:r>
      <w:r w:rsidRPr="00D60882">
        <w:rPr>
          <w:rFonts w:eastAsia="Times New Roman"/>
          <w:sz w:val="20"/>
          <w:lang w:val="en-US"/>
        </w:rPr>
        <w:t>Time</w:t>
      </w:r>
      <w:r w:rsidRPr="00D60882">
        <w:rPr>
          <w:rFonts w:eastAsia="Times New Roman"/>
          <w:spacing w:val="-9"/>
          <w:sz w:val="20"/>
          <w:lang w:val="en-US"/>
        </w:rPr>
        <w:t xml:space="preserve"> </w:t>
      </w:r>
      <w:r w:rsidRPr="00D60882">
        <w:rPr>
          <w:rFonts w:eastAsia="Times New Roman"/>
          <w:sz w:val="20"/>
          <w:lang w:val="en-US"/>
        </w:rPr>
        <w:t>element</w:t>
      </w:r>
      <w:r w:rsidRPr="00D60882">
        <w:rPr>
          <w:rFonts w:eastAsia="Times New Roman"/>
          <w:spacing w:val="-8"/>
          <w:sz w:val="20"/>
          <w:lang w:val="en-US"/>
        </w:rPr>
        <w:t xml:space="preserve"> </w:t>
      </w:r>
      <w:r w:rsidRPr="00D60882">
        <w:rPr>
          <w:rFonts w:eastAsia="Times New Roman"/>
          <w:sz w:val="20"/>
          <w:lang w:val="en-US"/>
        </w:rPr>
        <w:t>in</w:t>
      </w:r>
      <w:r w:rsidRPr="00D60882">
        <w:rPr>
          <w:rFonts w:eastAsia="Times New Roman"/>
          <w:spacing w:val="-8"/>
          <w:sz w:val="20"/>
          <w:lang w:val="en-US"/>
        </w:rPr>
        <w:t xml:space="preserve"> </w:t>
      </w:r>
      <w:r w:rsidRPr="00D60882">
        <w:rPr>
          <w:rFonts w:eastAsia="Times New Roman"/>
          <w:sz w:val="20"/>
          <w:lang w:val="en-US"/>
        </w:rPr>
        <w:t>the</w:t>
      </w:r>
      <w:r w:rsidRPr="00D60882">
        <w:rPr>
          <w:rFonts w:eastAsia="Times New Roman"/>
          <w:spacing w:val="-9"/>
          <w:sz w:val="20"/>
          <w:lang w:val="en-US"/>
        </w:rPr>
        <w:t xml:space="preserve"> </w:t>
      </w:r>
      <w:r w:rsidRPr="00D60882">
        <w:rPr>
          <w:rFonts w:eastAsia="Times New Roman"/>
          <w:sz w:val="20"/>
          <w:lang w:val="en-US"/>
        </w:rPr>
        <w:t>per-STA</w:t>
      </w:r>
      <w:r w:rsidRPr="00D60882">
        <w:rPr>
          <w:rFonts w:eastAsia="Times New Roman"/>
          <w:spacing w:val="-8"/>
          <w:sz w:val="20"/>
          <w:lang w:val="en-US"/>
        </w:rPr>
        <w:t xml:space="preserve"> </w:t>
      </w:r>
      <w:r w:rsidRPr="00D60882">
        <w:rPr>
          <w:rFonts w:eastAsia="Times New Roman"/>
          <w:sz w:val="20"/>
          <w:lang w:val="en-US"/>
        </w:rPr>
        <w:t>profile</w:t>
      </w:r>
      <w:r w:rsidRPr="00D60882">
        <w:rPr>
          <w:rFonts w:eastAsia="Times New Roman"/>
          <w:spacing w:val="-7"/>
          <w:sz w:val="20"/>
          <w:lang w:val="en-US"/>
        </w:rPr>
        <w:t xml:space="preserve"> </w:t>
      </w:r>
      <w:r w:rsidRPr="00D60882">
        <w:rPr>
          <w:rFonts w:eastAsia="Times New Roman"/>
          <w:sz w:val="20"/>
          <w:lang w:val="en-US"/>
        </w:rPr>
        <w:t>corresponding</w:t>
      </w:r>
      <w:r w:rsidRPr="00D60882">
        <w:rPr>
          <w:rFonts w:eastAsia="Times New Roman"/>
          <w:spacing w:val="-8"/>
          <w:sz w:val="20"/>
          <w:lang w:val="en-US"/>
        </w:rPr>
        <w:t xml:space="preserve"> </w:t>
      </w:r>
      <w:r w:rsidRPr="00D60882">
        <w:rPr>
          <w:rFonts w:eastAsia="Times New Roman"/>
          <w:sz w:val="20"/>
          <w:lang w:val="en-US"/>
        </w:rPr>
        <w:t>to AP</w:t>
      </w:r>
      <w:r w:rsidRPr="00D60882">
        <w:rPr>
          <w:rFonts w:eastAsia="Times New Roman"/>
          <w:spacing w:val="-3"/>
          <w:sz w:val="20"/>
          <w:lang w:val="en-US"/>
        </w:rPr>
        <w:t xml:space="preserve"> </w:t>
      </w:r>
      <w:r w:rsidRPr="00D60882">
        <w:rPr>
          <w:rFonts w:eastAsia="Times New Roman"/>
          <w:sz w:val="20"/>
          <w:lang w:val="en-US"/>
        </w:rPr>
        <w:t>1 in the (Re)Association Response frame it transmits. The value carried in Max Channel Switch Time element provides</w:t>
      </w:r>
      <w:r w:rsidRPr="00D60882">
        <w:rPr>
          <w:rFonts w:eastAsia="Times New Roman"/>
          <w:spacing w:val="-2"/>
          <w:sz w:val="20"/>
          <w:lang w:val="en-US"/>
        </w:rPr>
        <w:t xml:space="preserve"> </w:t>
      </w:r>
      <w:r w:rsidRPr="00D60882">
        <w:rPr>
          <w:rFonts w:eastAsia="Times New Roman"/>
          <w:sz w:val="20"/>
          <w:lang w:val="en-US"/>
        </w:rPr>
        <w:t>an estimate</w:t>
      </w:r>
      <w:r w:rsidRPr="00D60882">
        <w:rPr>
          <w:rFonts w:eastAsia="Times New Roman"/>
          <w:spacing w:val="-1"/>
          <w:sz w:val="20"/>
          <w:lang w:val="en-US"/>
        </w:rPr>
        <w:t xml:space="preserve"> </w:t>
      </w:r>
      <w:r w:rsidRPr="00D60882">
        <w:rPr>
          <w:rFonts w:eastAsia="Times New Roman"/>
          <w:sz w:val="20"/>
          <w:lang w:val="en-US"/>
        </w:rPr>
        <w:t>of</w:t>
      </w:r>
      <w:r w:rsidRPr="00D60882">
        <w:rPr>
          <w:rFonts w:eastAsia="Times New Roman"/>
          <w:spacing w:val="-2"/>
          <w:sz w:val="20"/>
          <w:lang w:val="en-US"/>
        </w:rPr>
        <w:t xml:space="preserve"> </w:t>
      </w:r>
      <w:r w:rsidRPr="00D60882">
        <w:rPr>
          <w:rFonts w:eastAsia="Times New Roman"/>
          <w:sz w:val="20"/>
          <w:lang w:val="en-US"/>
        </w:rPr>
        <w:t>time</w:t>
      </w:r>
      <w:r w:rsidRPr="00D60882">
        <w:rPr>
          <w:rFonts w:eastAsia="Times New Roman"/>
          <w:spacing w:val="-1"/>
          <w:sz w:val="20"/>
          <w:lang w:val="en-US"/>
        </w:rPr>
        <w:t xml:space="preserve"> </w:t>
      </w:r>
      <w:r w:rsidRPr="00D60882">
        <w:rPr>
          <w:rFonts w:eastAsia="Times New Roman"/>
          <w:sz w:val="20"/>
          <w:lang w:val="en-US"/>
        </w:rPr>
        <w:t>until</w:t>
      </w:r>
      <w:r w:rsidRPr="00D60882">
        <w:rPr>
          <w:rFonts w:eastAsia="Times New Roman"/>
          <w:spacing w:val="-1"/>
          <w:sz w:val="20"/>
          <w:lang w:val="en-US"/>
        </w:rPr>
        <w:t xml:space="preserve"> </w:t>
      </w:r>
      <w:r w:rsidRPr="00D60882">
        <w:rPr>
          <w:rFonts w:eastAsia="Times New Roman"/>
          <w:sz w:val="20"/>
          <w:lang w:val="en-US"/>
        </w:rPr>
        <w:t>the first</w:t>
      </w:r>
      <w:r w:rsidRPr="00D60882">
        <w:rPr>
          <w:rFonts w:eastAsia="Times New Roman"/>
          <w:spacing w:val="-1"/>
          <w:sz w:val="20"/>
          <w:lang w:val="en-US"/>
        </w:rPr>
        <w:t xml:space="preserve"> </w:t>
      </w:r>
      <w:r w:rsidRPr="00D60882">
        <w:rPr>
          <w:rFonts w:eastAsia="Times New Roman"/>
          <w:sz w:val="20"/>
          <w:lang w:val="en-US"/>
        </w:rPr>
        <w:t>TBTT on</w:t>
      </w:r>
      <w:r w:rsidRPr="00D60882">
        <w:rPr>
          <w:rFonts w:eastAsia="Times New Roman"/>
          <w:spacing w:val="-1"/>
          <w:sz w:val="20"/>
          <w:lang w:val="en-US"/>
        </w:rPr>
        <w:t xml:space="preserve"> </w:t>
      </w:r>
      <w:r w:rsidRPr="00D60882">
        <w:rPr>
          <w:rFonts w:eastAsia="Times New Roman"/>
          <w:sz w:val="20"/>
          <w:lang w:val="en-US"/>
        </w:rPr>
        <w:t>the new</w:t>
      </w:r>
      <w:r w:rsidRPr="00D60882">
        <w:rPr>
          <w:rFonts w:eastAsia="Times New Roman"/>
          <w:spacing w:val="-1"/>
          <w:sz w:val="20"/>
          <w:lang w:val="en-US"/>
        </w:rPr>
        <w:t xml:space="preserve"> </w:t>
      </w:r>
      <w:r w:rsidRPr="00D60882">
        <w:rPr>
          <w:rFonts w:eastAsia="Times New Roman"/>
          <w:sz w:val="20"/>
          <w:lang w:val="en-US"/>
        </w:rPr>
        <w:t>channel</w:t>
      </w:r>
      <w:r w:rsidRPr="00D60882">
        <w:rPr>
          <w:rFonts w:eastAsia="Times New Roman"/>
          <w:spacing w:val="-1"/>
          <w:sz w:val="20"/>
          <w:lang w:val="en-US"/>
        </w:rPr>
        <w:t xml:space="preserve"> </w:t>
      </w:r>
      <w:r w:rsidRPr="00D60882">
        <w:rPr>
          <w:rFonts w:eastAsia="Times New Roman"/>
          <w:sz w:val="20"/>
          <w:lang w:val="en-US"/>
        </w:rPr>
        <w:t>on</w:t>
      </w:r>
      <w:r w:rsidRPr="00D60882">
        <w:rPr>
          <w:rFonts w:eastAsia="Times New Roman"/>
          <w:spacing w:val="-1"/>
          <w:sz w:val="20"/>
          <w:lang w:val="en-US"/>
        </w:rPr>
        <w:t xml:space="preserve"> </w:t>
      </w:r>
      <w:r w:rsidRPr="00D60882">
        <w:rPr>
          <w:rFonts w:eastAsia="Times New Roman"/>
          <w:sz w:val="20"/>
          <w:lang w:val="en-US"/>
        </w:rPr>
        <w:t>Link</w:t>
      </w:r>
      <w:r w:rsidRPr="00D60882">
        <w:rPr>
          <w:rFonts w:eastAsia="Times New Roman"/>
          <w:spacing w:val="-4"/>
          <w:sz w:val="20"/>
          <w:lang w:val="en-US"/>
        </w:rPr>
        <w:t xml:space="preserve"> </w:t>
      </w:r>
      <w:r w:rsidRPr="00D60882">
        <w:rPr>
          <w:rFonts w:eastAsia="Times New Roman"/>
          <w:sz w:val="20"/>
          <w:lang w:val="en-US"/>
        </w:rPr>
        <w:t>1. The STA affiliated with the non-AP MLD operating on Link</w:t>
      </w:r>
      <w:r w:rsidRPr="00D60882">
        <w:rPr>
          <w:rFonts w:eastAsia="Times New Roman"/>
          <w:spacing w:val="-3"/>
          <w:sz w:val="20"/>
          <w:lang w:val="en-US"/>
        </w:rPr>
        <w:t xml:space="preserve"> </w:t>
      </w:r>
      <w:r w:rsidRPr="00D60882">
        <w:rPr>
          <w:rFonts w:eastAsia="Times New Roman"/>
          <w:sz w:val="20"/>
          <w:lang w:val="en-US"/>
        </w:rPr>
        <w:t>1 does not transmit a frame until it hears the first Beacon frame from AP 1 on Link 1.</w:t>
      </w:r>
    </w:p>
    <w:p w14:paraId="1AFC0B84" w14:textId="77777777" w:rsidR="00D60882" w:rsidRPr="00D60882" w:rsidRDefault="00D60882" w:rsidP="00D60882">
      <w:pPr>
        <w:widowControl w:val="0"/>
        <w:kinsoku w:val="0"/>
        <w:overflowPunct w:val="0"/>
        <w:autoSpaceDE w:val="0"/>
        <w:autoSpaceDN w:val="0"/>
        <w:adjustRightInd w:val="0"/>
        <w:spacing w:before="11"/>
        <w:jc w:val="left"/>
        <w:rPr>
          <w:rFonts w:eastAsia="Times New Roman"/>
          <w:sz w:val="14"/>
          <w:szCs w:val="14"/>
          <w:lang w:val="en-US"/>
        </w:rPr>
      </w:pPr>
    </w:p>
    <w:p w14:paraId="52527987" w14:textId="77777777" w:rsidR="00D60882" w:rsidRPr="00D60882" w:rsidRDefault="00D60882" w:rsidP="00D60882">
      <w:pPr>
        <w:widowControl w:val="0"/>
        <w:kinsoku w:val="0"/>
        <w:overflowPunct w:val="0"/>
        <w:autoSpaceDE w:val="0"/>
        <w:autoSpaceDN w:val="0"/>
        <w:adjustRightInd w:val="0"/>
        <w:spacing w:before="11"/>
        <w:jc w:val="left"/>
        <w:rPr>
          <w:rFonts w:eastAsia="Times New Roman"/>
          <w:sz w:val="14"/>
          <w:szCs w:val="14"/>
          <w:lang w:val="en-US"/>
        </w:rPr>
        <w:sectPr w:rsidR="00D60882" w:rsidRPr="00D60882">
          <w:pgSz w:w="12240" w:h="15840"/>
          <w:pgMar w:top="1280" w:right="1640" w:bottom="880" w:left="1640" w:header="661" w:footer="681" w:gutter="0"/>
          <w:cols w:space="720"/>
          <w:noEndnote/>
        </w:sectPr>
      </w:pPr>
    </w:p>
    <w:p w14:paraId="410D212F" w14:textId="77777777" w:rsidR="00D60882" w:rsidRPr="00D60882" w:rsidRDefault="00D60882" w:rsidP="00D60882">
      <w:pPr>
        <w:widowControl w:val="0"/>
        <w:kinsoku w:val="0"/>
        <w:overflowPunct w:val="0"/>
        <w:autoSpaceDE w:val="0"/>
        <w:autoSpaceDN w:val="0"/>
        <w:adjustRightInd w:val="0"/>
        <w:spacing w:before="6"/>
        <w:jc w:val="left"/>
        <w:rPr>
          <w:rFonts w:eastAsia="Times New Roman"/>
          <w:sz w:val="10"/>
          <w:szCs w:val="10"/>
          <w:lang w:val="en-US"/>
        </w:rPr>
      </w:pPr>
    </w:p>
    <w:p w14:paraId="2FBEEC8E" w14:textId="682A238E" w:rsidR="00D60882" w:rsidRPr="00D60882" w:rsidRDefault="00D60882" w:rsidP="00D60882">
      <w:pPr>
        <w:widowControl w:val="0"/>
        <w:kinsoku w:val="0"/>
        <w:overflowPunct w:val="0"/>
        <w:autoSpaceDE w:val="0"/>
        <w:autoSpaceDN w:val="0"/>
        <w:adjustRightInd w:val="0"/>
        <w:spacing w:line="244" w:lineRule="auto"/>
        <w:rPr>
          <w:rFonts w:ascii="Calibri" w:eastAsia="Times New Roman" w:hAnsi="Calibri" w:cs="Calibri"/>
          <w:spacing w:val="-4"/>
          <w:sz w:val="13"/>
          <w:szCs w:val="13"/>
          <w:lang w:val="en-US"/>
        </w:rPr>
      </w:pPr>
      <w:r w:rsidRPr="00D60882">
        <w:rPr>
          <w:rFonts w:eastAsia="Times New Roman"/>
          <w:noProof/>
          <w:sz w:val="20"/>
          <w:lang w:val="en-US"/>
        </w:rPr>
        <mc:AlternateContent>
          <mc:Choice Requires="wpg">
            <w:drawing>
              <wp:anchor distT="0" distB="0" distL="114300" distR="114300" simplePos="0" relativeHeight="251664896" behindDoc="1" locked="0" layoutInCell="0" allowOverlap="1" wp14:anchorId="13D9A760" wp14:editId="7EA056AD">
                <wp:simplePos x="0" y="0"/>
                <wp:positionH relativeFrom="page">
                  <wp:posOffset>1701165</wp:posOffset>
                </wp:positionH>
                <wp:positionV relativeFrom="paragraph">
                  <wp:posOffset>312420</wp:posOffset>
                </wp:positionV>
                <wp:extent cx="4740275" cy="598805"/>
                <wp:effectExtent l="5715" t="5080" r="6985" b="5715"/>
                <wp:wrapNone/>
                <wp:docPr id="377" name="Group 3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40275" cy="598805"/>
                          <a:chOff x="2679" y="492"/>
                          <a:chExt cx="7465" cy="943"/>
                        </a:xfrm>
                      </wpg:grpSpPr>
                      <wps:wsp>
                        <wps:cNvPr id="378" name="Freeform 333"/>
                        <wps:cNvSpPr>
                          <a:spLocks/>
                        </wps:cNvSpPr>
                        <wps:spPr bwMode="auto">
                          <a:xfrm>
                            <a:off x="2689" y="1201"/>
                            <a:ext cx="7455" cy="1"/>
                          </a:xfrm>
                          <a:custGeom>
                            <a:avLst/>
                            <a:gdLst>
                              <a:gd name="T0" fmla="*/ 0 w 7455"/>
                              <a:gd name="T1" fmla="*/ 0 h 1"/>
                              <a:gd name="T2" fmla="*/ 7454 w 7455"/>
                              <a:gd name="T3" fmla="*/ 0 h 1"/>
                            </a:gdLst>
                            <a:ahLst/>
                            <a:cxnLst>
                              <a:cxn ang="0">
                                <a:pos x="T0" y="T1"/>
                              </a:cxn>
                              <a:cxn ang="0">
                                <a:pos x="T2" y="T3"/>
                              </a:cxn>
                            </a:cxnLst>
                            <a:rect l="0" t="0" r="r" b="b"/>
                            <a:pathLst>
                              <a:path w="7455" h="1">
                                <a:moveTo>
                                  <a:pt x="0" y="0"/>
                                </a:moveTo>
                                <a:lnTo>
                                  <a:pt x="7454" y="0"/>
                                </a:lnTo>
                              </a:path>
                            </a:pathLst>
                          </a:custGeom>
                          <a:noFill/>
                          <a:ln w="852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379" name="Picture 33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2689" y="683"/>
                            <a:ext cx="120" cy="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80" name="Freeform 335"/>
                        <wps:cNvSpPr>
                          <a:spLocks/>
                        </wps:cNvSpPr>
                        <wps:spPr bwMode="auto">
                          <a:xfrm>
                            <a:off x="2689" y="683"/>
                            <a:ext cx="124" cy="519"/>
                          </a:xfrm>
                          <a:custGeom>
                            <a:avLst/>
                            <a:gdLst>
                              <a:gd name="T0" fmla="*/ 123 w 124"/>
                              <a:gd name="T1" fmla="*/ 0 h 519"/>
                              <a:gd name="T2" fmla="*/ 0 w 124"/>
                              <a:gd name="T3" fmla="*/ 0 h 519"/>
                              <a:gd name="T4" fmla="*/ 0 w 124"/>
                              <a:gd name="T5" fmla="*/ 518 h 519"/>
                              <a:gd name="T6" fmla="*/ 123 w 124"/>
                              <a:gd name="T7" fmla="*/ 518 h 519"/>
                              <a:gd name="T8" fmla="*/ 123 w 124"/>
                              <a:gd name="T9" fmla="*/ 0 h 519"/>
                            </a:gdLst>
                            <a:ahLst/>
                            <a:cxnLst>
                              <a:cxn ang="0">
                                <a:pos x="T0" y="T1"/>
                              </a:cxn>
                              <a:cxn ang="0">
                                <a:pos x="T2" y="T3"/>
                              </a:cxn>
                              <a:cxn ang="0">
                                <a:pos x="T4" y="T5"/>
                              </a:cxn>
                              <a:cxn ang="0">
                                <a:pos x="T6" y="T7"/>
                              </a:cxn>
                              <a:cxn ang="0">
                                <a:pos x="T8" y="T9"/>
                              </a:cxn>
                            </a:cxnLst>
                            <a:rect l="0" t="0" r="r" b="b"/>
                            <a:pathLst>
                              <a:path w="124" h="519">
                                <a:moveTo>
                                  <a:pt x="123" y="0"/>
                                </a:moveTo>
                                <a:lnTo>
                                  <a:pt x="0" y="0"/>
                                </a:lnTo>
                                <a:lnTo>
                                  <a:pt x="0" y="518"/>
                                </a:lnTo>
                                <a:lnTo>
                                  <a:pt x="123" y="518"/>
                                </a:lnTo>
                                <a:lnTo>
                                  <a:pt x="123" y="0"/>
                                </a:lnTo>
                                <a:close/>
                              </a:path>
                            </a:pathLst>
                          </a:custGeom>
                          <a:noFill/>
                          <a:ln w="790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381" name="Picture 336"/>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3372" y="683"/>
                            <a:ext cx="120" cy="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82" name="Freeform 337"/>
                        <wps:cNvSpPr>
                          <a:spLocks/>
                        </wps:cNvSpPr>
                        <wps:spPr bwMode="auto">
                          <a:xfrm>
                            <a:off x="3372" y="683"/>
                            <a:ext cx="125" cy="519"/>
                          </a:xfrm>
                          <a:custGeom>
                            <a:avLst/>
                            <a:gdLst>
                              <a:gd name="T0" fmla="*/ 124 w 125"/>
                              <a:gd name="T1" fmla="*/ 0 h 519"/>
                              <a:gd name="T2" fmla="*/ 0 w 125"/>
                              <a:gd name="T3" fmla="*/ 0 h 519"/>
                              <a:gd name="T4" fmla="*/ 0 w 125"/>
                              <a:gd name="T5" fmla="*/ 518 h 519"/>
                              <a:gd name="T6" fmla="*/ 124 w 125"/>
                              <a:gd name="T7" fmla="*/ 518 h 519"/>
                              <a:gd name="T8" fmla="*/ 124 w 125"/>
                              <a:gd name="T9" fmla="*/ 0 h 519"/>
                            </a:gdLst>
                            <a:ahLst/>
                            <a:cxnLst>
                              <a:cxn ang="0">
                                <a:pos x="T0" y="T1"/>
                              </a:cxn>
                              <a:cxn ang="0">
                                <a:pos x="T2" y="T3"/>
                              </a:cxn>
                              <a:cxn ang="0">
                                <a:pos x="T4" y="T5"/>
                              </a:cxn>
                              <a:cxn ang="0">
                                <a:pos x="T6" y="T7"/>
                              </a:cxn>
                              <a:cxn ang="0">
                                <a:pos x="T8" y="T9"/>
                              </a:cxn>
                            </a:cxnLst>
                            <a:rect l="0" t="0" r="r" b="b"/>
                            <a:pathLst>
                              <a:path w="125" h="519">
                                <a:moveTo>
                                  <a:pt x="124" y="0"/>
                                </a:moveTo>
                                <a:lnTo>
                                  <a:pt x="0" y="0"/>
                                </a:lnTo>
                                <a:lnTo>
                                  <a:pt x="0" y="518"/>
                                </a:lnTo>
                                <a:lnTo>
                                  <a:pt x="124" y="518"/>
                                </a:lnTo>
                                <a:lnTo>
                                  <a:pt x="124" y="0"/>
                                </a:lnTo>
                                <a:close/>
                              </a:path>
                            </a:pathLst>
                          </a:custGeom>
                          <a:noFill/>
                          <a:ln w="790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383" name="Picture 338"/>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4181" y="683"/>
                            <a:ext cx="120" cy="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84" name="Freeform 339"/>
                        <wps:cNvSpPr>
                          <a:spLocks/>
                        </wps:cNvSpPr>
                        <wps:spPr bwMode="auto">
                          <a:xfrm>
                            <a:off x="4180" y="683"/>
                            <a:ext cx="123" cy="519"/>
                          </a:xfrm>
                          <a:custGeom>
                            <a:avLst/>
                            <a:gdLst>
                              <a:gd name="T0" fmla="*/ 122 w 123"/>
                              <a:gd name="T1" fmla="*/ 0 h 519"/>
                              <a:gd name="T2" fmla="*/ 0 w 123"/>
                              <a:gd name="T3" fmla="*/ 0 h 519"/>
                              <a:gd name="T4" fmla="*/ 0 w 123"/>
                              <a:gd name="T5" fmla="*/ 518 h 519"/>
                              <a:gd name="T6" fmla="*/ 122 w 123"/>
                              <a:gd name="T7" fmla="*/ 518 h 519"/>
                              <a:gd name="T8" fmla="*/ 122 w 123"/>
                              <a:gd name="T9" fmla="*/ 0 h 519"/>
                            </a:gdLst>
                            <a:ahLst/>
                            <a:cxnLst>
                              <a:cxn ang="0">
                                <a:pos x="T0" y="T1"/>
                              </a:cxn>
                              <a:cxn ang="0">
                                <a:pos x="T2" y="T3"/>
                              </a:cxn>
                              <a:cxn ang="0">
                                <a:pos x="T4" y="T5"/>
                              </a:cxn>
                              <a:cxn ang="0">
                                <a:pos x="T6" y="T7"/>
                              </a:cxn>
                              <a:cxn ang="0">
                                <a:pos x="T8" y="T9"/>
                              </a:cxn>
                            </a:cxnLst>
                            <a:rect l="0" t="0" r="r" b="b"/>
                            <a:pathLst>
                              <a:path w="123" h="519">
                                <a:moveTo>
                                  <a:pt x="122" y="0"/>
                                </a:moveTo>
                                <a:lnTo>
                                  <a:pt x="0" y="0"/>
                                </a:lnTo>
                                <a:lnTo>
                                  <a:pt x="0" y="518"/>
                                </a:lnTo>
                                <a:lnTo>
                                  <a:pt x="122" y="518"/>
                                </a:lnTo>
                                <a:lnTo>
                                  <a:pt x="122" y="0"/>
                                </a:lnTo>
                                <a:close/>
                              </a:path>
                            </a:pathLst>
                          </a:custGeom>
                          <a:noFill/>
                          <a:ln w="790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385" name="Picture 340"/>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4895" y="683"/>
                            <a:ext cx="120" cy="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86" name="Freeform 341"/>
                        <wps:cNvSpPr>
                          <a:spLocks/>
                        </wps:cNvSpPr>
                        <wps:spPr bwMode="auto">
                          <a:xfrm>
                            <a:off x="4894" y="683"/>
                            <a:ext cx="124" cy="519"/>
                          </a:xfrm>
                          <a:custGeom>
                            <a:avLst/>
                            <a:gdLst>
                              <a:gd name="T0" fmla="*/ 123 w 124"/>
                              <a:gd name="T1" fmla="*/ 0 h 519"/>
                              <a:gd name="T2" fmla="*/ 0 w 124"/>
                              <a:gd name="T3" fmla="*/ 0 h 519"/>
                              <a:gd name="T4" fmla="*/ 0 w 124"/>
                              <a:gd name="T5" fmla="*/ 518 h 519"/>
                              <a:gd name="T6" fmla="*/ 123 w 124"/>
                              <a:gd name="T7" fmla="*/ 518 h 519"/>
                              <a:gd name="T8" fmla="*/ 123 w 124"/>
                              <a:gd name="T9" fmla="*/ 0 h 519"/>
                            </a:gdLst>
                            <a:ahLst/>
                            <a:cxnLst>
                              <a:cxn ang="0">
                                <a:pos x="T0" y="T1"/>
                              </a:cxn>
                              <a:cxn ang="0">
                                <a:pos x="T2" y="T3"/>
                              </a:cxn>
                              <a:cxn ang="0">
                                <a:pos x="T4" y="T5"/>
                              </a:cxn>
                              <a:cxn ang="0">
                                <a:pos x="T6" y="T7"/>
                              </a:cxn>
                              <a:cxn ang="0">
                                <a:pos x="T8" y="T9"/>
                              </a:cxn>
                            </a:cxnLst>
                            <a:rect l="0" t="0" r="r" b="b"/>
                            <a:pathLst>
                              <a:path w="124" h="519">
                                <a:moveTo>
                                  <a:pt x="123" y="0"/>
                                </a:moveTo>
                                <a:lnTo>
                                  <a:pt x="0" y="0"/>
                                </a:lnTo>
                                <a:lnTo>
                                  <a:pt x="0" y="518"/>
                                </a:lnTo>
                                <a:lnTo>
                                  <a:pt x="123" y="518"/>
                                </a:lnTo>
                                <a:lnTo>
                                  <a:pt x="123" y="0"/>
                                </a:lnTo>
                                <a:close/>
                              </a:path>
                            </a:pathLst>
                          </a:custGeom>
                          <a:noFill/>
                          <a:ln w="790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7" name="Freeform 342"/>
                        <wps:cNvSpPr>
                          <a:spLocks/>
                        </wps:cNvSpPr>
                        <wps:spPr bwMode="auto">
                          <a:xfrm>
                            <a:off x="5121" y="967"/>
                            <a:ext cx="3615" cy="1"/>
                          </a:xfrm>
                          <a:custGeom>
                            <a:avLst/>
                            <a:gdLst>
                              <a:gd name="T0" fmla="*/ 0 w 3615"/>
                              <a:gd name="T1" fmla="*/ 0 h 1"/>
                              <a:gd name="T2" fmla="*/ 3614 w 3615"/>
                              <a:gd name="T3" fmla="*/ 0 h 1"/>
                            </a:gdLst>
                            <a:ahLst/>
                            <a:cxnLst>
                              <a:cxn ang="0">
                                <a:pos x="T0" y="T1"/>
                              </a:cxn>
                              <a:cxn ang="0">
                                <a:pos x="T2" y="T3"/>
                              </a:cxn>
                            </a:cxnLst>
                            <a:rect l="0" t="0" r="r" b="b"/>
                            <a:pathLst>
                              <a:path w="3615" h="1">
                                <a:moveTo>
                                  <a:pt x="0" y="0"/>
                                </a:moveTo>
                                <a:lnTo>
                                  <a:pt x="3614" y="0"/>
                                </a:lnTo>
                              </a:path>
                            </a:pathLst>
                          </a:custGeom>
                          <a:noFill/>
                          <a:ln w="692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388" name="Group 343"/>
                        <wpg:cNvGrpSpPr>
                          <a:grpSpLocks/>
                        </wpg:cNvGrpSpPr>
                        <wpg:grpSpPr bwMode="auto">
                          <a:xfrm>
                            <a:off x="5011" y="924"/>
                            <a:ext cx="3836" cy="88"/>
                            <a:chOff x="5011" y="924"/>
                            <a:chExt cx="3836" cy="88"/>
                          </a:xfrm>
                        </wpg:grpSpPr>
                        <wps:wsp>
                          <wps:cNvPr id="389" name="Freeform 344"/>
                          <wps:cNvSpPr>
                            <a:spLocks/>
                          </wps:cNvSpPr>
                          <wps:spPr bwMode="auto">
                            <a:xfrm>
                              <a:off x="5011" y="924"/>
                              <a:ext cx="3836" cy="88"/>
                            </a:xfrm>
                            <a:custGeom>
                              <a:avLst/>
                              <a:gdLst>
                                <a:gd name="T0" fmla="*/ 120 w 3836"/>
                                <a:gd name="T1" fmla="*/ 0 h 88"/>
                                <a:gd name="T2" fmla="*/ 0 w 3836"/>
                                <a:gd name="T3" fmla="*/ 43 h 88"/>
                                <a:gd name="T4" fmla="*/ 120 w 3836"/>
                                <a:gd name="T5" fmla="*/ 87 h 88"/>
                                <a:gd name="T6" fmla="*/ 120 w 3836"/>
                                <a:gd name="T7" fmla="*/ 0 h 88"/>
                              </a:gdLst>
                              <a:ahLst/>
                              <a:cxnLst>
                                <a:cxn ang="0">
                                  <a:pos x="T0" y="T1"/>
                                </a:cxn>
                                <a:cxn ang="0">
                                  <a:pos x="T2" y="T3"/>
                                </a:cxn>
                                <a:cxn ang="0">
                                  <a:pos x="T4" y="T5"/>
                                </a:cxn>
                                <a:cxn ang="0">
                                  <a:pos x="T6" y="T7"/>
                                </a:cxn>
                              </a:cxnLst>
                              <a:rect l="0" t="0" r="r" b="b"/>
                              <a:pathLst>
                                <a:path w="3836" h="88">
                                  <a:moveTo>
                                    <a:pt x="120" y="0"/>
                                  </a:moveTo>
                                  <a:lnTo>
                                    <a:pt x="0" y="43"/>
                                  </a:lnTo>
                                  <a:lnTo>
                                    <a:pt x="120" y="87"/>
                                  </a:lnTo>
                                  <a:lnTo>
                                    <a:pt x="12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0" name="Freeform 345"/>
                          <wps:cNvSpPr>
                            <a:spLocks/>
                          </wps:cNvSpPr>
                          <wps:spPr bwMode="auto">
                            <a:xfrm>
                              <a:off x="5011" y="924"/>
                              <a:ext cx="3836" cy="88"/>
                            </a:xfrm>
                            <a:custGeom>
                              <a:avLst/>
                              <a:gdLst>
                                <a:gd name="T0" fmla="*/ 3835 w 3836"/>
                                <a:gd name="T1" fmla="*/ 43 h 88"/>
                                <a:gd name="T2" fmla="*/ 3715 w 3836"/>
                                <a:gd name="T3" fmla="*/ 0 h 88"/>
                                <a:gd name="T4" fmla="*/ 3715 w 3836"/>
                                <a:gd name="T5" fmla="*/ 87 h 88"/>
                                <a:gd name="T6" fmla="*/ 3835 w 3836"/>
                                <a:gd name="T7" fmla="*/ 43 h 88"/>
                              </a:gdLst>
                              <a:ahLst/>
                              <a:cxnLst>
                                <a:cxn ang="0">
                                  <a:pos x="T0" y="T1"/>
                                </a:cxn>
                                <a:cxn ang="0">
                                  <a:pos x="T2" y="T3"/>
                                </a:cxn>
                                <a:cxn ang="0">
                                  <a:pos x="T4" y="T5"/>
                                </a:cxn>
                                <a:cxn ang="0">
                                  <a:pos x="T6" y="T7"/>
                                </a:cxn>
                              </a:cxnLst>
                              <a:rect l="0" t="0" r="r" b="b"/>
                              <a:pathLst>
                                <a:path w="3836" h="88">
                                  <a:moveTo>
                                    <a:pt x="3835" y="43"/>
                                  </a:moveTo>
                                  <a:lnTo>
                                    <a:pt x="3715" y="0"/>
                                  </a:lnTo>
                                  <a:lnTo>
                                    <a:pt x="3715" y="87"/>
                                  </a:lnTo>
                                  <a:lnTo>
                                    <a:pt x="3835" y="4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391" name="Freeform 346"/>
                        <wps:cNvSpPr>
                          <a:spLocks/>
                        </wps:cNvSpPr>
                        <wps:spPr bwMode="auto">
                          <a:xfrm>
                            <a:off x="4952" y="492"/>
                            <a:ext cx="1" cy="197"/>
                          </a:xfrm>
                          <a:custGeom>
                            <a:avLst/>
                            <a:gdLst>
                              <a:gd name="T0" fmla="*/ 0 w 1"/>
                              <a:gd name="T1" fmla="*/ 0 h 197"/>
                              <a:gd name="T2" fmla="*/ 0 w 1"/>
                              <a:gd name="T3" fmla="*/ 196 h 197"/>
                            </a:gdLst>
                            <a:ahLst/>
                            <a:cxnLst>
                              <a:cxn ang="0">
                                <a:pos x="T0" y="T1"/>
                              </a:cxn>
                              <a:cxn ang="0">
                                <a:pos x="T2" y="T3"/>
                              </a:cxn>
                            </a:cxnLst>
                            <a:rect l="0" t="0" r="r" b="b"/>
                            <a:pathLst>
                              <a:path w="1" h="197">
                                <a:moveTo>
                                  <a:pt x="0" y="0"/>
                                </a:moveTo>
                                <a:lnTo>
                                  <a:pt x="0" y="196"/>
                                </a:lnTo>
                              </a:path>
                            </a:pathLst>
                          </a:custGeom>
                          <a:noFill/>
                          <a:ln w="344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2" name="Freeform 347"/>
                        <wps:cNvSpPr>
                          <a:spLocks/>
                        </wps:cNvSpPr>
                        <wps:spPr bwMode="auto">
                          <a:xfrm>
                            <a:off x="4894" y="627"/>
                            <a:ext cx="116" cy="62"/>
                          </a:xfrm>
                          <a:custGeom>
                            <a:avLst/>
                            <a:gdLst>
                              <a:gd name="T0" fmla="*/ 0 w 116"/>
                              <a:gd name="T1" fmla="*/ 0 h 62"/>
                              <a:gd name="T2" fmla="*/ 57 w 116"/>
                              <a:gd name="T3" fmla="*/ 61 h 62"/>
                              <a:gd name="T4" fmla="*/ 115 w 116"/>
                              <a:gd name="T5" fmla="*/ 0 h 62"/>
                            </a:gdLst>
                            <a:ahLst/>
                            <a:cxnLst>
                              <a:cxn ang="0">
                                <a:pos x="T0" y="T1"/>
                              </a:cxn>
                              <a:cxn ang="0">
                                <a:pos x="T2" y="T3"/>
                              </a:cxn>
                              <a:cxn ang="0">
                                <a:pos x="T4" y="T5"/>
                              </a:cxn>
                            </a:cxnLst>
                            <a:rect l="0" t="0" r="r" b="b"/>
                            <a:pathLst>
                              <a:path w="116" h="62">
                                <a:moveTo>
                                  <a:pt x="0" y="0"/>
                                </a:moveTo>
                                <a:lnTo>
                                  <a:pt x="57" y="61"/>
                                </a:lnTo>
                                <a:lnTo>
                                  <a:pt x="115" y="0"/>
                                </a:lnTo>
                              </a:path>
                            </a:pathLst>
                          </a:custGeom>
                          <a:noFill/>
                          <a:ln w="366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3" name="Freeform 348"/>
                        <wps:cNvSpPr>
                          <a:spLocks/>
                        </wps:cNvSpPr>
                        <wps:spPr bwMode="auto">
                          <a:xfrm>
                            <a:off x="4236" y="493"/>
                            <a:ext cx="1" cy="197"/>
                          </a:xfrm>
                          <a:custGeom>
                            <a:avLst/>
                            <a:gdLst>
                              <a:gd name="T0" fmla="*/ 0 w 1"/>
                              <a:gd name="T1" fmla="*/ 0 h 197"/>
                              <a:gd name="T2" fmla="*/ 0 w 1"/>
                              <a:gd name="T3" fmla="*/ 196 h 197"/>
                            </a:gdLst>
                            <a:ahLst/>
                            <a:cxnLst>
                              <a:cxn ang="0">
                                <a:pos x="T0" y="T1"/>
                              </a:cxn>
                              <a:cxn ang="0">
                                <a:pos x="T2" y="T3"/>
                              </a:cxn>
                            </a:cxnLst>
                            <a:rect l="0" t="0" r="r" b="b"/>
                            <a:pathLst>
                              <a:path w="1" h="197">
                                <a:moveTo>
                                  <a:pt x="0" y="0"/>
                                </a:moveTo>
                                <a:lnTo>
                                  <a:pt x="0" y="196"/>
                                </a:lnTo>
                              </a:path>
                            </a:pathLst>
                          </a:custGeom>
                          <a:noFill/>
                          <a:ln w="344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4" name="Freeform 349"/>
                        <wps:cNvSpPr>
                          <a:spLocks/>
                        </wps:cNvSpPr>
                        <wps:spPr bwMode="auto">
                          <a:xfrm>
                            <a:off x="4178" y="629"/>
                            <a:ext cx="116" cy="62"/>
                          </a:xfrm>
                          <a:custGeom>
                            <a:avLst/>
                            <a:gdLst>
                              <a:gd name="T0" fmla="*/ 0 w 116"/>
                              <a:gd name="T1" fmla="*/ 0 h 62"/>
                              <a:gd name="T2" fmla="*/ 57 w 116"/>
                              <a:gd name="T3" fmla="*/ 61 h 62"/>
                              <a:gd name="T4" fmla="*/ 115 w 116"/>
                              <a:gd name="T5" fmla="*/ 0 h 62"/>
                            </a:gdLst>
                            <a:ahLst/>
                            <a:cxnLst>
                              <a:cxn ang="0">
                                <a:pos x="T0" y="T1"/>
                              </a:cxn>
                              <a:cxn ang="0">
                                <a:pos x="T2" y="T3"/>
                              </a:cxn>
                              <a:cxn ang="0">
                                <a:pos x="T4" y="T5"/>
                              </a:cxn>
                            </a:cxnLst>
                            <a:rect l="0" t="0" r="r" b="b"/>
                            <a:pathLst>
                              <a:path w="116" h="62">
                                <a:moveTo>
                                  <a:pt x="0" y="0"/>
                                </a:moveTo>
                                <a:lnTo>
                                  <a:pt x="57" y="61"/>
                                </a:lnTo>
                                <a:lnTo>
                                  <a:pt x="115" y="0"/>
                                </a:lnTo>
                              </a:path>
                            </a:pathLst>
                          </a:custGeom>
                          <a:noFill/>
                          <a:ln w="366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5" name="Freeform 350"/>
                        <wps:cNvSpPr>
                          <a:spLocks/>
                        </wps:cNvSpPr>
                        <wps:spPr bwMode="auto">
                          <a:xfrm>
                            <a:off x="3427" y="493"/>
                            <a:ext cx="1" cy="197"/>
                          </a:xfrm>
                          <a:custGeom>
                            <a:avLst/>
                            <a:gdLst>
                              <a:gd name="T0" fmla="*/ 0 w 1"/>
                              <a:gd name="T1" fmla="*/ 0 h 197"/>
                              <a:gd name="T2" fmla="*/ 0 w 1"/>
                              <a:gd name="T3" fmla="*/ 196 h 197"/>
                            </a:gdLst>
                            <a:ahLst/>
                            <a:cxnLst>
                              <a:cxn ang="0">
                                <a:pos x="T0" y="T1"/>
                              </a:cxn>
                              <a:cxn ang="0">
                                <a:pos x="T2" y="T3"/>
                              </a:cxn>
                            </a:cxnLst>
                            <a:rect l="0" t="0" r="r" b="b"/>
                            <a:pathLst>
                              <a:path w="1" h="197">
                                <a:moveTo>
                                  <a:pt x="0" y="0"/>
                                </a:moveTo>
                                <a:lnTo>
                                  <a:pt x="0" y="196"/>
                                </a:lnTo>
                              </a:path>
                            </a:pathLst>
                          </a:custGeom>
                          <a:noFill/>
                          <a:ln w="344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6" name="Freeform 351"/>
                        <wps:cNvSpPr>
                          <a:spLocks/>
                        </wps:cNvSpPr>
                        <wps:spPr bwMode="auto">
                          <a:xfrm>
                            <a:off x="3369" y="629"/>
                            <a:ext cx="116" cy="62"/>
                          </a:xfrm>
                          <a:custGeom>
                            <a:avLst/>
                            <a:gdLst>
                              <a:gd name="T0" fmla="*/ 0 w 116"/>
                              <a:gd name="T1" fmla="*/ 0 h 62"/>
                              <a:gd name="T2" fmla="*/ 57 w 116"/>
                              <a:gd name="T3" fmla="*/ 61 h 62"/>
                              <a:gd name="T4" fmla="*/ 115 w 116"/>
                              <a:gd name="T5" fmla="*/ 0 h 62"/>
                            </a:gdLst>
                            <a:ahLst/>
                            <a:cxnLst>
                              <a:cxn ang="0">
                                <a:pos x="T0" y="T1"/>
                              </a:cxn>
                              <a:cxn ang="0">
                                <a:pos x="T2" y="T3"/>
                              </a:cxn>
                              <a:cxn ang="0">
                                <a:pos x="T4" y="T5"/>
                              </a:cxn>
                            </a:cxnLst>
                            <a:rect l="0" t="0" r="r" b="b"/>
                            <a:pathLst>
                              <a:path w="116" h="62">
                                <a:moveTo>
                                  <a:pt x="0" y="0"/>
                                </a:moveTo>
                                <a:lnTo>
                                  <a:pt x="57" y="61"/>
                                </a:lnTo>
                                <a:lnTo>
                                  <a:pt x="115" y="0"/>
                                </a:lnTo>
                              </a:path>
                            </a:pathLst>
                          </a:custGeom>
                          <a:noFill/>
                          <a:ln w="366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7" name="Freeform 352"/>
                        <wps:cNvSpPr>
                          <a:spLocks/>
                        </wps:cNvSpPr>
                        <wps:spPr bwMode="auto">
                          <a:xfrm>
                            <a:off x="2739" y="493"/>
                            <a:ext cx="1" cy="197"/>
                          </a:xfrm>
                          <a:custGeom>
                            <a:avLst/>
                            <a:gdLst>
                              <a:gd name="T0" fmla="*/ 0 w 1"/>
                              <a:gd name="T1" fmla="*/ 0 h 197"/>
                              <a:gd name="T2" fmla="*/ 0 w 1"/>
                              <a:gd name="T3" fmla="*/ 196 h 197"/>
                            </a:gdLst>
                            <a:ahLst/>
                            <a:cxnLst>
                              <a:cxn ang="0">
                                <a:pos x="T0" y="T1"/>
                              </a:cxn>
                              <a:cxn ang="0">
                                <a:pos x="T2" y="T3"/>
                              </a:cxn>
                            </a:cxnLst>
                            <a:rect l="0" t="0" r="r" b="b"/>
                            <a:pathLst>
                              <a:path w="1" h="197">
                                <a:moveTo>
                                  <a:pt x="0" y="0"/>
                                </a:moveTo>
                                <a:lnTo>
                                  <a:pt x="0" y="196"/>
                                </a:lnTo>
                              </a:path>
                            </a:pathLst>
                          </a:custGeom>
                          <a:noFill/>
                          <a:ln w="344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8" name="Freeform 353"/>
                        <wps:cNvSpPr>
                          <a:spLocks/>
                        </wps:cNvSpPr>
                        <wps:spPr bwMode="auto">
                          <a:xfrm>
                            <a:off x="2682" y="629"/>
                            <a:ext cx="116" cy="62"/>
                          </a:xfrm>
                          <a:custGeom>
                            <a:avLst/>
                            <a:gdLst>
                              <a:gd name="T0" fmla="*/ 0 w 116"/>
                              <a:gd name="T1" fmla="*/ 0 h 62"/>
                              <a:gd name="T2" fmla="*/ 57 w 116"/>
                              <a:gd name="T3" fmla="*/ 61 h 62"/>
                              <a:gd name="T4" fmla="*/ 115 w 116"/>
                              <a:gd name="T5" fmla="*/ 0 h 62"/>
                            </a:gdLst>
                            <a:ahLst/>
                            <a:cxnLst>
                              <a:cxn ang="0">
                                <a:pos x="T0" y="T1"/>
                              </a:cxn>
                              <a:cxn ang="0">
                                <a:pos x="T2" y="T3"/>
                              </a:cxn>
                              <a:cxn ang="0">
                                <a:pos x="T4" y="T5"/>
                              </a:cxn>
                            </a:cxnLst>
                            <a:rect l="0" t="0" r="r" b="b"/>
                            <a:pathLst>
                              <a:path w="116" h="62">
                                <a:moveTo>
                                  <a:pt x="0" y="0"/>
                                </a:moveTo>
                                <a:lnTo>
                                  <a:pt x="57" y="61"/>
                                </a:lnTo>
                                <a:lnTo>
                                  <a:pt x="115" y="0"/>
                                </a:lnTo>
                              </a:path>
                            </a:pathLst>
                          </a:custGeom>
                          <a:noFill/>
                          <a:ln w="366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399" name="Picture 35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8846" y="683"/>
                            <a:ext cx="120" cy="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00" name="Freeform 355"/>
                        <wps:cNvSpPr>
                          <a:spLocks/>
                        </wps:cNvSpPr>
                        <wps:spPr bwMode="auto">
                          <a:xfrm>
                            <a:off x="8846" y="683"/>
                            <a:ext cx="124" cy="519"/>
                          </a:xfrm>
                          <a:custGeom>
                            <a:avLst/>
                            <a:gdLst>
                              <a:gd name="T0" fmla="*/ 123 w 124"/>
                              <a:gd name="T1" fmla="*/ 0 h 519"/>
                              <a:gd name="T2" fmla="*/ 0 w 124"/>
                              <a:gd name="T3" fmla="*/ 0 h 519"/>
                              <a:gd name="T4" fmla="*/ 0 w 124"/>
                              <a:gd name="T5" fmla="*/ 518 h 519"/>
                              <a:gd name="T6" fmla="*/ 123 w 124"/>
                              <a:gd name="T7" fmla="*/ 518 h 519"/>
                              <a:gd name="T8" fmla="*/ 123 w 124"/>
                              <a:gd name="T9" fmla="*/ 0 h 519"/>
                            </a:gdLst>
                            <a:ahLst/>
                            <a:cxnLst>
                              <a:cxn ang="0">
                                <a:pos x="T0" y="T1"/>
                              </a:cxn>
                              <a:cxn ang="0">
                                <a:pos x="T2" y="T3"/>
                              </a:cxn>
                              <a:cxn ang="0">
                                <a:pos x="T4" y="T5"/>
                              </a:cxn>
                              <a:cxn ang="0">
                                <a:pos x="T6" y="T7"/>
                              </a:cxn>
                              <a:cxn ang="0">
                                <a:pos x="T8" y="T9"/>
                              </a:cxn>
                            </a:cxnLst>
                            <a:rect l="0" t="0" r="r" b="b"/>
                            <a:pathLst>
                              <a:path w="124" h="519">
                                <a:moveTo>
                                  <a:pt x="123" y="0"/>
                                </a:moveTo>
                                <a:lnTo>
                                  <a:pt x="0" y="0"/>
                                </a:lnTo>
                                <a:lnTo>
                                  <a:pt x="0" y="518"/>
                                </a:lnTo>
                                <a:lnTo>
                                  <a:pt x="123" y="518"/>
                                </a:lnTo>
                                <a:lnTo>
                                  <a:pt x="123" y="0"/>
                                </a:lnTo>
                                <a:close/>
                              </a:path>
                            </a:pathLst>
                          </a:custGeom>
                          <a:noFill/>
                          <a:ln w="790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401" name="Picture 356"/>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9560" y="683"/>
                            <a:ext cx="120" cy="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02" name="Freeform 357"/>
                        <wps:cNvSpPr>
                          <a:spLocks/>
                        </wps:cNvSpPr>
                        <wps:spPr bwMode="auto">
                          <a:xfrm>
                            <a:off x="9560" y="683"/>
                            <a:ext cx="125" cy="519"/>
                          </a:xfrm>
                          <a:custGeom>
                            <a:avLst/>
                            <a:gdLst>
                              <a:gd name="T0" fmla="*/ 124 w 125"/>
                              <a:gd name="T1" fmla="*/ 0 h 519"/>
                              <a:gd name="T2" fmla="*/ 0 w 125"/>
                              <a:gd name="T3" fmla="*/ 0 h 519"/>
                              <a:gd name="T4" fmla="*/ 0 w 125"/>
                              <a:gd name="T5" fmla="*/ 518 h 519"/>
                              <a:gd name="T6" fmla="*/ 124 w 125"/>
                              <a:gd name="T7" fmla="*/ 518 h 519"/>
                              <a:gd name="T8" fmla="*/ 124 w 125"/>
                              <a:gd name="T9" fmla="*/ 0 h 519"/>
                            </a:gdLst>
                            <a:ahLst/>
                            <a:cxnLst>
                              <a:cxn ang="0">
                                <a:pos x="T0" y="T1"/>
                              </a:cxn>
                              <a:cxn ang="0">
                                <a:pos x="T2" y="T3"/>
                              </a:cxn>
                              <a:cxn ang="0">
                                <a:pos x="T4" y="T5"/>
                              </a:cxn>
                              <a:cxn ang="0">
                                <a:pos x="T6" y="T7"/>
                              </a:cxn>
                              <a:cxn ang="0">
                                <a:pos x="T8" y="T9"/>
                              </a:cxn>
                            </a:cxnLst>
                            <a:rect l="0" t="0" r="r" b="b"/>
                            <a:pathLst>
                              <a:path w="125" h="519">
                                <a:moveTo>
                                  <a:pt x="124" y="0"/>
                                </a:moveTo>
                                <a:lnTo>
                                  <a:pt x="0" y="0"/>
                                </a:lnTo>
                                <a:lnTo>
                                  <a:pt x="0" y="518"/>
                                </a:lnTo>
                                <a:lnTo>
                                  <a:pt x="124" y="518"/>
                                </a:lnTo>
                                <a:lnTo>
                                  <a:pt x="124" y="0"/>
                                </a:lnTo>
                                <a:close/>
                              </a:path>
                            </a:pathLst>
                          </a:custGeom>
                          <a:noFill/>
                          <a:ln w="790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3" name="Freeform 358"/>
                        <wps:cNvSpPr>
                          <a:spLocks/>
                        </wps:cNvSpPr>
                        <wps:spPr bwMode="auto">
                          <a:xfrm>
                            <a:off x="5102" y="1040"/>
                            <a:ext cx="482" cy="387"/>
                          </a:xfrm>
                          <a:custGeom>
                            <a:avLst/>
                            <a:gdLst>
                              <a:gd name="T0" fmla="*/ 481 w 482"/>
                              <a:gd name="T1" fmla="*/ 386 h 387"/>
                              <a:gd name="T2" fmla="*/ 0 w 482"/>
                              <a:gd name="T3" fmla="*/ 0 h 387"/>
                            </a:gdLst>
                            <a:ahLst/>
                            <a:cxnLst>
                              <a:cxn ang="0">
                                <a:pos x="T0" y="T1"/>
                              </a:cxn>
                              <a:cxn ang="0">
                                <a:pos x="T2" y="T3"/>
                              </a:cxn>
                            </a:cxnLst>
                            <a:rect l="0" t="0" r="r" b="b"/>
                            <a:pathLst>
                              <a:path w="482" h="387">
                                <a:moveTo>
                                  <a:pt x="481" y="386"/>
                                </a:moveTo>
                                <a:lnTo>
                                  <a:pt x="0" y="0"/>
                                </a:lnTo>
                              </a:path>
                            </a:pathLst>
                          </a:custGeom>
                          <a:noFill/>
                          <a:ln w="1033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4" name="Freeform 359"/>
                        <wps:cNvSpPr>
                          <a:spLocks/>
                        </wps:cNvSpPr>
                        <wps:spPr bwMode="auto">
                          <a:xfrm>
                            <a:off x="5102" y="1026"/>
                            <a:ext cx="95" cy="117"/>
                          </a:xfrm>
                          <a:custGeom>
                            <a:avLst/>
                            <a:gdLst>
                              <a:gd name="T0" fmla="*/ 94 w 95"/>
                              <a:gd name="T1" fmla="*/ 0 h 117"/>
                              <a:gd name="T2" fmla="*/ 0 w 95"/>
                              <a:gd name="T3" fmla="*/ 14 h 117"/>
                              <a:gd name="T4" fmla="*/ 14 w 95"/>
                              <a:gd name="T5" fmla="*/ 116 h 117"/>
                            </a:gdLst>
                            <a:ahLst/>
                            <a:cxnLst>
                              <a:cxn ang="0">
                                <a:pos x="T0" y="T1"/>
                              </a:cxn>
                              <a:cxn ang="0">
                                <a:pos x="T2" y="T3"/>
                              </a:cxn>
                              <a:cxn ang="0">
                                <a:pos x="T4" y="T5"/>
                              </a:cxn>
                            </a:cxnLst>
                            <a:rect l="0" t="0" r="r" b="b"/>
                            <a:pathLst>
                              <a:path w="95" h="117">
                                <a:moveTo>
                                  <a:pt x="94" y="0"/>
                                </a:moveTo>
                                <a:lnTo>
                                  <a:pt x="0" y="14"/>
                                </a:lnTo>
                                <a:lnTo>
                                  <a:pt x="14" y="116"/>
                                </a:lnTo>
                              </a:path>
                            </a:pathLst>
                          </a:custGeom>
                          <a:noFill/>
                          <a:ln w="101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5" name="Freeform 360"/>
                        <wps:cNvSpPr>
                          <a:spLocks/>
                        </wps:cNvSpPr>
                        <wps:spPr bwMode="auto">
                          <a:xfrm>
                            <a:off x="9015" y="1017"/>
                            <a:ext cx="204" cy="314"/>
                          </a:xfrm>
                          <a:custGeom>
                            <a:avLst/>
                            <a:gdLst>
                              <a:gd name="T0" fmla="*/ 203 w 204"/>
                              <a:gd name="T1" fmla="*/ 313 h 314"/>
                              <a:gd name="T2" fmla="*/ 0 w 204"/>
                              <a:gd name="T3" fmla="*/ 0 h 314"/>
                            </a:gdLst>
                            <a:ahLst/>
                            <a:cxnLst>
                              <a:cxn ang="0">
                                <a:pos x="T0" y="T1"/>
                              </a:cxn>
                              <a:cxn ang="0">
                                <a:pos x="T2" y="T3"/>
                              </a:cxn>
                            </a:cxnLst>
                            <a:rect l="0" t="0" r="r" b="b"/>
                            <a:pathLst>
                              <a:path w="204" h="314">
                                <a:moveTo>
                                  <a:pt x="203" y="313"/>
                                </a:moveTo>
                                <a:lnTo>
                                  <a:pt x="0" y="0"/>
                                </a:lnTo>
                              </a:path>
                            </a:pathLst>
                          </a:custGeom>
                          <a:noFill/>
                          <a:ln w="1007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6" name="Freeform 361"/>
                        <wps:cNvSpPr>
                          <a:spLocks/>
                        </wps:cNvSpPr>
                        <wps:spPr bwMode="auto">
                          <a:xfrm>
                            <a:off x="9000" y="1017"/>
                            <a:ext cx="111" cy="104"/>
                          </a:xfrm>
                          <a:custGeom>
                            <a:avLst/>
                            <a:gdLst>
                              <a:gd name="T0" fmla="*/ 110 w 111"/>
                              <a:gd name="T1" fmla="*/ 18 h 104"/>
                              <a:gd name="T2" fmla="*/ 15 w 111"/>
                              <a:gd name="T3" fmla="*/ 0 h 104"/>
                              <a:gd name="T4" fmla="*/ 0 w 111"/>
                              <a:gd name="T5" fmla="*/ 103 h 104"/>
                            </a:gdLst>
                            <a:ahLst/>
                            <a:cxnLst>
                              <a:cxn ang="0">
                                <a:pos x="T0" y="T1"/>
                              </a:cxn>
                              <a:cxn ang="0">
                                <a:pos x="T2" y="T3"/>
                              </a:cxn>
                              <a:cxn ang="0">
                                <a:pos x="T4" y="T5"/>
                              </a:cxn>
                            </a:cxnLst>
                            <a:rect l="0" t="0" r="r" b="b"/>
                            <a:pathLst>
                              <a:path w="111" h="104">
                                <a:moveTo>
                                  <a:pt x="110" y="18"/>
                                </a:moveTo>
                                <a:lnTo>
                                  <a:pt x="15" y="0"/>
                                </a:lnTo>
                                <a:lnTo>
                                  <a:pt x="0" y="103"/>
                                </a:lnTo>
                              </a:path>
                            </a:pathLst>
                          </a:custGeom>
                          <a:noFill/>
                          <a:ln w="102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AEEDC9" id="Group 377" o:spid="_x0000_s1026" style="position:absolute;margin-left:133.95pt;margin-top:24.6pt;width:373.25pt;height:47.15pt;z-index:-251651584;mso-position-horizontal-relative:page" coordorigin="2679,492" coordsize="7465,94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" o:allowincell="f">
                <v:shape id="Freeform 333" o:spid="_x0000_s1027" style="position:absolute;left:2689;top:1201;width:7455;height:1;visibility:visible;mso-wrap-style:square;v-text-anchor:top" coordsize="7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" path="m,l7454,e" filled="f" strokeweight=".23686mm">
                  <v:path arrowok="t" o:connecttype="custom" o:connectlocs="0,0;7454,0" o:connectangles="0,0"/>
                </v:shape>
                <v:shape id="Picture 334" o:spid="_x0000_s1028" type="#_x0000_t75" style="position:absolute;left:2689;top:683;width:120;height:5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">
                  <v:imagedata r:id="rId40" o:title=""/>
                </v:shape>
                <v:shape id="Freeform 335" o:spid="_x0000_s1029" style="position:absolute;left:2689;top:683;width:124;height:519;visibility:visible;mso-wrap-style:square;v-text-anchor:top" coordsize="124,5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" path="m123,l,,,518r123,l123,xe" filled="f" strokeweight=".21956mm">
                  <v:path arrowok="t" o:connecttype="custom" o:connectlocs="123,0;0,0;0,518;123,518;123,0" o:connectangles="0,0,0,0,0"/>
                </v:shape>
                <v:shape id="Picture 336" o:spid="_x0000_s1030" type="#_x0000_t75" style="position:absolute;left:3372;top:683;width:120;height:5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">
                  <v:imagedata r:id="rId41" o:title=""/>
                </v:shape>
                <v:shape id="Freeform 337" o:spid="_x0000_s1031" style="position:absolute;left:3372;top:683;width:125;height:519;visibility:visible;mso-wrap-style:square;v-text-anchor:top" coordsize="125,5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" path="m124,l,,,518r124,l124,xe" filled="f" strokeweight=".21956mm">
                  <v:path arrowok="t" o:connecttype="custom" o:connectlocs="124,0;0,0;0,518;124,518;124,0" o:connectangles="0,0,0,0,0"/>
                </v:shape>
                <v:shape id="Picture 338" o:spid="_x0000_s1032" type="#_x0000_t75" style="position:absolute;left:4181;top:683;width:120;height:5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">
                  <v:imagedata r:id="rId42" o:title=""/>
                </v:shape>
                <v:shape id="Freeform 339" o:spid="_x0000_s1033" style="position:absolute;left:4180;top:683;width:123;height:519;visibility:visible;mso-wrap-style:square;v-text-anchor:top" coordsize="123,5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" path="m122,l,,,518r122,l122,xe" filled="f" strokeweight=".21953mm">
                  <v:path arrowok="t" o:connecttype="custom" o:connectlocs="122,0;0,0;0,518;122,518;122,0" o:connectangles="0,0,0,0,0"/>
                </v:shape>
                <v:shape id="Picture 340" o:spid="_x0000_s1034" type="#_x0000_t75" style="position:absolute;left:4895;top:683;width:120;height:5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">
                  <v:imagedata r:id="rId43" o:title=""/>
                </v:shape>
                <v:shape id="Freeform 341" o:spid="_x0000_s1035" style="position:absolute;left:4894;top:683;width:124;height:519;visibility:visible;mso-wrap-style:square;v-text-anchor:top" coordsize="124,5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" path="m123,l,,,518r123,l123,xe" filled="f" strokeweight=".21956mm">
                  <v:path arrowok="t" o:connecttype="custom" o:connectlocs="123,0;0,0;0,518;123,518;123,0" o:connectangles="0,0,0,0,0"/>
                </v:shape>
                <v:shape id="Freeform 342" o:spid="_x0000_s1036" style="position:absolute;left:5121;top:967;width:3615;height:1;visibility:visible;mso-wrap-style:square;v-text-anchor:top" coordsize="36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" path="m,l3614,e" filled="f" strokeweight=".19242mm">
                  <v:path arrowok="t" o:connecttype="custom" o:connectlocs="0,0;3614,0" o:connectangles="0,0"/>
                </v:shape>
                <v:group id="Group 343" o:spid="_x0000_s1037" style="position:absolute;left:5011;top:924;width:3836;height:88" coordorigin="5011,924" coordsize="383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">
                  <v:shape id="Freeform 344" o:spid="_x0000_s1038" style="position:absolute;left:5011;top:924;width:3836;height:88;visibility:visible;mso-wrap-style:square;v-text-anchor:top" coordsize="383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" path="m120,l,43,120,87,120,xe" fillcolor="black" stroked="f">
                    <v:path arrowok="t" o:connecttype="custom" o:connectlocs="120,0;0,43;120,87;120,0" o:connectangles="0,0,0,0"/>
                  </v:shape>
                  <v:shape id="Freeform 345" o:spid="_x0000_s1039" style="position:absolute;left:5011;top:924;width:3836;height:88;visibility:visible;mso-wrap-style:square;v-text-anchor:top" coordsize="383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" path="m3835,43l3715,r,87l3835,43xe" fillcolor="black" stroked="f">
                    <v:path arrowok="t" o:connecttype="custom" o:connectlocs="3835,43;3715,0;3715,87;3835,43" o:connectangles="0,0,0,0"/>
                  </v:shape>
                </v:group>
                <v:shape id="Freeform 346" o:spid="_x0000_s1040" style="position:absolute;left:4952;top:492;width:1;height:197;visibility:visible;mso-wrap-style:square;v-text-anchor:top" coordsize="1,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" path="m,l,196e" filled="f" strokeweight=".09556mm">
                  <v:path arrowok="t" o:connecttype="custom" o:connectlocs="0,0;0,196" o:connectangles="0,0"/>
                </v:shape>
                <v:shape id="Freeform 347" o:spid="_x0000_s1041" style="position:absolute;left:4894;top:627;width:116;height:62;visibility:visible;mso-wrap-style:square;v-text-anchor:top" coordsize="11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" path="m,l57,61,115,e" filled="f" strokeweight=".1018mm">
                  <v:path arrowok="t" o:connecttype="custom" o:connectlocs="0,0;57,61;115,0" o:connectangles="0,0,0"/>
                </v:shape>
                <v:shape id="Freeform 348" o:spid="_x0000_s1042" style="position:absolute;left:4236;top:493;width:1;height:197;visibility:visible;mso-wrap-style:square;v-text-anchor:top" coordsize="1,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" path="m,l,196e" filled="f" strokeweight=".09556mm">
                  <v:path arrowok="t" o:connecttype="custom" o:connectlocs="0,0;0,196" o:connectangles="0,0"/>
                </v:shape>
                <v:shape id="Freeform 349" o:spid="_x0000_s1043" style="position:absolute;left:4178;top:629;width:116;height:62;visibility:visible;mso-wrap-style:square;v-text-anchor:top" coordsize="11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" path="m,l57,61,115,e" filled="f" strokeweight=".1018mm">
                  <v:path arrowok="t" o:connecttype="custom" o:connectlocs="0,0;57,61;115,0" o:connectangles="0,0,0"/>
                </v:shape>
                <v:shape id="Freeform 350" o:spid="_x0000_s1044" style="position:absolute;left:3427;top:493;width:1;height:197;visibility:visible;mso-wrap-style:square;v-text-anchor:top" coordsize="1,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" path="m,l,196e" filled="f" strokeweight=".09556mm">
                  <v:path arrowok="t" o:connecttype="custom" o:connectlocs="0,0;0,196" o:connectangles="0,0"/>
                </v:shape>
                <v:shape id="Freeform 351" o:spid="_x0000_s1045" style="position:absolute;left:3369;top:629;width:116;height:62;visibility:visible;mso-wrap-style:square;v-text-anchor:top" coordsize="11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" path="m,l57,61,115,e" filled="f" strokeweight=".1018mm">
                  <v:path arrowok="t" o:connecttype="custom" o:connectlocs="0,0;57,61;115,0" o:connectangles="0,0,0"/>
                </v:shape>
                <v:shape id="Freeform 352" o:spid="_x0000_s1046" style="position:absolute;left:2739;top:493;width:1;height:197;visibility:visible;mso-wrap-style:square;v-text-anchor:top" coordsize="1,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" path="m,l,196e" filled="f" strokeweight=".09556mm">
                  <v:path arrowok="t" o:connecttype="custom" o:connectlocs="0,0;0,196" o:connectangles="0,0"/>
                </v:shape>
                <v:shape id="Freeform 353" o:spid="_x0000_s1047" style="position:absolute;left:2682;top:629;width:116;height:62;visibility:visible;mso-wrap-style:square;v-text-anchor:top" coordsize="11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" path="m,l57,61,115,e" filled="f" strokeweight=".1018mm">
                  <v:path arrowok="t" o:connecttype="custom" o:connectlocs="0,0;57,61;115,0" o:connectangles="0,0,0"/>
                </v:shape>
                <v:shape id="Picture 354" o:spid="_x0000_s1048" type="#_x0000_t75" style="position:absolute;left:8846;top:683;width:120;height:5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">
                  <v:imagedata r:id="rId44" o:title=""/>
                </v:shape>
                <v:shape id="Freeform 355" o:spid="_x0000_s1049" style="position:absolute;left:8846;top:683;width:124;height:519;visibility:visible;mso-wrap-style:square;v-text-anchor:top" coordsize="124,5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" path="m123,l,,,518r123,l123,xe" filled="f" strokeweight=".21956mm">
                  <v:path arrowok="t" o:connecttype="custom" o:connectlocs="123,0;0,0;0,518;123,518;123,0" o:connectangles="0,0,0,0,0"/>
                </v:shape>
                <v:shape id="Picture 356" o:spid="_x0000_s1050" type="#_x0000_t75" style="position:absolute;left:9560;top:683;width:120;height:5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">
                  <v:imagedata r:id="rId45" o:title=""/>
                </v:shape>
                <v:shape id="Freeform 357" o:spid="_x0000_s1051" style="position:absolute;left:9560;top:683;width:125;height:519;visibility:visible;mso-wrap-style:square;v-text-anchor:top" coordsize="125,5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" path="m124,l,,,518r124,l124,xe" filled="f" strokeweight=".21956mm">
                  <v:path arrowok="t" o:connecttype="custom" o:connectlocs="124,0;0,0;0,518;124,518;124,0" o:connectangles="0,0,0,0,0"/>
                </v:shape>
                <v:shape id="Freeform 358" o:spid="_x0000_s1052" style="position:absolute;left:5102;top:1040;width:482;height:387;visibility:visible;mso-wrap-style:square;v-text-anchor:top" coordsize="482,3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" path="m481,386l,e" filled="f" strokeweight=".28703mm">
                  <v:path arrowok="t" o:connecttype="custom" o:connectlocs="481,386;0,0" o:connectangles="0,0"/>
                </v:shape>
                <v:shape id="Freeform 359" o:spid="_x0000_s1053" style="position:absolute;left:5102;top:1026;width:95;height:117;visibility:visible;mso-wrap-style:square;v-text-anchor:top" coordsize="95,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" path="m94,l,14,14,116e" filled="f" strokeweight=".28225mm">
                  <v:path arrowok="t" o:connecttype="custom" o:connectlocs="94,0;0,14;14,116" o:connectangles="0,0,0"/>
                </v:shape>
                <v:shape id="Freeform 360" o:spid="_x0000_s1054" style="position:absolute;left:9015;top:1017;width:204;height:314;visibility:visible;mso-wrap-style:square;v-text-anchor:top" coordsize="204,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" path="m203,313l,e" filled="f" strokeweight=".27994mm">
                  <v:path arrowok="t" o:connecttype="custom" o:connectlocs="203,313;0,0" o:connectangles="0,0"/>
                </v:shape>
                <v:shape id="Freeform 361" o:spid="_x0000_s1055" style="position:absolute;left:9000;top:1017;width:111;height:104;visibility:visible;mso-wrap-style:square;v-text-anchor:top" coordsize="111,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" path="m110,18l15,,,103e" filled="f" strokeweight=".28533mm">
                  <v:path arrowok="t" o:connecttype="custom" o:connectlocs="110,18;15,0;0,103" o:connectangles="0,0,0"/>
                </v:shape>
                <w10:wrap anchorx="page"/>
              </v:group>
            </w:pict>
          </mc:Fallback>
        </mc:AlternateContent>
      </w:r>
      <w:r w:rsidRPr="00D60882">
        <w:rPr>
          <w:rFonts w:ascii="Calibri" w:eastAsia="Times New Roman" w:hAnsi="Calibri" w:cs="Calibri"/>
          <w:spacing w:val="-2"/>
          <w:sz w:val="13"/>
          <w:szCs w:val="13"/>
          <w:lang w:val="en-US"/>
        </w:rPr>
        <w:t>Channel</w:t>
      </w:r>
      <w:r w:rsidRPr="00D60882">
        <w:rPr>
          <w:rFonts w:ascii="Calibri" w:eastAsia="Times New Roman" w:hAnsi="Calibri" w:cs="Calibri"/>
          <w:spacing w:val="40"/>
          <w:sz w:val="13"/>
          <w:szCs w:val="13"/>
          <w:lang w:val="en-US"/>
        </w:rPr>
        <w:t xml:space="preserve"> </w:t>
      </w:r>
      <w:r w:rsidRPr="00D60882">
        <w:rPr>
          <w:rFonts w:ascii="Calibri" w:eastAsia="Times New Roman" w:hAnsi="Calibri" w:cs="Calibri"/>
          <w:spacing w:val="-2"/>
          <w:sz w:val="13"/>
          <w:szCs w:val="13"/>
          <w:lang w:val="en-US"/>
        </w:rPr>
        <w:t>Switch</w:t>
      </w:r>
      <w:r w:rsidRPr="00D60882">
        <w:rPr>
          <w:rFonts w:ascii="Calibri" w:eastAsia="Times New Roman" w:hAnsi="Calibri" w:cs="Calibri"/>
          <w:spacing w:val="40"/>
          <w:sz w:val="13"/>
          <w:szCs w:val="13"/>
          <w:lang w:val="en-US"/>
        </w:rPr>
        <w:t xml:space="preserve"> </w:t>
      </w:r>
      <w:r w:rsidRPr="00D60882">
        <w:rPr>
          <w:rFonts w:ascii="Calibri" w:eastAsia="Times New Roman" w:hAnsi="Calibri" w:cs="Calibri"/>
          <w:spacing w:val="-4"/>
          <w:sz w:val="13"/>
          <w:szCs w:val="13"/>
          <w:lang w:val="en-US"/>
        </w:rPr>
        <w:t>Count =4</w:t>
      </w:r>
    </w:p>
    <w:p w14:paraId="4A85CD51" w14:textId="77777777" w:rsidR="00D60882" w:rsidRPr="00D60882" w:rsidRDefault="00D60882" w:rsidP="00D60882">
      <w:pPr>
        <w:widowControl w:val="0"/>
        <w:kinsoku w:val="0"/>
        <w:overflowPunct w:val="0"/>
        <w:autoSpaceDE w:val="0"/>
        <w:autoSpaceDN w:val="0"/>
        <w:adjustRightInd w:val="0"/>
        <w:spacing w:before="96" w:line="244" w:lineRule="auto"/>
        <w:rPr>
          <w:rFonts w:ascii="Calibri" w:eastAsia="Times New Roman" w:hAnsi="Calibri" w:cs="Calibri"/>
          <w:spacing w:val="-4"/>
          <w:sz w:val="13"/>
          <w:szCs w:val="13"/>
          <w:lang w:val="en-US"/>
        </w:rPr>
      </w:pPr>
      <w:r w:rsidRPr="00D60882">
        <w:rPr>
          <w:rFonts w:eastAsia="Times New Roman"/>
          <w:sz w:val="24"/>
          <w:szCs w:val="24"/>
          <w:lang w:val="en-US"/>
        </w:rPr>
        <w:br w:type="column"/>
      </w:r>
      <w:r w:rsidRPr="00D60882">
        <w:rPr>
          <w:rFonts w:ascii="Calibri" w:eastAsia="Times New Roman" w:hAnsi="Calibri" w:cs="Calibri"/>
          <w:spacing w:val="-2"/>
          <w:sz w:val="13"/>
          <w:szCs w:val="13"/>
          <w:lang w:val="en-US"/>
        </w:rPr>
        <w:t>Channel</w:t>
      </w:r>
      <w:r w:rsidRPr="00D60882">
        <w:rPr>
          <w:rFonts w:ascii="Calibri" w:eastAsia="Times New Roman" w:hAnsi="Calibri" w:cs="Calibri"/>
          <w:spacing w:val="40"/>
          <w:sz w:val="13"/>
          <w:szCs w:val="13"/>
          <w:lang w:val="en-US"/>
        </w:rPr>
        <w:t xml:space="preserve"> </w:t>
      </w:r>
      <w:r w:rsidRPr="00D60882">
        <w:rPr>
          <w:rFonts w:ascii="Calibri" w:eastAsia="Times New Roman" w:hAnsi="Calibri" w:cs="Calibri"/>
          <w:spacing w:val="-2"/>
          <w:sz w:val="13"/>
          <w:szCs w:val="13"/>
          <w:lang w:val="en-US"/>
        </w:rPr>
        <w:t>Switch</w:t>
      </w:r>
      <w:r w:rsidRPr="00D60882">
        <w:rPr>
          <w:rFonts w:ascii="Calibri" w:eastAsia="Times New Roman" w:hAnsi="Calibri" w:cs="Calibri"/>
          <w:spacing w:val="40"/>
          <w:sz w:val="13"/>
          <w:szCs w:val="13"/>
          <w:lang w:val="en-US"/>
        </w:rPr>
        <w:t xml:space="preserve"> </w:t>
      </w:r>
      <w:r w:rsidRPr="00D60882">
        <w:rPr>
          <w:rFonts w:ascii="Calibri" w:eastAsia="Times New Roman" w:hAnsi="Calibri" w:cs="Calibri"/>
          <w:spacing w:val="-4"/>
          <w:sz w:val="13"/>
          <w:szCs w:val="13"/>
          <w:lang w:val="en-US"/>
        </w:rPr>
        <w:t>Count =3</w:t>
      </w:r>
    </w:p>
    <w:p w14:paraId="0A226C14" w14:textId="77777777" w:rsidR="00D60882" w:rsidRPr="00D60882" w:rsidRDefault="00D60882" w:rsidP="00D60882">
      <w:pPr>
        <w:widowControl w:val="0"/>
        <w:kinsoku w:val="0"/>
        <w:overflowPunct w:val="0"/>
        <w:autoSpaceDE w:val="0"/>
        <w:autoSpaceDN w:val="0"/>
        <w:adjustRightInd w:val="0"/>
        <w:spacing w:before="77" w:line="242" w:lineRule="auto"/>
        <w:rPr>
          <w:rFonts w:ascii="Calibri" w:eastAsia="Times New Roman" w:hAnsi="Calibri" w:cs="Calibri"/>
          <w:spacing w:val="-4"/>
          <w:sz w:val="13"/>
          <w:szCs w:val="13"/>
          <w:lang w:val="en-US"/>
        </w:rPr>
      </w:pPr>
      <w:r w:rsidRPr="00D60882">
        <w:rPr>
          <w:rFonts w:eastAsia="Times New Roman"/>
          <w:sz w:val="24"/>
          <w:szCs w:val="24"/>
          <w:lang w:val="en-US"/>
        </w:rPr>
        <w:br w:type="column"/>
      </w:r>
      <w:r w:rsidRPr="00D60882">
        <w:rPr>
          <w:rFonts w:ascii="Calibri" w:eastAsia="Times New Roman" w:hAnsi="Calibri" w:cs="Calibri"/>
          <w:spacing w:val="-2"/>
          <w:sz w:val="13"/>
          <w:szCs w:val="13"/>
          <w:lang w:val="en-US"/>
        </w:rPr>
        <w:t>Channel</w:t>
      </w:r>
      <w:r w:rsidRPr="00D60882">
        <w:rPr>
          <w:rFonts w:ascii="Calibri" w:eastAsia="Times New Roman" w:hAnsi="Calibri" w:cs="Calibri"/>
          <w:spacing w:val="40"/>
          <w:sz w:val="13"/>
          <w:szCs w:val="13"/>
          <w:lang w:val="en-US"/>
        </w:rPr>
        <w:t xml:space="preserve"> </w:t>
      </w:r>
      <w:r w:rsidRPr="00D60882">
        <w:rPr>
          <w:rFonts w:ascii="Calibri" w:eastAsia="Times New Roman" w:hAnsi="Calibri" w:cs="Calibri"/>
          <w:spacing w:val="-2"/>
          <w:sz w:val="13"/>
          <w:szCs w:val="13"/>
          <w:lang w:val="en-US"/>
        </w:rPr>
        <w:t>Switch</w:t>
      </w:r>
      <w:r w:rsidRPr="00D60882">
        <w:rPr>
          <w:rFonts w:ascii="Calibri" w:eastAsia="Times New Roman" w:hAnsi="Calibri" w:cs="Calibri"/>
          <w:spacing w:val="40"/>
          <w:sz w:val="13"/>
          <w:szCs w:val="13"/>
          <w:lang w:val="en-US"/>
        </w:rPr>
        <w:t xml:space="preserve"> </w:t>
      </w:r>
      <w:r w:rsidRPr="00D60882">
        <w:rPr>
          <w:rFonts w:ascii="Calibri" w:eastAsia="Times New Roman" w:hAnsi="Calibri" w:cs="Calibri"/>
          <w:spacing w:val="-4"/>
          <w:sz w:val="13"/>
          <w:szCs w:val="13"/>
          <w:lang w:val="en-US"/>
        </w:rPr>
        <w:t>Count =2</w:t>
      </w:r>
    </w:p>
    <w:p w14:paraId="6598F1F6" w14:textId="77777777" w:rsidR="00D60882" w:rsidRPr="00D60882" w:rsidRDefault="00D60882" w:rsidP="00D60882">
      <w:pPr>
        <w:widowControl w:val="0"/>
        <w:kinsoku w:val="0"/>
        <w:overflowPunct w:val="0"/>
        <w:autoSpaceDE w:val="0"/>
        <w:autoSpaceDN w:val="0"/>
        <w:adjustRightInd w:val="0"/>
        <w:spacing w:before="77" w:line="242" w:lineRule="auto"/>
        <w:ind w:right="5427"/>
        <w:rPr>
          <w:rFonts w:ascii="Calibri" w:eastAsia="Times New Roman" w:hAnsi="Calibri" w:cs="Calibri"/>
          <w:spacing w:val="-4"/>
          <w:sz w:val="13"/>
          <w:szCs w:val="13"/>
          <w:lang w:val="en-US"/>
        </w:rPr>
      </w:pPr>
      <w:r w:rsidRPr="00D60882">
        <w:rPr>
          <w:rFonts w:eastAsia="Times New Roman"/>
          <w:sz w:val="24"/>
          <w:szCs w:val="24"/>
          <w:lang w:val="en-US"/>
        </w:rPr>
        <w:br w:type="column"/>
      </w:r>
      <w:r w:rsidRPr="00D60882">
        <w:rPr>
          <w:rFonts w:ascii="Calibri" w:eastAsia="Times New Roman" w:hAnsi="Calibri" w:cs="Calibri"/>
          <w:spacing w:val="-2"/>
          <w:sz w:val="13"/>
          <w:szCs w:val="13"/>
          <w:lang w:val="en-US"/>
        </w:rPr>
        <w:t>Channel</w:t>
      </w:r>
      <w:r w:rsidRPr="00D60882">
        <w:rPr>
          <w:rFonts w:ascii="Calibri" w:eastAsia="Times New Roman" w:hAnsi="Calibri" w:cs="Calibri"/>
          <w:spacing w:val="40"/>
          <w:sz w:val="13"/>
          <w:szCs w:val="13"/>
          <w:lang w:val="en-US"/>
        </w:rPr>
        <w:t xml:space="preserve"> </w:t>
      </w:r>
      <w:r w:rsidRPr="00D60882">
        <w:rPr>
          <w:rFonts w:ascii="Calibri" w:eastAsia="Times New Roman" w:hAnsi="Calibri" w:cs="Calibri"/>
          <w:spacing w:val="-2"/>
          <w:sz w:val="13"/>
          <w:szCs w:val="13"/>
          <w:lang w:val="en-US"/>
        </w:rPr>
        <w:t>Switch</w:t>
      </w:r>
      <w:r w:rsidRPr="00D60882">
        <w:rPr>
          <w:rFonts w:ascii="Calibri" w:eastAsia="Times New Roman" w:hAnsi="Calibri" w:cs="Calibri"/>
          <w:spacing w:val="40"/>
          <w:sz w:val="13"/>
          <w:szCs w:val="13"/>
          <w:lang w:val="en-US"/>
        </w:rPr>
        <w:t xml:space="preserve"> </w:t>
      </w:r>
      <w:r w:rsidRPr="00D60882">
        <w:rPr>
          <w:rFonts w:ascii="Calibri" w:eastAsia="Times New Roman" w:hAnsi="Calibri" w:cs="Calibri"/>
          <w:spacing w:val="-4"/>
          <w:sz w:val="13"/>
          <w:szCs w:val="13"/>
          <w:lang w:val="en-US"/>
        </w:rPr>
        <w:t>Count =1</w:t>
      </w:r>
    </w:p>
    <w:p w14:paraId="37875B23" w14:textId="77777777" w:rsidR="00D60882" w:rsidRPr="00D60882" w:rsidRDefault="00D60882" w:rsidP="00D60882">
      <w:pPr>
        <w:widowControl w:val="0"/>
        <w:kinsoku w:val="0"/>
        <w:overflowPunct w:val="0"/>
        <w:autoSpaceDE w:val="0"/>
        <w:autoSpaceDN w:val="0"/>
        <w:adjustRightInd w:val="0"/>
        <w:spacing w:before="77" w:line="242" w:lineRule="auto"/>
        <w:ind w:right="5427"/>
        <w:rPr>
          <w:rFonts w:ascii="Calibri" w:eastAsia="Times New Roman" w:hAnsi="Calibri" w:cs="Calibri"/>
          <w:spacing w:val="-4"/>
          <w:sz w:val="13"/>
          <w:szCs w:val="13"/>
          <w:lang w:val="en-US"/>
        </w:rPr>
        <w:sectPr w:rsidR="00D60882" w:rsidRPr="00D60882">
          <w:type w:val="continuous"/>
          <w:pgSz w:w="12240" w:h="15840"/>
          <w:pgMar w:top="1280" w:right="1640" w:bottom="960" w:left="1640" w:header="720" w:footer="720" w:gutter="0"/>
          <w:cols w:num="4" w:space="720" w:equalWidth="0">
            <w:col w:w="1344" w:space="40"/>
            <w:col w:w="680" w:space="39"/>
            <w:col w:w="731" w:space="40"/>
            <w:col w:w="6086"/>
          </w:cols>
          <w:noEndnote/>
        </w:sectPr>
      </w:pPr>
    </w:p>
    <w:p w14:paraId="5EC00F5A" w14:textId="77777777" w:rsidR="00D60882" w:rsidRPr="00D60882" w:rsidRDefault="00D60882" w:rsidP="00D60882">
      <w:pPr>
        <w:widowControl w:val="0"/>
        <w:kinsoku w:val="0"/>
        <w:overflowPunct w:val="0"/>
        <w:autoSpaceDE w:val="0"/>
        <w:autoSpaceDN w:val="0"/>
        <w:adjustRightInd w:val="0"/>
        <w:spacing w:before="7"/>
        <w:jc w:val="left"/>
        <w:rPr>
          <w:rFonts w:ascii="Calibri" w:eastAsia="Times New Roman" w:hAnsi="Calibri" w:cs="Calibri"/>
          <w:sz w:val="14"/>
          <w:szCs w:val="14"/>
          <w:lang w:val="en-US"/>
        </w:rPr>
      </w:pPr>
    </w:p>
    <w:p w14:paraId="0919CE09" w14:textId="77777777" w:rsidR="00D60882" w:rsidRPr="00D60882" w:rsidRDefault="00D60882" w:rsidP="00D60882">
      <w:pPr>
        <w:widowControl w:val="0"/>
        <w:kinsoku w:val="0"/>
        <w:overflowPunct w:val="0"/>
        <w:autoSpaceDE w:val="0"/>
        <w:autoSpaceDN w:val="0"/>
        <w:adjustRightInd w:val="0"/>
        <w:spacing w:before="7"/>
        <w:jc w:val="left"/>
        <w:rPr>
          <w:rFonts w:ascii="Calibri" w:eastAsia="Times New Roman" w:hAnsi="Calibri" w:cs="Calibri"/>
          <w:sz w:val="14"/>
          <w:szCs w:val="14"/>
          <w:lang w:val="en-US"/>
        </w:rPr>
        <w:sectPr w:rsidR="00D60882" w:rsidRPr="00D60882">
          <w:type w:val="continuous"/>
          <w:pgSz w:w="12240" w:h="15840"/>
          <w:pgMar w:top="1280" w:right="1640" w:bottom="960" w:left="1640" w:header="720" w:footer="720" w:gutter="0"/>
          <w:cols w:space="720" w:equalWidth="0">
            <w:col w:w="8960"/>
          </w:cols>
          <w:noEndnote/>
        </w:sectPr>
      </w:pPr>
    </w:p>
    <w:p w14:paraId="3E01D6AF"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2"/>
          <w:szCs w:val="12"/>
          <w:lang w:val="en-US"/>
        </w:rPr>
      </w:pPr>
    </w:p>
    <w:p w14:paraId="6795BFE1"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2"/>
          <w:szCs w:val="12"/>
          <w:lang w:val="en-US"/>
        </w:rPr>
      </w:pPr>
    </w:p>
    <w:p w14:paraId="76EEFF70"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2"/>
          <w:szCs w:val="12"/>
          <w:lang w:val="en-US"/>
        </w:rPr>
      </w:pPr>
    </w:p>
    <w:p w14:paraId="49CA70AF"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2"/>
          <w:szCs w:val="12"/>
          <w:lang w:val="en-US"/>
        </w:rPr>
      </w:pPr>
    </w:p>
    <w:p w14:paraId="7651D34C" w14:textId="77777777" w:rsidR="00D60882" w:rsidRPr="00D60882" w:rsidRDefault="00D60882" w:rsidP="00D60882">
      <w:pPr>
        <w:widowControl w:val="0"/>
        <w:kinsoku w:val="0"/>
        <w:overflowPunct w:val="0"/>
        <w:autoSpaceDE w:val="0"/>
        <w:autoSpaceDN w:val="0"/>
        <w:adjustRightInd w:val="0"/>
        <w:spacing w:before="8"/>
        <w:jc w:val="left"/>
        <w:rPr>
          <w:rFonts w:ascii="Calibri" w:eastAsia="Times New Roman" w:hAnsi="Calibri" w:cs="Calibri"/>
          <w:sz w:val="12"/>
          <w:szCs w:val="12"/>
          <w:lang w:val="en-US"/>
        </w:rPr>
      </w:pPr>
    </w:p>
    <w:p w14:paraId="3C23EFC3" w14:textId="34AFFF06" w:rsidR="00D60882" w:rsidRPr="00D60882" w:rsidRDefault="00D60882" w:rsidP="00D60882">
      <w:pPr>
        <w:widowControl w:val="0"/>
        <w:kinsoku w:val="0"/>
        <w:overflowPunct w:val="0"/>
        <w:autoSpaceDE w:val="0"/>
        <w:autoSpaceDN w:val="0"/>
        <w:adjustRightInd w:val="0"/>
        <w:spacing w:line="244" w:lineRule="auto"/>
        <w:rPr>
          <w:rFonts w:ascii="Calibri" w:eastAsia="Times New Roman" w:hAnsi="Calibri" w:cs="Calibri"/>
          <w:spacing w:val="-4"/>
          <w:sz w:val="13"/>
          <w:szCs w:val="13"/>
          <w:lang w:val="en-US"/>
        </w:rPr>
      </w:pPr>
      <w:r w:rsidRPr="00D60882">
        <w:rPr>
          <w:rFonts w:eastAsia="Times New Roman"/>
          <w:noProof/>
          <w:sz w:val="20"/>
          <w:lang w:val="en-US"/>
        </w:rPr>
        <mc:AlternateContent>
          <mc:Choice Requires="wpg">
            <w:drawing>
              <wp:anchor distT="0" distB="0" distL="114300" distR="114300" simplePos="0" relativeHeight="251665920" behindDoc="1" locked="0" layoutInCell="0" allowOverlap="1" wp14:anchorId="1FF6CCF8" wp14:editId="1BE82A6B">
                <wp:simplePos x="0" y="0"/>
                <wp:positionH relativeFrom="page">
                  <wp:posOffset>1411605</wp:posOffset>
                </wp:positionH>
                <wp:positionV relativeFrom="paragraph">
                  <wp:posOffset>294640</wp:posOffset>
                </wp:positionV>
                <wp:extent cx="4733290" cy="631825"/>
                <wp:effectExtent l="11430" t="10795" r="8255" b="5080"/>
                <wp:wrapNone/>
                <wp:docPr id="357" name="Group 3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33290" cy="631825"/>
                          <a:chOff x="2223" y="464"/>
                          <a:chExt cx="7454" cy="995"/>
                        </a:xfrm>
                      </wpg:grpSpPr>
                      <wpg:grpSp>
                        <wpg:cNvPr id="358" name="Group 363"/>
                        <wpg:cNvGrpSpPr>
                          <a:grpSpLocks/>
                        </wpg:cNvGrpSpPr>
                        <wpg:grpSpPr bwMode="auto">
                          <a:xfrm>
                            <a:off x="2223" y="1187"/>
                            <a:ext cx="7454" cy="7"/>
                            <a:chOff x="2223" y="1187"/>
                            <a:chExt cx="7454" cy="7"/>
                          </a:xfrm>
                        </wpg:grpSpPr>
                        <wps:wsp>
                          <wps:cNvPr id="359" name="Freeform 364"/>
                          <wps:cNvSpPr>
                            <a:spLocks/>
                          </wps:cNvSpPr>
                          <wps:spPr bwMode="auto">
                            <a:xfrm>
                              <a:off x="2223" y="1187"/>
                              <a:ext cx="7454" cy="7"/>
                            </a:xfrm>
                            <a:custGeom>
                              <a:avLst/>
                              <a:gdLst>
                                <a:gd name="T0" fmla="*/ 0 w 7454"/>
                                <a:gd name="T1" fmla="*/ 0 h 7"/>
                                <a:gd name="T2" fmla="*/ 7453 w 7454"/>
                                <a:gd name="T3" fmla="*/ 0 h 7"/>
                              </a:gdLst>
                              <a:ahLst/>
                              <a:cxnLst>
                                <a:cxn ang="0">
                                  <a:pos x="T0" y="T1"/>
                                </a:cxn>
                                <a:cxn ang="0">
                                  <a:pos x="T2" y="T3"/>
                                </a:cxn>
                              </a:cxnLst>
                              <a:rect l="0" t="0" r="r" b="b"/>
                              <a:pathLst>
                                <a:path w="7454" h="7">
                                  <a:moveTo>
                                    <a:pt x="0" y="0"/>
                                  </a:moveTo>
                                  <a:lnTo>
                                    <a:pt x="7453" y="0"/>
                                  </a:lnTo>
                                </a:path>
                              </a:pathLst>
                            </a:custGeom>
                            <a:noFill/>
                            <a:ln w="415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0" name="Freeform 365"/>
                          <wps:cNvSpPr>
                            <a:spLocks/>
                          </wps:cNvSpPr>
                          <wps:spPr bwMode="auto">
                            <a:xfrm>
                              <a:off x="2223" y="1187"/>
                              <a:ext cx="7454" cy="7"/>
                            </a:xfrm>
                            <a:custGeom>
                              <a:avLst/>
                              <a:gdLst>
                                <a:gd name="T0" fmla="*/ 0 w 7454"/>
                                <a:gd name="T1" fmla="*/ 6 h 7"/>
                                <a:gd name="T2" fmla="*/ 7453 w 7454"/>
                                <a:gd name="T3" fmla="*/ 6 h 7"/>
                              </a:gdLst>
                              <a:ahLst/>
                              <a:cxnLst>
                                <a:cxn ang="0">
                                  <a:pos x="T0" y="T1"/>
                                </a:cxn>
                                <a:cxn ang="0">
                                  <a:pos x="T2" y="T3"/>
                                </a:cxn>
                              </a:cxnLst>
                              <a:rect l="0" t="0" r="r" b="b"/>
                              <a:pathLst>
                                <a:path w="7454" h="7">
                                  <a:moveTo>
                                    <a:pt x="0" y="6"/>
                                  </a:moveTo>
                                  <a:lnTo>
                                    <a:pt x="7453" y="6"/>
                                  </a:lnTo>
                                </a:path>
                              </a:pathLst>
                            </a:custGeom>
                            <a:noFill/>
                            <a:ln w="415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pic:pic xmlns:pic="http://schemas.openxmlformats.org/drawingml/2006/picture">
                        <pic:nvPicPr>
                          <pic:cNvPr id="361" name="Picture 366"/>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2993" y="671"/>
                            <a:ext cx="120" cy="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62" name="Freeform 367"/>
                        <wps:cNvSpPr>
                          <a:spLocks/>
                        </wps:cNvSpPr>
                        <wps:spPr bwMode="auto">
                          <a:xfrm>
                            <a:off x="2992" y="670"/>
                            <a:ext cx="124" cy="520"/>
                          </a:xfrm>
                          <a:custGeom>
                            <a:avLst/>
                            <a:gdLst>
                              <a:gd name="T0" fmla="*/ 123 w 124"/>
                              <a:gd name="T1" fmla="*/ 0 h 520"/>
                              <a:gd name="T2" fmla="*/ 0 w 124"/>
                              <a:gd name="T3" fmla="*/ 0 h 520"/>
                              <a:gd name="T4" fmla="*/ 0 w 124"/>
                              <a:gd name="T5" fmla="*/ 519 h 520"/>
                              <a:gd name="T6" fmla="*/ 123 w 124"/>
                              <a:gd name="T7" fmla="*/ 519 h 520"/>
                              <a:gd name="T8" fmla="*/ 123 w 124"/>
                              <a:gd name="T9" fmla="*/ 0 h 520"/>
                            </a:gdLst>
                            <a:ahLst/>
                            <a:cxnLst>
                              <a:cxn ang="0">
                                <a:pos x="T0" y="T1"/>
                              </a:cxn>
                              <a:cxn ang="0">
                                <a:pos x="T2" y="T3"/>
                              </a:cxn>
                              <a:cxn ang="0">
                                <a:pos x="T4" y="T5"/>
                              </a:cxn>
                              <a:cxn ang="0">
                                <a:pos x="T6" y="T7"/>
                              </a:cxn>
                              <a:cxn ang="0">
                                <a:pos x="T8" y="T9"/>
                              </a:cxn>
                            </a:cxnLst>
                            <a:rect l="0" t="0" r="r" b="b"/>
                            <a:pathLst>
                              <a:path w="124" h="520">
                                <a:moveTo>
                                  <a:pt x="123" y="0"/>
                                </a:moveTo>
                                <a:lnTo>
                                  <a:pt x="0" y="0"/>
                                </a:lnTo>
                                <a:lnTo>
                                  <a:pt x="0" y="519"/>
                                </a:lnTo>
                                <a:lnTo>
                                  <a:pt x="123" y="519"/>
                                </a:lnTo>
                                <a:lnTo>
                                  <a:pt x="123" y="0"/>
                                </a:lnTo>
                                <a:close/>
                              </a:path>
                            </a:pathLst>
                          </a:custGeom>
                          <a:noFill/>
                          <a:ln w="790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363" name="Picture 368"/>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4490" y="671"/>
                            <a:ext cx="120" cy="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64" name="Freeform 369"/>
                        <wps:cNvSpPr>
                          <a:spLocks/>
                        </wps:cNvSpPr>
                        <wps:spPr bwMode="auto">
                          <a:xfrm>
                            <a:off x="4490" y="670"/>
                            <a:ext cx="125" cy="520"/>
                          </a:xfrm>
                          <a:custGeom>
                            <a:avLst/>
                            <a:gdLst>
                              <a:gd name="T0" fmla="*/ 124 w 125"/>
                              <a:gd name="T1" fmla="*/ 0 h 520"/>
                              <a:gd name="T2" fmla="*/ 0 w 125"/>
                              <a:gd name="T3" fmla="*/ 0 h 520"/>
                              <a:gd name="T4" fmla="*/ 0 w 125"/>
                              <a:gd name="T5" fmla="*/ 519 h 520"/>
                              <a:gd name="T6" fmla="*/ 124 w 125"/>
                              <a:gd name="T7" fmla="*/ 519 h 520"/>
                              <a:gd name="T8" fmla="*/ 124 w 125"/>
                              <a:gd name="T9" fmla="*/ 0 h 520"/>
                            </a:gdLst>
                            <a:ahLst/>
                            <a:cxnLst>
                              <a:cxn ang="0">
                                <a:pos x="T0" y="T1"/>
                              </a:cxn>
                              <a:cxn ang="0">
                                <a:pos x="T2" y="T3"/>
                              </a:cxn>
                              <a:cxn ang="0">
                                <a:pos x="T4" y="T5"/>
                              </a:cxn>
                              <a:cxn ang="0">
                                <a:pos x="T6" y="T7"/>
                              </a:cxn>
                              <a:cxn ang="0">
                                <a:pos x="T8" y="T9"/>
                              </a:cxn>
                            </a:cxnLst>
                            <a:rect l="0" t="0" r="r" b="b"/>
                            <a:pathLst>
                              <a:path w="125" h="520">
                                <a:moveTo>
                                  <a:pt x="124" y="0"/>
                                </a:moveTo>
                                <a:lnTo>
                                  <a:pt x="0" y="0"/>
                                </a:lnTo>
                                <a:lnTo>
                                  <a:pt x="0" y="519"/>
                                </a:lnTo>
                                <a:lnTo>
                                  <a:pt x="124" y="519"/>
                                </a:lnTo>
                                <a:lnTo>
                                  <a:pt x="124" y="0"/>
                                </a:lnTo>
                                <a:close/>
                              </a:path>
                            </a:pathLst>
                          </a:custGeom>
                          <a:noFill/>
                          <a:ln w="790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365" name="Picture 370"/>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5902" y="671"/>
                            <a:ext cx="120" cy="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66" name="Freeform 371"/>
                        <wps:cNvSpPr>
                          <a:spLocks/>
                        </wps:cNvSpPr>
                        <wps:spPr bwMode="auto">
                          <a:xfrm>
                            <a:off x="5901" y="670"/>
                            <a:ext cx="124" cy="520"/>
                          </a:xfrm>
                          <a:custGeom>
                            <a:avLst/>
                            <a:gdLst>
                              <a:gd name="T0" fmla="*/ 123 w 124"/>
                              <a:gd name="T1" fmla="*/ 0 h 520"/>
                              <a:gd name="T2" fmla="*/ 0 w 124"/>
                              <a:gd name="T3" fmla="*/ 0 h 520"/>
                              <a:gd name="T4" fmla="*/ 0 w 124"/>
                              <a:gd name="T5" fmla="*/ 519 h 520"/>
                              <a:gd name="T6" fmla="*/ 123 w 124"/>
                              <a:gd name="T7" fmla="*/ 519 h 520"/>
                              <a:gd name="T8" fmla="*/ 123 w 124"/>
                              <a:gd name="T9" fmla="*/ 0 h 520"/>
                            </a:gdLst>
                            <a:ahLst/>
                            <a:cxnLst>
                              <a:cxn ang="0">
                                <a:pos x="T0" y="T1"/>
                              </a:cxn>
                              <a:cxn ang="0">
                                <a:pos x="T2" y="T3"/>
                              </a:cxn>
                              <a:cxn ang="0">
                                <a:pos x="T4" y="T5"/>
                              </a:cxn>
                              <a:cxn ang="0">
                                <a:pos x="T6" y="T7"/>
                              </a:cxn>
                              <a:cxn ang="0">
                                <a:pos x="T8" y="T9"/>
                              </a:cxn>
                            </a:cxnLst>
                            <a:rect l="0" t="0" r="r" b="b"/>
                            <a:pathLst>
                              <a:path w="124" h="520">
                                <a:moveTo>
                                  <a:pt x="123" y="0"/>
                                </a:moveTo>
                                <a:lnTo>
                                  <a:pt x="0" y="0"/>
                                </a:lnTo>
                                <a:lnTo>
                                  <a:pt x="0" y="519"/>
                                </a:lnTo>
                                <a:lnTo>
                                  <a:pt x="123" y="519"/>
                                </a:lnTo>
                                <a:lnTo>
                                  <a:pt x="123" y="0"/>
                                </a:lnTo>
                                <a:close/>
                              </a:path>
                            </a:pathLst>
                          </a:custGeom>
                          <a:noFill/>
                          <a:ln w="790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7" name="Freeform 372"/>
                        <wps:cNvSpPr>
                          <a:spLocks/>
                        </wps:cNvSpPr>
                        <wps:spPr bwMode="auto">
                          <a:xfrm>
                            <a:off x="4545" y="464"/>
                            <a:ext cx="1" cy="197"/>
                          </a:xfrm>
                          <a:custGeom>
                            <a:avLst/>
                            <a:gdLst>
                              <a:gd name="T0" fmla="*/ 0 w 1"/>
                              <a:gd name="T1" fmla="*/ 0 h 197"/>
                              <a:gd name="T2" fmla="*/ 0 w 1"/>
                              <a:gd name="T3" fmla="*/ 196 h 197"/>
                            </a:gdLst>
                            <a:ahLst/>
                            <a:cxnLst>
                              <a:cxn ang="0">
                                <a:pos x="T0" y="T1"/>
                              </a:cxn>
                              <a:cxn ang="0">
                                <a:pos x="T2" y="T3"/>
                              </a:cxn>
                            </a:cxnLst>
                            <a:rect l="0" t="0" r="r" b="b"/>
                            <a:pathLst>
                              <a:path w="1" h="197">
                                <a:moveTo>
                                  <a:pt x="0" y="0"/>
                                </a:moveTo>
                                <a:lnTo>
                                  <a:pt x="0" y="196"/>
                                </a:lnTo>
                              </a:path>
                            </a:pathLst>
                          </a:custGeom>
                          <a:noFill/>
                          <a:ln w="344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8" name="Freeform 373"/>
                        <wps:cNvSpPr>
                          <a:spLocks/>
                        </wps:cNvSpPr>
                        <wps:spPr bwMode="auto">
                          <a:xfrm>
                            <a:off x="4488" y="598"/>
                            <a:ext cx="116" cy="63"/>
                          </a:xfrm>
                          <a:custGeom>
                            <a:avLst/>
                            <a:gdLst>
                              <a:gd name="T0" fmla="*/ 0 w 116"/>
                              <a:gd name="T1" fmla="*/ 0 h 63"/>
                              <a:gd name="T2" fmla="*/ 57 w 116"/>
                              <a:gd name="T3" fmla="*/ 62 h 63"/>
                              <a:gd name="T4" fmla="*/ 115 w 116"/>
                              <a:gd name="T5" fmla="*/ 0 h 63"/>
                            </a:gdLst>
                            <a:ahLst/>
                            <a:cxnLst>
                              <a:cxn ang="0">
                                <a:pos x="T0" y="T1"/>
                              </a:cxn>
                              <a:cxn ang="0">
                                <a:pos x="T2" y="T3"/>
                              </a:cxn>
                              <a:cxn ang="0">
                                <a:pos x="T4" y="T5"/>
                              </a:cxn>
                            </a:cxnLst>
                            <a:rect l="0" t="0" r="r" b="b"/>
                            <a:pathLst>
                              <a:path w="116" h="63">
                                <a:moveTo>
                                  <a:pt x="0" y="0"/>
                                </a:moveTo>
                                <a:lnTo>
                                  <a:pt x="57" y="62"/>
                                </a:lnTo>
                                <a:lnTo>
                                  <a:pt x="115" y="0"/>
                                </a:lnTo>
                              </a:path>
                            </a:pathLst>
                          </a:custGeom>
                          <a:noFill/>
                          <a:ln w="36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9" name="Freeform 374"/>
                        <wps:cNvSpPr>
                          <a:spLocks/>
                        </wps:cNvSpPr>
                        <wps:spPr bwMode="auto">
                          <a:xfrm>
                            <a:off x="3019" y="464"/>
                            <a:ext cx="1" cy="198"/>
                          </a:xfrm>
                          <a:custGeom>
                            <a:avLst/>
                            <a:gdLst>
                              <a:gd name="T0" fmla="*/ 0 w 1"/>
                              <a:gd name="T1" fmla="*/ 0 h 198"/>
                              <a:gd name="T2" fmla="*/ 0 w 1"/>
                              <a:gd name="T3" fmla="*/ 197 h 198"/>
                            </a:gdLst>
                            <a:ahLst/>
                            <a:cxnLst>
                              <a:cxn ang="0">
                                <a:pos x="T0" y="T1"/>
                              </a:cxn>
                              <a:cxn ang="0">
                                <a:pos x="T2" y="T3"/>
                              </a:cxn>
                            </a:cxnLst>
                            <a:rect l="0" t="0" r="r" b="b"/>
                            <a:pathLst>
                              <a:path w="1" h="198">
                                <a:moveTo>
                                  <a:pt x="0" y="0"/>
                                </a:moveTo>
                                <a:lnTo>
                                  <a:pt x="0" y="197"/>
                                </a:lnTo>
                              </a:path>
                            </a:pathLst>
                          </a:custGeom>
                          <a:noFill/>
                          <a:ln w="344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0" name="Freeform 375"/>
                        <wps:cNvSpPr>
                          <a:spLocks/>
                        </wps:cNvSpPr>
                        <wps:spPr bwMode="auto">
                          <a:xfrm>
                            <a:off x="2961" y="600"/>
                            <a:ext cx="116" cy="63"/>
                          </a:xfrm>
                          <a:custGeom>
                            <a:avLst/>
                            <a:gdLst>
                              <a:gd name="T0" fmla="*/ 0 w 116"/>
                              <a:gd name="T1" fmla="*/ 0 h 63"/>
                              <a:gd name="T2" fmla="*/ 57 w 116"/>
                              <a:gd name="T3" fmla="*/ 62 h 63"/>
                              <a:gd name="T4" fmla="*/ 115 w 116"/>
                              <a:gd name="T5" fmla="*/ 0 h 63"/>
                            </a:gdLst>
                            <a:ahLst/>
                            <a:cxnLst>
                              <a:cxn ang="0">
                                <a:pos x="T0" y="T1"/>
                              </a:cxn>
                              <a:cxn ang="0">
                                <a:pos x="T2" y="T3"/>
                              </a:cxn>
                              <a:cxn ang="0">
                                <a:pos x="T4" y="T5"/>
                              </a:cxn>
                            </a:cxnLst>
                            <a:rect l="0" t="0" r="r" b="b"/>
                            <a:pathLst>
                              <a:path w="116" h="63">
                                <a:moveTo>
                                  <a:pt x="0" y="0"/>
                                </a:moveTo>
                                <a:lnTo>
                                  <a:pt x="57" y="62"/>
                                </a:lnTo>
                                <a:lnTo>
                                  <a:pt x="115" y="0"/>
                                </a:lnTo>
                              </a:path>
                            </a:pathLst>
                          </a:custGeom>
                          <a:noFill/>
                          <a:ln w="36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1" name="Freeform 376"/>
                        <wps:cNvSpPr>
                          <a:spLocks/>
                        </wps:cNvSpPr>
                        <wps:spPr bwMode="auto">
                          <a:xfrm>
                            <a:off x="2552" y="847"/>
                            <a:ext cx="404" cy="604"/>
                          </a:xfrm>
                          <a:custGeom>
                            <a:avLst/>
                            <a:gdLst>
                              <a:gd name="T0" fmla="*/ 0 w 404"/>
                              <a:gd name="T1" fmla="*/ 603 h 604"/>
                              <a:gd name="T2" fmla="*/ 403 w 404"/>
                              <a:gd name="T3" fmla="*/ 0 h 604"/>
                            </a:gdLst>
                            <a:ahLst/>
                            <a:cxnLst>
                              <a:cxn ang="0">
                                <a:pos x="T0" y="T1"/>
                              </a:cxn>
                              <a:cxn ang="0">
                                <a:pos x="T2" y="T3"/>
                              </a:cxn>
                            </a:cxnLst>
                            <a:rect l="0" t="0" r="r" b="b"/>
                            <a:pathLst>
                              <a:path w="404" h="604">
                                <a:moveTo>
                                  <a:pt x="0" y="603"/>
                                </a:moveTo>
                                <a:lnTo>
                                  <a:pt x="403" y="0"/>
                                </a:lnTo>
                              </a:path>
                            </a:pathLst>
                          </a:custGeom>
                          <a:noFill/>
                          <a:ln w="1008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2" name="Freeform 377"/>
                        <wps:cNvSpPr>
                          <a:spLocks/>
                        </wps:cNvSpPr>
                        <wps:spPr bwMode="auto">
                          <a:xfrm>
                            <a:off x="2860" y="847"/>
                            <a:ext cx="111" cy="102"/>
                          </a:xfrm>
                          <a:custGeom>
                            <a:avLst/>
                            <a:gdLst>
                              <a:gd name="T0" fmla="*/ 110 w 111"/>
                              <a:gd name="T1" fmla="*/ 101 h 102"/>
                              <a:gd name="T2" fmla="*/ 94 w 111"/>
                              <a:gd name="T3" fmla="*/ 0 h 102"/>
                              <a:gd name="T4" fmla="*/ 0 w 111"/>
                              <a:gd name="T5" fmla="*/ 16 h 102"/>
                            </a:gdLst>
                            <a:ahLst/>
                            <a:cxnLst>
                              <a:cxn ang="0">
                                <a:pos x="T0" y="T1"/>
                              </a:cxn>
                              <a:cxn ang="0">
                                <a:pos x="T2" y="T3"/>
                              </a:cxn>
                              <a:cxn ang="0">
                                <a:pos x="T4" y="T5"/>
                              </a:cxn>
                            </a:cxnLst>
                            <a:rect l="0" t="0" r="r" b="b"/>
                            <a:pathLst>
                              <a:path w="111" h="102">
                                <a:moveTo>
                                  <a:pt x="110" y="101"/>
                                </a:moveTo>
                                <a:lnTo>
                                  <a:pt x="94" y="0"/>
                                </a:lnTo>
                                <a:lnTo>
                                  <a:pt x="0" y="16"/>
                                </a:lnTo>
                              </a:path>
                            </a:pathLst>
                          </a:custGeom>
                          <a:noFill/>
                          <a:ln w="1027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3" name="Freeform 378"/>
                        <wps:cNvSpPr>
                          <a:spLocks/>
                        </wps:cNvSpPr>
                        <wps:spPr bwMode="auto">
                          <a:xfrm>
                            <a:off x="5586" y="670"/>
                            <a:ext cx="124" cy="520"/>
                          </a:xfrm>
                          <a:custGeom>
                            <a:avLst/>
                            <a:gdLst>
                              <a:gd name="T0" fmla="*/ 123 w 124"/>
                              <a:gd name="T1" fmla="*/ 0 h 520"/>
                              <a:gd name="T2" fmla="*/ 0 w 124"/>
                              <a:gd name="T3" fmla="*/ 0 h 520"/>
                              <a:gd name="T4" fmla="*/ 0 w 124"/>
                              <a:gd name="T5" fmla="*/ 519 h 520"/>
                              <a:gd name="T6" fmla="*/ 123 w 124"/>
                              <a:gd name="T7" fmla="*/ 519 h 520"/>
                              <a:gd name="T8" fmla="*/ 123 w 124"/>
                              <a:gd name="T9" fmla="*/ 0 h 520"/>
                            </a:gdLst>
                            <a:ahLst/>
                            <a:cxnLst>
                              <a:cxn ang="0">
                                <a:pos x="T0" y="T1"/>
                              </a:cxn>
                              <a:cxn ang="0">
                                <a:pos x="T2" y="T3"/>
                              </a:cxn>
                              <a:cxn ang="0">
                                <a:pos x="T4" y="T5"/>
                              </a:cxn>
                              <a:cxn ang="0">
                                <a:pos x="T6" y="T7"/>
                              </a:cxn>
                              <a:cxn ang="0">
                                <a:pos x="T8" y="T9"/>
                              </a:cxn>
                            </a:cxnLst>
                            <a:rect l="0" t="0" r="r" b="b"/>
                            <a:pathLst>
                              <a:path w="124" h="520">
                                <a:moveTo>
                                  <a:pt x="123" y="0"/>
                                </a:moveTo>
                                <a:lnTo>
                                  <a:pt x="0" y="0"/>
                                </a:lnTo>
                                <a:lnTo>
                                  <a:pt x="0" y="519"/>
                                </a:lnTo>
                                <a:lnTo>
                                  <a:pt x="123" y="519"/>
                                </a:lnTo>
                                <a:lnTo>
                                  <a:pt x="123" y="0"/>
                                </a:lnTo>
                                <a:close/>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4" name="Freeform 379"/>
                        <wps:cNvSpPr>
                          <a:spLocks/>
                        </wps:cNvSpPr>
                        <wps:spPr bwMode="auto">
                          <a:xfrm>
                            <a:off x="5586" y="670"/>
                            <a:ext cx="124" cy="520"/>
                          </a:xfrm>
                          <a:custGeom>
                            <a:avLst/>
                            <a:gdLst>
                              <a:gd name="T0" fmla="*/ 123 w 124"/>
                              <a:gd name="T1" fmla="*/ 0 h 520"/>
                              <a:gd name="T2" fmla="*/ 0 w 124"/>
                              <a:gd name="T3" fmla="*/ 0 h 520"/>
                              <a:gd name="T4" fmla="*/ 0 w 124"/>
                              <a:gd name="T5" fmla="*/ 519 h 520"/>
                              <a:gd name="T6" fmla="*/ 123 w 124"/>
                              <a:gd name="T7" fmla="*/ 519 h 520"/>
                              <a:gd name="T8" fmla="*/ 123 w 124"/>
                              <a:gd name="T9" fmla="*/ 0 h 520"/>
                            </a:gdLst>
                            <a:ahLst/>
                            <a:cxnLst>
                              <a:cxn ang="0">
                                <a:pos x="T0" y="T1"/>
                              </a:cxn>
                              <a:cxn ang="0">
                                <a:pos x="T2" y="T3"/>
                              </a:cxn>
                              <a:cxn ang="0">
                                <a:pos x="T4" y="T5"/>
                              </a:cxn>
                              <a:cxn ang="0">
                                <a:pos x="T6" y="T7"/>
                              </a:cxn>
                              <a:cxn ang="0">
                                <a:pos x="T8" y="T9"/>
                              </a:cxn>
                            </a:cxnLst>
                            <a:rect l="0" t="0" r="r" b="b"/>
                            <a:pathLst>
                              <a:path w="124" h="520">
                                <a:moveTo>
                                  <a:pt x="123" y="0"/>
                                </a:moveTo>
                                <a:lnTo>
                                  <a:pt x="0" y="0"/>
                                </a:lnTo>
                                <a:lnTo>
                                  <a:pt x="0" y="519"/>
                                </a:lnTo>
                                <a:lnTo>
                                  <a:pt x="123" y="519"/>
                                </a:lnTo>
                                <a:lnTo>
                                  <a:pt x="123" y="0"/>
                                </a:lnTo>
                                <a:close/>
                              </a:path>
                            </a:pathLst>
                          </a:custGeom>
                          <a:noFill/>
                          <a:ln w="790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5" name="Freeform 380"/>
                        <wps:cNvSpPr>
                          <a:spLocks/>
                        </wps:cNvSpPr>
                        <wps:spPr bwMode="auto">
                          <a:xfrm>
                            <a:off x="5161" y="774"/>
                            <a:ext cx="404" cy="605"/>
                          </a:xfrm>
                          <a:custGeom>
                            <a:avLst/>
                            <a:gdLst>
                              <a:gd name="T0" fmla="*/ 0 w 404"/>
                              <a:gd name="T1" fmla="*/ 604 h 605"/>
                              <a:gd name="T2" fmla="*/ 403 w 404"/>
                              <a:gd name="T3" fmla="*/ 0 h 605"/>
                            </a:gdLst>
                            <a:ahLst/>
                            <a:cxnLst>
                              <a:cxn ang="0">
                                <a:pos x="T0" y="T1"/>
                              </a:cxn>
                              <a:cxn ang="0">
                                <a:pos x="T2" y="T3"/>
                              </a:cxn>
                            </a:cxnLst>
                            <a:rect l="0" t="0" r="r" b="b"/>
                            <a:pathLst>
                              <a:path w="404" h="605">
                                <a:moveTo>
                                  <a:pt x="0" y="604"/>
                                </a:moveTo>
                                <a:lnTo>
                                  <a:pt x="403" y="0"/>
                                </a:lnTo>
                              </a:path>
                            </a:pathLst>
                          </a:custGeom>
                          <a:noFill/>
                          <a:ln w="1008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6" name="Freeform 381"/>
                        <wps:cNvSpPr>
                          <a:spLocks/>
                        </wps:cNvSpPr>
                        <wps:spPr bwMode="auto">
                          <a:xfrm>
                            <a:off x="5469" y="774"/>
                            <a:ext cx="111" cy="104"/>
                          </a:xfrm>
                          <a:custGeom>
                            <a:avLst/>
                            <a:gdLst>
                              <a:gd name="T0" fmla="*/ 110 w 111"/>
                              <a:gd name="T1" fmla="*/ 103 h 104"/>
                              <a:gd name="T2" fmla="*/ 94 w 111"/>
                              <a:gd name="T3" fmla="*/ 0 h 104"/>
                              <a:gd name="T4" fmla="*/ 0 w 111"/>
                              <a:gd name="T5" fmla="*/ 16 h 104"/>
                            </a:gdLst>
                            <a:ahLst/>
                            <a:cxnLst>
                              <a:cxn ang="0">
                                <a:pos x="T0" y="T1"/>
                              </a:cxn>
                              <a:cxn ang="0">
                                <a:pos x="T2" y="T3"/>
                              </a:cxn>
                              <a:cxn ang="0">
                                <a:pos x="T4" y="T5"/>
                              </a:cxn>
                            </a:cxnLst>
                            <a:rect l="0" t="0" r="r" b="b"/>
                            <a:pathLst>
                              <a:path w="111" h="104">
                                <a:moveTo>
                                  <a:pt x="110" y="103"/>
                                </a:moveTo>
                                <a:lnTo>
                                  <a:pt x="94" y="0"/>
                                </a:lnTo>
                                <a:lnTo>
                                  <a:pt x="0" y="16"/>
                                </a:lnTo>
                              </a:path>
                            </a:pathLst>
                          </a:custGeom>
                          <a:noFill/>
                          <a:ln w="102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895545" id="Group 357" o:spid="_x0000_s1026" style="position:absolute;margin-left:111.15pt;margin-top:23.2pt;width:372.7pt;height:49.75pt;z-index:-251650560;mso-position-horizontal-relative:page" coordorigin="2223,464" coordsize="7454,9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" o:allowincell="f">
                <v:group id="Group 363" o:spid="_x0000_s1027" style="position:absolute;left:2223;top:1187;width:7454;height:7" coordorigin="2223,1187" coordsize="74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">
                  <v:shape id="Freeform 364" o:spid="_x0000_s1028" style="position:absolute;left:2223;top:1187;width:7454;height:7;visibility:visible;mso-wrap-style:square;v-text-anchor:top" coordsize="74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" path="m,l7453,e" filled="f" strokeweight=".1154mm">
                    <v:path arrowok="t" o:connecttype="custom" o:connectlocs="0,0;7453,0" o:connectangles="0,0"/>
                  </v:shape>
                  <v:shape id="Freeform 365" o:spid="_x0000_s1029" style="position:absolute;left:2223;top:1187;width:7454;height:7;visibility:visible;mso-wrap-style:square;v-text-anchor:top" coordsize="74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" path="m,6r7453,e" filled="f" strokeweight=".1154mm">
                    <v:path arrowok="t" o:connecttype="custom" o:connectlocs="0,6;7453,6" o:connectangles="0,0"/>
                  </v:shape>
                </v:group>
                <v:shape id="Picture 366" o:spid="_x0000_s1030" type="#_x0000_t75" style="position:absolute;left:2993;top:671;width:120;height:5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">
                  <v:imagedata r:id="rId49" o:title=""/>
                </v:shape>
                <v:shape id="Freeform 367" o:spid="_x0000_s1031" style="position:absolute;left:2992;top:670;width:124;height:520;visibility:visible;mso-wrap-style:square;v-text-anchor:top" coordsize="124,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" path="m123,l,,,519r123,l123,xe" filled="f" strokeweight=".21956mm">
                  <v:path arrowok="t" o:connecttype="custom" o:connectlocs="123,0;0,0;0,519;123,519;123,0" o:connectangles="0,0,0,0,0"/>
                </v:shape>
                <v:shape id="Picture 368" o:spid="_x0000_s1032" type="#_x0000_t75" style="position:absolute;left:4490;top:671;width:120;height:5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">
                  <v:imagedata r:id="rId50" o:title=""/>
                </v:shape>
                <v:shape id="Freeform 369" o:spid="_x0000_s1033" style="position:absolute;left:4490;top:670;width:125;height:520;visibility:visible;mso-wrap-style:square;v-text-anchor:top" coordsize="125,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" path="m124,l,,,519r124,l124,xe" filled="f" strokeweight=".21956mm">
                  <v:path arrowok="t" o:connecttype="custom" o:connectlocs="124,0;0,0;0,519;124,519;124,0" o:connectangles="0,0,0,0,0"/>
                </v:shape>
                <v:shape id="Picture 370" o:spid="_x0000_s1034" type="#_x0000_t75" style="position:absolute;left:5902;top:671;width:120;height:5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">
                  <v:imagedata r:id="rId51" o:title=""/>
                </v:shape>
                <v:shape id="Freeform 371" o:spid="_x0000_s1035" style="position:absolute;left:5901;top:670;width:124;height:520;visibility:visible;mso-wrap-style:square;v-text-anchor:top" coordsize="124,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" path="m123,l,,,519r123,l123,xe" filled="f" strokeweight=".21956mm">
                  <v:path arrowok="t" o:connecttype="custom" o:connectlocs="123,0;0,0;0,519;123,519;123,0" o:connectangles="0,0,0,0,0"/>
                </v:shape>
                <v:shape id="Freeform 372" o:spid="_x0000_s1036" style="position:absolute;left:4545;top:464;width:1;height:197;visibility:visible;mso-wrap-style:square;v-text-anchor:top" coordsize="1,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" path="m,l,196e" filled="f" strokeweight=".09556mm">
                  <v:path arrowok="t" o:connecttype="custom" o:connectlocs="0,0;0,196" o:connectangles="0,0"/>
                </v:shape>
                <v:shape id="Freeform 373" o:spid="_x0000_s1037" style="position:absolute;left:4488;top:598;width:116;height:63;visibility:visible;mso-wrap-style:square;v-text-anchor:top" coordsize="11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" path="m,l57,62,115,e" filled="f" strokeweight=".1017mm">
                  <v:path arrowok="t" o:connecttype="custom" o:connectlocs="0,0;57,62;115,0" o:connectangles="0,0,0"/>
                </v:shape>
                <v:shape id="Freeform 374" o:spid="_x0000_s1038" style="position:absolute;left:3019;top:464;width:1;height:198;visibility:visible;mso-wrap-style:square;v-text-anchor:top" coordsize="1,1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" path="m,l,197e" filled="f" strokeweight=".09556mm">
                  <v:path arrowok="t" o:connecttype="custom" o:connectlocs="0,0;0,197" o:connectangles="0,0"/>
                </v:shape>
                <v:shape id="Freeform 375" o:spid="_x0000_s1039" style="position:absolute;left:2961;top:600;width:116;height:63;visibility:visible;mso-wrap-style:square;v-text-anchor:top" coordsize="11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" path="m,l57,62,115,e" filled="f" strokeweight=".1017mm">
                  <v:path arrowok="t" o:connecttype="custom" o:connectlocs="0,0;57,62;115,0" o:connectangles="0,0,0"/>
                </v:shape>
                <v:shape id="Freeform 376" o:spid="_x0000_s1040" style="position:absolute;left:2552;top:847;width:404;height:604;visibility:visible;mso-wrap-style:square;v-text-anchor:top" coordsize="404,6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" path="m,603l403,e" filled="f" strokeweight=".28017mm">
                  <v:path arrowok="t" o:connecttype="custom" o:connectlocs="0,603;403,0" o:connectangles="0,0"/>
                </v:shape>
                <v:shape id="Freeform 377" o:spid="_x0000_s1041" style="position:absolute;left:2860;top:847;width:111;height:102;visibility:visible;mso-wrap-style:square;v-text-anchor:top" coordsize="111,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" path="m110,101l94,,,16e" filled="f" strokeweight=".28544mm">
                  <v:path arrowok="t" o:connecttype="custom" o:connectlocs="110,101;94,0;0,16" o:connectangles="0,0,0"/>
                </v:shape>
                <v:shape id="Freeform 378" o:spid="_x0000_s1042" style="position:absolute;left:5586;top:670;width:124;height:520;visibility:visible;mso-wrap-style:square;v-text-anchor:top" coordsize="124,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" path="m123,l,,,519r123,l123,xe" fillcolor="#bfbfbf" stroked="f">
                  <v:path arrowok="t" o:connecttype="custom" o:connectlocs="123,0;0,0;0,519;123,519;123,0" o:connectangles="0,0,0,0,0"/>
                </v:shape>
                <v:shape id="Freeform 379" o:spid="_x0000_s1043" style="position:absolute;left:5586;top:670;width:124;height:520;visibility:visible;mso-wrap-style:square;v-text-anchor:top" coordsize="124,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" path="m123,l,,,519r123,l123,xe" filled="f" strokeweight=".21956mm">
                  <v:path arrowok="t" o:connecttype="custom" o:connectlocs="123,0;0,0;0,519;123,519;123,0" o:connectangles="0,0,0,0,0"/>
                </v:shape>
                <v:shape id="Freeform 380" o:spid="_x0000_s1044" style="position:absolute;left:5161;top:774;width:404;height:605;visibility:visible;mso-wrap-style:square;v-text-anchor:top" coordsize="404,6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" path="m,604l403,e" filled="f" strokeweight=".28017mm">
                  <v:path arrowok="t" o:connecttype="custom" o:connectlocs="0,604;403,0" o:connectangles="0,0"/>
                </v:shape>
                <v:shape id="Freeform 381" o:spid="_x0000_s1045" style="position:absolute;left:5469;top:774;width:111;height:104;visibility:visible;mso-wrap-style:square;v-text-anchor:top" coordsize="111,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" path="m110,103l94,,,16e" filled="f" strokeweight=".28533mm">
                  <v:path arrowok="t" o:connecttype="custom" o:connectlocs="110,103;94,0;0,16" o:connectangles="0,0,0"/>
                </v:shape>
                <w10:wrap anchorx="page"/>
              </v:group>
            </w:pict>
          </mc:Fallback>
        </mc:AlternateContent>
      </w:r>
      <w:r w:rsidRPr="00D60882">
        <w:rPr>
          <w:rFonts w:ascii="Calibri" w:eastAsia="Times New Roman" w:hAnsi="Calibri" w:cs="Calibri"/>
          <w:spacing w:val="-2"/>
          <w:sz w:val="13"/>
          <w:szCs w:val="13"/>
          <w:lang w:val="en-US"/>
        </w:rPr>
        <w:t>Channel</w:t>
      </w:r>
      <w:r w:rsidRPr="00D60882">
        <w:rPr>
          <w:rFonts w:ascii="Calibri" w:eastAsia="Times New Roman" w:hAnsi="Calibri" w:cs="Calibri"/>
          <w:spacing w:val="40"/>
          <w:sz w:val="13"/>
          <w:szCs w:val="13"/>
          <w:lang w:val="en-US"/>
        </w:rPr>
        <w:t xml:space="preserve"> </w:t>
      </w:r>
      <w:r w:rsidRPr="00D60882">
        <w:rPr>
          <w:rFonts w:ascii="Calibri" w:eastAsia="Times New Roman" w:hAnsi="Calibri" w:cs="Calibri"/>
          <w:spacing w:val="-2"/>
          <w:sz w:val="13"/>
          <w:szCs w:val="13"/>
          <w:lang w:val="en-US"/>
        </w:rPr>
        <w:t>Switch</w:t>
      </w:r>
      <w:r w:rsidRPr="00D60882">
        <w:rPr>
          <w:rFonts w:ascii="Calibri" w:eastAsia="Times New Roman" w:hAnsi="Calibri" w:cs="Calibri"/>
          <w:spacing w:val="40"/>
          <w:sz w:val="13"/>
          <w:szCs w:val="13"/>
          <w:lang w:val="en-US"/>
        </w:rPr>
        <w:t xml:space="preserve"> </w:t>
      </w:r>
      <w:r w:rsidRPr="00D60882">
        <w:rPr>
          <w:rFonts w:ascii="Calibri" w:eastAsia="Times New Roman" w:hAnsi="Calibri" w:cs="Calibri"/>
          <w:spacing w:val="-4"/>
          <w:sz w:val="13"/>
          <w:szCs w:val="13"/>
          <w:lang w:val="en-US"/>
        </w:rPr>
        <w:t>Count =3</w:t>
      </w:r>
    </w:p>
    <w:p w14:paraId="49B1EE12" w14:textId="77777777" w:rsidR="00D60882" w:rsidRPr="00D60882" w:rsidRDefault="00D60882" w:rsidP="00D60882">
      <w:pPr>
        <w:widowControl w:val="0"/>
        <w:kinsoku w:val="0"/>
        <w:overflowPunct w:val="0"/>
        <w:autoSpaceDE w:val="0"/>
        <w:autoSpaceDN w:val="0"/>
        <w:adjustRightInd w:val="0"/>
        <w:spacing w:before="3"/>
        <w:jc w:val="left"/>
        <w:rPr>
          <w:rFonts w:ascii="Calibri" w:eastAsia="Times New Roman" w:hAnsi="Calibri" w:cs="Calibri"/>
          <w:sz w:val="16"/>
          <w:szCs w:val="16"/>
          <w:lang w:val="en-US"/>
        </w:rPr>
      </w:pPr>
      <w:r w:rsidRPr="00D60882">
        <w:rPr>
          <w:rFonts w:eastAsia="Times New Roman"/>
          <w:sz w:val="24"/>
          <w:szCs w:val="24"/>
          <w:lang w:val="en-US"/>
        </w:rPr>
        <w:br w:type="column"/>
      </w:r>
    </w:p>
    <w:p w14:paraId="4A070766" w14:textId="77777777" w:rsidR="00D60882" w:rsidRPr="00D60882" w:rsidRDefault="00D60882" w:rsidP="00D60882">
      <w:pPr>
        <w:widowControl w:val="0"/>
        <w:kinsoku w:val="0"/>
        <w:overflowPunct w:val="0"/>
        <w:autoSpaceDE w:val="0"/>
        <w:autoSpaceDN w:val="0"/>
        <w:adjustRightInd w:val="0"/>
        <w:spacing w:line="242" w:lineRule="auto"/>
        <w:ind w:right="-3"/>
        <w:jc w:val="left"/>
        <w:rPr>
          <w:rFonts w:ascii="Calibri" w:eastAsia="Times New Roman" w:hAnsi="Calibri" w:cs="Calibri"/>
          <w:b/>
          <w:bCs/>
          <w:spacing w:val="-6"/>
          <w:sz w:val="13"/>
          <w:szCs w:val="13"/>
          <w:lang w:val="en-US"/>
        </w:rPr>
      </w:pPr>
      <w:r w:rsidRPr="00D60882">
        <w:rPr>
          <w:rFonts w:ascii="Calibri" w:eastAsia="Times New Roman" w:hAnsi="Calibri" w:cs="Calibri"/>
          <w:b/>
          <w:bCs/>
          <w:spacing w:val="-2"/>
          <w:w w:val="95"/>
          <w:sz w:val="13"/>
          <w:szCs w:val="13"/>
          <w:lang w:val="en-US"/>
        </w:rPr>
        <w:t>Affected</w:t>
      </w:r>
      <w:r w:rsidRPr="00D60882">
        <w:rPr>
          <w:rFonts w:ascii="Calibri" w:eastAsia="Times New Roman" w:hAnsi="Calibri" w:cs="Calibri"/>
          <w:b/>
          <w:bCs/>
          <w:spacing w:val="40"/>
          <w:sz w:val="13"/>
          <w:szCs w:val="13"/>
          <w:lang w:val="en-US"/>
        </w:rPr>
        <w:t xml:space="preserve"> </w:t>
      </w:r>
      <w:r w:rsidRPr="00D60882">
        <w:rPr>
          <w:rFonts w:ascii="Calibri" w:eastAsia="Times New Roman" w:hAnsi="Calibri" w:cs="Calibri"/>
          <w:b/>
          <w:bCs/>
          <w:spacing w:val="-6"/>
          <w:sz w:val="13"/>
          <w:szCs w:val="13"/>
          <w:lang w:val="en-US"/>
        </w:rPr>
        <w:t>AP</w:t>
      </w:r>
    </w:p>
    <w:p w14:paraId="0AB3AC40"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b/>
          <w:bCs/>
          <w:sz w:val="12"/>
          <w:szCs w:val="12"/>
          <w:lang w:val="en-US"/>
        </w:rPr>
      </w:pPr>
      <w:r w:rsidRPr="00D60882">
        <w:rPr>
          <w:rFonts w:eastAsia="Times New Roman"/>
          <w:sz w:val="24"/>
          <w:szCs w:val="24"/>
          <w:lang w:val="en-US"/>
        </w:rPr>
        <w:br w:type="column"/>
      </w:r>
    </w:p>
    <w:p w14:paraId="29E3BEB6"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b/>
          <w:bCs/>
          <w:sz w:val="12"/>
          <w:szCs w:val="12"/>
          <w:lang w:val="en-US"/>
        </w:rPr>
      </w:pPr>
    </w:p>
    <w:p w14:paraId="21180D15"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b/>
          <w:bCs/>
          <w:sz w:val="12"/>
          <w:szCs w:val="12"/>
          <w:lang w:val="en-US"/>
        </w:rPr>
      </w:pPr>
    </w:p>
    <w:p w14:paraId="32BAA49D"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b/>
          <w:bCs/>
          <w:sz w:val="12"/>
          <w:szCs w:val="12"/>
          <w:lang w:val="en-US"/>
        </w:rPr>
      </w:pPr>
    </w:p>
    <w:p w14:paraId="3D49E78A" w14:textId="77777777" w:rsidR="00D60882" w:rsidRPr="00D60882" w:rsidRDefault="00D60882" w:rsidP="00D60882">
      <w:pPr>
        <w:widowControl w:val="0"/>
        <w:kinsoku w:val="0"/>
        <w:overflowPunct w:val="0"/>
        <w:autoSpaceDE w:val="0"/>
        <w:autoSpaceDN w:val="0"/>
        <w:adjustRightInd w:val="0"/>
        <w:spacing w:before="1"/>
        <w:jc w:val="left"/>
        <w:rPr>
          <w:rFonts w:ascii="Calibri" w:eastAsia="Times New Roman" w:hAnsi="Calibri" w:cs="Calibri"/>
          <w:b/>
          <w:bCs/>
          <w:sz w:val="11"/>
          <w:szCs w:val="11"/>
          <w:lang w:val="en-US"/>
        </w:rPr>
      </w:pPr>
    </w:p>
    <w:p w14:paraId="57445E11" w14:textId="77777777" w:rsidR="00D60882" w:rsidRPr="00D60882" w:rsidRDefault="00D60882" w:rsidP="00D60882">
      <w:pPr>
        <w:widowControl w:val="0"/>
        <w:kinsoku w:val="0"/>
        <w:overflowPunct w:val="0"/>
        <w:autoSpaceDE w:val="0"/>
        <w:autoSpaceDN w:val="0"/>
        <w:adjustRightInd w:val="0"/>
        <w:spacing w:line="244" w:lineRule="auto"/>
        <w:rPr>
          <w:rFonts w:ascii="Calibri" w:eastAsia="Times New Roman" w:hAnsi="Calibri" w:cs="Calibri"/>
          <w:spacing w:val="-4"/>
          <w:sz w:val="13"/>
          <w:szCs w:val="13"/>
          <w:lang w:val="en-US"/>
        </w:rPr>
      </w:pPr>
      <w:r w:rsidRPr="00D60882">
        <w:rPr>
          <w:rFonts w:ascii="Calibri" w:eastAsia="Times New Roman" w:hAnsi="Calibri" w:cs="Calibri"/>
          <w:spacing w:val="-2"/>
          <w:sz w:val="13"/>
          <w:szCs w:val="13"/>
          <w:lang w:val="en-US"/>
        </w:rPr>
        <w:t>Channel</w:t>
      </w:r>
      <w:r w:rsidRPr="00D60882">
        <w:rPr>
          <w:rFonts w:ascii="Calibri" w:eastAsia="Times New Roman" w:hAnsi="Calibri" w:cs="Calibri"/>
          <w:spacing w:val="40"/>
          <w:sz w:val="13"/>
          <w:szCs w:val="13"/>
          <w:lang w:val="en-US"/>
        </w:rPr>
        <w:t xml:space="preserve"> </w:t>
      </w:r>
      <w:r w:rsidRPr="00D60882">
        <w:rPr>
          <w:rFonts w:ascii="Calibri" w:eastAsia="Times New Roman" w:hAnsi="Calibri" w:cs="Calibri"/>
          <w:spacing w:val="-2"/>
          <w:sz w:val="13"/>
          <w:szCs w:val="13"/>
          <w:lang w:val="en-US"/>
        </w:rPr>
        <w:t>Switch</w:t>
      </w:r>
      <w:r w:rsidRPr="00D60882">
        <w:rPr>
          <w:rFonts w:ascii="Calibri" w:eastAsia="Times New Roman" w:hAnsi="Calibri" w:cs="Calibri"/>
          <w:spacing w:val="40"/>
          <w:sz w:val="13"/>
          <w:szCs w:val="13"/>
          <w:lang w:val="en-US"/>
        </w:rPr>
        <w:t xml:space="preserve"> </w:t>
      </w:r>
      <w:r w:rsidRPr="00D60882">
        <w:rPr>
          <w:rFonts w:ascii="Calibri" w:eastAsia="Times New Roman" w:hAnsi="Calibri" w:cs="Calibri"/>
          <w:spacing w:val="-4"/>
          <w:sz w:val="13"/>
          <w:szCs w:val="13"/>
          <w:lang w:val="en-US"/>
        </w:rPr>
        <w:t>Count =1</w:t>
      </w:r>
    </w:p>
    <w:p w14:paraId="74D99035"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2"/>
          <w:szCs w:val="12"/>
          <w:lang w:val="en-US"/>
        </w:rPr>
      </w:pPr>
      <w:r w:rsidRPr="00D60882">
        <w:rPr>
          <w:rFonts w:eastAsia="Times New Roman"/>
          <w:sz w:val="24"/>
          <w:szCs w:val="24"/>
          <w:lang w:val="en-US"/>
        </w:rPr>
        <w:br w:type="column"/>
      </w:r>
    </w:p>
    <w:p w14:paraId="597E3FE2"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2"/>
          <w:szCs w:val="12"/>
          <w:lang w:val="en-US"/>
        </w:rPr>
      </w:pPr>
    </w:p>
    <w:p w14:paraId="5B659A0A"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2"/>
          <w:szCs w:val="12"/>
          <w:lang w:val="en-US"/>
        </w:rPr>
      </w:pPr>
    </w:p>
    <w:p w14:paraId="63D362C6"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2"/>
          <w:szCs w:val="12"/>
          <w:lang w:val="en-US"/>
        </w:rPr>
      </w:pPr>
    </w:p>
    <w:p w14:paraId="3F812A69"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4"/>
          <w:szCs w:val="14"/>
          <w:lang w:val="en-US"/>
        </w:rPr>
      </w:pPr>
    </w:p>
    <w:p w14:paraId="5944C7DF" w14:textId="77777777" w:rsidR="00D60882" w:rsidRPr="00D60882" w:rsidRDefault="00D60882" w:rsidP="00D60882">
      <w:pPr>
        <w:widowControl w:val="0"/>
        <w:kinsoku w:val="0"/>
        <w:overflowPunct w:val="0"/>
        <w:autoSpaceDE w:val="0"/>
        <w:autoSpaceDN w:val="0"/>
        <w:adjustRightInd w:val="0"/>
        <w:spacing w:before="1" w:line="242" w:lineRule="auto"/>
        <w:jc w:val="left"/>
        <w:rPr>
          <w:rFonts w:ascii="Calibri" w:eastAsia="Times New Roman" w:hAnsi="Calibri" w:cs="Calibri"/>
          <w:spacing w:val="-2"/>
          <w:w w:val="95"/>
          <w:sz w:val="13"/>
          <w:szCs w:val="13"/>
          <w:lang w:val="en-US"/>
        </w:rPr>
      </w:pPr>
      <w:r w:rsidRPr="00D60882">
        <w:rPr>
          <w:rFonts w:ascii="Calibri" w:eastAsia="Times New Roman" w:hAnsi="Calibri" w:cs="Calibri"/>
          <w:sz w:val="13"/>
          <w:szCs w:val="13"/>
          <w:lang w:val="en-US"/>
        </w:rPr>
        <w:t>Last</w:t>
      </w:r>
      <w:r w:rsidRPr="00D60882">
        <w:rPr>
          <w:rFonts w:ascii="Calibri" w:eastAsia="Times New Roman" w:hAnsi="Calibri" w:cs="Calibri"/>
          <w:spacing w:val="-8"/>
          <w:sz w:val="13"/>
          <w:szCs w:val="13"/>
          <w:lang w:val="en-US"/>
        </w:rPr>
        <w:t xml:space="preserve"> </w:t>
      </w:r>
      <w:r w:rsidRPr="00D60882">
        <w:rPr>
          <w:rFonts w:ascii="Calibri" w:eastAsia="Times New Roman" w:hAnsi="Calibri" w:cs="Calibri"/>
          <w:sz w:val="13"/>
          <w:szCs w:val="13"/>
          <w:lang w:val="en-US"/>
        </w:rPr>
        <w:t>Beacon</w:t>
      </w:r>
      <w:r w:rsidRPr="00D60882">
        <w:rPr>
          <w:rFonts w:ascii="Calibri" w:eastAsia="Times New Roman" w:hAnsi="Calibri" w:cs="Calibri"/>
          <w:spacing w:val="-7"/>
          <w:sz w:val="13"/>
          <w:szCs w:val="13"/>
          <w:lang w:val="en-US"/>
        </w:rPr>
        <w:t xml:space="preserve"> </w:t>
      </w:r>
      <w:r w:rsidRPr="00D60882">
        <w:rPr>
          <w:rFonts w:ascii="Calibri" w:eastAsia="Times New Roman" w:hAnsi="Calibri" w:cs="Calibri"/>
          <w:sz w:val="13"/>
          <w:szCs w:val="13"/>
          <w:lang w:val="en-US"/>
        </w:rPr>
        <w:t>on</w:t>
      </w:r>
      <w:r w:rsidRPr="00D60882">
        <w:rPr>
          <w:rFonts w:ascii="Calibri" w:eastAsia="Times New Roman" w:hAnsi="Calibri" w:cs="Calibri"/>
          <w:spacing w:val="-7"/>
          <w:sz w:val="13"/>
          <w:szCs w:val="13"/>
          <w:lang w:val="en-US"/>
        </w:rPr>
        <w:t xml:space="preserve"> </w:t>
      </w:r>
      <w:r w:rsidRPr="00D60882">
        <w:rPr>
          <w:rFonts w:ascii="Calibri" w:eastAsia="Times New Roman" w:hAnsi="Calibri" w:cs="Calibri"/>
          <w:sz w:val="13"/>
          <w:szCs w:val="13"/>
          <w:lang w:val="en-US"/>
        </w:rPr>
        <w:t>initial</w:t>
      </w:r>
      <w:r w:rsidRPr="00D60882">
        <w:rPr>
          <w:rFonts w:ascii="Calibri" w:eastAsia="Times New Roman" w:hAnsi="Calibri" w:cs="Calibri"/>
          <w:spacing w:val="40"/>
          <w:sz w:val="13"/>
          <w:szCs w:val="13"/>
          <w:lang w:val="en-US"/>
        </w:rPr>
        <w:t xml:space="preserve"> </w:t>
      </w:r>
      <w:r w:rsidRPr="00D60882">
        <w:rPr>
          <w:rFonts w:ascii="Calibri" w:eastAsia="Times New Roman" w:hAnsi="Calibri" w:cs="Calibri"/>
          <w:spacing w:val="-2"/>
          <w:w w:val="95"/>
          <w:sz w:val="13"/>
          <w:szCs w:val="13"/>
          <w:lang w:val="en-US"/>
        </w:rPr>
        <w:t>operating</w:t>
      </w:r>
      <w:r w:rsidRPr="00D60882">
        <w:rPr>
          <w:rFonts w:ascii="Calibri" w:eastAsia="Times New Roman" w:hAnsi="Calibri" w:cs="Calibri"/>
          <w:spacing w:val="-4"/>
          <w:w w:val="95"/>
          <w:sz w:val="13"/>
          <w:szCs w:val="13"/>
          <w:lang w:val="en-US"/>
        </w:rPr>
        <w:t xml:space="preserve"> </w:t>
      </w:r>
      <w:r w:rsidRPr="00D60882">
        <w:rPr>
          <w:rFonts w:ascii="Calibri" w:eastAsia="Times New Roman" w:hAnsi="Calibri" w:cs="Calibri"/>
          <w:spacing w:val="-2"/>
          <w:w w:val="95"/>
          <w:sz w:val="13"/>
          <w:szCs w:val="13"/>
          <w:lang w:val="en-US"/>
        </w:rPr>
        <w:t>class/channel</w:t>
      </w:r>
    </w:p>
    <w:p w14:paraId="3EB4AC06" w14:textId="77777777" w:rsidR="00D60882" w:rsidRPr="00D60882" w:rsidRDefault="00D60882" w:rsidP="00D60882">
      <w:pPr>
        <w:widowControl w:val="0"/>
        <w:kinsoku w:val="0"/>
        <w:overflowPunct w:val="0"/>
        <w:autoSpaceDE w:val="0"/>
        <w:autoSpaceDN w:val="0"/>
        <w:adjustRightInd w:val="0"/>
        <w:spacing w:before="77"/>
        <w:jc w:val="left"/>
        <w:rPr>
          <w:rFonts w:ascii="Calibri" w:eastAsia="Times New Roman" w:hAnsi="Calibri" w:cs="Calibri"/>
          <w:spacing w:val="-4"/>
          <w:w w:val="95"/>
          <w:sz w:val="13"/>
          <w:szCs w:val="13"/>
          <w:lang w:val="en-US"/>
        </w:rPr>
      </w:pPr>
      <w:r w:rsidRPr="00D60882">
        <w:rPr>
          <w:rFonts w:eastAsia="Times New Roman"/>
          <w:sz w:val="24"/>
          <w:szCs w:val="24"/>
          <w:lang w:val="en-US"/>
        </w:rPr>
        <w:br w:type="column"/>
      </w:r>
      <w:r w:rsidRPr="00D60882">
        <w:rPr>
          <w:rFonts w:ascii="Calibri" w:eastAsia="Times New Roman" w:hAnsi="Calibri" w:cs="Calibri"/>
          <w:w w:val="95"/>
          <w:sz w:val="13"/>
          <w:szCs w:val="13"/>
          <w:lang w:val="en-US"/>
        </w:rPr>
        <w:t>Max</w:t>
      </w:r>
      <w:r w:rsidRPr="00D60882">
        <w:rPr>
          <w:rFonts w:ascii="Calibri" w:eastAsia="Times New Roman" w:hAnsi="Calibri" w:cs="Calibri"/>
          <w:sz w:val="13"/>
          <w:szCs w:val="13"/>
          <w:lang w:val="en-US"/>
        </w:rPr>
        <w:t xml:space="preserve"> </w:t>
      </w:r>
      <w:r w:rsidRPr="00D60882">
        <w:rPr>
          <w:rFonts w:ascii="Calibri" w:eastAsia="Times New Roman" w:hAnsi="Calibri" w:cs="Calibri"/>
          <w:w w:val="95"/>
          <w:sz w:val="13"/>
          <w:szCs w:val="13"/>
          <w:lang w:val="en-US"/>
        </w:rPr>
        <w:t>Channel</w:t>
      </w:r>
      <w:r w:rsidRPr="00D60882">
        <w:rPr>
          <w:rFonts w:ascii="Calibri" w:eastAsia="Times New Roman" w:hAnsi="Calibri" w:cs="Calibri"/>
          <w:spacing w:val="-8"/>
          <w:w w:val="95"/>
          <w:sz w:val="13"/>
          <w:szCs w:val="13"/>
          <w:lang w:val="en-US"/>
        </w:rPr>
        <w:t xml:space="preserve"> </w:t>
      </w:r>
      <w:r w:rsidRPr="00D60882">
        <w:rPr>
          <w:rFonts w:ascii="Calibri" w:eastAsia="Times New Roman" w:hAnsi="Calibri" w:cs="Calibri"/>
          <w:w w:val="95"/>
          <w:sz w:val="13"/>
          <w:szCs w:val="13"/>
          <w:lang w:val="en-US"/>
        </w:rPr>
        <w:t>Switch</w:t>
      </w:r>
      <w:r w:rsidRPr="00D60882">
        <w:rPr>
          <w:rFonts w:ascii="Calibri" w:eastAsia="Times New Roman" w:hAnsi="Calibri" w:cs="Calibri"/>
          <w:spacing w:val="-8"/>
          <w:w w:val="95"/>
          <w:sz w:val="13"/>
          <w:szCs w:val="13"/>
          <w:lang w:val="en-US"/>
        </w:rPr>
        <w:t xml:space="preserve"> </w:t>
      </w:r>
      <w:r w:rsidRPr="00D60882">
        <w:rPr>
          <w:rFonts w:ascii="Calibri" w:eastAsia="Times New Roman" w:hAnsi="Calibri" w:cs="Calibri"/>
          <w:spacing w:val="-4"/>
          <w:w w:val="95"/>
          <w:sz w:val="13"/>
          <w:szCs w:val="13"/>
          <w:lang w:val="en-US"/>
        </w:rPr>
        <w:t>Time</w:t>
      </w:r>
    </w:p>
    <w:p w14:paraId="34383F3E"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2"/>
          <w:szCs w:val="12"/>
          <w:lang w:val="en-US"/>
        </w:rPr>
      </w:pPr>
      <w:r w:rsidRPr="00D60882">
        <w:rPr>
          <w:rFonts w:eastAsia="Times New Roman"/>
          <w:sz w:val="24"/>
          <w:szCs w:val="24"/>
          <w:lang w:val="en-US"/>
        </w:rPr>
        <w:br w:type="column"/>
      </w:r>
    </w:p>
    <w:p w14:paraId="6CDEF7ED"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2"/>
          <w:szCs w:val="12"/>
          <w:lang w:val="en-US"/>
        </w:rPr>
      </w:pPr>
    </w:p>
    <w:p w14:paraId="40DA2719"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2"/>
          <w:szCs w:val="12"/>
          <w:lang w:val="en-US"/>
        </w:rPr>
      </w:pPr>
    </w:p>
    <w:p w14:paraId="0C1AC86C"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2"/>
          <w:szCs w:val="12"/>
          <w:lang w:val="en-US"/>
        </w:rPr>
      </w:pPr>
    </w:p>
    <w:p w14:paraId="7A877EA5" w14:textId="77777777" w:rsidR="00D60882" w:rsidRPr="00D60882" w:rsidRDefault="00D60882" w:rsidP="00D60882">
      <w:pPr>
        <w:widowControl w:val="0"/>
        <w:kinsoku w:val="0"/>
        <w:overflowPunct w:val="0"/>
        <w:autoSpaceDE w:val="0"/>
        <w:autoSpaceDN w:val="0"/>
        <w:adjustRightInd w:val="0"/>
        <w:spacing w:before="5"/>
        <w:jc w:val="left"/>
        <w:rPr>
          <w:rFonts w:ascii="Calibri" w:eastAsia="Times New Roman" w:hAnsi="Calibri" w:cs="Calibri"/>
          <w:sz w:val="9"/>
          <w:szCs w:val="9"/>
          <w:lang w:val="en-US"/>
        </w:rPr>
      </w:pPr>
    </w:p>
    <w:p w14:paraId="3B126E9C" w14:textId="77777777" w:rsidR="00D60882" w:rsidRPr="00D60882" w:rsidRDefault="00D60882" w:rsidP="00D60882">
      <w:pPr>
        <w:widowControl w:val="0"/>
        <w:kinsoku w:val="0"/>
        <w:overflowPunct w:val="0"/>
        <w:autoSpaceDE w:val="0"/>
        <w:autoSpaceDN w:val="0"/>
        <w:adjustRightInd w:val="0"/>
        <w:spacing w:line="242" w:lineRule="auto"/>
        <w:jc w:val="left"/>
        <w:rPr>
          <w:rFonts w:ascii="Calibri" w:eastAsia="Times New Roman" w:hAnsi="Calibri" w:cs="Calibri"/>
          <w:spacing w:val="-2"/>
          <w:w w:val="95"/>
          <w:sz w:val="13"/>
          <w:szCs w:val="13"/>
          <w:lang w:val="en-US"/>
        </w:rPr>
      </w:pPr>
      <w:r w:rsidRPr="00D60882">
        <w:rPr>
          <w:rFonts w:ascii="Calibri" w:eastAsia="Times New Roman" w:hAnsi="Calibri" w:cs="Calibri"/>
          <w:sz w:val="13"/>
          <w:szCs w:val="13"/>
          <w:lang w:val="en-US"/>
        </w:rPr>
        <w:t>First Beacon</w:t>
      </w:r>
      <w:r w:rsidRPr="00D60882">
        <w:rPr>
          <w:rFonts w:ascii="Calibri" w:eastAsia="Times New Roman" w:hAnsi="Calibri" w:cs="Calibri"/>
          <w:spacing w:val="-8"/>
          <w:sz w:val="13"/>
          <w:szCs w:val="13"/>
          <w:lang w:val="en-US"/>
        </w:rPr>
        <w:t xml:space="preserve"> </w:t>
      </w:r>
      <w:r w:rsidRPr="00D60882">
        <w:rPr>
          <w:rFonts w:ascii="Calibri" w:eastAsia="Times New Roman" w:hAnsi="Calibri" w:cs="Calibri"/>
          <w:sz w:val="13"/>
          <w:szCs w:val="13"/>
          <w:lang w:val="en-US"/>
        </w:rPr>
        <w:t>on new</w:t>
      </w:r>
      <w:r w:rsidRPr="00D60882">
        <w:rPr>
          <w:rFonts w:ascii="Calibri" w:eastAsia="Times New Roman" w:hAnsi="Calibri" w:cs="Calibri"/>
          <w:spacing w:val="40"/>
          <w:sz w:val="13"/>
          <w:szCs w:val="13"/>
          <w:lang w:val="en-US"/>
        </w:rPr>
        <w:t xml:space="preserve"> </w:t>
      </w:r>
      <w:r w:rsidRPr="00D60882">
        <w:rPr>
          <w:rFonts w:ascii="Calibri" w:eastAsia="Times New Roman" w:hAnsi="Calibri" w:cs="Calibri"/>
          <w:spacing w:val="-2"/>
          <w:w w:val="95"/>
          <w:sz w:val="13"/>
          <w:szCs w:val="13"/>
          <w:lang w:val="en-US"/>
        </w:rPr>
        <w:t>operating</w:t>
      </w:r>
      <w:r w:rsidRPr="00D60882">
        <w:rPr>
          <w:rFonts w:ascii="Calibri" w:eastAsia="Times New Roman" w:hAnsi="Calibri" w:cs="Calibri"/>
          <w:spacing w:val="-4"/>
          <w:w w:val="95"/>
          <w:sz w:val="13"/>
          <w:szCs w:val="13"/>
          <w:lang w:val="en-US"/>
        </w:rPr>
        <w:t xml:space="preserve"> </w:t>
      </w:r>
      <w:r w:rsidRPr="00D60882">
        <w:rPr>
          <w:rFonts w:ascii="Calibri" w:eastAsia="Times New Roman" w:hAnsi="Calibri" w:cs="Calibri"/>
          <w:spacing w:val="-2"/>
          <w:w w:val="95"/>
          <w:sz w:val="13"/>
          <w:szCs w:val="13"/>
          <w:lang w:val="en-US"/>
        </w:rPr>
        <w:t>class/channel</w:t>
      </w:r>
    </w:p>
    <w:p w14:paraId="4D2A3B73"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2"/>
          <w:szCs w:val="12"/>
          <w:lang w:val="en-US"/>
        </w:rPr>
      </w:pPr>
      <w:r w:rsidRPr="00D60882">
        <w:rPr>
          <w:rFonts w:eastAsia="Times New Roman"/>
          <w:sz w:val="24"/>
          <w:szCs w:val="24"/>
          <w:lang w:val="en-US"/>
        </w:rPr>
        <w:br w:type="column"/>
      </w:r>
    </w:p>
    <w:p w14:paraId="68379061"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2"/>
          <w:szCs w:val="12"/>
          <w:lang w:val="en-US"/>
        </w:rPr>
      </w:pPr>
    </w:p>
    <w:p w14:paraId="36AABEC4" w14:textId="77777777" w:rsidR="00D60882" w:rsidRPr="00D60882" w:rsidRDefault="00D60882" w:rsidP="00D60882">
      <w:pPr>
        <w:widowControl w:val="0"/>
        <w:kinsoku w:val="0"/>
        <w:overflowPunct w:val="0"/>
        <w:autoSpaceDE w:val="0"/>
        <w:autoSpaceDN w:val="0"/>
        <w:adjustRightInd w:val="0"/>
        <w:spacing w:before="83" w:line="242" w:lineRule="auto"/>
        <w:ind w:right="281"/>
        <w:jc w:val="left"/>
        <w:rPr>
          <w:rFonts w:ascii="Calibri" w:eastAsia="Times New Roman" w:hAnsi="Calibri" w:cs="Calibri"/>
          <w:spacing w:val="-2"/>
          <w:sz w:val="13"/>
          <w:szCs w:val="13"/>
          <w:lang w:val="en-US"/>
        </w:rPr>
      </w:pPr>
      <w:r w:rsidRPr="00D60882">
        <w:rPr>
          <w:rFonts w:ascii="Calibri" w:eastAsia="Times New Roman" w:hAnsi="Calibri" w:cs="Calibri"/>
          <w:spacing w:val="-2"/>
          <w:sz w:val="13"/>
          <w:szCs w:val="13"/>
          <w:lang w:val="en-US"/>
        </w:rPr>
        <w:t>Link</w:t>
      </w:r>
      <w:r w:rsidRPr="00D60882">
        <w:rPr>
          <w:rFonts w:ascii="Calibri" w:eastAsia="Times New Roman" w:hAnsi="Calibri" w:cs="Calibri"/>
          <w:spacing w:val="-6"/>
          <w:sz w:val="13"/>
          <w:szCs w:val="13"/>
          <w:lang w:val="en-US"/>
        </w:rPr>
        <w:t xml:space="preserve"> </w:t>
      </w:r>
      <w:r w:rsidRPr="00D60882">
        <w:rPr>
          <w:rFonts w:ascii="Calibri" w:eastAsia="Times New Roman" w:hAnsi="Calibri" w:cs="Calibri"/>
          <w:spacing w:val="-2"/>
          <w:sz w:val="13"/>
          <w:szCs w:val="13"/>
          <w:lang w:val="en-US"/>
        </w:rPr>
        <w:t>1</w:t>
      </w:r>
      <w:r w:rsidRPr="00D60882">
        <w:rPr>
          <w:rFonts w:ascii="Calibri" w:eastAsia="Times New Roman" w:hAnsi="Calibri" w:cs="Calibri"/>
          <w:spacing w:val="40"/>
          <w:sz w:val="13"/>
          <w:szCs w:val="13"/>
          <w:lang w:val="en-US"/>
        </w:rPr>
        <w:t xml:space="preserve"> </w:t>
      </w:r>
      <w:r w:rsidRPr="00D60882">
        <w:rPr>
          <w:rFonts w:ascii="Calibri" w:eastAsia="Times New Roman" w:hAnsi="Calibri" w:cs="Calibri"/>
          <w:spacing w:val="-2"/>
          <w:sz w:val="13"/>
          <w:szCs w:val="13"/>
          <w:lang w:val="en-US"/>
        </w:rPr>
        <w:t>(AP1)</w:t>
      </w:r>
    </w:p>
    <w:p w14:paraId="4F6543C3" w14:textId="77777777" w:rsidR="00D60882" w:rsidRPr="00D60882" w:rsidRDefault="00D60882" w:rsidP="00D60882">
      <w:pPr>
        <w:widowControl w:val="0"/>
        <w:kinsoku w:val="0"/>
        <w:overflowPunct w:val="0"/>
        <w:autoSpaceDE w:val="0"/>
        <w:autoSpaceDN w:val="0"/>
        <w:adjustRightInd w:val="0"/>
        <w:spacing w:before="83" w:line="242" w:lineRule="auto"/>
        <w:ind w:right="281"/>
        <w:jc w:val="left"/>
        <w:rPr>
          <w:rFonts w:ascii="Calibri" w:eastAsia="Times New Roman" w:hAnsi="Calibri" w:cs="Calibri"/>
          <w:spacing w:val="-2"/>
          <w:sz w:val="13"/>
          <w:szCs w:val="13"/>
          <w:lang w:val="en-US"/>
        </w:rPr>
        <w:sectPr w:rsidR="00D60882" w:rsidRPr="00D60882">
          <w:type w:val="continuous"/>
          <w:pgSz w:w="12240" w:h="15840"/>
          <w:pgMar w:top="1280" w:right="1640" w:bottom="960" w:left="1640" w:header="720" w:footer="720" w:gutter="0"/>
          <w:cols w:num="7" w:space="720" w:equalWidth="0">
            <w:col w:w="1646" w:space="40"/>
            <w:col w:w="723" w:space="39"/>
            <w:col w:w="666" w:space="40"/>
            <w:col w:w="1349" w:space="39"/>
            <w:col w:w="1276" w:space="39"/>
            <w:col w:w="1952" w:space="40"/>
            <w:col w:w="1111"/>
          </w:cols>
          <w:noEndnote/>
        </w:sectPr>
      </w:pPr>
    </w:p>
    <w:p w14:paraId="7AE57284" w14:textId="77777777" w:rsidR="00D60882" w:rsidRPr="00D60882" w:rsidRDefault="00D60882" w:rsidP="00D60882">
      <w:pPr>
        <w:widowControl w:val="0"/>
        <w:kinsoku w:val="0"/>
        <w:overflowPunct w:val="0"/>
        <w:autoSpaceDE w:val="0"/>
        <w:autoSpaceDN w:val="0"/>
        <w:adjustRightInd w:val="0"/>
        <w:spacing w:before="11"/>
        <w:jc w:val="left"/>
        <w:rPr>
          <w:rFonts w:ascii="Calibri" w:eastAsia="Times New Roman" w:hAnsi="Calibri" w:cs="Calibri"/>
          <w:sz w:val="24"/>
          <w:szCs w:val="24"/>
          <w:lang w:val="en-US"/>
        </w:rPr>
      </w:pPr>
    </w:p>
    <w:p w14:paraId="4F673A9F" w14:textId="77777777" w:rsidR="00D60882" w:rsidRPr="00D60882" w:rsidRDefault="00D60882" w:rsidP="00D60882">
      <w:pPr>
        <w:widowControl w:val="0"/>
        <w:kinsoku w:val="0"/>
        <w:overflowPunct w:val="0"/>
        <w:autoSpaceDE w:val="0"/>
        <w:autoSpaceDN w:val="0"/>
        <w:adjustRightInd w:val="0"/>
        <w:spacing w:before="11"/>
        <w:jc w:val="left"/>
        <w:rPr>
          <w:rFonts w:ascii="Calibri" w:eastAsia="Times New Roman" w:hAnsi="Calibri" w:cs="Calibri"/>
          <w:sz w:val="24"/>
          <w:szCs w:val="24"/>
          <w:lang w:val="en-US"/>
        </w:rPr>
        <w:sectPr w:rsidR="00D60882" w:rsidRPr="00D60882">
          <w:type w:val="continuous"/>
          <w:pgSz w:w="12240" w:h="15840"/>
          <w:pgMar w:top="1280" w:right="1640" w:bottom="960" w:left="1640" w:header="720" w:footer="720" w:gutter="0"/>
          <w:cols w:space="720" w:equalWidth="0">
            <w:col w:w="8960"/>
          </w:cols>
          <w:noEndnote/>
        </w:sectPr>
      </w:pPr>
    </w:p>
    <w:p w14:paraId="4640CB97"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2"/>
          <w:szCs w:val="12"/>
          <w:lang w:val="en-US"/>
        </w:rPr>
      </w:pPr>
    </w:p>
    <w:p w14:paraId="3ECF33ED"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2"/>
          <w:szCs w:val="12"/>
          <w:lang w:val="en-US"/>
        </w:rPr>
      </w:pPr>
    </w:p>
    <w:p w14:paraId="2E07DD4C"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2"/>
          <w:szCs w:val="12"/>
          <w:lang w:val="en-US"/>
        </w:rPr>
      </w:pPr>
    </w:p>
    <w:p w14:paraId="7EC16A0C"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2"/>
          <w:szCs w:val="12"/>
          <w:lang w:val="en-US"/>
        </w:rPr>
      </w:pPr>
    </w:p>
    <w:p w14:paraId="5D0E4C76" w14:textId="77777777" w:rsidR="00D60882" w:rsidRPr="00D60882" w:rsidRDefault="00D60882" w:rsidP="00D60882">
      <w:pPr>
        <w:widowControl w:val="0"/>
        <w:kinsoku w:val="0"/>
        <w:overflowPunct w:val="0"/>
        <w:autoSpaceDE w:val="0"/>
        <w:autoSpaceDN w:val="0"/>
        <w:adjustRightInd w:val="0"/>
        <w:spacing w:before="89" w:line="242" w:lineRule="auto"/>
        <w:jc w:val="left"/>
        <w:rPr>
          <w:rFonts w:ascii="Calibri" w:eastAsia="Times New Roman" w:hAnsi="Calibri" w:cs="Calibri"/>
          <w:sz w:val="13"/>
          <w:szCs w:val="13"/>
          <w:lang w:val="en-US"/>
        </w:rPr>
      </w:pPr>
      <w:r w:rsidRPr="00D60882">
        <w:rPr>
          <w:rFonts w:ascii="Calibri" w:eastAsia="Times New Roman" w:hAnsi="Calibri" w:cs="Calibri"/>
          <w:w w:val="95"/>
          <w:sz w:val="13"/>
          <w:szCs w:val="13"/>
          <w:lang w:val="en-US"/>
        </w:rPr>
        <w:t>Change</w:t>
      </w:r>
      <w:r w:rsidRPr="00D60882">
        <w:rPr>
          <w:rFonts w:ascii="Calibri" w:eastAsia="Times New Roman" w:hAnsi="Calibri" w:cs="Calibri"/>
          <w:spacing w:val="-4"/>
          <w:w w:val="95"/>
          <w:sz w:val="13"/>
          <w:szCs w:val="13"/>
          <w:lang w:val="en-US"/>
        </w:rPr>
        <w:t xml:space="preserve"> </w:t>
      </w:r>
      <w:r w:rsidRPr="00D60882">
        <w:rPr>
          <w:rFonts w:ascii="Calibri" w:eastAsia="Times New Roman" w:hAnsi="Calibri" w:cs="Calibri"/>
          <w:w w:val="95"/>
          <w:sz w:val="13"/>
          <w:szCs w:val="13"/>
          <w:lang w:val="en-US"/>
        </w:rPr>
        <w:t>Sequence</w:t>
      </w:r>
      <w:r w:rsidRPr="00D60882">
        <w:rPr>
          <w:rFonts w:ascii="Calibri" w:eastAsia="Times New Roman" w:hAnsi="Calibri" w:cs="Calibri"/>
          <w:spacing w:val="-6"/>
          <w:w w:val="95"/>
          <w:sz w:val="13"/>
          <w:szCs w:val="13"/>
          <w:lang w:val="en-US"/>
        </w:rPr>
        <w:t xml:space="preserve"> </w:t>
      </w:r>
      <w:r w:rsidRPr="00D60882">
        <w:rPr>
          <w:rFonts w:ascii="Calibri" w:eastAsia="Times New Roman" w:hAnsi="Calibri" w:cs="Calibri"/>
          <w:w w:val="95"/>
          <w:sz w:val="13"/>
          <w:szCs w:val="13"/>
          <w:lang w:val="en-US"/>
        </w:rPr>
        <w:t>for</w:t>
      </w:r>
      <w:r w:rsidRPr="00D60882">
        <w:rPr>
          <w:rFonts w:ascii="Calibri" w:eastAsia="Times New Roman" w:hAnsi="Calibri" w:cs="Calibri"/>
          <w:spacing w:val="40"/>
          <w:sz w:val="13"/>
          <w:szCs w:val="13"/>
          <w:lang w:val="en-US"/>
        </w:rPr>
        <w:t xml:space="preserve"> </w:t>
      </w:r>
      <w:r w:rsidRPr="00D60882">
        <w:rPr>
          <w:rFonts w:ascii="Calibri" w:eastAsia="Times New Roman" w:hAnsi="Calibri" w:cs="Calibri"/>
          <w:sz w:val="13"/>
          <w:szCs w:val="13"/>
          <w:lang w:val="en-US"/>
        </w:rPr>
        <w:t>AP1</w:t>
      </w:r>
      <w:r w:rsidRPr="00D60882">
        <w:rPr>
          <w:rFonts w:ascii="Calibri" w:eastAsia="Times New Roman" w:hAnsi="Calibri" w:cs="Calibri"/>
          <w:spacing w:val="-8"/>
          <w:sz w:val="13"/>
          <w:szCs w:val="13"/>
          <w:lang w:val="en-US"/>
        </w:rPr>
        <w:t xml:space="preserve"> </w:t>
      </w:r>
      <w:r w:rsidRPr="00D60882">
        <w:rPr>
          <w:rFonts w:ascii="Calibri" w:eastAsia="Times New Roman" w:hAnsi="Calibri" w:cs="Calibri"/>
          <w:sz w:val="13"/>
          <w:szCs w:val="13"/>
          <w:lang w:val="en-US"/>
        </w:rPr>
        <w:t>incremented</w:t>
      </w:r>
    </w:p>
    <w:p w14:paraId="08983FAF" w14:textId="77777777" w:rsidR="00D60882" w:rsidRPr="00D60882" w:rsidRDefault="00D60882" w:rsidP="00D60882">
      <w:pPr>
        <w:widowControl w:val="0"/>
        <w:kinsoku w:val="0"/>
        <w:overflowPunct w:val="0"/>
        <w:autoSpaceDE w:val="0"/>
        <w:autoSpaceDN w:val="0"/>
        <w:adjustRightInd w:val="0"/>
        <w:spacing w:before="77" w:line="242" w:lineRule="auto"/>
        <w:ind w:right="149"/>
        <w:jc w:val="left"/>
        <w:rPr>
          <w:rFonts w:ascii="Calibri" w:eastAsia="Times New Roman" w:hAnsi="Calibri" w:cs="Calibri"/>
          <w:b/>
          <w:bCs/>
          <w:spacing w:val="-6"/>
          <w:sz w:val="13"/>
          <w:szCs w:val="13"/>
          <w:lang w:val="en-US"/>
        </w:rPr>
      </w:pPr>
      <w:r w:rsidRPr="00D60882">
        <w:rPr>
          <w:rFonts w:eastAsia="Times New Roman"/>
          <w:sz w:val="24"/>
          <w:szCs w:val="24"/>
          <w:lang w:val="en-US"/>
        </w:rPr>
        <w:br w:type="column"/>
      </w:r>
      <w:r w:rsidRPr="00D60882">
        <w:rPr>
          <w:rFonts w:ascii="Calibri" w:eastAsia="Times New Roman" w:hAnsi="Calibri" w:cs="Calibri"/>
          <w:b/>
          <w:bCs/>
          <w:spacing w:val="-2"/>
          <w:w w:val="95"/>
          <w:sz w:val="13"/>
          <w:szCs w:val="13"/>
          <w:lang w:val="en-US"/>
        </w:rPr>
        <w:t>Reporting</w:t>
      </w:r>
      <w:r w:rsidRPr="00D60882">
        <w:rPr>
          <w:rFonts w:ascii="Calibri" w:eastAsia="Times New Roman" w:hAnsi="Calibri" w:cs="Calibri"/>
          <w:b/>
          <w:bCs/>
          <w:spacing w:val="40"/>
          <w:sz w:val="13"/>
          <w:szCs w:val="13"/>
          <w:lang w:val="en-US"/>
        </w:rPr>
        <w:t xml:space="preserve"> </w:t>
      </w:r>
      <w:r w:rsidRPr="00D60882">
        <w:rPr>
          <w:rFonts w:ascii="Calibri" w:eastAsia="Times New Roman" w:hAnsi="Calibri" w:cs="Calibri"/>
          <w:b/>
          <w:bCs/>
          <w:spacing w:val="-6"/>
          <w:sz w:val="13"/>
          <w:szCs w:val="13"/>
          <w:lang w:val="en-US"/>
        </w:rPr>
        <w:t>AP</w:t>
      </w:r>
    </w:p>
    <w:p w14:paraId="53CFD6DE"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b/>
          <w:bCs/>
          <w:sz w:val="12"/>
          <w:szCs w:val="12"/>
          <w:lang w:val="en-US"/>
        </w:rPr>
      </w:pPr>
    </w:p>
    <w:p w14:paraId="6772E8A0"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b/>
          <w:bCs/>
          <w:sz w:val="12"/>
          <w:szCs w:val="12"/>
          <w:lang w:val="en-US"/>
        </w:rPr>
      </w:pPr>
    </w:p>
    <w:p w14:paraId="3E532422"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b/>
          <w:bCs/>
          <w:sz w:val="12"/>
          <w:szCs w:val="12"/>
          <w:lang w:val="en-US"/>
        </w:rPr>
      </w:pPr>
    </w:p>
    <w:p w14:paraId="169DF64F"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b/>
          <w:bCs/>
          <w:sz w:val="12"/>
          <w:szCs w:val="12"/>
          <w:lang w:val="en-US"/>
        </w:rPr>
      </w:pPr>
    </w:p>
    <w:p w14:paraId="44FEF2E4" w14:textId="77777777" w:rsidR="00D60882" w:rsidRPr="00D60882" w:rsidRDefault="00D60882" w:rsidP="00D60882">
      <w:pPr>
        <w:widowControl w:val="0"/>
        <w:kinsoku w:val="0"/>
        <w:overflowPunct w:val="0"/>
        <w:autoSpaceDE w:val="0"/>
        <w:autoSpaceDN w:val="0"/>
        <w:adjustRightInd w:val="0"/>
        <w:spacing w:before="2"/>
        <w:jc w:val="left"/>
        <w:rPr>
          <w:rFonts w:ascii="Calibri" w:eastAsia="Times New Roman" w:hAnsi="Calibri" w:cs="Calibri"/>
          <w:b/>
          <w:bCs/>
          <w:sz w:val="12"/>
          <w:szCs w:val="12"/>
          <w:lang w:val="en-US"/>
        </w:rPr>
      </w:pPr>
    </w:p>
    <w:p w14:paraId="03B8E588" w14:textId="735936CA" w:rsidR="00D60882" w:rsidRPr="00D60882" w:rsidRDefault="00D60882" w:rsidP="00D60882">
      <w:pPr>
        <w:widowControl w:val="0"/>
        <w:kinsoku w:val="0"/>
        <w:overflowPunct w:val="0"/>
        <w:autoSpaceDE w:val="0"/>
        <w:autoSpaceDN w:val="0"/>
        <w:adjustRightInd w:val="0"/>
        <w:spacing w:line="249" w:lineRule="auto"/>
        <w:jc w:val="left"/>
        <w:rPr>
          <w:rFonts w:ascii="Calibri" w:eastAsia="Times New Roman" w:hAnsi="Calibri" w:cs="Calibri"/>
          <w:spacing w:val="-2"/>
          <w:w w:val="95"/>
          <w:sz w:val="17"/>
          <w:szCs w:val="17"/>
          <w:lang w:val="en-US"/>
        </w:rPr>
      </w:pPr>
      <w:r w:rsidRPr="00D60882">
        <w:rPr>
          <w:rFonts w:eastAsia="Times New Roman"/>
          <w:noProof/>
          <w:sz w:val="20"/>
          <w:lang w:val="en-US"/>
        </w:rPr>
        <mc:AlternateContent>
          <mc:Choice Requires="wpg">
            <w:drawing>
              <wp:anchor distT="0" distB="0" distL="114300" distR="114300" simplePos="0" relativeHeight="251666944" behindDoc="0" locked="0" layoutInCell="0" allowOverlap="1" wp14:anchorId="5A21F752" wp14:editId="3D68AA47">
                <wp:simplePos x="0" y="0"/>
                <wp:positionH relativeFrom="page">
                  <wp:posOffset>2025650</wp:posOffset>
                </wp:positionH>
                <wp:positionV relativeFrom="paragraph">
                  <wp:posOffset>-36195</wp:posOffset>
                </wp:positionV>
                <wp:extent cx="86995" cy="338455"/>
                <wp:effectExtent l="6350" t="3175" r="1905" b="1270"/>
                <wp:wrapNone/>
                <wp:docPr id="354" name="Group 3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995" cy="338455"/>
                          <a:chOff x="3190" y="-57"/>
                          <a:chExt cx="137" cy="533"/>
                        </a:xfrm>
                      </wpg:grpSpPr>
                      <pic:pic xmlns:pic="http://schemas.openxmlformats.org/drawingml/2006/picture">
                        <pic:nvPicPr>
                          <pic:cNvPr id="355" name="Picture 383"/>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3197" y="-52"/>
                            <a:ext cx="120" cy="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56" name="Freeform 384"/>
                        <wps:cNvSpPr>
                          <a:spLocks/>
                        </wps:cNvSpPr>
                        <wps:spPr bwMode="auto">
                          <a:xfrm>
                            <a:off x="3196" y="-51"/>
                            <a:ext cx="124" cy="520"/>
                          </a:xfrm>
                          <a:custGeom>
                            <a:avLst/>
                            <a:gdLst>
                              <a:gd name="T0" fmla="*/ 123 w 124"/>
                              <a:gd name="T1" fmla="*/ 0 h 520"/>
                              <a:gd name="T2" fmla="*/ 0 w 124"/>
                              <a:gd name="T3" fmla="*/ 0 h 520"/>
                              <a:gd name="T4" fmla="*/ 0 w 124"/>
                              <a:gd name="T5" fmla="*/ 520 h 520"/>
                              <a:gd name="T6" fmla="*/ 123 w 124"/>
                              <a:gd name="T7" fmla="*/ 520 h 520"/>
                              <a:gd name="T8" fmla="*/ 123 w 124"/>
                              <a:gd name="T9" fmla="*/ 0 h 520"/>
                            </a:gdLst>
                            <a:ahLst/>
                            <a:cxnLst>
                              <a:cxn ang="0">
                                <a:pos x="T0" y="T1"/>
                              </a:cxn>
                              <a:cxn ang="0">
                                <a:pos x="T2" y="T3"/>
                              </a:cxn>
                              <a:cxn ang="0">
                                <a:pos x="T4" y="T5"/>
                              </a:cxn>
                              <a:cxn ang="0">
                                <a:pos x="T6" y="T7"/>
                              </a:cxn>
                              <a:cxn ang="0">
                                <a:pos x="T8" y="T9"/>
                              </a:cxn>
                            </a:cxnLst>
                            <a:rect l="0" t="0" r="r" b="b"/>
                            <a:pathLst>
                              <a:path w="124" h="520">
                                <a:moveTo>
                                  <a:pt x="123" y="0"/>
                                </a:moveTo>
                                <a:lnTo>
                                  <a:pt x="0" y="0"/>
                                </a:lnTo>
                                <a:lnTo>
                                  <a:pt x="0" y="520"/>
                                </a:lnTo>
                                <a:lnTo>
                                  <a:pt x="123" y="520"/>
                                </a:lnTo>
                                <a:lnTo>
                                  <a:pt x="123" y="0"/>
                                </a:lnTo>
                                <a:close/>
                              </a:path>
                            </a:pathLst>
                          </a:custGeom>
                          <a:noFill/>
                          <a:ln w="790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B677AC" id="Group 354" o:spid="_x0000_s1026" style="position:absolute;margin-left:159.5pt;margin-top:-2.85pt;width:6.85pt;height:26.65pt;z-index:251666944;mso-position-horizontal-relative:page" coordorigin="3190,-57" coordsize="137,53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" o:allowincell="f">
                <v:shape id="Picture 383" o:spid="_x0000_s1027" type="#_x0000_t75" style="position:absolute;left:3197;top:-52;width:120;height:5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">
                  <v:imagedata r:id="rId53" o:title=""/>
                </v:shape>
                <v:shape id="Freeform 384" o:spid="_x0000_s1028" style="position:absolute;left:3196;top:-51;width:124;height:520;visibility:visible;mso-wrap-style:square;v-text-anchor:top" coordsize="124,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" path="m123,l,,,520r123,l123,xe" filled="f" strokeweight=".21953mm">
                  <v:path arrowok="t" o:connecttype="custom" o:connectlocs="123,0;0,0;0,520;123,520;123,0" o:connectangles="0,0,0,0,0"/>
                </v:shape>
                <w10:wrap anchorx="page"/>
              </v:group>
            </w:pict>
          </mc:Fallback>
        </mc:AlternateContent>
      </w:r>
      <w:r w:rsidRPr="00D60882">
        <w:rPr>
          <w:rFonts w:ascii="Calibri" w:eastAsia="Times New Roman" w:hAnsi="Calibri" w:cs="Calibri"/>
          <w:spacing w:val="-2"/>
          <w:w w:val="95"/>
          <w:sz w:val="17"/>
          <w:szCs w:val="17"/>
          <w:lang w:val="en-US"/>
        </w:rPr>
        <w:t>Beacon</w:t>
      </w:r>
      <w:r w:rsidRPr="00D60882">
        <w:rPr>
          <w:rFonts w:ascii="Calibri" w:eastAsia="Times New Roman" w:hAnsi="Calibri" w:cs="Calibri"/>
          <w:spacing w:val="40"/>
          <w:sz w:val="17"/>
          <w:szCs w:val="17"/>
          <w:lang w:val="en-US"/>
        </w:rPr>
        <w:t xml:space="preserve"> </w:t>
      </w:r>
      <w:r w:rsidRPr="00D60882">
        <w:rPr>
          <w:rFonts w:ascii="Calibri" w:eastAsia="Times New Roman" w:hAnsi="Calibri" w:cs="Calibri"/>
          <w:spacing w:val="-2"/>
          <w:w w:val="95"/>
          <w:sz w:val="17"/>
          <w:szCs w:val="17"/>
          <w:lang w:val="en-US"/>
        </w:rPr>
        <w:t>frames</w:t>
      </w:r>
    </w:p>
    <w:p w14:paraId="674A3792"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2"/>
          <w:szCs w:val="12"/>
          <w:lang w:val="en-US"/>
        </w:rPr>
      </w:pPr>
      <w:r w:rsidRPr="00D60882">
        <w:rPr>
          <w:rFonts w:eastAsia="Times New Roman"/>
          <w:sz w:val="24"/>
          <w:szCs w:val="24"/>
          <w:lang w:val="en-US"/>
        </w:rPr>
        <w:br w:type="column"/>
      </w:r>
    </w:p>
    <w:p w14:paraId="2542B97A"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2"/>
          <w:szCs w:val="12"/>
          <w:lang w:val="en-US"/>
        </w:rPr>
      </w:pPr>
    </w:p>
    <w:p w14:paraId="0BD24435"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2"/>
          <w:szCs w:val="12"/>
          <w:lang w:val="en-US"/>
        </w:rPr>
      </w:pPr>
    </w:p>
    <w:p w14:paraId="1C8F524A" w14:textId="77777777" w:rsidR="00D60882" w:rsidRPr="00D60882" w:rsidRDefault="00D60882" w:rsidP="00D60882">
      <w:pPr>
        <w:widowControl w:val="0"/>
        <w:kinsoku w:val="0"/>
        <w:overflowPunct w:val="0"/>
        <w:autoSpaceDE w:val="0"/>
        <w:autoSpaceDN w:val="0"/>
        <w:adjustRightInd w:val="0"/>
        <w:spacing w:before="10"/>
        <w:jc w:val="left"/>
        <w:rPr>
          <w:rFonts w:ascii="Calibri" w:eastAsia="Times New Roman" w:hAnsi="Calibri" w:cs="Calibri"/>
          <w:sz w:val="16"/>
          <w:szCs w:val="16"/>
          <w:lang w:val="en-US"/>
        </w:rPr>
      </w:pPr>
    </w:p>
    <w:p w14:paraId="41549ABA" w14:textId="77777777" w:rsidR="00D60882" w:rsidRPr="00D60882" w:rsidRDefault="00D60882" w:rsidP="00D60882">
      <w:pPr>
        <w:widowControl w:val="0"/>
        <w:kinsoku w:val="0"/>
        <w:overflowPunct w:val="0"/>
        <w:autoSpaceDE w:val="0"/>
        <w:autoSpaceDN w:val="0"/>
        <w:adjustRightInd w:val="0"/>
        <w:spacing w:line="242" w:lineRule="auto"/>
        <w:jc w:val="left"/>
        <w:rPr>
          <w:rFonts w:ascii="Calibri" w:eastAsia="Times New Roman" w:hAnsi="Calibri" w:cs="Calibri"/>
          <w:sz w:val="13"/>
          <w:szCs w:val="13"/>
          <w:lang w:val="en-US"/>
        </w:rPr>
      </w:pPr>
      <w:r w:rsidRPr="00D60882">
        <w:rPr>
          <w:rFonts w:ascii="Calibri" w:eastAsia="Times New Roman" w:hAnsi="Calibri" w:cs="Calibri"/>
          <w:w w:val="95"/>
          <w:sz w:val="13"/>
          <w:szCs w:val="13"/>
          <w:lang w:val="en-US"/>
        </w:rPr>
        <w:t>(Re)Association</w:t>
      </w:r>
      <w:r w:rsidRPr="00D60882">
        <w:rPr>
          <w:rFonts w:ascii="Calibri" w:eastAsia="Times New Roman" w:hAnsi="Calibri" w:cs="Calibri"/>
          <w:spacing w:val="-8"/>
          <w:w w:val="95"/>
          <w:sz w:val="13"/>
          <w:szCs w:val="13"/>
          <w:lang w:val="en-US"/>
        </w:rPr>
        <w:t xml:space="preserve"> </w:t>
      </w:r>
      <w:r w:rsidRPr="00D60882">
        <w:rPr>
          <w:rFonts w:ascii="Calibri" w:eastAsia="Times New Roman" w:hAnsi="Calibri" w:cs="Calibri"/>
          <w:w w:val="95"/>
          <w:sz w:val="13"/>
          <w:szCs w:val="13"/>
          <w:lang w:val="en-US"/>
        </w:rPr>
        <w:t>Response</w:t>
      </w:r>
      <w:r w:rsidRPr="00D60882">
        <w:rPr>
          <w:rFonts w:ascii="Calibri" w:eastAsia="Times New Roman" w:hAnsi="Calibri" w:cs="Calibri"/>
          <w:spacing w:val="-6"/>
          <w:w w:val="95"/>
          <w:sz w:val="13"/>
          <w:szCs w:val="13"/>
          <w:lang w:val="en-US"/>
        </w:rPr>
        <w:t xml:space="preserve"> </w:t>
      </w:r>
      <w:r w:rsidRPr="00D60882">
        <w:rPr>
          <w:rFonts w:ascii="Calibri" w:eastAsia="Times New Roman" w:hAnsi="Calibri" w:cs="Calibri"/>
          <w:w w:val="95"/>
          <w:sz w:val="13"/>
          <w:szCs w:val="13"/>
          <w:lang w:val="en-US"/>
        </w:rPr>
        <w:t>frame</w:t>
      </w:r>
      <w:r w:rsidRPr="00D60882">
        <w:rPr>
          <w:rFonts w:ascii="Calibri" w:eastAsia="Times New Roman" w:hAnsi="Calibri" w:cs="Calibri"/>
          <w:spacing w:val="-6"/>
          <w:w w:val="95"/>
          <w:sz w:val="13"/>
          <w:szCs w:val="13"/>
          <w:lang w:val="en-US"/>
        </w:rPr>
        <w:t xml:space="preserve"> </w:t>
      </w:r>
      <w:r w:rsidRPr="00D60882">
        <w:rPr>
          <w:rFonts w:ascii="Calibri" w:eastAsia="Times New Roman" w:hAnsi="Calibri" w:cs="Calibri"/>
          <w:w w:val="95"/>
          <w:sz w:val="13"/>
          <w:szCs w:val="13"/>
          <w:lang w:val="en-US"/>
        </w:rPr>
        <w:t>includes</w:t>
      </w:r>
      <w:r w:rsidRPr="00D60882">
        <w:rPr>
          <w:rFonts w:ascii="Calibri" w:eastAsia="Times New Roman" w:hAnsi="Calibri" w:cs="Calibri"/>
          <w:spacing w:val="40"/>
          <w:sz w:val="13"/>
          <w:szCs w:val="13"/>
          <w:lang w:val="en-US"/>
        </w:rPr>
        <w:t xml:space="preserve"> </w:t>
      </w:r>
      <w:r w:rsidRPr="00D60882">
        <w:rPr>
          <w:rFonts w:ascii="Calibri" w:eastAsia="Times New Roman" w:hAnsi="Calibri" w:cs="Calibri"/>
          <w:sz w:val="13"/>
          <w:szCs w:val="13"/>
          <w:lang w:val="en-US"/>
        </w:rPr>
        <w:t>Max Channel Switch Time element</w:t>
      </w:r>
    </w:p>
    <w:p w14:paraId="65C0B419"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6"/>
          <w:szCs w:val="16"/>
          <w:lang w:val="en-US"/>
        </w:rPr>
      </w:pPr>
      <w:r w:rsidRPr="00D60882">
        <w:rPr>
          <w:rFonts w:eastAsia="Times New Roman"/>
          <w:sz w:val="24"/>
          <w:szCs w:val="24"/>
          <w:lang w:val="en-US"/>
        </w:rPr>
        <w:br w:type="column"/>
      </w:r>
    </w:p>
    <w:p w14:paraId="2CCA1DD1"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6"/>
          <w:szCs w:val="16"/>
          <w:lang w:val="en-US"/>
        </w:rPr>
      </w:pPr>
    </w:p>
    <w:p w14:paraId="60E6A2A1"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6"/>
          <w:szCs w:val="16"/>
          <w:lang w:val="en-US"/>
        </w:rPr>
      </w:pPr>
    </w:p>
    <w:p w14:paraId="0AF9F42D"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6"/>
          <w:szCs w:val="16"/>
          <w:lang w:val="en-US"/>
        </w:rPr>
      </w:pPr>
    </w:p>
    <w:p w14:paraId="3219153A"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6"/>
          <w:szCs w:val="16"/>
          <w:lang w:val="en-US"/>
        </w:rPr>
      </w:pPr>
    </w:p>
    <w:p w14:paraId="0750125D" w14:textId="77777777" w:rsidR="00D60882" w:rsidRPr="00D60882" w:rsidRDefault="00D60882" w:rsidP="00D60882">
      <w:pPr>
        <w:widowControl w:val="0"/>
        <w:kinsoku w:val="0"/>
        <w:overflowPunct w:val="0"/>
        <w:autoSpaceDE w:val="0"/>
        <w:autoSpaceDN w:val="0"/>
        <w:adjustRightInd w:val="0"/>
        <w:spacing w:before="9"/>
        <w:jc w:val="left"/>
        <w:rPr>
          <w:rFonts w:ascii="Calibri" w:eastAsia="Times New Roman" w:hAnsi="Calibri" w:cs="Calibri"/>
          <w:sz w:val="12"/>
          <w:szCs w:val="12"/>
          <w:lang w:val="en-US"/>
        </w:rPr>
      </w:pPr>
    </w:p>
    <w:p w14:paraId="25DD276B" w14:textId="356FCCB1" w:rsidR="00D60882" w:rsidRPr="00D60882" w:rsidRDefault="00D60882" w:rsidP="00D60882">
      <w:pPr>
        <w:widowControl w:val="0"/>
        <w:kinsoku w:val="0"/>
        <w:overflowPunct w:val="0"/>
        <w:autoSpaceDE w:val="0"/>
        <w:autoSpaceDN w:val="0"/>
        <w:adjustRightInd w:val="0"/>
        <w:spacing w:line="249" w:lineRule="auto"/>
        <w:ind w:right="33"/>
        <w:jc w:val="left"/>
        <w:rPr>
          <w:rFonts w:ascii="Calibri" w:eastAsia="Times New Roman" w:hAnsi="Calibri" w:cs="Calibri"/>
          <w:spacing w:val="-2"/>
          <w:sz w:val="17"/>
          <w:szCs w:val="17"/>
          <w:lang w:val="en-US"/>
        </w:rPr>
      </w:pPr>
      <w:r w:rsidRPr="00D60882">
        <w:rPr>
          <w:rFonts w:eastAsia="Times New Roman"/>
          <w:noProof/>
          <w:sz w:val="20"/>
          <w:lang w:val="en-US"/>
        </w:rPr>
        <mc:AlternateContent>
          <mc:Choice Requires="wpg">
            <w:drawing>
              <wp:anchor distT="0" distB="0" distL="114300" distR="114300" simplePos="0" relativeHeight="251667968" behindDoc="0" locked="0" layoutInCell="0" allowOverlap="1" wp14:anchorId="6419EB97" wp14:editId="169D8E7B">
                <wp:simplePos x="0" y="0"/>
                <wp:positionH relativeFrom="page">
                  <wp:posOffset>4156075</wp:posOffset>
                </wp:positionH>
                <wp:positionV relativeFrom="paragraph">
                  <wp:posOffset>-36195</wp:posOffset>
                </wp:positionV>
                <wp:extent cx="85725" cy="338455"/>
                <wp:effectExtent l="3175" t="3810" r="6350" b="635"/>
                <wp:wrapNone/>
                <wp:docPr id="351" name="Group 3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5725" cy="338455"/>
                          <a:chOff x="6545" y="-57"/>
                          <a:chExt cx="135" cy="533"/>
                        </a:xfrm>
                      </wpg:grpSpPr>
                      <wps:wsp>
                        <wps:cNvPr id="352" name="Freeform 386"/>
                        <wps:cNvSpPr>
                          <a:spLocks/>
                        </wps:cNvSpPr>
                        <wps:spPr bwMode="auto">
                          <a:xfrm>
                            <a:off x="6552" y="-51"/>
                            <a:ext cx="123" cy="520"/>
                          </a:xfrm>
                          <a:custGeom>
                            <a:avLst/>
                            <a:gdLst>
                              <a:gd name="T0" fmla="*/ 122 w 123"/>
                              <a:gd name="T1" fmla="*/ 0 h 520"/>
                              <a:gd name="T2" fmla="*/ 0 w 123"/>
                              <a:gd name="T3" fmla="*/ 0 h 520"/>
                              <a:gd name="T4" fmla="*/ 0 w 123"/>
                              <a:gd name="T5" fmla="*/ 520 h 520"/>
                              <a:gd name="T6" fmla="*/ 122 w 123"/>
                              <a:gd name="T7" fmla="*/ 520 h 520"/>
                              <a:gd name="T8" fmla="*/ 122 w 123"/>
                              <a:gd name="T9" fmla="*/ 0 h 520"/>
                            </a:gdLst>
                            <a:ahLst/>
                            <a:cxnLst>
                              <a:cxn ang="0">
                                <a:pos x="T0" y="T1"/>
                              </a:cxn>
                              <a:cxn ang="0">
                                <a:pos x="T2" y="T3"/>
                              </a:cxn>
                              <a:cxn ang="0">
                                <a:pos x="T4" y="T5"/>
                              </a:cxn>
                              <a:cxn ang="0">
                                <a:pos x="T6" y="T7"/>
                              </a:cxn>
                              <a:cxn ang="0">
                                <a:pos x="T8" y="T9"/>
                              </a:cxn>
                            </a:cxnLst>
                            <a:rect l="0" t="0" r="r" b="b"/>
                            <a:pathLst>
                              <a:path w="123" h="520">
                                <a:moveTo>
                                  <a:pt x="122" y="0"/>
                                </a:moveTo>
                                <a:lnTo>
                                  <a:pt x="0" y="0"/>
                                </a:lnTo>
                                <a:lnTo>
                                  <a:pt x="0" y="520"/>
                                </a:lnTo>
                                <a:lnTo>
                                  <a:pt x="122" y="520"/>
                                </a:lnTo>
                                <a:lnTo>
                                  <a:pt x="122" y="0"/>
                                </a:lnTo>
                                <a:close/>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3" name="Freeform 387"/>
                        <wps:cNvSpPr>
                          <a:spLocks/>
                        </wps:cNvSpPr>
                        <wps:spPr bwMode="auto">
                          <a:xfrm>
                            <a:off x="6552" y="-51"/>
                            <a:ext cx="123" cy="520"/>
                          </a:xfrm>
                          <a:custGeom>
                            <a:avLst/>
                            <a:gdLst>
                              <a:gd name="T0" fmla="*/ 122 w 123"/>
                              <a:gd name="T1" fmla="*/ 0 h 520"/>
                              <a:gd name="T2" fmla="*/ 0 w 123"/>
                              <a:gd name="T3" fmla="*/ 0 h 520"/>
                              <a:gd name="T4" fmla="*/ 0 w 123"/>
                              <a:gd name="T5" fmla="*/ 520 h 520"/>
                              <a:gd name="T6" fmla="*/ 122 w 123"/>
                              <a:gd name="T7" fmla="*/ 520 h 520"/>
                              <a:gd name="T8" fmla="*/ 122 w 123"/>
                              <a:gd name="T9" fmla="*/ 0 h 520"/>
                            </a:gdLst>
                            <a:ahLst/>
                            <a:cxnLst>
                              <a:cxn ang="0">
                                <a:pos x="T0" y="T1"/>
                              </a:cxn>
                              <a:cxn ang="0">
                                <a:pos x="T2" y="T3"/>
                              </a:cxn>
                              <a:cxn ang="0">
                                <a:pos x="T4" y="T5"/>
                              </a:cxn>
                              <a:cxn ang="0">
                                <a:pos x="T6" y="T7"/>
                              </a:cxn>
                              <a:cxn ang="0">
                                <a:pos x="T8" y="T9"/>
                              </a:cxn>
                            </a:cxnLst>
                            <a:rect l="0" t="0" r="r" b="b"/>
                            <a:pathLst>
                              <a:path w="123" h="520">
                                <a:moveTo>
                                  <a:pt x="122" y="0"/>
                                </a:moveTo>
                                <a:lnTo>
                                  <a:pt x="0" y="0"/>
                                </a:lnTo>
                                <a:lnTo>
                                  <a:pt x="0" y="520"/>
                                </a:lnTo>
                                <a:lnTo>
                                  <a:pt x="122" y="520"/>
                                </a:lnTo>
                                <a:lnTo>
                                  <a:pt x="122" y="0"/>
                                </a:lnTo>
                                <a:close/>
                              </a:path>
                            </a:pathLst>
                          </a:custGeom>
                          <a:noFill/>
                          <a:ln w="790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29CD7B" id="Group 351" o:spid="_x0000_s1026" style="position:absolute;margin-left:327.25pt;margin-top:-2.85pt;width:6.75pt;height:26.65pt;z-index:251667968;mso-position-horizontal-relative:page" coordorigin="6545,-57" coordsize="135,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" o:allowincell="f">
                <v:shape id="Freeform 386" o:spid="_x0000_s1027" style="position:absolute;left:6552;top:-51;width:123;height:520;visibility:visible;mso-wrap-style:square;v-text-anchor:top" coordsize="123,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" path="m122,l,,,520r122,l122,xe" fillcolor="#bfbfbf" stroked="f">
                  <v:path arrowok="t" o:connecttype="custom" o:connectlocs="122,0;0,0;0,520;122,520;122,0" o:connectangles="0,0,0,0,0"/>
                </v:shape>
                <v:shape id="Freeform 387" o:spid="_x0000_s1028" style="position:absolute;left:6552;top:-51;width:123;height:520;visibility:visible;mso-wrap-style:square;v-text-anchor:top" coordsize="123,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" path="m122,l,,,520r122,l122,xe" filled="f" strokeweight=".21953mm">
                  <v:path arrowok="t" o:connecttype="custom" o:connectlocs="122,0;0,0;0,520;122,520;122,0" o:connectangles="0,0,0,0,0"/>
                </v:shape>
                <w10:wrap anchorx="page"/>
              </v:group>
            </w:pict>
          </mc:Fallback>
        </mc:AlternateContent>
      </w:r>
      <w:r w:rsidRPr="00D60882">
        <w:rPr>
          <w:rFonts w:ascii="Calibri" w:eastAsia="Times New Roman" w:hAnsi="Calibri" w:cs="Calibri"/>
          <w:spacing w:val="-2"/>
          <w:w w:val="95"/>
          <w:sz w:val="17"/>
          <w:szCs w:val="17"/>
          <w:lang w:val="en-US"/>
        </w:rPr>
        <w:t>(Re)Association</w:t>
      </w:r>
      <w:r w:rsidRPr="00D60882">
        <w:rPr>
          <w:rFonts w:ascii="Calibri" w:eastAsia="Times New Roman" w:hAnsi="Calibri" w:cs="Calibri"/>
          <w:spacing w:val="40"/>
          <w:sz w:val="17"/>
          <w:szCs w:val="17"/>
          <w:lang w:val="en-US"/>
        </w:rPr>
        <w:t xml:space="preserve"> </w:t>
      </w:r>
      <w:r w:rsidRPr="00D60882">
        <w:rPr>
          <w:rFonts w:ascii="Calibri" w:eastAsia="Times New Roman" w:hAnsi="Calibri" w:cs="Calibri"/>
          <w:w w:val="95"/>
          <w:sz w:val="17"/>
          <w:szCs w:val="17"/>
          <w:lang w:val="en-US"/>
        </w:rPr>
        <w:t>Response</w:t>
      </w:r>
      <w:r w:rsidRPr="00D60882">
        <w:rPr>
          <w:rFonts w:ascii="Calibri" w:eastAsia="Times New Roman" w:hAnsi="Calibri" w:cs="Calibri"/>
          <w:spacing w:val="3"/>
          <w:sz w:val="17"/>
          <w:szCs w:val="17"/>
          <w:lang w:val="en-US"/>
        </w:rPr>
        <w:t xml:space="preserve"> </w:t>
      </w:r>
      <w:r w:rsidRPr="00D60882">
        <w:rPr>
          <w:rFonts w:ascii="Calibri" w:eastAsia="Times New Roman" w:hAnsi="Calibri" w:cs="Calibri"/>
          <w:spacing w:val="-2"/>
          <w:sz w:val="17"/>
          <w:szCs w:val="17"/>
          <w:lang w:val="en-US"/>
        </w:rPr>
        <w:t>frame</w:t>
      </w:r>
    </w:p>
    <w:p w14:paraId="303DFF1A"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2"/>
          <w:szCs w:val="12"/>
          <w:lang w:val="en-US"/>
        </w:rPr>
      </w:pPr>
      <w:r w:rsidRPr="00D60882">
        <w:rPr>
          <w:rFonts w:eastAsia="Times New Roman"/>
          <w:sz w:val="24"/>
          <w:szCs w:val="24"/>
          <w:lang w:val="en-US"/>
        </w:rPr>
        <w:br w:type="column"/>
      </w:r>
    </w:p>
    <w:p w14:paraId="55704A02" w14:textId="77777777" w:rsidR="00D60882" w:rsidRPr="00D60882" w:rsidRDefault="00D60882" w:rsidP="00D60882">
      <w:pPr>
        <w:widowControl w:val="0"/>
        <w:kinsoku w:val="0"/>
        <w:overflowPunct w:val="0"/>
        <w:autoSpaceDE w:val="0"/>
        <w:autoSpaceDN w:val="0"/>
        <w:adjustRightInd w:val="0"/>
        <w:spacing w:before="10"/>
        <w:jc w:val="left"/>
        <w:rPr>
          <w:rFonts w:ascii="Calibri" w:eastAsia="Times New Roman" w:hAnsi="Calibri" w:cs="Calibri"/>
          <w:sz w:val="8"/>
          <w:szCs w:val="8"/>
          <w:lang w:val="en-US"/>
        </w:rPr>
      </w:pPr>
    </w:p>
    <w:p w14:paraId="4FD40618" w14:textId="77777777" w:rsidR="00D60882" w:rsidRPr="00D60882" w:rsidRDefault="00D60882" w:rsidP="00D60882">
      <w:pPr>
        <w:widowControl w:val="0"/>
        <w:kinsoku w:val="0"/>
        <w:overflowPunct w:val="0"/>
        <w:autoSpaceDE w:val="0"/>
        <w:autoSpaceDN w:val="0"/>
        <w:adjustRightInd w:val="0"/>
        <w:spacing w:before="1" w:line="244" w:lineRule="auto"/>
        <w:ind w:right="877"/>
        <w:jc w:val="left"/>
        <w:rPr>
          <w:rFonts w:ascii="Calibri" w:eastAsia="Times New Roman" w:hAnsi="Calibri" w:cs="Calibri"/>
          <w:spacing w:val="-2"/>
          <w:sz w:val="13"/>
          <w:szCs w:val="13"/>
          <w:lang w:val="en-US"/>
        </w:rPr>
      </w:pPr>
      <w:r w:rsidRPr="00D60882">
        <w:rPr>
          <w:rFonts w:ascii="Calibri" w:eastAsia="Times New Roman" w:hAnsi="Calibri" w:cs="Calibri"/>
          <w:spacing w:val="-2"/>
          <w:sz w:val="13"/>
          <w:szCs w:val="13"/>
          <w:lang w:val="en-US"/>
        </w:rPr>
        <w:t>Link</w:t>
      </w:r>
      <w:r w:rsidRPr="00D60882">
        <w:rPr>
          <w:rFonts w:ascii="Calibri" w:eastAsia="Times New Roman" w:hAnsi="Calibri" w:cs="Calibri"/>
          <w:spacing w:val="-6"/>
          <w:sz w:val="13"/>
          <w:szCs w:val="13"/>
          <w:lang w:val="en-US"/>
        </w:rPr>
        <w:t xml:space="preserve"> </w:t>
      </w:r>
      <w:r w:rsidRPr="00D60882">
        <w:rPr>
          <w:rFonts w:ascii="Calibri" w:eastAsia="Times New Roman" w:hAnsi="Calibri" w:cs="Calibri"/>
          <w:spacing w:val="-2"/>
          <w:sz w:val="13"/>
          <w:szCs w:val="13"/>
          <w:lang w:val="en-US"/>
        </w:rPr>
        <w:t>2</w:t>
      </w:r>
      <w:r w:rsidRPr="00D60882">
        <w:rPr>
          <w:rFonts w:ascii="Calibri" w:eastAsia="Times New Roman" w:hAnsi="Calibri" w:cs="Calibri"/>
          <w:spacing w:val="40"/>
          <w:sz w:val="13"/>
          <w:szCs w:val="13"/>
          <w:lang w:val="en-US"/>
        </w:rPr>
        <w:t xml:space="preserve"> </w:t>
      </w:r>
      <w:r w:rsidRPr="00D60882">
        <w:rPr>
          <w:rFonts w:ascii="Calibri" w:eastAsia="Times New Roman" w:hAnsi="Calibri" w:cs="Calibri"/>
          <w:spacing w:val="-2"/>
          <w:sz w:val="13"/>
          <w:szCs w:val="13"/>
          <w:lang w:val="en-US"/>
        </w:rPr>
        <w:t>(AP2)</w:t>
      </w:r>
    </w:p>
    <w:p w14:paraId="13FA989E" w14:textId="77777777" w:rsidR="00D60882" w:rsidRPr="00D60882" w:rsidRDefault="00D60882" w:rsidP="00D60882">
      <w:pPr>
        <w:widowControl w:val="0"/>
        <w:kinsoku w:val="0"/>
        <w:overflowPunct w:val="0"/>
        <w:autoSpaceDE w:val="0"/>
        <w:autoSpaceDN w:val="0"/>
        <w:adjustRightInd w:val="0"/>
        <w:spacing w:before="1" w:line="244" w:lineRule="auto"/>
        <w:ind w:right="877"/>
        <w:jc w:val="left"/>
        <w:rPr>
          <w:rFonts w:ascii="Calibri" w:eastAsia="Times New Roman" w:hAnsi="Calibri" w:cs="Calibri"/>
          <w:spacing w:val="-2"/>
          <w:sz w:val="13"/>
          <w:szCs w:val="13"/>
          <w:lang w:val="en-US"/>
        </w:rPr>
        <w:sectPr w:rsidR="00D60882" w:rsidRPr="00D60882">
          <w:type w:val="continuous"/>
          <w:pgSz w:w="12240" w:h="15840"/>
          <w:pgMar w:top="1280" w:right="1640" w:bottom="960" w:left="1640" w:header="720" w:footer="720" w:gutter="0"/>
          <w:cols w:num="5" w:space="720" w:equalWidth="0">
            <w:col w:w="1339" w:space="40"/>
            <w:col w:w="988" w:space="39"/>
            <w:col w:w="2144" w:space="347"/>
            <w:col w:w="1391" w:space="1220"/>
            <w:col w:w="1452"/>
          </w:cols>
          <w:noEndnote/>
        </w:sectPr>
      </w:pPr>
    </w:p>
    <w:p w14:paraId="0FBDAD55" w14:textId="77777777" w:rsidR="00D60882" w:rsidRPr="00D60882" w:rsidRDefault="00D60882" w:rsidP="00D60882">
      <w:pPr>
        <w:widowControl w:val="0"/>
        <w:kinsoku w:val="0"/>
        <w:overflowPunct w:val="0"/>
        <w:autoSpaceDE w:val="0"/>
        <w:autoSpaceDN w:val="0"/>
        <w:adjustRightInd w:val="0"/>
        <w:spacing w:before="182" w:line="249" w:lineRule="auto"/>
        <w:jc w:val="left"/>
        <w:outlineLvl w:val="4"/>
        <w:rPr>
          <w:rFonts w:ascii="Arial" w:eastAsia="Times New Roman" w:hAnsi="Arial" w:cs="Arial"/>
          <w:b/>
          <w:bCs/>
          <w:sz w:val="20"/>
          <w:lang w:val="en-US"/>
        </w:rPr>
      </w:pPr>
      <w:bookmarkStart w:id="115" w:name="_bookmark49"/>
      <w:bookmarkEnd w:id="115"/>
      <w:r w:rsidRPr="00D60882">
        <w:rPr>
          <w:rFonts w:ascii="Arial" w:eastAsia="Times New Roman" w:hAnsi="Arial" w:cs="Arial"/>
          <w:b/>
          <w:bCs/>
          <w:sz w:val="20"/>
          <w:lang w:val="en-US"/>
        </w:rPr>
        <w:t>Figure</w:t>
      </w:r>
      <w:r w:rsidRPr="00D60882">
        <w:rPr>
          <w:rFonts w:ascii="Arial" w:eastAsia="Times New Roman" w:hAnsi="Arial" w:cs="Arial"/>
          <w:b/>
          <w:bCs/>
          <w:spacing w:val="-6"/>
          <w:sz w:val="20"/>
          <w:lang w:val="en-US"/>
        </w:rPr>
        <w:t xml:space="preserve"> </w:t>
      </w:r>
      <w:r w:rsidRPr="00D60882">
        <w:rPr>
          <w:rFonts w:ascii="Arial" w:eastAsia="Times New Roman" w:hAnsi="Arial" w:cs="Arial"/>
          <w:b/>
          <w:bCs/>
          <w:sz w:val="20"/>
          <w:lang w:val="en-US"/>
        </w:rPr>
        <w:t>35-14—Example</w:t>
      </w:r>
      <w:r w:rsidRPr="00D60882">
        <w:rPr>
          <w:rFonts w:ascii="Arial" w:eastAsia="Times New Roman" w:hAnsi="Arial" w:cs="Arial"/>
          <w:b/>
          <w:bCs/>
          <w:spacing w:val="-5"/>
          <w:sz w:val="20"/>
          <w:lang w:val="en-US"/>
        </w:rPr>
        <w:t xml:space="preserve"> </w:t>
      </w:r>
      <w:r w:rsidRPr="00D60882">
        <w:rPr>
          <w:rFonts w:ascii="Arial" w:eastAsia="Times New Roman" w:hAnsi="Arial" w:cs="Arial"/>
          <w:b/>
          <w:bCs/>
          <w:sz w:val="20"/>
          <w:lang w:val="en-US"/>
        </w:rPr>
        <w:t>of</w:t>
      </w:r>
      <w:r w:rsidRPr="00D60882">
        <w:rPr>
          <w:rFonts w:ascii="Arial" w:eastAsia="Times New Roman" w:hAnsi="Arial" w:cs="Arial"/>
          <w:b/>
          <w:bCs/>
          <w:spacing w:val="-6"/>
          <w:sz w:val="20"/>
          <w:lang w:val="en-US"/>
        </w:rPr>
        <w:t xml:space="preserve"> </w:t>
      </w:r>
      <w:r w:rsidRPr="00D60882">
        <w:rPr>
          <w:rFonts w:ascii="Arial" w:eastAsia="Times New Roman" w:hAnsi="Arial" w:cs="Arial"/>
          <w:b/>
          <w:bCs/>
          <w:sz w:val="20"/>
          <w:lang w:val="en-US"/>
        </w:rPr>
        <w:t>an</w:t>
      </w:r>
      <w:r w:rsidRPr="00D60882">
        <w:rPr>
          <w:rFonts w:ascii="Arial" w:eastAsia="Times New Roman" w:hAnsi="Arial" w:cs="Arial"/>
          <w:b/>
          <w:bCs/>
          <w:spacing w:val="-5"/>
          <w:sz w:val="20"/>
          <w:lang w:val="en-US"/>
        </w:rPr>
        <w:t xml:space="preserve"> </w:t>
      </w:r>
      <w:r w:rsidRPr="00D60882">
        <w:rPr>
          <w:rFonts w:ascii="Arial" w:eastAsia="Times New Roman" w:hAnsi="Arial" w:cs="Arial"/>
          <w:b/>
          <w:bCs/>
          <w:sz w:val="20"/>
          <w:lang w:val="en-US"/>
        </w:rPr>
        <w:t>AP</w:t>
      </w:r>
      <w:r w:rsidRPr="00D60882">
        <w:rPr>
          <w:rFonts w:ascii="Arial" w:eastAsia="Times New Roman" w:hAnsi="Arial" w:cs="Arial"/>
          <w:b/>
          <w:bCs/>
          <w:spacing w:val="-5"/>
          <w:sz w:val="20"/>
          <w:lang w:val="en-US"/>
        </w:rPr>
        <w:t xml:space="preserve"> </w:t>
      </w:r>
      <w:r w:rsidRPr="00D60882">
        <w:rPr>
          <w:rFonts w:ascii="Arial" w:eastAsia="Times New Roman" w:hAnsi="Arial" w:cs="Arial"/>
          <w:b/>
          <w:bCs/>
          <w:sz w:val="20"/>
          <w:lang w:val="en-US"/>
        </w:rPr>
        <w:t>carrying</w:t>
      </w:r>
      <w:r w:rsidRPr="00D60882">
        <w:rPr>
          <w:rFonts w:ascii="Arial" w:eastAsia="Times New Roman" w:hAnsi="Arial" w:cs="Arial"/>
          <w:b/>
          <w:bCs/>
          <w:spacing w:val="-7"/>
          <w:sz w:val="20"/>
          <w:lang w:val="en-US"/>
        </w:rPr>
        <w:t xml:space="preserve"> </w:t>
      </w:r>
      <w:r w:rsidRPr="00D60882">
        <w:rPr>
          <w:rFonts w:ascii="Arial" w:eastAsia="Times New Roman" w:hAnsi="Arial" w:cs="Arial"/>
          <w:b/>
          <w:bCs/>
          <w:sz w:val="20"/>
          <w:lang w:val="en-US"/>
        </w:rPr>
        <w:t>a</w:t>
      </w:r>
      <w:r w:rsidRPr="00D60882">
        <w:rPr>
          <w:rFonts w:ascii="Arial" w:eastAsia="Times New Roman" w:hAnsi="Arial" w:cs="Arial"/>
          <w:b/>
          <w:bCs/>
          <w:spacing w:val="-5"/>
          <w:sz w:val="20"/>
          <w:lang w:val="en-US"/>
        </w:rPr>
        <w:t xml:space="preserve"> </w:t>
      </w:r>
      <w:r w:rsidRPr="00D60882">
        <w:rPr>
          <w:rFonts w:ascii="Arial" w:eastAsia="Times New Roman" w:hAnsi="Arial" w:cs="Arial"/>
          <w:b/>
          <w:bCs/>
          <w:sz w:val="20"/>
          <w:lang w:val="en-US"/>
        </w:rPr>
        <w:t>Channel</w:t>
      </w:r>
      <w:r w:rsidRPr="00D60882">
        <w:rPr>
          <w:rFonts w:ascii="Arial" w:eastAsia="Times New Roman" w:hAnsi="Arial" w:cs="Arial"/>
          <w:b/>
          <w:bCs/>
          <w:spacing w:val="-5"/>
          <w:sz w:val="20"/>
          <w:lang w:val="en-US"/>
        </w:rPr>
        <w:t xml:space="preserve"> </w:t>
      </w:r>
      <w:r w:rsidRPr="00D60882">
        <w:rPr>
          <w:rFonts w:ascii="Arial" w:eastAsia="Times New Roman" w:hAnsi="Arial" w:cs="Arial"/>
          <w:b/>
          <w:bCs/>
          <w:sz w:val="20"/>
          <w:lang w:val="en-US"/>
        </w:rPr>
        <w:t>Switch</w:t>
      </w:r>
      <w:r w:rsidRPr="00D60882">
        <w:rPr>
          <w:rFonts w:ascii="Arial" w:eastAsia="Times New Roman" w:hAnsi="Arial" w:cs="Arial"/>
          <w:b/>
          <w:bCs/>
          <w:spacing w:val="-5"/>
          <w:sz w:val="20"/>
          <w:lang w:val="en-US"/>
        </w:rPr>
        <w:t xml:space="preserve"> </w:t>
      </w:r>
      <w:r w:rsidRPr="00D60882">
        <w:rPr>
          <w:rFonts w:ascii="Arial" w:eastAsia="Times New Roman" w:hAnsi="Arial" w:cs="Arial"/>
          <w:b/>
          <w:bCs/>
          <w:sz w:val="20"/>
          <w:lang w:val="en-US"/>
        </w:rPr>
        <w:t>Announcement</w:t>
      </w:r>
      <w:r w:rsidRPr="00D60882">
        <w:rPr>
          <w:rFonts w:ascii="Arial" w:eastAsia="Times New Roman" w:hAnsi="Arial" w:cs="Arial"/>
          <w:b/>
          <w:bCs/>
          <w:spacing w:val="-5"/>
          <w:sz w:val="20"/>
          <w:lang w:val="en-US"/>
        </w:rPr>
        <w:t xml:space="preserve"> </w:t>
      </w:r>
      <w:r w:rsidRPr="00D60882">
        <w:rPr>
          <w:rFonts w:ascii="Arial" w:eastAsia="Times New Roman" w:hAnsi="Arial" w:cs="Arial"/>
          <w:b/>
          <w:bCs/>
          <w:sz w:val="20"/>
          <w:lang w:val="en-US"/>
        </w:rPr>
        <w:t>element</w:t>
      </w:r>
      <w:r w:rsidRPr="00D60882">
        <w:rPr>
          <w:rFonts w:ascii="Arial" w:eastAsia="Times New Roman" w:hAnsi="Arial" w:cs="Arial"/>
          <w:b/>
          <w:bCs/>
          <w:spacing w:val="-6"/>
          <w:sz w:val="20"/>
          <w:lang w:val="en-US"/>
        </w:rPr>
        <w:t xml:space="preserve"> </w:t>
      </w:r>
      <w:r w:rsidRPr="00D60882">
        <w:rPr>
          <w:rFonts w:ascii="Arial" w:eastAsia="Times New Roman" w:hAnsi="Arial" w:cs="Arial"/>
          <w:b/>
          <w:bCs/>
          <w:sz w:val="20"/>
          <w:lang w:val="en-US"/>
        </w:rPr>
        <w:t>to signal channel switching on another link</w:t>
      </w:r>
    </w:p>
    <w:p w14:paraId="7AAF57BD" w14:textId="77777777" w:rsidR="00D60882" w:rsidRPr="00D60882" w:rsidRDefault="00D60882" w:rsidP="00D60882">
      <w:pPr>
        <w:widowControl w:val="0"/>
        <w:kinsoku w:val="0"/>
        <w:overflowPunct w:val="0"/>
        <w:autoSpaceDE w:val="0"/>
        <w:autoSpaceDN w:val="0"/>
        <w:adjustRightInd w:val="0"/>
        <w:spacing w:before="8"/>
        <w:jc w:val="left"/>
        <w:rPr>
          <w:rFonts w:ascii="Arial" w:eastAsia="Times New Roman" w:hAnsi="Arial" w:cs="Arial"/>
          <w:b/>
          <w:bCs/>
          <w:sz w:val="12"/>
          <w:szCs w:val="12"/>
          <w:lang w:val="en-US"/>
        </w:rPr>
      </w:pPr>
    </w:p>
    <w:p w14:paraId="33C5E0E7" w14:textId="50071F6D" w:rsidR="00D60882" w:rsidRPr="00D60882" w:rsidRDefault="00D60882" w:rsidP="00D60882">
      <w:pPr>
        <w:widowControl w:val="0"/>
        <w:kinsoku w:val="0"/>
        <w:overflowPunct w:val="0"/>
        <w:autoSpaceDE w:val="0"/>
        <w:autoSpaceDN w:val="0"/>
        <w:adjustRightInd w:val="0"/>
        <w:spacing w:before="91" w:line="249" w:lineRule="auto"/>
        <w:ind w:right="156"/>
        <w:rPr>
          <w:rFonts w:eastAsia="Times New Roman"/>
          <w:spacing w:val="-4"/>
          <w:sz w:val="20"/>
          <w:lang w:val="en-US"/>
        </w:rPr>
      </w:pPr>
      <w:r w:rsidRPr="00D60882">
        <w:rPr>
          <w:rFonts w:eastAsia="Times New Roman"/>
          <w:sz w:val="20"/>
          <w:lang w:val="en-US"/>
        </w:rPr>
        <w:t xml:space="preserve">An AP affiliated with an AP MLD that intends to setup quiet </w:t>
      </w:r>
      <w:del w:id="116" w:author="Cariou, Laurent" w:date="2022-08-09T18:34:00Z">
        <w:r w:rsidRPr="00D60882" w:rsidDel="00C04004">
          <w:rPr>
            <w:rFonts w:eastAsia="Times New Roman"/>
            <w:sz w:val="20"/>
            <w:lang w:val="en-US"/>
          </w:rPr>
          <w:delText>period</w:delText>
        </w:r>
      </w:del>
      <w:ins w:id="117" w:author="Cariou, Laurent" w:date="2022-08-09T18:34:00Z">
        <w:r w:rsidR="00C04004">
          <w:rPr>
            <w:rFonts w:eastAsia="Times New Roman"/>
            <w:sz w:val="20"/>
            <w:lang w:val="en-US"/>
          </w:rPr>
          <w:t>interval</w:t>
        </w:r>
      </w:ins>
      <w:r w:rsidRPr="00D60882">
        <w:rPr>
          <w:rFonts w:eastAsia="Times New Roman"/>
          <w:sz w:val="20"/>
          <w:lang w:val="en-US"/>
        </w:rPr>
        <w:t>(s)</w:t>
      </w:r>
      <w:ins w:id="118" w:author="Cariou, Laurent" w:date="2022-08-09T18:34:00Z">
        <w:r w:rsidR="00C04004" w:rsidRPr="00C04004">
          <w:rPr>
            <w:rFonts w:eastAsia="Times New Roman"/>
            <w:sz w:val="20"/>
            <w:highlight w:val="yellow"/>
            <w:lang w:val="en-US"/>
          </w:rPr>
          <w:t xml:space="preserve"> </w:t>
        </w:r>
        <w:r w:rsidR="00C04004" w:rsidRPr="001E6920">
          <w:rPr>
            <w:rFonts w:eastAsia="Times New Roman"/>
            <w:sz w:val="20"/>
            <w:highlight w:val="yellow"/>
            <w:lang w:val="en-US"/>
          </w:rPr>
          <w:t>(#13371)</w:t>
        </w:r>
        <w:r w:rsidR="00C04004">
          <w:rPr>
            <w:rFonts w:eastAsia="Times New Roman"/>
            <w:sz w:val="20"/>
            <w:lang w:val="en-US"/>
          </w:rPr>
          <w:t xml:space="preserve"> </w:t>
        </w:r>
        <w:r w:rsidR="00C04004" w:rsidRPr="00D60882">
          <w:rPr>
            <w:rFonts w:eastAsia="Times New Roman"/>
            <w:sz w:val="20"/>
            <w:lang w:val="en-US"/>
          </w:rPr>
          <w:t>other</w:t>
        </w:r>
        <w:r w:rsidR="00C04004" w:rsidRPr="00D60882">
          <w:rPr>
            <w:rFonts w:eastAsia="Times New Roman"/>
            <w:spacing w:val="40"/>
            <w:sz w:val="20"/>
            <w:lang w:val="en-US"/>
          </w:rPr>
          <w:t xml:space="preserve"> </w:t>
        </w:r>
        <w:r w:rsidR="00C04004" w:rsidRPr="00D60882">
          <w:rPr>
            <w:rFonts w:eastAsia="Times New Roman"/>
            <w:sz w:val="20"/>
            <w:lang w:val="en-US"/>
          </w:rPr>
          <w:t>than</w:t>
        </w:r>
        <w:r w:rsidR="00C04004" w:rsidRPr="00D60882">
          <w:rPr>
            <w:rFonts w:eastAsia="Times New Roman"/>
            <w:spacing w:val="40"/>
            <w:sz w:val="20"/>
            <w:lang w:val="en-US"/>
          </w:rPr>
          <w:t xml:space="preserve"> </w:t>
        </w:r>
        <w:r w:rsidR="00C04004" w:rsidRPr="00D60882">
          <w:rPr>
            <w:rFonts w:eastAsia="Times New Roman"/>
            <w:sz w:val="20"/>
            <w:lang w:val="en-US"/>
          </w:rPr>
          <w:t>quiet</w:t>
        </w:r>
        <w:r w:rsidR="00C04004" w:rsidRPr="00D60882">
          <w:rPr>
            <w:rFonts w:eastAsia="Times New Roman"/>
            <w:spacing w:val="40"/>
            <w:sz w:val="20"/>
            <w:lang w:val="en-US"/>
          </w:rPr>
          <w:t xml:space="preserve"> </w:t>
        </w:r>
        <w:r w:rsidR="00C04004" w:rsidRPr="00D60882">
          <w:rPr>
            <w:rFonts w:eastAsia="Times New Roman"/>
            <w:sz w:val="20"/>
            <w:lang w:val="en-US"/>
          </w:rPr>
          <w:t>intervals</w:t>
        </w:r>
        <w:r w:rsidR="00C04004" w:rsidRPr="00D60882">
          <w:rPr>
            <w:rFonts w:eastAsia="Times New Roman"/>
            <w:spacing w:val="40"/>
            <w:sz w:val="20"/>
            <w:lang w:val="en-US"/>
          </w:rPr>
          <w:t xml:space="preserve"> </w:t>
        </w:r>
        <w:r w:rsidR="00C04004" w:rsidRPr="00D60882">
          <w:rPr>
            <w:rFonts w:eastAsia="Times New Roman"/>
            <w:sz w:val="20"/>
            <w:lang w:val="en-US"/>
          </w:rPr>
          <w:t>scheduled</w:t>
        </w:r>
        <w:r w:rsidR="00C04004" w:rsidRPr="00D60882">
          <w:rPr>
            <w:rFonts w:eastAsia="Times New Roman"/>
            <w:spacing w:val="40"/>
            <w:sz w:val="20"/>
            <w:lang w:val="en-US"/>
          </w:rPr>
          <w:t xml:space="preserve"> </w:t>
        </w:r>
        <w:r w:rsidR="00C04004" w:rsidRPr="00D60882">
          <w:rPr>
            <w:rFonts w:eastAsia="Times New Roman"/>
            <w:sz w:val="20"/>
            <w:lang w:val="en-US"/>
          </w:rPr>
          <w:t>to</w:t>
        </w:r>
        <w:r w:rsidR="00C04004" w:rsidRPr="00D60882">
          <w:rPr>
            <w:rFonts w:eastAsia="Times New Roman"/>
            <w:spacing w:val="40"/>
            <w:sz w:val="20"/>
            <w:lang w:val="en-US"/>
          </w:rPr>
          <w:t xml:space="preserve"> </w:t>
        </w:r>
        <w:r w:rsidR="00C04004" w:rsidRPr="00D60882">
          <w:rPr>
            <w:rFonts w:eastAsia="Times New Roman"/>
            <w:sz w:val="20"/>
            <w:lang w:val="en-US"/>
          </w:rPr>
          <w:t xml:space="preserve">protect </w:t>
        </w:r>
        <w:r w:rsidR="00C04004" w:rsidRPr="00D60882">
          <w:rPr>
            <w:rFonts w:eastAsia="Times New Roman"/>
            <w:color w:val="000000"/>
            <w:sz w:val="20"/>
            <w:lang w:val="en-US"/>
          </w:rPr>
          <w:t xml:space="preserve">R-TWT SPs (see </w:t>
        </w:r>
        <w:r w:rsidR="00C04004" w:rsidRPr="00D60882">
          <w:rPr>
            <w:rFonts w:eastAsia="Times New Roman"/>
            <w:color w:val="000000"/>
            <w:sz w:val="20"/>
            <w:lang w:val="en-US"/>
          </w:rPr>
          <w:fldChar w:fldCharType="begin"/>
        </w:r>
        <w:r w:rsidR="00C04004" w:rsidRPr="00D60882">
          <w:rPr>
            <w:rFonts w:eastAsia="Times New Roman"/>
            <w:color w:val="000000"/>
            <w:sz w:val="20"/>
            <w:lang w:val="en-US"/>
          </w:rPr>
          <w:instrText xml:space="preserve"> HYPERLINK \l "bookmark109" </w:instrText>
        </w:r>
        <w:r w:rsidR="00C04004" w:rsidRPr="00D60882">
          <w:rPr>
            <w:rFonts w:eastAsia="Times New Roman"/>
            <w:color w:val="000000"/>
            <w:sz w:val="20"/>
            <w:lang w:val="en-US"/>
          </w:rPr>
          <w:fldChar w:fldCharType="separate"/>
        </w:r>
        <w:r w:rsidR="00C04004" w:rsidRPr="00D60882">
          <w:rPr>
            <w:rFonts w:eastAsia="Times New Roman"/>
            <w:color w:val="000000"/>
            <w:sz w:val="20"/>
            <w:lang w:val="en-US"/>
          </w:rPr>
          <w:t>35.9.4.2 (Quieting STAs during R-TWT SPs)</w:t>
        </w:r>
        <w:r w:rsidR="00C04004" w:rsidRPr="00D60882">
          <w:rPr>
            <w:rFonts w:eastAsia="Times New Roman"/>
            <w:color w:val="000000"/>
            <w:sz w:val="20"/>
            <w:lang w:val="en-US"/>
          </w:rPr>
          <w:fldChar w:fldCharType="end"/>
        </w:r>
        <w:r w:rsidR="00C04004" w:rsidRPr="00D60882">
          <w:rPr>
            <w:rFonts w:eastAsia="Times New Roman"/>
            <w:color w:val="000000"/>
            <w:sz w:val="20"/>
            <w:lang w:val="en-US"/>
          </w:rPr>
          <w:t>)</w:t>
        </w:r>
      </w:ins>
      <w:r w:rsidRPr="00D60882">
        <w:rPr>
          <w:rFonts w:eastAsia="Times New Roman"/>
          <w:sz w:val="20"/>
          <w:lang w:val="en-US"/>
        </w:rPr>
        <w:t xml:space="preserve"> for its BSS shall advertise the corresponding</w:t>
      </w:r>
      <w:r w:rsidRPr="00D60882">
        <w:rPr>
          <w:rFonts w:eastAsia="Times New Roman"/>
          <w:spacing w:val="-2"/>
          <w:sz w:val="20"/>
          <w:lang w:val="en-US"/>
        </w:rPr>
        <w:t xml:space="preserve"> </w:t>
      </w:r>
      <w:r w:rsidRPr="00D60882">
        <w:rPr>
          <w:rFonts w:eastAsia="Times New Roman"/>
          <w:sz w:val="20"/>
          <w:lang w:val="en-US"/>
        </w:rPr>
        <w:t>element(s) for</w:t>
      </w:r>
      <w:r w:rsidRPr="00D60882">
        <w:rPr>
          <w:rFonts w:eastAsia="Times New Roman"/>
          <w:spacing w:val="-2"/>
          <w:sz w:val="20"/>
          <w:lang w:val="en-US"/>
        </w:rPr>
        <w:t xml:space="preserve"> </w:t>
      </w:r>
      <w:r w:rsidRPr="00D60882">
        <w:rPr>
          <w:rFonts w:eastAsia="Times New Roman"/>
          <w:sz w:val="20"/>
          <w:lang w:val="en-US"/>
        </w:rPr>
        <w:t>a duration</w:t>
      </w:r>
      <w:r w:rsidRPr="00D60882">
        <w:rPr>
          <w:rFonts w:eastAsia="Times New Roman"/>
          <w:spacing w:val="-2"/>
          <w:sz w:val="20"/>
          <w:lang w:val="en-US"/>
        </w:rPr>
        <w:t xml:space="preserve"> </w:t>
      </w:r>
      <w:r w:rsidRPr="00D60882">
        <w:rPr>
          <w:rFonts w:eastAsia="Times New Roman"/>
          <w:sz w:val="20"/>
          <w:lang w:val="en-US"/>
        </w:rPr>
        <w:t>that</w:t>
      </w:r>
      <w:r w:rsidRPr="00D60882">
        <w:rPr>
          <w:rFonts w:eastAsia="Times New Roman"/>
          <w:spacing w:val="-1"/>
          <w:sz w:val="20"/>
          <w:lang w:val="en-US"/>
        </w:rPr>
        <w:t xml:space="preserve"> </w:t>
      </w:r>
      <w:r w:rsidRPr="00D60882">
        <w:rPr>
          <w:rFonts w:eastAsia="Times New Roman"/>
          <w:sz w:val="20"/>
          <w:lang w:val="en-US"/>
        </w:rPr>
        <w:t>is</w:t>
      </w:r>
      <w:r w:rsidRPr="00D60882">
        <w:rPr>
          <w:rFonts w:eastAsia="Times New Roman"/>
          <w:spacing w:val="-2"/>
          <w:sz w:val="20"/>
          <w:lang w:val="en-US"/>
        </w:rPr>
        <w:t xml:space="preserve"> </w:t>
      </w:r>
      <w:r w:rsidRPr="00D60882">
        <w:rPr>
          <w:rFonts w:eastAsia="Times New Roman"/>
          <w:sz w:val="20"/>
          <w:lang w:val="en-US"/>
        </w:rPr>
        <w:t>greater</w:t>
      </w:r>
      <w:r w:rsidRPr="00D60882">
        <w:rPr>
          <w:rFonts w:eastAsia="Times New Roman"/>
          <w:spacing w:val="-2"/>
          <w:sz w:val="20"/>
          <w:lang w:val="en-US"/>
        </w:rPr>
        <w:t xml:space="preserve"> </w:t>
      </w:r>
      <w:r w:rsidRPr="00D60882">
        <w:rPr>
          <w:rFonts w:eastAsia="Times New Roman"/>
          <w:sz w:val="20"/>
          <w:lang w:val="en-US"/>
        </w:rPr>
        <w:t>than</w:t>
      </w:r>
      <w:r w:rsidRPr="00D60882">
        <w:rPr>
          <w:rFonts w:eastAsia="Times New Roman"/>
          <w:spacing w:val="-1"/>
          <w:sz w:val="20"/>
          <w:lang w:val="en-US"/>
        </w:rPr>
        <w:t xml:space="preserve"> </w:t>
      </w:r>
      <w:r w:rsidRPr="00D60882">
        <w:rPr>
          <w:rFonts w:eastAsia="Times New Roman"/>
          <w:sz w:val="20"/>
          <w:lang w:val="en-US"/>
        </w:rPr>
        <w:t>or</w:t>
      </w:r>
      <w:r w:rsidRPr="00D60882">
        <w:rPr>
          <w:rFonts w:eastAsia="Times New Roman"/>
          <w:spacing w:val="-2"/>
          <w:sz w:val="20"/>
          <w:lang w:val="en-US"/>
        </w:rPr>
        <w:t xml:space="preserve"> </w:t>
      </w:r>
      <w:r w:rsidRPr="00D60882">
        <w:rPr>
          <w:rFonts w:eastAsia="Times New Roman"/>
          <w:sz w:val="20"/>
          <w:lang w:val="en-US"/>
        </w:rPr>
        <w:t>equal</w:t>
      </w:r>
      <w:r w:rsidRPr="00D60882">
        <w:rPr>
          <w:rFonts w:eastAsia="Times New Roman"/>
          <w:spacing w:val="-1"/>
          <w:sz w:val="20"/>
          <w:lang w:val="en-US"/>
        </w:rPr>
        <w:t xml:space="preserve"> </w:t>
      </w:r>
      <w:r w:rsidRPr="00D60882">
        <w:rPr>
          <w:rFonts w:eastAsia="Times New Roman"/>
          <w:sz w:val="20"/>
          <w:lang w:val="en-US"/>
        </w:rPr>
        <w:t>to</w:t>
      </w:r>
      <w:r w:rsidRPr="00D60882">
        <w:rPr>
          <w:rFonts w:eastAsia="Times New Roman"/>
          <w:spacing w:val="-1"/>
          <w:sz w:val="20"/>
          <w:lang w:val="en-US"/>
        </w:rPr>
        <w:t xml:space="preserve"> </w:t>
      </w:r>
      <w:r w:rsidRPr="00D60882">
        <w:rPr>
          <w:rFonts w:eastAsia="Times New Roman"/>
          <w:sz w:val="20"/>
          <w:lang w:val="en-US"/>
        </w:rPr>
        <w:t>the</w:t>
      </w:r>
      <w:r w:rsidRPr="00D60882">
        <w:rPr>
          <w:rFonts w:eastAsia="Times New Roman"/>
          <w:spacing w:val="-2"/>
          <w:sz w:val="20"/>
          <w:lang w:val="en-US"/>
        </w:rPr>
        <w:t xml:space="preserve"> </w:t>
      </w:r>
      <w:r w:rsidRPr="00D60882">
        <w:rPr>
          <w:rFonts w:eastAsia="Times New Roman"/>
          <w:sz w:val="20"/>
          <w:lang w:val="en-US"/>
        </w:rPr>
        <w:t>maximum</w:t>
      </w:r>
      <w:r w:rsidRPr="00D60882">
        <w:rPr>
          <w:rFonts w:eastAsia="Times New Roman"/>
          <w:spacing w:val="-1"/>
          <w:sz w:val="20"/>
          <w:lang w:val="en-US"/>
        </w:rPr>
        <w:t xml:space="preserve"> </w:t>
      </w:r>
      <w:r w:rsidRPr="00D60882">
        <w:rPr>
          <w:rFonts w:eastAsia="Times New Roman"/>
          <w:sz w:val="20"/>
          <w:lang w:val="en-US"/>
        </w:rPr>
        <w:t>of</w:t>
      </w:r>
      <w:r w:rsidRPr="00D60882">
        <w:rPr>
          <w:rFonts w:eastAsia="Times New Roman"/>
          <w:spacing w:val="-1"/>
          <w:sz w:val="20"/>
          <w:lang w:val="en-US"/>
        </w:rPr>
        <w:t xml:space="preserve"> </w:t>
      </w:r>
      <w:r w:rsidRPr="00D60882">
        <w:rPr>
          <w:rFonts w:eastAsia="Times New Roman"/>
          <w:sz w:val="20"/>
          <w:lang w:val="en-US"/>
        </w:rPr>
        <w:t>the</w:t>
      </w:r>
      <w:r w:rsidRPr="00D60882">
        <w:rPr>
          <w:rFonts w:eastAsia="Times New Roman"/>
          <w:spacing w:val="-1"/>
          <w:sz w:val="20"/>
          <w:lang w:val="en-US"/>
        </w:rPr>
        <w:t xml:space="preserve"> </w:t>
      </w:r>
      <w:r w:rsidRPr="00D60882">
        <w:rPr>
          <w:rFonts w:eastAsia="Times New Roman"/>
          <w:sz w:val="20"/>
          <w:lang w:val="en-US"/>
        </w:rPr>
        <w:t>TBTTs</w:t>
      </w:r>
      <w:r w:rsidRPr="00D60882">
        <w:rPr>
          <w:rFonts w:eastAsia="Times New Roman"/>
          <w:spacing w:val="-1"/>
          <w:sz w:val="20"/>
          <w:lang w:val="en-US"/>
        </w:rPr>
        <w:t xml:space="preserve"> </w:t>
      </w:r>
      <w:r w:rsidRPr="00D60882">
        <w:rPr>
          <w:rFonts w:eastAsia="Times New Roman"/>
          <w:sz w:val="20"/>
          <w:lang w:val="en-US"/>
        </w:rPr>
        <w:t>until</w:t>
      </w:r>
      <w:r w:rsidRPr="00D60882">
        <w:rPr>
          <w:rFonts w:eastAsia="Times New Roman"/>
          <w:spacing w:val="-1"/>
          <w:sz w:val="20"/>
          <w:lang w:val="en-US"/>
        </w:rPr>
        <w:t xml:space="preserve"> </w:t>
      </w:r>
      <w:r w:rsidRPr="00D60882">
        <w:rPr>
          <w:rFonts w:eastAsia="Times New Roman"/>
          <w:sz w:val="20"/>
          <w:lang w:val="en-US"/>
        </w:rPr>
        <w:t>the next DTIM Beacon frame corresponding to each AP affiliated with the same AP MLD. An AP affiliated with</w:t>
      </w:r>
      <w:r w:rsidRPr="00D60882">
        <w:rPr>
          <w:rFonts w:eastAsia="Times New Roman"/>
          <w:spacing w:val="-7"/>
          <w:sz w:val="20"/>
          <w:lang w:val="en-US"/>
        </w:rPr>
        <w:t xml:space="preserve"> </w:t>
      </w:r>
      <w:r w:rsidRPr="00D60882">
        <w:rPr>
          <w:rFonts w:eastAsia="Times New Roman"/>
          <w:sz w:val="20"/>
          <w:lang w:val="en-US"/>
        </w:rPr>
        <w:t>an</w:t>
      </w:r>
      <w:r w:rsidRPr="00D60882">
        <w:rPr>
          <w:rFonts w:eastAsia="Times New Roman"/>
          <w:spacing w:val="-5"/>
          <w:sz w:val="20"/>
          <w:lang w:val="en-US"/>
        </w:rPr>
        <w:t xml:space="preserve"> </w:t>
      </w:r>
      <w:r w:rsidRPr="00D60882">
        <w:rPr>
          <w:rFonts w:eastAsia="Times New Roman"/>
          <w:sz w:val="20"/>
          <w:lang w:val="en-US"/>
        </w:rPr>
        <w:t>AP</w:t>
      </w:r>
      <w:r w:rsidRPr="00D60882">
        <w:rPr>
          <w:rFonts w:eastAsia="Times New Roman"/>
          <w:spacing w:val="-7"/>
          <w:sz w:val="20"/>
          <w:lang w:val="en-US"/>
        </w:rPr>
        <w:t xml:space="preserve"> </w:t>
      </w:r>
      <w:r w:rsidRPr="00D60882">
        <w:rPr>
          <w:rFonts w:eastAsia="Times New Roman"/>
          <w:sz w:val="20"/>
          <w:lang w:val="en-US"/>
        </w:rPr>
        <w:t>MLD</w:t>
      </w:r>
      <w:r w:rsidRPr="00D60882">
        <w:rPr>
          <w:rFonts w:eastAsia="Times New Roman"/>
          <w:spacing w:val="-7"/>
          <w:sz w:val="20"/>
          <w:lang w:val="en-US"/>
        </w:rPr>
        <w:t xml:space="preserve"> </w:t>
      </w:r>
      <w:r w:rsidRPr="00D60882">
        <w:rPr>
          <w:rFonts w:eastAsia="Times New Roman"/>
          <w:sz w:val="20"/>
          <w:lang w:val="en-US"/>
        </w:rPr>
        <w:t>that</w:t>
      </w:r>
      <w:r w:rsidRPr="00D60882">
        <w:rPr>
          <w:rFonts w:eastAsia="Times New Roman"/>
          <w:spacing w:val="-6"/>
          <w:sz w:val="20"/>
          <w:lang w:val="en-US"/>
        </w:rPr>
        <w:t xml:space="preserve"> </w:t>
      </w:r>
      <w:r w:rsidRPr="00D60882">
        <w:rPr>
          <w:rFonts w:eastAsia="Times New Roman"/>
          <w:sz w:val="20"/>
          <w:lang w:val="en-US"/>
        </w:rPr>
        <w:t>intends</w:t>
      </w:r>
      <w:r w:rsidRPr="00D60882">
        <w:rPr>
          <w:rFonts w:eastAsia="Times New Roman"/>
          <w:spacing w:val="-7"/>
          <w:sz w:val="20"/>
          <w:lang w:val="en-US"/>
        </w:rPr>
        <w:t xml:space="preserve"> </w:t>
      </w:r>
      <w:r w:rsidRPr="00D60882">
        <w:rPr>
          <w:rFonts w:eastAsia="Times New Roman"/>
          <w:sz w:val="20"/>
          <w:lang w:val="en-US"/>
        </w:rPr>
        <w:t>to</w:t>
      </w:r>
      <w:r w:rsidRPr="00D60882">
        <w:rPr>
          <w:rFonts w:eastAsia="Times New Roman"/>
          <w:spacing w:val="-5"/>
          <w:sz w:val="20"/>
          <w:lang w:val="en-US"/>
        </w:rPr>
        <w:t xml:space="preserve"> </w:t>
      </w:r>
      <w:r w:rsidRPr="00D60882">
        <w:rPr>
          <w:rFonts w:eastAsia="Times New Roman"/>
          <w:sz w:val="20"/>
          <w:lang w:val="en-US"/>
        </w:rPr>
        <w:t>switch</w:t>
      </w:r>
      <w:r w:rsidRPr="00D60882">
        <w:rPr>
          <w:rFonts w:eastAsia="Times New Roman"/>
          <w:spacing w:val="-6"/>
          <w:sz w:val="20"/>
          <w:lang w:val="en-US"/>
        </w:rPr>
        <w:t xml:space="preserve"> </w:t>
      </w:r>
      <w:r w:rsidRPr="00D60882">
        <w:rPr>
          <w:rFonts w:eastAsia="Times New Roman"/>
          <w:sz w:val="20"/>
          <w:lang w:val="en-US"/>
        </w:rPr>
        <w:t>the</w:t>
      </w:r>
      <w:r w:rsidRPr="00D60882">
        <w:rPr>
          <w:rFonts w:eastAsia="Times New Roman"/>
          <w:spacing w:val="-5"/>
          <w:sz w:val="20"/>
          <w:lang w:val="en-US"/>
        </w:rPr>
        <w:t xml:space="preserve"> </w:t>
      </w:r>
      <w:r w:rsidRPr="00D60882">
        <w:rPr>
          <w:rFonts w:eastAsia="Times New Roman"/>
          <w:sz w:val="20"/>
          <w:lang w:val="en-US"/>
        </w:rPr>
        <w:t>operating</w:t>
      </w:r>
      <w:r w:rsidRPr="00D60882">
        <w:rPr>
          <w:rFonts w:eastAsia="Times New Roman"/>
          <w:spacing w:val="-7"/>
          <w:sz w:val="20"/>
          <w:lang w:val="en-US"/>
        </w:rPr>
        <w:t xml:space="preserve"> </w:t>
      </w:r>
      <w:r w:rsidRPr="00D60882">
        <w:rPr>
          <w:rFonts w:eastAsia="Times New Roman"/>
          <w:sz w:val="20"/>
          <w:lang w:val="en-US"/>
        </w:rPr>
        <w:t>channel</w:t>
      </w:r>
      <w:r w:rsidRPr="00D60882">
        <w:rPr>
          <w:rFonts w:eastAsia="Times New Roman"/>
          <w:spacing w:val="-7"/>
          <w:sz w:val="20"/>
          <w:lang w:val="en-US"/>
        </w:rPr>
        <w:t xml:space="preserve"> </w:t>
      </w:r>
      <w:r w:rsidRPr="00D60882">
        <w:rPr>
          <w:rFonts w:eastAsia="Times New Roman"/>
          <w:sz w:val="20"/>
          <w:lang w:val="en-US"/>
        </w:rPr>
        <w:t>for</w:t>
      </w:r>
      <w:r w:rsidRPr="00D60882">
        <w:rPr>
          <w:rFonts w:eastAsia="Times New Roman"/>
          <w:spacing w:val="-7"/>
          <w:sz w:val="20"/>
          <w:lang w:val="en-US"/>
        </w:rPr>
        <w:t xml:space="preserve"> </w:t>
      </w:r>
      <w:r w:rsidRPr="00D60882">
        <w:rPr>
          <w:rFonts w:eastAsia="Times New Roman"/>
          <w:sz w:val="20"/>
          <w:lang w:val="en-US"/>
        </w:rPr>
        <w:t>its</w:t>
      </w:r>
      <w:r w:rsidRPr="00D60882">
        <w:rPr>
          <w:rFonts w:eastAsia="Times New Roman"/>
          <w:spacing w:val="-5"/>
          <w:sz w:val="20"/>
          <w:lang w:val="en-US"/>
        </w:rPr>
        <w:t xml:space="preserve"> </w:t>
      </w:r>
      <w:r w:rsidRPr="00D60882">
        <w:rPr>
          <w:rFonts w:eastAsia="Times New Roman"/>
          <w:sz w:val="20"/>
          <w:lang w:val="en-US"/>
        </w:rPr>
        <w:t>BSS</w:t>
      </w:r>
      <w:r w:rsidRPr="00D60882">
        <w:rPr>
          <w:rFonts w:eastAsia="Times New Roman"/>
          <w:spacing w:val="-7"/>
          <w:sz w:val="20"/>
          <w:lang w:val="en-US"/>
        </w:rPr>
        <w:t xml:space="preserve"> </w:t>
      </w:r>
      <w:r w:rsidRPr="00D60882">
        <w:rPr>
          <w:rFonts w:eastAsia="Times New Roman"/>
          <w:sz w:val="20"/>
          <w:lang w:val="en-US"/>
        </w:rPr>
        <w:t>should</w:t>
      </w:r>
      <w:r w:rsidRPr="00D60882">
        <w:rPr>
          <w:rFonts w:eastAsia="Times New Roman"/>
          <w:spacing w:val="-5"/>
          <w:sz w:val="20"/>
          <w:lang w:val="en-US"/>
        </w:rPr>
        <w:t xml:space="preserve"> </w:t>
      </w:r>
      <w:r w:rsidRPr="00D60882">
        <w:rPr>
          <w:rFonts w:eastAsia="Times New Roman"/>
          <w:sz w:val="20"/>
          <w:lang w:val="en-US"/>
        </w:rPr>
        <w:t>advertise</w:t>
      </w:r>
      <w:r w:rsidRPr="00D60882">
        <w:rPr>
          <w:rFonts w:eastAsia="Times New Roman"/>
          <w:spacing w:val="-6"/>
          <w:sz w:val="20"/>
          <w:lang w:val="en-US"/>
        </w:rPr>
        <w:t xml:space="preserve"> </w:t>
      </w:r>
      <w:r w:rsidRPr="00D60882">
        <w:rPr>
          <w:rFonts w:eastAsia="Times New Roman"/>
          <w:sz w:val="20"/>
          <w:lang w:val="en-US"/>
        </w:rPr>
        <w:t>the</w:t>
      </w:r>
      <w:r w:rsidRPr="00D60882">
        <w:rPr>
          <w:rFonts w:eastAsia="Times New Roman"/>
          <w:spacing w:val="-6"/>
          <w:sz w:val="20"/>
          <w:lang w:val="en-US"/>
        </w:rPr>
        <w:t xml:space="preserve"> </w:t>
      </w:r>
      <w:r w:rsidRPr="00D60882">
        <w:rPr>
          <w:rFonts w:eastAsia="Times New Roman"/>
          <w:sz w:val="20"/>
          <w:lang w:val="en-US"/>
        </w:rPr>
        <w:t xml:space="preserve">corresponding element(s) for a duration that is greater than or equal to the maximum value of TBTTs until the next DTIM Beacon frame corresponding to each AP affiliated with the same AP MLD unless the AP is required to switch channels in a short period to meet regulatory requirement. </w:t>
      </w:r>
      <w:hyperlink w:anchor="bookmark50" w:history="1">
        <w:r w:rsidRPr="00D60882">
          <w:rPr>
            <w:rFonts w:eastAsia="Times New Roman"/>
            <w:sz w:val="20"/>
            <w:lang w:val="en-US"/>
          </w:rPr>
          <w:t>Figure</w:t>
        </w:r>
        <w:r w:rsidRPr="00D60882">
          <w:rPr>
            <w:rFonts w:eastAsia="Times New Roman"/>
            <w:spacing w:val="-3"/>
            <w:sz w:val="20"/>
            <w:lang w:val="en-US"/>
          </w:rPr>
          <w:t xml:space="preserve"> </w:t>
        </w:r>
        <w:r w:rsidRPr="00D60882">
          <w:rPr>
            <w:rFonts w:eastAsia="Times New Roman"/>
            <w:sz w:val="20"/>
            <w:lang w:val="en-US"/>
          </w:rPr>
          <w:t>35-15 (Example of advertisement</w:t>
        </w:r>
      </w:hyperlink>
      <w:r w:rsidRPr="00D60882">
        <w:rPr>
          <w:rFonts w:eastAsia="Times New Roman"/>
          <w:sz w:val="20"/>
          <w:lang w:val="en-US"/>
        </w:rPr>
        <w:t xml:space="preserve"> </w:t>
      </w:r>
      <w:hyperlink w:anchor="bookmark50" w:history="1">
        <w:r w:rsidRPr="00D60882">
          <w:rPr>
            <w:rFonts w:eastAsia="Times New Roman"/>
            <w:sz w:val="20"/>
            <w:lang w:val="en-US"/>
          </w:rPr>
          <w:t>duration</w:t>
        </w:r>
        <w:r w:rsidRPr="00D60882">
          <w:rPr>
            <w:rFonts w:eastAsia="Times New Roman"/>
            <w:spacing w:val="-9"/>
            <w:sz w:val="20"/>
            <w:lang w:val="en-US"/>
          </w:rPr>
          <w:t xml:space="preserve"> </w:t>
        </w:r>
        <w:r w:rsidRPr="00D60882">
          <w:rPr>
            <w:rFonts w:eastAsia="Times New Roman"/>
            <w:sz w:val="20"/>
            <w:lang w:val="en-US"/>
          </w:rPr>
          <w:t>that</w:t>
        </w:r>
        <w:r w:rsidRPr="00D60882">
          <w:rPr>
            <w:rFonts w:eastAsia="Times New Roman"/>
            <w:spacing w:val="-8"/>
            <w:sz w:val="20"/>
            <w:lang w:val="en-US"/>
          </w:rPr>
          <w:t xml:space="preserve"> </w:t>
        </w:r>
        <w:r w:rsidRPr="00D60882">
          <w:rPr>
            <w:rFonts w:eastAsia="Times New Roman"/>
            <w:sz w:val="20"/>
            <w:lang w:val="en-US"/>
          </w:rPr>
          <w:t>includes</w:t>
        </w:r>
        <w:r w:rsidRPr="00D60882">
          <w:rPr>
            <w:rFonts w:eastAsia="Times New Roman"/>
            <w:spacing w:val="-8"/>
            <w:sz w:val="20"/>
            <w:lang w:val="en-US"/>
          </w:rPr>
          <w:t xml:space="preserve"> </w:t>
        </w:r>
        <w:r w:rsidRPr="00D60882">
          <w:rPr>
            <w:rFonts w:eastAsia="Times New Roman"/>
            <w:sz w:val="20"/>
            <w:lang w:val="en-US"/>
          </w:rPr>
          <w:t>DTIM</w:t>
        </w:r>
        <w:r w:rsidRPr="00D60882">
          <w:rPr>
            <w:rFonts w:eastAsia="Times New Roman"/>
            <w:spacing w:val="-7"/>
            <w:sz w:val="20"/>
            <w:lang w:val="en-US"/>
          </w:rPr>
          <w:t xml:space="preserve"> </w:t>
        </w:r>
        <w:r w:rsidRPr="00D60882">
          <w:rPr>
            <w:rFonts w:eastAsia="Times New Roman"/>
            <w:sz w:val="20"/>
            <w:lang w:val="en-US"/>
          </w:rPr>
          <w:t>Beacon</w:t>
        </w:r>
        <w:r w:rsidRPr="00D60882">
          <w:rPr>
            <w:rFonts w:eastAsia="Times New Roman"/>
            <w:spacing w:val="-8"/>
            <w:sz w:val="20"/>
            <w:lang w:val="en-US"/>
          </w:rPr>
          <w:t xml:space="preserve"> </w:t>
        </w:r>
        <w:r w:rsidRPr="00D60882">
          <w:rPr>
            <w:rFonts w:eastAsia="Times New Roman"/>
            <w:sz w:val="20"/>
            <w:lang w:val="en-US"/>
          </w:rPr>
          <w:t>on</w:t>
        </w:r>
        <w:r w:rsidRPr="00D60882">
          <w:rPr>
            <w:rFonts w:eastAsia="Times New Roman"/>
            <w:spacing w:val="-8"/>
            <w:sz w:val="20"/>
            <w:lang w:val="en-US"/>
          </w:rPr>
          <w:t xml:space="preserve"> </w:t>
        </w:r>
        <w:r w:rsidRPr="00D60882">
          <w:rPr>
            <w:rFonts w:eastAsia="Times New Roman"/>
            <w:sz w:val="20"/>
            <w:lang w:val="en-US"/>
          </w:rPr>
          <w:t>all</w:t>
        </w:r>
        <w:r w:rsidRPr="00D60882">
          <w:rPr>
            <w:rFonts w:eastAsia="Times New Roman"/>
            <w:spacing w:val="-9"/>
            <w:sz w:val="20"/>
            <w:lang w:val="en-US"/>
          </w:rPr>
          <w:t xml:space="preserve"> </w:t>
        </w:r>
        <w:r w:rsidRPr="00D60882">
          <w:rPr>
            <w:rFonts w:eastAsia="Times New Roman"/>
            <w:sz w:val="20"/>
            <w:lang w:val="en-US"/>
          </w:rPr>
          <w:t>links)</w:t>
        </w:r>
      </w:hyperlink>
      <w:r w:rsidRPr="00D60882">
        <w:rPr>
          <w:rFonts w:eastAsia="Times New Roman"/>
          <w:spacing w:val="-8"/>
          <w:sz w:val="20"/>
          <w:lang w:val="en-US"/>
        </w:rPr>
        <w:t xml:space="preserve"> </w:t>
      </w:r>
      <w:r w:rsidRPr="00D60882">
        <w:rPr>
          <w:rFonts w:eastAsia="Times New Roman"/>
          <w:sz w:val="20"/>
          <w:lang w:val="en-US"/>
        </w:rPr>
        <w:t>illustrates</w:t>
      </w:r>
      <w:r w:rsidRPr="00D60882">
        <w:rPr>
          <w:rFonts w:eastAsia="Times New Roman"/>
          <w:spacing w:val="-7"/>
          <w:sz w:val="20"/>
          <w:lang w:val="en-US"/>
        </w:rPr>
        <w:t xml:space="preserve"> </w:t>
      </w:r>
      <w:r w:rsidRPr="00D60882">
        <w:rPr>
          <w:rFonts w:eastAsia="Times New Roman"/>
          <w:sz w:val="20"/>
          <w:lang w:val="en-US"/>
        </w:rPr>
        <w:t>a</w:t>
      </w:r>
      <w:r w:rsidRPr="00D60882">
        <w:rPr>
          <w:rFonts w:eastAsia="Times New Roman"/>
          <w:spacing w:val="-7"/>
          <w:sz w:val="20"/>
          <w:lang w:val="en-US"/>
        </w:rPr>
        <w:t xml:space="preserve"> </w:t>
      </w:r>
      <w:r w:rsidRPr="00D60882">
        <w:rPr>
          <w:rFonts w:eastAsia="Times New Roman"/>
          <w:sz w:val="20"/>
          <w:lang w:val="en-US"/>
        </w:rPr>
        <w:t>scenario</w:t>
      </w:r>
      <w:r w:rsidRPr="00D60882">
        <w:rPr>
          <w:rFonts w:eastAsia="Times New Roman"/>
          <w:spacing w:val="-8"/>
          <w:sz w:val="20"/>
          <w:lang w:val="en-US"/>
        </w:rPr>
        <w:t xml:space="preserve"> </w:t>
      </w:r>
      <w:r w:rsidRPr="00D60882">
        <w:rPr>
          <w:rFonts w:eastAsia="Times New Roman"/>
          <w:sz w:val="20"/>
          <w:lang w:val="en-US"/>
        </w:rPr>
        <w:t>where</w:t>
      </w:r>
      <w:r w:rsidRPr="00D60882">
        <w:rPr>
          <w:rFonts w:eastAsia="Times New Roman"/>
          <w:spacing w:val="-7"/>
          <w:sz w:val="20"/>
          <w:lang w:val="en-US"/>
        </w:rPr>
        <w:t xml:space="preserve"> </w:t>
      </w:r>
      <w:r w:rsidRPr="00D60882">
        <w:rPr>
          <w:rFonts w:eastAsia="Times New Roman"/>
          <w:sz w:val="20"/>
          <w:lang w:val="en-US"/>
        </w:rPr>
        <w:t>each</w:t>
      </w:r>
      <w:r w:rsidRPr="00D60882">
        <w:rPr>
          <w:rFonts w:eastAsia="Times New Roman"/>
          <w:spacing w:val="-7"/>
          <w:sz w:val="20"/>
          <w:lang w:val="en-US"/>
        </w:rPr>
        <w:t xml:space="preserve"> </w:t>
      </w:r>
      <w:r w:rsidRPr="00D60882">
        <w:rPr>
          <w:rFonts w:eastAsia="Times New Roman"/>
          <w:sz w:val="20"/>
          <w:lang w:val="en-US"/>
        </w:rPr>
        <w:t>link</w:t>
      </w:r>
      <w:r w:rsidRPr="00D60882">
        <w:rPr>
          <w:rFonts w:eastAsia="Times New Roman"/>
          <w:spacing w:val="-7"/>
          <w:sz w:val="20"/>
          <w:lang w:val="en-US"/>
        </w:rPr>
        <w:t xml:space="preserve"> </w:t>
      </w:r>
      <w:r w:rsidRPr="00D60882">
        <w:rPr>
          <w:rFonts w:eastAsia="Times New Roman"/>
          <w:sz w:val="20"/>
          <w:lang w:val="en-US"/>
        </w:rPr>
        <w:t>has</w:t>
      </w:r>
      <w:r w:rsidRPr="00D60882">
        <w:rPr>
          <w:rFonts w:eastAsia="Times New Roman"/>
          <w:spacing w:val="-8"/>
          <w:sz w:val="20"/>
          <w:lang w:val="en-US"/>
        </w:rPr>
        <w:t xml:space="preserve"> </w:t>
      </w:r>
      <w:r w:rsidRPr="00D60882">
        <w:rPr>
          <w:rFonts w:eastAsia="Times New Roman"/>
          <w:sz w:val="20"/>
          <w:lang w:val="en-US"/>
        </w:rPr>
        <w:t>a</w:t>
      </w:r>
      <w:r w:rsidRPr="00D60882">
        <w:rPr>
          <w:rFonts w:eastAsia="Times New Roman"/>
          <w:spacing w:val="-7"/>
          <w:sz w:val="20"/>
          <w:lang w:val="en-US"/>
        </w:rPr>
        <w:t xml:space="preserve"> </w:t>
      </w:r>
      <w:r w:rsidRPr="00D60882">
        <w:rPr>
          <w:rFonts w:eastAsia="Times New Roman"/>
          <w:sz w:val="20"/>
          <w:lang w:val="en-US"/>
        </w:rPr>
        <w:t>different</w:t>
      </w:r>
      <w:r w:rsidRPr="00D60882">
        <w:rPr>
          <w:rFonts w:eastAsia="Times New Roman"/>
          <w:spacing w:val="-8"/>
          <w:sz w:val="20"/>
          <w:lang w:val="en-US"/>
        </w:rPr>
        <w:t xml:space="preserve"> </w:t>
      </w:r>
      <w:r w:rsidRPr="00D60882">
        <w:rPr>
          <w:rFonts w:eastAsia="Times New Roman"/>
          <w:spacing w:val="-4"/>
          <w:sz w:val="20"/>
          <w:lang w:val="en-US"/>
        </w:rPr>
        <w:t>DTIM</w:t>
      </w:r>
    </w:p>
    <w:p w14:paraId="4951BF7B" w14:textId="77777777" w:rsidR="00D60882" w:rsidRPr="00D60882" w:rsidRDefault="00D60882" w:rsidP="00D60882">
      <w:pPr>
        <w:widowControl w:val="0"/>
        <w:kinsoku w:val="0"/>
        <w:overflowPunct w:val="0"/>
        <w:autoSpaceDE w:val="0"/>
        <w:autoSpaceDN w:val="0"/>
        <w:adjustRightInd w:val="0"/>
        <w:spacing w:before="91" w:line="249" w:lineRule="auto"/>
        <w:ind w:right="156"/>
        <w:rPr>
          <w:rFonts w:eastAsia="Times New Roman"/>
          <w:spacing w:val="-4"/>
          <w:sz w:val="20"/>
          <w:lang w:val="en-US"/>
        </w:rPr>
        <w:sectPr w:rsidR="00D60882" w:rsidRPr="00D60882">
          <w:type w:val="continuous"/>
          <w:pgSz w:w="12240" w:h="15840"/>
          <w:pgMar w:top="1280" w:right="1640" w:bottom="960" w:left="1640" w:header="720" w:footer="720" w:gutter="0"/>
          <w:cols w:space="720" w:equalWidth="0">
            <w:col w:w="8960"/>
          </w:cols>
          <w:noEndnote/>
        </w:sectPr>
      </w:pPr>
    </w:p>
    <w:p w14:paraId="602BA90C" w14:textId="77777777" w:rsidR="00D60882" w:rsidRPr="00D60882" w:rsidRDefault="00D60882" w:rsidP="00D60882">
      <w:pPr>
        <w:widowControl w:val="0"/>
        <w:kinsoku w:val="0"/>
        <w:overflowPunct w:val="0"/>
        <w:autoSpaceDE w:val="0"/>
        <w:autoSpaceDN w:val="0"/>
        <w:adjustRightInd w:val="0"/>
        <w:spacing w:before="103" w:line="249" w:lineRule="auto"/>
        <w:jc w:val="left"/>
        <w:rPr>
          <w:rFonts w:eastAsia="Times New Roman"/>
          <w:sz w:val="20"/>
          <w:lang w:val="en-US"/>
        </w:rPr>
      </w:pPr>
      <w:r w:rsidRPr="00D60882">
        <w:rPr>
          <w:rFonts w:eastAsia="Times New Roman"/>
          <w:sz w:val="20"/>
          <w:lang w:val="en-US"/>
        </w:rPr>
        <w:lastRenderedPageBreak/>
        <w:t>interval, and the affected AP advertises the pertinent elements long enough to be included in at least one</w:t>
      </w:r>
      <w:r w:rsidRPr="00D60882">
        <w:rPr>
          <w:rFonts w:eastAsia="Times New Roman"/>
          <w:spacing w:val="80"/>
          <w:sz w:val="20"/>
          <w:lang w:val="en-US"/>
        </w:rPr>
        <w:t xml:space="preserve"> </w:t>
      </w:r>
      <w:r w:rsidRPr="00D60882">
        <w:rPr>
          <w:rFonts w:eastAsia="Times New Roman"/>
          <w:sz w:val="20"/>
          <w:lang w:val="en-US"/>
        </w:rPr>
        <w:t>DTIM Beacon frame on each link.</w:t>
      </w:r>
    </w:p>
    <w:p w14:paraId="060129A0" w14:textId="77777777" w:rsidR="00D60882" w:rsidRPr="00D60882" w:rsidRDefault="00D60882" w:rsidP="00D60882">
      <w:pPr>
        <w:widowControl w:val="0"/>
        <w:kinsoku w:val="0"/>
        <w:overflowPunct w:val="0"/>
        <w:autoSpaceDE w:val="0"/>
        <w:autoSpaceDN w:val="0"/>
        <w:adjustRightInd w:val="0"/>
        <w:spacing w:before="7"/>
        <w:jc w:val="left"/>
        <w:rPr>
          <w:rFonts w:eastAsia="Times New Roman"/>
          <w:sz w:val="11"/>
          <w:szCs w:val="11"/>
          <w:lang w:val="en-US"/>
        </w:rPr>
      </w:pPr>
    </w:p>
    <w:p w14:paraId="75A680B1" w14:textId="77777777" w:rsidR="00D60882" w:rsidRPr="00D60882" w:rsidRDefault="00D60882" w:rsidP="00D60882">
      <w:pPr>
        <w:widowControl w:val="0"/>
        <w:kinsoku w:val="0"/>
        <w:overflowPunct w:val="0"/>
        <w:autoSpaceDE w:val="0"/>
        <w:autoSpaceDN w:val="0"/>
        <w:adjustRightInd w:val="0"/>
        <w:spacing w:before="7"/>
        <w:jc w:val="left"/>
        <w:rPr>
          <w:rFonts w:eastAsia="Times New Roman"/>
          <w:sz w:val="11"/>
          <w:szCs w:val="11"/>
          <w:lang w:val="en-US"/>
        </w:rPr>
        <w:sectPr w:rsidR="00D60882" w:rsidRPr="00D60882">
          <w:pgSz w:w="12240" w:h="15840"/>
          <w:pgMar w:top="1280" w:right="1640" w:bottom="960" w:left="1640" w:header="661" w:footer="761" w:gutter="0"/>
          <w:cols w:space="720"/>
          <w:noEndnote/>
        </w:sectPr>
      </w:pPr>
    </w:p>
    <w:p w14:paraId="0FA3EE88" w14:textId="61F0A560" w:rsidR="00D60882" w:rsidRPr="00D60882" w:rsidRDefault="00D60882" w:rsidP="00D60882">
      <w:pPr>
        <w:widowControl w:val="0"/>
        <w:kinsoku w:val="0"/>
        <w:overflowPunct w:val="0"/>
        <w:autoSpaceDE w:val="0"/>
        <w:autoSpaceDN w:val="0"/>
        <w:adjustRightInd w:val="0"/>
        <w:spacing w:before="75" w:line="268" w:lineRule="auto"/>
        <w:jc w:val="left"/>
        <w:rPr>
          <w:rFonts w:ascii="Calibri" w:eastAsia="Times New Roman" w:hAnsi="Calibri" w:cs="Calibri"/>
          <w:spacing w:val="-2"/>
          <w:sz w:val="13"/>
          <w:szCs w:val="13"/>
          <w:lang w:val="en-US"/>
        </w:rPr>
      </w:pPr>
      <w:r w:rsidRPr="00D60882">
        <w:rPr>
          <w:rFonts w:eastAsia="Times New Roman"/>
          <w:noProof/>
          <w:sz w:val="20"/>
          <w:lang w:val="en-US"/>
        </w:rPr>
        <mc:AlternateContent>
          <mc:Choice Requires="wpg">
            <w:drawing>
              <wp:anchor distT="0" distB="0" distL="114300" distR="114300" simplePos="0" relativeHeight="251668992" behindDoc="1" locked="0" layoutInCell="0" allowOverlap="1" wp14:anchorId="516FE1C9" wp14:editId="62012B8D">
                <wp:simplePos x="0" y="0"/>
                <wp:positionH relativeFrom="page">
                  <wp:posOffset>1692275</wp:posOffset>
                </wp:positionH>
                <wp:positionV relativeFrom="paragraph">
                  <wp:posOffset>128905</wp:posOffset>
                </wp:positionV>
                <wp:extent cx="4885055" cy="2429510"/>
                <wp:effectExtent l="6350" t="4445" r="4445" b="4445"/>
                <wp:wrapNone/>
                <wp:docPr id="260" name="Group 2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85055" cy="2429510"/>
                          <a:chOff x="2665" y="203"/>
                          <a:chExt cx="7693" cy="3826"/>
                        </a:xfrm>
                      </wpg:grpSpPr>
                      <pic:pic xmlns:pic="http://schemas.openxmlformats.org/drawingml/2006/picture">
                        <pic:nvPicPr>
                          <pic:cNvPr id="261" name="Picture 389"/>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4800" y="1199"/>
                            <a:ext cx="20" cy="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62" name="Freeform 390"/>
                        <wps:cNvSpPr>
                          <a:spLocks/>
                        </wps:cNvSpPr>
                        <wps:spPr bwMode="auto">
                          <a:xfrm>
                            <a:off x="2665" y="4023"/>
                            <a:ext cx="7691" cy="1"/>
                          </a:xfrm>
                          <a:custGeom>
                            <a:avLst/>
                            <a:gdLst>
                              <a:gd name="T0" fmla="*/ 0 w 7691"/>
                              <a:gd name="T1" fmla="*/ 0 h 1"/>
                              <a:gd name="T2" fmla="*/ 7690 w 7691"/>
                              <a:gd name="T3" fmla="*/ 0 h 1"/>
                            </a:gdLst>
                            <a:ahLst/>
                            <a:cxnLst>
                              <a:cxn ang="0">
                                <a:pos x="T0" y="T1"/>
                              </a:cxn>
                              <a:cxn ang="0">
                                <a:pos x="T2" y="T3"/>
                              </a:cxn>
                            </a:cxnLst>
                            <a:rect l="0" t="0" r="r" b="b"/>
                            <a:pathLst>
                              <a:path w="7691" h="1">
                                <a:moveTo>
                                  <a:pt x="0" y="0"/>
                                </a:moveTo>
                                <a:lnTo>
                                  <a:pt x="7690" y="0"/>
                                </a:lnTo>
                              </a:path>
                            </a:pathLst>
                          </a:custGeom>
                          <a:noFill/>
                          <a:ln w="606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3" name="Freeform 391"/>
                        <wps:cNvSpPr>
                          <a:spLocks/>
                        </wps:cNvSpPr>
                        <wps:spPr bwMode="auto">
                          <a:xfrm>
                            <a:off x="2768" y="3184"/>
                            <a:ext cx="94" cy="839"/>
                          </a:xfrm>
                          <a:custGeom>
                            <a:avLst/>
                            <a:gdLst>
                              <a:gd name="T0" fmla="*/ 93 w 94"/>
                              <a:gd name="T1" fmla="*/ 0 h 839"/>
                              <a:gd name="T2" fmla="*/ 0 w 94"/>
                              <a:gd name="T3" fmla="*/ 0 h 839"/>
                              <a:gd name="T4" fmla="*/ 0 w 94"/>
                              <a:gd name="T5" fmla="*/ 838 h 839"/>
                              <a:gd name="T6" fmla="*/ 93 w 94"/>
                              <a:gd name="T7" fmla="*/ 838 h 839"/>
                              <a:gd name="T8" fmla="*/ 93 w 94"/>
                              <a:gd name="T9" fmla="*/ 0 h 839"/>
                            </a:gdLst>
                            <a:ahLst/>
                            <a:cxnLst>
                              <a:cxn ang="0">
                                <a:pos x="T0" y="T1"/>
                              </a:cxn>
                              <a:cxn ang="0">
                                <a:pos x="T2" y="T3"/>
                              </a:cxn>
                              <a:cxn ang="0">
                                <a:pos x="T4" y="T5"/>
                              </a:cxn>
                              <a:cxn ang="0">
                                <a:pos x="T6" y="T7"/>
                              </a:cxn>
                              <a:cxn ang="0">
                                <a:pos x="T8" y="T9"/>
                              </a:cxn>
                            </a:cxnLst>
                            <a:rect l="0" t="0" r="r" b="b"/>
                            <a:pathLst>
                              <a:path w="94" h="839">
                                <a:moveTo>
                                  <a:pt x="93" y="0"/>
                                </a:moveTo>
                                <a:lnTo>
                                  <a:pt x="0" y="0"/>
                                </a:lnTo>
                                <a:lnTo>
                                  <a:pt x="0" y="838"/>
                                </a:lnTo>
                                <a:lnTo>
                                  <a:pt x="93" y="838"/>
                                </a:lnTo>
                                <a:lnTo>
                                  <a:pt x="9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264" name="Group 392"/>
                        <wpg:cNvGrpSpPr>
                          <a:grpSpLocks/>
                        </wpg:cNvGrpSpPr>
                        <wpg:grpSpPr bwMode="auto">
                          <a:xfrm>
                            <a:off x="2768" y="3184"/>
                            <a:ext cx="741" cy="839"/>
                            <a:chOff x="2768" y="3184"/>
                            <a:chExt cx="741" cy="839"/>
                          </a:xfrm>
                        </wpg:grpSpPr>
                        <wps:wsp>
                          <wps:cNvPr id="265" name="Freeform 393"/>
                          <wps:cNvSpPr>
                            <a:spLocks/>
                          </wps:cNvSpPr>
                          <wps:spPr bwMode="auto">
                            <a:xfrm>
                              <a:off x="2768" y="3184"/>
                              <a:ext cx="741" cy="839"/>
                            </a:xfrm>
                            <a:custGeom>
                              <a:avLst/>
                              <a:gdLst>
                                <a:gd name="T0" fmla="*/ 0 w 741"/>
                                <a:gd name="T1" fmla="*/ 838 h 839"/>
                                <a:gd name="T2" fmla="*/ 93 w 741"/>
                                <a:gd name="T3" fmla="*/ 838 h 839"/>
                                <a:gd name="T4" fmla="*/ 93 w 741"/>
                                <a:gd name="T5" fmla="*/ 0 h 839"/>
                                <a:gd name="T6" fmla="*/ 0 w 741"/>
                                <a:gd name="T7" fmla="*/ 0 h 839"/>
                                <a:gd name="T8" fmla="*/ 0 w 741"/>
                                <a:gd name="T9" fmla="*/ 838 h 839"/>
                              </a:gdLst>
                              <a:ahLst/>
                              <a:cxnLst>
                                <a:cxn ang="0">
                                  <a:pos x="T0" y="T1"/>
                                </a:cxn>
                                <a:cxn ang="0">
                                  <a:pos x="T2" y="T3"/>
                                </a:cxn>
                                <a:cxn ang="0">
                                  <a:pos x="T4" y="T5"/>
                                </a:cxn>
                                <a:cxn ang="0">
                                  <a:pos x="T6" y="T7"/>
                                </a:cxn>
                                <a:cxn ang="0">
                                  <a:pos x="T8" y="T9"/>
                                </a:cxn>
                              </a:cxnLst>
                              <a:rect l="0" t="0" r="r" b="b"/>
                              <a:pathLst>
                                <a:path w="741" h="839">
                                  <a:moveTo>
                                    <a:pt x="0" y="838"/>
                                  </a:moveTo>
                                  <a:lnTo>
                                    <a:pt x="93" y="838"/>
                                  </a:lnTo>
                                  <a:lnTo>
                                    <a:pt x="93" y="0"/>
                                  </a:lnTo>
                                  <a:lnTo>
                                    <a:pt x="0" y="0"/>
                                  </a:lnTo>
                                  <a:lnTo>
                                    <a:pt x="0" y="838"/>
                                  </a:lnTo>
                                  <a:close/>
                                </a:path>
                              </a:pathLst>
                            </a:custGeom>
                            <a:noFill/>
                            <a:ln w="573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6" name="Freeform 394"/>
                          <wps:cNvSpPr>
                            <a:spLocks/>
                          </wps:cNvSpPr>
                          <wps:spPr bwMode="auto">
                            <a:xfrm>
                              <a:off x="2768" y="3184"/>
                              <a:ext cx="741" cy="839"/>
                            </a:xfrm>
                            <a:custGeom>
                              <a:avLst/>
                              <a:gdLst>
                                <a:gd name="T0" fmla="*/ 647 w 741"/>
                                <a:gd name="T1" fmla="*/ 838 h 839"/>
                                <a:gd name="T2" fmla="*/ 740 w 741"/>
                                <a:gd name="T3" fmla="*/ 838 h 839"/>
                                <a:gd name="T4" fmla="*/ 740 w 741"/>
                                <a:gd name="T5" fmla="*/ 0 h 839"/>
                                <a:gd name="T6" fmla="*/ 647 w 741"/>
                                <a:gd name="T7" fmla="*/ 0 h 839"/>
                                <a:gd name="T8" fmla="*/ 647 w 741"/>
                                <a:gd name="T9" fmla="*/ 838 h 839"/>
                              </a:gdLst>
                              <a:ahLst/>
                              <a:cxnLst>
                                <a:cxn ang="0">
                                  <a:pos x="T0" y="T1"/>
                                </a:cxn>
                                <a:cxn ang="0">
                                  <a:pos x="T2" y="T3"/>
                                </a:cxn>
                                <a:cxn ang="0">
                                  <a:pos x="T4" y="T5"/>
                                </a:cxn>
                                <a:cxn ang="0">
                                  <a:pos x="T6" y="T7"/>
                                </a:cxn>
                                <a:cxn ang="0">
                                  <a:pos x="T8" y="T9"/>
                                </a:cxn>
                              </a:cxnLst>
                              <a:rect l="0" t="0" r="r" b="b"/>
                              <a:pathLst>
                                <a:path w="741" h="839">
                                  <a:moveTo>
                                    <a:pt x="647" y="838"/>
                                  </a:moveTo>
                                  <a:lnTo>
                                    <a:pt x="740" y="838"/>
                                  </a:lnTo>
                                  <a:lnTo>
                                    <a:pt x="740" y="0"/>
                                  </a:lnTo>
                                  <a:lnTo>
                                    <a:pt x="647" y="0"/>
                                  </a:lnTo>
                                  <a:lnTo>
                                    <a:pt x="647" y="838"/>
                                  </a:lnTo>
                                  <a:close/>
                                </a:path>
                              </a:pathLst>
                            </a:custGeom>
                            <a:noFill/>
                            <a:ln w="573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pic:pic xmlns:pic="http://schemas.openxmlformats.org/drawingml/2006/picture">
                        <pic:nvPicPr>
                          <pic:cNvPr id="267" name="Picture 395"/>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4069" y="3185"/>
                            <a:ext cx="100" cy="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68" name="Freeform 396"/>
                        <wps:cNvSpPr>
                          <a:spLocks/>
                        </wps:cNvSpPr>
                        <wps:spPr bwMode="auto">
                          <a:xfrm>
                            <a:off x="4069" y="3184"/>
                            <a:ext cx="94" cy="839"/>
                          </a:xfrm>
                          <a:custGeom>
                            <a:avLst/>
                            <a:gdLst>
                              <a:gd name="T0" fmla="*/ 0 w 94"/>
                              <a:gd name="T1" fmla="*/ 838 h 839"/>
                              <a:gd name="T2" fmla="*/ 93 w 94"/>
                              <a:gd name="T3" fmla="*/ 838 h 839"/>
                              <a:gd name="T4" fmla="*/ 93 w 94"/>
                              <a:gd name="T5" fmla="*/ 0 h 839"/>
                              <a:gd name="T6" fmla="*/ 0 w 94"/>
                              <a:gd name="T7" fmla="*/ 0 h 839"/>
                              <a:gd name="T8" fmla="*/ 0 w 94"/>
                              <a:gd name="T9" fmla="*/ 838 h 839"/>
                            </a:gdLst>
                            <a:ahLst/>
                            <a:cxnLst>
                              <a:cxn ang="0">
                                <a:pos x="T0" y="T1"/>
                              </a:cxn>
                              <a:cxn ang="0">
                                <a:pos x="T2" y="T3"/>
                              </a:cxn>
                              <a:cxn ang="0">
                                <a:pos x="T4" y="T5"/>
                              </a:cxn>
                              <a:cxn ang="0">
                                <a:pos x="T6" y="T7"/>
                              </a:cxn>
                              <a:cxn ang="0">
                                <a:pos x="T8" y="T9"/>
                              </a:cxn>
                            </a:cxnLst>
                            <a:rect l="0" t="0" r="r" b="b"/>
                            <a:pathLst>
                              <a:path w="94" h="839">
                                <a:moveTo>
                                  <a:pt x="0" y="838"/>
                                </a:moveTo>
                                <a:lnTo>
                                  <a:pt x="93" y="838"/>
                                </a:lnTo>
                                <a:lnTo>
                                  <a:pt x="93" y="0"/>
                                </a:lnTo>
                                <a:lnTo>
                                  <a:pt x="0" y="0"/>
                                </a:lnTo>
                                <a:lnTo>
                                  <a:pt x="0" y="838"/>
                                </a:lnTo>
                                <a:close/>
                              </a:path>
                            </a:pathLst>
                          </a:custGeom>
                          <a:noFill/>
                          <a:ln w="541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69" name="Picture 39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4710" y="3185"/>
                            <a:ext cx="100" cy="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70" name="Freeform 398"/>
                        <wps:cNvSpPr>
                          <a:spLocks/>
                        </wps:cNvSpPr>
                        <wps:spPr bwMode="auto">
                          <a:xfrm>
                            <a:off x="4710" y="3184"/>
                            <a:ext cx="93" cy="839"/>
                          </a:xfrm>
                          <a:custGeom>
                            <a:avLst/>
                            <a:gdLst>
                              <a:gd name="T0" fmla="*/ 0 w 93"/>
                              <a:gd name="T1" fmla="*/ 838 h 839"/>
                              <a:gd name="T2" fmla="*/ 92 w 93"/>
                              <a:gd name="T3" fmla="*/ 838 h 839"/>
                              <a:gd name="T4" fmla="*/ 92 w 93"/>
                              <a:gd name="T5" fmla="*/ 0 h 839"/>
                              <a:gd name="T6" fmla="*/ 0 w 93"/>
                              <a:gd name="T7" fmla="*/ 0 h 839"/>
                              <a:gd name="T8" fmla="*/ 0 w 93"/>
                              <a:gd name="T9" fmla="*/ 838 h 839"/>
                            </a:gdLst>
                            <a:ahLst/>
                            <a:cxnLst>
                              <a:cxn ang="0">
                                <a:pos x="T0" y="T1"/>
                              </a:cxn>
                              <a:cxn ang="0">
                                <a:pos x="T2" y="T3"/>
                              </a:cxn>
                              <a:cxn ang="0">
                                <a:pos x="T4" y="T5"/>
                              </a:cxn>
                              <a:cxn ang="0">
                                <a:pos x="T6" y="T7"/>
                              </a:cxn>
                              <a:cxn ang="0">
                                <a:pos x="T8" y="T9"/>
                              </a:cxn>
                            </a:cxnLst>
                            <a:rect l="0" t="0" r="r" b="b"/>
                            <a:pathLst>
                              <a:path w="93" h="839">
                                <a:moveTo>
                                  <a:pt x="0" y="838"/>
                                </a:moveTo>
                                <a:lnTo>
                                  <a:pt x="92" y="838"/>
                                </a:lnTo>
                                <a:lnTo>
                                  <a:pt x="92" y="0"/>
                                </a:lnTo>
                                <a:lnTo>
                                  <a:pt x="0" y="0"/>
                                </a:lnTo>
                                <a:lnTo>
                                  <a:pt x="0" y="838"/>
                                </a:lnTo>
                                <a:close/>
                              </a:path>
                            </a:pathLst>
                          </a:custGeom>
                          <a:noFill/>
                          <a:ln w="541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71" name="Picture 399"/>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5357" y="3185"/>
                            <a:ext cx="100" cy="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72" name="Freeform 400"/>
                        <wps:cNvSpPr>
                          <a:spLocks/>
                        </wps:cNvSpPr>
                        <wps:spPr bwMode="auto">
                          <a:xfrm>
                            <a:off x="5356" y="3184"/>
                            <a:ext cx="94" cy="839"/>
                          </a:xfrm>
                          <a:custGeom>
                            <a:avLst/>
                            <a:gdLst>
                              <a:gd name="T0" fmla="*/ 0 w 94"/>
                              <a:gd name="T1" fmla="*/ 838 h 839"/>
                              <a:gd name="T2" fmla="*/ 93 w 94"/>
                              <a:gd name="T3" fmla="*/ 838 h 839"/>
                              <a:gd name="T4" fmla="*/ 93 w 94"/>
                              <a:gd name="T5" fmla="*/ 0 h 839"/>
                              <a:gd name="T6" fmla="*/ 0 w 94"/>
                              <a:gd name="T7" fmla="*/ 0 h 839"/>
                              <a:gd name="T8" fmla="*/ 0 w 94"/>
                              <a:gd name="T9" fmla="*/ 838 h 839"/>
                            </a:gdLst>
                            <a:ahLst/>
                            <a:cxnLst>
                              <a:cxn ang="0">
                                <a:pos x="T0" y="T1"/>
                              </a:cxn>
                              <a:cxn ang="0">
                                <a:pos x="T2" y="T3"/>
                              </a:cxn>
                              <a:cxn ang="0">
                                <a:pos x="T4" y="T5"/>
                              </a:cxn>
                              <a:cxn ang="0">
                                <a:pos x="T6" y="T7"/>
                              </a:cxn>
                              <a:cxn ang="0">
                                <a:pos x="T8" y="T9"/>
                              </a:cxn>
                            </a:cxnLst>
                            <a:rect l="0" t="0" r="r" b="b"/>
                            <a:pathLst>
                              <a:path w="94" h="839">
                                <a:moveTo>
                                  <a:pt x="0" y="838"/>
                                </a:moveTo>
                                <a:lnTo>
                                  <a:pt x="93" y="838"/>
                                </a:lnTo>
                                <a:lnTo>
                                  <a:pt x="93" y="0"/>
                                </a:lnTo>
                                <a:lnTo>
                                  <a:pt x="0" y="0"/>
                                </a:lnTo>
                                <a:lnTo>
                                  <a:pt x="0" y="838"/>
                                </a:lnTo>
                                <a:close/>
                              </a:path>
                            </a:pathLst>
                          </a:custGeom>
                          <a:noFill/>
                          <a:ln w="541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73" name="Picture 401"/>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6011" y="3185"/>
                            <a:ext cx="100" cy="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74" name="Freeform 402"/>
                        <wps:cNvSpPr>
                          <a:spLocks/>
                        </wps:cNvSpPr>
                        <wps:spPr bwMode="auto">
                          <a:xfrm>
                            <a:off x="6010" y="3184"/>
                            <a:ext cx="93" cy="839"/>
                          </a:xfrm>
                          <a:custGeom>
                            <a:avLst/>
                            <a:gdLst>
                              <a:gd name="T0" fmla="*/ 0 w 93"/>
                              <a:gd name="T1" fmla="*/ 838 h 839"/>
                              <a:gd name="T2" fmla="*/ 92 w 93"/>
                              <a:gd name="T3" fmla="*/ 838 h 839"/>
                              <a:gd name="T4" fmla="*/ 92 w 93"/>
                              <a:gd name="T5" fmla="*/ 0 h 839"/>
                              <a:gd name="T6" fmla="*/ 0 w 93"/>
                              <a:gd name="T7" fmla="*/ 0 h 839"/>
                              <a:gd name="T8" fmla="*/ 0 w 93"/>
                              <a:gd name="T9" fmla="*/ 838 h 839"/>
                            </a:gdLst>
                            <a:ahLst/>
                            <a:cxnLst>
                              <a:cxn ang="0">
                                <a:pos x="T0" y="T1"/>
                              </a:cxn>
                              <a:cxn ang="0">
                                <a:pos x="T2" y="T3"/>
                              </a:cxn>
                              <a:cxn ang="0">
                                <a:pos x="T4" y="T5"/>
                              </a:cxn>
                              <a:cxn ang="0">
                                <a:pos x="T6" y="T7"/>
                              </a:cxn>
                              <a:cxn ang="0">
                                <a:pos x="T8" y="T9"/>
                              </a:cxn>
                            </a:cxnLst>
                            <a:rect l="0" t="0" r="r" b="b"/>
                            <a:pathLst>
                              <a:path w="93" h="839">
                                <a:moveTo>
                                  <a:pt x="0" y="838"/>
                                </a:moveTo>
                                <a:lnTo>
                                  <a:pt x="92" y="838"/>
                                </a:lnTo>
                                <a:lnTo>
                                  <a:pt x="92" y="0"/>
                                </a:lnTo>
                                <a:lnTo>
                                  <a:pt x="0" y="0"/>
                                </a:lnTo>
                                <a:lnTo>
                                  <a:pt x="0" y="838"/>
                                </a:lnTo>
                                <a:close/>
                              </a:path>
                            </a:pathLst>
                          </a:custGeom>
                          <a:noFill/>
                          <a:ln w="541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5" name="Freeform 403"/>
                        <wps:cNvSpPr>
                          <a:spLocks/>
                        </wps:cNvSpPr>
                        <wps:spPr bwMode="auto">
                          <a:xfrm>
                            <a:off x="6651" y="3184"/>
                            <a:ext cx="93" cy="839"/>
                          </a:xfrm>
                          <a:custGeom>
                            <a:avLst/>
                            <a:gdLst>
                              <a:gd name="T0" fmla="*/ 92 w 93"/>
                              <a:gd name="T1" fmla="*/ 0 h 839"/>
                              <a:gd name="T2" fmla="*/ 0 w 93"/>
                              <a:gd name="T3" fmla="*/ 0 h 839"/>
                              <a:gd name="T4" fmla="*/ 0 w 93"/>
                              <a:gd name="T5" fmla="*/ 838 h 839"/>
                              <a:gd name="T6" fmla="*/ 92 w 93"/>
                              <a:gd name="T7" fmla="*/ 838 h 839"/>
                              <a:gd name="T8" fmla="*/ 92 w 93"/>
                              <a:gd name="T9" fmla="*/ 0 h 839"/>
                            </a:gdLst>
                            <a:ahLst/>
                            <a:cxnLst>
                              <a:cxn ang="0">
                                <a:pos x="T0" y="T1"/>
                              </a:cxn>
                              <a:cxn ang="0">
                                <a:pos x="T2" y="T3"/>
                              </a:cxn>
                              <a:cxn ang="0">
                                <a:pos x="T4" y="T5"/>
                              </a:cxn>
                              <a:cxn ang="0">
                                <a:pos x="T6" y="T7"/>
                              </a:cxn>
                              <a:cxn ang="0">
                                <a:pos x="T8" y="T9"/>
                              </a:cxn>
                            </a:cxnLst>
                            <a:rect l="0" t="0" r="r" b="b"/>
                            <a:pathLst>
                              <a:path w="93" h="839">
                                <a:moveTo>
                                  <a:pt x="92" y="0"/>
                                </a:moveTo>
                                <a:lnTo>
                                  <a:pt x="0" y="0"/>
                                </a:lnTo>
                                <a:lnTo>
                                  <a:pt x="0" y="838"/>
                                </a:lnTo>
                                <a:lnTo>
                                  <a:pt x="92" y="838"/>
                                </a:lnTo>
                                <a:lnTo>
                                  <a:pt x="9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276" name="Group 404"/>
                        <wpg:cNvGrpSpPr>
                          <a:grpSpLocks/>
                        </wpg:cNvGrpSpPr>
                        <wpg:grpSpPr bwMode="auto">
                          <a:xfrm>
                            <a:off x="6651" y="3184"/>
                            <a:ext cx="1394" cy="839"/>
                            <a:chOff x="6651" y="3184"/>
                            <a:chExt cx="1394" cy="839"/>
                          </a:xfrm>
                        </wpg:grpSpPr>
                        <wps:wsp>
                          <wps:cNvPr id="277" name="Freeform 405"/>
                          <wps:cNvSpPr>
                            <a:spLocks/>
                          </wps:cNvSpPr>
                          <wps:spPr bwMode="auto">
                            <a:xfrm>
                              <a:off x="6651" y="3184"/>
                              <a:ext cx="1394" cy="839"/>
                            </a:xfrm>
                            <a:custGeom>
                              <a:avLst/>
                              <a:gdLst>
                                <a:gd name="T0" fmla="*/ 0 w 1394"/>
                                <a:gd name="T1" fmla="*/ 838 h 839"/>
                                <a:gd name="T2" fmla="*/ 92 w 1394"/>
                                <a:gd name="T3" fmla="*/ 838 h 839"/>
                                <a:gd name="T4" fmla="*/ 92 w 1394"/>
                                <a:gd name="T5" fmla="*/ 0 h 839"/>
                                <a:gd name="T6" fmla="*/ 0 w 1394"/>
                                <a:gd name="T7" fmla="*/ 0 h 839"/>
                                <a:gd name="T8" fmla="*/ 0 w 1394"/>
                                <a:gd name="T9" fmla="*/ 838 h 839"/>
                              </a:gdLst>
                              <a:ahLst/>
                              <a:cxnLst>
                                <a:cxn ang="0">
                                  <a:pos x="T0" y="T1"/>
                                </a:cxn>
                                <a:cxn ang="0">
                                  <a:pos x="T2" y="T3"/>
                                </a:cxn>
                                <a:cxn ang="0">
                                  <a:pos x="T4" y="T5"/>
                                </a:cxn>
                                <a:cxn ang="0">
                                  <a:pos x="T6" y="T7"/>
                                </a:cxn>
                                <a:cxn ang="0">
                                  <a:pos x="T8" y="T9"/>
                                </a:cxn>
                              </a:cxnLst>
                              <a:rect l="0" t="0" r="r" b="b"/>
                              <a:pathLst>
                                <a:path w="1394" h="839">
                                  <a:moveTo>
                                    <a:pt x="0" y="838"/>
                                  </a:moveTo>
                                  <a:lnTo>
                                    <a:pt x="92" y="838"/>
                                  </a:lnTo>
                                  <a:lnTo>
                                    <a:pt x="92" y="0"/>
                                  </a:lnTo>
                                  <a:lnTo>
                                    <a:pt x="0" y="0"/>
                                  </a:lnTo>
                                  <a:lnTo>
                                    <a:pt x="0" y="838"/>
                                  </a:lnTo>
                                  <a:close/>
                                </a:path>
                              </a:pathLst>
                            </a:custGeom>
                            <a:noFill/>
                            <a:ln w="573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8" name="Freeform 406"/>
                          <wps:cNvSpPr>
                            <a:spLocks/>
                          </wps:cNvSpPr>
                          <wps:spPr bwMode="auto">
                            <a:xfrm>
                              <a:off x="6651" y="3184"/>
                              <a:ext cx="1394" cy="839"/>
                            </a:xfrm>
                            <a:custGeom>
                              <a:avLst/>
                              <a:gdLst>
                                <a:gd name="T0" fmla="*/ 646 w 1394"/>
                                <a:gd name="T1" fmla="*/ 838 h 839"/>
                                <a:gd name="T2" fmla="*/ 739 w 1394"/>
                                <a:gd name="T3" fmla="*/ 838 h 839"/>
                                <a:gd name="T4" fmla="*/ 739 w 1394"/>
                                <a:gd name="T5" fmla="*/ 0 h 839"/>
                                <a:gd name="T6" fmla="*/ 646 w 1394"/>
                                <a:gd name="T7" fmla="*/ 0 h 839"/>
                                <a:gd name="T8" fmla="*/ 646 w 1394"/>
                                <a:gd name="T9" fmla="*/ 838 h 839"/>
                              </a:gdLst>
                              <a:ahLst/>
                              <a:cxnLst>
                                <a:cxn ang="0">
                                  <a:pos x="T0" y="T1"/>
                                </a:cxn>
                                <a:cxn ang="0">
                                  <a:pos x="T2" y="T3"/>
                                </a:cxn>
                                <a:cxn ang="0">
                                  <a:pos x="T4" y="T5"/>
                                </a:cxn>
                                <a:cxn ang="0">
                                  <a:pos x="T6" y="T7"/>
                                </a:cxn>
                                <a:cxn ang="0">
                                  <a:pos x="T8" y="T9"/>
                                </a:cxn>
                              </a:cxnLst>
                              <a:rect l="0" t="0" r="r" b="b"/>
                              <a:pathLst>
                                <a:path w="1394" h="839">
                                  <a:moveTo>
                                    <a:pt x="646" y="838"/>
                                  </a:moveTo>
                                  <a:lnTo>
                                    <a:pt x="739" y="838"/>
                                  </a:lnTo>
                                  <a:lnTo>
                                    <a:pt x="739" y="0"/>
                                  </a:lnTo>
                                  <a:lnTo>
                                    <a:pt x="646" y="0"/>
                                  </a:lnTo>
                                  <a:lnTo>
                                    <a:pt x="646" y="838"/>
                                  </a:lnTo>
                                  <a:close/>
                                </a:path>
                              </a:pathLst>
                            </a:custGeom>
                            <a:noFill/>
                            <a:ln w="573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9" name="Freeform 407"/>
                          <wps:cNvSpPr>
                            <a:spLocks/>
                          </wps:cNvSpPr>
                          <wps:spPr bwMode="auto">
                            <a:xfrm>
                              <a:off x="6651" y="3184"/>
                              <a:ext cx="1394" cy="839"/>
                            </a:xfrm>
                            <a:custGeom>
                              <a:avLst/>
                              <a:gdLst>
                                <a:gd name="T0" fmla="*/ 1300 w 1394"/>
                                <a:gd name="T1" fmla="*/ 838 h 839"/>
                                <a:gd name="T2" fmla="*/ 1393 w 1394"/>
                                <a:gd name="T3" fmla="*/ 838 h 839"/>
                                <a:gd name="T4" fmla="*/ 1393 w 1394"/>
                                <a:gd name="T5" fmla="*/ 0 h 839"/>
                                <a:gd name="T6" fmla="*/ 1300 w 1394"/>
                                <a:gd name="T7" fmla="*/ 0 h 839"/>
                                <a:gd name="T8" fmla="*/ 1300 w 1394"/>
                                <a:gd name="T9" fmla="*/ 838 h 839"/>
                              </a:gdLst>
                              <a:ahLst/>
                              <a:cxnLst>
                                <a:cxn ang="0">
                                  <a:pos x="T0" y="T1"/>
                                </a:cxn>
                                <a:cxn ang="0">
                                  <a:pos x="T2" y="T3"/>
                                </a:cxn>
                                <a:cxn ang="0">
                                  <a:pos x="T4" y="T5"/>
                                </a:cxn>
                                <a:cxn ang="0">
                                  <a:pos x="T6" y="T7"/>
                                </a:cxn>
                                <a:cxn ang="0">
                                  <a:pos x="T8" y="T9"/>
                                </a:cxn>
                              </a:cxnLst>
                              <a:rect l="0" t="0" r="r" b="b"/>
                              <a:pathLst>
                                <a:path w="1394" h="839">
                                  <a:moveTo>
                                    <a:pt x="1300" y="838"/>
                                  </a:moveTo>
                                  <a:lnTo>
                                    <a:pt x="1393" y="838"/>
                                  </a:lnTo>
                                  <a:lnTo>
                                    <a:pt x="1393" y="0"/>
                                  </a:lnTo>
                                  <a:lnTo>
                                    <a:pt x="1300" y="0"/>
                                  </a:lnTo>
                                  <a:lnTo>
                                    <a:pt x="1300" y="838"/>
                                  </a:lnTo>
                                  <a:close/>
                                </a:path>
                              </a:pathLst>
                            </a:custGeom>
                            <a:noFill/>
                            <a:ln w="573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80" name="Freeform 408"/>
                        <wps:cNvSpPr>
                          <a:spLocks/>
                        </wps:cNvSpPr>
                        <wps:spPr bwMode="auto">
                          <a:xfrm>
                            <a:off x="8591" y="3184"/>
                            <a:ext cx="94" cy="839"/>
                          </a:xfrm>
                          <a:custGeom>
                            <a:avLst/>
                            <a:gdLst>
                              <a:gd name="T0" fmla="*/ 93 w 94"/>
                              <a:gd name="T1" fmla="*/ 0 h 839"/>
                              <a:gd name="T2" fmla="*/ 0 w 94"/>
                              <a:gd name="T3" fmla="*/ 0 h 839"/>
                              <a:gd name="T4" fmla="*/ 0 w 94"/>
                              <a:gd name="T5" fmla="*/ 838 h 839"/>
                              <a:gd name="T6" fmla="*/ 93 w 94"/>
                              <a:gd name="T7" fmla="*/ 838 h 839"/>
                              <a:gd name="T8" fmla="*/ 93 w 94"/>
                              <a:gd name="T9" fmla="*/ 0 h 839"/>
                            </a:gdLst>
                            <a:ahLst/>
                            <a:cxnLst>
                              <a:cxn ang="0">
                                <a:pos x="T0" y="T1"/>
                              </a:cxn>
                              <a:cxn ang="0">
                                <a:pos x="T2" y="T3"/>
                              </a:cxn>
                              <a:cxn ang="0">
                                <a:pos x="T4" y="T5"/>
                              </a:cxn>
                              <a:cxn ang="0">
                                <a:pos x="T6" y="T7"/>
                              </a:cxn>
                              <a:cxn ang="0">
                                <a:pos x="T8" y="T9"/>
                              </a:cxn>
                            </a:cxnLst>
                            <a:rect l="0" t="0" r="r" b="b"/>
                            <a:pathLst>
                              <a:path w="94" h="839">
                                <a:moveTo>
                                  <a:pt x="93" y="0"/>
                                </a:moveTo>
                                <a:lnTo>
                                  <a:pt x="0" y="0"/>
                                </a:lnTo>
                                <a:lnTo>
                                  <a:pt x="0" y="838"/>
                                </a:lnTo>
                                <a:lnTo>
                                  <a:pt x="93" y="838"/>
                                </a:lnTo>
                                <a:lnTo>
                                  <a:pt x="9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281" name="Group 409"/>
                        <wpg:cNvGrpSpPr>
                          <a:grpSpLocks/>
                        </wpg:cNvGrpSpPr>
                        <wpg:grpSpPr bwMode="auto">
                          <a:xfrm>
                            <a:off x="8592" y="3184"/>
                            <a:ext cx="1404" cy="839"/>
                            <a:chOff x="8592" y="3184"/>
                            <a:chExt cx="1404" cy="839"/>
                          </a:xfrm>
                        </wpg:grpSpPr>
                        <wps:wsp>
                          <wps:cNvPr id="282" name="Freeform 410"/>
                          <wps:cNvSpPr>
                            <a:spLocks/>
                          </wps:cNvSpPr>
                          <wps:spPr bwMode="auto">
                            <a:xfrm>
                              <a:off x="8592" y="3184"/>
                              <a:ext cx="1404" cy="839"/>
                            </a:xfrm>
                            <a:custGeom>
                              <a:avLst/>
                              <a:gdLst>
                                <a:gd name="T0" fmla="*/ 0 w 1404"/>
                                <a:gd name="T1" fmla="*/ 838 h 839"/>
                                <a:gd name="T2" fmla="*/ 93 w 1404"/>
                                <a:gd name="T3" fmla="*/ 838 h 839"/>
                                <a:gd name="T4" fmla="*/ 93 w 1404"/>
                                <a:gd name="T5" fmla="*/ 0 h 839"/>
                                <a:gd name="T6" fmla="*/ 0 w 1404"/>
                                <a:gd name="T7" fmla="*/ 0 h 839"/>
                                <a:gd name="T8" fmla="*/ 0 w 1404"/>
                                <a:gd name="T9" fmla="*/ 838 h 839"/>
                              </a:gdLst>
                              <a:ahLst/>
                              <a:cxnLst>
                                <a:cxn ang="0">
                                  <a:pos x="T0" y="T1"/>
                                </a:cxn>
                                <a:cxn ang="0">
                                  <a:pos x="T2" y="T3"/>
                                </a:cxn>
                                <a:cxn ang="0">
                                  <a:pos x="T4" y="T5"/>
                                </a:cxn>
                                <a:cxn ang="0">
                                  <a:pos x="T6" y="T7"/>
                                </a:cxn>
                                <a:cxn ang="0">
                                  <a:pos x="T8" y="T9"/>
                                </a:cxn>
                              </a:cxnLst>
                              <a:rect l="0" t="0" r="r" b="b"/>
                              <a:pathLst>
                                <a:path w="1404" h="839">
                                  <a:moveTo>
                                    <a:pt x="0" y="838"/>
                                  </a:moveTo>
                                  <a:lnTo>
                                    <a:pt x="93" y="838"/>
                                  </a:lnTo>
                                  <a:lnTo>
                                    <a:pt x="93" y="0"/>
                                  </a:lnTo>
                                  <a:lnTo>
                                    <a:pt x="0" y="0"/>
                                  </a:lnTo>
                                  <a:lnTo>
                                    <a:pt x="0" y="838"/>
                                  </a:lnTo>
                                  <a:close/>
                                </a:path>
                              </a:pathLst>
                            </a:custGeom>
                            <a:noFill/>
                            <a:ln w="573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3" name="Freeform 411"/>
                          <wps:cNvSpPr>
                            <a:spLocks/>
                          </wps:cNvSpPr>
                          <wps:spPr bwMode="auto">
                            <a:xfrm>
                              <a:off x="8592" y="3184"/>
                              <a:ext cx="1404" cy="839"/>
                            </a:xfrm>
                            <a:custGeom>
                              <a:avLst/>
                              <a:gdLst>
                                <a:gd name="T0" fmla="*/ 647 w 1404"/>
                                <a:gd name="T1" fmla="*/ 838 h 839"/>
                                <a:gd name="T2" fmla="*/ 740 w 1404"/>
                                <a:gd name="T3" fmla="*/ 838 h 839"/>
                                <a:gd name="T4" fmla="*/ 740 w 1404"/>
                                <a:gd name="T5" fmla="*/ 0 h 839"/>
                                <a:gd name="T6" fmla="*/ 647 w 1404"/>
                                <a:gd name="T7" fmla="*/ 0 h 839"/>
                                <a:gd name="T8" fmla="*/ 647 w 1404"/>
                                <a:gd name="T9" fmla="*/ 838 h 839"/>
                              </a:gdLst>
                              <a:ahLst/>
                              <a:cxnLst>
                                <a:cxn ang="0">
                                  <a:pos x="T0" y="T1"/>
                                </a:cxn>
                                <a:cxn ang="0">
                                  <a:pos x="T2" y="T3"/>
                                </a:cxn>
                                <a:cxn ang="0">
                                  <a:pos x="T4" y="T5"/>
                                </a:cxn>
                                <a:cxn ang="0">
                                  <a:pos x="T6" y="T7"/>
                                </a:cxn>
                                <a:cxn ang="0">
                                  <a:pos x="T8" y="T9"/>
                                </a:cxn>
                              </a:cxnLst>
                              <a:rect l="0" t="0" r="r" b="b"/>
                              <a:pathLst>
                                <a:path w="1404" h="839">
                                  <a:moveTo>
                                    <a:pt x="647" y="838"/>
                                  </a:moveTo>
                                  <a:lnTo>
                                    <a:pt x="740" y="838"/>
                                  </a:lnTo>
                                  <a:lnTo>
                                    <a:pt x="740" y="0"/>
                                  </a:lnTo>
                                  <a:lnTo>
                                    <a:pt x="647" y="0"/>
                                  </a:lnTo>
                                  <a:lnTo>
                                    <a:pt x="647" y="838"/>
                                  </a:lnTo>
                                  <a:close/>
                                </a:path>
                              </a:pathLst>
                            </a:custGeom>
                            <a:noFill/>
                            <a:ln w="573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4" name="Freeform 412"/>
                          <wps:cNvSpPr>
                            <a:spLocks/>
                          </wps:cNvSpPr>
                          <wps:spPr bwMode="auto">
                            <a:xfrm>
                              <a:off x="8592" y="3184"/>
                              <a:ext cx="1404" cy="839"/>
                            </a:xfrm>
                            <a:custGeom>
                              <a:avLst/>
                              <a:gdLst>
                                <a:gd name="T0" fmla="*/ 1302 w 1404"/>
                                <a:gd name="T1" fmla="*/ 838 h 839"/>
                                <a:gd name="T2" fmla="*/ 1404 w 1404"/>
                                <a:gd name="T3" fmla="*/ 838 h 839"/>
                                <a:gd name="T4" fmla="*/ 1404 w 1404"/>
                                <a:gd name="T5" fmla="*/ 0 h 839"/>
                                <a:gd name="T6" fmla="*/ 1302 w 1404"/>
                                <a:gd name="T7" fmla="*/ 0 h 839"/>
                                <a:gd name="T8" fmla="*/ 1302 w 1404"/>
                                <a:gd name="T9" fmla="*/ 838 h 839"/>
                              </a:gdLst>
                              <a:ahLst/>
                              <a:cxnLst>
                                <a:cxn ang="0">
                                  <a:pos x="T0" y="T1"/>
                                </a:cxn>
                                <a:cxn ang="0">
                                  <a:pos x="T2" y="T3"/>
                                </a:cxn>
                                <a:cxn ang="0">
                                  <a:pos x="T4" y="T5"/>
                                </a:cxn>
                                <a:cxn ang="0">
                                  <a:pos x="T6" y="T7"/>
                                </a:cxn>
                                <a:cxn ang="0">
                                  <a:pos x="T8" y="T9"/>
                                </a:cxn>
                              </a:cxnLst>
                              <a:rect l="0" t="0" r="r" b="b"/>
                              <a:pathLst>
                                <a:path w="1404" h="839">
                                  <a:moveTo>
                                    <a:pt x="1302" y="838"/>
                                  </a:moveTo>
                                  <a:lnTo>
                                    <a:pt x="1404" y="838"/>
                                  </a:lnTo>
                                  <a:lnTo>
                                    <a:pt x="1404" y="0"/>
                                  </a:lnTo>
                                  <a:lnTo>
                                    <a:pt x="1302" y="0"/>
                                  </a:lnTo>
                                  <a:lnTo>
                                    <a:pt x="1302" y="838"/>
                                  </a:lnTo>
                                  <a:close/>
                                </a:path>
                              </a:pathLst>
                            </a:custGeom>
                            <a:noFill/>
                            <a:ln w="573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85" name="Freeform 413"/>
                        <wps:cNvSpPr>
                          <a:spLocks/>
                        </wps:cNvSpPr>
                        <wps:spPr bwMode="auto">
                          <a:xfrm>
                            <a:off x="2666" y="2592"/>
                            <a:ext cx="7691" cy="1"/>
                          </a:xfrm>
                          <a:custGeom>
                            <a:avLst/>
                            <a:gdLst>
                              <a:gd name="T0" fmla="*/ 0 w 7691"/>
                              <a:gd name="T1" fmla="*/ 0 h 1"/>
                              <a:gd name="T2" fmla="*/ 7690 w 7691"/>
                              <a:gd name="T3" fmla="*/ 0 h 1"/>
                            </a:gdLst>
                            <a:ahLst/>
                            <a:cxnLst>
                              <a:cxn ang="0">
                                <a:pos x="T0" y="T1"/>
                              </a:cxn>
                              <a:cxn ang="0">
                                <a:pos x="T2" y="T3"/>
                              </a:cxn>
                            </a:cxnLst>
                            <a:rect l="0" t="0" r="r" b="b"/>
                            <a:pathLst>
                              <a:path w="7691" h="1">
                                <a:moveTo>
                                  <a:pt x="0" y="0"/>
                                </a:moveTo>
                                <a:lnTo>
                                  <a:pt x="7690" y="0"/>
                                </a:lnTo>
                              </a:path>
                            </a:pathLst>
                          </a:custGeom>
                          <a:noFill/>
                          <a:ln w="606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6" name="Freeform 414"/>
                        <wps:cNvSpPr>
                          <a:spLocks/>
                        </wps:cNvSpPr>
                        <wps:spPr bwMode="auto">
                          <a:xfrm>
                            <a:off x="2666" y="1320"/>
                            <a:ext cx="7691" cy="1"/>
                          </a:xfrm>
                          <a:custGeom>
                            <a:avLst/>
                            <a:gdLst>
                              <a:gd name="T0" fmla="*/ 0 w 7691"/>
                              <a:gd name="T1" fmla="*/ 0 h 1"/>
                              <a:gd name="T2" fmla="*/ 7690 w 7691"/>
                              <a:gd name="T3" fmla="*/ 0 h 1"/>
                            </a:gdLst>
                            <a:ahLst/>
                            <a:cxnLst>
                              <a:cxn ang="0">
                                <a:pos x="T0" y="T1"/>
                              </a:cxn>
                              <a:cxn ang="0">
                                <a:pos x="T2" y="T3"/>
                              </a:cxn>
                            </a:cxnLst>
                            <a:rect l="0" t="0" r="r" b="b"/>
                            <a:pathLst>
                              <a:path w="7691" h="1">
                                <a:moveTo>
                                  <a:pt x="0" y="0"/>
                                </a:moveTo>
                                <a:lnTo>
                                  <a:pt x="7690" y="0"/>
                                </a:lnTo>
                              </a:path>
                            </a:pathLst>
                          </a:custGeom>
                          <a:noFill/>
                          <a:ln w="606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7" name="Freeform 415"/>
                        <wps:cNvSpPr>
                          <a:spLocks/>
                        </wps:cNvSpPr>
                        <wps:spPr bwMode="auto">
                          <a:xfrm>
                            <a:off x="3066" y="481"/>
                            <a:ext cx="93" cy="839"/>
                          </a:xfrm>
                          <a:custGeom>
                            <a:avLst/>
                            <a:gdLst>
                              <a:gd name="T0" fmla="*/ 0 w 93"/>
                              <a:gd name="T1" fmla="*/ 838 h 839"/>
                              <a:gd name="T2" fmla="*/ 92 w 93"/>
                              <a:gd name="T3" fmla="*/ 838 h 839"/>
                              <a:gd name="T4" fmla="*/ 92 w 93"/>
                              <a:gd name="T5" fmla="*/ 0 h 839"/>
                              <a:gd name="T6" fmla="*/ 0 w 93"/>
                              <a:gd name="T7" fmla="*/ 0 h 839"/>
                              <a:gd name="T8" fmla="*/ 0 w 93"/>
                              <a:gd name="T9" fmla="*/ 838 h 839"/>
                            </a:gdLst>
                            <a:ahLst/>
                            <a:cxnLst>
                              <a:cxn ang="0">
                                <a:pos x="T0" y="T1"/>
                              </a:cxn>
                              <a:cxn ang="0">
                                <a:pos x="T2" y="T3"/>
                              </a:cxn>
                              <a:cxn ang="0">
                                <a:pos x="T4" y="T5"/>
                              </a:cxn>
                              <a:cxn ang="0">
                                <a:pos x="T6" y="T7"/>
                              </a:cxn>
                              <a:cxn ang="0">
                                <a:pos x="T8" y="T9"/>
                              </a:cxn>
                            </a:cxnLst>
                            <a:rect l="0" t="0" r="r" b="b"/>
                            <a:pathLst>
                              <a:path w="93" h="839">
                                <a:moveTo>
                                  <a:pt x="0" y="838"/>
                                </a:moveTo>
                                <a:lnTo>
                                  <a:pt x="92" y="838"/>
                                </a:lnTo>
                                <a:lnTo>
                                  <a:pt x="92" y="0"/>
                                </a:lnTo>
                                <a:lnTo>
                                  <a:pt x="0" y="0"/>
                                </a:lnTo>
                                <a:lnTo>
                                  <a:pt x="0" y="838"/>
                                </a:lnTo>
                                <a:close/>
                              </a:path>
                            </a:pathLst>
                          </a:custGeom>
                          <a:noFill/>
                          <a:ln w="541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88" name="Picture 416"/>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3714" y="481"/>
                            <a:ext cx="100" cy="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89" name="Freeform 417"/>
                        <wps:cNvSpPr>
                          <a:spLocks/>
                        </wps:cNvSpPr>
                        <wps:spPr bwMode="auto">
                          <a:xfrm>
                            <a:off x="3714" y="481"/>
                            <a:ext cx="93" cy="839"/>
                          </a:xfrm>
                          <a:custGeom>
                            <a:avLst/>
                            <a:gdLst>
                              <a:gd name="T0" fmla="*/ 0 w 93"/>
                              <a:gd name="T1" fmla="*/ 838 h 839"/>
                              <a:gd name="T2" fmla="*/ 92 w 93"/>
                              <a:gd name="T3" fmla="*/ 838 h 839"/>
                              <a:gd name="T4" fmla="*/ 92 w 93"/>
                              <a:gd name="T5" fmla="*/ 0 h 839"/>
                              <a:gd name="T6" fmla="*/ 0 w 93"/>
                              <a:gd name="T7" fmla="*/ 0 h 839"/>
                              <a:gd name="T8" fmla="*/ 0 w 93"/>
                              <a:gd name="T9" fmla="*/ 838 h 839"/>
                            </a:gdLst>
                            <a:ahLst/>
                            <a:cxnLst>
                              <a:cxn ang="0">
                                <a:pos x="T0" y="T1"/>
                              </a:cxn>
                              <a:cxn ang="0">
                                <a:pos x="T2" y="T3"/>
                              </a:cxn>
                              <a:cxn ang="0">
                                <a:pos x="T4" y="T5"/>
                              </a:cxn>
                              <a:cxn ang="0">
                                <a:pos x="T6" y="T7"/>
                              </a:cxn>
                              <a:cxn ang="0">
                                <a:pos x="T8" y="T9"/>
                              </a:cxn>
                            </a:cxnLst>
                            <a:rect l="0" t="0" r="r" b="b"/>
                            <a:pathLst>
                              <a:path w="93" h="839">
                                <a:moveTo>
                                  <a:pt x="0" y="838"/>
                                </a:moveTo>
                                <a:lnTo>
                                  <a:pt x="92" y="838"/>
                                </a:lnTo>
                                <a:lnTo>
                                  <a:pt x="92" y="0"/>
                                </a:lnTo>
                                <a:lnTo>
                                  <a:pt x="0" y="0"/>
                                </a:lnTo>
                                <a:lnTo>
                                  <a:pt x="0" y="838"/>
                                </a:lnTo>
                                <a:close/>
                              </a:path>
                            </a:pathLst>
                          </a:custGeom>
                          <a:noFill/>
                          <a:ln w="541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90" name="Picture 418"/>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4367" y="481"/>
                            <a:ext cx="100" cy="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91" name="Freeform 419"/>
                        <wps:cNvSpPr>
                          <a:spLocks/>
                        </wps:cNvSpPr>
                        <wps:spPr bwMode="auto">
                          <a:xfrm>
                            <a:off x="4366" y="481"/>
                            <a:ext cx="94" cy="839"/>
                          </a:xfrm>
                          <a:custGeom>
                            <a:avLst/>
                            <a:gdLst>
                              <a:gd name="T0" fmla="*/ 0 w 94"/>
                              <a:gd name="T1" fmla="*/ 838 h 839"/>
                              <a:gd name="T2" fmla="*/ 93 w 94"/>
                              <a:gd name="T3" fmla="*/ 838 h 839"/>
                              <a:gd name="T4" fmla="*/ 93 w 94"/>
                              <a:gd name="T5" fmla="*/ 0 h 839"/>
                              <a:gd name="T6" fmla="*/ 0 w 94"/>
                              <a:gd name="T7" fmla="*/ 0 h 839"/>
                              <a:gd name="T8" fmla="*/ 0 w 94"/>
                              <a:gd name="T9" fmla="*/ 838 h 839"/>
                            </a:gdLst>
                            <a:ahLst/>
                            <a:cxnLst>
                              <a:cxn ang="0">
                                <a:pos x="T0" y="T1"/>
                              </a:cxn>
                              <a:cxn ang="0">
                                <a:pos x="T2" y="T3"/>
                              </a:cxn>
                              <a:cxn ang="0">
                                <a:pos x="T4" y="T5"/>
                              </a:cxn>
                              <a:cxn ang="0">
                                <a:pos x="T6" y="T7"/>
                              </a:cxn>
                              <a:cxn ang="0">
                                <a:pos x="T8" y="T9"/>
                              </a:cxn>
                            </a:cxnLst>
                            <a:rect l="0" t="0" r="r" b="b"/>
                            <a:pathLst>
                              <a:path w="94" h="839">
                                <a:moveTo>
                                  <a:pt x="0" y="838"/>
                                </a:moveTo>
                                <a:lnTo>
                                  <a:pt x="93" y="838"/>
                                </a:lnTo>
                                <a:lnTo>
                                  <a:pt x="93" y="0"/>
                                </a:lnTo>
                                <a:lnTo>
                                  <a:pt x="0" y="0"/>
                                </a:lnTo>
                                <a:lnTo>
                                  <a:pt x="0" y="838"/>
                                </a:lnTo>
                                <a:close/>
                              </a:path>
                            </a:pathLst>
                          </a:custGeom>
                          <a:noFill/>
                          <a:ln w="541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92" name="Picture 420"/>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5008" y="481"/>
                            <a:ext cx="100" cy="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93" name="Freeform 421"/>
                        <wps:cNvSpPr>
                          <a:spLocks/>
                        </wps:cNvSpPr>
                        <wps:spPr bwMode="auto">
                          <a:xfrm>
                            <a:off x="5007" y="481"/>
                            <a:ext cx="93" cy="839"/>
                          </a:xfrm>
                          <a:custGeom>
                            <a:avLst/>
                            <a:gdLst>
                              <a:gd name="T0" fmla="*/ 0 w 93"/>
                              <a:gd name="T1" fmla="*/ 838 h 839"/>
                              <a:gd name="T2" fmla="*/ 92 w 93"/>
                              <a:gd name="T3" fmla="*/ 838 h 839"/>
                              <a:gd name="T4" fmla="*/ 92 w 93"/>
                              <a:gd name="T5" fmla="*/ 0 h 839"/>
                              <a:gd name="T6" fmla="*/ 0 w 93"/>
                              <a:gd name="T7" fmla="*/ 0 h 839"/>
                              <a:gd name="T8" fmla="*/ 0 w 93"/>
                              <a:gd name="T9" fmla="*/ 838 h 839"/>
                            </a:gdLst>
                            <a:ahLst/>
                            <a:cxnLst>
                              <a:cxn ang="0">
                                <a:pos x="T0" y="T1"/>
                              </a:cxn>
                              <a:cxn ang="0">
                                <a:pos x="T2" y="T3"/>
                              </a:cxn>
                              <a:cxn ang="0">
                                <a:pos x="T4" y="T5"/>
                              </a:cxn>
                              <a:cxn ang="0">
                                <a:pos x="T6" y="T7"/>
                              </a:cxn>
                              <a:cxn ang="0">
                                <a:pos x="T8" y="T9"/>
                              </a:cxn>
                            </a:cxnLst>
                            <a:rect l="0" t="0" r="r" b="b"/>
                            <a:pathLst>
                              <a:path w="93" h="839">
                                <a:moveTo>
                                  <a:pt x="0" y="838"/>
                                </a:moveTo>
                                <a:lnTo>
                                  <a:pt x="92" y="838"/>
                                </a:lnTo>
                                <a:lnTo>
                                  <a:pt x="92" y="0"/>
                                </a:lnTo>
                                <a:lnTo>
                                  <a:pt x="0" y="0"/>
                                </a:lnTo>
                                <a:lnTo>
                                  <a:pt x="0" y="838"/>
                                </a:lnTo>
                                <a:close/>
                              </a:path>
                            </a:pathLst>
                          </a:custGeom>
                          <a:noFill/>
                          <a:ln w="541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94" name="Picture 422"/>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5654" y="481"/>
                            <a:ext cx="100" cy="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95" name="Freeform 423"/>
                        <wps:cNvSpPr>
                          <a:spLocks/>
                        </wps:cNvSpPr>
                        <wps:spPr bwMode="auto">
                          <a:xfrm>
                            <a:off x="5654" y="481"/>
                            <a:ext cx="93" cy="839"/>
                          </a:xfrm>
                          <a:custGeom>
                            <a:avLst/>
                            <a:gdLst>
                              <a:gd name="T0" fmla="*/ 0 w 93"/>
                              <a:gd name="T1" fmla="*/ 838 h 839"/>
                              <a:gd name="T2" fmla="*/ 92 w 93"/>
                              <a:gd name="T3" fmla="*/ 838 h 839"/>
                              <a:gd name="T4" fmla="*/ 92 w 93"/>
                              <a:gd name="T5" fmla="*/ 0 h 839"/>
                              <a:gd name="T6" fmla="*/ 0 w 93"/>
                              <a:gd name="T7" fmla="*/ 0 h 839"/>
                              <a:gd name="T8" fmla="*/ 0 w 93"/>
                              <a:gd name="T9" fmla="*/ 838 h 839"/>
                            </a:gdLst>
                            <a:ahLst/>
                            <a:cxnLst>
                              <a:cxn ang="0">
                                <a:pos x="T0" y="T1"/>
                              </a:cxn>
                              <a:cxn ang="0">
                                <a:pos x="T2" y="T3"/>
                              </a:cxn>
                              <a:cxn ang="0">
                                <a:pos x="T4" y="T5"/>
                              </a:cxn>
                              <a:cxn ang="0">
                                <a:pos x="T6" y="T7"/>
                              </a:cxn>
                              <a:cxn ang="0">
                                <a:pos x="T8" y="T9"/>
                              </a:cxn>
                            </a:cxnLst>
                            <a:rect l="0" t="0" r="r" b="b"/>
                            <a:pathLst>
                              <a:path w="93" h="839">
                                <a:moveTo>
                                  <a:pt x="0" y="838"/>
                                </a:moveTo>
                                <a:lnTo>
                                  <a:pt x="92" y="838"/>
                                </a:lnTo>
                                <a:lnTo>
                                  <a:pt x="92" y="0"/>
                                </a:lnTo>
                                <a:lnTo>
                                  <a:pt x="0" y="0"/>
                                </a:lnTo>
                                <a:lnTo>
                                  <a:pt x="0" y="838"/>
                                </a:lnTo>
                                <a:close/>
                              </a:path>
                            </a:pathLst>
                          </a:custGeom>
                          <a:noFill/>
                          <a:ln w="541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96" name="Picture 424"/>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6308" y="481"/>
                            <a:ext cx="100" cy="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297" name="Group 425"/>
                        <wpg:cNvGrpSpPr>
                          <a:grpSpLocks/>
                        </wpg:cNvGrpSpPr>
                        <wpg:grpSpPr bwMode="auto">
                          <a:xfrm>
                            <a:off x="6308" y="481"/>
                            <a:ext cx="2034" cy="839"/>
                            <a:chOff x="6308" y="481"/>
                            <a:chExt cx="2034" cy="839"/>
                          </a:xfrm>
                        </wpg:grpSpPr>
                        <wps:wsp>
                          <wps:cNvPr id="298" name="Freeform 426"/>
                          <wps:cNvSpPr>
                            <a:spLocks/>
                          </wps:cNvSpPr>
                          <wps:spPr bwMode="auto">
                            <a:xfrm>
                              <a:off x="6308" y="481"/>
                              <a:ext cx="2034" cy="839"/>
                            </a:xfrm>
                            <a:custGeom>
                              <a:avLst/>
                              <a:gdLst>
                                <a:gd name="T0" fmla="*/ 0 w 2034"/>
                                <a:gd name="T1" fmla="*/ 838 h 839"/>
                                <a:gd name="T2" fmla="*/ 92 w 2034"/>
                                <a:gd name="T3" fmla="*/ 838 h 839"/>
                                <a:gd name="T4" fmla="*/ 92 w 2034"/>
                                <a:gd name="T5" fmla="*/ 0 h 839"/>
                                <a:gd name="T6" fmla="*/ 0 w 2034"/>
                                <a:gd name="T7" fmla="*/ 0 h 839"/>
                                <a:gd name="T8" fmla="*/ 0 w 2034"/>
                                <a:gd name="T9" fmla="*/ 838 h 839"/>
                              </a:gdLst>
                              <a:ahLst/>
                              <a:cxnLst>
                                <a:cxn ang="0">
                                  <a:pos x="T0" y="T1"/>
                                </a:cxn>
                                <a:cxn ang="0">
                                  <a:pos x="T2" y="T3"/>
                                </a:cxn>
                                <a:cxn ang="0">
                                  <a:pos x="T4" y="T5"/>
                                </a:cxn>
                                <a:cxn ang="0">
                                  <a:pos x="T6" y="T7"/>
                                </a:cxn>
                                <a:cxn ang="0">
                                  <a:pos x="T8" y="T9"/>
                                </a:cxn>
                              </a:cxnLst>
                              <a:rect l="0" t="0" r="r" b="b"/>
                              <a:pathLst>
                                <a:path w="2034" h="839">
                                  <a:moveTo>
                                    <a:pt x="0" y="838"/>
                                  </a:moveTo>
                                  <a:lnTo>
                                    <a:pt x="92" y="838"/>
                                  </a:lnTo>
                                  <a:lnTo>
                                    <a:pt x="92" y="0"/>
                                  </a:lnTo>
                                  <a:lnTo>
                                    <a:pt x="0" y="0"/>
                                  </a:lnTo>
                                  <a:lnTo>
                                    <a:pt x="0" y="838"/>
                                  </a:lnTo>
                                  <a:close/>
                                </a:path>
                              </a:pathLst>
                            </a:custGeom>
                            <a:noFill/>
                            <a:ln w="573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9" name="Freeform 427"/>
                          <wps:cNvSpPr>
                            <a:spLocks/>
                          </wps:cNvSpPr>
                          <wps:spPr bwMode="auto">
                            <a:xfrm>
                              <a:off x="6308" y="481"/>
                              <a:ext cx="2034" cy="839"/>
                            </a:xfrm>
                            <a:custGeom>
                              <a:avLst/>
                              <a:gdLst>
                                <a:gd name="T0" fmla="*/ 639 w 2034"/>
                                <a:gd name="T1" fmla="*/ 838 h 839"/>
                                <a:gd name="T2" fmla="*/ 733 w 2034"/>
                                <a:gd name="T3" fmla="*/ 838 h 839"/>
                                <a:gd name="T4" fmla="*/ 733 w 2034"/>
                                <a:gd name="T5" fmla="*/ 0 h 839"/>
                                <a:gd name="T6" fmla="*/ 639 w 2034"/>
                                <a:gd name="T7" fmla="*/ 0 h 839"/>
                                <a:gd name="T8" fmla="*/ 639 w 2034"/>
                                <a:gd name="T9" fmla="*/ 838 h 839"/>
                              </a:gdLst>
                              <a:ahLst/>
                              <a:cxnLst>
                                <a:cxn ang="0">
                                  <a:pos x="T0" y="T1"/>
                                </a:cxn>
                                <a:cxn ang="0">
                                  <a:pos x="T2" y="T3"/>
                                </a:cxn>
                                <a:cxn ang="0">
                                  <a:pos x="T4" y="T5"/>
                                </a:cxn>
                                <a:cxn ang="0">
                                  <a:pos x="T6" y="T7"/>
                                </a:cxn>
                                <a:cxn ang="0">
                                  <a:pos x="T8" y="T9"/>
                                </a:cxn>
                              </a:cxnLst>
                              <a:rect l="0" t="0" r="r" b="b"/>
                              <a:pathLst>
                                <a:path w="2034" h="839">
                                  <a:moveTo>
                                    <a:pt x="639" y="838"/>
                                  </a:moveTo>
                                  <a:lnTo>
                                    <a:pt x="733" y="838"/>
                                  </a:lnTo>
                                  <a:lnTo>
                                    <a:pt x="733" y="0"/>
                                  </a:lnTo>
                                  <a:lnTo>
                                    <a:pt x="639" y="0"/>
                                  </a:lnTo>
                                  <a:lnTo>
                                    <a:pt x="639" y="838"/>
                                  </a:lnTo>
                                  <a:close/>
                                </a:path>
                              </a:pathLst>
                            </a:custGeom>
                            <a:noFill/>
                            <a:ln w="573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0" name="Freeform 428"/>
                          <wps:cNvSpPr>
                            <a:spLocks/>
                          </wps:cNvSpPr>
                          <wps:spPr bwMode="auto">
                            <a:xfrm>
                              <a:off x="6308" y="481"/>
                              <a:ext cx="2034" cy="839"/>
                            </a:xfrm>
                            <a:custGeom>
                              <a:avLst/>
                              <a:gdLst>
                                <a:gd name="T0" fmla="*/ 1287 w 2034"/>
                                <a:gd name="T1" fmla="*/ 838 h 839"/>
                                <a:gd name="T2" fmla="*/ 1380 w 2034"/>
                                <a:gd name="T3" fmla="*/ 838 h 839"/>
                                <a:gd name="T4" fmla="*/ 1380 w 2034"/>
                                <a:gd name="T5" fmla="*/ 0 h 839"/>
                                <a:gd name="T6" fmla="*/ 1287 w 2034"/>
                                <a:gd name="T7" fmla="*/ 0 h 839"/>
                                <a:gd name="T8" fmla="*/ 1287 w 2034"/>
                                <a:gd name="T9" fmla="*/ 838 h 839"/>
                              </a:gdLst>
                              <a:ahLst/>
                              <a:cxnLst>
                                <a:cxn ang="0">
                                  <a:pos x="T0" y="T1"/>
                                </a:cxn>
                                <a:cxn ang="0">
                                  <a:pos x="T2" y="T3"/>
                                </a:cxn>
                                <a:cxn ang="0">
                                  <a:pos x="T4" y="T5"/>
                                </a:cxn>
                                <a:cxn ang="0">
                                  <a:pos x="T6" y="T7"/>
                                </a:cxn>
                                <a:cxn ang="0">
                                  <a:pos x="T8" y="T9"/>
                                </a:cxn>
                              </a:cxnLst>
                              <a:rect l="0" t="0" r="r" b="b"/>
                              <a:pathLst>
                                <a:path w="2034" h="839">
                                  <a:moveTo>
                                    <a:pt x="1287" y="838"/>
                                  </a:moveTo>
                                  <a:lnTo>
                                    <a:pt x="1380" y="838"/>
                                  </a:lnTo>
                                  <a:lnTo>
                                    <a:pt x="1380" y="0"/>
                                  </a:lnTo>
                                  <a:lnTo>
                                    <a:pt x="1287" y="0"/>
                                  </a:lnTo>
                                  <a:lnTo>
                                    <a:pt x="1287" y="838"/>
                                  </a:lnTo>
                                  <a:close/>
                                </a:path>
                              </a:pathLst>
                            </a:custGeom>
                            <a:noFill/>
                            <a:ln w="573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1" name="Freeform 429"/>
                          <wps:cNvSpPr>
                            <a:spLocks/>
                          </wps:cNvSpPr>
                          <wps:spPr bwMode="auto">
                            <a:xfrm>
                              <a:off x="6308" y="481"/>
                              <a:ext cx="2034" cy="839"/>
                            </a:xfrm>
                            <a:custGeom>
                              <a:avLst/>
                              <a:gdLst>
                                <a:gd name="T0" fmla="*/ 1941 w 2034"/>
                                <a:gd name="T1" fmla="*/ 838 h 839"/>
                                <a:gd name="T2" fmla="*/ 2034 w 2034"/>
                                <a:gd name="T3" fmla="*/ 838 h 839"/>
                                <a:gd name="T4" fmla="*/ 2034 w 2034"/>
                                <a:gd name="T5" fmla="*/ 0 h 839"/>
                                <a:gd name="T6" fmla="*/ 1941 w 2034"/>
                                <a:gd name="T7" fmla="*/ 0 h 839"/>
                                <a:gd name="T8" fmla="*/ 1941 w 2034"/>
                                <a:gd name="T9" fmla="*/ 838 h 839"/>
                              </a:gdLst>
                              <a:ahLst/>
                              <a:cxnLst>
                                <a:cxn ang="0">
                                  <a:pos x="T0" y="T1"/>
                                </a:cxn>
                                <a:cxn ang="0">
                                  <a:pos x="T2" y="T3"/>
                                </a:cxn>
                                <a:cxn ang="0">
                                  <a:pos x="T4" y="T5"/>
                                </a:cxn>
                                <a:cxn ang="0">
                                  <a:pos x="T6" y="T7"/>
                                </a:cxn>
                                <a:cxn ang="0">
                                  <a:pos x="T8" y="T9"/>
                                </a:cxn>
                              </a:cxnLst>
                              <a:rect l="0" t="0" r="r" b="b"/>
                              <a:pathLst>
                                <a:path w="2034" h="839">
                                  <a:moveTo>
                                    <a:pt x="1941" y="838"/>
                                  </a:moveTo>
                                  <a:lnTo>
                                    <a:pt x="2034" y="838"/>
                                  </a:lnTo>
                                  <a:lnTo>
                                    <a:pt x="2034" y="0"/>
                                  </a:lnTo>
                                  <a:lnTo>
                                    <a:pt x="1941" y="0"/>
                                  </a:lnTo>
                                  <a:lnTo>
                                    <a:pt x="1941" y="838"/>
                                  </a:lnTo>
                                  <a:close/>
                                </a:path>
                              </a:pathLst>
                            </a:custGeom>
                            <a:noFill/>
                            <a:ln w="573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02" name="Freeform 430"/>
                        <wps:cNvSpPr>
                          <a:spLocks/>
                        </wps:cNvSpPr>
                        <wps:spPr bwMode="auto">
                          <a:xfrm>
                            <a:off x="8889" y="480"/>
                            <a:ext cx="93" cy="839"/>
                          </a:xfrm>
                          <a:custGeom>
                            <a:avLst/>
                            <a:gdLst>
                              <a:gd name="T0" fmla="*/ 92 w 93"/>
                              <a:gd name="T1" fmla="*/ 0 h 839"/>
                              <a:gd name="T2" fmla="*/ 0 w 93"/>
                              <a:gd name="T3" fmla="*/ 0 h 839"/>
                              <a:gd name="T4" fmla="*/ 0 w 93"/>
                              <a:gd name="T5" fmla="*/ 838 h 839"/>
                              <a:gd name="T6" fmla="*/ 92 w 93"/>
                              <a:gd name="T7" fmla="*/ 838 h 839"/>
                              <a:gd name="T8" fmla="*/ 92 w 93"/>
                              <a:gd name="T9" fmla="*/ 0 h 839"/>
                            </a:gdLst>
                            <a:ahLst/>
                            <a:cxnLst>
                              <a:cxn ang="0">
                                <a:pos x="T0" y="T1"/>
                              </a:cxn>
                              <a:cxn ang="0">
                                <a:pos x="T2" y="T3"/>
                              </a:cxn>
                              <a:cxn ang="0">
                                <a:pos x="T4" y="T5"/>
                              </a:cxn>
                              <a:cxn ang="0">
                                <a:pos x="T6" y="T7"/>
                              </a:cxn>
                              <a:cxn ang="0">
                                <a:pos x="T8" y="T9"/>
                              </a:cxn>
                            </a:cxnLst>
                            <a:rect l="0" t="0" r="r" b="b"/>
                            <a:pathLst>
                              <a:path w="93" h="839">
                                <a:moveTo>
                                  <a:pt x="92" y="0"/>
                                </a:moveTo>
                                <a:lnTo>
                                  <a:pt x="0" y="0"/>
                                </a:lnTo>
                                <a:lnTo>
                                  <a:pt x="0" y="838"/>
                                </a:lnTo>
                                <a:lnTo>
                                  <a:pt x="92" y="838"/>
                                </a:lnTo>
                                <a:lnTo>
                                  <a:pt x="9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3" name="Freeform 431"/>
                        <wps:cNvSpPr>
                          <a:spLocks/>
                        </wps:cNvSpPr>
                        <wps:spPr bwMode="auto">
                          <a:xfrm>
                            <a:off x="8889" y="481"/>
                            <a:ext cx="93" cy="839"/>
                          </a:xfrm>
                          <a:custGeom>
                            <a:avLst/>
                            <a:gdLst>
                              <a:gd name="T0" fmla="*/ 0 w 93"/>
                              <a:gd name="T1" fmla="*/ 838 h 839"/>
                              <a:gd name="T2" fmla="*/ 92 w 93"/>
                              <a:gd name="T3" fmla="*/ 838 h 839"/>
                              <a:gd name="T4" fmla="*/ 92 w 93"/>
                              <a:gd name="T5" fmla="*/ 0 h 839"/>
                              <a:gd name="T6" fmla="*/ 0 w 93"/>
                              <a:gd name="T7" fmla="*/ 0 h 839"/>
                              <a:gd name="T8" fmla="*/ 0 w 93"/>
                              <a:gd name="T9" fmla="*/ 838 h 839"/>
                            </a:gdLst>
                            <a:ahLst/>
                            <a:cxnLst>
                              <a:cxn ang="0">
                                <a:pos x="T0" y="T1"/>
                              </a:cxn>
                              <a:cxn ang="0">
                                <a:pos x="T2" y="T3"/>
                              </a:cxn>
                              <a:cxn ang="0">
                                <a:pos x="T4" y="T5"/>
                              </a:cxn>
                              <a:cxn ang="0">
                                <a:pos x="T6" y="T7"/>
                              </a:cxn>
                              <a:cxn ang="0">
                                <a:pos x="T8" y="T9"/>
                              </a:cxn>
                            </a:cxnLst>
                            <a:rect l="0" t="0" r="r" b="b"/>
                            <a:pathLst>
                              <a:path w="93" h="839">
                                <a:moveTo>
                                  <a:pt x="0" y="838"/>
                                </a:moveTo>
                                <a:lnTo>
                                  <a:pt x="92" y="838"/>
                                </a:lnTo>
                                <a:lnTo>
                                  <a:pt x="92" y="0"/>
                                </a:lnTo>
                                <a:lnTo>
                                  <a:pt x="0" y="0"/>
                                </a:lnTo>
                                <a:lnTo>
                                  <a:pt x="0" y="838"/>
                                </a:lnTo>
                                <a:close/>
                              </a:path>
                            </a:pathLst>
                          </a:custGeom>
                          <a:noFill/>
                          <a:ln w="541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4" name="Freeform 432"/>
                        <wps:cNvSpPr>
                          <a:spLocks/>
                        </wps:cNvSpPr>
                        <wps:spPr bwMode="auto">
                          <a:xfrm>
                            <a:off x="9536" y="481"/>
                            <a:ext cx="94" cy="839"/>
                          </a:xfrm>
                          <a:custGeom>
                            <a:avLst/>
                            <a:gdLst>
                              <a:gd name="T0" fmla="*/ 0 w 94"/>
                              <a:gd name="T1" fmla="*/ 838 h 839"/>
                              <a:gd name="T2" fmla="*/ 93 w 94"/>
                              <a:gd name="T3" fmla="*/ 838 h 839"/>
                              <a:gd name="T4" fmla="*/ 93 w 94"/>
                              <a:gd name="T5" fmla="*/ 0 h 839"/>
                              <a:gd name="T6" fmla="*/ 0 w 94"/>
                              <a:gd name="T7" fmla="*/ 0 h 839"/>
                              <a:gd name="T8" fmla="*/ 0 w 94"/>
                              <a:gd name="T9" fmla="*/ 838 h 839"/>
                            </a:gdLst>
                            <a:ahLst/>
                            <a:cxnLst>
                              <a:cxn ang="0">
                                <a:pos x="T0" y="T1"/>
                              </a:cxn>
                              <a:cxn ang="0">
                                <a:pos x="T2" y="T3"/>
                              </a:cxn>
                              <a:cxn ang="0">
                                <a:pos x="T4" y="T5"/>
                              </a:cxn>
                              <a:cxn ang="0">
                                <a:pos x="T6" y="T7"/>
                              </a:cxn>
                              <a:cxn ang="0">
                                <a:pos x="T8" y="T9"/>
                              </a:cxn>
                            </a:cxnLst>
                            <a:rect l="0" t="0" r="r" b="b"/>
                            <a:pathLst>
                              <a:path w="94" h="839">
                                <a:moveTo>
                                  <a:pt x="0" y="838"/>
                                </a:moveTo>
                                <a:lnTo>
                                  <a:pt x="93" y="838"/>
                                </a:lnTo>
                                <a:lnTo>
                                  <a:pt x="93" y="0"/>
                                </a:lnTo>
                                <a:lnTo>
                                  <a:pt x="0" y="0"/>
                                </a:lnTo>
                                <a:lnTo>
                                  <a:pt x="0" y="838"/>
                                </a:lnTo>
                                <a:close/>
                              </a:path>
                            </a:pathLst>
                          </a:custGeom>
                          <a:noFill/>
                          <a:ln w="541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5" name="Freeform 433"/>
                        <wps:cNvSpPr>
                          <a:spLocks/>
                        </wps:cNvSpPr>
                        <wps:spPr bwMode="auto">
                          <a:xfrm>
                            <a:off x="10190" y="481"/>
                            <a:ext cx="93" cy="839"/>
                          </a:xfrm>
                          <a:custGeom>
                            <a:avLst/>
                            <a:gdLst>
                              <a:gd name="T0" fmla="*/ 0 w 93"/>
                              <a:gd name="T1" fmla="*/ 838 h 839"/>
                              <a:gd name="T2" fmla="*/ 92 w 93"/>
                              <a:gd name="T3" fmla="*/ 838 h 839"/>
                              <a:gd name="T4" fmla="*/ 92 w 93"/>
                              <a:gd name="T5" fmla="*/ 0 h 839"/>
                              <a:gd name="T6" fmla="*/ 0 w 93"/>
                              <a:gd name="T7" fmla="*/ 0 h 839"/>
                              <a:gd name="T8" fmla="*/ 0 w 93"/>
                              <a:gd name="T9" fmla="*/ 838 h 839"/>
                            </a:gdLst>
                            <a:ahLst/>
                            <a:cxnLst>
                              <a:cxn ang="0">
                                <a:pos x="T0" y="T1"/>
                              </a:cxn>
                              <a:cxn ang="0">
                                <a:pos x="T2" y="T3"/>
                              </a:cxn>
                              <a:cxn ang="0">
                                <a:pos x="T4" y="T5"/>
                              </a:cxn>
                              <a:cxn ang="0">
                                <a:pos x="T6" y="T7"/>
                              </a:cxn>
                              <a:cxn ang="0">
                                <a:pos x="T8" y="T9"/>
                              </a:cxn>
                            </a:cxnLst>
                            <a:rect l="0" t="0" r="r" b="b"/>
                            <a:pathLst>
                              <a:path w="93" h="839">
                                <a:moveTo>
                                  <a:pt x="0" y="838"/>
                                </a:moveTo>
                                <a:lnTo>
                                  <a:pt x="92" y="838"/>
                                </a:lnTo>
                                <a:lnTo>
                                  <a:pt x="92" y="0"/>
                                </a:lnTo>
                                <a:lnTo>
                                  <a:pt x="0" y="0"/>
                                </a:lnTo>
                                <a:lnTo>
                                  <a:pt x="0" y="838"/>
                                </a:lnTo>
                                <a:close/>
                              </a:path>
                            </a:pathLst>
                          </a:custGeom>
                          <a:noFill/>
                          <a:ln w="541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6" name="Freeform 434"/>
                        <wps:cNvSpPr>
                          <a:spLocks/>
                        </wps:cNvSpPr>
                        <wps:spPr bwMode="auto">
                          <a:xfrm>
                            <a:off x="2901" y="1753"/>
                            <a:ext cx="93" cy="839"/>
                          </a:xfrm>
                          <a:custGeom>
                            <a:avLst/>
                            <a:gdLst>
                              <a:gd name="T0" fmla="*/ 0 w 93"/>
                              <a:gd name="T1" fmla="*/ 838 h 839"/>
                              <a:gd name="T2" fmla="*/ 92 w 93"/>
                              <a:gd name="T3" fmla="*/ 838 h 839"/>
                              <a:gd name="T4" fmla="*/ 92 w 93"/>
                              <a:gd name="T5" fmla="*/ 0 h 839"/>
                              <a:gd name="T6" fmla="*/ 0 w 93"/>
                              <a:gd name="T7" fmla="*/ 0 h 839"/>
                              <a:gd name="T8" fmla="*/ 0 w 93"/>
                              <a:gd name="T9" fmla="*/ 838 h 839"/>
                            </a:gdLst>
                            <a:ahLst/>
                            <a:cxnLst>
                              <a:cxn ang="0">
                                <a:pos x="T0" y="T1"/>
                              </a:cxn>
                              <a:cxn ang="0">
                                <a:pos x="T2" y="T3"/>
                              </a:cxn>
                              <a:cxn ang="0">
                                <a:pos x="T4" y="T5"/>
                              </a:cxn>
                              <a:cxn ang="0">
                                <a:pos x="T6" y="T7"/>
                              </a:cxn>
                              <a:cxn ang="0">
                                <a:pos x="T8" y="T9"/>
                              </a:cxn>
                            </a:cxnLst>
                            <a:rect l="0" t="0" r="r" b="b"/>
                            <a:pathLst>
                              <a:path w="93" h="839">
                                <a:moveTo>
                                  <a:pt x="0" y="838"/>
                                </a:moveTo>
                                <a:lnTo>
                                  <a:pt x="92" y="838"/>
                                </a:lnTo>
                                <a:lnTo>
                                  <a:pt x="92" y="0"/>
                                </a:lnTo>
                                <a:lnTo>
                                  <a:pt x="0" y="0"/>
                                </a:lnTo>
                                <a:lnTo>
                                  <a:pt x="0" y="838"/>
                                </a:lnTo>
                                <a:close/>
                              </a:path>
                            </a:pathLst>
                          </a:custGeom>
                          <a:noFill/>
                          <a:ln w="541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7" name="Freeform 435"/>
                        <wps:cNvSpPr>
                          <a:spLocks/>
                        </wps:cNvSpPr>
                        <wps:spPr bwMode="auto">
                          <a:xfrm>
                            <a:off x="3549" y="1752"/>
                            <a:ext cx="93" cy="839"/>
                          </a:xfrm>
                          <a:custGeom>
                            <a:avLst/>
                            <a:gdLst>
                              <a:gd name="T0" fmla="*/ 92 w 93"/>
                              <a:gd name="T1" fmla="*/ 0 h 839"/>
                              <a:gd name="T2" fmla="*/ 0 w 93"/>
                              <a:gd name="T3" fmla="*/ 0 h 839"/>
                              <a:gd name="T4" fmla="*/ 0 w 93"/>
                              <a:gd name="T5" fmla="*/ 838 h 839"/>
                              <a:gd name="T6" fmla="*/ 92 w 93"/>
                              <a:gd name="T7" fmla="*/ 838 h 839"/>
                              <a:gd name="T8" fmla="*/ 92 w 93"/>
                              <a:gd name="T9" fmla="*/ 0 h 839"/>
                            </a:gdLst>
                            <a:ahLst/>
                            <a:cxnLst>
                              <a:cxn ang="0">
                                <a:pos x="T0" y="T1"/>
                              </a:cxn>
                              <a:cxn ang="0">
                                <a:pos x="T2" y="T3"/>
                              </a:cxn>
                              <a:cxn ang="0">
                                <a:pos x="T4" y="T5"/>
                              </a:cxn>
                              <a:cxn ang="0">
                                <a:pos x="T6" y="T7"/>
                              </a:cxn>
                              <a:cxn ang="0">
                                <a:pos x="T8" y="T9"/>
                              </a:cxn>
                            </a:cxnLst>
                            <a:rect l="0" t="0" r="r" b="b"/>
                            <a:pathLst>
                              <a:path w="93" h="839">
                                <a:moveTo>
                                  <a:pt x="92" y="0"/>
                                </a:moveTo>
                                <a:lnTo>
                                  <a:pt x="0" y="0"/>
                                </a:lnTo>
                                <a:lnTo>
                                  <a:pt x="0" y="838"/>
                                </a:lnTo>
                                <a:lnTo>
                                  <a:pt x="92" y="838"/>
                                </a:lnTo>
                                <a:lnTo>
                                  <a:pt x="9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8" name="Freeform 436"/>
                        <wps:cNvSpPr>
                          <a:spLocks/>
                        </wps:cNvSpPr>
                        <wps:spPr bwMode="auto">
                          <a:xfrm>
                            <a:off x="3549" y="1753"/>
                            <a:ext cx="93" cy="839"/>
                          </a:xfrm>
                          <a:custGeom>
                            <a:avLst/>
                            <a:gdLst>
                              <a:gd name="T0" fmla="*/ 0 w 93"/>
                              <a:gd name="T1" fmla="*/ 838 h 839"/>
                              <a:gd name="T2" fmla="*/ 92 w 93"/>
                              <a:gd name="T3" fmla="*/ 838 h 839"/>
                              <a:gd name="T4" fmla="*/ 92 w 93"/>
                              <a:gd name="T5" fmla="*/ 0 h 839"/>
                              <a:gd name="T6" fmla="*/ 0 w 93"/>
                              <a:gd name="T7" fmla="*/ 0 h 839"/>
                              <a:gd name="T8" fmla="*/ 0 w 93"/>
                              <a:gd name="T9" fmla="*/ 838 h 839"/>
                            </a:gdLst>
                            <a:ahLst/>
                            <a:cxnLst>
                              <a:cxn ang="0">
                                <a:pos x="T0" y="T1"/>
                              </a:cxn>
                              <a:cxn ang="0">
                                <a:pos x="T2" y="T3"/>
                              </a:cxn>
                              <a:cxn ang="0">
                                <a:pos x="T4" y="T5"/>
                              </a:cxn>
                              <a:cxn ang="0">
                                <a:pos x="T6" y="T7"/>
                              </a:cxn>
                              <a:cxn ang="0">
                                <a:pos x="T8" y="T9"/>
                              </a:cxn>
                            </a:cxnLst>
                            <a:rect l="0" t="0" r="r" b="b"/>
                            <a:pathLst>
                              <a:path w="93" h="839">
                                <a:moveTo>
                                  <a:pt x="0" y="838"/>
                                </a:moveTo>
                                <a:lnTo>
                                  <a:pt x="92" y="838"/>
                                </a:lnTo>
                                <a:lnTo>
                                  <a:pt x="92" y="0"/>
                                </a:lnTo>
                                <a:lnTo>
                                  <a:pt x="0" y="0"/>
                                </a:lnTo>
                                <a:lnTo>
                                  <a:pt x="0" y="838"/>
                                </a:lnTo>
                                <a:close/>
                              </a:path>
                            </a:pathLst>
                          </a:custGeom>
                          <a:noFill/>
                          <a:ln w="541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309" name="Picture 437"/>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4204" y="1753"/>
                            <a:ext cx="100" cy="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10" name="Freeform 438"/>
                        <wps:cNvSpPr>
                          <a:spLocks/>
                        </wps:cNvSpPr>
                        <wps:spPr bwMode="auto">
                          <a:xfrm>
                            <a:off x="4203" y="1753"/>
                            <a:ext cx="93" cy="839"/>
                          </a:xfrm>
                          <a:custGeom>
                            <a:avLst/>
                            <a:gdLst>
                              <a:gd name="T0" fmla="*/ 0 w 93"/>
                              <a:gd name="T1" fmla="*/ 838 h 839"/>
                              <a:gd name="T2" fmla="*/ 92 w 93"/>
                              <a:gd name="T3" fmla="*/ 838 h 839"/>
                              <a:gd name="T4" fmla="*/ 92 w 93"/>
                              <a:gd name="T5" fmla="*/ 0 h 839"/>
                              <a:gd name="T6" fmla="*/ 0 w 93"/>
                              <a:gd name="T7" fmla="*/ 0 h 839"/>
                              <a:gd name="T8" fmla="*/ 0 w 93"/>
                              <a:gd name="T9" fmla="*/ 838 h 839"/>
                            </a:gdLst>
                            <a:ahLst/>
                            <a:cxnLst>
                              <a:cxn ang="0">
                                <a:pos x="T0" y="T1"/>
                              </a:cxn>
                              <a:cxn ang="0">
                                <a:pos x="T2" y="T3"/>
                              </a:cxn>
                              <a:cxn ang="0">
                                <a:pos x="T4" y="T5"/>
                              </a:cxn>
                              <a:cxn ang="0">
                                <a:pos x="T6" y="T7"/>
                              </a:cxn>
                              <a:cxn ang="0">
                                <a:pos x="T8" y="T9"/>
                              </a:cxn>
                            </a:cxnLst>
                            <a:rect l="0" t="0" r="r" b="b"/>
                            <a:pathLst>
                              <a:path w="93" h="839">
                                <a:moveTo>
                                  <a:pt x="0" y="838"/>
                                </a:moveTo>
                                <a:lnTo>
                                  <a:pt x="92" y="838"/>
                                </a:lnTo>
                                <a:lnTo>
                                  <a:pt x="92" y="0"/>
                                </a:lnTo>
                                <a:lnTo>
                                  <a:pt x="0" y="0"/>
                                </a:lnTo>
                                <a:lnTo>
                                  <a:pt x="0" y="838"/>
                                </a:lnTo>
                                <a:close/>
                              </a:path>
                            </a:pathLst>
                          </a:custGeom>
                          <a:noFill/>
                          <a:ln w="541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311" name="Picture 439"/>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4843" y="1753"/>
                            <a:ext cx="100" cy="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12" name="Freeform 440"/>
                        <wps:cNvSpPr>
                          <a:spLocks/>
                        </wps:cNvSpPr>
                        <wps:spPr bwMode="auto">
                          <a:xfrm>
                            <a:off x="4843" y="1753"/>
                            <a:ext cx="93" cy="839"/>
                          </a:xfrm>
                          <a:custGeom>
                            <a:avLst/>
                            <a:gdLst>
                              <a:gd name="T0" fmla="*/ 0 w 93"/>
                              <a:gd name="T1" fmla="*/ 838 h 839"/>
                              <a:gd name="T2" fmla="*/ 92 w 93"/>
                              <a:gd name="T3" fmla="*/ 838 h 839"/>
                              <a:gd name="T4" fmla="*/ 92 w 93"/>
                              <a:gd name="T5" fmla="*/ 0 h 839"/>
                              <a:gd name="T6" fmla="*/ 0 w 93"/>
                              <a:gd name="T7" fmla="*/ 0 h 839"/>
                              <a:gd name="T8" fmla="*/ 0 w 93"/>
                              <a:gd name="T9" fmla="*/ 838 h 839"/>
                            </a:gdLst>
                            <a:ahLst/>
                            <a:cxnLst>
                              <a:cxn ang="0">
                                <a:pos x="T0" y="T1"/>
                              </a:cxn>
                              <a:cxn ang="0">
                                <a:pos x="T2" y="T3"/>
                              </a:cxn>
                              <a:cxn ang="0">
                                <a:pos x="T4" y="T5"/>
                              </a:cxn>
                              <a:cxn ang="0">
                                <a:pos x="T6" y="T7"/>
                              </a:cxn>
                              <a:cxn ang="0">
                                <a:pos x="T8" y="T9"/>
                              </a:cxn>
                            </a:cxnLst>
                            <a:rect l="0" t="0" r="r" b="b"/>
                            <a:pathLst>
                              <a:path w="93" h="839">
                                <a:moveTo>
                                  <a:pt x="0" y="838"/>
                                </a:moveTo>
                                <a:lnTo>
                                  <a:pt x="92" y="838"/>
                                </a:lnTo>
                                <a:lnTo>
                                  <a:pt x="92" y="0"/>
                                </a:lnTo>
                                <a:lnTo>
                                  <a:pt x="0" y="0"/>
                                </a:lnTo>
                                <a:lnTo>
                                  <a:pt x="0" y="838"/>
                                </a:lnTo>
                                <a:close/>
                              </a:path>
                            </a:pathLst>
                          </a:custGeom>
                          <a:noFill/>
                          <a:ln w="541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313" name="Picture 441"/>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5490" y="1753"/>
                            <a:ext cx="100" cy="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14" name="Freeform 442"/>
                        <wps:cNvSpPr>
                          <a:spLocks/>
                        </wps:cNvSpPr>
                        <wps:spPr bwMode="auto">
                          <a:xfrm>
                            <a:off x="5490" y="1753"/>
                            <a:ext cx="93" cy="839"/>
                          </a:xfrm>
                          <a:custGeom>
                            <a:avLst/>
                            <a:gdLst>
                              <a:gd name="T0" fmla="*/ 0 w 93"/>
                              <a:gd name="T1" fmla="*/ 838 h 839"/>
                              <a:gd name="T2" fmla="*/ 92 w 93"/>
                              <a:gd name="T3" fmla="*/ 838 h 839"/>
                              <a:gd name="T4" fmla="*/ 92 w 93"/>
                              <a:gd name="T5" fmla="*/ 0 h 839"/>
                              <a:gd name="T6" fmla="*/ 0 w 93"/>
                              <a:gd name="T7" fmla="*/ 0 h 839"/>
                              <a:gd name="T8" fmla="*/ 0 w 93"/>
                              <a:gd name="T9" fmla="*/ 838 h 839"/>
                            </a:gdLst>
                            <a:ahLst/>
                            <a:cxnLst>
                              <a:cxn ang="0">
                                <a:pos x="T0" y="T1"/>
                              </a:cxn>
                              <a:cxn ang="0">
                                <a:pos x="T2" y="T3"/>
                              </a:cxn>
                              <a:cxn ang="0">
                                <a:pos x="T4" y="T5"/>
                              </a:cxn>
                              <a:cxn ang="0">
                                <a:pos x="T6" y="T7"/>
                              </a:cxn>
                              <a:cxn ang="0">
                                <a:pos x="T8" y="T9"/>
                              </a:cxn>
                            </a:cxnLst>
                            <a:rect l="0" t="0" r="r" b="b"/>
                            <a:pathLst>
                              <a:path w="93" h="839">
                                <a:moveTo>
                                  <a:pt x="0" y="838"/>
                                </a:moveTo>
                                <a:lnTo>
                                  <a:pt x="92" y="838"/>
                                </a:lnTo>
                                <a:lnTo>
                                  <a:pt x="92" y="0"/>
                                </a:lnTo>
                                <a:lnTo>
                                  <a:pt x="0" y="0"/>
                                </a:lnTo>
                                <a:lnTo>
                                  <a:pt x="0" y="838"/>
                                </a:lnTo>
                                <a:close/>
                              </a:path>
                            </a:pathLst>
                          </a:custGeom>
                          <a:noFill/>
                          <a:ln w="541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315" name="Picture 443"/>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6144" y="1753"/>
                            <a:ext cx="100" cy="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316" name="Group 444"/>
                        <wpg:cNvGrpSpPr>
                          <a:grpSpLocks/>
                        </wpg:cNvGrpSpPr>
                        <wpg:grpSpPr bwMode="auto">
                          <a:xfrm>
                            <a:off x="6144" y="1753"/>
                            <a:ext cx="2035" cy="839"/>
                            <a:chOff x="6144" y="1753"/>
                            <a:chExt cx="2035" cy="839"/>
                          </a:xfrm>
                        </wpg:grpSpPr>
                        <wps:wsp>
                          <wps:cNvPr id="317" name="Freeform 445"/>
                          <wps:cNvSpPr>
                            <a:spLocks/>
                          </wps:cNvSpPr>
                          <wps:spPr bwMode="auto">
                            <a:xfrm>
                              <a:off x="6144" y="1753"/>
                              <a:ext cx="2035" cy="839"/>
                            </a:xfrm>
                            <a:custGeom>
                              <a:avLst/>
                              <a:gdLst>
                                <a:gd name="T0" fmla="*/ 0 w 2035"/>
                                <a:gd name="T1" fmla="*/ 838 h 839"/>
                                <a:gd name="T2" fmla="*/ 92 w 2035"/>
                                <a:gd name="T3" fmla="*/ 838 h 839"/>
                                <a:gd name="T4" fmla="*/ 92 w 2035"/>
                                <a:gd name="T5" fmla="*/ 0 h 839"/>
                                <a:gd name="T6" fmla="*/ 0 w 2035"/>
                                <a:gd name="T7" fmla="*/ 0 h 839"/>
                                <a:gd name="T8" fmla="*/ 0 w 2035"/>
                                <a:gd name="T9" fmla="*/ 838 h 839"/>
                              </a:gdLst>
                              <a:ahLst/>
                              <a:cxnLst>
                                <a:cxn ang="0">
                                  <a:pos x="T0" y="T1"/>
                                </a:cxn>
                                <a:cxn ang="0">
                                  <a:pos x="T2" y="T3"/>
                                </a:cxn>
                                <a:cxn ang="0">
                                  <a:pos x="T4" y="T5"/>
                                </a:cxn>
                                <a:cxn ang="0">
                                  <a:pos x="T6" y="T7"/>
                                </a:cxn>
                                <a:cxn ang="0">
                                  <a:pos x="T8" y="T9"/>
                                </a:cxn>
                              </a:cxnLst>
                              <a:rect l="0" t="0" r="r" b="b"/>
                              <a:pathLst>
                                <a:path w="2035" h="839">
                                  <a:moveTo>
                                    <a:pt x="0" y="838"/>
                                  </a:moveTo>
                                  <a:lnTo>
                                    <a:pt x="92" y="838"/>
                                  </a:lnTo>
                                  <a:lnTo>
                                    <a:pt x="92" y="0"/>
                                  </a:lnTo>
                                  <a:lnTo>
                                    <a:pt x="0" y="0"/>
                                  </a:lnTo>
                                  <a:lnTo>
                                    <a:pt x="0" y="838"/>
                                  </a:lnTo>
                                  <a:close/>
                                </a:path>
                              </a:pathLst>
                            </a:custGeom>
                            <a:noFill/>
                            <a:ln w="573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8" name="Freeform 446"/>
                          <wps:cNvSpPr>
                            <a:spLocks/>
                          </wps:cNvSpPr>
                          <wps:spPr bwMode="auto">
                            <a:xfrm>
                              <a:off x="6144" y="1753"/>
                              <a:ext cx="2035" cy="839"/>
                            </a:xfrm>
                            <a:custGeom>
                              <a:avLst/>
                              <a:gdLst>
                                <a:gd name="T0" fmla="*/ 640 w 2035"/>
                                <a:gd name="T1" fmla="*/ 838 h 839"/>
                                <a:gd name="T2" fmla="*/ 733 w 2035"/>
                                <a:gd name="T3" fmla="*/ 838 h 839"/>
                                <a:gd name="T4" fmla="*/ 733 w 2035"/>
                                <a:gd name="T5" fmla="*/ 0 h 839"/>
                                <a:gd name="T6" fmla="*/ 640 w 2035"/>
                                <a:gd name="T7" fmla="*/ 0 h 839"/>
                                <a:gd name="T8" fmla="*/ 640 w 2035"/>
                                <a:gd name="T9" fmla="*/ 838 h 839"/>
                              </a:gdLst>
                              <a:ahLst/>
                              <a:cxnLst>
                                <a:cxn ang="0">
                                  <a:pos x="T0" y="T1"/>
                                </a:cxn>
                                <a:cxn ang="0">
                                  <a:pos x="T2" y="T3"/>
                                </a:cxn>
                                <a:cxn ang="0">
                                  <a:pos x="T4" y="T5"/>
                                </a:cxn>
                                <a:cxn ang="0">
                                  <a:pos x="T6" y="T7"/>
                                </a:cxn>
                                <a:cxn ang="0">
                                  <a:pos x="T8" y="T9"/>
                                </a:cxn>
                              </a:cxnLst>
                              <a:rect l="0" t="0" r="r" b="b"/>
                              <a:pathLst>
                                <a:path w="2035" h="839">
                                  <a:moveTo>
                                    <a:pt x="640" y="838"/>
                                  </a:moveTo>
                                  <a:lnTo>
                                    <a:pt x="733" y="838"/>
                                  </a:lnTo>
                                  <a:lnTo>
                                    <a:pt x="733" y="0"/>
                                  </a:lnTo>
                                  <a:lnTo>
                                    <a:pt x="640" y="0"/>
                                  </a:lnTo>
                                  <a:lnTo>
                                    <a:pt x="640" y="838"/>
                                  </a:lnTo>
                                  <a:close/>
                                </a:path>
                              </a:pathLst>
                            </a:custGeom>
                            <a:noFill/>
                            <a:ln w="573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9" name="Freeform 447"/>
                          <wps:cNvSpPr>
                            <a:spLocks/>
                          </wps:cNvSpPr>
                          <wps:spPr bwMode="auto">
                            <a:xfrm>
                              <a:off x="6144" y="1753"/>
                              <a:ext cx="2035" cy="839"/>
                            </a:xfrm>
                            <a:custGeom>
                              <a:avLst/>
                              <a:gdLst>
                                <a:gd name="T0" fmla="*/ 1287 w 2035"/>
                                <a:gd name="T1" fmla="*/ 838 h 839"/>
                                <a:gd name="T2" fmla="*/ 1380 w 2035"/>
                                <a:gd name="T3" fmla="*/ 838 h 839"/>
                                <a:gd name="T4" fmla="*/ 1380 w 2035"/>
                                <a:gd name="T5" fmla="*/ 0 h 839"/>
                                <a:gd name="T6" fmla="*/ 1287 w 2035"/>
                                <a:gd name="T7" fmla="*/ 0 h 839"/>
                                <a:gd name="T8" fmla="*/ 1287 w 2035"/>
                                <a:gd name="T9" fmla="*/ 838 h 839"/>
                              </a:gdLst>
                              <a:ahLst/>
                              <a:cxnLst>
                                <a:cxn ang="0">
                                  <a:pos x="T0" y="T1"/>
                                </a:cxn>
                                <a:cxn ang="0">
                                  <a:pos x="T2" y="T3"/>
                                </a:cxn>
                                <a:cxn ang="0">
                                  <a:pos x="T4" y="T5"/>
                                </a:cxn>
                                <a:cxn ang="0">
                                  <a:pos x="T6" y="T7"/>
                                </a:cxn>
                                <a:cxn ang="0">
                                  <a:pos x="T8" y="T9"/>
                                </a:cxn>
                              </a:cxnLst>
                              <a:rect l="0" t="0" r="r" b="b"/>
                              <a:pathLst>
                                <a:path w="2035" h="839">
                                  <a:moveTo>
                                    <a:pt x="1287" y="838"/>
                                  </a:moveTo>
                                  <a:lnTo>
                                    <a:pt x="1380" y="838"/>
                                  </a:lnTo>
                                  <a:lnTo>
                                    <a:pt x="1380" y="0"/>
                                  </a:lnTo>
                                  <a:lnTo>
                                    <a:pt x="1287" y="0"/>
                                  </a:lnTo>
                                  <a:lnTo>
                                    <a:pt x="1287" y="838"/>
                                  </a:lnTo>
                                  <a:close/>
                                </a:path>
                              </a:pathLst>
                            </a:custGeom>
                            <a:noFill/>
                            <a:ln w="573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0" name="Freeform 448"/>
                          <wps:cNvSpPr>
                            <a:spLocks/>
                          </wps:cNvSpPr>
                          <wps:spPr bwMode="auto">
                            <a:xfrm>
                              <a:off x="6144" y="1753"/>
                              <a:ext cx="2035" cy="839"/>
                            </a:xfrm>
                            <a:custGeom>
                              <a:avLst/>
                              <a:gdLst>
                                <a:gd name="T0" fmla="*/ 1941 w 2035"/>
                                <a:gd name="T1" fmla="*/ 838 h 839"/>
                                <a:gd name="T2" fmla="*/ 2034 w 2035"/>
                                <a:gd name="T3" fmla="*/ 838 h 839"/>
                                <a:gd name="T4" fmla="*/ 2034 w 2035"/>
                                <a:gd name="T5" fmla="*/ 0 h 839"/>
                                <a:gd name="T6" fmla="*/ 1941 w 2035"/>
                                <a:gd name="T7" fmla="*/ 0 h 839"/>
                                <a:gd name="T8" fmla="*/ 1941 w 2035"/>
                                <a:gd name="T9" fmla="*/ 838 h 839"/>
                              </a:gdLst>
                              <a:ahLst/>
                              <a:cxnLst>
                                <a:cxn ang="0">
                                  <a:pos x="T0" y="T1"/>
                                </a:cxn>
                                <a:cxn ang="0">
                                  <a:pos x="T2" y="T3"/>
                                </a:cxn>
                                <a:cxn ang="0">
                                  <a:pos x="T4" y="T5"/>
                                </a:cxn>
                                <a:cxn ang="0">
                                  <a:pos x="T6" y="T7"/>
                                </a:cxn>
                                <a:cxn ang="0">
                                  <a:pos x="T8" y="T9"/>
                                </a:cxn>
                              </a:cxnLst>
                              <a:rect l="0" t="0" r="r" b="b"/>
                              <a:pathLst>
                                <a:path w="2035" h="839">
                                  <a:moveTo>
                                    <a:pt x="1941" y="838"/>
                                  </a:moveTo>
                                  <a:lnTo>
                                    <a:pt x="2034" y="838"/>
                                  </a:lnTo>
                                  <a:lnTo>
                                    <a:pt x="2034" y="0"/>
                                  </a:lnTo>
                                  <a:lnTo>
                                    <a:pt x="1941" y="0"/>
                                  </a:lnTo>
                                  <a:lnTo>
                                    <a:pt x="1941" y="838"/>
                                  </a:lnTo>
                                  <a:close/>
                                </a:path>
                              </a:pathLst>
                            </a:custGeom>
                            <a:noFill/>
                            <a:ln w="573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21" name="Freeform 449"/>
                        <wps:cNvSpPr>
                          <a:spLocks/>
                        </wps:cNvSpPr>
                        <wps:spPr bwMode="auto">
                          <a:xfrm>
                            <a:off x="8726" y="1752"/>
                            <a:ext cx="93" cy="839"/>
                          </a:xfrm>
                          <a:custGeom>
                            <a:avLst/>
                            <a:gdLst>
                              <a:gd name="T0" fmla="*/ 92 w 93"/>
                              <a:gd name="T1" fmla="*/ 0 h 839"/>
                              <a:gd name="T2" fmla="*/ 0 w 93"/>
                              <a:gd name="T3" fmla="*/ 0 h 839"/>
                              <a:gd name="T4" fmla="*/ 0 w 93"/>
                              <a:gd name="T5" fmla="*/ 838 h 839"/>
                              <a:gd name="T6" fmla="*/ 92 w 93"/>
                              <a:gd name="T7" fmla="*/ 838 h 839"/>
                              <a:gd name="T8" fmla="*/ 92 w 93"/>
                              <a:gd name="T9" fmla="*/ 0 h 839"/>
                            </a:gdLst>
                            <a:ahLst/>
                            <a:cxnLst>
                              <a:cxn ang="0">
                                <a:pos x="T0" y="T1"/>
                              </a:cxn>
                              <a:cxn ang="0">
                                <a:pos x="T2" y="T3"/>
                              </a:cxn>
                              <a:cxn ang="0">
                                <a:pos x="T4" y="T5"/>
                              </a:cxn>
                              <a:cxn ang="0">
                                <a:pos x="T6" y="T7"/>
                              </a:cxn>
                              <a:cxn ang="0">
                                <a:pos x="T8" y="T9"/>
                              </a:cxn>
                            </a:cxnLst>
                            <a:rect l="0" t="0" r="r" b="b"/>
                            <a:pathLst>
                              <a:path w="93" h="839">
                                <a:moveTo>
                                  <a:pt x="92" y="0"/>
                                </a:moveTo>
                                <a:lnTo>
                                  <a:pt x="0" y="0"/>
                                </a:lnTo>
                                <a:lnTo>
                                  <a:pt x="0" y="838"/>
                                </a:lnTo>
                                <a:lnTo>
                                  <a:pt x="92" y="838"/>
                                </a:lnTo>
                                <a:lnTo>
                                  <a:pt x="9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322" name="Group 450"/>
                        <wpg:cNvGrpSpPr>
                          <a:grpSpLocks/>
                        </wpg:cNvGrpSpPr>
                        <wpg:grpSpPr bwMode="auto">
                          <a:xfrm>
                            <a:off x="8726" y="1753"/>
                            <a:ext cx="740" cy="839"/>
                            <a:chOff x="8726" y="1753"/>
                            <a:chExt cx="740" cy="839"/>
                          </a:xfrm>
                        </wpg:grpSpPr>
                        <wps:wsp>
                          <wps:cNvPr id="323" name="Freeform 451"/>
                          <wps:cNvSpPr>
                            <a:spLocks/>
                          </wps:cNvSpPr>
                          <wps:spPr bwMode="auto">
                            <a:xfrm>
                              <a:off x="8726" y="1753"/>
                              <a:ext cx="740" cy="839"/>
                            </a:xfrm>
                            <a:custGeom>
                              <a:avLst/>
                              <a:gdLst>
                                <a:gd name="T0" fmla="*/ 0 w 740"/>
                                <a:gd name="T1" fmla="*/ 838 h 839"/>
                                <a:gd name="T2" fmla="*/ 92 w 740"/>
                                <a:gd name="T3" fmla="*/ 838 h 839"/>
                                <a:gd name="T4" fmla="*/ 92 w 740"/>
                                <a:gd name="T5" fmla="*/ 0 h 839"/>
                                <a:gd name="T6" fmla="*/ 0 w 740"/>
                                <a:gd name="T7" fmla="*/ 0 h 839"/>
                                <a:gd name="T8" fmla="*/ 0 w 740"/>
                                <a:gd name="T9" fmla="*/ 838 h 839"/>
                              </a:gdLst>
                              <a:ahLst/>
                              <a:cxnLst>
                                <a:cxn ang="0">
                                  <a:pos x="T0" y="T1"/>
                                </a:cxn>
                                <a:cxn ang="0">
                                  <a:pos x="T2" y="T3"/>
                                </a:cxn>
                                <a:cxn ang="0">
                                  <a:pos x="T4" y="T5"/>
                                </a:cxn>
                                <a:cxn ang="0">
                                  <a:pos x="T6" y="T7"/>
                                </a:cxn>
                                <a:cxn ang="0">
                                  <a:pos x="T8" y="T9"/>
                                </a:cxn>
                              </a:cxnLst>
                              <a:rect l="0" t="0" r="r" b="b"/>
                              <a:pathLst>
                                <a:path w="740" h="839">
                                  <a:moveTo>
                                    <a:pt x="0" y="838"/>
                                  </a:moveTo>
                                  <a:lnTo>
                                    <a:pt x="92" y="838"/>
                                  </a:lnTo>
                                  <a:lnTo>
                                    <a:pt x="92" y="0"/>
                                  </a:lnTo>
                                  <a:lnTo>
                                    <a:pt x="0" y="0"/>
                                  </a:lnTo>
                                  <a:lnTo>
                                    <a:pt x="0" y="838"/>
                                  </a:lnTo>
                                  <a:close/>
                                </a:path>
                              </a:pathLst>
                            </a:custGeom>
                            <a:noFill/>
                            <a:ln w="573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4" name="Freeform 452"/>
                          <wps:cNvSpPr>
                            <a:spLocks/>
                          </wps:cNvSpPr>
                          <wps:spPr bwMode="auto">
                            <a:xfrm>
                              <a:off x="8726" y="1753"/>
                              <a:ext cx="740" cy="839"/>
                            </a:xfrm>
                            <a:custGeom>
                              <a:avLst/>
                              <a:gdLst>
                                <a:gd name="T0" fmla="*/ 646 w 740"/>
                                <a:gd name="T1" fmla="*/ 838 h 839"/>
                                <a:gd name="T2" fmla="*/ 739 w 740"/>
                                <a:gd name="T3" fmla="*/ 838 h 839"/>
                                <a:gd name="T4" fmla="*/ 739 w 740"/>
                                <a:gd name="T5" fmla="*/ 0 h 839"/>
                                <a:gd name="T6" fmla="*/ 646 w 740"/>
                                <a:gd name="T7" fmla="*/ 0 h 839"/>
                                <a:gd name="T8" fmla="*/ 646 w 740"/>
                                <a:gd name="T9" fmla="*/ 838 h 839"/>
                              </a:gdLst>
                              <a:ahLst/>
                              <a:cxnLst>
                                <a:cxn ang="0">
                                  <a:pos x="T0" y="T1"/>
                                </a:cxn>
                                <a:cxn ang="0">
                                  <a:pos x="T2" y="T3"/>
                                </a:cxn>
                                <a:cxn ang="0">
                                  <a:pos x="T4" y="T5"/>
                                </a:cxn>
                                <a:cxn ang="0">
                                  <a:pos x="T6" y="T7"/>
                                </a:cxn>
                                <a:cxn ang="0">
                                  <a:pos x="T8" y="T9"/>
                                </a:cxn>
                              </a:cxnLst>
                              <a:rect l="0" t="0" r="r" b="b"/>
                              <a:pathLst>
                                <a:path w="740" h="839">
                                  <a:moveTo>
                                    <a:pt x="646" y="838"/>
                                  </a:moveTo>
                                  <a:lnTo>
                                    <a:pt x="739" y="838"/>
                                  </a:lnTo>
                                  <a:lnTo>
                                    <a:pt x="739" y="0"/>
                                  </a:lnTo>
                                  <a:lnTo>
                                    <a:pt x="646" y="0"/>
                                  </a:lnTo>
                                  <a:lnTo>
                                    <a:pt x="646" y="838"/>
                                  </a:lnTo>
                                  <a:close/>
                                </a:path>
                              </a:pathLst>
                            </a:custGeom>
                            <a:noFill/>
                            <a:ln w="573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25" name="Freeform 453"/>
                        <wps:cNvSpPr>
                          <a:spLocks/>
                        </wps:cNvSpPr>
                        <wps:spPr bwMode="auto">
                          <a:xfrm>
                            <a:off x="10026" y="1753"/>
                            <a:ext cx="94" cy="839"/>
                          </a:xfrm>
                          <a:custGeom>
                            <a:avLst/>
                            <a:gdLst>
                              <a:gd name="T0" fmla="*/ 0 w 94"/>
                              <a:gd name="T1" fmla="*/ 838 h 839"/>
                              <a:gd name="T2" fmla="*/ 93 w 94"/>
                              <a:gd name="T3" fmla="*/ 838 h 839"/>
                              <a:gd name="T4" fmla="*/ 93 w 94"/>
                              <a:gd name="T5" fmla="*/ 0 h 839"/>
                              <a:gd name="T6" fmla="*/ 0 w 94"/>
                              <a:gd name="T7" fmla="*/ 0 h 839"/>
                              <a:gd name="T8" fmla="*/ 0 w 94"/>
                              <a:gd name="T9" fmla="*/ 838 h 839"/>
                            </a:gdLst>
                            <a:ahLst/>
                            <a:cxnLst>
                              <a:cxn ang="0">
                                <a:pos x="T0" y="T1"/>
                              </a:cxn>
                              <a:cxn ang="0">
                                <a:pos x="T2" y="T3"/>
                              </a:cxn>
                              <a:cxn ang="0">
                                <a:pos x="T4" y="T5"/>
                              </a:cxn>
                              <a:cxn ang="0">
                                <a:pos x="T6" y="T7"/>
                              </a:cxn>
                              <a:cxn ang="0">
                                <a:pos x="T8" y="T9"/>
                              </a:cxn>
                            </a:cxnLst>
                            <a:rect l="0" t="0" r="r" b="b"/>
                            <a:pathLst>
                              <a:path w="94" h="839">
                                <a:moveTo>
                                  <a:pt x="0" y="838"/>
                                </a:moveTo>
                                <a:lnTo>
                                  <a:pt x="93" y="838"/>
                                </a:lnTo>
                                <a:lnTo>
                                  <a:pt x="93" y="0"/>
                                </a:lnTo>
                                <a:lnTo>
                                  <a:pt x="0" y="0"/>
                                </a:lnTo>
                                <a:lnTo>
                                  <a:pt x="0" y="838"/>
                                </a:lnTo>
                                <a:close/>
                              </a:path>
                            </a:pathLst>
                          </a:custGeom>
                          <a:noFill/>
                          <a:ln w="541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326" name="Group 454"/>
                        <wpg:cNvGrpSpPr>
                          <a:grpSpLocks/>
                        </wpg:cNvGrpSpPr>
                        <wpg:grpSpPr bwMode="auto">
                          <a:xfrm>
                            <a:off x="2845" y="3087"/>
                            <a:ext cx="1839" cy="1"/>
                            <a:chOff x="2845" y="3087"/>
                            <a:chExt cx="1839" cy="1"/>
                          </a:xfrm>
                        </wpg:grpSpPr>
                        <wps:wsp>
                          <wps:cNvPr id="327" name="Freeform 455"/>
                          <wps:cNvSpPr>
                            <a:spLocks/>
                          </wps:cNvSpPr>
                          <wps:spPr bwMode="auto">
                            <a:xfrm>
                              <a:off x="2845" y="3087"/>
                              <a:ext cx="1839" cy="1"/>
                            </a:xfrm>
                            <a:custGeom>
                              <a:avLst/>
                              <a:gdLst>
                                <a:gd name="T0" fmla="*/ 0 w 1839"/>
                                <a:gd name="T1" fmla="*/ 0 h 1"/>
                                <a:gd name="T2" fmla="*/ 501 w 1839"/>
                                <a:gd name="T3" fmla="*/ 0 h 1"/>
                              </a:gdLst>
                              <a:ahLst/>
                              <a:cxnLst>
                                <a:cxn ang="0">
                                  <a:pos x="T0" y="T1"/>
                                </a:cxn>
                                <a:cxn ang="0">
                                  <a:pos x="T2" y="T3"/>
                                </a:cxn>
                              </a:cxnLst>
                              <a:rect l="0" t="0" r="r" b="b"/>
                              <a:pathLst>
                                <a:path w="1839" h="1">
                                  <a:moveTo>
                                    <a:pt x="0" y="0"/>
                                  </a:moveTo>
                                  <a:lnTo>
                                    <a:pt x="501" y="0"/>
                                  </a:lnTo>
                                </a:path>
                              </a:pathLst>
                            </a:custGeom>
                            <a:noFill/>
                            <a:ln w="606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8" name="Freeform 456"/>
                          <wps:cNvSpPr>
                            <a:spLocks/>
                          </wps:cNvSpPr>
                          <wps:spPr bwMode="auto">
                            <a:xfrm>
                              <a:off x="2845" y="3087"/>
                              <a:ext cx="1839" cy="1"/>
                            </a:xfrm>
                            <a:custGeom>
                              <a:avLst/>
                              <a:gdLst>
                                <a:gd name="T0" fmla="*/ 1336 w 1839"/>
                                <a:gd name="T1" fmla="*/ 0 h 1"/>
                                <a:gd name="T2" fmla="*/ 1838 w 1839"/>
                                <a:gd name="T3" fmla="*/ 0 h 1"/>
                              </a:gdLst>
                              <a:ahLst/>
                              <a:cxnLst>
                                <a:cxn ang="0">
                                  <a:pos x="T0" y="T1"/>
                                </a:cxn>
                                <a:cxn ang="0">
                                  <a:pos x="T2" y="T3"/>
                                </a:cxn>
                              </a:cxnLst>
                              <a:rect l="0" t="0" r="r" b="b"/>
                              <a:pathLst>
                                <a:path w="1839" h="1">
                                  <a:moveTo>
                                    <a:pt x="1336" y="0"/>
                                  </a:moveTo>
                                  <a:lnTo>
                                    <a:pt x="1838" y="0"/>
                                  </a:lnTo>
                                </a:path>
                              </a:pathLst>
                            </a:custGeom>
                            <a:noFill/>
                            <a:ln w="606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9" name="Group 457"/>
                        <wpg:cNvGrpSpPr>
                          <a:grpSpLocks/>
                        </wpg:cNvGrpSpPr>
                        <wpg:grpSpPr bwMode="auto">
                          <a:xfrm>
                            <a:off x="2788" y="3045"/>
                            <a:ext cx="1952" cy="84"/>
                            <a:chOff x="2788" y="3045"/>
                            <a:chExt cx="1952" cy="84"/>
                          </a:xfrm>
                        </wpg:grpSpPr>
                        <wps:wsp>
                          <wps:cNvPr id="330" name="Freeform 458"/>
                          <wps:cNvSpPr>
                            <a:spLocks/>
                          </wps:cNvSpPr>
                          <wps:spPr bwMode="auto">
                            <a:xfrm>
                              <a:off x="2788" y="3045"/>
                              <a:ext cx="1952" cy="84"/>
                            </a:xfrm>
                            <a:custGeom>
                              <a:avLst/>
                              <a:gdLst>
                                <a:gd name="T0" fmla="*/ 75 w 1952"/>
                                <a:gd name="T1" fmla="*/ 0 h 84"/>
                                <a:gd name="T2" fmla="*/ 0 w 1952"/>
                                <a:gd name="T3" fmla="*/ 42 h 84"/>
                                <a:gd name="T4" fmla="*/ 75 w 1952"/>
                                <a:gd name="T5" fmla="*/ 84 h 84"/>
                                <a:gd name="T6" fmla="*/ 68 w 1952"/>
                                <a:gd name="T7" fmla="*/ 63 h 84"/>
                                <a:gd name="T8" fmla="*/ 66 w 1952"/>
                                <a:gd name="T9" fmla="*/ 42 h 84"/>
                                <a:gd name="T10" fmla="*/ 68 w 1952"/>
                                <a:gd name="T11" fmla="*/ 20 h 84"/>
                                <a:gd name="T12" fmla="*/ 75 w 1952"/>
                                <a:gd name="T13" fmla="*/ 0 h 84"/>
                              </a:gdLst>
                              <a:ahLst/>
                              <a:cxnLst>
                                <a:cxn ang="0">
                                  <a:pos x="T0" y="T1"/>
                                </a:cxn>
                                <a:cxn ang="0">
                                  <a:pos x="T2" y="T3"/>
                                </a:cxn>
                                <a:cxn ang="0">
                                  <a:pos x="T4" y="T5"/>
                                </a:cxn>
                                <a:cxn ang="0">
                                  <a:pos x="T6" y="T7"/>
                                </a:cxn>
                                <a:cxn ang="0">
                                  <a:pos x="T8" y="T9"/>
                                </a:cxn>
                                <a:cxn ang="0">
                                  <a:pos x="T10" y="T11"/>
                                </a:cxn>
                                <a:cxn ang="0">
                                  <a:pos x="T12" y="T13"/>
                                </a:cxn>
                              </a:cxnLst>
                              <a:rect l="0" t="0" r="r" b="b"/>
                              <a:pathLst>
                                <a:path w="1952" h="84">
                                  <a:moveTo>
                                    <a:pt x="75" y="0"/>
                                  </a:moveTo>
                                  <a:lnTo>
                                    <a:pt x="0" y="42"/>
                                  </a:lnTo>
                                  <a:lnTo>
                                    <a:pt x="75" y="84"/>
                                  </a:lnTo>
                                  <a:lnTo>
                                    <a:pt x="68" y="63"/>
                                  </a:lnTo>
                                  <a:lnTo>
                                    <a:pt x="66" y="42"/>
                                  </a:lnTo>
                                  <a:lnTo>
                                    <a:pt x="68" y="20"/>
                                  </a:lnTo>
                                  <a:lnTo>
                                    <a:pt x="7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1" name="Freeform 459"/>
                          <wps:cNvSpPr>
                            <a:spLocks/>
                          </wps:cNvSpPr>
                          <wps:spPr bwMode="auto">
                            <a:xfrm>
                              <a:off x="2788" y="3045"/>
                              <a:ext cx="1952" cy="84"/>
                            </a:xfrm>
                            <a:custGeom>
                              <a:avLst/>
                              <a:gdLst>
                                <a:gd name="T0" fmla="*/ 1951 w 1952"/>
                                <a:gd name="T1" fmla="*/ 42 h 84"/>
                                <a:gd name="T2" fmla="*/ 1876 w 1952"/>
                                <a:gd name="T3" fmla="*/ 0 h 84"/>
                                <a:gd name="T4" fmla="*/ 1882 w 1952"/>
                                <a:gd name="T5" fmla="*/ 20 h 84"/>
                                <a:gd name="T6" fmla="*/ 1884 w 1952"/>
                                <a:gd name="T7" fmla="*/ 42 h 84"/>
                                <a:gd name="T8" fmla="*/ 1882 w 1952"/>
                                <a:gd name="T9" fmla="*/ 63 h 84"/>
                                <a:gd name="T10" fmla="*/ 1876 w 1952"/>
                                <a:gd name="T11" fmla="*/ 84 h 84"/>
                                <a:gd name="T12" fmla="*/ 1951 w 1952"/>
                                <a:gd name="T13" fmla="*/ 42 h 84"/>
                              </a:gdLst>
                              <a:ahLst/>
                              <a:cxnLst>
                                <a:cxn ang="0">
                                  <a:pos x="T0" y="T1"/>
                                </a:cxn>
                                <a:cxn ang="0">
                                  <a:pos x="T2" y="T3"/>
                                </a:cxn>
                                <a:cxn ang="0">
                                  <a:pos x="T4" y="T5"/>
                                </a:cxn>
                                <a:cxn ang="0">
                                  <a:pos x="T6" y="T7"/>
                                </a:cxn>
                                <a:cxn ang="0">
                                  <a:pos x="T8" y="T9"/>
                                </a:cxn>
                                <a:cxn ang="0">
                                  <a:pos x="T10" y="T11"/>
                                </a:cxn>
                                <a:cxn ang="0">
                                  <a:pos x="T12" y="T13"/>
                                </a:cxn>
                              </a:cxnLst>
                              <a:rect l="0" t="0" r="r" b="b"/>
                              <a:pathLst>
                                <a:path w="1952" h="84">
                                  <a:moveTo>
                                    <a:pt x="1951" y="42"/>
                                  </a:moveTo>
                                  <a:lnTo>
                                    <a:pt x="1876" y="0"/>
                                  </a:lnTo>
                                  <a:lnTo>
                                    <a:pt x="1882" y="20"/>
                                  </a:lnTo>
                                  <a:lnTo>
                                    <a:pt x="1884" y="42"/>
                                  </a:lnTo>
                                  <a:lnTo>
                                    <a:pt x="1882" y="63"/>
                                  </a:lnTo>
                                  <a:lnTo>
                                    <a:pt x="1876" y="84"/>
                                  </a:lnTo>
                                  <a:lnTo>
                                    <a:pt x="1951" y="4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32" name="Group 460"/>
                        <wpg:cNvGrpSpPr>
                          <a:grpSpLocks/>
                        </wpg:cNvGrpSpPr>
                        <wpg:grpSpPr bwMode="auto">
                          <a:xfrm>
                            <a:off x="3604" y="1669"/>
                            <a:ext cx="2506" cy="1"/>
                            <a:chOff x="3604" y="1669"/>
                            <a:chExt cx="2506" cy="1"/>
                          </a:xfrm>
                        </wpg:grpSpPr>
                        <wps:wsp>
                          <wps:cNvPr id="333" name="Freeform 461"/>
                          <wps:cNvSpPr>
                            <a:spLocks/>
                          </wps:cNvSpPr>
                          <wps:spPr bwMode="auto">
                            <a:xfrm>
                              <a:off x="3604" y="1669"/>
                              <a:ext cx="2506" cy="1"/>
                            </a:xfrm>
                            <a:custGeom>
                              <a:avLst/>
                              <a:gdLst>
                                <a:gd name="T0" fmla="*/ 0 w 2506"/>
                                <a:gd name="T1" fmla="*/ 0 h 1"/>
                                <a:gd name="T2" fmla="*/ 835 w 2506"/>
                                <a:gd name="T3" fmla="*/ 0 h 1"/>
                              </a:gdLst>
                              <a:ahLst/>
                              <a:cxnLst>
                                <a:cxn ang="0">
                                  <a:pos x="T0" y="T1"/>
                                </a:cxn>
                                <a:cxn ang="0">
                                  <a:pos x="T2" y="T3"/>
                                </a:cxn>
                              </a:cxnLst>
                              <a:rect l="0" t="0" r="r" b="b"/>
                              <a:pathLst>
                                <a:path w="2506" h="1">
                                  <a:moveTo>
                                    <a:pt x="0" y="0"/>
                                  </a:moveTo>
                                  <a:lnTo>
                                    <a:pt x="835" y="0"/>
                                  </a:lnTo>
                                </a:path>
                              </a:pathLst>
                            </a:custGeom>
                            <a:noFill/>
                            <a:ln w="606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4" name="Freeform 462"/>
                          <wps:cNvSpPr>
                            <a:spLocks/>
                          </wps:cNvSpPr>
                          <wps:spPr bwMode="auto">
                            <a:xfrm>
                              <a:off x="3604" y="1669"/>
                              <a:ext cx="2506" cy="1"/>
                            </a:xfrm>
                            <a:custGeom>
                              <a:avLst/>
                              <a:gdLst>
                                <a:gd name="T0" fmla="*/ 1670 w 2506"/>
                                <a:gd name="T1" fmla="*/ 0 h 1"/>
                                <a:gd name="T2" fmla="*/ 2505 w 2506"/>
                                <a:gd name="T3" fmla="*/ 0 h 1"/>
                              </a:gdLst>
                              <a:ahLst/>
                              <a:cxnLst>
                                <a:cxn ang="0">
                                  <a:pos x="T0" y="T1"/>
                                </a:cxn>
                                <a:cxn ang="0">
                                  <a:pos x="T2" y="T3"/>
                                </a:cxn>
                              </a:cxnLst>
                              <a:rect l="0" t="0" r="r" b="b"/>
                              <a:pathLst>
                                <a:path w="2506" h="1">
                                  <a:moveTo>
                                    <a:pt x="1670" y="0"/>
                                  </a:moveTo>
                                  <a:lnTo>
                                    <a:pt x="2505" y="0"/>
                                  </a:lnTo>
                                </a:path>
                              </a:pathLst>
                            </a:custGeom>
                            <a:noFill/>
                            <a:ln w="606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5" name="Group 463"/>
                        <wpg:cNvGrpSpPr>
                          <a:grpSpLocks/>
                        </wpg:cNvGrpSpPr>
                        <wpg:grpSpPr bwMode="auto">
                          <a:xfrm>
                            <a:off x="3548" y="1626"/>
                            <a:ext cx="2619" cy="83"/>
                            <a:chOff x="3548" y="1626"/>
                            <a:chExt cx="2619" cy="83"/>
                          </a:xfrm>
                        </wpg:grpSpPr>
                        <wps:wsp>
                          <wps:cNvPr id="336" name="Freeform 464"/>
                          <wps:cNvSpPr>
                            <a:spLocks/>
                          </wps:cNvSpPr>
                          <wps:spPr bwMode="auto">
                            <a:xfrm>
                              <a:off x="3548" y="1626"/>
                              <a:ext cx="2619" cy="83"/>
                            </a:xfrm>
                            <a:custGeom>
                              <a:avLst/>
                              <a:gdLst>
                                <a:gd name="T0" fmla="*/ 75 w 2619"/>
                                <a:gd name="T1" fmla="*/ 0 h 83"/>
                                <a:gd name="T2" fmla="*/ 0 w 2619"/>
                                <a:gd name="T3" fmla="*/ 42 h 83"/>
                                <a:gd name="T4" fmla="*/ 75 w 2619"/>
                                <a:gd name="T5" fmla="*/ 82 h 83"/>
                                <a:gd name="T6" fmla="*/ 68 w 2619"/>
                                <a:gd name="T7" fmla="*/ 62 h 83"/>
                                <a:gd name="T8" fmla="*/ 66 w 2619"/>
                                <a:gd name="T9" fmla="*/ 41 h 83"/>
                                <a:gd name="T10" fmla="*/ 68 w 2619"/>
                                <a:gd name="T11" fmla="*/ 20 h 83"/>
                                <a:gd name="T12" fmla="*/ 75 w 2619"/>
                                <a:gd name="T13" fmla="*/ 0 h 83"/>
                              </a:gdLst>
                              <a:ahLst/>
                              <a:cxnLst>
                                <a:cxn ang="0">
                                  <a:pos x="T0" y="T1"/>
                                </a:cxn>
                                <a:cxn ang="0">
                                  <a:pos x="T2" y="T3"/>
                                </a:cxn>
                                <a:cxn ang="0">
                                  <a:pos x="T4" y="T5"/>
                                </a:cxn>
                                <a:cxn ang="0">
                                  <a:pos x="T6" y="T7"/>
                                </a:cxn>
                                <a:cxn ang="0">
                                  <a:pos x="T8" y="T9"/>
                                </a:cxn>
                                <a:cxn ang="0">
                                  <a:pos x="T10" y="T11"/>
                                </a:cxn>
                                <a:cxn ang="0">
                                  <a:pos x="T12" y="T13"/>
                                </a:cxn>
                              </a:cxnLst>
                              <a:rect l="0" t="0" r="r" b="b"/>
                              <a:pathLst>
                                <a:path w="2619" h="83">
                                  <a:moveTo>
                                    <a:pt x="75" y="0"/>
                                  </a:moveTo>
                                  <a:lnTo>
                                    <a:pt x="0" y="42"/>
                                  </a:lnTo>
                                  <a:lnTo>
                                    <a:pt x="75" y="82"/>
                                  </a:lnTo>
                                  <a:lnTo>
                                    <a:pt x="68" y="62"/>
                                  </a:lnTo>
                                  <a:lnTo>
                                    <a:pt x="66" y="41"/>
                                  </a:lnTo>
                                  <a:lnTo>
                                    <a:pt x="68" y="20"/>
                                  </a:lnTo>
                                  <a:lnTo>
                                    <a:pt x="7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7" name="Freeform 465"/>
                          <wps:cNvSpPr>
                            <a:spLocks/>
                          </wps:cNvSpPr>
                          <wps:spPr bwMode="auto">
                            <a:xfrm>
                              <a:off x="3548" y="1626"/>
                              <a:ext cx="2619" cy="83"/>
                            </a:xfrm>
                            <a:custGeom>
                              <a:avLst/>
                              <a:gdLst>
                                <a:gd name="T0" fmla="*/ 2618 w 2619"/>
                                <a:gd name="T1" fmla="*/ 42 h 83"/>
                                <a:gd name="T2" fmla="*/ 2544 w 2619"/>
                                <a:gd name="T3" fmla="*/ 0 h 83"/>
                                <a:gd name="T4" fmla="*/ 2550 w 2619"/>
                                <a:gd name="T5" fmla="*/ 20 h 83"/>
                                <a:gd name="T6" fmla="*/ 2552 w 2619"/>
                                <a:gd name="T7" fmla="*/ 41 h 83"/>
                                <a:gd name="T8" fmla="*/ 2550 w 2619"/>
                                <a:gd name="T9" fmla="*/ 62 h 83"/>
                                <a:gd name="T10" fmla="*/ 2544 w 2619"/>
                                <a:gd name="T11" fmla="*/ 82 h 83"/>
                                <a:gd name="T12" fmla="*/ 2618 w 2619"/>
                                <a:gd name="T13" fmla="*/ 42 h 83"/>
                              </a:gdLst>
                              <a:ahLst/>
                              <a:cxnLst>
                                <a:cxn ang="0">
                                  <a:pos x="T0" y="T1"/>
                                </a:cxn>
                                <a:cxn ang="0">
                                  <a:pos x="T2" y="T3"/>
                                </a:cxn>
                                <a:cxn ang="0">
                                  <a:pos x="T4" y="T5"/>
                                </a:cxn>
                                <a:cxn ang="0">
                                  <a:pos x="T6" y="T7"/>
                                </a:cxn>
                                <a:cxn ang="0">
                                  <a:pos x="T8" y="T9"/>
                                </a:cxn>
                                <a:cxn ang="0">
                                  <a:pos x="T10" y="T11"/>
                                </a:cxn>
                                <a:cxn ang="0">
                                  <a:pos x="T12" y="T13"/>
                                </a:cxn>
                              </a:cxnLst>
                              <a:rect l="0" t="0" r="r" b="b"/>
                              <a:pathLst>
                                <a:path w="2619" h="83">
                                  <a:moveTo>
                                    <a:pt x="2618" y="42"/>
                                  </a:moveTo>
                                  <a:lnTo>
                                    <a:pt x="2544" y="0"/>
                                  </a:lnTo>
                                  <a:lnTo>
                                    <a:pt x="2550" y="20"/>
                                  </a:lnTo>
                                  <a:lnTo>
                                    <a:pt x="2552" y="41"/>
                                  </a:lnTo>
                                  <a:lnTo>
                                    <a:pt x="2550" y="62"/>
                                  </a:lnTo>
                                  <a:lnTo>
                                    <a:pt x="2544" y="82"/>
                                  </a:lnTo>
                                  <a:lnTo>
                                    <a:pt x="2618" y="4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338" name="Freeform 466"/>
                        <wps:cNvSpPr>
                          <a:spLocks/>
                        </wps:cNvSpPr>
                        <wps:spPr bwMode="auto">
                          <a:xfrm>
                            <a:off x="4440" y="1590"/>
                            <a:ext cx="836" cy="155"/>
                          </a:xfrm>
                          <a:custGeom>
                            <a:avLst/>
                            <a:gdLst>
                              <a:gd name="T0" fmla="*/ 835 w 836"/>
                              <a:gd name="T1" fmla="*/ 0 h 155"/>
                              <a:gd name="T2" fmla="*/ 0 w 836"/>
                              <a:gd name="T3" fmla="*/ 0 h 155"/>
                              <a:gd name="T4" fmla="*/ 0 w 836"/>
                              <a:gd name="T5" fmla="*/ 154 h 155"/>
                              <a:gd name="T6" fmla="*/ 835 w 836"/>
                              <a:gd name="T7" fmla="*/ 154 h 155"/>
                              <a:gd name="T8" fmla="*/ 835 w 836"/>
                              <a:gd name="T9" fmla="*/ 0 h 155"/>
                            </a:gdLst>
                            <a:ahLst/>
                            <a:cxnLst>
                              <a:cxn ang="0">
                                <a:pos x="T0" y="T1"/>
                              </a:cxn>
                              <a:cxn ang="0">
                                <a:pos x="T2" y="T3"/>
                              </a:cxn>
                              <a:cxn ang="0">
                                <a:pos x="T4" y="T5"/>
                              </a:cxn>
                              <a:cxn ang="0">
                                <a:pos x="T6" y="T7"/>
                              </a:cxn>
                              <a:cxn ang="0">
                                <a:pos x="T8" y="T9"/>
                              </a:cxn>
                            </a:cxnLst>
                            <a:rect l="0" t="0" r="r" b="b"/>
                            <a:pathLst>
                              <a:path w="836" h="155">
                                <a:moveTo>
                                  <a:pt x="835" y="0"/>
                                </a:moveTo>
                                <a:lnTo>
                                  <a:pt x="0" y="0"/>
                                </a:lnTo>
                                <a:lnTo>
                                  <a:pt x="0" y="154"/>
                                </a:lnTo>
                                <a:lnTo>
                                  <a:pt x="835" y="154"/>
                                </a:lnTo>
                                <a:lnTo>
                                  <a:pt x="83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9" name="Freeform 467"/>
                        <wps:cNvSpPr>
                          <a:spLocks/>
                        </wps:cNvSpPr>
                        <wps:spPr bwMode="auto">
                          <a:xfrm>
                            <a:off x="3768" y="249"/>
                            <a:ext cx="2620" cy="1"/>
                          </a:xfrm>
                          <a:custGeom>
                            <a:avLst/>
                            <a:gdLst>
                              <a:gd name="T0" fmla="*/ 2619 w 2620"/>
                              <a:gd name="T1" fmla="*/ 0 h 1"/>
                              <a:gd name="T2" fmla="*/ 0 w 2620"/>
                              <a:gd name="T3" fmla="*/ 0 h 1"/>
                            </a:gdLst>
                            <a:ahLst/>
                            <a:cxnLst>
                              <a:cxn ang="0">
                                <a:pos x="T0" y="T1"/>
                              </a:cxn>
                              <a:cxn ang="0">
                                <a:pos x="T2" y="T3"/>
                              </a:cxn>
                            </a:cxnLst>
                            <a:rect l="0" t="0" r="r" b="b"/>
                            <a:pathLst>
                              <a:path w="2620" h="1">
                                <a:moveTo>
                                  <a:pt x="2619" y="0"/>
                                </a:moveTo>
                                <a:lnTo>
                                  <a:pt x="0" y="0"/>
                                </a:lnTo>
                              </a:path>
                            </a:pathLst>
                          </a:custGeom>
                          <a:noFill/>
                          <a:ln w="606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0" name="Freeform 468"/>
                        <wps:cNvSpPr>
                          <a:spLocks/>
                        </wps:cNvSpPr>
                        <wps:spPr bwMode="auto">
                          <a:xfrm>
                            <a:off x="6350" y="207"/>
                            <a:ext cx="38" cy="84"/>
                          </a:xfrm>
                          <a:custGeom>
                            <a:avLst/>
                            <a:gdLst>
                              <a:gd name="T0" fmla="*/ 0 w 38"/>
                              <a:gd name="T1" fmla="*/ 84 h 84"/>
                              <a:gd name="T2" fmla="*/ 37 w 38"/>
                              <a:gd name="T3" fmla="*/ 42 h 84"/>
                              <a:gd name="T4" fmla="*/ 0 w 38"/>
                              <a:gd name="T5" fmla="*/ 0 h 84"/>
                            </a:gdLst>
                            <a:ahLst/>
                            <a:cxnLst>
                              <a:cxn ang="0">
                                <a:pos x="T0" y="T1"/>
                              </a:cxn>
                              <a:cxn ang="0">
                                <a:pos x="T2" y="T3"/>
                              </a:cxn>
                              <a:cxn ang="0">
                                <a:pos x="T4" y="T5"/>
                              </a:cxn>
                            </a:cxnLst>
                            <a:rect l="0" t="0" r="r" b="b"/>
                            <a:pathLst>
                              <a:path w="38" h="84">
                                <a:moveTo>
                                  <a:pt x="0" y="84"/>
                                </a:moveTo>
                                <a:lnTo>
                                  <a:pt x="37" y="42"/>
                                </a:lnTo>
                                <a:lnTo>
                                  <a:pt x="0" y="0"/>
                                </a:lnTo>
                              </a:path>
                            </a:pathLst>
                          </a:custGeom>
                          <a:noFill/>
                          <a:ln w="55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1" name="Freeform 469"/>
                        <wps:cNvSpPr>
                          <a:spLocks/>
                        </wps:cNvSpPr>
                        <wps:spPr bwMode="auto">
                          <a:xfrm>
                            <a:off x="5746" y="393"/>
                            <a:ext cx="1145" cy="1"/>
                          </a:xfrm>
                          <a:custGeom>
                            <a:avLst/>
                            <a:gdLst>
                              <a:gd name="T0" fmla="*/ 0 w 1145"/>
                              <a:gd name="T1" fmla="*/ 0 h 1"/>
                              <a:gd name="T2" fmla="*/ 1144 w 1145"/>
                              <a:gd name="T3" fmla="*/ 0 h 1"/>
                            </a:gdLst>
                            <a:ahLst/>
                            <a:cxnLst>
                              <a:cxn ang="0">
                                <a:pos x="T0" y="T1"/>
                              </a:cxn>
                              <a:cxn ang="0">
                                <a:pos x="T2" y="T3"/>
                              </a:cxn>
                            </a:cxnLst>
                            <a:rect l="0" t="0" r="r" b="b"/>
                            <a:pathLst>
                              <a:path w="1145" h="1">
                                <a:moveTo>
                                  <a:pt x="0" y="0"/>
                                </a:moveTo>
                                <a:lnTo>
                                  <a:pt x="1144" y="0"/>
                                </a:lnTo>
                              </a:path>
                            </a:pathLst>
                          </a:custGeom>
                          <a:noFill/>
                          <a:ln w="606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2" name="Freeform 470"/>
                        <wps:cNvSpPr>
                          <a:spLocks/>
                        </wps:cNvSpPr>
                        <wps:spPr bwMode="auto">
                          <a:xfrm>
                            <a:off x="5690" y="351"/>
                            <a:ext cx="76" cy="84"/>
                          </a:xfrm>
                          <a:custGeom>
                            <a:avLst/>
                            <a:gdLst>
                              <a:gd name="T0" fmla="*/ 75 w 76"/>
                              <a:gd name="T1" fmla="*/ 0 h 84"/>
                              <a:gd name="T2" fmla="*/ 0 w 76"/>
                              <a:gd name="T3" fmla="*/ 42 h 84"/>
                              <a:gd name="T4" fmla="*/ 75 w 76"/>
                              <a:gd name="T5" fmla="*/ 84 h 84"/>
                              <a:gd name="T6" fmla="*/ 68 w 76"/>
                              <a:gd name="T7" fmla="*/ 63 h 84"/>
                              <a:gd name="T8" fmla="*/ 66 w 76"/>
                              <a:gd name="T9" fmla="*/ 42 h 84"/>
                              <a:gd name="T10" fmla="*/ 68 w 76"/>
                              <a:gd name="T11" fmla="*/ 21 h 84"/>
                              <a:gd name="T12" fmla="*/ 75 w 76"/>
                              <a:gd name="T13" fmla="*/ 0 h 84"/>
                            </a:gdLst>
                            <a:ahLst/>
                            <a:cxnLst>
                              <a:cxn ang="0">
                                <a:pos x="T0" y="T1"/>
                              </a:cxn>
                              <a:cxn ang="0">
                                <a:pos x="T2" y="T3"/>
                              </a:cxn>
                              <a:cxn ang="0">
                                <a:pos x="T4" y="T5"/>
                              </a:cxn>
                              <a:cxn ang="0">
                                <a:pos x="T6" y="T7"/>
                              </a:cxn>
                              <a:cxn ang="0">
                                <a:pos x="T8" y="T9"/>
                              </a:cxn>
                              <a:cxn ang="0">
                                <a:pos x="T10" y="T11"/>
                              </a:cxn>
                              <a:cxn ang="0">
                                <a:pos x="T12" y="T13"/>
                              </a:cxn>
                            </a:cxnLst>
                            <a:rect l="0" t="0" r="r" b="b"/>
                            <a:pathLst>
                              <a:path w="76" h="84">
                                <a:moveTo>
                                  <a:pt x="75" y="0"/>
                                </a:moveTo>
                                <a:lnTo>
                                  <a:pt x="0" y="42"/>
                                </a:lnTo>
                                <a:lnTo>
                                  <a:pt x="75" y="84"/>
                                </a:lnTo>
                                <a:lnTo>
                                  <a:pt x="68" y="63"/>
                                </a:lnTo>
                                <a:lnTo>
                                  <a:pt x="66" y="42"/>
                                </a:lnTo>
                                <a:lnTo>
                                  <a:pt x="68" y="21"/>
                                </a:lnTo>
                                <a:lnTo>
                                  <a:pt x="7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3" name="Freeform 471"/>
                        <wps:cNvSpPr>
                          <a:spLocks/>
                        </wps:cNvSpPr>
                        <wps:spPr bwMode="auto">
                          <a:xfrm>
                            <a:off x="7726" y="393"/>
                            <a:ext cx="1144" cy="1"/>
                          </a:xfrm>
                          <a:custGeom>
                            <a:avLst/>
                            <a:gdLst>
                              <a:gd name="T0" fmla="*/ 0 w 1144"/>
                              <a:gd name="T1" fmla="*/ 0 h 1"/>
                              <a:gd name="T2" fmla="*/ 1143 w 1144"/>
                              <a:gd name="T3" fmla="*/ 0 h 1"/>
                            </a:gdLst>
                            <a:ahLst/>
                            <a:cxnLst>
                              <a:cxn ang="0">
                                <a:pos x="T0" y="T1"/>
                              </a:cxn>
                              <a:cxn ang="0">
                                <a:pos x="T2" y="T3"/>
                              </a:cxn>
                            </a:cxnLst>
                            <a:rect l="0" t="0" r="r" b="b"/>
                            <a:pathLst>
                              <a:path w="1144" h="1">
                                <a:moveTo>
                                  <a:pt x="0" y="0"/>
                                </a:moveTo>
                                <a:lnTo>
                                  <a:pt x="1143" y="0"/>
                                </a:lnTo>
                              </a:path>
                            </a:pathLst>
                          </a:custGeom>
                          <a:noFill/>
                          <a:ln w="606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4" name="Freeform 472"/>
                        <wps:cNvSpPr>
                          <a:spLocks/>
                        </wps:cNvSpPr>
                        <wps:spPr bwMode="auto">
                          <a:xfrm>
                            <a:off x="8853" y="351"/>
                            <a:ext cx="75" cy="84"/>
                          </a:xfrm>
                          <a:custGeom>
                            <a:avLst/>
                            <a:gdLst>
                              <a:gd name="T0" fmla="*/ 0 w 75"/>
                              <a:gd name="T1" fmla="*/ 0 h 84"/>
                              <a:gd name="T2" fmla="*/ 6 w 75"/>
                              <a:gd name="T3" fmla="*/ 21 h 84"/>
                              <a:gd name="T4" fmla="*/ 8 w 75"/>
                              <a:gd name="T5" fmla="*/ 42 h 84"/>
                              <a:gd name="T6" fmla="*/ 6 w 75"/>
                              <a:gd name="T7" fmla="*/ 63 h 84"/>
                              <a:gd name="T8" fmla="*/ 0 w 75"/>
                              <a:gd name="T9" fmla="*/ 84 h 84"/>
                              <a:gd name="T10" fmla="*/ 74 w 75"/>
                              <a:gd name="T11" fmla="*/ 42 h 84"/>
                              <a:gd name="T12" fmla="*/ 0 w 75"/>
                              <a:gd name="T13" fmla="*/ 0 h 84"/>
                            </a:gdLst>
                            <a:ahLst/>
                            <a:cxnLst>
                              <a:cxn ang="0">
                                <a:pos x="T0" y="T1"/>
                              </a:cxn>
                              <a:cxn ang="0">
                                <a:pos x="T2" y="T3"/>
                              </a:cxn>
                              <a:cxn ang="0">
                                <a:pos x="T4" y="T5"/>
                              </a:cxn>
                              <a:cxn ang="0">
                                <a:pos x="T6" y="T7"/>
                              </a:cxn>
                              <a:cxn ang="0">
                                <a:pos x="T8" y="T9"/>
                              </a:cxn>
                              <a:cxn ang="0">
                                <a:pos x="T10" y="T11"/>
                              </a:cxn>
                              <a:cxn ang="0">
                                <a:pos x="T12" y="T13"/>
                              </a:cxn>
                            </a:cxnLst>
                            <a:rect l="0" t="0" r="r" b="b"/>
                            <a:pathLst>
                              <a:path w="75" h="84">
                                <a:moveTo>
                                  <a:pt x="0" y="0"/>
                                </a:moveTo>
                                <a:lnTo>
                                  <a:pt x="6" y="21"/>
                                </a:lnTo>
                                <a:lnTo>
                                  <a:pt x="8" y="42"/>
                                </a:lnTo>
                                <a:lnTo>
                                  <a:pt x="6" y="63"/>
                                </a:lnTo>
                                <a:lnTo>
                                  <a:pt x="0" y="84"/>
                                </a:lnTo>
                                <a:lnTo>
                                  <a:pt x="74" y="42"/>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45" name="Picture 473"/>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6234" y="1176"/>
                            <a:ext cx="20" cy="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346" name="Group 474"/>
                        <wpg:cNvGrpSpPr>
                          <a:grpSpLocks/>
                        </wpg:cNvGrpSpPr>
                        <wpg:grpSpPr bwMode="auto">
                          <a:xfrm>
                            <a:off x="3764" y="1464"/>
                            <a:ext cx="2412" cy="1"/>
                            <a:chOff x="3764" y="1464"/>
                            <a:chExt cx="2412" cy="1"/>
                          </a:xfrm>
                        </wpg:grpSpPr>
                        <wps:wsp>
                          <wps:cNvPr id="347" name="Freeform 475"/>
                          <wps:cNvSpPr>
                            <a:spLocks/>
                          </wps:cNvSpPr>
                          <wps:spPr bwMode="auto">
                            <a:xfrm>
                              <a:off x="3764" y="1464"/>
                              <a:ext cx="2412" cy="1"/>
                            </a:xfrm>
                            <a:custGeom>
                              <a:avLst/>
                              <a:gdLst>
                                <a:gd name="T0" fmla="*/ 0 w 2412"/>
                                <a:gd name="T1" fmla="*/ 0 h 1"/>
                                <a:gd name="T2" fmla="*/ 136 w 2412"/>
                                <a:gd name="T3" fmla="*/ 0 h 1"/>
                              </a:gdLst>
                              <a:ahLst/>
                              <a:cxnLst>
                                <a:cxn ang="0">
                                  <a:pos x="T0" y="T1"/>
                                </a:cxn>
                                <a:cxn ang="0">
                                  <a:pos x="T2" y="T3"/>
                                </a:cxn>
                              </a:cxnLst>
                              <a:rect l="0" t="0" r="r" b="b"/>
                              <a:pathLst>
                                <a:path w="2412" h="1">
                                  <a:moveTo>
                                    <a:pt x="0" y="0"/>
                                  </a:moveTo>
                                  <a:lnTo>
                                    <a:pt x="136" y="0"/>
                                  </a:lnTo>
                                </a:path>
                              </a:pathLst>
                            </a:custGeom>
                            <a:noFill/>
                            <a:ln w="606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8" name="Freeform 476"/>
                          <wps:cNvSpPr>
                            <a:spLocks/>
                          </wps:cNvSpPr>
                          <wps:spPr bwMode="auto">
                            <a:xfrm>
                              <a:off x="3764" y="1464"/>
                              <a:ext cx="2412" cy="1"/>
                            </a:xfrm>
                            <a:custGeom>
                              <a:avLst/>
                              <a:gdLst>
                                <a:gd name="T0" fmla="*/ 2275 w 2412"/>
                                <a:gd name="T1" fmla="*/ 0 h 1"/>
                                <a:gd name="T2" fmla="*/ 2412 w 2412"/>
                                <a:gd name="T3" fmla="*/ 0 h 1"/>
                              </a:gdLst>
                              <a:ahLst/>
                              <a:cxnLst>
                                <a:cxn ang="0">
                                  <a:pos x="T0" y="T1"/>
                                </a:cxn>
                                <a:cxn ang="0">
                                  <a:pos x="T2" y="T3"/>
                                </a:cxn>
                              </a:cxnLst>
                              <a:rect l="0" t="0" r="r" b="b"/>
                              <a:pathLst>
                                <a:path w="2412" h="1">
                                  <a:moveTo>
                                    <a:pt x="2275" y="0"/>
                                  </a:moveTo>
                                  <a:lnTo>
                                    <a:pt x="2412" y="0"/>
                                  </a:lnTo>
                                </a:path>
                              </a:pathLst>
                            </a:custGeom>
                            <a:noFill/>
                            <a:ln w="606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49" name="Freeform 477"/>
                        <wps:cNvSpPr>
                          <a:spLocks/>
                        </wps:cNvSpPr>
                        <wps:spPr bwMode="auto">
                          <a:xfrm>
                            <a:off x="6139" y="1422"/>
                            <a:ext cx="38" cy="84"/>
                          </a:xfrm>
                          <a:custGeom>
                            <a:avLst/>
                            <a:gdLst>
                              <a:gd name="T0" fmla="*/ 0 w 38"/>
                              <a:gd name="T1" fmla="*/ 84 h 84"/>
                              <a:gd name="T2" fmla="*/ 37 w 38"/>
                              <a:gd name="T3" fmla="*/ 42 h 84"/>
                              <a:gd name="T4" fmla="*/ 0 w 38"/>
                              <a:gd name="T5" fmla="*/ 0 h 84"/>
                            </a:gdLst>
                            <a:ahLst/>
                            <a:cxnLst>
                              <a:cxn ang="0">
                                <a:pos x="T0" y="T1"/>
                              </a:cxn>
                              <a:cxn ang="0">
                                <a:pos x="T2" y="T3"/>
                              </a:cxn>
                              <a:cxn ang="0">
                                <a:pos x="T4" y="T5"/>
                              </a:cxn>
                            </a:cxnLst>
                            <a:rect l="0" t="0" r="r" b="b"/>
                            <a:pathLst>
                              <a:path w="38" h="84">
                                <a:moveTo>
                                  <a:pt x="0" y="84"/>
                                </a:moveTo>
                                <a:lnTo>
                                  <a:pt x="37" y="42"/>
                                </a:lnTo>
                                <a:lnTo>
                                  <a:pt x="0" y="0"/>
                                </a:lnTo>
                              </a:path>
                            </a:pathLst>
                          </a:custGeom>
                          <a:noFill/>
                          <a:ln w="55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0" name="Freeform 478"/>
                        <wps:cNvSpPr>
                          <a:spLocks/>
                        </wps:cNvSpPr>
                        <wps:spPr bwMode="auto">
                          <a:xfrm>
                            <a:off x="3901" y="1386"/>
                            <a:ext cx="2139" cy="154"/>
                          </a:xfrm>
                          <a:custGeom>
                            <a:avLst/>
                            <a:gdLst>
                              <a:gd name="T0" fmla="*/ 2138 w 2139"/>
                              <a:gd name="T1" fmla="*/ 0 h 154"/>
                              <a:gd name="T2" fmla="*/ 0 w 2139"/>
                              <a:gd name="T3" fmla="*/ 0 h 154"/>
                              <a:gd name="T4" fmla="*/ 0 w 2139"/>
                              <a:gd name="T5" fmla="*/ 153 h 154"/>
                              <a:gd name="T6" fmla="*/ 2138 w 2139"/>
                              <a:gd name="T7" fmla="*/ 153 h 154"/>
                              <a:gd name="T8" fmla="*/ 2138 w 2139"/>
                              <a:gd name="T9" fmla="*/ 0 h 154"/>
                            </a:gdLst>
                            <a:ahLst/>
                            <a:cxnLst>
                              <a:cxn ang="0">
                                <a:pos x="T0" y="T1"/>
                              </a:cxn>
                              <a:cxn ang="0">
                                <a:pos x="T2" y="T3"/>
                              </a:cxn>
                              <a:cxn ang="0">
                                <a:pos x="T4" y="T5"/>
                              </a:cxn>
                              <a:cxn ang="0">
                                <a:pos x="T6" y="T7"/>
                              </a:cxn>
                              <a:cxn ang="0">
                                <a:pos x="T8" y="T9"/>
                              </a:cxn>
                            </a:cxnLst>
                            <a:rect l="0" t="0" r="r" b="b"/>
                            <a:pathLst>
                              <a:path w="2139" h="154">
                                <a:moveTo>
                                  <a:pt x="2138" y="0"/>
                                </a:moveTo>
                                <a:lnTo>
                                  <a:pt x="0" y="0"/>
                                </a:lnTo>
                                <a:lnTo>
                                  <a:pt x="0" y="153"/>
                                </a:lnTo>
                                <a:lnTo>
                                  <a:pt x="2138" y="153"/>
                                </a:lnTo>
                                <a:lnTo>
                                  <a:pt x="2138"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2BA4BC" id="Group 260" o:spid="_x0000_s1026" style="position:absolute;margin-left:133.25pt;margin-top:10.15pt;width:384.65pt;height:191.3pt;z-index:-251647488;mso-position-horizontal-relative:page" coordorigin="2665,203" coordsize="7693,38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" o:allowincell="f">
                <v:shape id="Picture 389" o:spid="_x0000_s1027" type="#_x0000_t75" style="position:absolute;left:4800;top:1199;width:20;height:20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">
                  <v:imagedata r:id="rId69" o:title=""/>
                </v:shape>
                <v:shape id="Freeform 390" o:spid="_x0000_s1028" style="position:absolute;left:2665;top:4023;width:7691;height:1;visibility:visible;mso-wrap-style:square;v-text-anchor:top" coordsize="769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" path="m,l7690,e" filled="f" strokeweight=".16844mm">
                  <v:path arrowok="t" o:connecttype="custom" o:connectlocs="0,0;7690,0" o:connectangles="0,0"/>
                </v:shape>
                <v:shape id="Freeform 391" o:spid="_x0000_s1029" style="position:absolute;left:2768;top:3184;width:94;height:839;visibility:visible;mso-wrap-style:square;v-text-anchor:top" coordsize="94,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" path="m93,l,,,838r93,l93,xe" fillcolor="black" stroked="f">
                  <v:path arrowok="t" o:connecttype="custom" o:connectlocs="93,0;0,0;0,838;93,838;93,0" o:connectangles="0,0,0,0,0"/>
                </v:shape>
                <v:group id="Group 392" o:spid="_x0000_s1030" style="position:absolute;left:2768;top:3184;width:741;height:839" coordorigin="2768,3184" coordsize="741,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">
                  <v:shape id="Freeform 393" o:spid="_x0000_s1031" style="position:absolute;left:2768;top:3184;width:741;height:839;visibility:visible;mso-wrap-style:square;v-text-anchor:top" coordsize="741,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" path="m,838r93,l93,,,,,838xe" filled="f" strokeweight=".15933mm">
                    <v:path arrowok="t" o:connecttype="custom" o:connectlocs="0,838;93,838;93,0;0,0;0,838" o:connectangles="0,0,0,0,0"/>
                  </v:shape>
                  <v:shape id="Freeform 394" o:spid="_x0000_s1032" style="position:absolute;left:2768;top:3184;width:741;height:839;visibility:visible;mso-wrap-style:square;v-text-anchor:top" coordsize="741,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" path="m647,838r93,l740,,647,r,838xe" filled="f" strokeweight=".15933mm">
                    <v:path arrowok="t" o:connecttype="custom" o:connectlocs="647,838;740,838;740,0;647,0;647,838" o:connectangles="0,0,0,0,0"/>
                  </v:shape>
                </v:group>
                <v:shape id="Picture 395" o:spid="_x0000_s1033" type="#_x0000_t75" style="position:absolute;left:4069;top:3185;width:100;height:8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">
                  <v:imagedata r:id="rId70" o:title=""/>
                </v:shape>
                <v:shape id="Freeform 396" o:spid="_x0000_s1034" style="position:absolute;left:4069;top:3184;width:94;height:839;visibility:visible;mso-wrap-style:square;v-text-anchor:top" coordsize="94,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" path="m,838r93,l93,,,,,838xe" filled="f" strokeweight=".15047mm">
                  <v:path arrowok="t" o:connecttype="custom" o:connectlocs="0,838;93,838;93,0;0,0;0,838" o:connectangles="0,0,0,0,0"/>
                </v:shape>
                <v:shape id="Picture 397" o:spid="_x0000_s1035" type="#_x0000_t75" style="position:absolute;left:4710;top:3185;width:100;height:8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">
                  <v:imagedata r:id="rId71" o:title=""/>
                </v:shape>
                <v:shape id="Freeform 398" o:spid="_x0000_s1036" style="position:absolute;left:4710;top:3184;width:93;height:839;visibility:visible;mso-wrap-style:square;v-text-anchor:top" coordsize="93,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" path="m,838r92,l92,,,,,838xe" filled="f" strokeweight=".15047mm">
                  <v:path arrowok="t" o:connecttype="custom" o:connectlocs="0,838;92,838;92,0;0,0;0,838" o:connectangles="0,0,0,0,0"/>
                </v:shape>
                <v:shape id="Picture 399" o:spid="_x0000_s1037" type="#_x0000_t75" style="position:absolute;left:5357;top:3185;width:100;height:8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">
                  <v:imagedata r:id="rId72" o:title=""/>
                </v:shape>
                <v:shape id="Freeform 400" o:spid="_x0000_s1038" style="position:absolute;left:5356;top:3184;width:94;height:839;visibility:visible;mso-wrap-style:square;v-text-anchor:top" coordsize="94,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" path="m,838r93,l93,,,,,838xe" filled="f" strokeweight=".15047mm">
                  <v:path arrowok="t" o:connecttype="custom" o:connectlocs="0,838;93,838;93,0;0,0;0,838" o:connectangles="0,0,0,0,0"/>
                </v:shape>
                <v:shape id="Picture 401" o:spid="_x0000_s1039" type="#_x0000_t75" style="position:absolute;left:6011;top:3185;width:100;height:8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">
                  <v:imagedata r:id="rId73" o:title=""/>
                </v:shape>
                <v:shape id="Freeform 402" o:spid="_x0000_s1040" style="position:absolute;left:6010;top:3184;width:93;height:839;visibility:visible;mso-wrap-style:square;v-text-anchor:top" coordsize="93,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" path="m,838r92,l92,,,,,838xe" filled="f" strokeweight=".15047mm">
                  <v:path arrowok="t" o:connecttype="custom" o:connectlocs="0,838;92,838;92,0;0,0;0,838" o:connectangles="0,0,0,0,0"/>
                </v:shape>
                <v:shape id="Freeform 403" o:spid="_x0000_s1041" style="position:absolute;left:6651;top:3184;width:93;height:839;visibility:visible;mso-wrap-style:square;v-text-anchor:top" coordsize="93,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" path="m92,l,,,838r92,l92,xe" fillcolor="black" stroked="f">
                  <v:path arrowok="t" o:connecttype="custom" o:connectlocs="92,0;0,0;0,838;92,838;92,0" o:connectangles="0,0,0,0,0"/>
                </v:shape>
                <v:group id="Group 404" o:spid="_x0000_s1042" style="position:absolute;left:6651;top:3184;width:1394;height:839" coordorigin="6651,3184" coordsize="1394,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">
                  <v:shape id="Freeform 405" o:spid="_x0000_s1043" style="position:absolute;left:6651;top:3184;width:1394;height:839;visibility:visible;mso-wrap-style:square;v-text-anchor:top" coordsize="1394,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" path="m,838r92,l92,,,,,838xe" filled="f" strokeweight=".15933mm">
                    <v:path arrowok="t" o:connecttype="custom" o:connectlocs="0,838;92,838;92,0;0,0;0,838" o:connectangles="0,0,0,0,0"/>
                  </v:shape>
                  <v:shape id="Freeform 406" o:spid="_x0000_s1044" style="position:absolute;left:6651;top:3184;width:1394;height:839;visibility:visible;mso-wrap-style:square;v-text-anchor:top" coordsize="1394,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" path="m646,838r93,l739,,646,r,838xe" filled="f" strokeweight=".15933mm">
                    <v:path arrowok="t" o:connecttype="custom" o:connectlocs="646,838;739,838;739,0;646,0;646,838" o:connectangles="0,0,0,0,0"/>
                  </v:shape>
                  <v:shape id="Freeform 407" o:spid="_x0000_s1045" style="position:absolute;left:6651;top:3184;width:1394;height:839;visibility:visible;mso-wrap-style:square;v-text-anchor:top" coordsize="1394,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" path="m1300,838r93,l1393,r-93,l1300,838xe" filled="f" strokeweight=".15933mm">
                    <v:path arrowok="t" o:connecttype="custom" o:connectlocs="1300,838;1393,838;1393,0;1300,0;1300,838" o:connectangles="0,0,0,0,0"/>
                  </v:shape>
                </v:group>
                <v:shape id="Freeform 408" o:spid="_x0000_s1046" style="position:absolute;left:8591;top:3184;width:94;height:839;visibility:visible;mso-wrap-style:square;v-text-anchor:top" coordsize="94,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" path="m93,l,,,838r93,l93,xe" fillcolor="black" stroked="f">
                  <v:path arrowok="t" o:connecttype="custom" o:connectlocs="93,0;0,0;0,838;93,838;93,0" o:connectangles="0,0,0,0,0"/>
                </v:shape>
                <v:group id="Group 409" o:spid="_x0000_s1047" style="position:absolute;left:8592;top:3184;width:1404;height:839" coordorigin="8592,3184" coordsize="1404,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">
                  <v:shape id="Freeform 410" o:spid="_x0000_s1048" style="position:absolute;left:8592;top:3184;width:1404;height:839;visibility:visible;mso-wrap-style:square;v-text-anchor:top" coordsize="1404,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" path="m,838r93,l93,,,,,838xe" filled="f" strokeweight=".15933mm">
                    <v:path arrowok="t" o:connecttype="custom" o:connectlocs="0,838;93,838;93,0;0,0;0,838" o:connectangles="0,0,0,0,0"/>
                  </v:shape>
                  <v:shape id="Freeform 411" o:spid="_x0000_s1049" style="position:absolute;left:8592;top:3184;width:1404;height:839;visibility:visible;mso-wrap-style:square;v-text-anchor:top" coordsize="1404,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" path="m647,838r93,l740,,647,r,838xe" filled="f" strokeweight=".15933mm">
                    <v:path arrowok="t" o:connecttype="custom" o:connectlocs="647,838;740,838;740,0;647,0;647,838" o:connectangles="0,0,0,0,0"/>
                  </v:shape>
                  <v:shape id="Freeform 412" o:spid="_x0000_s1050" style="position:absolute;left:8592;top:3184;width:1404;height:839;visibility:visible;mso-wrap-style:square;v-text-anchor:top" coordsize="1404,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" path="m1302,838r102,l1404,,1302,r,838xe" filled="f" strokeweight=".15933mm">
                    <v:path arrowok="t" o:connecttype="custom" o:connectlocs="1302,838;1404,838;1404,0;1302,0;1302,838" o:connectangles="0,0,0,0,0"/>
                  </v:shape>
                </v:group>
                <v:shape id="Freeform 413" o:spid="_x0000_s1051" style="position:absolute;left:2666;top:2592;width:7691;height:1;visibility:visible;mso-wrap-style:square;v-text-anchor:top" coordsize="769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" path="m,l7690,e" filled="f" strokeweight=".16844mm">
                  <v:path arrowok="t" o:connecttype="custom" o:connectlocs="0,0;7690,0" o:connectangles="0,0"/>
                </v:shape>
                <v:shape id="Freeform 414" o:spid="_x0000_s1052" style="position:absolute;left:2666;top:1320;width:7691;height:1;visibility:visible;mso-wrap-style:square;v-text-anchor:top" coordsize="769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" path="m,l7690,e" filled="f" strokeweight=".16844mm">
                  <v:path arrowok="t" o:connecttype="custom" o:connectlocs="0,0;7690,0" o:connectangles="0,0"/>
                </v:shape>
                <v:shape id="Freeform 415" o:spid="_x0000_s1053" style="position:absolute;left:3066;top:481;width:93;height:839;visibility:visible;mso-wrap-style:square;v-text-anchor:top" coordsize="93,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" path="m,838r92,l92,,,,,838xe" filled="f" strokeweight=".15047mm">
                  <v:path arrowok="t" o:connecttype="custom" o:connectlocs="0,838;92,838;92,0;0,0;0,838" o:connectangles="0,0,0,0,0"/>
                </v:shape>
                <v:shape id="Picture 416" o:spid="_x0000_s1054" type="#_x0000_t75" style="position:absolute;left:3714;top:481;width:100;height:8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">
                  <v:imagedata r:id="rId74" o:title=""/>
                </v:shape>
                <v:shape id="Freeform 417" o:spid="_x0000_s1055" style="position:absolute;left:3714;top:481;width:93;height:839;visibility:visible;mso-wrap-style:square;v-text-anchor:top" coordsize="93,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" path="m,838r92,l92,,,,,838xe" filled="f" strokeweight=".15047mm">
                  <v:path arrowok="t" o:connecttype="custom" o:connectlocs="0,838;92,838;92,0;0,0;0,838" o:connectangles="0,0,0,0,0"/>
                </v:shape>
                <v:shape id="Picture 418" o:spid="_x0000_s1056" type="#_x0000_t75" style="position:absolute;left:4367;top:481;width:100;height:8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">
                  <v:imagedata r:id="rId75" o:title=""/>
                </v:shape>
                <v:shape id="Freeform 419" o:spid="_x0000_s1057" style="position:absolute;left:4366;top:481;width:94;height:839;visibility:visible;mso-wrap-style:square;v-text-anchor:top" coordsize="94,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" path="m,838r93,l93,,,,,838xe" filled="f" strokeweight=".15047mm">
                  <v:path arrowok="t" o:connecttype="custom" o:connectlocs="0,838;93,838;93,0;0,0;0,838" o:connectangles="0,0,0,0,0"/>
                </v:shape>
                <v:shape id="Picture 420" o:spid="_x0000_s1058" type="#_x0000_t75" style="position:absolute;left:5008;top:481;width:100;height:8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">
                  <v:imagedata r:id="rId76" o:title=""/>
                </v:shape>
                <v:shape id="Freeform 421" o:spid="_x0000_s1059" style="position:absolute;left:5007;top:481;width:93;height:839;visibility:visible;mso-wrap-style:square;v-text-anchor:top" coordsize="93,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" path="m,838r92,l92,,,,,838xe" filled="f" strokeweight=".15047mm">
                  <v:path arrowok="t" o:connecttype="custom" o:connectlocs="0,838;92,838;92,0;0,0;0,838" o:connectangles="0,0,0,0,0"/>
                </v:shape>
                <v:shape id="Picture 422" o:spid="_x0000_s1060" type="#_x0000_t75" style="position:absolute;left:5654;top:481;width:100;height:8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">
                  <v:imagedata r:id="rId77" o:title=""/>
                </v:shape>
                <v:shape id="Freeform 423" o:spid="_x0000_s1061" style="position:absolute;left:5654;top:481;width:93;height:839;visibility:visible;mso-wrap-style:square;v-text-anchor:top" coordsize="93,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" path="m,838r92,l92,,,,,838xe" filled="f" strokeweight=".15047mm">
                  <v:path arrowok="t" o:connecttype="custom" o:connectlocs="0,838;92,838;92,0;0,0;0,838" o:connectangles="0,0,0,0,0"/>
                </v:shape>
                <v:shape id="Picture 424" o:spid="_x0000_s1062" type="#_x0000_t75" style="position:absolute;left:6308;top:481;width:100;height:8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">
                  <v:imagedata r:id="rId78" o:title=""/>
                </v:shape>
                <v:group id="Group 425" o:spid="_x0000_s1063" style="position:absolute;left:6308;top:481;width:2034;height:839" coordorigin="6308,481" coordsize="2034,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">
                  <v:shape id="Freeform 426" o:spid="_x0000_s1064" style="position:absolute;left:6308;top:481;width:2034;height:839;visibility:visible;mso-wrap-style:square;v-text-anchor:top" coordsize="2034,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" path="m,838r92,l92,,,,,838xe" filled="f" strokeweight=".15933mm">
                    <v:path arrowok="t" o:connecttype="custom" o:connectlocs="0,838;92,838;92,0;0,0;0,838" o:connectangles="0,0,0,0,0"/>
                  </v:shape>
                  <v:shape id="Freeform 427" o:spid="_x0000_s1065" style="position:absolute;left:6308;top:481;width:2034;height:839;visibility:visible;mso-wrap-style:square;v-text-anchor:top" coordsize="2034,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" path="m639,838r94,l733,,639,r,838xe" filled="f" strokeweight=".15933mm">
                    <v:path arrowok="t" o:connecttype="custom" o:connectlocs="639,838;733,838;733,0;639,0;639,838" o:connectangles="0,0,0,0,0"/>
                  </v:shape>
                  <v:shape id="Freeform 428" o:spid="_x0000_s1066" style="position:absolute;left:6308;top:481;width:2034;height:839;visibility:visible;mso-wrap-style:square;v-text-anchor:top" coordsize="2034,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" path="m1287,838r93,l1380,r-93,l1287,838xe" filled="f" strokeweight=".15933mm">
                    <v:path arrowok="t" o:connecttype="custom" o:connectlocs="1287,838;1380,838;1380,0;1287,0;1287,838" o:connectangles="0,0,0,0,0"/>
                  </v:shape>
                  <v:shape id="Freeform 429" o:spid="_x0000_s1067" style="position:absolute;left:6308;top:481;width:2034;height:839;visibility:visible;mso-wrap-style:square;v-text-anchor:top" coordsize="2034,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" path="m1941,838r93,l2034,r-93,l1941,838xe" filled="f" strokeweight=".15933mm">
                    <v:path arrowok="t" o:connecttype="custom" o:connectlocs="1941,838;2034,838;2034,0;1941,0;1941,838" o:connectangles="0,0,0,0,0"/>
                  </v:shape>
                </v:group>
                <v:shape id="Freeform 430" o:spid="_x0000_s1068" style="position:absolute;left:8889;top:480;width:93;height:839;visibility:visible;mso-wrap-style:square;v-text-anchor:top" coordsize="93,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" path="m92,l,,,838r92,l92,xe" fillcolor="black" stroked="f">
                  <v:path arrowok="t" o:connecttype="custom" o:connectlocs="92,0;0,0;0,838;92,838;92,0" o:connectangles="0,0,0,0,0"/>
                </v:shape>
                <v:shape id="Freeform 431" o:spid="_x0000_s1069" style="position:absolute;left:8889;top:481;width:93;height:839;visibility:visible;mso-wrap-style:square;v-text-anchor:top" coordsize="93,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" path="m,838r92,l92,,,,,838xe" filled="f" strokeweight=".15047mm">
                  <v:path arrowok="t" o:connecttype="custom" o:connectlocs="0,838;92,838;92,0;0,0;0,838" o:connectangles="0,0,0,0,0"/>
                </v:shape>
                <v:shape id="Freeform 432" o:spid="_x0000_s1070" style="position:absolute;left:9536;top:481;width:94;height:839;visibility:visible;mso-wrap-style:square;v-text-anchor:top" coordsize="94,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" path="m,838r93,l93,,,,,838xe" filled="f" strokeweight=".15047mm">
                  <v:path arrowok="t" o:connecttype="custom" o:connectlocs="0,838;93,838;93,0;0,0;0,838" o:connectangles="0,0,0,0,0"/>
                </v:shape>
                <v:shape id="Freeform 433" o:spid="_x0000_s1071" style="position:absolute;left:10190;top:481;width:93;height:839;visibility:visible;mso-wrap-style:square;v-text-anchor:top" coordsize="93,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" path="m,838r92,l92,,,,,838xe" filled="f" strokeweight=".15047mm">
                  <v:path arrowok="t" o:connecttype="custom" o:connectlocs="0,838;92,838;92,0;0,0;0,838" o:connectangles="0,0,0,0,0"/>
                </v:shape>
                <v:shape id="Freeform 434" o:spid="_x0000_s1072" style="position:absolute;left:2901;top:1753;width:93;height:839;visibility:visible;mso-wrap-style:square;v-text-anchor:top" coordsize="93,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" path="m,838r92,l92,,,,,838xe" filled="f" strokeweight=".15047mm">
                  <v:path arrowok="t" o:connecttype="custom" o:connectlocs="0,838;92,838;92,0;0,0;0,838" o:connectangles="0,0,0,0,0"/>
                </v:shape>
                <v:shape id="Freeform 435" o:spid="_x0000_s1073" style="position:absolute;left:3549;top:1752;width:93;height:839;visibility:visible;mso-wrap-style:square;v-text-anchor:top" coordsize="93,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" path="m92,l,,,838r92,l92,xe" fillcolor="black" stroked="f">
                  <v:path arrowok="t" o:connecttype="custom" o:connectlocs="92,0;0,0;0,838;92,838;92,0" o:connectangles="0,0,0,0,0"/>
                </v:shape>
                <v:shape id="Freeform 436" o:spid="_x0000_s1074" style="position:absolute;left:3549;top:1753;width:93;height:839;visibility:visible;mso-wrap-style:square;v-text-anchor:top" coordsize="93,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" path="m,838r92,l92,,,,,838xe" filled="f" strokeweight=".15047mm">
                  <v:path arrowok="t" o:connecttype="custom" o:connectlocs="0,838;92,838;92,0;0,0;0,838" o:connectangles="0,0,0,0,0"/>
                </v:shape>
                <v:shape id="Picture 437" o:spid="_x0000_s1075" type="#_x0000_t75" style="position:absolute;left:4204;top:1753;width:100;height:8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">
                  <v:imagedata r:id="rId79" o:title=""/>
                </v:shape>
                <v:shape id="Freeform 438" o:spid="_x0000_s1076" style="position:absolute;left:4203;top:1753;width:93;height:839;visibility:visible;mso-wrap-style:square;v-text-anchor:top" coordsize="93,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" path="m,838r92,l92,,,,,838xe" filled="f" strokeweight=".15047mm">
                  <v:path arrowok="t" o:connecttype="custom" o:connectlocs="0,838;92,838;92,0;0,0;0,838" o:connectangles="0,0,0,0,0"/>
                </v:shape>
                <v:shape id="Picture 439" o:spid="_x0000_s1077" type="#_x0000_t75" style="position:absolute;left:4843;top:1753;width:100;height:8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">
                  <v:imagedata r:id="rId80" o:title=""/>
                </v:shape>
                <v:shape id="Freeform 440" o:spid="_x0000_s1078" style="position:absolute;left:4843;top:1753;width:93;height:839;visibility:visible;mso-wrap-style:square;v-text-anchor:top" coordsize="93,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" path="m,838r92,l92,,,,,838xe" filled="f" strokeweight=".15047mm">
                  <v:path arrowok="t" o:connecttype="custom" o:connectlocs="0,838;92,838;92,0;0,0;0,838" o:connectangles="0,0,0,0,0"/>
                </v:shape>
                <v:shape id="Picture 441" o:spid="_x0000_s1079" type="#_x0000_t75" style="position:absolute;left:5490;top:1753;width:100;height:8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">
                  <v:imagedata r:id="rId81" o:title=""/>
                </v:shape>
                <v:shape id="Freeform 442" o:spid="_x0000_s1080" style="position:absolute;left:5490;top:1753;width:93;height:839;visibility:visible;mso-wrap-style:square;v-text-anchor:top" coordsize="93,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" path="m,838r92,l92,,,,,838xe" filled="f" strokeweight=".15047mm">
                  <v:path arrowok="t" o:connecttype="custom" o:connectlocs="0,838;92,838;92,0;0,0;0,838" o:connectangles="0,0,0,0,0"/>
                </v:shape>
                <v:shape id="Picture 443" o:spid="_x0000_s1081" type="#_x0000_t75" style="position:absolute;left:6144;top:1753;width:100;height:8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">
                  <v:imagedata r:id="rId82" o:title=""/>
                </v:shape>
                <v:group id="Group 444" o:spid="_x0000_s1082" style="position:absolute;left:6144;top:1753;width:2035;height:839" coordorigin="6144,1753" coordsize="2035,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">
                  <v:shape id="Freeform 445" o:spid="_x0000_s1083" style="position:absolute;left:6144;top:1753;width:2035;height:839;visibility:visible;mso-wrap-style:square;v-text-anchor:top" coordsize="2035,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" path="m,838r92,l92,,,,,838xe" filled="f" strokeweight=".15933mm">
                    <v:path arrowok="t" o:connecttype="custom" o:connectlocs="0,838;92,838;92,0;0,0;0,838" o:connectangles="0,0,0,0,0"/>
                  </v:shape>
                  <v:shape id="Freeform 446" o:spid="_x0000_s1084" style="position:absolute;left:6144;top:1753;width:2035;height:839;visibility:visible;mso-wrap-style:square;v-text-anchor:top" coordsize="2035,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" path="m640,838r93,l733,,640,r,838xe" filled="f" strokeweight=".15933mm">
                    <v:path arrowok="t" o:connecttype="custom" o:connectlocs="640,838;733,838;733,0;640,0;640,838" o:connectangles="0,0,0,0,0"/>
                  </v:shape>
                  <v:shape id="Freeform 447" o:spid="_x0000_s1085" style="position:absolute;left:6144;top:1753;width:2035;height:839;visibility:visible;mso-wrap-style:square;v-text-anchor:top" coordsize="2035,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" path="m1287,838r93,l1380,r-93,l1287,838xe" filled="f" strokeweight=".15933mm">
                    <v:path arrowok="t" o:connecttype="custom" o:connectlocs="1287,838;1380,838;1380,0;1287,0;1287,838" o:connectangles="0,0,0,0,0"/>
                  </v:shape>
                  <v:shape id="Freeform 448" o:spid="_x0000_s1086" style="position:absolute;left:6144;top:1753;width:2035;height:839;visibility:visible;mso-wrap-style:square;v-text-anchor:top" coordsize="2035,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" path="m1941,838r93,l2034,r-93,l1941,838xe" filled="f" strokeweight=".15933mm">
                    <v:path arrowok="t" o:connecttype="custom" o:connectlocs="1941,838;2034,838;2034,0;1941,0;1941,838" o:connectangles="0,0,0,0,0"/>
                  </v:shape>
                </v:group>
                <v:shape id="Freeform 449" o:spid="_x0000_s1087" style="position:absolute;left:8726;top:1752;width:93;height:839;visibility:visible;mso-wrap-style:square;v-text-anchor:top" coordsize="93,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" path="m92,l,,,838r92,l92,xe" fillcolor="black" stroked="f">
                  <v:path arrowok="t" o:connecttype="custom" o:connectlocs="92,0;0,0;0,838;92,838;92,0" o:connectangles="0,0,0,0,0"/>
                </v:shape>
                <v:group id="Group 450" o:spid="_x0000_s1088" style="position:absolute;left:8726;top:1753;width:740;height:839" coordorigin="8726,1753" coordsize="740,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">
                  <v:shape id="Freeform 451" o:spid="_x0000_s1089" style="position:absolute;left:8726;top:1753;width:740;height:839;visibility:visible;mso-wrap-style:square;v-text-anchor:top" coordsize="740,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" path="m,838r92,l92,,,,,838xe" filled="f" strokeweight=".15933mm">
                    <v:path arrowok="t" o:connecttype="custom" o:connectlocs="0,838;92,838;92,0;0,0;0,838" o:connectangles="0,0,0,0,0"/>
                  </v:shape>
                  <v:shape id="Freeform 452" o:spid="_x0000_s1090" style="position:absolute;left:8726;top:1753;width:740;height:839;visibility:visible;mso-wrap-style:square;v-text-anchor:top" coordsize="740,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" path="m646,838r93,l739,,646,r,838xe" filled="f" strokeweight=".15933mm">
                    <v:path arrowok="t" o:connecttype="custom" o:connectlocs="646,838;739,838;739,0;646,0;646,838" o:connectangles="0,0,0,0,0"/>
                  </v:shape>
                </v:group>
                <v:shape id="Freeform 453" o:spid="_x0000_s1091" style="position:absolute;left:10026;top:1753;width:94;height:839;visibility:visible;mso-wrap-style:square;v-text-anchor:top" coordsize="94,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" path="m,838r93,l93,,,,,838xe" filled="f" strokeweight=".15047mm">
                  <v:path arrowok="t" o:connecttype="custom" o:connectlocs="0,838;93,838;93,0;0,0;0,838" o:connectangles="0,0,0,0,0"/>
                </v:shape>
                <v:group id="Group 454" o:spid="_x0000_s1092" style="position:absolute;left:2845;top:3087;width:1839;height:1" coordorigin="2845,3087" coordsize="18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">
                  <v:shape id="Freeform 455" o:spid="_x0000_s1093" style="position:absolute;left:2845;top:3087;width:1839;height:1;visibility:visible;mso-wrap-style:square;v-text-anchor:top" coordsize="18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" path="m,l501,e" filled="f" strokeweight=".16844mm">
                    <v:path arrowok="t" o:connecttype="custom" o:connectlocs="0,0;501,0" o:connectangles="0,0"/>
                  </v:shape>
                  <v:shape id="Freeform 456" o:spid="_x0000_s1094" style="position:absolute;left:2845;top:3087;width:1839;height:1;visibility:visible;mso-wrap-style:square;v-text-anchor:top" coordsize="18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" path="m1336,r502,e" filled="f" strokeweight=".16844mm">
                    <v:path arrowok="t" o:connecttype="custom" o:connectlocs="1336,0;1838,0" o:connectangles="0,0"/>
                  </v:shape>
                </v:group>
                <v:group id="Group 457" o:spid="_x0000_s1095" style="position:absolute;left:2788;top:3045;width:1952;height:84" coordorigin="2788,3045" coordsize="1952,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jwFA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kGaLOHvTDgCcv0LAAD//wMAUEsBAi0AFAAGAAgAAAAhANvh9svuAAAAhQEAABMAAAAAAAAA&#10;AAAAAAAAAAAAAFtDb250ZW50X1R5cGVzXS54bWxQSwECLQAUAAYACAAAACEAWvQsW78AAAAVAQAA&#10;CwAAAAAAAAAAAAAAAAAfAQAAX3JlbHMvLnJlbHNQSwECLQAUAAYACAAAACEAPI8BQMYAAADcAAAA&#10;DwAAAAAAAAAAAAAAAAAHAgAAZHJzL2Rvd25yZXYueG1sUEsFBgAAAAADAAMAtwAAAPoCAAAAAA==&#10;">
                  <v:shape id="Freeform 458" o:spid="_x0000_s1096" style="position:absolute;left:2788;top:3045;width:1952;height:84;visibility:visible;mso-wrap-style:square;v-text-anchor:top" coordsize="1952,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" path="m75,l,42,75,84,68,63,66,42,68,20,75,xe" fillcolor="black" stroked="f">
                    <v:path arrowok="t" o:connecttype="custom" o:connectlocs="75,0;0,42;75,84;68,63;66,42;68,20;75,0" o:connectangles="0,0,0,0,0,0,0"/>
                  </v:shape>
                  <v:shape id="Freeform 459" o:spid="_x0000_s1097" style="position:absolute;left:2788;top:3045;width:1952;height:84;visibility:visible;mso-wrap-style:square;v-text-anchor:top" coordsize="1952,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" path="m1951,42l1876,r6,20l1884,42r-2,21l1876,84r75,-42xe" fillcolor="black" stroked="f">
                    <v:path arrowok="t" o:connecttype="custom" o:connectlocs="1951,42;1876,0;1882,20;1884,42;1882,63;1876,84;1951,42" o:connectangles="0,0,0,0,0,0,0"/>
                  </v:shape>
                </v:group>
                <v:group id="Group 460" o:spid="_x0000_s1098" style="position:absolute;left:3604;top:1669;width:2506;height:1" coordorigin="3604,1669" coordsize="250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">
                  <v:shape id="Freeform 461" o:spid="_x0000_s1099" style="position:absolute;left:3604;top:1669;width:2506;height:1;visibility:visible;mso-wrap-style:square;v-text-anchor:top" coordsize="250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" path="m,l835,e" filled="f" strokeweight=".16844mm">
                    <v:path arrowok="t" o:connecttype="custom" o:connectlocs="0,0;835,0" o:connectangles="0,0"/>
                  </v:shape>
                  <v:shape id="Freeform 462" o:spid="_x0000_s1100" style="position:absolute;left:3604;top:1669;width:2506;height:1;visibility:visible;mso-wrap-style:square;v-text-anchor:top" coordsize="250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" path="m1670,r835,e" filled="f" strokeweight=".16844mm">
                    <v:path arrowok="t" o:connecttype="custom" o:connectlocs="1670,0;2505,0" o:connectangles="0,0"/>
                  </v:shape>
                </v:group>
                <v:group id="Group 463" o:spid="_x0000_s1101" style="position:absolute;left:3548;top:1626;width:2619;height:83" coordorigin="3548,1626" coordsize="2619,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">
                  <v:shape id="Freeform 464" o:spid="_x0000_s1102" style="position:absolute;left:3548;top:1626;width:2619;height:83;visibility:visible;mso-wrap-style:square;v-text-anchor:top" coordsize="2619,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" path="m75,l,42,75,82,68,62,66,41,68,20,75,xe" fillcolor="black" stroked="f">
                    <v:path arrowok="t" o:connecttype="custom" o:connectlocs="75,0;0,42;75,82;68,62;66,41;68,20;75,0" o:connectangles="0,0,0,0,0,0,0"/>
                  </v:shape>
                  <v:shape id="Freeform 465" o:spid="_x0000_s1103" style="position:absolute;left:3548;top:1626;width:2619;height:83;visibility:visible;mso-wrap-style:square;v-text-anchor:top" coordsize="2619,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" path="m2618,42l2544,r6,20l2552,41r-2,21l2544,82r74,-40xe" fillcolor="black" stroked="f">
                    <v:path arrowok="t" o:connecttype="custom" o:connectlocs="2618,42;2544,0;2550,20;2552,41;2550,62;2544,82;2618,42" o:connectangles="0,0,0,0,0,0,0"/>
                  </v:shape>
                </v:group>
                <v:shape id="Freeform 466" o:spid="_x0000_s1104" style="position:absolute;left:4440;top:1590;width:836;height:155;visibility:visible;mso-wrap-style:square;v-text-anchor:top" coordsize="836,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" path="m835,l,,,154r835,l835,xe" stroked="f">
                  <v:path arrowok="t" o:connecttype="custom" o:connectlocs="835,0;0,0;0,154;835,154;835,0" o:connectangles="0,0,0,0,0"/>
                </v:shape>
                <v:shape id="Freeform 467" o:spid="_x0000_s1105" style="position:absolute;left:3768;top:249;width:2620;height:1;visibility:visible;mso-wrap-style:square;v-text-anchor:top" coordsize="26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" path="m2619,l,e" filled="f" strokeweight=".16844mm">
                  <v:path arrowok="t" o:connecttype="custom" o:connectlocs="2619,0;0,0" o:connectangles="0,0"/>
                </v:shape>
                <v:shape id="Freeform 468" o:spid="_x0000_s1106" style="position:absolute;left:6350;top:207;width:38;height:84;visibility:visible;mso-wrap-style:square;v-text-anchor:top" coordsize="38,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" path="m,84l37,42,,e" filled="f" strokeweight=".15322mm">
                  <v:path arrowok="t" o:connecttype="custom" o:connectlocs="0,84;37,42;0,0" o:connectangles="0,0,0"/>
                </v:shape>
                <v:shape id="Freeform 469" o:spid="_x0000_s1107" style="position:absolute;left:5746;top:393;width:1145;height:1;visibility:visible;mso-wrap-style:square;v-text-anchor:top" coordsize="11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" path="m,l1144,e" filled="f" strokeweight=".16844mm">
                  <v:path arrowok="t" o:connecttype="custom" o:connectlocs="0,0;1144,0" o:connectangles="0,0"/>
                </v:shape>
                <v:shape id="Freeform 470" o:spid="_x0000_s1108" style="position:absolute;left:5690;top:351;width:76;height:84;visibility:visible;mso-wrap-style:square;v-text-anchor:top" coordsize="7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" path="m75,l,42,75,84,68,63,66,42,68,21,75,xe" fillcolor="black" stroked="f">
                  <v:path arrowok="t" o:connecttype="custom" o:connectlocs="75,0;0,42;75,84;68,63;66,42;68,21;75,0" o:connectangles="0,0,0,0,0,0,0"/>
                </v:shape>
                <v:shape id="Freeform 471" o:spid="_x0000_s1109" style="position:absolute;left:7726;top:393;width:1144;height:1;visibility:visible;mso-wrap-style:square;v-text-anchor:top" coordsize="114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" path="m,l1143,e" filled="f" strokeweight=".16844mm">
                  <v:path arrowok="t" o:connecttype="custom" o:connectlocs="0,0;1143,0" o:connectangles="0,0"/>
                </v:shape>
                <v:shape id="Freeform 472" o:spid="_x0000_s1110" style="position:absolute;left:8853;top:351;width:75;height:84;visibility:visible;mso-wrap-style:square;v-text-anchor:top" coordsize="75,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" path="m,l6,21,8,42,6,63,,84,74,42,,xe" fillcolor="black" stroked="f">
                  <v:path arrowok="t" o:connecttype="custom" o:connectlocs="0,0;6,21;8,42;6,63;0,84;74,42;0,0" o:connectangles="0,0,0,0,0,0,0"/>
                </v:shape>
                <v:shape id="Picture 473" o:spid="_x0000_s1111" type="#_x0000_t75" style="position:absolute;left:6234;top:1176;width:20;height:6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">
                  <v:imagedata r:id="rId83" o:title=""/>
                </v:shape>
                <v:group id="Group 474" o:spid="_x0000_s1112" style="position:absolute;left:3764;top:1464;width:2412;height:1" coordorigin="3764,1464" coordsize="24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">
                  <v:shape id="Freeform 475" o:spid="_x0000_s1113" style="position:absolute;left:3764;top:1464;width:2412;height:1;visibility:visible;mso-wrap-style:square;v-text-anchor:top" coordsize="24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" path="m,l136,e" filled="f" strokeweight=".16844mm">
                    <v:path arrowok="t" o:connecttype="custom" o:connectlocs="0,0;136,0" o:connectangles="0,0"/>
                  </v:shape>
                  <v:shape id="Freeform 476" o:spid="_x0000_s1114" style="position:absolute;left:3764;top:1464;width:2412;height:1;visibility:visible;mso-wrap-style:square;v-text-anchor:top" coordsize="24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" path="m2275,r137,e" filled="f" strokeweight=".16844mm">
                    <v:path arrowok="t" o:connecttype="custom" o:connectlocs="2275,0;2412,0" o:connectangles="0,0"/>
                  </v:shape>
                </v:group>
                <v:shape id="Freeform 477" o:spid="_x0000_s1115" style="position:absolute;left:6139;top:1422;width:38;height:84;visibility:visible;mso-wrap-style:square;v-text-anchor:top" coordsize="38,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" path="m,84l37,42,,e" filled="f" strokeweight=".15322mm">
                  <v:path arrowok="t" o:connecttype="custom" o:connectlocs="0,84;37,42;0,0" o:connectangles="0,0,0"/>
                </v:shape>
                <v:shape id="Freeform 478" o:spid="_x0000_s1116" style="position:absolute;left:3901;top:1386;width:2139;height:154;visibility:visible;mso-wrap-style:square;v-text-anchor:top" coordsize="2139,1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" path="m2138,l,,,153r2138,l2138,xe" stroked="f">
                  <v:path arrowok="t" o:connecttype="custom" o:connectlocs="2138,0;0,0;0,153;2138,153;2138,0" o:connectangles="0,0,0,0,0"/>
                </v:shape>
                <w10:wrap anchorx="page"/>
              </v:group>
            </w:pict>
          </mc:Fallback>
        </mc:AlternateContent>
      </w:r>
      <w:r w:rsidRPr="00D60882">
        <w:rPr>
          <w:rFonts w:ascii="Calibri" w:eastAsia="Times New Roman" w:hAnsi="Calibri" w:cs="Calibri"/>
          <w:spacing w:val="-2"/>
          <w:w w:val="90"/>
          <w:sz w:val="13"/>
          <w:szCs w:val="13"/>
          <w:lang w:val="en-US"/>
        </w:rPr>
        <w:t>Advertisement</w:t>
      </w:r>
      <w:r w:rsidRPr="00D60882">
        <w:rPr>
          <w:rFonts w:ascii="Calibri" w:eastAsia="Times New Roman" w:hAnsi="Calibri" w:cs="Calibri"/>
          <w:spacing w:val="-6"/>
          <w:w w:val="90"/>
          <w:sz w:val="13"/>
          <w:szCs w:val="13"/>
          <w:lang w:val="en-US"/>
        </w:rPr>
        <w:t xml:space="preserve"> </w:t>
      </w:r>
      <w:r w:rsidRPr="00D60882">
        <w:rPr>
          <w:rFonts w:ascii="Calibri" w:eastAsia="Times New Roman" w:hAnsi="Calibri" w:cs="Calibri"/>
          <w:spacing w:val="-2"/>
          <w:w w:val="90"/>
          <w:sz w:val="13"/>
          <w:szCs w:val="13"/>
          <w:lang w:val="en-US"/>
        </w:rPr>
        <w:t>duration</w:t>
      </w:r>
      <w:r w:rsidRPr="00D60882">
        <w:rPr>
          <w:rFonts w:ascii="Calibri" w:eastAsia="Times New Roman" w:hAnsi="Calibri" w:cs="Calibri"/>
          <w:spacing w:val="-5"/>
          <w:sz w:val="13"/>
          <w:szCs w:val="13"/>
          <w:lang w:val="en-US"/>
        </w:rPr>
        <w:t xml:space="preserve"> </w:t>
      </w:r>
      <w:r w:rsidRPr="00D60882">
        <w:rPr>
          <w:rFonts w:ascii="Calibri" w:eastAsia="Times New Roman" w:hAnsi="Calibri" w:cs="Calibri"/>
          <w:spacing w:val="-2"/>
          <w:w w:val="90"/>
          <w:sz w:val="13"/>
          <w:szCs w:val="13"/>
          <w:lang w:val="en-US"/>
        </w:rPr>
        <w:t>includes</w:t>
      </w:r>
      <w:r w:rsidRPr="00D60882">
        <w:rPr>
          <w:rFonts w:ascii="Calibri" w:eastAsia="Times New Roman" w:hAnsi="Calibri" w:cs="Calibri"/>
          <w:spacing w:val="-5"/>
          <w:sz w:val="13"/>
          <w:szCs w:val="13"/>
          <w:lang w:val="en-US"/>
        </w:rPr>
        <w:t xml:space="preserve"> </w:t>
      </w:r>
      <w:r w:rsidRPr="00D60882">
        <w:rPr>
          <w:rFonts w:ascii="Calibri" w:eastAsia="Times New Roman" w:hAnsi="Calibri" w:cs="Calibri"/>
          <w:spacing w:val="-2"/>
          <w:w w:val="90"/>
          <w:sz w:val="13"/>
          <w:szCs w:val="13"/>
          <w:lang w:val="en-US"/>
        </w:rPr>
        <w:t>at</w:t>
      </w:r>
      <w:r w:rsidRPr="00D60882">
        <w:rPr>
          <w:rFonts w:ascii="Calibri" w:eastAsia="Times New Roman" w:hAnsi="Calibri" w:cs="Calibri"/>
          <w:spacing w:val="-4"/>
          <w:w w:val="90"/>
          <w:sz w:val="13"/>
          <w:szCs w:val="13"/>
          <w:lang w:val="en-US"/>
        </w:rPr>
        <w:t xml:space="preserve"> </w:t>
      </w:r>
      <w:r w:rsidRPr="00D60882">
        <w:rPr>
          <w:rFonts w:ascii="Calibri" w:eastAsia="Times New Roman" w:hAnsi="Calibri" w:cs="Calibri"/>
          <w:spacing w:val="-2"/>
          <w:w w:val="90"/>
          <w:sz w:val="13"/>
          <w:szCs w:val="13"/>
          <w:lang w:val="en-US"/>
        </w:rPr>
        <w:t>least</w:t>
      </w:r>
      <w:r w:rsidRPr="00D60882">
        <w:rPr>
          <w:rFonts w:ascii="Calibri" w:eastAsia="Times New Roman" w:hAnsi="Calibri" w:cs="Calibri"/>
          <w:spacing w:val="-5"/>
          <w:sz w:val="13"/>
          <w:szCs w:val="13"/>
          <w:lang w:val="en-US"/>
        </w:rPr>
        <w:t xml:space="preserve"> </w:t>
      </w:r>
      <w:r w:rsidRPr="00D60882">
        <w:rPr>
          <w:rFonts w:ascii="Calibri" w:eastAsia="Times New Roman" w:hAnsi="Calibri" w:cs="Calibri"/>
          <w:spacing w:val="-2"/>
          <w:w w:val="90"/>
          <w:sz w:val="13"/>
          <w:szCs w:val="13"/>
          <w:lang w:val="en-US"/>
        </w:rPr>
        <w:t>one</w:t>
      </w:r>
      <w:r w:rsidRPr="00D60882">
        <w:rPr>
          <w:rFonts w:ascii="Calibri" w:eastAsia="Times New Roman" w:hAnsi="Calibri" w:cs="Calibri"/>
          <w:spacing w:val="40"/>
          <w:sz w:val="13"/>
          <w:szCs w:val="13"/>
          <w:lang w:val="en-US"/>
        </w:rPr>
        <w:t xml:space="preserve"> </w:t>
      </w:r>
      <w:r w:rsidRPr="00D60882">
        <w:rPr>
          <w:rFonts w:ascii="Calibri" w:eastAsia="Times New Roman" w:hAnsi="Calibri" w:cs="Calibri"/>
          <w:spacing w:val="-2"/>
          <w:sz w:val="13"/>
          <w:szCs w:val="13"/>
          <w:lang w:val="en-US"/>
        </w:rPr>
        <w:t>DTIM</w:t>
      </w:r>
      <w:r w:rsidRPr="00D60882">
        <w:rPr>
          <w:rFonts w:ascii="Calibri" w:eastAsia="Times New Roman" w:hAnsi="Calibri" w:cs="Calibri"/>
          <w:spacing w:val="-6"/>
          <w:sz w:val="13"/>
          <w:szCs w:val="13"/>
          <w:lang w:val="en-US"/>
        </w:rPr>
        <w:t xml:space="preserve"> </w:t>
      </w:r>
      <w:r w:rsidRPr="00D60882">
        <w:rPr>
          <w:rFonts w:ascii="Calibri" w:eastAsia="Times New Roman" w:hAnsi="Calibri" w:cs="Calibri"/>
          <w:spacing w:val="-2"/>
          <w:sz w:val="13"/>
          <w:szCs w:val="13"/>
          <w:lang w:val="en-US"/>
        </w:rPr>
        <w:t>Beacon</w:t>
      </w:r>
      <w:r w:rsidRPr="00D60882">
        <w:rPr>
          <w:rFonts w:ascii="Calibri" w:eastAsia="Times New Roman" w:hAnsi="Calibri" w:cs="Calibri"/>
          <w:spacing w:val="-9"/>
          <w:sz w:val="13"/>
          <w:szCs w:val="13"/>
          <w:lang w:val="en-US"/>
        </w:rPr>
        <w:t xml:space="preserve"> </w:t>
      </w:r>
      <w:r w:rsidRPr="00D60882">
        <w:rPr>
          <w:rFonts w:ascii="Calibri" w:eastAsia="Times New Roman" w:hAnsi="Calibri" w:cs="Calibri"/>
          <w:spacing w:val="-2"/>
          <w:sz w:val="13"/>
          <w:szCs w:val="13"/>
          <w:lang w:val="en-US"/>
        </w:rPr>
        <w:t>frame</w:t>
      </w:r>
      <w:r w:rsidRPr="00D60882">
        <w:rPr>
          <w:rFonts w:ascii="Calibri" w:eastAsia="Times New Roman" w:hAnsi="Calibri" w:cs="Calibri"/>
          <w:spacing w:val="-6"/>
          <w:sz w:val="13"/>
          <w:szCs w:val="13"/>
          <w:lang w:val="en-US"/>
        </w:rPr>
        <w:t xml:space="preserve"> </w:t>
      </w:r>
      <w:r w:rsidRPr="00D60882">
        <w:rPr>
          <w:rFonts w:ascii="Calibri" w:eastAsia="Times New Roman" w:hAnsi="Calibri" w:cs="Calibri"/>
          <w:spacing w:val="-2"/>
          <w:sz w:val="13"/>
          <w:szCs w:val="13"/>
          <w:lang w:val="en-US"/>
        </w:rPr>
        <w:t>on</w:t>
      </w:r>
      <w:r w:rsidRPr="00D60882">
        <w:rPr>
          <w:rFonts w:ascii="Calibri" w:eastAsia="Times New Roman" w:hAnsi="Calibri" w:cs="Calibri"/>
          <w:spacing w:val="-5"/>
          <w:sz w:val="13"/>
          <w:szCs w:val="13"/>
          <w:lang w:val="en-US"/>
        </w:rPr>
        <w:t xml:space="preserve"> </w:t>
      </w:r>
      <w:r w:rsidRPr="00D60882">
        <w:rPr>
          <w:rFonts w:ascii="Calibri" w:eastAsia="Times New Roman" w:hAnsi="Calibri" w:cs="Calibri"/>
          <w:spacing w:val="-2"/>
          <w:sz w:val="13"/>
          <w:szCs w:val="13"/>
          <w:lang w:val="en-US"/>
        </w:rPr>
        <w:t>each</w:t>
      </w:r>
      <w:r w:rsidRPr="00D60882">
        <w:rPr>
          <w:rFonts w:ascii="Calibri" w:eastAsia="Times New Roman" w:hAnsi="Calibri" w:cs="Calibri"/>
          <w:spacing w:val="-6"/>
          <w:sz w:val="13"/>
          <w:szCs w:val="13"/>
          <w:lang w:val="en-US"/>
        </w:rPr>
        <w:t xml:space="preserve"> </w:t>
      </w:r>
      <w:r w:rsidRPr="00D60882">
        <w:rPr>
          <w:rFonts w:ascii="Calibri" w:eastAsia="Times New Roman" w:hAnsi="Calibri" w:cs="Calibri"/>
          <w:spacing w:val="-2"/>
          <w:sz w:val="13"/>
          <w:szCs w:val="13"/>
          <w:lang w:val="en-US"/>
        </w:rPr>
        <w:t>link</w:t>
      </w:r>
    </w:p>
    <w:p w14:paraId="1F027DFF"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2"/>
          <w:szCs w:val="12"/>
          <w:lang w:val="en-US"/>
        </w:rPr>
      </w:pPr>
      <w:r w:rsidRPr="00D60882">
        <w:rPr>
          <w:rFonts w:eastAsia="Times New Roman"/>
          <w:sz w:val="24"/>
          <w:szCs w:val="24"/>
          <w:lang w:val="en-US"/>
        </w:rPr>
        <w:br w:type="column"/>
      </w:r>
    </w:p>
    <w:p w14:paraId="3DA86805" w14:textId="77777777" w:rsidR="00D60882" w:rsidRPr="00D60882" w:rsidRDefault="00D60882" w:rsidP="00D60882">
      <w:pPr>
        <w:widowControl w:val="0"/>
        <w:kinsoku w:val="0"/>
        <w:overflowPunct w:val="0"/>
        <w:autoSpaceDE w:val="0"/>
        <w:autoSpaceDN w:val="0"/>
        <w:adjustRightInd w:val="0"/>
        <w:spacing w:before="8"/>
        <w:jc w:val="left"/>
        <w:rPr>
          <w:rFonts w:ascii="Calibri" w:eastAsia="Times New Roman" w:hAnsi="Calibri" w:cs="Calibri"/>
          <w:sz w:val="13"/>
          <w:szCs w:val="13"/>
          <w:lang w:val="en-US"/>
        </w:rPr>
      </w:pPr>
    </w:p>
    <w:p w14:paraId="00AB4D21"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pacing w:val="-10"/>
          <w:w w:val="90"/>
          <w:sz w:val="13"/>
          <w:szCs w:val="13"/>
          <w:lang w:val="en-US"/>
        </w:rPr>
      </w:pPr>
      <w:r w:rsidRPr="00D60882">
        <w:rPr>
          <w:rFonts w:ascii="Calibri" w:eastAsia="Times New Roman" w:hAnsi="Calibri" w:cs="Calibri"/>
          <w:spacing w:val="-2"/>
          <w:w w:val="90"/>
          <w:sz w:val="13"/>
          <w:szCs w:val="13"/>
          <w:lang w:val="en-US"/>
        </w:rPr>
        <w:t>DTIM</w:t>
      </w:r>
      <w:r w:rsidRPr="00D60882">
        <w:rPr>
          <w:rFonts w:ascii="Calibri" w:eastAsia="Times New Roman" w:hAnsi="Calibri" w:cs="Calibri"/>
          <w:spacing w:val="-3"/>
          <w:w w:val="90"/>
          <w:sz w:val="13"/>
          <w:szCs w:val="13"/>
          <w:lang w:val="en-US"/>
        </w:rPr>
        <w:t xml:space="preserve"> </w:t>
      </w:r>
      <w:r w:rsidRPr="00D60882">
        <w:rPr>
          <w:rFonts w:ascii="Calibri" w:eastAsia="Times New Roman" w:hAnsi="Calibri" w:cs="Calibri"/>
          <w:spacing w:val="-2"/>
          <w:w w:val="90"/>
          <w:sz w:val="13"/>
          <w:szCs w:val="13"/>
          <w:lang w:val="en-US"/>
        </w:rPr>
        <w:t>interval</w:t>
      </w:r>
      <w:r w:rsidRPr="00D60882">
        <w:rPr>
          <w:rFonts w:ascii="Calibri" w:eastAsia="Times New Roman" w:hAnsi="Calibri" w:cs="Calibri"/>
          <w:sz w:val="13"/>
          <w:szCs w:val="13"/>
          <w:lang w:val="en-US"/>
        </w:rPr>
        <w:t xml:space="preserve"> </w:t>
      </w:r>
      <w:r w:rsidRPr="00D60882">
        <w:rPr>
          <w:rFonts w:ascii="Calibri" w:eastAsia="Times New Roman" w:hAnsi="Calibri" w:cs="Calibri"/>
          <w:spacing w:val="-2"/>
          <w:w w:val="90"/>
          <w:sz w:val="13"/>
          <w:szCs w:val="13"/>
          <w:lang w:val="en-US"/>
        </w:rPr>
        <w:t>of</w:t>
      </w:r>
      <w:r w:rsidRPr="00D60882">
        <w:rPr>
          <w:rFonts w:ascii="Calibri" w:eastAsia="Times New Roman" w:hAnsi="Calibri" w:cs="Calibri"/>
          <w:spacing w:val="-3"/>
          <w:sz w:val="13"/>
          <w:szCs w:val="13"/>
          <w:lang w:val="en-US"/>
        </w:rPr>
        <w:t xml:space="preserve"> </w:t>
      </w:r>
      <w:r w:rsidRPr="00D60882">
        <w:rPr>
          <w:rFonts w:ascii="Calibri" w:eastAsia="Times New Roman" w:hAnsi="Calibri" w:cs="Calibri"/>
          <w:spacing w:val="-10"/>
          <w:w w:val="90"/>
          <w:sz w:val="13"/>
          <w:szCs w:val="13"/>
          <w:lang w:val="en-US"/>
        </w:rPr>
        <w:t>5</w:t>
      </w:r>
    </w:p>
    <w:p w14:paraId="46BA9F23"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pacing w:val="-10"/>
          <w:w w:val="90"/>
          <w:sz w:val="13"/>
          <w:szCs w:val="13"/>
          <w:lang w:val="en-US"/>
        </w:rPr>
        <w:sectPr w:rsidR="00D60882" w:rsidRPr="00D60882">
          <w:type w:val="continuous"/>
          <w:pgSz w:w="12240" w:h="15840"/>
          <w:pgMar w:top="1280" w:right="1640" w:bottom="960" w:left="1640" w:header="720" w:footer="720" w:gutter="0"/>
          <w:cols w:num="2" w:space="720" w:equalWidth="0">
            <w:col w:w="4286" w:space="40"/>
            <w:col w:w="4634"/>
          </w:cols>
          <w:noEndnote/>
        </w:sectPr>
      </w:pPr>
    </w:p>
    <w:p w14:paraId="0077EBBE"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28"/>
          <w:szCs w:val="28"/>
          <w:lang w:val="en-US"/>
        </w:rPr>
      </w:pPr>
    </w:p>
    <w:p w14:paraId="139B97CA" w14:textId="77777777" w:rsidR="00D60882" w:rsidRPr="00D60882" w:rsidRDefault="00D60882" w:rsidP="00D60882">
      <w:pPr>
        <w:widowControl w:val="0"/>
        <w:kinsoku w:val="0"/>
        <w:overflowPunct w:val="0"/>
        <w:autoSpaceDE w:val="0"/>
        <w:autoSpaceDN w:val="0"/>
        <w:adjustRightInd w:val="0"/>
        <w:spacing w:before="73" w:line="244" w:lineRule="auto"/>
        <w:ind w:right="7830"/>
        <w:jc w:val="left"/>
        <w:rPr>
          <w:rFonts w:ascii="Calibri" w:eastAsia="Times New Roman" w:hAnsi="Calibri" w:cs="Calibri"/>
          <w:b/>
          <w:bCs/>
          <w:w w:val="90"/>
          <w:sz w:val="15"/>
          <w:szCs w:val="15"/>
          <w:lang w:val="en-US"/>
        </w:rPr>
      </w:pPr>
      <w:r w:rsidRPr="00D60882">
        <w:rPr>
          <w:rFonts w:ascii="Calibri" w:eastAsia="Times New Roman" w:hAnsi="Calibri" w:cs="Calibri"/>
          <w:b/>
          <w:bCs/>
          <w:sz w:val="15"/>
          <w:szCs w:val="15"/>
          <w:lang w:val="en-US"/>
        </w:rPr>
        <w:t>Link</w:t>
      </w:r>
      <w:r w:rsidRPr="00D60882">
        <w:rPr>
          <w:rFonts w:ascii="Calibri" w:eastAsia="Times New Roman" w:hAnsi="Calibri" w:cs="Calibri"/>
          <w:b/>
          <w:bCs/>
          <w:spacing w:val="-9"/>
          <w:sz w:val="15"/>
          <w:szCs w:val="15"/>
          <w:lang w:val="en-US"/>
        </w:rPr>
        <w:t xml:space="preserve"> </w:t>
      </w:r>
      <w:r w:rsidRPr="00D60882">
        <w:rPr>
          <w:rFonts w:ascii="Calibri" w:eastAsia="Times New Roman" w:hAnsi="Calibri" w:cs="Calibri"/>
          <w:b/>
          <w:bCs/>
          <w:sz w:val="15"/>
          <w:szCs w:val="15"/>
          <w:lang w:val="en-US"/>
        </w:rPr>
        <w:t>1</w:t>
      </w:r>
      <w:r w:rsidRPr="00D60882">
        <w:rPr>
          <w:rFonts w:ascii="Calibri" w:eastAsia="Times New Roman" w:hAnsi="Calibri" w:cs="Calibri"/>
          <w:b/>
          <w:bCs/>
          <w:spacing w:val="40"/>
          <w:sz w:val="15"/>
          <w:szCs w:val="15"/>
          <w:lang w:val="en-US"/>
        </w:rPr>
        <w:t xml:space="preserve"> </w:t>
      </w:r>
      <w:r w:rsidRPr="00D60882">
        <w:rPr>
          <w:rFonts w:ascii="Calibri" w:eastAsia="Times New Roman" w:hAnsi="Calibri" w:cs="Calibri"/>
          <w:b/>
          <w:bCs/>
          <w:w w:val="90"/>
          <w:sz w:val="15"/>
          <w:szCs w:val="15"/>
          <w:lang w:val="en-US"/>
        </w:rPr>
        <w:t>(affected</w:t>
      </w:r>
      <w:r w:rsidRPr="00D60882">
        <w:rPr>
          <w:rFonts w:ascii="Calibri" w:eastAsia="Times New Roman" w:hAnsi="Calibri" w:cs="Calibri"/>
          <w:b/>
          <w:bCs/>
          <w:spacing w:val="-6"/>
          <w:w w:val="90"/>
          <w:sz w:val="15"/>
          <w:szCs w:val="15"/>
          <w:lang w:val="en-US"/>
        </w:rPr>
        <w:t xml:space="preserve"> </w:t>
      </w:r>
      <w:r w:rsidRPr="00D60882">
        <w:rPr>
          <w:rFonts w:ascii="Calibri" w:eastAsia="Times New Roman" w:hAnsi="Calibri" w:cs="Calibri"/>
          <w:b/>
          <w:bCs/>
          <w:w w:val="90"/>
          <w:sz w:val="15"/>
          <w:szCs w:val="15"/>
          <w:lang w:val="en-US"/>
        </w:rPr>
        <w:t>AP)</w:t>
      </w:r>
    </w:p>
    <w:p w14:paraId="531AE9F6" w14:textId="77777777" w:rsidR="00D60882" w:rsidRPr="00D60882" w:rsidRDefault="00D60882" w:rsidP="00D60882">
      <w:pPr>
        <w:widowControl w:val="0"/>
        <w:kinsoku w:val="0"/>
        <w:overflowPunct w:val="0"/>
        <w:autoSpaceDE w:val="0"/>
        <w:autoSpaceDN w:val="0"/>
        <w:adjustRightInd w:val="0"/>
        <w:spacing w:before="1"/>
        <w:jc w:val="left"/>
        <w:rPr>
          <w:rFonts w:ascii="Calibri" w:eastAsia="Times New Roman" w:hAnsi="Calibri" w:cs="Calibri"/>
          <w:b/>
          <w:bCs/>
          <w:sz w:val="10"/>
          <w:szCs w:val="10"/>
          <w:lang w:val="en-US"/>
        </w:rPr>
      </w:pPr>
    </w:p>
    <w:p w14:paraId="4A8E75F2" w14:textId="77777777" w:rsidR="00D60882" w:rsidRPr="00D60882" w:rsidRDefault="00D60882" w:rsidP="00D60882">
      <w:pPr>
        <w:widowControl w:val="0"/>
        <w:kinsoku w:val="0"/>
        <w:overflowPunct w:val="0"/>
        <w:autoSpaceDE w:val="0"/>
        <w:autoSpaceDN w:val="0"/>
        <w:adjustRightInd w:val="0"/>
        <w:spacing w:line="309" w:lineRule="auto"/>
        <w:ind w:right="4326"/>
        <w:jc w:val="left"/>
        <w:rPr>
          <w:rFonts w:ascii="Calibri" w:eastAsia="Times New Roman" w:hAnsi="Calibri" w:cs="Calibri"/>
          <w:sz w:val="13"/>
          <w:szCs w:val="13"/>
          <w:lang w:val="en-US"/>
        </w:rPr>
      </w:pPr>
      <w:r w:rsidRPr="00D60882">
        <w:rPr>
          <w:rFonts w:ascii="Calibri" w:eastAsia="Times New Roman" w:hAnsi="Calibri" w:cs="Calibri"/>
          <w:spacing w:val="-2"/>
          <w:w w:val="90"/>
          <w:sz w:val="13"/>
          <w:szCs w:val="13"/>
          <w:lang w:val="en-US"/>
        </w:rPr>
        <w:t>Interval</w:t>
      </w:r>
      <w:r w:rsidRPr="00D60882">
        <w:rPr>
          <w:rFonts w:ascii="Calibri" w:eastAsia="Times New Roman" w:hAnsi="Calibri" w:cs="Calibri"/>
          <w:spacing w:val="-2"/>
          <w:sz w:val="13"/>
          <w:szCs w:val="13"/>
          <w:lang w:val="en-US"/>
        </w:rPr>
        <w:t xml:space="preserve"> </w:t>
      </w:r>
      <w:r w:rsidRPr="00D60882">
        <w:rPr>
          <w:rFonts w:ascii="Calibri" w:eastAsia="Times New Roman" w:hAnsi="Calibri" w:cs="Calibri"/>
          <w:spacing w:val="-2"/>
          <w:w w:val="90"/>
          <w:sz w:val="13"/>
          <w:szCs w:val="13"/>
          <w:lang w:val="en-US"/>
        </w:rPr>
        <w:t>that</w:t>
      </w:r>
      <w:r w:rsidRPr="00D60882">
        <w:rPr>
          <w:rFonts w:ascii="Calibri" w:eastAsia="Times New Roman" w:hAnsi="Calibri" w:cs="Calibri"/>
          <w:spacing w:val="-3"/>
          <w:w w:val="90"/>
          <w:sz w:val="13"/>
          <w:szCs w:val="13"/>
          <w:lang w:val="en-US"/>
        </w:rPr>
        <w:t xml:space="preserve"> </w:t>
      </w:r>
      <w:r w:rsidRPr="00D60882">
        <w:rPr>
          <w:rFonts w:ascii="Calibri" w:eastAsia="Times New Roman" w:hAnsi="Calibri" w:cs="Calibri"/>
          <w:spacing w:val="-2"/>
          <w:w w:val="90"/>
          <w:sz w:val="13"/>
          <w:szCs w:val="13"/>
          <w:lang w:val="en-US"/>
        </w:rPr>
        <w:t>includes</w:t>
      </w:r>
      <w:r w:rsidRPr="00D60882">
        <w:rPr>
          <w:rFonts w:ascii="Calibri" w:eastAsia="Times New Roman" w:hAnsi="Calibri" w:cs="Calibri"/>
          <w:spacing w:val="-4"/>
          <w:w w:val="90"/>
          <w:sz w:val="13"/>
          <w:szCs w:val="13"/>
          <w:lang w:val="en-US"/>
        </w:rPr>
        <w:t xml:space="preserve"> </w:t>
      </w:r>
      <w:r w:rsidRPr="00D60882">
        <w:rPr>
          <w:rFonts w:ascii="Calibri" w:eastAsia="Times New Roman" w:hAnsi="Calibri" w:cs="Calibri"/>
          <w:spacing w:val="-2"/>
          <w:w w:val="90"/>
          <w:sz w:val="13"/>
          <w:szCs w:val="13"/>
          <w:lang w:val="en-US"/>
        </w:rPr>
        <w:t>DTIM</w:t>
      </w:r>
      <w:r w:rsidRPr="00D60882">
        <w:rPr>
          <w:rFonts w:ascii="Calibri" w:eastAsia="Times New Roman" w:hAnsi="Calibri" w:cs="Calibri"/>
          <w:spacing w:val="-3"/>
          <w:w w:val="90"/>
          <w:sz w:val="13"/>
          <w:szCs w:val="13"/>
          <w:lang w:val="en-US"/>
        </w:rPr>
        <w:t xml:space="preserve"> </w:t>
      </w:r>
      <w:r w:rsidRPr="00D60882">
        <w:rPr>
          <w:rFonts w:ascii="Calibri" w:eastAsia="Times New Roman" w:hAnsi="Calibri" w:cs="Calibri"/>
          <w:spacing w:val="-2"/>
          <w:w w:val="90"/>
          <w:sz w:val="13"/>
          <w:szCs w:val="13"/>
          <w:lang w:val="en-US"/>
        </w:rPr>
        <w:t>Beacon</w:t>
      </w:r>
      <w:r w:rsidRPr="00D60882">
        <w:rPr>
          <w:rFonts w:ascii="Calibri" w:eastAsia="Times New Roman" w:hAnsi="Calibri" w:cs="Calibri"/>
          <w:spacing w:val="-5"/>
          <w:w w:val="90"/>
          <w:sz w:val="13"/>
          <w:szCs w:val="13"/>
          <w:lang w:val="en-US"/>
        </w:rPr>
        <w:t xml:space="preserve"> </w:t>
      </w:r>
      <w:r w:rsidRPr="00D60882">
        <w:rPr>
          <w:rFonts w:ascii="Calibri" w:eastAsia="Times New Roman" w:hAnsi="Calibri" w:cs="Calibri"/>
          <w:spacing w:val="-2"/>
          <w:w w:val="90"/>
          <w:sz w:val="13"/>
          <w:szCs w:val="13"/>
          <w:lang w:val="en-US"/>
        </w:rPr>
        <w:t>on</w:t>
      </w:r>
      <w:r w:rsidRPr="00D60882">
        <w:rPr>
          <w:rFonts w:ascii="Calibri" w:eastAsia="Times New Roman" w:hAnsi="Calibri" w:cs="Calibri"/>
          <w:spacing w:val="-2"/>
          <w:sz w:val="13"/>
          <w:szCs w:val="13"/>
          <w:lang w:val="en-US"/>
        </w:rPr>
        <w:t xml:space="preserve"> </w:t>
      </w:r>
      <w:r w:rsidRPr="00D60882">
        <w:rPr>
          <w:rFonts w:ascii="Calibri" w:eastAsia="Times New Roman" w:hAnsi="Calibri" w:cs="Calibri"/>
          <w:spacing w:val="-2"/>
          <w:w w:val="90"/>
          <w:sz w:val="13"/>
          <w:szCs w:val="13"/>
          <w:lang w:val="en-US"/>
        </w:rPr>
        <w:t>all</w:t>
      </w:r>
      <w:r w:rsidRPr="00D60882">
        <w:rPr>
          <w:rFonts w:ascii="Calibri" w:eastAsia="Times New Roman" w:hAnsi="Calibri" w:cs="Calibri"/>
          <w:spacing w:val="-1"/>
          <w:sz w:val="13"/>
          <w:szCs w:val="13"/>
          <w:lang w:val="en-US"/>
        </w:rPr>
        <w:t xml:space="preserve"> </w:t>
      </w:r>
      <w:r w:rsidRPr="00D60882">
        <w:rPr>
          <w:rFonts w:ascii="Calibri" w:eastAsia="Times New Roman" w:hAnsi="Calibri" w:cs="Calibri"/>
          <w:spacing w:val="-2"/>
          <w:w w:val="90"/>
          <w:sz w:val="13"/>
          <w:szCs w:val="13"/>
          <w:lang w:val="en-US"/>
        </w:rPr>
        <w:t>links</w:t>
      </w:r>
      <w:r w:rsidRPr="00D60882">
        <w:rPr>
          <w:rFonts w:ascii="Calibri" w:eastAsia="Times New Roman" w:hAnsi="Calibri" w:cs="Calibri"/>
          <w:spacing w:val="40"/>
          <w:sz w:val="13"/>
          <w:szCs w:val="13"/>
          <w:lang w:val="en-US"/>
        </w:rPr>
        <w:t xml:space="preserve"> </w:t>
      </w:r>
      <w:r w:rsidRPr="00D60882">
        <w:rPr>
          <w:rFonts w:ascii="Calibri" w:eastAsia="Times New Roman" w:hAnsi="Calibri" w:cs="Calibri"/>
          <w:sz w:val="13"/>
          <w:szCs w:val="13"/>
          <w:lang w:val="en-US"/>
        </w:rPr>
        <w:t>DTIM</w:t>
      </w:r>
      <w:r w:rsidRPr="00D60882">
        <w:rPr>
          <w:rFonts w:ascii="Calibri" w:eastAsia="Times New Roman" w:hAnsi="Calibri" w:cs="Calibri"/>
          <w:spacing w:val="-4"/>
          <w:sz w:val="13"/>
          <w:szCs w:val="13"/>
          <w:lang w:val="en-US"/>
        </w:rPr>
        <w:t xml:space="preserve"> </w:t>
      </w:r>
      <w:r w:rsidRPr="00D60882">
        <w:rPr>
          <w:rFonts w:ascii="Calibri" w:eastAsia="Times New Roman" w:hAnsi="Calibri" w:cs="Calibri"/>
          <w:sz w:val="13"/>
          <w:szCs w:val="13"/>
          <w:lang w:val="en-US"/>
        </w:rPr>
        <w:t>interval of</w:t>
      </w:r>
      <w:r w:rsidRPr="00D60882">
        <w:rPr>
          <w:rFonts w:ascii="Calibri" w:eastAsia="Times New Roman" w:hAnsi="Calibri" w:cs="Calibri"/>
          <w:spacing w:val="-1"/>
          <w:sz w:val="13"/>
          <w:szCs w:val="13"/>
          <w:lang w:val="en-US"/>
        </w:rPr>
        <w:t xml:space="preserve"> </w:t>
      </w:r>
      <w:r w:rsidRPr="00D60882">
        <w:rPr>
          <w:rFonts w:ascii="Calibri" w:eastAsia="Times New Roman" w:hAnsi="Calibri" w:cs="Calibri"/>
          <w:sz w:val="13"/>
          <w:szCs w:val="13"/>
          <w:lang w:val="en-US"/>
        </w:rPr>
        <w:t>4</w:t>
      </w:r>
    </w:p>
    <w:p w14:paraId="564F928A" w14:textId="77777777" w:rsidR="00D60882" w:rsidRPr="00D60882" w:rsidRDefault="00D60882" w:rsidP="00D60882">
      <w:pPr>
        <w:widowControl w:val="0"/>
        <w:kinsoku w:val="0"/>
        <w:overflowPunct w:val="0"/>
        <w:autoSpaceDE w:val="0"/>
        <w:autoSpaceDN w:val="0"/>
        <w:adjustRightInd w:val="0"/>
        <w:spacing w:before="1"/>
        <w:jc w:val="left"/>
        <w:rPr>
          <w:rFonts w:ascii="Calibri" w:eastAsia="Times New Roman" w:hAnsi="Calibri" w:cs="Calibri"/>
          <w:sz w:val="24"/>
          <w:szCs w:val="24"/>
          <w:lang w:val="en-US"/>
        </w:rPr>
      </w:pPr>
    </w:p>
    <w:p w14:paraId="45B598DD" w14:textId="77777777" w:rsidR="00D60882" w:rsidRPr="00D60882" w:rsidRDefault="00D60882" w:rsidP="00D60882">
      <w:pPr>
        <w:widowControl w:val="0"/>
        <w:kinsoku w:val="0"/>
        <w:overflowPunct w:val="0"/>
        <w:autoSpaceDE w:val="0"/>
        <w:autoSpaceDN w:val="0"/>
        <w:adjustRightInd w:val="0"/>
        <w:spacing w:before="73"/>
        <w:ind w:right="7790"/>
        <w:jc w:val="left"/>
        <w:rPr>
          <w:rFonts w:ascii="Calibri" w:eastAsia="Times New Roman" w:hAnsi="Calibri" w:cs="Calibri"/>
          <w:b/>
          <w:bCs/>
          <w:w w:val="90"/>
          <w:sz w:val="15"/>
          <w:szCs w:val="15"/>
          <w:lang w:val="en-US"/>
        </w:rPr>
      </w:pPr>
      <w:r w:rsidRPr="00D60882">
        <w:rPr>
          <w:rFonts w:ascii="Calibri" w:eastAsia="Times New Roman" w:hAnsi="Calibri" w:cs="Calibri"/>
          <w:b/>
          <w:bCs/>
          <w:sz w:val="15"/>
          <w:szCs w:val="15"/>
          <w:lang w:val="en-US"/>
        </w:rPr>
        <w:t>Link</w:t>
      </w:r>
      <w:r w:rsidRPr="00D60882">
        <w:rPr>
          <w:rFonts w:ascii="Calibri" w:eastAsia="Times New Roman" w:hAnsi="Calibri" w:cs="Calibri"/>
          <w:b/>
          <w:bCs/>
          <w:spacing w:val="-9"/>
          <w:sz w:val="15"/>
          <w:szCs w:val="15"/>
          <w:lang w:val="en-US"/>
        </w:rPr>
        <w:t xml:space="preserve"> </w:t>
      </w:r>
      <w:r w:rsidRPr="00D60882">
        <w:rPr>
          <w:rFonts w:ascii="Calibri" w:eastAsia="Times New Roman" w:hAnsi="Calibri" w:cs="Calibri"/>
          <w:b/>
          <w:bCs/>
          <w:sz w:val="15"/>
          <w:szCs w:val="15"/>
          <w:lang w:val="en-US"/>
        </w:rPr>
        <w:t>2</w:t>
      </w:r>
      <w:r w:rsidRPr="00D60882">
        <w:rPr>
          <w:rFonts w:ascii="Calibri" w:eastAsia="Times New Roman" w:hAnsi="Calibri" w:cs="Calibri"/>
          <w:b/>
          <w:bCs/>
          <w:spacing w:val="40"/>
          <w:sz w:val="15"/>
          <w:szCs w:val="15"/>
          <w:lang w:val="en-US"/>
        </w:rPr>
        <w:t xml:space="preserve"> </w:t>
      </w:r>
      <w:r w:rsidRPr="00D60882">
        <w:rPr>
          <w:rFonts w:ascii="Calibri" w:eastAsia="Times New Roman" w:hAnsi="Calibri" w:cs="Calibri"/>
          <w:b/>
          <w:bCs/>
          <w:w w:val="90"/>
          <w:sz w:val="15"/>
          <w:szCs w:val="15"/>
          <w:lang w:val="en-US"/>
        </w:rPr>
        <w:t>(reporting</w:t>
      </w:r>
      <w:r w:rsidRPr="00D60882">
        <w:rPr>
          <w:rFonts w:ascii="Calibri" w:eastAsia="Times New Roman" w:hAnsi="Calibri" w:cs="Calibri"/>
          <w:b/>
          <w:bCs/>
          <w:spacing w:val="-6"/>
          <w:w w:val="90"/>
          <w:sz w:val="15"/>
          <w:szCs w:val="15"/>
          <w:lang w:val="en-US"/>
        </w:rPr>
        <w:t xml:space="preserve"> </w:t>
      </w:r>
      <w:r w:rsidRPr="00D60882">
        <w:rPr>
          <w:rFonts w:ascii="Calibri" w:eastAsia="Times New Roman" w:hAnsi="Calibri" w:cs="Calibri"/>
          <w:b/>
          <w:bCs/>
          <w:w w:val="90"/>
          <w:sz w:val="15"/>
          <w:szCs w:val="15"/>
          <w:lang w:val="en-US"/>
        </w:rPr>
        <w:t>AP)</w:t>
      </w:r>
    </w:p>
    <w:p w14:paraId="62B6433B"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b/>
          <w:bCs/>
          <w:sz w:val="20"/>
          <w:lang w:val="en-US"/>
        </w:rPr>
      </w:pPr>
    </w:p>
    <w:p w14:paraId="053E0C53"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b/>
          <w:bCs/>
          <w:sz w:val="12"/>
          <w:szCs w:val="12"/>
          <w:lang w:val="en-US"/>
        </w:rPr>
      </w:pPr>
    </w:p>
    <w:p w14:paraId="386B701E" w14:textId="77777777" w:rsidR="00D60882" w:rsidRPr="00D60882" w:rsidRDefault="00D60882" w:rsidP="00D60882">
      <w:pPr>
        <w:widowControl w:val="0"/>
        <w:kinsoku w:val="0"/>
        <w:overflowPunct w:val="0"/>
        <w:autoSpaceDE w:val="0"/>
        <w:autoSpaceDN w:val="0"/>
        <w:adjustRightInd w:val="0"/>
        <w:spacing w:before="90"/>
        <w:jc w:val="left"/>
        <w:rPr>
          <w:rFonts w:ascii="Calibri" w:eastAsia="Times New Roman" w:hAnsi="Calibri" w:cs="Calibri"/>
          <w:spacing w:val="-10"/>
          <w:w w:val="85"/>
          <w:sz w:val="13"/>
          <w:szCs w:val="13"/>
          <w:lang w:val="en-US"/>
        </w:rPr>
      </w:pPr>
      <w:r w:rsidRPr="00D60882">
        <w:rPr>
          <w:rFonts w:ascii="Calibri" w:eastAsia="Times New Roman" w:hAnsi="Calibri" w:cs="Calibri"/>
          <w:w w:val="85"/>
          <w:sz w:val="13"/>
          <w:szCs w:val="13"/>
          <w:lang w:val="en-US"/>
        </w:rPr>
        <w:t>DTIM</w:t>
      </w:r>
      <w:r w:rsidRPr="00D60882">
        <w:rPr>
          <w:rFonts w:ascii="Calibri" w:eastAsia="Times New Roman" w:hAnsi="Calibri" w:cs="Calibri"/>
          <w:spacing w:val="-3"/>
          <w:sz w:val="13"/>
          <w:szCs w:val="13"/>
          <w:lang w:val="en-US"/>
        </w:rPr>
        <w:t xml:space="preserve"> </w:t>
      </w:r>
      <w:r w:rsidRPr="00D60882">
        <w:rPr>
          <w:rFonts w:ascii="Calibri" w:eastAsia="Times New Roman" w:hAnsi="Calibri" w:cs="Calibri"/>
          <w:w w:val="85"/>
          <w:sz w:val="13"/>
          <w:szCs w:val="13"/>
          <w:lang w:val="en-US"/>
        </w:rPr>
        <w:t>interval</w:t>
      </w:r>
      <w:r w:rsidRPr="00D60882">
        <w:rPr>
          <w:rFonts w:ascii="Calibri" w:eastAsia="Times New Roman" w:hAnsi="Calibri" w:cs="Calibri"/>
          <w:spacing w:val="4"/>
          <w:sz w:val="13"/>
          <w:szCs w:val="13"/>
          <w:lang w:val="en-US"/>
        </w:rPr>
        <w:t xml:space="preserve"> </w:t>
      </w:r>
      <w:r w:rsidRPr="00D60882">
        <w:rPr>
          <w:rFonts w:ascii="Calibri" w:eastAsia="Times New Roman" w:hAnsi="Calibri" w:cs="Calibri"/>
          <w:w w:val="85"/>
          <w:sz w:val="13"/>
          <w:szCs w:val="13"/>
          <w:lang w:val="en-US"/>
        </w:rPr>
        <w:t>of</w:t>
      </w:r>
      <w:r w:rsidRPr="00D60882">
        <w:rPr>
          <w:rFonts w:ascii="Calibri" w:eastAsia="Times New Roman" w:hAnsi="Calibri" w:cs="Calibri"/>
          <w:spacing w:val="1"/>
          <w:sz w:val="13"/>
          <w:szCs w:val="13"/>
          <w:lang w:val="en-US"/>
        </w:rPr>
        <w:t xml:space="preserve"> </w:t>
      </w:r>
      <w:r w:rsidRPr="00D60882">
        <w:rPr>
          <w:rFonts w:ascii="Calibri" w:eastAsia="Times New Roman" w:hAnsi="Calibri" w:cs="Calibri"/>
          <w:spacing w:val="-10"/>
          <w:w w:val="85"/>
          <w:sz w:val="13"/>
          <w:szCs w:val="13"/>
          <w:lang w:val="en-US"/>
        </w:rPr>
        <w:t>3</w:t>
      </w:r>
    </w:p>
    <w:p w14:paraId="0CB90FEF"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20"/>
          <w:lang w:val="en-US"/>
        </w:rPr>
      </w:pPr>
    </w:p>
    <w:p w14:paraId="32A4FFEB"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20"/>
          <w:lang w:val="en-US"/>
        </w:rPr>
        <w:sectPr w:rsidR="00D60882" w:rsidRPr="00D60882">
          <w:type w:val="continuous"/>
          <w:pgSz w:w="12240" w:h="15840"/>
          <w:pgMar w:top="1280" w:right="1640" w:bottom="960" w:left="1640" w:header="720" w:footer="720" w:gutter="0"/>
          <w:cols w:space="720" w:equalWidth="0">
            <w:col w:w="8960"/>
          </w:cols>
          <w:noEndnote/>
        </w:sectPr>
      </w:pPr>
    </w:p>
    <w:p w14:paraId="7EFAA7C5" w14:textId="77777777" w:rsidR="00D60882" w:rsidRPr="00D60882" w:rsidRDefault="00D60882" w:rsidP="00D60882">
      <w:pPr>
        <w:widowControl w:val="0"/>
        <w:kinsoku w:val="0"/>
        <w:overflowPunct w:val="0"/>
        <w:autoSpaceDE w:val="0"/>
        <w:autoSpaceDN w:val="0"/>
        <w:adjustRightInd w:val="0"/>
        <w:spacing w:before="9"/>
        <w:jc w:val="left"/>
        <w:rPr>
          <w:rFonts w:ascii="Calibri" w:eastAsia="Times New Roman" w:hAnsi="Calibri" w:cs="Calibri"/>
          <w:sz w:val="18"/>
          <w:szCs w:val="18"/>
          <w:lang w:val="en-US"/>
        </w:rPr>
      </w:pPr>
    </w:p>
    <w:p w14:paraId="710322C1" w14:textId="77777777" w:rsidR="00D60882" w:rsidRPr="00D60882" w:rsidRDefault="00D60882" w:rsidP="00D60882">
      <w:pPr>
        <w:widowControl w:val="0"/>
        <w:kinsoku w:val="0"/>
        <w:overflowPunct w:val="0"/>
        <w:autoSpaceDE w:val="0"/>
        <w:autoSpaceDN w:val="0"/>
        <w:adjustRightInd w:val="0"/>
        <w:ind w:right="-5"/>
        <w:jc w:val="left"/>
        <w:rPr>
          <w:rFonts w:ascii="Calibri" w:eastAsia="Times New Roman" w:hAnsi="Calibri" w:cs="Calibri"/>
          <w:b/>
          <w:bCs/>
          <w:w w:val="90"/>
          <w:sz w:val="15"/>
          <w:szCs w:val="15"/>
          <w:lang w:val="en-US"/>
        </w:rPr>
      </w:pPr>
      <w:r w:rsidRPr="00D60882">
        <w:rPr>
          <w:rFonts w:ascii="Calibri" w:eastAsia="Times New Roman" w:hAnsi="Calibri" w:cs="Calibri"/>
          <w:b/>
          <w:bCs/>
          <w:sz w:val="15"/>
          <w:szCs w:val="15"/>
          <w:lang w:val="en-US"/>
        </w:rPr>
        <w:t>Link</w:t>
      </w:r>
      <w:r w:rsidRPr="00D60882">
        <w:rPr>
          <w:rFonts w:ascii="Calibri" w:eastAsia="Times New Roman" w:hAnsi="Calibri" w:cs="Calibri"/>
          <w:b/>
          <w:bCs/>
          <w:spacing w:val="-9"/>
          <w:sz w:val="15"/>
          <w:szCs w:val="15"/>
          <w:lang w:val="en-US"/>
        </w:rPr>
        <w:t xml:space="preserve"> </w:t>
      </w:r>
      <w:r w:rsidRPr="00D60882">
        <w:rPr>
          <w:rFonts w:ascii="Calibri" w:eastAsia="Times New Roman" w:hAnsi="Calibri" w:cs="Calibri"/>
          <w:b/>
          <w:bCs/>
          <w:sz w:val="15"/>
          <w:szCs w:val="15"/>
          <w:lang w:val="en-US"/>
        </w:rPr>
        <w:t>3</w:t>
      </w:r>
      <w:r w:rsidRPr="00D60882">
        <w:rPr>
          <w:rFonts w:ascii="Calibri" w:eastAsia="Times New Roman" w:hAnsi="Calibri" w:cs="Calibri"/>
          <w:b/>
          <w:bCs/>
          <w:spacing w:val="40"/>
          <w:sz w:val="15"/>
          <w:szCs w:val="15"/>
          <w:lang w:val="en-US"/>
        </w:rPr>
        <w:t xml:space="preserve"> </w:t>
      </w:r>
      <w:r w:rsidRPr="00D60882">
        <w:rPr>
          <w:rFonts w:ascii="Calibri" w:eastAsia="Times New Roman" w:hAnsi="Calibri" w:cs="Calibri"/>
          <w:b/>
          <w:bCs/>
          <w:w w:val="90"/>
          <w:sz w:val="15"/>
          <w:szCs w:val="15"/>
          <w:lang w:val="en-US"/>
        </w:rPr>
        <w:t>(reporting</w:t>
      </w:r>
      <w:r w:rsidRPr="00D60882">
        <w:rPr>
          <w:rFonts w:ascii="Calibri" w:eastAsia="Times New Roman" w:hAnsi="Calibri" w:cs="Calibri"/>
          <w:b/>
          <w:bCs/>
          <w:spacing w:val="-6"/>
          <w:w w:val="90"/>
          <w:sz w:val="15"/>
          <w:szCs w:val="15"/>
          <w:lang w:val="en-US"/>
        </w:rPr>
        <w:t xml:space="preserve"> </w:t>
      </w:r>
      <w:r w:rsidRPr="00D60882">
        <w:rPr>
          <w:rFonts w:ascii="Calibri" w:eastAsia="Times New Roman" w:hAnsi="Calibri" w:cs="Calibri"/>
          <w:b/>
          <w:bCs/>
          <w:w w:val="90"/>
          <w:sz w:val="15"/>
          <w:szCs w:val="15"/>
          <w:lang w:val="en-US"/>
        </w:rPr>
        <w:t>AP)</w:t>
      </w:r>
    </w:p>
    <w:p w14:paraId="20593F6D"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b/>
          <w:bCs/>
          <w:sz w:val="12"/>
          <w:szCs w:val="12"/>
          <w:lang w:val="en-US"/>
        </w:rPr>
      </w:pPr>
      <w:r w:rsidRPr="00D60882">
        <w:rPr>
          <w:rFonts w:eastAsia="Times New Roman"/>
          <w:sz w:val="24"/>
          <w:szCs w:val="24"/>
          <w:lang w:val="en-US"/>
        </w:rPr>
        <w:br w:type="column"/>
      </w:r>
    </w:p>
    <w:p w14:paraId="1AE2EF13"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b/>
          <w:bCs/>
          <w:sz w:val="12"/>
          <w:szCs w:val="12"/>
          <w:lang w:val="en-US"/>
        </w:rPr>
      </w:pPr>
    </w:p>
    <w:p w14:paraId="0EFA6168"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b/>
          <w:bCs/>
          <w:sz w:val="12"/>
          <w:szCs w:val="12"/>
          <w:lang w:val="en-US"/>
        </w:rPr>
      </w:pPr>
    </w:p>
    <w:p w14:paraId="36777A6B"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b/>
          <w:bCs/>
          <w:sz w:val="12"/>
          <w:szCs w:val="12"/>
          <w:lang w:val="en-US"/>
        </w:rPr>
      </w:pPr>
    </w:p>
    <w:p w14:paraId="20A03816"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b/>
          <w:bCs/>
          <w:sz w:val="12"/>
          <w:szCs w:val="12"/>
          <w:lang w:val="en-US"/>
        </w:rPr>
      </w:pPr>
    </w:p>
    <w:p w14:paraId="3D9455F8" w14:textId="77777777" w:rsidR="00D60882" w:rsidRPr="00D60882" w:rsidRDefault="00D60882" w:rsidP="00D60882">
      <w:pPr>
        <w:widowControl w:val="0"/>
        <w:kinsoku w:val="0"/>
        <w:overflowPunct w:val="0"/>
        <w:autoSpaceDE w:val="0"/>
        <w:autoSpaceDN w:val="0"/>
        <w:adjustRightInd w:val="0"/>
        <w:spacing w:before="9"/>
        <w:jc w:val="left"/>
        <w:rPr>
          <w:rFonts w:ascii="Calibri" w:eastAsia="Times New Roman" w:hAnsi="Calibri" w:cs="Calibri"/>
          <w:b/>
          <w:bCs/>
          <w:sz w:val="16"/>
          <w:szCs w:val="16"/>
          <w:lang w:val="en-US"/>
        </w:rPr>
      </w:pPr>
    </w:p>
    <w:p w14:paraId="7EB2EAD9" w14:textId="1F414C20"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pacing w:val="-2"/>
          <w:sz w:val="13"/>
          <w:szCs w:val="13"/>
          <w:lang w:val="en-US"/>
        </w:rPr>
      </w:pPr>
      <w:r w:rsidRPr="00D60882">
        <w:rPr>
          <w:rFonts w:eastAsia="Times New Roman"/>
          <w:noProof/>
          <w:sz w:val="20"/>
          <w:lang w:val="en-US"/>
        </w:rPr>
        <mc:AlternateContent>
          <mc:Choice Requires="wps">
            <w:drawing>
              <wp:anchor distT="0" distB="0" distL="114300" distR="114300" simplePos="0" relativeHeight="251670016" behindDoc="0" locked="0" layoutInCell="0" allowOverlap="1" wp14:anchorId="4C35C55E" wp14:editId="3E88C02D">
                <wp:simplePos x="0" y="0"/>
                <wp:positionH relativeFrom="page">
                  <wp:posOffset>1741170</wp:posOffset>
                </wp:positionH>
                <wp:positionV relativeFrom="paragraph">
                  <wp:posOffset>-38735</wp:posOffset>
                </wp:positionV>
                <wp:extent cx="64770" cy="155575"/>
                <wp:effectExtent l="7620" t="13970" r="13335" b="11430"/>
                <wp:wrapNone/>
                <wp:docPr id="259" name="Freeform: Shape 2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 cy="155575"/>
                        </a:xfrm>
                        <a:custGeom>
                          <a:avLst/>
                          <a:gdLst>
                            <a:gd name="T0" fmla="*/ 0 w 102"/>
                            <a:gd name="T1" fmla="*/ 246 h 245"/>
                            <a:gd name="T2" fmla="*/ 101 w 102"/>
                            <a:gd name="T3" fmla="*/ 246 h 245"/>
                            <a:gd name="T4" fmla="*/ 101 w 102"/>
                            <a:gd name="T5" fmla="*/ 0 h 245"/>
                            <a:gd name="T6" fmla="*/ 0 w 102"/>
                            <a:gd name="T7" fmla="*/ 0 h 245"/>
                            <a:gd name="T8" fmla="*/ 0 w 102"/>
                            <a:gd name="T9" fmla="*/ 246 h 245"/>
                          </a:gdLst>
                          <a:ahLst/>
                          <a:cxnLst>
                            <a:cxn ang="0">
                              <a:pos x="T0" y="T1"/>
                            </a:cxn>
                            <a:cxn ang="0">
                              <a:pos x="T2" y="T3"/>
                            </a:cxn>
                            <a:cxn ang="0">
                              <a:pos x="T4" y="T5"/>
                            </a:cxn>
                            <a:cxn ang="0">
                              <a:pos x="T6" y="T7"/>
                            </a:cxn>
                            <a:cxn ang="0">
                              <a:pos x="T8" y="T9"/>
                            </a:cxn>
                          </a:cxnLst>
                          <a:rect l="0" t="0" r="r" b="b"/>
                          <a:pathLst>
                            <a:path w="102" h="245">
                              <a:moveTo>
                                <a:pt x="0" y="246"/>
                              </a:moveTo>
                              <a:lnTo>
                                <a:pt x="101" y="246"/>
                              </a:lnTo>
                              <a:lnTo>
                                <a:pt x="101" y="0"/>
                              </a:lnTo>
                              <a:lnTo>
                                <a:pt x="0" y="0"/>
                              </a:lnTo>
                              <a:lnTo>
                                <a:pt x="0" y="246"/>
                              </a:lnTo>
                              <a:close/>
                            </a:path>
                          </a:pathLst>
                        </a:custGeom>
                        <a:noFill/>
                        <a:ln w="55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291FC9" id="Freeform: Shape 259" o:spid="_x0000_s1026" style="position:absolute;margin-left:137.1pt;margin-top:-3.05pt;width:5.1pt;height:12.25p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" o:allowincell="f" path="m,246r101,l101,,,,,246xe" filled="f" strokeweight=".15292mm">
                <v:path arrowok="t" o:connecttype="custom" o:connectlocs="0,156210;64135,156210;64135,0;0,0;0,156210" o:connectangles="0,0,0,0,0"/>
                <w10:wrap anchorx="page"/>
              </v:shape>
            </w:pict>
          </mc:Fallback>
        </mc:AlternateContent>
      </w:r>
      <w:r w:rsidRPr="00D60882">
        <w:rPr>
          <w:rFonts w:eastAsia="Times New Roman"/>
          <w:noProof/>
          <w:sz w:val="20"/>
          <w:lang w:val="en-US"/>
        </w:rPr>
        <mc:AlternateContent>
          <mc:Choice Requires="wpg">
            <w:drawing>
              <wp:anchor distT="0" distB="0" distL="114300" distR="114300" simplePos="0" relativeHeight="251671040" behindDoc="0" locked="0" layoutInCell="0" allowOverlap="1" wp14:anchorId="45E18FD3" wp14:editId="610D6869">
                <wp:simplePos x="0" y="0"/>
                <wp:positionH relativeFrom="page">
                  <wp:posOffset>2402840</wp:posOffset>
                </wp:positionH>
                <wp:positionV relativeFrom="paragraph">
                  <wp:posOffset>-41910</wp:posOffset>
                </wp:positionV>
                <wp:extent cx="71120" cy="161290"/>
                <wp:effectExtent l="2540" t="10795" r="2540" b="8890"/>
                <wp:wrapNone/>
                <wp:docPr id="256" name="Group 2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120" cy="161290"/>
                          <a:chOff x="3784" y="-66"/>
                          <a:chExt cx="112" cy="254"/>
                        </a:xfrm>
                      </wpg:grpSpPr>
                      <pic:pic xmlns:pic="http://schemas.openxmlformats.org/drawingml/2006/picture">
                        <pic:nvPicPr>
                          <pic:cNvPr id="257" name="Picture 481"/>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3788" y="-62"/>
                            <a:ext cx="100"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58" name="Freeform 482"/>
                        <wps:cNvSpPr>
                          <a:spLocks/>
                        </wps:cNvSpPr>
                        <wps:spPr bwMode="auto">
                          <a:xfrm>
                            <a:off x="3788" y="-61"/>
                            <a:ext cx="104" cy="245"/>
                          </a:xfrm>
                          <a:custGeom>
                            <a:avLst/>
                            <a:gdLst>
                              <a:gd name="T0" fmla="*/ 0 w 104"/>
                              <a:gd name="T1" fmla="*/ 246 h 245"/>
                              <a:gd name="T2" fmla="*/ 103 w 104"/>
                              <a:gd name="T3" fmla="*/ 246 h 245"/>
                              <a:gd name="T4" fmla="*/ 103 w 104"/>
                              <a:gd name="T5" fmla="*/ 0 h 245"/>
                              <a:gd name="T6" fmla="*/ 0 w 104"/>
                              <a:gd name="T7" fmla="*/ 0 h 245"/>
                              <a:gd name="T8" fmla="*/ 0 w 104"/>
                              <a:gd name="T9" fmla="*/ 246 h 245"/>
                            </a:gdLst>
                            <a:ahLst/>
                            <a:cxnLst>
                              <a:cxn ang="0">
                                <a:pos x="T0" y="T1"/>
                              </a:cxn>
                              <a:cxn ang="0">
                                <a:pos x="T2" y="T3"/>
                              </a:cxn>
                              <a:cxn ang="0">
                                <a:pos x="T4" y="T5"/>
                              </a:cxn>
                              <a:cxn ang="0">
                                <a:pos x="T6" y="T7"/>
                              </a:cxn>
                              <a:cxn ang="0">
                                <a:pos x="T8" y="T9"/>
                              </a:cxn>
                            </a:cxnLst>
                            <a:rect l="0" t="0" r="r" b="b"/>
                            <a:pathLst>
                              <a:path w="104" h="245">
                                <a:moveTo>
                                  <a:pt x="0" y="246"/>
                                </a:moveTo>
                                <a:lnTo>
                                  <a:pt x="103" y="246"/>
                                </a:lnTo>
                                <a:lnTo>
                                  <a:pt x="103" y="0"/>
                                </a:lnTo>
                                <a:lnTo>
                                  <a:pt x="0" y="0"/>
                                </a:lnTo>
                                <a:lnTo>
                                  <a:pt x="0" y="246"/>
                                </a:lnTo>
                                <a:close/>
                              </a:path>
                            </a:pathLst>
                          </a:custGeom>
                          <a:noFill/>
                          <a:ln w="550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7E3B7A" id="Group 256" o:spid="_x0000_s1026" style="position:absolute;margin-left:189.2pt;margin-top:-3.3pt;width:5.6pt;height:12.7pt;z-index:251671040;mso-position-horizontal-relative:page" coordorigin="3784,-66" coordsize="112,25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" o:allowincell="f">
                <v:shape id="Picture 481" o:spid="_x0000_s1027" type="#_x0000_t75" style="position:absolute;left:3788;top:-62;width:100;height: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">
                  <v:imagedata r:id="rId85" o:title=""/>
                </v:shape>
                <v:shape id="Freeform 482" o:spid="_x0000_s1028" style="position:absolute;left:3788;top:-61;width:104;height:245;visibility:visible;mso-wrap-style:square;v-text-anchor:top" coordsize="104,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" path="m,246r103,l103,,,,,246xe" filled="f" strokeweight=".15297mm">
                  <v:path arrowok="t" o:connecttype="custom" o:connectlocs="0,246;103,246;103,0;0,0;0,246" o:connectangles="0,0,0,0,0"/>
                </v:shape>
                <w10:wrap anchorx="page"/>
              </v:group>
            </w:pict>
          </mc:Fallback>
        </mc:AlternateContent>
      </w:r>
      <w:r w:rsidRPr="00D60882">
        <w:rPr>
          <w:rFonts w:ascii="Calibri" w:eastAsia="Times New Roman" w:hAnsi="Calibri" w:cs="Calibri"/>
          <w:w w:val="85"/>
          <w:sz w:val="13"/>
          <w:szCs w:val="13"/>
          <w:lang w:val="en-US"/>
        </w:rPr>
        <w:t>Beacon</w:t>
      </w:r>
      <w:r w:rsidRPr="00D60882">
        <w:rPr>
          <w:rFonts w:ascii="Calibri" w:eastAsia="Times New Roman" w:hAnsi="Calibri" w:cs="Calibri"/>
          <w:spacing w:val="3"/>
          <w:sz w:val="13"/>
          <w:szCs w:val="13"/>
          <w:lang w:val="en-US"/>
        </w:rPr>
        <w:t xml:space="preserve"> </w:t>
      </w:r>
      <w:r w:rsidRPr="00D60882">
        <w:rPr>
          <w:rFonts w:ascii="Calibri" w:eastAsia="Times New Roman" w:hAnsi="Calibri" w:cs="Calibri"/>
          <w:spacing w:val="-2"/>
          <w:sz w:val="13"/>
          <w:szCs w:val="13"/>
          <w:lang w:val="en-US"/>
        </w:rPr>
        <w:t>frame</w:t>
      </w:r>
    </w:p>
    <w:p w14:paraId="30E88C48"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2"/>
          <w:szCs w:val="12"/>
          <w:lang w:val="en-US"/>
        </w:rPr>
      </w:pPr>
      <w:r w:rsidRPr="00D60882">
        <w:rPr>
          <w:rFonts w:eastAsia="Times New Roman"/>
          <w:sz w:val="24"/>
          <w:szCs w:val="24"/>
          <w:lang w:val="en-US"/>
        </w:rPr>
        <w:br w:type="column"/>
      </w:r>
    </w:p>
    <w:p w14:paraId="645A6CF6"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2"/>
          <w:szCs w:val="12"/>
          <w:lang w:val="en-US"/>
        </w:rPr>
      </w:pPr>
    </w:p>
    <w:p w14:paraId="7C130C27"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2"/>
          <w:szCs w:val="12"/>
          <w:lang w:val="en-US"/>
        </w:rPr>
      </w:pPr>
    </w:p>
    <w:p w14:paraId="01C63EDD"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2"/>
          <w:szCs w:val="12"/>
          <w:lang w:val="en-US"/>
        </w:rPr>
      </w:pPr>
    </w:p>
    <w:p w14:paraId="2D666028" w14:textId="77777777" w:rsidR="00D60882" w:rsidRPr="00D60882" w:rsidRDefault="00D60882" w:rsidP="00D60882">
      <w:pPr>
        <w:widowControl w:val="0"/>
        <w:kinsoku w:val="0"/>
        <w:overflowPunct w:val="0"/>
        <w:autoSpaceDE w:val="0"/>
        <w:autoSpaceDN w:val="0"/>
        <w:adjustRightInd w:val="0"/>
        <w:spacing w:before="5"/>
        <w:jc w:val="left"/>
        <w:rPr>
          <w:rFonts w:ascii="Calibri" w:eastAsia="Times New Roman" w:hAnsi="Calibri" w:cs="Calibri"/>
          <w:sz w:val="14"/>
          <w:szCs w:val="14"/>
          <w:lang w:val="en-US"/>
        </w:rPr>
      </w:pPr>
    </w:p>
    <w:p w14:paraId="4B839707" w14:textId="77777777" w:rsidR="00D60882" w:rsidRPr="00D60882" w:rsidRDefault="00D60882" w:rsidP="00D60882">
      <w:pPr>
        <w:widowControl w:val="0"/>
        <w:kinsoku w:val="0"/>
        <w:overflowPunct w:val="0"/>
        <w:autoSpaceDE w:val="0"/>
        <w:autoSpaceDN w:val="0"/>
        <w:adjustRightInd w:val="0"/>
        <w:spacing w:line="232" w:lineRule="auto"/>
        <w:ind w:right="38"/>
        <w:jc w:val="center"/>
        <w:rPr>
          <w:rFonts w:ascii="Calibri" w:eastAsia="Times New Roman" w:hAnsi="Calibri" w:cs="Calibri"/>
          <w:sz w:val="13"/>
          <w:szCs w:val="13"/>
          <w:lang w:val="en-US"/>
        </w:rPr>
      </w:pPr>
      <w:r w:rsidRPr="00D60882">
        <w:rPr>
          <w:rFonts w:ascii="Calibri" w:eastAsia="Times New Roman" w:hAnsi="Calibri" w:cs="Calibri"/>
          <w:spacing w:val="-2"/>
          <w:w w:val="90"/>
          <w:sz w:val="13"/>
          <w:szCs w:val="13"/>
          <w:lang w:val="en-US"/>
        </w:rPr>
        <w:t>Beacon</w:t>
      </w:r>
      <w:r w:rsidRPr="00D60882">
        <w:rPr>
          <w:rFonts w:ascii="Calibri" w:eastAsia="Times New Roman" w:hAnsi="Calibri" w:cs="Calibri"/>
          <w:spacing w:val="-3"/>
          <w:w w:val="90"/>
          <w:sz w:val="13"/>
          <w:szCs w:val="13"/>
          <w:lang w:val="en-US"/>
        </w:rPr>
        <w:t xml:space="preserve"> </w:t>
      </w:r>
      <w:r w:rsidRPr="00D60882">
        <w:rPr>
          <w:rFonts w:ascii="Calibri" w:eastAsia="Times New Roman" w:hAnsi="Calibri" w:cs="Calibri"/>
          <w:spacing w:val="-2"/>
          <w:w w:val="90"/>
          <w:sz w:val="13"/>
          <w:szCs w:val="13"/>
          <w:lang w:val="en-US"/>
        </w:rPr>
        <w:t>frame</w:t>
      </w:r>
      <w:r w:rsidRPr="00D60882">
        <w:rPr>
          <w:rFonts w:ascii="Calibri" w:eastAsia="Times New Roman" w:hAnsi="Calibri" w:cs="Calibri"/>
          <w:spacing w:val="-3"/>
          <w:w w:val="90"/>
          <w:sz w:val="13"/>
          <w:szCs w:val="13"/>
          <w:lang w:val="en-US"/>
        </w:rPr>
        <w:t xml:space="preserve"> </w:t>
      </w:r>
      <w:r w:rsidRPr="00D60882">
        <w:rPr>
          <w:rFonts w:ascii="Calibri" w:eastAsia="Times New Roman" w:hAnsi="Calibri" w:cs="Calibri"/>
          <w:spacing w:val="-2"/>
          <w:w w:val="90"/>
          <w:sz w:val="13"/>
          <w:szCs w:val="13"/>
          <w:lang w:val="en-US"/>
        </w:rPr>
        <w:t>from</w:t>
      </w:r>
      <w:r w:rsidRPr="00D60882">
        <w:rPr>
          <w:rFonts w:ascii="Calibri" w:eastAsia="Times New Roman" w:hAnsi="Calibri" w:cs="Calibri"/>
          <w:spacing w:val="-3"/>
          <w:w w:val="90"/>
          <w:sz w:val="13"/>
          <w:szCs w:val="13"/>
          <w:lang w:val="en-US"/>
        </w:rPr>
        <w:t xml:space="preserve"> </w:t>
      </w:r>
      <w:r w:rsidRPr="00D60882">
        <w:rPr>
          <w:rFonts w:ascii="Calibri" w:eastAsia="Times New Roman" w:hAnsi="Calibri" w:cs="Calibri"/>
          <w:spacing w:val="-2"/>
          <w:w w:val="90"/>
          <w:sz w:val="13"/>
          <w:szCs w:val="13"/>
          <w:lang w:val="en-US"/>
        </w:rPr>
        <w:t>the</w:t>
      </w:r>
      <w:r w:rsidRPr="00D60882">
        <w:rPr>
          <w:rFonts w:ascii="Calibri" w:eastAsia="Times New Roman" w:hAnsi="Calibri" w:cs="Calibri"/>
          <w:spacing w:val="40"/>
          <w:sz w:val="13"/>
          <w:szCs w:val="13"/>
          <w:lang w:val="en-US"/>
        </w:rPr>
        <w:t xml:space="preserve"> </w:t>
      </w:r>
      <w:r w:rsidRPr="00D60882">
        <w:rPr>
          <w:rFonts w:ascii="Calibri" w:eastAsia="Times New Roman" w:hAnsi="Calibri" w:cs="Calibri"/>
          <w:w w:val="90"/>
          <w:sz w:val="13"/>
          <w:szCs w:val="13"/>
          <w:lang w:val="en-US"/>
        </w:rPr>
        <w:t>affected</w:t>
      </w:r>
      <w:r w:rsidRPr="00D60882">
        <w:rPr>
          <w:rFonts w:ascii="Calibri" w:eastAsia="Times New Roman" w:hAnsi="Calibri" w:cs="Calibri"/>
          <w:spacing w:val="-5"/>
          <w:w w:val="90"/>
          <w:sz w:val="13"/>
          <w:szCs w:val="13"/>
          <w:lang w:val="en-US"/>
        </w:rPr>
        <w:t xml:space="preserve"> </w:t>
      </w:r>
      <w:r w:rsidRPr="00D60882">
        <w:rPr>
          <w:rFonts w:ascii="Calibri" w:eastAsia="Times New Roman" w:hAnsi="Calibri" w:cs="Calibri"/>
          <w:w w:val="90"/>
          <w:sz w:val="13"/>
          <w:szCs w:val="13"/>
          <w:lang w:val="en-US"/>
        </w:rPr>
        <w:t>AP</w:t>
      </w:r>
      <w:r w:rsidRPr="00D60882">
        <w:rPr>
          <w:rFonts w:ascii="Calibri" w:eastAsia="Times New Roman" w:hAnsi="Calibri" w:cs="Calibri"/>
          <w:spacing w:val="-4"/>
          <w:w w:val="90"/>
          <w:sz w:val="13"/>
          <w:szCs w:val="13"/>
          <w:lang w:val="en-US"/>
        </w:rPr>
        <w:t xml:space="preserve"> </w:t>
      </w:r>
      <w:r w:rsidRPr="00D60882">
        <w:rPr>
          <w:rFonts w:ascii="Calibri" w:eastAsia="Times New Roman" w:hAnsi="Calibri" w:cs="Calibri"/>
          <w:w w:val="90"/>
          <w:sz w:val="13"/>
          <w:szCs w:val="13"/>
          <w:lang w:val="en-US"/>
        </w:rPr>
        <w:t>carries</w:t>
      </w:r>
      <w:r w:rsidRPr="00D60882">
        <w:rPr>
          <w:rFonts w:ascii="Calibri" w:eastAsia="Times New Roman" w:hAnsi="Calibri" w:cs="Calibri"/>
          <w:spacing w:val="-5"/>
          <w:w w:val="90"/>
          <w:sz w:val="13"/>
          <w:szCs w:val="13"/>
          <w:lang w:val="en-US"/>
        </w:rPr>
        <w:t xml:space="preserve"> </w:t>
      </w:r>
      <w:r w:rsidRPr="00D60882">
        <w:rPr>
          <w:rFonts w:ascii="Calibri" w:eastAsia="Times New Roman" w:hAnsi="Calibri" w:cs="Calibri"/>
          <w:w w:val="90"/>
          <w:sz w:val="13"/>
          <w:szCs w:val="13"/>
          <w:lang w:val="en-US"/>
        </w:rPr>
        <w:t>the</w:t>
      </w:r>
      <w:r w:rsidRPr="00D60882">
        <w:rPr>
          <w:rFonts w:ascii="Calibri" w:eastAsia="Times New Roman" w:hAnsi="Calibri" w:cs="Calibri"/>
          <w:spacing w:val="40"/>
          <w:sz w:val="13"/>
          <w:szCs w:val="13"/>
          <w:lang w:val="en-US"/>
        </w:rPr>
        <w:t xml:space="preserve"> </w:t>
      </w:r>
      <w:r w:rsidRPr="00D60882">
        <w:rPr>
          <w:rFonts w:ascii="Calibri" w:eastAsia="Times New Roman" w:hAnsi="Calibri" w:cs="Calibri"/>
          <w:sz w:val="13"/>
          <w:szCs w:val="13"/>
          <w:lang w:val="en-US"/>
        </w:rPr>
        <w:t>pertinent</w:t>
      </w:r>
      <w:r w:rsidRPr="00D60882">
        <w:rPr>
          <w:rFonts w:ascii="Calibri" w:eastAsia="Times New Roman" w:hAnsi="Calibri" w:cs="Calibri"/>
          <w:spacing w:val="-8"/>
          <w:sz w:val="13"/>
          <w:szCs w:val="13"/>
          <w:lang w:val="en-US"/>
        </w:rPr>
        <w:t xml:space="preserve"> </w:t>
      </w:r>
      <w:r w:rsidRPr="00D60882">
        <w:rPr>
          <w:rFonts w:ascii="Calibri" w:eastAsia="Times New Roman" w:hAnsi="Calibri" w:cs="Calibri"/>
          <w:sz w:val="13"/>
          <w:szCs w:val="13"/>
          <w:lang w:val="en-US"/>
        </w:rPr>
        <w:t>IE(s)</w:t>
      </w:r>
    </w:p>
    <w:p w14:paraId="1245D6BD"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2"/>
          <w:szCs w:val="12"/>
          <w:lang w:val="en-US"/>
        </w:rPr>
      </w:pPr>
      <w:r w:rsidRPr="00D60882">
        <w:rPr>
          <w:rFonts w:eastAsia="Times New Roman"/>
          <w:sz w:val="24"/>
          <w:szCs w:val="24"/>
          <w:lang w:val="en-US"/>
        </w:rPr>
        <w:br w:type="column"/>
      </w:r>
    </w:p>
    <w:p w14:paraId="1C4BD96B"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2"/>
          <w:szCs w:val="12"/>
          <w:lang w:val="en-US"/>
        </w:rPr>
      </w:pPr>
    </w:p>
    <w:p w14:paraId="24E09FA9"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2"/>
          <w:szCs w:val="12"/>
          <w:lang w:val="en-US"/>
        </w:rPr>
      </w:pPr>
    </w:p>
    <w:p w14:paraId="5859DC4D"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2"/>
          <w:szCs w:val="12"/>
          <w:lang w:val="en-US"/>
        </w:rPr>
      </w:pPr>
    </w:p>
    <w:p w14:paraId="0A6561DF"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2"/>
          <w:szCs w:val="12"/>
          <w:lang w:val="en-US"/>
        </w:rPr>
      </w:pPr>
    </w:p>
    <w:p w14:paraId="6E687110" w14:textId="77777777" w:rsidR="00D60882" w:rsidRPr="00D60882" w:rsidRDefault="00D60882" w:rsidP="00D60882">
      <w:pPr>
        <w:widowControl w:val="0"/>
        <w:kinsoku w:val="0"/>
        <w:overflowPunct w:val="0"/>
        <w:autoSpaceDE w:val="0"/>
        <w:autoSpaceDN w:val="0"/>
        <w:adjustRightInd w:val="0"/>
        <w:spacing w:before="8"/>
        <w:jc w:val="left"/>
        <w:rPr>
          <w:rFonts w:ascii="Calibri" w:eastAsia="Times New Roman" w:hAnsi="Calibri" w:cs="Calibri"/>
          <w:sz w:val="14"/>
          <w:szCs w:val="14"/>
          <w:lang w:val="en-US"/>
        </w:rPr>
      </w:pPr>
    </w:p>
    <w:p w14:paraId="37C676D6" w14:textId="644DA0FA"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pacing w:val="-4"/>
          <w:w w:val="85"/>
          <w:sz w:val="13"/>
          <w:szCs w:val="13"/>
          <w:lang w:val="en-US"/>
        </w:rPr>
      </w:pPr>
      <w:r w:rsidRPr="00D60882">
        <w:rPr>
          <w:rFonts w:eastAsia="Times New Roman"/>
          <w:noProof/>
          <w:sz w:val="20"/>
          <w:lang w:val="en-US"/>
        </w:rPr>
        <mc:AlternateContent>
          <mc:Choice Requires="wpg">
            <w:drawing>
              <wp:anchor distT="0" distB="0" distL="114300" distR="114300" simplePos="0" relativeHeight="251672064" behindDoc="0" locked="0" layoutInCell="0" allowOverlap="1" wp14:anchorId="795761F9" wp14:editId="1662B886">
                <wp:simplePos x="0" y="0"/>
                <wp:positionH relativeFrom="page">
                  <wp:posOffset>3341370</wp:posOffset>
                </wp:positionH>
                <wp:positionV relativeFrom="paragraph">
                  <wp:posOffset>-25400</wp:posOffset>
                </wp:positionV>
                <wp:extent cx="71120" cy="161290"/>
                <wp:effectExtent l="7620" t="10795" r="6985" b="8890"/>
                <wp:wrapNone/>
                <wp:docPr id="253" name="Group 2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120" cy="161290"/>
                          <a:chOff x="5262" y="-40"/>
                          <a:chExt cx="112" cy="254"/>
                        </a:xfrm>
                      </wpg:grpSpPr>
                      <wps:wsp>
                        <wps:cNvPr id="254" name="Freeform 484"/>
                        <wps:cNvSpPr>
                          <a:spLocks/>
                        </wps:cNvSpPr>
                        <wps:spPr bwMode="auto">
                          <a:xfrm>
                            <a:off x="5266" y="-36"/>
                            <a:ext cx="104" cy="245"/>
                          </a:xfrm>
                          <a:custGeom>
                            <a:avLst/>
                            <a:gdLst>
                              <a:gd name="T0" fmla="*/ 103 w 104"/>
                              <a:gd name="T1" fmla="*/ 0 h 245"/>
                              <a:gd name="T2" fmla="*/ 0 w 104"/>
                              <a:gd name="T3" fmla="*/ 0 h 245"/>
                              <a:gd name="T4" fmla="*/ 0 w 104"/>
                              <a:gd name="T5" fmla="*/ 246 h 245"/>
                              <a:gd name="T6" fmla="*/ 103 w 104"/>
                              <a:gd name="T7" fmla="*/ 246 h 245"/>
                              <a:gd name="T8" fmla="*/ 103 w 104"/>
                              <a:gd name="T9" fmla="*/ 0 h 245"/>
                            </a:gdLst>
                            <a:ahLst/>
                            <a:cxnLst>
                              <a:cxn ang="0">
                                <a:pos x="T0" y="T1"/>
                              </a:cxn>
                              <a:cxn ang="0">
                                <a:pos x="T2" y="T3"/>
                              </a:cxn>
                              <a:cxn ang="0">
                                <a:pos x="T4" y="T5"/>
                              </a:cxn>
                              <a:cxn ang="0">
                                <a:pos x="T6" y="T7"/>
                              </a:cxn>
                              <a:cxn ang="0">
                                <a:pos x="T8" y="T9"/>
                              </a:cxn>
                            </a:cxnLst>
                            <a:rect l="0" t="0" r="r" b="b"/>
                            <a:pathLst>
                              <a:path w="104" h="245">
                                <a:moveTo>
                                  <a:pt x="103" y="0"/>
                                </a:moveTo>
                                <a:lnTo>
                                  <a:pt x="0" y="0"/>
                                </a:lnTo>
                                <a:lnTo>
                                  <a:pt x="0" y="246"/>
                                </a:lnTo>
                                <a:lnTo>
                                  <a:pt x="103" y="246"/>
                                </a:lnTo>
                                <a:lnTo>
                                  <a:pt x="10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5" name="Freeform 485"/>
                        <wps:cNvSpPr>
                          <a:spLocks/>
                        </wps:cNvSpPr>
                        <wps:spPr bwMode="auto">
                          <a:xfrm>
                            <a:off x="5266" y="-36"/>
                            <a:ext cx="104" cy="245"/>
                          </a:xfrm>
                          <a:custGeom>
                            <a:avLst/>
                            <a:gdLst>
                              <a:gd name="T0" fmla="*/ 0 w 104"/>
                              <a:gd name="T1" fmla="*/ 246 h 245"/>
                              <a:gd name="T2" fmla="*/ 103 w 104"/>
                              <a:gd name="T3" fmla="*/ 246 h 245"/>
                              <a:gd name="T4" fmla="*/ 103 w 104"/>
                              <a:gd name="T5" fmla="*/ 0 h 245"/>
                              <a:gd name="T6" fmla="*/ 0 w 104"/>
                              <a:gd name="T7" fmla="*/ 0 h 245"/>
                              <a:gd name="T8" fmla="*/ 0 w 104"/>
                              <a:gd name="T9" fmla="*/ 246 h 245"/>
                            </a:gdLst>
                            <a:ahLst/>
                            <a:cxnLst>
                              <a:cxn ang="0">
                                <a:pos x="T0" y="T1"/>
                              </a:cxn>
                              <a:cxn ang="0">
                                <a:pos x="T2" y="T3"/>
                              </a:cxn>
                              <a:cxn ang="0">
                                <a:pos x="T4" y="T5"/>
                              </a:cxn>
                              <a:cxn ang="0">
                                <a:pos x="T6" y="T7"/>
                              </a:cxn>
                              <a:cxn ang="0">
                                <a:pos x="T8" y="T9"/>
                              </a:cxn>
                            </a:cxnLst>
                            <a:rect l="0" t="0" r="r" b="b"/>
                            <a:pathLst>
                              <a:path w="104" h="245">
                                <a:moveTo>
                                  <a:pt x="0" y="246"/>
                                </a:moveTo>
                                <a:lnTo>
                                  <a:pt x="103" y="246"/>
                                </a:lnTo>
                                <a:lnTo>
                                  <a:pt x="103" y="0"/>
                                </a:lnTo>
                                <a:lnTo>
                                  <a:pt x="0" y="0"/>
                                </a:lnTo>
                                <a:lnTo>
                                  <a:pt x="0" y="246"/>
                                </a:lnTo>
                                <a:close/>
                              </a:path>
                            </a:pathLst>
                          </a:custGeom>
                          <a:noFill/>
                          <a:ln w="550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5363F9" id="Group 253" o:spid="_x0000_s1026" style="position:absolute;margin-left:263.1pt;margin-top:-2pt;width:5.6pt;height:12.7pt;z-index:251672064;mso-position-horizontal-relative:page" coordorigin="5262,-40" coordsize="112,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" o:allowincell="f">
                <v:shape id="Freeform 484" o:spid="_x0000_s1027" style="position:absolute;left:5266;top:-36;width:104;height:245;visibility:visible;mso-wrap-style:square;v-text-anchor:top" coordsize="104,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" path="m103,l,,,246r103,l103,xe" fillcolor="black" stroked="f">
                  <v:path arrowok="t" o:connecttype="custom" o:connectlocs="103,0;0,0;0,246;103,246;103,0" o:connectangles="0,0,0,0,0"/>
                </v:shape>
                <v:shape id="Freeform 485" o:spid="_x0000_s1028" style="position:absolute;left:5266;top:-36;width:104;height:245;visibility:visible;mso-wrap-style:square;v-text-anchor:top" coordsize="104,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" path="m,246r103,l103,,,,,246xe" filled="f" strokeweight=".15297mm">
                  <v:path arrowok="t" o:connecttype="custom" o:connectlocs="0,246;103,246;103,0;0,0;0,246" o:connectangles="0,0,0,0,0"/>
                </v:shape>
                <w10:wrap anchorx="page"/>
              </v:group>
            </w:pict>
          </mc:Fallback>
        </mc:AlternateContent>
      </w:r>
      <w:r w:rsidRPr="00D60882">
        <w:rPr>
          <w:rFonts w:ascii="Calibri" w:eastAsia="Times New Roman" w:hAnsi="Calibri" w:cs="Calibri"/>
          <w:w w:val="85"/>
          <w:sz w:val="13"/>
          <w:szCs w:val="13"/>
          <w:lang w:val="en-US"/>
        </w:rPr>
        <w:t>DTIM</w:t>
      </w:r>
      <w:r w:rsidRPr="00D60882">
        <w:rPr>
          <w:rFonts w:ascii="Calibri" w:eastAsia="Times New Roman" w:hAnsi="Calibri" w:cs="Calibri"/>
          <w:spacing w:val="2"/>
          <w:sz w:val="13"/>
          <w:szCs w:val="13"/>
          <w:lang w:val="en-US"/>
        </w:rPr>
        <w:t xml:space="preserve"> </w:t>
      </w:r>
      <w:r w:rsidRPr="00D60882">
        <w:rPr>
          <w:rFonts w:ascii="Calibri" w:eastAsia="Times New Roman" w:hAnsi="Calibri" w:cs="Calibri"/>
          <w:w w:val="85"/>
          <w:sz w:val="13"/>
          <w:szCs w:val="13"/>
          <w:lang w:val="en-US"/>
        </w:rPr>
        <w:t>Beacon</w:t>
      </w:r>
      <w:r w:rsidRPr="00D60882">
        <w:rPr>
          <w:rFonts w:ascii="Calibri" w:eastAsia="Times New Roman" w:hAnsi="Calibri" w:cs="Calibri"/>
          <w:spacing w:val="-1"/>
          <w:sz w:val="13"/>
          <w:szCs w:val="13"/>
          <w:lang w:val="en-US"/>
        </w:rPr>
        <w:t xml:space="preserve"> </w:t>
      </w:r>
      <w:r w:rsidRPr="00D60882">
        <w:rPr>
          <w:rFonts w:ascii="Calibri" w:eastAsia="Times New Roman" w:hAnsi="Calibri" w:cs="Calibri"/>
          <w:spacing w:val="-4"/>
          <w:w w:val="85"/>
          <w:sz w:val="13"/>
          <w:szCs w:val="13"/>
          <w:lang w:val="en-US"/>
        </w:rPr>
        <w:t>frame</w:t>
      </w:r>
    </w:p>
    <w:p w14:paraId="53C9CBAE"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2"/>
          <w:szCs w:val="12"/>
          <w:lang w:val="en-US"/>
        </w:rPr>
      </w:pPr>
      <w:r w:rsidRPr="00D60882">
        <w:rPr>
          <w:rFonts w:eastAsia="Times New Roman"/>
          <w:sz w:val="24"/>
          <w:szCs w:val="24"/>
          <w:lang w:val="en-US"/>
        </w:rPr>
        <w:br w:type="column"/>
      </w:r>
    </w:p>
    <w:p w14:paraId="7F97A72D"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2"/>
          <w:szCs w:val="12"/>
          <w:lang w:val="en-US"/>
        </w:rPr>
      </w:pPr>
    </w:p>
    <w:p w14:paraId="77F568CC"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2"/>
          <w:szCs w:val="12"/>
          <w:lang w:val="en-US"/>
        </w:rPr>
      </w:pPr>
    </w:p>
    <w:p w14:paraId="1CC25944"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2"/>
          <w:szCs w:val="12"/>
          <w:lang w:val="en-US"/>
        </w:rPr>
      </w:pPr>
    </w:p>
    <w:p w14:paraId="66E7429E" w14:textId="77777777" w:rsidR="00D60882" w:rsidRPr="00D60882" w:rsidRDefault="00D60882" w:rsidP="00D60882">
      <w:pPr>
        <w:widowControl w:val="0"/>
        <w:kinsoku w:val="0"/>
        <w:overflowPunct w:val="0"/>
        <w:autoSpaceDE w:val="0"/>
        <w:autoSpaceDN w:val="0"/>
        <w:adjustRightInd w:val="0"/>
        <w:spacing w:before="7"/>
        <w:jc w:val="left"/>
        <w:rPr>
          <w:rFonts w:ascii="Calibri" w:eastAsia="Times New Roman" w:hAnsi="Calibri" w:cs="Calibri"/>
          <w:sz w:val="15"/>
          <w:szCs w:val="15"/>
          <w:lang w:val="en-US"/>
        </w:rPr>
      </w:pPr>
    </w:p>
    <w:p w14:paraId="50F39B16" w14:textId="77777777" w:rsidR="00D60882" w:rsidRPr="00D60882" w:rsidRDefault="00D60882" w:rsidP="00D60882">
      <w:pPr>
        <w:widowControl w:val="0"/>
        <w:kinsoku w:val="0"/>
        <w:overflowPunct w:val="0"/>
        <w:autoSpaceDE w:val="0"/>
        <w:autoSpaceDN w:val="0"/>
        <w:adjustRightInd w:val="0"/>
        <w:spacing w:line="232" w:lineRule="auto"/>
        <w:ind w:right="38"/>
        <w:jc w:val="center"/>
        <w:rPr>
          <w:rFonts w:ascii="Calibri" w:eastAsia="Times New Roman" w:hAnsi="Calibri" w:cs="Calibri"/>
          <w:sz w:val="13"/>
          <w:szCs w:val="13"/>
          <w:lang w:val="en-US"/>
        </w:rPr>
      </w:pPr>
      <w:r w:rsidRPr="00D60882">
        <w:rPr>
          <w:rFonts w:ascii="Calibri" w:eastAsia="Times New Roman" w:hAnsi="Calibri" w:cs="Calibri"/>
          <w:spacing w:val="-2"/>
          <w:w w:val="90"/>
          <w:sz w:val="13"/>
          <w:szCs w:val="13"/>
          <w:lang w:val="en-US"/>
        </w:rPr>
        <w:t>Beacon</w:t>
      </w:r>
      <w:r w:rsidRPr="00D60882">
        <w:rPr>
          <w:rFonts w:ascii="Calibri" w:eastAsia="Times New Roman" w:hAnsi="Calibri" w:cs="Calibri"/>
          <w:spacing w:val="-3"/>
          <w:w w:val="90"/>
          <w:sz w:val="13"/>
          <w:szCs w:val="13"/>
          <w:lang w:val="en-US"/>
        </w:rPr>
        <w:t xml:space="preserve"> </w:t>
      </w:r>
      <w:r w:rsidRPr="00D60882">
        <w:rPr>
          <w:rFonts w:ascii="Calibri" w:eastAsia="Times New Roman" w:hAnsi="Calibri" w:cs="Calibri"/>
          <w:spacing w:val="-2"/>
          <w:w w:val="90"/>
          <w:sz w:val="13"/>
          <w:szCs w:val="13"/>
          <w:lang w:val="en-US"/>
        </w:rPr>
        <w:t>frame</w:t>
      </w:r>
      <w:r w:rsidRPr="00D60882">
        <w:rPr>
          <w:rFonts w:ascii="Calibri" w:eastAsia="Times New Roman" w:hAnsi="Calibri" w:cs="Calibri"/>
          <w:spacing w:val="-5"/>
          <w:sz w:val="13"/>
          <w:szCs w:val="13"/>
          <w:lang w:val="en-US"/>
        </w:rPr>
        <w:t xml:space="preserve"> </w:t>
      </w:r>
      <w:r w:rsidRPr="00D60882">
        <w:rPr>
          <w:rFonts w:ascii="Calibri" w:eastAsia="Times New Roman" w:hAnsi="Calibri" w:cs="Calibri"/>
          <w:spacing w:val="-2"/>
          <w:w w:val="90"/>
          <w:sz w:val="13"/>
          <w:szCs w:val="13"/>
          <w:lang w:val="en-US"/>
        </w:rPr>
        <w:t>from</w:t>
      </w:r>
      <w:r w:rsidRPr="00D60882">
        <w:rPr>
          <w:rFonts w:ascii="Calibri" w:eastAsia="Times New Roman" w:hAnsi="Calibri" w:cs="Calibri"/>
          <w:spacing w:val="-3"/>
          <w:w w:val="90"/>
          <w:sz w:val="13"/>
          <w:szCs w:val="13"/>
          <w:lang w:val="en-US"/>
        </w:rPr>
        <w:t xml:space="preserve"> </w:t>
      </w:r>
      <w:r w:rsidRPr="00D60882">
        <w:rPr>
          <w:rFonts w:ascii="Calibri" w:eastAsia="Times New Roman" w:hAnsi="Calibri" w:cs="Calibri"/>
          <w:spacing w:val="-2"/>
          <w:w w:val="90"/>
          <w:sz w:val="13"/>
          <w:szCs w:val="13"/>
          <w:lang w:val="en-US"/>
        </w:rPr>
        <w:t>the</w:t>
      </w:r>
      <w:r w:rsidRPr="00D60882">
        <w:rPr>
          <w:rFonts w:ascii="Calibri" w:eastAsia="Times New Roman" w:hAnsi="Calibri" w:cs="Calibri"/>
          <w:spacing w:val="-3"/>
          <w:w w:val="90"/>
          <w:sz w:val="13"/>
          <w:szCs w:val="13"/>
          <w:lang w:val="en-US"/>
        </w:rPr>
        <w:t xml:space="preserve"> </w:t>
      </w:r>
      <w:r w:rsidRPr="00D60882">
        <w:rPr>
          <w:rFonts w:ascii="Calibri" w:eastAsia="Times New Roman" w:hAnsi="Calibri" w:cs="Calibri"/>
          <w:spacing w:val="-2"/>
          <w:w w:val="90"/>
          <w:sz w:val="13"/>
          <w:szCs w:val="13"/>
          <w:lang w:val="en-US"/>
        </w:rPr>
        <w:t>reporting</w:t>
      </w:r>
      <w:r w:rsidRPr="00D60882">
        <w:rPr>
          <w:rFonts w:ascii="Calibri" w:eastAsia="Times New Roman" w:hAnsi="Calibri" w:cs="Calibri"/>
          <w:spacing w:val="40"/>
          <w:sz w:val="13"/>
          <w:szCs w:val="13"/>
          <w:lang w:val="en-US"/>
        </w:rPr>
        <w:t xml:space="preserve"> </w:t>
      </w:r>
      <w:r w:rsidRPr="00D60882">
        <w:rPr>
          <w:rFonts w:ascii="Calibri" w:eastAsia="Times New Roman" w:hAnsi="Calibri" w:cs="Calibri"/>
          <w:w w:val="95"/>
          <w:sz w:val="13"/>
          <w:szCs w:val="13"/>
          <w:lang w:val="en-US"/>
        </w:rPr>
        <w:t>AP</w:t>
      </w:r>
      <w:r w:rsidRPr="00D60882">
        <w:rPr>
          <w:rFonts w:ascii="Calibri" w:eastAsia="Times New Roman" w:hAnsi="Calibri" w:cs="Calibri"/>
          <w:spacing w:val="-7"/>
          <w:w w:val="95"/>
          <w:sz w:val="13"/>
          <w:szCs w:val="13"/>
          <w:lang w:val="en-US"/>
        </w:rPr>
        <w:t xml:space="preserve"> </w:t>
      </w:r>
      <w:r w:rsidRPr="00D60882">
        <w:rPr>
          <w:rFonts w:ascii="Calibri" w:eastAsia="Times New Roman" w:hAnsi="Calibri" w:cs="Calibri"/>
          <w:w w:val="95"/>
          <w:sz w:val="13"/>
          <w:szCs w:val="13"/>
          <w:lang w:val="en-US"/>
        </w:rPr>
        <w:t>carries</w:t>
      </w:r>
      <w:r w:rsidRPr="00D60882">
        <w:rPr>
          <w:rFonts w:ascii="Calibri" w:eastAsia="Times New Roman" w:hAnsi="Calibri" w:cs="Calibri"/>
          <w:spacing w:val="-6"/>
          <w:w w:val="95"/>
          <w:sz w:val="13"/>
          <w:szCs w:val="13"/>
          <w:lang w:val="en-US"/>
        </w:rPr>
        <w:t xml:space="preserve"> </w:t>
      </w:r>
      <w:r w:rsidRPr="00D60882">
        <w:rPr>
          <w:rFonts w:ascii="Calibri" w:eastAsia="Times New Roman" w:hAnsi="Calibri" w:cs="Calibri"/>
          <w:w w:val="95"/>
          <w:sz w:val="13"/>
          <w:szCs w:val="13"/>
          <w:lang w:val="en-US"/>
        </w:rPr>
        <w:t>the</w:t>
      </w:r>
      <w:r w:rsidRPr="00D60882">
        <w:rPr>
          <w:rFonts w:ascii="Calibri" w:eastAsia="Times New Roman" w:hAnsi="Calibri" w:cs="Calibri"/>
          <w:spacing w:val="-6"/>
          <w:w w:val="95"/>
          <w:sz w:val="13"/>
          <w:szCs w:val="13"/>
          <w:lang w:val="en-US"/>
        </w:rPr>
        <w:t xml:space="preserve"> </w:t>
      </w:r>
      <w:r w:rsidRPr="00D60882">
        <w:rPr>
          <w:rFonts w:ascii="Calibri" w:eastAsia="Times New Roman" w:hAnsi="Calibri" w:cs="Calibri"/>
          <w:w w:val="95"/>
          <w:sz w:val="13"/>
          <w:szCs w:val="13"/>
          <w:lang w:val="en-US"/>
        </w:rPr>
        <w:t>pertinent</w:t>
      </w:r>
      <w:r w:rsidRPr="00D60882">
        <w:rPr>
          <w:rFonts w:ascii="Calibri" w:eastAsia="Times New Roman" w:hAnsi="Calibri" w:cs="Calibri"/>
          <w:spacing w:val="-6"/>
          <w:w w:val="95"/>
          <w:sz w:val="13"/>
          <w:szCs w:val="13"/>
          <w:lang w:val="en-US"/>
        </w:rPr>
        <w:t xml:space="preserve"> </w:t>
      </w:r>
      <w:r w:rsidRPr="00D60882">
        <w:rPr>
          <w:rFonts w:ascii="Calibri" w:eastAsia="Times New Roman" w:hAnsi="Calibri" w:cs="Calibri"/>
          <w:w w:val="95"/>
          <w:sz w:val="13"/>
          <w:szCs w:val="13"/>
          <w:lang w:val="en-US"/>
        </w:rPr>
        <w:t>IE(s)</w:t>
      </w:r>
      <w:r w:rsidRPr="00D60882">
        <w:rPr>
          <w:rFonts w:ascii="Calibri" w:eastAsia="Times New Roman" w:hAnsi="Calibri" w:cs="Calibri"/>
          <w:spacing w:val="-6"/>
          <w:w w:val="95"/>
          <w:sz w:val="13"/>
          <w:szCs w:val="13"/>
          <w:lang w:val="en-US"/>
        </w:rPr>
        <w:t xml:space="preserve"> </w:t>
      </w:r>
      <w:r w:rsidRPr="00D60882">
        <w:rPr>
          <w:rFonts w:ascii="Calibri" w:eastAsia="Times New Roman" w:hAnsi="Calibri" w:cs="Calibri"/>
          <w:w w:val="95"/>
          <w:sz w:val="13"/>
          <w:szCs w:val="13"/>
          <w:lang w:val="en-US"/>
        </w:rPr>
        <w:t>in</w:t>
      </w:r>
      <w:r w:rsidRPr="00D60882">
        <w:rPr>
          <w:rFonts w:ascii="Calibri" w:eastAsia="Times New Roman" w:hAnsi="Calibri" w:cs="Calibri"/>
          <w:spacing w:val="40"/>
          <w:sz w:val="13"/>
          <w:szCs w:val="13"/>
          <w:lang w:val="en-US"/>
        </w:rPr>
        <w:t xml:space="preserve"> </w:t>
      </w:r>
      <w:r w:rsidRPr="00D60882">
        <w:rPr>
          <w:rFonts w:ascii="Calibri" w:eastAsia="Times New Roman" w:hAnsi="Calibri" w:cs="Calibri"/>
          <w:sz w:val="13"/>
          <w:szCs w:val="13"/>
          <w:lang w:val="en-US"/>
        </w:rPr>
        <w:t>per‐STA</w:t>
      </w:r>
      <w:r w:rsidRPr="00D60882">
        <w:rPr>
          <w:rFonts w:ascii="Calibri" w:eastAsia="Times New Roman" w:hAnsi="Calibri" w:cs="Calibri"/>
          <w:spacing w:val="-8"/>
          <w:sz w:val="13"/>
          <w:szCs w:val="13"/>
          <w:lang w:val="en-US"/>
        </w:rPr>
        <w:t xml:space="preserve"> </w:t>
      </w:r>
      <w:r w:rsidRPr="00D60882">
        <w:rPr>
          <w:rFonts w:ascii="Calibri" w:eastAsia="Times New Roman" w:hAnsi="Calibri" w:cs="Calibri"/>
          <w:sz w:val="13"/>
          <w:szCs w:val="13"/>
          <w:lang w:val="en-US"/>
        </w:rPr>
        <w:t>profile</w:t>
      </w:r>
      <w:r w:rsidRPr="00D60882">
        <w:rPr>
          <w:rFonts w:ascii="Calibri" w:eastAsia="Times New Roman" w:hAnsi="Calibri" w:cs="Calibri"/>
          <w:spacing w:val="-8"/>
          <w:sz w:val="13"/>
          <w:szCs w:val="13"/>
          <w:lang w:val="en-US"/>
        </w:rPr>
        <w:t xml:space="preserve"> </w:t>
      </w:r>
      <w:r w:rsidRPr="00D60882">
        <w:rPr>
          <w:rFonts w:ascii="Calibri" w:eastAsia="Times New Roman" w:hAnsi="Calibri" w:cs="Calibri"/>
          <w:sz w:val="13"/>
          <w:szCs w:val="13"/>
          <w:lang w:val="en-US"/>
        </w:rPr>
        <w:t>of</w:t>
      </w:r>
      <w:r w:rsidRPr="00D60882">
        <w:rPr>
          <w:rFonts w:ascii="Calibri" w:eastAsia="Times New Roman" w:hAnsi="Calibri" w:cs="Calibri"/>
          <w:spacing w:val="-7"/>
          <w:sz w:val="13"/>
          <w:szCs w:val="13"/>
          <w:lang w:val="en-US"/>
        </w:rPr>
        <w:t xml:space="preserve"> </w:t>
      </w:r>
      <w:r w:rsidRPr="00D60882">
        <w:rPr>
          <w:rFonts w:ascii="Calibri" w:eastAsia="Times New Roman" w:hAnsi="Calibri" w:cs="Calibri"/>
          <w:sz w:val="13"/>
          <w:szCs w:val="13"/>
          <w:lang w:val="en-US"/>
        </w:rPr>
        <w:t>ML</w:t>
      </w:r>
      <w:r w:rsidRPr="00D60882">
        <w:rPr>
          <w:rFonts w:ascii="Calibri" w:eastAsia="Times New Roman" w:hAnsi="Calibri" w:cs="Calibri"/>
          <w:spacing w:val="-8"/>
          <w:sz w:val="13"/>
          <w:szCs w:val="13"/>
          <w:lang w:val="en-US"/>
        </w:rPr>
        <w:t xml:space="preserve"> </w:t>
      </w:r>
      <w:r w:rsidRPr="00D60882">
        <w:rPr>
          <w:rFonts w:ascii="Calibri" w:eastAsia="Times New Roman" w:hAnsi="Calibri" w:cs="Calibri"/>
          <w:sz w:val="13"/>
          <w:szCs w:val="13"/>
          <w:lang w:val="en-US"/>
        </w:rPr>
        <w:t>IE</w:t>
      </w:r>
    </w:p>
    <w:p w14:paraId="2C918637"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2"/>
          <w:szCs w:val="12"/>
          <w:lang w:val="en-US"/>
        </w:rPr>
      </w:pPr>
      <w:r w:rsidRPr="00D60882">
        <w:rPr>
          <w:rFonts w:eastAsia="Times New Roman"/>
          <w:sz w:val="24"/>
          <w:szCs w:val="24"/>
          <w:lang w:val="en-US"/>
        </w:rPr>
        <w:br w:type="column"/>
      </w:r>
    </w:p>
    <w:p w14:paraId="65D6C30C"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2"/>
          <w:szCs w:val="12"/>
          <w:lang w:val="en-US"/>
        </w:rPr>
      </w:pPr>
    </w:p>
    <w:p w14:paraId="7B057FBE"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2"/>
          <w:szCs w:val="12"/>
          <w:lang w:val="en-US"/>
        </w:rPr>
      </w:pPr>
    </w:p>
    <w:p w14:paraId="1D029ACE"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2"/>
          <w:szCs w:val="12"/>
          <w:lang w:val="en-US"/>
        </w:rPr>
      </w:pPr>
    </w:p>
    <w:p w14:paraId="07F99134" w14:textId="77777777" w:rsidR="00D60882" w:rsidRPr="00D60882" w:rsidRDefault="00D60882" w:rsidP="00D60882">
      <w:pPr>
        <w:widowControl w:val="0"/>
        <w:kinsoku w:val="0"/>
        <w:overflowPunct w:val="0"/>
        <w:autoSpaceDE w:val="0"/>
        <w:autoSpaceDN w:val="0"/>
        <w:adjustRightInd w:val="0"/>
        <w:jc w:val="left"/>
        <w:rPr>
          <w:rFonts w:ascii="Calibri" w:eastAsia="Times New Roman" w:hAnsi="Calibri" w:cs="Calibri"/>
          <w:sz w:val="12"/>
          <w:szCs w:val="12"/>
          <w:lang w:val="en-US"/>
        </w:rPr>
      </w:pPr>
    </w:p>
    <w:p w14:paraId="0C442C7E" w14:textId="77777777" w:rsidR="00D60882" w:rsidRPr="00D60882" w:rsidRDefault="00D60882" w:rsidP="00D60882">
      <w:pPr>
        <w:widowControl w:val="0"/>
        <w:kinsoku w:val="0"/>
        <w:overflowPunct w:val="0"/>
        <w:autoSpaceDE w:val="0"/>
        <w:autoSpaceDN w:val="0"/>
        <w:adjustRightInd w:val="0"/>
        <w:spacing w:before="10"/>
        <w:jc w:val="left"/>
        <w:rPr>
          <w:rFonts w:ascii="Calibri" w:eastAsia="Times New Roman" w:hAnsi="Calibri" w:cs="Calibri"/>
          <w:sz w:val="9"/>
          <w:szCs w:val="9"/>
          <w:lang w:val="en-US"/>
        </w:rPr>
      </w:pPr>
    </w:p>
    <w:p w14:paraId="2E6BA4E2" w14:textId="4C28D764" w:rsidR="00D60882" w:rsidRPr="00D60882" w:rsidRDefault="00D60882" w:rsidP="00D60882">
      <w:pPr>
        <w:widowControl w:val="0"/>
        <w:kinsoku w:val="0"/>
        <w:overflowPunct w:val="0"/>
        <w:autoSpaceDE w:val="0"/>
        <w:autoSpaceDN w:val="0"/>
        <w:adjustRightInd w:val="0"/>
        <w:spacing w:before="1" w:line="232" w:lineRule="auto"/>
        <w:ind w:right="473"/>
        <w:jc w:val="left"/>
        <w:rPr>
          <w:rFonts w:ascii="Calibri" w:eastAsia="Times New Roman" w:hAnsi="Calibri" w:cs="Calibri"/>
          <w:spacing w:val="-2"/>
          <w:w w:val="90"/>
          <w:sz w:val="13"/>
          <w:szCs w:val="13"/>
          <w:lang w:val="en-US"/>
        </w:rPr>
      </w:pPr>
      <w:r w:rsidRPr="00D60882">
        <w:rPr>
          <w:rFonts w:eastAsia="Times New Roman"/>
          <w:noProof/>
          <w:sz w:val="20"/>
          <w:lang w:val="en-US"/>
        </w:rPr>
        <mc:AlternateContent>
          <mc:Choice Requires="wpg">
            <w:drawing>
              <wp:anchor distT="0" distB="0" distL="114300" distR="114300" simplePos="0" relativeHeight="251673088" behindDoc="0" locked="0" layoutInCell="0" allowOverlap="1" wp14:anchorId="285682DF" wp14:editId="5C949BC6">
                <wp:simplePos x="0" y="0"/>
                <wp:positionH relativeFrom="page">
                  <wp:posOffset>5355590</wp:posOffset>
                </wp:positionH>
                <wp:positionV relativeFrom="paragraph">
                  <wp:posOffset>20320</wp:posOffset>
                </wp:positionV>
                <wp:extent cx="71120" cy="161925"/>
                <wp:effectExtent l="2540" t="9525" r="2540" b="9525"/>
                <wp:wrapNone/>
                <wp:docPr id="250" name="Group 2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120" cy="161925"/>
                          <a:chOff x="8434" y="32"/>
                          <a:chExt cx="112" cy="255"/>
                        </a:xfrm>
                      </wpg:grpSpPr>
                      <pic:pic xmlns:pic="http://schemas.openxmlformats.org/drawingml/2006/picture">
                        <pic:nvPicPr>
                          <pic:cNvPr id="251" name="Picture 487"/>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8438" y="37"/>
                            <a:ext cx="100"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52" name="Freeform 488"/>
                        <wps:cNvSpPr>
                          <a:spLocks/>
                        </wps:cNvSpPr>
                        <wps:spPr bwMode="auto">
                          <a:xfrm>
                            <a:off x="8438" y="37"/>
                            <a:ext cx="104" cy="246"/>
                          </a:xfrm>
                          <a:custGeom>
                            <a:avLst/>
                            <a:gdLst>
                              <a:gd name="T0" fmla="*/ 0 w 104"/>
                              <a:gd name="T1" fmla="*/ 246 h 246"/>
                              <a:gd name="T2" fmla="*/ 103 w 104"/>
                              <a:gd name="T3" fmla="*/ 246 h 246"/>
                              <a:gd name="T4" fmla="*/ 103 w 104"/>
                              <a:gd name="T5" fmla="*/ 0 h 246"/>
                              <a:gd name="T6" fmla="*/ 0 w 104"/>
                              <a:gd name="T7" fmla="*/ 0 h 246"/>
                              <a:gd name="T8" fmla="*/ 0 w 104"/>
                              <a:gd name="T9" fmla="*/ 246 h 246"/>
                            </a:gdLst>
                            <a:ahLst/>
                            <a:cxnLst>
                              <a:cxn ang="0">
                                <a:pos x="T0" y="T1"/>
                              </a:cxn>
                              <a:cxn ang="0">
                                <a:pos x="T2" y="T3"/>
                              </a:cxn>
                              <a:cxn ang="0">
                                <a:pos x="T4" y="T5"/>
                              </a:cxn>
                              <a:cxn ang="0">
                                <a:pos x="T6" y="T7"/>
                              </a:cxn>
                              <a:cxn ang="0">
                                <a:pos x="T8" y="T9"/>
                              </a:cxn>
                            </a:cxnLst>
                            <a:rect l="0" t="0" r="r" b="b"/>
                            <a:pathLst>
                              <a:path w="104" h="246">
                                <a:moveTo>
                                  <a:pt x="0" y="246"/>
                                </a:moveTo>
                                <a:lnTo>
                                  <a:pt x="103" y="246"/>
                                </a:lnTo>
                                <a:lnTo>
                                  <a:pt x="103" y="0"/>
                                </a:lnTo>
                                <a:lnTo>
                                  <a:pt x="0" y="0"/>
                                </a:lnTo>
                                <a:lnTo>
                                  <a:pt x="0" y="246"/>
                                </a:lnTo>
                                <a:close/>
                              </a:path>
                            </a:pathLst>
                          </a:custGeom>
                          <a:noFill/>
                          <a:ln w="550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3B795A" id="Group 250" o:spid="_x0000_s1026" style="position:absolute;margin-left:421.7pt;margin-top:1.6pt;width:5.6pt;height:12.75pt;z-index:251673088;mso-position-horizontal-relative:page" coordorigin="8434,32" coordsize="112,2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" o:allowincell="f">
                <v:shape id="Picture 487" o:spid="_x0000_s1027" type="#_x0000_t75" style="position:absolute;left:8438;top:37;width:100;height: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">
                  <v:imagedata r:id="rId87" o:title=""/>
                </v:shape>
                <v:shape id="Freeform 488" o:spid="_x0000_s1028" style="position:absolute;left:8438;top:37;width:104;height:246;visibility:visible;mso-wrap-style:square;v-text-anchor:top" coordsize="104,2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" path="m,246r103,l103,,,,,246xe" filled="f" strokeweight=".15297mm">
                  <v:path arrowok="t" o:connecttype="custom" o:connectlocs="0,246;103,246;103,0;0,0;0,246" o:connectangles="0,0,0,0,0"/>
                </v:shape>
                <w10:wrap anchorx="page"/>
              </v:group>
            </w:pict>
          </mc:Fallback>
        </mc:AlternateContent>
      </w:r>
      <w:r w:rsidRPr="00D60882">
        <w:rPr>
          <w:rFonts w:ascii="Calibri" w:eastAsia="Times New Roman" w:hAnsi="Calibri" w:cs="Calibri"/>
          <w:spacing w:val="-2"/>
          <w:w w:val="95"/>
          <w:sz w:val="13"/>
          <w:szCs w:val="13"/>
          <w:lang w:val="en-US"/>
        </w:rPr>
        <w:t>DTIM</w:t>
      </w:r>
      <w:r w:rsidRPr="00D60882">
        <w:rPr>
          <w:rFonts w:ascii="Calibri" w:eastAsia="Times New Roman" w:hAnsi="Calibri" w:cs="Calibri"/>
          <w:spacing w:val="-6"/>
          <w:w w:val="95"/>
          <w:sz w:val="13"/>
          <w:szCs w:val="13"/>
          <w:lang w:val="en-US"/>
        </w:rPr>
        <w:t xml:space="preserve"> </w:t>
      </w:r>
      <w:r w:rsidRPr="00D60882">
        <w:rPr>
          <w:rFonts w:ascii="Calibri" w:eastAsia="Times New Roman" w:hAnsi="Calibri" w:cs="Calibri"/>
          <w:spacing w:val="-2"/>
          <w:w w:val="95"/>
          <w:sz w:val="13"/>
          <w:szCs w:val="13"/>
          <w:lang w:val="en-US"/>
        </w:rPr>
        <w:t>Beacon</w:t>
      </w:r>
      <w:r w:rsidRPr="00D60882">
        <w:rPr>
          <w:rFonts w:ascii="Calibri" w:eastAsia="Times New Roman" w:hAnsi="Calibri" w:cs="Calibri"/>
          <w:spacing w:val="-8"/>
          <w:w w:val="95"/>
          <w:sz w:val="13"/>
          <w:szCs w:val="13"/>
          <w:lang w:val="en-US"/>
        </w:rPr>
        <w:t xml:space="preserve"> </w:t>
      </w:r>
      <w:r w:rsidRPr="00D60882">
        <w:rPr>
          <w:rFonts w:ascii="Calibri" w:eastAsia="Times New Roman" w:hAnsi="Calibri" w:cs="Calibri"/>
          <w:spacing w:val="-2"/>
          <w:w w:val="95"/>
          <w:sz w:val="13"/>
          <w:szCs w:val="13"/>
          <w:lang w:val="en-US"/>
        </w:rPr>
        <w:t>frame</w:t>
      </w:r>
      <w:r w:rsidRPr="00D60882">
        <w:rPr>
          <w:rFonts w:ascii="Calibri" w:eastAsia="Times New Roman" w:hAnsi="Calibri" w:cs="Calibri"/>
          <w:spacing w:val="-3"/>
          <w:w w:val="95"/>
          <w:sz w:val="13"/>
          <w:szCs w:val="13"/>
          <w:lang w:val="en-US"/>
        </w:rPr>
        <w:t xml:space="preserve"> </w:t>
      </w:r>
      <w:r w:rsidRPr="00D60882">
        <w:rPr>
          <w:rFonts w:ascii="Calibri" w:eastAsia="Times New Roman" w:hAnsi="Calibri" w:cs="Calibri"/>
          <w:spacing w:val="-2"/>
          <w:w w:val="95"/>
          <w:sz w:val="13"/>
          <w:szCs w:val="13"/>
          <w:lang w:val="en-US"/>
        </w:rPr>
        <w:t>on</w:t>
      </w:r>
      <w:r w:rsidRPr="00D60882">
        <w:rPr>
          <w:rFonts w:ascii="Calibri" w:eastAsia="Times New Roman" w:hAnsi="Calibri" w:cs="Calibri"/>
          <w:spacing w:val="-4"/>
          <w:w w:val="95"/>
          <w:sz w:val="13"/>
          <w:szCs w:val="13"/>
          <w:lang w:val="en-US"/>
        </w:rPr>
        <w:t xml:space="preserve"> </w:t>
      </w:r>
      <w:r w:rsidRPr="00D60882">
        <w:rPr>
          <w:rFonts w:ascii="Calibri" w:eastAsia="Times New Roman" w:hAnsi="Calibri" w:cs="Calibri"/>
          <w:spacing w:val="-2"/>
          <w:w w:val="95"/>
          <w:sz w:val="13"/>
          <w:szCs w:val="13"/>
          <w:lang w:val="en-US"/>
        </w:rPr>
        <w:t>the</w:t>
      </w:r>
      <w:r w:rsidRPr="00D60882">
        <w:rPr>
          <w:rFonts w:ascii="Calibri" w:eastAsia="Times New Roman" w:hAnsi="Calibri" w:cs="Calibri"/>
          <w:spacing w:val="40"/>
          <w:sz w:val="13"/>
          <w:szCs w:val="13"/>
          <w:lang w:val="en-US"/>
        </w:rPr>
        <w:t xml:space="preserve"> </w:t>
      </w:r>
      <w:r w:rsidRPr="00D60882">
        <w:rPr>
          <w:rFonts w:ascii="Calibri" w:eastAsia="Times New Roman" w:hAnsi="Calibri" w:cs="Calibri"/>
          <w:spacing w:val="-2"/>
          <w:w w:val="90"/>
          <w:sz w:val="13"/>
          <w:szCs w:val="13"/>
          <w:lang w:val="en-US"/>
        </w:rPr>
        <w:t>link</w:t>
      </w:r>
      <w:r w:rsidRPr="00D60882">
        <w:rPr>
          <w:rFonts w:ascii="Calibri" w:eastAsia="Times New Roman" w:hAnsi="Calibri" w:cs="Calibri"/>
          <w:spacing w:val="-3"/>
          <w:w w:val="90"/>
          <w:sz w:val="13"/>
          <w:szCs w:val="13"/>
          <w:lang w:val="en-US"/>
        </w:rPr>
        <w:t xml:space="preserve"> </w:t>
      </w:r>
      <w:r w:rsidRPr="00D60882">
        <w:rPr>
          <w:rFonts w:ascii="Calibri" w:eastAsia="Times New Roman" w:hAnsi="Calibri" w:cs="Calibri"/>
          <w:spacing w:val="-2"/>
          <w:w w:val="90"/>
          <w:sz w:val="13"/>
          <w:szCs w:val="13"/>
          <w:lang w:val="en-US"/>
        </w:rPr>
        <w:t>carries</w:t>
      </w:r>
      <w:r w:rsidRPr="00D60882">
        <w:rPr>
          <w:rFonts w:ascii="Calibri" w:eastAsia="Times New Roman" w:hAnsi="Calibri" w:cs="Calibri"/>
          <w:spacing w:val="-4"/>
          <w:w w:val="90"/>
          <w:sz w:val="13"/>
          <w:szCs w:val="13"/>
          <w:lang w:val="en-US"/>
        </w:rPr>
        <w:t xml:space="preserve"> </w:t>
      </w:r>
      <w:r w:rsidRPr="00D60882">
        <w:rPr>
          <w:rFonts w:ascii="Calibri" w:eastAsia="Times New Roman" w:hAnsi="Calibri" w:cs="Calibri"/>
          <w:spacing w:val="-2"/>
          <w:w w:val="90"/>
          <w:sz w:val="13"/>
          <w:szCs w:val="13"/>
          <w:lang w:val="en-US"/>
        </w:rPr>
        <w:t>the</w:t>
      </w:r>
      <w:r w:rsidRPr="00D60882">
        <w:rPr>
          <w:rFonts w:ascii="Calibri" w:eastAsia="Times New Roman" w:hAnsi="Calibri" w:cs="Calibri"/>
          <w:spacing w:val="-3"/>
          <w:w w:val="90"/>
          <w:sz w:val="13"/>
          <w:szCs w:val="13"/>
          <w:lang w:val="en-US"/>
        </w:rPr>
        <w:t xml:space="preserve"> </w:t>
      </w:r>
      <w:r w:rsidRPr="00D60882">
        <w:rPr>
          <w:rFonts w:ascii="Calibri" w:eastAsia="Times New Roman" w:hAnsi="Calibri" w:cs="Calibri"/>
          <w:spacing w:val="-2"/>
          <w:w w:val="90"/>
          <w:sz w:val="13"/>
          <w:szCs w:val="13"/>
          <w:lang w:val="en-US"/>
        </w:rPr>
        <w:t>pertinent</w:t>
      </w:r>
      <w:r w:rsidRPr="00D60882">
        <w:rPr>
          <w:rFonts w:ascii="Calibri" w:eastAsia="Times New Roman" w:hAnsi="Calibri" w:cs="Calibri"/>
          <w:spacing w:val="-5"/>
          <w:sz w:val="13"/>
          <w:szCs w:val="13"/>
          <w:lang w:val="en-US"/>
        </w:rPr>
        <w:t xml:space="preserve"> </w:t>
      </w:r>
      <w:r w:rsidRPr="00D60882">
        <w:rPr>
          <w:rFonts w:ascii="Calibri" w:eastAsia="Times New Roman" w:hAnsi="Calibri" w:cs="Calibri"/>
          <w:spacing w:val="-2"/>
          <w:w w:val="90"/>
          <w:sz w:val="13"/>
          <w:szCs w:val="13"/>
          <w:lang w:val="en-US"/>
        </w:rPr>
        <w:t>IE(s)</w:t>
      </w:r>
    </w:p>
    <w:p w14:paraId="72A13409" w14:textId="77777777" w:rsidR="00D60882" w:rsidRPr="00D60882" w:rsidRDefault="00D60882" w:rsidP="00D60882">
      <w:pPr>
        <w:widowControl w:val="0"/>
        <w:kinsoku w:val="0"/>
        <w:overflowPunct w:val="0"/>
        <w:autoSpaceDE w:val="0"/>
        <w:autoSpaceDN w:val="0"/>
        <w:adjustRightInd w:val="0"/>
        <w:spacing w:before="1" w:line="232" w:lineRule="auto"/>
        <w:ind w:right="473"/>
        <w:jc w:val="left"/>
        <w:rPr>
          <w:rFonts w:ascii="Calibri" w:eastAsia="Times New Roman" w:hAnsi="Calibri" w:cs="Calibri"/>
          <w:spacing w:val="-2"/>
          <w:w w:val="90"/>
          <w:sz w:val="13"/>
          <w:szCs w:val="13"/>
          <w:lang w:val="en-US"/>
        </w:rPr>
        <w:sectPr w:rsidR="00D60882" w:rsidRPr="00D60882">
          <w:type w:val="continuous"/>
          <w:pgSz w:w="12240" w:h="15840"/>
          <w:pgMar w:top="1280" w:right="1640" w:bottom="960" w:left="1640" w:header="720" w:footer="720" w:gutter="0"/>
          <w:cols w:num="6" w:space="720" w:equalWidth="0">
            <w:col w:w="1107" w:space="40"/>
            <w:col w:w="838" w:space="46"/>
            <w:col w:w="1421" w:space="49"/>
            <w:col w:w="1225" w:space="40"/>
            <w:col w:w="1869" w:space="59"/>
            <w:col w:w="2266"/>
          </w:cols>
          <w:noEndnote/>
        </w:sectPr>
      </w:pPr>
    </w:p>
    <w:p w14:paraId="2D56377B" w14:textId="195A3087" w:rsidR="00D60882" w:rsidRPr="00D60882" w:rsidRDefault="00D60882" w:rsidP="00D60882">
      <w:pPr>
        <w:widowControl w:val="0"/>
        <w:kinsoku w:val="0"/>
        <w:overflowPunct w:val="0"/>
        <w:autoSpaceDE w:val="0"/>
        <w:autoSpaceDN w:val="0"/>
        <w:adjustRightInd w:val="0"/>
        <w:spacing w:before="157" w:line="249" w:lineRule="auto"/>
        <w:ind w:right="399"/>
        <w:jc w:val="left"/>
        <w:outlineLvl w:val="4"/>
        <w:rPr>
          <w:rFonts w:ascii="Arial" w:eastAsia="Times New Roman" w:hAnsi="Arial" w:cs="Arial"/>
          <w:b/>
          <w:bCs/>
          <w:spacing w:val="-2"/>
          <w:sz w:val="20"/>
          <w:lang w:val="en-US"/>
        </w:rPr>
      </w:pPr>
      <w:r w:rsidRPr="00D60882">
        <w:rPr>
          <w:rFonts w:ascii="Arial" w:eastAsia="Times New Roman" w:hAnsi="Arial" w:cs="Arial"/>
          <w:b/>
          <w:bCs/>
          <w:noProof/>
          <w:sz w:val="20"/>
          <w:lang w:val="en-US"/>
        </w:rPr>
        <w:lastRenderedPageBreak/>
        <mc:AlternateContent>
          <mc:Choice Requires="wpg">
            <w:drawing>
              <wp:anchor distT="0" distB="0" distL="114300" distR="114300" simplePos="0" relativeHeight="251674112" behindDoc="0" locked="0" layoutInCell="0" allowOverlap="1" wp14:anchorId="19E770C4" wp14:editId="693E629E">
                <wp:simplePos x="0" y="0"/>
                <wp:positionH relativeFrom="page">
                  <wp:posOffset>4098925</wp:posOffset>
                </wp:positionH>
                <wp:positionV relativeFrom="paragraph">
                  <wp:posOffset>-224155</wp:posOffset>
                </wp:positionV>
                <wp:extent cx="71120" cy="161925"/>
                <wp:effectExtent l="3175" t="8890" r="1905" b="10160"/>
                <wp:wrapNone/>
                <wp:docPr id="247" name="Group 2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120" cy="161925"/>
                          <a:chOff x="6455" y="-353"/>
                          <a:chExt cx="112" cy="255"/>
                        </a:xfrm>
                      </wpg:grpSpPr>
                      <pic:pic xmlns:pic="http://schemas.openxmlformats.org/drawingml/2006/picture">
                        <pic:nvPicPr>
                          <pic:cNvPr id="248" name="Picture 490"/>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6460" y="-349"/>
                            <a:ext cx="100"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49" name="Freeform 491"/>
                        <wps:cNvSpPr>
                          <a:spLocks/>
                        </wps:cNvSpPr>
                        <wps:spPr bwMode="auto">
                          <a:xfrm>
                            <a:off x="6459" y="-348"/>
                            <a:ext cx="104" cy="246"/>
                          </a:xfrm>
                          <a:custGeom>
                            <a:avLst/>
                            <a:gdLst>
                              <a:gd name="T0" fmla="*/ 0 w 104"/>
                              <a:gd name="T1" fmla="*/ 246 h 246"/>
                              <a:gd name="T2" fmla="*/ 103 w 104"/>
                              <a:gd name="T3" fmla="*/ 246 h 246"/>
                              <a:gd name="T4" fmla="*/ 103 w 104"/>
                              <a:gd name="T5" fmla="*/ 0 h 246"/>
                              <a:gd name="T6" fmla="*/ 0 w 104"/>
                              <a:gd name="T7" fmla="*/ 0 h 246"/>
                              <a:gd name="T8" fmla="*/ 0 w 104"/>
                              <a:gd name="T9" fmla="*/ 246 h 246"/>
                            </a:gdLst>
                            <a:ahLst/>
                            <a:cxnLst>
                              <a:cxn ang="0">
                                <a:pos x="T0" y="T1"/>
                              </a:cxn>
                              <a:cxn ang="0">
                                <a:pos x="T2" y="T3"/>
                              </a:cxn>
                              <a:cxn ang="0">
                                <a:pos x="T4" y="T5"/>
                              </a:cxn>
                              <a:cxn ang="0">
                                <a:pos x="T6" y="T7"/>
                              </a:cxn>
                              <a:cxn ang="0">
                                <a:pos x="T8" y="T9"/>
                              </a:cxn>
                            </a:cxnLst>
                            <a:rect l="0" t="0" r="r" b="b"/>
                            <a:pathLst>
                              <a:path w="104" h="246">
                                <a:moveTo>
                                  <a:pt x="0" y="246"/>
                                </a:moveTo>
                                <a:lnTo>
                                  <a:pt x="103" y="246"/>
                                </a:lnTo>
                                <a:lnTo>
                                  <a:pt x="103" y="0"/>
                                </a:lnTo>
                                <a:lnTo>
                                  <a:pt x="0" y="0"/>
                                </a:lnTo>
                                <a:lnTo>
                                  <a:pt x="0" y="246"/>
                                </a:lnTo>
                                <a:close/>
                              </a:path>
                            </a:pathLst>
                          </a:custGeom>
                          <a:noFill/>
                          <a:ln w="550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3E6FB3" id="Group 247" o:spid="_x0000_s1026" style="position:absolute;margin-left:322.75pt;margin-top:-17.65pt;width:5.6pt;height:12.75pt;z-index:251674112;mso-position-horizontal-relative:page" coordorigin="6455,-353" coordsize="112,2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" o:allowincell="f">
                <v:shape id="Picture 490" o:spid="_x0000_s1027" type="#_x0000_t75" style="position:absolute;left:6460;top:-349;width:100;height: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">
                  <v:imagedata r:id="rId89" o:title=""/>
                </v:shape>
                <v:shape id="Freeform 491" o:spid="_x0000_s1028" style="position:absolute;left:6459;top:-348;width:104;height:246;visibility:visible;mso-wrap-style:square;v-text-anchor:top" coordsize="104,2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" path="m,246r103,l103,,,,,246xe" filled="f" strokeweight=".15297mm">
                  <v:path arrowok="t" o:connecttype="custom" o:connectlocs="0,246;103,246;103,0;0,0;0,246" o:connectangles="0,0,0,0,0"/>
                </v:shape>
                <w10:wrap anchorx="page"/>
              </v:group>
            </w:pict>
          </mc:Fallback>
        </mc:AlternateContent>
      </w:r>
      <w:bookmarkStart w:id="119" w:name="_bookmark50"/>
      <w:bookmarkEnd w:id="119"/>
      <w:r w:rsidRPr="00D60882">
        <w:rPr>
          <w:rFonts w:ascii="Arial" w:eastAsia="Times New Roman" w:hAnsi="Arial" w:cs="Arial"/>
          <w:b/>
          <w:bCs/>
          <w:sz w:val="20"/>
          <w:lang w:val="en-US"/>
        </w:rPr>
        <w:t>Figure</w:t>
      </w:r>
      <w:r w:rsidRPr="00D60882">
        <w:rPr>
          <w:rFonts w:ascii="Arial" w:eastAsia="Times New Roman" w:hAnsi="Arial" w:cs="Arial"/>
          <w:b/>
          <w:bCs/>
          <w:spacing w:val="-4"/>
          <w:sz w:val="20"/>
          <w:lang w:val="en-US"/>
        </w:rPr>
        <w:t xml:space="preserve"> </w:t>
      </w:r>
      <w:r w:rsidRPr="00D60882">
        <w:rPr>
          <w:rFonts w:ascii="Arial" w:eastAsia="Times New Roman" w:hAnsi="Arial" w:cs="Arial"/>
          <w:b/>
          <w:bCs/>
          <w:sz w:val="20"/>
          <w:lang w:val="en-US"/>
        </w:rPr>
        <w:t>35-15—Example</w:t>
      </w:r>
      <w:r w:rsidRPr="00D60882">
        <w:rPr>
          <w:rFonts w:ascii="Arial" w:eastAsia="Times New Roman" w:hAnsi="Arial" w:cs="Arial"/>
          <w:b/>
          <w:bCs/>
          <w:spacing w:val="-4"/>
          <w:sz w:val="20"/>
          <w:lang w:val="en-US"/>
        </w:rPr>
        <w:t xml:space="preserve"> </w:t>
      </w:r>
      <w:r w:rsidRPr="00D60882">
        <w:rPr>
          <w:rFonts w:ascii="Arial" w:eastAsia="Times New Roman" w:hAnsi="Arial" w:cs="Arial"/>
          <w:b/>
          <w:bCs/>
          <w:sz w:val="20"/>
          <w:lang w:val="en-US"/>
        </w:rPr>
        <w:t>of</w:t>
      </w:r>
      <w:r w:rsidRPr="00D60882">
        <w:rPr>
          <w:rFonts w:ascii="Arial" w:eastAsia="Times New Roman" w:hAnsi="Arial" w:cs="Arial"/>
          <w:b/>
          <w:bCs/>
          <w:spacing w:val="-4"/>
          <w:sz w:val="20"/>
          <w:lang w:val="en-US"/>
        </w:rPr>
        <w:t xml:space="preserve"> </w:t>
      </w:r>
      <w:r w:rsidRPr="00D60882">
        <w:rPr>
          <w:rFonts w:ascii="Arial" w:eastAsia="Times New Roman" w:hAnsi="Arial" w:cs="Arial"/>
          <w:b/>
          <w:bCs/>
          <w:sz w:val="20"/>
          <w:lang w:val="en-US"/>
        </w:rPr>
        <w:t>advertisement</w:t>
      </w:r>
      <w:r w:rsidRPr="00D60882">
        <w:rPr>
          <w:rFonts w:ascii="Arial" w:eastAsia="Times New Roman" w:hAnsi="Arial" w:cs="Arial"/>
          <w:b/>
          <w:bCs/>
          <w:spacing w:val="-5"/>
          <w:sz w:val="20"/>
          <w:lang w:val="en-US"/>
        </w:rPr>
        <w:t xml:space="preserve"> </w:t>
      </w:r>
      <w:r w:rsidRPr="00D60882">
        <w:rPr>
          <w:rFonts w:ascii="Arial" w:eastAsia="Times New Roman" w:hAnsi="Arial" w:cs="Arial"/>
          <w:b/>
          <w:bCs/>
          <w:sz w:val="20"/>
          <w:lang w:val="en-US"/>
        </w:rPr>
        <w:t>duration</w:t>
      </w:r>
      <w:r w:rsidRPr="00D60882">
        <w:rPr>
          <w:rFonts w:ascii="Arial" w:eastAsia="Times New Roman" w:hAnsi="Arial" w:cs="Arial"/>
          <w:b/>
          <w:bCs/>
          <w:spacing w:val="-4"/>
          <w:sz w:val="20"/>
          <w:lang w:val="en-US"/>
        </w:rPr>
        <w:t xml:space="preserve"> </w:t>
      </w:r>
      <w:r w:rsidRPr="00D60882">
        <w:rPr>
          <w:rFonts w:ascii="Arial" w:eastAsia="Times New Roman" w:hAnsi="Arial" w:cs="Arial"/>
          <w:b/>
          <w:bCs/>
          <w:sz w:val="20"/>
          <w:lang w:val="en-US"/>
        </w:rPr>
        <w:t>that</w:t>
      </w:r>
      <w:r w:rsidRPr="00D60882">
        <w:rPr>
          <w:rFonts w:ascii="Arial" w:eastAsia="Times New Roman" w:hAnsi="Arial" w:cs="Arial"/>
          <w:b/>
          <w:bCs/>
          <w:spacing w:val="-4"/>
          <w:sz w:val="20"/>
          <w:lang w:val="en-US"/>
        </w:rPr>
        <w:t xml:space="preserve"> </w:t>
      </w:r>
      <w:r w:rsidRPr="00D60882">
        <w:rPr>
          <w:rFonts w:ascii="Arial" w:eastAsia="Times New Roman" w:hAnsi="Arial" w:cs="Arial"/>
          <w:b/>
          <w:bCs/>
          <w:sz w:val="20"/>
          <w:lang w:val="en-US"/>
        </w:rPr>
        <w:t>includes</w:t>
      </w:r>
      <w:r w:rsidRPr="00D60882">
        <w:rPr>
          <w:rFonts w:ascii="Arial" w:eastAsia="Times New Roman" w:hAnsi="Arial" w:cs="Arial"/>
          <w:b/>
          <w:bCs/>
          <w:spacing w:val="-4"/>
          <w:sz w:val="20"/>
          <w:lang w:val="en-US"/>
        </w:rPr>
        <w:t xml:space="preserve"> </w:t>
      </w:r>
      <w:r w:rsidRPr="00D60882">
        <w:rPr>
          <w:rFonts w:ascii="Arial" w:eastAsia="Times New Roman" w:hAnsi="Arial" w:cs="Arial"/>
          <w:b/>
          <w:bCs/>
          <w:sz w:val="20"/>
          <w:lang w:val="en-US"/>
        </w:rPr>
        <w:t>DTIM</w:t>
      </w:r>
      <w:r w:rsidRPr="00D60882">
        <w:rPr>
          <w:rFonts w:ascii="Arial" w:eastAsia="Times New Roman" w:hAnsi="Arial" w:cs="Arial"/>
          <w:b/>
          <w:bCs/>
          <w:spacing w:val="-4"/>
          <w:sz w:val="20"/>
          <w:lang w:val="en-US"/>
        </w:rPr>
        <w:t xml:space="preserve"> </w:t>
      </w:r>
      <w:r w:rsidRPr="00D60882">
        <w:rPr>
          <w:rFonts w:ascii="Arial" w:eastAsia="Times New Roman" w:hAnsi="Arial" w:cs="Arial"/>
          <w:b/>
          <w:bCs/>
          <w:sz w:val="20"/>
          <w:lang w:val="en-US"/>
        </w:rPr>
        <w:t>Beacon</w:t>
      </w:r>
      <w:r w:rsidRPr="00D60882">
        <w:rPr>
          <w:rFonts w:ascii="Arial" w:eastAsia="Times New Roman" w:hAnsi="Arial" w:cs="Arial"/>
          <w:b/>
          <w:bCs/>
          <w:spacing w:val="-4"/>
          <w:sz w:val="20"/>
          <w:lang w:val="en-US"/>
        </w:rPr>
        <w:t xml:space="preserve"> </w:t>
      </w:r>
      <w:r w:rsidRPr="00D60882">
        <w:rPr>
          <w:rFonts w:ascii="Arial" w:eastAsia="Times New Roman" w:hAnsi="Arial" w:cs="Arial"/>
          <w:b/>
          <w:bCs/>
          <w:sz w:val="20"/>
          <w:lang w:val="en-US"/>
        </w:rPr>
        <w:t>on</w:t>
      </w:r>
      <w:r w:rsidRPr="00D60882">
        <w:rPr>
          <w:rFonts w:ascii="Arial" w:eastAsia="Times New Roman" w:hAnsi="Arial" w:cs="Arial"/>
          <w:b/>
          <w:bCs/>
          <w:spacing w:val="-4"/>
          <w:sz w:val="20"/>
          <w:lang w:val="en-US"/>
        </w:rPr>
        <w:t xml:space="preserve"> </w:t>
      </w:r>
      <w:r w:rsidRPr="00D60882">
        <w:rPr>
          <w:rFonts w:ascii="Arial" w:eastAsia="Times New Roman" w:hAnsi="Arial" w:cs="Arial"/>
          <w:b/>
          <w:bCs/>
          <w:sz w:val="20"/>
          <w:lang w:val="en-US"/>
        </w:rPr>
        <w:t xml:space="preserve">all </w:t>
      </w:r>
      <w:r w:rsidRPr="00D60882">
        <w:rPr>
          <w:rFonts w:ascii="Arial" w:eastAsia="Times New Roman" w:hAnsi="Arial" w:cs="Arial"/>
          <w:b/>
          <w:bCs/>
          <w:spacing w:val="-2"/>
          <w:sz w:val="20"/>
          <w:lang w:val="en-US"/>
        </w:rPr>
        <w:t>links</w:t>
      </w:r>
    </w:p>
    <w:p w14:paraId="5F9B270C" w14:textId="5A72A250" w:rsidR="00D60882" w:rsidRPr="00D60882" w:rsidRDefault="00D60882" w:rsidP="00D60882">
      <w:pPr>
        <w:widowControl w:val="0"/>
        <w:kinsoku w:val="0"/>
        <w:overflowPunct w:val="0"/>
        <w:autoSpaceDE w:val="0"/>
        <w:autoSpaceDN w:val="0"/>
        <w:adjustRightInd w:val="0"/>
        <w:spacing w:before="127" w:line="232" w:lineRule="auto"/>
        <w:ind w:right="155"/>
        <w:rPr>
          <w:rFonts w:eastAsia="Times New Roman"/>
          <w:sz w:val="18"/>
          <w:szCs w:val="18"/>
          <w:lang w:val="en-US"/>
        </w:rPr>
      </w:pPr>
      <w:r w:rsidRPr="00D60882">
        <w:rPr>
          <w:rFonts w:eastAsia="Times New Roman"/>
          <w:sz w:val="18"/>
          <w:szCs w:val="18"/>
          <w:lang w:val="en-US"/>
        </w:rPr>
        <w:t>NOTE 1—Advertising the pertinent element(s) for a duration that includes the DTIM Beacon frame on a link makes it possible for a non-AP MLD that is monitoring only</w:t>
      </w:r>
      <w:ins w:id="120" w:author="Cariou, Laurent" w:date="2022-08-09T18:37:00Z">
        <w:r w:rsidR="00E05142" w:rsidRPr="00E05142">
          <w:rPr>
            <w:rFonts w:eastAsia="Times New Roman"/>
            <w:sz w:val="18"/>
            <w:szCs w:val="18"/>
            <w:highlight w:val="yellow"/>
            <w:lang w:val="en-US"/>
          </w:rPr>
          <w:t>(#10497)</w:t>
        </w:r>
      </w:ins>
      <w:del w:id="121" w:author="Cariou, Laurent" w:date="2022-08-09T18:36:00Z">
        <w:r w:rsidRPr="00D60882" w:rsidDel="00E05142">
          <w:rPr>
            <w:rFonts w:eastAsia="Times New Roman"/>
            <w:sz w:val="18"/>
            <w:szCs w:val="18"/>
            <w:lang w:val="en-US"/>
          </w:rPr>
          <w:delText xml:space="preserve"> the</w:delText>
        </w:r>
      </w:del>
      <w:r w:rsidRPr="00D60882">
        <w:rPr>
          <w:rFonts w:eastAsia="Times New Roman"/>
          <w:sz w:val="18"/>
          <w:szCs w:val="18"/>
          <w:lang w:val="en-US"/>
        </w:rPr>
        <w:t xml:space="preserve"> </w:t>
      </w:r>
      <w:ins w:id="122" w:author="Cariou, Laurent" w:date="2022-08-09T18:36:00Z">
        <w:r w:rsidR="00E05142">
          <w:rPr>
            <w:rFonts w:eastAsia="Times New Roman"/>
            <w:sz w:val="18"/>
            <w:szCs w:val="18"/>
            <w:lang w:val="en-US"/>
          </w:rPr>
          <w:t>an</w:t>
        </w:r>
      </w:ins>
      <w:r w:rsidRPr="00D60882">
        <w:rPr>
          <w:rFonts w:eastAsia="Times New Roman"/>
          <w:sz w:val="18"/>
          <w:szCs w:val="18"/>
          <w:lang w:val="en-US"/>
        </w:rPr>
        <w:t>other link</w:t>
      </w:r>
      <w:ins w:id="123" w:author="Cariou, Laurent" w:date="2022-08-09T18:36:00Z">
        <w:r w:rsidR="00E05142">
          <w:rPr>
            <w:rFonts w:eastAsia="Times New Roman"/>
            <w:sz w:val="18"/>
            <w:szCs w:val="18"/>
            <w:lang w:val="en-US"/>
          </w:rPr>
          <w:t>, if any,</w:t>
        </w:r>
      </w:ins>
      <w:r w:rsidRPr="00D60882">
        <w:rPr>
          <w:rFonts w:eastAsia="Times New Roman"/>
          <w:sz w:val="18"/>
          <w:szCs w:val="18"/>
          <w:lang w:val="en-US"/>
        </w:rPr>
        <w:t xml:space="preserve"> and is in doze state to </w:t>
      </w:r>
      <w:proofErr w:type="spellStart"/>
      <w:r w:rsidRPr="00D60882">
        <w:rPr>
          <w:rFonts w:eastAsia="Times New Roman"/>
          <w:sz w:val="18"/>
          <w:szCs w:val="18"/>
          <w:lang w:val="en-US"/>
        </w:rPr>
        <w:t>wakeup</w:t>
      </w:r>
      <w:proofErr w:type="spellEnd"/>
      <w:r w:rsidRPr="00D60882">
        <w:rPr>
          <w:rFonts w:eastAsia="Times New Roman"/>
          <w:sz w:val="18"/>
          <w:szCs w:val="18"/>
          <w:lang w:val="en-US"/>
        </w:rPr>
        <w:t xml:space="preserve"> only to receive the DTIM beacon on that link to get the notification (by receiving the element(s) in the per-STA profile, corresponding to the affected AP, of the Basic Multi-Link element).</w:t>
      </w:r>
    </w:p>
    <w:p w14:paraId="5E35EE7E" w14:textId="77777777" w:rsidR="00D60882" w:rsidRPr="00D60882" w:rsidRDefault="00D60882" w:rsidP="00D60882">
      <w:pPr>
        <w:widowControl w:val="0"/>
        <w:kinsoku w:val="0"/>
        <w:overflowPunct w:val="0"/>
        <w:autoSpaceDE w:val="0"/>
        <w:autoSpaceDN w:val="0"/>
        <w:adjustRightInd w:val="0"/>
        <w:spacing w:before="7"/>
        <w:jc w:val="left"/>
        <w:rPr>
          <w:rFonts w:eastAsia="Times New Roman"/>
          <w:sz w:val="20"/>
          <w:lang w:val="en-US"/>
        </w:rPr>
      </w:pPr>
    </w:p>
    <w:p w14:paraId="560B50A2" w14:textId="77777777" w:rsidR="00D60882" w:rsidRPr="00D60882" w:rsidRDefault="00D60882" w:rsidP="00D60882">
      <w:pPr>
        <w:widowControl w:val="0"/>
        <w:kinsoku w:val="0"/>
        <w:overflowPunct w:val="0"/>
        <w:autoSpaceDE w:val="0"/>
        <w:autoSpaceDN w:val="0"/>
        <w:adjustRightInd w:val="0"/>
        <w:spacing w:before="1" w:line="232" w:lineRule="auto"/>
        <w:ind w:right="155"/>
        <w:rPr>
          <w:rFonts w:eastAsia="Times New Roman"/>
          <w:sz w:val="18"/>
          <w:szCs w:val="18"/>
          <w:lang w:val="en-US"/>
        </w:rPr>
      </w:pPr>
      <w:r w:rsidRPr="00D60882">
        <w:rPr>
          <w:rFonts w:eastAsia="Times New Roman"/>
          <w:sz w:val="18"/>
          <w:szCs w:val="18"/>
          <w:lang w:val="en-US"/>
        </w:rPr>
        <w:t xml:space="preserve">NOTE 2—When the other AP affiliated with the same AP MLD corresponds to a </w:t>
      </w:r>
      <w:proofErr w:type="spellStart"/>
      <w:r w:rsidRPr="00D60882">
        <w:rPr>
          <w:rFonts w:eastAsia="Times New Roman"/>
          <w:sz w:val="18"/>
          <w:szCs w:val="18"/>
          <w:lang w:val="en-US"/>
        </w:rPr>
        <w:t>nontransmitted</w:t>
      </w:r>
      <w:proofErr w:type="spellEnd"/>
      <w:r w:rsidRPr="00D60882">
        <w:rPr>
          <w:rFonts w:eastAsia="Times New Roman"/>
          <w:sz w:val="18"/>
          <w:szCs w:val="18"/>
          <w:lang w:val="en-US"/>
        </w:rPr>
        <w:t xml:space="preserve"> BSSID in a multiple BSSID</w:t>
      </w:r>
      <w:r w:rsidRPr="00D60882">
        <w:rPr>
          <w:rFonts w:eastAsia="Times New Roman"/>
          <w:spacing w:val="-6"/>
          <w:sz w:val="18"/>
          <w:szCs w:val="18"/>
          <w:lang w:val="en-US"/>
        </w:rPr>
        <w:t xml:space="preserve"> </w:t>
      </w:r>
      <w:r w:rsidRPr="00D60882">
        <w:rPr>
          <w:rFonts w:eastAsia="Times New Roman"/>
          <w:sz w:val="18"/>
          <w:szCs w:val="18"/>
          <w:lang w:val="en-US"/>
        </w:rPr>
        <w:t>set</w:t>
      </w:r>
      <w:r w:rsidRPr="00D60882">
        <w:rPr>
          <w:rFonts w:eastAsia="Times New Roman"/>
          <w:spacing w:val="-8"/>
          <w:sz w:val="18"/>
          <w:szCs w:val="18"/>
          <w:lang w:val="en-US"/>
        </w:rPr>
        <w:t xml:space="preserve"> </w:t>
      </w:r>
      <w:r w:rsidRPr="00D60882">
        <w:rPr>
          <w:rFonts w:eastAsia="Times New Roman"/>
          <w:sz w:val="18"/>
          <w:szCs w:val="18"/>
          <w:lang w:val="en-US"/>
        </w:rPr>
        <w:t>and</w:t>
      </w:r>
      <w:r w:rsidRPr="00D60882">
        <w:rPr>
          <w:rFonts w:eastAsia="Times New Roman"/>
          <w:spacing w:val="-8"/>
          <w:sz w:val="18"/>
          <w:szCs w:val="18"/>
          <w:lang w:val="en-US"/>
        </w:rPr>
        <w:t xml:space="preserve"> </w:t>
      </w:r>
      <w:r w:rsidRPr="00D60882">
        <w:rPr>
          <w:rFonts w:eastAsia="Times New Roman"/>
          <w:sz w:val="18"/>
          <w:szCs w:val="18"/>
          <w:lang w:val="en-US"/>
        </w:rPr>
        <w:t>the</w:t>
      </w:r>
      <w:r w:rsidRPr="00D60882">
        <w:rPr>
          <w:rFonts w:eastAsia="Times New Roman"/>
          <w:spacing w:val="-8"/>
          <w:sz w:val="18"/>
          <w:szCs w:val="18"/>
          <w:lang w:val="en-US"/>
        </w:rPr>
        <w:t xml:space="preserve"> </w:t>
      </w:r>
      <w:r w:rsidRPr="00D60882">
        <w:rPr>
          <w:rFonts w:eastAsia="Times New Roman"/>
          <w:sz w:val="18"/>
          <w:szCs w:val="18"/>
          <w:lang w:val="en-US"/>
        </w:rPr>
        <w:t>transmitted</w:t>
      </w:r>
      <w:r w:rsidRPr="00D60882">
        <w:rPr>
          <w:rFonts w:eastAsia="Times New Roman"/>
          <w:spacing w:val="-8"/>
          <w:sz w:val="18"/>
          <w:szCs w:val="18"/>
          <w:lang w:val="en-US"/>
        </w:rPr>
        <w:t xml:space="preserve"> </w:t>
      </w:r>
      <w:r w:rsidRPr="00D60882">
        <w:rPr>
          <w:rFonts w:eastAsia="Times New Roman"/>
          <w:sz w:val="18"/>
          <w:szCs w:val="18"/>
          <w:lang w:val="en-US"/>
        </w:rPr>
        <w:t>BSSID</w:t>
      </w:r>
      <w:r w:rsidRPr="00D60882">
        <w:rPr>
          <w:rFonts w:eastAsia="Times New Roman"/>
          <w:spacing w:val="-6"/>
          <w:sz w:val="18"/>
          <w:szCs w:val="18"/>
          <w:lang w:val="en-US"/>
        </w:rPr>
        <w:t xml:space="preserve"> </w:t>
      </w:r>
      <w:r w:rsidRPr="00D60882">
        <w:rPr>
          <w:rFonts w:eastAsia="Times New Roman"/>
          <w:sz w:val="18"/>
          <w:szCs w:val="18"/>
          <w:lang w:val="en-US"/>
        </w:rPr>
        <w:t>in</w:t>
      </w:r>
      <w:r w:rsidRPr="00D60882">
        <w:rPr>
          <w:rFonts w:eastAsia="Times New Roman"/>
          <w:spacing w:val="-6"/>
          <w:sz w:val="18"/>
          <w:szCs w:val="18"/>
          <w:lang w:val="en-US"/>
        </w:rPr>
        <w:t xml:space="preserve"> </w:t>
      </w:r>
      <w:r w:rsidRPr="00D60882">
        <w:rPr>
          <w:rFonts w:eastAsia="Times New Roman"/>
          <w:sz w:val="18"/>
          <w:szCs w:val="18"/>
          <w:lang w:val="en-US"/>
        </w:rPr>
        <w:t>the</w:t>
      </w:r>
      <w:r w:rsidRPr="00D60882">
        <w:rPr>
          <w:rFonts w:eastAsia="Times New Roman"/>
          <w:spacing w:val="-8"/>
          <w:sz w:val="18"/>
          <w:szCs w:val="18"/>
          <w:lang w:val="en-US"/>
        </w:rPr>
        <w:t xml:space="preserve"> </w:t>
      </w:r>
      <w:r w:rsidRPr="00D60882">
        <w:rPr>
          <w:rFonts w:eastAsia="Times New Roman"/>
          <w:sz w:val="18"/>
          <w:szCs w:val="18"/>
          <w:lang w:val="en-US"/>
        </w:rPr>
        <w:t>same</w:t>
      </w:r>
      <w:r w:rsidRPr="00D60882">
        <w:rPr>
          <w:rFonts w:eastAsia="Times New Roman"/>
          <w:spacing w:val="-7"/>
          <w:sz w:val="18"/>
          <w:szCs w:val="18"/>
          <w:lang w:val="en-US"/>
        </w:rPr>
        <w:t xml:space="preserve"> </w:t>
      </w:r>
      <w:r w:rsidRPr="00D60882">
        <w:rPr>
          <w:rFonts w:eastAsia="Times New Roman"/>
          <w:sz w:val="18"/>
          <w:szCs w:val="18"/>
          <w:lang w:val="en-US"/>
        </w:rPr>
        <w:t>multiple</w:t>
      </w:r>
      <w:r w:rsidRPr="00D60882">
        <w:rPr>
          <w:rFonts w:eastAsia="Times New Roman"/>
          <w:spacing w:val="-7"/>
          <w:sz w:val="18"/>
          <w:szCs w:val="18"/>
          <w:lang w:val="en-US"/>
        </w:rPr>
        <w:t xml:space="preserve"> </w:t>
      </w:r>
      <w:r w:rsidRPr="00D60882">
        <w:rPr>
          <w:rFonts w:eastAsia="Times New Roman"/>
          <w:sz w:val="18"/>
          <w:szCs w:val="18"/>
          <w:lang w:val="en-US"/>
        </w:rPr>
        <w:t>BSSID</w:t>
      </w:r>
      <w:r w:rsidRPr="00D60882">
        <w:rPr>
          <w:rFonts w:eastAsia="Times New Roman"/>
          <w:spacing w:val="-6"/>
          <w:sz w:val="18"/>
          <w:szCs w:val="18"/>
          <w:lang w:val="en-US"/>
        </w:rPr>
        <w:t xml:space="preserve"> </w:t>
      </w:r>
      <w:r w:rsidRPr="00D60882">
        <w:rPr>
          <w:rFonts w:eastAsia="Times New Roman"/>
          <w:sz w:val="18"/>
          <w:szCs w:val="18"/>
          <w:lang w:val="en-US"/>
        </w:rPr>
        <w:t>set</w:t>
      </w:r>
      <w:r w:rsidRPr="00D60882">
        <w:rPr>
          <w:rFonts w:eastAsia="Times New Roman"/>
          <w:spacing w:val="-8"/>
          <w:sz w:val="18"/>
          <w:szCs w:val="18"/>
          <w:lang w:val="en-US"/>
        </w:rPr>
        <w:t xml:space="preserve"> </w:t>
      </w:r>
      <w:r w:rsidRPr="00D60882">
        <w:rPr>
          <w:rFonts w:eastAsia="Times New Roman"/>
          <w:sz w:val="18"/>
          <w:szCs w:val="18"/>
          <w:lang w:val="en-US"/>
        </w:rPr>
        <w:t>operates</w:t>
      </w:r>
      <w:r w:rsidRPr="00D60882">
        <w:rPr>
          <w:rFonts w:eastAsia="Times New Roman"/>
          <w:spacing w:val="-8"/>
          <w:sz w:val="18"/>
          <w:szCs w:val="18"/>
          <w:lang w:val="en-US"/>
        </w:rPr>
        <w:t xml:space="preserve"> </w:t>
      </w:r>
      <w:r w:rsidRPr="00D60882">
        <w:rPr>
          <w:rFonts w:eastAsia="Times New Roman"/>
          <w:sz w:val="18"/>
          <w:szCs w:val="18"/>
          <w:lang w:val="en-US"/>
        </w:rPr>
        <w:t>as</w:t>
      </w:r>
      <w:r w:rsidRPr="00D60882">
        <w:rPr>
          <w:rFonts w:eastAsia="Times New Roman"/>
          <w:spacing w:val="-7"/>
          <w:sz w:val="18"/>
          <w:szCs w:val="18"/>
          <w:lang w:val="en-US"/>
        </w:rPr>
        <w:t xml:space="preserve"> </w:t>
      </w:r>
      <w:r w:rsidRPr="00D60882">
        <w:rPr>
          <w:rFonts w:eastAsia="Times New Roman"/>
          <w:sz w:val="18"/>
          <w:szCs w:val="18"/>
          <w:lang w:val="en-US"/>
        </w:rPr>
        <w:t>an</w:t>
      </w:r>
      <w:r w:rsidRPr="00D60882">
        <w:rPr>
          <w:rFonts w:eastAsia="Times New Roman"/>
          <w:spacing w:val="-6"/>
          <w:sz w:val="18"/>
          <w:szCs w:val="18"/>
          <w:lang w:val="en-US"/>
        </w:rPr>
        <w:t xml:space="preserve"> </w:t>
      </w:r>
      <w:r w:rsidRPr="00D60882">
        <w:rPr>
          <w:rFonts w:eastAsia="Times New Roman"/>
          <w:sz w:val="18"/>
          <w:szCs w:val="18"/>
          <w:lang w:val="en-US"/>
        </w:rPr>
        <w:t>EMA</w:t>
      </w:r>
      <w:r w:rsidRPr="00D60882">
        <w:rPr>
          <w:rFonts w:eastAsia="Times New Roman"/>
          <w:spacing w:val="-8"/>
          <w:sz w:val="18"/>
          <w:szCs w:val="18"/>
          <w:lang w:val="en-US"/>
        </w:rPr>
        <w:t xml:space="preserve"> </w:t>
      </w:r>
      <w:r w:rsidRPr="00D60882">
        <w:rPr>
          <w:rFonts w:eastAsia="Times New Roman"/>
          <w:sz w:val="18"/>
          <w:szCs w:val="18"/>
          <w:lang w:val="en-US"/>
        </w:rPr>
        <w:t>AP,</w:t>
      </w:r>
      <w:r w:rsidRPr="00D60882">
        <w:rPr>
          <w:rFonts w:eastAsia="Times New Roman"/>
          <w:spacing w:val="-8"/>
          <w:sz w:val="18"/>
          <w:szCs w:val="18"/>
          <w:lang w:val="en-US"/>
        </w:rPr>
        <w:t xml:space="preserve"> </w:t>
      </w:r>
      <w:r w:rsidRPr="00D60882">
        <w:rPr>
          <w:rFonts w:eastAsia="Times New Roman"/>
          <w:sz w:val="18"/>
          <w:szCs w:val="18"/>
          <w:lang w:val="en-US"/>
        </w:rPr>
        <w:t>then</w:t>
      </w:r>
      <w:r w:rsidRPr="00D60882">
        <w:rPr>
          <w:rFonts w:eastAsia="Times New Roman"/>
          <w:spacing w:val="-8"/>
          <w:sz w:val="18"/>
          <w:szCs w:val="18"/>
          <w:lang w:val="en-US"/>
        </w:rPr>
        <w:t xml:space="preserve"> </w:t>
      </w:r>
      <w:r w:rsidRPr="00D60882">
        <w:rPr>
          <w:rFonts w:eastAsia="Times New Roman"/>
          <w:sz w:val="18"/>
          <w:szCs w:val="18"/>
          <w:lang w:val="en-US"/>
        </w:rPr>
        <w:t>the</w:t>
      </w:r>
      <w:r w:rsidRPr="00D60882">
        <w:rPr>
          <w:rFonts w:eastAsia="Times New Roman"/>
          <w:spacing w:val="-8"/>
          <w:sz w:val="18"/>
          <w:szCs w:val="18"/>
          <w:lang w:val="en-US"/>
        </w:rPr>
        <w:t xml:space="preserve"> </w:t>
      </w:r>
      <w:r w:rsidRPr="00D60882">
        <w:rPr>
          <w:rFonts w:eastAsia="Times New Roman"/>
          <w:sz w:val="18"/>
          <w:szCs w:val="18"/>
          <w:lang w:val="en-US"/>
        </w:rPr>
        <w:t>profile</w:t>
      </w:r>
      <w:r w:rsidRPr="00D60882">
        <w:rPr>
          <w:rFonts w:eastAsia="Times New Roman"/>
          <w:spacing w:val="-7"/>
          <w:sz w:val="18"/>
          <w:szCs w:val="18"/>
          <w:lang w:val="en-US"/>
        </w:rPr>
        <w:t xml:space="preserve"> </w:t>
      </w:r>
      <w:r w:rsidRPr="00D60882">
        <w:rPr>
          <w:rFonts w:eastAsia="Times New Roman"/>
          <w:sz w:val="18"/>
          <w:szCs w:val="18"/>
          <w:lang w:val="en-US"/>
        </w:rPr>
        <w:t>for</w:t>
      </w:r>
      <w:r w:rsidRPr="00D60882">
        <w:rPr>
          <w:rFonts w:eastAsia="Times New Roman"/>
          <w:spacing w:val="-8"/>
          <w:sz w:val="18"/>
          <w:szCs w:val="18"/>
          <w:lang w:val="en-US"/>
        </w:rPr>
        <w:t xml:space="preserve"> </w:t>
      </w:r>
      <w:r w:rsidRPr="00D60882">
        <w:rPr>
          <w:rFonts w:eastAsia="Times New Roman"/>
          <w:sz w:val="18"/>
          <w:szCs w:val="18"/>
          <w:lang w:val="en-US"/>
        </w:rPr>
        <w:t>a</w:t>
      </w:r>
      <w:r w:rsidRPr="00D60882">
        <w:rPr>
          <w:rFonts w:eastAsia="Times New Roman"/>
          <w:spacing w:val="-7"/>
          <w:sz w:val="18"/>
          <w:szCs w:val="18"/>
          <w:lang w:val="en-US"/>
        </w:rPr>
        <w:t xml:space="preserve"> </w:t>
      </w:r>
      <w:r w:rsidRPr="00D60882">
        <w:rPr>
          <w:rFonts w:eastAsia="Times New Roman"/>
          <w:sz w:val="18"/>
          <w:szCs w:val="18"/>
          <w:lang w:val="en-US"/>
        </w:rPr>
        <w:t xml:space="preserve">BSS corresponding to the </w:t>
      </w:r>
      <w:proofErr w:type="spellStart"/>
      <w:r w:rsidRPr="00D60882">
        <w:rPr>
          <w:rFonts w:eastAsia="Times New Roman"/>
          <w:sz w:val="18"/>
          <w:szCs w:val="18"/>
          <w:lang w:val="en-US"/>
        </w:rPr>
        <w:t>nontransmitted</w:t>
      </w:r>
      <w:proofErr w:type="spellEnd"/>
      <w:r w:rsidRPr="00D60882">
        <w:rPr>
          <w:rFonts w:eastAsia="Times New Roman"/>
          <w:sz w:val="18"/>
          <w:szCs w:val="18"/>
          <w:lang w:val="en-US"/>
        </w:rPr>
        <w:t xml:space="preserve"> BSSID is expected to appear in the DTIM beacon for that BSSID (as described in</w:t>
      </w:r>
    </w:p>
    <w:p w14:paraId="0B21302B" w14:textId="77777777" w:rsidR="00D60882" w:rsidRPr="00D60882" w:rsidRDefault="00D60882" w:rsidP="00D60882">
      <w:pPr>
        <w:widowControl w:val="0"/>
        <w:kinsoku w:val="0"/>
        <w:overflowPunct w:val="0"/>
        <w:autoSpaceDE w:val="0"/>
        <w:autoSpaceDN w:val="0"/>
        <w:adjustRightInd w:val="0"/>
        <w:spacing w:line="232" w:lineRule="auto"/>
        <w:ind w:right="156"/>
        <w:rPr>
          <w:rFonts w:eastAsia="Times New Roman"/>
          <w:sz w:val="18"/>
          <w:szCs w:val="18"/>
          <w:lang w:val="en-US"/>
        </w:rPr>
      </w:pPr>
      <w:r w:rsidRPr="00D60882">
        <w:rPr>
          <w:rFonts w:eastAsia="Times New Roman"/>
          <w:sz w:val="18"/>
          <w:szCs w:val="18"/>
          <w:lang w:val="en-US"/>
        </w:rPr>
        <w:t>11.1.3.8.3</w:t>
      </w:r>
      <w:r w:rsidRPr="00D60882">
        <w:rPr>
          <w:rFonts w:eastAsia="Times New Roman"/>
          <w:spacing w:val="-5"/>
          <w:sz w:val="18"/>
          <w:szCs w:val="18"/>
          <w:lang w:val="en-US"/>
        </w:rPr>
        <w:t xml:space="preserve"> </w:t>
      </w:r>
      <w:r w:rsidRPr="00D60882">
        <w:rPr>
          <w:rFonts w:eastAsia="Times New Roman"/>
          <w:sz w:val="18"/>
          <w:szCs w:val="18"/>
          <w:lang w:val="en-US"/>
        </w:rPr>
        <w:t>(Discovery</w:t>
      </w:r>
      <w:r w:rsidRPr="00D60882">
        <w:rPr>
          <w:rFonts w:eastAsia="Times New Roman"/>
          <w:spacing w:val="-4"/>
          <w:sz w:val="18"/>
          <w:szCs w:val="18"/>
          <w:lang w:val="en-US"/>
        </w:rPr>
        <w:t xml:space="preserve"> </w:t>
      </w:r>
      <w:r w:rsidRPr="00D60882">
        <w:rPr>
          <w:rFonts w:eastAsia="Times New Roman"/>
          <w:sz w:val="18"/>
          <w:szCs w:val="18"/>
          <w:lang w:val="en-US"/>
        </w:rPr>
        <w:t>of</w:t>
      </w:r>
      <w:r w:rsidRPr="00D60882">
        <w:rPr>
          <w:rFonts w:eastAsia="Times New Roman"/>
          <w:spacing w:val="-4"/>
          <w:sz w:val="18"/>
          <w:szCs w:val="18"/>
          <w:lang w:val="en-US"/>
        </w:rPr>
        <w:t xml:space="preserve"> </w:t>
      </w:r>
      <w:r w:rsidRPr="00D60882">
        <w:rPr>
          <w:rFonts w:eastAsia="Times New Roman"/>
          <w:sz w:val="18"/>
          <w:szCs w:val="18"/>
          <w:lang w:val="en-US"/>
        </w:rPr>
        <w:t>a</w:t>
      </w:r>
      <w:r w:rsidRPr="00D60882">
        <w:rPr>
          <w:rFonts w:eastAsia="Times New Roman"/>
          <w:spacing w:val="-4"/>
          <w:sz w:val="18"/>
          <w:szCs w:val="18"/>
          <w:lang w:val="en-US"/>
        </w:rPr>
        <w:t xml:space="preserve"> </w:t>
      </w:r>
      <w:proofErr w:type="spellStart"/>
      <w:r w:rsidRPr="00D60882">
        <w:rPr>
          <w:rFonts w:eastAsia="Times New Roman"/>
          <w:sz w:val="18"/>
          <w:szCs w:val="18"/>
          <w:lang w:val="en-US"/>
        </w:rPr>
        <w:t>nontransmitted</w:t>
      </w:r>
      <w:proofErr w:type="spellEnd"/>
      <w:r w:rsidRPr="00D60882">
        <w:rPr>
          <w:rFonts w:eastAsia="Times New Roman"/>
          <w:spacing w:val="-4"/>
          <w:sz w:val="18"/>
          <w:szCs w:val="18"/>
          <w:lang w:val="en-US"/>
        </w:rPr>
        <w:t xml:space="preserve"> </w:t>
      </w:r>
      <w:r w:rsidRPr="00D60882">
        <w:rPr>
          <w:rFonts w:eastAsia="Times New Roman"/>
          <w:sz w:val="18"/>
          <w:szCs w:val="18"/>
          <w:lang w:val="en-US"/>
        </w:rPr>
        <w:t>BSSID</w:t>
      </w:r>
      <w:r w:rsidRPr="00D60882">
        <w:rPr>
          <w:rFonts w:eastAsia="Times New Roman"/>
          <w:spacing w:val="-4"/>
          <w:sz w:val="18"/>
          <w:szCs w:val="18"/>
          <w:lang w:val="en-US"/>
        </w:rPr>
        <w:t xml:space="preserve"> </w:t>
      </w:r>
      <w:r w:rsidRPr="00D60882">
        <w:rPr>
          <w:rFonts w:eastAsia="Times New Roman"/>
          <w:sz w:val="18"/>
          <w:szCs w:val="18"/>
          <w:lang w:val="en-US"/>
        </w:rPr>
        <w:t>profile)).</w:t>
      </w:r>
      <w:r w:rsidRPr="00D60882">
        <w:rPr>
          <w:rFonts w:eastAsia="Times New Roman"/>
          <w:spacing w:val="-4"/>
          <w:sz w:val="18"/>
          <w:szCs w:val="18"/>
          <w:lang w:val="en-US"/>
        </w:rPr>
        <w:t xml:space="preserve"> </w:t>
      </w:r>
      <w:r w:rsidRPr="00D60882">
        <w:rPr>
          <w:rFonts w:eastAsia="Times New Roman"/>
          <w:sz w:val="18"/>
          <w:szCs w:val="18"/>
          <w:lang w:val="en-US"/>
        </w:rPr>
        <w:t>With</w:t>
      </w:r>
      <w:r w:rsidRPr="00D60882">
        <w:rPr>
          <w:rFonts w:eastAsia="Times New Roman"/>
          <w:spacing w:val="-4"/>
          <w:sz w:val="18"/>
          <w:szCs w:val="18"/>
          <w:lang w:val="en-US"/>
        </w:rPr>
        <w:t xml:space="preserve"> </w:t>
      </w:r>
      <w:r w:rsidRPr="00D60882">
        <w:rPr>
          <w:rFonts w:eastAsia="Times New Roman"/>
          <w:sz w:val="18"/>
          <w:szCs w:val="18"/>
          <w:lang w:val="en-US"/>
        </w:rPr>
        <w:t>this</w:t>
      </w:r>
      <w:r w:rsidRPr="00D60882">
        <w:rPr>
          <w:rFonts w:eastAsia="Times New Roman"/>
          <w:spacing w:val="-4"/>
          <w:sz w:val="18"/>
          <w:szCs w:val="18"/>
          <w:lang w:val="en-US"/>
        </w:rPr>
        <w:t xml:space="preserve"> </w:t>
      </w:r>
      <w:r w:rsidRPr="00D60882">
        <w:rPr>
          <w:rFonts w:eastAsia="Times New Roman"/>
          <w:sz w:val="18"/>
          <w:szCs w:val="18"/>
          <w:lang w:val="en-US"/>
        </w:rPr>
        <w:t>mechanism,</w:t>
      </w:r>
      <w:r w:rsidRPr="00D60882">
        <w:rPr>
          <w:rFonts w:eastAsia="Times New Roman"/>
          <w:spacing w:val="-4"/>
          <w:sz w:val="18"/>
          <w:szCs w:val="18"/>
          <w:lang w:val="en-US"/>
        </w:rPr>
        <w:t xml:space="preserve"> </w:t>
      </w:r>
      <w:r w:rsidRPr="00D60882">
        <w:rPr>
          <w:rFonts w:eastAsia="Times New Roman"/>
          <w:sz w:val="18"/>
          <w:szCs w:val="18"/>
          <w:lang w:val="en-US"/>
        </w:rPr>
        <w:t>a</w:t>
      </w:r>
      <w:r w:rsidRPr="00D60882">
        <w:rPr>
          <w:rFonts w:eastAsia="Times New Roman"/>
          <w:spacing w:val="-4"/>
          <w:sz w:val="18"/>
          <w:szCs w:val="18"/>
          <w:lang w:val="en-US"/>
        </w:rPr>
        <w:t xml:space="preserve"> </w:t>
      </w:r>
      <w:r w:rsidRPr="00D60882">
        <w:rPr>
          <w:rFonts w:eastAsia="Times New Roman"/>
          <w:sz w:val="18"/>
          <w:szCs w:val="18"/>
          <w:lang w:val="en-US"/>
        </w:rPr>
        <w:t>non-AP</w:t>
      </w:r>
      <w:r w:rsidRPr="00D60882">
        <w:rPr>
          <w:rFonts w:eastAsia="Times New Roman"/>
          <w:spacing w:val="-4"/>
          <w:sz w:val="18"/>
          <w:szCs w:val="18"/>
          <w:lang w:val="en-US"/>
        </w:rPr>
        <w:t xml:space="preserve"> </w:t>
      </w:r>
      <w:r w:rsidRPr="00D60882">
        <w:rPr>
          <w:rFonts w:eastAsia="Times New Roman"/>
          <w:sz w:val="18"/>
          <w:szCs w:val="18"/>
          <w:lang w:val="en-US"/>
        </w:rPr>
        <w:t>STA,</w:t>
      </w:r>
      <w:r w:rsidRPr="00D60882">
        <w:rPr>
          <w:rFonts w:eastAsia="Times New Roman"/>
          <w:spacing w:val="-4"/>
          <w:sz w:val="18"/>
          <w:szCs w:val="18"/>
          <w:lang w:val="en-US"/>
        </w:rPr>
        <w:t xml:space="preserve"> </w:t>
      </w:r>
      <w:r w:rsidRPr="00D60882">
        <w:rPr>
          <w:rFonts w:eastAsia="Times New Roman"/>
          <w:sz w:val="18"/>
          <w:szCs w:val="18"/>
          <w:lang w:val="en-US"/>
        </w:rPr>
        <w:t>that</w:t>
      </w:r>
      <w:r w:rsidRPr="00D60882">
        <w:rPr>
          <w:rFonts w:eastAsia="Times New Roman"/>
          <w:spacing w:val="-4"/>
          <w:sz w:val="18"/>
          <w:szCs w:val="18"/>
          <w:lang w:val="en-US"/>
        </w:rPr>
        <w:t xml:space="preserve"> </w:t>
      </w:r>
      <w:r w:rsidRPr="00D60882">
        <w:rPr>
          <w:rFonts w:eastAsia="Times New Roman"/>
          <w:sz w:val="18"/>
          <w:szCs w:val="18"/>
          <w:lang w:val="en-US"/>
        </w:rPr>
        <w:t>is</w:t>
      </w:r>
      <w:r w:rsidRPr="00D60882">
        <w:rPr>
          <w:rFonts w:eastAsia="Times New Roman"/>
          <w:spacing w:val="-4"/>
          <w:sz w:val="18"/>
          <w:szCs w:val="18"/>
          <w:lang w:val="en-US"/>
        </w:rPr>
        <w:t xml:space="preserve"> </w:t>
      </w:r>
      <w:r w:rsidRPr="00D60882">
        <w:rPr>
          <w:rFonts w:eastAsia="Times New Roman"/>
          <w:sz w:val="18"/>
          <w:szCs w:val="18"/>
          <w:lang w:val="en-US"/>
        </w:rPr>
        <w:t>associated</w:t>
      </w:r>
      <w:r w:rsidRPr="00D60882">
        <w:rPr>
          <w:rFonts w:eastAsia="Times New Roman"/>
          <w:spacing w:val="-4"/>
          <w:sz w:val="18"/>
          <w:szCs w:val="18"/>
          <w:lang w:val="en-US"/>
        </w:rPr>
        <w:t xml:space="preserve"> </w:t>
      </w:r>
      <w:r w:rsidRPr="00D60882">
        <w:rPr>
          <w:rFonts w:eastAsia="Times New Roman"/>
          <w:sz w:val="18"/>
          <w:szCs w:val="18"/>
          <w:lang w:val="en-US"/>
        </w:rPr>
        <w:t>with an</w:t>
      </w:r>
      <w:r w:rsidRPr="00D60882">
        <w:rPr>
          <w:rFonts w:eastAsia="Times New Roman"/>
          <w:spacing w:val="-5"/>
          <w:sz w:val="18"/>
          <w:szCs w:val="18"/>
          <w:lang w:val="en-US"/>
        </w:rPr>
        <w:t xml:space="preserve"> </w:t>
      </w:r>
      <w:r w:rsidRPr="00D60882">
        <w:rPr>
          <w:rFonts w:eastAsia="Times New Roman"/>
          <w:sz w:val="18"/>
          <w:szCs w:val="18"/>
          <w:lang w:val="en-US"/>
        </w:rPr>
        <w:t>AP</w:t>
      </w:r>
      <w:r w:rsidRPr="00D60882">
        <w:rPr>
          <w:rFonts w:eastAsia="Times New Roman"/>
          <w:spacing w:val="-5"/>
          <w:sz w:val="18"/>
          <w:szCs w:val="18"/>
          <w:lang w:val="en-US"/>
        </w:rPr>
        <w:t xml:space="preserve"> </w:t>
      </w:r>
      <w:r w:rsidRPr="00D60882">
        <w:rPr>
          <w:rFonts w:eastAsia="Times New Roman"/>
          <w:sz w:val="18"/>
          <w:szCs w:val="18"/>
          <w:lang w:val="en-US"/>
        </w:rPr>
        <w:t>corresponding</w:t>
      </w:r>
      <w:r w:rsidRPr="00D60882">
        <w:rPr>
          <w:rFonts w:eastAsia="Times New Roman"/>
          <w:spacing w:val="-6"/>
          <w:sz w:val="18"/>
          <w:szCs w:val="18"/>
          <w:lang w:val="en-US"/>
        </w:rPr>
        <w:t xml:space="preserve"> </w:t>
      </w:r>
      <w:r w:rsidRPr="00D60882">
        <w:rPr>
          <w:rFonts w:eastAsia="Times New Roman"/>
          <w:sz w:val="18"/>
          <w:szCs w:val="18"/>
          <w:lang w:val="en-US"/>
        </w:rPr>
        <w:t>to</w:t>
      </w:r>
      <w:r w:rsidRPr="00D60882">
        <w:rPr>
          <w:rFonts w:eastAsia="Times New Roman"/>
          <w:spacing w:val="-6"/>
          <w:sz w:val="18"/>
          <w:szCs w:val="18"/>
          <w:lang w:val="en-US"/>
        </w:rPr>
        <w:t xml:space="preserve"> </w:t>
      </w:r>
      <w:r w:rsidRPr="00D60882">
        <w:rPr>
          <w:rFonts w:eastAsia="Times New Roman"/>
          <w:sz w:val="18"/>
          <w:szCs w:val="18"/>
          <w:lang w:val="en-US"/>
        </w:rPr>
        <w:t>the</w:t>
      </w:r>
      <w:r w:rsidRPr="00D60882">
        <w:rPr>
          <w:rFonts w:eastAsia="Times New Roman"/>
          <w:spacing w:val="-5"/>
          <w:sz w:val="18"/>
          <w:szCs w:val="18"/>
          <w:lang w:val="en-US"/>
        </w:rPr>
        <w:t xml:space="preserve"> </w:t>
      </w:r>
      <w:proofErr w:type="spellStart"/>
      <w:r w:rsidRPr="00D60882">
        <w:rPr>
          <w:rFonts w:eastAsia="Times New Roman"/>
          <w:sz w:val="18"/>
          <w:szCs w:val="18"/>
          <w:lang w:val="en-US"/>
        </w:rPr>
        <w:t>nontransmitted</w:t>
      </w:r>
      <w:proofErr w:type="spellEnd"/>
      <w:r w:rsidRPr="00D60882">
        <w:rPr>
          <w:rFonts w:eastAsia="Times New Roman"/>
          <w:spacing w:val="-6"/>
          <w:sz w:val="18"/>
          <w:szCs w:val="18"/>
          <w:lang w:val="en-US"/>
        </w:rPr>
        <w:t xml:space="preserve"> </w:t>
      </w:r>
      <w:r w:rsidRPr="00D60882">
        <w:rPr>
          <w:rFonts w:eastAsia="Times New Roman"/>
          <w:sz w:val="18"/>
          <w:szCs w:val="18"/>
          <w:lang w:val="en-US"/>
        </w:rPr>
        <w:t>BSSID,</w:t>
      </w:r>
      <w:r w:rsidRPr="00D60882">
        <w:rPr>
          <w:rFonts w:eastAsia="Times New Roman"/>
          <w:spacing w:val="-5"/>
          <w:sz w:val="18"/>
          <w:szCs w:val="18"/>
          <w:lang w:val="en-US"/>
        </w:rPr>
        <w:t xml:space="preserve"> </w:t>
      </w:r>
      <w:r w:rsidRPr="00D60882">
        <w:rPr>
          <w:rFonts w:eastAsia="Times New Roman"/>
          <w:sz w:val="18"/>
          <w:szCs w:val="18"/>
          <w:lang w:val="en-US"/>
        </w:rPr>
        <w:t>can</w:t>
      </w:r>
      <w:r w:rsidRPr="00D60882">
        <w:rPr>
          <w:rFonts w:eastAsia="Times New Roman"/>
          <w:spacing w:val="-6"/>
          <w:sz w:val="18"/>
          <w:szCs w:val="18"/>
          <w:lang w:val="en-US"/>
        </w:rPr>
        <w:t xml:space="preserve"> </w:t>
      </w:r>
      <w:r w:rsidRPr="00D60882">
        <w:rPr>
          <w:rFonts w:eastAsia="Times New Roman"/>
          <w:sz w:val="18"/>
          <w:szCs w:val="18"/>
          <w:lang w:val="en-US"/>
        </w:rPr>
        <w:t>receive</w:t>
      </w:r>
      <w:r w:rsidRPr="00D60882">
        <w:rPr>
          <w:rFonts w:eastAsia="Times New Roman"/>
          <w:spacing w:val="-5"/>
          <w:sz w:val="18"/>
          <w:szCs w:val="18"/>
          <w:lang w:val="en-US"/>
        </w:rPr>
        <w:t xml:space="preserve"> </w:t>
      </w:r>
      <w:r w:rsidRPr="00D60882">
        <w:rPr>
          <w:rFonts w:eastAsia="Times New Roman"/>
          <w:sz w:val="18"/>
          <w:szCs w:val="18"/>
          <w:lang w:val="en-US"/>
        </w:rPr>
        <w:t>the</w:t>
      </w:r>
      <w:r w:rsidRPr="00D60882">
        <w:rPr>
          <w:rFonts w:eastAsia="Times New Roman"/>
          <w:spacing w:val="-5"/>
          <w:sz w:val="18"/>
          <w:szCs w:val="18"/>
          <w:lang w:val="en-US"/>
        </w:rPr>
        <w:t xml:space="preserve"> </w:t>
      </w:r>
      <w:r w:rsidRPr="00D60882">
        <w:rPr>
          <w:rFonts w:eastAsia="Times New Roman"/>
          <w:sz w:val="18"/>
          <w:szCs w:val="18"/>
          <w:lang w:val="en-US"/>
        </w:rPr>
        <w:t>profile</w:t>
      </w:r>
      <w:r w:rsidRPr="00D60882">
        <w:rPr>
          <w:rFonts w:eastAsia="Times New Roman"/>
          <w:spacing w:val="-5"/>
          <w:sz w:val="18"/>
          <w:szCs w:val="18"/>
          <w:lang w:val="en-US"/>
        </w:rPr>
        <w:t xml:space="preserve"> </w:t>
      </w:r>
      <w:r w:rsidRPr="00D60882">
        <w:rPr>
          <w:rFonts w:eastAsia="Times New Roman"/>
          <w:sz w:val="18"/>
          <w:szCs w:val="18"/>
          <w:lang w:val="en-US"/>
        </w:rPr>
        <w:t>(and</w:t>
      </w:r>
      <w:r w:rsidRPr="00D60882">
        <w:rPr>
          <w:rFonts w:eastAsia="Times New Roman"/>
          <w:spacing w:val="-6"/>
          <w:sz w:val="18"/>
          <w:szCs w:val="18"/>
          <w:lang w:val="en-US"/>
        </w:rPr>
        <w:t xml:space="preserve"> </w:t>
      </w:r>
      <w:r w:rsidRPr="00D60882">
        <w:rPr>
          <w:rFonts w:eastAsia="Times New Roman"/>
          <w:sz w:val="18"/>
          <w:szCs w:val="18"/>
          <w:lang w:val="en-US"/>
        </w:rPr>
        <w:t>any</w:t>
      </w:r>
      <w:r w:rsidRPr="00D60882">
        <w:rPr>
          <w:rFonts w:eastAsia="Times New Roman"/>
          <w:spacing w:val="-5"/>
          <w:sz w:val="18"/>
          <w:szCs w:val="18"/>
          <w:lang w:val="en-US"/>
        </w:rPr>
        <w:t xml:space="preserve"> </w:t>
      </w:r>
      <w:r w:rsidRPr="00D60882">
        <w:rPr>
          <w:rFonts w:eastAsia="Times New Roman"/>
          <w:sz w:val="18"/>
          <w:szCs w:val="18"/>
          <w:lang w:val="en-US"/>
        </w:rPr>
        <w:t>updates</w:t>
      </w:r>
      <w:r w:rsidRPr="00D60882">
        <w:rPr>
          <w:rFonts w:eastAsia="Times New Roman"/>
          <w:spacing w:val="-6"/>
          <w:sz w:val="18"/>
          <w:szCs w:val="18"/>
          <w:lang w:val="en-US"/>
        </w:rPr>
        <w:t xml:space="preserve"> </w:t>
      </w:r>
      <w:r w:rsidRPr="00D60882">
        <w:rPr>
          <w:rFonts w:eastAsia="Times New Roman"/>
          <w:sz w:val="18"/>
          <w:szCs w:val="18"/>
          <w:lang w:val="en-US"/>
        </w:rPr>
        <w:t>carried</w:t>
      </w:r>
      <w:r w:rsidRPr="00D60882">
        <w:rPr>
          <w:rFonts w:eastAsia="Times New Roman"/>
          <w:spacing w:val="-5"/>
          <w:sz w:val="18"/>
          <w:szCs w:val="18"/>
          <w:lang w:val="en-US"/>
        </w:rPr>
        <w:t xml:space="preserve"> </w:t>
      </w:r>
      <w:r w:rsidRPr="00D60882">
        <w:rPr>
          <w:rFonts w:eastAsia="Times New Roman"/>
          <w:sz w:val="18"/>
          <w:szCs w:val="18"/>
          <w:lang w:val="en-US"/>
        </w:rPr>
        <w:t>within</w:t>
      </w:r>
      <w:r w:rsidRPr="00D60882">
        <w:rPr>
          <w:rFonts w:eastAsia="Times New Roman"/>
          <w:spacing w:val="-6"/>
          <w:sz w:val="18"/>
          <w:szCs w:val="18"/>
          <w:lang w:val="en-US"/>
        </w:rPr>
        <w:t xml:space="preserve"> </w:t>
      </w:r>
      <w:r w:rsidRPr="00D60882">
        <w:rPr>
          <w:rFonts w:eastAsia="Times New Roman"/>
          <w:sz w:val="18"/>
          <w:szCs w:val="18"/>
          <w:lang w:val="en-US"/>
        </w:rPr>
        <w:t>the</w:t>
      </w:r>
      <w:r w:rsidRPr="00D60882">
        <w:rPr>
          <w:rFonts w:eastAsia="Times New Roman"/>
          <w:spacing w:val="-5"/>
          <w:sz w:val="18"/>
          <w:szCs w:val="18"/>
          <w:lang w:val="en-US"/>
        </w:rPr>
        <w:t xml:space="preserve"> </w:t>
      </w:r>
      <w:r w:rsidRPr="00D60882">
        <w:rPr>
          <w:rFonts w:eastAsia="Times New Roman"/>
          <w:sz w:val="18"/>
          <w:szCs w:val="18"/>
          <w:lang w:val="en-US"/>
        </w:rPr>
        <w:t>profile)</w:t>
      </w:r>
      <w:r w:rsidRPr="00D60882">
        <w:rPr>
          <w:rFonts w:eastAsia="Times New Roman"/>
          <w:spacing w:val="-5"/>
          <w:sz w:val="18"/>
          <w:szCs w:val="18"/>
          <w:lang w:val="en-US"/>
        </w:rPr>
        <w:t xml:space="preserve"> </w:t>
      </w:r>
      <w:r w:rsidRPr="00D60882">
        <w:rPr>
          <w:rFonts w:eastAsia="Times New Roman"/>
          <w:sz w:val="18"/>
          <w:szCs w:val="18"/>
          <w:lang w:val="en-US"/>
        </w:rPr>
        <w:t>in a DTIM Beacon frame without having to wake up for additional beacons thus conserving power in the process.</w:t>
      </w:r>
    </w:p>
    <w:p w14:paraId="030506CC" w14:textId="3D5872B7" w:rsidR="00D60882" w:rsidRDefault="00D60882" w:rsidP="00A141E0">
      <w:pPr>
        <w:rPr>
          <w:rFonts w:ascii="Arial-BoldMT" w:hAnsi="Arial-BoldMT"/>
          <w:b/>
          <w:bCs/>
          <w:color w:val="000000"/>
          <w:sz w:val="20"/>
        </w:rPr>
      </w:pPr>
    </w:p>
    <w:p w14:paraId="0535A2FC" w14:textId="75BA627A" w:rsidR="00AF04BB" w:rsidRDefault="00AF04BB" w:rsidP="00A141E0">
      <w:pPr>
        <w:rPr>
          <w:rFonts w:ascii="Arial-BoldMT" w:hAnsi="Arial-BoldMT"/>
          <w:b/>
          <w:bCs/>
          <w:color w:val="000000"/>
          <w:sz w:val="20"/>
        </w:rPr>
      </w:pPr>
    </w:p>
    <w:p w14:paraId="0A60E6B9" w14:textId="427FF92F" w:rsidR="00AF04BB" w:rsidRDefault="00AF04BB" w:rsidP="00A141E0">
      <w:pPr>
        <w:rPr>
          <w:rFonts w:ascii="Arial-BoldMT" w:hAnsi="Arial-BoldMT"/>
          <w:b/>
          <w:bCs/>
          <w:color w:val="000000"/>
          <w:sz w:val="20"/>
        </w:rPr>
      </w:pPr>
    </w:p>
    <w:p w14:paraId="42875FD5" w14:textId="5E744D76" w:rsidR="00AF04BB" w:rsidRDefault="00AF04BB" w:rsidP="00A141E0">
      <w:pPr>
        <w:rPr>
          <w:rFonts w:ascii="Arial-BoldMT" w:hAnsi="Arial-BoldMT"/>
          <w:b/>
          <w:bCs/>
          <w:color w:val="000000"/>
          <w:sz w:val="20"/>
        </w:rPr>
      </w:pPr>
    </w:p>
    <w:p w14:paraId="2ECC94F7" w14:textId="04C70194" w:rsidR="00AF04BB" w:rsidRDefault="00AF04BB" w:rsidP="00A141E0">
      <w:pPr>
        <w:rPr>
          <w:rFonts w:ascii="Arial" w:hAnsi="Arial" w:cs="Arial"/>
          <w:b/>
          <w:bCs/>
          <w:color w:val="000000"/>
          <w:sz w:val="20"/>
        </w:rPr>
      </w:pPr>
      <w:r w:rsidRPr="00AF04BB">
        <w:rPr>
          <w:rFonts w:ascii="Arial" w:hAnsi="Arial" w:cs="Arial"/>
          <w:b/>
          <w:bCs/>
          <w:color w:val="000000"/>
          <w:sz w:val="20"/>
        </w:rPr>
        <w:t>11.9.3.2 Selecting and advertising a new channel in an infrastructure BSS</w:t>
      </w:r>
    </w:p>
    <w:p w14:paraId="61943F83" w14:textId="422BBACC" w:rsidR="00AF04BB" w:rsidRDefault="00C80ED8" w:rsidP="00662726">
      <w:pPr>
        <w:autoSpaceDE w:val="0"/>
        <w:autoSpaceDN w:val="0"/>
        <w:adjustRightInd w:val="0"/>
        <w:spacing w:before="360" w:after="240"/>
        <w:rPr>
          <w:b/>
          <w:bCs/>
          <w:i/>
          <w:iCs/>
          <w:sz w:val="20"/>
          <w:lang w:eastAsia="ko-KR"/>
        </w:rPr>
      </w:pPr>
      <w:proofErr w:type="spellStart"/>
      <w:r w:rsidRPr="00D62AE9">
        <w:rPr>
          <w:b/>
          <w:bCs/>
          <w:i/>
          <w:iCs/>
          <w:sz w:val="20"/>
          <w:highlight w:val="yellow"/>
          <w:lang w:eastAsia="ko-KR"/>
        </w:rPr>
        <w:t>TGbe</w:t>
      </w:r>
      <w:proofErr w:type="spellEnd"/>
      <w:r w:rsidRPr="00D62AE9">
        <w:rPr>
          <w:b/>
          <w:bCs/>
          <w:i/>
          <w:iCs/>
          <w:sz w:val="20"/>
          <w:highlight w:val="yellow"/>
          <w:lang w:eastAsia="ko-KR"/>
        </w:rPr>
        <w:t xml:space="preserve"> editor: Please </w:t>
      </w:r>
      <w:r>
        <w:rPr>
          <w:b/>
          <w:bCs/>
          <w:i/>
          <w:iCs/>
          <w:sz w:val="20"/>
          <w:highlight w:val="yellow"/>
          <w:lang w:eastAsia="ko-KR"/>
        </w:rPr>
        <w:t>add the</w:t>
      </w:r>
      <w:r w:rsidRPr="00D62AE9">
        <w:rPr>
          <w:b/>
          <w:bCs/>
          <w:i/>
          <w:iCs/>
          <w:sz w:val="20"/>
          <w:highlight w:val="yellow"/>
          <w:lang w:eastAsia="ko-KR"/>
        </w:rPr>
        <w:t xml:space="preserve"> </w:t>
      </w:r>
      <w:r w:rsidRPr="00662726">
        <w:rPr>
          <w:b/>
          <w:bCs/>
          <w:i/>
          <w:iCs/>
          <w:sz w:val="20"/>
          <w:highlight w:val="yellow"/>
          <w:lang w:eastAsia="ko-KR"/>
        </w:rPr>
        <w:t xml:space="preserve">following </w:t>
      </w:r>
      <w:r w:rsidRPr="00662726">
        <w:rPr>
          <w:b/>
          <w:bCs/>
          <w:i/>
          <w:iCs/>
          <w:sz w:val="20"/>
          <w:highlight w:val="yellow"/>
          <w:lang w:eastAsia="ko-KR"/>
        </w:rPr>
        <w:t>N</w:t>
      </w:r>
      <w:r w:rsidR="00662726" w:rsidRPr="00662726">
        <w:rPr>
          <w:b/>
          <w:bCs/>
          <w:i/>
          <w:iCs/>
          <w:sz w:val="20"/>
          <w:highlight w:val="yellow"/>
          <w:lang w:eastAsia="ko-KR"/>
        </w:rPr>
        <w:t>OTE at the end of</w:t>
      </w:r>
      <w:r w:rsidRPr="00662726">
        <w:rPr>
          <w:b/>
          <w:bCs/>
          <w:i/>
          <w:iCs/>
          <w:sz w:val="20"/>
          <w:highlight w:val="yellow"/>
          <w:lang w:eastAsia="ko-KR"/>
        </w:rPr>
        <w:t xml:space="preserve"> subclause </w:t>
      </w:r>
      <w:r w:rsidR="00662726" w:rsidRPr="00662726">
        <w:rPr>
          <w:b/>
          <w:bCs/>
          <w:i/>
          <w:iCs/>
          <w:sz w:val="20"/>
          <w:highlight w:val="yellow"/>
          <w:lang w:eastAsia="ko-KR"/>
        </w:rPr>
        <w:t>11.9.3.2 Selecting and advertising a new channel in an infrastructure BSS</w:t>
      </w:r>
    </w:p>
    <w:p w14:paraId="22AA0D3C" w14:textId="1D1A3C23" w:rsidR="00883D5C" w:rsidRDefault="00883D5C" w:rsidP="00662726">
      <w:pPr>
        <w:autoSpaceDE w:val="0"/>
        <w:autoSpaceDN w:val="0"/>
        <w:adjustRightInd w:val="0"/>
        <w:spacing w:before="360" w:after="240"/>
        <w:rPr>
          <w:sz w:val="20"/>
          <w:lang w:eastAsia="ko-KR"/>
        </w:rPr>
      </w:pPr>
      <w:r w:rsidRPr="00883D5C">
        <w:rPr>
          <w:sz w:val="20"/>
          <w:lang w:eastAsia="ko-KR"/>
        </w:rPr>
        <w:t>NOTE – If</w:t>
      </w:r>
      <w:r>
        <w:rPr>
          <w:sz w:val="20"/>
          <w:lang w:eastAsia="ko-KR"/>
        </w:rPr>
        <w:t xml:space="preserve"> </w:t>
      </w:r>
      <w:r w:rsidR="00E33ED3">
        <w:rPr>
          <w:sz w:val="20"/>
          <w:lang w:eastAsia="ko-KR"/>
        </w:rPr>
        <w:t>an EHT</w:t>
      </w:r>
      <w:r>
        <w:rPr>
          <w:sz w:val="20"/>
          <w:lang w:eastAsia="ko-KR"/>
        </w:rPr>
        <w:t xml:space="preserve"> AP </w:t>
      </w:r>
      <w:r w:rsidR="0040003B">
        <w:rPr>
          <w:sz w:val="20"/>
          <w:lang w:eastAsia="ko-KR"/>
        </w:rPr>
        <w:t>punctur</w:t>
      </w:r>
      <w:r w:rsidR="005810F8">
        <w:rPr>
          <w:sz w:val="20"/>
          <w:lang w:eastAsia="ko-KR"/>
        </w:rPr>
        <w:t>es</w:t>
      </w:r>
      <w:r w:rsidR="0040003B">
        <w:rPr>
          <w:sz w:val="20"/>
          <w:lang w:eastAsia="ko-KR"/>
        </w:rPr>
        <w:t xml:space="preserve"> some subchannels for the BSS</w:t>
      </w:r>
      <w:r w:rsidR="005810F8">
        <w:rPr>
          <w:sz w:val="20"/>
          <w:lang w:eastAsia="ko-KR"/>
        </w:rPr>
        <w:t xml:space="preserve"> in the new channel, </w:t>
      </w:r>
      <w:r w:rsidR="00543C5F">
        <w:rPr>
          <w:sz w:val="20"/>
          <w:lang w:eastAsia="ko-KR"/>
        </w:rPr>
        <w:t>its</w:t>
      </w:r>
      <w:r w:rsidR="00A24BC8">
        <w:rPr>
          <w:sz w:val="20"/>
          <w:lang w:eastAsia="ko-KR"/>
        </w:rPr>
        <w:t xml:space="preserve"> associated STAs</w:t>
      </w:r>
      <w:r w:rsidR="00BE61F4">
        <w:rPr>
          <w:sz w:val="20"/>
          <w:lang w:eastAsia="ko-KR"/>
        </w:rPr>
        <w:t xml:space="preserve"> that perform </w:t>
      </w:r>
      <w:r w:rsidR="001B3343">
        <w:rPr>
          <w:sz w:val="20"/>
          <w:lang w:eastAsia="ko-KR"/>
        </w:rPr>
        <w:t xml:space="preserve">extended </w:t>
      </w:r>
      <w:r w:rsidR="00BE61F4">
        <w:rPr>
          <w:sz w:val="20"/>
          <w:lang w:eastAsia="ko-KR"/>
        </w:rPr>
        <w:t>channel switching</w:t>
      </w:r>
      <w:r w:rsidR="00A24BC8">
        <w:rPr>
          <w:sz w:val="20"/>
          <w:lang w:eastAsia="ko-KR"/>
        </w:rPr>
        <w:t xml:space="preserve"> receive that information </w:t>
      </w:r>
      <w:r w:rsidR="00451118">
        <w:rPr>
          <w:sz w:val="20"/>
          <w:lang w:eastAsia="ko-KR"/>
        </w:rPr>
        <w:t>in the Disabled Subchannel Bitmap field in the EHT operation element in the Beacon or Probe Response frame</w:t>
      </w:r>
      <w:r w:rsidR="00543C5F">
        <w:rPr>
          <w:sz w:val="20"/>
          <w:lang w:eastAsia="ko-KR"/>
        </w:rPr>
        <w:t>s</w:t>
      </w:r>
      <w:r w:rsidR="00451118">
        <w:rPr>
          <w:sz w:val="20"/>
          <w:lang w:eastAsia="ko-KR"/>
        </w:rPr>
        <w:t xml:space="preserve"> that they receive </w:t>
      </w:r>
      <w:r w:rsidR="00543C5F">
        <w:rPr>
          <w:sz w:val="20"/>
          <w:lang w:eastAsia="ko-KR"/>
        </w:rPr>
        <w:t>from</w:t>
      </w:r>
      <w:r w:rsidR="00451118">
        <w:rPr>
          <w:sz w:val="20"/>
          <w:lang w:eastAsia="ko-KR"/>
        </w:rPr>
        <w:t xml:space="preserve"> the EHT AP on the new channel.</w:t>
      </w:r>
      <w:r w:rsidR="004C280D">
        <w:rPr>
          <w:sz w:val="20"/>
          <w:lang w:eastAsia="ko-KR"/>
        </w:rPr>
        <w:t xml:space="preserve"> </w:t>
      </w:r>
    </w:p>
    <w:p w14:paraId="5CF38838" w14:textId="7695F96F" w:rsidR="00BE61F4" w:rsidRDefault="007A16E3" w:rsidP="00662726">
      <w:pPr>
        <w:autoSpaceDE w:val="0"/>
        <w:autoSpaceDN w:val="0"/>
        <w:adjustRightInd w:val="0"/>
        <w:spacing w:before="360" w:after="240"/>
        <w:rPr>
          <w:rFonts w:ascii="Arial" w:hAnsi="Arial" w:cs="Arial"/>
          <w:b/>
          <w:bCs/>
          <w:color w:val="000000"/>
          <w:sz w:val="20"/>
        </w:rPr>
      </w:pPr>
      <w:r w:rsidRPr="007A16E3">
        <w:rPr>
          <w:rFonts w:ascii="Arial" w:hAnsi="Arial" w:cs="Arial"/>
          <w:b/>
          <w:bCs/>
          <w:color w:val="000000"/>
          <w:sz w:val="20"/>
        </w:rPr>
        <w:t>11.8.8.2 Selecting and advertising a new channel in a non-DMG infrastructure BSS</w:t>
      </w:r>
    </w:p>
    <w:p w14:paraId="728F053E" w14:textId="4F331ED6" w:rsidR="007A16E3" w:rsidRDefault="007A16E3" w:rsidP="00662726">
      <w:pPr>
        <w:autoSpaceDE w:val="0"/>
        <w:autoSpaceDN w:val="0"/>
        <w:adjustRightInd w:val="0"/>
        <w:spacing w:before="360" w:after="240"/>
        <w:rPr>
          <w:b/>
          <w:bCs/>
          <w:i/>
          <w:iCs/>
          <w:sz w:val="20"/>
          <w:lang w:eastAsia="ko-KR"/>
        </w:rPr>
      </w:pPr>
      <w:proofErr w:type="spellStart"/>
      <w:r w:rsidRPr="00D62AE9">
        <w:rPr>
          <w:b/>
          <w:bCs/>
          <w:i/>
          <w:iCs/>
          <w:sz w:val="20"/>
          <w:highlight w:val="yellow"/>
          <w:lang w:eastAsia="ko-KR"/>
        </w:rPr>
        <w:t>TGbe</w:t>
      </w:r>
      <w:proofErr w:type="spellEnd"/>
      <w:r w:rsidRPr="00D62AE9">
        <w:rPr>
          <w:b/>
          <w:bCs/>
          <w:i/>
          <w:iCs/>
          <w:sz w:val="20"/>
          <w:highlight w:val="yellow"/>
          <w:lang w:eastAsia="ko-KR"/>
        </w:rPr>
        <w:t xml:space="preserve"> editor: Please </w:t>
      </w:r>
      <w:r>
        <w:rPr>
          <w:b/>
          <w:bCs/>
          <w:i/>
          <w:iCs/>
          <w:sz w:val="20"/>
          <w:highlight w:val="yellow"/>
          <w:lang w:eastAsia="ko-KR"/>
        </w:rPr>
        <w:t>add the</w:t>
      </w:r>
      <w:r w:rsidRPr="00D62AE9">
        <w:rPr>
          <w:b/>
          <w:bCs/>
          <w:i/>
          <w:iCs/>
          <w:sz w:val="20"/>
          <w:highlight w:val="yellow"/>
          <w:lang w:eastAsia="ko-KR"/>
        </w:rPr>
        <w:t xml:space="preserve"> </w:t>
      </w:r>
      <w:r w:rsidRPr="00662726">
        <w:rPr>
          <w:b/>
          <w:bCs/>
          <w:i/>
          <w:iCs/>
          <w:sz w:val="20"/>
          <w:highlight w:val="yellow"/>
          <w:lang w:eastAsia="ko-KR"/>
        </w:rPr>
        <w:t xml:space="preserve">following NOTE at the end of </w:t>
      </w:r>
      <w:r w:rsidRPr="007A16E3">
        <w:rPr>
          <w:b/>
          <w:bCs/>
          <w:i/>
          <w:iCs/>
          <w:sz w:val="20"/>
          <w:highlight w:val="yellow"/>
          <w:lang w:eastAsia="ko-KR"/>
        </w:rPr>
        <w:t>subclause 11.</w:t>
      </w:r>
      <w:r w:rsidRPr="007A16E3">
        <w:rPr>
          <w:b/>
          <w:bCs/>
          <w:i/>
          <w:iCs/>
          <w:sz w:val="20"/>
          <w:highlight w:val="yellow"/>
          <w:lang w:eastAsia="ko-KR"/>
        </w:rPr>
        <w:t>8.8.2</w:t>
      </w:r>
      <w:r w:rsidRPr="007A16E3">
        <w:rPr>
          <w:b/>
          <w:bCs/>
          <w:i/>
          <w:iCs/>
          <w:sz w:val="20"/>
          <w:highlight w:val="yellow"/>
          <w:lang w:eastAsia="ko-KR"/>
        </w:rPr>
        <w:t xml:space="preserve"> Selecting and advertising a new channel in a non-DMG infrastructure BSS</w:t>
      </w:r>
    </w:p>
    <w:p w14:paraId="3B33ABD4" w14:textId="67DF38A5" w:rsidR="007A16E3" w:rsidRDefault="007A16E3" w:rsidP="007A16E3">
      <w:pPr>
        <w:autoSpaceDE w:val="0"/>
        <w:autoSpaceDN w:val="0"/>
        <w:adjustRightInd w:val="0"/>
        <w:spacing w:before="360" w:after="240"/>
        <w:rPr>
          <w:sz w:val="20"/>
          <w:lang w:eastAsia="ko-KR"/>
        </w:rPr>
      </w:pPr>
      <w:r w:rsidRPr="00883D5C">
        <w:rPr>
          <w:sz w:val="20"/>
          <w:lang w:eastAsia="ko-KR"/>
        </w:rPr>
        <w:t>NOTE – If</w:t>
      </w:r>
      <w:r>
        <w:rPr>
          <w:sz w:val="20"/>
          <w:lang w:eastAsia="ko-KR"/>
        </w:rPr>
        <w:t xml:space="preserve"> an EHT AP punctures some subchannels for the BSS in the new channel, its associated STAs that perform channel switching receive that information in the Disabled Subchannel Bitmap field in the EHT operation element in the Beacon or Probe Response frames that they receive from the EHT AP on the new channel. </w:t>
      </w:r>
    </w:p>
    <w:p w14:paraId="16B77C77" w14:textId="77777777" w:rsidR="007A16E3" w:rsidRPr="007A16E3" w:rsidRDefault="007A16E3" w:rsidP="00662726">
      <w:pPr>
        <w:autoSpaceDE w:val="0"/>
        <w:autoSpaceDN w:val="0"/>
        <w:adjustRightInd w:val="0"/>
        <w:spacing w:before="360" w:after="240"/>
        <w:rPr>
          <w:rFonts w:ascii="Arial-BoldMT" w:hAnsi="Arial-BoldMT" w:hint="eastAsia"/>
          <w:color w:val="000000"/>
          <w:sz w:val="20"/>
        </w:rPr>
      </w:pPr>
    </w:p>
    <w:sectPr w:rsidR="007A16E3" w:rsidRPr="007A16E3" w:rsidSect="00D17764">
      <w:headerReference w:type="default" r:id="rId90"/>
      <w:footerReference w:type="default" r:id="rId91"/>
      <w:pgSz w:w="12240" w:h="15840"/>
      <w:pgMar w:top="1280" w:right="1640" w:bottom="880" w:left="1640" w:header="661" w:footer="681"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6" w:author="Cariou, Laurent" w:date="2022-08-09T18:59:00Z" w:initials="CL">
    <w:p w14:paraId="4559E3C4" w14:textId="77777777" w:rsidR="007C23EC" w:rsidRPr="00D60882" w:rsidRDefault="007C23EC" w:rsidP="007C23EC">
      <w:pPr>
        <w:widowControl w:val="0"/>
        <w:kinsoku w:val="0"/>
        <w:overflowPunct w:val="0"/>
        <w:autoSpaceDE w:val="0"/>
        <w:autoSpaceDN w:val="0"/>
        <w:adjustRightInd w:val="0"/>
        <w:spacing w:before="103" w:line="249" w:lineRule="auto"/>
        <w:ind w:right="155"/>
        <w:rPr>
          <w:rFonts w:eastAsia="Times New Roman"/>
          <w:sz w:val="20"/>
          <w:lang w:val="en-US"/>
        </w:rPr>
      </w:pPr>
      <w:r>
        <w:rPr>
          <w:rStyle w:val="CommentReference"/>
        </w:rPr>
        <w:annotationRef/>
      </w:r>
      <w:r>
        <w:t xml:space="preserve">Alternative: </w:t>
      </w:r>
      <w:r w:rsidRPr="005170FC">
        <w:rPr>
          <w:rFonts w:eastAsia="Times New Roman"/>
          <w:sz w:val="20"/>
          <w:highlight w:val="yellow"/>
          <w:lang w:val="en-US"/>
        </w:rPr>
        <w:t>(#</w:t>
      </w:r>
      <w:r>
        <w:rPr>
          <w:rFonts w:eastAsia="Times New Roman"/>
          <w:sz w:val="20"/>
          <w:highlight w:val="yellow"/>
          <w:lang w:val="en-US"/>
        </w:rPr>
        <w:t>11967, #</w:t>
      </w:r>
      <w:r w:rsidRPr="005170FC">
        <w:rPr>
          <w:rFonts w:eastAsia="Times New Roman"/>
          <w:sz w:val="20"/>
          <w:highlight w:val="yellow"/>
          <w:lang w:val="en-US"/>
        </w:rPr>
        <w:t>1</w:t>
      </w:r>
      <w:r>
        <w:rPr>
          <w:rFonts w:eastAsia="Times New Roman"/>
          <w:sz w:val="20"/>
          <w:highlight w:val="yellow"/>
          <w:lang w:val="en-US"/>
        </w:rPr>
        <w:t>2939</w:t>
      </w:r>
      <w:r w:rsidRPr="005170FC">
        <w:rPr>
          <w:rFonts w:eastAsia="Times New Roman"/>
          <w:sz w:val="20"/>
          <w:highlight w:val="yellow"/>
          <w:lang w:val="en-US"/>
        </w:rPr>
        <w:t>)</w:t>
      </w:r>
      <w:r>
        <w:rPr>
          <w:rFonts w:eastAsia="Times New Roman"/>
          <w:sz w:val="20"/>
          <w:lang w:val="en-US"/>
        </w:rPr>
        <w:t xml:space="preserve"> </w:t>
      </w:r>
      <w:r>
        <w:rPr>
          <w:rFonts w:ascii="TimesNewRomanPSMT" w:hAnsi="TimesNewRomanPSMT"/>
          <w:color w:val="000000"/>
          <w:sz w:val="20"/>
        </w:rPr>
        <w:t>An AP</w:t>
      </w:r>
      <w:r w:rsidRPr="00EB5B84">
        <w:rPr>
          <w:rFonts w:ascii="TimesNewRomanPSMT" w:hAnsi="TimesNewRomanPSMT"/>
          <w:color w:val="000000"/>
          <w:sz w:val="20"/>
        </w:rPr>
        <w:t xml:space="preserve"> MLD may transmit an individually</w:t>
      </w:r>
      <w:r>
        <w:rPr>
          <w:rFonts w:ascii="TimesNewRomanPSMT" w:hAnsi="TimesNewRomanPSMT"/>
          <w:color w:val="000000"/>
          <w:sz w:val="20"/>
        </w:rPr>
        <w:t xml:space="preserve"> </w:t>
      </w:r>
      <w:r w:rsidRPr="00EB5B84">
        <w:rPr>
          <w:rFonts w:ascii="TimesNewRomanPSMT" w:hAnsi="TimesNewRomanPSMT"/>
          <w:color w:val="000000"/>
          <w:sz w:val="20"/>
        </w:rPr>
        <w:t xml:space="preserve">addressed </w:t>
      </w:r>
      <w:r>
        <w:rPr>
          <w:rFonts w:ascii="TimesNewRomanPSMT" w:hAnsi="TimesNewRomanPSMT"/>
          <w:color w:val="000000"/>
          <w:sz w:val="20"/>
        </w:rPr>
        <w:t>(Extended) Channel Switch Announcement frame</w:t>
      </w:r>
      <w:r w:rsidRPr="00EB5B84">
        <w:rPr>
          <w:rFonts w:ascii="TimesNewRomanPSMT" w:hAnsi="TimesNewRomanPSMT"/>
          <w:color w:val="000000"/>
          <w:sz w:val="20"/>
        </w:rPr>
        <w:t xml:space="preserve"> that is intended for </w:t>
      </w:r>
      <w:r>
        <w:rPr>
          <w:rFonts w:ascii="TimesNewRomanPSMT" w:hAnsi="TimesNewRomanPSMT"/>
          <w:color w:val="000000"/>
          <w:sz w:val="20"/>
        </w:rPr>
        <w:t xml:space="preserve">a </w:t>
      </w:r>
      <w:r w:rsidRPr="00EB5B84">
        <w:rPr>
          <w:rFonts w:ascii="TimesNewRomanPSMT" w:hAnsi="TimesNewRomanPSMT"/>
          <w:color w:val="000000"/>
          <w:sz w:val="20"/>
        </w:rPr>
        <w:t xml:space="preserve">STA affiliated with the associated </w:t>
      </w:r>
      <w:r>
        <w:rPr>
          <w:rFonts w:ascii="TimesNewRomanPSMT" w:hAnsi="TimesNewRomanPSMT"/>
          <w:color w:val="000000"/>
          <w:sz w:val="20"/>
        </w:rPr>
        <w:t xml:space="preserve">non-AP </w:t>
      </w:r>
      <w:r w:rsidRPr="00EB5B84">
        <w:rPr>
          <w:rFonts w:ascii="TimesNewRomanPSMT" w:hAnsi="TimesNewRomanPSMT"/>
          <w:color w:val="000000"/>
          <w:sz w:val="20"/>
        </w:rPr>
        <w:t>MLD</w:t>
      </w:r>
      <w:r>
        <w:rPr>
          <w:rFonts w:ascii="TimesNewRomanPSMT" w:hAnsi="TimesNewRomanPSMT"/>
          <w:color w:val="000000"/>
          <w:sz w:val="20"/>
        </w:rPr>
        <w:t xml:space="preserve"> following the procedure defined in </w:t>
      </w:r>
      <w:r w:rsidRPr="005C04F4">
        <w:rPr>
          <w:rFonts w:ascii="TimesNewRomanPSMT" w:hAnsi="TimesNewRomanPSMT"/>
          <w:color w:val="000000"/>
          <w:sz w:val="20"/>
        </w:rPr>
        <w:t xml:space="preserve">35.3.14.1 </w:t>
      </w:r>
      <w:r>
        <w:rPr>
          <w:rFonts w:ascii="TimesNewRomanPSMT" w:hAnsi="TimesNewRomanPSMT"/>
          <w:color w:val="000000"/>
          <w:sz w:val="20"/>
        </w:rPr>
        <w:t>(</w:t>
      </w:r>
      <w:r w:rsidRPr="005C04F4">
        <w:rPr>
          <w:rFonts w:ascii="TimesNewRomanPSMT" w:hAnsi="TimesNewRomanPSMT"/>
          <w:color w:val="000000"/>
          <w:sz w:val="20"/>
        </w:rPr>
        <w:t>Genera</w:t>
      </w:r>
      <w:r>
        <w:rPr>
          <w:rFonts w:ascii="TimesNewRomanPSMT" w:hAnsi="TimesNewRomanPSMT"/>
          <w:color w:val="000000"/>
          <w:sz w:val="20"/>
        </w:rPr>
        <w:t>l).</w:t>
      </w:r>
    </w:p>
    <w:p w14:paraId="47D0A0AB" w14:textId="2483AA0D" w:rsidR="007C23EC" w:rsidRDefault="007C23EC">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7D0A0A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9D2D1A" w16cex:dateUtc="2022-08-09T16: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7D0A0AB" w16cid:durableId="269D2D1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EF94CB" w14:textId="77777777" w:rsidR="006E39EC" w:rsidRDefault="006E39EC">
      <w:r>
        <w:separator/>
      </w:r>
    </w:p>
  </w:endnote>
  <w:endnote w:type="continuationSeparator" w:id="0">
    <w:p w14:paraId="3FF250CB" w14:textId="77777777" w:rsidR="006E39EC" w:rsidRDefault="006E39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auto"/>
    <w:notTrueType/>
    <w:pitch w:val="default"/>
    <w:sig w:usb0="00000000"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494D3" w14:textId="7E238CEF" w:rsidR="00736B1C" w:rsidRPr="00736B1C" w:rsidRDefault="00736B1C" w:rsidP="00736B1C">
    <w:pPr>
      <w:pBdr>
        <w:top w:val="single" w:sz="6" w:space="1" w:color="auto"/>
      </w:pBdr>
      <w:tabs>
        <w:tab w:val="center" w:pos="4680"/>
        <w:tab w:val="right" w:pos="9360"/>
        <w:tab w:val="right" w:pos="12960"/>
      </w:tabs>
      <w:rPr>
        <w:rFonts w:eastAsia="Malgun Gothic"/>
        <w:sz w:val="24"/>
      </w:rPr>
    </w:pPr>
    <w:r>
      <w:rPr>
        <w:rFonts w:eastAsia="Malgun Gothic"/>
        <w:sz w:val="24"/>
      </w:rPr>
      <w:fldChar w:fldCharType="begin"/>
    </w:r>
    <w:r>
      <w:rPr>
        <w:rFonts w:eastAsia="Malgun Gothic"/>
        <w:sz w:val="24"/>
      </w:rPr>
      <w:instrText xml:space="preserve"> SUBJECT  \* MERGEFORMAT </w:instrText>
    </w:r>
    <w:r>
      <w:rPr>
        <w:rFonts w:eastAsia="Malgun Gothic"/>
        <w:sz w:val="24"/>
      </w:rPr>
      <w:fldChar w:fldCharType="separate"/>
    </w:r>
    <w:r>
      <w:rPr>
        <w:rFonts w:eastAsia="Malgun Gothic"/>
        <w:sz w:val="24"/>
      </w:rPr>
      <w:t>Submission</w:t>
    </w:r>
    <w:r>
      <w:rPr>
        <w:rFonts w:eastAsia="Malgun Gothic"/>
        <w:sz w:val="24"/>
      </w:rPr>
      <w:fldChar w:fldCharType="end"/>
    </w:r>
    <w:r w:rsidRPr="00CB5571">
      <w:rPr>
        <w:rFonts w:eastAsia="Malgun Gothic"/>
        <w:sz w:val="24"/>
      </w:rPr>
      <w:fldChar w:fldCharType="begin"/>
    </w:r>
    <w:r w:rsidRPr="00CB5571">
      <w:rPr>
        <w:rFonts w:eastAsia="Malgun Gothic"/>
        <w:sz w:val="24"/>
      </w:rPr>
      <w:instrText xml:space="preserve"> SUBJECT  \* MERGEFORMAT </w:instrText>
    </w:r>
    <w:r w:rsidRPr="00CB5571">
      <w:rPr>
        <w:rFonts w:eastAsia="Malgun Gothic"/>
        <w:sz w:val="24"/>
      </w:rPr>
      <w:fldChar w:fldCharType="end"/>
    </w:r>
    <w:r w:rsidRPr="00CB5571">
      <w:rPr>
        <w:rFonts w:eastAsia="Malgun Gothic"/>
        <w:sz w:val="24"/>
      </w:rPr>
      <w:tab/>
      <w:t xml:space="preserve">page </w:t>
    </w:r>
    <w:r w:rsidRPr="00CB5571">
      <w:rPr>
        <w:rFonts w:eastAsia="Malgun Gothic"/>
        <w:sz w:val="24"/>
      </w:rPr>
      <w:fldChar w:fldCharType="begin"/>
    </w:r>
    <w:r w:rsidRPr="00CB5571">
      <w:rPr>
        <w:rFonts w:eastAsia="Malgun Gothic"/>
        <w:sz w:val="24"/>
      </w:rPr>
      <w:instrText xml:space="preserve">page </w:instrText>
    </w:r>
    <w:r w:rsidRPr="00CB5571">
      <w:rPr>
        <w:rFonts w:eastAsia="Malgun Gothic"/>
        <w:sz w:val="24"/>
      </w:rPr>
      <w:fldChar w:fldCharType="separate"/>
    </w:r>
    <w:r>
      <w:rPr>
        <w:rFonts w:eastAsia="Malgun Gothic"/>
        <w:sz w:val="24"/>
      </w:rPr>
      <w:t>12</w:t>
    </w:r>
    <w:r w:rsidRPr="00CB5571">
      <w:rPr>
        <w:rFonts w:eastAsia="Malgun Gothic"/>
        <w:noProof/>
        <w:sz w:val="24"/>
      </w:rPr>
      <w:fldChar w:fldCharType="end"/>
    </w:r>
    <w:r w:rsidRPr="00CB5571">
      <w:rPr>
        <w:rFonts w:eastAsia="Malgun Gothic"/>
        <w:sz w:val="24"/>
      </w:rPr>
      <w:tab/>
    </w:r>
    <w:r>
      <w:rPr>
        <w:rFonts w:eastAsia="Malgun Gothic"/>
        <w:sz w:val="24"/>
        <w:lang w:eastAsia="ko-KR"/>
      </w:rPr>
      <w:t>Laurent Cariou</w:t>
    </w:r>
    <w:r w:rsidRPr="00CB5571">
      <w:rPr>
        <w:rFonts w:eastAsia="Malgun Gothic"/>
        <w:sz w:val="24"/>
      </w:rPr>
      <w:t xml:space="preserve">, </w:t>
    </w:r>
    <w:r>
      <w:rPr>
        <w:rFonts w:eastAsia="Malgun Gothic"/>
        <w:sz w:val="24"/>
      </w:rPr>
      <w:t>Intel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935A0" w14:textId="7B7423D6" w:rsidR="005B23EA" w:rsidRPr="00DF3474" w:rsidRDefault="00F846B4">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005B23EA" w:rsidRPr="00DF3474">
      <w:rPr>
        <w:lang w:val="fr-FR"/>
      </w:rPr>
      <w:t>Submission</w:t>
    </w:r>
    <w:proofErr w:type="spellEnd"/>
    <w:r>
      <w:fldChar w:fldCharType="end"/>
    </w:r>
    <w:r w:rsidR="005B23EA" w:rsidRPr="00DF3474">
      <w:rPr>
        <w:lang w:val="fr-FR"/>
      </w:rPr>
      <w:tab/>
      <w:t xml:space="preserve">page </w:t>
    </w:r>
    <w:r w:rsidR="005B23EA">
      <w:fldChar w:fldCharType="begin"/>
    </w:r>
    <w:r w:rsidR="005B23EA" w:rsidRPr="00DF3474">
      <w:rPr>
        <w:lang w:val="fr-FR"/>
      </w:rPr>
      <w:instrText xml:space="preserve">page </w:instrText>
    </w:r>
    <w:r w:rsidR="005B23EA">
      <w:fldChar w:fldCharType="separate"/>
    </w:r>
    <w:r w:rsidR="000D5894">
      <w:rPr>
        <w:noProof/>
        <w:lang w:val="fr-FR"/>
      </w:rPr>
      <w:t>10</w:t>
    </w:r>
    <w:r w:rsidR="005B23EA">
      <w:rPr>
        <w:noProof/>
      </w:rPr>
      <w:fldChar w:fldCharType="end"/>
    </w:r>
    <w:r w:rsidR="005B23EA" w:rsidRPr="00DF3474">
      <w:rPr>
        <w:lang w:val="fr-FR"/>
      </w:rPr>
      <w:tab/>
    </w:r>
    <w:r w:rsidR="005B23EA">
      <w:rPr>
        <w:noProof/>
      </w:rPr>
      <w:fldChar w:fldCharType="begin"/>
    </w:r>
    <w:r w:rsidR="005B23EA" w:rsidRPr="00DF3474">
      <w:rPr>
        <w:noProof/>
        <w:lang w:val="fr-FR"/>
      </w:rPr>
      <w:instrText xml:space="preserve"> AUTHOR   \* MERGEFORMAT </w:instrText>
    </w:r>
    <w:r w:rsidR="005B23EA">
      <w:rPr>
        <w:noProof/>
      </w:rPr>
      <w:fldChar w:fldCharType="separate"/>
    </w:r>
    <w:r w:rsidR="005B23EA" w:rsidRPr="00DF3474">
      <w:rPr>
        <w:noProof/>
        <w:lang w:val="fr-FR"/>
      </w:rPr>
      <w:t>Laurent Cariou</w:t>
    </w:r>
    <w:r w:rsidR="005B23EA">
      <w:rPr>
        <w:noProof/>
      </w:rPr>
      <w:fldChar w:fldCharType="end"/>
    </w:r>
    <w:r w:rsidR="005B23EA"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rsidR="005B23EA" w:rsidRPr="00DF3474">
          <w:rPr>
            <w:lang w:val="fr-FR"/>
          </w:rPr>
          <w:t>Intel</w:t>
        </w:r>
      </w:sdtContent>
    </w:sdt>
    <w:r w:rsidR="005B23EA">
      <w:fldChar w:fldCharType="begin"/>
    </w:r>
    <w:r w:rsidR="005B23EA" w:rsidRPr="00DF3474">
      <w:rPr>
        <w:lang w:val="fr-FR"/>
      </w:rPr>
      <w:instrText xml:space="preserve"> COMMENTS   \* MERGEFORMAT </w:instrText>
    </w:r>
    <w:r w:rsidR="005B23EA">
      <w:fldChar w:fldCharType="end"/>
    </w:r>
    <w:r w:rsidR="005B23EA" w:rsidRPr="00DF3474">
      <w:rPr>
        <w:lang w:val="fr-FR"/>
      </w:rPr>
      <w:t>)</w:t>
    </w:r>
  </w:p>
  <w:p w14:paraId="32CB0861" w14:textId="77777777" w:rsidR="005B23EA" w:rsidRPr="00DF3474" w:rsidRDefault="005B23EA">
    <w:pPr>
      <w:rPr>
        <w:lang w:val="fr-FR"/>
      </w:rPr>
    </w:pPr>
  </w:p>
  <w:p w14:paraId="3DAA228B" w14:textId="77777777" w:rsidR="004A5646" w:rsidRPr="004C234F" w:rsidRDefault="004A5646">
    <w:pPr>
      <w:rPr>
        <w:lang w:val="fr-FR"/>
      </w:rPr>
    </w:pPr>
  </w:p>
  <w:p w14:paraId="056B1D56" w14:textId="77777777" w:rsidR="00A44486" w:rsidRPr="004C234F" w:rsidRDefault="00A44486">
    <w:pPr>
      <w:rPr>
        <w:lang w:val="fr-FR"/>
      </w:rPr>
    </w:pPr>
  </w:p>
  <w:p w14:paraId="5B797CEE" w14:textId="77777777" w:rsidR="00A44486" w:rsidRPr="004C234F" w:rsidRDefault="00A44486">
    <w:pPr>
      <w:rPr>
        <w:lang w:val="fr-FR"/>
      </w:rPr>
    </w:pPr>
  </w:p>
  <w:p w14:paraId="3F4F5AC4" w14:textId="77777777" w:rsidR="000C6D3A" w:rsidRPr="004C234F" w:rsidRDefault="000C6D3A">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EF7F3" w14:textId="77777777" w:rsidR="006E39EC" w:rsidRDefault="006E39EC">
      <w:r>
        <w:separator/>
      </w:r>
    </w:p>
  </w:footnote>
  <w:footnote w:type="continuationSeparator" w:id="0">
    <w:p w14:paraId="51E4296D" w14:textId="77777777" w:rsidR="006E39EC" w:rsidRDefault="006E39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4A6BC" w14:textId="1BBEF3AC" w:rsidR="00736B1C" w:rsidRPr="00DE6B44" w:rsidRDefault="00736B1C" w:rsidP="00736B1C">
    <w:pPr>
      <w:pBdr>
        <w:bottom w:val="single" w:sz="6" w:space="2" w:color="auto"/>
      </w:pBdr>
      <w:tabs>
        <w:tab w:val="left" w:pos="1440"/>
        <w:tab w:val="center" w:pos="4680"/>
        <w:tab w:val="right" w:pos="9360"/>
        <w:tab w:val="right" w:pos="12960"/>
      </w:tabs>
      <w:jc w:val="center"/>
      <w:rPr>
        <w:rFonts w:eastAsia="Malgun Gothic"/>
        <w:b/>
        <w:sz w:val="28"/>
      </w:rPr>
    </w:pPr>
    <w:r>
      <w:rPr>
        <w:rFonts w:eastAsia="Malgun Gothic"/>
        <w:b/>
        <w:sz w:val="28"/>
      </w:rPr>
      <w:t>August 2022</w:t>
    </w:r>
    <w:r>
      <w:rPr>
        <w:rFonts w:eastAsia="Malgun Gothic"/>
        <w:b/>
        <w:sz w:val="28"/>
      </w:rPr>
      <w:tab/>
    </w:r>
    <w:r>
      <w:rPr>
        <w:rFonts w:eastAsia="Malgun Gothic"/>
        <w:b/>
        <w:sz w:val="28"/>
      </w:rPr>
      <w:tab/>
    </w:r>
    <w:r w:rsidRPr="00B31A3B">
      <w:rPr>
        <w:rFonts w:eastAsia="Malgun Gothic"/>
        <w:b/>
        <w:sz w:val="28"/>
      </w:rPr>
      <w:t>doc.: IEEE 802.11-</w:t>
    </w:r>
    <w:r>
      <w:rPr>
        <w:rFonts w:eastAsia="Malgun Gothic"/>
        <w:b/>
        <w:sz w:val="28"/>
      </w:rPr>
      <w:t>22/1344r0</w:t>
    </w:r>
    <w:r w:rsidRPr="00CB5571">
      <w:rPr>
        <w:rFonts w:eastAsia="Malgun Gothic"/>
        <w:b/>
        <w:sz w:val="28"/>
      </w:rPr>
      <w:fldChar w:fldCharType="begin"/>
    </w:r>
    <w:r w:rsidRPr="00CB5571">
      <w:rPr>
        <w:rFonts w:eastAsia="Malgun Gothic"/>
        <w:b/>
        <w:sz w:val="28"/>
      </w:rPr>
      <w:instrText xml:space="preserve"> TITLE  \* MERGEFORMAT </w:instrText>
    </w:r>
    <w:r w:rsidRPr="00CB5571">
      <w:rPr>
        <w:rFonts w:eastAsia="Malgun Gothic"/>
        <w:b/>
        <w:sz w:val="2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F78D2" w14:textId="663EFE4E" w:rsidR="005B23EA" w:rsidRDefault="005B23EA">
    <w:pPr>
      <w:pStyle w:val="Header"/>
      <w:tabs>
        <w:tab w:val="clear" w:pos="6480"/>
        <w:tab w:val="center" w:pos="4680"/>
        <w:tab w:val="right" w:pos="9360"/>
      </w:tabs>
    </w:pPr>
    <w:r>
      <w:fldChar w:fldCharType="begin"/>
    </w:r>
    <w:r>
      <w:instrText xml:space="preserve"> DATE  \@ "MMMM yyyy"  \* MERGEFORMAT </w:instrText>
    </w:r>
    <w:r>
      <w:fldChar w:fldCharType="separate"/>
    </w:r>
    <w:r w:rsidR="004C234F">
      <w:rPr>
        <w:noProof/>
      </w:rPr>
      <w:t>August 2022</w:t>
    </w:r>
    <w:r>
      <w:fldChar w:fldCharType="end"/>
    </w:r>
    <w:r>
      <w:tab/>
    </w:r>
    <w:r>
      <w:tab/>
    </w:r>
    <w:r w:rsidR="006E39EC">
      <w:fldChar w:fldCharType="begin"/>
    </w:r>
    <w:r w:rsidR="006E39EC">
      <w:instrText xml:space="preserve"> TITLE  \* MERGEFORMAT </w:instrText>
    </w:r>
    <w:r w:rsidR="006E39EC">
      <w:fldChar w:fldCharType="separate"/>
    </w:r>
    <w:r>
      <w:t>doc.: IEEE 802.11-</w:t>
    </w:r>
    <w:r w:rsidR="0023042E">
      <w:t>2</w:t>
    </w:r>
    <w:r w:rsidR="001E53B9">
      <w:t>1</w:t>
    </w:r>
    <w:r>
      <w:t>/</w:t>
    </w:r>
    <w:r w:rsidR="0065317F">
      <w:t>xxxx</w:t>
    </w:r>
    <w:r>
      <w:t>r</w:t>
    </w:r>
    <w:r w:rsidR="006E39EC">
      <w:fldChar w:fldCharType="end"/>
    </w:r>
    <w:r w:rsidR="0065317F">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402"/>
    <w:multiLevelType w:val="multilevel"/>
    <w:tmpl w:val="00000885"/>
    <w:lvl w:ilvl="0">
      <w:start w:val="35"/>
      <w:numFmt w:val="decimal"/>
      <w:lvlText w:val="%1."/>
      <w:lvlJc w:val="left"/>
      <w:pPr>
        <w:ind w:left="559" w:hanging="400"/>
      </w:pPr>
      <w:rPr>
        <w:rFonts w:ascii="Arial" w:hAnsi="Arial" w:cs="Arial"/>
        <w:b/>
        <w:bCs/>
        <w:i w:val="0"/>
        <w:iCs w:val="0"/>
        <w:spacing w:val="-1"/>
        <w:w w:val="100"/>
        <w:sz w:val="24"/>
        <w:szCs w:val="24"/>
      </w:rPr>
    </w:lvl>
    <w:lvl w:ilvl="1">
      <w:start w:val="1"/>
      <w:numFmt w:val="decimal"/>
      <w:lvlText w:val="%1.%2"/>
      <w:lvlJc w:val="left"/>
      <w:pPr>
        <w:ind w:left="648" w:hanging="489"/>
      </w:pPr>
      <w:rPr>
        <w:rFonts w:ascii="Arial" w:hAnsi="Arial" w:cs="Arial"/>
        <w:b/>
        <w:bCs/>
        <w:i w:val="0"/>
        <w:iCs w:val="0"/>
        <w:spacing w:val="-1"/>
        <w:w w:val="99"/>
        <w:sz w:val="22"/>
        <w:szCs w:val="22"/>
      </w:rPr>
    </w:lvl>
    <w:lvl w:ilvl="2">
      <w:start w:val="1"/>
      <w:numFmt w:val="decimal"/>
      <w:lvlText w:val="%1.%2.%3"/>
      <w:lvlJc w:val="left"/>
      <w:pPr>
        <w:ind w:left="770" w:hanging="611"/>
      </w:pPr>
      <w:rPr>
        <w:rFonts w:ascii="Arial" w:hAnsi="Arial" w:cs="Arial"/>
        <w:b/>
        <w:bCs/>
        <w:i w:val="0"/>
        <w:iCs w:val="0"/>
        <w:w w:val="99"/>
        <w:sz w:val="20"/>
        <w:szCs w:val="20"/>
      </w:rPr>
    </w:lvl>
    <w:lvl w:ilvl="3">
      <w:start w:val="1"/>
      <w:numFmt w:val="decimal"/>
      <w:lvlText w:val="%1.%2.%3.%4"/>
      <w:lvlJc w:val="left"/>
      <w:pPr>
        <w:ind w:left="1050" w:hanging="891"/>
      </w:pPr>
      <w:rPr>
        <w:spacing w:val="-1"/>
        <w:w w:val="99"/>
      </w:rPr>
    </w:lvl>
    <w:lvl w:ilvl="4">
      <w:start w:val="1"/>
      <w:numFmt w:val="decimal"/>
      <w:lvlText w:val="%1.%2.%3.%4.%5"/>
      <w:lvlJc w:val="left"/>
      <w:pPr>
        <w:ind w:left="1103" w:hanging="891"/>
      </w:pPr>
      <w:rPr>
        <w:w w:val="99"/>
      </w:rPr>
    </w:lvl>
    <w:lvl w:ilvl="5">
      <w:start w:val="1"/>
      <w:numFmt w:val="decimal"/>
      <w:lvlText w:val="%6)"/>
      <w:lvlJc w:val="left"/>
      <w:pPr>
        <w:ind w:left="799" w:hanging="891"/>
      </w:pPr>
      <w:rPr>
        <w:rFonts w:ascii="Times New Roman" w:hAnsi="Times New Roman" w:cs="Times New Roman"/>
        <w:b w:val="0"/>
        <w:bCs w:val="0"/>
        <w:i w:val="0"/>
        <w:iCs w:val="0"/>
        <w:w w:val="99"/>
        <w:sz w:val="20"/>
        <w:szCs w:val="20"/>
      </w:rPr>
    </w:lvl>
    <w:lvl w:ilvl="6">
      <w:numFmt w:val="bullet"/>
      <w:lvlText w:val="—"/>
      <w:lvlJc w:val="left"/>
      <w:pPr>
        <w:ind w:left="1238" w:hanging="891"/>
      </w:pPr>
      <w:rPr>
        <w:rFonts w:ascii="Times New Roman" w:hAnsi="Times New Roman" w:cs="Times New Roman"/>
        <w:b w:val="0"/>
        <w:bCs w:val="0"/>
        <w:i w:val="0"/>
        <w:iCs w:val="0"/>
        <w:w w:val="99"/>
        <w:sz w:val="20"/>
        <w:szCs w:val="20"/>
      </w:rPr>
    </w:lvl>
    <w:lvl w:ilvl="7">
      <w:numFmt w:val="bullet"/>
      <w:lvlText w:val="•"/>
      <w:lvlJc w:val="left"/>
      <w:pPr>
        <w:ind w:left="1060" w:hanging="891"/>
      </w:pPr>
    </w:lvl>
    <w:lvl w:ilvl="8">
      <w:numFmt w:val="bullet"/>
      <w:lvlText w:val="•"/>
      <w:lvlJc w:val="left"/>
      <w:pPr>
        <w:ind w:left="1100" w:hanging="891"/>
      </w:pPr>
    </w:lvl>
  </w:abstractNum>
  <w:abstractNum w:abstractNumId="2" w15:restartNumberingAfterBreak="0">
    <w:nsid w:val="00000419"/>
    <w:multiLevelType w:val="multilevel"/>
    <w:tmpl w:val="0000089C"/>
    <w:lvl w:ilvl="0">
      <w:numFmt w:val="bullet"/>
      <w:lvlText w:val="—"/>
      <w:lvlJc w:val="left"/>
      <w:pPr>
        <w:ind w:left="760" w:hanging="400"/>
      </w:pPr>
      <w:rPr>
        <w:rFonts w:ascii="Times New Roman" w:hAnsi="Times New Roman" w:cs="Times New Roman"/>
        <w:b w:val="0"/>
        <w:bCs w:val="0"/>
        <w:i w:val="0"/>
        <w:iCs w:val="0"/>
        <w:w w:val="99"/>
        <w:sz w:val="20"/>
        <w:szCs w:val="20"/>
      </w:rPr>
    </w:lvl>
    <w:lvl w:ilvl="1">
      <w:numFmt w:val="bullet"/>
      <w:lvlText w:val="•"/>
      <w:lvlJc w:val="left"/>
      <w:pPr>
        <w:ind w:left="1580" w:hanging="400"/>
      </w:pPr>
    </w:lvl>
    <w:lvl w:ilvl="2">
      <w:numFmt w:val="bullet"/>
      <w:lvlText w:val="•"/>
      <w:lvlJc w:val="left"/>
      <w:pPr>
        <w:ind w:left="2400" w:hanging="400"/>
      </w:pPr>
    </w:lvl>
    <w:lvl w:ilvl="3">
      <w:numFmt w:val="bullet"/>
      <w:lvlText w:val="•"/>
      <w:lvlJc w:val="left"/>
      <w:pPr>
        <w:ind w:left="3220" w:hanging="400"/>
      </w:pPr>
    </w:lvl>
    <w:lvl w:ilvl="4">
      <w:numFmt w:val="bullet"/>
      <w:lvlText w:val="•"/>
      <w:lvlJc w:val="left"/>
      <w:pPr>
        <w:ind w:left="4040" w:hanging="400"/>
      </w:pPr>
    </w:lvl>
    <w:lvl w:ilvl="5">
      <w:numFmt w:val="bullet"/>
      <w:lvlText w:val="•"/>
      <w:lvlJc w:val="left"/>
      <w:pPr>
        <w:ind w:left="4860" w:hanging="400"/>
      </w:pPr>
    </w:lvl>
    <w:lvl w:ilvl="6">
      <w:numFmt w:val="bullet"/>
      <w:lvlText w:val="•"/>
      <w:lvlJc w:val="left"/>
      <w:pPr>
        <w:ind w:left="5680" w:hanging="400"/>
      </w:pPr>
    </w:lvl>
    <w:lvl w:ilvl="7">
      <w:numFmt w:val="bullet"/>
      <w:lvlText w:val="•"/>
      <w:lvlJc w:val="left"/>
      <w:pPr>
        <w:ind w:left="6500" w:hanging="400"/>
      </w:pPr>
    </w:lvl>
    <w:lvl w:ilvl="8">
      <w:numFmt w:val="bullet"/>
      <w:lvlText w:val="•"/>
      <w:lvlJc w:val="left"/>
      <w:pPr>
        <w:ind w:left="7320" w:hanging="400"/>
      </w:pPr>
    </w:lvl>
  </w:abstractNum>
  <w:abstractNum w:abstractNumId="3"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riou, Laurent">
    <w15:presenceInfo w15:providerId="AD" w15:userId="S::laurent.cariou@intel.com::4453f93f-2ed2-46e8-bb8c-3237fbfdd4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2781"/>
    <w:rsid w:val="00002B6A"/>
    <w:rsid w:val="000053CF"/>
    <w:rsid w:val="00005903"/>
    <w:rsid w:val="00007917"/>
    <w:rsid w:val="00007C9B"/>
    <w:rsid w:val="00011043"/>
    <w:rsid w:val="00013A38"/>
    <w:rsid w:val="00013AF6"/>
    <w:rsid w:val="00013F2D"/>
    <w:rsid w:val="00015EE0"/>
    <w:rsid w:val="00016100"/>
    <w:rsid w:val="00017168"/>
    <w:rsid w:val="00017321"/>
    <w:rsid w:val="000176AF"/>
    <w:rsid w:val="00020D21"/>
    <w:rsid w:val="00021056"/>
    <w:rsid w:val="000211B3"/>
    <w:rsid w:val="00021324"/>
    <w:rsid w:val="000225F0"/>
    <w:rsid w:val="000229C4"/>
    <w:rsid w:val="00024523"/>
    <w:rsid w:val="00025D3B"/>
    <w:rsid w:val="0002651F"/>
    <w:rsid w:val="00026799"/>
    <w:rsid w:val="00026850"/>
    <w:rsid w:val="0002714F"/>
    <w:rsid w:val="0002756A"/>
    <w:rsid w:val="000300C0"/>
    <w:rsid w:val="000306AC"/>
    <w:rsid w:val="000308AB"/>
    <w:rsid w:val="00034413"/>
    <w:rsid w:val="0003552D"/>
    <w:rsid w:val="00035667"/>
    <w:rsid w:val="000359AD"/>
    <w:rsid w:val="00035D4D"/>
    <w:rsid w:val="000371D3"/>
    <w:rsid w:val="000374C2"/>
    <w:rsid w:val="00037685"/>
    <w:rsid w:val="0003771E"/>
    <w:rsid w:val="0003776F"/>
    <w:rsid w:val="00037829"/>
    <w:rsid w:val="00042272"/>
    <w:rsid w:val="000423B2"/>
    <w:rsid w:val="00042681"/>
    <w:rsid w:val="00042854"/>
    <w:rsid w:val="00043548"/>
    <w:rsid w:val="00043A25"/>
    <w:rsid w:val="0004439F"/>
    <w:rsid w:val="00045515"/>
    <w:rsid w:val="0004587C"/>
    <w:rsid w:val="0004728D"/>
    <w:rsid w:val="00050801"/>
    <w:rsid w:val="00051832"/>
    <w:rsid w:val="000552BF"/>
    <w:rsid w:val="000567FC"/>
    <w:rsid w:val="000568B0"/>
    <w:rsid w:val="0005694E"/>
    <w:rsid w:val="0006194C"/>
    <w:rsid w:val="00061C2D"/>
    <w:rsid w:val="00061C3D"/>
    <w:rsid w:val="0006290F"/>
    <w:rsid w:val="00062E88"/>
    <w:rsid w:val="000649AB"/>
    <w:rsid w:val="00064A86"/>
    <w:rsid w:val="0006639B"/>
    <w:rsid w:val="00066D8A"/>
    <w:rsid w:val="00071F86"/>
    <w:rsid w:val="00072045"/>
    <w:rsid w:val="00072257"/>
    <w:rsid w:val="00072E76"/>
    <w:rsid w:val="00073B29"/>
    <w:rsid w:val="00073F5A"/>
    <w:rsid w:val="00074C9D"/>
    <w:rsid w:val="00075757"/>
    <w:rsid w:val="000763E2"/>
    <w:rsid w:val="000804D5"/>
    <w:rsid w:val="000818A3"/>
    <w:rsid w:val="000845A2"/>
    <w:rsid w:val="000846C1"/>
    <w:rsid w:val="00085DDF"/>
    <w:rsid w:val="000862E6"/>
    <w:rsid w:val="0008692C"/>
    <w:rsid w:val="00086987"/>
    <w:rsid w:val="00086BBE"/>
    <w:rsid w:val="000879A3"/>
    <w:rsid w:val="00091C53"/>
    <w:rsid w:val="00092307"/>
    <w:rsid w:val="0009369D"/>
    <w:rsid w:val="00093ED9"/>
    <w:rsid w:val="0009414B"/>
    <w:rsid w:val="000946B8"/>
    <w:rsid w:val="00094C78"/>
    <w:rsid w:val="000969A1"/>
    <w:rsid w:val="00096E8C"/>
    <w:rsid w:val="0009756B"/>
    <w:rsid w:val="000979D0"/>
    <w:rsid w:val="00097C3B"/>
    <w:rsid w:val="00097CAF"/>
    <w:rsid w:val="000A047D"/>
    <w:rsid w:val="000A1955"/>
    <w:rsid w:val="000A1B13"/>
    <w:rsid w:val="000A1EE6"/>
    <w:rsid w:val="000A2445"/>
    <w:rsid w:val="000A2B3F"/>
    <w:rsid w:val="000A2C7F"/>
    <w:rsid w:val="000A4F79"/>
    <w:rsid w:val="000A6263"/>
    <w:rsid w:val="000A6647"/>
    <w:rsid w:val="000A6B90"/>
    <w:rsid w:val="000A6C58"/>
    <w:rsid w:val="000B1AD0"/>
    <w:rsid w:val="000B2048"/>
    <w:rsid w:val="000B2409"/>
    <w:rsid w:val="000B784B"/>
    <w:rsid w:val="000B79CD"/>
    <w:rsid w:val="000B7E2A"/>
    <w:rsid w:val="000C0752"/>
    <w:rsid w:val="000C1EEF"/>
    <w:rsid w:val="000C273C"/>
    <w:rsid w:val="000C2EF6"/>
    <w:rsid w:val="000C4BF9"/>
    <w:rsid w:val="000C4C38"/>
    <w:rsid w:val="000C4FC3"/>
    <w:rsid w:val="000C5F3E"/>
    <w:rsid w:val="000C5FCD"/>
    <w:rsid w:val="000C6B11"/>
    <w:rsid w:val="000C6D3A"/>
    <w:rsid w:val="000D01A8"/>
    <w:rsid w:val="000D2C17"/>
    <w:rsid w:val="000D3493"/>
    <w:rsid w:val="000D380E"/>
    <w:rsid w:val="000D5894"/>
    <w:rsid w:val="000E0050"/>
    <w:rsid w:val="000E109B"/>
    <w:rsid w:val="000E12C8"/>
    <w:rsid w:val="000E1361"/>
    <w:rsid w:val="000E233B"/>
    <w:rsid w:val="000E2CA6"/>
    <w:rsid w:val="000E3163"/>
    <w:rsid w:val="000E40E7"/>
    <w:rsid w:val="000E4DD1"/>
    <w:rsid w:val="000E6714"/>
    <w:rsid w:val="000F07B1"/>
    <w:rsid w:val="000F09C1"/>
    <w:rsid w:val="000F5BE1"/>
    <w:rsid w:val="000F6CED"/>
    <w:rsid w:val="000F7627"/>
    <w:rsid w:val="000F7821"/>
    <w:rsid w:val="000F7838"/>
    <w:rsid w:val="000F7EC8"/>
    <w:rsid w:val="00101596"/>
    <w:rsid w:val="00101B24"/>
    <w:rsid w:val="0010245D"/>
    <w:rsid w:val="0010281E"/>
    <w:rsid w:val="0010363F"/>
    <w:rsid w:val="00103EE3"/>
    <w:rsid w:val="00104B42"/>
    <w:rsid w:val="001053BD"/>
    <w:rsid w:val="00106127"/>
    <w:rsid w:val="00106AF4"/>
    <w:rsid w:val="00106F91"/>
    <w:rsid w:val="001072C2"/>
    <w:rsid w:val="001074AE"/>
    <w:rsid w:val="00110B78"/>
    <w:rsid w:val="00111CFA"/>
    <w:rsid w:val="00111F98"/>
    <w:rsid w:val="00112C72"/>
    <w:rsid w:val="0011458B"/>
    <w:rsid w:val="001156FA"/>
    <w:rsid w:val="001171AF"/>
    <w:rsid w:val="00117386"/>
    <w:rsid w:val="001177AF"/>
    <w:rsid w:val="00117CC9"/>
    <w:rsid w:val="00121B31"/>
    <w:rsid w:val="00124AFF"/>
    <w:rsid w:val="00126AF5"/>
    <w:rsid w:val="0012772B"/>
    <w:rsid w:val="00127EF2"/>
    <w:rsid w:val="00130C0D"/>
    <w:rsid w:val="00131933"/>
    <w:rsid w:val="00131DAA"/>
    <w:rsid w:val="00132348"/>
    <w:rsid w:val="001323E9"/>
    <w:rsid w:val="00132A9F"/>
    <w:rsid w:val="00132CF2"/>
    <w:rsid w:val="00134C55"/>
    <w:rsid w:val="0013617A"/>
    <w:rsid w:val="0013638C"/>
    <w:rsid w:val="00136B92"/>
    <w:rsid w:val="00136CFC"/>
    <w:rsid w:val="00140AF7"/>
    <w:rsid w:val="00141376"/>
    <w:rsid w:val="00141692"/>
    <w:rsid w:val="001419B6"/>
    <w:rsid w:val="00141ABC"/>
    <w:rsid w:val="00141CA4"/>
    <w:rsid w:val="00141DFD"/>
    <w:rsid w:val="00141E86"/>
    <w:rsid w:val="0014280C"/>
    <w:rsid w:val="00142F85"/>
    <w:rsid w:val="00143077"/>
    <w:rsid w:val="00143B8C"/>
    <w:rsid w:val="00144420"/>
    <w:rsid w:val="00146B6F"/>
    <w:rsid w:val="0014750A"/>
    <w:rsid w:val="00147F0B"/>
    <w:rsid w:val="00151B2B"/>
    <w:rsid w:val="00152359"/>
    <w:rsid w:val="00155F03"/>
    <w:rsid w:val="00157AE7"/>
    <w:rsid w:val="001603D0"/>
    <w:rsid w:val="00160B40"/>
    <w:rsid w:val="00160E79"/>
    <w:rsid w:val="001610A7"/>
    <w:rsid w:val="00162976"/>
    <w:rsid w:val="00162B35"/>
    <w:rsid w:val="00164C75"/>
    <w:rsid w:val="001677BF"/>
    <w:rsid w:val="00167DBE"/>
    <w:rsid w:val="00170A3C"/>
    <w:rsid w:val="0017237A"/>
    <w:rsid w:val="00172989"/>
    <w:rsid w:val="00172D75"/>
    <w:rsid w:val="00172F06"/>
    <w:rsid w:val="00173E5E"/>
    <w:rsid w:val="0017432E"/>
    <w:rsid w:val="001743FC"/>
    <w:rsid w:val="001747DB"/>
    <w:rsid w:val="00174EAC"/>
    <w:rsid w:val="001757F2"/>
    <w:rsid w:val="001762D0"/>
    <w:rsid w:val="00177068"/>
    <w:rsid w:val="001773E0"/>
    <w:rsid w:val="00177FE4"/>
    <w:rsid w:val="00180D46"/>
    <w:rsid w:val="0018246E"/>
    <w:rsid w:val="00182A6B"/>
    <w:rsid w:val="00184827"/>
    <w:rsid w:val="00185986"/>
    <w:rsid w:val="0018777D"/>
    <w:rsid w:val="001911EC"/>
    <w:rsid w:val="001917C7"/>
    <w:rsid w:val="00192714"/>
    <w:rsid w:val="00192A58"/>
    <w:rsid w:val="00192A5B"/>
    <w:rsid w:val="001936D0"/>
    <w:rsid w:val="00195EBE"/>
    <w:rsid w:val="001968A8"/>
    <w:rsid w:val="00196ABC"/>
    <w:rsid w:val="001A0178"/>
    <w:rsid w:val="001A0E32"/>
    <w:rsid w:val="001A0F38"/>
    <w:rsid w:val="001A1A08"/>
    <w:rsid w:val="001A25FA"/>
    <w:rsid w:val="001A51BC"/>
    <w:rsid w:val="001A5286"/>
    <w:rsid w:val="001A5373"/>
    <w:rsid w:val="001A597C"/>
    <w:rsid w:val="001A6C05"/>
    <w:rsid w:val="001B05E8"/>
    <w:rsid w:val="001B1B49"/>
    <w:rsid w:val="001B21C6"/>
    <w:rsid w:val="001B2A31"/>
    <w:rsid w:val="001B2CC4"/>
    <w:rsid w:val="001B31A6"/>
    <w:rsid w:val="001B3343"/>
    <w:rsid w:val="001B367B"/>
    <w:rsid w:val="001B3D70"/>
    <w:rsid w:val="001B4FC3"/>
    <w:rsid w:val="001B6471"/>
    <w:rsid w:val="001B76FE"/>
    <w:rsid w:val="001C0653"/>
    <w:rsid w:val="001C0941"/>
    <w:rsid w:val="001C1ADC"/>
    <w:rsid w:val="001C2613"/>
    <w:rsid w:val="001C34F7"/>
    <w:rsid w:val="001C44AC"/>
    <w:rsid w:val="001C5AFD"/>
    <w:rsid w:val="001C6548"/>
    <w:rsid w:val="001C685B"/>
    <w:rsid w:val="001C6A37"/>
    <w:rsid w:val="001C7EAD"/>
    <w:rsid w:val="001D11EB"/>
    <w:rsid w:val="001D3051"/>
    <w:rsid w:val="001D39F8"/>
    <w:rsid w:val="001D3C40"/>
    <w:rsid w:val="001D58D1"/>
    <w:rsid w:val="001D6097"/>
    <w:rsid w:val="001D630C"/>
    <w:rsid w:val="001D6FA6"/>
    <w:rsid w:val="001D723B"/>
    <w:rsid w:val="001D7BA8"/>
    <w:rsid w:val="001D7C0D"/>
    <w:rsid w:val="001E048B"/>
    <w:rsid w:val="001E0ADE"/>
    <w:rsid w:val="001E1245"/>
    <w:rsid w:val="001E2B02"/>
    <w:rsid w:val="001E350F"/>
    <w:rsid w:val="001E351C"/>
    <w:rsid w:val="001E4107"/>
    <w:rsid w:val="001E53B9"/>
    <w:rsid w:val="001E5896"/>
    <w:rsid w:val="001E6213"/>
    <w:rsid w:val="001E6920"/>
    <w:rsid w:val="001E768F"/>
    <w:rsid w:val="001F07B2"/>
    <w:rsid w:val="001F0DC7"/>
    <w:rsid w:val="001F10D9"/>
    <w:rsid w:val="001F1C30"/>
    <w:rsid w:val="001F2A84"/>
    <w:rsid w:val="001F2D0A"/>
    <w:rsid w:val="001F4849"/>
    <w:rsid w:val="001F4C16"/>
    <w:rsid w:val="001F546A"/>
    <w:rsid w:val="001F5B4B"/>
    <w:rsid w:val="001F6318"/>
    <w:rsid w:val="001F659C"/>
    <w:rsid w:val="001F711E"/>
    <w:rsid w:val="001F75A8"/>
    <w:rsid w:val="001F769F"/>
    <w:rsid w:val="002003EC"/>
    <w:rsid w:val="00202106"/>
    <w:rsid w:val="002024C2"/>
    <w:rsid w:val="00203EF9"/>
    <w:rsid w:val="00203FCC"/>
    <w:rsid w:val="002048A7"/>
    <w:rsid w:val="0020516C"/>
    <w:rsid w:val="002056CB"/>
    <w:rsid w:val="0020642D"/>
    <w:rsid w:val="0020713D"/>
    <w:rsid w:val="002071F4"/>
    <w:rsid w:val="00210200"/>
    <w:rsid w:val="0021035F"/>
    <w:rsid w:val="00210E83"/>
    <w:rsid w:val="0021219C"/>
    <w:rsid w:val="00212A9C"/>
    <w:rsid w:val="00213967"/>
    <w:rsid w:val="00213E45"/>
    <w:rsid w:val="002142AE"/>
    <w:rsid w:val="00215CE5"/>
    <w:rsid w:val="0021601C"/>
    <w:rsid w:val="00216D1C"/>
    <w:rsid w:val="00216DA4"/>
    <w:rsid w:val="00216EF4"/>
    <w:rsid w:val="00217378"/>
    <w:rsid w:val="00217BB3"/>
    <w:rsid w:val="00220430"/>
    <w:rsid w:val="00221062"/>
    <w:rsid w:val="002210FF"/>
    <w:rsid w:val="002220B7"/>
    <w:rsid w:val="002229B5"/>
    <w:rsid w:val="00222B2D"/>
    <w:rsid w:val="00222EFA"/>
    <w:rsid w:val="00224541"/>
    <w:rsid w:val="00230372"/>
    <w:rsid w:val="0023042E"/>
    <w:rsid w:val="002322A5"/>
    <w:rsid w:val="00233058"/>
    <w:rsid w:val="002335DB"/>
    <w:rsid w:val="00233A7D"/>
    <w:rsid w:val="002355E4"/>
    <w:rsid w:val="002410DA"/>
    <w:rsid w:val="0024174B"/>
    <w:rsid w:val="00244006"/>
    <w:rsid w:val="00244233"/>
    <w:rsid w:val="00244CEA"/>
    <w:rsid w:val="0024525A"/>
    <w:rsid w:val="002466D7"/>
    <w:rsid w:val="00250605"/>
    <w:rsid w:val="00250CF0"/>
    <w:rsid w:val="002545BF"/>
    <w:rsid w:val="0025518D"/>
    <w:rsid w:val="002556CC"/>
    <w:rsid w:val="0025635A"/>
    <w:rsid w:val="002578BB"/>
    <w:rsid w:val="00257D5A"/>
    <w:rsid w:val="00261602"/>
    <w:rsid w:val="00262F96"/>
    <w:rsid w:val="002633B1"/>
    <w:rsid w:val="002636BA"/>
    <w:rsid w:val="002646E4"/>
    <w:rsid w:val="00264848"/>
    <w:rsid w:val="00264EFE"/>
    <w:rsid w:val="00264F76"/>
    <w:rsid w:val="002653BB"/>
    <w:rsid w:val="00267CFE"/>
    <w:rsid w:val="00270D14"/>
    <w:rsid w:val="00270F12"/>
    <w:rsid w:val="002727FA"/>
    <w:rsid w:val="00273983"/>
    <w:rsid w:val="00274C04"/>
    <w:rsid w:val="00275C0D"/>
    <w:rsid w:val="002769AB"/>
    <w:rsid w:val="00280D2E"/>
    <w:rsid w:val="00281939"/>
    <w:rsid w:val="0028235F"/>
    <w:rsid w:val="0028292F"/>
    <w:rsid w:val="00282931"/>
    <w:rsid w:val="0028402F"/>
    <w:rsid w:val="0028678D"/>
    <w:rsid w:val="0029020B"/>
    <w:rsid w:val="00291334"/>
    <w:rsid w:val="00291DF9"/>
    <w:rsid w:val="002929AC"/>
    <w:rsid w:val="00292C42"/>
    <w:rsid w:val="00292CA2"/>
    <w:rsid w:val="00293A4A"/>
    <w:rsid w:val="00293F73"/>
    <w:rsid w:val="0029410C"/>
    <w:rsid w:val="00294BD0"/>
    <w:rsid w:val="0029575F"/>
    <w:rsid w:val="00297C9A"/>
    <w:rsid w:val="002A0ADD"/>
    <w:rsid w:val="002A0C93"/>
    <w:rsid w:val="002A1C7D"/>
    <w:rsid w:val="002A3512"/>
    <w:rsid w:val="002A37AE"/>
    <w:rsid w:val="002A390D"/>
    <w:rsid w:val="002A423C"/>
    <w:rsid w:val="002A54E2"/>
    <w:rsid w:val="002A6752"/>
    <w:rsid w:val="002A7273"/>
    <w:rsid w:val="002A745A"/>
    <w:rsid w:val="002A7B3D"/>
    <w:rsid w:val="002B1A82"/>
    <w:rsid w:val="002B1B43"/>
    <w:rsid w:val="002B353F"/>
    <w:rsid w:val="002B37F7"/>
    <w:rsid w:val="002B3890"/>
    <w:rsid w:val="002B3C3F"/>
    <w:rsid w:val="002B436C"/>
    <w:rsid w:val="002B5FB2"/>
    <w:rsid w:val="002B6510"/>
    <w:rsid w:val="002B6673"/>
    <w:rsid w:val="002C04D5"/>
    <w:rsid w:val="002C24B0"/>
    <w:rsid w:val="002C4900"/>
    <w:rsid w:val="002C522E"/>
    <w:rsid w:val="002C6011"/>
    <w:rsid w:val="002C61A1"/>
    <w:rsid w:val="002D02D7"/>
    <w:rsid w:val="002D0C15"/>
    <w:rsid w:val="002D1BA9"/>
    <w:rsid w:val="002D2C4B"/>
    <w:rsid w:val="002D2EA5"/>
    <w:rsid w:val="002D4185"/>
    <w:rsid w:val="002D44BE"/>
    <w:rsid w:val="002D54EF"/>
    <w:rsid w:val="002D6402"/>
    <w:rsid w:val="002D6B31"/>
    <w:rsid w:val="002D6BA1"/>
    <w:rsid w:val="002D6CDB"/>
    <w:rsid w:val="002D6D2D"/>
    <w:rsid w:val="002E0CF9"/>
    <w:rsid w:val="002E13B4"/>
    <w:rsid w:val="002E18D1"/>
    <w:rsid w:val="002E1D58"/>
    <w:rsid w:val="002E36EB"/>
    <w:rsid w:val="002E3800"/>
    <w:rsid w:val="002E4285"/>
    <w:rsid w:val="002E52EC"/>
    <w:rsid w:val="002E5B83"/>
    <w:rsid w:val="002E6B14"/>
    <w:rsid w:val="002E7044"/>
    <w:rsid w:val="002E7A17"/>
    <w:rsid w:val="002E7B37"/>
    <w:rsid w:val="002F0431"/>
    <w:rsid w:val="002F098B"/>
    <w:rsid w:val="002F0D74"/>
    <w:rsid w:val="002F112A"/>
    <w:rsid w:val="002F17F0"/>
    <w:rsid w:val="002F1AA8"/>
    <w:rsid w:val="002F1E6B"/>
    <w:rsid w:val="002F1EAA"/>
    <w:rsid w:val="002F2390"/>
    <w:rsid w:val="002F24B1"/>
    <w:rsid w:val="002F33DE"/>
    <w:rsid w:val="002F53CF"/>
    <w:rsid w:val="002F5AB0"/>
    <w:rsid w:val="002F75DB"/>
    <w:rsid w:val="003009B6"/>
    <w:rsid w:val="003017E1"/>
    <w:rsid w:val="00301855"/>
    <w:rsid w:val="0030190C"/>
    <w:rsid w:val="00303AA2"/>
    <w:rsid w:val="00305412"/>
    <w:rsid w:val="003063FB"/>
    <w:rsid w:val="0030765F"/>
    <w:rsid w:val="00310715"/>
    <w:rsid w:val="003111DF"/>
    <w:rsid w:val="003115A5"/>
    <w:rsid w:val="00311667"/>
    <w:rsid w:val="003117D8"/>
    <w:rsid w:val="0031231B"/>
    <w:rsid w:val="00314DE7"/>
    <w:rsid w:val="003165E2"/>
    <w:rsid w:val="003169FD"/>
    <w:rsid w:val="0031742F"/>
    <w:rsid w:val="003177AD"/>
    <w:rsid w:val="00320E15"/>
    <w:rsid w:val="00321336"/>
    <w:rsid w:val="00321A8F"/>
    <w:rsid w:val="003234A6"/>
    <w:rsid w:val="00323667"/>
    <w:rsid w:val="00323E66"/>
    <w:rsid w:val="00324C83"/>
    <w:rsid w:val="00325031"/>
    <w:rsid w:val="00326BB4"/>
    <w:rsid w:val="00330018"/>
    <w:rsid w:val="00331E45"/>
    <w:rsid w:val="00332263"/>
    <w:rsid w:val="0033263A"/>
    <w:rsid w:val="003331DE"/>
    <w:rsid w:val="00333DDF"/>
    <w:rsid w:val="00333ED8"/>
    <w:rsid w:val="00334D26"/>
    <w:rsid w:val="003358E4"/>
    <w:rsid w:val="003368A8"/>
    <w:rsid w:val="003369B1"/>
    <w:rsid w:val="00336CD7"/>
    <w:rsid w:val="00337DA5"/>
    <w:rsid w:val="003414E1"/>
    <w:rsid w:val="00341C5E"/>
    <w:rsid w:val="00341F1B"/>
    <w:rsid w:val="00344903"/>
    <w:rsid w:val="00344B05"/>
    <w:rsid w:val="00345F57"/>
    <w:rsid w:val="00346D99"/>
    <w:rsid w:val="00346FF3"/>
    <w:rsid w:val="003471BA"/>
    <w:rsid w:val="0035042C"/>
    <w:rsid w:val="0035045F"/>
    <w:rsid w:val="0035062A"/>
    <w:rsid w:val="00350B94"/>
    <w:rsid w:val="00351730"/>
    <w:rsid w:val="003527B1"/>
    <w:rsid w:val="00352FFB"/>
    <w:rsid w:val="00353808"/>
    <w:rsid w:val="003546C4"/>
    <w:rsid w:val="0035521D"/>
    <w:rsid w:val="00356FE9"/>
    <w:rsid w:val="0035725E"/>
    <w:rsid w:val="003573D5"/>
    <w:rsid w:val="00357B12"/>
    <w:rsid w:val="003607DB"/>
    <w:rsid w:val="00360ED1"/>
    <w:rsid w:val="00362D39"/>
    <w:rsid w:val="003639EB"/>
    <w:rsid w:val="003642E1"/>
    <w:rsid w:val="00365E37"/>
    <w:rsid w:val="00366056"/>
    <w:rsid w:val="003711EB"/>
    <w:rsid w:val="0037198F"/>
    <w:rsid w:val="00373DD1"/>
    <w:rsid w:val="00374DB1"/>
    <w:rsid w:val="00375D98"/>
    <w:rsid w:val="00380B99"/>
    <w:rsid w:val="0038130A"/>
    <w:rsid w:val="00381FCC"/>
    <w:rsid w:val="003837F2"/>
    <w:rsid w:val="00383827"/>
    <w:rsid w:val="00386B58"/>
    <w:rsid w:val="00386FFB"/>
    <w:rsid w:val="0039143B"/>
    <w:rsid w:val="00391DF8"/>
    <w:rsid w:val="003929FD"/>
    <w:rsid w:val="00393BFF"/>
    <w:rsid w:val="00394CAD"/>
    <w:rsid w:val="0039759D"/>
    <w:rsid w:val="0039794B"/>
    <w:rsid w:val="00397A0B"/>
    <w:rsid w:val="00397B29"/>
    <w:rsid w:val="003A0A11"/>
    <w:rsid w:val="003A1172"/>
    <w:rsid w:val="003A1EAA"/>
    <w:rsid w:val="003A1F66"/>
    <w:rsid w:val="003A23BD"/>
    <w:rsid w:val="003A3BD0"/>
    <w:rsid w:val="003A60F7"/>
    <w:rsid w:val="003A64CF"/>
    <w:rsid w:val="003B051C"/>
    <w:rsid w:val="003B0DBD"/>
    <w:rsid w:val="003B130A"/>
    <w:rsid w:val="003B4F97"/>
    <w:rsid w:val="003B5CC8"/>
    <w:rsid w:val="003C1D44"/>
    <w:rsid w:val="003C21E8"/>
    <w:rsid w:val="003C3DAD"/>
    <w:rsid w:val="003C476F"/>
    <w:rsid w:val="003C4C8E"/>
    <w:rsid w:val="003D0DB8"/>
    <w:rsid w:val="003D1229"/>
    <w:rsid w:val="003D1C3B"/>
    <w:rsid w:val="003D332C"/>
    <w:rsid w:val="003D340D"/>
    <w:rsid w:val="003D3BD6"/>
    <w:rsid w:val="003D4B8B"/>
    <w:rsid w:val="003D5248"/>
    <w:rsid w:val="003D5CB0"/>
    <w:rsid w:val="003D62A7"/>
    <w:rsid w:val="003D6A80"/>
    <w:rsid w:val="003D7AFD"/>
    <w:rsid w:val="003D7F41"/>
    <w:rsid w:val="003E013D"/>
    <w:rsid w:val="003E01F3"/>
    <w:rsid w:val="003E1462"/>
    <w:rsid w:val="003E2843"/>
    <w:rsid w:val="003E3832"/>
    <w:rsid w:val="003E4ABA"/>
    <w:rsid w:val="003F074F"/>
    <w:rsid w:val="003F10E4"/>
    <w:rsid w:val="003F11D9"/>
    <w:rsid w:val="003F36F0"/>
    <w:rsid w:val="003F3CC2"/>
    <w:rsid w:val="003F4755"/>
    <w:rsid w:val="003F4B3C"/>
    <w:rsid w:val="003F4CE9"/>
    <w:rsid w:val="003F5E7C"/>
    <w:rsid w:val="003F6D5C"/>
    <w:rsid w:val="0040003B"/>
    <w:rsid w:val="00400645"/>
    <w:rsid w:val="00400A64"/>
    <w:rsid w:val="00402F23"/>
    <w:rsid w:val="0040358F"/>
    <w:rsid w:val="00403596"/>
    <w:rsid w:val="00405BCA"/>
    <w:rsid w:val="00406E7F"/>
    <w:rsid w:val="00407470"/>
    <w:rsid w:val="00407520"/>
    <w:rsid w:val="0040756F"/>
    <w:rsid w:val="00411743"/>
    <w:rsid w:val="0041233C"/>
    <w:rsid w:val="00413373"/>
    <w:rsid w:val="0041362D"/>
    <w:rsid w:val="00414100"/>
    <w:rsid w:val="00414D3A"/>
    <w:rsid w:val="0041581C"/>
    <w:rsid w:val="00416503"/>
    <w:rsid w:val="004171DE"/>
    <w:rsid w:val="0041746E"/>
    <w:rsid w:val="0042004A"/>
    <w:rsid w:val="0042103C"/>
    <w:rsid w:val="0042131A"/>
    <w:rsid w:val="004222C6"/>
    <w:rsid w:val="00424D2C"/>
    <w:rsid w:val="00425B89"/>
    <w:rsid w:val="00430522"/>
    <w:rsid w:val="0043248E"/>
    <w:rsid w:val="00432950"/>
    <w:rsid w:val="00433406"/>
    <w:rsid w:val="00433769"/>
    <w:rsid w:val="00433BF2"/>
    <w:rsid w:val="00434019"/>
    <w:rsid w:val="00434119"/>
    <w:rsid w:val="00435B8B"/>
    <w:rsid w:val="004360DD"/>
    <w:rsid w:val="00436CF1"/>
    <w:rsid w:val="00437BE2"/>
    <w:rsid w:val="004406EA"/>
    <w:rsid w:val="00440C98"/>
    <w:rsid w:val="00440FB2"/>
    <w:rsid w:val="00442037"/>
    <w:rsid w:val="00442856"/>
    <w:rsid w:val="004431F3"/>
    <w:rsid w:val="00443B20"/>
    <w:rsid w:val="0044570A"/>
    <w:rsid w:val="00451118"/>
    <w:rsid w:val="00451313"/>
    <w:rsid w:val="00451CDF"/>
    <w:rsid w:val="00452486"/>
    <w:rsid w:val="0045431C"/>
    <w:rsid w:val="00454AB3"/>
    <w:rsid w:val="004555A6"/>
    <w:rsid w:val="00455F9B"/>
    <w:rsid w:val="00456014"/>
    <w:rsid w:val="004563C8"/>
    <w:rsid w:val="00457333"/>
    <w:rsid w:val="004574B5"/>
    <w:rsid w:val="00457797"/>
    <w:rsid w:val="00457AB0"/>
    <w:rsid w:val="00460A85"/>
    <w:rsid w:val="004622B1"/>
    <w:rsid w:val="00463797"/>
    <w:rsid w:val="004655C4"/>
    <w:rsid w:val="004657B5"/>
    <w:rsid w:val="00466599"/>
    <w:rsid w:val="00466ECB"/>
    <w:rsid w:val="004701F8"/>
    <w:rsid w:val="00474372"/>
    <w:rsid w:val="004754AC"/>
    <w:rsid w:val="004773F2"/>
    <w:rsid w:val="004809E5"/>
    <w:rsid w:val="00480B32"/>
    <w:rsid w:val="00482B76"/>
    <w:rsid w:val="00484D2F"/>
    <w:rsid w:val="004857F3"/>
    <w:rsid w:val="00485F76"/>
    <w:rsid w:val="00487A30"/>
    <w:rsid w:val="00487C22"/>
    <w:rsid w:val="004904A0"/>
    <w:rsid w:val="004916EB"/>
    <w:rsid w:val="0049281B"/>
    <w:rsid w:val="0049405F"/>
    <w:rsid w:val="004958C0"/>
    <w:rsid w:val="00496822"/>
    <w:rsid w:val="00496DAE"/>
    <w:rsid w:val="004A0148"/>
    <w:rsid w:val="004A046D"/>
    <w:rsid w:val="004A19DD"/>
    <w:rsid w:val="004A25C6"/>
    <w:rsid w:val="004A5446"/>
    <w:rsid w:val="004A5646"/>
    <w:rsid w:val="004A5867"/>
    <w:rsid w:val="004A7932"/>
    <w:rsid w:val="004A7F32"/>
    <w:rsid w:val="004B064B"/>
    <w:rsid w:val="004B1F74"/>
    <w:rsid w:val="004B21EF"/>
    <w:rsid w:val="004B25C6"/>
    <w:rsid w:val="004B2A3C"/>
    <w:rsid w:val="004B3417"/>
    <w:rsid w:val="004B36B2"/>
    <w:rsid w:val="004B3BDD"/>
    <w:rsid w:val="004B4616"/>
    <w:rsid w:val="004B546D"/>
    <w:rsid w:val="004B616E"/>
    <w:rsid w:val="004B61DF"/>
    <w:rsid w:val="004B64BE"/>
    <w:rsid w:val="004B7327"/>
    <w:rsid w:val="004B7979"/>
    <w:rsid w:val="004B7E51"/>
    <w:rsid w:val="004C0758"/>
    <w:rsid w:val="004C1C53"/>
    <w:rsid w:val="004C1EFA"/>
    <w:rsid w:val="004C234F"/>
    <w:rsid w:val="004C2672"/>
    <w:rsid w:val="004C280D"/>
    <w:rsid w:val="004C51D1"/>
    <w:rsid w:val="004C5993"/>
    <w:rsid w:val="004C635E"/>
    <w:rsid w:val="004D0485"/>
    <w:rsid w:val="004D1FA6"/>
    <w:rsid w:val="004D2439"/>
    <w:rsid w:val="004D3125"/>
    <w:rsid w:val="004D39EA"/>
    <w:rsid w:val="004D3B3F"/>
    <w:rsid w:val="004D3EC3"/>
    <w:rsid w:val="004D4021"/>
    <w:rsid w:val="004D5AF9"/>
    <w:rsid w:val="004D5D2D"/>
    <w:rsid w:val="004D5EBB"/>
    <w:rsid w:val="004D6850"/>
    <w:rsid w:val="004E0917"/>
    <w:rsid w:val="004E1241"/>
    <w:rsid w:val="004E13CF"/>
    <w:rsid w:val="004E1DBD"/>
    <w:rsid w:val="004E292F"/>
    <w:rsid w:val="004E2D42"/>
    <w:rsid w:val="004E335E"/>
    <w:rsid w:val="004E3374"/>
    <w:rsid w:val="004E3E28"/>
    <w:rsid w:val="004E47BE"/>
    <w:rsid w:val="004E4B12"/>
    <w:rsid w:val="004E4ED4"/>
    <w:rsid w:val="004E5276"/>
    <w:rsid w:val="004E548C"/>
    <w:rsid w:val="004E70CC"/>
    <w:rsid w:val="004E73AC"/>
    <w:rsid w:val="004E7648"/>
    <w:rsid w:val="004F10C4"/>
    <w:rsid w:val="004F1BAB"/>
    <w:rsid w:val="004F3433"/>
    <w:rsid w:val="004F4A03"/>
    <w:rsid w:val="004F56A0"/>
    <w:rsid w:val="004F60C1"/>
    <w:rsid w:val="004F6745"/>
    <w:rsid w:val="0050057C"/>
    <w:rsid w:val="00501840"/>
    <w:rsid w:val="00503EE9"/>
    <w:rsid w:val="00504480"/>
    <w:rsid w:val="00504577"/>
    <w:rsid w:val="00504B08"/>
    <w:rsid w:val="005058C1"/>
    <w:rsid w:val="0050776F"/>
    <w:rsid w:val="00510B4C"/>
    <w:rsid w:val="005118D6"/>
    <w:rsid w:val="00512AA7"/>
    <w:rsid w:val="0051498D"/>
    <w:rsid w:val="00515CE3"/>
    <w:rsid w:val="00515F3E"/>
    <w:rsid w:val="005162BF"/>
    <w:rsid w:val="00516697"/>
    <w:rsid w:val="00516F06"/>
    <w:rsid w:val="005170FC"/>
    <w:rsid w:val="0052071E"/>
    <w:rsid w:val="00520DE2"/>
    <w:rsid w:val="0052116A"/>
    <w:rsid w:val="0052236A"/>
    <w:rsid w:val="00522E8C"/>
    <w:rsid w:val="00523120"/>
    <w:rsid w:val="00523290"/>
    <w:rsid w:val="00523D51"/>
    <w:rsid w:val="005264E6"/>
    <w:rsid w:val="005306B6"/>
    <w:rsid w:val="00533553"/>
    <w:rsid w:val="005352E1"/>
    <w:rsid w:val="00535678"/>
    <w:rsid w:val="005364A1"/>
    <w:rsid w:val="005366F8"/>
    <w:rsid w:val="00537403"/>
    <w:rsid w:val="0053793F"/>
    <w:rsid w:val="005413DE"/>
    <w:rsid w:val="00542EE2"/>
    <w:rsid w:val="005435D8"/>
    <w:rsid w:val="005438DA"/>
    <w:rsid w:val="00543C2C"/>
    <w:rsid w:val="00543C5F"/>
    <w:rsid w:val="005452AB"/>
    <w:rsid w:val="00545AAE"/>
    <w:rsid w:val="00545ABA"/>
    <w:rsid w:val="00545EDE"/>
    <w:rsid w:val="00546EFE"/>
    <w:rsid w:val="00547544"/>
    <w:rsid w:val="00547A2F"/>
    <w:rsid w:val="00550228"/>
    <w:rsid w:val="0055110C"/>
    <w:rsid w:val="00551162"/>
    <w:rsid w:val="005525BD"/>
    <w:rsid w:val="0055267F"/>
    <w:rsid w:val="0055346F"/>
    <w:rsid w:val="00553479"/>
    <w:rsid w:val="00554160"/>
    <w:rsid w:val="00554A5A"/>
    <w:rsid w:val="00554C09"/>
    <w:rsid w:val="00556978"/>
    <w:rsid w:val="00556AB3"/>
    <w:rsid w:val="00560633"/>
    <w:rsid w:val="00560B8A"/>
    <w:rsid w:val="00560F82"/>
    <w:rsid w:val="00561E78"/>
    <w:rsid w:val="005620DE"/>
    <w:rsid w:val="005628B9"/>
    <w:rsid w:val="00563DA8"/>
    <w:rsid w:val="005651A1"/>
    <w:rsid w:val="005653C8"/>
    <w:rsid w:val="00565568"/>
    <w:rsid w:val="0056589D"/>
    <w:rsid w:val="00566817"/>
    <w:rsid w:val="00566F28"/>
    <w:rsid w:val="00567E80"/>
    <w:rsid w:val="00567F49"/>
    <w:rsid w:val="00570AA6"/>
    <w:rsid w:val="00570B37"/>
    <w:rsid w:val="00571578"/>
    <w:rsid w:val="00571DE6"/>
    <w:rsid w:val="00572580"/>
    <w:rsid w:val="00572898"/>
    <w:rsid w:val="00572C38"/>
    <w:rsid w:val="00572F1B"/>
    <w:rsid w:val="00573E44"/>
    <w:rsid w:val="00574448"/>
    <w:rsid w:val="00575688"/>
    <w:rsid w:val="00575869"/>
    <w:rsid w:val="005764D4"/>
    <w:rsid w:val="00576508"/>
    <w:rsid w:val="00576EEC"/>
    <w:rsid w:val="005803D7"/>
    <w:rsid w:val="005810F8"/>
    <w:rsid w:val="00581754"/>
    <w:rsid w:val="00581C35"/>
    <w:rsid w:val="0058343F"/>
    <w:rsid w:val="00583917"/>
    <w:rsid w:val="00584126"/>
    <w:rsid w:val="005842EF"/>
    <w:rsid w:val="005859F6"/>
    <w:rsid w:val="00585F26"/>
    <w:rsid w:val="0058671F"/>
    <w:rsid w:val="005876CD"/>
    <w:rsid w:val="0059472C"/>
    <w:rsid w:val="0059513F"/>
    <w:rsid w:val="005979BC"/>
    <w:rsid w:val="005A0774"/>
    <w:rsid w:val="005A0BE1"/>
    <w:rsid w:val="005A36B9"/>
    <w:rsid w:val="005A38E3"/>
    <w:rsid w:val="005A3CE6"/>
    <w:rsid w:val="005A3DFC"/>
    <w:rsid w:val="005A4D29"/>
    <w:rsid w:val="005A5DE3"/>
    <w:rsid w:val="005A73C2"/>
    <w:rsid w:val="005A7953"/>
    <w:rsid w:val="005B02D3"/>
    <w:rsid w:val="005B23EA"/>
    <w:rsid w:val="005B33DA"/>
    <w:rsid w:val="005B341A"/>
    <w:rsid w:val="005B3884"/>
    <w:rsid w:val="005B41FC"/>
    <w:rsid w:val="005B55E4"/>
    <w:rsid w:val="005B5A9F"/>
    <w:rsid w:val="005B6B68"/>
    <w:rsid w:val="005B6C90"/>
    <w:rsid w:val="005B75E2"/>
    <w:rsid w:val="005C04F4"/>
    <w:rsid w:val="005C0EC6"/>
    <w:rsid w:val="005C11BF"/>
    <w:rsid w:val="005C1485"/>
    <w:rsid w:val="005C2B52"/>
    <w:rsid w:val="005C3E7E"/>
    <w:rsid w:val="005C42A0"/>
    <w:rsid w:val="005C436B"/>
    <w:rsid w:val="005C60C1"/>
    <w:rsid w:val="005C64E6"/>
    <w:rsid w:val="005D0034"/>
    <w:rsid w:val="005D02BC"/>
    <w:rsid w:val="005D042D"/>
    <w:rsid w:val="005D083E"/>
    <w:rsid w:val="005D1E21"/>
    <w:rsid w:val="005D2073"/>
    <w:rsid w:val="005D285D"/>
    <w:rsid w:val="005D5457"/>
    <w:rsid w:val="005D54C9"/>
    <w:rsid w:val="005D5886"/>
    <w:rsid w:val="005D6C33"/>
    <w:rsid w:val="005D743B"/>
    <w:rsid w:val="005E14D1"/>
    <w:rsid w:val="005E1B89"/>
    <w:rsid w:val="005E2C20"/>
    <w:rsid w:val="005E2F43"/>
    <w:rsid w:val="005E4B9F"/>
    <w:rsid w:val="005E5B2F"/>
    <w:rsid w:val="005E77EC"/>
    <w:rsid w:val="005F0CDC"/>
    <w:rsid w:val="005F2E51"/>
    <w:rsid w:val="005F3BED"/>
    <w:rsid w:val="005F464F"/>
    <w:rsid w:val="005F75F0"/>
    <w:rsid w:val="005F7E02"/>
    <w:rsid w:val="006000E6"/>
    <w:rsid w:val="00601010"/>
    <w:rsid w:val="00602BDA"/>
    <w:rsid w:val="00602DB5"/>
    <w:rsid w:val="00602EBF"/>
    <w:rsid w:val="006031E2"/>
    <w:rsid w:val="00604420"/>
    <w:rsid w:val="00605A1F"/>
    <w:rsid w:val="00605CEB"/>
    <w:rsid w:val="00606B69"/>
    <w:rsid w:val="00610028"/>
    <w:rsid w:val="00610C38"/>
    <w:rsid w:val="00611000"/>
    <w:rsid w:val="0061129C"/>
    <w:rsid w:val="00611E65"/>
    <w:rsid w:val="00612629"/>
    <w:rsid w:val="00613220"/>
    <w:rsid w:val="00613553"/>
    <w:rsid w:val="00613E61"/>
    <w:rsid w:val="00614B04"/>
    <w:rsid w:val="00615061"/>
    <w:rsid w:val="0061555E"/>
    <w:rsid w:val="006163F8"/>
    <w:rsid w:val="00617076"/>
    <w:rsid w:val="006171E7"/>
    <w:rsid w:val="0061741C"/>
    <w:rsid w:val="006175C1"/>
    <w:rsid w:val="006224C2"/>
    <w:rsid w:val="00623EC7"/>
    <w:rsid w:val="0062440B"/>
    <w:rsid w:val="00624795"/>
    <w:rsid w:val="006253B2"/>
    <w:rsid w:val="006258DC"/>
    <w:rsid w:val="00625A2B"/>
    <w:rsid w:val="0062627E"/>
    <w:rsid w:val="0062675E"/>
    <w:rsid w:val="0063011F"/>
    <w:rsid w:val="00631308"/>
    <w:rsid w:val="006323E2"/>
    <w:rsid w:val="00632B7C"/>
    <w:rsid w:val="00634147"/>
    <w:rsid w:val="0063559F"/>
    <w:rsid w:val="00635BC9"/>
    <w:rsid w:val="00636C8E"/>
    <w:rsid w:val="00637908"/>
    <w:rsid w:val="00637C35"/>
    <w:rsid w:val="006429CB"/>
    <w:rsid w:val="00643312"/>
    <w:rsid w:val="00643524"/>
    <w:rsid w:val="00644578"/>
    <w:rsid w:val="0064496D"/>
    <w:rsid w:val="00644A90"/>
    <w:rsid w:val="00645B64"/>
    <w:rsid w:val="0065045C"/>
    <w:rsid w:val="00650E40"/>
    <w:rsid w:val="00652F8C"/>
    <w:rsid w:val="0065317F"/>
    <w:rsid w:val="006535EA"/>
    <w:rsid w:val="00653853"/>
    <w:rsid w:val="006540F1"/>
    <w:rsid w:val="006540F7"/>
    <w:rsid w:val="00654A02"/>
    <w:rsid w:val="00655B4C"/>
    <w:rsid w:val="00655E7E"/>
    <w:rsid w:val="0066085B"/>
    <w:rsid w:val="00660E4B"/>
    <w:rsid w:val="00661B07"/>
    <w:rsid w:val="00661BC4"/>
    <w:rsid w:val="00661C19"/>
    <w:rsid w:val="00662726"/>
    <w:rsid w:val="0066471B"/>
    <w:rsid w:val="006650D0"/>
    <w:rsid w:val="00665646"/>
    <w:rsid w:val="00666CEF"/>
    <w:rsid w:val="0066769E"/>
    <w:rsid w:val="00667C22"/>
    <w:rsid w:val="00670F40"/>
    <w:rsid w:val="00671D22"/>
    <w:rsid w:val="00672AE1"/>
    <w:rsid w:val="0067358E"/>
    <w:rsid w:val="00674B18"/>
    <w:rsid w:val="00675C9C"/>
    <w:rsid w:val="0068017B"/>
    <w:rsid w:val="00680E7D"/>
    <w:rsid w:val="00681C5C"/>
    <w:rsid w:val="0068294F"/>
    <w:rsid w:val="006842FC"/>
    <w:rsid w:val="0068469E"/>
    <w:rsid w:val="00684D32"/>
    <w:rsid w:val="00685314"/>
    <w:rsid w:val="00685730"/>
    <w:rsid w:val="00685A8E"/>
    <w:rsid w:val="00685F48"/>
    <w:rsid w:val="0069130A"/>
    <w:rsid w:val="0069281D"/>
    <w:rsid w:val="00695205"/>
    <w:rsid w:val="00695D0D"/>
    <w:rsid w:val="006963B9"/>
    <w:rsid w:val="006A2103"/>
    <w:rsid w:val="006A21ED"/>
    <w:rsid w:val="006A4C8B"/>
    <w:rsid w:val="006A67D2"/>
    <w:rsid w:val="006A701A"/>
    <w:rsid w:val="006B01D7"/>
    <w:rsid w:val="006B0A07"/>
    <w:rsid w:val="006B1585"/>
    <w:rsid w:val="006B24C6"/>
    <w:rsid w:val="006B32F6"/>
    <w:rsid w:val="006B3970"/>
    <w:rsid w:val="006B39E0"/>
    <w:rsid w:val="006B51DC"/>
    <w:rsid w:val="006B5430"/>
    <w:rsid w:val="006B63E7"/>
    <w:rsid w:val="006B64EF"/>
    <w:rsid w:val="006B7CA1"/>
    <w:rsid w:val="006C05CC"/>
    <w:rsid w:val="006C0727"/>
    <w:rsid w:val="006C0A0E"/>
    <w:rsid w:val="006C0BA7"/>
    <w:rsid w:val="006C166A"/>
    <w:rsid w:val="006C1B47"/>
    <w:rsid w:val="006C2119"/>
    <w:rsid w:val="006C319D"/>
    <w:rsid w:val="006C3401"/>
    <w:rsid w:val="006C4C3A"/>
    <w:rsid w:val="006C5602"/>
    <w:rsid w:val="006C6A2E"/>
    <w:rsid w:val="006C720C"/>
    <w:rsid w:val="006C7659"/>
    <w:rsid w:val="006D030A"/>
    <w:rsid w:val="006D126C"/>
    <w:rsid w:val="006D633C"/>
    <w:rsid w:val="006D6869"/>
    <w:rsid w:val="006D7079"/>
    <w:rsid w:val="006D7843"/>
    <w:rsid w:val="006E145F"/>
    <w:rsid w:val="006E2BA5"/>
    <w:rsid w:val="006E39EC"/>
    <w:rsid w:val="006E3E56"/>
    <w:rsid w:val="006E3FDC"/>
    <w:rsid w:val="006E4DDB"/>
    <w:rsid w:val="006F23C3"/>
    <w:rsid w:val="006F318D"/>
    <w:rsid w:val="006F523F"/>
    <w:rsid w:val="006F62ED"/>
    <w:rsid w:val="006F6B83"/>
    <w:rsid w:val="00701F7D"/>
    <w:rsid w:val="00702855"/>
    <w:rsid w:val="00702A94"/>
    <w:rsid w:val="007039C3"/>
    <w:rsid w:val="007041C1"/>
    <w:rsid w:val="0070423B"/>
    <w:rsid w:val="00710853"/>
    <w:rsid w:val="007109B4"/>
    <w:rsid w:val="00710F1C"/>
    <w:rsid w:val="007113CD"/>
    <w:rsid w:val="00711AE2"/>
    <w:rsid w:val="007123FC"/>
    <w:rsid w:val="00712D90"/>
    <w:rsid w:val="007140F4"/>
    <w:rsid w:val="00714540"/>
    <w:rsid w:val="007147DC"/>
    <w:rsid w:val="00715DA2"/>
    <w:rsid w:val="0071740E"/>
    <w:rsid w:val="00720452"/>
    <w:rsid w:val="00721C89"/>
    <w:rsid w:val="0072297D"/>
    <w:rsid w:val="00725509"/>
    <w:rsid w:val="0072649D"/>
    <w:rsid w:val="007276A3"/>
    <w:rsid w:val="0073033C"/>
    <w:rsid w:val="00730E97"/>
    <w:rsid w:val="00731D84"/>
    <w:rsid w:val="00732253"/>
    <w:rsid w:val="00732560"/>
    <w:rsid w:val="00732A57"/>
    <w:rsid w:val="00733302"/>
    <w:rsid w:val="0073367B"/>
    <w:rsid w:val="00733E98"/>
    <w:rsid w:val="00735672"/>
    <w:rsid w:val="00736368"/>
    <w:rsid w:val="00736762"/>
    <w:rsid w:val="00736B1C"/>
    <w:rsid w:val="00736FFD"/>
    <w:rsid w:val="00737461"/>
    <w:rsid w:val="00740BF0"/>
    <w:rsid w:val="00740E96"/>
    <w:rsid w:val="00744990"/>
    <w:rsid w:val="00745D61"/>
    <w:rsid w:val="0074755A"/>
    <w:rsid w:val="007478C0"/>
    <w:rsid w:val="00750393"/>
    <w:rsid w:val="007503F5"/>
    <w:rsid w:val="00752005"/>
    <w:rsid w:val="00752255"/>
    <w:rsid w:val="0075228C"/>
    <w:rsid w:val="007522D1"/>
    <w:rsid w:val="0075351A"/>
    <w:rsid w:val="00753D2E"/>
    <w:rsid w:val="00753E18"/>
    <w:rsid w:val="007541F8"/>
    <w:rsid w:val="00754351"/>
    <w:rsid w:val="0075470F"/>
    <w:rsid w:val="0075572C"/>
    <w:rsid w:val="007563B3"/>
    <w:rsid w:val="00756ACE"/>
    <w:rsid w:val="00756BAF"/>
    <w:rsid w:val="00760808"/>
    <w:rsid w:val="00761ADC"/>
    <w:rsid w:val="007643A2"/>
    <w:rsid w:val="007646DE"/>
    <w:rsid w:val="00766BE1"/>
    <w:rsid w:val="00767C0C"/>
    <w:rsid w:val="00770572"/>
    <w:rsid w:val="00773986"/>
    <w:rsid w:val="007755B7"/>
    <w:rsid w:val="00775643"/>
    <w:rsid w:val="00776263"/>
    <w:rsid w:val="00783729"/>
    <w:rsid w:val="00783913"/>
    <w:rsid w:val="0078553D"/>
    <w:rsid w:val="007869FE"/>
    <w:rsid w:val="007870BF"/>
    <w:rsid w:val="00787930"/>
    <w:rsid w:val="00791E38"/>
    <w:rsid w:val="0079279A"/>
    <w:rsid w:val="00792F55"/>
    <w:rsid w:val="0079306F"/>
    <w:rsid w:val="00794C90"/>
    <w:rsid w:val="00794D51"/>
    <w:rsid w:val="007954B2"/>
    <w:rsid w:val="00796DAE"/>
    <w:rsid w:val="007A16E3"/>
    <w:rsid w:val="007A1C50"/>
    <w:rsid w:val="007A28A5"/>
    <w:rsid w:val="007A3695"/>
    <w:rsid w:val="007A3B91"/>
    <w:rsid w:val="007A3F63"/>
    <w:rsid w:val="007A4991"/>
    <w:rsid w:val="007A4C75"/>
    <w:rsid w:val="007A60B4"/>
    <w:rsid w:val="007A6CEE"/>
    <w:rsid w:val="007A761B"/>
    <w:rsid w:val="007A7A67"/>
    <w:rsid w:val="007B0D77"/>
    <w:rsid w:val="007B12CE"/>
    <w:rsid w:val="007B15D8"/>
    <w:rsid w:val="007B1BEE"/>
    <w:rsid w:val="007B1F75"/>
    <w:rsid w:val="007B3322"/>
    <w:rsid w:val="007B4D64"/>
    <w:rsid w:val="007B600D"/>
    <w:rsid w:val="007B76A7"/>
    <w:rsid w:val="007B7C70"/>
    <w:rsid w:val="007C0811"/>
    <w:rsid w:val="007C0CF5"/>
    <w:rsid w:val="007C19F6"/>
    <w:rsid w:val="007C23EC"/>
    <w:rsid w:val="007C25D1"/>
    <w:rsid w:val="007C2B6A"/>
    <w:rsid w:val="007C2C14"/>
    <w:rsid w:val="007C2F28"/>
    <w:rsid w:val="007C31B7"/>
    <w:rsid w:val="007C3E8C"/>
    <w:rsid w:val="007C5859"/>
    <w:rsid w:val="007C5A1F"/>
    <w:rsid w:val="007C6872"/>
    <w:rsid w:val="007C7BDC"/>
    <w:rsid w:val="007C7E4F"/>
    <w:rsid w:val="007D03C0"/>
    <w:rsid w:val="007D0477"/>
    <w:rsid w:val="007D0610"/>
    <w:rsid w:val="007D0688"/>
    <w:rsid w:val="007D0732"/>
    <w:rsid w:val="007D269B"/>
    <w:rsid w:val="007D2973"/>
    <w:rsid w:val="007D4358"/>
    <w:rsid w:val="007D5244"/>
    <w:rsid w:val="007D6AB0"/>
    <w:rsid w:val="007D784F"/>
    <w:rsid w:val="007E0347"/>
    <w:rsid w:val="007E0666"/>
    <w:rsid w:val="007E1906"/>
    <w:rsid w:val="007E19F4"/>
    <w:rsid w:val="007E30C4"/>
    <w:rsid w:val="007E41B4"/>
    <w:rsid w:val="007E46D1"/>
    <w:rsid w:val="007E4F7E"/>
    <w:rsid w:val="007E52CB"/>
    <w:rsid w:val="007E6EE2"/>
    <w:rsid w:val="007E71CA"/>
    <w:rsid w:val="007E73B7"/>
    <w:rsid w:val="007F2A02"/>
    <w:rsid w:val="007F2A0C"/>
    <w:rsid w:val="007F3D4D"/>
    <w:rsid w:val="007F4842"/>
    <w:rsid w:val="007F4A0F"/>
    <w:rsid w:val="007F5A40"/>
    <w:rsid w:val="007F63D3"/>
    <w:rsid w:val="007F66C2"/>
    <w:rsid w:val="007F7304"/>
    <w:rsid w:val="007F73CC"/>
    <w:rsid w:val="007F7F86"/>
    <w:rsid w:val="0080013D"/>
    <w:rsid w:val="008002E6"/>
    <w:rsid w:val="008005B2"/>
    <w:rsid w:val="00800678"/>
    <w:rsid w:val="00801480"/>
    <w:rsid w:val="00802890"/>
    <w:rsid w:val="00804678"/>
    <w:rsid w:val="008049D7"/>
    <w:rsid w:val="00805182"/>
    <w:rsid w:val="00805475"/>
    <w:rsid w:val="00805752"/>
    <w:rsid w:val="00807DDE"/>
    <w:rsid w:val="0081040A"/>
    <w:rsid w:val="00811660"/>
    <w:rsid w:val="008130FD"/>
    <w:rsid w:val="00813268"/>
    <w:rsid w:val="008143C4"/>
    <w:rsid w:val="00814AE8"/>
    <w:rsid w:val="00814BE2"/>
    <w:rsid w:val="00817362"/>
    <w:rsid w:val="0081797D"/>
    <w:rsid w:val="008202C1"/>
    <w:rsid w:val="008206D3"/>
    <w:rsid w:val="0082074F"/>
    <w:rsid w:val="008251A1"/>
    <w:rsid w:val="00825549"/>
    <w:rsid w:val="00826606"/>
    <w:rsid w:val="00826AF9"/>
    <w:rsid w:val="00827743"/>
    <w:rsid w:val="00827C46"/>
    <w:rsid w:val="0083034E"/>
    <w:rsid w:val="00831D2F"/>
    <w:rsid w:val="0083231F"/>
    <w:rsid w:val="008327FF"/>
    <w:rsid w:val="00833C8D"/>
    <w:rsid w:val="00835358"/>
    <w:rsid w:val="00836D3B"/>
    <w:rsid w:val="008401D9"/>
    <w:rsid w:val="00842A78"/>
    <w:rsid w:val="00842B40"/>
    <w:rsid w:val="0084628F"/>
    <w:rsid w:val="008463AD"/>
    <w:rsid w:val="00846575"/>
    <w:rsid w:val="00846784"/>
    <w:rsid w:val="00847D95"/>
    <w:rsid w:val="00851917"/>
    <w:rsid w:val="00852179"/>
    <w:rsid w:val="0085294B"/>
    <w:rsid w:val="00852E6C"/>
    <w:rsid w:val="00852ED6"/>
    <w:rsid w:val="00855066"/>
    <w:rsid w:val="00855D2D"/>
    <w:rsid w:val="008561CA"/>
    <w:rsid w:val="008578AF"/>
    <w:rsid w:val="00857EAB"/>
    <w:rsid w:val="00860397"/>
    <w:rsid w:val="008617AA"/>
    <w:rsid w:val="00862687"/>
    <w:rsid w:val="00863195"/>
    <w:rsid w:val="00863811"/>
    <w:rsid w:val="008676A5"/>
    <w:rsid w:val="00870CA4"/>
    <w:rsid w:val="00870FD9"/>
    <w:rsid w:val="00872093"/>
    <w:rsid w:val="00872367"/>
    <w:rsid w:val="00872772"/>
    <w:rsid w:val="008727C8"/>
    <w:rsid w:val="008728C0"/>
    <w:rsid w:val="00875B30"/>
    <w:rsid w:val="00877E77"/>
    <w:rsid w:val="00880678"/>
    <w:rsid w:val="00881494"/>
    <w:rsid w:val="008832F0"/>
    <w:rsid w:val="00883D5C"/>
    <w:rsid w:val="00884D15"/>
    <w:rsid w:val="00885455"/>
    <w:rsid w:val="0088556F"/>
    <w:rsid w:val="0088560D"/>
    <w:rsid w:val="00885681"/>
    <w:rsid w:val="008862AF"/>
    <w:rsid w:val="0089041F"/>
    <w:rsid w:val="00892294"/>
    <w:rsid w:val="00892C49"/>
    <w:rsid w:val="00893AFB"/>
    <w:rsid w:val="008943F5"/>
    <w:rsid w:val="008944F0"/>
    <w:rsid w:val="0089506D"/>
    <w:rsid w:val="008961B6"/>
    <w:rsid w:val="008966CB"/>
    <w:rsid w:val="0089696C"/>
    <w:rsid w:val="008969C5"/>
    <w:rsid w:val="00896B0C"/>
    <w:rsid w:val="00896EA5"/>
    <w:rsid w:val="00897087"/>
    <w:rsid w:val="0089772D"/>
    <w:rsid w:val="008A003F"/>
    <w:rsid w:val="008A08E1"/>
    <w:rsid w:val="008A0957"/>
    <w:rsid w:val="008A0F62"/>
    <w:rsid w:val="008A1279"/>
    <w:rsid w:val="008A1939"/>
    <w:rsid w:val="008A3685"/>
    <w:rsid w:val="008A717F"/>
    <w:rsid w:val="008B01A0"/>
    <w:rsid w:val="008B0213"/>
    <w:rsid w:val="008B03EF"/>
    <w:rsid w:val="008B204C"/>
    <w:rsid w:val="008B2BDA"/>
    <w:rsid w:val="008B3C1E"/>
    <w:rsid w:val="008B51CB"/>
    <w:rsid w:val="008B61BE"/>
    <w:rsid w:val="008B7F97"/>
    <w:rsid w:val="008C00F5"/>
    <w:rsid w:val="008C1AB0"/>
    <w:rsid w:val="008C42D6"/>
    <w:rsid w:val="008C4508"/>
    <w:rsid w:val="008C5E55"/>
    <w:rsid w:val="008C7740"/>
    <w:rsid w:val="008D0042"/>
    <w:rsid w:val="008D029C"/>
    <w:rsid w:val="008D081F"/>
    <w:rsid w:val="008D085C"/>
    <w:rsid w:val="008D10F1"/>
    <w:rsid w:val="008D12B5"/>
    <w:rsid w:val="008D2869"/>
    <w:rsid w:val="008D2F8B"/>
    <w:rsid w:val="008D5A8B"/>
    <w:rsid w:val="008D716F"/>
    <w:rsid w:val="008E1AA4"/>
    <w:rsid w:val="008E2D6D"/>
    <w:rsid w:val="008E3151"/>
    <w:rsid w:val="008E3855"/>
    <w:rsid w:val="008E4DA6"/>
    <w:rsid w:val="008E6C62"/>
    <w:rsid w:val="008E6CB5"/>
    <w:rsid w:val="008E77FB"/>
    <w:rsid w:val="008E7B8B"/>
    <w:rsid w:val="008F254D"/>
    <w:rsid w:val="008F2B43"/>
    <w:rsid w:val="008F3AF0"/>
    <w:rsid w:val="008F408B"/>
    <w:rsid w:val="008F4B97"/>
    <w:rsid w:val="008F59D5"/>
    <w:rsid w:val="008F68D0"/>
    <w:rsid w:val="008F7A6B"/>
    <w:rsid w:val="009019BE"/>
    <w:rsid w:val="00902A59"/>
    <w:rsid w:val="00904CC2"/>
    <w:rsid w:val="00905668"/>
    <w:rsid w:val="009058EE"/>
    <w:rsid w:val="00905951"/>
    <w:rsid w:val="00905ADD"/>
    <w:rsid w:val="009069C1"/>
    <w:rsid w:val="00906FAA"/>
    <w:rsid w:val="00907A4C"/>
    <w:rsid w:val="00907C14"/>
    <w:rsid w:val="00907EF9"/>
    <w:rsid w:val="00907F30"/>
    <w:rsid w:val="00910547"/>
    <w:rsid w:val="00911648"/>
    <w:rsid w:val="00913028"/>
    <w:rsid w:val="00913ABF"/>
    <w:rsid w:val="00914378"/>
    <w:rsid w:val="00917B2B"/>
    <w:rsid w:val="00917C91"/>
    <w:rsid w:val="00920475"/>
    <w:rsid w:val="00922D4C"/>
    <w:rsid w:val="009230B1"/>
    <w:rsid w:val="00923796"/>
    <w:rsid w:val="009243BB"/>
    <w:rsid w:val="00924661"/>
    <w:rsid w:val="00924DDD"/>
    <w:rsid w:val="009267D1"/>
    <w:rsid w:val="00926D2D"/>
    <w:rsid w:val="00927569"/>
    <w:rsid w:val="00927E70"/>
    <w:rsid w:val="00930C4C"/>
    <w:rsid w:val="00930D15"/>
    <w:rsid w:val="00931D42"/>
    <w:rsid w:val="00933C84"/>
    <w:rsid w:val="00934DEF"/>
    <w:rsid w:val="0093524C"/>
    <w:rsid w:val="009352C6"/>
    <w:rsid w:val="009376B5"/>
    <w:rsid w:val="00940284"/>
    <w:rsid w:val="00941E50"/>
    <w:rsid w:val="00942430"/>
    <w:rsid w:val="00942A4D"/>
    <w:rsid w:val="0094301D"/>
    <w:rsid w:val="00943A55"/>
    <w:rsid w:val="009449F0"/>
    <w:rsid w:val="009458AA"/>
    <w:rsid w:val="00946470"/>
    <w:rsid w:val="00947237"/>
    <w:rsid w:val="00947495"/>
    <w:rsid w:val="00947C9A"/>
    <w:rsid w:val="009506E5"/>
    <w:rsid w:val="00950CA3"/>
    <w:rsid w:val="0095278A"/>
    <w:rsid w:val="00952C94"/>
    <w:rsid w:val="00952EB7"/>
    <w:rsid w:val="00955397"/>
    <w:rsid w:val="00955690"/>
    <w:rsid w:val="00955BE7"/>
    <w:rsid w:val="00955CBA"/>
    <w:rsid w:val="00956233"/>
    <w:rsid w:val="009568A1"/>
    <w:rsid w:val="00960BFD"/>
    <w:rsid w:val="00960FD3"/>
    <w:rsid w:val="0096140C"/>
    <w:rsid w:val="00961F60"/>
    <w:rsid w:val="00962264"/>
    <w:rsid w:val="009625AA"/>
    <w:rsid w:val="009629DC"/>
    <w:rsid w:val="0096400C"/>
    <w:rsid w:val="00964819"/>
    <w:rsid w:val="00965B4F"/>
    <w:rsid w:val="00967441"/>
    <w:rsid w:val="00967C93"/>
    <w:rsid w:val="00967C9D"/>
    <w:rsid w:val="00971189"/>
    <w:rsid w:val="0097215A"/>
    <w:rsid w:val="009728BB"/>
    <w:rsid w:val="00972E37"/>
    <w:rsid w:val="00975242"/>
    <w:rsid w:val="00975AB6"/>
    <w:rsid w:val="00976D68"/>
    <w:rsid w:val="00977FA9"/>
    <w:rsid w:val="009801D5"/>
    <w:rsid w:val="009804D4"/>
    <w:rsid w:val="00981144"/>
    <w:rsid w:val="00982161"/>
    <w:rsid w:val="0098226B"/>
    <w:rsid w:val="00982431"/>
    <w:rsid w:val="00983503"/>
    <w:rsid w:val="0098376B"/>
    <w:rsid w:val="00983EB7"/>
    <w:rsid w:val="009846EF"/>
    <w:rsid w:val="00984B9F"/>
    <w:rsid w:val="009867FE"/>
    <w:rsid w:val="00986FA1"/>
    <w:rsid w:val="00987D3E"/>
    <w:rsid w:val="00987FB8"/>
    <w:rsid w:val="00991DA1"/>
    <w:rsid w:val="0099208A"/>
    <w:rsid w:val="00992113"/>
    <w:rsid w:val="009931FC"/>
    <w:rsid w:val="009941C0"/>
    <w:rsid w:val="009944A2"/>
    <w:rsid w:val="009948A5"/>
    <w:rsid w:val="00996581"/>
    <w:rsid w:val="00997D2E"/>
    <w:rsid w:val="009A01CE"/>
    <w:rsid w:val="009A03D6"/>
    <w:rsid w:val="009A0E12"/>
    <w:rsid w:val="009A2575"/>
    <w:rsid w:val="009A2582"/>
    <w:rsid w:val="009A2F7D"/>
    <w:rsid w:val="009A3BD1"/>
    <w:rsid w:val="009A4ACB"/>
    <w:rsid w:val="009A6B9C"/>
    <w:rsid w:val="009A7336"/>
    <w:rsid w:val="009A73C3"/>
    <w:rsid w:val="009A776E"/>
    <w:rsid w:val="009B0878"/>
    <w:rsid w:val="009B4DAC"/>
    <w:rsid w:val="009B5B5F"/>
    <w:rsid w:val="009B6F1A"/>
    <w:rsid w:val="009C04C4"/>
    <w:rsid w:val="009C09C6"/>
    <w:rsid w:val="009C15C2"/>
    <w:rsid w:val="009C1A69"/>
    <w:rsid w:val="009C2D6E"/>
    <w:rsid w:val="009C35D2"/>
    <w:rsid w:val="009C486D"/>
    <w:rsid w:val="009C56EC"/>
    <w:rsid w:val="009C5A7A"/>
    <w:rsid w:val="009D0604"/>
    <w:rsid w:val="009D13E3"/>
    <w:rsid w:val="009D3C3E"/>
    <w:rsid w:val="009D4700"/>
    <w:rsid w:val="009D6187"/>
    <w:rsid w:val="009D6746"/>
    <w:rsid w:val="009D7DCE"/>
    <w:rsid w:val="009E0773"/>
    <w:rsid w:val="009E244A"/>
    <w:rsid w:val="009E2CAE"/>
    <w:rsid w:val="009E41D4"/>
    <w:rsid w:val="009E4252"/>
    <w:rsid w:val="009E4CC3"/>
    <w:rsid w:val="009E54F1"/>
    <w:rsid w:val="009E56E1"/>
    <w:rsid w:val="009E6AF6"/>
    <w:rsid w:val="009E7B1A"/>
    <w:rsid w:val="009F0807"/>
    <w:rsid w:val="009F11D2"/>
    <w:rsid w:val="009F2738"/>
    <w:rsid w:val="009F2A10"/>
    <w:rsid w:val="009F2FBC"/>
    <w:rsid w:val="009F358B"/>
    <w:rsid w:val="009F37EE"/>
    <w:rsid w:val="009F38E1"/>
    <w:rsid w:val="009F4C4A"/>
    <w:rsid w:val="009F4FB0"/>
    <w:rsid w:val="00A0210A"/>
    <w:rsid w:val="00A0245C"/>
    <w:rsid w:val="00A025C8"/>
    <w:rsid w:val="00A027CE"/>
    <w:rsid w:val="00A070B3"/>
    <w:rsid w:val="00A07CF4"/>
    <w:rsid w:val="00A101F9"/>
    <w:rsid w:val="00A103CD"/>
    <w:rsid w:val="00A11440"/>
    <w:rsid w:val="00A13E5F"/>
    <w:rsid w:val="00A141E0"/>
    <w:rsid w:val="00A15EBB"/>
    <w:rsid w:val="00A17E70"/>
    <w:rsid w:val="00A2294E"/>
    <w:rsid w:val="00A22BD7"/>
    <w:rsid w:val="00A2328B"/>
    <w:rsid w:val="00A242CD"/>
    <w:rsid w:val="00A24BC8"/>
    <w:rsid w:val="00A24DFC"/>
    <w:rsid w:val="00A26D93"/>
    <w:rsid w:val="00A27594"/>
    <w:rsid w:val="00A27C97"/>
    <w:rsid w:val="00A31489"/>
    <w:rsid w:val="00A31AB1"/>
    <w:rsid w:val="00A329B6"/>
    <w:rsid w:val="00A34A39"/>
    <w:rsid w:val="00A353C3"/>
    <w:rsid w:val="00A35784"/>
    <w:rsid w:val="00A35A05"/>
    <w:rsid w:val="00A35B6C"/>
    <w:rsid w:val="00A35F6E"/>
    <w:rsid w:val="00A364D6"/>
    <w:rsid w:val="00A37364"/>
    <w:rsid w:val="00A40484"/>
    <w:rsid w:val="00A41294"/>
    <w:rsid w:val="00A4144A"/>
    <w:rsid w:val="00A42284"/>
    <w:rsid w:val="00A42818"/>
    <w:rsid w:val="00A430EF"/>
    <w:rsid w:val="00A43398"/>
    <w:rsid w:val="00A44486"/>
    <w:rsid w:val="00A458E1"/>
    <w:rsid w:val="00A459D9"/>
    <w:rsid w:val="00A47092"/>
    <w:rsid w:val="00A47169"/>
    <w:rsid w:val="00A47FAA"/>
    <w:rsid w:val="00A5019A"/>
    <w:rsid w:val="00A5019E"/>
    <w:rsid w:val="00A50BCF"/>
    <w:rsid w:val="00A51E06"/>
    <w:rsid w:val="00A54157"/>
    <w:rsid w:val="00A5580F"/>
    <w:rsid w:val="00A560CD"/>
    <w:rsid w:val="00A56462"/>
    <w:rsid w:val="00A576AD"/>
    <w:rsid w:val="00A57EA7"/>
    <w:rsid w:val="00A60D71"/>
    <w:rsid w:val="00A610D6"/>
    <w:rsid w:val="00A61652"/>
    <w:rsid w:val="00A62EDA"/>
    <w:rsid w:val="00A636F4"/>
    <w:rsid w:val="00A636F8"/>
    <w:rsid w:val="00A6420B"/>
    <w:rsid w:val="00A65C3B"/>
    <w:rsid w:val="00A67AFC"/>
    <w:rsid w:val="00A70E98"/>
    <w:rsid w:val="00A720B0"/>
    <w:rsid w:val="00A745E1"/>
    <w:rsid w:val="00A755DD"/>
    <w:rsid w:val="00A75918"/>
    <w:rsid w:val="00A75F6B"/>
    <w:rsid w:val="00A776D4"/>
    <w:rsid w:val="00A80A52"/>
    <w:rsid w:val="00A81AB5"/>
    <w:rsid w:val="00A822C9"/>
    <w:rsid w:val="00A827CC"/>
    <w:rsid w:val="00A83121"/>
    <w:rsid w:val="00A8578A"/>
    <w:rsid w:val="00A85D27"/>
    <w:rsid w:val="00A86621"/>
    <w:rsid w:val="00A86801"/>
    <w:rsid w:val="00A9130D"/>
    <w:rsid w:val="00A92084"/>
    <w:rsid w:val="00A92B13"/>
    <w:rsid w:val="00A933DD"/>
    <w:rsid w:val="00A93902"/>
    <w:rsid w:val="00A93EE9"/>
    <w:rsid w:val="00A95B70"/>
    <w:rsid w:val="00A96F5A"/>
    <w:rsid w:val="00A96FB0"/>
    <w:rsid w:val="00A97DBC"/>
    <w:rsid w:val="00AA0940"/>
    <w:rsid w:val="00AA0E90"/>
    <w:rsid w:val="00AA136D"/>
    <w:rsid w:val="00AA184B"/>
    <w:rsid w:val="00AA18C3"/>
    <w:rsid w:val="00AA2990"/>
    <w:rsid w:val="00AA427C"/>
    <w:rsid w:val="00AA5125"/>
    <w:rsid w:val="00AA56F8"/>
    <w:rsid w:val="00AA716D"/>
    <w:rsid w:val="00AB0163"/>
    <w:rsid w:val="00AB0ECB"/>
    <w:rsid w:val="00AB1C31"/>
    <w:rsid w:val="00AB2177"/>
    <w:rsid w:val="00AB2979"/>
    <w:rsid w:val="00AB2A02"/>
    <w:rsid w:val="00AB2FAB"/>
    <w:rsid w:val="00AB44BA"/>
    <w:rsid w:val="00AB4E6E"/>
    <w:rsid w:val="00AB696C"/>
    <w:rsid w:val="00AC03FE"/>
    <w:rsid w:val="00AC040A"/>
    <w:rsid w:val="00AC14EC"/>
    <w:rsid w:val="00AC1935"/>
    <w:rsid w:val="00AC2141"/>
    <w:rsid w:val="00AC235A"/>
    <w:rsid w:val="00AC304B"/>
    <w:rsid w:val="00AC328B"/>
    <w:rsid w:val="00AC3FDA"/>
    <w:rsid w:val="00AC4011"/>
    <w:rsid w:val="00AC4710"/>
    <w:rsid w:val="00AC4DDB"/>
    <w:rsid w:val="00AC55C4"/>
    <w:rsid w:val="00AC5A1F"/>
    <w:rsid w:val="00AC5FE7"/>
    <w:rsid w:val="00AC62A3"/>
    <w:rsid w:val="00AC7AA6"/>
    <w:rsid w:val="00AD072D"/>
    <w:rsid w:val="00AD1EB2"/>
    <w:rsid w:val="00AD3256"/>
    <w:rsid w:val="00AD47E9"/>
    <w:rsid w:val="00AD4B38"/>
    <w:rsid w:val="00AD71A0"/>
    <w:rsid w:val="00AD76AA"/>
    <w:rsid w:val="00AE06E9"/>
    <w:rsid w:val="00AE0D97"/>
    <w:rsid w:val="00AE0E63"/>
    <w:rsid w:val="00AE1931"/>
    <w:rsid w:val="00AE1989"/>
    <w:rsid w:val="00AE1ABA"/>
    <w:rsid w:val="00AE315F"/>
    <w:rsid w:val="00AE6FCA"/>
    <w:rsid w:val="00AE7053"/>
    <w:rsid w:val="00AF046E"/>
    <w:rsid w:val="00AF04BB"/>
    <w:rsid w:val="00AF0BB6"/>
    <w:rsid w:val="00AF0F42"/>
    <w:rsid w:val="00AF0FA4"/>
    <w:rsid w:val="00AF18FF"/>
    <w:rsid w:val="00AF2F2F"/>
    <w:rsid w:val="00AF3DA3"/>
    <w:rsid w:val="00AF4798"/>
    <w:rsid w:val="00AF4E2A"/>
    <w:rsid w:val="00AF4E37"/>
    <w:rsid w:val="00AF5610"/>
    <w:rsid w:val="00AF5BF3"/>
    <w:rsid w:val="00AF70AD"/>
    <w:rsid w:val="00AF7572"/>
    <w:rsid w:val="00AF75D0"/>
    <w:rsid w:val="00AF7BE7"/>
    <w:rsid w:val="00B002E1"/>
    <w:rsid w:val="00B01931"/>
    <w:rsid w:val="00B01AFD"/>
    <w:rsid w:val="00B05E8D"/>
    <w:rsid w:val="00B0665C"/>
    <w:rsid w:val="00B07675"/>
    <w:rsid w:val="00B11A11"/>
    <w:rsid w:val="00B12332"/>
    <w:rsid w:val="00B12933"/>
    <w:rsid w:val="00B157C7"/>
    <w:rsid w:val="00B16D69"/>
    <w:rsid w:val="00B16EE8"/>
    <w:rsid w:val="00B178EF"/>
    <w:rsid w:val="00B20DB6"/>
    <w:rsid w:val="00B233D1"/>
    <w:rsid w:val="00B2453F"/>
    <w:rsid w:val="00B24C1A"/>
    <w:rsid w:val="00B24CA7"/>
    <w:rsid w:val="00B25C5F"/>
    <w:rsid w:val="00B263BD"/>
    <w:rsid w:val="00B270D3"/>
    <w:rsid w:val="00B27127"/>
    <w:rsid w:val="00B2739D"/>
    <w:rsid w:val="00B27E2C"/>
    <w:rsid w:val="00B30E2C"/>
    <w:rsid w:val="00B30F61"/>
    <w:rsid w:val="00B313F6"/>
    <w:rsid w:val="00B3266B"/>
    <w:rsid w:val="00B32CAF"/>
    <w:rsid w:val="00B32DE6"/>
    <w:rsid w:val="00B33917"/>
    <w:rsid w:val="00B33925"/>
    <w:rsid w:val="00B35D90"/>
    <w:rsid w:val="00B35DBC"/>
    <w:rsid w:val="00B36216"/>
    <w:rsid w:val="00B36974"/>
    <w:rsid w:val="00B36CD5"/>
    <w:rsid w:val="00B37B67"/>
    <w:rsid w:val="00B40558"/>
    <w:rsid w:val="00B41458"/>
    <w:rsid w:val="00B429CA"/>
    <w:rsid w:val="00B42CDC"/>
    <w:rsid w:val="00B438BB"/>
    <w:rsid w:val="00B43EDD"/>
    <w:rsid w:val="00B449BB"/>
    <w:rsid w:val="00B459B3"/>
    <w:rsid w:val="00B46660"/>
    <w:rsid w:val="00B50A3E"/>
    <w:rsid w:val="00B51070"/>
    <w:rsid w:val="00B512E4"/>
    <w:rsid w:val="00B5277A"/>
    <w:rsid w:val="00B546B7"/>
    <w:rsid w:val="00B556C7"/>
    <w:rsid w:val="00B56119"/>
    <w:rsid w:val="00B565FF"/>
    <w:rsid w:val="00B57844"/>
    <w:rsid w:val="00B57879"/>
    <w:rsid w:val="00B57890"/>
    <w:rsid w:val="00B60610"/>
    <w:rsid w:val="00B60DEC"/>
    <w:rsid w:val="00B61ACD"/>
    <w:rsid w:val="00B6257B"/>
    <w:rsid w:val="00B630EE"/>
    <w:rsid w:val="00B631B4"/>
    <w:rsid w:val="00B63F27"/>
    <w:rsid w:val="00B63F6D"/>
    <w:rsid w:val="00B6451C"/>
    <w:rsid w:val="00B6527E"/>
    <w:rsid w:val="00B65C3E"/>
    <w:rsid w:val="00B66E10"/>
    <w:rsid w:val="00B70A24"/>
    <w:rsid w:val="00B70EBF"/>
    <w:rsid w:val="00B721B3"/>
    <w:rsid w:val="00B72971"/>
    <w:rsid w:val="00B729CF"/>
    <w:rsid w:val="00B72BF7"/>
    <w:rsid w:val="00B72C5C"/>
    <w:rsid w:val="00B72FF0"/>
    <w:rsid w:val="00B73433"/>
    <w:rsid w:val="00B73977"/>
    <w:rsid w:val="00B73A69"/>
    <w:rsid w:val="00B73CCE"/>
    <w:rsid w:val="00B75D51"/>
    <w:rsid w:val="00B809CD"/>
    <w:rsid w:val="00B81F88"/>
    <w:rsid w:val="00B823BD"/>
    <w:rsid w:val="00B824B2"/>
    <w:rsid w:val="00B8298F"/>
    <w:rsid w:val="00B83DF4"/>
    <w:rsid w:val="00B84301"/>
    <w:rsid w:val="00B846DE"/>
    <w:rsid w:val="00B8555D"/>
    <w:rsid w:val="00B87610"/>
    <w:rsid w:val="00B917AB"/>
    <w:rsid w:val="00B91A6A"/>
    <w:rsid w:val="00B91F88"/>
    <w:rsid w:val="00B92EA2"/>
    <w:rsid w:val="00B94F95"/>
    <w:rsid w:val="00B95121"/>
    <w:rsid w:val="00B966B0"/>
    <w:rsid w:val="00B968E0"/>
    <w:rsid w:val="00BA22B6"/>
    <w:rsid w:val="00BA2425"/>
    <w:rsid w:val="00BA4084"/>
    <w:rsid w:val="00BA5FB2"/>
    <w:rsid w:val="00BA78A5"/>
    <w:rsid w:val="00BB087F"/>
    <w:rsid w:val="00BB08D8"/>
    <w:rsid w:val="00BB0981"/>
    <w:rsid w:val="00BB1AC6"/>
    <w:rsid w:val="00BB3F1C"/>
    <w:rsid w:val="00BB62E4"/>
    <w:rsid w:val="00BB7243"/>
    <w:rsid w:val="00BB7DE5"/>
    <w:rsid w:val="00BC08F5"/>
    <w:rsid w:val="00BC1B4B"/>
    <w:rsid w:val="00BC2F5D"/>
    <w:rsid w:val="00BC477F"/>
    <w:rsid w:val="00BC4A77"/>
    <w:rsid w:val="00BC4A79"/>
    <w:rsid w:val="00BC5C20"/>
    <w:rsid w:val="00BC668A"/>
    <w:rsid w:val="00BC6CED"/>
    <w:rsid w:val="00BC73F5"/>
    <w:rsid w:val="00BC7917"/>
    <w:rsid w:val="00BD0476"/>
    <w:rsid w:val="00BD15F5"/>
    <w:rsid w:val="00BD191D"/>
    <w:rsid w:val="00BD223A"/>
    <w:rsid w:val="00BD3F44"/>
    <w:rsid w:val="00BD45DA"/>
    <w:rsid w:val="00BD47C6"/>
    <w:rsid w:val="00BD4BBB"/>
    <w:rsid w:val="00BD4CDB"/>
    <w:rsid w:val="00BD5501"/>
    <w:rsid w:val="00BD55C0"/>
    <w:rsid w:val="00BD582C"/>
    <w:rsid w:val="00BE137F"/>
    <w:rsid w:val="00BE28DB"/>
    <w:rsid w:val="00BE3F01"/>
    <w:rsid w:val="00BE3F43"/>
    <w:rsid w:val="00BE469A"/>
    <w:rsid w:val="00BE4E73"/>
    <w:rsid w:val="00BE61F4"/>
    <w:rsid w:val="00BE68C2"/>
    <w:rsid w:val="00BE77AC"/>
    <w:rsid w:val="00BF0445"/>
    <w:rsid w:val="00BF1E23"/>
    <w:rsid w:val="00BF2348"/>
    <w:rsid w:val="00BF2988"/>
    <w:rsid w:val="00BF29DA"/>
    <w:rsid w:val="00BF2A2B"/>
    <w:rsid w:val="00BF32E4"/>
    <w:rsid w:val="00BF4402"/>
    <w:rsid w:val="00BF52B3"/>
    <w:rsid w:val="00BF6B6F"/>
    <w:rsid w:val="00BF6FFD"/>
    <w:rsid w:val="00BF735A"/>
    <w:rsid w:val="00BF7A03"/>
    <w:rsid w:val="00BF7D69"/>
    <w:rsid w:val="00BF7D79"/>
    <w:rsid w:val="00C0151E"/>
    <w:rsid w:val="00C015A3"/>
    <w:rsid w:val="00C019A2"/>
    <w:rsid w:val="00C01A9F"/>
    <w:rsid w:val="00C03D2B"/>
    <w:rsid w:val="00C04004"/>
    <w:rsid w:val="00C044B7"/>
    <w:rsid w:val="00C05C71"/>
    <w:rsid w:val="00C07492"/>
    <w:rsid w:val="00C07C14"/>
    <w:rsid w:val="00C10B72"/>
    <w:rsid w:val="00C126CD"/>
    <w:rsid w:val="00C14144"/>
    <w:rsid w:val="00C142AD"/>
    <w:rsid w:val="00C143E1"/>
    <w:rsid w:val="00C15F96"/>
    <w:rsid w:val="00C16234"/>
    <w:rsid w:val="00C16241"/>
    <w:rsid w:val="00C16999"/>
    <w:rsid w:val="00C16C5B"/>
    <w:rsid w:val="00C20387"/>
    <w:rsid w:val="00C208E5"/>
    <w:rsid w:val="00C2383C"/>
    <w:rsid w:val="00C24F87"/>
    <w:rsid w:val="00C25B38"/>
    <w:rsid w:val="00C27770"/>
    <w:rsid w:val="00C30506"/>
    <w:rsid w:val="00C30773"/>
    <w:rsid w:val="00C31C35"/>
    <w:rsid w:val="00C330FB"/>
    <w:rsid w:val="00C3404B"/>
    <w:rsid w:val="00C37B5E"/>
    <w:rsid w:val="00C406D4"/>
    <w:rsid w:val="00C4144F"/>
    <w:rsid w:val="00C42C9D"/>
    <w:rsid w:val="00C43544"/>
    <w:rsid w:val="00C43C7D"/>
    <w:rsid w:val="00C441C0"/>
    <w:rsid w:val="00C45EDA"/>
    <w:rsid w:val="00C473C3"/>
    <w:rsid w:val="00C5151A"/>
    <w:rsid w:val="00C53843"/>
    <w:rsid w:val="00C556BC"/>
    <w:rsid w:val="00C55AB8"/>
    <w:rsid w:val="00C55F00"/>
    <w:rsid w:val="00C55F91"/>
    <w:rsid w:val="00C5614C"/>
    <w:rsid w:val="00C5712F"/>
    <w:rsid w:val="00C604D2"/>
    <w:rsid w:val="00C60778"/>
    <w:rsid w:val="00C61759"/>
    <w:rsid w:val="00C61C10"/>
    <w:rsid w:val="00C63928"/>
    <w:rsid w:val="00C63B1E"/>
    <w:rsid w:val="00C63DF6"/>
    <w:rsid w:val="00C6541C"/>
    <w:rsid w:val="00C654D8"/>
    <w:rsid w:val="00C65D74"/>
    <w:rsid w:val="00C677D7"/>
    <w:rsid w:val="00C67DA3"/>
    <w:rsid w:val="00C702F2"/>
    <w:rsid w:val="00C742BD"/>
    <w:rsid w:val="00C743BF"/>
    <w:rsid w:val="00C74843"/>
    <w:rsid w:val="00C75403"/>
    <w:rsid w:val="00C76CE3"/>
    <w:rsid w:val="00C76FB9"/>
    <w:rsid w:val="00C773C4"/>
    <w:rsid w:val="00C775A1"/>
    <w:rsid w:val="00C778A4"/>
    <w:rsid w:val="00C77A1E"/>
    <w:rsid w:val="00C801EB"/>
    <w:rsid w:val="00C80A3A"/>
    <w:rsid w:val="00C80B1C"/>
    <w:rsid w:val="00C80ED8"/>
    <w:rsid w:val="00C83496"/>
    <w:rsid w:val="00C83538"/>
    <w:rsid w:val="00C84386"/>
    <w:rsid w:val="00C85E1F"/>
    <w:rsid w:val="00C861CE"/>
    <w:rsid w:val="00C868B8"/>
    <w:rsid w:val="00C86A17"/>
    <w:rsid w:val="00C86DAD"/>
    <w:rsid w:val="00C87826"/>
    <w:rsid w:val="00C87A1E"/>
    <w:rsid w:val="00C91B69"/>
    <w:rsid w:val="00C9268D"/>
    <w:rsid w:val="00C92734"/>
    <w:rsid w:val="00C93286"/>
    <w:rsid w:val="00C9343F"/>
    <w:rsid w:val="00C94AED"/>
    <w:rsid w:val="00C95686"/>
    <w:rsid w:val="00C96A1A"/>
    <w:rsid w:val="00CA028E"/>
    <w:rsid w:val="00CA09B2"/>
    <w:rsid w:val="00CA0A57"/>
    <w:rsid w:val="00CA1B5A"/>
    <w:rsid w:val="00CA5609"/>
    <w:rsid w:val="00CA6208"/>
    <w:rsid w:val="00CA7DB5"/>
    <w:rsid w:val="00CB0A42"/>
    <w:rsid w:val="00CB1680"/>
    <w:rsid w:val="00CB3FCB"/>
    <w:rsid w:val="00CB50CE"/>
    <w:rsid w:val="00CB51D6"/>
    <w:rsid w:val="00CB54F3"/>
    <w:rsid w:val="00CB5B4E"/>
    <w:rsid w:val="00CB7359"/>
    <w:rsid w:val="00CB73DF"/>
    <w:rsid w:val="00CB75C5"/>
    <w:rsid w:val="00CC0162"/>
    <w:rsid w:val="00CC022E"/>
    <w:rsid w:val="00CC1CA8"/>
    <w:rsid w:val="00CC2B29"/>
    <w:rsid w:val="00CC33FF"/>
    <w:rsid w:val="00CC3C8B"/>
    <w:rsid w:val="00CC4F73"/>
    <w:rsid w:val="00CC5457"/>
    <w:rsid w:val="00CC652F"/>
    <w:rsid w:val="00CC6C51"/>
    <w:rsid w:val="00CC72A5"/>
    <w:rsid w:val="00CD0259"/>
    <w:rsid w:val="00CD19D7"/>
    <w:rsid w:val="00CD264E"/>
    <w:rsid w:val="00CD314F"/>
    <w:rsid w:val="00CD4ACC"/>
    <w:rsid w:val="00CD51FC"/>
    <w:rsid w:val="00CD568A"/>
    <w:rsid w:val="00CD5A84"/>
    <w:rsid w:val="00CD5B7F"/>
    <w:rsid w:val="00CD6382"/>
    <w:rsid w:val="00CD64CE"/>
    <w:rsid w:val="00CD658E"/>
    <w:rsid w:val="00CD7892"/>
    <w:rsid w:val="00CE10E9"/>
    <w:rsid w:val="00CE1444"/>
    <w:rsid w:val="00CE1E6A"/>
    <w:rsid w:val="00CE1F00"/>
    <w:rsid w:val="00CE2562"/>
    <w:rsid w:val="00CE3FC8"/>
    <w:rsid w:val="00CE5032"/>
    <w:rsid w:val="00CE614F"/>
    <w:rsid w:val="00CE6972"/>
    <w:rsid w:val="00CE7016"/>
    <w:rsid w:val="00CE7570"/>
    <w:rsid w:val="00CE77F3"/>
    <w:rsid w:val="00CE7D75"/>
    <w:rsid w:val="00CF07B7"/>
    <w:rsid w:val="00CF1147"/>
    <w:rsid w:val="00CF1270"/>
    <w:rsid w:val="00CF16D8"/>
    <w:rsid w:val="00CF1DF8"/>
    <w:rsid w:val="00CF4970"/>
    <w:rsid w:val="00CF4FCF"/>
    <w:rsid w:val="00CF55DC"/>
    <w:rsid w:val="00CF6500"/>
    <w:rsid w:val="00CF6B83"/>
    <w:rsid w:val="00D01E4A"/>
    <w:rsid w:val="00D02630"/>
    <w:rsid w:val="00D04B69"/>
    <w:rsid w:val="00D06A2B"/>
    <w:rsid w:val="00D1060A"/>
    <w:rsid w:val="00D10A70"/>
    <w:rsid w:val="00D11103"/>
    <w:rsid w:val="00D112FD"/>
    <w:rsid w:val="00D1138B"/>
    <w:rsid w:val="00D12945"/>
    <w:rsid w:val="00D14261"/>
    <w:rsid w:val="00D14E28"/>
    <w:rsid w:val="00D15538"/>
    <w:rsid w:val="00D163BB"/>
    <w:rsid w:val="00D1700E"/>
    <w:rsid w:val="00D17764"/>
    <w:rsid w:val="00D218DD"/>
    <w:rsid w:val="00D229B8"/>
    <w:rsid w:val="00D23B87"/>
    <w:rsid w:val="00D240FC"/>
    <w:rsid w:val="00D243F7"/>
    <w:rsid w:val="00D245CB"/>
    <w:rsid w:val="00D25201"/>
    <w:rsid w:val="00D267D6"/>
    <w:rsid w:val="00D325DE"/>
    <w:rsid w:val="00D33470"/>
    <w:rsid w:val="00D34373"/>
    <w:rsid w:val="00D34C02"/>
    <w:rsid w:val="00D350C2"/>
    <w:rsid w:val="00D366CB"/>
    <w:rsid w:val="00D37A49"/>
    <w:rsid w:val="00D427FC"/>
    <w:rsid w:val="00D42851"/>
    <w:rsid w:val="00D432E8"/>
    <w:rsid w:val="00D43AD4"/>
    <w:rsid w:val="00D43DF0"/>
    <w:rsid w:val="00D46AA9"/>
    <w:rsid w:val="00D46B3B"/>
    <w:rsid w:val="00D5157F"/>
    <w:rsid w:val="00D528F3"/>
    <w:rsid w:val="00D53DBA"/>
    <w:rsid w:val="00D56349"/>
    <w:rsid w:val="00D5641B"/>
    <w:rsid w:val="00D57696"/>
    <w:rsid w:val="00D57B6C"/>
    <w:rsid w:val="00D57F5C"/>
    <w:rsid w:val="00D6056D"/>
    <w:rsid w:val="00D60882"/>
    <w:rsid w:val="00D60FE6"/>
    <w:rsid w:val="00D61EE3"/>
    <w:rsid w:val="00D63C8C"/>
    <w:rsid w:val="00D66E80"/>
    <w:rsid w:val="00D6751B"/>
    <w:rsid w:val="00D67D45"/>
    <w:rsid w:val="00D7158F"/>
    <w:rsid w:val="00D732A2"/>
    <w:rsid w:val="00D7330F"/>
    <w:rsid w:val="00D75714"/>
    <w:rsid w:val="00D81227"/>
    <w:rsid w:val="00D81259"/>
    <w:rsid w:val="00D81C18"/>
    <w:rsid w:val="00D83001"/>
    <w:rsid w:val="00D833A0"/>
    <w:rsid w:val="00D84DF3"/>
    <w:rsid w:val="00D855E7"/>
    <w:rsid w:val="00D86006"/>
    <w:rsid w:val="00D871B0"/>
    <w:rsid w:val="00D877EB"/>
    <w:rsid w:val="00D87ACB"/>
    <w:rsid w:val="00D90ED4"/>
    <w:rsid w:val="00D945FD"/>
    <w:rsid w:val="00D94C15"/>
    <w:rsid w:val="00D94E00"/>
    <w:rsid w:val="00D9717C"/>
    <w:rsid w:val="00D97775"/>
    <w:rsid w:val="00DA027E"/>
    <w:rsid w:val="00DA041A"/>
    <w:rsid w:val="00DA0560"/>
    <w:rsid w:val="00DA0858"/>
    <w:rsid w:val="00DA12A2"/>
    <w:rsid w:val="00DA15D5"/>
    <w:rsid w:val="00DA1A86"/>
    <w:rsid w:val="00DA385C"/>
    <w:rsid w:val="00DA3D1B"/>
    <w:rsid w:val="00DA45CB"/>
    <w:rsid w:val="00DB2405"/>
    <w:rsid w:val="00DB2CF8"/>
    <w:rsid w:val="00DB3C3A"/>
    <w:rsid w:val="00DB3D13"/>
    <w:rsid w:val="00DB463B"/>
    <w:rsid w:val="00DB509E"/>
    <w:rsid w:val="00DB5A17"/>
    <w:rsid w:val="00DB5DF0"/>
    <w:rsid w:val="00DB6115"/>
    <w:rsid w:val="00DB783B"/>
    <w:rsid w:val="00DB791B"/>
    <w:rsid w:val="00DB7CF9"/>
    <w:rsid w:val="00DC1EE1"/>
    <w:rsid w:val="00DC2259"/>
    <w:rsid w:val="00DC23C7"/>
    <w:rsid w:val="00DC323A"/>
    <w:rsid w:val="00DC38D4"/>
    <w:rsid w:val="00DC514A"/>
    <w:rsid w:val="00DC5A7B"/>
    <w:rsid w:val="00DC5E0B"/>
    <w:rsid w:val="00DC5F04"/>
    <w:rsid w:val="00DC6554"/>
    <w:rsid w:val="00DC67AA"/>
    <w:rsid w:val="00DD02B3"/>
    <w:rsid w:val="00DD155B"/>
    <w:rsid w:val="00DD1B78"/>
    <w:rsid w:val="00DD2738"/>
    <w:rsid w:val="00DD3D92"/>
    <w:rsid w:val="00DD3EA5"/>
    <w:rsid w:val="00DD4462"/>
    <w:rsid w:val="00DD570D"/>
    <w:rsid w:val="00DE014E"/>
    <w:rsid w:val="00DE0971"/>
    <w:rsid w:val="00DE1317"/>
    <w:rsid w:val="00DE25C9"/>
    <w:rsid w:val="00DE46B6"/>
    <w:rsid w:val="00DE5798"/>
    <w:rsid w:val="00DE6A26"/>
    <w:rsid w:val="00DF15DA"/>
    <w:rsid w:val="00DF1971"/>
    <w:rsid w:val="00DF1A5D"/>
    <w:rsid w:val="00DF3474"/>
    <w:rsid w:val="00DF3551"/>
    <w:rsid w:val="00DF507A"/>
    <w:rsid w:val="00DF5931"/>
    <w:rsid w:val="00E000D6"/>
    <w:rsid w:val="00E00505"/>
    <w:rsid w:val="00E005FB"/>
    <w:rsid w:val="00E00846"/>
    <w:rsid w:val="00E0170E"/>
    <w:rsid w:val="00E023A9"/>
    <w:rsid w:val="00E02567"/>
    <w:rsid w:val="00E037D2"/>
    <w:rsid w:val="00E04941"/>
    <w:rsid w:val="00E05142"/>
    <w:rsid w:val="00E05A5C"/>
    <w:rsid w:val="00E06D40"/>
    <w:rsid w:val="00E07BB6"/>
    <w:rsid w:val="00E10414"/>
    <w:rsid w:val="00E10B2B"/>
    <w:rsid w:val="00E10CAA"/>
    <w:rsid w:val="00E129CD"/>
    <w:rsid w:val="00E13124"/>
    <w:rsid w:val="00E13A7D"/>
    <w:rsid w:val="00E13F8F"/>
    <w:rsid w:val="00E1440D"/>
    <w:rsid w:val="00E14743"/>
    <w:rsid w:val="00E1485D"/>
    <w:rsid w:val="00E14A85"/>
    <w:rsid w:val="00E15482"/>
    <w:rsid w:val="00E16091"/>
    <w:rsid w:val="00E161CF"/>
    <w:rsid w:val="00E2074D"/>
    <w:rsid w:val="00E210DF"/>
    <w:rsid w:val="00E22591"/>
    <w:rsid w:val="00E23412"/>
    <w:rsid w:val="00E237BE"/>
    <w:rsid w:val="00E23E1C"/>
    <w:rsid w:val="00E247F3"/>
    <w:rsid w:val="00E25F1F"/>
    <w:rsid w:val="00E3115F"/>
    <w:rsid w:val="00E3226B"/>
    <w:rsid w:val="00E32913"/>
    <w:rsid w:val="00E33ED3"/>
    <w:rsid w:val="00E35367"/>
    <w:rsid w:val="00E364EB"/>
    <w:rsid w:val="00E36921"/>
    <w:rsid w:val="00E3702A"/>
    <w:rsid w:val="00E37F19"/>
    <w:rsid w:val="00E4127C"/>
    <w:rsid w:val="00E423DE"/>
    <w:rsid w:val="00E427B6"/>
    <w:rsid w:val="00E431C1"/>
    <w:rsid w:val="00E43C5E"/>
    <w:rsid w:val="00E455A8"/>
    <w:rsid w:val="00E52DD6"/>
    <w:rsid w:val="00E52E83"/>
    <w:rsid w:val="00E53D8C"/>
    <w:rsid w:val="00E543CC"/>
    <w:rsid w:val="00E54DFE"/>
    <w:rsid w:val="00E55F51"/>
    <w:rsid w:val="00E56331"/>
    <w:rsid w:val="00E56F0D"/>
    <w:rsid w:val="00E60231"/>
    <w:rsid w:val="00E60ED9"/>
    <w:rsid w:val="00E63280"/>
    <w:rsid w:val="00E70342"/>
    <w:rsid w:val="00E7149A"/>
    <w:rsid w:val="00E717EC"/>
    <w:rsid w:val="00E71DC3"/>
    <w:rsid w:val="00E7228F"/>
    <w:rsid w:val="00E72A24"/>
    <w:rsid w:val="00E72D55"/>
    <w:rsid w:val="00E73731"/>
    <w:rsid w:val="00E73DC3"/>
    <w:rsid w:val="00E744E9"/>
    <w:rsid w:val="00E757FE"/>
    <w:rsid w:val="00E7611A"/>
    <w:rsid w:val="00E767B3"/>
    <w:rsid w:val="00E77301"/>
    <w:rsid w:val="00E773D3"/>
    <w:rsid w:val="00E808E1"/>
    <w:rsid w:val="00E8253C"/>
    <w:rsid w:val="00E82FB4"/>
    <w:rsid w:val="00E852D6"/>
    <w:rsid w:val="00E85423"/>
    <w:rsid w:val="00E8561E"/>
    <w:rsid w:val="00E85DF8"/>
    <w:rsid w:val="00E85E19"/>
    <w:rsid w:val="00E866B3"/>
    <w:rsid w:val="00E868D0"/>
    <w:rsid w:val="00E86A59"/>
    <w:rsid w:val="00E91C0F"/>
    <w:rsid w:val="00E92107"/>
    <w:rsid w:val="00E92D8B"/>
    <w:rsid w:val="00E95D56"/>
    <w:rsid w:val="00E9789B"/>
    <w:rsid w:val="00EA07D3"/>
    <w:rsid w:val="00EA251D"/>
    <w:rsid w:val="00EA30C4"/>
    <w:rsid w:val="00EA35AD"/>
    <w:rsid w:val="00EA3A71"/>
    <w:rsid w:val="00EA49DB"/>
    <w:rsid w:val="00EA4CF9"/>
    <w:rsid w:val="00EA515B"/>
    <w:rsid w:val="00EA55C4"/>
    <w:rsid w:val="00EA56C5"/>
    <w:rsid w:val="00EB33AE"/>
    <w:rsid w:val="00EB440F"/>
    <w:rsid w:val="00EB4E97"/>
    <w:rsid w:val="00EB5B84"/>
    <w:rsid w:val="00EB62EF"/>
    <w:rsid w:val="00EC3BA9"/>
    <w:rsid w:val="00EC3DC9"/>
    <w:rsid w:val="00EC51F8"/>
    <w:rsid w:val="00EC58FA"/>
    <w:rsid w:val="00EC7B5E"/>
    <w:rsid w:val="00ED1A9F"/>
    <w:rsid w:val="00ED2CB3"/>
    <w:rsid w:val="00ED4441"/>
    <w:rsid w:val="00ED5397"/>
    <w:rsid w:val="00ED544B"/>
    <w:rsid w:val="00ED6061"/>
    <w:rsid w:val="00ED67C8"/>
    <w:rsid w:val="00ED6BE7"/>
    <w:rsid w:val="00ED728C"/>
    <w:rsid w:val="00ED79C2"/>
    <w:rsid w:val="00EE0DE5"/>
    <w:rsid w:val="00EE2E31"/>
    <w:rsid w:val="00EE2F0A"/>
    <w:rsid w:val="00EE2FC8"/>
    <w:rsid w:val="00EE7C6C"/>
    <w:rsid w:val="00EF00E8"/>
    <w:rsid w:val="00EF0C81"/>
    <w:rsid w:val="00EF1602"/>
    <w:rsid w:val="00EF1D98"/>
    <w:rsid w:val="00EF4421"/>
    <w:rsid w:val="00EF4F00"/>
    <w:rsid w:val="00EF5467"/>
    <w:rsid w:val="00EF5523"/>
    <w:rsid w:val="00EF7AA5"/>
    <w:rsid w:val="00F00699"/>
    <w:rsid w:val="00F017C6"/>
    <w:rsid w:val="00F02765"/>
    <w:rsid w:val="00F02E6D"/>
    <w:rsid w:val="00F04F3B"/>
    <w:rsid w:val="00F04F58"/>
    <w:rsid w:val="00F04FA0"/>
    <w:rsid w:val="00F0657E"/>
    <w:rsid w:val="00F10556"/>
    <w:rsid w:val="00F1055C"/>
    <w:rsid w:val="00F105AC"/>
    <w:rsid w:val="00F10D50"/>
    <w:rsid w:val="00F10D5F"/>
    <w:rsid w:val="00F1155C"/>
    <w:rsid w:val="00F118F6"/>
    <w:rsid w:val="00F11B58"/>
    <w:rsid w:val="00F12826"/>
    <w:rsid w:val="00F15498"/>
    <w:rsid w:val="00F154DD"/>
    <w:rsid w:val="00F155D5"/>
    <w:rsid w:val="00F16447"/>
    <w:rsid w:val="00F16FE1"/>
    <w:rsid w:val="00F1730D"/>
    <w:rsid w:val="00F174C8"/>
    <w:rsid w:val="00F2049A"/>
    <w:rsid w:val="00F22444"/>
    <w:rsid w:val="00F2584B"/>
    <w:rsid w:val="00F275D5"/>
    <w:rsid w:val="00F32C15"/>
    <w:rsid w:val="00F3394F"/>
    <w:rsid w:val="00F346D4"/>
    <w:rsid w:val="00F34C32"/>
    <w:rsid w:val="00F35B11"/>
    <w:rsid w:val="00F37EAC"/>
    <w:rsid w:val="00F37F76"/>
    <w:rsid w:val="00F40440"/>
    <w:rsid w:val="00F4118F"/>
    <w:rsid w:val="00F41944"/>
    <w:rsid w:val="00F4259B"/>
    <w:rsid w:val="00F43E08"/>
    <w:rsid w:val="00F443A9"/>
    <w:rsid w:val="00F44F02"/>
    <w:rsid w:val="00F45376"/>
    <w:rsid w:val="00F463A9"/>
    <w:rsid w:val="00F506D3"/>
    <w:rsid w:val="00F525CC"/>
    <w:rsid w:val="00F54059"/>
    <w:rsid w:val="00F54FFC"/>
    <w:rsid w:val="00F5569D"/>
    <w:rsid w:val="00F56DA7"/>
    <w:rsid w:val="00F572FA"/>
    <w:rsid w:val="00F60E4B"/>
    <w:rsid w:val="00F617F8"/>
    <w:rsid w:val="00F623D7"/>
    <w:rsid w:val="00F62B51"/>
    <w:rsid w:val="00F63436"/>
    <w:rsid w:val="00F635CB"/>
    <w:rsid w:val="00F6368B"/>
    <w:rsid w:val="00F63C69"/>
    <w:rsid w:val="00F63D61"/>
    <w:rsid w:val="00F64E59"/>
    <w:rsid w:val="00F65419"/>
    <w:rsid w:val="00F662E7"/>
    <w:rsid w:val="00F670DA"/>
    <w:rsid w:val="00F701A3"/>
    <w:rsid w:val="00F70DF3"/>
    <w:rsid w:val="00F72890"/>
    <w:rsid w:val="00F728C4"/>
    <w:rsid w:val="00F72EA1"/>
    <w:rsid w:val="00F73006"/>
    <w:rsid w:val="00F768AA"/>
    <w:rsid w:val="00F77FCF"/>
    <w:rsid w:val="00F80082"/>
    <w:rsid w:val="00F80890"/>
    <w:rsid w:val="00F8184D"/>
    <w:rsid w:val="00F826AD"/>
    <w:rsid w:val="00F82DED"/>
    <w:rsid w:val="00F834F0"/>
    <w:rsid w:val="00F83E84"/>
    <w:rsid w:val="00F844DA"/>
    <w:rsid w:val="00F846B4"/>
    <w:rsid w:val="00F84DE3"/>
    <w:rsid w:val="00F853DF"/>
    <w:rsid w:val="00F85556"/>
    <w:rsid w:val="00F86E12"/>
    <w:rsid w:val="00F87A59"/>
    <w:rsid w:val="00F900FD"/>
    <w:rsid w:val="00F91283"/>
    <w:rsid w:val="00F91800"/>
    <w:rsid w:val="00F9183F"/>
    <w:rsid w:val="00F91DE3"/>
    <w:rsid w:val="00F93266"/>
    <w:rsid w:val="00F93C16"/>
    <w:rsid w:val="00F94C58"/>
    <w:rsid w:val="00F967A6"/>
    <w:rsid w:val="00F969E8"/>
    <w:rsid w:val="00F9748C"/>
    <w:rsid w:val="00FA0891"/>
    <w:rsid w:val="00FA207D"/>
    <w:rsid w:val="00FA2559"/>
    <w:rsid w:val="00FA255B"/>
    <w:rsid w:val="00FA3DF7"/>
    <w:rsid w:val="00FA4B50"/>
    <w:rsid w:val="00FA67E2"/>
    <w:rsid w:val="00FA7007"/>
    <w:rsid w:val="00FA7958"/>
    <w:rsid w:val="00FB0CDC"/>
    <w:rsid w:val="00FB131D"/>
    <w:rsid w:val="00FB1663"/>
    <w:rsid w:val="00FB232B"/>
    <w:rsid w:val="00FB2A39"/>
    <w:rsid w:val="00FB4045"/>
    <w:rsid w:val="00FB6463"/>
    <w:rsid w:val="00FB6B54"/>
    <w:rsid w:val="00FB7AED"/>
    <w:rsid w:val="00FC0792"/>
    <w:rsid w:val="00FC3294"/>
    <w:rsid w:val="00FC4D50"/>
    <w:rsid w:val="00FC57CD"/>
    <w:rsid w:val="00FC675E"/>
    <w:rsid w:val="00FC707A"/>
    <w:rsid w:val="00FC742D"/>
    <w:rsid w:val="00FC7DC4"/>
    <w:rsid w:val="00FD072A"/>
    <w:rsid w:val="00FD0AA2"/>
    <w:rsid w:val="00FD16C8"/>
    <w:rsid w:val="00FD1C70"/>
    <w:rsid w:val="00FD217F"/>
    <w:rsid w:val="00FD2B81"/>
    <w:rsid w:val="00FD3534"/>
    <w:rsid w:val="00FD4359"/>
    <w:rsid w:val="00FD46FD"/>
    <w:rsid w:val="00FD60E8"/>
    <w:rsid w:val="00FD62E2"/>
    <w:rsid w:val="00FD63D0"/>
    <w:rsid w:val="00FD709D"/>
    <w:rsid w:val="00FD770E"/>
    <w:rsid w:val="00FD7B12"/>
    <w:rsid w:val="00FE0D53"/>
    <w:rsid w:val="00FE3BDB"/>
    <w:rsid w:val="00FE5850"/>
    <w:rsid w:val="00FE613C"/>
    <w:rsid w:val="00FE66D9"/>
    <w:rsid w:val="00FE700E"/>
    <w:rsid w:val="00FE7E82"/>
    <w:rsid w:val="00FF0336"/>
    <w:rsid w:val="00FF0471"/>
    <w:rsid w:val="00FF3C77"/>
    <w:rsid w:val="00FF55D7"/>
    <w:rsid w:val="00FF677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1EFA"/>
    <w:pPr>
      <w:jc w:val="both"/>
    </w:pPr>
    <w:rPr>
      <w:sz w:val="22"/>
      <w:lang w:val="en-GB"/>
    </w:rPr>
  </w:style>
  <w:style w:type="paragraph" w:styleId="Heading1">
    <w:name w:val="heading 1"/>
    <w:basedOn w:val="Normal"/>
    <w:next w:val="Normal"/>
    <w:link w:val="Heading1Char"/>
    <w:uiPriority w:val="1"/>
    <w:qFormat/>
    <w:rsid w:val="00C01A9F"/>
    <w:pPr>
      <w:keepNext/>
      <w:keepLines/>
      <w:spacing w:before="320"/>
      <w:outlineLvl w:val="0"/>
    </w:pPr>
    <w:rPr>
      <w:rFonts w:ascii="Arial" w:hAnsi="Arial"/>
      <w:b/>
      <w:sz w:val="32"/>
      <w:u w:val="single"/>
    </w:rPr>
  </w:style>
  <w:style w:type="paragraph" w:styleId="Heading2">
    <w:name w:val="heading 2"/>
    <w:basedOn w:val="Normal"/>
    <w:next w:val="Normal"/>
    <w:link w:val="Heading2Char"/>
    <w:uiPriority w:val="1"/>
    <w:qFormat/>
    <w:rsid w:val="00C01A9F"/>
    <w:pPr>
      <w:keepNext/>
      <w:keepLines/>
      <w:spacing w:before="280"/>
      <w:outlineLvl w:val="1"/>
    </w:pPr>
    <w:rPr>
      <w:rFonts w:ascii="Arial" w:hAnsi="Arial"/>
      <w:b/>
      <w:sz w:val="28"/>
      <w:u w:val="single"/>
    </w:rPr>
  </w:style>
  <w:style w:type="paragraph" w:styleId="Heading3">
    <w:name w:val="heading 3"/>
    <w:basedOn w:val="Normal"/>
    <w:next w:val="Normal"/>
    <w:link w:val="Heading3Char"/>
    <w:uiPriority w:val="1"/>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uiPriority w:val="1"/>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1"/>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uiPriority w:val="9"/>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link w:val="FooterChar"/>
    <w:rsid w:val="00C01A9F"/>
    <w:pPr>
      <w:pBdr>
        <w:top w:val="single" w:sz="6" w:space="1" w:color="auto"/>
      </w:pBdr>
      <w:tabs>
        <w:tab w:val="center" w:pos="6480"/>
        <w:tab w:val="right" w:pos="12960"/>
      </w:tabs>
    </w:pPr>
    <w:rPr>
      <w:sz w:val="24"/>
    </w:rPr>
  </w:style>
  <w:style w:type="paragraph" w:styleId="Header">
    <w:name w:val="header"/>
    <w:basedOn w:val="Normal"/>
    <w:link w:val="HeaderChar"/>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1"/>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 w:type="paragraph" w:customStyle="1" w:styleId="msonormal0">
    <w:name w:val="msonormal"/>
    <w:basedOn w:val="Normal"/>
    <w:rsid w:val="004A7F32"/>
    <w:pPr>
      <w:spacing w:before="100" w:beforeAutospacing="1" w:after="100" w:afterAutospacing="1"/>
      <w:jc w:val="left"/>
    </w:pPr>
    <w:rPr>
      <w:rFonts w:eastAsia="Times New Roman"/>
      <w:sz w:val="24"/>
      <w:szCs w:val="24"/>
      <w:lang w:val="en-US"/>
    </w:rPr>
  </w:style>
  <w:style w:type="paragraph" w:styleId="BodyText0">
    <w:name w:val="Body Text"/>
    <w:basedOn w:val="Normal"/>
    <w:link w:val="BodyTextChar"/>
    <w:uiPriority w:val="1"/>
    <w:unhideWhenUsed/>
    <w:qFormat/>
    <w:rsid w:val="00F346D4"/>
    <w:pPr>
      <w:spacing w:after="120"/>
    </w:pPr>
  </w:style>
  <w:style w:type="character" w:customStyle="1" w:styleId="BodyTextChar">
    <w:name w:val="Body Text Char"/>
    <w:basedOn w:val="DefaultParagraphFont"/>
    <w:link w:val="BodyText0"/>
    <w:uiPriority w:val="99"/>
    <w:rsid w:val="00F346D4"/>
    <w:rPr>
      <w:sz w:val="22"/>
      <w:lang w:val="en-GB"/>
    </w:rPr>
  </w:style>
  <w:style w:type="numbering" w:customStyle="1" w:styleId="NoList1">
    <w:name w:val="No List1"/>
    <w:next w:val="NoList"/>
    <w:uiPriority w:val="99"/>
    <w:semiHidden/>
    <w:unhideWhenUsed/>
    <w:rsid w:val="00F346D4"/>
  </w:style>
  <w:style w:type="character" w:customStyle="1" w:styleId="Heading1Char">
    <w:name w:val="Heading 1 Char"/>
    <w:basedOn w:val="DefaultParagraphFont"/>
    <w:link w:val="Heading1"/>
    <w:uiPriority w:val="9"/>
    <w:rsid w:val="00F346D4"/>
    <w:rPr>
      <w:rFonts w:ascii="Arial" w:hAnsi="Arial"/>
      <w:b/>
      <w:sz w:val="32"/>
      <w:u w:val="single"/>
      <w:lang w:val="en-GB"/>
    </w:rPr>
  </w:style>
  <w:style w:type="character" w:customStyle="1" w:styleId="Heading2Char">
    <w:name w:val="Heading 2 Char"/>
    <w:basedOn w:val="DefaultParagraphFont"/>
    <w:link w:val="Heading2"/>
    <w:uiPriority w:val="9"/>
    <w:rsid w:val="00F346D4"/>
    <w:rPr>
      <w:rFonts w:ascii="Arial" w:hAnsi="Arial"/>
      <w:b/>
      <w:sz w:val="28"/>
      <w:u w:val="single"/>
      <w:lang w:val="en-GB"/>
    </w:rPr>
  </w:style>
  <w:style w:type="character" w:customStyle="1" w:styleId="Heading3Char">
    <w:name w:val="Heading 3 Char"/>
    <w:basedOn w:val="DefaultParagraphFont"/>
    <w:link w:val="Heading3"/>
    <w:uiPriority w:val="9"/>
    <w:rsid w:val="00F346D4"/>
    <w:rPr>
      <w:rFonts w:ascii="Arial" w:hAnsi="Arial"/>
      <w:b/>
      <w:sz w:val="24"/>
      <w:lang w:val="en-GB"/>
    </w:rPr>
  </w:style>
  <w:style w:type="paragraph" w:styleId="Title">
    <w:name w:val="Title"/>
    <w:basedOn w:val="Normal"/>
    <w:next w:val="Normal"/>
    <w:link w:val="TitleChar"/>
    <w:uiPriority w:val="1"/>
    <w:qFormat/>
    <w:rsid w:val="00F346D4"/>
    <w:pPr>
      <w:widowControl w:val="0"/>
      <w:autoSpaceDE w:val="0"/>
      <w:autoSpaceDN w:val="0"/>
      <w:adjustRightInd w:val="0"/>
      <w:ind w:left="519" w:hanging="400"/>
      <w:jc w:val="left"/>
    </w:pPr>
    <w:rPr>
      <w:rFonts w:ascii="Arial" w:eastAsia="Times New Roman" w:hAnsi="Arial" w:cs="Arial"/>
      <w:b/>
      <w:bCs/>
      <w:sz w:val="24"/>
      <w:szCs w:val="24"/>
      <w:lang w:val="en-US"/>
    </w:rPr>
  </w:style>
  <w:style w:type="character" w:customStyle="1" w:styleId="TitleChar">
    <w:name w:val="Title Char"/>
    <w:basedOn w:val="DefaultParagraphFont"/>
    <w:link w:val="Title"/>
    <w:uiPriority w:val="1"/>
    <w:rsid w:val="00F346D4"/>
    <w:rPr>
      <w:rFonts w:ascii="Arial" w:eastAsia="Times New Roman" w:hAnsi="Arial" w:cs="Arial"/>
      <w:b/>
      <w:bCs/>
      <w:sz w:val="24"/>
      <w:szCs w:val="24"/>
    </w:rPr>
  </w:style>
  <w:style w:type="paragraph" w:customStyle="1" w:styleId="TableParagraph">
    <w:name w:val="Table Paragraph"/>
    <w:basedOn w:val="Normal"/>
    <w:uiPriority w:val="1"/>
    <w:qFormat/>
    <w:rsid w:val="00F346D4"/>
    <w:pPr>
      <w:widowControl w:val="0"/>
      <w:autoSpaceDE w:val="0"/>
      <w:autoSpaceDN w:val="0"/>
      <w:adjustRightInd w:val="0"/>
      <w:spacing w:before="50"/>
      <w:ind w:left="116"/>
      <w:jc w:val="left"/>
    </w:pPr>
    <w:rPr>
      <w:rFonts w:eastAsia="Times New Roman"/>
      <w:sz w:val="24"/>
      <w:szCs w:val="24"/>
      <w:lang w:val="en-US"/>
    </w:rPr>
  </w:style>
  <w:style w:type="paragraph" w:customStyle="1" w:styleId="SP15143446">
    <w:name w:val="SP.15.143446"/>
    <w:basedOn w:val="Default"/>
    <w:next w:val="Default"/>
    <w:uiPriority w:val="99"/>
    <w:rsid w:val="00826606"/>
    <w:rPr>
      <w:color w:val="auto"/>
    </w:rPr>
  </w:style>
  <w:style w:type="paragraph" w:customStyle="1" w:styleId="SP15143614">
    <w:name w:val="SP.15.143614"/>
    <w:basedOn w:val="Default"/>
    <w:next w:val="Default"/>
    <w:uiPriority w:val="99"/>
    <w:rsid w:val="00826606"/>
    <w:rPr>
      <w:color w:val="auto"/>
    </w:rPr>
  </w:style>
  <w:style w:type="character" w:customStyle="1" w:styleId="SC154001">
    <w:name w:val="SC.15.4001"/>
    <w:uiPriority w:val="99"/>
    <w:rsid w:val="00826606"/>
    <w:rPr>
      <w:b/>
      <w:bCs/>
      <w:i/>
      <w:iCs/>
      <w:color w:val="000000"/>
      <w:sz w:val="22"/>
      <w:szCs w:val="22"/>
    </w:rPr>
  </w:style>
  <w:style w:type="paragraph" w:customStyle="1" w:styleId="SP15143490">
    <w:name w:val="SP.15.143490"/>
    <w:basedOn w:val="Default"/>
    <w:next w:val="Default"/>
    <w:uiPriority w:val="99"/>
    <w:rsid w:val="00826606"/>
    <w:rPr>
      <w:color w:val="auto"/>
    </w:rPr>
  </w:style>
  <w:style w:type="character" w:customStyle="1" w:styleId="SC154058">
    <w:name w:val="SC.15.4058"/>
    <w:uiPriority w:val="99"/>
    <w:rsid w:val="00826606"/>
    <w:rPr>
      <w:color w:val="000000"/>
      <w:sz w:val="20"/>
      <w:szCs w:val="20"/>
    </w:rPr>
  </w:style>
  <w:style w:type="paragraph" w:customStyle="1" w:styleId="SP15143448">
    <w:name w:val="SP.15.143448"/>
    <w:basedOn w:val="Default"/>
    <w:next w:val="Default"/>
    <w:uiPriority w:val="99"/>
    <w:rsid w:val="00826606"/>
    <w:rPr>
      <w:color w:val="auto"/>
    </w:rPr>
  </w:style>
  <w:style w:type="paragraph" w:customStyle="1" w:styleId="SP15143493">
    <w:name w:val="SP.15.143493"/>
    <w:basedOn w:val="Default"/>
    <w:next w:val="Default"/>
    <w:uiPriority w:val="99"/>
    <w:rsid w:val="00826606"/>
    <w:rPr>
      <w:color w:val="auto"/>
    </w:rPr>
  </w:style>
  <w:style w:type="paragraph" w:customStyle="1" w:styleId="SP15143492">
    <w:name w:val="SP.15.143492"/>
    <w:basedOn w:val="Default"/>
    <w:next w:val="Default"/>
    <w:uiPriority w:val="99"/>
    <w:rsid w:val="00826606"/>
    <w:rPr>
      <w:color w:val="auto"/>
    </w:rPr>
  </w:style>
  <w:style w:type="character" w:customStyle="1" w:styleId="SC154025">
    <w:name w:val="SC.15.4025"/>
    <w:uiPriority w:val="99"/>
    <w:rsid w:val="00826606"/>
    <w:rPr>
      <w:rFonts w:ascii="Times New Roman" w:hAnsi="Times New Roman" w:cs="Times New Roman"/>
      <w:strike/>
      <w:color w:val="000000"/>
      <w:sz w:val="20"/>
      <w:szCs w:val="20"/>
    </w:rPr>
  </w:style>
  <w:style w:type="character" w:customStyle="1" w:styleId="SC154031">
    <w:name w:val="SC.15.4031"/>
    <w:uiPriority w:val="99"/>
    <w:rsid w:val="00826606"/>
    <w:rPr>
      <w:rFonts w:ascii="Times New Roman" w:hAnsi="Times New Roman" w:cs="Times New Roman"/>
      <w:color w:val="000000"/>
      <w:sz w:val="20"/>
      <w:szCs w:val="20"/>
      <w:u w:val="single"/>
    </w:rPr>
  </w:style>
  <w:style w:type="character" w:customStyle="1" w:styleId="SC154028">
    <w:name w:val="SC.15.4028"/>
    <w:uiPriority w:val="99"/>
    <w:rsid w:val="00826606"/>
    <w:rPr>
      <w:rFonts w:ascii="Times New Roman" w:hAnsi="Times New Roman" w:cs="Times New Roman"/>
      <w:color w:val="000000"/>
      <w:sz w:val="20"/>
      <w:szCs w:val="20"/>
      <w:u w:val="single"/>
    </w:rPr>
  </w:style>
  <w:style w:type="paragraph" w:customStyle="1" w:styleId="SP16127370">
    <w:name w:val="SP.16.127370"/>
    <w:basedOn w:val="Default"/>
    <w:next w:val="Default"/>
    <w:uiPriority w:val="99"/>
    <w:rsid w:val="003C4C8E"/>
    <w:rPr>
      <w:color w:val="auto"/>
    </w:rPr>
  </w:style>
  <w:style w:type="paragraph" w:customStyle="1" w:styleId="SP16127381">
    <w:name w:val="SP.16.127381"/>
    <w:basedOn w:val="Default"/>
    <w:next w:val="Default"/>
    <w:uiPriority w:val="99"/>
    <w:rsid w:val="003C4C8E"/>
    <w:rPr>
      <w:color w:val="auto"/>
    </w:rPr>
  </w:style>
  <w:style w:type="paragraph" w:customStyle="1" w:styleId="SP16126992">
    <w:name w:val="SP.16.126992"/>
    <w:basedOn w:val="Default"/>
    <w:next w:val="Default"/>
    <w:uiPriority w:val="99"/>
    <w:rsid w:val="003C4C8E"/>
    <w:rPr>
      <w:color w:val="auto"/>
    </w:rPr>
  </w:style>
  <w:style w:type="character" w:customStyle="1" w:styleId="SC16323589">
    <w:name w:val="SC.16.323589"/>
    <w:uiPriority w:val="99"/>
    <w:rsid w:val="003C4C8E"/>
    <w:rPr>
      <w:color w:val="000000"/>
      <w:sz w:val="20"/>
      <w:szCs w:val="20"/>
    </w:rPr>
  </w:style>
  <w:style w:type="paragraph" w:customStyle="1" w:styleId="SP16127337">
    <w:name w:val="SP.16.127337"/>
    <w:basedOn w:val="Default"/>
    <w:next w:val="Default"/>
    <w:uiPriority w:val="99"/>
    <w:rsid w:val="003C4C8E"/>
    <w:rPr>
      <w:color w:val="auto"/>
    </w:rPr>
  </w:style>
  <w:style w:type="character" w:customStyle="1" w:styleId="SC16323705">
    <w:name w:val="SC.16.323705"/>
    <w:uiPriority w:val="99"/>
    <w:rsid w:val="003C4C8E"/>
    <w:rPr>
      <w:rFonts w:ascii="Times New Roman" w:hAnsi="Times New Roman" w:cs="Times New Roman"/>
      <w:color w:val="000000"/>
      <w:sz w:val="20"/>
      <w:szCs w:val="20"/>
      <w:u w:val="single"/>
    </w:rPr>
  </w:style>
  <w:style w:type="character" w:customStyle="1" w:styleId="SC16323740">
    <w:name w:val="SC.16.323740"/>
    <w:uiPriority w:val="99"/>
    <w:rsid w:val="003C4C8E"/>
    <w:rPr>
      <w:rFonts w:ascii="Times New Roman" w:hAnsi="Times New Roman" w:cs="Times New Roman"/>
      <w:color w:val="000000"/>
      <w:sz w:val="18"/>
      <w:szCs w:val="18"/>
      <w:u w:val="single"/>
    </w:rPr>
  </w:style>
  <w:style w:type="character" w:customStyle="1" w:styleId="SC16323592">
    <w:name w:val="SC.16.323592"/>
    <w:uiPriority w:val="99"/>
    <w:rsid w:val="003C4C8E"/>
    <w:rPr>
      <w:rFonts w:ascii="Times New Roman" w:hAnsi="Times New Roman" w:cs="Times New Roman"/>
      <w:color w:val="000000"/>
      <w:sz w:val="18"/>
      <w:szCs w:val="18"/>
    </w:rPr>
  </w:style>
  <w:style w:type="character" w:customStyle="1" w:styleId="SC16323611">
    <w:name w:val="SC.16.323611"/>
    <w:uiPriority w:val="99"/>
    <w:rsid w:val="003C4C8E"/>
    <w:rPr>
      <w:rFonts w:ascii="Times New Roman" w:hAnsi="Times New Roman" w:cs="Times New Roman"/>
      <w:color w:val="000000"/>
      <w:sz w:val="18"/>
      <w:szCs w:val="18"/>
    </w:rPr>
  </w:style>
  <w:style w:type="paragraph" w:customStyle="1" w:styleId="SP16127348">
    <w:name w:val="SP.16.127348"/>
    <w:basedOn w:val="Default"/>
    <w:next w:val="Default"/>
    <w:uiPriority w:val="99"/>
    <w:rsid w:val="009058EE"/>
    <w:rPr>
      <w:rFonts w:ascii="Times New Roman" w:hAnsi="Times New Roman" w:cs="Times New Roman"/>
      <w:color w:val="auto"/>
    </w:rPr>
  </w:style>
  <w:style w:type="character" w:customStyle="1" w:styleId="SC16323639">
    <w:name w:val="SC.16.323639"/>
    <w:uiPriority w:val="99"/>
    <w:rsid w:val="009058EE"/>
    <w:rPr>
      <w:color w:val="000000"/>
      <w:sz w:val="20"/>
      <w:szCs w:val="20"/>
    </w:rPr>
  </w:style>
  <w:style w:type="paragraph" w:customStyle="1" w:styleId="SP16127416">
    <w:name w:val="SP.16.127416"/>
    <w:basedOn w:val="Default"/>
    <w:next w:val="Default"/>
    <w:uiPriority w:val="99"/>
    <w:rsid w:val="00CC4F73"/>
    <w:rPr>
      <w:rFonts w:ascii="Times New Roman" w:hAnsi="Times New Roman" w:cs="Times New Roman"/>
      <w:color w:val="auto"/>
    </w:rPr>
  </w:style>
  <w:style w:type="character" w:customStyle="1" w:styleId="HeaderChar">
    <w:name w:val="Header Char"/>
    <w:basedOn w:val="DefaultParagraphFont"/>
    <w:link w:val="Header"/>
    <w:rsid w:val="006E2BA5"/>
    <w:rPr>
      <w:b/>
      <w:sz w:val="28"/>
      <w:lang w:val="en-GB"/>
    </w:rPr>
  </w:style>
  <w:style w:type="character" w:customStyle="1" w:styleId="FooterChar">
    <w:name w:val="Footer Char"/>
    <w:basedOn w:val="DefaultParagraphFont"/>
    <w:link w:val="Footer"/>
    <w:rsid w:val="00AB1C31"/>
    <w:rPr>
      <w:sz w:val="24"/>
      <w:lang w:val="en-GB"/>
    </w:rPr>
  </w:style>
  <w:style w:type="paragraph" w:customStyle="1" w:styleId="SP19295306">
    <w:name w:val="SP.19.295306"/>
    <w:basedOn w:val="Default"/>
    <w:next w:val="Default"/>
    <w:uiPriority w:val="99"/>
    <w:rsid w:val="00FC3294"/>
    <w:rPr>
      <w:color w:val="auto"/>
    </w:rPr>
  </w:style>
  <w:style w:type="paragraph" w:customStyle="1" w:styleId="SP19294928">
    <w:name w:val="SP.19.294928"/>
    <w:basedOn w:val="Default"/>
    <w:next w:val="Default"/>
    <w:uiPriority w:val="99"/>
    <w:rsid w:val="00FC3294"/>
    <w:rPr>
      <w:color w:val="auto"/>
    </w:rPr>
  </w:style>
  <w:style w:type="character" w:customStyle="1" w:styleId="fontstyle21">
    <w:name w:val="fontstyle21"/>
    <w:basedOn w:val="DefaultParagraphFont"/>
    <w:rsid w:val="00013AF6"/>
    <w:rPr>
      <w:rFonts w:ascii="TimesNewRomanPS-ItalicMT" w:hAnsi="TimesNewRomanPS-ItalicMT" w:hint="default"/>
      <w:b w:val="0"/>
      <w:bCs w:val="0"/>
      <w:i/>
      <w:iCs/>
      <w:color w:val="000000"/>
      <w:sz w:val="20"/>
      <w:szCs w:val="20"/>
    </w:rPr>
  </w:style>
  <w:style w:type="character" w:styleId="Emphasis">
    <w:name w:val="Emphasis"/>
    <w:aliases w:val="Editor"/>
    <w:qFormat/>
    <w:rsid w:val="00986FA1"/>
    <w:rPr>
      <w:rFonts w:ascii="Times New Roman" w:hAnsi="Times New Roman"/>
      <w:b/>
      <w:bCs/>
      <w:i/>
      <w:iCs/>
      <w:sz w:val="22"/>
      <w:bdr w:val="none" w:sz="0" w:space="0" w:color="auto"/>
      <w:shd w:val="solid" w:color="FFFF00" w:fill="FFFF00"/>
      <w:lang w:eastAsia="ko-KR"/>
    </w:rPr>
  </w:style>
  <w:style w:type="numbering" w:customStyle="1" w:styleId="NoList2">
    <w:name w:val="No List2"/>
    <w:next w:val="NoList"/>
    <w:uiPriority w:val="99"/>
    <w:semiHidden/>
    <w:unhideWhenUsed/>
    <w:rsid w:val="00D608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09201472">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60581520">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35936946">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19696794">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38967861">
      <w:bodyDiv w:val="1"/>
      <w:marLeft w:val="0"/>
      <w:marRight w:val="0"/>
      <w:marTop w:val="0"/>
      <w:marBottom w:val="0"/>
      <w:divBdr>
        <w:top w:val="none" w:sz="0" w:space="0" w:color="auto"/>
        <w:left w:val="none" w:sz="0" w:space="0" w:color="auto"/>
        <w:bottom w:val="none" w:sz="0" w:space="0" w:color="auto"/>
        <w:right w:val="none" w:sz="0" w:space="0" w:color="auto"/>
      </w:divBdr>
    </w:div>
    <w:div w:id="343551789">
      <w:bodyDiv w:val="1"/>
      <w:marLeft w:val="0"/>
      <w:marRight w:val="0"/>
      <w:marTop w:val="0"/>
      <w:marBottom w:val="0"/>
      <w:divBdr>
        <w:top w:val="none" w:sz="0" w:space="0" w:color="auto"/>
        <w:left w:val="none" w:sz="0" w:space="0" w:color="auto"/>
        <w:bottom w:val="none" w:sz="0" w:space="0" w:color="auto"/>
        <w:right w:val="none" w:sz="0" w:space="0" w:color="auto"/>
      </w:divBdr>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0301275">
      <w:bodyDiv w:val="1"/>
      <w:marLeft w:val="0"/>
      <w:marRight w:val="0"/>
      <w:marTop w:val="0"/>
      <w:marBottom w:val="0"/>
      <w:divBdr>
        <w:top w:val="none" w:sz="0" w:space="0" w:color="auto"/>
        <w:left w:val="none" w:sz="0" w:space="0" w:color="auto"/>
        <w:bottom w:val="none" w:sz="0" w:space="0" w:color="auto"/>
        <w:right w:val="none" w:sz="0" w:space="0" w:color="auto"/>
      </w:divBdr>
    </w:div>
    <w:div w:id="440996211">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674235057">
      <w:bodyDiv w:val="1"/>
      <w:marLeft w:val="0"/>
      <w:marRight w:val="0"/>
      <w:marTop w:val="0"/>
      <w:marBottom w:val="0"/>
      <w:divBdr>
        <w:top w:val="none" w:sz="0" w:space="0" w:color="auto"/>
        <w:left w:val="none" w:sz="0" w:space="0" w:color="auto"/>
        <w:bottom w:val="none" w:sz="0" w:space="0" w:color="auto"/>
        <w:right w:val="none" w:sz="0" w:space="0" w:color="auto"/>
      </w:divBdr>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55175142">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05926797">
      <w:bodyDiv w:val="1"/>
      <w:marLeft w:val="0"/>
      <w:marRight w:val="0"/>
      <w:marTop w:val="0"/>
      <w:marBottom w:val="0"/>
      <w:divBdr>
        <w:top w:val="none" w:sz="0" w:space="0" w:color="auto"/>
        <w:left w:val="none" w:sz="0" w:space="0" w:color="auto"/>
        <w:bottom w:val="none" w:sz="0" w:space="0" w:color="auto"/>
        <w:right w:val="none" w:sz="0" w:space="0" w:color="auto"/>
      </w:divBdr>
    </w:div>
    <w:div w:id="813445504">
      <w:bodyDiv w:val="1"/>
      <w:marLeft w:val="0"/>
      <w:marRight w:val="0"/>
      <w:marTop w:val="0"/>
      <w:marBottom w:val="0"/>
      <w:divBdr>
        <w:top w:val="none" w:sz="0" w:space="0" w:color="auto"/>
        <w:left w:val="none" w:sz="0" w:space="0" w:color="auto"/>
        <w:bottom w:val="none" w:sz="0" w:space="0" w:color="auto"/>
        <w:right w:val="none" w:sz="0" w:space="0" w:color="auto"/>
      </w:divBdr>
      <w:divsChild>
        <w:div w:id="1636787093">
          <w:marLeft w:val="1166"/>
          <w:marRight w:val="0"/>
          <w:marTop w:val="100"/>
          <w:marBottom w:val="0"/>
          <w:divBdr>
            <w:top w:val="none" w:sz="0" w:space="0" w:color="auto"/>
            <w:left w:val="none" w:sz="0" w:space="0" w:color="auto"/>
            <w:bottom w:val="none" w:sz="0" w:space="0" w:color="auto"/>
            <w:right w:val="none" w:sz="0" w:space="0" w:color="auto"/>
          </w:divBdr>
        </w:div>
        <w:div w:id="130295932">
          <w:marLeft w:val="1166"/>
          <w:marRight w:val="0"/>
          <w:marTop w:val="100"/>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26628737">
      <w:bodyDiv w:val="1"/>
      <w:marLeft w:val="0"/>
      <w:marRight w:val="0"/>
      <w:marTop w:val="0"/>
      <w:marBottom w:val="0"/>
      <w:divBdr>
        <w:top w:val="none" w:sz="0" w:space="0" w:color="auto"/>
        <w:left w:val="none" w:sz="0" w:space="0" w:color="auto"/>
        <w:bottom w:val="none" w:sz="0" w:space="0" w:color="auto"/>
        <w:right w:val="none" w:sz="0" w:space="0" w:color="auto"/>
      </w:divBdr>
    </w:div>
    <w:div w:id="844562978">
      <w:bodyDiv w:val="1"/>
      <w:marLeft w:val="0"/>
      <w:marRight w:val="0"/>
      <w:marTop w:val="0"/>
      <w:marBottom w:val="0"/>
      <w:divBdr>
        <w:top w:val="none" w:sz="0" w:space="0" w:color="auto"/>
        <w:left w:val="none" w:sz="0" w:space="0" w:color="auto"/>
        <w:bottom w:val="none" w:sz="0" w:space="0" w:color="auto"/>
        <w:right w:val="none" w:sz="0" w:space="0" w:color="auto"/>
      </w:divBdr>
    </w:div>
    <w:div w:id="846165630">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65623272">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2821198">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25752468">
      <w:bodyDiv w:val="1"/>
      <w:marLeft w:val="0"/>
      <w:marRight w:val="0"/>
      <w:marTop w:val="0"/>
      <w:marBottom w:val="0"/>
      <w:divBdr>
        <w:top w:val="none" w:sz="0" w:space="0" w:color="auto"/>
        <w:left w:val="none" w:sz="0" w:space="0" w:color="auto"/>
        <w:bottom w:val="none" w:sz="0" w:space="0" w:color="auto"/>
        <w:right w:val="none" w:sz="0" w:space="0" w:color="auto"/>
      </w:divBdr>
    </w:div>
    <w:div w:id="1240945179">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1344854">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2827806">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399087524">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264027">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41554254">
      <w:bodyDiv w:val="1"/>
      <w:marLeft w:val="0"/>
      <w:marRight w:val="0"/>
      <w:marTop w:val="0"/>
      <w:marBottom w:val="0"/>
      <w:divBdr>
        <w:top w:val="none" w:sz="0" w:space="0" w:color="auto"/>
        <w:left w:val="none" w:sz="0" w:space="0" w:color="auto"/>
        <w:bottom w:val="none" w:sz="0" w:space="0" w:color="auto"/>
        <w:right w:val="none" w:sz="0" w:space="0" w:color="auto"/>
      </w:divBdr>
    </w:div>
    <w:div w:id="1551305738">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11276182">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5215822">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78216583">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25388521">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20552971">
      <w:bodyDiv w:val="1"/>
      <w:marLeft w:val="0"/>
      <w:marRight w:val="0"/>
      <w:marTop w:val="0"/>
      <w:marBottom w:val="0"/>
      <w:divBdr>
        <w:top w:val="none" w:sz="0" w:space="0" w:color="auto"/>
        <w:left w:val="none" w:sz="0" w:space="0" w:color="auto"/>
        <w:bottom w:val="none" w:sz="0" w:space="0" w:color="auto"/>
        <w:right w:val="none" w:sz="0" w:space="0" w:color="auto"/>
      </w:divBdr>
    </w:div>
    <w:div w:id="1924947173">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68463348">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18/08/relationships/commentsExtensible" Target="commentsExtensible.xml"/><Relationship Id="rId18" Type="http://schemas.openxmlformats.org/officeDocument/2006/relationships/image" Target="media/image5.png"/><Relationship Id="rId26" Type="http://schemas.openxmlformats.org/officeDocument/2006/relationships/image" Target="media/image13.png"/><Relationship Id="rId39" Type="http://schemas.openxmlformats.org/officeDocument/2006/relationships/image" Target="media/image26.png"/><Relationship Id="rId21" Type="http://schemas.openxmlformats.org/officeDocument/2006/relationships/image" Target="media/image8.png"/><Relationship Id="rId34" Type="http://schemas.openxmlformats.org/officeDocument/2006/relationships/image" Target="media/image21.png"/><Relationship Id="rId42" Type="http://schemas.openxmlformats.org/officeDocument/2006/relationships/image" Target="media/image29.png"/><Relationship Id="rId47" Type="http://schemas.openxmlformats.org/officeDocument/2006/relationships/image" Target="media/image34.png"/><Relationship Id="rId50" Type="http://schemas.openxmlformats.org/officeDocument/2006/relationships/image" Target="media/image37.png"/><Relationship Id="rId55" Type="http://schemas.openxmlformats.org/officeDocument/2006/relationships/image" Target="media/image42.png"/><Relationship Id="rId63" Type="http://schemas.openxmlformats.org/officeDocument/2006/relationships/image" Target="media/image50.png"/><Relationship Id="rId68" Type="http://schemas.openxmlformats.org/officeDocument/2006/relationships/image" Target="media/image55.png"/><Relationship Id="rId76" Type="http://schemas.openxmlformats.org/officeDocument/2006/relationships/image" Target="media/image63.png"/><Relationship Id="rId84" Type="http://schemas.openxmlformats.org/officeDocument/2006/relationships/image" Target="media/image71.png"/><Relationship Id="rId89" Type="http://schemas.openxmlformats.org/officeDocument/2006/relationships/image" Target="media/image76.png"/><Relationship Id="rId7" Type="http://schemas.openxmlformats.org/officeDocument/2006/relationships/endnotes" Target="endnotes.xml"/><Relationship Id="rId71" Type="http://schemas.openxmlformats.org/officeDocument/2006/relationships/image" Target="media/image58.png"/><Relationship Id="rId9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29" Type="http://schemas.openxmlformats.org/officeDocument/2006/relationships/image" Target="media/image16.png"/><Relationship Id="rId11" Type="http://schemas.microsoft.com/office/2011/relationships/commentsExtended" Target="commentsExtended.xml"/><Relationship Id="rId24" Type="http://schemas.openxmlformats.org/officeDocument/2006/relationships/image" Target="media/image11.png"/><Relationship Id="rId32" Type="http://schemas.openxmlformats.org/officeDocument/2006/relationships/image" Target="media/image19.png"/><Relationship Id="rId37" Type="http://schemas.openxmlformats.org/officeDocument/2006/relationships/image" Target="media/image24.png"/><Relationship Id="rId40" Type="http://schemas.openxmlformats.org/officeDocument/2006/relationships/image" Target="media/image27.png"/><Relationship Id="rId45" Type="http://schemas.openxmlformats.org/officeDocument/2006/relationships/image" Target="media/image32.png"/><Relationship Id="rId53" Type="http://schemas.openxmlformats.org/officeDocument/2006/relationships/image" Target="media/image40.png"/><Relationship Id="rId58" Type="http://schemas.openxmlformats.org/officeDocument/2006/relationships/image" Target="media/image45.png"/><Relationship Id="rId66" Type="http://schemas.openxmlformats.org/officeDocument/2006/relationships/image" Target="media/image53.png"/><Relationship Id="rId74" Type="http://schemas.openxmlformats.org/officeDocument/2006/relationships/image" Target="media/image61.png"/><Relationship Id="rId79" Type="http://schemas.openxmlformats.org/officeDocument/2006/relationships/image" Target="media/image66.png"/><Relationship Id="rId87" Type="http://schemas.openxmlformats.org/officeDocument/2006/relationships/image" Target="media/image74.png"/><Relationship Id="rId5" Type="http://schemas.openxmlformats.org/officeDocument/2006/relationships/webSettings" Target="webSettings.xml"/><Relationship Id="rId61" Type="http://schemas.openxmlformats.org/officeDocument/2006/relationships/image" Target="media/image48.png"/><Relationship Id="rId82" Type="http://schemas.openxmlformats.org/officeDocument/2006/relationships/image" Target="media/image69.png"/><Relationship Id="rId90" Type="http://schemas.openxmlformats.org/officeDocument/2006/relationships/header" Target="header2.xml"/><Relationship Id="rId95" Type="http://schemas.openxmlformats.org/officeDocument/2006/relationships/theme" Target="theme/theme1.xml"/><Relationship Id="rId19" Type="http://schemas.openxmlformats.org/officeDocument/2006/relationships/image" Target="media/image6.png"/><Relationship Id="rId14" Type="http://schemas.openxmlformats.org/officeDocument/2006/relationships/image" Target="media/image1.png"/><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image" Target="media/image17.png"/><Relationship Id="rId35" Type="http://schemas.openxmlformats.org/officeDocument/2006/relationships/image" Target="media/image22.png"/><Relationship Id="rId43" Type="http://schemas.openxmlformats.org/officeDocument/2006/relationships/image" Target="media/image30.png"/><Relationship Id="rId48" Type="http://schemas.openxmlformats.org/officeDocument/2006/relationships/image" Target="media/image35.png"/><Relationship Id="rId56" Type="http://schemas.openxmlformats.org/officeDocument/2006/relationships/image" Target="media/image43.png"/><Relationship Id="rId64" Type="http://schemas.openxmlformats.org/officeDocument/2006/relationships/image" Target="media/image51.png"/><Relationship Id="rId69" Type="http://schemas.openxmlformats.org/officeDocument/2006/relationships/image" Target="media/image56.png"/><Relationship Id="rId77" Type="http://schemas.openxmlformats.org/officeDocument/2006/relationships/image" Target="media/image64.png"/><Relationship Id="rId8" Type="http://schemas.openxmlformats.org/officeDocument/2006/relationships/header" Target="header1.xml"/><Relationship Id="rId51" Type="http://schemas.openxmlformats.org/officeDocument/2006/relationships/image" Target="media/image38.png"/><Relationship Id="rId72" Type="http://schemas.openxmlformats.org/officeDocument/2006/relationships/image" Target="media/image59.png"/><Relationship Id="rId80" Type="http://schemas.openxmlformats.org/officeDocument/2006/relationships/image" Target="media/image67.png"/><Relationship Id="rId85" Type="http://schemas.openxmlformats.org/officeDocument/2006/relationships/image" Target="media/image72.png"/><Relationship Id="rId93" Type="http://schemas.microsoft.com/office/2011/relationships/people" Target="people.xml"/><Relationship Id="rId3" Type="http://schemas.openxmlformats.org/officeDocument/2006/relationships/styles" Target="styles.xml"/><Relationship Id="rId12" Type="http://schemas.microsoft.com/office/2016/09/relationships/commentsIds" Target="commentsIds.xml"/><Relationship Id="rId17" Type="http://schemas.openxmlformats.org/officeDocument/2006/relationships/image" Target="media/image4.png"/><Relationship Id="rId25" Type="http://schemas.openxmlformats.org/officeDocument/2006/relationships/image" Target="media/image12.png"/><Relationship Id="rId33" Type="http://schemas.openxmlformats.org/officeDocument/2006/relationships/image" Target="media/image20.png"/><Relationship Id="rId38" Type="http://schemas.openxmlformats.org/officeDocument/2006/relationships/image" Target="media/image25.png"/><Relationship Id="rId46" Type="http://schemas.openxmlformats.org/officeDocument/2006/relationships/image" Target="media/image33.png"/><Relationship Id="rId59" Type="http://schemas.openxmlformats.org/officeDocument/2006/relationships/image" Target="media/image46.png"/><Relationship Id="rId67" Type="http://schemas.openxmlformats.org/officeDocument/2006/relationships/image" Target="media/image54.png"/><Relationship Id="rId20" Type="http://schemas.openxmlformats.org/officeDocument/2006/relationships/image" Target="media/image7.png"/><Relationship Id="rId41" Type="http://schemas.openxmlformats.org/officeDocument/2006/relationships/image" Target="media/image28.png"/><Relationship Id="rId54" Type="http://schemas.openxmlformats.org/officeDocument/2006/relationships/image" Target="media/image41.png"/><Relationship Id="rId62" Type="http://schemas.openxmlformats.org/officeDocument/2006/relationships/image" Target="media/image49.png"/><Relationship Id="rId70" Type="http://schemas.openxmlformats.org/officeDocument/2006/relationships/image" Target="media/image57.png"/><Relationship Id="rId75" Type="http://schemas.openxmlformats.org/officeDocument/2006/relationships/image" Target="media/image62.png"/><Relationship Id="rId83" Type="http://schemas.openxmlformats.org/officeDocument/2006/relationships/image" Target="media/image70.png"/><Relationship Id="rId88" Type="http://schemas.openxmlformats.org/officeDocument/2006/relationships/image" Target="media/image75.png"/><Relationship Id="rId9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image" Target="media/image10.png"/><Relationship Id="rId28" Type="http://schemas.openxmlformats.org/officeDocument/2006/relationships/image" Target="media/image15.png"/><Relationship Id="rId36" Type="http://schemas.openxmlformats.org/officeDocument/2006/relationships/image" Target="media/image23.png"/><Relationship Id="rId49" Type="http://schemas.openxmlformats.org/officeDocument/2006/relationships/image" Target="media/image36.png"/><Relationship Id="rId57" Type="http://schemas.openxmlformats.org/officeDocument/2006/relationships/image" Target="media/image44.png"/><Relationship Id="rId10" Type="http://schemas.openxmlformats.org/officeDocument/2006/relationships/comments" Target="comments.xml"/><Relationship Id="rId31" Type="http://schemas.openxmlformats.org/officeDocument/2006/relationships/image" Target="media/image18.png"/><Relationship Id="rId44" Type="http://schemas.openxmlformats.org/officeDocument/2006/relationships/image" Target="media/image31.png"/><Relationship Id="rId52" Type="http://schemas.openxmlformats.org/officeDocument/2006/relationships/image" Target="media/image39.png"/><Relationship Id="rId60" Type="http://schemas.openxmlformats.org/officeDocument/2006/relationships/image" Target="media/image47.png"/><Relationship Id="rId65" Type="http://schemas.openxmlformats.org/officeDocument/2006/relationships/image" Target="media/image52.png"/><Relationship Id="rId73" Type="http://schemas.openxmlformats.org/officeDocument/2006/relationships/image" Target="media/image60.png"/><Relationship Id="rId78" Type="http://schemas.openxmlformats.org/officeDocument/2006/relationships/image" Target="media/image65.png"/><Relationship Id="rId81" Type="http://schemas.openxmlformats.org/officeDocument/2006/relationships/image" Target="media/image68.png"/><Relationship Id="rId86" Type="http://schemas.openxmlformats.org/officeDocument/2006/relationships/image" Target="media/image73.png"/><Relationship Id="rId9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auto"/>
    <w:notTrueType/>
    <w:pitch w:val="default"/>
    <w:sig w:usb0="00000000" w:usb1="08070000" w:usb2="00000010" w:usb3="00000000" w:csb0="0002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D43"/>
    <w:rsid w:val="000030ED"/>
    <w:rsid w:val="000035EF"/>
    <w:rsid w:val="000D2C4C"/>
    <w:rsid w:val="000E06BA"/>
    <w:rsid w:val="001D6612"/>
    <w:rsid w:val="001F1B74"/>
    <w:rsid w:val="001F3DFE"/>
    <w:rsid w:val="002071BA"/>
    <w:rsid w:val="00216F6F"/>
    <w:rsid w:val="00242423"/>
    <w:rsid w:val="002521B3"/>
    <w:rsid w:val="002A79A0"/>
    <w:rsid w:val="002B22F3"/>
    <w:rsid w:val="00323758"/>
    <w:rsid w:val="003F2385"/>
    <w:rsid w:val="00417C1F"/>
    <w:rsid w:val="004266B4"/>
    <w:rsid w:val="004310A7"/>
    <w:rsid w:val="004E6C4A"/>
    <w:rsid w:val="005723DB"/>
    <w:rsid w:val="00576FF2"/>
    <w:rsid w:val="006709B1"/>
    <w:rsid w:val="00676EC6"/>
    <w:rsid w:val="006865F1"/>
    <w:rsid w:val="006875FE"/>
    <w:rsid w:val="006B03AF"/>
    <w:rsid w:val="006B5D11"/>
    <w:rsid w:val="006C149D"/>
    <w:rsid w:val="006E6D43"/>
    <w:rsid w:val="00720BE0"/>
    <w:rsid w:val="007475D0"/>
    <w:rsid w:val="007502BD"/>
    <w:rsid w:val="007547D9"/>
    <w:rsid w:val="00764A25"/>
    <w:rsid w:val="00812D62"/>
    <w:rsid w:val="0086709F"/>
    <w:rsid w:val="008966F9"/>
    <w:rsid w:val="008E42FF"/>
    <w:rsid w:val="008E4D68"/>
    <w:rsid w:val="009452F4"/>
    <w:rsid w:val="00A21AB3"/>
    <w:rsid w:val="00A329D0"/>
    <w:rsid w:val="00A415FD"/>
    <w:rsid w:val="00A70FF3"/>
    <w:rsid w:val="00AA2FE3"/>
    <w:rsid w:val="00AE7547"/>
    <w:rsid w:val="00B2061F"/>
    <w:rsid w:val="00B25987"/>
    <w:rsid w:val="00BA11E5"/>
    <w:rsid w:val="00BF4BB9"/>
    <w:rsid w:val="00BF6B22"/>
    <w:rsid w:val="00C21714"/>
    <w:rsid w:val="00C53395"/>
    <w:rsid w:val="00C73FFD"/>
    <w:rsid w:val="00CE35FF"/>
    <w:rsid w:val="00D9327D"/>
    <w:rsid w:val="00E25BC6"/>
    <w:rsid w:val="00E82B5B"/>
    <w:rsid w:val="00E96C83"/>
    <w:rsid w:val="00EE4ED6"/>
    <w:rsid w:val="00F233B9"/>
    <w:rsid w:val="00F5375C"/>
    <w:rsid w:val="00F608B7"/>
    <w:rsid w:val="00F961AD"/>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D4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E4D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14</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84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85</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86</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87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20_0472r2</b:Tag>
    <b:SourceType>JournalArticle</b:SourceType>
    <b:Guid>{D9615A38-3DD0-41AD-9730-0BB56CF3B862}</b:Guid>
    <b:Author>
      <b:Author>
        <b:Corporate>Yunbo Li (Huawei)</b:Corporate>
      </b:Author>
    </b:Author>
    <b:Title>Discussion of More Data subfield for multi-link</b:Title>
    <b:JournalName>20/0472r2</b:JournalName>
    <b:Year>May 2020</b:Year>
    <b:RefOrder>136</b:RefOrder>
  </b:Source>
</b:Sources>
</file>

<file path=customXml/itemProps1.xml><?xml version="1.0" encoding="utf-8"?>
<ds:datastoreItem xmlns:ds="http://schemas.openxmlformats.org/officeDocument/2006/customXml" ds:itemID="{E1A0A08C-805B-46EF-B5F1-4E7F2F10E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52</TotalTime>
  <Pages>19</Pages>
  <Words>5635</Words>
  <Characters>32121</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Intel</Company>
  <LinksUpToDate>false</LinksUpToDate>
  <CharactersWithSpaces>37681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Cariou, Laurent</cp:lastModifiedBy>
  <cp:revision>41</cp:revision>
  <cp:lastPrinted>2014-09-06T00:13:00Z</cp:lastPrinted>
  <dcterms:created xsi:type="dcterms:W3CDTF">2022-08-15T16:19:00Z</dcterms:created>
  <dcterms:modified xsi:type="dcterms:W3CDTF">2022-08-30T00:52:00Z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11bcb4fc-0ba4-4cd1-8d63-5523996c50ad</vt:lpwstr>
  </property>
  <property fmtid="{D5CDD505-2E9C-101B-9397-08002B2CF9AE}" pid="4" name="CTP_BU">
    <vt:lpwstr>EXECUTIVE OFFICE GROUP</vt:lpwstr>
  </property>
  <property fmtid="{D5CDD505-2E9C-101B-9397-08002B2CF9AE}" pid="5" name="CTP_TimeStamp">
    <vt:lpwstr>2020-09-01 01:06:44Z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laurent.cariou@intel.com</vt:lpwstr>
  </property>
  <property fmtid="{D5CDD505-2E9C-101B-9397-08002B2CF9AE}" pid="13" name="MSIP_Label_9aa06179-68b3-4e2b-b09b-a2424735516b_SetDate">
    <vt:lpwstr>2021-07-01T16:44:51.2559547Z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e0657ca1-2372-4050-acc5-24740d43302c</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ies>
</file>