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C8E1E5" w14:textId="77777777" w:rsidR="00CA09B2" w:rsidRDefault="00CA09B2">
      <w:pPr>
        <w:pStyle w:val="T1"/>
        <w:pBdr>
          <w:bottom w:val="single" w:sz="6" w:space="0" w:color="auto"/>
        </w:pBdr>
        <w:spacing w:after="240"/>
      </w:pPr>
      <w:r>
        <w:t>IEEE P802.11</w:t>
      </w:r>
      <w:r>
        <w:br/>
        <w:t>Wireless LANs</w:t>
      </w:r>
    </w:p>
    <w:tbl>
      <w:tblPr>
        <w:tblW w:w="0" w:type="auto"/>
        <w:tblInd w:w="132" w:type="dxa"/>
        <w:tblLayout w:type="fixed"/>
        <w:tblLook w:val="04A0" w:firstRow="1" w:lastRow="0" w:firstColumn="1" w:lastColumn="0" w:noHBand="0" w:noVBand="1"/>
      </w:tblPr>
      <w:tblGrid>
        <w:gridCol w:w="9781"/>
      </w:tblGrid>
      <w:tr w:rsidR="00BD6FB0" w:rsidRPr="00BD6FB0" w14:paraId="17628CD7" w14:textId="77777777" w:rsidTr="002D2E61">
        <w:trPr>
          <w:trHeight w:val="750"/>
        </w:trPr>
        <w:tc>
          <w:tcPr>
            <w:tcW w:w="9781"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3A8EE7E2" w14:textId="439E5F38" w:rsidR="00BD6FB0" w:rsidRPr="004B1506" w:rsidRDefault="00BD77E7" w:rsidP="00B94A7E">
            <w:pPr>
              <w:jc w:val="center"/>
              <w:rPr>
                <w:b/>
                <w:bCs/>
                <w:color w:val="000000"/>
                <w:sz w:val="28"/>
                <w:szCs w:val="28"/>
                <w:lang w:val="en-US" w:eastAsia="ko-KR"/>
              </w:rPr>
            </w:pPr>
            <w:r>
              <w:rPr>
                <w:b/>
                <w:sz w:val="28"/>
                <w:szCs w:val="28"/>
                <w:lang w:val="en-US"/>
              </w:rPr>
              <w:t>LB266</w:t>
            </w:r>
            <w:r w:rsidR="008F5022">
              <w:rPr>
                <w:rFonts w:hint="eastAsia"/>
                <w:b/>
                <w:sz w:val="28"/>
                <w:szCs w:val="28"/>
                <w:lang w:val="en-US" w:eastAsia="ko-KR"/>
              </w:rPr>
              <w:t xml:space="preserve"> </w:t>
            </w:r>
            <w:r w:rsidR="004B1506" w:rsidRPr="004B1506">
              <w:rPr>
                <w:b/>
                <w:sz w:val="28"/>
                <w:szCs w:val="28"/>
                <w:lang w:val="en-US"/>
              </w:rPr>
              <w:t>C</w:t>
            </w:r>
            <w:r w:rsidR="00B94A7E">
              <w:rPr>
                <w:b/>
                <w:sz w:val="28"/>
                <w:szCs w:val="28"/>
                <w:lang w:val="en-US"/>
              </w:rPr>
              <w:t>R</w:t>
            </w:r>
            <w:r w:rsidR="0010781F">
              <w:rPr>
                <w:rFonts w:hint="eastAsia"/>
                <w:b/>
                <w:sz w:val="28"/>
                <w:szCs w:val="28"/>
                <w:lang w:val="en-US" w:eastAsia="ko-KR"/>
              </w:rPr>
              <w:t xml:space="preserve"> </w:t>
            </w:r>
            <w:r w:rsidR="00AE3368">
              <w:rPr>
                <w:b/>
                <w:sz w:val="28"/>
                <w:szCs w:val="28"/>
                <w:lang w:val="en-US" w:eastAsia="ko-KR"/>
              </w:rPr>
              <w:t>for</w:t>
            </w:r>
            <w:r w:rsidR="00A412EA">
              <w:rPr>
                <w:b/>
                <w:sz w:val="28"/>
                <w:szCs w:val="28"/>
                <w:lang w:val="en-US" w:eastAsia="ko-KR"/>
              </w:rPr>
              <w:t xml:space="preserve"> </w:t>
            </w:r>
            <w:r w:rsidR="00B92D8F">
              <w:rPr>
                <w:b/>
                <w:sz w:val="28"/>
                <w:szCs w:val="28"/>
                <w:lang w:val="en-US" w:eastAsia="ko-KR"/>
              </w:rPr>
              <w:t>9.3.1.19</w:t>
            </w:r>
          </w:p>
        </w:tc>
      </w:tr>
      <w:tr w:rsidR="00BD6FB0" w:rsidRPr="00BD6FB0" w14:paraId="383D635A" w14:textId="77777777" w:rsidTr="002D2E61">
        <w:trPr>
          <w:trHeight w:val="315"/>
        </w:trPr>
        <w:tc>
          <w:tcPr>
            <w:tcW w:w="9781"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3AC1CF60" w14:textId="6E7ACF5A" w:rsidR="00BD6FB0" w:rsidRPr="00BD6FB0" w:rsidRDefault="00BD6FB0" w:rsidP="00F40870">
            <w:pPr>
              <w:jc w:val="center"/>
              <w:rPr>
                <w:b/>
                <w:bCs/>
                <w:color w:val="000000"/>
                <w:sz w:val="20"/>
                <w:lang w:val="en-US" w:eastAsia="ko-KR"/>
              </w:rPr>
            </w:pPr>
            <w:r w:rsidRPr="00BD6FB0">
              <w:rPr>
                <w:b/>
                <w:bCs/>
                <w:color w:val="000000"/>
                <w:sz w:val="20"/>
                <w:lang w:val="en-US"/>
              </w:rPr>
              <w:t>Date:</w:t>
            </w:r>
            <w:r w:rsidRPr="002836D0">
              <w:t xml:space="preserve">  20</w:t>
            </w:r>
            <w:r w:rsidR="00700311">
              <w:t>2</w:t>
            </w:r>
            <w:r w:rsidR="00BD77E7">
              <w:t>2</w:t>
            </w:r>
            <w:r w:rsidR="00361A7D">
              <w:t>-</w:t>
            </w:r>
            <w:r w:rsidR="00546339">
              <w:t>0</w:t>
            </w:r>
            <w:r w:rsidR="00F40870">
              <w:t>8</w:t>
            </w:r>
            <w:r w:rsidR="00361A7D">
              <w:t>-</w:t>
            </w:r>
            <w:r w:rsidR="004F7581">
              <w:t>1</w:t>
            </w:r>
            <w:r w:rsidR="00F40870">
              <w:t>7</w:t>
            </w:r>
          </w:p>
        </w:tc>
      </w:tr>
      <w:tr w:rsidR="00BA63A2" w:rsidRPr="00BD6FB0" w14:paraId="10F5E16F" w14:textId="77777777" w:rsidTr="002D2E61">
        <w:trPr>
          <w:trHeight w:val="315"/>
        </w:trPr>
        <w:tc>
          <w:tcPr>
            <w:tcW w:w="9781" w:type="dxa"/>
            <w:tcBorders>
              <w:top w:val="single" w:sz="8" w:space="0" w:color="auto"/>
              <w:left w:val="single" w:sz="8" w:space="0" w:color="auto"/>
              <w:bottom w:val="single" w:sz="8" w:space="0" w:color="auto"/>
              <w:right w:val="single" w:sz="8" w:space="0" w:color="000000"/>
            </w:tcBorders>
            <w:shd w:val="clear" w:color="auto" w:fill="auto"/>
            <w:vAlign w:val="center"/>
          </w:tcPr>
          <w:p w14:paraId="2F4F517C" w14:textId="0FDC34A1" w:rsidR="00BA63A2" w:rsidRPr="00BA63A2" w:rsidRDefault="00BA63A2" w:rsidP="00BA63A2">
            <w:pPr>
              <w:rPr>
                <w:b/>
                <w:bCs/>
                <w:color w:val="000000"/>
                <w:sz w:val="20"/>
                <w:lang w:val="en-US"/>
              </w:rPr>
            </w:pPr>
            <w:r w:rsidRPr="00BA63A2">
              <w:rPr>
                <w:b/>
                <w:sz w:val="20"/>
              </w:rPr>
              <w:t>Author(s):</w:t>
            </w:r>
          </w:p>
        </w:tc>
      </w:tr>
    </w:tbl>
    <w:tbl>
      <w:tblPr>
        <w:tblpPr w:leftFromText="180" w:rightFromText="180" w:vertAnchor="text" w:tblpX="137"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20" w:firstRow="1" w:lastRow="0" w:firstColumn="0" w:lastColumn="0" w:noHBand="0" w:noVBand="1"/>
      </w:tblPr>
      <w:tblGrid>
        <w:gridCol w:w="1555"/>
        <w:gridCol w:w="1275"/>
        <w:gridCol w:w="3261"/>
        <w:gridCol w:w="992"/>
        <w:gridCol w:w="2693"/>
      </w:tblGrid>
      <w:tr w:rsidR="00BA63A2" w:rsidRPr="0019516D" w14:paraId="799029CC" w14:textId="77777777" w:rsidTr="002D2E61">
        <w:trPr>
          <w:trHeight w:val="144"/>
        </w:trPr>
        <w:tc>
          <w:tcPr>
            <w:tcW w:w="1555" w:type="dxa"/>
            <w:shd w:val="clear" w:color="auto" w:fill="FFFFFF"/>
            <w:tcMar>
              <w:top w:w="15" w:type="dxa"/>
              <w:left w:w="108" w:type="dxa"/>
              <w:bottom w:w="0" w:type="dxa"/>
              <w:right w:w="108" w:type="dxa"/>
            </w:tcMar>
            <w:vAlign w:val="center"/>
          </w:tcPr>
          <w:p w14:paraId="7A78B87D" w14:textId="58762EAE" w:rsidR="00BA63A2" w:rsidRPr="00BA63A2" w:rsidRDefault="00BA63A2" w:rsidP="002D2E61">
            <w:pPr>
              <w:rPr>
                <w:b/>
                <w:lang w:eastAsia="ko-KR"/>
              </w:rPr>
            </w:pPr>
            <w:r w:rsidRPr="00BA63A2">
              <w:rPr>
                <w:b/>
                <w:sz w:val="20"/>
              </w:rPr>
              <w:t>Name</w:t>
            </w:r>
          </w:p>
        </w:tc>
        <w:tc>
          <w:tcPr>
            <w:tcW w:w="1275" w:type="dxa"/>
            <w:shd w:val="clear" w:color="auto" w:fill="FFFFFF"/>
            <w:vAlign w:val="center"/>
          </w:tcPr>
          <w:p w14:paraId="044A79E1" w14:textId="48E99E67" w:rsidR="00BA63A2" w:rsidRPr="00BA63A2" w:rsidRDefault="00BA63A2" w:rsidP="002D2E61">
            <w:pPr>
              <w:jc w:val="center"/>
              <w:rPr>
                <w:b/>
                <w:lang w:eastAsia="ko-KR"/>
              </w:rPr>
            </w:pPr>
            <w:r w:rsidRPr="00BA63A2">
              <w:rPr>
                <w:b/>
                <w:sz w:val="20"/>
              </w:rPr>
              <w:t>Affiliation</w:t>
            </w:r>
          </w:p>
        </w:tc>
        <w:tc>
          <w:tcPr>
            <w:tcW w:w="3261" w:type="dxa"/>
            <w:shd w:val="clear" w:color="auto" w:fill="FFFFFF"/>
            <w:tcMar>
              <w:top w:w="15" w:type="dxa"/>
              <w:left w:w="108" w:type="dxa"/>
              <w:bottom w:w="0" w:type="dxa"/>
              <w:right w:w="108" w:type="dxa"/>
            </w:tcMar>
            <w:vAlign w:val="center"/>
          </w:tcPr>
          <w:p w14:paraId="38325C2B" w14:textId="456EC36A" w:rsidR="00BA63A2" w:rsidRPr="00BA63A2" w:rsidRDefault="00BA63A2" w:rsidP="002D2E61">
            <w:pPr>
              <w:rPr>
                <w:b/>
              </w:rPr>
            </w:pPr>
            <w:r w:rsidRPr="00BA63A2">
              <w:rPr>
                <w:b/>
                <w:sz w:val="20"/>
              </w:rPr>
              <w:t>Address</w:t>
            </w:r>
          </w:p>
        </w:tc>
        <w:tc>
          <w:tcPr>
            <w:tcW w:w="992" w:type="dxa"/>
            <w:shd w:val="clear" w:color="auto" w:fill="FFFFFF"/>
            <w:tcMar>
              <w:top w:w="15" w:type="dxa"/>
              <w:left w:w="108" w:type="dxa"/>
              <w:bottom w:w="0" w:type="dxa"/>
              <w:right w:w="108" w:type="dxa"/>
            </w:tcMar>
            <w:vAlign w:val="center"/>
          </w:tcPr>
          <w:p w14:paraId="7F06B6A2" w14:textId="454B85DC" w:rsidR="00BA63A2" w:rsidRPr="00BA63A2" w:rsidRDefault="00BA63A2" w:rsidP="002D2E61">
            <w:pPr>
              <w:rPr>
                <w:b/>
                <w:sz w:val="16"/>
                <w:szCs w:val="16"/>
              </w:rPr>
            </w:pPr>
            <w:r w:rsidRPr="00BA63A2">
              <w:rPr>
                <w:b/>
                <w:sz w:val="20"/>
              </w:rPr>
              <w:t>Phone</w:t>
            </w:r>
          </w:p>
        </w:tc>
        <w:tc>
          <w:tcPr>
            <w:tcW w:w="2693" w:type="dxa"/>
            <w:shd w:val="clear" w:color="auto" w:fill="FFFFFF"/>
            <w:tcMar>
              <w:top w:w="15" w:type="dxa"/>
              <w:left w:w="108" w:type="dxa"/>
              <w:bottom w:w="0" w:type="dxa"/>
              <w:right w:w="108" w:type="dxa"/>
            </w:tcMar>
            <w:vAlign w:val="center"/>
          </w:tcPr>
          <w:p w14:paraId="3F995CF6" w14:textId="7D5B2647" w:rsidR="00BA63A2" w:rsidRPr="00BA63A2" w:rsidRDefault="00BA63A2" w:rsidP="002D2E61">
            <w:pPr>
              <w:rPr>
                <w:b/>
                <w:sz w:val="18"/>
                <w:lang w:eastAsia="ko-KR"/>
              </w:rPr>
            </w:pPr>
            <w:r w:rsidRPr="00BA63A2">
              <w:rPr>
                <w:b/>
                <w:sz w:val="20"/>
              </w:rPr>
              <w:t>Email</w:t>
            </w:r>
          </w:p>
        </w:tc>
      </w:tr>
      <w:tr w:rsidR="00FB1C8F" w:rsidRPr="0019516D" w14:paraId="65D6378A" w14:textId="77777777" w:rsidTr="002D2E61">
        <w:trPr>
          <w:trHeight w:val="294"/>
        </w:trPr>
        <w:tc>
          <w:tcPr>
            <w:tcW w:w="1555" w:type="dxa"/>
            <w:shd w:val="clear" w:color="auto" w:fill="FFFFFF"/>
            <w:tcMar>
              <w:top w:w="15" w:type="dxa"/>
              <w:left w:w="108" w:type="dxa"/>
              <w:bottom w:w="0" w:type="dxa"/>
              <w:right w:w="108" w:type="dxa"/>
            </w:tcMar>
            <w:vAlign w:val="center"/>
            <w:hideMark/>
          </w:tcPr>
          <w:p w14:paraId="5BE16EBB" w14:textId="2F57D70B" w:rsidR="00FB1C8F" w:rsidRPr="0019516D" w:rsidRDefault="006C64A9" w:rsidP="002D2E61">
            <w:pPr>
              <w:rPr>
                <w:lang w:eastAsia="ko-KR"/>
              </w:rPr>
            </w:pPr>
            <w:proofErr w:type="spellStart"/>
            <w:r>
              <w:rPr>
                <w:rFonts w:hint="eastAsia"/>
                <w:lang w:eastAsia="ko-KR"/>
              </w:rPr>
              <w:t>Jinyoung</w:t>
            </w:r>
            <w:proofErr w:type="spellEnd"/>
            <w:r>
              <w:rPr>
                <w:rFonts w:hint="eastAsia"/>
                <w:lang w:eastAsia="ko-KR"/>
              </w:rPr>
              <w:t xml:space="preserve"> Chun</w:t>
            </w:r>
          </w:p>
        </w:tc>
        <w:tc>
          <w:tcPr>
            <w:tcW w:w="1275" w:type="dxa"/>
            <w:vMerge w:val="restart"/>
            <w:shd w:val="clear" w:color="auto" w:fill="FFFFFF"/>
            <w:vAlign w:val="center"/>
            <w:hideMark/>
          </w:tcPr>
          <w:p w14:paraId="7261EF65" w14:textId="53061F54" w:rsidR="00FB1C8F" w:rsidRPr="0019516D" w:rsidRDefault="00FB1C8F" w:rsidP="002D2E61">
            <w:pPr>
              <w:jc w:val="center"/>
              <w:rPr>
                <w:lang w:eastAsia="ko-KR"/>
              </w:rPr>
            </w:pPr>
            <w:r>
              <w:rPr>
                <w:rFonts w:hint="eastAsia"/>
                <w:lang w:eastAsia="ko-KR"/>
              </w:rPr>
              <w:t>LG Electronics</w:t>
            </w:r>
          </w:p>
        </w:tc>
        <w:tc>
          <w:tcPr>
            <w:tcW w:w="3261" w:type="dxa"/>
            <w:vMerge w:val="restart"/>
            <w:shd w:val="clear" w:color="auto" w:fill="FFFFFF"/>
            <w:tcMar>
              <w:top w:w="15" w:type="dxa"/>
              <w:left w:w="108" w:type="dxa"/>
              <w:bottom w:w="0" w:type="dxa"/>
              <w:right w:w="108" w:type="dxa"/>
            </w:tcMar>
            <w:vAlign w:val="center"/>
            <w:hideMark/>
          </w:tcPr>
          <w:p w14:paraId="3229F260" w14:textId="7B1E84A4" w:rsidR="00FB1C8F" w:rsidRPr="00CA3569" w:rsidRDefault="00FB1C8F" w:rsidP="002D2E61">
            <w:r w:rsidRPr="00CA3569">
              <w:t xml:space="preserve">19, </w:t>
            </w:r>
            <w:proofErr w:type="spellStart"/>
            <w:r w:rsidRPr="00CA3569">
              <w:t>Yangjae-daero</w:t>
            </w:r>
            <w:proofErr w:type="spellEnd"/>
            <w:r w:rsidRPr="00CA3569">
              <w:t xml:space="preserve"> 11gil, </w:t>
            </w:r>
            <w:proofErr w:type="spellStart"/>
            <w:r w:rsidRPr="00CA3569">
              <w:t>Seocho-gu</w:t>
            </w:r>
            <w:proofErr w:type="spellEnd"/>
            <w:r w:rsidRPr="00CA3569">
              <w:t xml:space="preserve">, Seoul 137-130, Korea </w:t>
            </w:r>
          </w:p>
        </w:tc>
        <w:tc>
          <w:tcPr>
            <w:tcW w:w="992" w:type="dxa"/>
            <w:shd w:val="clear" w:color="auto" w:fill="FFFFFF"/>
            <w:tcMar>
              <w:top w:w="15" w:type="dxa"/>
              <w:left w:w="108" w:type="dxa"/>
              <w:bottom w:w="0" w:type="dxa"/>
              <w:right w:w="108" w:type="dxa"/>
            </w:tcMar>
            <w:vAlign w:val="center"/>
            <w:hideMark/>
          </w:tcPr>
          <w:p w14:paraId="0E4409F2" w14:textId="77777777" w:rsidR="00FB1C8F" w:rsidRPr="00855146" w:rsidRDefault="00FB1C8F" w:rsidP="002D2E61">
            <w:pPr>
              <w:rPr>
                <w:sz w:val="16"/>
                <w:szCs w:val="16"/>
              </w:rPr>
            </w:pPr>
            <w:r w:rsidRPr="00855146">
              <w:rPr>
                <w:sz w:val="16"/>
                <w:szCs w:val="16"/>
              </w:rPr>
              <w:t> </w:t>
            </w:r>
          </w:p>
        </w:tc>
        <w:tc>
          <w:tcPr>
            <w:tcW w:w="2693" w:type="dxa"/>
            <w:shd w:val="clear" w:color="auto" w:fill="FFFFFF"/>
            <w:tcMar>
              <w:top w:w="15" w:type="dxa"/>
              <w:left w:w="108" w:type="dxa"/>
              <w:bottom w:w="0" w:type="dxa"/>
              <w:right w:w="108" w:type="dxa"/>
            </w:tcMar>
            <w:vAlign w:val="center"/>
            <w:hideMark/>
          </w:tcPr>
          <w:p w14:paraId="633E3DD0" w14:textId="008097DC" w:rsidR="00FB1C8F" w:rsidRPr="0019516D" w:rsidRDefault="006C64A9" w:rsidP="002D2E61">
            <w:pPr>
              <w:rPr>
                <w:sz w:val="18"/>
              </w:rPr>
            </w:pPr>
            <w:r>
              <w:rPr>
                <w:rFonts w:hint="eastAsia"/>
                <w:sz w:val="18"/>
                <w:lang w:eastAsia="ko-KR"/>
              </w:rPr>
              <w:t>jiny.</w:t>
            </w:r>
            <w:r>
              <w:rPr>
                <w:sz w:val="18"/>
                <w:lang w:eastAsia="ko-KR"/>
              </w:rPr>
              <w:t>chun@lge.com</w:t>
            </w:r>
            <w:r>
              <w:rPr>
                <w:rFonts w:hint="eastAsia"/>
                <w:sz w:val="18"/>
                <w:lang w:eastAsia="ko-KR"/>
              </w:rPr>
              <w:t xml:space="preserve"> </w:t>
            </w:r>
          </w:p>
        </w:tc>
      </w:tr>
      <w:tr w:rsidR="00700311" w:rsidRPr="0019516D" w14:paraId="1DCB8FF2" w14:textId="77777777" w:rsidTr="002D2E61">
        <w:trPr>
          <w:trHeight w:val="294"/>
        </w:trPr>
        <w:tc>
          <w:tcPr>
            <w:tcW w:w="1555" w:type="dxa"/>
            <w:shd w:val="clear" w:color="auto" w:fill="FFFFFF"/>
            <w:tcMar>
              <w:top w:w="15" w:type="dxa"/>
              <w:left w:w="108" w:type="dxa"/>
              <w:bottom w:w="0" w:type="dxa"/>
              <w:right w:w="108" w:type="dxa"/>
            </w:tcMar>
            <w:vAlign w:val="center"/>
          </w:tcPr>
          <w:p w14:paraId="08919CA6" w14:textId="52ADAD19" w:rsidR="00700311" w:rsidRDefault="00700311" w:rsidP="002D2E61">
            <w:pPr>
              <w:rPr>
                <w:lang w:eastAsia="ko-KR"/>
              </w:rPr>
            </w:pPr>
            <w:proofErr w:type="spellStart"/>
            <w:r>
              <w:rPr>
                <w:rFonts w:hint="eastAsia"/>
                <w:lang w:eastAsia="ko-KR"/>
              </w:rPr>
              <w:t>Dongguk</w:t>
            </w:r>
            <w:proofErr w:type="spellEnd"/>
            <w:r>
              <w:rPr>
                <w:rFonts w:hint="eastAsia"/>
                <w:lang w:eastAsia="ko-KR"/>
              </w:rPr>
              <w:t xml:space="preserve"> Lim</w:t>
            </w:r>
          </w:p>
        </w:tc>
        <w:tc>
          <w:tcPr>
            <w:tcW w:w="1275" w:type="dxa"/>
            <w:vMerge/>
            <w:shd w:val="clear" w:color="auto" w:fill="FFFFFF"/>
            <w:vAlign w:val="center"/>
          </w:tcPr>
          <w:p w14:paraId="553341CD" w14:textId="77777777" w:rsidR="00700311" w:rsidRDefault="00700311" w:rsidP="002D2E61">
            <w:pPr>
              <w:jc w:val="center"/>
              <w:rPr>
                <w:lang w:eastAsia="ko-KR"/>
              </w:rPr>
            </w:pPr>
          </w:p>
        </w:tc>
        <w:tc>
          <w:tcPr>
            <w:tcW w:w="3261" w:type="dxa"/>
            <w:vMerge/>
            <w:shd w:val="clear" w:color="auto" w:fill="FFFFFF"/>
            <w:tcMar>
              <w:top w:w="15" w:type="dxa"/>
              <w:left w:w="108" w:type="dxa"/>
              <w:bottom w:w="0" w:type="dxa"/>
              <w:right w:w="108" w:type="dxa"/>
            </w:tcMar>
            <w:vAlign w:val="center"/>
          </w:tcPr>
          <w:p w14:paraId="2A7049D7" w14:textId="77777777" w:rsidR="00700311" w:rsidRPr="00CA3569" w:rsidRDefault="00700311" w:rsidP="002D2E61"/>
        </w:tc>
        <w:tc>
          <w:tcPr>
            <w:tcW w:w="992" w:type="dxa"/>
            <w:shd w:val="clear" w:color="auto" w:fill="FFFFFF"/>
            <w:tcMar>
              <w:top w:w="15" w:type="dxa"/>
              <w:left w:w="108" w:type="dxa"/>
              <w:bottom w:w="0" w:type="dxa"/>
              <w:right w:w="108" w:type="dxa"/>
            </w:tcMar>
            <w:vAlign w:val="center"/>
          </w:tcPr>
          <w:p w14:paraId="30CD73F4" w14:textId="77777777" w:rsidR="00700311" w:rsidRPr="00855146" w:rsidRDefault="00700311" w:rsidP="002D2E61">
            <w:pPr>
              <w:rPr>
                <w:sz w:val="16"/>
                <w:szCs w:val="16"/>
              </w:rPr>
            </w:pPr>
          </w:p>
        </w:tc>
        <w:tc>
          <w:tcPr>
            <w:tcW w:w="2693" w:type="dxa"/>
            <w:shd w:val="clear" w:color="auto" w:fill="FFFFFF"/>
            <w:tcMar>
              <w:top w:w="15" w:type="dxa"/>
              <w:left w:w="108" w:type="dxa"/>
              <w:bottom w:w="0" w:type="dxa"/>
              <w:right w:w="108" w:type="dxa"/>
            </w:tcMar>
            <w:vAlign w:val="center"/>
          </w:tcPr>
          <w:p w14:paraId="54E62FFB" w14:textId="2604016F" w:rsidR="00700311" w:rsidRDefault="00700311" w:rsidP="002D2E61">
            <w:pPr>
              <w:rPr>
                <w:sz w:val="18"/>
                <w:lang w:eastAsia="ko-KR"/>
              </w:rPr>
            </w:pPr>
            <w:r>
              <w:rPr>
                <w:rFonts w:hint="eastAsia"/>
                <w:sz w:val="18"/>
                <w:lang w:eastAsia="ko-KR"/>
              </w:rPr>
              <w:t>dongguk.</w:t>
            </w:r>
            <w:r>
              <w:rPr>
                <w:sz w:val="18"/>
                <w:lang w:eastAsia="ko-KR"/>
              </w:rPr>
              <w:t>lim@lge.com</w:t>
            </w:r>
          </w:p>
        </w:tc>
      </w:tr>
      <w:tr w:rsidR="00700311" w:rsidRPr="0019516D" w14:paraId="2E8580DF" w14:textId="77777777" w:rsidTr="002D2E61">
        <w:trPr>
          <w:trHeight w:val="294"/>
        </w:trPr>
        <w:tc>
          <w:tcPr>
            <w:tcW w:w="1555" w:type="dxa"/>
            <w:shd w:val="clear" w:color="auto" w:fill="FFFFFF"/>
            <w:tcMar>
              <w:top w:w="15" w:type="dxa"/>
              <w:left w:w="108" w:type="dxa"/>
              <w:bottom w:w="0" w:type="dxa"/>
              <w:right w:w="108" w:type="dxa"/>
            </w:tcMar>
            <w:vAlign w:val="center"/>
          </w:tcPr>
          <w:p w14:paraId="6D636EC6" w14:textId="57E1875A" w:rsidR="00700311" w:rsidRDefault="006C64A9" w:rsidP="002D2E61">
            <w:pPr>
              <w:rPr>
                <w:lang w:eastAsia="ko-KR"/>
              </w:rPr>
            </w:pPr>
            <w:r>
              <w:rPr>
                <w:rFonts w:hint="eastAsia"/>
                <w:lang w:eastAsia="ko-KR"/>
              </w:rPr>
              <w:t>Eunsung Park</w:t>
            </w:r>
          </w:p>
        </w:tc>
        <w:tc>
          <w:tcPr>
            <w:tcW w:w="1275" w:type="dxa"/>
            <w:vMerge/>
            <w:shd w:val="clear" w:color="auto" w:fill="FFFFFF"/>
            <w:vAlign w:val="center"/>
          </w:tcPr>
          <w:p w14:paraId="1A9D8A9B" w14:textId="77777777" w:rsidR="00700311" w:rsidRDefault="00700311" w:rsidP="002D2E61">
            <w:pPr>
              <w:jc w:val="center"/>
              <w:rPr>
                <w:lang w:eastAsia="ko-KR"/>
              </w:rPr>
            </w:pPr>
          </w:p>
        </w:tc>
        <w:tc>
          <w:tcPr>
            <w:tcW w:w="3261" w:type="dxa"/>
            <w:vMerge/>
            <w:shd w:val="clear" w:color="auto" w:fill="FFFFFF"/>
            <w:tcMar>
              <w:top w:w="15" w:type="dxa"/>
              <w:left w:w="108" w:type="dxa"/>
              <w:bottom w:w="0" w:type="dxa"/>
              <w:right w:w="108" w:type="dxa"/>
            </w:tcMar>
            <w:vAlign w:val="center"/>
          </w:tcPr>
          <w:p w14:paraId="28DB2CB5" w14:textId="77777777" w:rsidR="00700311" w:rsidRPr="00CA3569" w:rsidRDefault="00700311" w:rsidP="002D2E61"/>
        </w:tc>
        <w:tc>
          <w:tcPr>
            <w:tcW w:w="992" w:type="dxa"/>
            <w:shd w:val="clear" w:color="auto" w:fill="FFFFFF"/>
            <w:tcMar>
              <w:top w:w="15" w:type="dxa"/>
              <w:left w:w="108" w:type="dxa"/>
              <w:bottom w:w="0" w:type="dxa"/>
              <w:right w:w="108" w:type="dxa"/>
            </w:tcMar>
            <w:vAlign w:val="center"/>
          </w:tcPr>
          <w:p w14:paraId="7B4EF1C5" w14:textId="77777777" w:rsidR="00700311" w:rsidRPr="00855146" w:rsidRDefault="00700311" w:rsidP="002D2E61">
            <w:pPr>
              <w:rPr>
                <w:sz w:val="16"/>
                <w:szCs w:val="16"/>
              </w:rPr>
            </w:pPr>
          </w:p>
        </w:tc>
        <w:tc>
          <w:tcPr>
            <w:tcW w:w="2693" w:type="dxa"/>
            <w:shd w:val="clear" w:color="auto" w:fill="FFFFFF"/>
            <w:tcMar>
              <w:top w:w="15" w:type="dxa"/>
              <w:left w:w="108" w:type="dxa"/>
              <w:bottom w:w="0" w:type="dxa"/>
              <w:right w:w="108" w:type="dxa"/>
            </w:tcMar>
            <w:vAlign w:val="center"/>
          </w:tcPr>
          <w:p w14:paraId="1E9E007D" w14:textId="604E8FD6" w:rsidR="00700311" w:rsidRDefault="006C64A9" w:rsidP="002D2E61">
            <w:pPr>
              <w:rPr>
                <w:sz w:val="18"/>
                <w:lang w:eastAsia="ko-KR"/>
              </w:rPr>
            </w:pPr>
            <w:r>
              <w:rPr>
                <w:rFonts w:hint="eastAsia"/>
                <w:sz w:val="18"/>
                <w:lang w:eastAsia="ko-KR"/>
              </w:rPr>
              <w:t>esung.park</w:t>
            </w:r>
            <w:r w:rsidRPr="0019516D">
              <w:rPr>
                <w:sz w:val="18"/>
              </w:rPr>
              <w:t>@</w:t>
            </w:r>
            <w:r>
              <w:rPr>
                <w:rFonts w:hint="eastAsia"/>
                <w:sz w:val="18"/>
                <w:lang w:eastAsia="ko-KR"/>
              </w:rPr>
              <w:t>lge.</w:t>
            </w:r>
            <w:r w:rsidRPr="0019516D">
              <w:rPr>
                <w:sz w:val="18"/>
              </w:rPr>
              <w:t>com</w:t>
            </w:r>
          </w:p>
        </w:tc>
      </w:tr>
      <w:tr w:rsidR="00A412EA" w:rsidRPr="0019516D" w14:paraId="479A8B3C" w14:textId="77777777" w:rsidTr="002D2E61">
        <w:trPr>
          <w:trHeight w:val="284"/>
        </w:trPr>
        <w:tc>
          <w:tcPr>
            <w:tcW w:w="1555" w:type="dxa"/>
            <w:shd w:val="clear" w:color="auto" w:fill="FFFFFF"/>
            <w:tcMar>
              <w:top w:w="15" w:type="dxa"/>
              <w:left w:w="108" w:type="dxa"/>
              <w:bottom w:w="0" w:type="dxa"/>
              <w:right w:w="108" w:type="dxa"/>
            </w:tcMar>
            <w:vAlign w:val="center"/>
          </w:tcPr>
          <w:p w14:paraId="269E7B84" w14:textId="0E29E184" w:rsidR="00A412EA" w:rsidRDefault="00C01846" w:rsidP="002D2E61">
            <w:pPr>
              <w:rPr>
                <w:lang w:eastAsia="ko-KR"/>
              </w:rPr>
            </w:pPr>
            <w:r>
              <w:rPr>
                <w:rFonts w:hint="eastAsia"/>
                <w:lang w:eastAsia="ko-KR"/>
              </w:rPr>
              <w:t>Jinsoo Choi</w:t>
            </w:r>
          </w:p>
        </w:tc>
        <w:tc>
          <w:tcPr>
            <w:tcW w:w="1275" w:type="dxa"/>
            <w:vMerge/>
            <w:shd w:val="clear" w:color="auto" w:fill="FFFFFF"/>
            <w:vAlign w:val="center"/>
          </w:tcPr>
          <w:p w14:paraId="28F5452E" w14:textId="77777777" w:rsidR="00A412EA" w:rsidRDefault="00A412EA" w:rsidP="002D2E61">
            <w:pPr>
              <w:jc w:val="center"/>
              <w:rPr>
                <w:lang w:eastAsia="ko-KR"/>
              </w:rPr>
            </w:pPr>
          </w:p>
        </w:tc>
        <w:tc>
          <w:tcPr>
            <w:tcW w:w="3261" w:type="dxa"/>
            <w:vMerge/>
            <w:shd w:val="clear" w:color="auto" w:fill="FFFFFF"/>
            <w:tcMar>
              <w:top w:w="15" w:type="dxa"/>
              <w:left w:w="108" w:type="dxa"/>
              <w:bottom w:w="0" w:type="dxa"/>
              <w:right w:w="108" w:type="dxa"/>
            </w:tcMar>
            <w:vAlign w:val="center"/>
          </w:tcPr>
          <w:p w14:paraId="646BC176" w14:textId="77777777" w:rsidR="00A412EA" w:rsidRPr="0019516D" w:rsidRDefault="00A412EA" w:rsidP="002D2E61"/>
        </w:tc>
        <w:tc>
          <w:tcPr>
            <w:tcW w:w="992" w:type="dxa"/>
            <w:shd w:val="clear" w:color="auto" w:fill="FFFFFF"/>
            <w:tcMar>
              <w:top w:w="15" w:type="dxa"/>
              <w:left w:w="108" w:type="dxa"/>
              <w:bottom w:w="0" w:type="dxa"/>
              <w:right w:w="108" w:type="dxa"/>
            </w:tcMar>
            <w:vAlign w:val="center"/>
          </w:tcPr>
          <w:p w14:paraId="14E9BE36" w14:textId="77777777" w:rsidR="00A412EA" w:rsidRPr="00855146" w:rsidRDefault="00A412EA" w:rsidP="002D2E61">
            <w:pPr>
              <w:rPr>
                <w:sz w:val="16"/>
                <w:szCs w:val="16"/>
              </w:rPr>
            </w:pPr>
          </w:p>
        </w:tc>
        <w:tc>
          <w:tcPr>
            <w:tcW w:w="2693" w:type="dxa"/>
            <w:shd w:val="clear" w:color="auto" w:fill="FFFFFF"/>
            <w:tcMar>
              <w:top w:w="15" w:type="dxa"/>
              <w:left w:w="108" w:type="dxa"/>
              <w:bottom w:w="0" w:type="dxa"/>
              <w:right w:w="108" w:type="dxa"/>
            </w:tcMar>
            <w:vAlign w:val="center"/>
          </w:tcPr>
          <w:p w14:paraId="6632D822" w14:textId="64847874" w:rsidR="00A412EA" w:rsidRDefault="00C01846" w:rsidP="002D2E61">
            <w:pPr>
              <w:rPr>
                <w:sz w:val="18"/>
                <w:lang w:eastAsia="ko-KR"/>
              </w:rPr>
            </w:pPr>
            <w:r>
              <w:rPr>
                <w:rFonts w:hint="eastAsia"/>
                <w:sz w:val="18"/>
                <w:lang w:eastAsia="ko-KR"/>
              </w:rPr>
              <w:t>js.choi@lge.com</w:t>
            </w:r>
          </w:p>
        </w:tc>
      </w:tr>
      <w:tr w:rsidR="00237B8B" w:rsidRPr="0019516D" w14:paraId="22297694" w14:textId="77777777" w:rsidTr="002D2E61">
        <w:trPr>
          <w:trHeight w:val="284"/>
        </w:trPr>
        <w:tc>
          <w:tcPr>
            <w:tcW w:w="1555" w:type="dxa"/>
            <w:shd w:val="clear" w:color="auto" w:fill="FFFFFF"/>
            <w:tcMar>
              <w:top w:w="15" w:type="dxa"/>
              <w:left w:w="108" w:type="dxa"/>
              <w:bottom w:w="0" w:type="dxa"/>
              <w:right w:w="108" w:type="dxa"/>
            </w:tcMar>
            <w:vAlign w:val="center"/>
          </w:tcPr>
          <w:p w14:paraId="6E7B0B20" w14:textId="20A9DD32" w:rsidR="00237B8B" w:rsidRDefault="00237B8B" w:rsidP="002D2E61">
            <w:pPr>
              <w:rPr>
                <w:lang w:eastAsia="ko-KR"/>
              </w:rPr>
            </w:pPr>
            <w:r>
              <w:rPr>
                <w:rFonts w:hint="eastAsia"/>
                <w:lang w:eastAsia="ko-KR"/>
              </w:rPr>
              <w:t>Wook Bong Lee</w:t>
            </w:r>
          </w:p>
        </w:tc>
        <w:tc>
          <w:tcPr>
            <w:tcW w:w="1275" w:type="dxa"/>
            <w:shd w:val="clear" w:color="auto" w:fill="FFFFFF"/>
            <w:vAlign w:val="center"/>
          </w:tcPr>
          <w:p w14:paraId="0166C609" w14:textId="2F979D1C" w:rsidR="00237B8B" w:rsidRDefault="00237B8B" w:rsidP="002D2E61">
            <w:pPr>
              <w:jc w:val="center"/>
              <w:rPr>
                <w:lang w:eastAsia="ko-KR"/>
              </w:rPr>
            </w:pPr>
            <w:r>
              <w:rPr>
                <w:rFonts w:hint="eastAsia"/>
                <w:lang w:eastAsia="ko-KR"/>
              </w:rPr>
              <w:t>Samsung</w:t>
            </w:r>
          </w:p>
        </w:tc>
        <w:tc>
          <w:tcPr>
            <w:tcW w:w="3261" w:type="dxa"/>
            <w:shd w:val="clear" w:color="auto" w:fill="FFFFFF"/>
            <w:tcMar>
              <w:top w:w="15" w:type="dxa"/>
              <w:left w:w="108" w:type="dxa"/>
              <w:bottom w:w="0" w:type="dxa"/>
              <w:right w:w="108" w:type="dxa"/>
            </w:tcMar>
            <w:vAlign w:val="center"/>
          </w:tcPr>
          <w:p w14:paraId="5EC8010A" w14:textId="77777777" w:rsidR="00237B8B" w:rsidRPr="0019516D" w:rsidRDefault="00237B8B" w:rsidP="002D2E61"/>
        </w:tc>
        <w:tc>
          <w:tcPr>
            <w:tcW w:w="992" w:type="dxa"/>
            <w:shd w:val="clear" w:color="auto" w:fill="FFFFFF"/>
            <w:tcMar>
              <w:top w:w="15" w:type="dxa"/>
              <w:left w:w="108" w:type="dxa"/>
              <w:bottom w:w="0" w:type="dxa"/>
              <w:right w:w="108" w:type="dxa"/>
            </w:tcMar>
            <w:vAlign w:val="center"/>
          </w:tcPr>
          <w:p w14:paraId="39DCB832" w14:textId="77777777" w:rsidR="00237B8B" w:rsidRPr="00855146" w:rsidRDefault="00237B8B" w:rsidP="002D2E61">
            <w:pPr>
              <w:rPr>
                <w:sz w:val="16"/>
                <w:szCs w:val="16"/>
              </w:rPr>
            </w:pPr>
          </w:p>
        </w:tc>
        <w:tc>
          <w:tcPr>
            <w:tcW w:w="2693" w:type="dxa"/>
            <w:shd w:val="clear" w:color="auto" w:fill="FFFFFF"/>
            <w:tcMar>
              <w:top w:w="15" w:type="dxa"/>
              <w:left w:w="108" w:type="dxa"/>
              <w:bottom w:w="0" w:type="dxa"/>
              <w:right w:w="108" w:type="dxa"/>
            </w:tcMar>
            <w:vAlign w:val="center"/>
          </w:tcPr>
          <w:p w14:paraId="63933A1E" w14:textId="6672FBC2" w:rsidR="00237B8B" w:rsidRDefault="00237B8B" w:rsidP="002D2E61">
            <w:pPr>
              <w:rPr>
                <w:sz w:val="18"/>
                <w:lang w:eastAsia="ko-KR"/>
              </w:rPr>
            </w:pPr>
            <w:r w:rsidRPr="00DC5FBF">
              <w:rPr>
                <w:sz w:val="18"/>
                <w:lang w:eastAsia="ko-KR"/>
              </w:rPr>
              <w:t>wookbong.lee@samsung.com</w:t>
            </w:r>
          </w:p>
        </w:tc>
      </w:tr>
    </w:tbl>
    <w:p w14:paraId="44F59F48" w14:textId="77777777" w:rsidR="007C67E6" w:rsidRDefault="007C67E6" w:rsidP="00DF3C0B">
      <w:pPr>
        <w:pStyle w:val="T1"/>
        <w:spacing w:after="120"/>
        <w:jc w:val="both"/>
        <w:rPr>
          <w:sz w:val="22"/>
        </w:rPr>
      </w:pPr>
    </w:p>
    <w:p w14:paraId="18C06E9E" w14:textId="77777777" w:rsidR="00DF3C0B" w:rsidRDefault="00DF3C0B" w:rsidP="00DF3C0B">
      <w:pPr>
        <w:pStyle w:val="T1"/>
        <w:spacing w:after="120"/>
        <w:jc w:val="both"/>
      </w:pPr>
      <w:r>
        <w:t>Abstract</w:t>
      </w:r>
    </w:p>
    <w:p w14:paraId="56F9D1F3" w14:textId="77777777" w:rsidR="00836586" w:rsidRDefault="00DF3C0B" w:rsidP="00B92D8F">
      <w:pPr>
        <w:jc w:val="both"/>
        <w:rPr>
          <w:lang w:eastAsia="ko-KR"/>
        </w:rPr>
      </w:pPr>
      <w:r>
        <w:rPr>
          <w:rFonts w:hint="eastAsia"/>
          <w:lang w:eastAsia="ko-KR"/>
        </w:rPr>
        <w:t>This submission propos</w:t>
      </w:r>
      <w:r>
        <w:rPr>
          <w:lang w:eastAsia="ko-KR"/>
        </w:rPr>
        <w:t>es</w:t>
      </w:r>
      <w:r>
        <w:rPr>
          <w:rFonts w:hint="eastAsia"/>
          <w:lang w:eastAsia="ko-KR"/>
        </w:rPr>
        <w:t xml:space="preserve"> </w:t>
      </w:r>
      <w:r w:rsidR="00B94A7E">
        <w:rPr>
          <w:lang w:eastAsia="ko-KR"/>
        </w:rPr>
        <w:t xml:space="preserve">CR for </w:t>
      </w:r>
      <w:r w:rsidR="008558B2">
        <w:rPr>
          <w:lang w:eastAsia="ko-KR"/>
        </w:rPr>
        <w:t>34</w:t>
      </w:r>
      <w:r w:rsidR="007A0461">
        <w:rPr>
          <w:lang w:eastAsia="ko-KR"/>
        </w:rPr>
        <w:t xml:space="preserve"> </w:t>
      </w:r>
      <w:r w:rsidR="00137885">
        <w:rPr>
          <w:lang w:eastAsia="ko-KR"/>
        </w:rPr>
        <w:t>CID</w:t>
      </w:r>
      <w:r w:rsidR="007A0461">
        <w:rPr>
          <w:lang w:eastAsia="ko-KR"/>
        </w:rPr>
        <w:t xml:space="preserve">s: </w:t>
      </w:r>
    </w:p>
    <w:p w14:paraId="1C7D0D93" w14:textId="77777777" w:rsidR="00836586" w:rsidRDefault="00836586" w:rsidP="00836586">
      <w:pPr>
        <w:pStyle w:val="ae"/>
        <w:numPr>
          <w:ilvl w:val="0"/>
          <w:numId w:val="56"/>
        </w:numPr>
        <w:jc w:val="both"/>
        <w:rPr>
          <w:lang w:eastAsia="ko-KR"/>
        </w:rPr>
      </w:pPr>
      <w:r w:rsidRPr="00836586">
        <w:rPr>
          <w:lang w:eastAsia="ko-KR"/>
        </w:rPr>
        <w:t>12048,</w:t>
      </w:r>
      <w:r>
        <w:rPr>
          <w:lang w:eastAsia="ko-KR"/>
        </w:rPr>
        <w:t xml:space="preserve"> 12120, 13540, 13541, 13542, </w:t>
      </w:r>
      <w:r w:rsidRPr="00836586">
        <w:rPr>
          <w:lang w:eastAsia="ko-KR"/>
        </w:rPr>
        <w:t>12771</w:t>
      </w:r>
      <w:r>
        <w:rPr>
          <w:lang w:eastAsia="ko-KR"/>
        </w:rPr>
        <w:t xml:space="preserve">, </w:t>
      </w:r>
      <w:r w:rsidRPr="00836586">
        <w:rPr>
          <w:lang w:eastAsia="ko-KR"/>
        </w:rPr>
        <w:t xml:space="preserve">11683, 10972, 11893, 12436, </w:t>
      </w:r>
    </w:p>
    <w:p w14:paraId="3E4021A7" w14:textId="77777777" w:rsidR="00836586" w:rsidRDefault="00836586" w:rsidP="000B3E14">
      <w:pPr>
        <w:ind w:left="441" w:firstLine="319"/>
        <w:jc w:val="both"/>
        <w:rPr>
          <w:lang w:eastAsia="ko-KR"/>
        </w:rPr>
      </w:pPr>
      <w:r w:rsidRPr="00836586">
        <w:rPr>
          <w:lang w:eastAsia="ko-KR"/>
        </w:rPr>
        <w:t>12772</w:t>
      </w:r>
      <w:r>
        <w:rPr>
          <w:lang w:eastAsia="ko-KR"/>
        </w:rPr>
        <w:t>,</w:t>
      </w:r>
      <w:r w:rsidRPr="00836586">
        <w:rPr>
          <w:lang w:eastAsia="ko-KR"/>
        </w:rPr>
        <w:t xml:space="preserve"> 13725</w:t>
      </w:r>
      <w:r>
        <w:rPr>
          <w:lang w:eastAsia="ko-KR"/>
        </w:rPr>
        <w:t xml:space="preserve">, </w:t>
      </w:r>
      <w:r w:rsidRPr="00836586">
        <w:rPr>
          <w:lang w:eastAsia="ko-KR"/>
        </w:rPr>
        <w:t>12773, 13543</w:t>
      </w:r>
      <w:r>
        <w:rPr>
          <w:lang w:eastAsia="ko-KR"/>
        </w:rPr>
        <w:t xml:space="preserve">, </w:t>
      </w:r>
      <w:r w:rsidRPr="00836586">
        <w:rPr>
          <w:lang w:eastAsia="ko-KR"/>
        </w:rPr>
        <w:t>13677</w:t>
      </w:r>
      <w:r>
        <w:rPr>
          <w:lang w:eastAsia="ko-KR"/>
        </w:rPr>
        <w:t xml:space="preserve">, </w:t>
      </w:r>
      <w:r w:rsidRPr="00836586">
        <w:rPr>
          <w:lang w:eastAsia="ko-KR"/>
        </w:rPr>
        <w:t>11994, 11894, 10973, 12250, 11895,</w:t>
      </w:r>
    </w:p>
    <w:p w14:paraId="7EAA09EC" w14:textId="77777777" w:rsidR="00836586" w:rsidRDefault="00836586" w:rsidP="000B3E14">
      <w:pPr>
        <w:ind w:left="400" w:firstLine="319"/>
        <w:jc w:val="both"/>
        <w:rPr>
          <w:lang w:eastAsia="ko-KR"/>
        </w:rPr>
      </w:pPr>
      <w:r w:rsidRPr="00836586">
        <w:rPr>
          <w:lang w:eastAsia="ko-KR"/>
        </w:rPr>
        <w:t xml:space="preserve">12049, 10792, 10795, 11490, </w:t>
      </w:r>
      <w:r>
        <w:rPr>
          <w:lang w:eastAsia="ko-KR"/>
        </w:rPr>
        <w:t xml:space="preserve">10793, 10794, 11684, 11685, </w:t>
      </w:r>
      <w:r w:rsidRPr="00836586">
        <w:rPr>
          <w:lang w:eastAsia="ko-KR"/>
        </w:rPr>
        <w:t>13726</w:t>
      </w:r>
      <w:r>
        <w:rPr>
          <w:lang w:eastAsia="ko-KR"/>
        </w:rPr>
        <w:t xml:space="preserve">, </w:t>
      </w:r>
      <w:r w:rsidRPr="00836586">
        <w:rPr>
          <w:lang w:eastAsia="ko-KR"/>
        </w:rPr>
        <w:t>11686,</w:t>
      </w:r>
    </w:p>
    <w:p w14:paraId="25A7353D" w14:textId="5A160132" w:rsidR="00836586" w:rsidRPr="00836586" w:rsidRDefault="00836586" w:rsidP="000B3E14">
      <w:pPr>
        <w:ind w:left="400" w:firstLine="319"/>
        <w:jc w:val="both"/>
        <w:rPr>
          <w:lang w:eastAsia="ko-KR"/>
        </w:rPr>
      </w:pPr>
      <w:r w:rsidRPr="00836586">
        <w:rPr>
          <w:lang w:eastAsia="ko-KR"/>
        </w:rPr>
        <w:t>13544, 10974, 12957, and 13726</w:t>
      </w:r>
    </w:p>
    <w:p w14:paraId="351E3EE9" w14:textId="77777777" w:rsidR="00F40870" w:rsidRDefault="00F40870" w:rsidP="00B92D8F">
      <w:pPr>
        <w:jc w:val="both"/>
        <w:rPr>
          <w:lang w:eastAsia="ko-KR"/>
        </w:rPr>
      </w:pPr>
    </w:p>
    <w:p w14:paraId="3F2644B1" w14:textId="5CCD792F" w:rsidR="00B94A7E" w:rsidRDefault="00B94A7E" w:rsidP="00B94A7E">
      <w:pPr>
        <w:jc w:val="both"/>
        <w:rPr>
          <w:lang w:eastAsia="ko-KR"/>
        </w:rPr>
      </w:pPr>
      <w:r>
        <w:rPr>
          <w:lang w:eastAsia="ko-KR"/>
        </w:rPr>
        <w:t xml:space="preserve">All the changes are based on P802.11be </w:t>
      </w:r>
      <w:r w:rsidRPr="0081156A">
        <w:rPr>
          <w:highlight w:val="green"/>
          <w:lang w:eastAsia="ko-KR"/>
        </w:rPr>
        <w:t>D2.1</w:t>
      </w:r>
      <w:r w:rsidR="00BE499D" w:rsidRPr="00BE499D">
        <w:rPr>
          <w:highlight w:val="green"/>
          <w:lang w:eastAsia="ko-KR"/>
        </w:rPr>
        <w:t>.1</w:t>
      </w:r>
      <w:r>
        <w:rPr>
          <w:lang w:eastAsia="ko-KR"/>
        </w:rPr>
        <w:t>.</w:t>
      </w:r>
    </w:p>
    <w:p w14:paraId="4F6922A3" w14:textId="77777777" w:rsidR="00DF3C0B" w:rsidRDefault="00DF3C0B" w:rsidP="00DF3C0B">
      <w:pPr>
        <w:jc w:val="both"/>
      </w:pPr>
    </w:p>
    <w:p w14:paraId="68659292" w14:textId="77777777" w:rsidR="00CF0EFB" w:rsidRPr="00CF0EFB" w:rsidRDefault="00CF0EFB" w:rsidP="00DF3C0B">
      <w:pPr>
        <w:jc w:val="both"/>
      </w:pPr>
    </w:p>
    <w:p w14:paraId="2E0EC7AD" w14:textId="77777777" w:rsidR="00DF3C0B" w:rsidRDefault="00DF3C0B" w:rsidP="00DF3C0B">
      <w:pPr>
        <w:jc w:val="both"/>
      </w:pPr>
      <w:r>
        <w:t>Revisions:</w:t>
      </w:r>
    </w:p>
    <w:p w14:paraId="080EF704" w14:textId="77777777" w:rsidR="00DF3C0B" w:rsidRDefault="00DF3C0B" w:rsidP="005177E2">
      <w:pPr>
        <w:pStyle w:val="ae"/>
        <w:numPr>
          <w:ilvl w:val="0"/>
          <w:numId w:val="3"/>
        </w:numPr>
        <w:contextualSpacing w:val="0"/>
        <w:jc w:val="both"/>
      </w:pPr>
      <w:r>
        <w:t xml:space="preserve">Rev 0: Initial version of the document. </w:t>
      </w:r>
    </w:p>
    <w:p w14:paraId="744C2CF6" w14:textId="77777777" w:rsidR="00A64D7D" w:rsidRPr="00DF3C0B" w:rsidRDefault="00A64D7D" w:rsidP="00DF3C0B">
      <w:pPr>
        <w:pStyle w:val="T1"/>
        <w:spacing w:after="120"/>
        <w:jc w:val="both"/>
        <w:rPr>
          <w:sz w:val="22"/>
        </w:rPr>
      </w:pPr>
    </w:p>
    <w:p w14:paraId="693B1D81" w14:textId="77777777" w:rsidR="00A64D7D" w:rsidRDefault="00A64D7D" w:rsidP="00DF3C0B">
      <w:pPr>
        <w:pStyle w:val="T1"/>
        <w:spacing w:after="120"/>
        <w:jc w:val="both"/>
        <w:rPr>
          <w:sz w:val="22"/>
        </w:rPr>
      </w:pPr>
    </w:p>
    <w:p w14:paraId="31FF625F" w14:textId="6E2C0FA0" w:rsidR="00DF3C0B" w:rsidRDefault="00DF3C0B">
      <w:pPr>
        <w:rPr>
          <w:b/>
          <w:sz w:val="28"/>
        </w:rPr>
      </w:pPr>
    </w:p>
    <w:p w14:paraId="28A8F6CE" w14:textId="378E2C55" w:rsidR="00DF3C0B" w:rsidRPr="00DA51A8" w:rsidRDefault="00DF3C0B" w:rsidP="00DA51A8">
      <w:pPr>
        <w:pStyle w:val="B-Body"/>
        <w:rPr>
          <w:szCs w:val="22"/>
          <w:lang w:eastAsia="ko-KR"/>
        </w:rPr>
      </w:pPr>
      <w:r>
        <w:br w:type="page"/>
      </w:r>
    </w:p>
    <w:p w14:paraId="219566C9" w14:textId="1BF3BB28" w:rsidR="0031569B" w:rsidRPr="004B1506" w:rsidRDefault="0031569B" w:rsidP="0031569B">
      <w:pPr>
        <w:pStyle w:val="4"/>
        <w:numPr>
          <w:ilvl w:val="0"/>
          <w:numId w:val="0"/>
        </w:numPr>
        <w:ind w:left="360" w:hanging="360"/>
        <w:rPr>
          <w:i/>
          <w:sz w:val="22"/>
          <w:szCs w:val="22"/>
          <w:lang w:eastAsia="ko-KR"/>
        </w:rPr>
      </w:pPr>
      <w:r>
        <w:rPr>
          <w:rFonts w:hint="eastAsia"/>
          <w:i/>
          <w:sz w:val="22"/>
          <w:szCs w:val="22"/>
          <w:lang w:eastAsia="ko-KR"/>
        </w:rPr>
        <w:lastRenderedPageBreak/>
        <w:t xml:space="preserve">CID </w:t>
      </w:r>
      <w:r>
        <w:rPr>
          <w:i/>
          <w:sz w:val="22"/>
          <w:szCs w:val="22"/>
          <w:lang w:eastAsia="ko-KR"/>
        </w:rPr>
        <w:t>12048, 12120,</w:t>
      </w:r>
      <w:r w:rsidRPr="0031569B">
        <w:rPr>
          <w:i/>
          <w:sz w:val="22"/>
          <w:szCs w:val="22"/>
          <w:lang w:eastAsia="ko-KR"/>
        </w:rPr>
        <w:t xml:space="preserve"> 13540, 13541, 13542</w:t>
      </w:r>
      <w:r>
        <w:rPr>
          <w:i/>
          <w:sz w:val="22"/>
          <w:szCs w:val="22"/>
          <w:lang w:eastAsia="ko-KR"/>
        </w:rPr>
        <w:t xml:space="preserve"> and </w:t>
      </w:r>
      <w:r w:rsidR="00D340CD" w:rsidRPr="00D340CD">
        <w:rPr>
          <w:i/>
          <w:sz w:val="22"/>
          <w:szCs w:val="22"/>
          <w:lang w:eastAsia="ko-KR"/>
        </w:rPr>
        <w:t>12771</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850"/>
        <w:gridCol w:w="3002"/>
        <w:gridCol w:w="1984"/>
        <w:gridCol w:w="2782"/>
      </w:tblGrid>
      <w:tr w:rsidR="0031569B" w14:paraId="2A5DEF74" w14:textId="77777777" w:rsidTr="00761E7F">
        <w:trPr>
          <w:trHeight w:val="386"/>
        </w:trPr>
        <w:tc>
          <w:tcPr>
            <w:tcW w:w="709" w:type="dxa"/>
            <w:shd w:val="clear" w:color="auto" w:fill="auto"/>
            <w:hideMark/>
          </w:tcPr>
          <w:p w14:paraId="7B94F971" w14:textId="77777777" w:rsidR="0031569B" w:rsidRDefault="0031569B" w:rsidP="00761E7F">
            <w:pPr>
              <w:rPr>
                <w:rFonts w:ascii="Arial" w:hAnsi="Arial" w:cs="Arial"/>
                <w:b/>
                <w:bCs/>
                <w:sz w:val="20"/>
                <w:lang w:val="en-US"/>
              </w:rPr>
            </w:pPr>
            <w:r>
              <w:rPr>
                <w:rFonts w:ascii="Arial" w:hAnsi="Arial" w:cs="Arial"/>
                <w:b/>
                <w:bCs/>
                <w:sz w:val="20"/>
              </w:rPr>
              <w:t>CID</w:t>
            </w:r>
          </w:p>
        </w:tc>
        <w:tc>
          <w:tcPr>
            <w:tcW w:w="709" w:type="dxa"/>
            <w:shd w:val="clear" w:color="auto" w:fill="auto"/>
            <w:hideMark/>
          </w:tcPr>
          <w:p w14:paraId="1D326EBF" w14:textId="77777777" w:rsidR="0031569B" w:rsidRDefault="0031569B" w:rsidP="00761E7F">
            <w:pPr>
              <w:rPr>
                <w:rFonts w:ascii="Arial" w:hAnsi="Arial" w:cs="Arial"/>
                <w:b/>
                <w:bCs/>
                <w:sz w:val="20"/>
              </w:rPr>
            </w:pPr>
            <w:r>
              <w:rPr>
                <w:rFonts w:ascii="Arial" w:hAnsi="Arial" w:cs="Arial"/>
                <w:b/>
                <w:bCs/>
                <w:sz w:val="20"/>
              </w:rPr>
              <w:t>Clause</w:t>
            </w:r>
          </w:p>
        </w:tc>
        <w:tc>
          <w:tcPr>
            <w:tcW w:w="850" w:type="dxa"/>
            <w:shd w:val="clear" w:color="auto" w:fill="auto"/>
            <w:hideMark/>
          </w:tcPr>
          <w:p w14:paraId="32CF5141" w14:textId="77777777" w:rsidR="0031569B" w:rsidRDefault="0031569B" w:rsidP="00761E7F">
            <w:pPr>
              <w:rPr>
                <w:rFonts w:ascii="Arial" w:hAnsi="Arial" w:cs="Arial"/>
                <w:b/>
                <w:bCs/>
                <w:sz w:val="20"/>
              </w:rPr>
            </w:pPr>
            <w:r>
              <w:rPr>
                <w:rFonts w:ascii="Arial" w:hAnsi="Arial" w:cs="Arial"/>
                <w:b/>
                <w:bCs/>
                <w:sz w:val="20"/>
              </w:rPr>
              <w:t>PP.LL</w:t>
            </w:r>
          </w:p>
        </w:tc>
        <w:tc>
          <w:tcPr>
            <w:tcW w:w="3002" w:type="dxa"/>
            <w:shd w:val="clear" w:color="auto" w:fill="auto"/>
            <w:hideMark/>
          </w:tcPr>
          <w:p w14:paraId="566D0979" w14:textId="77777777" w:rsidR="0031569B" w:rsidRDefault="0031569B" w:rsidP="00761E7F">
            <w:pPr>
              <w:rPr>
                <w:rFonts w:ascii="Arial" w:hAnsi="Arial" w:cs="Arial"/>
                <w:b/>
                <w:bCs/>
                <w:sz w:val="20"/>
              </w:rPr>
            </w:pPr>
            <w:r>
              <w:rPr>
                <w:rFonts w:ascii="Arial" w:hAnsi="Arial" w:cs="Arial"/>
                <w:b/>
                <w:bCs/>
                <w:sz w:val="20"/>
              </w:rPr>
              <w:t>Comment</w:t>
            </w:r>
          </w:p>
        </w:tc>
        <w:tc>
          <w:tcPr>
            <w:tcW w:w="1984" w:type="dxa"/>
            <w:shd w:val="clear" w:color="auto" w:fill="auto"/>
            <w:hideMark/>
          </w:tcPr>
          <w:p w14:paraId="30113F26" w14:textId="77777777" w:rsidR="0031569B" w:rsidRDefault="0031569B" w:rsidP="00761E7F">
            <w:pPr>
              <w:rPr>
                <w:rFonts w:ascii="Arial" w:hAnsi="Arial" w:cs="Arial"/>
                <w:b/>
                <w:bCs/>
                <w:sz w:val="20"/>
              </w:rPr>
            </w:pPr>
            <w:r>
              <w:rPr>
                <w:rFonts w:ascii="Arial" w:hAnsi="Arial" w:cs="Arial"/>
                <w:b/>
                <w:bCs/>
                <w:sz w:val="20"/>
              </w:rPr>
              <w:t>Proposed Change</w:t>
            </w:r>
          </w:p>
        </w:tc>
        <w:tc>
          <w:tcPr>
            <w:tcW w:w="2782" w:type="dxa"/>
            <w:shd w:val="clear" w:color="auto" w:fill="auto"/>
            <w:hideMark/>
          </w:tcPr>
          <w:p w14:paraId="20B066A1" w14:textId="77777777" w:rsidR="0031569B" w:rsidRDefault="0031569B" w:rsidP="00761E7F">
            <w:pPr>
              <w:rPr>
                <w:rFonts w:ascii="Arial" w:hAnsi="Arial" w:cs="Arial"/>
                <w:b/>
                <w:bCs/>
                <w:sz w:val="20"/>
              </w:rPr>
            </w:pPr>
            <w:r>
              <w:rPr>
                <w:rFonts w:ascii="Arial" w:hAnsi="Arial" w:cs="Arial"/>
                <w:b/>
                <w:bCs/>
                <w:sz w:val="20"/>
              </w:rPr>
              <w:t>Resolution</w:t>
            </w:r>
          </w:p>
        </w:tc>
      </w:tr>
      <w:tr w:rsidR="0031569B" w14:paraId="614E0DD8" w14:textId="77777777" w:rsidTr="00761E7F">
        <w:trPr>
          <w:trHeight w:val="386"/>
        </w:trPr>
        <w:tc>
          <w:tcPr>
            <w:tcW w:w="709" w:type="dxa"/>
            <w:shd w:val="clear" w:color="auto" w:fill="auto"/>
          </w:tcPr>
          <w:p w14:paraId="70B7FB1F" w14:textId="77777777" w:rsidR="0031569B" w:rsidRPr="00155396" w:rsidRDefault="0031569B" w:rsidP="00761E7F">
            <w:pPr>
              <w:ind w:leftChars="-49" w:left="-108"/>
              <w:jc w:val="right"/>
              <w:rPr>
                <w:rFonts w:ascii="Arial" w:eastAsia="맑은 고딕" w:hAnsi="Arial" w:cs="Arial"/>
                <w:sz w:val="20"/>
              </w:rPr>
            </w:pPr>
            <w:r>
              <w:rPr>
                <w:rFonts w:ascii="Arial" w:eastAsia="맑은 고딕" w:hAnsi="Arial" w:cs="Arial"/>
                <w:sz w:val="20"/>
              </w:rPr>
              <w:t>12048</w:t>
            </w:r>
          </w:p>
        </w:tc>
        <w:tc>
          <w:tcPr>
            <w:tcW w:w="709" w:type="dxa"/>
            <w:shd w:val="clear" w:color="auto" w:fill="auto"/>
          </w:tcPr>
          <w:p w14:paraId="5D29C720" w14:textId="77777777" w:rsidR="0031569B" w:rsidRDefault="0031569B" w:rsidP="00761E7F">
            <w:pPr>
              <w:rPr>
                <w:rFonts w:ascii="Arial" w:hAnsi="Arial" w:cs="Arial"/>
                <w:b/>
                <w:bCs/>
                <w:sz w:val="20"/>
              </w:rPr>
            </w:pPr>
            <w:r>
              <w:rPr>
                <w:rFonts w:ascii="Arial" w:eastAsia="맑은 고딕" w:hAnsi="Arial" w:cs="Arial"/>
                <w:sz w:val="20"/>
              </w:rPr>
              <w:t>9.3.1.19</w:t>
            </w:r>
          </w:p>
        </w:tc>
        <w:tc>
          <w:tcPr>
            <w:tcW w:w="850" w:type="dxa"/>
            <w:shd w:val="clear" w:color="auto" w:fill="auto"/>
          </w:tcPr>
          <w:p w14:paraId="26C90200" w14:textId="77777777" w:rsidR="0031569B" w:rsidRDefault="0031569B" w:rsidP="00761E7F">
            <w:pPr>
              <w:rPr>
                <w:rFonts w:ascii="Arial" w:hAnsi="Arial" w:cs="Arial"/>
                <w:b/>
                <w:bCs/>
                <w:sz w:val="20"/>
              </w:rPr>
            </w:pPr>
            <w:r>
              <w:rPr>
                <w:rFonts w:ascii="Arial" w:eastAsia="맑은 고딕" w:hAnsi="Arial" w:cs="Arial"/>
                <w:sz w:val="20"/>
              </w:rPr>
              <w:t>136.45</w:t>
            </w:r>
          </w:p>
        </w:tc>
        <w:tc>
          <w:tcPr>
            <w:tcW w:w="3002" w:type="dxa"/>
            <w:shd w:val="clear" w:color="auto" w:fill="auto"/>
          </w:tcPr>
          <w:p w14:paraId="085E78A5" w14:textId="77777777" w:rsidR="0031569B" w:rsidRDefault="0031569B" w:rsidP="00761E7F">
            <w:pPr>
              <w:rPr>
                <w:rFonts w:ascii="Arial" w:hAnsi="Arial" w:cs="Arial"/>
                <w:b/>
                <w:bCs/>
                <w:sz w:val="20"/>
              </w:rPr>
            </w:pPr>
            <w:r>
              <w:rPr>
                <w:rFonts w:ascii="Arial" w:eastAsia="맑은 고딕" w:hAnsi="Arial" w:cs="Arial"/>
                <w:sz w:val="20"/>
              </w:rPr>
              <w:t xml:space="preserve">At this stage, I think it should be better to rename the </w:t>
            </w:r>
            <w:proofErr w:type="spellStart"/>
            <w:r>
              <w:rPr>
                <w:rFonts w:ascii="Arial" w:eastAsia="맑은 고딕" w:hAnsi="Arial" w:cs="Arial"/>
                <w:sz w:val="20"/>
              </w:rPr>
              <w:t>subclause</w:t>
            </w:r>
            <w:proofErr w:type="spellEnd"/>
            <w:r>
              <w:rPr>
                <w:rFonts w:ascii="Arial" w:eastAsia="맑은 고딕" w:hAnsi="Arial" w:cs="Arial"/>
                <w:sz w:val="20"/>
              </w:rPr>
              <w:t xml:space="preserve"> "VHT/HE/Ranging/HE NDP Announcement frame format" into "NDP Announcement frame format"</w:t>
            </w:r>
          </w:p>
        </w:tc>
        <w:tc>
          <w:tcPr>
            <w:tcW w:w="1984" w:type="dxa"/>
            <w:shd w:val="clear" w:color="auto" w:fill="auto"/>
          </w:tcPr>
          <w:p w14:paraId="2B46FFB9" w14:textId="77777777" w:rsidR="0031569B" w:rsidRDefault="0031569B" w:rsidP="00761E7F">
            <w:pPr>
              <w:rPr>
                <w:rFonts w:ascii="Arial" w:hAnsi="Arial" w:cs="Arial"/>
                <w:b/>
                <w:bCs/>
                <w:sz w:val="20"/>
              </w:rPr>
            </w:pPr>
            <w:r>
              <w:rPr>
                <w:rFonts w:ascii="Arial" w:eastAsia="맑은 고딕" w:hAnsi="Arial" w:cs="Arial"/>
                <w:sz w:val="20"/>
              </w:rPr>
              <w:t>As in comment</w:t>
            </w:r>
          </w:p>
        </w:tc>
        <w:tc>
          <w:tcPr>
            <w:tcW w:w="2782" w:type="dxa"/>
            <w:shd w:val="clear" w:color="auto" w:fill="auto"/>
          </w:tcPr>
          <w:p w14:paraId="5DCD355F" w14:textId="77777777" w:rsidR="0031569B" w:rsidRDefault="0031569B" w:rsidP="00761E7F">
            <w:pPr>
              <w:rPr>
                <w:rFonts w:ascii="Arial" w:hAnsi="Arial" w:cs="Arial"/>
                <w:bCs/>
                <w:sz w:val="20"/>
                <w:lang w:eastAsia="ko-KR"/>
              </w:rPr>
            </w:pPr>
            <w:r>
              <w:rPr>
                <w:rFonts w:ascii="Arial" w:hAnsi="Arial" w:cs="Arial"/>
                <w:bCs/>
                <w:sz w:val="20"/>
                <w:lang w:eastAsia="ko-KR"/>
              </w:rPr>
              <w:t>Revised</w:t>
            </w:r>
          </w:p>
          <w:p w14:paraId="24855D32" w14:textId="77777777" w:rsidR="0031569B" w:rsidRDefault="0031569B" w:rsidP="00761E7F">
            <w:pPr>
              <w:rPr>
                <w:rFonts w:ascii="Arial" w:hAnsi="Arial" w:cs="Arial"/>
                <w:bCs/>
                <w:sz w:val="20"/>
                <w:lang w:eastAsia="ko-KR"/>
              </w:rPr>
            </w:pPr>
          </w:p>
          <w:p w14:paraId="2B551F48" w14:textId="77777777" w:rsidR="0031569B" w:rsidRDefault="0031569B" w:rsidP="00761E7F">
            <w:pPr>
              <w:rPr>
                <w:rFonts w:ascii="Arial" w:hAnsi="Arial" w:cs="Arial"/>
                <w:bCs/>
                <w:sz w:val="20"/>
                <w:lang w:eastAsia="ko-KR"/>
              </w:rPr>
            </w:pPr>
            <w:r>
              <w:rPr>
                <w:rFonts w:ascii="Arial" w:hAnsi="Arial" w:cs="Arial" w:hint="eastAsia"/>
                <w:bCs/>
                <w:sz w:val="20"/>
                <w:lang w:eastAsia="ko-KR"/>
              </w:rPr>
              <w:t xml:space="preserve">Agree with the commenter. </w:t>
            </w:r>
            <w:r>
              <w:rPr>
                <w:rFonts w:ascii="Arial" w:hAnsi="Arial" w:cs="Arial"/>
                <w:bCs/>
                <w:sz w:val="20"/>
                <w:lang w:eastAsia="ko-KR"/>
              </w:rPr>
              <w:t>P</w:t>
            </w:r>
            <w:r>
              <w:rPr>
                <w:rFonts w:ascii="Arial" w:hAnsi="Arial" w:cs="Arial" w:hint="eastAsia"/>
                <w:bCs/>
                <w:sz w:val="20"/>
                <w:lang w:eastAsia="ko-KR"/>
              </w:rPr>
              <w:t xml:space="preserve">lease </w:t>
            </w:r>
            <w:r>
              <w:rPr>
                <w:rFonts w:ascii="Arial" w:hAnsi="Arial" w:cs="Arial"/>
                <w:bCs/>
                <w:sz w:val="20"/>
                <w:lang w:eastAsia="ko-KR"/>
              </w:rPr>
              <w:t>see the below resolution.</w:t>
            </w:r>
          </w:p>
          <w:p w14:paraId="7B9DD802" w14:textId="77777777" w:rsidR="0031569B" w:rsidRDefault="0031569B" w:rsidP="00761E7F">
            <w:pPr>
              <w:rPr>
                <w:rFonts w:ascii="Arial" w:hAnsi="Arial" w:cs="Arial"/>
                <w:bCs/>
                <w:sz w:val="20"/>
                <w:lang w:eastAsia="ko-KR"/>
              </w:rPr>
            </w:pPr>
          </w:p>
          <w:p w14:paraId="7174B02C" w14:textId="77777777" w:rsidR="0031569B" w:rsidRPr="00C041F1" w:rsidRDefault="0031569B" w:rsidP="00761E7F">
            <w:pPr>
              <w:rPr>
                <w:rFonts w:ascii="Arial" w:hAnsi="Arial" w:cs="Arial"/>
                <w:b/>
                <w:i/>
                <w:color w:val="000000" w:themeColor="text1"/>
                <w:sz w:val="20"/>
                <w:lang w:eastAsia="ko-KR"/>
              </w:rPr>
            </w:pPr>
            <w:r w:rsidRPr="00C041F1">
              <w:rPr>
                <w:rFonts w:ascii="Arial" w:hAnsi="Arial" w:cs="Arial" w:hint="eastAsia"/>
                <w:b/>
                <w:i/>
                <w:color w:val="000000" w:themeColor="text1"/>
                <w:sz w:val="20"/>
                <w:highlight w:val="yellow"/>
                <w:lang w:eastAsia="ko-KR"/>
              </w:rPr>
              <w:t>I</w:t>
            </w:r>
            <w:r w:rsidRPr="00C041F1">
              <w:rPr>
                <w:rFonts w:ascii="Arial" w:hAnsi="Arial" w:cs="Arial"/>
                <w:b/>
                <w:i/>
                <w:color w:val="000000" w:themeColor="text1"/>
                <w:sz w:val="20"/>
                <w:highlight w:val="yellow"/>
                <w:lang w:eastAsia="ko-KR"/>
              </w:rPr>
              <w:t>nstructions to the editor:</w:t>
            </w:r>
            <w:r w:rsidRPr="00C041F1">
              <w:rPr>
                <w:rFonts w:ascii="Arial" w:hAnsi="Arial" w:cs="Arial"/>
                <w:b/>
                <w:i/>
                <w:color w:val="000000" w:themeColor="text1"/>
                <w:sz w:val="20"/>
                <w:lang w:eastAsia="ko-KR"/>
              </w:rPr>
              <w:t xml:space="preserve"> </w:t>
            </w:r>
          </w:p>
          <w:p w14:paraId="2497741C" w14:textId="77777777" w:rsidR="0031569B" w:rsidRPr="00005120" w:rsidRDefault="0031569B" w:rsidP="00761E7F">
            <w:pPr>
              <w:rPr>
                <w:rFonts w:ascii="Arial" w:hAnsi="Arial" w:cs="Arial"/>
                <w:bCs/>
                <w:sz w:val="20"/>
                <w:lang w:eastAsia="ko-KR"/>
              </w:rPr>
            </w:pPr>
            <w:r>
              <w:rPr>
                <w:rFonts w:ascii="Arial" w:hAnsi="Arial" w:cs="Arial"/>
                <w:color w:val="000000" w:themeColor="text1"/>
                <w:sz w:val="20"/>
                <w:lang w:eastAsia="ko-KR"/>
              </w:rPr>
              <w:t>Please make the changes as shown in doc 11-22/1307r0.</w:t>
            </w:r>
          </w:p>
        </w:tc>
      </w:tr>
      <w:tr w:rsidR="0031569B" w14:paraId="5BBDF162" w14:textId="77777777" w:rsidTr="00761E7F">
        <w:trPr>
          <w:trHeight w:val="386"/>
        </w:trPr>
        <w:tc>
          <w:tcPr>
            <w:tcW w:w="709" w:type="dxa"/>
            <w:shd w:val="clear" w:color="auto" w:fill="auto"/>
          </w:tcPr>
          <w:p w14:paraId="0A75EFBD" w14:textId="77777777" w:rsidR="0031569B" w:rsidRPr="00155396" w:rsidRDefault="0031569B" w:rsidP="00761E7F">
            <w:pPr>
              <w:ind w:leftChars="-49" w:left="-108"/>
              <w:jc w:val="right"/>
              <w:rPr>
                <w:rFonts w:ascii="Arial" w:eastAsia="맑은 고딕" w:hAnsi="Arial" w:cs="Arial"/>
                <w:sz w:val="20"/>
              </w:rPr>
            </w:pPr>
            <w:r>
              <w:rPr>
                <w:rFonts w:ascii="Arial" w:eastAsia="맑은 고딕" w:hAnsi="Arial" w:cs="Arial"/>
                <w:sz w:val="20"/>
              </w:rPr>
              <w:t>12120</w:t>
            </w:r>
          </w:p>
        </w:tc>
        <w:tc>
          <w:tcPr>
            <w:tcW w:w="709" w:type="dxa"/>
            <w:shd w:val="clear" w:color="auto" w:fill="auto"/>
          </w:tcPr>
          <w:p w14:paraId="697AD816" w14:textId="77777777" w:rsidR="0031569B" w:rsidRDefault="0031569B" w:rsidP="00761E7F">
            <w:pPr>
              <w:rPr>
                <w:rFonts w:ascii="Arial" w:hAnsi="Arial" w:cs="Arial"/>
                <w:b/>
                <w:bCs/>
                <w:sz w:val="20"/>
              </w:rPr>
            </w:pPr>
            <w:r>
              <w:rPr>
                <w:rFonts w:ascii="Arial" w:eastAsia="맑은 고딕" w:hAnsi="Arial" w:cs="Arial"/>
                <w:sz w:val="20"/>
              </w:rPr>
              <w:t>9.3.1.19</w:t>
            </w:r>
          </w:p>
        </w:tc>
        <w:tc>
          <w:tcPr>
            <w:tcW w:w="850" w:type="dxa"/>
            <w:shd w:val="clear" w:color="auto" w:fill="auto"/>
          </w:tcPr>
          <w:p w14:paraId="28C0A733" w14:textId="77777777" w:rsidR="0031569B" w:rsidRDefault="0031569B" w:rsidP="00761E7F">
            <w:pPr>
              <w:rPr>
                <w:rFonts w:ascii="Arial" w:hAnsi="Arial" w:cs="Arial"/>
                <w:b/>
                <w:bCs/>
                <w:sz w:val="20"/>
              </w:rPr>
            </w:pPr>
            <w:r>
              <w:rPr>
                <w:rFonts w:ascii="Arial" w:eastAsia="맑은 고딕" w:hAnsi="Arial" w:cs="Arial"/>
                <w:sz w:val="20"/>
              </w:rPr>
              <w:t>136.45</w:t>
            </w:r>
          </w:p>
        </w:tc>
        <w:tc>
          <w:tcPr>
            <w:tcW w:w="3002" w:type="dxa"/>
            <w:shd w:val="clear" w:color="auto" w:fill="auto"/>
          </w:tcPr>
          <w:p w14:paraId="01DB15E4" w14:textId="77777777" w:rsidR="0031569B" w:rsidRDefault="0031569B" w:rsidP="00761E7F">
            <w:pPr>
              <w:rPr>
                <w:rFonts w:ascii="Arial" w:hAnsi="Arial" w:cs="Arial"/>
                <w:b/>
                <w:bCs/>
                <w:sz w:val="20"/>
              </w:rPr>
            </w:pPr>
            <w:r>
              <w:rPr>
                <w:rFonts w:ascii="Arial" w:eastAsia="맑은 고딕" w:hAnsi="Arial" w:cs="Arial"/>
                <w:sz w:val="20"/>
              </w:rPr>
              <w:t>The name is just 'NDP Announcement frame', not 'VHT/HE/Ranging/EHT' NDP Announcement frame'</w:t>
            </w:r>
          </w:p>
        </w:tc>
        <w:tc>
          <w:tcPr>
            <w:tcW w:w="1984" w:type="dxa"/>
            <w:shd w:val="clear" w:color="auto" w:fill="auto"/>
          </w:tcPr>
          <w:p w14:paraId="4CE36E72" w14:textId="77777777" w:rsidR="0031569B" w:rsidRDefault="0031569B" w:rsidP="00761E7F">
            <w:pPr>
              <w:rPr>
                <w:rFonts w:ascii="Arial" w:hAnsi="Arial" w:cs="Arial"/>
                <w:b/>
                <w:bCs/>
                <w:sz w:val="20"/>
              </w:rPr>
            </w:pPr>
            <w:r>
              <w:rPr>
                <w:rFonts w:ascii="Arial" w:eastAsia="맑은 고딕" w:hAnsi="Arial" w:cs="Arial"/>
                <w:sz w:val="20"/>
              </w:rPr>
              <w:t xml:space="preserve">Delete 'VHT/HE/Ranging/EHT' in the title of </w:t>
            </w:r>
            <w:proofErr w:type="spellStart"/>
            <w:r>
              <w:rPr>
                <w:rFonts w:ascii="Arial" w:eastAsia="맑은 고딕" w:hAnsi="Arial" w:cs="Arial"/>
                <w:sz w:val="20"/>
              </w:rPr>
              <w:t>subclause</w:t>
            </w:r>
            <w:proofErr w:type="spellEnd"/>
            <w:r>
              <w:rPr>
                <w:rFonts w:ascii="Arial" w:eastAsia="맑은 고딕" w:hAnsi="Arial" w:cs="Arial"/>
                <w:sz w:val="20"/>
              </w:rPr>
              <w:t xml:space="preserve"> 9.3.1.19</w:t>
            </w:r>
          </w:p>
        </w:tc>
        <w:tc>
          <w:tcPr>
            <w:tcW w:w="2782" w:type="dxa"/>
            <w:shd w:val="clear" w:color="auto" w:fill="auto"/>
          </w:tcPr>
          <w:p w14:paraId="4C10E21C" w14:textId="77777777" w:rsidR="0031569B" w:rsidRDefault="0031569B" w:rsidP="00761E7F">
            <w:pPr>
              <w:rPr>
                <w:rFonts w:ascii="Arial" w:hAnsi="Arial" w:cs="Arial"/>
                <w:bCs/>
                <w:sz w:val="20"/>
                <w:lang w:eastAsia="ko-KR"/>
              </w:rPr>
            </w:pPr>
            <w:r>
              <w:rPr>
                <w:rFonts w:ascii="Arial" w:hAnsi="Arial" w:cs="Arial"/>
                <w:bCs/>
                <w:sz w:val="20"/>
                <w:lang w:eastAsia="ko-KR"/>
              </w:rPr>
              <w:t>Revised</w:t>
            </w:r>
          </w:p>
          <w:p w14:paraId="3EBF1CB8" w14:textId="77777777" w:rsidR="0031569B" w:rsidRDefault="0031569B" w:rsidP="00761E7F">
            <w:pPr>
              <w:rPr>
                <w:rFonts w:ascii="Arial" w:hAnsi="Arial" w:cs="Arial"/>
                <w:bCs/>
                <w:sz w:val="20"/>
                <w:lang w:eastAsia="ko-KR"/>
              </w:rPr>
            </w:pPr>
          </w:p>
          <w:p w14:paraId="44BDA2CC" w14:textId="77777777" w:rsidR="0031569B" w:rsidRDefault="0031569B" w:rsidP="00761E7F">
            <w:pPr>
              <w:rPr>
                <w:rFonts w:ascii="Arial" w:hAnsi="Arial" w:cs="Arial"/>
                <w:bCs/>
                <w:sz w:val="20"/>
                <w:lang w:eastAsia="ko-KR"/>
              </w:rPr>
            </w:pPr>
            <w:r>
              <w:rPr>
                <w:rFonts w:ascii="Arial" w:hAnsi="Arial" w:cs="Arial" w:hint="eastAsia"/>
                <w:bCs/>
                <w:sz w:val="20"/>
                <w:lang w:eastAsia="ko-KR"/>
              </w:rPr>
              <w:t xml:space="preserve">Agree with the commenter. </w:t>
            </w:r>
            <w:r>
              <w:rPr>
                <w:rFonts w:ascii="Arial" w:hAnsi="Arial" w:cs="Arial"/>
                <w:bCs/>
                <w:sz w:val="20"/>
                <w:lang w:eastAsia="ko-KR"/>
              </w:rPr>
              <w:t>P</w:t>
            </w:r>
            <w:r>
              <w:rPr>
                <w:rFonts w:ascii="Arial" w:hAnsi="Arial" w:cs="Arial" w:hint="eastAsia"/>
                <w:bCs/>
                <w:sz w:val="20"/>
                <w:lang w:eastAsia="ko-KR"/>
              </w:rPr>
              <w:t xml:space="preserve">lease </w:t>
            </w:r>
            <w:r>
              <w:rPr>
                <w:rFonts w:ascii="Arial" w:hAnsi="Arial" w:cs="Arial"/>
                <w:bCs/>
                <w:sz w:val="20"/>
                <w:lang w:eastAsia="ko-KR"/>
              </w:rPr>
              <w:t>see the below resolution.</w:t>
            </w:r>
          </w:p>
          <w:p w14:paraId="3A1B51CA" w14:textId="77777777" w:rsidR="0031569B" w:rsidRDefault="0031569B" w:rsidP="00761E7F">
            <w:pPr>
              <w:rPr>
                <w:rFonts w:ascii="Arial" w:hAnsi="Arial" w:cs="Arial"/>
                <w:bCs/>
                <w:sz w:val="20"/>
                <w:lang w:eastAsia="ko-KR"/>
              </w:rPr>
            </w:pPr>
          </w:p>
          <w:p w14:paraId="451D7884" w14:textId="77777777" w:rsidR="0031569B" w:rsidRPr="00C041F1" w:rsidRDefault="0031569B" w:rsidP="00761E7F">
            <w:pPr>
              <w:rPr>
                <w:rFonts w:ascii="Arial" w:hAnsi="Arial" w:cs="Arial"/>
                <w:b/>
                <w:i/>
                <w:color w:val="000000" w:themeColor="text1"/>
                <w:sz w:val="20"/>
                <w:lang w:eastAsia="ko-KR"/>
              </w:rPr>
            </w:pPr>
            <w:r w:rsidRPr="00C041F1">
              <w:rPr>
                <w:rFonts w:ascii="Arial" w:hAnsi="Arial" w:cs="Arial" w:hint="eastAsia"/>
                <w:b/>
                <w:i/>
                <w:color w:val="000000" w:themeColor="text1"/>
                <w:sz w:val="20"/>
                <w:highlight w:val="yellow"/>
                <w:lang w:eastAsia="ko-KR"/>
              </w:rPr>
              <w:t>I</w:t>
            </w:r>
            <w:r w:rsidRPr="00C041F1">
              <w:rPr>
                <w:rFonts w:ascii="Arial" w:hAnsi="Arial" w:cs="Arial"/>
                <w:b/>
                <w:i/>
                <w:color w:val="000000" w:themeColor="text1"/>
                <w:sz w:val="20"/>
                <w:highlight w:val="yellow"/>
                <w:lang w:eastAsia="ko-KR"/>
              </w:rPr>
              <w:t>nstructions to the editor:</w:t>
            </w:r>
            <w:r w:rsidRPr="00C041F1">
              <w:rPr>
                <w:rFonts w:ascii="Arial" w:hAnsi="Arial" w:cs="Arial"/>
                <w:b/>
                <w:i/>
                <w:color w:val="000000" w:themeColor="text1"/>
                <w:sz w:val="20"/>
                <w:lang w:eastAsia="ko-KR"/>
              </w:rPr>
              <w:t xml:space="preserve"> </w:t>
            </w:r>
          </w:p>
          <w:p w14:paraId="16A53A65" w14:textId="77777777" w:rsidR="0031569B" w:rsidRDefault="0031569B" w:rsidP="00761E7F">
            <w:pPr>
              <w:rPr>
                <w:rFonts w:ascii="Arial" w:hAnsi="Arial" w:cs="Arial"/>
                <w:b/>
                <w:bCs/>
                <w:sz w:val="20"/>
              </w:rPr>
            </w:pPr>
            <w:r>
              <w:rPr>
                <w:rFonts w:ascii="Arial" w:hAnsi="Arial" w:cs="Arial"/>
                <w:color w:val="000000" w:themeColor="text1"/>
                <w:sz w:val="20"/>
                <w:lang w:eastAsia="ko-KR"/>
              </w:rPr>
              <w:t>Please make the changes as shown in doc 11-22/1307r0.</w:t>
            </w:r>
          </w:p>
        </w:tc>
      </w:tr>
      <w:tr w:rsidR="0031569B" w14:paraId="14DD0CD7" w14:textId="77777777" w:rsidTr="00761E7F">
        <w:trPr>
          <w:trHeight w:val="386"/>
        </w:trPr>
        <w:tc>
          <w:tcPr>
            <w:tcW w:w="709" w:type="dxa"/>
            <w:shd w:val="clear" w:color="auto" w:fill="auto"/>
          </w:tcPr>
          <w:p w14:paraId="20E21B63" w14:textId="77777777" w:rsidR="0031569B" w:rsidRPr="00155396" w:rsidRDefault="0031569B" w:rsidP="00761E7F">
            <w:pPr>
              <w:ind w:leftChars="-49" w:left="-108"/>
              <w:jc w:val="right"/>
              <w:rPr>
                <w:rFonts w:ascii="Arial" w:eastAsia="맑은 고딕" w:hAnsi="Arial" w:cs="Arial"/>
                <w:sz w:val="20"/>
              </w:rPr>
            </w:pPr>
            <w:r>
              <w:rPr>
                <w:rFonts w:ascii="Arial" w:eastAsia="맑은 고딕" w:hAnsi="Arial" w:cs="Arial"/>
                <w:sz w:val="20"/>
              </w:rPr>
              <w:t>13540</w:t>
            </w:r>
          </w:p>
        </w:tc>
        <w:tc>
          <w:tcPr>
            <w:tcW w:w="709" w:type="dxa"/>
            <w:shd w:val="clear" w:color="auto" w:fill="auto"/>
          </w:tcPr>
          <w:p w14:paraId="1D417631" w14:textId="77777777" w:rsidR="0031569B" w:rsidRDefault="0031569B" w:rsidP="00761E7F">
            <w:pPr>
              <w:rPr>
                <w:rFonts w:ascii="Arial" w:hAnsi="Arial" w:cs="Arial"/>
                <w:b/>
                <w:bCs/>
                <w:sz w:val="20"/>
              </w:rPr>
            </w:pPr>
            <w:r>
              <w:rPr>
                <w:rFonts w:ascii="Arial" w:eastAsia="맑은 고딕" w:hAnsi="Arial" w:cs="Arial"/>
                <w:sz w:val="20"/>
              </w:rPr>
              <w:t>9.3.1.19</w:t>
            </w:r>
          </w:p>
        </w:tc>
        <w:tc>
          <w:tcPr>
            <w:tcW w:w="850" w:type="dxa"/>
            <w:shd w:val="clear" w:color="auto" w:fill="auto"/>
          </w:tcPr>
          <w:p w14:paraId="735FE561" w14:textId="77777777" w:rsidR="0031569B" w:rsidRDefault="0031569B" w:rsidP="00761E7F">
            <w:pPr>
              <w:rPr>
                <w:rFonts w:ascii="Arial" w:hAnsi="Arial" w:cs="Arial"/>
                <w:b/>
                <w:bCs/>
                <w:sz w:val="20"/>
              </w:rPr>
            </w:pPr>
            <w:r>
              <w:rPr>
                <w:rFonts w:ascii="Arial" w:eastAsia="맑은 고딕" w:hAnsi="Arial" w:cs="Arial"/>
                <w:sz w:val="20"/>
              </w:rPr>
              <w:t>136.45</w:t>
            </w:r>
          </w:p>
        </w:tc>
        <w:tc>
          <w:tcPr>
            <w:tcW w:w="3002" w:type="dxa"/>
            <w:shd w:val="clear" w:color="auto" w:fill="auto"/>
          </w:tcPr>
          <w:p w14:paraId="40EFA131" w14:textId="77777777" w:rsidR="0031569B" w:rsidRDefault="0031569B" w:rsidP="00761E7F">
            <w:pPr>
              <w:rPr>
                <w:rFonts w:ascii="Arial" w:hAnsi="Arial" w:cs="Arial"/>
                <w:b/>
                <w:bCs/>
                <w:sz w:val="20"/>
              </w:rPr>
            </w:pPr>
            <w:r>
              <w:rPr>
                <w:rFonts w:ascii="Arial" w:eastAsia="맑은 고딕" w:hAnsi="Arial" w:cs="Arial"/>
                <w:sz w:val="20"/>
              </w:rPr>
              <w:t>Remove VHT/HE/Ranging/EHT from the title</w:t>
            </w:r>
          </w:p>
        </w:tc>
        <w:tc>
          <w:tcPr>
            <w:tcW w:w="1984" w:type="dxa"/>
            <w:shd w:val="clear" w:color="auto" w:fill="auto"/>
          </w:tcPr>
          <w:p w14:paraId="44079E75" w14:textId="77777777" w:rsidR="0031569B" w:rsidRDefault="0031569B" w:rsidP="00761E7F">
            <w:pPr>
              <w:rPr>
                <w:rFonts w:ascii="Arial" w:hAnsi="Arial" w:cs="Arial"/>
                <w:b/>
                <w:bCs/>
                <w:sz w:val="20"/>
              </w:rPr>
            </w:pPr>
            <w:r>
              <w:rPr>
                <w:rFonts w:ascii="Arial" w:eastAsia="맑은 고딕" w:hAnsi="Arial" w:cs="Arial"/>
                <w:sz w:val="20"/>
              </w:rPr>
              <w:t>As in comment</w:t>
            </w:r>
          </w:p>
        </w:tc>
        <w:tc>
          <w:tcPr>
            <w:tcW w:w="2782" w:type="dxa"/>
            <w:shd w:val="clear" w:color="auto" w:fill="auto"/>
          </w:tcPr>
          <w:p w14:paraId="7356B72E" w14:textId="77777777" w:rsidR="0031569B" w:rsidRDefault="0031569B" w:rsidP="00761E7F">
            <w:pPr>
              <w:rPr>
                <w:rFonts w:ascii="Arial" w:hAnsi="Arial" w:cs="Arial"/>
                <w:bCs/>
                <w:sz w:val="20"/>
                <w:lang w:eastAsia="ko-KR"/>
              </w:rPr>
            </w:pPr>
            <w:r>
              <w:rPr>
                <w:rFonts w:ascii="Arial" w:hAnsi="Arial" w:cs="Arial"/>
                <w:bCs/>
                <w:sz w:val="20"/>
                <w:lang w:eastAsia="ko-KR"/>
              </w:rPr>
              <w:t>Revised</w:t>
            </w:r>
          </w:p>
          <w:p w14:paraId="60BE6741" w14:textId="77777777" w:rsidR="0031569B" w:rsidRDefault="0031569B" w:rsidP="00761E7F">
            <w:pPr>
              <w:rPr>
                <w:rFonts w:ascii="Arial" w:hAnsi="Arial" w:cs="Arial"/>
                <w:bCs/>
                <w:sz w:val="20"/>
                <w:lang w:eastAsia="ko-KR"/>
              </w:rPr>
            </w:pPr>
          </w:p>
          <w:p w14:paraId="038C1916" w14:textId="77777777" w:rsidR="0031569B" w:rsidRDefault="0031569B" w:rsidP="00761E7F">
            <w:pPr>
              <w:rPr>
                <w:rFonts w:ascii="Arial" w:hAnsi="Arial" w:cs="Arial"/>
                <w:bCs/>
                <w:sz w:val="20"/>
                <w:lang w:eastAsia="ko-KR"/>
              </w:rPr>
            </w:pPr>
            <w:r>
              <w:rPr>
                <w:rFonts w:ascii="Arial" w:hAnsi="Arial" w:cs="Arial" w:hint="eastAsia"/>
                <w:bCs/>
                <w:sz w:val="20"/>
                <w:lang w:eastAsia="ko-KR"/>
              </w:rPr>
              <w:t xml:space="preserve">Agree with the commenter. </w:t>
            </w:r>
            <w:r>
              <w:rPr>
                <w:rFonts w:ascii="Arial" w:hAnsi="Arial" w:cs="Arial"/>
                <w:bCs/>
                <w:sz w:val="20"/>
                <w:lang w:eastAsia="ko-KR"/>
              </w:rPr>
              <w:t>P</w:t>
            </w:r>
            <w:r>
              <w:rPr>
                <w:rFonts w:ascii="Arial" w:hAnsi="Arial" w:cs="Arial" w:hint="eastAsia"/>
                <w:bCs/>
                <w:sz w:val="20"/>
                <w:lang w:eastAsia="ko-KR"/>
              </w:rPr>
              <w:t xml:space="preserve">lease </w:t>
            </w:r>
            <w:r>
              <w:rPr>
                <w:rFonts w:ascii="Arial" w:hAnsi="Arial" w:cs="Arial"/>
                <w:bCs/>
                <w:sz w:val="20"/>
                <w:lang w:eastAsia="ko-KR"/>
              </w:rPr>
              <w:t>see the below resolution.</w:t>
            </w:r>
          </w:p>
          <w:p w14:paraId="30AB06C2" w14:textId="77777777" w:rsidR="0031569B" w:rsidRDefault="0031569B" w:rsidP="00761E7F">
            <w:pPr>
              <w:rPr>
                <w:rFonts w:ascii="Arial" w:hAnsi="Arial" w:cs="Arial"/>
                <w:bCs/>
                <w:sz w:val="20"/>
                <w:lang w:eastAsia="ko-KR"/>
              </w:rPr>
            </w:pPr>
          </w:p>
          <w:p w14:paraId="2C2F08EF" w14:textId="77777777" w:rsidR="0031569B" w:rsidRPr="00C041F1" w:rsidRDefault="0031569B" w:rsidP="00761E7F">
            <w:pPr>
              <w:rPr>
                <w:rFonts w:ascii="Arial" w:hAnsi="Arial" w:cs="Arial"/>
                <w:b/>
                <w:i/>
                <w:color w:val="000000" w:themeColor="text1"/>
                <w:sz w:val="20"/>
                <w:lang w:eastAsia="ko-KR"/>
              </w:rPr>
            </w:pPr>
            <w:r w:rsidRPr="00C041F1">
              <w:rPr>
                <w:rFonts w:ascii="Arial" w:hAnsi="Arial" w:cs="Arial" w:hint="eastAsia"/>
                <w:b/>
                <w:i/>
                <w:color w:val="000000" w:themeColor="text1"/>
                <w:sz w:val="20"/>
                <w:highlight w:val="yellow"/>
                <w:lang w:eastAsia="ko-KR"/>
              </w:rPr>
              <w:t>I</w:t>
            </w:r>
            <w:r w:rsidRPr="00C041F1">
              <w:rPr>
                <w:rFonts w:ascii="Arial" w:hAnsi="Arial" w:cs="Arial"/>
                <w:b/>
                <w:i/>
                <w:color w:val="000000" w:themeColor="text1"/>
                <w:sz w:val="20"/>
                <w:highlight w:val="yellow"/>
                <w:lang w:eastAsia="ko-KR"/>
              </w:rPr>
              <w:t>nstructions to the editor:</w:t>
            </w:r>
            <w:r w:rsidRPr="00C041F1">
              <w:rPr>
                <w:rFonts w:ascii="Arial" w:hAnsi="Arial" w:cs="Arial"/>
                <w:b/>
                <w:i/>
                <w:color w:val="000000" w:themeColor="text1"/>
                <w:sz w:val="20"/>
                <w:lang w:eastAsia="ko-KR"/>
              </w:rPr>
              <w:t xml:space="preserve"> </w:t>
            </w:r>
          </w:p>
          <w:p w14:paraId="2376851A" w14:textId="77777777" w:rsidR="0031569B" w:rsidRDefault="0031569B" w:rsidP="00761E7F">
            <w:pPr>
              <w:rPr>
                <w:rFonts w:ascii="Arial" w:hAnsi="Arial" w:cs="Arial"/>
                <w:b/>
                <w:bCs/>
                <w:sz w:val="20"/>
              </w:rPr>
            </w:pPr>
            <w:r>
              <w:rPr>
                <w:rFonts w:ascii="Arial" w:hAnsi="Arial" w:cs="Arial"/>
                <w:color w:val="000000" w:themeColor="text1"/>
                <w:sz w:val="20"/>
                <w:lang w:eastAsia="ko-KR"/>
              </w:rPr>
              <w:t>Please make the changes as shown in doc 11-22/1307r0.</w:t>
            </w:r>
          </w:p>
        </w:tc>
      </w:tr>
      <w:tr w:rsidR="0031569B" w14:paraId="18B6EAA2" w14:textId="77777777" w:rsidTr="00761E7F">
        <w:trPr>
          <w:trHeight w:val="386"/>
        </w:trPr>
        <w:tc>
          <w:tcPr>
            <w:tcW w:w="709" w:type="dxa"/>
            <w:shd w:val="clear" w:color="auto" w:fill="auto"/>
          </w:tcPr>
          <w:p w14:paraId="7F425823" w14:textId="77777777" w:rsidR="0031569B" w:rsidRPr="00155396" w:rsidRDefault="0031569B" w:rsidP="00761E7F">
            <w:pPr>
              <w:ind w:leftChars="-49" w:left="-108"/>
              <w:jc w:val="right"/>
              <w:rPr>
                <w:rFonts w:ascii="Arial" w:eastAsia="맑은 고딕" w:hAnsi="Arial" w:cs="Arial"/>
                <w:sz w:val="20"/>
                <w:lang w:val="en-US"/>
              </w:rPr>
            </w:pPr>
            <w:r>
              <w:rPr>
                <w:rFonts w:ascii="Arial" w:eastAsia="맑은 고딕" w:hAnsi="Arial" w:cs="Arial"/>
                <w:sz w:val="20"/>
              </w:rPr>
              <w:t>13541</w:t>
            </w:r>
          </w:p>
        </w:tc>
        <w:tc>
          <w:tcPr>
            <w:tcW w:w="709" w:type="dxa"/>
            <w:shd w:val="clear" w:color="auto" w:fill="auto"/>
          </w:tcPr>
          <w:p w14:paraId="2F3C3439" w14:textId="77777777" w:rsidR="0031569B" w:rsidRDefault="0031569B" w:rsidP="00761E7F">
            <w:pPr>
              <w:rPr>
                <w:rFonts w:ascii="Arial" w:hAnsi="Arial" w:cs="Arial"/>
                <w:b/>
                <w:bCs/>
                <w:sz w:val="20"/>
              </w:rPr>
            </w:pPr>
            <w:r>
              <w:rPr>
                <w:rFonts w:ascii="Arial" w:eastAsia="맑은 고딕" w:hAnsi="Arial" w:cs="Arial"/>
                <w:sz w:val="20"/>
              </w:rPr>
              <w:t>9.3.1.20</w:t>
            </w:r>
          </w:p>
        </w:tc>
        <w:tc>
          <w:tcPr>
            <w:tcW w:w="850" w:type="dxa"/>
            <w:shd w:val="clear" w:color="auto" w:fill="auto"/>
          </w:tcPr>
          <w:p w14:paraId="33AC2BC6" w14:textId="77777777" w:rsidR="0031569B" w:rsidRDefault="0031569B" w:rsidP="00761E7F">
            <w:pPr>
              <w:rPr>
                <w:rFonts w:ascii="Arial" w:hAnsi="Arial" w:cs="Arial"/>
                <w:b/>
                <w:bCs/>
                <w:sz w:val="20"/>
              </w:rPr>
            </w:pPr>
            <w:r>
              <w:rPr>
                <w:rFonts w:ascii="Arial" w:eastAsia="맑은 고딕" w:hAnsi="Arial" w:cs="Arial"/>
                <w:sz w:val="20"/>
              </w:rPr>
              <w:t>136.45</w:t>
            </w:r>
          </w:p>
        </w:tc>
        <w:tc>
          <w:tcPr>
            <w:tcW w:w="3002" w:type="dxa"/>
            <w:shd w:val="clear" w:color="auto" w:fill="auto"/>
          </w:tcPr>
          <w:p w14:paraId="6F182631" w14:textId="77777777" w:rsidR="0031569B" w:rsidRDefault="0031569B" w:rsidP="00761E7F">
            <w:pPr>
              <w:rPr>
                <w:rFonts w:ascii="Arial" w:hAnsi="Arial" w:cs="Arial"/>
                <w:b/>
                <w:bCs/>
                <w:sz w:val="20"/>
              </w:rPr>
            </w:pPr>
            <w:r>
              <w:rPr>
                <w:rFonts w:ascii="Arial" w:eastAsia="맑은 고딕" w:hAnsi="Arial" w:cs="Arial"/>
                <w:sz w:val="20"/>
              </w:rPr>
              <w:t xml:space="preserve">Suggest to describe the general part first and then describe different variant (VHT/HE/Ranging/EHT) in different </w:t>
            </w:r>
            <w:proofErr w:type="spellStart"/>
            <w:r>
              <w:rPr>
                <w:rFonts w:ascii="Arial" w:eastAsia="맑은 고딕" w:hAnsi="Arial" w:cs="Arial"/>
                <w:sz w:val="20"/>
              </w:rPr>
              <w:t>subclause</w:t>
            </w:r>
            <w:proofErr w:type="spellEnd"/>
            <w:r>
              <w:rPr>
                <w:rFonts w:ascii="Arial" w:eastAsia="맑은 고딕" w:hAnsi="Arial" w:cs="Arial"/>
                <w:sz w:val="20"/>
              </w:rPr>
              <w:t>.</w:t>
            </w:r>
          </w:p>
        </w:tc>
        <w:tc>
          <w:tcPr>
            <w:tcW w:w="1984" w:type="dxa"/>
            <w:shd w:val="clear" w:color="auto" w:fill="auto"/>
          </w:tcPr>
          <w:p w14:paraId="0C7E08C9" w14:textId="77777777" w:rsidR="0031569B" w:rsidRDefault="0031569B" w:rsidP="00761E7F">
            <w:pPr>
              <w:rPr>
                <w:rFonts w:ascii="Arial" w:hAnsi="Arial" w:cs="Arial"/>
                <w:b/>
                <w:bCs/>
                <w:sz w:val="20"/>
              </w:rPr>
            </w:pPr>
            <w:r>
              <w:rPr>
                <w:rFonts w:ascii="Arial" w:eastAsia="맑은 고딕" w:hAnsi="Arial" w:cs="Arial"/>
                <w:sz w:val="20"/>
              </w:rPr>
              <w:t>As in comment</w:t>
            </w:r>
          </w:p>
        </w:tc>
        <w:tc>
          <w:tcPr>
            <w:tcW w:w="2782" w:type="dxa"/>
            <w:shd w:val="clear" w:color="auto" w:fill="auto"/>
          </w:tcPr>
          <w:p w14:paraId="5A23B88C" w14:textId="77777777" w:rsidR="0031569B" w:rsidRPr="00E9578D" w:rsidRDefault="0031569B" w:rsidP="00761E7F">
            <w:pPr>
              <w:rPr>
                <w:rFonts w:ascii="Arial" w:hAnsi="Arial" w:cs="Arial"/>
                <w:bCs/>
                <w:sz w:val="20"/>
                <w:lang w:eastAsia="ko-KR"/>
              </w:rPr>
            </w:pPr>
            <w:r w:rsidRPr="00E9578D">
              <w:rPr>
                <w:rFonts w:ascii="Arial" w:hAnsi="Arial" w:cs="Arial" w:hint="eastAsia"/>
                <w:bCs/>
                <w:sz w:val="20"/>
                <w:lang w:eastAsia="ko-KR"/>
              </w:rPr>
              <w:t>Revised</w:t>
            </w:r>
          </w:p>
          <w:p w14:paraId="276BAF2C" w14:textId="77777777" w:rsidR="0031569B" w:rsidRPr="00E9578D" w:rsidRDefault="0031569B" w:rsidP="00761E7F">
            <w:pPr>
              <w:rPr>
                <w:rFonts w:ascii="Arial" w:hAnsi="Arial" w:cs="Arial"/>
                <w:bCs/>
                <w:sz w:val="20"/>
                <w:lang w:eastAsia="ko-KR"/>
              </w:rPr>
            </w:pPr>
          </w:p>
          <w:p w14:paraId="692BFC6E" w14:textId="77777777" w:rsidR="0031569B" w:rsidRPr="00E9578D" w:rsidRDefault="0031569B" w:rsidP="00761E7F">
            <w:pPr>
              <w:rPr>
                <w:rFonts w:ascii="Arial" w:hAnsi="Arial" w:cs="Arial"/>
                <w:bCs/>
                <w:sz w:val="20"/>
                <w:lang w:eastAsia="ko-KR"/>
              </w:rPr>
            </w:pPr>
            <w:r w:rsidRPr="00E9578D">
              <w:rPr>
                <w:rFonts w:ascii="Arial" w:hAnsi="Arial" w:cs="Arial" w:hint="eastAsia"/>
                <w:bCs/>
                <w:sz w:val="20"/>
                <w:lang w:eastAsia="ko-KR"/>
              </w:rPr>
              <w:t>Agree with the commenter and please see the below resolution.</w:t>
            </w:r>
          </w:p>
          <w:p w14:paraId="577FF2CF" w14:textId="77777777" w:rsidR="0031569B" w:rsidRPr="006D1D52" w:rsidRDefault="0031569B" w:rsidP="00761E7F">
            <w:pPr>
              <w:rPr>
                <w:rFonts w:ascii="Arial" w:hAnsi="Arial" w:cs="Arial"/>
                <w:bCs/>
                <w:sz w:val="20"/>
                <w:highlight w:val="yellow"/>
                <w:lang w:eastAsia="ko-KR"/>
              </w:rPr>
            </w:pPr>
          </w:p>
          <w:p w14:paraId="6292C9C9" w14:textId="77777777" w:rsidR="0031569B" w:rsidRPr="00C041F1" w:rsidRDefault="0031569B" w:rsidP="00761E7F">
            <w:pPr>
              <w:rPr>
                <w:rFonts w:ascii="Arial" w:hAnsi="Arial" w:cs="Arial"/>
                <w:b/>
                <w:i/>
                <w:color w:val="000000" w:themeColor="text1"/>
                <w:sz w:val="20"/>
                <w:lang w:eastAsia="ko-KR"/>
              </w:rPr>
            </w:pPr>
            <w:r w:rsidRPr="00C041F1">
              <w:rPr>
                <w:rFonts w:ascii="Arial" w:hAnsi="Arial" w:cs="Arial" w:hint="eastAsia"/>
                <w:b/>
                <w:i/>
                <w:color w:val="000000" w:themeColor="text1"/>
                <w:sz w:val="20"/>
                <w:highlight w:val="yellow"/>
                <w:lang w:eastAsia="ko-KR"/>
              </w:rPr>
              <w:t>I</w:t>
            </w:r>
            <w:r w:rsidRPr="00C041F1">
              <w:rPr>
                <w:rFonts w:ascii="Arial" w:hAnsi="Arial" w:cs="Arial"/>
                <w:b/>
                <w:i/>
                <w:color w:val="000000" w:themeColor="text1"/>
                <w:sz w:val="20"/>
                <w:highlight w:val="yellow"/>
                <w:lang w:eastAsia="ko-KR"/>
              </w:rPr>
              <w:t>nstructions to the editor:</w:t>
            </w:r>
            <w:r w:rsidRPr="00C041F1">
              <w:rPr>
                <w:rFonts w:ascii="Arial" w:hAnsi="Arial" w:cs="Arial"/>
                <w:b/>
                <w:i/>
                <w:color w:val="000000" w:themeColor="text1"/>
                <w:sz w:val="20"/>
                <w:lang w:eastAsia="ko-KR"/>
              </w:rPr>
              <w:t xml:space="preserve"> </w:t>
            </w:r>
          </w:p>
          <w:p w14:paraId="34541503" w14:textId="77777777" w:rsidR="0031569B" w:rsidRDefault="0031569B" w:rsidP="00761E7F">
            <w:pPr>
              <w:rPr>
                <w:rFonts w:ascii="Arial" w:hAnsi="Arial" w:cs="Arial"/>
                <w:b/>
                <w:bCs/>
                <w:sz w:val="20"/>
                <w:lang w:eastAsia="ko-KR"/>
              </w:rPr>
            </w:pPr>
            <w:r>
              <w:rPr>
                <w:rFonts w:ascii="Arial" w:hAnsi="Arial" w:cs="Arial"/>
                <w:color w:val="000000" w:themeColor="text1"/>
                <w:sz w:val="20"/>
                <w:lang w:eastAsia="ko-KR"/>
              </w:rPr>
              <w:t>Please make the changes as shown in doc 11-22/1307r0.</w:t>
            </w:r>
          </w:p>
        </w:tc>
      </w:tr>
      <w:tr w:rsidR="0031569B" w14:paraId="34BB02B4" w14:textId="77777777" w:rsidTr="00761E7F">
        <w:trPr>
          <w:trHeight w:val="386"/>
        </w:trPr>
        <w:tc>
          <w:tcPr>
            <w:tcW w:w="709" w:type="dxa"/>
            <w:shd w:val="clear" w:color="auto" w:fill="auto"/>
          </w:tcPr>
          <w:p w14:paraId="3C541AD3" w14:textId="77777777" w:rsidR="0031569B" w:rsidRDefault="0031569B" w:rsidP="00761E7F">
            <w:pPr>
              <w:ind w:leftChars="-49" w:left="-108"/>
              <w:jc w:val="right"/>
              <w:rPr>
                <w:rFonts w:ascii="Arial" w:eastAsia="맑은 고딕" w:hAnsi="Arial" w:cs="Arial"/>
                <w:sz w:val="20"/>
              </w:rPr>
            </w:pPr>
            <w:r>
              <w:rPr>
                <w:rFonts w:ascii="Arial" w:eastAsia="맑은 고딕" w:hAnsi="Arial" w:cs="Arial"/>
                <w:sz w:val="20"/>
              </w:rPr>
              <w:t>13542</w:t>
            </w:r>
          </w:p>
        </w:tc>
        <w:tc>
          <w:tcPr>
            <w:tcW w:w="709" w:type="dxa"/>
            <w:shd w:val="clear" w:color="auto" w:fill="auto"/>
          </w:tcPr>
          <w:p w14:paraId="0195DF8E" w14:textId="77777777" w:rsidR="0031569B" w:rsidRDefault="0031569B" w:rsidP="00761E7F">
            <w:pPr>
              <w:rPr>
                <w:rFonts w:ascii="Arial" w:eastAsia="맑은 고딕" w:hAnsi="Arial" w:cs="Arial"/>
                <w:sz w:val="20"/>
              </w:rPr>
            </w:pPr>
            <w:r>
              <w:rPr>
                <w:rFonts w:ascii="Arial" w:eastAsia="맑은 고딕" w:hAnsi="Arial" w:cs="Arial"/>
                <w:sz w:val="20"/>
              </w:rPr>
              <w:t>9.3.1.19</w:t>
            </w:r>
          </w:p>
        </w:tc>
        <w:tc>
          <w:tcPr>
            <w:tcW w:w="850" w:type="dxa"/>
            <w:shd w:val="clear" w:color="auto" w:fill="auto"/>
          </w:tcPr>
          <w:p w14:paraId="6DAE0853" w14:textId="77777777" w:rsidR="0031569B" w:rsidRDefault="0031569B" w:rsidP="00761E7F">
            <w:pPr>
              <w:rPr>
                <w:rFonts w:ascii="Arial" w:eastAsia="맑은 고딕" w:hAnsi="Arial" w:cs="Arial"/>
                <w:sz w:val="20"/>
              </w:rPr>
            </w:pPr>
            <w:r>
              <w:rPr>
                <w:rFonts w:ascii="Arial" w:eastAsia="맑은 고딕" w:hAnsi="Arial" w:cs="Arial"/>
                <w:sz w:val="20"/>
              </w:rPr>
              <w:t>137.01</w:t>
            </w:r>
          </w:p>
        </w:tc>
        <w:tc>
          <w:tcPr>
            <w:tcW w:w="3002" w:type="dxa"/>
            <w:shd w:val="clear" w:color="auto" w:fill="auto"/>
          </w:tcPr>
          <w:p w14:paraId="48824BC5" w14:textId="77777777" w:rsidR="0031569B" w:rsidRDefault="0031569B" w:rsidP="00761E7F">
            <w:pPr>
              <w:rPr>
                <w:rFonts w:ascii="Arial" w:eastAsia="맑은 고딕" w:hAnsi="Arial" w:cs="Arial"/>
                <w:sz w:val="20"/>
              </w:rPr>
            </w:pPr>
            <w:r>
              <w:rPr>
                <w:rFonts w:ascii="Arial" w:eastAsia="맑은 고딕" w:hAnsi="Arial" w:cs="Arial"/>
                <w:sz w:val="20"/>
              </w:rPr>
              <w:t>The description needs to exclude the STA info field with special AID/STAID, like HE NDPA, Ranging NDPA.</w:t>
            </w:r>
            <w:r>
              <w:rPr>
                <w:rFonts w:ascii="Arial" w:eastAsia="맑은 고딕" w:hAnsi="Arial" w:cs="Arial"/>
                <w:sz w:val="20"/>
              </w:rPr>
              <w:br/>
              <w:t>If there is one STA info field with special AID and one STA info without special AID, then it should be also unicast RA.</w:t>
            </w:r>
          </w:p>
        </w:tc>
        <w:tc>
          <w:tcPr>
            <w:tcW w:w="1984" w:type="dxa"/>
            <w:shd w:val="clear" w:color="auto" w:fill="auto"/>
          </w:tcPr>
          <w:p w14:paraId="49A18E12" w14:textId="77777777" w:rsidR="0031569B" w:rsidRDefault="0031569B" w:rsidP="00761E7F">
            <w:pPr>
              <w:rPr>
                <w:rFonts w:ascii="Arial" w:eastAsia="맑은 고딕" w:hAnsi="Arial" w:cs="Arial"/>
                <w:sz w:val="20"/>
              </w:rPr>
            </w:pPr>
            <w:r>
              <w:rPr>
                <w:rFonts w:ascii="Arial" w:eastAsia="맑은 고딕" w:hAnsi="Arial" w:cs="Arial"/>
                <w:sz w:val="20"/>
              </w:rPr>
              <w:t>As in comment</w:t>
            </w:r>
          </w:p>
        </w:tc>
        <w:tc>
          <w:tcPr>
            <w:tcW w:w="2782" w:type="dxa"/>
            <w:shd w:val="clear" w:color="auto" w:fill="auto"/>
          </w:tcPr>
          <w:p w14:paraId="55D429A5" w14:textId="77777777" w:rsidR="0031569B" w:rsidRDefault="0031569B" w:rsidP="00761E7F">
            <w:pPr>
              <w:rPr>
                <w:rFonts w:ascii="Arial" w:hAnsi="Arial" w:cs="Arial"/>
                <w:color w:val="000000" w:themeColor="text1"/>
                <w:sz w:val="20"/>
                <w:lang w:eastAsia="ko-KR"/>
              </w:rPr>
            </w:pPr>
            <w:r>
              <w:rPr>
                <w:rFonts w:ascii="Arial" w:hAnsi="Arial" w:cs="Arial"/>
                <w:color w:val="000000" w:themeColor="text1"/>
                <w:sz w:val="20"/>
                <w:lang w:eastAsia="ko-KR"/>
              </w:rPr>
              <w:t>Revised</w:t>
            </w:r>
          </w:p>
          <w:p w14:paraId="474E885E" w14:textId="77777777" w:rsidR="0031569B" w:rsidRDefault="0031569B" w:rsidP="00761E7F">
            <w:pPr>
              <w:rPr>
                <w:rFonts w:ascii="Arial" w:hAnsi="Arial" w:cs="Arial"/>
                <w:color w:val="000000" w:themeColor="text1"/>
                <w:sz w:val="20"/>
                <w:lang w:eastAsia="ko-KR"/>
              </w:rPr>
            </w:pPr>
          </w:p>
          <w:p w14:paraId="2AD2476E" w14:textId="77777777" w:rsidR="0031569B" w:rsidRDefault="0031569B" w:rsidP="00761E7F">
            <w:pPr>
              <w:rPr>
                <w:rFonts w:ascii="Arial" w:hAnsi="Arial" w:cs="Arial"/>
                <w:color w:val="000000" w:themeColor="text1"/>
                <w:sz w:val="20"/>
                <w:lang w:eastAsia="ko-KR"/>
              </w:rPr>
            </w:pPr>
            <w:r>
              <w:rPr>
                <w:rFonts w:ascii="Arial" w:hAnsi="Arial" w:cs="Arial"/>
                <w:color w:val="000000" w:themeColor="text1"/>
                <w:sz w:val="20"/>
                <w:lang w:eastAsia="ko-KR"/>
              </w:rPr>
              <w:t>Agree with the commenter. The condition is applied to ‘less than 2008’.</w:t>
            </w:r>
          </w:p>
          <w:p w14:paraId="600B1329" w14:textId="77777777" w:rsidR="0031569B" w:rsidRDefault="0031569B" w:rsidP="00761E7F">
            <w:pPr>
              <w:rPr>
                <w:rFonts w:ascii="Arial" w:hAnsi="Arial" w:cs="Arial"/>
                <w:color w:val="000000" w:themeColor="text1"/>
                <w:sz w:val="20"/>
                <w:lang w:eastAsia="ko-KR"/>
              </w:rPr>
            </w:pPr>
          </w:p>
          <w:p w14:paraId="23EB01AF" w14:textId="77777777" w:rsidR="0031569B" w:rsidRPr="00C041F1" w:rsidRDefault="0031569B" w:rsidP="00761E7F">
            <w:pPr>
              <w:rPr>
                <w:rFonts w:ascii="Arial" w:hAnsi="Arial" w:cs="Arial"/>
                <w:b/>
                <w:i/>
                <w:color w:val="000000" w:themeColor="text1"/>
                <w:sz w:val="20"/>
                <w:lang w:eastAsia="ko-KR"/>
              </w:rPr>
            </w:pPr>
            <w:r w:rsidRPr="00C041F1">
              <w:rPr>
                <w:rFonts w:ascii="Arial" w:hAnsi="Arial" w:cs="Arial" w:hint="eastAsia"/>
                <w:b/>
                <w:i/>
                <w:color w:val="000000" w:themeColor="text1"/>
                <w:sz w:val="20"/>
                <w:highlight w:val="yellow"/>
                <w:lang w:eastAsia="ko-KR"/>
              </w:rPr>
              <w:t>I</w:t>
            </w:r>
            <w:r w:rsidRPr="00C041F1">
              <w:rPr>
                <w:rFonts w:ascii="Arial" w:hAnsi="Arial" w:cs="Arial"/>
                <w:b/>
                <w:i/>
                <w:color w:val="000000" w:themeColor="text1"/>
                <w:sz w:val="20"/>
                <w:highlight w:val="yellow"/>
                <w:lang w:eastAsia="ko-KR"/>
              </w:rPr>
              <w:t>nstructions to the editor:</w:t>
            </w:r>
            <w:r w:rsidRPr="00C041F1">
              <w:rPr>
                <w:rFonts w:ascii="Arial" w:hAnsi="Arial" w:cs="Arial"/>
                <w:b/>
                <w:i/>
                <w:color w:val="000000" w:themeColor="text1"/>
                <w:sz w:val="20"/>
                <w:lang w:eastAsia="ko-KR"/>
              </w:rPr>
              <w:t xml:space="preserve"> </w:t>
            </w:r>
          </w:p>
          <w:p w14:paraId="09AC5EBC" w14:textId="77777777" w:rsidR="0031569B" w:rsidRPr="00E9578D" w:rsidRDefault="0031569B" w:rsidP="00761E7F">
            <w:pPr>
              <w:rPr>
                <w:rFonts w:ascii="Arial" w:hAnsi="Arial" w:cs="Arial"/>
                <w:bCs/>
                <w:sz w:val="20"/>
                <w:lang w:eastAsia="ko-KR"/>
              </w:rPr>
            </w:pPr>
            <w:r>
              <w:rPr>
                <w:rFonts w:ascii="Arial" w:hAnsi="Arial" w:cs="Arial"/>
                <w:color w:val="000000" w:themeColor="text1"/>
                <w:sz w:val="20"/>
                <w:lang w:eastAsia="ko-KR"/>
              </w:rPr>
              <w:t>Please make the changes as shown in doc 11-22/1307r0.</w:t>
            </w:r>
          </w:p>
        </w:tc>
      </w:tr>
      <w:tr w:rsidR="0031569B" w14:paraId="223252B2" w14:textId="77777777" w:rsidTr="00761E7F">
        <w:trPr>
          <w:trHeight w:val="386"/>
        </w:trPr>
        <w:tc>
          <w:tcPr>
            <w:tcW w:w="709" w:type="dxa"/>
            <w:shd w:val="clear" w:color="auto" w:fill="auto"/>
          </w:tcPr>
          <w:p w14:paraId="056373E8" w14:textId="77777777" w:rsidR="0031569B" w:rsidRDefault="0031569B" w:rsidP="00761E7F">
            <w:pPr>
              <w:ind w:leftChars="-49" w:left="-108"/>
              <w:jc w:val="right"/>
              <w:rPr>
                <w:rFonts w:ascii="Arial" w:eastAsia="맑은 고딕" w:hAnsi="Arial" w:cs="Arial"/>
                <w:sz w:val="20"/>
              </w:rPr>
            </w:pPr>
            <w:r>
              <w:rPr>
                <w:rFonts w:ascii="Arial" w:eastAsia="맑은 고딕" w:hAnsi="Arial" w:cs="Arial"/>
                <w:sz w:val="20"/>
              </w:rPr>
              <w:t>12771</w:t>
            </w:r>
          </w:p>
        </w:tc>
        <w:tc>
          <w:tcPr>
            <w:tcW w:w="709" w:type="dxa"/>
            <w:shd w:val="clear" w:color="auto" w:fill="auto"/>
          </w:tcPr>
          <w:p w14:paraId="53624DD1" w14:textId="77777777" w:rsidR="0031569B" w:rsidRDefault="0031569B" w:rsidP="00761E7F">
            <w:pPr>
              <w:rPr>
                <w:rFonts w:ascii="Arial" w:eastAsia="맑은 고딕" w:hAnsi="Arial" w:cs="Arial"/>
                <w:sz w:val="20"/>
              </w:rPr>
            </w:pPr>
            <w:r>
              <w:rPr>
                <w:rFonts w:ascii="Arial" w:eastAsia="맑은 고딕" w:hAnsi="Arial" w:cs="Arial"/>
                <w:sz w:val="20"/>
              </w:rPr>
              <w:t>9.3.1.19</w:t>
            </w:r>
          </w:p>
        </w:tc>
        <w:tc>
          <w:tcPr>
            <w:tcW w:w="850" w:type="dxa"/>
            <w:shd w:val="clear" w:color="auto" w:fill="auto"/>
          </w:tcPr>
          <w:p w14:paraId="7D503027" w14:textId="77777777" w:rsidR="0031569B" w:rsidRDefault="0031569B" w:rsidP="00761E7F">
            <w:pPr>
              <w:rPr>
                <w:rFonts w:ascii="Arial" w:eastAsia="맑은 고딕" w:hAnsi="Arial" w:cs="Arial"/>
                <w:sz w:val="20"/>
              </w:rPr>
            </w:pPr>
            <w:r>
              <w:rPr>
                <w:rFonts w:ascii="Arial" w:eastAsia="맑은 고딕" w:hAnsi="Arial" w:cs="Arial"/>
                <w:sz w:val="20"/>
              </w:rPr>
              <w:t>138.01</w:t>
            </w:r>
          </w:p>
        </w:tc>
        <w:tc>
          <w:tcPr>
            <w:tcW w:w="3002" w:type="dxa"/>
            <w:shd w:val="clear" w:color="auto" w:fill="auto"/>
          </w:tcPr>
          <w:p w14:paraId="08543139" w14:textId="77777777" w:rsidR="0031569B" w:rsidRDefault="0031569B" w:rsidP="00761E7F">
            <w:pPr>
              <w:rPr>
                <w:rFonts w:ascii="Arial" w:eastAsia="맑은 고딕" w:hAnsi="Arial" w:cs="Arial"/>
                <w:sz w:val="20"/>
              </w:rPr>
            </w:pPr>
            <w:r>
              <w:rPr>
                <w:rFonts w:ascii="Arial" w:eastAsia="맑은 고딕" w:hAnsi="Arial" w:cs="Arial"/>
                <w:sz w:val="20"/>
              </w:rPr>
              <w:t xml:space="preserve">The bullet "There is more than one STA Info field with a value </w:t>
            </w:r>
            <w:r>
              <w:rPr>
                <w:rFonts w:ascii="Arial" w:eastAsia="맑은 고딕" w:hAnsi="Arial" w:cs="Arial"/>
                <w:sz w:val="20"/>
              </w:rPr>
              <w:lastRenderedPageBreak/>
              <w:t>other than 2047 in the AID11 field" is useless as it is also stated in the beginning of the sentence: "In an HE NDP Announcement frame that has more than one STA Info field with a value other than 2047 in the AID11 field ..."</w:t>
            </w:r>
          </w:p>
        </w:tc>
        <w:tc>
          <w:tcPr>
            <w:tcW w:w="1984" w:type="dxa"/>
            <w:shd w:val="clear" w:color="auto" w:fill="auto"/>
          </w:tcPr>
          <w:p w14:paraId="20F0FE4C" w14:textId="77777777" w:rsidR="0031569B" w:rsidRDefault="0031569B" w:rsidP="00761E7F">
            <w:pPr>
              <w:rPr>
                <w:rFonts w:ascii="Arial" w:eastAsia="맑은 고딕" w:hAnsi="Arial" w:cs="Arial"/>
                <w:sz w:val="20"/>
              </w:rPr>
            </w:pPr>
            <w:r>
              <w:rPr>
                <w:rFonts w:ascii="Arial" w:eastAsia="맑은 고딕" w:hAnsi="Arial" w:cs="Arial"/>
                <w:sz w:val="20"/>
              </w:rPr>
              <w:lastRenderedPageBreak/>
              <w:t xml:space="preserve">Please remove the third bullet subpart </w:t>
            </w:r>
            <w:r>
              <w:rPr>
                <w:rFonts w:ascii="Arial" w:eastAsia="맑은 고딕" w:hAnsi="Arial" w:cs="Arial"/>
                <w:sz w:val="20"/>
              </w:rPr>
              <w:lastRenderedPageBreak/>
              <w:t>which seems redundant with the beginning of the sentence.</w:t>
            </w:r>
          </w:p>
        </w:tc>
        <w:tc>
          <w:tcPr>
            <w:tcW w:w="2782" w:type="dxa"/>
            <w:shd w:val="clear" w:color="auto" w:fill="auto"/>
          </w:tcPr>
          <w:p w14:paraId="585871FD" w14:textId="77777777" w:rsidR="0031569B" w:rsidRDefault="0031569B" w:rsidP="00761E7F">
            <w:pPr>
              <w:rPr>
                <w:rFonts w:ascii="Arial" w:hAnsi="Arial" w:cs="Arial"/>
                <w:color w:val="000000" w:themeColor="text1"/>
                <w:sz w:val="20"/>
                <w:lang w:eastAsia="ko-KR"/>
              </w:rPr>
            </w:pPr>
            <w:r>
              <w:rPr>
                <w:rFonts w:ascii="Arial" w:hAnsi="Arial" w:cs="Arial" w:hint="eastAsia"/>
                <w:color w:val="000000" w:themeColor="text1"/>
                <w:sz w:val="20"/>
                <w:lang w:eastAsia="ko-KR"/>
              </w:rPr>
              <w:lastRenderedPageBreak/>
              <w:t>Revised</w:t>
            </w:r>
          </w:p>
          <w:p w14:paraId="5419E295" w14:textId="77777777" w:rsidR="0031569B" w:rsidRDefault="0031569B" w:rsidP="00761E7F">
            <w:pPr>
              <w:rPr>
                <w:rFonts w:ascii="Arial" w:hAnsi="Arial" w:cs="Arial"/>
                <w:color w:val="000000" w:themeColor="text1"/>
                <w:sz w:val="20"/>
                <w:lang w:eastAsia="ko-KR"/>
              </w:rPr>
            </w:pPr>
          </w:p>
          <w:p w14:paraId="001648A6" w14:textId="77777777" w:rsidR="0031569B" w:rsidRDefault="0031569B" w:rsidP="00761E7F">
            <w:pPr>
              <w:rPr>
                <w:rFonts w:ascii="Arial" w:hAnsi="Arial" w:cs="Arial"/>
                <w:color w:val="000000" w:themeColor="text1"/>
                <w:sz w:val="20"/>
                <w:lang w:eastAsia="ko-KR"/>
              </w:rPr>
            </w:pPr>
            <w:r>
              <w:rPr>
                <w:rFonts w:ascii="Arial" w:hAnsi="Arial" w:cs="Arial"/>
                <w:color w:val="000000" w:themeColor="text1"/>
                <w:sz w:val="20"/>
                <w:lang w:eastAsia="ko-KR"/>
              </w:rPr>
              <w:lastRenderedPageBreak/>
              <w:t>Agree with the commenter and delete the sentence</w:t>
            </w:r>
          </w:p>
          <w:p w14:paraId="71EDA599" w14:textId="77777777" w:rsidR="0031569B" w:rsidRDefault="0031569B" w:rsidP="00761E7F">
            <w:pPr>
              <w:rPr>
                <w:rFonts w:ascii="Arial" w:hAnsi="Arial" w:cs="Arial"/>
                <w:color w:val="000000" w:themeColor="text1"/>
                <w:sz w:val="20"/>
                <w:lang w:eastAsia="ko-KR"/>
              </w:rPr>
            </w:pPr>
          </w:p>
          <w:p w14:paraId="44F6DF9C" w14:textId="77777777" w:rsidR="0031569B" w:rsidRPr="00C041F1" w:rsidRDefault="0031569B" w:rsidP="00761E7F">
            <w:pPr>
              <w:rPr>
                <w:rFonts w:ascii="Arial" w:hAnsi="Arial" w:cs="Arial"/>
                <w:b/>
                <w:i/>
                <w:color w:val="000000" w:themeColor="text1"/>
                <w:sz w:val="20"/>
                <w:lang w:eastAsia="ko-KR"/>
              </w:rPr>
            </w:pPr>
            <w:r w:rsidRPr="00C041F1">
              <w:rPr>
                <w:rFonts w:ascii="Arial" w:hAnsi="Arial" w:cs="Arial" w:hint="eastAsia"/>
                <w:b/>
                <w:i/>
                <w:color w:val="000000" w:themeColor="text1"/>
                <w:sz w:val="20"/>
                <w:highlight w:val="yellow"/>
                <w:lang w:eastAsia="ko-KR"/>
              </w:rPr>
              <w:t>I</w:t>
            </w:r>
            <w:r w:rsidRPr="00C041F1">
              <w:rPr>
                <w:rFonts w:ascii="Arial" w:hAnsi="Arial" w:cs="Arial"/>
                <w:b/>
                <w:i/>
                <w:color w:val="000000" w:themeColor="text1"/>
                <w:sz w:val="20"/>
                <w:highlight w:val="yellow"/>
                <w:lang w:eastAsia="ko-KR"/>
              </w:rPr>
              <w:t>nstructions to the editor:</w:t>
            </w:r>
            <w:r w:rsidRPr="00C041F1">
              <w:rPr>
                <w:rFonts w:ascii="Arial" w:hAnsi="Arial" w:cs="Arial"/>
                <w:b/>
                <w:i/>
                <w:color w:val="000000" w:themeColor="text1"/>
                <w:sz w:val="20"/>
                <w:lang w:eastAsia="ko-KR"/>
              </w:rPr>
              <w:t xml:space="preserve"> </w:t>
            </w:r>
          </w:p>
          <w:p w14:paraId="4DED430E" w14:textId="77777777" w:rsidR="0031569B" w:rsidRDefault="0031569B" w:rsidP="00761E7F">
            <w:pPr>
              <w:rPr>
                <w:rFonts w:ascii="Arial" w:hAnsi="Arial" w:cs="Arial"/>
                <w:color w:val="000000" w:themeColor="text1"/>
                <w:sz w:val="20"/>
                <w:lang w:eastAsia="ko-KR"/>
              </w:rPr>
            </w:pPr>
            <w:r>
              <w:rPr>
                <w:rFonts w:ascii="Arial" w:hAnsi="Arial" w:cs="Arial"/>
                <w:color w:val="000000" w:themeColor="text1"/>
                <w:sz w:val="20"/>
                <w:lang w:eastAsia="ko-KR"/>
              </w:rPr>
              <w:t>Please make the changes as shown in doc 11-22/1307r0.</w:t>
            </w:r>
          </w:p>
        </w:tc>
      </w:tr>
    </w:tbl>
    <w:p w14:paraId="7EE5F629" w14:textId="77777777" w:rsidR="0031569B" w:rsidRDefault="0031569B" w:rsidP="0031569B">
      <w:pPr>
        <w:pStyle w:val="B-Body"/>
        <w:ind w:left="0"/>
        <w:rPr>
          <w:lang w:eastAsia="ko-KR"/>
        </w:rPr>
      </w:pPr>
    </w:p>
    <w:p w14:paraId="50F7912C" w14:textId="77777777" w:rsidR="00C67201" w:rsidRPr="004B1506" w:rsidRDefault="00C67201" w:rsidP="00C67201">
      <w:pPr>
        <w:pStyle w:val="4"/>
        <w:numPr>
          <w:ilvl w:val="0"/>
          <w:numId w:val="0"/>
        </w:numPr>
        <w:ind w:left="360" w:hanging="360"/>
        <w:rPr>
          <w:i/>
          <w:sz w:val="22"/>
          <w:szCs w:val="22"/>
          <w:lang w:eastAsia="ko-KR"/>
        </w:rPr>
      </w:pPr>
      <w:r>
        <w:rPr>
          <w:rFonts w:hint="eastAsia"/>
          <w:i/>
          <w:sz w:val="22"/>
          <w:szCs w:val="22"/>
          <w:lang w:eastAsia="ko-KR"/>
        </w:rPr>
        <w:t xml:space="preserve">CID </w:t>
      </w:r>
      <w:r w:rsidRPr="0083144D">
        <w:rPr>
          <w:i/>
          <w:sz w:val="22"/>
          <w:szCs w:val="22"/>
          <w:lang w:eastAsia="ko-KR"/>
        </w:rPr>
        <w:t>11683</w:t>
      </w:r>
      <w:r>
        <w:rPr>
          <w:i/>
          <w:sz w:val="22"/>
          <w:szCs w:val="22"/>
          <w:lang w:eastAsia="ko-KR"/>
        </w:rPr>
        <w:t xml:space="preserve">, </w:t>
      </w:r>
      <w:r w:rsidRPr="00D340CD">
        <w:rPr>
          <w:i/>
          <w:sz w:val="22"/>
          <w:szCs w:val="22"/>
          <w:lang w:eastAsia="ko-KR"/>
        </w:rPr>
        <w:t>10972</w:t>
      </w:r>
      <w:r>
        <w:rPr>
          <w:i/>
          <w:sz w:val="22"/>
          <w:szCs w:val="22"/>
          <w:lang w:eastAsia="ko-KR"/>
        </w:rPr>
        <w:t>,</w:t>
      </w:r>
      <w:r w:rsidRPr="00D340CD">
        <w:rPr>
          <w:i/>
          <w:sz w:val="22"/>
          <w:szCs w:val="22"/>
          <w:lang w:eastAsia="ko-KR"/>
        </w:rPr>
        <w:t xml:space="preserve"> 11893, 12436, 12772 </w:t>
      </w:r>
      <w:r>
        <w:rPr>
          <w:i/>
          <w:sz w:val="22"/>
          <w:szCs w:val="22"/>
          <w:lang w:eastAsia="ko-KR"/>
        </w:rPr>
        <w:t xml:space="preserve">and </w:t>
      </w:r>
      <w:r w:rsidRPr="00D340CD">
        <w:rPr>
          <w:i/>
          <w:sz w:val="22"/>
          <w:szCs w:val="22"/>
          <w:lang w:eastAsia="ko-KR"/>
        </w:rPr>
        <w:t>13725</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850"/>
        <w:gridCol w:w="3002"/>
        <w:gridCol w:w="1984"/>
        <w:gridCol w:w="2782"/>
      </w:tblGrid>
      <w:tr w:rsidR="00C67201" w14:paraId="29568910" w14:textId="77777777" w:rsidTr="00761E7F">
        <w:trPr>
          <w:trHeight w:val="386"/>
        </w:trPr>
        <w:tc>
          <w:tcPr>
            <w:tcW w:w="709" w:type="dxa"/>
            <w:shd w:val="clear" w:color="auto" w:fill="auto"/>
            <w:hideMark/>
          </w:tcPr>
          <w:p w14:paraId="448925B8" w14:textId="77777777" w:rsidR="00C67201" w:rsidRDefault="00C67201" w:rsidP="00761E7F">
            <w:pPr>
              <w:rPr>
                <w:rFonts w:ascii="Arial" w:hAnsi="Arial" w:cs="Arial"/>
                <w:b/>
                <w:bCs/>
                <w:sz w:val="20"/>
                <w:lang w:val="en-US"/>
              </w:rPr>
            </w:pPr>
            <w:r>
              <w:rPr>
                <w:rFonts w:ascii="Arial" w:hAnsi="Arial" w:cs="Arial"/>
                <w:b/>
                <w:bCs/>
                <w:sz w:val="20"/>
              </w:rPr>
              <w:t>CID</w:t>
            </w:r>
          </w:p>
        </w:tc>
        <w:tc>
          <w:tcPr>
            <w:tcW w:w="709" w:type="dxa"/>
            <w:shd w:val="clear" w:color="auto" w:fill="auto"/>
            <w:hideMark/>
          </w:tcPr>
          <w:p w14:paraId="5C78CA6D" w14:textId="77777777" w:rsidR="00C67201" w:rsidRDefault="00C67201" w:rsidP="00761E7F">
            <w:pPr>
              <w:rPr>
                <w:rFonts w:ascii="Arial" w:hAnsi="Arial" w:cs="Arial"/>
                <w:b/>
                <w:bCs/>
                <w:sz w:val="20"/>
              </w:rPr>
            </w:pPr>
            <w:r>
              <w:rPr>
                <w:rFonts w:ascii="Arial" w:hAnsi="Arial" w:cs="Arial"/>
                <w:b/>
                <w:bCs/>
                <w:sz w:val="20"/>
              </w:rPr>
              <w:t>Clause</w:t>
            </w:r>
          </w:p>
        </w:tc>
        <w:tc>
          <w:tcPr>
            <w:tcW w:w="850" w:type="dxa"/>
            <w:shd w:val="clear" w:color="auto" w:fill="auto"/>
            <w:hideMark/>
          </w:tcPr>
          <w:p w14:paraId="20FA957C" w14:textId="77777777" w:rsidR="00C67201" w:rsidRDefault="00C67201" w:rsidP="00761E7F">
            <w:pPr>
              <w:rPr>
                <w:rFonts w:ascii="Arial" w:hAnsi="Arial" w:cs="Arial"/>
                <w:b/>
                <w:bCs/>
                <w:sz w:val="20"/>
              </w:rPr>
            </w:pPr>
            <w:r>
              <w:rPr>
                <w:rFonts w:ascii="Arial" w:hAnsi="Arial" w:cs="Arial"/>
                <w:b/>
                <w:bCs/>
                <w:sz w:val="20"/>
              </w:rPr>
              <w:t>PP.LL</w:t>
            </w:r>
          </w:p>
        </w:tc>
        <w:tc>
          <w:tcPr>
            <w:tcW w:w="3002" w:type="dxa"/>
            <w:shd w:val="clear" w:color="auto" w:fill="auto"/>
            <w:hideMark/>
          </w:tcPr>
          <w:p w14:paraId="48458060" w14:textId="77777777" w:rsidR="00C67201" w:rsidRDefault="00C67201" w:rsidP="00761E7F">
            <w:pPr>
              <w:rPr>
                <w:rFonts w:ascii="Arial" w:hAnsi="Arial" w:cs="Arial"/>
                <w:b/>
                <w:bCs/>
                <w:sz w:val="20"/>
              </w:rPr>
            </w:pPr>
            <w:r>
              <w:rPr>
                <w:rFonts w:ascii="Arial" w:hAnsi="Arial" w:cs="Arial"/>
                <w:b/>
                <w:bCs/>
                <w:sz w:val="20"/>
              </w:rPr>
              <w:t>Comment</w:t>
            </w:r>
          </w:p>
        </w:tc>
        <w:tc>
          <w:tcPr>
            <w:tcW w:w="1984" w:type="dxa"/>
            <w:shd w:val="clear" w:color="auto" w:fill="auto"/>
            <w:hideMark/>
          </w:tcPr>
          <w:p w14:paraId="2D5AC3E9" w14:textId="77777777" w:rsidR="00C67201" w:rsidRDefault="00C67201" w:rsidP="00761E7F">
            <w:pPr>
              <w:rPr>
                <w:rFonts w:ascii="Arial" w:hAnsi="Arial" w:cs="Arial"/>
                <w:b/>
                <w:bCs/>
                <w:sz w:val="20"/>
              </w:rPr>
            </w:pPr>
            <w:r>
              <w:rPr>
                <w:rFonts w:ascii="Arial" w:hAnsi="Arial" w:cs="Arial"/>
                <w:b/>
                <w:bCs/>
                <w:sz w:val="20"/>
              </w:rPr>
              <w:t>Proposed Change</w:t>
            </w:r>
          </w:p>
        </w:tc>
        <w:tc>
          <w:tcPr>
            <w:tcW w:w="2782" w:type="dxa"/>
            <w:shd w:val="clear" w:color="auto" w:fill="auto"/>
            <w:hideMark/>
          </w:tcPr>
          <w:p w14:paraId="0E1A7DBE" w14:textId="77777777" w:rsidR="00C67201" w:rsidRDefault="00C67201" w:rsidP="00761E7F">
            <w:pPr>
              <w:rPr>
                <w:rFonts w:ascii="Arial" w:hAnsi="Arial" w:cs="Arial"/>
                <w:b/>
                <w:bCs/>
                <w:sz w:val="20"/>
              </w:rPr>
            </w:pPr>
            <w:r>
              <w:rPr>
                <w:rFonts w:ascii="Arial" w:hAnsi="Arial" w:cs="Arial"/>
                <w:b/>
                <w:bCs/>
                <w:sz w:val="20"/>
              </w:rPr>
              <w:t>Resolution</w:t>
            </w:r>
          </w:p>
        </w:tc>
      </w:tr>
      <w:tr w:rsidR="00C67201" w14:paraId="47A0C5C9" w14:textId="77777777" w:rsidTr="00761E7F">
        <w:trPr>
          <w:trHeight w:val="386"/>
        </w:trPr>
        <w:tc>
          <w:tcPr>
            <w:tcW w:w="709" w:type="dxa"/>
            <w:shd w:val="clear" w:color="auto" w:fill="auto"/>
          </w:tcPr>
          <w:p w14:paraId="77D4F6A3" w14:textId="77777777" w:rsidR="00C67201" w:rsidRDefault="00C67201" w:rsidP="00761E7F">
            <w:pPr>
              <w:ind w:leftChars="-49" w:left="-108"/>
              <w:jc w:val="right"/>
              <w:rPr>
                <w:rFonts w:ascii="Arial" w:eastAsia="맑은 고딕" w:hAnsi="Arial" w:cs="Arial"/>
                <w:sz w:val="20"/>
              </w:rPr>
            </w:pPr>
            <w:r>
              <w:rPr>
                <w:rFonts w:ascii="Arial" w:eastAsia="맑은 고딕" w:hAnsi="Arial" w:cs="Arial"/>
                <w:sz w:val="20"/>
              </w:rPr>
              <w:t>11683</w:t>
            </w:r>
          </w:p>
        </w:tc>
        <w:tc>
          <w:tcPr>
            <w:tcW w:w="709" w:type="dxa"/>
            <w:shd w:val="clear" w:color="auto" w:fill="auto"/>
          </w:tcPr>
          <w:p w14:paraId="4006C486" w14:textId="77777777" w:rsidR="00C67201" w:rsidRDefault="00C67201" w:rsidP="00761E7F">
            <w:pPr>
              <w:rPr>
                <w:rFonts w:ascii="Arial" w:eastAsia="맑은 고딕" w:hAnsi="Arial" w:cs="Arial"/>
                <w:sz w:val="20"/>
              </w:rPr>
            </w:pPr>
            <w:r>
              <w:rPr>
                <w:rFonts w:ascii="Arial" w:eastAsia="맑은 고딕" w:hAnsi="Arial" w:cs="Arial"/>
                <w:sz w:val="20"/>
              </w:rPr>
              <w:t>9.3.1.19</w:t>
            </w:r>
          </w:p>
        </w:tc>
        <w:tc>
          <w:tcPr>
            <w:tcW w:w="850" w:type="dxa"/>
            <w:shd w:val="clear" w:color="auto" w:fill="auto"/>
          </w:tcPr>
          <w:p w14:paraId="5EAE2584" w14:textId="77777777" w:rsidR="00C67201" w:rsidRDefault="00C67201" w:rsidP="00761E7F">
            <w:pPr>
              <w:rPr>
                <w:rFonts w:ascii="Arial" w:eastAsia="맑은 고딕" w:hAnsi="Arial" w:cs="Arial"/>
                <w:sz w:val="20"/>
              </w:rPr>
            </w:pPr>
            <w:r>
              <w:rPr>
                <w:rFonts w:ascii="Arial" w:eastAsia="맑은 고딕" w:hAnsi="Arial" w:cs="Arial"/>
                <w:sz w:val="20"/>
              </w:rPr>
              <w:t>137.38</w:t>
            </w:r>
          </w:p>
        </w:tc>
        <w:tc>
          <w:tcPr>
            <w:tcW w:w="3002" w:type="dxa"/>
            <w:shd w:val="clear" w:color="auto" w:fill="auto"/>
          </w:tcPr>
          <w:p w14:paraId="59E214D0" w14:textId="77777777" w:rsidR="00C67201" w:rsidRDefault="00C67201" w:rsidP="00761E7F">
            <w:pPr>
              <w:rPr>
                <w:rFonts w:ascii="Arial" w:eastAsia="맑은 고딕" w:hAnsi="Arial" w:cs="Arial"/>
                <w:sz w:val="20"/>
              </w:rPr>
            </w:pPr>
            <w:r>
              <w:rPr>
                <w:rFonts w:ascii="Arial" w:eastAsia="맑은 고딕" w:hAnsi="Arial" w:cs="Arial"/>
                <w:sz w:val="20"/>
              </w:rPr>
              <w:t>In Tale 9-42a, what's the reason to separate B0 and B1 instead of use field values 0-3? In P138L17, it says to set the NDPA Variant subfield to 3 to identify the frame as an EHT NDPA frame. The two expressions are inconsistent. Please unify them to use the field values 0-3.</w:t>
            </w:r>
          </w:p>
        </w:tc>
        <w:tc>
          <w:tcPr>
            <w:tcW w:w="1984" w:type="dxa"/>
            <w:shd w:val="clear" w:color="auto" w:fill="auto"/>
          </w:tcPr>
          <w:p w14:paraId="514563ED" w14:textId="77777777" w:rsidR="00C67201" w:rsidRDefault="00C67201" w:rsidP="00761E7F">
            <w:pPr>
              <w:rPr>
                <w:rFonts w:ascii="Arial" w:eastAsia="맑은 고딕" w:hAnsi="Arial" w:cs="Arial"/>
                <w:sz w:val="20"/>
              </w:rPr>
            </w:pPr>
            <w:r>
              <w:rPr>
                <w:rFonts w:ascii="Arial" w:eastAsia="맑은 고딕" w:hAnsi="Arial" w:cs="Arial"/>
                <w:sz w:val="20"/>
              </w:rPr>
              <w:t>Please refer to the comment.</w:t>
            </w:r>
          </w:p>
        </w:tc>
        <w:tc>
          <w:tcPr>
            <w:tcW w:w="2782" w:type="dxa"/>
            <w:shd w:val="clear" w:color="auto" w:fill="auto"/>
          </w:tcPr>
          <w:p w14:paraId="6E17584E" w14:textId="77777777" w:rsidR="00C67201" w:rsidRDefault="00C67201" w:rsidP="00761E7F">
            <w:pPr>
              <w:rPr>
                <w:rFonts w:ascii="Arial" w:hAnsi="Arial" w:cs="Arial"/>
                <w:color w:val="000000" w:themeColor="text1"/>
                <w:sz w:val="20"/>
                <w:lang w:eastAsia="ko-KR"/>
              </w:rPr>
            </w:pPr>
            <w:r>
              <w:rPr>
                <w:rFonts w:ascii="Arial" w:hAnsi="Arial" w:cs="Arial" w:hint="eastAsia"/>
                <w:color w:val="000000" w:themeColor="text1"/>
                <w:sz w:val="20"/>
                <w:lang w:eastAsia="ko-KR"/>
              </w:rPr>
              <w:t>Revised</w:t>
            </w:r>
          </w:p>
          <w:p w14:paraId="10A3A70B" w14:textId="77777777" w:rsidR="00C67201" w:rsidRDefault="00C67201" w:rsidP="00761E7F">
            <w:pPr>
              <w:rPr>
                <w:rFonts w:ascii="Arial" w:hAnsi="Arial" w:cs="Arial"/>
                <w:color w:val="000000" w:themeColor="text1"/>
                <w:sz w:val="20"/>
                <w:lang w:eastAsia="ko-KR"/>
              </w:rPr>
            </w:pPr>
          </w:p>
          <w:p w14:paraId="714C0A77" w14:textId="77777777" w:rsidR="00C67201" w:rsidRDefault="00C67201" w:rsidP="00761E7F">
            <w:pPr>
              <w:rPr>
                <w:rFonts w:ascii="Arial" w:hAnsi="Arial" w:cs="Arial"/>
                <w:color w:val="000000" w:themeColor="text1"/>
                <w:sz w:val="20"/>
                <w:lang w:eastAsia="ko-KR"/>
              </w:rPr>
            </w:pPr>
            <w:r>
              <w:rPr>
                <w:rFonts w:ascii="Arial" w:hAnsi="Arial" w:cs="Arial"/>
                <w:color w:val="000000" w:themeColor="text1"/>
                <w:sz w:val="20"/>
                <w:lang w:eastAsia="ko-KR"/>
              </w:rPr>
              <w:t>Agree with the commenter but keep B1 and B0 for backward compatibility because B1 is HE subfield in 11ax.</w:t>
            </w:r>
          </w:p>
          <w:p w14:paraId="0D3A5D49" w14:textId="77777777" w:rsidR="00C67201" w:rsidRDefault="00C67201" w:rsidP="00761E7F">
            <w:pPr>
              <w:rPr>
                <w:rFonts w:ascii="Arial" w:hAnsi="Arial" w:cs="Arial"/>
                <w:color w:val="000000" w:themeColor="text1"/>
                <w:sz w:val="20"/>
                <w:lang w:eastAsia="ko-KR"/>
              </w:rPr>
            </w:pPr>
          </w:p>
          <w:p w14:paraId="13197C49" w14:textId="77777777" w:rsidR="00C67201" w:rsidRPr="00C041F1" w:rsidRDefault="00C67201" w:rsidP="00761E7F">
            <w:pPr>
              <w:rPr>
                <w:rFonts w:ascii="Arial" w:hAnsi="Arial" w:cs="Arial"/>
                <w:b/>
                <w:i/>
                <w:color w:val="000000" w:themeColor="text1"/>
                <w:sz w:val="20"/>
                <w:lang w:eastAsia="ko-KR"/>
              </w:rPr>
            </w:pPr>
            <w:r w:rsidRPr="00C041F1">
              <w:rPr>
                <w:rFonts w:ascii="Arial" w:hAnsi="Arial" w:cs="Arial" w:hint="eastAsia"/>
                <w:b/>
                <w:i/>
                <w:color w:val="000000" w:themeColor="text1"/>
                <w:sz w:val="20"/>
                <w:highlight w:val="yellow"/>
                <w:lang w:eastAsia="ko-KR"/>
              </w:rPr>
              <w:t>I</w:t>
            </w:r>
            <w:r w:rsidRPr="00C041F1">
              <w:rPr>
                <w:rFonts w:ascii="Arial" w:hAnsi="Arial" w:cs="Arial"/>
                <w:b/>
                <w:i/>
                <w:color w:val="000000" w:themeColor="text1"/>
                <w:sz w:val="20"/>
                <w:highlight w:val="yellow"/>
                <w:lang w:eastAsia="ko-KR"/>
              </w:rPr>
              <w:t>nstructions to the editor:</w:t>
            </w:r>
            <w:r w:rsidRPr="00C041F1">
              <w:rPr>
                <w:rFonts w:ascii="Arial" w:hAnsi="Arial" w:cs="Arial"/>
                <w:b/>
                <w:i/>
                <w:color w:val="000000" w:themeColor="text1"/>
                <w:sz w:val="20"/>
                <w:lang w:eastAsia="ko-KR"/>
              </w:rPr>
              <w:t xml:space="preserve"> </w:t>
            </w:r>
          </w:p>
          <w:p w14:paraId="53C1A9ED" w14:textId="77777777" w:rsidR="00C67201" w:rsidRDefault="00C67201" w:rsidP="00761E7F">
            <w:pPr>
              <w:rPr>
                <w:rFonts w:ascii="Arial" w:hAnsi="Arial" w:cs="Arial"/>
                <w:color w:val="000000" w:themeColor="text1"/>
                <w:sz w:val="20"/>
                <w:lang w:eastAsia="ko-KR"/>
              </w:rPr>
            </w:pPr>
            <w:r>
              <w:rPr>
                <w:rFonts w:ascii="Arial" w:hAnsi="Arial" w:cs="Arial"/>
                <w:color w:val="000000" w:themeColor="text1"/>
                <w:sz w:val="20"/>
                <w:lang w:eastAsia="ko-KR"/>
              </w:rPr>
              <w:t>Please make the changes as shown in doc 11-22/1307r0.</w:t>
            </w:r>
          </w:p>
        </w:tc>
      </w:tr>
      <w:tr w:rsidR="00C67201" w:rsidRPr="00281221" w14:paraId="1972DF2E" w14:textId="77777777" w:rsidTr="00761E7F">
        <w:trPr>
          <w:trHeight w:val="386"/>
        </w:trPr>
        <w:tc>
          <w:tcPr>
            <w:tcW w:w="709" w:type="dxa"/>
            <w:shd w:val="clear" w:color="auto" w:fill="auto"/>
          </w:tcPr>
          <w:p w14:paraId="7DD07DF1" w14:textId="77777777" w:rsidR="00C67201" w:rsidRDefault="00C67201" w:rsidP="00761E7F">
            <w:pPr>
              <w:ind w:leftChars="-49" w:left="-108"/>
              <w:rPr>
                <w:rFonts w:ascii="Arial" w:eastAsia="맑은 고딕" w:hAnsi="Arial" w:cs="Arial"/>
                <w:sz w:val="20"/>
              </w:rPr>
            </w:pPr>
            <w:r>
              <w:rPr>
                <w:rFonts w:ascii="Arial" w:eastAsia="맑은 고딕" w:hAnsi="Arial" w:cs="Arial"/>
                <w:sz w:val="20"/>
              </w:rPr>
              <w:t>10972</w:t>
            </w:r>
          </w:p>
        </w:tc>
        <w:tc>
          <w:tcPr>
            <w:tcW w:w="709" w:type="dxa"/>
            <w:shd w:val="clear" w:color="auto" w:fill="auto"/>
          </w:tcPr>
          <w:p w14:paraId="427C8328" w14:textId="77777777" w:rsidR="00C67201" w:rsidRDefault="00C67201" w:rsidP="00761E7F">
            <w:pPr>
              <w:rPr>
                <w:rFonts w:ascii="Arial" w:eastAsia="맑은 고딕" w:hAnsi="Arial" w:cs="Arial"/>
                <w:sz w:val="20"/>
              </w:rPr>
            </w:pPr>
            <w:r>
              <w:rPr>
                <w:rFonts w:ascii="Arial" w:eastAsia="맑은 고딕" w:hAnsi="Arial" w:cs="Arial"/>
                <w:sz w:val="20"/>
              </w:rPr>
              <w:t>9.3.1.19</w:t>
            </w:r>
          </w:p>
        </w:tc>
        <w:tc>
          <w:tcPr>
            <w:tcW w:w="850" w:type="dxa"/>
            <w:shd w:val="clear" w:color="auto" w:fill="auto"/>
          </w:tcPr>
          <w:p w14:paraId="3DC07211" w14:textId="77777777" w:rsidR="00C67201" w:rsidRDefault="00C67201" w:rsidP="00761E7F">
            <w:pPr>
              <w:rPr>
                <w:rFonts w:ascii="Arial" w:eastAsia="맑은 고딕" w:hAnsi="Arial" w:cs="Arial"/>
                <w:sz w:val="20"/>
              </w:rPr>
            </w:pPr>
            <w:r>
              <w:rPr>
                <w:rFonts w:ascii="Arial" w:eastAsia="맑은 고딕" w:hAnsi="Arial" w:cs="Arial"/>
                <w:sz w:val="20"/>
              </w:rPr>
              <w:t>138.27</w:t>
            </w:r>
          </w:p>
        </w:tc>
        <w:tc>
          <w:tcPr>
            <w:tcW w:w="3002" w:type="dxa"/>
            <w:shd w:val="clear" w:color="auto" w:fill="auto"/>
          </w:tcPr>
          <w:p w14:paraId="1AE4DC88" w14:textId="77777777" w:rsidR="00C67201" w:rsidRDefault="00C67201" w:rsidP="00761E7F">
            <w:pPr>
              <w:rPr>
                <w:rFonts w:ascii="Arial" w:eastAsia="맑은 고딕" w:hAnsi="Arial" w:cs="Arial"/>
                <w:sz w:val="20"/>
              </w:rPr>
            </w:pPr>
            <w:r>
              <w:rPr>
                <w:rFonts w:ascii="Arial" w:eastAsia="맑은 고딕" w:hAnsi="Arial" w:cs="Arial"/>
                <w:sz w:val="20"/>
              </w:rPr>
              <w:t>The last sentence is not necessary, as 2047 is the maximum value for the 11-bit field is 2047. Is the intention to limit the maximum value to 2006, as 2007 cannot be assigned to any EHT STA?</w:t>
            </w:r>
          </w:p>
        </w:tc>
        <w:tc>
          <w:tcPr>
            <w:tcW w:w="1984" w:type="dxa"/>
            <w:shd w:val="clear" w:color="auto" w:fill="auto"/>
          </w:tcPr>
          <w:p w14:paraId="58ED0587" w14:textId="77777777" w:rsidR="00C67201" w:rsidRDefault="00C67201" w:rsidP="00761E7F">
            <w:pPr>
              <w:rPr>
                <w:rFonts w:ascii="Arial" w:eastAsia="맑은 고딕" w:hAnsi="Arial" w:cs="Arial"/>
                <w:sz w:val="20"/>
              </w:rPr>
            </w:pPr>
            <w:r>
              <w:rPr>
                <w:rFonts w:ascii="Arial" w:eastAsia="맑은 고딕" w:hAnsi="Arial" w:cs="Arial"/>
                <w:sz w:val="20"/>
              </w:rPr>
              <w:t>As in comment</w:t>
            </w:r>
          </w:p>
        </w:tc>
        <w:tc>
          <w:tcPr>
            <w:tcW w:w="2782" w:type="dxa"/>
            <w:shd w:val="clear" w:color="auto" w:fill="auto"/>
          </w:tcPr>
          <w:p w14:paraId="17F9E7C2" w14:textId="77777777" w:rsidR="00C67201" w:rsidRDefault="00C67201" w:rsidP="00761E7F">
            <w:pPr>
              <w:rPr>
                <w:rFonts w:ascii="Arial" w:hAnsi="Arial" w:cs="Arial"/>
                <w:color w:val="000000" w:themeColor="text1"/>
                <w:sz w:val="20"/>
                <w:lang w:eastAsia="ko-KR"/>
              </w:rPr>
            </w:pPr>
            <w:r>
              <w:rPr>
                <w:rFonts w:ascii="Arial" w:hAnsi="Arial" w:cs="Arial" w:hint="eastAsia"/>
                <w:color w:val="000000" w:themeColor="text1"/>
                <w:sz w:val="20"/>
                <w:lang w:eastAsia="ko-KR"/>
              </w:rPr>
              <w:t>Revised</w:t>
            </w:r>
          </w:p>
          <w:p w14:paraId="693CBD8A" w14:textId="77777777" w:rsidR="00C67201" w:rsidRDefault="00C67201" w:rsidP="00761E7F">
            <w:pPr>
              <w:rPr>
                <w:rFonts w:ascii="Arial" w:hAnsi="Arial" w:cs="Arial"/>
                <w:color w:val="000000" w:themeColor="text1"/>
                <w:sz w:val="20"/>
                <w:lang w:eastAsia="ko-KR"/>
              </w:rPr>
            </w:pPr>
          </w:p>
          <w:p w14:paraId="5A403C96" w14:textId="77777777" w:rsidR="00C67201" w:rsidRDefault="00C67201" w:rsidP="00761E7F">
            <w:pPr>
              <w:rPr>
                <w:rFonts w:ascii="Arial" w:hAnsi="Arial" w:cs="Arial"/>
                <w:color w:val="000000" w:themeColor="text1"/>
                <w:sz w:val="20"/>
                <w:lang w:eastAsia="ko-KR"/>
              </w:rPr>
            </w:pPr>
            <w:r>
              <w:rPr>
                <w:rFonts w:ascii="Arial" w:hAnsi="Arial" w:cs="Arial"/>
                <w:color w:val="000000" w:themeColor="text1"/>
                <w:sz w:val="20"/>
                <w:lang w:eastAsia="ko-KR"/>
              </w:rPr>
              <w:t>Agree with the commenter and delete the sentence.</w:t>
            </w:r>
          </w:p>
          <w:p w14:paraId="6D611E15" w14:textId="77777777" w:rsidR="00C67201" w:rsidRDefault="00C67201" w:rsidP="00761E7F">
            <w:pPr>
              <w:rPr>
                <w:rFonts w:ascii="Arial" w:hAnsi="Arial" w:cs="Arial"/>
                <w:color w:val="000000" w:themeColor="text1"/>
                <w:sz w:val="20"/>
                <w:lang w:eastAsia="ko-KR"/>
              </w:rPr>
            </w:pPr>
          </w:p>
          <w:p w14:paraId="41CBF26E" w14:textId="77777777" w:rsidR="00C67201" w:rsidRPr="00C041F1" w:rsidRDefault="00C67201" w:rsidP="00761E7F">
            <w:pPr>
              <w:rPr>
                <w:rFonts w:ascii="Arial" w:hAnsi="Arial" w:cs="Arial"/>
                <w:b/>
                <w:i/>
                <w:color w:val="000000" w:themeColor="text1"/>
                <w:sz w:val="20"/>
                <w:lang w:eastAsia="ko-KR"/>
              </w:rPr>
            </w:pPr>
            <w:r w:rsidRPr="00C041F1">
              <w:rPr>
                <w:rFonts w:ascii="Arial" w:hAnsi="Arial" w:cs="Arial" w:hint="eastAsia"/>
                <w:b/>
                <w:i/>
                <w:color w:val="000000" w:themeColor="text1"/>
                <w:sz w:val="20"/>
                <w:highlight w:val="yellow"/>
                <w:lang w:eastAsia="ko-KR"/>
              </w:rPr>
              <w:t>I</w:t>
            </w:r>
            <w:r w:rsidRPr="00C041F1">
              <w:rPr>
                <w:rFonts w:ascii="Arial" w:hAnsi="Arial" w:cs="Arial"/>
                <w:b/>
                <w:i/>
                <w:color w:val="000000" w:themeColor="text1"/>
                <w:sz w:val="20"/>
                <w:highlight w:val="yellow"/>
                <w:lang w:eastAsia="ko-KR"/>
              </w:rPr>
              <w:t>nstructions to the editor:</w:t>
            </w:r>
            <w:r w:rsidRPr="00C041F1">
              <w:rPr>
                <w:rFonts w:ascii="Arial" w:hAnsi="Arial" w:cs="Arial"/>
                <w:b/>
                <w:i/>
                <w:color w:val="000000" w:themeColor="text1"/>
                <w:sz w:val="20"/>
                <w:lang w:eastAsia="ko-KR"/>
              </w:rPr>
              <w:t xml:space="preserve"> </w:t>
            </w:r>
          </w:p>
          <w:p w14:paraId="482047E4" w14:textId="77777777" w:rsidR="00C67201" w:rsidRPr="005619A7" w:rsidRDefault="00C67201" w:rsidP="00761E7F">
            <w:pPr>
              <w:rPr>
                <w:rFonts w:ascii="Arial" w:hAnsi="Arial" w:cs="Arial"/>
                <w:color w:val="000000" w:themeColor="text1"/>
                <w:sz w:val="20"/>
                <w:lang w:eastAsia="ko-KR"/>
              </w:rPr>
            </w:pPr>
            <w:r>
              <w:rPr>
                <w:rFonts w:ascii="Arial" w:hAnsi="Arial" w:cs="Arial"/>
                <w:color w:val="000000" w:themeColor="text1"/>
                <w:sz w:val="20"/>
                <w:lang w:eastAsia="ko-KR"/>
              </w:rPr>
              <w:t>Please make the changes as shown in doc 11-22/1307r0.</w:t>
            </w:r>
          </w:p>
        </w:tc>
      </w:tr>
      <w:tr w:rsidR="00C67201" w:rsidRPr="00FE1F29" w14:paraId="3D8D95C8" w14:textId="77777777" w:rsidTr="00761E7F">
        <w:trPr>
          <w:trHeight w:val="386"/>
        </w:trPr>
        <w:tc>
          <w:tcPr>
            <w:tcW w:w="709" w:type="dxa"/>
            <w:shd w:val="clear" w:color="auto" w:fill="auto"/>
          </w:tcPr>
          <w:p w14:paraId="66E8AA05" w14:textId="77777777" w:rsidR="00C67201" w:rsidRDefault="00C67201" w:rsidP="00761E7F">
            <w:pPr>
              <w:ind w:leftChars="-49" w:left="-108"/>
              <w:rPr>
                <w:rFonts w:ascii="Arial" w:eastAsia="맑은 고딕" w:hAnsi="Arial" w:cs="Arial"/>
                <w:sz w:val="20"/>
              </w:rPr>
            </w:pPr>
            <w:r>
              <w:rPr>
                <w:rFonts w:ascii="Arial" w:eastAsia="맑은 고딕" w:hAnsi="Arial" w:cs="Arial"/>
                <w:sz w:val="20"/>
              </w:rPr>
              <w:t>11893</w:t>
            </w:r>
          </w:p>
        </w:tc>
        <w:tc>
          <w:tcPr>
            <w:tcW w:w="709" w:type="dxa"/>
            <w:shd w:val="clear" w:color="auto" w:fill="auto"/>
          </w:tcPr>
          <w:p w14:paraId="06CF7882" w14:textId="77777777" w:rsidR="00C67201" w:rsidRDefault="00C67201" w:rsidP="00761E7F">
            <w:pPr>
              <w:rPr>
                <w:rFonts w:ascii="Arial" w:eastAsia="맑은 고딕" w:hAnsi="Arial" w:cs="Arial"/>
                <w:sz w:val="20"/>
              </w:rPr>
            </w:pPr>
            <w:r>
              <w:rPr>
                <w:rFonts w:ascii="Arial" w:eastAsia="맑은 고딕" w:hAnsi="Arial" w:cs="Arial"/>
                <w:sz w:val="20"/>
              </w:rPr>
              <w:t>9.3.1.19</w:t>
            </w:r>
          </w:p>
        </w:tc>
        <w:tc>
          <w:tcPr>
            <w:tcW w:w="850" w:type="dxa"/>
            <w:shd w:val="clear" w:color="auto" w:fill="auto"/>
          </w:tcPr>
          <w:p w14:paraId="604EBBE9" w14:textId="77777777" w:rsidR="00C67201" w:rsidRDefault="00C67201" w:rsidP="00761E7F">
            <w:pPr>
              <w:rPr>
                <w:rFonts w:ascii="Arial" w:eastAsia="맑은 고딕" w:hAnsi="Arial" w:cs="Arial"/>
                <w:sz w:val="20"/>
              </w:rPr>
            </w:pPr>
            <w:r>
              <w:rPr>
                <w:rFonts w:ascii="Arial" w:eastAsia="맑은 고딕" w:hAnsi="Arial" w:cs="Arial"/>
                <w:sz w:val="20"/>
              </w:rPr>
              <w:t>138.26</w:t>
            </w:r>
          </w:p>
        </w:tc>
        <w:tc>
          <w:tcPr>
            <w:tcW w:w="3002" w:type="dxa"/>
            <w:shd w:val="clear" w:color="auto" w:fill="auto"/>
          </w:tcPr>
          <w:p w14:paraId="478BCBAF" w14:textId="77777777" w:rsidR="00C67201" w:rsidRDefault="00C67201" w:rsidP="00761E7F">
            <w:pPr>
              <w:rPr>
                <w:rFonts w:ascii="Arial" w:eastAsia="맑은 고딕" w:hAnsi="Arial" w:cs="Arial"/>
                <w:sz w:val="20"/>
              </w:rPr>
            </w:pPr>
            <w:r>
              <w:rPr>
                <w:rFonts w:ascii="Arial" w:eastAsia="맑은 고딕" w:hAnsi="Arial" w:cs="Arial"/>
                <w:sz w:val="20"/>
              </w:rPr>
              <w:t>Interesting statement: The EHT NDP Announcement frame does not contain</w:t>
            </w:r>
            <w:r>
              <w:rPr>
                <w:rFonts w:ascii="Arial" w:eastAsia="맑은 고딕" w:hAnsi="Arial" w:cs="Arial"/>
                <w:sz w:val="20"/>
              </w:rPr>
              <w:br/>
              <w:t xml:space="preserve">a STA Info field with the AID11 subfield larger than 2047" </w:t>
            </w:r>
            <w:proofErr w:type="spellStart"/>
            <w:r>
              <w:rPr>
                <w:rFonts w:ascii="Arial" w:eastAsia="맑은 고딕" w:hAnsi="Arial" w:cs="Arial"/>
                <w:sz w:val="20"/>
              </w:rPr>
              <w:t>Isnt</w:t>
            </w:r>
            <w:proofErr w:type="spellEnd"/>
            <w:r>
              <w:rPr>
                <w:rFonts w:ascii="Arial" w:eastAsia="맑은 고딕" w:hAnsi="Arial" w:cs="Arial"/>
                <w:sz w:val="20"/>
              </w:rPr>
              <w:t xml:space="preserve"> it obvious from the fact that the AID11 can only represent values up to 2047?Also does it mean that other values can be present? Say 2007 or more than 2008? Seems from the table below they can't. What </w:t>
            </w:r>
            <w:proofErr w:type="spellStart"/>
            <w:r>
              <w:rPr>
                <w:rFonts w:ascii="Arial" w:eastAsia="맑은 고딕" w:hAnsi="Arial" w:cs="Arial"/>
                <w:sz w:val="20"/>
              </w:rPr>
              <w:t>i</w:t>
            </w:r>
            <w:proofErr w:type="spellEnd"/>
            <w:r>
              <w:rPr>
                <w:rFonts w:ascii="Arial" w:eastAsia="맑은 고딕" w:hAnsi="Arial" w:cs="Arial"/>
                <w:sz w:val="20"/>
              </w:rPr>
              <w:t xml:space="preserve"> am trying to suggest is to delete this statement.</w:t>
            </w:r>
          </w:p>
        </w:tc>
        <w:tc>
          <w:tcPr>
            <w:tcW w:w="1984" w:type="dxa"/>
            <w:shd w:val="clear" w:color="auto" w:fill="auto"/>
          </w:tcPr>
          <w:p w14:paraId="5911E3F2" w14:textId="77777777" w:rsidR="00C67201" w:rsidRDefault="00C67201" w:rsidP="00761E7F">
            <w:pPr>
              <w:rPr>
                <w:rFonts w:ascii="Arial" w:eastAsia="맑은 고딕" w:hAnsi="Arial" w:cs="Arial"/>
                <w:sz w:val="20"/>
              </w:rPr>
            </w:pPr>
            <w:r>
              <w:rPr>
                <w:rFonts w:ascii="Arial" w:eastAsia="맑은 고딕" w:hAnsi="Arial" w:cs="Arial"/>
                <w:sz w:val="20"/>
              </w:rPr>
              <w:t>As in comment.</w:t>
            </w:r>
          </w:p>
        </w:tc>
        <w:tc>
          <w:tcPr>
            <w:tcW w:w="2782" w:type="dxa"/>
            <w:shd w:val="clear" w:color="auto" w:fill="auto"/>
          </w:tcPr>
          <w:p w14:paraId="1E629FEB" w14:textId="77777777" w:rsidR="00C67201" w:rsidRDefault="00C67201" w:rsidP="00761E7F">
            <w:pPr>
              <w:rPr>
                <w:rFonts w:ascii="Arial" w:hAnsi="Arial" w:cs="Arial"/>
                <w:color w:val="000000" w:themeColor="text1"/>
                <w:sz w:val="20"/>
                <w:lang w:eastAsia="ko-KR"/>
              </w:rPr>
            </w:pPr>
            <w:r>
              <w:rPr>
                <w:rFonts w:ascii="Arial" w:hAnsi="Arial" w:cs="Arial" w:hint="eastAsia"/>
                <w:color w:val="000000" w:themeColor="text1"/>
                <w:sz w:val="20"/>
                <w:lang w:eastAsia="ko-KR"/>
              </w:rPr>
              <w:t>Revised</w:t>
            </w:r>
          </w:p>
          <w:p w14:paraId="489DCE84" w14:textId="77777777" w:rsidR="00C67201" w:rsidRDefault="00C67201" w:rsidP="00761E7F">
            <w:pPr>
              <w:rPr>
                <w:rFonts w:ascii="Arial" w:hAnsi="Arial" w:cs="Arial"/>
                <w:color w:val="000000" w:themeColor="text1"/>
                <w:sz w:val="20"/>
                <w:lang w:eastAsia="ko-KR"/>
              </w:rPr>
            </w:pPr>
          </w:p>
          <w:p w14:paraId="6908771E" w14:textId="77777777" w:rsidR="00C67201" w:rsidRDefault="00C67201" w:rsidP="00761E7F">
            <w:pPr>
              <w:rPr>
                <w:rFonts w:ascii="Arial" w:hAnsi="Arial" w:cs="Arial"/>
                <w:color w:val="000000" w:themeColor="text1"/>
                <w:sz w:val="20"/>
                <w:lang w:eastAsia="ko-KR"/>
              </w:rPr>
            </w:pPr>
            <w:r>
              <w:rPr>
                <w:rFonts w:ascii="Arial" w:hAnsi="Arial" w:cs="Arial"/>
                <w:color w:val="000000" w:themeColor="text1"/>
                <w:sz w:val="20"/>
                <w:lang w:eastAsia="ko-KR"/>
              </w:rPr>
              <w:t>Agree with the commenter and delete the sentence.</w:t>
            </w:r>
          </w:p>
          <w:p w14:paraId="04CE9996" w14:textId="77777777" w:rsidR="00C67201" w:rsidRDefault="00C67201" w:rsidP="00761E7F">
            <w:pPr>
              <w:rPr>
                <w:rFonts w:ascii="Arial" w:hAnsi="Arial" w:cs="Arial"/>
                <w:color w:val="000000" w:themeColor="text1"/>
                <w:sz w:val="20"/>
                <w:lang w:eastAsia="ko-KR"/>
              </w:rPr>
            </w:pPr>
          </w:p>
          <w:p w14:paraId="04E6C140" w14:textId="77777777" w:rsidR="00C67201" w:rsidRPr="00C041F1" w:rsidRDefault="00C67201" w:rsidP="00761E7F">
            <w:pPr>
              <w:rPr>
                <w:rFonts w:ascii="Arial" w:hAnsi="Arial" w:cs="Arial"/>
                <w:b/>
                <w:i/>
                <w:color w:val="000000" w:themeColor="text1"/>
                <w:sz w:val="20"/>
                <w:lang w:eastAsia="ko-KR"/>
              </w:rPr>
            </w:pPr>
            <w:r w:rsidRPr="00C041F1">
              <w:rPr>
                <w:rFonts w:ascii="Arial" w:hAnsi="Arial" w:cs="Arial" w:hint="eastAsia"/>
                <w:b/>
                <w:i/>
                <w:color w:val="000000" w:themeColor="text1"/>
                <w:sz w:val="20"/>
                <w:highlight w:val="yellow"/>
                <w:lang w:eastAsia="ko-KR"/>
              </w:rPr>
              <w:t>I</w:t>
            </w:r>
            <w:r w:rsidRPr="00C041F1">
              <w:rPr>
                <w:rFonts w:ascii="Arial" w:hAnsi="Arial" w:cs="Arial"/>
                <w:b/>
                <w:i/>
                <w:color w:val="000000" w:themeColor="text1"/>
                <w:sz w:val="20"/>
                <w:highlight w:val="yellow"/>
                <w:lang w:eastAsia="ko-KR"/>
              </w:rPr>
              <w:t>nstructions to the editor:</w:t>
            </w:r>
            <w:r w:rsidRPr="00C041F1">
              <w:rPr>
                <w:rFonts w:ascii="Arial" w:hAnsi="Arial" w:cs="Arial"/>
                <w:b/>
                <w:i/>
                <w:color w:val="000000" w:themeColor="text1"/>
                <w:sz w:val="20"/>
                <w:lang w:eastAsia="ko-KR"/>
              </w:rPr>
              <w:t xml:space="preserve"> </w:t>
            </w:r>
          </w:p>
          <w:p w14:paraId="239058BE" w14:textId="77777777" w:rsidR="00C67201" w:rsidRDefault="00C67201" w:rsidP="00761E7F">
            <w:pPr>
              <w:rPr>
                <w:rFonts w:ascii="Arial" w:hAnsi="Arial" w:cs="Arial"/>
                <w:color w:val="000000" w:themeColor="text1"/>
                <w:sz w:val="20"/>
                <w:lang w:eastAsia="ko-KR"/>
              </w:rPr>
            </w:pPr>
            <w:r>
              <w:rPr>
                <w:rFonts w:ascii="Arial" w:hAnsi="Arial" w:cs="Arial"/>
                <w:color w:val="000000" w:themeColor="text1"/>
                <w:sz w:val="20"/>
                <w:lang w:eastAsia="ko-KR"/>
              </w:rPr>
              <w:t>Please make the changes as shown in doc 11-22/1307r0.</w:t>
            </w:r>
          </w:p>
          <w:p w14:paraId="73A9361B" w14:textId="77777777" w:rsidR="00C67201" w:rsidRPr="00E13C6F" w:rsidRDefault="00C67201" w:rsidP="00761E7F">
            <w:pPr>
              <w:rPr>
                <w:rFonts w:ascii="Arial" w:hAnsi="Arial" w:cs="Arial"/>
                <w:color w:val="000000" w:themeColor="text1"/>
                <w:sz w:val="20"/>
                <w:lang w:eastAsia="ko-KR"/>
              </w:rPr>
            </w:pPr>
          </w:p>
        </w:tc>
      </w:tr>
      <w:tr w:rsidR="00C67201" w:rsidRPr="00FE1F29" w14:paraId="672B7F33" w14:textId="77777777" w:rsidTr="00761E7F">
        <w:trPr>
          <w:trHeight w:val="386"/>
        </w:trPr>
        <w:tc>
          <w:tcPr>
            <w:tcW w:w="709" w:type="dxa"/>
            <w:shd w:val="clear" w:color="auto" w:fill="auto"/>
          </w:tcPr>
          <w:p w14:paraId="7BB7E9C0" w14:textId="77777777" w:rsidR="00C67201" w:rsidRDefault="00C67201" w:rsidP="00761E7F">
            <w:pPr>
              <w:ind w:leftChars="-49" w:left="-108"/>
              <w:rPr>
                <w:rFonts w:ascii="Arial" w:eastAsia="맑은 고딕" w:hAnsi="Arial" w:cs="Arial"/>
                <w:sz w:val="20"/>
              </w:rPr>
            </w:pPr>
            <w:r>
              <w:rPr>
                <w:rFonts w:ascii="Arial" w:eastAsia="맑은 고딕" w:hAnsi="Arial" w:cs="Arial"/>
                <w:sz w:val="20"/>
              </w:rPr>
              <w:t>12436</w:t>
            </w:r>
          </w:p>
        </w:tc>
        <w:tc>
          <w:tcPr>
            <w:tcW w:w="709" w:type="dxa"/>
            <w:shd w:val="clear" w:color="auto" w:fill="auto"/>
          </w:tcPr>
          <w:p w14:paraId="598F719F" w14:textId="77777777" w:rsidR="00C67201" w:rsidRDefault="00C67201" w:rsidP="00761E7F">
            <w:pPr>
              <w:rPr>
                <w:rFonts w:ascii="Arial" w:eastAsia="맑은 고딕" w:hAnsi="Arial" w:cs="Arial"/>
                <w:sz w:val="20"/>
              </w:rPr>
            </w:pPr>
            <w:r>
              <w:rPr>
                <w:rFonts w:ascii="Arial" w:eastAsia="맑은 고딕" w:hAnsi="Arial" w:cs="Arial"/>
                <w:sz w:val="20"/>
              </w:rPr>
              <w:t>9.3.1.19</w:t>
            </w:r>
          </w:p>
        </w:tc>
        <w:tc>
          <w:tcPr>
            <w:tcW w:w="850" w:type="dxa"/>
            <w:shd w:val="clear" w:color="auto" w:fill="auto"/>
          </w:tcPr>
          <w:p w14:paraId="6F06B8CD" w14:textId="77777777" w:rsidR="00C67201" w:rsidRDefault="00C67201" w:rsidP="00761E7F">
            <w:pPr>
              <w:rPr>
                <w:rFonts w:ascii="Arial" w:eastAsia="맑은 고딕" w:hAnsi="Arial" w:cs="Arial"/>
                <w:sz w:val="20"/>
              </w:rPr>
            </w:pPr>
            <w:r>
              <w:rPr>
                <w:rFonts w:ascii="Arial" w:eastAsia="맑은 고딕" w:hAnsi="Arial" w:cs="Arial"/>
                <w:sz w:val="20"/>
              </w:rPr>
              <w:t>139.27</w:t>
            </w:r>
          </w:p>
        </w:tc>
        <w:tc>
          <w:tcPr>
            <w:tcW w:w="3002" w:type="dxa"/>
            <w:shd w:val="clear" w:color="auto" w:fill="auto"/>
          </w:tcPr>
          <w:p w14:paraId="6FEC7AB8" w14:textId="77777777" w:rsidR="00C67201" w:rsidRDefault="00C67201" w:rsidP="00761E7F">
            <w:pPr>
              <w:rPr>
                <w:rFonts w:ascii="Arial" w:eastAsia="맑은 고딕" w:hAnsi="Arial" w:cs="Arial"/>
                <w:sz w:val="20"/>
              </w:rPr>
            </w:pPr>
            <w:proofErr w:type="gramStart"/>
            <w:r>
              <w:rPr>
                <w:rFonts w:ascii="Arial" w:eastAsia="맑은 고딕" w:hAnsi="Arial" w:cs="Arial"/>
                <w:sz w:val="20"/>
              </w:rPr>
              <w:t>there</w:t>
            </w:r>
            <w:proofErr w:type="gramEnd"/>
            <w:r>
              <w:rPr>
                <w:rFonts w:ascii="Arial" w:eastAsia="맑은 고딕" w:hAnsi="Arial" w:cs="Arial"/>
                <w:sz w:val="20"/>
              </w:rPr>
              <w:t xml:space="preserve"> is no other values other than the values given in table 9-42b. please remove the sentence " This AID11 value is reserved otherwise" in the last row of Table 9-42b</w:t>
            </w:r>
          </w:p>
        </w:tc>
        <w:tc>
          <w:tcPr>
            <w:tcW w:w="1984" w:type="dxa"/>
            <w:shd w:val="clear" w:color="auto" w:fill="auto"/>
          </w:tcPr>
          <w:p w14:paraId="5E2CD48F" w14:textId="77777777" w:rsidR="00C67201" w:rsidRDefault="00C67201" w:rsidP="00761E7F">
            <w:pPr>
              <w:rPr>
                <w:rFonts w:ascii="Arial" w:eastAsia="맑은 고딕" w:hAnsi="Arial" w:cs="Arial"/>
                <w:sz w:val="20"/>
              </w:rPr>
            </w:pPr>
            <w:r>
              <w:rPr>
                <w:rFonts w:ascii="Arial" w:eastAsia="맑은 고딕" w:hAnsi="Arial" w:cs="Arial"/>
                <w:sz w:val="20"/>
              </w:rPr>
              <w:t>as in the comment</w:t>
            </w:r>
          </w:p>
        </w:tc>
        <w:tc>
          <w:tcPr>
            <w:tcW w:w="2782" w:type="dxa"/>
            <w:shd w:val="clear" w:color="auto" w:fill="auto"/>
          </w:tcPr>
          <w:p w14:paraId="78E36B8E" w14:textId="77777777" w:rsidR="00C67201" w:rsidRDefault="00C67201" w:rsidP="00761E7F">
            <w:pPr>
              <w:rPr>
                <w:rFonts w:ascii="Arial" w:hAnsi="Arial" w:cs="Arial"/>
                <w:color w:val="000000" w:themeColor="text1"/>
                <w:sz w:val="20"/>
                <w:lang w:eastAsia="ko-KR"/>
              </w:rPr>
            </w:pPr>
            <w:r>
              <w:rPr>
                <w:rFonts w:ascii="Arial" w:hAnsi="Arial" w:cs="Arial" w:hint="eastAsia"/>
                <w:color w:val="000000" w:themeColor="text1"/>
                <w:sz w:val="20"/>
                <w:lang w:eastAsia="ko-KR"/>
              </w:rPr>
              <w:t>Revised</w:t>
            </w:r>
          </w:p>
          <w:p w14:paraId="47A21F38" w14:textId="77777777" w:rsidR="00C67201" w:rsidRDefault="00C67201" w:rsidP="00761E7F">
            <w:pPr>
              <w:rPr>
                <w:rFonts w:ascii="Arial" w:hAnsi="Arial" w:cs="Arial"/>
                <w:color w:val="000000" w:themeColor="text1"/>
                <w:sz w:val="20"/>
                <w:lang w:eastAsia="ko-KR"/>
              </w:rPr>
            </w:pPr>
          </w:p>
          <w:p w14:paraId="31949245" w14:textId="77777777" w:rsidR="00C67201" w:rsidRDefault="00C67201" w:rsidP="00761E7F">
            <w:pPr>
              <w:rPr>
                <w:rFonts w:ascii="Arial" w:hAnsi="Arial" w:cs="Arial"/>
                <w:color w:val="000000" w:themeColor="text1"/>
                <w:sz w:val="20"/>
                <w:lang w:eastAsia="ko-KR"/>
              </w:rPr>
            </w:pPr>
            <w:r>
              <w:rPr>
                <w:rFonts w:ascii="Arial" w:hAnsi="Arial" w:cs="Arial"/>
                <w:color w:val="000000" w:themeColor="text1"/>
                <w:sz w:val="20"/>
                <w:lang w:eastAsia="ko-KR"/>
              </w:rPr>
              <w:t>Agree with the commenter and delete the sentence.</w:t>
            </w:r>
          </w:p>
          <w:p w14:paraId="2BBC1C43" w14:textId="77777777" w:rsidR="00C67201" w:rsidRDefault="00C67201" w:rsidP="00761E7F">
            <w:pPr>
              <w:rPr>
                <w:rFonts w:ascii="Arial" w:hAnsi="Arial" w:cs="Arial"/>
                <w:color w:val="000000" w:themeColor="text1"/>
                <w:sz w:val="20"/>
                <w:lang w:eastAsia="ko-KR"/>
              </w:rPr>
            </w:pPr>
          </w:p>
          <w:p w14:paraId="6A94FCD8" w14:textId="77777777" w:rsidR="00C67201" w:rsidRPr="00C041F1" w:rsidRDefault="00C67201" w:rsidP="00761E7F">
            <w:pPr>
              <w:rPr>
                <w:rFonts w:ascii="Arial" w:hAnsi="Arial" w:cs="Arial"/>
                <w:b/>
                <w:i/>
                <w:color w:val="000000" w:themeColor="text1"/>
                <w:sz w:val="20"/>
                <w:lang w:eastAsia="ko-KR"/>
              </w:rPr>
            </w:pPr>
            <w:r w:rsidRPr="00C041F1">
              <w:rPr>
                <w:rFonts w:ascii="Arial" w:hAnsi="Arial" w:cs="Arial" w:hint="eastAsia"/>
                <w:b/>
                <w:i/>
                <w:color w:val="000000" w:themeColor="text1"/>
                <w:sz w:val="20"/>
                <w:highlight w:val="yellow"/>
                <w:lang w:eastAsia="ko-KR"/>
              </w:rPr>
              <w:t>I</w:t>
            </w:r>
            <w:r w:rsidRPr="00C041F1">
              <w:rPr>
                <w:rFonts w:ascii="Arial" w:hAnsi="Arial" w:cs="Arial"/>
                <w:b/>
                <w:i/>
                <w:color w:val="000000" w:themeColor="text1"/>
                <w:sz w:val="20"/>
                <w:highlight w:val="yellow"/>
                <w:lang w:eastAsia="ko-KR"/>
              </w:rPr>
              <w:t>nstructions to the editor:</w:t>
            </w:r>
            <w:r w:rsidRPr="00C041F1">
              <w:rPr>
                <w:rFonts w:ascii="Arial" w:hAnsi="Arial" w:cs="Arial"/>
                <w:b/>
                <w:i/>
                <w:color w:val="000000" w:themeColor="text1"/>
                <w:sz w:val="20"/>
                <w:lang w:eastAsia="ko-KR"/>
              </w:rPr>
              <w:t xml:space="preserve"> </w:t>
            </w:r>
          </w:p>
          <w:p w14:paraId="70B4E7BF" w14:textId="77777777" w:rsidR="00C67201" w:rsidRPr="005619A7" w:rsidRDefault="00C67201" w:rsidP="00761E7F">
            <w:pPr>
              <w:rPr>
                <w:rFonts w:ascii="Arial" w:hAnsi="Arial" w:cs="Arial"/>
                <w:color w:val="000000" w:themeColor="text1"/>
                <w:sz w:val="20"/>
                <w:lang w:eastAsia="ko-KR"/>
              </w:rPr>
            </w:pPr>
            <w:r>
              <w:rPr>
                <w:rFonts w:ascii="Arial" w:hAnsi="Arial" w:cs="Arial"/>
                <w:color w:val="000000" w:themeColor="text1"/>
                <w:sz w:val="20"/>
                <w:lang w:eastAsia="ko-KR"/>
              </w:rPr>
              <w:lastRenderedPageBreak/>
              <w:t>Please make the changes as shown in doc 11-22/1307r0.</w:t>
            </w:r>
          </w:p>
        </w:tc>
      </w:tr>
      <w:tr w:rsidR="00C67201" w:rsidRPr="00FE1F29" w14:paraId="5745FEF0" w14:textId="77777777" w:rsidTr="00761E7F">
        <w:trPr>
          <w:trHeight w:val="386"/>
        </w:trPr>
        <w:tc>
          <w:tcPr>
            <w:tcW w:w="709" w:type="dxa"/>
            <w:shd w:val="clear" w:color="auto" w:fill="auto"/>
          </w:tcPr>
          <w:p w14:paraId="0ABBA843" w14:textId="77777777" w:rsidR="00C67201" w:rsidRDefault="00C67201" w:rsidP="00761E7F">
            <w:pPr>
              <w:ind w:leftChars="-49" w:left="-108"/>
              <w:rPr>
                <w:rFonts w:ascii="Arial" w:eastAsia="맑은 고딕" w:hAnsi="Arial" w:cs="Arial"/>
                <w:sz w:val="20"/>
              </w:rPr>
            </w:pPr>
            <w:r>
              <w:rPr>
                <w:rFonts w:ascii="Arial" w:eastAsia="맑은 고딕" w:hAnsi="Arial" w:cs="Arial"/>
                <w:sz w:val="20"/>
              </w:rPr>
              <w:lastRenderedPageBreak/>
              <w:t>12772</w:t>
            </w:r>
          </w:p>
        </w:tc>
        <w:tc>
          <w:tcPr>
            <w:tcW w:w="709" w:type="dxa"/>
            <w:shd w:val="clear" w:color="auto" w:fill="auto"/>
          </w:tcPr>
          <w:p w14:paraId="5C32D8EC" w14:textId="77777777" w:rsidR="00C67201" w:rsidRDefault="00C67201" w:rsidP="00761E7F">
            <w:pPr>
              <w:rPr>
                <w:rFonts w:ascii="Arial" w:eastAsia="맑은 고딕" w:hAnsi="Arial" w:cs="Arial"/>
                <w:sz w:val="20"/>
              </w:rPr>
            </w:pPr>
            <w:r>
              <w:rPr>
                <w:rFonts w:ascii="Arial" w:eastAsia="맑은 고딕" w:hAnsi="Arial" w:cs="Arial"/>
                <w:sz w:val="20"/>
              </w:rPr>
              <w:t>9.3.1.19</w:t>
            </w:r>
          </w:p>
        </w:tc>
        <w:tc>
          <w:tcPr>
            <w:tcW w:w="850" w:type="dxa"/>
            <w:shd w:val="clear" w:color="auto" w:fill="auto"/>
          </w:tcPr>
          <w:p w14:paraId="25B8B39F" w14:textId="77777777" w:rsidR="00C67201" w:rsidRDefault="00C67201" w:rsidP="00761E7F">
            <w:pPr>
              <w:rPr>
                <w:rFonts w:ascii="Arial" w:eastAsia="맑은 고딕" w:hAnsi="Arial" w:cs="Arial"/>
                <w:sz w:val="20"/>
              </w:rPr>
            </w:pPr>
            <w:r>
              <w:rPr>
                <w:rFonts w:ascii="Arial" w:eastAsia="맑은 고딕" w:hAnsi="Arial" w:cs="Arial"/>
                <w:sz w:val="20"/>
              </w:rPr>
              <w:t>138.26</w:t>
            </w:r>
          </w:p>
        </w:tc>
        <w:tc>
          <w:tcPr>
            <w:tcW w:w="3002" w:type="dxa"/>
            <w:shd w:val="clear" w:color="auto" w:fill="auto"/>
          </w:tcPr>
          <w:p w14:paraId="39CFA517" w14:textId="77777777" w:rsidR="00C67201" w:rsidRDefault="00C67201" w:rsidP="00761E7F">
            <w:pPr>
              <w:rPr>
                <w:rFonts w:ascii="Arial" w:eastAsia="맑은 고딕" w:hAnsi="Arial" w:cs="Arial"/>
                <w:sz w:val="20"/>
              </w:rPr>
            </w:pPr>
            <w:r>
              <w:rPr>
                <w:rFonts w:ascii="Arial" w:eastAsia="맑은 고딕" w:hAnsi="Arial" w:cs="Arial"/>
                <w:sz w:val="20"/>
              </w:rPr>
              <w:t xml:space="preserve">Based on the table 9-42b, I assume that "The EHT NDP Announcement frame does not contain a STA Info field with the AID11 subfield larger than 2007". </w:t>
            </w:r>
            <w:proofErr w:type="gramStart"/>
            <w:r>
              <w:rPr>
                <w:rFonts w:ascii="Arial" w:eastAsia="맑은 고딕" w:hAnsi="Arial" w:cs="Arial"/>
                <w:sz w:val="20"/>
              </w:rPr>
              <w:t>rather</w:t>
            </w:r>
            <w:proofErr w:type="gramEnd"/>
            <w:r>
              <w:rPr>
                <w:rFonts w:ascii="Arial" w:eastAsia="맑은 고딕" w:hAnsi="Arial" w:cs="Arial"/>
                <w:sz w:val="20"/>
              </w:rPr>
              <w:t xml:space="preserve"> than 2047. Otherwise it will be difficult with 11 bits for AID11 subfield to have value larger than 2047 and we may delete the sentence.</w:t>
            </w:r>
          </w:p>
        </w:tc>
        <w:tc>
          <w:tcPr>
            <w:tcW w:w="1984" w:type="dxa"/>
            <w:shd w:val="clear" w:color="auto" w:fill="auto"/>
          </w:tcPr>
          <w:p w14:paraId="6DFD4463" w14:textId="77777777" w:rsidR="00C67201" w:rsidRDefault="00C67201" w:rsidP="00761E7F">
            <w:pPr>
              <w:rPr>
                <w:rFonts w:ascii="Arial" w:eastAsia="맑은 고딕" w:hAnsi="Arial" w:cs="Arial"/>
                <w:sz w:val="20"/>
              </w:rPr>
            </w:pPr>
            <w:r>
              <w:rPr>
                <w:rFonts w:ascii="Arial" w:eastAsia="맑은 고딕" w:hAnsi="Arial" w:cs="Arial"/>
                <w:sz w:val="20"/>
              </w:rPr>
              <w:t>Please correct the maximum value for AID11 in the EHT NDP Announcement case.</w:t>
            </w:r>
          </w:p>
        </w:tc>
        <w:tc>
          <w:tcPr>
            <w:tcW w:w="2782" w:type="dxa"/>
            <w:shd w:val="clear" w:color="auto" w:fill="auto"/>
          </w:tcPr>
          <w:p w14:paraId="28356C6C" w14:textId="77777777" w:rsidR="00C67201" w:rsidRDefault="00C67201" w:rsidP="00761E7F">
            <w:pPr>
              <w:rPr>
                <w:rFonts w:ascii="Arial" w:hAnsi="Arial" w:cs="Arial"/>
                <w:color w:val="000000" w:themeColor="text1"/>
                <w:sz w:val="20"/>
                <w:lang w:eastAsia="ko-KR"/>
              </w:rPr>
            </w:pPr>
            <w:r>
              <w:rPr>
                <w:rFonts w:ascii="Arial" w:hAnsi="Arial" w:cs="Arial" w:hint="eastAsia"/>
                <w:color w:val="000000" w:themeColor="text1"/>
                <w:sz w:val="20"/>
                <w:lang w:eastAsia="ko-KR"/>
              </w:rPr>
              <w:t>Revised</w:t>
            </w:r>
          </w:p>
          <w:p w14:paraId="248D38CA" w14:textId="77777777" w:rsidR="00C67201" w:rsidRDefault="00C67201" w:rsidP="00761E7F">
            <w:pPr>
              <w:rPr>
                <w:rFonts w:ascii="Arial" w:hAnsi="Arial" w:cs="Arial"/>
                <w:color w:val="000000" w:themeColor="text1"/>
                <w:sz w:val="20"/>
                <w:lang w:eastAsia="ko-KR"/>
              </w:rPr>
            </w:pPr>
          </w:p>
          <w:p w14:paraId="58C850C8" w14:textId="77777777" w:rsidR="00C67201" w:rsidRDefault="00C67201" w:rsidP="00761E7F">
            <w:pPr>
              <w:rPr>
                <w:rFonts w:ascii="Arial" w:hAnsi="Arial" w:cs="Arial"/>
                <w:color w:val="000000" w:themeColor="text1"/>
                <w:sz w:val="20"/>
                <w:lang w:eastAsia="ko-KR"/>
              </w:rPr>
            </w:pPr>
            <w:r>
              <w:rPr>
                <w:rFonts w:ascii="Arial" w:hAnsi="Arial" w:cs="Arial"/>
                <w:color w:val="000000" w:themeColor="text1"/>
                <w:sz w:val="20"/>
                <w:lang w:eastAsia="ko-KR"/>
              </w:rPr>
              <w:t>Agree with the commenter and delete the sentence.</w:t>
            </w:r>
          </w:p>
          <w:p w14:paraId="17CFF9BA" w14:textId="77777777" w:rsidR="00C67201" w:rsidRDefault="00C67201" w:rsidP="00761E7F">
            <w:pPr>
              <w:rPr>
                <w:rFonts w:ascii="Arial" w:hAnsi="Arial" w:cs="Arial"/>
                <w:color w:val="000000" w:themeColor="text1"/>
                <w:sz w:val="20"/>
                <w:lang w:eastAsia="ko-KR"/>
              </w:rPr>
            </w:pPr>
          </w:p>
          <w:p w14:paraId="20AC0BB8" w14:textId="77777777" w:rsidR="00C67201" w:rsidRPr="00C041F1" w:rsidRDefault="00C67201" w:rsidP="00761E7F">
            <w:pPr>
              <w:rPr>
                <w:rFonts w:ascii="Arial" w:hAnsi="Arial" w:cs="Arial"/>
                <w:b/>
                <w:i/>
                <w:color w:val="000000" w:themeColor="text1"/>
                <w:sz w:val="20"/>
                <w:lang w:eastAsia="ko-KR"/>
              </w:rPr>
            </w:pPr>
            <w:r w:rsidRPr="00C041F1">
              <w:rPr>
                <w:rFonts w:ascii="Arial" w:hAnsi="Arial" w:cs="Arial" w:hint="eastAsia"/>
                <w:b/>
                <w:i/>
                <w:color w:val="000000" w:themeColor="text1"/>
                <w:sz w:val="20"/>
                <w:highlight w:val="yellow"/>
                <w:lang w:eastAsia="ko-KR"/>
              </w:rPr>
              <w:t>I</w:t>
            </w:r>
            <w:r w:rsidRPr="00C041F1">
              <w:rPr>
                <w:rFonts w:ascii="Arial" w:hAnsi="Arial" w:cs="Arial"/>
                <w:b/>
                <w:i/>
                <w:color w:val="000000" w:themeColor="text1"/>
                <w:sz w:val="20"/>
                <w:highlight w:val="yellow"/>
                <w:lang w:eastAsia="ko-KR"/>
              </w:rPr>
              <w:t>nstructions to the editor:</w:t>
            </w:r>
            <w:r w:rsidRPr="00C041F1">
              <w:rPr>
                <w:rFonts w:ascii="Arial" w:hAnsi="Arial" w:cs="Arial"/>
                <w:b/>
                <w:i/>
                <w:color w:val="000000" w:themeColor="text1"/>
                <w:sz w:val="20"/>
                <w:lang w:eastAsia="ko-KR"/>
              </w:rPr>
              <w:t xml:space="preserve"> </w:t>
            </w:r>
          </w:p>
          <w:p w14:paraId="034A5FB3" w14:textId="77777777" w:rsidR="00C67201" w:rsidRPr="008558C0" w:rsidRDefault="00C67201" w:rsidP="00761E7F">
            <w:pPr>
              <w:rPr>
                <w:rFonts w:ascii="Arial" w:hAnsi="Arial" w:cs="Arial"/>
                <w:color w:val="000000" w:themeColor="text1"/>
                <w:sz w:val="20"/>
                <w:lang w:eastAsia="ko-KR"/>
              </w:rPr>
            </w:pPr>
            <w:r>
              <w:rPr>
                <w:rFonts w:ascii="Arial" w:hAnsi="Arial" w:cs="Arial"/>
                <w:color w:val="000000" w:themeColor="text1"/>
                <w:sz w:val="20"/>
                <w:lang w:eastAsia="ko-KR"/>
              </w:rPr>
              <w:t>Please make the changes as shown in doc 11-22/1307r0.</w:t>
            </w:r>
          </w:p>
        </w:tc>
      </w:tr>
      <w:tr w:rsidR="00C67201" w:rsidRPr="00FE1F29" w14:paraId="450D1484" w14:textId="77777777" w:rsidTr="00761E7F">
        <w:trPr>
          <w:trHeight w:val="386"/>
        </w:trPr>
        <w:tc>
          <w:tcPr>
            <w:tcW w:w="709" w:type="dxa"/>
            <w:shd w:val="clear" w:color="auto" w:fill="auto"/>
          </w:tcPr>
          <w:p w14:paraId="33521DC6" w14:textId="77777777" w:rsidR="00C67201" w:rsidRDefault="00C67201" w:rsidP="00761E7F">
            <w:pPr>
              <w:ind w:leftChars="-49" w:left="-108"/>
              <w:rPr>
                <w:rFonts w:ascii="Arial" w:eastAsia="맑은 고딕" w:hAnsi="Arial" w:cs="Arial"/>
                <w:sz w:val="20"/>
              </w:rPr>
            </w:pPr>
            <w:r>
              <w:rPr>
                <w:rFonts w:ascii="Arial" w:eastAsia="맑은 고딕" w:hAnsi="Arial" w:cs="Arial"/>
                <w:sz w:val="20"/>
              </w:rPr>
              <w:t>13725</w:t>
            </w:r>
          </w:p>
        </w:tc>
        <w:tc>
          <w:tcPr>
            <w:tcW w:w="709" w:type="dxa"/>
            <w:shd w:val="clear" w:color="auto" w:fill="auto"/>
          </w:tcPr>
          <w:p w14:paraId="704D0493" w14:textId="77777777" w:rsidR="00C67201" w:rsidRDefault="00C67201" w:rsidP="00761E7F">
            <w:pPr>
              <w:rPr>
                <w:rFonts w:ascii="Arial" w:eastAsia="맑은 고딕" w:hAnsi="Arial" w:cs="Arial"/>
                <w:sz w:val="20"/>
              </w:rPr>
            </w:pPr>
            <w:r>
              <w:rPr>
                <w:rFonts w:ascii="Arial" w:eastAsia="맑은 고딕" w:hAnsi="Arial" w:cs="Arial"/>
                <w:sz w:val="20"/>
              </w:rPr>
              <w:t>9.3.1.19</w:t>
            </w:r>
          </w:p>
        </w:tc>
        <w:tc>
          <w:tcPr>
            <w:tcW w:w="850" w:type="dxa"/>
            <w:shd w:val="clear" w:color="auto" w:fill="auto"/>
          </w:tcPr>
          <w:p w14:paraId="55B57ED3" w14:textId="77777777" w:rsidR="00C67201" w:rsidRDefault="00C67201" w:rsidP="00761E7F">
            <w:pPr>
              <w:rPr>
                <w:rFonts w:ascii="Arial" w:eastAsia="맑은 고딕" w:hAnsi="Arial" w:cs="Arial"/>
                <w:sz w:val="20"/>
              </w:rPr>
            </w:pPr>
            <w:r>
              <w:rPr>
                <w:rFonts w:ascii="Arial" w:eastAsia="맑은 고딕" w:hAnsi="Arial" w:cs="Arial"/>
                <w:sz w:val="20"/>
              </w:rPr>
              <w:t>25.01</w:t>
            </w:r>
          </w:p>
        </w:tc>
        <w:tc>
          <w:tcPr>
            <w:tcW w:w="3002" w:type="dxa"/>
            <w:shd w:val="clear" w:color="auto" w:fill="auto"/>
          </w:tcPr>
          <w:p w14:paraId="2ECF5592" w14:textId="77777777" w:rsidR="00C67201" w:rsidRDefault="00C67201" w:rsidP="00761E7F">
            <w:pPr>
              <w:rPr>
                <w:rFonts w:ascii="Arial" w:eastAsia="맑은 고딕" w:hAnsi="Arial" w:cs="Arial"/>
                <w:sz w:val="20"/>
              </w:rPr>
            </w:pPr>
            <w:r>
              <w:rPr>
                <w:rFonts w:ascii="Arial" w:eastAsia="맑은 고딕" w:hAnsi="Arial" w:cs="Arial"/>
                <w:sz w:val="20"/>
              </w:rPr>
              <w:t xml:space="preserve">AID11 subfield only has 11 bits, it is natural that </w:t>
            </w:r>
            <w:proofErr w:type="spellStart"/>
            <w:r>
              <w:rPr>
                <w:rFonts w:ascii="Arial" w:eastAsia="맑은 고딕" w:hAnsi="Arial" w:cs="Arial"/>
                <w:sz w:val="20"/>
              </w:rPr>
              <w:t>can not</w:t>
            </w:r>
            <w:proofErr w:type="spellEnd"/>
            <w:r>
              <w:rPr>
                <w:rFonts w:ascii="Arial" w:eastAsia="맑은 고딕" w:hAnsi="Arial" w:cs="Arial"/>
                <w:sz w:val="20"/>
              </w:rPr>
              <w:t xml:space="preserve"> indicate a number larger than 2047.</w:t>
            </w:r>
          </w:p>
        </w:tc>
        <w:tc>
          <w:tcPr>
            <w:tcW w:w="1984" w:type="dxa"/>
            <w:shd w:val="clear" w:color="auto" w:fill="auto"/>
          </w:tcPr>
          <w:p w14:paraId="6312919C" w14:textId="77777777" w:rsidR="00C67201" w:rsidRDefault="00C67201" w:rsidP="00761E7F">
            <w:pPr>
              <w:rPr>
                <w:rFonts w:ascii="Arial" w:eastAsia="맑은 고딕" w:hAnsi="Arial" w:cs="Arial"/>
                <w:sz w:val="20"/>
              </w:rPr>
            </w:pPr>
            <w:proofErr w:type="gramStart"/>
            <w:r>
              <w:rPr>
                <w:rFonts w:ascii="Arial" w:eastAsia="맑은 고딕" w:hAnsi="Arial" w:cs="Arial"/>
                <w:sz w:val="20"/>
              </w:rPr>
              <w:t>if</w:t>
            </w:r>
            <w:proofErr w:type="gramEnd"/>
            <w:r>
              <w:rPr>
                <w:rFonts w:ascii="Arial" w:eastAsia="맑은 고딕" w:hAnsi="Arial" w:cs="Arial"/>
                <w:sz w:val="20"/>
              </w:rPr>
              <w:t xml:space="preserve"> the intention is to say EHT NDP Announcement frame doesn't contain a STA Info field with AID 11 subfield equals to 2047, then modify "larger than" to "equal to".</w:t>
            </w:r>
          </w:p>
        </w:tc>
        <w:tc>
          <w:tcPr>
            <w:tcW w:w="2782" w:type="dxa"/>
            <w:shd w:val="clear" w:color="auto" w:fill="auto"/>
          </w:tcPr>
          <w:p w14:paraId="5A690A20" w14:textId="77777777" w:rsidR="00C67201" w:rsidRDefault="00C67201" w:rsidP="00761E7F">
            <w:pPr>
              <w:rPr>
                <w:rFonts w:ascii="Arial" w:hAnsi="Arial" w:cs="Arial"/>
                <w:color w:val="000000" w:themeColor="text1"/>
                <w:sz w:val="20"/>
                <w:lang w:eastAsia="ko-KR"/>
              </w:rPr>
            </w:pPr>
            <w:r>
              <w:rPr>
                <w:rFonts w:ascii="Arial" w:hAnsi="Arial" w:cs="Arial" w:hint="eastAsia"/>
                <w:color w:val="000000" w:themeColor="text1"/>
                <w:sz w:val="20"/>
                <w:lang w:eastAsia="ko-KR"/>
              </w:rPr>
              <w:t>Revised</w:t>
            </w:r>
          </w:p>
          <w:p w14:paraId="0AB66284" w14:textId="77777777" w:rsidR="00C67201" w:rsidRDefault="00C67201" w:rsidP="00761E7F">
            <w:pPr>
              <w:rPr>
                <w:rFonts w:ascii="Arial" w:hAnsi="Arial" w:cs="Arial"/>
                <w:color w:val="000000" w:themeColor="text1"/>
                <w:sz w:val="20"/>
                <w:lang w:eastAsia="ko-KR"/>
              </w:rPr>
            </w:pPr>
          </w:p>
          <w:p w14:paraId="11EE2338" w14:textId="77777777" w:rsidR="00C67201" w:rsidRDefault="00C67201" w:rsidP="00761E7F">
            <w:pPr>
              <w:rPr>
                <w:rFonts w:ascii="Arial" w:hAnsi="Arial" w:cs="Arial"/>
                <w:color w:val="000000" w:themeColor="text1"/>
                <w:sz w:val="20"/>
                <w:lang w:eastAsia="ko-KR"/>
              </w:rPr>
            </w:pPr>
            <w:r>
              <w:rPr>
                <w:rFonts w:ascii="Arial" w:hAnsi="Arial" w:cs="Arial"/>
                <w:color w:val="000000" w:themeColor="text1"/>
                <w:sz w:val="20"/>
                <w:lang w:eastAsia="ko-KR"/>
              </w:rPr>
              <w:t>T</w:t>
            </w:r>
            <w:r>
              <w:rPr>
                <w:rFonts w:ascii="Arial" w:hAnsi="Arial" w:cs="Arial" w:hint="eastAsia"/>
                <w:color w:val="000000" w:themeColor="text1"/>
                <w:sz w:val="20"/>
                <w:lang w:eastAsia="ko-KR"/>
              </w:rPr>
              <w:t xml:space="preserve">he </w:t>
            </w:r>
            <w:r>
              <w:rPr>
                <w:rFonts w:ascii="Arial" w:hAnsi="Arial" w:cs="Arial"/>
                <w:color w:val="000000" w:themeColor="text1"/>
                <w:sz w:val="20"/>
                <w:lang w:eastAsia="ko-KR"/>
              </w:rPr>
              <w:t>page and line number may be wrong. It seems to indicate the text in P138L26 of D2.0.</w:t>
            </w:r>
          </w:p>
          <w:p w14:paraId="77C9D6D5" w14:textId="77777777" w:rsidR="00C67201" w:rsidRDefault="00C67201" w:rsidP="00761E7F">
            <w:pPr>
              <w:rPr>
                <w:rFonts w:ascii="Arial" w:hAnsi="Arial" w:cs="Arial"/>
                <w:color w:val="000000" w:themeColor="text1"/>
                <w:sz w:val="20"/>
                <w:lang w:eastAsia="ko-KR"/>
              </w:rPr>
            </w:pPr>
            <w:r>
              <w:rPr>
                <w:rFonts w:ascii="Arial" w:hAnsi="Arial" w:cs="Arial"/>
                <w:color w:val="000000" w:themeColor="text1"/>
                <w:sz w:val="20"/>
                <w:lang w:eastAsia="ko-KR"/>
              </w:rPr>
              <w:t>Then agree with the commenter and delete the sentence.</w:t>
            </w:r>
          </w:p>
          <w:p w14:paraId="1543B220" w14:textId="77777777" w:rsidR="00C67201" w:rsidRDefault="00C67201" w:rsidP="00761E7F">
            <w:pPr>
              <w:rPr>
                <w:rFonts w:ascii="Arial" w:hAnsi="Arial" w:cs="Arial"/>
                <w:color w:val="000000" w:themeColor="text1"/>
                <w:sz w:val="20"/>
                <w:lang w:eastAsia="ko-KR"/>
              </w:rPr>
            </w:pPr>
          </w:p>
          <w:p w14:paraId="61153C21" w14:textId="77777777" w:rsidR="00C67201" w:rsidRPr="00C041F1" w:rsidRDefault="00C67201" w:rsidP="00761E7F">
            <w:pPr>
              <w:rPr>
                <w:rFonts w:ascii="Arial" w:hAnsi="Arial" w:cs="Arial"/>
                <w:b/>
                <w:i/>
                <w:color w:val="000000" w:themeColor="text1"/>
                <w:sz w:val="20"/>
                <w:lang w:eastAsia="ko-KR"/>
              </w:rPr>
            </w:pPr>
            <w:r w:rsidRPr="00C041F1">
              <w:rPr>
                <w:rFonts w:ascii="Arial" w:hAnsi="Arial" w:cs="Arial" w:hint="eastAsia"/>
                <w:b/>
                <w:i/>
                <w:color w:val="000000" w:themeColor="text1"/>
                <w:sz w:val="20"/>
                <w:highlight w:val="yellow"/>
                <w:lang w:eastAsia="ko-KR"/>
              </w:rPr>
              <w:t>I</w:t>
            </w:r>
            <w:r w:rsidRPr="00C041F1">
              <w:rPr>
                <w:rFonts w:ascii="Arial" w:hAnsi="Arial" w:cs="Arial"/>
                <w:b/>
                <w:i/>
                <w:color w:val="000000" w:themeColor="text1"/>
                <w:sz w:val="20"/>
                <w:highlight w:val="yellow"/>
                <w:lang w:eastAsia="ko-KR"/>
              </w:rPr>
              <w:t>nstructions to the editor:</w:t>
            </w:r>
            <w:r w:rsidRPr="00C041F1">
              <w:rPr>
                <w:rFonts w:ascii="Arial" w:hAnsi="Arial" w:cs="Arial"/>
                <w:b/>
                <w:i/>
                <w:color w:val="000000" w:themeColor="text1"/>
                <w:sz w:val="20"/>
                <w:lang w:eastAsia="ko-KR"/>
              </w:rPr>
              <w:t xml:space="preserve"> </w:t>
            </w:r>
          </w:p>
          <w:p w14:paraId="06B0BB46" w14:textId="77777777" w:rsidR="00C67201" w:rsidRDefault="00C67201" w:rsidP="00761E7F">
            <w:pPr>
              <w:rPr>
                <w:rFonts w:ascii="Arial" w:hAnsi="Arial" w:cs="Arial"/>
                <w:color w:val="000000" w:themeColor="text1"/>
                <w:sz w:val="20"/>
                <w:lang w:eastAsia="ko-KR"/>
              </w:rPr>
            </w:pPr>
            <w:r>
              <w:rPr>
                <w:rFonts w:ascii="Arial" w:hAnsi="Arial" w:cs="Arial"/>
                <w:color w:val="000000" w:themeColor="text1"/>
                <w:sz w:val="20"/>
                <w:lang w:eastAsia="ko-KR"/>
              </w:rPr>
              <w:t>Please make the changes as shown in doc 11-22/1307r0.</w:t>
            </w:r>
          </w:p>
        </w:tc>
      </w:tr>
    </w:tbl>
    <w:p w14:paraId="068900FD" w14:textId="77777777" w:rsidR="00C67201" w:rsidRPr="00C67201" w:rsidRDefault="00C67201" w:rsidP="0031569B">
      <w:pPr>
        <w:pStyle w:val="B-Body"/>
        <w:ind w:left="0"/>
        <w:rPr>
          <w:lang w:val="en-GB" w:eastAsia="ko-KR"/>
        </w:rPr>
      </w:pPr>
    </w:p>
    <w:p w14:paraId="48E0B3E7" w14:textId="5D9FA665" w:rsidR="00C67201" w:rsidRPr="004B1506" w:rsidRDefault="00C67201" w:rsidP="00C67201">
      <w:pPr>
        <w:pStyle w:val="4"/>
        <w:numPr>
          <w:ilvl w:val="0"/>
          <w:numId w:val="0"/>
        </w:numPr>
        <w:ind w:left="360" w:hanging="360"/>
        <w:rPr>
          <w:i/>
          <w:sz w:val="22"/>
          <w:szCs w:val="22"/>
          <w:lang w:eastAsia="ko-KR"/>
        </w:rPr>
      </w:pPr>
      <w:r>
        <w:rPr>
          <w:rFonts w:hint="eastAsia"/>
          <w:i/>
          <w:sz w:val="22"/>
          <w:szCs w:val="22"/>
          <w:lang w:eastAsia="ko-KR"/>
        </w:rPr>
        <w:t>CID</w:t>
      </w:r>
      <w:r w:rsidRPr="00D340CD">
        <w:rPr>
          <w:i/>
          <w:sz w:val="22"/>
          <w:szCs w:val="22"/>
          <w:lang w:eastAsia="ko-KR"/>
        </w:rPr>
        <w:t xml:space="preserve"> 1277</w:t>
      </w:r>
      <w:r>
        <w:rPr>
          <w:i/>
          <w:sz w:val="22"/>
          <w:szCs w:val="22"/>
          <w:lang w:eastAsia="ko-KR"/>
        </w:rPr>
        <w:t>3, 13543</w:t>
      </w:r>
      <w:r w:rsidRPr="00D340CD">
        <w:rPr>
          <w:i/>
          <w:sz w:val="22"/>
          <w:szCs w:val="22"/>
          <w:lang w:eastAsia="ko-KR"/>
        </w:rPr>
        <w:t xml:space="preserve"> </w:t>
      </w:r>
      <w:r>
        <w:rPr>
          <w:i/>
          <w:sz w:val="22"/>
          <w:szCs w:val="22"/>
          <w:lang w:eastAsia="ko-KR"/>
        </w:rPr>
        <w:t xml:space="preserve">and </w:t>
      </w:r>
      <w:r w:rsidRPr="00D340CD">
        <w:rPr>
          <w:i/>
          <w:sz w:val="22"/>
          <w:szCs w:val="22"/>
          <w:lang w:eastAsia="ko-KR"/>
        </w:rPr>
        <w:t>13</w:t>
      </w:r>
      <w:r>
        <w:rPr>
          <w:i/>
          <w:sz w:val="22"/>
          <w:szCs w:val="22"/>
          <w:lang w:eastAsia="ko-KR"/>
        </w:rPr>
        <w:t>677</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850"/>
        <w:gridCol w:w="3002"/>
        <w:gridCol w:w="1984"/>
        <w:gridCol w:w="2782"/>
      </w:tblGrid>
      <w:tr w:rsidR="00C67201" w14:paraId="60791DEF" w14:textId="77777777" w:rsidTr="00761E7F">
        <w:trPr>
          <w:trHeight w:val="386"/>
        </w:trPr>
        <w:tc>
          <w:tcPr>
            <w:tcW w:w="709" w:type="dxa"/>
            <w:shd w:val="clear" w:color="auto" w:fill="auto"/>
            <w:hideMark/>
          </w:tcPr>
          <w:p w14:paraId="6F627D7B" w14:textId="77777777" w:rsidR="00C67201" w:rsidRDefault="00C67201" w:rsidP="00761E7F">
            <w:pPr>
              <w:rPr>
                <w:rFonts w:ascii="Arial" w:hAnsi="Arial" w:cs="Arial"/>
                <w:b/>
                <w:bCs/>
                <w:sz w:val="20"/>
                <w:lang w:val="en-US"/>
              </w:rPr>
            </w:pPr>
            <w:r>
              <w:rPr>
                <w:rFonts w:ascii="Arial" w:hAnsi="Arial" w:cs="Arial"/>
                <w:b/>
                <w:bCs/>
                <w:sz w:val="20"/>
              </w:rPr>
              <w:t>CID</w:t>
            </w:r>
          </w:p>
        </w:tc>
        <w:tc>
          <w:tcPr>
            <w:tcW w:w="709" w:type="dxa"/>
            <w:shd w:val="clear" w:color="auto" w:fill="auto"/>
            <w:hideMark/>
          </w:tcPr>
          <w:p w14:paraId="3074CC59" w14:textId="77777777" w:rsidR="00C67201" w:rsidRDefault="00C67201" w:rsidP="00761E7F">
            <w:pPr>
              <w:rPr>
                <w:rFonts w:ascii="Arial" w:hAnsi="Arial" w:cs="Arial"/>
                <w:b/>
                <w:bCs/>
                <w:sz w:val="20"/>
              </w:rPr>
            </w:pPr>
            <w:r>
              <w:rPr>
                <w:rFonts w:ascii="Arial" w:hAnsi="Arial" w:cs="Arial"/>
                <w:b/>
                <w:bCs/>
                <w:sz w:val="20"/>
              </w:rPr>
              <w:t>Clause</w:t>
            </w:r>
          </w:p>
        </w:tc>
        <w:tc>
          <w:tcPr>
            <w:tcW w:w="850" w:type="dxa"/>
            <w:shd w:val="clear" w:color="auto" w:fill="auto"/>
            <w:hideMark/>
          </w:tcPr>
          <w:p w14:paraId="0BD04522" w14:textId="77777777" w:rsidR="00C67201" w:rsidRDefault="00C67201" w:rsidP="00761E7F">
            <w:pPr>
              <w:rPr>
                <w:rFonts w:ascii="Arial" w:hAnsi="Arial" w:cs="Arial"/>
                <w:b/>
                <w:bCs/>
                <w:sz w:val="20"/>
              </w:rPr>
            </w:pPr>
            <w:r>
              <w:rPr>
                <w:rFonts w:ascii="Arial" w:hAnsi="Arial" w:cs="Arial"/>
                <w:b/>
                <w:bCs/>
                <w:sz w:val="20"/>
              </w:rPr>
              <w:t>PP.LL</w:t>
            </w:r>
          </w:p>
        </w:tc>
        <w:tc>
          <w:tcPr>
            <w:tcW w:w="3002" w:type="dxa"/>
            <w:shd w:val="clear" w:color="auto" w:fill="auto"/>
            <w:hideMark/>
          </w:tcPr>
          <w:p w14:paraId="4FF8D1D0" w14:textId="77777777" w:rsidR="00C67201" w:rsidRDefault="00C67201" w:rsidP="00761E7F">
            <w:pPr>
              <w:rPr>
                <w:rFonts w:ascii="Arial" w:hAnsi="Arial" w:cs="Arial"/>
                <w:b/>
                <w:bCs/>
                <w:sz w:val="20"/>
              </w:rPr>
            </w:pPr>
            <w:r>
              <w:rPr>
                <w:rFonts w:ascii="Arial" w:hAnsi="Arial" w:cs="Arial"/>
                <w:b/>
                <w:bCs/>
                <w:sz w:val="20"/>
              </w:rPr>
              <w:t>Comment</w:t>
            </w:r>
          </w:p>
        </w:tc>
        <w:tc>
          <w:tcPr>
            <w:tcW w:w="1984" w:type="dxa"/>
            <w:shd w:val="clear" w:color="auto" w:fill="auto"/>
            <w:hideMark/>
          </w:tcPr>
          <w:p w14:paraId="1795F5B3" w14:textId="77777777" w:rsidR="00C67201" w:rsidRDefault="00C67201" w:rsidP="00761E7F">
            <w:pPr>
              <w:rPr>
                <w:rFonts w:ascii="Arial" w:hAnsi="Arial" w:cs="Arial"/>
                <w:b/>
                <w:bCs/>
                <w:sz w:val="20"/>
              </w:rPr>
            </w:pPr>
            <w:r>
              <w:rPr>
                <w:rFonts w:ascii="Arial" w:hAnsi="Arial" w:cs="Arial"/>
                <w:b/>
                <w:bCs/>
                <w:sz w:val="20"/>
              </w:rPr>
              <w:t>Proposed Change</w:t>
            </w:r>
          </w:p>
        </w:tc>
        <w:tc>
          <w:tcPr>
            <w:tcW w:w="2782" w:type="dxa"/>
            <w:shd w:val="clear" w:color="auto" w:fill="auto"/>
            <w:hideMark/>
          </w:tcPr>
          <w:p w14:paraId="6EFFA566" w14:textId="77777777" w:rsidR="00C67201" w:rsidRDefault="00C67201" w:rsidP="00761E7F">
            <w:pPr>
              <w:rPr>
                <w:rFonts w:ascii="Arial" w:hAnsi="Arial" w:cs="Arial"/>
                <w:b/>
                <w:bCs/>
                <w:sz w:val="20"/>
              </w:rPr>
            </w:pPr>
            <w:r>
              <w:rPr>
                <w:rFonts w:ascii="Arial" w:hAnsi="Arial" w:cs="Arial"/>
                <w:b/>
                <w:bCs/>
                <w:sz w:val="20"/>
              </w:rPr>
              <w:t>Resolution</w:t>
            </w:r>
          </w:p>
        </w:tc>
      </w:tr>
      <w:tr w:rsidR="00C67201" w:rsidRPr="00FE1F29" w14:paraId="62F74D80" w14:textId="77777777" w:rsidTr="00761E7F">
        <w:trPr>
          <w:trHeight w:val="386"/>
        </w:trPr>
        <w:tc>
          <w:tcPr>
            <w:tcW w:w="709" w:type="dxa"/>
            <w:shd w:val="clear" w:color="auto" w:fill="auto"/>
          </w:tcPr>
          <w:p w14:paraId="217E389C" w14:textId="77777777" w:rsidR="00C67201" w:rsidRDefault="00C67201" w:rsidP="00761E7F">
            <w:pPr>
              <w:ind w:leftChars="-49" w:left="-108"/>
              <w:rPr>
                <w:rFonts w:ascii="Arial" w:eastAsia="맑은 고딕" w:hAnsi="Arial" w:cs="Arial"/>
                <w:sz w:val="20"/>
              </w:rPr>
            </w:pPr>
            <w:r>
              <w:rPr>
                <w:rFonts w:ascii="Arial" w:eastAsia="맑은 고딕" w:hAnsi="Arial" w:cs="Arial"/>
                <w:sz w:val="20"/>
              </w:rPr>
              <w:t>12773</w:t>
            </w:r>
          </w:p>
        </w:tc>
        <w:tc>
          <w:tcPr>
            <w:tcW w:w="709" w:type="dxa"/>
            <w:shd w:val="clear" w:color="auto" w:fill="auto"/>
          </w:tcPr>
          <w:p w14:paraId="024E89E6" w14:textId="77777777" w:rsidR="00C67201" w:rsidRDefault="00C67201" w:rsidP="00761E7F">
            <w:pPr>
              <w:rPr>
                <w:rFonts w:ascii="Arial" w:eastAsia="맑은 고딕" w:hAnsi="Arial" w:cs="Arial"/>
                <w:sz w:val="20"/>
              </w:rPr>
            </w:pPr>
            <w:r>
              <w:rPr>
                <w:rFonts w:ascii="Arial" w:eastAsia="맑은 고딕" w:hAnsi="Arial" w:cs="Arial"/>
                <w:sz w:val="20"/>
              </w:rPr>
              <w:t>9.3.1.19</w:t>
            </w:r>
          </w:p>
        </w:tc>
        <w:tc>
          <w:tcPr>
            <w:tcW w:w="850" w:type="dxa"/>
            <w:shd w:val="clear" w:color="auto" w:fill="auto"/>
          </w:tcPr>
          <w:p w14:paraId="1A0CEC23" w14:textId="77777777" w:rsidR="00C67201" w:rsidRDefault="00C67201" w:rsidP="00761E7F">
            <w:pPr>
              <w:rPr>
                <w:rFonts w:ascii="Arial" w:eastAsia="맑은 고딕" w:hAnsi="Arial" w:cs="Arial"/>
                <w:sz w:val="20"/>
              </w:rPr>
            </w:pPr>
            <w:r>
              <w:rPr>
                <w:rFonts w:ascii="Arial" w:eastAsia="맑은 고딕" w:hAnsi="Arial" w:cs="Arial"/>
                <w:sz w:val="20"/>
              </w:rPr>
              <w:t>138.43</w:t>
            </w:r>
          </w:p>
        </w:tc>
        <w:tc>
          <w:tcPr>
            <w:tcW w:w="3002" w:type="dxa"/>
            <w:shd w:val="clear" w:color="auto" w:fill="auto"/>
          </w:tcPr>
          <w:p w14:paraId="7CCBBB4D" w14:textId="77777777" w:rsidR="00C67201" w:rsidRDefault="00C67201" w:rsidP="00761E7F">
            <w:pPr>
              <w:rPr>
                <w:rFonts w:ascii="Arial" w:eastAsia="맑은 고딕" w:hAnsi="Arial" w:cs="Arial"/>
                <w:sz w:val="20"/>
              </w:rPr>
            </w:pPr>
            <w:r>
              <w:rPr>
                <w:rFonts w:ascii="Arial" w:eastAsia="맑은 고딕" w:hAnsi="Arial" w:cs="Arial"/>
                <w:sz w:val="20"/>
              </w:rPr>
              <w:t xml:space="preserve">Please replace </w:t>
            </w:r>
            <w:proofErr w:type="spellStart"/>
            <w:r>
              <w:rPr>
                <w:rFonts w:ascii="Arial" w:eastAsia="맑은 고딕" w:hAnsi="Arial" w:cs="Arial"/>
                <w:sz w:val="20"/>
              </w:rPr>
              <w:t>Annoucement</w:t>
            </w:r>
            <w:proofErr w:type="spellEnd"/>
            <w:r>
              <w:rPr>
                <w:rFonts w:ascii="Arial" w:eastAsia="맑은 고딕" w:hAnsi="Arial" w:cs="Arial"/>
                <w:sz w:val="20"/>
              </w:rPr>
              <w:t xml:space="preserve"> by Announcement</w:t>
            </w:r>
          </w:p>
        </w:tc>
        <w:tc>
          <w:tcPr>
            <w:tcW w:w="1984" w:type="dxa"/>
            <w:shd w:val="clear" w:color="auto" w:fill="auto"/>
          </w:tcPr>
          <w:p w14:paraId="2EDD7FD8" w14:textId="77777777" w:rsidR="00C67201" w:rsidRDefault="00C67201" w:rsidP="00761E7F">
            <w:pPr>
              <w:rPr>
                <w:rFonts w:ascii="Arial" w:eastAsia="맑은 고딕" w:hAnsi="Arial" w:cs="Arial"/>
                <w:sz w:val="20"/>
              </w:rPr>
            </w:pPr>
            <w:r>
              <w:rPr>
                <w:rFonts w:ascii="Arial" w:eastAsia="맑은 고딕" w:hAnsi="Arial" w:cs="Arial"/>
                <w:sz w:val="20"/>
              </w:rPr>
              <w:t>As in comment</w:t>
            </w:r>
          </w:p>
        </w:tc>
        <w:tc>
          <w:tcPr>
            <w:tcW w:w="2782" w:type="dxa"/>
            <w:shd w:val="clear" w:color="auto" w:fill="auto"/>
          </w:tcPr>
          <w:p w14:paraId="027E5983" w14:textId="77777777" w:rsidR="00C67201" w:rsidRDefault="00C67201" w:rsidP="00761E7F">
            <w:pPr>
              <w:rPr>
                <w:rFonts w:ascii="Arial" w:hAnsi="Arial" w:cs="Arial"/>
                <w:color w:val="000000" w:themeColor="text1"/>
                <w:sz w:val="20"/>
                <w:lang w:eastAsia="ko-KR"/>
              </w:rPr>
            </w:pPr>
            <w:r>
              <w:rPr>
                <w:rFonts w:ascii="Arial" w:hAnsi="Arial" w:cs="Arial" w:hint="eastAsia"/>
                <w:color w:val="000000" w:themeColor="text1"/>
                <w:sz w:val="20"/>
                <w:lang w:eastAsia="ko-KR"/>
              </w:rPr>
              <w:t>Revised</w:t>
            </w:r>
          </w:p>
          <w:p w14:paraId="443CBA7A" w14:textId="77777777" w:rsidR="00C67201" w:rsidRDefault="00C67201" w:rsidP="00761E7F">
            <w:pPr>
              <w:rPr>
                <w:rFonts w:ascii="Arial" w:hAnsi="Arial" w:cs="Arial"/>
                <w:color w:val="000000" w:themeColor="text1"/>
                <w:sz w:val="20"/>
                <w:lang w:eastAsia="ko-KR"/>
              </w:rPr>
            </w:pPr>
          </w:p>
          <w:p w14:paraId="68CAA387" w14:textId="77777777" w:rsidR="00C67201" w:rsidRDefault="00C67201" w:rsidP="00761E7F">
            <w:pPr>
              <w:rPr>
                <w:rFonts w:ascii="Arial" w:hAnsi="Arial" w:cs="Arial"/>
                <w:color w:val="000000" w:themeColor="text1"/>
                <w:sz w:val="20"/>
                <w:lang w:eastAsia="ko-KR"/>
              </w:rPr>
            </w:pPr>
            <w:r>
              <w:rPr>
                <w:rFonts w:ascii="Arial" w:hAnsi="Arial" w:cs="Arial"/>
                <w:color w:val="000000" w:themeColor="text1"/>
                <w:sz w:val="20"/>
                <w:lang w:eastAsia="ko-KR"/>
              </w:rPr>
              <w:t>Agree with the commenter.</w:t>
            </w:r>
          </w:p>
          <w:p w14:paraId="40F04E48" w14:textId="77777777" w:rsidR="00C67201" w:rsidRDefault="00C67201" w:rsidP="00761E7F">
            <w:pPr>
              <w:rPr>
                <w:rFonts w:ascii="Arial" w:hAnsi="Arial" w:cs="Arial"/>
                <w:color w:val="000000" w:themeColor="text1"/>
                <w:sz w:val="20"/>
                <w:lang w:eastAsia="ko-KR"/>
              </w:rPr>
            </w:pPr>
          </w:p>
          <w:p w14:paraId="5DF7EAA2" w14:textId="77777777" w:rsidR="00C67201" w:rsidRPr="00C041F1" w:rsidRDefault="00C67201" w:rsidP="00761E7F">
            <w:pPr>
              <w:rPr>
                <w:rFonts w:ascii="Arial" w:hAnsi="Arial" w:cs="Arial"/>
                <w:b/>
                <w:i/>
                <w:color w:val="000000" w:themeColor="text1"/>
                <w:sz w:val="20"/>
                <w:lang w:eastAsia="ko-KR"/>
              </w:rPr>
            </w:pPr>
            <w:r w:rsidRPr="00C041F1">
              <w:rPr>
                <w:rFonts w:ascii="Arial" w:hAnsi="Arial" w:cs="Arial" w:hint="eastAsia"/>
                <w:b/>
                <w:i/>
                <w:color w:val="000000" w:themeColor="text1"/>
                <w:sz w:val="20"/>
                <w:highlight w:val="yellow"/>
                <w:lang w:eastAsia="ko-KR"/>
              </w:rPr>
              <w:t>I</w:t>
            </w:r>
            <w:r w:rsidRPr="00C041F1">
              <w:rPr>
                <w:rFonts w:ascii="Arial" w:hAnsi="Arial" w:cs="Arial"/>
                <w:b/>
                <w:i/>
                <w:color w:val="000000" w:themeColor="text1"/>
                <w:sz w:val="20"/>
                <w:highlight w:val="yellow"/>
                <w:lang w:eastAsia="ko-KR"/>
              </w:rPr>
              <w:t>nstructions to the editor:</w:t>
            </w:r>
            <w:r w:rsidRPr="00C041F1">
              <w:rPr>
                <w:rFonts w:ascii="Arial" w:hAnsi="Arial" w:cs="Arial"/>
                <w:b/>
                <w:i/>
                <w:color w:val="000000" w:themeColor="text1"/>
                <w:sz w:val="20"/>
                <w:lang w:eastAsia="ko-KR"/>
              </w:rPr>
              <w:t xml:space="preserve"> </w:t>
            </w:r>
          </w:p>
          <w:p w14:paraId="0AF137D3" w14:textId="77777777" w:rsidR="00C67201" w:rsidRDefault="00C67201" w:rsidP="00761E7F">
            <w:pPr>
              <w:rPr>
                <w:rFonts w:ascii="Arial" w:hAnsi="Arial" w:cs="Arial"/>
                <w:color w:val="000000" w:themeColor="text1"/>
                <w:sz w:val="20"/>
                <w:lang w:eastAsia="ko-KR"/>
              </w:rPr>
            </w:pPr>
            <w:r>
              <w:rPr>
                <w:rFonts w:ascii="Arial" w:hAnsi="Arial" w:cs="Arial"/>
                <w:color w:val="000000" w:themeColor="text1"/>
                <w:sz w:val="20"/>
                <w:lang w:eastAsia="ko-KR"/>
              </w:rPr>
              <w:t>Please make the changes as shown in doc 11-22/1307r0.</w:t>
            </w:r>
          </w:p>
        </w:tc>
      </w:tr>
      <w:tr w:rsidR="00C67201" w:rsidRPr="00FE1F29" w14:paraId="548C96D0" w14:textId="77777777" w:rsidTr="00761E7F">
        <w:trPr>
          <w:trHeight w:val="386"/>
        </w:trPr>
        <w:tc>
          <w:tcPr>
            <w:tcW w:w="709" w:type="dxa"/>
            <w:shd w:val="clear" w:color="auto" w:fill="auto"/>
          </w:tcPr>
          <w:p w14:paraId="44651C03" w14:textId="77777777" w:rsidR="00C67201" w:rsidRDefault="00C67201" w:rsidP="00761E7F">
            <w:pPr>
              <w:ind w:leftChars="-49" w:left="-108"/>
              <w:rPr>
                <w:rFonts w:ascii="Arial" w:eastAsia="맑은 고딕" w:hAnsi="Arial" w:cs="Arial"/>
                <w:sz w:val="20"/>
              </w:rPr>
            </w:pPr>
            <w:r>
              <w:rPr>
                <w:rFonts w:ascii="Arial" w:eastAsia="맑은 고딕" w:hAnsi="Arial" w:cs="Arial"/>
                <w:sz w:val="20"/>
              </w:rPr>
              <w:t>13543</w:t>
            </w:r>
          </w:p>
        </w:tc>
        <w:tc>
          <w:tcPr>
            <w:tcW w:w="709" w:type="dxa"/>
            <w:shd w:val="clear" w:color="auto" w:fill="auto"/>
          </w:tcPr>
          <w:p w14:paraId="75F08A3C" w14:textId="77777777" w:rsidR="00C67201" w:rsidRDefault="00C67201" w:rsidP="00761E7F">
            <w:pPr>
              <w:rPr>
                <w:rFonts w:ascii="Arial" w:eastAsia="맑은 고딕" w:hAnsi="Arial" w:cs="Arial"/>
                <w:sz w:val="20"/>
              </w:rPr>
            </w:pPr>
            <w:r>
              <w:rPr>
                <w:rFonts w:ascii="Arial" w:eastAsia="맑은 고딕" w:hAnsi="Arial" w:cs="Arial"/>
                <w:sz w:val="20"/>
              </w:rPr>
              <w:t>9.3.1.19</w:t>
            </w:r>
          </w:p>
        </w:tc>
        <w:tc>
          <w:tcPr>
            <w:tcW w:w="850" w:type="dxa"/>
            <w:shd w:val="clear" w:color="auto" w:fill="auto"/>
          </w:tcPr>
          <w:p w14:paraId="27F41643" w14:textId="77777777" w:rsidR="00C67201" w:rsidRDefault="00C67201" w:rsidP="00761E7F">
            <w:pPr>
              <w:rPr>
                <w:rFonts w:ascii="Arial" w:eastAsia="맑은 고딕" w:hAnsi="Arial" w:cs="Arial"/>
                <w:sz w:val="20"/>
              </w:rPr>
            </w:pPr>
            <w:r>
              <w:rPr>
                <w:rFonts w:ascii="Arial" w:eastAsia="맑은 고딕" w:hAnsi="Arial" w:cs="Arial"/>
                <w:sz w:val="20"/>
              </w:rPr>
              <w:t>138.56</w:t>
            </w:r>
          </w:p>
        </w:tc>
        <w:tc>
          <w:tcPr>
            <w:tcW w:w="3002" w:type="dxa"/>
            <w:shd w:val="clear" w:color="auto" w:fill="auto"/>
          </w:tcPr>
          <w:p w14:paraId="5A06C28F" w14:textId="77777777" w:rsidR="00C67201" w:rsidRDefault="00C67201" w:rsidP="00761E7F">
            <w:pPr>
              <w:rPr>
                <w:rFonts w:ascii="Arial" w:eastAsia="맑은 고딕" w:hAnsi="Arial" w:cs="Arial"/>
                <w:sz w:val="20"/>
              </w:rPr>
            </w:pPr>
            <w:r>
              <w:rPr>
                <w:rFonts w:ascii="Arial" w:eastAsia="맑은 고딕" w:hAnsi="Arial" w:cs="Arial"/>
                <w:sz w:val="20"/>
              </w:rPr>
              <w:t>Suggest to make 2007 as a separate row, as it is reserved for EHT variant.</w:t>
            </w:r>
          </w:p>
        </w:tc>
        <w:tc>
          <w:tcPr>
            <w:tcW w:w="1984" w:type="dxa"/>
            <w:shd w:val="clear" w:color="auto" w:fill="auto"/>
          </w:tcPr>
          <w:p w14:paraId="5062C6F5" w14:textId="77777777" w:rsidR="00C67201" w:rsidRDefault="00C67201" w:rsidP="00761E7F">
            <w:pPr>
              <w:rPr>
                <w:rFonts w:ascii="Arial" w:eastAsia="맑은 고딕" w:hAnsi="Arial" w:cs="Arial"/>
                <w:sz w:val="20"/>
              </w:rPr>
            </w:pPr>
            <w:r>
              <w:rPr>
                <w:rFonts w:ascii="Arial" w:eastAsia="맑은 고딕" w:hAnsi="Arial" w:cs="Arial"/>
                <w:sz w:val="20"/>
              </w:rPr>
              <w:t>As in comment</w:t>
            </w:r>
          </w:p>
        </w:tc>
        <w:tc>
          <w:tcPr>
            <w:tcW w:w="2782" w:type="dxa"/>
            <w:shd w:val="clear" w:color="auto" w:fill="auto"/>
          </w:tcPr>
          <w:p w14:paraId="78778B21" w14:textId="77777777" w:rsidR="00C67201" w:rsidRDefault="00C67201" w:rsidP="00761E7F">
            <w:pPr>
              <w:rPr>
                <w:rFonts w:ascii="Arial" w:hAnsi="Arial" w:cs="Arial"/>
                <w:color w:val="000000" w:themeColor="text1"/>
                <w:sz w:val="20"/>
                <w:lang w:eastAsia="ko-KR"/>
              </w:rPr>
            </w:pPr>
            <w:r>
              <w:rPr>
                <w:rFonts w:ascii="Arial" w:hAnsi="Arial" w:cs="Arial" w:hint="eastAsia"/>
                <w:color w:val="000000" w:themeColor="text1"/>
                <w:sz w:val="20"/>
                <w:lang w:eastAsia="ko-KR"/>
              </w:rPr>
              <w:t>Re</w:t>
            </w:r>
            <w:r>
              <w:rPr>
                <w:rFonts w:ascii="Arial" w:hAnsi="Arial" w:cs="Arial"/>
                <w:color w:val="000000" w:themeColor="text1"/>
                <w:sz w:val="20"/>
                <w:lang w:eastAsia="ko-KR"/>
              </w:rPr>
              <w:t>vised</w:t>
            </w:r>
          </w:p>
          <w:p w14:paraId="1D2160EF" w14:textId="77777777" w:rsidR="00C67201" w:rsidRDefault="00C67201" w:rsidP="00761E7F">
            <w:pPr>
              <w:rPr>
                <w:rFonts w:ascii="Arial" w:hAnsi="Arial" w:cs="Arial"/>
                <w:color w:val="000000" w:themeColor="text1"/>
                <w:sz w:val="20"/>
                <w:lang w:eastAsia="ko-KR"/>
              </w:rPr>
            </w:pPr>
          </w:p>
          <w:p w14:paraId="249072B0" w14:textId="77777777" w:rsidR="00C67201" w:rsidRDefault="00C67201" w:rsidP="00761E7F">
            <w:pPr>
              <w:rPr>
                <w:rFonts w:ascii="Arial" w:hAnsi="Arial" w:cs="Arial"/>
                <w:color w:val="000000" w:themeColor="text1"/>
                <w:sz w:val="20"/>
                <w:lang w:eastAsia="ko-KR"/>
              </w:rPr>
            </w:pPr>
            <w:r>
              <w:rPr>
                <w:rFonts w:ascii="Arial" w:hAnsi="Arial" w:cs="Arial"/>
                <w:color w:val="000000" w:themeColor="text1"/>
                <w:sz w:val="20"/>
                <w:lang w:eastAsia="ko-KR"/>
              </w:rPr>
              <w:t>It’s clarified in 11-22/1090r4. Please see the document.</w:t>
            </w:r>
          </w:p>
        </w:tc>
      </w:tr>
      <w:tr w:rsidR="00C67201" w:rsidRPr="00FE1F29" w14:paraId="00A0B4D7" w14:textId="77777777" w:rsidTr="00761E7F">
        <w:trPr>
          <w:trHeight w:val="386"/>
        </w:trPr>
        <w:tc>
          <w:tcPr>
            <w:tcW w:w="709" w:type="dxa"/>
            <w:shd w:val="clear" w:color="auto" w:fill="auto"/>
          </w:tcPr>
          <w:p w14:paraId="30829157" w14:textId="77777777" w:rsidR="00C67201" w:rsidRDefault="00C67201" w:rsidP="00761E7F">
            <w:pPr>
              <w:ind w:leftChars="-49" w:left="-108"/>
              <w:rPr>
                <w:rFonts w:ascii="Arial" w:eastAsia="맑은 고딕" w:hAnsi="Arial" w:cs="Arial"/>
                <w:sz w:val="20"/>
              </w:rPr>
            </w:pPr>
            <w:r>
              <w:rPr>
                <w:rFonts w:ascii="Arial" w:eastAsia="맑은 고딕" w:hAnsi="Arial" w:cs="Arial"/>
                <w:sz w:val="20"/>
              </w:rPr>
              <w:t>13677</w:t>
            </w:r>
          </w:p>
        </w:tc>
        <w:tc>
          <w:tcPr>
            <w:tcW w:w="709" w:type="dxa"/>
            <w:shd w:val="clear" w:color="auto" w:fill="auto"/>
          </w:tcPr>
          <w:p w14:paraId="1C0E800A" w14:textId="77777777" w:rsidR="00C67201" w:rsidRDefault="00C67201" w:rsidP="00761E7F">
            <w:pPr>
              <w:rPr>
                <w:rFonts w:ascii="Arial" w:eastAsia="맑은 고딕" w:hAnsi="Arial" w:cs="Arial"/>
                <w:sz w:val="20"/>
              </w:rPr>
            </w:pPr>
            <w:r>
              <w:rPr>
                <w:rFonts w:ascii="Arial" w:eastAsia="맑은 고딕" w:hAnsi="Arial" w:cs="Arial"/>
                <w:sz w:val="20"/>
              </w:rPr>
              <w:t>9.3.1.19</w:t>
            </w:r>
          </w:p>
        </w:tc>
        <w:tc>
          <w:tcPr>
            <w:tcW w:w="850" w:type="dxa"/>
            <w:shd w:val="clear" w:color="auto" w:fill="auto"/>
          </w:tcPr>
          <w:p w14:paraId="7352B368" w14:textId="77777777" w:rsidR="00C67201" w:rsidRDefault="00C67201" w:rsidP="00761E7F">
            <w:pPr>
              <w:rPr>
                <w:rFonts w:ascii="Arial" w:eastAsia="맑은 고딕" w:hAnsi="Arial" w:cs="Arial"/>
                <w:sz w:val="20"/>
              </w:rPr>
            </w:pPr>
            <w:r>
              <w:rPr>
                <w:rFonts w:ascii="Arial" w:eastAsia="맑은 고딕" w:hAnsi="Arial" w:cs="Arial"/>
                <w:sz w:val="20"/>
              </w:rPr>
              <w:t>139.18</w:t>
            </w:r>
          </w:p>
        </w:tc>
        <w:tc>
          <w:tcPr>
            <w:tcW w:w="3002" w:type="dxa"/>
            <w:shd w:val="clear" w:color="auto" w:fill="auto"/>
          </w:tcPr>
          <w:p w14:paraId="46B98A54" w14:textId="77777777" w:rsidR="00C67201" w:rsidRDefault="00C67201" w:rsidP="00761E7F">
            <w:pPr>
              <w:rPr>
                <w:rFonts w:ascii="Arial" w:eastAsia="맑은 고딕" w:hAnsi="Arial" w:cs="Arial"/>
                <w:sz w:val="20"/>
              </w:rPr>
            </w:pPr>
            <w:r>
              <w:rPr>
                <w:rFonts w:ascii="Arial" w:eastAsia="맑은 고딕" w:hAnsi="Arial" w:cs="Arial"/>
                <w:sz w:val="20"/>
              </w:rPr>
              <w:t>"STA Info field contains ranging measurement parameters if the NDP Announcement frame is a Ranging variant." - "ranging measurement parameters" that is not an accurate description.</w:t>
            </w:r>
          </w:p>
        </w:tc>
        <w:tc>
          <w:tcPr>
            <w:tcW w:w="1984" w:type="dxa"/>
            <w:shd w:val="clear" w:color="auto" w:fill="auto"/>
          </w:tcPr>
          <w:p w14:paraId="56FC8192" w14:textId="77777777" w:rsidR="00C67201" w:rsidRDefault="00C67201" w:rsidP="00761E7F">
            <w:pPr>
              <w:rPr>
                <w:rFonts w:ascii="Arial" w:eastAsia="맑은 고딕" w:hAnsi="Arial" w:cs="Arial"/>
                <w:sz w:val="20"/>
              </w:rPr>
            </w:pPr>
            <w:r>
              <w:rPr>
                <w:rFonts w:ascii="Arial" w:eastAsia="맑은 고딕" w:hAnsi="Arial" w:cs="Arial"/>
                <w:sz w:val="20"/>
              </w:rPr>
              <w:t xml:space="preserve">Change "ranging measurement parameters" to "current </w:t>
            </w:r>
            <w:proofErr w:type="spellStart"/>
            <w:r>
              <w:rPr>
                <w:rFonts w:ascii="Arial" w:eastAsia="맑은 고딕" w:hAnsi="Arial" w:cs="Arial"/>
                <w:sz w:val="20"/>
              </w:rPr>
              <w:t>Tx</w:t>
            </w:r>
            <w:proofErr w:type="spellEnd"/>
            <w:r>
              <w:rPr>
                <w:rFonts w:ascii="Arial" w:eastAsia="맑은 고딕" w:hAnsi="Arial" w:cs="Arial"/>
                <w:sz w:val="20"/>
              </w:rPr>
              <w:t xml:space="preserve"> power end desired RSSI levels"</w:t>
            </w:r>
          </w:p>
        </w:tc>
        <w:tc>
          <w:tcPr>
            <w:tcW w:w="2782" w:type="dxa"/>
            <w:shd w:val="clear" w:color="auto" w:fill="auto"/>
          </w:tcPr>
          <w:p w14:paraId="30039BB3" w14:textId="77777777" w:rsidR="00C67201" w:rsidRDefault="00C67201" w:rsidP="00761E7F">
            <w:pPr>
              <w:rPr>
                <w:rFonts w:ascii="Arial" w:hAnsi="Arial" w:cs="Arial"/>
                <w:color w:val="000000" w:themeColor="text1"/>
                <w:sz w:val="20"/>
                <w:lang w:eastAsia="ko-KR"/>
              </w:rPr>
            </w:pPr>
            <w:r>
              <w:rPr>
                <w:rFonts w:ascii="Arial" w:hAnsi="Arial" w:cs="Arial" w:hint="eastAsia"/>
                <w:color w:val="000000" w:themeColor="text1"/>
                <w:sz w:val="20"/>
                <w:lang w:eastAsia="ko-KR"/>
              </w:rPr>
              <w:t>Revised</w:t>
            </w:r>
          </w:p>
          <w:p w14:paraId="1578FDD1" w14:textId="77777777" w:rsidR="00C67201" w:rsidRPr="00474534" w:rsidRDefault="00C67201" w:rsidP="00761E7F">
            <w:pPr>
              <w:rPr>
                <w:rFonts w:ascii="Arial" w:hAnsi="Arial" w:cs="Arial"/>
                <w:color w:val="000000" w:themeColor="text1"/>
                <w:sz w:val="20"/>
                <w:lang w:eastAsia="ko-KR"/>
              </w:rPr>
            </w:pPr>
          </w:p>
          <w:p w14:paraId="5DAE01F5" w14:textId="77777777" w:rsidR="00C67201" w:rsidRPr="00474534" w:rsidRDefault="00C67201" w:rsidP="00761E7F">
            <w:pPr>
              <w:rPr>
                <w:rFonts w:ascii="Arial" w:hAnsi="Arial" w:cs="Arial"/>
                <w:color w:val="000000" w:themeColor="text1"/>
                <w:sz w:val="20"/>
                <w:lang w:eastAsia="ko-KR"/>
              </w:rPr>
            </w:pPr>
            <w:r w:rsidRPr="00474534">
              <w:rPr>
                <w:rFonts w:ascii="Arial" w:hAnsi="Arial" w:cs="Arial"/>
                <w:color w:val="000000" w:themeColor="text1"/>
                <w:sz w:val="20"/>
                <w:lang w:eastAsia="ko-KR"/>
              </w:rPr>
              <w:t xml:space="preserve">P47L3 of 11az D5.0 says ‘The STA Info field with AID11 subfield equal to 2045 is used in the non-TB ranging measurement exchange, 11.21.6.4.4 (Non-TB ranging measurement exchange) to carry the I2R </w:t>
            </w:r>
            <w:r w:rsidRPr="00474534">
              <w:rPr>
                <w:rFonts w:ascii="Arial" w:hAnsi="Arial" w:cs="Arial"/>
                <w:color w:val="000000" w:themeColor="text1"/>
                <w:sz w:val="20"/>
                <w:lang w:eastAsia="ko-KR"/>
              </w:rPr>
              <w:lastRenderedPageBreak/>
              <w:t xml:space="preserve">NDP </w:t>
            </w:r>
            <w:proofErr w:type="spellStart"/>
            <w:r w:rsidRPr="00474534">
              <w:rPr>
                <w:rFonts w:ascii="Arial" w:hAnsi="Arial" w:cs="Arial"/>
                <w:color w:val="000000" w:themeColor="text1"/>
                <w:sz w:val="20"/>
                <w:lang w:eastAsia="ko-KR"/>
              </w:rPr>
              <w:t>Tx</w:t>
            </w:r>
            <w:proofErr w:type="spellEnd"/>
            <w:r w:rsidRPr="00474534">
              <w:rPr>
                <w:rFonts w:ascii="Arial" w:hAnsi="Arial" w:cs="Arial"/>
                <w:color w:val="000000" w:themeColor="text1"/>
                <w:sz w:val="20"/>
                <w:lang w:eastAsia="ko-KR"/>
              </w:rPr>
              <w:t xml:space="preserve"> Power and R2I NDP Target RSSI subfields.’ So I mod</w:t>
            </w:r>
            <w:r>
              <w:rPr>
                <w:rFonts w:ascii="Arial" w:hAnsi="Arial" w:cs="Arial"/>
                <w:color w:val="000000" w:themeColor="text1"/>
                <w:sz w:val="20"/>
                <w:lang w:eastAsia="ko-KR"/>
              </w:rPr>
              <w:t>ify the text as below</w:t>
            </w:r>
            <w:r w:rsidRPr="00474534">
              <w:rPr>
                <w:rFonts w:ascii="Arial" w:hAnsi="Arial" w:cs="Arial"/>
                <w:color w:val="000000" w:themeColor="text1"/>
                <w:sz w:val="20"/>
                <w:lang w:eastAsia="ko-KR"/>
              </w:rPr>
              <w:t>.</w:t>
            </w:r>
          </w:p>
          <w:p w14:paraId="778DF555" w14:textId="77777777" w:rsidR="00C67201" w:rsidRPr="00474534" w:rsidRDefault="00C67201" w:rsidP="00761E7F">
            <w:pPr>
              <w:rPr>
                <w:rFonts w:ascii="Arial" w:hAnsi="Arial" w:cs="Arial"/>
                <w:color w:val="000000" w:themeColor="text1"/>
                <w:sz w:val="20"/>
                <w:lang w:eastAsia="ko-KR"/>
              </w:rPr>
            </w:pPr>
          </w:p>
          <w:p w14:paraId="1C09BC36" w14:textId="77777777" w:rsidR="00C67201" w:rsidRPr="00C041F1" w:rsidRDefault="00C67201" w:rsidP="00761E7F">
            <w:pPr>
              <w:rPr>
                <w:rFonts w:ascii="Arial" w:hAnsi="Arial" w:cs="Arial"/>
                <w:b/>
                <w:i/>
                <w:color w:val="000000" w:themeColor="text1"/>
                <w:sz w:val="20"/>
                <w:lang w:eastAsia="ko-KR"/>
              </w:rPr>
            </w:pPr>
            <w:r w:rsidRPr="00C041F1">
              <w:rPr>
                <w:rFonts w:ascii="Arial" w:hAnsi="Arial" w:cs="Arial" w:hint="eastAsia"/>
                <w:b/>
                <w:i/>
                <w:color w:val="000000" w:themeColor="text1"/>
                <w:sz w:val="20"/>
                <w:highlight w:val="yellow"/>
                <w:lang w:eastAsia="ko-KR"/>
              </w:rPr>
              <w:t>I</w:t>
            </w:r>
            <w:r w:rsidRPr="00C041F1">
              <w:rPr>
                <w:rFonts w:ascii="Arial" w:hAnsi="Arial" w:cs="Arial"/>
                <w:b/>
                <w:i/>
                <w:color w:val="000000" w:themeColor="text1"/>
                <w:sz w:val="20"/>
                <w:highlight w:val="yellow"/>
                <w:lang w:eastAsia="ko-KR"/>
              </w:rPr>
              <w:t>nstructions to the editor:</w:t>
            </w:r>
            <w:r w:rsidRPr="00C041F1">
              <w:rPr>
                <w:rFonts w:ascii="Arial" w:hAnsi="Arial" w:cs="Arial"/>
                <w:b/>
                <w:i/>
                <w:color w:val="000000" w:themeColor="text1"/>
                <w:sz w:val="20"/>
                <w:lang w:eastAsia="ko-KR"/>
              </w:rPr>
              <w:t xml:space="preserve"> </w:t>
            </w:r>
          </w:p>
          <w:p w14:paraId="3C8620AF" w14:textId="77777777" w:rsidR="00C67201" w:rsidRDefault="00C67201" w:rsidP="00761E7F">
            <w:pPr>
              <w:rPr>
                <w:rFonts w:ascii="Arial" w:hAnsi="Arial" w:cs="Arial"/>
                <w:color w:val="000000" w:themeColor="text1"/>
                <w:sz w:val="20"/>
                <w:lang w:eastAsia="ko-KR"/>
              </w:rPr>
            </w:pPr>
            <w:r>
              <w:rPr>
                <w:rFonts w:ascii="Arial" w:hAnsi="Arial" w:cs="Arial"/>
                <w:color w:val="000000" w:themeColor="text1"/>
                <w:sz w:val="20"/>
                <w:lang w:eastAsia="ko-KR"/>
              </w:rPr>
              <w:t>Please make the changes as shown in doc 11-22/1307r0.</w:t>
            </w:r>
          </w:p>
        </w:tc>
      </w:tr>
    </w:tbl>
    <w:p w14:paraId="2322E93F" w14:textId="77777777" w:rsidR="00C67201" w:rsidRDefault="00C67201" w:rsidP="0031569B">
      <w:pPr>
        <w:pStyle w:val="B-Body"/>
        <w:ind w:left="0"/>
        <w:rPr>
          <w:lang w:val="en-GB" w:eastAsia="ko-KR"/>
        </w:rPr>
      </w:pPr>
    </w:p>
    <w:p w14:paraId="6A01A103" w14:textId="2B998529" w:rsidR="006C51D4" w:rsidRPr="004B1506" w:rsidRDefault="006C51D4" w:rsidP="006C51D4">
      <w:pPr>
        <w:pStyle w:val="4"/>
        <w:numPr>
          <w:ilvl w:val="0"/>
          <w:numId w:val="0"/>
        </w:numPr>
        <w:ind w:left="360" w:hanging="360"/>
        <w:rPr>
          <w:i/>
          <w:sz w:val="22"/>
          <w:szCs w:val="22"/>
          <w:lang w:eastAsia="ko-KR"/>
        </w:rPr>
      </w:pPr>
      <w:r>
        <w:rPr>
          <w:rFonts w:hint="eastAsia"/>
          <w:i/>
          <w:sz w:val="22"/>
          <w:szCs w:val="22"/>
          <w:lang w:eastAsia="ko-KR"/>
        </w:rPr>
        <w:t>CID</w:t>
      </w:r>
      <w:r w:rsidRPr="00D340CD">
        <w:rPr>
          <w:i/>
          <w:sz w:val="22"/>
          <w:szCs w:val="22"/>
          <w:lang w:eastAsia="ko-KR"/>
        </w:rPr>
        <w:t xml:space="preserve"> 1</w:t>
      </w:r>
      <w:r>
        <w:rPr>
          <w:i/>
          <w:sz w:val="22"/>
          <w:szCs w:val="22"/>
          <w:lang w:eastAsia="ko-KR"/>
        </w:rPr>
        <w:t xml:space="preserve">1994, 11894, 10973, 12250, 11895, 12049, 10792, 10795, 11490, </w:t>
      </w:r>
      <w:r w:rsidRPr="00C67201">
        <w:rPr>
          <w:i/>
          <w:sz w:val="22"/>
          <w:szCs w:val="22"/>
          <w:lang w:eastAsia="ko-KR"/>
        </w:rPr>
        <w:t>10793</w:t>
      </w:r>
      <w:r>
        <w:rPr>
          <w:i/>
          <w:sz w:val="22"/>
          <w:szCs w:val="22"/>
          <w:lang w:eastAsia="ko-KR"/>
        </w:rPr>
        <w:t xml:space="preserve">, 10794, </w:t>
      </w:r>
      <w:r w:rsidR="00EC6B6E">
        <w:rPr>
          <w:i/>
          <w:sz w:val="22"/>
          <w:szCs w:val="22"/>
          <w:lang w:eastAsia="ko-KR"/>
        </w:rPr>
        <w:t>11684, 11685</w:t>
      </w:r>
      <w:r>
        <w:rPr>
          <w:i/>
          <w:sz w:val="22"/>
          <w:szCs w:val="22"/>
          <w:lang w:eastAsia="ko-KR"/>
        </w:rPr>
        <w:t xml:space="preserve"> and </w:t>
      </w:r>
      <w:r w:rsidRPr="00D340CD">
        <w:rPr>
          <w:i/>
          <w:sz w:val="22"/>
          <w:szCs w:val="22"/>
          <w:lang w:eastAsia="ko-KR"/>
        </w:rPr>
        <w:t>1372</w:t>
      </w:r>
      <w:r>
        <w:rPr>
          <w:i/>
          <w:sz w:val="22"/>
          <w:szCs w:val="22"/>
          <w:lang w:eastAsia="ko-KR"/>
        </w:rPr>
        <w:t>6</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850"/>
        <w:gridCol w:w="3002"/>
        <w:gridCol w:w="1984"/>
        <w:gridCol w:w="2782"/>
      </w:tblGrid>
      <w:tr w:rsidR="006C51D4" w14:paraId="13321FF5" w14:textId="77777777" w:rsidTr="00761E7F">
        <w:trPr>
          <w:trHeight w:val="386"/>
        </w:trPr>
        <w:tc>
          <w:tcPr>
            <w:tcW w:w="709" w:type="dxa"/>
            <w:shd w:val="clear" w:color="auto" w:fill="auto"/>
            <w:hideMark/>
          </w:tcPr>
          <w:p w14:paraId="5B8AE0DB" w14:textId="77777777" w:rsidR="006C51D4" w:rsidRDefault="006C51D4" w:rsidP="00761E7F">
            <w:pPr>
              <w:rPr>
                <w:rFonts w:ascii="Arial" w:hAnsi="Arial" w:cs="Arial"/>
                <w:b/>
                <w:bCs/>
                <w:sz w:val="20"/>
                <w:lang w:val="en-US"/>
              </w:rPr>
            </w:pPr>
            <w:r>
              <w:rPr>
                <w:rFonts w:ascii="Arial" w:hAnsi="Arial" w:cs="Arial"/>
                <w:b/>
                <w:bCs/>
                <w:sz w:val="20"/>
              </w:rPr>
              <w:t>CID</w:t>
            </w:r>
          </w:p>
        </w:tc>
        <w:tc>
          <w:tcPr>
            <w:tcW w:w="709" w:type="dxa"/>
            <w:shd w:val="clear" w:color="auto" w:fill="auto"/>
            <w:hideMark/>
          </w:tcPr>
          <w:p w14:paraId="79E1198E" w14:textId="77777777" w:rsidR="006C51D4" w:rsidRDefault="006C51D4" w:rsidP="00761E7F">
            <w:pPr>
              <w:rPr>
                <w:rFonts w:ascii="Arial" w:hAnsi="Arial" w:cs="Arial"/>
                <w:b/>
                <w:bCs/>
                <w:sz w:val="20"/>
              </w:rPr>
            </w:pPr>
            <w:r>
              <w:rPr>
                <w:rFonts w:ascii="Arial" w:hAnsi="Arial" w:cs="Arial"/>
                <w:b/>
                <w:bCs/>
                <w:sz w:val="20"/>
              </w:rPr>
              <w:t>Clause</w:t>
            </w:r>
          </w:p>
        </w:tc>
        <w:tc>
          <w:tcPr>
            <w:tcW w:w="850" w:type="dxa"/>
            <w:shd w:val="clear" w:color="auto" w:fill="auto"/>
            <w:hideMark/>
          </w:tcPr>
          <w:p w14:paraId="4B9E6149" w14:textId="77777777" w:rsidR="006C51D4" w:rsidRDefault="006C51D4" w:rsidP="00761E7F">
            <w:pPr>
              <w:rPr>
                <w:rFonts w:ascii="Arial" w:hAnsi="Arial" w:cs="Arial"/>
                <w:b/>
                <w:bCs/>
                <w:sz w:val="20"/>
              </w:rPr>
            </w:pPr>
            <w:r>
              <w:rPr>
                <w:rFonts w:ascii="Arial" w:hAnsi="Arial" w:cs="Arial"/>
                <w:b/>
                <w:bCs/>
                <w:sz w:val="20"/>
              </w:rPr>
              <w:t>PP.LL</w:t>
            </w:r>
          </w:p>
        </w:tc>
        <w:tc>
          <w:tcPr>
            <w:tcW w:w="3002" w:type="dxa"/>
            <w:shd w:val="clear" w:color="auto" w:fill="auto"/>
            <w:hideMark/>
          </w:tcPr>
          <w:p w14:paraId="1606FB5F" w14:textId="77777777" w:rsidR="006C51D4" w:rsidRDefault="006C51D4" w:rsidP="00761E7F">
            <w:pPr>
              <w:rPr>
                <w:rFonts w:ascii="Arial" w:hAnsi="Arial" w:cs="Arial"/>
                <w:b/>
                <w:bCs/>
                <w:sz w:val="20"/>
              </w:rPr>
            </w:pPr>
            <w:r>
              <w:rPr>
                <w:rFonts w:ascii="Arial" w:hAnsi="Arial" w:cs="Arial"/>
                <w:b/>
                <w:bCs/>
                <w:sz w:val="20"/>
              </w:rPr>
              <w:t>Comment</w:t>
            </w:r>
          </w:p>
        </w:tc>
        <w:tc>
          <w:tcPr>
            <w:tcW w:w="1984" w:type="dxa"/>
            <w:shd w:val="clear" w:color="auto" w:fill="auto"/>
            <w:hideMark/>
          </w:tcPr>
          <w:p w14:paraId="24E63ACA" w14:textId="77777777" w:rsidR="006C51D4" w:rsidRDefault="006C51D4" w:rsidP="00761E7F">
            <w:pPr>
              <w:rPr>
                <w:rFonts w:ascii="Arial" w:hAnsi="Arial" w:cs="Arial"/>
                <w:b/>
                <w:bCs/>
                <w:sz w:val="20"/>
              </w:rPr>
            </w:pPr>
            <w:r>
              <w:rPr>
                <w:rFonts w:ascii="Arial" w:hAnsi="Arial" w:cs="Arial"/>
                <w:b/>
                <w:bCs/>
                <w:sz w:val="20"/>
              </w:rPr>
              <w:t>Proposed Change</w:t>
            </w:r>
          </w:p>
        </w:tc>
        <w:tc>
          <w:tcPr>
            <w:tcW w:w="2782" w:type="dxa"/>
            <w:shd w:val="clear" w:color="auto" w:fill="auto"/>
            <w:hideMark/>
          </w:tcPr>
          <w:p w14:paraId="2F6A119A" w14:textId="77777777" w:rsidR="006C51D4" w:rsidRDefault="006C51D4" w:rsidP="00761E7F">
            <w:pPr>
              <w:rPr>
                <w:rFonts w:ascii="Arial" w:hAnsi="Arial" w:cs="Arial"/>
                <w:b/>
                <w:bCs/>
                <w:sz w:val="20"/>
              </w:rPr>
            </w:pPr>
            <w:r>
              <w:rPr>
                <w:rFonts w:ascii="Arial" w:hAnsi="Arial" w:cs="Arial"/>
                <w:b/>
                <w:bCs/>
                <w:sz w:val="20"/>
              </w:rPr>
              <w:t>Resolution</w:t>
            </w:r>
          </w:p>
        </w:tc>
      </w:tr>
      <w:tr w:rsidR="006C51D4" w:rsidRPr="00FE1F29" w14:paraId="761DDD9F" w14:textId="77777777" w:rsidTr="00761E7F">
        <w:trPr>
          <w:trHeight w:val="386"/>
        </w:trPr>
        <w:tc>
          <w:tcPr>
            <w:tcW w:w="709" w:type="dxa"/>
            <w:shd w:val="clear" w:color="auto" w:fill="auto"/>
          </w:tcPr>
          <w:p w14:paraId="0500B9C6" w14:textId="77777777" w:rsidR="006C51D4" w:rsidRDefault="006C51D4" w:rsidP="00761E7F">
            <w:pPr>
              <w:ind w:leftChars="-49" w:left="-108"/>
              <w:rPr>
                <w:rFonts w:ascii="Arial" w:eastAsia="맑은 고딕" w:hAnsi="Arial" w:cs="Arial"/>
                <w:sz w:val="20"/>
              </w:rPr>
            </w:pPr>
            <w:r>
              <w:rPr>
                <w:rFonts w:ascii="Arial" w:eastAsia="맑은 고딕" w:hAnsi="Arial" w:cs="Arial" w:hint="eastAsia"/>
                <w:sz w:val="20"/>
                <w:lang w:eastAsia="ko-KR"/>
              </w:rPr>
              <w:t>11994</w:t>
            </w:r>
          </w:p>
        </w:tc>
        <w:tc>
          <w:tcPr>
            <w:tcW w:w="709" w:type="dxa"/>
            <w:shd w:val="clear" w:color="auto" w:fill="auto"/>
          </w:tcPr>
          <w:p w14:paraId="07E38426" w14:textId="77777777" w:rsidR="006C51D4" w:rsidRDefault="006C51D4" w:rsidP="00761E7F">
            <w:pPr>
              <w:rPr>
                <w:rFonts w:ascii="Arial" w:eastAsia="맑은 고딕" w:hAnsi="Arial" w:cs="Arial"/>
                <w:sz w:val="20"/>
              </w:rPr>
            </w:pPr>
            <w:r>
              <w:rPr>
                <w:rFonts w:ascii="Arial" w:eastAsia="맑은 고딕" w:hAnsi="Arial" w:cs="Arial"/>
                <w:sz w:val="20"/>
              </w:rPr>
              <w:t>9.3.1.19</w:t>
            </w:r>
          </w:p>
        </w:tc>
        <w:tc>
          <w:tcPr>
            <w:tcW w:w="850" w:type="dxa"/>
            <w:shd w:val="clear" w:color="auto" w:fill="auto"/>
          </w:tcPr>
          <w:p w14:paraId="3E516784" w14:textId="77777777" w:rsidR="006C51D4" w:rsidRDefault="006C51D4" w:rsidP="00761E7F">
            <w:pPr>
              <w:rPr>
                <w:rFonts w:ascii="Arial" w:eastAsia="맑은 고딕" w:hAnsi="Arial" w:cs="Arial"/>
                <w:sz w:val="20"/>
              </w:rPr>
            </w:pPr>
            <w:r>
              <w:rPr>
                <w:rFonts w:ascii="Arial" w:eastAsia="맑은 고딕" w:hAnsi="Arial" w:cs="Arial"/>
                <w:sz w:val="20"/>
              </w:rPr>
              <w:t>139.54</w:t>
            </w:r>
          </w:p>
        </w:tc>
        <w:tc>
          <w:tcPr>
            <w:tcW w:w="3002" w:type="dxa"/>
            <w:shd w:val="clear" w:color="auto" w:fill="auto"/>
          </w:tcPr>
          <w:p w14:paraId="53FD1841" w14:textId="77777777" w:rsidR="006C51D4" w:rsidRDefault="006C51D4" w:rsidP="00761E7F">
            <w:pPr>
              <w:rPr>
                <w:rFonts w:ascii="Arial" w:eastAsia="맑은 고딕" w:hAnsi="Arial" w:cs="Arial"/>
                <w:sz w:val="20"/>
              </w:rPr>
            </w:pPr>
            <w:r>
              <w:rPr>
                <w:rFonts w:ascii="Arial" w:eastAsia="맑은 고딕" w:hAnsi="Arial" w:cs="Arial"/>
                <w:sz w:val="20"/>
              </w:rPr>
              <w:t xml:space="preserve">B0 in the Partial BW Info subfield seems redundant since the resolution bandwidth for each bit of the Feedback Bitmap </w:t>
            </w:r>
            <w:proofErr w:type="spellStart"/>
            <w:r>
              <w:rPr>
                <w:rFonts w:ascii="Arial" w:eastAsia="맑은 고딕" w:hAnsi="Arial" w:cs="Arial"/>
                <w:sz w:val="20"/>
              </w:rPr>
              <w:t>subfiled</w:t>
            </w:r>
            <w:proofErr w:type="spellEnd"/>
            <w:r>
              <w:rPr>
                <w:rFonts w:ascii="Arial" w:eastAsia="맑은 고딕" w:hAnsi="Arial" w:cs="Arial"/>
                <w:sz w:val="20"/>
              </w:rPr>
              <w:t xml:space="preserve"> in the Partial BW Info subfield is determined based on the bandwidth of EHT NDPA. Is it still needed for the 20 MHz resolution indication in 320 MHz bandwidth?</w:t>
            </w:r>
          </w:p>
        </w:tc>
        <w:tc>
          <w:tcPr>
            <w:tcW w:w="1984" w:type="dxa"/>
            <w:shd w:val="clear" w:color="auto" w:fill="auto"/>
          </w:tcPr>
          <w:p w14:paraId="2F9865A2" w14:textId="77777777" w:rsidR="006C51D4" w:rsidRDefault="006C51D4" w:rsidP="00761E7F">
            <w:pPr>
              <w:rPr>
                <w:rFonts w:ascii="Arial" w:eastAsia="맑은 고딕" w:hAnsi="Arial" w:cs="Arial"/>
                <w:sz w:val="20"/>
              </w:rPr>
            </w:pPr>
            <w:r>
              <w:rPr>
                <w:rFonts w:ascii="Arial" w:eastAsia="맑은 고딕" w:hAnsi="Arial" w:cs="Arial"/>
                <w:sz w:val="20"/>
              </w:rPr>
              <w:t>Remove the Resolution bit B0 in the Partial BW Info subfield or define a case where the 20 MHz resolution indication is used in 320 MHz NDPA.</w:t>
            </w:r>
          </w:p>
        </w:tc>
        <w:tc>
          <w:tcPr>
            <w:tcW w:w="2782" w:type="dxa"/>
            <w:shd w:val="clear" w:color="auto" w:fill="auto"/>
          </w:tcPr>
          <w:p w14:paraId="047FC089" w14:textId="77777777" w:rsidR="006C51D4" w:rsidRDefault="006C51D4" w:rsidP="00761E7F">
            <w:pPr>
              <w:rPr>
                <w:rFonts w:ascii="Arial" w:hAnsi="Arial" w:cs="Arial"/>
                <w:color w:val="000000" w:themeColor="text1"/>
                <w:sz w:val="20"/>
                <w:lang w:eastAsia="ko-KR"/>
              </w:rPr>
            </w:pPr>
            <w:r w:rsidRPr="00BA3F7D">
              <w:rPr>
                <w:rFonts w:ascii="Arial" w:hAnsi="Arial" w:cs="Arial"/>
                <w:color w:val="000000" w:themeColor="text1"/>
                <w:sz w:val="20"/>
                <w:lang w:eastAsia="ko-KR"/>
              </w:rPr>
              <w:t>Rejected</w:t>
            </w:r>
          </w:p>
          <w:p w14:paraId="340A0297" w14:textId="77777777" w:rsidR="006C51D4" w:rsidRDefault="006C51D4" w:rsidP="00761E7F">
            <w:pPr>
              <w:rPr>
                <w:rFonts w:ascii="Arial" w:hAnsi="Arial" w:cs="Arial"/>
                <w:color w:val="000000" w:themeColor="text1"/>
                <w:sz w:val="20"/>
                <w:lang w:eastAsia="ko-KR"/>
              </w:rPr>
            </w:pPr>
          </w:p>
          <w:p w14:paraId="7F1224E2" w14:textId="77777777" w:rsidR="006C51D4" w:rsidRDefault="006C51D4" w:rsidP="00761E7F">
            <w:pPr>
              <w:rPr>
                <w:rFonts w:ascii="Arial" w:hAnsi="Arial" w:cs="Arial"/>
                <w:color w:val="000000" w:themeColor="text1"/>
                <w:sz w:val="20"/>
                <w:lang w:eastAsia="ko-KR"/>
              </w:rPr>
            </w:pPr>
            <w:r>
              <w:rPr>
                <w:rFonts w:ascii="Arial" w:hAnsi="Arial" w:cs="Arial"/>
                <w:color w:val="000000" w:themeColor="text1"/>
                <w:sz w:val="20"/>
                <w:lang w:val="en-US" w:eastAsia="ko-KR"/>
              </w:rPr>
              <w:t>I</w:t>
            </w:r>
            <w:r w:rsidRPr="007B09B4">
              <w:rPr>
                <w:rFonts w:ascii="Arial" w:hAnsi="Arial" w:cs="Arial"/>
                <w:color w:val="000000" w:themeColor="text1"/>
                <w:sz w:val="20"/>
                <w:lang w:val="en-US" w:eastAsia="ko-KR"/>
              </w:rPr>
              <w:t>t's better to keep the format unchanged.</w:t>
            </w:r>
            <w:r>
              <w:rPr>
                <w:rFonts w:ascii="Arial" w:hAnsi="Arial" w:cs="Arial"/>
                <w:color w:val="000000" w:themeColor="text1"/>
                <w:sz w:val="20"/>
                <w:lang w:val="en-US" w:eastAsia="ko-KR"/>
              </w:rPr>
              <w:t xml:space="preserve"> And the Resolution bit helps to know the feedback resolution directly.</w:t>
            </w:r>
          </w:p>
        </w:tc>
      </w:tr>
      <w:tr w:rsidR="006C51D4" w:rsidRPr="00FE1F29" w14:paraId="6A118F95" w14:textId="77777777" w:rsidTr="00761E7F">
        <w:trPr>
          <w:trHeight w:val="386"/>
        </w:trPr>
        <w:tc>
          <w:tcPr>
            <w:tcW w:w="709" w:type="dxa"/>
            <w:shd w:val="clear" w:color="auto" w:fill="auto"/>
          </w:tcPr>
          <w:p w14:paraId="72CC0FC6" w14:textId="77777777" w:rsidR="006C51D4" w:rsidRDefault="006C51D4" w:rsidP="00761E7F">
            <w:pPr>
              <w:ind w:leftChars="-49" w:left="-108"/>
              <w:rPr>
                <w:rFonts w:ascii="Arial" w:eastAsia="맑은 고딕" w:hAnsi="Arial" w:cs="Arial"/>
                <w:sz w:val="20"/>
              </w:rPr>
            </w:pPr>
            <w:r>
              <w:rPr>
                <w:rFonts w:ascii="Arial" w:eastAsia="맑은 고딕" w:hAnsi="Arial" w:cs="Arial"/>
                <w:sz w:val="20"/>
              </w:rPr>
              <w:t>11894</w:t>
            </w:r>
          </w:p>
        </w:tc>
        <w:tc>
          <w:tcPr>
            <w:tcW w:w="709" w:type="dxa"/>
            <w:shd w:val="clear" w:color="auto" w:fill="auto"/>
          </w:tcPr>
          <w:p w14:paraId="1986183E" w14:textId="77777777" w:rsidR="006C51D4" w:rsidRDefault="006C51D4" w:rsidP="00761E7F">
            <w:pPr>
              <w:rPr>
                <w:rFonts w:ascii="Arial" w:eastAsia="맑은 고딕" w:hAnsi="Arial" w:cs="Arial"/>
                <w:sz w:val="20"/>
              </w:rPr>
            </w:pPr>
            <w:r>
              <w:rPr>
                <w:rFonts w:ascii="Arial" w:eastAsia="맑은 고딕" w:hAnsi="Arial" w:cs="Arial"/>
                <w:sz w:val="20"/>
              </w:rPr>
              <w:t>9.3.1.19</w:t>
            </w:r>
          </w:p>
        </w:tc>
        <w:tc>
          <w:tcPr>
            <w:tcW w:w="850" w:type="dxa"/>
            <w:shd w:val="clear" w:color="auto" w:fill="auto"/>
          </w:tcPr>
          <w:p w14:paraId="485CB8FF" w14:textId="77777777" w:rsidR="006C51D4" w:rsidRDefault="006C51D4" w:rsidP="00761E7F">
            <w:pPr>
              <w:rPr>
                <w:rFonts w:ascii="Arial" w:eastAsia="맑은 고딕" w:hAnsi="Arial" w:cs="Arial"/>
                <w:sz w:val="20"/>
              </w:rPr>
            </w:pPr>
            <w:r>
              <w:rPr>
                <w:rFonts w:ascii="Arial" w:eastAsia="맑은 고딕" w:hAnsi="Arial" w:cs="Arial"/>
                <w:sz w:val="20"/>
              </w:rPr>
              <w:t>139.48</w:t>
            </w:r>
          </w:p>
        </w:tc>
        <w:tc>
          <w:tcPr>
            <w:tcW w:w="3002" w:type="dxa"/>
            <w:shd w:val="clear" w:color="auto" w:fill="auto"/>
          </w:tcPr>
          <w:p w14:paraId="2831EA80" w14:textId="77777777" w:rsidR="006C51D4" w:rsidRDefault="006C51D4" w:rsidP="00761E7F">
            <w:pPr>
              <w:rPr>
                <w:rFonts w:ascii="Arial" w:eastAsia="맑은 고딕" w:hAnsi="Arial" w:cs="Arial"/>
                <w:sz w:val="20"/>
              </w:rPr>
            </w:pPr>
            <w:r>
              <w:rPr>
                <w:rFonts w:ascii="Arial" w:eastAsia="맑은 고딕" w:hAnsi="Arial" w:cs="Arial"/>
                <w:sz w:val="20"/>
              </w:rPr>
              <w:t xml:space="preserve">Specify that resolution is 20 MHz is bit is 0 and 40 MHz otherwise. Also calling out resolution bandwidth when defining the Feedback Bitmap is confusing. Maybe define it as RU size or </w:t>
            </w:r>
            <w:proofErr w:type="spellStart"/>
            <w:r>
              <w:rPr>
                <w:rFonts w:ascii="Arial" w:eastAsia="맑은 고딕" w:hAnsi="Arial" w:cs="Arial"/>
                <w:sz w:val="20"/>
              </w:rPr>
              <w:t>smth</w:t>
            </w:r>
            <w:proofErr w:type="spellEnd"/>
            <w:r>
              <w:rPr>
                <w:rFonts w:ascii="Arial" w:eastAsia="맑은 고딕" w:hAnsi="Arial" w:cs="Arial"/>
                <w:sz w:val="20"/>
              </w:rPr>
              <w:t xml:space="preserve"> like that (since definition in next paragraph mentions 242-tone RUs and 484-tone </w:t>
            </w:r>
            <w:proofErr w:type="spellStart"/>
            <w:r>
              <w:rPr>
                <w:rFonts w:ascii="Arial" w:eastAsia="맑은 고딕" w:hAnsi="Arial" w:cs="Arial"/>
                <w:sz w:val="20"/>
              </w:rPr>
              <w:t>RUs.</w:t>
            </w:r>
            <w:proofErr w:type="spellEnd"/>
            <w:r>
              <w:rPr>
                <w:rFonts w:ascii="Arial" w:eastAsia="맑은 고딕" w:hAnsi="Arial" w:cs="Arial"/>
                <w:sz w:val="20"/>
              </w:rPr>
              <w:t>)</w:t>
            </w:r>
          </w:p>
        </w:tc>
        <w:tc>
          <w:tcPr>
            <w:tcW w:w="1984" w:type="dxa"/>
            <w:shd w:val="clear" w:color="auto" w:fill="auto"/>
          </w:tcPr>
          <w:p w14:paraId="1DFDFE81" w14:textId="77777777" w:rsidR="006C51D4" w:rsidRDefault="006C51D4" w:rsidP="00761E7F">
            <w:pPr>
              <w:rPr>
                <w:rFonts w:ascii="Arial" w:eastAsia="맑은 고딕" w:hAnsi="Arial" w:cs="Arial"/>
                <w:sz w:val="20"/>
              </w:rPr>
            </w:pPr>
            <w:r>
              <w:rPr>
                <w:rFonts w:ascii="Arial" w:eastAsia="맑은 고딕" w:hAnsi="Arial" w:cs="Arial"/>
                <w:sz w:val="20"/>
              </w:rPr>
              <w:t>As in comment.</w:t>
            </w:r>
          </w:p>
        </w:tc>
        <w:tc>
          <w:tcPr>
            <w:tcW w:w="2782" w:type="dxa"/>
            <w:shd w:val="clear" w:color="auto" w:fill="auto"/>
          </w:tcPr>
          <w:p w14:paraId="341951B6" w14:textId="77777777" w:rsidR="006C51D4" w:rsidRDefault="006C51D4" w:rsidP="00761E7F">
            <w:pPr>
              <w:rPr>
                <w:rFonts w:ascii="Arial" w:hAnsi="Arial" w:cs="Arial"/>
                <w:color w:val="000000" w:themeColor="text1"/>
                <w:sz w:val="20"/>
                <w:lang w:eastAsia="ko-KR"/>
              </w:rPr>
            </w:pPr>
            <w:r>
              <w:rPr>
                <w:rFonts w:ascii="Arial" w:hAnsi="Arial" w:cs="Arial"/>
                <w:color w:val="000000" w:themeColor="text1"/>
                <w:sz w:val="20"/>
                <w:lang w:eastAsia="ko-KR"/>
              </w:rPr>
              <w:t>Revised</w:t>
            </w:r>
          </w:p>
          <w:p w14:paraId="4A608B75" w14:textId="77777777" w:rsidR="006C51D4" w:rsidRDefault="006C51D4" w:rsidP="00761E7F">
            <w:pPr>
              <w:rPr>
                <w:rFonts w:ascii="Arial" w:hAnsi="Arial" w:cs="Arial"/>
                <w:color w:val="000000" w:themeColor="text1"/>
                <w:sz w:val="20"/>
                <w:lang w:eastAsia="ko-KR"/>
              </w:rPr>
            </w:pPr>
          </w:p>
          <w:p w14:paraId="74D2E742" w14:textId="77777777" w:rsidR="006C51D4" w:rsidRDefault="006C51D4" w:rsidP="00761E7F">
            <w:pPr>
              <w:rPr>
                <w:rFonts w:ascii="Arial" w:hAnsi="Arial" w:cs="Arial"/>
                <w:color w:val="000000" w:themeColor="text1"/>
                <w:sz w:val="20"/>
                <w:lang w:eastAsia="ko-KR"/>
              </w:rPr>
            </w:pPr>
            <w:r>
              <w:rPr>
                <w:rFonts w:ascii="Arial" w:hAnsi="Arial" w:cs="Arial"/>
                <w:color w:val="000000" w:themeColor="text1"/>
                <w:sz w:val="20"/>
                <w:lang w:eastAsia="ko-KR"/>
              </w:rPr>
              <w:t>The details are described in the below paragraph. But it needs to clarify more. Please see the clarification below.</w:t>
            </w:r>
          </w:p>
          <w:p w14:paraId="59FED46C" w14:textId="77777777" w:rsidR="006C51D4" w:rsidRDefault="006C51D4" w:rsidP="00761E7F">
            <w:pPr>
              <w:rPr>
                <w:rFonts w:ascii="Arial" w:hAnsi="Arial" w:cs="Arial"/>
                <w:color w:val="000000" w:themeColor="text1"/>
                <w:sz w:val="20"/>
                <w:lang w:eastAsia="ko-KR"/>
              </w:rPr>
            </w:pPr>
          </w:p>
          <w:p w14:paraId="20282068" w14:textId="77777777" w:rsidR="006C51D4" w:rsidRPr="00C041F1" w:rsidRDefault="006C51D4" w:rsidP="00761E7F">
            <w:pPr>
              <w:rPr>
                <w:rFonts w:ascii="Arial" w:hAnsi="Arial" w:cs="Arial"/>
                <w:b/>
                <w:i/>
                <w:color w:val="000000" w:themeColor="text1"/>
                <w:sz w:val="20"/>
                <w:lang w:eastAsia="ko-KR"/>
              </w:rPr>
            </w:pPr>
            <w:r w:rsidRPr="00C041F1">
              <w:rPr>
                <w:rFonts w:ascii="Arial" w:hAnsi="Arial" w:cs="Arial" w:hint="eastAsia"/>
                <w:b/>
                <w:i/>
                <w:color w:val="000000" w:themeColor="text1"/>
                <w:sz w:val="20"/>
                <w:highlight w:val="yellow"/>
                <w:lang w:eastAsia="ko-KR"/>
              </w:rPr>
              <w:t>I</w:t>
            </w:r>
            <w:r w:rsidRPr="00C041F1">
              <w:rPr>
                <w:rFonts w:ascii="Arial" w:hAnsi="Arial" w:cs="Arial"/>
                <w:b/>
                <w:i/>
                <w:color w:val="000000" w:themeColor="text1"/>
                <w:sz w:val="20"/>
                <w:highlight w:val="yellow"/>
                <w:lang w:eastAsia="ko-KR"/>
              </w:rPr>
              <w:t>nstructions to the editor:</w:t>
            </w:r>
            <w:r w:rsidRPr="00C041F1">
              <w:rPr>
                <w:rFonts w:ascii="Arial" w:hAnsi="Arial" w:cs="Arial"/>
                <w:b/>
                <w:i/>
                <w:color w:val="000000" w:themeColor="text1"/>
                <w:sz w:val="20"/>
                <w:lang w:eastAsia="ko-KR"/>
              </w:rPr>
              <w:t xml:space="preserve"> </w:t>
            </w:r>
          </w:p>
          <w:p w14:paraId="3E700235" w14:textId="77777777" w:rsidR="006C51D4" w:rsidRDefault="006C51D4" w:rsidP="00761E7F">
            <w:pPr>
              <w:rPr>
                <w:rFonts w:ascii="Arial" w:hAnsi="Arial" w:cs="Arial"/>
                <w:color w:val="000000" w:themeColor="text1"/>
                <w:sz w:val="20"/>
                <w:lang w:eastAsia="ko-KR"/>
              </w:rPr>
            </w:pPr>
            <w:r>
              <w:rPr>
                <w:rFonts w:ascii="Arial" w:hAnsi="Arial" w:cs="Arial"/>
                <w:color w:val="000000" w:themeColor="text1"/>
                <w:sz w:val="20"/>
                <w:lang w:eastAsia="ko-KR"/>
              </w:rPr>
              <w:t>Please make the changes as shown in doc 11-22/1307r0.</w:t>
            </w:r>
          </w:p>
        </w:tc>
      </w:tr>
      <w:tr w:rsidR="006C51D4" w:rsidRPr="00FE1F29" w14:paraId="28675532" w14:textId="77777777" w:rsidTr="00761E7F">
        <w:trPr>
          <w:trHeight w:val="386"/>
        </w:trPr>
        <w:tc>
          <w:tcPr>
            <w:tcW w:w="709" w:type="dxa"/>
            <w:shd w:val="clear" w:color="auto" w:fill="auto"/>
          </w:tcPr>
          <w:p w14:paraId="3EBE2949" w14:textId="77777777" w:rsidR="006C51D4" w:rsidRDefault="006C51D4" w:rsidP="00761E7F">
            <w:pPr>
              <w:ind w:leftChars="-49" w:left="-108"/>
              <w:rPr>
                <w:rFonts w:ascii="Arial" w:eastAsia="맑은 고딕" w:hAnsi="Arial" w:cs="Arial"/>
                <w:sz w:val="20"/>
              </w:rPr>
            </w:pPr>
            <w:r>
              <w:rPr>
                <w:rFonts w:ascii="Arial" w:eastAsia="맑은 고딕" w:hAnsi="Arial" w:cs="Arial"/>
                <w:sz w:val="20"/>
              </w:rPr>
              <w:t>10973</w:t>
            </w:r>
          </w:p>
        </w:tc>
        <w:tc>
          <w:tcPr>
            <w:tcW w:w="709" w:type="dxa"/>
            <w:shd w:val="clear" w:color="auto" w:fill="auto"/>
          </w:tcPr>
          <w:p w14:paraId="2042AD6A" w14:textId="77777777" w:rsidR="006C51D4" w:rsidRDefault="006C51D4" w:rsidP="00761E7F">
            <w:pPr>
              <w:rPr>
                <w:rFonts w:ascii="Arial" w:eastAsia="맑은 고딕" w:hAnsi="Arial" w:cs="Arial"/>
                <w:sz w:val="20"/>
              </w:rPr>
            </w:pPr>
            <w:r>
              <w:rPr>
                <w:rFonts w:ascii="Arial" w:eastAsia="맑은 고딕" w:hAnsi="Arial" w:cs="Arial"/>
                <w:sz w:val="20"/>
              </w:rPr>
              <w:t>9.3.1.19</w:t>
            </w:r>
          </w:p>
        </w:tc>
        <w:tc>
          <w:tcPr>
            <w:tcW w:w="850" w:type="dxa"/>
            <w:shd w:val="clear" w:color="auto" w:fill="auto"/>
          </w:tcPr>
          <w:p w14:paraId="39037175" w14:textId="77777777" w:rsidR="006C51D4" w:rsidRDefault="006C51D4" w:rsidP="00761E7F">
            <w:pPr>
              <w:rPr>
                <w:rFonts w:ascii="Arial" w:eastAsia="맑은 고딕" w:hAnsi="Arial" w:cs="Arial"/>
                <w:sz w:val="20"/>
              </w:rPr>
            </w:pPr>
            <w:r>
              <w:rPr>
                <w:rFonts w:ascii="Arial" w:eastAsia="맑은 고딕" w:hAnsi="Arial" w:cs="Arial"/>
                <w:sz w:val="20"/>
              </w:rPr>
              <w:t>139.53</w:t>
            </w:r>
          </w:p>
        </w:tc>
        <w:tc>
          <w:tcPr>
            <w:tcW w:w="3002" w:type="dxa"/>
            <w:shd w:val="clear" w:color="auto" w:fill="auto"/>
          </w:tcPr>
          <w:p w14:paraId="542466F3" w14:textId="77777777" w:rsidR="006C51D4" w:rsidRDefault="006C51D4" w:rsidP="00761E7F">
            <w:pPr>
              <w:rPr>
                <w:rFonts w:ascii="Arial" w:eastAsia="맑은 고딕" w:hAnsi="Arial" w:cs="Arial"/>
                <w:sz w:val="20"/>
              </w:rPr>
            </w:pPr>
            <w:r>
              <w:rPr>
                <w:rFonts w:ascii="Arial" w:eastAsia="맑은 고딕" w:hAnsi="Arial" w:cs="Arial"/>
                <w:sz w:val="20"/>
              </w:rPr>
              <w:t>"</w:t>
            </w:r>
            <w:proofErr w:type="gramStart"/>
            <w:r>
              <w:rPr>
                <w:rFonts w:ascii="Arial" w:eastAsia="맑은 고딕" w:hAnsi="Arial" w:cs="Arial"/>
                <w:sz w:val="20"/>
              </w:rPr>
              <w:t>set</w:t>
            </w:r>
            <w:proofErr w:type="gramEnd"/>
            <w:r>
              <w:rPr>
                <w:rFonts w:ascii="Arial" w:eastAsia="맑은 고딕" w:hAnsi="Arial" w:cs="Arial"/>
                <w:sz w:val="20"/>
              </w:rPr>
              <w:t xml:space="preserve"> Resolution bit B0 to 0 ..." is not a complete sentence. how about "the Resolution bit B0 is set to 0 ..."</w:t>
            </w:r>
          </w:p>
        </w:tc>
        <w:tc>
          <w:tcPr>
            <w:tcW w:w="1984" w:type="dxa"/>
            <w:shd w:val="clear" w:color="auto" w:fill="auto"/>
          </w:tcPr>
          <w:p w14:paraId="138E6321" w14:textId="77777777" w:rsidR="006C51D4" w:rsidRDefault="006C51D4" w:rsidP="00761E7F">
            <w:pPr>
              <w:rPr>
                <w:rFonts w:ascii="Arial" w:eastAsia="맑은 고딕" w:hAnsi="Arial" w:cs="Arial"/>
                <w:sz w:val="20"/>
              </w:rPr>
            </w:pPr>
            <w:r>
              <w:rPr>
                <w:rFonts w:ascii="Arial" w:eastAsia="맑은 고딕" w:hAnsi="Arial" w:cs="Arial"/>
                <w:sz w:val="20"/>
              </w:rPr>
              <w:t>As in comment</w:t>
            </w:r>
          </w:p>
        </w:tc>
        <w:tc>
          <w:tcPr>
            <w:tcW w:w="2782" w:type="dxa"/>
            <w:shd w:val="clear" w:color="auto" w:fill="auto"/>
          </w:tcPr>
          <w:p w14:paraId="587D9D36" w14:textId="77777777" w:rsidR="006C51D4" w:rsidRDefault="006C51D4" w:rsidP="00761E7F">
            <w:pPr>
              <w:rPr>
                <w:rFonts w:ascii="Arial" w:hAnsi="Arial" w:cs="Arial"/>
                <w:color w:val="000000" w:themeColor="text1"/>
                <w:sz w:val="20"/>
                <w:lang w:eastAsia="ko-KR"/>
              </w:rPr>
            </w:pPr>
            <w:r>
              <w:rPr>
                <w:rFonts w:ascii="Arial" w:hAnsi="Arial" w:cs="Arial"/>
                <w:color w:val="000000" w:themeColor="text1"/>
                <w:sz w:val="20"/>
                <w:lang w:eastAsia="ko-KR"/>
              </w:rPr>
              <w:t>Revised</w:t>
            </w:r>
          </w:p>
          <w:p w14:paraId="6605119B" w14:textId="77777777" w:rsidR="006C51D4" w:rsidRDefault="006C51D4" w:rsidP="00761E7F">
            <w:pPr>
              <w:rPr>
                <w:rFonts w:ascii="Arial" w:hAnsi="Arial" w:cs="Arial"/>
                <w:color w:val="000000" w:themeColor="text1"/>
                <w:sz w:val="20"/>
                <w:lang w:eastAsia="ko-KR"/>
              </w:rPr>
            </w:pPr>
          </w:p>
          <w:p w14:paraId="6B816436" w14:textId="77777777" w:rsidR="006C51D4" w:rsidRDefault="006C51D4" w:rsidP="00761E7F">
            <w:pPr>
              <w:rPr>
                <w:rFonts w:ascii="Arial" w:hAnsi="Arial" w:cs="Arial"/>
                <w:color w:val="000000" w:themeColor="text1"/>
                <w:sz w:val="20"/>
                <w:lang w:eastAsia="ko-KR"/>
              </w:rPr>
            </w:pPr>
            <w:r>
              <w:rPr>
                <w:rFonts w:ascii="Arial" w:hAnsi="Arial" w:cs="Arial"/>
                <w:color w:val="000000" w:themeColor="text1"/>
                <w:sz w:val="20"/>
                <w:lang w:eastAsia="ko-KR"/>
              </w:rPr>
              <w:t>Agree with the commenter.</w:t>
            </w:r>
          </w:p>
          <w:p w14:paraId="5DEE63F3" w14:textId="77777777" w:rsidR="006C51D4" w:rsidRDefault="006C51D4" w:rsidP="00761E7F">
            <w:pPr>
              <w:rPr>
                <w:rFonts w:ascii="Arial" w:hAnsi="Arial" w:cs="Arial"/>
                <w:color w:val="000000" w:themeColor="text1"/>
                <w:sz w:val="20"/>
                <w:lang w:eastAsia="ko-KR"/>
              </w:rPr>
            </w:pPr>
          </w:p>
          <w:p w14:paraId="1D7D56B1" w14:textId="77777777" w:rsidR="006C51D4" w:rsidRPr="00C041F1" w:rsidRDefault="006C51D4" w:rsidP="00761E7F">
            <w:pPr>
              <w:rPr>
                <w:rFonts w:ascii="Arial" w:hAnsi="Arial" w:cs="Arial"/>
                <w:b/>
                <w:i/>
                <w:color w:val="000000" w:themeColor="text1"/>
                <w:sz w:val="20"/>
                <w:lang w:eastAsia="ko-KR"/>
              </w:rPr>
            </w:pPr>
            <w:r w:rsidRPr="00C041F1">
              <w:rPr>
                <w:rFonts w:ascii="Arial" w:hAnsi="Arial" w:cs="Arial" w:hint="eastAsia"/>
                <w:b/>
                <w:i/>
                <w:color w:val="000000" w:themeColor="text1"/>
                <w:sz w:val="20"/>
                <w:highlight w:val="yellow"/>
                <w:lang w:eastAsia="ko-KR"/>
              </w:rPr>
              <w:t>I</w:t>
            </w:r>
            <w:r w:rsidRPr="00C041F1">
              <w:rPr>
                <w:rFonts w:ascii="Arial" w:hAnsi="Arial" w:cs="Arial"/>
                <w:b/>
                <w:i/>
                <w:color w:val="000000" w:themeColor="text1"/>
                <w:sz w:val="20"/>
                <w:highlight w:val="yellow"/>
                <w:lang w:eastAsia="ko-KR"/>
              </w:rPr>
              <w:t>nstructions to the editor:</w:t>
            </w:r>
            <w:r w:rsidRPr="00C041F1">
              <w:rPr>
                <w:rFonts w:ascii="Arial" w:hAnsi="Arial" w:cs="Arial"/>
                <w:b/>
                <w:i/>
                <w:color w:val="000000" w:themeColor="text1"/>
                <w:sz w:val="20"/>
                <w:lang w:eastAsia="ko-KR"/>
              </w:rPr>
              <w:t xml:space="preserve"> </w:t>
            </w:r>
          </w:p>
          <w:p w14:paraId="6C738FFA" w14:textId="77777777" w:rsidR="006C51D4" w:rsidRDefault="006C51D4" w:rsidP="00761E7F">
            <w:pPr>
              <w:rPr>
                <w:rFonts w:ascii="Arial" w:hAnsi="Arial" w:cs="Arial"/>
                <w:color w:val="000000" w:themeColor="text1"/>
                <w:sz w:val="20"/>
                <w:lang w:eastAsia="ko-KR"/>
              </w:rPr>
            </w:pPr>
            <w:r>
              <w:rPr>
                <w:rFonts w:ascii="Arial" w:hAnsi="Arial" w:cs="Arial"/>
                <w:color w:val="000000" w:themeColor="text1"/>
                <w:sz w:val="20"/>
                <w:lang w:eastAsia="ko-KR"/>
              </w:rPr>
              <w:t>Please make the changes as shown in doc 11-22/1307r0.</w:t>
            </w:r>
          </w:p>
        </w:tc>
      </w:tr>
      <w:tr w:rsidR="006C51D4" w:rsidRPr="00FE1F29" w14:paraId="0561B04F" w14:textId="77777777" w:rsidTr="00761E7F">
        <w:trPr>
          <w:trHeight w:val="386"/>
        </w:trPr>
        <w:tc>
          <w:tcPr>
            <w:tcW w:w="709" w:type="dxa"/>
            <w:shd w:val="clear" w:color="auto" w:fill="auto"/>
          </w:tcPr>
          <w:p w14:paraId="1F3C1DE2" w14:textId="77777777" w:rsidR="006C51D4" w:rsidRDefault="006C51D4" w:rsidP="00761E7F">
            <w:pPr>
              <w:ind w:leftChars="-49" w:left="-108"/>
              <w:rPr>
                <w:rFonts w:ascii="Arial" w:eastAsia="맑은 고딕" w:hAnsi="Arial" w:cs="Arial"/>
                <w:sz w:val="20"/>
              </w:rPr>
            </w:pPr>
            <w:r>
              <w:rPr>
                <w:rFonts w:ascii="Arial" w:eastAsia="맑은 고딕" w:hAnsi="Arial" w:cs="Arial"/>
                <w:sz w:val="20"/>
              </w:rPr>
              <w:t>12250</w:t>
            </w:r>
          </w:p>
        </w:tc>
        <w:tc>
          <w:tcPr>
            <w:tcW w:w="709" w:type="dxa"/>
            <w:shd w:val="clear" w:color="auto" w:fill="auto"/>
          </w:tcPr>
          <w:p w14:paraId="60531BD9" w14:textId="77777777" w:rsidR="006C51D4" w:rsidRDefault="006C51D4" w:rsidP="00761E7F">
            <w:pPr>
              <w:rPr>
                <w:rFonts w:ascii="Arial" w:eastAsia="맑은 고딕" w:hAnsi="Arial" w:cs="Arial"/>
                <w:sz w:val="20"/>
              </w:rPr>
            </w:pPr>
            <w:r>
              <w:rPr>
                <w:rFonts w:ascii="Arial" w:eastAsia="맑은 고딕" w:hAnsi="Arial" w:cs="Arial"/>
                <w:sz w:val="20"/>
              </w:rPr>
              <w:t>9.3.1.19</w:t>
            </w:r>
          </w:p>
        </w:tc>
        <w:tc>
          <w:tcPr>
            <w:tcW w:w="850" w:type="dxa"/>
            <w:shd w:val="clear" w:color="auto" w:fill="auto"/>
          </w:tcPr>
          <w:p w14:paraId="6F604F3D" w14:textId="77777777" w:rsidR="006C51D4" w:rsidRDefault="006C51D4" w:rsidP="00761E7F">
            <w:pPr>
              <w:rPr>
                <w:rFonts w:ascii="Arial" w:eastAsia="맑은 고딕" w:hAnsi="Arial" w:cs="Arial"/>
                <w:sz w:val="20"/>
              </w:rPr>
            </w:pPr>
            <w:r>
              <w:rPr>
                <w:rFonts w:ascii="Arial" w:eastAsia="맑은 고딕" w:hAnsi="Arial" w:cs="Arial"/>
                <w:sz w:val="20"/>
              </w:rPr>
              <w:t>139.54</w:t>
            </w:r>
          </w:p>
        </w:tc>
        <w:tc>
          <w:tcPr>
            <w:tcW w:w="3002" w:type="dxa"/>
            <w:shd w:val="clear" w:color="auto" w:fill="auto"/>
          </w:tcPr>
          <w:p w14:paraId="5CCCB738" w14:textId="77777777" w:rsidR="006C51D4" w:rsidRDefault="006C51D4" w:rsidP="00761E7F">
            <w:pPr>
              <w:rPr>
                <w:rFonts w:ascii="Arial" w:eastAsia="맑은 고딕" w:hAnsi="Arial" w:cs="Arial"/>
                <w:sz w:val="20"/>
              </w:rPr>
            </w:pPr>
            <w:r>
              <w:rPr>
                <w:rFonts w:ascii="Arial" w:eastAsia="맑은 고딕" w:hAnsi="Arial" w:cs="Arial"/>
                <w:sz w:val="20"/>
              </w:rPr>
              <w:t>The paragraph is incorrectly formatted and can be shortened. In addition, the initial statement on P139L57 should read "...bit B0 is set to 0..."</w:t>
            </w:r>
          </w:p>
        </w:tc>
        <w:tc>
          <w:tcPr>
            <w:tcW w:w="1984" w:type="dxa"/>
            <w:shd w:val="clear" w:color="auto" w:fill="auto"/>
          </w:tcPr>
          <w:p w14:paraId="349DB417" w14:textId="77777777" w:rsidR="006C51D4" w:rsidRDefault="006C51D4" w:rsidP="00761E7F">
            <w:pPr>
              <w:rPr>
                <w:rFonts w:ascii="Arial" w:eastAsia="맑은 고딕" w:hAnsi="Arial" w:cs="Arial"/>
                <w:sz w:val="20"/>
              </w:rPr>
            </w:pPr>
            <w:r>
              <w:rPr>
                <w:rFonts w:ascii="Arial" w:eastAsia="맑은 고딕" w:hAnsi="Arial" w:cs="Arial"/>
                <w:sz w:val="20"/>
              </w:rPr>
              <w:t xml:space="preserve">Replace "When the bandwidth of the EHT NDP Announcement frame is less than 320 MHz, set the Resolution bit B0 to 0 to indicate a resolution of 20 </w:t>
            </w:r>
            <w:proofErr w:type="spellStart"/>
            <w:r>
              <w:rPr>
                <w:rFonts w:ascii="Arial" w:eastAsia="맑은 고딕" w:hAnsi="Arial" w:cs="Arial"/>
                <w:sz w:val="20"/>
              </w:rPr>
              <w:t>MHz.</w:t>
            </w:r>
            <w:proofErr w:type="spellEnd"/>
            <w:r>
              <w:rPr>
                <w:rFonts w:ascii="Arial" w:eastAsia="맑은 고딕" w:hAnsi="Arial" w:cs="Arial"/>
                <w:sz w:val="20"/>
              </w:rPr>
              <w:t>" with</w:t>
            </w:r>
            <w:r>
              <w:rPr>
                <w:rFonts w:ascii="Arial" w:eastAsia="맑은 고딕" w:hAnsi="Arial" w:cs="Arial"/>
                <w:sz w:val="20"/>
              </w:rPr>
              <w:br/>
            </w:r>
            <w:r>
              <w:rPr>
                <w:rFonts w:ascii="Arial" w:eastAsia="맑은 고딕" w:hAnsi="Arial" w:cs="Arial"/>
                <w:sz w:val="20"/>
              </w:rPr>
              <w:lastRenderedPageBreak/>
              <w:t>"The Resolution subfield bits are set, according to various bandwidths as follows:-"</w:t>
            </w:r>
            <w:r>
              <w:rPr>
                <w:rFonts w:ascii="Arial" w:eastAsia="맑은 고딕" w:hAnsi="Arial" w:cs="Arial"/>
                <w:sz w:val="20"/>
              </w:rPr>
              <w:br/>
            </w:r>
            <w:r>
              <w:rPr>
                <w:rFonts w:ascii="Arial" w:eastAsia="맑은 고딕" w:hAnsi="Arial" w:cs="Arial"/>
                <w:sz w:val="20"/>
              </w:rPr>
              <w:br/>
              <w:t xml:space="preserve">Add a new initial bullet at P139L56 "When the EHT NDP Announcement frame is less than 320 MHz, bit B0 is set to 0 to indicate a resolution of 20 </w:t>
            </w:r>
            <w:proofErr w:type="spellStart"/>
            <w:r>
              <w:rPr>
                <w:rFonts w:ascii="Arial" w:eastAsia="맑은 고딕" w:hAnsi="Arial" w:cs="Arial"/>
                <w:sz w:val="20"/>
              </w:rPr>
              <w:t>MHz.</w:t>
            </w:r>
            <w:proofErr w:type="spellEnd"/>
            <w:r>
              <w:rPr>
                <w:rFonts w:ascii="Arial" w:eastAsia="맑은 고딕" w:hAnsi="Arial" w:cs="Arial"/>
                <w:sz w:val="20"/>
              </w:rPr>
              <w:t>"</w:t>
            </w:r>
            <w:r>
              <w:rPr>
                <w:rFonts w:ascii="Arial" w:eastAsia="맑은 고딕" w:hAnsi="Arial" w:cs="Arial"/>
                <w:sz w:val="20"/>
              </w:rPr>
              <w:br/>
            </w:r>
            <w:r>
              <w:rPr>
                <w:rFonts w:ascii="Arial" w:eastAsia="맑은 고딕" w:hAnsi="Arial" w:cs="Arial"/>
                <w:sz w:val="20"/>
              </w:rPr>
              <w:br/>
              <w:t>In the remaining bulleted items, remove the text "</w:t>
            </w:r>
            <w:proofErr w:type="gramStart"/>
            <w:r>
              <w:rPr>
                <w:rFonts w:ascii="Arial" w:eastAsia="맑은 고딕" w:hAnsi="Arial" w:cs="Arial"/>
                <w:sz w:val="20"/>
              </w:rPr>
              <w:t>..the</w:t>
            </w:r>
            <w:proofErr w:type="gramEnd"/>
            <w:r>
              <w:rPr>
                <w:rFonts w:ascii="Arial" w:eastAsia="맑은 고딕" w:hAnsi="Arial" w:cs="Arial"/>
                <w:sz w:val="20"/>
              </w:rPr>
              <w:t xml:space="preserve"> bandwidth of..." from the start of each sentence.</w:t>
            </w:r>
          </w:p>
        </w:tc>
        <w:tc>
          <w:tcPr>
            <w:tcW w:w="2782" w:type="dxa"/>
            <w:shd w:val="clear" w:color="auto" w:fill="auto"/>
          </w:tcPr>
          <w:p w14:paraId="21129A8B" w14:textId="77777777" w:rsidR="006C51D4" w:rsidRDefault="006C51D4" w:rsidP="00761E7F">
            <w:pPr>
              <w:rPr>
                <w:rFonts w:ascii="Arial" w:hAnsi="Arial" w:cs="Arial"/>
                <w:color w:val="000000" w:themeColor="text1"/>
                <w:sz w:val="20"/>
                <w:lang w:eastAsia="ko-KR"/>
              </w:rPr>
            </w:pPr>
            <w:r>
              <w:rPr>
                <w:rFonts w:ascii="Arial" w:hAnsi="Arial" w:cs="Arial" w:hint="eastAsia"/>
                <w:color w:val="000000" w:themeColor="text1"/>
                <w:sz w:val="20"/>
                <w:lang w:eastAsia="ko-KR"/>
              </w:rPr>
              <w:lastRenderedPageBreak/>
              <w:t>Revised</w:t>
            </w:r>
          </w:p>
          <w:p w14:paraId="61BF8536" w14:textId="77777777" w:rsidR="006C51D4" w:rsidRDefault="006C51D4" w:rsidP="00761E7F">
            <w:pPr>
              <w:rPr>
                <w:rFonts w:ascii="Arial" w:hAnsi="Arial" w:cs="Arial"/>
                <w:color w:val="000000" w:themeColor="text1"/>
                <w:sz w:val="20"/>
                <w:lang w:eastAsia="ko-KR"/>
              </w:rPr>
            </w:pPr>
          </w:p>
          <w:p w14:paraId="0B6643BC" w14:textId="77777777" w:rsidR="006C51D4" w:rsidRDefault="006C51D4" w:rsidP="00761E7F">
            <w:pPr>
              <w:rPr>
                <w:rFonts w:ascii="Arial" w:hAnsi="Arial" w:cs="Arial"/>
                <w:color w:val="000000" w:themeColor="text1"/>
                <w:sz w:val="20"/>
                <w:lang w:eastAsia="ko-KR"/>
              </w:rPr>
            </w:pPr>
            <w:r>
              <w:rPr>
                <w:rFonts w:ascii="Arial" w:hAnsi="Arial" w:cs="Arial"/>
                <w:color w:val="000000" w:themeColor="text1"/>
                <w:sz w:val="20"/>
                <w:lang w:eastAsia="ko-KR"/>
              </w:rPr>
              <w:t>Agree with the commenter and please see the clarification below.</w:t>
            </w:r>
          </w:p>
          <w:p w14:paraId="6D4131FA" w14:textId="77777777" w:rsidR="006C51D4" w:rsidRPr="002E1B3B" w:rsidRDefault="006C51D4" w:rsidP="00761E7F">
            <w:pPr>
              <w:rPr>
                <w:rFonts w:ascii="Arial" w:hAnsi="Arial" w:cs="Arial"/>
                <w:color w:val="000000" w:themeColor="text1"/>
                <w:sz w:val="20"/>
                <w:lang w:eastAsia="ko-KR"/>
              </w:rPr>
            </w:pPr>
          </w:p>
          <w:p w14:paraId="792723E0" w14:textId="77777777" w:rsidR="006C51D4" w:rsidRPr="00C041F1" w:rsidRDefault="006C51D4" w:rsidP="00761E7F">
            <w:pPr>
              <w:rPr>
                <w:rFonts w:ascii="Arial" w:hAnsi="Arial" w:cs="Arial"/>
                <w:b/>
                <w:i/>
                <w:color w:val="000000" w:themeColor="text1"/>
                <w:sz w:val="20"/>
                <w:lang w:eastAsia="ko-KR"/>
              </w:rPr>
            </w:pPr>
            <w:r w:rsidRPr="00C041F1">
              <w:rPr>
                <w:rFonts w:ascii="Arial" w:hAnsi="Arial" w:cs="Arial" w:hint="eastAsia"/>
                <w:b/>
                <w:i/>
                <w:color w:val="000000" w:themeColor="text1"/>
                <w:sz w:val="20"/>
                <w:highlight w:val="yellow"/>
                <w:lang w:eastAsia="ko-KR"/>
              </w:rPr>
              <w:t>I</w:t>
            </w:r>
            <w:r w:rsidRPr="00C041F1">
              <w:rPr>
                <w:rFonts w:ascii="Arial" w:hAnsi="Arial" w:cs="Arial"/>
                <w:b/>
                <w:i/>
                <w:color w:val="000000" w:themeColor="text1"/>
                <w:sz w:val="20"/>
                <w:highlight w:val="yellow"/>
                <w:lang w:eastAsia="ko-KR"/>
              </w:rPr>
              <w:t>nstructions to the editor:</w:t>
            </w:r>
            <w:r w:rsidRPr="00C041F1">
              <w:rPr>
                <w:rFonts w:ascii="Arial" w:hAnsi="Arial" w:cs="Arial"/>
                <w:b/>
                <w:i/>
                <w:color w:val="000000" w:themeColor="text1"/>
                <w:sz w:val="20"/>
                <w:lang w:eastAsia="ko-KR"/>
              </w:rPr>
              <w:t xml:space="preserve"> </w:t>
            </w:r>
          </w:p>
          <w:p w14:paraId="6D98437B" w14:textId="77777777" w:rsidR="006C51D4" w:rsidRDefault="006C51D4" w:rsidP="00761E7F">
            <w:pPr>
              <w:rPr>
                <w:rFonts w:ascii="Arial" w:hAnsi="Arial" w:cs="Arial"/>
                <w:color w:val="000000" w:themeColor="text1"/>
                <w:sz w:val="20"/>
                <w:lang w:eastAsia="ko-KR"/>
              </w:rPr>
            </w:pPr>
            <w:r>
              <w:rPr>
                <w:rFonts w:ascii="Arial" w:hAnsi="Arial" w:cs="Arial"/>
                <w:color w:val="000000" w:themeColor="text1"/>
                <w:sz w:val="20"/>
                <w:lang w:eastAsia="ko-KR"/>
              </w:rPr>
              <w:t>Please make the changes as shown in doc 11-22/1307r0.</w:t>
            </w:r>
          </w:p>
        </w:tc>
      </w:tr>
      <w:tr w:rsidR="006C51D4" w:rsidRPr="00FE1F29" w14:paraId="37E2EE29" w14:textId="77777777" w:rsidTr="00761E7F">
        <w:trPr>
          <w:trHeight w:val="386"/>
        </w:trPr>
        <w:tc>
          <w:tcPr>
            <w:tcW w:w="709" w:type="dxa"/>
            <w:shd w:val="clear" w:color="auto" w:fill="auto"/>
          </w:tcPr>
          <w:p w14:paraId="0FB58C76" w14:textId="77777777" w:rsidR="006C51D4" w:rsidRDefault="006C51D4" w:rsidP="00761E7F">
            <w:pPr>
              <w:ind w:leftChars="-49" w:left="-108"/>
              <w:rPr>
                <w:rFonts w:ascii="Arial" w:eastAsia="맑은 고딕" w:hAnsi="Arial" w:cs="Arial"/>
                <w:sz w:val="20"/>
              </w:rPr>
            </w:pPr>
            <w:r>
              <w:rPr>
                <w:rFonts w:ascii="Arial" w:eastAsia="맑은 고딕" w:hAnsi="Arial" w:cs="Arial"/>
                <w:sz w:val="20"/>
              </w:rPr>
              <w:lastRenderedPageBreak/>
              <w:t>11895</w:t>
            </w:r>
          </w:p>
        </w:tc>
        <w:tc>
          <w:tcPr>
            <w:tcW w:w="709" w:type="dxa"/>
            <w:shd w:val="clear" w:color="auto" w:fill="auto"/>
          </w:tcPr>
          <w:p w14:paraId="42DA4277" w14:textId="77777777" w:rsidR="006C51D4" w:rsidRDefault="006C51D4" w:rsidP="00761E7F">
            <w:pPr>
              <w:rPr>
                <w:rFonts w:ascii="Arial" w:eastAsia="맑은 고딕" w:hAnsi="Arial" w:cs="Arial"/>
                <w:sz w:val="20"/>
              </w:rPr>
            </w:pPr>
            <w:r>
              <w:rPr>
                <w:rFonts w:ascii="Arial" w:eastAsia="맑은 고딕" w:hAnsi="Arial" w:cs="Arial"/>
                <w:sz w:val="20"/>
              </w:rPr>
              <w:t>9.3.1.19</w:t>
            </w:r>
          </w:p>
        </w:tc>
        <w:tc>
          <w:tcPr>
            <w:tcW w:w="850" w:type="dxa"/>
            <w:shd w:val="clear" w:color="auto" w:fill="auto"/>
          </w:tcPr>
          <w:p w14:paraId="4A34A087" w14:textId="77777777" w:rsidR="006C51D4" w:rsidRDefault="006C51D4" w:rsidP="00761E7F">
            <w:pPr>
              <w:rPr>
                <w:rFonts w:ascii="Arial" w:eastAsia="맑은 고딕" w:hAnsi="Arial" w:cs="Arial"/>
                <w:sz w:val="20"/>
              </w:rPr>
            </w:pPr>
            <w:r>
              <w:rPr>
                <w:rFonts w:ascii="Arial" w:eastAsia="맑은 고딕" w:hAnsi="Arial" w:cs="Arial"/>
                <w:sz w:val="20"/>
              </w:rPr>
              <w:t>139.48</w:t>
            </w:r>
          </w:p>
        </w:tc>
        <w:tc>
          <w:tcPr>
            <w:tcW w:w="3002" w:type="dxa"/>
            <w:shd w:val="clear" w:color="auto" w:fill="auto"/>
          </w:tcPr>
          <w:p w14:paraId="5FFF37F4" w14:textId="77777777" w:rsidR="006C51D4" w:rsidRDefault="006C51D4" w:rsidP="00761E7F">
            <w:pPr>
              <w:rPr>
                <w:rFonts w:ascii="Arial" w:eastAsia="맑은 고딕" w:hAnsi="Arial" w:cs="Arial"/>
                <w:sz w:val="20"/>
              </w:rPr>
            </w:pPr>
            <w:r>
              <w:rPr>
                <w:rFonts w:ascii="Arial" w:eastAsia="맑은 고딕" w:hAnsi="Arial" w:cs="Arial"/>
                <w:sz w:val="20"/>
              </w:rPr>
              <w:t xml:space="preserve">This should not be a dependent bullet. It should be its own paragraph as it is indicating the setting of B0 equal to 1. </w:t>
            </w:r>
            <w:proofErr w:type="spellStart"/>
            <w:r>
              <w:rPr>
                <w:rFonts w:ascii="Arial" w:eastAsia="맑은 고딕" w:hAnsi="Arial" w:cs="Arial"/>
                <w:sz w:val="20"/>
              </w:rPr>
              <w:t>Independentize</w:t>
            </w:r>
            <w:proofErr w:type="spellEnd"/>
            <w:r>
              <w:rPr>
                <w:rFonts w:ascii="Arial" w:eastAsia="맑은 고딕" w:hAnsi="Arial" w:cs="Arial"/>
                <w:sz w:val="20"/>
              </w:rPr>
              <w:t xml:space="preserve"> the rest of these bullets. Also there are some formatting issues and inconsistencies to the instructions to the editor. So please check that all these are fixed (e.g., a table has an underlined addition but the instruction that precedes all these </w:t>
            </w:r>
            <w:proofErr w:type="spellStart"/>
            <w:r>
              <w:rPr>
                <w:rFonts w:ascii="Arial" w:eastAsia="맑은 고딕" w:hAnsi="Arial" w:cs="Arial"/>
                <w:sz w:val="20"/>
              </w:rPr>
              <w:t>paragrapsh</w:t>
            </w:r>
            <w:proofErr w:type="spellEnd"/>
            <w:r>
              <w:rPr>
                <w:rFonts w:ascii="Arial" w:eastAsia="맑은 고딕" w:hAnsi="Arial" w:cs="Arial"/>
                <w:sz w:val="20"/>
              </w:rPr>
              <w:t xml:space="preserve"> is insert).</w:t>
            </w:r>
          </w:p>
        </w:tc>
        <w:tc>
          <w:tcPr>
            <w:tcW w:w="1984" w:type="dxa"/>
            <w:shd w:val="clear" w:color="auto" w:fill="auto"/>
          </w:tcPr>
          <w:p w14:paraId="5D126E78" w14:textId="77777777" w:rsidR="006C51D4" w:rsidRDefault="006C51D4" w:rsidP="00761E7F">
            <w:pPr>
              <w:rPr>
                <w:rFonts w:ascii="Arial" w:eastAsia="맑은 고딕" w:hAnsi="Arial" w:cs="Arial"/>
                <w:sz w:val="20"/>
              </w:rPr>
            </w:pPr>
            <w:r>
              <w:rPr>
                <w:rFonts w:ascii="Arial" w:eastAsia="맑은 고딕" w:hAnsi="Arial" w:cs="Arial"/>
                <w:sz w:val="20"/>
              </w:rPr>
              <w:t>As in comment.</w:t>
            </w:r>
          </w:p>
        </w:tc>
        <w:tc>
          <w:tcPr>
            <w:tcW w:w="2782" w:type="dxa"/>
            <w:shd w:val="clear" w:color="auto" w:fill="auto"/>
          </w:tcPr>
          <w:p w14:paraId="2724E1D7" w14:textId="77777777" w:rsidR="006C51D4" w:rsidRDefault="006C51D4" w:rsidP="00761E7F">
            <w:pPr>
              <w:rPr>
                <w:rFonts w:ascii="Arial" w:hAnsi="Arial" w:cs="Arial"/>
                <w:color w:val="000000" w:themeColor="text1"/>
                <w:sz w:val="20"/>
                <w:lang w:eastAsia="ko-KR"/>
              </w:rPr>
            </w:pPr>
            <w:r>
              <w:rPr>
                <w:rFonts w:ascii="Arial" w:hAnsi="Arial" w:cs="Arial" w:hint="eastAsia"/>
                <w:color w:val="000000" w:themeColor="text1"/>
                <w:sz w:val="20"/>
                <w:lang w:eastAsia="ko-KR"/>
              </w:rPr>
              <w:t>Revised</w:t>
            </w:r>
          </w:p>
          <w:p w14:paraId="4CF8AC54" w14:textId="77777777" w:rsidR="006C51D4" w:rsidRDefault="006C51D4" w:rsidP="00761E7F">
            <w:pPr>
              <w:rPr>
                <w:rFonts w:ascii="Arial" w:hAnsi="Arial" w:cs="Arial"/>
                <w:color w:val="000000" w:themeColor="text1"/>
                <w:sz w:val="20"/>
                <w:lang w:eastAsia="ko-KR"/>
              </w:rPr>
            </w:pPr>
          </w:p>
          <w:p w14:paraId="7AF7E755" w14:textId="77777777" w:rsidR="006C51D4" w:rsidRDefault="006C51D4" w:rsidP="00761E7F">
            <w:pPr>
              <w:rPr>
                <w:rFonts w:ascii="Arial" w:hAnsi="Arial" w:cs="Arial"/>
                <w:color w:val="000000" w:themeColor="text1"/>
                <w:sz w:val="20"/>
                <w:lang w:eastAsia="ko-KR"/>
              </w:rPr>
            </w:pPr>
            <w:r>
              <w:rPr>
                <w:rFonts w:ascii="Arial" w:hAnsi="Arial" w:cs="Arial"/>
                <w:color w:val="000000" w:themeColor="text1"/>
                <w:sz w:val="20"/>
                <w:lang w:eastAsia="ko-KR"/>
              </w:rPr>
              <w:t>It may indicate the text in P140L13, not P139L48, I think. Then I agree with the commenter and please see the clarification below.</w:t>
            </w:r>
          </w:p>
          <w:p w14:paraId="13729966" w14:textId="77777777" w:rsidR="006C51D4" w:rsidRDefault="006C51D4" w:rsidP="00761E7F">
            <w:pPr>
              <w:rPr>
                <w:rFonts w:ascii="Arial" w:hAnsi="Arial" w:cs="Arial"/>
                <w:color w:val="000000" w:themeColor="text1"/>
                <w:sz w:val="20"/>
                <w:lang w:eastAsia="ko-KR"/>
              </w:rPr>
            </w:pPr>
          </w:p>
          <w:p w14:paraId="2E7398BA" w14:textId="77777777" w:rsidR="006C51D4" w:rsidRPr="00C041F1" w:rsidRDefault="006C51D4" w:rsidP="00761E7F">
            <w:pPr>
              <w:rPr>
                <w:rFonts w:ascii="Arial" w:hAnsi="Arial" w:cs="Arial"/>
                <w:b/>
                <w:i/>
                <w:color w:val="000000" w:themeColor="text1"/>
                <w:sz w:val="20"/>
                <w:lang w:eastAsia="ko-KR"/>
              </w:rPr>
            </w:pPr>
            <w:r w:rsidRPr="00C041F1">
              <w:rPr>
                <w:rFonts w:ascii="Arial" w:hAnsi="Arial" w:cs="Arial" w:hint="eastAsia"/>
                <w:b/>
                <w:i/>
                <w:color w:val="000000" w:themeColor="text1"/>
                <w:sz w:val="20"/>
                <w:highlight w:val="yellow"/>
                <w:lang w:eastAsia="ko-KR"/>
              </w:rPr>
              <w:t>I</w:t>
            </w:r>
            <w:r w:rsidRPr="00C041F1">
              <w:rPr>
                <w:rFonts w:ascii="Arial" w:hAnsi="Arial" w:cs="Arial"/>
                <w:b/>
                <w:i/>
                <w:color w:val="000000" w:themeColor="text1"/>
                <w:sz w:val="20"/>
                <w:highlight w:val="yellow"/>
                <w:lang w:eastAsia="ko-KR"/>
              </w:rPr>
              <w:t>nstructions to the editor:</w:t>
            </w:r>
            <w:r w:rsidRPr="00C041F1">
              <w:rPr>
                <w:rFonts w:ascii="Arial" w:hAnsi="Arial" w:cs="Arial"/>
                <w:b/>
                <w:i/>
                <w:color w:val="000000" w:themeColor="text1"/>
                <w:sz w:val="20"/>
                <w:lang w:eastAsia="ko-KR"/>
              </w:rPr>
              <w:t xml:space="preserve"> </w:t>
            </w:r>
          </w:p>
          <w:p w14:paraId="23B6D3AA" w14:textId="77777777" w:rsidR="006C51D4" w:rsidRDefault="006C51D4" w:rsidP="00761E7F">
            <w:pPr>
              <w:rPr>
                <w:rFonts w:ascii="Arial" w:hAnsi="Arial" w:cs="Arial"/>
                <w:color w:val="000000" w:themeColor="text1"/>
                <w:sz w:val="20"/>
                <w:lang w:eastAsia="ko-KR"/>
              </w:rPr>
            </w:pPr>
            <w:r>
              <w:rPr>
                <w:rFonts w:ascii="Arial" w:hAnsi="Arial" w:cs="Arial"/>
                <w:color w:val="000000" w:themeColor="text1"/>
                <w:sz w:val="20"/>
                <w:lang w:eastAsia="ko-KR"/>
              </w:rPr>
              <w:t>Please make the changes as shown in doc 11-22/1307r0.</w:t>
            </w:r>
          </w:p>
        </w:tc>
      </w:tr>
      <w:tr w:rsidR="006C51D4" w:rsidRPr="00FE1F29" w14:paraId="34DBC058" w14:textId="77777777" w:rsidTr="00761E7F">
        <w:trPr>
          <w:trHeight w:val="386"/>
        </w:trPr>
        <w:tc>
          <w:tcPr>
            <w:tcW w:w="709" w:type="dxa"/>
            <w:shd w:val="clear" w:color="auto" w:fill="auto"/>
          </w:tcPr>
          <w:p w14:paraId="17D766BA" w14:textId="77777777" w:rsidR="006C51D4" w:rsidRDefault="006C51D4" w:rsidP="00761E7F">
            <w:pPr>
              <w:ind w:leftChars="-49" w:left="-108"/>
              <w:rPr>
                <w:rFonts w:ascii="Arial" w:eastAsia="맑은 고딕" w:hAnsi="Arial" w:cs="Arial"/>
                <w:sz w:val="20"/>
              </w:rPr>
            </w:pPr>
            <w:r>
              <w:rPr>
                <w:rFonts w:ascii="Arial" w:eastAsia="맑은 고딕" w:hAnsi="Arial" w:cs="Arial"/>
                <w:sz w:val="20"/>
              </w:rPr>
              <w:t>12049</w:t>
            </w:r>
          </w:p>
        </w:tc>
        <w:tc>
          <w:tcPr>
            <w:tcW w:w="709" w:type="dxa"/>
            <w:shd w:val="clear" w:color="auto" w:fill="auto"/>
          </w:tcPr>
          <w:p w14:paraId="3D8C9A27" w14:textId="77777777" w:rsidR="006C51D4" w:rsidRDefault="006C51D4" w:rsidP="00761E7F">
            <w:pPr>
              <w:rPr>
                <w:rFonts w:ascii="Arial" w:eastAsia="맑은 고딕" w:hAnsi="Arial" w:cs="Arial"/>
                <w:sz w:val="20"/>
              </w:rPr>
            </w:pPr>
            <w:r>
              <w:rPr>
                <w:rFonts w:ascii="Arial" w:eastAsia="맑은 고딕" w:hAnsi="Arial" w:cs="Arial"/>
                <w:sz w:val="20"/>
              </w:rPr>
              <w:t>9.3.1.19</w:t>
            </w:r>
          </w:p>
        </w:tc>
        <w:tc>
          <w:tcPr>
            <w:tcW w:w="850" w:type="dxa"/>
            <w:shd w:val="clear" w:color="auto" w:fill="auto"/>
          </w:tcPr>
          <w:p w14:paraId="5602A6EE" w14:textId="77777777" w:rsidR="006C51D4" w:rsidRDefault="006C51D4" w:rsidP="00761E7F">
            <w:pPr>
              <w:rPr>
                <w:rFonts w:ascii="Arial" w:eastAsia="맑은 고딕" w:hAnsi="Arial" w:cs="Arial"/>
                <w:sz w:val="20"/>
              </w:rPr>
            </w:pPr>
            <w:r>
              <w:rPr>
                <w:rFonts w:ascii="Arial" w:eastAsia="맑은 고딕" w:hAnsi="Arial" w:cs="Arial"/>
                <w:sz w:val="20"/>
              </w:rPr>
              <w:t>139.54</w:t>
            </w:r>
          </w:p>
        </w:tc>
        <w:tc>
          <w:tcPr>
            <w:tcW w:w="3002" w:type="dxa"/>
            <w:shd w:val="clear" w:color="auto" w:fill="auto"/>
          </w:tcPr>
          <w:p w14:paraId="3ECACD5B" w14:textId="77777777" w:rsidR="006C51D4" w:rsidRDefault="006C51D4" w:rsidP="00761E7F">
            <w:pPr>
              <w:rPr>
                <w:rFonts w:ascii="Arial" w:eastAsia="맑은 고딕" w:hAnsi="Arial" w:cs="Arial"/>
                <w:sz w:val="20"/>
              </w:rPr>
            </w:pPr>
            <w:r>
              <w:rPr>
                <w:rFonts w:ascii="Arial" w:eastAsia="맑은 고딕" w:hAnsi="Arial" w:cs="Arial"/>
                <w:sz w:val="20"/>
              </w:rPr>
              <w:t xml:space="preserve">"When the bandwidth of the EHT NDP Announcement frame is less than 320 MHz, set the Resolution bit B0 to 0 to indicate a resolution of 20 </w:t>
            </w:r>
            <w:proofErr w:type="spellStart"/>
            <w:r>
              <w:rPr>
                <w:rFonts w:ascii="Arial" w:eastAsia="맑은 고딕" w:hAnsi="Arial" w:cs="Arial"/>
                <w:sz w:val="20"/>
              </w:rPr>
              <w:t>MHz.</w:t>
            </w:r>
            <w:proofErr w:type="spellEnd"/>
            <w:r>
              <w:rPr>
                <w:rFonts w:ascii="Arial" w:eastAsia="맑은 고딕" w:hAnsi="Arial" w:cs="Arial"/>
                <w:sz w:val="20"/>
              </w:rPr>
              <w:t>" should be under a bullet point, like the others "- When ..."</w:t>
            </w:r>
          </w:p>
        </w:tc>
        <w:tc>
          <w:tcPr>
            <w:tcW w:w="1984" w:type="dxa"/>
            <w:shd w:val="clear" w:color="auto" w:fill="auto"/>
          </w:tcPr>
          <w:p w14:paraId="0534EE2F" w14:textId="77777777" w:rsidR="006C51D4" w:rsidRDefault="006C51D4" w:rsidP="00761E7F">
            <w:pPr>
              <w:rPr>
                <w:rFonts w:ascii="Arial" w:eastAsia="맑은 고딕" w:hAnsi="Arial" w:cs="Arial"/>
                <w:sz w:val="20"/>
              </w:rPr>
            </w:pPr>
            <w:r>
              <w:rPr>
                <w:rFonts w:ascii="Arial" w:eastAsia="맑은 고딕" w:hAnsi="Arial" w:cs="Arial"/>
                <w:sz w:val="20"/>
              </w:rPr>
              <w:t>As in comment</w:t>
            </w:r>
          </w:p>
        </w:tc>
        <w:tc>
          <w:tcPr>
            <w:tcW w:w="2782" w:type="dxa"/>
            <w:shd w:val="clear" w:color="auto" w:fill="auto"/>
          </w:tcPr>
          <w:p w14:paraId="5AA2378C" w14:textId="77777777" w:rsidR="006C51D4" w:rsidRDefault="006C51D4" w:rsidP="00761E7F">
            <w:pPr>
              <w:rPr>
                <w:rFonts w:ascii="Arial" w:hAnsi="Arial" w:cs="Arial"/>
                <w:color w:val="000000" w:themeColor="text1"/>
                <w:sz w:val="20"/>
                <w:lang w:eastAsia="ko-KR"/>
              </w:rPr>
            </w:pPr>
            <w:r>
              <w:rPr>
                <w:rFonts w:ascii="Arial" w:hAnsi="Arial" w:cs="Arial" w:hint="eastAsia"/>
                <w:color w:val="000000" w:themeColor="text1"/>
                <w:sz w:val="20"/>
                <w:lang w:eastAsia="ko-KR"/>
              </w:rPr>
              <w:t>Revised</w:t>
            </w:r>
          </w:p>
          <w:p w14:paraId="1C39D1B9" w14:textId="77777777" w:rsidR="006C51D4" w:rsidRDefault="006C51D4" w:rsidP="00761E7F">
            <w:pPr>
              <w:rPr>
                <w:rFonts w:ascii="Arial" w:hAnsi="Arial" w:cs="Arial"/>
                <w:color w:val="000000" w:themeColor="text1"/>
                <w:sz w:val="20"/>
                <w:lang w:eastAsia="ko-KR"/>
              </w:rPr>
            </w:pPr>
          </w:p>
          <w:p w14:paraId="712F7434" w14:textId="77777777" w:rsidR="006C51D4" w:rsidRDefault="006C51D4" w:rsidP="00761E7F">
            <w:pPr>
              <w:rPr>
                <w:rFonts w:ascii="Arial" w:hAnsi="Arial" w:cs="Arial"/>
                <w:color w:val="000000" w:themeColor="text1"/>
                <w:sz w:val="20"/>
                <w:lang w:eastAsia="ko-KR"/>
              </w:rPr>
            </w:pPr>
            <w:r>
              <w:rPr>
                <w:rFonts w:ascii="Arial" w:hAnsi="Arial" w:cs="Arial"/>
                <w:color w:val="000000" w:themeColor="text1"/>
                <w:sz w:val="20"/>
                <w:lang w:eastAsia="ko-KR"/>
              </w:rPr>
              <w:t>The sentence describes the resolution for less than 320MHz, and the below 4 bullets explain the details per BW size. But the last bullet is not belong to that. So it bring some confusion. I make the last bullet to another paragraph and make some clarification. Please see the clarification below.</w:t>
            </w:r>
          </w:p>
          <w:p w14:paraId="4489F277" w14:textId="77777777" w:rsidR="006C51D4" w:rsidRDefault="006C51D4" w:rsidP="00761E7F">
            <w:pPr>
              <w:rPr>
                <w:rFonts w:ascii="Arial" w:hAnsi="Arial" w:cs="Arial"/>
                <w:color w:val="000000" w:themeColor="text1"/>
                <w:sz w:val="20"/>
                <w:lang w:eastAsia="ko-KR"/>
              </w:rPr>
            </w:pPr>
          </w:p>
          <w:p w14:paraId="7B279791" w14:textId="77777777" w:rsidR="006C51D4" w:rsidRPr="00C041F1" w:rsidRDefault="006C51D4" w:rsidP="00761E7F">
            <w:pPr>
              <w:rPr>
                <w:rFonts w:ascii="Arial" w:hAnsi="Arial" w:cs="Arial"/>
                <w:b/>
                <w:i/>
                <w:color w:val="000000" w:themeColor="text1"/>
                <w:sz w:val="20"/>
                <w:lang w:eastAsia="ko-KR"/>
              </w:rPr>
            </w:pPr>
            <w:r w:rsidRPr="00C041F1">
              <w:rPr>
                <w:rFonts w:ascii="Arial" w:hAnsi="Arial" w:cs="Arial" w:hint="eastAsia"/>
                <w:b/>
                <w:i/>
                <w:color w:val="000000" w:themeColor="text1"/>
                <w:sz w:val="20"/>
                <w:highlight w:val="yellow"/>
                <w:lang w:eastAsia="ko-KR"/>
              </w:rPr>
              <w:t>I</w:t>
            </w:r>
            <w:r w:rsidRPr="00C041F1">
              <w:rPr>
                <w:rFonts w:ascii="Arial" w:hAnsi="Arial" w:cs="Arial"/>
                <w:b/>
                <w:i/>
                <w:color w:val="000000" w:themeColor="text1"/>
                <w:sz w:val="20"/>
                <w:highlight w:val="yellow"/>
                <w:lang w:eastAsia="ko-KR"/>
              </w:rPr>
              <w:t>nstructions to the editor:</w:t>
            </w:r>
            <w:r w:rsidRPr="00C041F1">
              <w:rPr>
                <w:rFonts w:ascii="Arial" w:hAnsi="Arial" w:cs="Arial"/>
                <w:b/>
                <w:i/>
                <w:color w:val="000000" w:themeColor="text1"/>
                <w:sz w:val="20"/>
                <w:lang w:eastAsia="ko-KR"/>
              </w:rPr>
              <w:t xml:space="preserve"> </w:t>
            </w:r>
          </w:p>
          <w:p w14:paraId="38EE9BCC" w14:textId="77777777" w:rsidR="006C51D4" w:rsidRDefault="006C51D4" w:rsidP="00761E7F">
            <w:pPr>
              <w:rPr>
                <w:rFonts w:ascii="Arial" w:hAnsi="Arial" w:cs="Arial"/>
                <w:color w:val="000000" w:themeColor="text1"/>
                <w:sz w:val="20"/>
                <w:lang w:eastAsia="ko-KR"/>
              </w:rPr>
            </w:pPr>
            <w:r>
              <w:rPr>
                <w:rFonts w:ascii="Arial" w:hAnsi="Arial" w:cs="Arial"/>
                <w:color w:val="000000" w:themeColor="text1"/>
                <w:sz w:val="20"/>
                <w:lang w:eastAsia="ko-KR"/>
              </w:rPr>
              <w:lastRenderedPageBreak/>
              <w:t>Please make the changes as shown in doc 11-22/1307r0.</w:t>
            </w:r>
          </w:p>
        </w:tc>
      </w:tr>
      <w:tr w:rsidR="006C51D4" w:rsidRPr="00FE1F29" w14:paraId="04ED0CDB" w14:textId="77777777" w:rsidTr="00761E7F">
        <w:trPr>
          <w:trHeight w:val="386"/>
        </w:trPr>
        <w:tc>
          <w:tcPr>
            <w:tcW w:w="709" w:type="dxa"/>
            <w:shd w:val="clear" w:color="auto" w:fill="auto"/>
          </w:tcPr>
          <w:p w14:paraId="6D6EC4A3" w14:textId="77777777" w:rsidR="006C51D4" w:rsidRPr="00762B9A" w:rsidRDefault="006C51D4" w:rsidP="00761E7F">
            <w:pPr>
              <w:ind w:leftChars="-49" w:left="-108"/>
              <w:rPr>
                <w:rFonts w:ascii="Arial" w:eastAsia="맑은 고딕" w:hAnsi="Arial" w:cs="Arial"/>
                <w:b/>
                <w:sz w:val="20"/>
              </w:rPr>
            </w:pPr>
            <w:r>
              <w:rPr>
                <w:rFonts w:ascii="Arial" w:eastAsia="맑은 고딕" w:hAnsi="Arial" w:cs="Arial"/>
                <w:sz w:val="20"/>
              </w:rPr>
              <w:lastRenderedPageBreak/>
              <w:t>10792</w:t>
            </w:r>
          </w:p>
        </w:tc>
        <w:tc>
          <w:tcPr>
            <w:tcW w:w="709" w:type="dxa"/>
            <w:shd w:val="clear" w:color="auto" w:fill="auto"/>
          </w:tcPr>
          <w:p w14:paraId="4D7A84CB" w14:textId="77777777" w:rsidR="006C51D4" w:rsidRPr="00762B9A" w:rsidRDefault="006C51D4" w:rsidP="00761E7F">
            <w:pPr>
              <w:rPr>
                <w:rFonts w:ascii="Arial" w:eastAsia="맑은 고딕" w:hAnsi="Arial" w:cs="Arial"/>
                <w:b/>
                <w:sz w:val="20"/>
              </w:rPr>
            </w:pPr>
            <w:r>
              <w:rPr>
                <w:rFonts w:ascii="Arial" w:eastAsia="맑은 고딕" w:hAnsi="Arial" w:cs="Arial"/>
                <w:sz w:val="20"/>
              </w:rPr>
              <w:t>9.3.1.19</w:t>
            </w:r>
          </w:p>
        </w:tc>
        <w:tc>
          <w:tcPr>
            <w:tcW w:w="850" w:type="dxa"/>
            <w:shd w:val="clear" w:color="auto" w:fill="auto"/>
          </w:tcPr>
          <w:p w14:paraId="70454905" w14:textId="77777777" w:rsidR="006C51D4" w:rsidRPr="00762B9A" w:rsidRDefault="006C51D4" w:rsidP="00761E7F">
            <w:pPr>
              <w:rPr>
                <w:rFonts w:ascii="Arial" w:eastAsia="맑은 고딕" w:hAnsi="Arial" w:cs="Arial"/>
                <w:b/>
                <w:sz w:val="20"/>
              </w:rPr>
            </w:pPr>
            <w:r>
              <w:rPr>
                <w:rFonts w:ascii="Arial" w:eastAsia="맑은 고딕" w:hAnsi="Arial" w:cs="Arial"/>
                <w:sz w:val="20"/>
              </w:rPr>
              <w:t>139.60</w:t>
            </w:r>
          </w:p>
        </w:tc>
        <w:tc>
          <w:tcPr>
            <w:tcW w:w="3002" w:type="dxa"/>
            <w:shd w:val="clear" w:color="auto" w:fill="auto"/>
          </w:tcPr>
          <w:p w14:paraId="2D0F2686" w14:textId="77777777" w:rsidR="006C51D4" w:rsidRPr="00762B9A" w:rsidRDefault="006C51D4" w:rsidP="00761E7F">
            <w:pPr>
              <w:rPr>
                <w:rFonts w:ascii="Arial" w:eastAsia="맑은 고딕" w:hAnsi="Arial" w:cs="Arial"/>
                <w:b/>
                <w:sz w:val="20"/>
              </w:rPr>
            </w:pPr>
            <w:r>
              <w:rPr>
                <w:rFonts w:ascii="Arial" w:eastAsia="맑은 고딕" w:hAnsi="Arial" w:cs="Arial"/>
                <w:sz w:val="20"/>
              </w:rPr>
              <w:t>The setting of B1 and B2 for 40MHz is missed.</w:t>
            </w:r>
          </w:p>
        </w:tc>
        <w:tc>
          <w:tcPr>
            <w:tcW w:w="1984" w:type="dxa"/>
            <w:shd w:val="clear" w:color="auto" w:fill="auto"/>
          </w:tcPr>
          <w:p w14:paraId="3945B720" w14:textId="77777777" w:rsidR="006C51D4" w:rsidRPr="00762B9A" w:rsidRDefault="006C51D4" w:rsidP="00761E7F">
            <w:pPr>
              <w:rPr>
                <w:rFonts w:ascii="Arial" w:eastAsia="맑은 고딕" w:hAnsi="Arial" w:cs="Arial"/>
                <w:b/>
                <w:sz w:val="20"/>
              </w:rPr>
            </w:pPr>
            <w:r>
              <w:rPr>
                <w:rFonts w:ascii="Arial" w:eastAsia="맑은 고딕" w:hAnsi="Arial" w:cs="Arial"/>
                <w:sz w:val="20"/>
              </w:rPr>
              <w:t xml:space="preserve">Modify the text as follows </w:t>
            </w:r>
            <w:proofErr w:type="gramStart"/>
            <w:r>
              <w:rPr>
                <w:rFonts w:ascii="Arial" w:eastAsia="맑은 고딕" w:hAnsi="Arial" w:cs="Arial"/>
                <w:sz w:val="20"/>
              </w:rPr>
              <w:t>" ...</w:t>
            </w:r>
            <w:proofErr w:type="gramEnd"/>
            <w:r>
              <w:rPr>
                <w:rFonts w:ascii="Arial" w:eastAsia="맑은 고딕" w:hAnsi="Arial" w:cs="Arial"/>
                <w:sz w:val="20"/>
              </w:rPr>
              <w:t xml:space="preserve"> equal to 40</w:t>
            </w:r>
            <w:r>
              <w:rPr>
                <w:rFonts w:ascii="Arial" w:eastAsia="맑은 고딕" w:hAnsi="Arial" w:cs="Arial"/>
                <w:sz w:val="20"/>
              </w:rPr>
              <w:br/>
              <w:t>MHz, B1 and B2 are set to 11 to indicate the request of feedback on each of the two 242-tone Rus..."</w:t>
            </w:r>
          </w:p>
        </w:tc>
        <w:tc>
          <w:tcPr>
            <w:tcW w:w="2782" w:type="dxa"/>
            <w:shd w:val="clear" w:color="auto" w:fill="auto"/>
          </w:tcPr>
          <w:p w14:paraId="428F154D" w14:textId="77777777" w:rsidR="006C51D4" w:rsidRDefault="006C51D4" w:rsidP="00761E7F">
            <w:pPr>
              <w:rPr>
                <w:rFonts w:ascii="Arial" w:hAnsi="Arial" w:cs="Arial"/>
                <w:color w:val="000000" w:themeColor="text1"/>
                <w:sz w:val="20"/>
                <w:lang w:eastAsia="ko-KR"/>
              </w:rPr>
            </w:pPr>
            <w:r>
              <w:rPr>
                <w:rFonts w:ascii="Arial" w:hAnsi="Arial" w:cs="Arial" w:hint="eastAsia"/>
                <w:color w:val="000000" w:themeColor="text1"/>
                <w:sz w:val="20"/>
                <w:lang w:eastAsia="ko-KR"/>
              </w:rPr>
              <w:t>Revised</w:t>
            </w:r>
          </w:p>
          <w:p w14:paraId="0630FA2D" w14:textId="77777777" w:rsidR="006C51D4" w:rsidRDefault="006C51D4" w:rsidP="00761E7F">
            <w:pPr>
              <w:rPr>
                <w:rFonts w:ascii="Arial" w:hAnsi="Arial" w:cs="Arial"/>
                <w:color w:val="000000" w:themeColor="text1"/>
                <w:sz w:val="20"/>
                <w:lang w:eastAsia="ko-KR"/>
              </w:rPr>
            </w:pPr>
          </w:p>
          <w:p w14:paraId="1FFA439A" w14:textId="77777777" w:rsidR="006C51D4" w:rsidRDefault="006C51D4" w:rsidP="00761E7F">
            <w:pPr>
              <w:rPr>
                <w:rFonts w:ascii="Arial" w:hAnsi="Arial" w:cs="Arial"/>
                <w:color w:val="000000" w:themeColor="text1"/>
                <w:sz w:val="20"/>
                <w:lang w:eastAsia="ko-KR"/>
              </w:rPr>
            </w:pPr>
            <w:r>
              <w:rPr>
                <w:rFonts w:ascii="Arial" w:hAnsi="Arial" w:cs="Arial"/>
                <w:color w:val="000000" w:themeColor="text1"/>
                <w:sz w:val="20"/>
                <w:lang w:eastAsia="ko-KR"/>
              </w:rPr>
              <w:t>The last bullet says it, but it’s not belong to the paragraph. So I make some modification. Please see the clarification below.</w:t>
            </w:r>
          </w:p>
          <w:p w14:paraId="5F0027B6" w14:textId="77777777" w:rsidR="006C51D4" w:rsidRDefault="006C51D4" w:rsidP="00761E7F">
            <w:pPr>
              <w:rPr>
                <w:rFonts w:ascii="Arial" w:hAnsi="Arial" w:cs="Arial"/>
                <w:color w:val="000000" w:themeColor="text1"/>
                <w:sz w:val="20"/>
                <w:lang w:eastAsia="ko-KR"/>
              </w:rPr>
            </w:pPr>
          </w:p>
          <w:p w14:paraId="240056DF" w14:textId="77777777" w:rsidR="006C51D4" w:rsidRPr="00C041F1" w:rsidRDefault="006C51D4" w:rsidP="00761E7F">
            <w:pPr>
              <w:rPr>
                <w:rFonts w:ascii="Arial" w:hAnsi="Arial" w:cs="Arial"/>
                <w:b/>
                <w:i/>
                <w:color w:val="000000" w:themeColor="text1"/>
                <w:sz w:val="20"/>
                <w:lang w:eastAsia="ko-KR"/>
              </w:rPr>
            </w:pPr>
            <w:r w:rsidRPr="00C041F1">
              <w:rPr>
                <w:rFonts w:ascii="Arial" w:hAnsi="Arial" w:cs="Arial" w:hint="eastAsia"/>
                <w:b/>
                <w:i/>
                <w:color w:val="000000" w:themeColor="text1"/>
                <w:sz w:val="20"/>
                <w:highlight w:val="yellow"/>
                <w:lang w:eastAsia="ko-KR"/>
              </w:rPr>
              <w:t>I</w:t>
            </w:r>
            <w:r w:rsidRPr="00C041F1">
              <w:rPr>
                <w:rFonts w:ascii="Arial" w:hAnsi="Arial" w:cs="Arial"/>
                <w:b/>
                <w:i/>
                <w:color w:val="000000" w:themeColor="text1"/>
                <w:sz w:val="20"/>
                <w:highlight w:val="yellow"/>
                <w:lang w:eastAsia="ko-KR"/>
              </w:rPr>
              <w:t>nstructions to the editor:</w:t>
            </w:r>
            <w:r w:rsidRPr="00C041F1">
              <w:rPr>
                <w:rFonts w:ascii="Arial" w:hAnsi="Arial" w:cs="Arial"/>
                <w:b/>
                <w:i/>
                <w:color w:val="000000" w:themeColor="text1"/>
                <w:sz w:val="20"/>
                <w:lang w:eastAsia="ko-KR"/>
              </w:rPr>
              <w:t xml:space="preserve"> </w:t>
            </w:r>
          </w:p>
          <w:p w14:paraId="3C11761D" w14:textId="77777777" w:rsidR="006C51D4" w:rsidRPr="00762B9A" w:rsidRDefault="006C51D4" w:rsidP="00761E7F">
            <w:pPr>
              <w:rPr>
                <w:rFonts w:ascii="Arial" w:hAnsi="Arial" w:cs="Arial"/>
                <w:b/>
                <w:color w:val="000000" w:themeColor="text1"/>
                <w:sz w:val="20"/>
                <w:lang w:eastAsia="ko-KR"/>
              </w:rPr>
            </w:pPr>
            <w:r>
              <w:rPr>
                <w:rFonts w:ascii="Arial" w:hAnsi="Arial" w:cs="Arial"/>
                <w:color w:val="000000" w:themeColor="text1"/>
                <w:sz w:val="20"/>
                <w:lang w:eastAsia="ko-KR"/>
              </w:rPr>
              <w:t>Please make the changes as shown in doc 11-22/1307r0.</w:t>
            </w:r>
          </w:p>
        </w:tc>
      </w:tr>
      <w:tr w:rsidR="006C51D4" w:rsidRPr="00FE1F29" w14:paraId="40E31D43" w14:textId="77777777" w:rsidTr="00761E7F">
        <w:trPr>
          <w:trHeight w:val="386"/>
        </w:trPr>
        <w:tc>
          <w:tcPr>
            <w:tcW w:w="709" w:type="dxa"/>
            <w:shd w:val="clear" w:color="auto" w:fill="auto"/>
          </w:tcPr>
          <w:p w14:paraId="1512EAA1" w14:textId="77777777" w:rsidR="006C51D4" w:rsidRDefault="006C51D4" w:rsidP="00761E7F">
            <w:pPr>
              <w:ind w:leftChars="-49" w:left="-108"/>
              <w:rPr>
                <w:rFonts w:ascii="Arial" w:eastAsia="맑은 고딕" w:hAnsi="Arial" w:cs="Arial"/>
                <w:sz w:val="20"/>
              </w:rPr>
            </w:pPr>
            <w:r>
              <w:rPr>
                <w:rFonts w:ascii="Arial" w:eastAsia="맑은 고딕" w:hAnsi="Arial" w:cs="Arial"/>
                <w:sz w:val="20"/>
              </w:rPr>
              <w:t>10795</w:t>
            </w:r>
          </w:p>
        </w:tc>
        <w:tc>
          <w:tcPr>
            <w:tcW w:w="709" w:type="dxa"/>
            <w:shd w:val="clear" w:color="auto" w:fill="auto"/>
          </w:tcPr>
          <w:p w14:paraId="11BFD764" w14:textId="77777777" w:rsidR="006C51D4" w:rsidRDefault="006C51D4" w:rsidP="00761E7F">
            <w:pPr>
              <w:rPr>
                <w:rFonts w:ascii="Arial" w:eastAsia="맑은 고딕" w:hAnsi="Arial" w:cs="Arial"/>
                <w:sz w:val="20"/>
              </w:rPr>
            </w:pPr>
            <w:r>
              <w:rPr>
                <w:rFonts w:ascii="Arial" w:eastAsia="맑은 고딕" w:hAnsi="Arial" w:cs="Arial"/>
                <w:sz w:val="20"/>
              </w:rPr>
              <w:t>9.3.1.19</w:t>
            </w:r>
          </w:p>
        </w:tc>
        <w:tc>
          <w:tcPr>
            <w:tcW w:w="850" w:type="dxa"/>
            <w:shd w:val="clear" w:color="auto" w:fill="auto"/>
          </w:tcPr>
          <w:p w14:paraId="07B6D3F3" w14:textId="77777777" w:rsidR="006C51D4" w:rsidRDefault="006C51D4" w:rsidP="00761E7F">
            <w:pPr>
              <w:rPr>
                <w:rFonts w:ascii="Arial" w:eastAsia="맑은 고딕" w:hAnsi="Arial" w:cs="Arial"/>
                <w:sz w:val="20"/>
              </w:rPr>
            </w:pPr>
            <w:r>
              <w:rPr>
                <w:rFonts w:ascii="Arial" w:eastAsia="맑은 고딕" w:hAnsi="Arial" w:cs="Arial"/>
                <w:sz w:val="20"/>
              </w:rPr>
              <w:t>140.12</w:t>
            </w:r>
          </w:p>
        </w:tc>
        <w:tc>
          <w:tcPr>
            <w:tcW w:w="3002" w:type="dxa"/>
            <w:shd w:val="clear" w:color="auto" w:fill="auto"/>
          </w:tcPr>
          <w:p w14:paraId="0BEDC2BC" w14:textId="77777777" w:rsidR="006C51D4" w:rsidRDefault="006C51D4" w:rsidP="00761E7F">
            <w:pPr>
              <w:rPr>
                <w:rFonts w:ascii="Arial" w:eastAsia="맑은 고딕" w:hAnsi="Arial" w:cs="Arial"/>
                <w:sz w:val="20"/>
              </w:rPr>
            </w:pPr>
            <w:r>
              <w:rPr>
                <w:rFonts w:ascii="Arial" w:eastAsia="맑은 고딕" w:hAnsi="Arial" w:cs="Arial"/>
                <w:sz w:val="20"/>
              </w:rPr>
              <w:t xml:space="preserve">For 320MHz, a resolution of 40MHz is used, and also resolution bit B0 is set to different. So, it is better </w:t>
            </w:r>
            <w:proofErr w:type="gramStart"/>
            <w:r>
              <w:rPr>
                <w:rFonts w:ascii="Arial" w:eastAsia="맑은 고딕" w:hAnsi="Arial" w:cs="Arial"/>
                <w:sz w:val="20"/>
              </w:rPr>
              <w:t>the define</w:t>
            </w:r>
            <w:proofErr w:type="gramEnd"/>
            <w:r>
              <w:rPr>
                <w:rFonts w:ascii="Arial" w:eastAsia="맑은 고딕" w:hAnsi="Arial" w:cs="Arial"/>
                <w:sz w:val="20"/>
              </w:rPr>
              <w:t xml:space="preserve"> the set of bits for 320MHz by using a separate paragraph.</w:t>
            </w:r>
          </w:p>
        </w:tc>
        <w:tc>
          <w:tcPr>
            <w:tcW w:w="1984" w:type="dxa"/>
            <w:shd w:val="clear" w:color="auto" w:fill="auto"/>
          </w:tcPr>
          <w:p w14:paraId="3B545547" w14:textId="77777777" w:rsidR="006C51D4" w:rsidRDefault="006C51D4" w:rsidP="00761E7F">
            <w:pPr>
              <w:rPr>
                <w:rFonts w:ascii="Arial" w:eastAsia="맑은 고딕" w:hAnsi="Arial" w:cs="Arial"/>
                <w:sz w:val="20"/>
              </w:rPr>
            </w:pPr>
            <w:r>
              <w:rPr>
                <w:rFonts w:ascii="Arial" w:eastAsia="맑은 고딕" w:hAnsi="Arial" w:cs="Arial"/>
                <w:sz w:val="20"/>
              </w:rPr>
              <w:t>Modify the text in P140L12 with following</w:t>
            </w:r>
            <w:r>
              <w:rPr>
                <w:rFonts w:ascii="Arial" w:eastAsia="맑은 고딕" w:hAnsi="Arial" w:cs="Arial"/>
                <w:sz w:val="20"/>
              </w:rPr>
              <w:br/>
              <w:t>"When the bandwidth of the EHT NDP Announcement frame is 320MHz, set the Resolution bit B0 to 1 to indicate a resolution of 40MHz.</w:t>
            </w:r>
            <w:r>
              <w:rPr>
                <w:rFonts w:ascii="Arial" w:eastAsia="맑은 고딕" w:hAnsi="Arial" w:cs="Arial"/>
                <w:sz w:val="20"/>
              </w:rPr>
              <w:br/>
              <w:t xml:space="preserve"> - When the bandwidth of the PPDU carrying the EHT NDP Announcement frame is equal to 320</w:t>
            </w:r>
            <w:r>
              <w:rPr>
                <w:rFonts w:ascii="Arial" w:eastAsia="맑은 고딕" w:hAnsi="Arial" w:cs="Arial"/>
                <w:sz w:val="20"/>
              </w:rPr>
              <w:br/>
              <w:t>MHz, If B1 and B2 are both ... "</w:t>
            </w:r>
          </w:p>
        </w:tc>
        <w:tc>
          <w:tcPr>
            <w:tcW w:w="2782" w:type="dxa"/>
            <w:shd w:val="clear" w:color="auto" w:fill="auto"/>
          </w:tcPr>
          <w:p w14:paraId="2D585A5D" w14:textId="77777777" w:rsidR="006C51D4" w:rsidRDefault="006C51D4" w:rsidP="00761E7F">
            <w:pPr>
              <w:rPr>
                <w:rFonts w:ascii="Arial" w:hAnsi="Arial" w:cs="Arial"/>
                <w:color w:val="000000" w:themeColor="text1"/>
                <w:sz w:val="20"/>
                <w:lang w:eastAsia="ko-KR"/>
              </w:rPr>
            </w:pPr>
            <w:r>
              <w:rPr>
                <w:rFonts w:ascii="Arial" w:hAnsi="Arial" w:cs="Arial" w:hint="eastAsia"/>
                <w:color w:val="000000" w:themeColor="text1"/>
                <w:sz w:val="20"/>
                <w:lang w:eastAsia="ko-KR"/>
              </w:rPr>
              <w:t>Revised</w:t>
            </w:r>
          </w:p>
          <w:p w14:paraId="318F65E5" w14:textId="77777777" w:rsidR="006C51D4" w:rsidRDefault="006C51D4" w:rsidP="00761E7F">
            <w:pPr>
              <w:rPr>
                <w:rFonts w:ascii="Arial" w:hAnsi="Arial" w:cs="Arial"/>
                <w:color w:val="000000" w:themeColor="text1"/>
                <w:sz w:val="20"/>
                <w:lang w:eastAsia="ko-KR"/>
              </w:rPr>
            </w:pPr>
          </w:p>
          <w:p w14:paraId="6544E04D" w14:textId="77777777" w:rsidR="006C51D4" w:rsidRDefault="006C51D4" w:rsidP="00761E7F">
            <w:pPr>
              <w:rPr>
                <w:rFonts w:ascii="Arial" w:hAnsi="Arial" w:cs="Arial"/>
                <w:color w:val="000000" w:themeColor="text1"/>
                <w:sz w:val="20"/>
                <w:lang w:eastAsia="ko-KR"/>
              </w:rPr>
            </w:pPr>
            <w:r>
              <w:rPr>
                <w:rFonts w:ascii="Arial" w:hAnsi="Arial" w:cs="Arial"/>
                <w:color w:val="000000" w:themeColor="text1"/>
                <w:sz w:val="20"/>
                <w:lang w:eastAsia="ko-KR"/>
              </w:rPr>
              <w:t>Agree with the commenter. Please see the clarification below.</w:t>
            </w:r>
          </w:p>
          <w:p w14:paraId="1E5DC935" w14:textId="77777777" w:rsidR="006C51D4" w:rsidRDefault="006C51D4" w:rsidP="00761E7F">
            <w:pPr>
              <w:rPr>
                <w:rFonts w:ascii="Arial" w:hAnsi="Arial" w:cs="Arial"/>
                <w:color w:val="000000" w:themeColor="text1"/>
                <w:sz w:val="20"/>
                <w:lang w:eastAsia="ko-KR"/>
              </w:rPr>
            </w:pPr>
          </w:p>
          <w:p w14:paraId="0EFCCAED" w14:textId="77777777" w:rsidR="006C51D4" w:rsidRPr="00C041F1" w:rsidRDefault="006C51D4" w:rsidP="00761E7F">
            <w:pPr>
              <w:rPr>
                <w:rFonts w:ascii="Arial" w:hAnsi="Arial" w:cs="Arial"/>
                <w:b/>
                <w:i/>
                <w:color w:val="000000" w:themeColor="text1"/>
                <w:sz w:val="20"/>
                <w:lang w:eastAsia="ko-KR"/>
              </w:rPr>
            </w:pPr>
            <w:r w:rsidRPr="00C041F1">
              <w:rPr>
                <w:rFonts w:ascii="Arial" w:hAnsi="Arial" w:cs="Arial" w:hint="eastAsia"/>
                <w:b/>
                <w:i/>
                <w:color w:val="000000" w:themeColor="text1"/>
                <w:sz w:val="20"/>
                <w:highlight w:val="yellow"/>
                <w:lang w:eastAsia="ko-KR"/>
              </w:rPr>
              <w:t>I</w:t>
            </w:r>
            <w:r w:rsidRPr="00C041F1">
              <w:rPr>
                <w:rFonts w:ascii="Arial" w:hAnsi="Arial" w:cs="Arial"/>
                <w:b/>
                <w:i/>
                <w:color w:val="000000" w:themeColor="text1"/>
                <w:sz w:val="20"/>
                <w:highlight w:val="yellow"/>
                <w:lang w:eastAsia="ko-KR"/>
              </w:rPr>
              <w:t>nstructions to the editor:</w:t>
            </w:r>
            <w:r w:rsidRPr="00C041F1">
              <w:rPr>
                <w:rFonts w:ascii="Arial" w:hAnsi="Arial" w:cs="Arial"/>
                <w:b/>
                <w:i/>
                <w:color w:val="000000" w:themeColor="text1"/>
                <w:sz w:val="20"/>
                <w:lang w:eastAsia="ko-KR"/>
              </w:rPr>
              <w:t xml:space="preserve"> </w:t>
            </w:r>
          </w:p>
          <w:p w14:paraId="1301A351" w14:textId="77777777" w:rsidR="006C51D4" w:rsidRDefault="006C51D4" w:rsidP="00761E7F">
            <w:pPr>
              <w:rPr>
                <w:rFonts w:ascii="Arial" w:hAnsi="Arial" w:cs="Arial"/>
                <w:color w:val="000000" w:themeColor="text1"/>
                <w:sz w:val="20"/>
                <w:lang w:eastAsia="ko-KR"/>
              </w:rPr>
            </w:pPr>
            <w:r>
              <w:rPr>
                <w:rFonts w:ascii="Arial" w:hAnsi="Arial" w:cs="Arial"/>
                <w:color w:val="000000" w:themeColor="text1"/>
                <w:sz w:val="20"/>
                <w:lang w:eastAsia="ko-KR"/>
              </w:rPr>
              <w:t>Please make the changes as shown in doc 11-22/1307r0.</w:t>
            </w:r>
          </w:p>
        </w:tc>
      </w:tr>
      <w:tr w:rsidR="006C51D4" w:rsidRPr="00FE1F29" w14:paraId="3B6EF4CF" w14:textId="77777777" w:rsidTr="00761E7F">
        <w:trPr>
          <w:trHeight w:val="386"/>
        </w:trPr>
        <w:tc>
          <w:tcPr>
            <w:tcW w:w="709" w:type="dxa"/>
            <w:shd w:val="clear" w:color="auto" w:fill="auto"/>
          </w:tcPr>
          <w:p w14:paraId="63E66E13" w14:textId="77777777" w:rsidR="006C51D4" w:rsidRDefault="006C51D4" w:rsidP="00761E7F">
            <w:pPr>
              <w:ind w:leftChars="-49" w:left="-108"/>
              <w:rPr>
                <w:rFonts w:ascii="Arial" w:eastAsia="맑은 고딕" w:hAnsi="Arial" w:cs="Arial"/>
                <w:sz w:val="20"/>
              </w:rPr>
            </w:pPr>
            <w:r>
              <w:rPr>
                <w:rFonts w:ascii="Arial" w:eastAsia="맑은 고딕" w:hAnsi="Arial" w:cs="Arial"/>
                <w:sz w:val="20"/>
              </w:rPr>
              <w:t>11490</w:t>
            </w:r>
          </w:p>
        </w:tc>
        <w:tc>
          <w:tcPr>
            <w:tcW w:w="709" w:type="dxa"/>
            <w:shd w:val="clear" w:color="auto" w:fill="auto"/>
          </w:tcPr>
          <w:p w14:paraId="1A19CDD5" w14:textId="77777777" w:rsidR="006C51D4" w:rsidRDefault="006C51D4" w:rsidP="00761E7F">
            <w:pPr>
              <w:rPr>
                <w:rFonts w:ascii="Arial" w:eastAsia="맑은 고딕" w:hAnsi="Arial" w:cs="Arial"/>
                <w:sz w:val="20"/>
              </w:rPr>
            </w:pPr>
            <w:r>
              <w:rPr>
                <w:rFonts w:ascii="Arial" w:eastAsia="맑은 고딕" w:hAnsi="Arial" w:cs="Arial"/>
                <w:sz w:val="20"/>
              </w:rPr>
              <w:t>9.3.1.19</w:t>
            </w:r>
          </w:p>
        </w:tc>
        <w:tc>
          <w:tcPr>
            <w:tcW w:w="850" w:type="dxa"/>
            <w:shd w:val="clear" w:color="auto" w:fill="auto"/>
          </w:tcPr>
          <w:p w14:paraId="6AFA32AD" w14:textId="77777777" w:rsidR="006C51D4" w:rsidRDefault="006C51D4" w:rsidP="00761E7F">
            <w:pPr>
              <w:rPr>
                <w:rFonts w:ascii="Arial" w:eastAsia="맑은 고딕" w:hAnsi="Arial" w:cs="Arial"/>
                <w:sz w:val="20"/>
              </w:rPr>
            </w:pPr>
            <w:r>
              <w:rPr>
                <w:rFonts w:ascii="Arial" w:eastAsia="맑은 고딕" w:hAnsi="Arial" w:cs="Arial"/>
                <w:sz w:val="20"/>
              </w:rPr>
              <w:t>140.12</w:t>
            </w:r>
          </w:p>
        </w:tc>
        <w:tc>
          <w:tcPr>
            <w:tcW w:w="3002" w:type="dxa"/>
            <w:shd w:val="clear" w:color="auto" w:fill="auto"/>
          </w:tcPr>
          <w:p w14:paraId="1B770FEF" w14:textId="77777777" w:rsidR="006C51D4" w:rsidRDefault="006C51D4" w:rsidP="00761E7F">
            <w:pPr>
              <w:rPr>
                <w:rFonts w:ascii="Arial" w:eastAsia="맑은 고딕" w:hAnsi="Arial" w:cs="Arial"/>
                <w:sz w:val="20"/>
              </w:rPr>
            </w:pPr>
            <w:r>
              <w:rPr>
                <w:rFonts w:ascii="Arial" w:eastAsia="맑은 고딕" w:hAnsi="Arial" w:cs="Arial"/>
                <w:sz w:val="20"/>
              </w:rPr>
              <w:t>the paragraph should not be part of the bulleted list since the paragraph covers 320 MHz, and it should not be included in the list heading under "less than 320 MHz"</w:t>
            </w:r>
          </w:p>
        </w:tc>
        <w:tc>
          <w:tcPr>
            <w:tcW w:w="1984" w:type="dxa"/>
            <w:shd w:val="clear" w:color="auto" w:fill="auto"/>
          </w:tcPr>
          <w:p w14:paraId="41AB0BAE" w14:textId="77777777" w:rsidR="006C51D4" w:rsidRDefault="006C51D4" w:rsidP="00761E7F">
            <w:pPr>
              <w:rPr>
                <w:rFonts w:ascii="Arial" w:eastAsia="맑은 고딕" w:hAnsi="Arial" w:cs="Arial"/>
                <w:sz w:val="20"/>
              </w:rPr>
            </w:pPr>
            <w:r>
              <w:rPr>
                <w:rFonts w:ascii="Arial" w:eastAsia="맑은 고딕" w:hAnsi="Arial" w:cs="Arial"/>
                <w:sz w:val="20"/>
              </w:rPr>
              <w:t>as in comment</w:t>
            </w:r>
          </w:p>
        </w:tc>
        <w:tc>
          <w:tcPr>
            <w:tcW w:w="2782" w:type="dxa"/>
            <w:shd w:val="clear" w:color="auto" w:fill="auto"/>
          </w:tcPr>
          <w:p w14:paraId="59EBF377" w14:textId="77777777" w:rsidR="006C51D4" w:rsidRDefault="006C51D4" w:rsidP="00761E7F">
            <w:pPr>
              <w:rPr>
                <w:rFonts w:ascii="Arial" w:hAnsi="Arial" w:cs="Arial"/>
                <w:color w:val="000000" w:themeColor="text1"/>
                <w:sz w:val="20"/>
                <w:lang w:eastAsia="ko-KR"/>
              </w:rPr>
            </w:pPr>
            <w:r>
              <w:rPr>
                <w:rFonts w:ascii="Arial" w:hAnsi="Arial" w:cs="Arial" w:hint="eastAsia"/>
                <w:color w:val="000000" w:themeColor="text1"/>
                <w:sz w:val="20"/>
                <w:lang w:eastAsia="ko-KR"/>
              </w:rPr>
              <w:t>Revised</w:t>
            </w:r>
          </w:p>
          <w:p w14:paraId="4BE81397" w14:textId="77777777" w:rsidR="006C51D4" w:rsidRDefault="006C51D4" w:rsidP="00761E7F">
            <w:pPr>
              <w:rPr>
                <w:rFonts w:ascii="Arial" w:hAnsi="Arial" w:cs="Arial"/>
                <w:color w:val="000000" w:themeColor="text1"/>
                <w:sz w:val="20"/>
                <w:lang w:eastAsia="ko-KR"/>
              </w:rPr>
            </w:pPr>
          </w:p>
          <w:p w14:paraId="21446F42" w14:textId="77777777" w:rsidR="006C51D4" w:rsidRDefault="006C51D4" w:rsidP="00761E7F">
            <w:pPr>
              <w:rPr>
                <w:rFonts w:ascii="Arial" w:hAnsi="Arial" w:cs="Arial"/>
                <w:color w:val="000000" w:themeColor="text1"/>
                <w:sz w:val="20"/>
                <w:lang w:eastAsia="ko-KR"/>
              </w:rPr>
            </w:pPr>
            <w:r>
              <w:rPr>
                <w:rFonts w:ascii="Arial" w:hAnsi="Arial" w:cs="Arial"/>
                <w:color w:val="000000" w:themeColor="text1"/>
                <w:sz w:val="20"/>
                <w:lang w:eastAsia="ko-KR"/>
              </w:rPr>
              <w:t>Agree with the commenter. Please see the clarification below.</w:t>
            </w:r>
          </w:p>
          <w:p w14:paraId="596D03ED" w14:textId="77777777" w:rsidR="006C51D4" w:rsidRDefault="006C51D4" w:rsidP="00761E7F">
            <w:pPr>
              <w:rPr>
                <w:rFonts w:ascii="Arial" w:hAnsi="Arial" w:cs="Arial"/>
                <w:color w:val="000000" w:themeColor="text1"/>
                <w:sz w:val="20"/>
                <w:lang w:eastAsia="ko-KR"/>
              </w:rPr>
            </w:pPr>
          </w:p>
          <w:p w14:paraId="463C89D7" w14:textId="77777777" w:rsidR="006C51D4" w:rsidRPr="00C041F1" w:rsidRDefault="006C51D4" w:rsidP="00761E7F">
            <w:pPr>
              <w:rPr>
                <w:rFonts w:ascii="Arial" w:hAnsi="Arial" w:cs="Arial"/>
                <w:b/>
                <w:i/>
                <w:color w:val="000000" w:themeColor="text1"/>
                <w:sz w:val="20"/>
                <w:lang w:eastAsia="ko-KR"/>
              </w:rPr>
            </w:pPr>
            <w:r w:rsidRPr="00C041F1">
              <w:rPr>
                <w:rFonts w:ascii="Arial" w:hAnsi="Arial" w:cs="Arial" w:hint="eastAsia"/>
                <w:b/>
                <w:i/>
                <w:color w:val="000000" w:themeColor="text1"/>
                <w:sz w:val="20"/>
                <w:highlight w:val="yellow"/>
                <w:lang w:eastAsia="ko-KR"/>
              </w:rPr>
              <w:t>I</w:t>
            </w:r>
            <w:r w:rsidRPr="00C041F1">
              <w:rPr>
                <w:rFonts w:ascii="Arial" w:hAnsi="Arial" w:cs="Arial"/>
                <w:b/>
                <w:i/>
                <w:color w:val="000000" w:themeColor="text1"/>
                <w:sz w:val="20"/>
                <w:highlight w:val="yellow"/>
                <w:lang w:eastAsia="ko-KR"/>
              </w:rPr>
              <w:t>nstructions to the editor:</w:t>
            </w:r>
            <w:r w:rsidRPr="00C041F1">
              <w:rPr>
                <w:rFonts w:ascii="Arial" w:hAnsi="Arial" w:cs="Arial"/>
                <w:b/>
                <w:i/>
                <w:color w:val="000000" w:themeColor="text1"/>
                <w:sz w:val="20"/>
                <w:lang w:eastAsia="ko-KR"/>
              </w:rPr>
              <w:t xml:space="preserve"> </w:t>
            </w:r>
          </w:p>
          <w:p w14:paraId="1B80E8C8" w14:textId="77777777" w:rsidR="006C51D4" w:rsidRDefault="006C51D4" w:rsidP="00761E7F">
            <w:pPr>
              <w:rPr>
                <w:rFonts w:ascii="Arial" w:hAnsi="Arial" w:cs="Arial"/>
                <w:color w:val="000000" w:themeColor="text1"/>
                <w:sz w:val="20"/>
                <w:lang w:eastAsia="ko-KR"/>
              </w:rPr>
            </w:pPr>
            <w:r>
              <w:rPr>
                <w:rFonts w:ascii="Arial" w:hAnsi="Arial" w:cs="Arial"/>
                <w:color w:val="000000" w:themeColor="text1"/>
                <w:sz w:val="20"/>
                <w:lang w:eastAsia="ko-KR"/>
              </w:rPr>
              <w:t>Please make the changes as shown in doc 11-22/1307r0.</w:t>
            </w:r>
          </w:p>
        </w:tc>
      </w:tr>
      <w:tr w:rsidR="006C51D4" w:rsidRPr="00FE1F29" w14:paraId="0C6161B3" w14:textId="77777777" w:rsidTr="00761E7F">
        <w:trPr>
          <w:trHeight w:val="386"/>
        </w:trPr>
        <w:tc>
          <w:tcPr>
            <w:tcW w:w="709" w:type="dxa"/>
            <w:shd w:val="clear" w:color="auto" w:fill="auto"/>
          </w:tcPr>
          <w:p w14:paraId="2AB26CDC" w14:textId="77777777" w:rsidR="006C51D4" w:rsidRDefault="006C51D4" w:rsidP="00761E7F">
            <w:pPr>
              <w:ind w:leftChars="-49" w:left="-108"/>
              <w:rPr>
                <w:rFonts w:ascii="Arial" w:eastAsia="맑은 고딕" w:hAnsi="Arial" w:cs="Arial"/>
                <w:sz w:val="20"/>
              </w:rPr>
            </w:pPr>
            <w:r>
              <w:rPr>
                <w:rFonts w:ascii="Arial" w:eastAsia="맑은 고딕" w:hAnsi="Arial" w:cs="Arial"/>
                <w:sz w:val="20"/>
              </w:rPr>
              <w:t>10793</w:t>
            </w:r>
          </w:p>
        </w:tc>
        <w:tc>
          <w:tcPr>
            <w:tcW w:w="709" w:type="dxa"/>
            <w:shd w:val="clear" w:color="auto" w:fill="auto"/>
          </w:tcPr>
          <w:p w14:paraId="1A070E96" w14:textId="77777777" w:rsidR="006C51D4" w:rsidRDefault="006C51D4" w:rsidP="00761E7F">
            <w:pPr>
              <w:rPr>
                <w:rFonts w:ascii="Arial" w:eastAsia="맑은 고딕" w:hAnsi="Arial" w:cs="Arial"/>
                <w:sz w:val="20"/>
              </w:rPr>
            </w:pPr>
            <w:r>
              <w:rPr>
                <w:rFonts w:ascii="Arial" w:eastAsia="맑은 고딕" w:hAnsi="Arial" w:cs="Arial"/>
                <w:sz w:val="20"/>
              </w:rPr>
              <w:t>9.3.1.19</w:t>
            </w:r>
          </w:p>
        </w:tc>
        <w:tc>
          <w:tcPr>
            <w:tcW w:w="850" w:type="dxa"/>
            <w:shd w:val="clear" w:color="auto" w:fill="auto"/>
          </w:tcPr>
          <w:p w14:paraId="1BC76217" w14:textId="77777777" w:rsidR="006C51D4" w:rsidRDefault="006C51D4" w:rsidP="00761E7F">
            <w:pPr>
              <w:rPr>
                <w:rFonts w:ascii="Arial" w:eastAsia="맑은 고딕" w:hAnsi="Arial" w:cs="Arial"/>
                <w:sz w:val="20"/>
              </w:rPr>
            </w:pPr>
            <w:r>
              <w:rPr>
                <w:rFonts w:ascii="Arial" w:eastAsia="맑은 고딕" w:hAnsi="Arial" w:cs="Arial"/>
                <w:sz w:val="20"/>
              </w:rPr>
              <w:t>139.65</w:t>
            </w:r>
          </w:p>
        </w:tc>
        <w:tc>
          <w:tcPr>
            <w:tcW w:w="3002" w:type="dxa"/>
            <w:shd w:val="clear" w:color="auto" w:fill="auto"/>
          </w:tcPr>
          <w:p w14:paraId="4B0ADEC7" w14:textId="77777777" w:rsidR="006C51D4" w:rsidRDefault="006C51D4" w:rsidP="00761E7F">
            <w:pPr>
              <w:rPr>
                <w:rFonts w:ascii="Arial" w:eastAsia="맑은 고딕" w:hAnsi="Arial" w:cs="Arial"/>
                <w:sz w:val="20"/>
              </w:rPr>
            </w:pPr>
            <w:proofErr w:type="gramStart"/>
            <w:r>
              <w:rPr>
                <w:rFonts w:ascii="Arial" w:eastAsia="맑은 고딕" w:hAnsi="Arial" w:cs="Arial"/>
                <w:sz w:val="20"/>
              </w:rPr>
              <w:t>the</w:t>
            </w:r>
            <w:proofErr w:type="gramEnd"/>
            <w:r>
              <w:rPr>
                <w:rFonts w:ascii="Arial" w:eastAsia="맑은 고딕" w:hAnsi="Arial" w:cs="Arial"/>
                <w:sz w:val="20"/>
              </w:rPr>
              <w:t xml:space="preserve"> above paragraph describes that the resolution bit B0 is set to 0 to indicate a resolution of 20MHz if the BW is less than 320MHz. So this text is overlapped.</w:t>
            </w:r>
          </w:p>
        </w:tc>
        <w:tc>
          <w:tcPr>
            <w:tcW w:w="1984" w:type="dxa"/>
            <w:shd w:val="clear" w:color="auto" w:fill="auto"/>
          </w:tcPr>
          <w:p w14:paraId="7B114AA3" w14:textId="77777777" w:rsidR="006C51D4" w:rsidRDefault="006C51D4" w:rsidP="00761E7F">
            <w:pPr>
              <w:rPr>
                <w:rFonts w:ascii="Arial" w:eastAsia="맑은 고딕" w:hAnsi="Arial" w:cs="Arial"/>
                <w:sz w:val="20"/>
              </w:rPr>
            </w:pPr>
            <w:r>
              <w:rPr>
                <w:rFonts w:ascii="Arial" w:eastAsia="맑은 고딕" w:hAnsi="Arial" w:cs="Arial"/>
                <w:sz w:val="20"/>
              </w:rPr>
              <w:t>Delete the following text in P139L65</w:t>
            </w:r>
            <w:r>
              <w:rPr>
                <w:rFonts w:ascii="Arial" w:eastAsia="맑은 고딕" w:hAnsi="Arial" w:cs="Arial"/>
                <w:sz w:val="20"/>
              </w:rPr>
              <w:br/>
              <w:t>" set the Resolution bit B0 to 0 to indicate a resolution of 20MHz"</w:t>
            </w:r>
          </w:p>
        </w:tc>
        <w:tc>
          <w:tcPr>
            <w:tcW w:w="2782" w:type="dxa"/>
            <w:shd w:val="clear" w:color="auto" w:fill="auto"/>
          </w:tcPr>
          <w:p w14:paraId="616940F4" w14:textId="77777777" w:rsidR="006C51D4" w:rsidRDefault="006C51D4" w:rsidP="00761E7F">
            <w:pPr>
              <w:rPr>
                <w:rFonts w:ascii="Arial" w:hAnsi="Arial" w:cs="Arial"/>
                <w:color w:val="000000" w:themeColor="text1"/>
                <w:sz w:val="20"/>
                <w:lang w:eastAsia="ko-KR"/>
              </w:rPr>
            </w:pPr>
            <w:r>
              <w:rPr>
                <w:rFonts w:ascii="Arial" w:hAnsi="Arial" w:cs="Arial" w:hint="eastAsia"/>
                <w:color w:val="000000" w:themeColor="text1"/>
                <w:sz w:val="20"/>
                <w:lang w:eastAsia="ko-KR"/>
              </w:rPr>
              <w:t>Revised</w:t>
            </w:r>
          </w:p>
          <w:p w14:paraId="1DEDC6A8" w14:textId="77777777" w:rsidR="006C51D4" w:rsidRDefault="006C51D4" w:rsidP="00761E7F">
            <w:pPr>
              <w:rPr>
                <w:rFonts w:ascii="Arial" w:hAnsi="Arial" w:cs="Arial"/>
                <w:color w:val="000000" w:themeColor="text1"/>
                <w:sz w:val="20"/>
                <w:lang w:eastAsia="ko-KR"/>
              </w:rPr>
            </w:pPr>
          </w:p>
          <w:p w14:paraId="45EAD1BB" w14:textId="77777777" w:rsidR="006C51D4" w:rsidRDefault="006C51D4" w:rsidP="00761E7F">
            <w:pPr>
              <w:rPr>
                <w:rFonts w:ascii="Arial" w:hAnsi="Arial" w:cs="Arial"/>
                <w:color w:val="000000" w:themeColor="text1"/>
                <w:sz w:val="20"/>
                <w:lang w:eastAsia="ko-KR"/>
              </w:rPr>
            </w:pPr>
            <w:r>
              <w:rPr>
                <w:rFonts w:ascii="Arial" w:hAnsi="Arial" w:cs="Arial"/>
                <w:color w:val="000000" w:themeColor="text1"/>
                <w:sz w:val="20"/>
                <w:lang w:eastAsia="ko-KR"/>
              </w:rPr>
              <w:t xml:space="preserve">Agree with the commenter. Please see the clarification below. </w:t>
            </w:r>
          </w:p>
          <w:p w14:paraId="5C7CBD56" w14:textId="77777777" w:rsidR="006C51D4" w:rsidRDefault="006C51D4" w:rsidP="00761E7F">
            <w:pPr>
              <w:rPr>
                <w:rFonts w:ascii="Arial" w:hAnsi="Arial" w:cs="Arial"/>
                <w:color w:val="000000" w:themeColor="text1"/>
                <w:sz w:val="20"/>
                <w:lang w:eastAsia="ko-KR"/>
              </w:rPr>
            </w:pPr>
          </w:p>
          <w:p w14:paraId="3878743E" w14:textId="77777777" w:rsidR="006C51D4" w:rsidRPr="00C041F1" w:rsidRDefault="006C51D4" w:rsidP="00761E7F">
            <w:pPr>
              <w:rPr>
                <w:rFonts w:ascii="Arial" w:hAnsi="Arial" w:cs="Arial"/>
                <w:b/>
                <w:i/>
                <w:color w:val="000000" w:themeColor="text1"/>
                <w:sz w:val="20"/>
                <w:lang w:eastAsia="ko-KR"/>
              </w:rPr>
            </w:pPr>
            <w:r w:rsidRPr="00C041F1">
              <w:rPr>
                <w:rFonts w:ascii="Arial" w:hAnsi="Arial" w:cs="Arial" w:hint="eastAsia"/>
                <w:b/>
                <w:i/>
                <w:color w:val="000000" w:themeColor="text1"/>
                <w:sz w:val="20"/>
                <w:highlight w:val="yellow"/>
                <w:lang w:eastAsia="ko-KR"/>
              </w:rPr>
              <w:t>I</w:t>
            </w:r>
            <w:r w:rsidRPr="00C041F1">
              <w:rPr>
                <w:rFonts w:ascii="Arial" w:hAnsi="Arial" w:cs="Arial"/>
                <w:b/>
                <w:i/>
                <w:color w:val="000000" w:themeColor="text1"/>
                <w:sz w:val="20"/>
                <w:highlight w:val="yellow"/>
                <w:lang w:eastAsia="ko-KR"/>
              </w:rPr>
              <w:t>nstructions to the editor:</w:t>
            </w:r>
            <w:r w:rsidRPr="00C041F1">
              <w:rPr>
                <w:rFonts w:ascii="Arial" w:hAnsi="Arial" w:cs="Arial"/>
                <w:b/>
                <w:i/>
                <w:color w:val="000000" w:themeColor="text1"/>
                <w:sz w:val="20"/>
                <w:lang w:eastAsia="ko-KR"/>
              </w:rPr>
              <w:t xml:space="preserve"> </w:t>
            </w:r>
          </w:p>
          <w:p w14:paraId="00104CDD" w14:textId="77777777" w:rsidR="006C51D4" w:rsidRDefault="006C51D4" w:rsidP="00761E7F">
            <w:pPr>
              <w:rPr>
                <w:rFonts w:ascii="Arial" w:hAnsi="Arial" w:cs="Arial"/>
                <w:color w:val="000000" w:themeColor="text1"/>
                <w:sz w:val="20"/>
                <w:lang w:eastAsia="ko-KR"/>
              </w:rPr>
            </w:pPr>
            <w:r>
              <w:rPr>
                <w:rFonts w:ascii="Arial" w:hAnsi="Arial" w:cs="Arial"/>
                <w:color w:val="000000" w:themeColor="text1"/>
                <w:sz w:val="20"/>
                <w:lang w:eastAsia="ko-KR"/>
              </w:rPr>
              <w:lastRenderedPageBreak/>
              <w:t>Please make the changes as shown in doc 11-22/1307r0.</w:t>
            </w:r>
          </w:p>
        </w:tc>
      </w:tr>
      <w:tr w:rsidR="006C51D4" w:rsidRPr="00FE1F29" w14:paraId="69BF7341" w14:textId="77777777" w:rsidTr="00761E7F">
        <w:trPr>
          <w:trHeight w:val="386"/>
        </w:trPr>
        <w:tc>
          <w:tcPr>
            <w:tcW w:w="709" w:type="dxa"/>
            <w:shd w:val="clear" w:color="auto" w:fill="auto"/>
          </w:tcPr>
          <w:p w14:paraId="0EEDD856" w14:textId="77777777" w:rsidR="006C51D4" w:rsidRDefault="006C51D4" w:rsidP="00761E7F">
            <w:pPr>
              <w:ind w:leftChars="-49" w:left="-108"/>
              <w:rPr>
                <w:rFonts w:ascii="Arial" w:eastAsia="맑은 고딕" w:hAnsi="Arial" w:cs="Arial"/>
                <w:sz w:val="20"/>
              </w:rPr>
            </w:pPr>
            <w:r>
              <w:rPr>
                <w:rFonts w:ascii="Arial" w:eastAsia="맑은 고딕" w:hAnsi="Arial" w:cs="Arial"/>
                <w:sz w:val="20"/>
              </w:rPr>
              <w:lastRenderedPageBreak/>
              <w:t>10794</w:t>
            </w:r>
          </w:p>
        </w:tc>
        <w:tc>
          <w:tcPr>
            <w:tcW w:w="709" w:type="dxa"/>
            <w:shd w:val="clear" w:color="auto" w:fill="auto"/>
          </w:tcPr>
          <w:p w14:paraId="5591273D" w14:textId="77777777" w:rsidR="006C51D4" w:rsidRDefault="006C51D4" w:rsidP="00761E7F">
            <w:pPr>
              <w:rPr>
                <w:rFonts w:ascii="Arial" w:eastAsia="맑은 고딕" w:hAnsi="Arial" w:cs="Arial"/>
                <w:sz w:val="20"/>
              </w:rPr>
            </w:pPr>
            <w:r>
              <w:rPr>
                <w:rFonts w:ascii="Arial" w:eastAsia="맑은 고딕" w:hAnsi="Arial" w:cs="Arial"/>
                <w:sz w:val="20"/>
              </w:rPr>
              <w:t>9.3.1.19</w:t>
            </w:r>
          </w:p>
        </w:tc>
        <w:tc>
          <w:tcPr>
            <w:tcW w:w="850" w:type="dxa"/>
            <w:shd w:val="clear" w:color="auto" w:fill="auto"/>
          </w:tcPr>
          <w:p w14:paraId="3C9B2832" w14:textId="77777777" w:rsidR="006C51D4" w:rsidRDefault="006C51D4" w:rsidP="00761E7F">
            <w:pPr>
              <w:rPr>
                <w:rFonts w:ascii="Arial" w:eastAsia="맑은 고딕" w:hAnsi="Arial" w:cs="Arial"/>
                <w:sz w:val="20"/>
              </w:rPr>
            </w:pPr>
            <w:r>
              <w:rPr>
                <w:rFonts w:ascii="Arial" w:eastAsia="맑은 고딕" w:hAnsi="Arial" w:cs="Arial"/>
                <w:sz w:val="20"/>
              </w:rPr>
              <w:t>140.05</w:t>
            </w:r>
          </w:p>
        </w:tc>
        <w:tc>
          <w:tcPr>
            <w:tcW w:w="3002" w:type="dxa"/>
            <w:shd w:val="clear" w:color="auto" w:fill="auto"/>
          </w:tcPr>
          <w:p w14:paraId="2761D00C" w14:textId="77777777" w:rsidR="006C51D4" w:rsidRDefault="006C51D4" w:rsidP="00761E7F">
            <w:pPr>
              <w:rPr>
                <w:rFonts w:ascii="Arial" w:eastAsia="맑은 고딕" w:hAnsi="Arial" w:cs="Arial"/>
                <w:sz w:val="20"/>
              </w:rPr>
            </w:pPr>
            <w:r>
              <w:rPr>
                <w:rFonts w:ascii="Arial" w:eastAsia="맑은 고딕" w:hAnsi="Arial" w:cs="Arial"/>
                <w:sz w:val="20"/>
              </w:rPr>
              <w:t>The above paragraph describes that the resolution bit B0 is set to 0 to indicate a resolution of 20MHz if the BW is less than 320MHz. So this text is overlapped.</w:t>
            </w:r>
          </w:p>
        </w:tc>
        <w:tc>
          <w:tcPr>
            <w:tcW w:w="1984" w:type="dxa"/>
            <w:shd w:val="clear" w:color="auto" w:fill="auto"/>
          </w:tcPr>
          <w:p w14:paraId="6E771394" w14:textId="77777777" w:rsidR="006C51D4" w:rsidRDefault="006C51D4" w:rsidP="00761E7F">
            <w:pPr>
              <w:rPr>
                <w:rFonts w:ascii="Arial" w:eastAsia="맑은 고딕" w:hAnsi="Arial" w:cs="Arial"/>
                <w:sz w:val="20"/>
              </w:rPr>
            </w:pPr>
            <w:r>
              <w:rPr>
                <w:rFonts w:ascii="Arial" w:eastAsia="맑은 고딕" w:hAnsi="Arial" w:cs="Arial"/>
                <w:sz w:val="20"/>
              </w:rPr>
              <w:t>Delete the following text in P140L5</w:t>
            </w:r>
            <w:r>
              <w:rPr>
                <w:rFonts w:ascii="Arial" w:eastAsia="맑은 고딕" w:hAnsi="Arial" w:cs="Arial"/>
                <w:sz w:val="20"/>
              </w:rPr>
              <w:br/>
              <w:t>" set the Resolution bit B0 to 0 to indicate a resolution of 20MHz"</w:t>
            </w:r>
          </w:p>
        </w:tc>
        <w:tc>
          <w:tcPr>
            <w:tcW w:w="2782" w:type="dxa"/>
            <w:shd w:val="clear" w:color="auto" w:fill="auto"/>
          </w:tcPr>
          <w:p w14:paraId="69370FF2" w14:textId="77777777" w:rsidR="006C51D4" w:rsidRDefault="006C51D4" w:rsidP="00761E7F">
            <w:pPr>
              <w:rPr>
                <w:rFonts w:ascii="Arial" w:hAnsi="Arial" w:cs="Arial"/>
                <w:color w:val="000000" w:themeColor="text1"/>
                <w:sz w:val="20"/>
                <w:lang w:eastAsia="ko-KR"/>
              </w:rPr>
            </w:pPr>
            <w:r>
              <w:rPr>
                <w:rFonts w:ascii="Arial" w:hAnsi="Arial" w:cs="Arial" w:hint="eastAsia"/>
                <w:color w:val="000000" w:themeColor="text1"/>
                <w:sz w:val="20"/>
                <w:lang w:eastAsia="ko-KR"/>
              </w:rPr>
              <w:t>Revised</w:t>
            </w:r>
          </w:p>
          <w:p w14:paraId="006BA86F" w14:textId="77777777" w:rsidR="006C51D4" w:rsidRDefault="006C51D4" w:rsidP="00761E7F">
            <w:pPr>
              <w:rPr>
                <w:rFonts w:ascii="Arial" w:hAnsi="Arial" w:cs="Arial"/>
                <w:color w:val="000000" w:themeColor="text1"/>
                <w:sz w:val="20"/>
                <w:lang w:eastAsia="ko-KR"/>
              </w:rPr>
            </w:pPr>
          </w:p>
          <w:p w14:paraId="3D2964EB" w14:textId="77777777" w:rsidR="006C51D4" w:rsidRDefault="006C51D4" w:rsidP="00761E7F">
            <w:pPr>
              <w:rPr>
                <w:rFonts w:ascii="Arial" w:hAnsi="Arial" w:cs="Arial"/>
                <w:color w:val="000000" w:themeColor="text1"/>
                <w:sz w:val="20"/>
                <w:lang w:eastAsia="ko-KR"/>
              </w:rPr>
            </w:pPr>
            <w:r>
              <w:rPr>
                <w:rFonts w:ascii="Arial" w:hAnsi="Arial" w:cs="Arial"/>
                <w:color w:val="000000" w:themeColor="text1"/>
                <w:sz w:val="20"/>
                <w:lang w:eastAsia="ko-KR"/>
              </w:rPr>
              <w:t>Agree with the commenter. Please see the clarification below.</w:t>
            </w:r>
          </w:p>
          <w:p w14:paraId="781166DB" w14:textId="77777777" w:rsidR="006C51D4" w:rsidRDefault="006C51D4" w:rsidP="00761E7F">
            <w:pPr>
              <w:rPr>
                <w:rFonts w:ascii="Arial" w:hAnsi="Arial" w:cs="Arial"/>
                <w:color w:val="000000" w:themeColor="text1"/>
                <w:sz w:val="20"/>
                <w:lang w:eastAsia="ko-KR"/>
              </w:rPr>
            </w:pPr>
          </w:p>
          <w:p w14:paraId="4EA3E2E8" w14:textId="77777777" w:rsidR="006C51D4" w:rsidRPr="00C041F1" w:rsidRDefault="006C51D4" w:rsidP="00761E7F">
            <w:pPr>
              <w:rPr>
                <w:rFonts w:ascii="Arial" w:hAnsi="Arial" w:cs="Arial"/>
                <w:b/>
                <w:i/>
                <w:color w:val="000000" w:themeColor="text1"/>
                <w:sz w:val="20"/>
                <w:lang w:eastAsia="ko-KR"/>
              </w:rPr>
            </w:pPr>
            <w:r w:rsidRPr="00C041F1">
              <w:rPr>
                <w:rFonts w:ascii="Arial" w:hAnsi="Arial" w:cs="Arial" w:hint="eastAsia"/>
                <w:b/>
                <w:i/>
                <w:color w:val="000000" w:themeColor="text1"/>
                <w:sz w:val="20"/>
                <w:highlight w:val="yellow"/>
                <w:lang w:eastAsia="ko-KR"/>
              </w:rPr>
              <w:t>I</w:t>
            </w:r>
            <w:r w:rsidRPr="00C041F1">
              <w:rPr>
                <w:rFonts w:ascii="Arial" w:hAnsi="Arial" w:cs="Arial"/>
                <w:b/>
                <w:i/>
                <w:color w:val="000000" w:themeColor="text1"/>
                <w:sz w:val="20"/>
                <w:highlight w:val="yellow"/>
                <w:lang w:eastAsia="ko-KR"/>
              </w:rPr>
              <w:t>nstructions to the editor:</w:t>
            </w:r>
            <w:r w:rsidRPr="00C041F1">
              <w:rPr>
                <w:rFonts w:ascii="Arial" w:hAnsi="Arial" w:cs="Arial"/>
                <w:b/>
                <w:i/>
                <w:color w:val="000000" w:themeColor="text1"/>
                <w:sz w:val="20"/>
                <w:lang w:eastAsia="ko-KR"/>
              </w:rPr>
              <w:t xml:space="preserve"> </w:t>
            </w:r>
          </w:p>
          <w:p w14:paraId="0044C829" w14:textId="77777777" w:rsidR="006C51D4" w:rsidRDefault="006C51D4" w:rsidP="00761E7F">
            <w:pPr>
              <w:rPr>
                <w:rFonts w:ascii="Arial" w:hAnsi="Arial" w:cs="Arial"/>
                <w:color w:val="000000" w:themeColor="text1"/>
                <w:sz w:val="20"/>
                <w:lang w:eastAsia="ko-KR"/>
              </w:rPr>
            </w:pPr>
            <w:r>
              <w:rPr>
                <w:rFonts w:ascii="Arial" w:hAnsi="Arial" w:cs="Arial"/>
                <w:color w:val="000000" w:themeColor="text1"/>
                <w:sz w:val="20"/>
                <w:lang w:eastAsia="ko-KR"/>
              </w:rPr>
              <w:t>Please make the changes as shown in doc 11-22/1307r0.</w:t>
            </w:r>
          </w:p>
        </w:tc>
      </w:tr>
      <w:tr w:rsidR="006C51D4" w:rsidRPr="00FE1F29" w14:paraId="5031985B" w14:textId="77777777" w:rsidTr="00761E7F">
        <w:trPr>
          <w:trHeight w:val="386"/>
        </w:trPr>
        <w:tc>
          <w:tcPr>
            <w:tcW w:w="709" w:type="dxa"/>
            <w:shd w:val="clear" w:color="auto" w:fill="auto"/>
          </w:tcPr>
          <w:p w14:paraId="70B584D0" w14:textId="77777777" w:rsidR="006C51D4" w:rsidRDefault="006C51D4" w:rsidP="00761E7F">
            <w:pPr>
              <w:ind w:leftChars="-49" w:left="-108"/>
              <w:rPr>
                <w:rFonts w:ascii="Arial" w:eastAsia="맑은 고딕" w:hAnsi="Arial" w:cs="Arial"/>
                <w:sz w:val="20"/>
              </w:rPr>
            </w:pPr>
            <w:r>
              <w:rPr>
                <w:rFonts w:ascii="Arial" w:eastAsia="맑은 고딕" w:hAnsi="Arial" w:cs="Arial"/>
                <w:sz w:val="20"/>
              </w:rPr>
              <w:t>11684</w:t>
            </w:r>
          </w:p>
        </w:tc>
        <w:tc>
          <w:tcPr>
            <w:tcW w:w="709" w:type="dxa"/>
            <w:shd w:val="clear" w:color="auto" w:fill="auto"/>
          </w:tcPr>
          <w:p w14:paraId="7EB525FB" w14:textId="77777777" w:rsidR="006C51D4" w:rsidRDefault="006C51D4" w:rsidP="00761E7F">
            <w:pPr>
              <w:rPr>
                <w:rFonts w:ascii="Arial" w:eastAsia="맑은 고딕" w:hAnsi="Arial" w:cs="Arial"/>
                <w:sz w:val="20"/>
              </w:rPr>
            </w:pPr>
            <w:r>
              <w:rPr>
                <w:rFonts w:ascii="Arial" w:eastAsia="맑은 고딕" w:hAnsi="Arial" w:cs="Arial"/>
                <w:sz w:val="20"/>
              </w:rPr>
              <w:t>9.3.1.19</w:t>
            </w:r>
          </w:p>
        </w:tc>
        <w:tc>
          <w:tcPr>
            <w:tcW w:w="850" w:type="dxa"/>
            <w:shd w:val="clear" w:color="auto" w:fill="auto"/>
          </w:tcPr>
          <w:p w14:paraId="067F094B" w14:textId="77777777" w:rsidR="006C51D4" w:rsidRDefault="006C51D4" w:rsidP="00761E7F">
            <w:pPr>
              <w:rPr>
                <w:rFonts w:ascii="Arial" w:eastAsia="맑은 고딕" w:hAnsi="Arial" w:cs="Arial"/>
                <w:sz w:val="20"/>
              </w:rPr>
            </w:pPr>
            <w:r>
              <w:rPr>
                <w:rFonts w:ascii="Arial" w:eastAsia="맑은 고딕" w:hAnsi="Arial" w:cs="Arial"/>
                <w:sz w:val="20"/>
              </w:rPr>
              <w:t>140.15</w:t>
            </w:r>
          </w:p>
        </w:tc>
        <w:tc>
          <w:tcPr>
            <w:tcW w:w="3002" w:type="dxa"/>
            <w:shd w:val="clear" w:color="auto" w:fill="auto"/>
          </w:tcPr>
          <w:p w14:paraId="52944681" w14:textId="77777777" w:rsidR="006C51D4" w:rsidRDefault="006C51D4" w:rsidP="00761E7F">
            <w:pPr>
              <w:rPr>
                <w:rFonts w:ascii="Arial" w:eastAsia="맑은 고딕" w:hAnsi="Arial" w:cs="Arial"/>
                <w:sz w:val="20"/>
              </w:rPr>
            </w:pPr>
            <w:r>
              <w:rPr>
                <w:rFonts w:ascii="Arial" w:eastAsia="맑은 고딕" w:hAnsi="Arial" w:cs="Arial"/>
                <w:sz w:val="20"/>
              </w:rPr>
              <w:t>Please unify the expressions of "first 996-tone RU", according to the RU indices definition, i.e., "996-tone RU1" and refer to the definition in Table 36-7. Same comment to "second/third/fourth 996-tone RU".</w:t>
            </w:r>
          </w:p>
        </w:tc>
        <w:tc>
          <w:tcPr>
            <w:tcW w:w="1984" w:type="dxa"/>
            <w:shd w:val="clear" w:color="auto" w:fill="auto"/>
          </w:tcPr>
          <w:p w14:paraId="1D61AEEA" w14:textId="77777777" w:rsidR="006C51D4" w:rsidRDefault="006C51D4" w:rsidP="00761E7F">
            <w:pPr>
              <w:rPr>
                <w:rFonts w:ascii="Arial" w:eastAsia="맑은 고딕" w:hAnsi="Arial" w:cs="Arial"/>
                <w:sz w:val="20"/>
              </w:rPr>
            </w:pPr>
            <w:r>
              <w:rPr>
                <w:rFonts w:ascii="Arial" w:eastAsia="맑은 고딕" w:hAnsi="Arial" w:cs="Arial"/>
                <w:sz w:val="20"/>
              </w:rPr>
              <w:t>Please refer to the comment.</w:t>
            </w:r>
          </w:p>
        </w:tc>
        <w:tc>
          <w:tcPr>
            <w:tcW w:w="2782" w:type="dxa"/>
            <w:shd w:val="clear" w:color="auto" w:fill="auto"/>
          </w:tcPr>
          <w:p w14:paraId="477FF7A3" w14:textId="77777777" w:rsidR="006C51D4" w:rsidRDefault="006C51D4" w:rsidP="00761E7F">
            <w:pPr>
              <w:rPr>
                <w:rFonts w:ascii="Arial" w:hAnsi="Arial" w:cs="Arial"/>
                <w:color w:val="000000" w:themeColor="text1"/>
                <w:sz w:val="20"/>
                <w:lang w:eastAsia="ko-KR"/>
              </w:rPr>
            </w:pPr>
            <w:r>
              <w:rPr>
                <w:rFonts w:ascii="Arial" w:hAnsi="Arial" w:cs="Arial" w:hint="eastAsia"/>
                <w:color w:val="000000" w:themeColor="text1"/>
                <w:sz w:val="20"/>
                <w:lang w:eastAsia="ko-KR"/>
              </w:rPr>
              <w:t>Revised</w:t>
            </w:r>
          </w:p>
          <w:p w14:paraId="134BFDA3" w14:textId="77777777" w:rsidR="006C51D4" w:rsidRDefault="006C51D4" w:rsidP="00761E7F">
            <w:pPr>
              <w:rPr>
                <w:rFonts w:ascii="Arial" w:hAnsi="Arial" w:cs="Arial"/>
                <w:color w:val="000000" w:themeColor="text1"/>
                <w:sz w:val="20"/>
                <w:lang w:eastAsia="ko-KR"/>
              </w:rPr>
            </w:pPr>
          </w:p>
          <w:p w14:paraId="654E0C63" w14:textId="77777777" w:rsidR="006C51D4" w:rsidRDefault="006C51D4" w:rsidP="00761E7F">
            <w:pPr>
              <w:rPr>
                <w:rFonts w:ascii="Arial" w:hAnsi="Arial" w:cs="Arial"/>
                <w:color w:val="000000" w:themeColor="text1"/>
                <w:sz w:val="20"/>
                <w:lang w:eastAsia="ko-KR"/>
              </w:rPr>
            </w:pPr>
            <w:r>
              <w:rPr>
                <w:rFonts w:ascii="Arial" w:hAnsi="Arial" w:cs="Arial"/>
                <w:color w:val="000000" w:themeColor="text1"/>
                <w:sz w:val="20"/>
                <w:lang w:eastAsia="ko-KR"/>
              </w:rPr>
              <w:t>Agree with the commenter. Please see the clarification below.</w:t>
            </w:r>
          </w:p>
          <w:p w14:paraId="7E3E1850" w14:textId="77777777" w:rsidR="006C51D4" w:rsidRDefault="006C51D4" w:rsidP="00761E7F">
            <w:pPr>
              <w:rPr>
                <w:rFonts w:ascii="Arial" w:hAnsi="Arial" w:cs="Arial"/>
                <w:color w:val="000000" w:themeColor="text1"/>
                <w:sz w:val="20"/>
                <w:lang w:eastAsia="ko-KR"/>
              </w:rPr>
            </w:pPr>
          </w:p>
          <w:p w14:paraId="2F37B9E9" w14:textId="77777777" w:rsidR="006C51D4" w:rsidRPr="00C041F1" w:rsidRDefault="006C51D4" w:rsidP="00761E7F">
            <w:pPr>
              <w:rPr>
                <w:rFonts w:ascii="Arial" w:hAnsi="Arial" w:cs="Arial"/>
                <w:b/>
                <w:i/>
                <w:color w:val="000000" w:themeColor="text1"/>
                <w:sz w:val="20"/>
                <w:lang w:eastAsia="ko-KR"/>
              </w:rPr>
            </w:pPr>
            <w:r w:rsidRPr="00C041F1">
              <w:rPr>
                <w:rFonts w:ascii="Arial" w:hAnsi="Arial" w:cs="Arial" w:hint="eastAsia"/>
                <w:b/>
                <w:i/>
                <w:color w:val="000000" w:themeColor="text1"/>
                <w:sz w:val="20"/>
                <w:highlight w:val="yellow"/>
                <w:lang w:eastAsia="ko-KR"/>
              </w:rPr>
              <w:t>I</w:t>
            </w:r>
            <w:r w:rsidRPr="00C041F1">
              <w:rPr>
                <w:rFonts w:ascii="Arial" w:hAnsi="Arial" w:cs="Arial"/>
                <w:b/>
                <w:i/>
                <w:color w:val="000000" w:themeColor="text1"/>
                <w:sz w:val="20"/>
                <w:highlight w:val="yellow"/>
                <w:lang w:eastAsia="ko-KR"/>
              </w:rPr>
              <w:t>nstructions to the editor:</w:t>
            </w:r>
            <w:r w:rsidRPr="00C041F1">
              <w:rPr>
                <w:rFonts w:ascii="Arial" w:hAnsi="Arial" w:cs="Arial"/>
                <w:b/>
                <w:i/>
                <w:color w:val="000000" w:themeColor="text1"/>
                <w:sz w:val="20"/>
                <w:lang w:eastAsia="ko-KR"/>
              </w:rPr>
              <w:t xml:space="preserve"> </w:t>
            </w:r>
          </w:p>
          <w:p w14:paraId="07E3FB6F" w14:textId="77777777" w:rsidR="006C51D4" w:rsidRDefault="006C51D4" w:rsidP="00761E7F">
            <w:pPr>
              <w:rPr>
                <w:rFonts w:ascii="Arial" w:hAnsi="Arial" w:cs="Arial"/>
                <w:color w:val="000000" w:themeColor="text1"/>
                <w:sz w:val="20"/>
                <w:lang w:eastAsia="ko-KR"/>
              </w:rPr>
            </w:pPr>
            <w:r>
              <w:rPr>
                <w:rFonts w:ascii="Arial" w:hAnsi="Arial" w:cs="Arial"/>
                <w:color w:val="000000" w:themeColor="text1"/>
                <w:sz w:val="20"/>
                <w:lang w:eastAsia="ko-KR"/>
              </w:rPr>
              <w:t>Please make the changes as shown in doc 11-22/1307r0.</w:t>
            </w:r>
          </w:p>
        </w:tc>
      </w:tr>
      <w:tr w:rsidR="006C51D4" w:rsidRPr="00FE1F29" w14:paraId="72B37EAD" w14:textId="77777777" w:rsidTr="00761E7F">
        <w:trPr>
          <w:trHeight w:val="386"/>
        </w:trPr>
        <w:tc>
          <w:tcPr>
            <w:tcW w:w="709" w:type="dxa"/>
            <w:shd w:val="clear" w:color="auto" w:fill="auto"/>
          </w:tcPr>
          <w:p w14:paraId="19AEBC65" w14:textId="77777777" w:rsidR="006C51D4" w:rsidRDefault="006C51D4" w:rsidP="00761E7F">
            <w:pPr>
              <w:ind w:leftChars="-49" w:left="-108"/>
              <w:rPr>
                <w:rFonts w:ascii="Arial" w:eastAsia="맑은 고딕" w:hAnsi="Arial" w:cs="Arial"/>
                <w:sz w:val="20"/>
              </w:rPr>
            </w:pPr>
            <w:r>
              <w:rPr>
                <w:rFonts w:ascii="Arial" w:eastAsia="맑은 고딕" w:hAnsi="Arial" w:cs="Arial"/>
                <w:sz w:val="20"/>
              </w:rPr>
              <w:t>11685</w:t>
            </w:r>
          </w:p>
        </w:tc>
        <w:tc>
          <w:tcPr>
            <w:tcW w:w="709" w:type="dxa"/>
            <w:shd w:val="clear" w:color="auto" w:fill="auto"/>
          </w:tcPr>
          <w:p w14:paraId="5F7E204B" w14:textId="77777777" w:rsidR="006C51D4" w:rsidRDefault="006C51D4" w:rsidP="00761E7F">
            <w:pPr>
              <w:rPr>
                <w:rFonts w:ascii="Arial" w:eastAsia="맑은 고딕" w:hAnsi="Arial" w:cs="Arial"/>
                <w:sz w:val="20"/>
              </w:rPr>
            </w:pPr>
            <w:r>
              <w:rPr>
                <w:rFonts w:ascii="Arial" w:eastAsia="맑은 고딕" w:hAnsi="Arial" w:cs="Arial"/>
                <w:sz w:val="20"/>
              </w:rPr>
              <w:t>9.3.1.19</w:t>
            </w:r>
          </w:p>
        </w:tc>
        <w:tc>
          <w:tcPr>
            <w:tcW w:w="850" w:type="dxa"/>
            <w:shd w:val="clear" w:color="auto" w:fill="auto"/>
          </w:tcPr>
          <w:p w14:paraId="04A9C088" w14:textId="77777777" w:rsidR="006C51D4" w:rsidRDefault="006C51D4" w:rsidP="00761E7F">
            <w:pPr>
              <w:rPr>
                <w:rFonts w:ascii="Arial" w:eastAsia="맑은 고딕" w:hAnsi="Arial" w:cs="Arial"/>
                <w:sz w:val="20"/>
              </w:rPr>
            </w:pPr>
            <w:r>
              <w:rPr>
                <w:rFonts w:ascii="Arial" w:eastAsia="맑은 고딕" w:hAnsi="Arial" w:cs="Arial"/>
                <w:sz w:val="20"/>
              </w:rPr>
              <w:t>140.17</w:t>
            </w:r>
          </w:p>
        </w:tc>
        <w:tc>
          <w:tcPr>
            <w:tcW w:w="3002" w:type="dxa"/>
            <w:shd w:val="clear" w:color="auto" w:fill="auto"/>
          </w:tcPr>
          <w:p w14:paraId="7F4BC85E" w14:textId="77777777" w:rsidR="006C51D4" w:rsidRDefault="006C51D4" w:rsidP="00761E7F">
            <w:pPr>
              <w:rPr>
                <w:rFonts w:ascii="Arial" w:eastAsia="맑은 고딕" w:hAnsi="Arial" w:cs="Arial"/>
                <w:sz w:val="20"/>
              </w:rPr>
            </w:pPr>
            <w:r>
              <w:rPr>
                <w:rFonts w:ascii="Arial" w:eastAsia="맑은 고딕" w:hAnsi="Arial" w:cs="Arial"/>
                <w:sz w:val="20"/>
              </w:rPr>
              <w:t xml:space="preserve">The definition of "first/second/third/fourth 80MHz" is not given. Please clarify and better change them to e.g., "lowest 80MHz frequency </w:t>
            </w:r>
            <w:proofErr w:type="spellStart"/>
            <w:r>
              <w:rPr>
                <w:rFonts w:ascii="Arial" w:eastAsia="맑은 고딕" w:hAnsi="Arial" w:cs="Arial"/>
                <w:sz w:val="20"/>
              </w:rPr>
              <w:t>subblock</w:t>
            </w:r>
            <w:proofErr w:type="spellEnd"/>
            <w:r>
              <w:rPr>
                <w:rFonts w:ascii="Arial" w:eastAsia="맑은 고딕" w:hAnsi="Arial" w:cs="Arial"/>
                <w:sz w:val="20"/>
              </w:rPr>
              <w:t xml:space="preserve"> in frequency", "second lowest 80MHz frequency </w:t>
            </w:r>
            <w:proofErr w:type="spellStart"/>
            <w:r>
              <w:rPr>
                <w:rFonts w:ascii="Arial" w:eastAsia="맑은 고딕" w:hAnsi="Arial" w:cs="Arial"/>
                <w:sz w:val="20"/>
              </w:rPr>
              <w:t>subblock</w:t>
            </w:r>
            <w:proofErr w:type="spellEnd"/>
            <w:r>
              <w:rPr>
                <w:rFonts w:ascii="Arial" w:eastAsia="맑은 고딕" w:hAnsi="Arial" w:cs="Arial"/>
                <w:sz w:val="20"/>
              </w:rPr>
              <w:t xml:space="preserve"> in frequency", "third lowest 80MHz frequency </w:t>
            </w:r>
            <w:proofErr w:type="spellStart"/>
            <w:r>
              <w:rPr>
                <w:rFonts w:ascii="Arial" w:eastAsia="맑은 고딕" w:hAnsi="Arial" w:cs="Arial"/>
                <w:sz w:val="20"/>
              </w:rPr>
              <w:t>subblock</w:t>
            </w:r>
            <w:proofErr w:type="spellEnd"/>
            <w:r>
              <w:rPr>
                <w:rFonts w:ascii="Arial" w:eastAsia="맑은 고딕" w:hAnsi="Arial" w:cs="Arial"/>
                <w:sz w:val="20"/>
              </w:rPr>
              <w:t xml:space="preserve"> in frequency" and "highest 80MHz frequency </w:t>
            </w:r>
            <w:proofErr w:type="spellStart"/>
            <w:r>
              <w:rPr>
                <w:rFonts w:ascii="Arial" w:eastAsia="맑은 고딕" w:hAnsi="Arial" w:cs="Arial"/>
                <w:sz w:val="20"/>
              </w:rPr>
              <w:t>subblock</w:t>
            </w:r>
            <w:proofErr w:type="spellEnd"/>
            <w:r>
              <w:rPr>
                <w:rFonts w:ascii="Arial" w:eastAsia="맑은 고딕" w:hAnsi="Arial" w:cs="Arial"/>
                <w:sz w:val="20"/>
              </w:rPr>
              <w:t xml:space="preserve"> in frequency".</w:t>
            </w:r>
          </w:p>
        </w:tc>
        <w:tc>
          <w:tcPr>
            <w:tcW w:w="1984" w:type="dxa"/>
            <w:shd w:val="clear" w:color="auto" w:fill="auto"/>
          </w:tcPr>
          <w:p w14:paraId="1952A960" w14:textId="77777777" w:rsidR="006C51D4" w:rsidRDefault="006C51D4" w:rsidP="00761E7F">
            <w:pPr>
              <w:rPr>
                <w:rFonts w:ascii="Arial" w:eastAsia="맑은 고딕" w:hAnsi="Arial" w:cs="Arial"/>
                <w:sz w:val="20"/>
              </w:rPr>
            </w:pPr>
            <w:r>
              <w:rPr>
                <w:rFonts w:ascii="Arial" w:eastAsia="맑은 고딕" w:hAnsi="Arial" w:cs="Arial"/>
                <w:sz w:val="20"/>
              </w:rPr>
              <w:t>Please refer to the comment.</w:t>
            </w:r>
          </w:p>
        </w:tc>
        <w:tc>
          <w:tcPr>
            <w:tcW w:w="2782" w:type="dxa"/>
            <w:shd w:val="clear" w:color="auto" w:fill="auto"/>
          </w:tcPr>
          <w:p w14:paraId="133878A8" w14:textId="77777777" w:rsidR="006C51D4" w:rsidRDefault="006C51D4" w:rsidP="00761E7F">
            <w:pPr>
              <w:rPr>
                <w:rFonts w:ascii="Arial" w:hAnsi="Arial" w:cs="Arial"/>
                <w:color w:val="000000" w:themeColor="text1"/>
                <w:sz w:val="20"/>
                <w:lang w:eastAsia="ko-KR"/>
              </w:rPr>
            </w:pPr>
            <w:r>
              <w:rPr>
                <w:rFonts w:ascii="Arial" w:hAnsi="Arial" w:cs="Arial" w:hint="eastAsia"/>
                <w:color w:val="000000" w:themeColor="text1"/>
                <w:sz w:val="20"/>
                <w:lang w:eastAsia="ko-KR"/>
              </w:rPr>
              <w:t>Revised</w:t>
            </w:r>
          </w:p>
          <w:p w14:paraId="78798205" w14:textId="77777777" w:rsidR="006C51D4" w:rsidRDefault="006C51D4" w:rsidP="00761E7F">
            <w:pPr>
              <w:rPr>
                <w:rFonts w:ascii="Arial" w:hAnsi="Arial" w:cs="Arial"/>
                <w:color w:val="000000" w:themeColor="text1"/>
                <w:sz w:val="20"/>
                <w:lang w:eastAsia="ko-KR"/>
              </w:rPr>
            </w:pPr>
          </w:p>
          <w:p w14:paraId="687DF479" w14:textId="77777777" w:rsidR="006C51D4" w:rsidRDefault="006C51D4" w:rsidP="00761E7F">
            <w:pPr>
              <w:rPr>
                <w:rFonts w:ascii="Arial" w:hAnsi="Arial" w:cs="Arial"/>
                <w:color w:val="000000" w:themeColor="text1"/>
                <w:sz w:val="20"/>
                <w:lang w:eastAsia="ko-KR"/>
              </w:rPr>
            </w:pPr>
            <w:r>
              <w:rPr>
                <w:rFonts w:ascii="Arial" w:hAnsi="Arial" w:cs="Arial"/>
                <w:color w:val="000000" w:themeColor="text1"/>
                <w:sz w:val="20"/>
                <w:lang w:eastAsia="ko-KR"/>
              </w:rPr>
              <w:t>Agree with the commenter. Please see the clarification below.</w:t>
            </w:r>
          </w:p>
          <w:p w14:paraId="4318AD22" w14:textId="77777777" w:rsidR="006C51D4" w:rsidRDefault="006C51D4" w:rsidP="00761E7F">
            <w:pPr>
              <w:rPr>
                <w:rFonts w:ascii="Arial" w:hAnsi="Arial" w:cs="Arial"/>
                <w:color w:val="000000" w:themeColor="text1"/>
                <w:sz w:val="20"/>
                <w:lang w:eastAsia="ko-KR"/>
              </w:rPr>
            </w:pPr>
          </w:p>
          <w:p w14:paraId="24B6CFC3" w14:textId="77777777" w:rsidR="006C51D4" w:rsidRPr="00C041F1" w:rsidRDefault="006C51D4" w:rsidP="00761E7F">
            <w:pPr>
              <w:rPr>
                <w:rFonts w:ascii="Arial" w:hAnsi="Arial" w:cs="Arial"/>
                <w:b/>
                <w:i/>
                <w:color w:val="000000" w:themeColor="text1"/>
                <w:sz w:val="20"/>
                <w:lang w:eastAsia="ko-KR"/>
              </w:rPr>
            </w:pPr>
            <w:r w:rsidRPr="00C041F1">
              <w:rPr>
                <w:rFonts w:ascii="Arial" w:hAnsi="Arial" w:cs="Arial" w:hint="eastAsia"/>
                <w:b/>
                <w:i/>
                <w:color w:val="000000" w:themeColor="text1"/>
                <w:sz w:val="20"/>
                <w:highlight w:val="yellow"/>
                <w:lang w:eastAsia="ko-KR"/>
              </w:rPr>
              <w:t>I</w:t>
            </w:r>
            <w:r w:rsidRPr="00C041F1">
              <w:rPr>
                <w:rFonts w:ascii="Arial" w:hAnsi="Arial" w:cs="Arial"/>
                <w:b/>
                <w:i/>
                <w:color w:val="000000" w:themeColor="text1"/>
                <w:sz w:val="20"/>
                <w:highlight w:val="yellow"/>
                <w:lang w:eastAsia="ko-KR"/>
              </w:rPr>
              <w:t>nstructions to the editor:</w:t>
            </w:r>
            <w:r w:rsidRPr="00C041F1">
              <w:rPr>
                <w:rFonts w:ascii="Arial" w:hAnsi="Arial" w:cs="Arial"/>
                <w:b/>
                <w:i/>
                <w:color w:val="000000" w:themeColor="text1"/>
                <w:sz w:val="20"/>
                <w:lang w:eastAsia="ko-KR"/>
              </w:rPr>
              <w:t xml:space="preserve"> </w:t>
            </w:r>
          </w:p>
          <w:p w14:paraId="144D4096" w14:textId="77777777" w:rsidR="006C51D4" w:rsidRDefault="006C51D4" w:rsidP="00761E7F">
            <w:pPr>
              <w:rPr>
                <w:rFonts w:ascii="Arial" w:hAnsi="Arial" w:cs="Arial"/>
                <w:color w:val="000000" w:themeColor="text1"/>
                <w:sz w:val="20"/>
                <w:lang w:eastAsia="ko-KR"/>
              </w:rPr>
            </w:pPr>
            <w:r>
              <w:rPr>
                <w:rFonts w:ascii="Arial" w:hAnsi="Arial" w:cs="Arial"/>
                <w:color w:val="000000" w:themeColor="text1"/>
                <w:sz w:val="20"/>
                <w:lang w:eastAsia="ko-KR"/>
              </w:rPr>
              <w:t>Please make the changes as shown in doc 11-22/1307r0.</w:t>
            </w:r>
          </w:p>
        </w:tc>
      </w:tr>
      <w:tr w:rsidR="006C51D4" w:rsidRPr="00FE1F29" w14:paraId="4EA283DC" w14:textId="77777777" w:rsidTr="00761E7F">
        <w:trPr>
          <w:trHeight w:val="386"/>
        </w:trPr>
        <w:tc>
          <w:tcPr>
            <w:tcW w:w="709" w:type="dxa"/>
            <w:shd w:val="clear" w:color="auto" w:fill="auto"/>
          </w:tcPr>
          <w:p w14:paraId="6B0F97EC" w14:textId="77777777" w:rsidR="006C51D4" w:rsidRDefault="006C51D4" w:rsidP="00761E7F">
            <w:pPr>
              <w:ind w:leftChars="-49" w:left="-108"/>
              <w:rPr>
                <w:rFonts w:ascii="Arial" w:eastAsia="맑은 고딕" w:hAnsi="Arial" w:cs="Arial"/>
                <w:sz w:val="20"/>
              </w:rPr>
            </w:pPr>
            <w:r>
              <w:rPr>
                <w:rFonts w:ascii="Arial" w:eastAsia="맑은 고딕" w:hAnsi="Arial" w:cs="Arial"/>
                <w:sz w:val="20"/>
              </w:rPr>
              <w:t>13726</w:t>
            </w:r>
          </w:p>
        </w:tc>
        <w:tc>
          <w:tcPr>
            <w:tcW w:w="709" w:type="dxa"/>
            <w:shd w:val="clear" w:color="auto" w:fill="auto"/>
          </w:tcPr>
          <w:p w14:paraId="50443A49" w14:textId="77777777" w:rsidR="006C51D4" w:rsidRDefault="006C51D4" w:rsidP="00761E7F">
            <w:pPr>
              <w:rPr>
                <w:rFonts w:ascii="Arial" w:eastAsia="맑은 고딕" w:hAnsi="Arial" w:cs="Arial"/>
                <w:sz w:val="20"/>
              </w:rPr>
            </w:pPr>
            <w:r>
              <w:rPr>
                <w:rFonts w:ascii="Arial" w:eastAsia="맑은 고딕" w:hAnsi="Arial" w:cs="Arial"/>
                <w:sz w:val="20"/>
              </w:rPr>
              <w:t>9.3.1.19</w:t>
            </w:r>
          </w:p>
        </w:tc>
        <w:tc>
          <w:tcPr>
            <w:tcW w:w="850" w:type="dxa"/>
            <w:shd w:val="clear" w:color="auto" w:fill="auto"/>
          </w:tcPr>
          <w:p w14:paraId="647CDE9B" w14:textId="77777777" w:rsidR="006C51D4" w:rsidRDefault="006C51D4" w:rsidP="00761E7F">
            <w:pPr>
              <w:rPr>
                <w:rFonts w:ascii="Arial" w:eastAsia="맑은 고딕" w:hAnsi="Arial" w:cs="Arial"/>
                <w:sz w:val="20"/>
              </w:rPr>
            </w:pPr>
            <w:r>
              <w:rPr>
                <w:rFonts w:ascii="Arial" w:eastAsia="맑은 고딕" w:hAnsi="Arial" w:cs="Arial"/>
                <w:sz w:val="20"/>
              </w:rPr>
              <w:t>140.12</w:t>
            </w:r>
          </w:p>
        </w:tc>
        <w:tc>
          <w:tcPr>
            <w:tcW w:w="3002" w:type="dxa"/>
            <w:shd w:val="clear" w:color="auto" w:fill="auto"/>
          </w:tcPr>
          <w:p w14:paraId="2574C337" w14:textId="77777777" w:rsidR="006C51D4" w:rsidRDefault="006C51D4" w:rsidP="00761E7F">
            <w:pPr>
              <w:rPr>
                <w:rFonts w:ascii="Arial" w:eastAsia="맑은 고딕" w:hAnsi="Arial" w:cs="Arial"/>
                <w:sz w:val="20"/>
              </w:rPr>
            </w:pPr>
            <w:proofErr w:type="gramStart"/>
            <w:r>
              <w:rPr>
                <w:rFonts w:ascii="Arial" w:eastAsia="맑은 고딕" w:hAnsi="Arial" w:cs="Arial"/>
                <w:sz w:val="20"/>
              </w:rPr>
              <w:t>the</w:t>
            </w:r>
            <w:proofErr w:type="gramEnd"/>
            <w:r>
              <w:rPr>
                <w:rFonts w:ascii="Arial" w:eastAsia="맑은 고딕" w:hAnsi="Arial" w:cs="Arial"/>
                <w:sz w:val="20"/>
              </w:rPr>
              <w:t xml:space="preserve"> </w:t>
            </w:r>
            <w:proofErr w:type="spellStart"/>
            <w:r>
              <w:rPr>
                <w:rFonts w:ascii="Arial" w:eastAsia="맑은 고딕" w:hAnsi="Arial" w:cs="Arial"/>
                <w:sz w:val="20"/>
              </w:rPr>
              <w:t>loacation</w:t>
            </w:r>
            <w:proofErr w:type="spellEnd"/>
            <w:r>
              <w:rPr>
                <w:rFonts w:ascii="Arial" w:eastAsia="맑은 고딕" w:hAnsi="Arial" w:cs="Arial"/>
                <w:sz w:val="20"/>
              </w:rPr>
              <w:t xml:space="preserve"> of the first to the forth 80MHz is not clear.</w:t>
            </w:r>
          </w:p>
        </w:tc>
        <w:tc>
          <w:tcPr>
            <w:tcW w:w="1984" w:type="dxa"/>
            <w:shd w:val="clear" w:color="auto" w:fill="auto"/>
          </w:tcPr>
          <w:p w14:paraId="0B71E5D5" w14:textId="77777777" w:rsidR="006C51D4" w:rsidRDefault="006C51D4" w:rsidP="00761E7F">
            <w:pPr>
              <w:rPr>
                <w:rFonts w:ascii="Arial" w:eastAsia="맑은 고딕" w:hAnsi="Arial" w:cs="Arial"/>
                <w:sz w:val="20"/>
              </w:rPr>
            </w:pPr>
            <w:r>
              <w:rPr>
                <w:rFonts w:ascii="Arial" w:eastAsia="맑은 고딕" w:hAnsi="Arial" w:cs="Arial"/>
                <w:sz w:val="20"/>
              </w:rPr>
              <w:t>clarify that the first 80MHz is the lowest 80MHz in frequency, and the forth 80MHz is the highest 80MHz in frequency</w:t>
            </w:r>
          </w:p>
        </w:tc>
        <w:tc>
          <w:tcPr>
            <w:tcW w:w="2782" w:type="dxa"/>
            <w:shd w:val="clear" w:color="auto" w:fill="auto"/>
          </w:tcPr>
          <w:p w14:paraId="2B8ACF7B" w14:textId="77777777" w:rsidR="006C51D4" w:rsidRDefault="006C51D4" w:rsidP="00761E7F">
            <w:pPr>
              <w:rPr>
                <w:rFonts w:ascii="Arial" w:hAnsi="Arial" w:cs="Arial"/>
                <w:color w:val="000000" w:themeColor="text1"/>
                <w:sz w:val="20"/>
                <w:lang w:eastAsia="ko-KR"/>
              </w:rPr>
            </w:pPr>
            <w:r>
              <w:rPr>
                <w:rFonts w:ascii="Arial" w:hAnsi="Arial" w:cs="Arial" w:hint="eastAsia"/>
                <w:color w:val="000000" w:themeColor="text1"/>
                <w:sz w:val="20"/>
                <w:lang w:eastAsia="ko-KR"/>
              </w:rPr>
              <w:t>Revised</w:t>
            </w:r>
          </w:p>
          <w:p w14:paraId="074676E1" w14:textId="77777777" w:rsidR="006C51D4" w:rsidRDefault="006C51D4" w:rsidP="00761E7F">
            <w:pPr>
              <w:rPr>
                <w:rFonts w:ascii="Arial" w:hAnsi="Arial" w:cs="Arial"/>
                <w:color w:val="000000" w:themeColor="text1"/>
                <w:sz w:val="20"/>
                <w:lang w:eastAsia="ko-KR"/>
              </w:rPr>
            </w:pPr>
          </w:p>
          <w:p w14:paraId="354B5D5F" w14:textId="77777777" w:rsidR="006C51D4" w:rsidRDefault="006C51D4" w:rsidP="00761E7F">
            <w:pPr>
              <w:rPr>
                <w:rFonts w:ascii="Arial" w:hAnsi="Arial" w:cs="Arial"/>
                <w:color w:val="000000" w:themeColor="text1"/>
                <w:sz w:val="20"/>
                <w:lang w:eastAsia="ko-KR"/>
              </w:rPr>
            </w:pPr>
            <w:r>
              <w:rPr>
                <w:rFonts w:ascii="Arial" w:hAnsi="Arial" w:cs="Arial"/>
                <w:color w:val="000000" w:themeColor="text1"/>
                <w:sz w:val="20"/>
                <w:lang w:eastAsia="ko-KR"/>
              </w:rPr>
              <w:t>Agree with the commenter. Please see the clarification below.</w:t>
            </w:r>
          </w:p>
          <w:p w14:paraId="2749D1DE" w14:textId="77777777" w:rsidR="006C51D4" w:rsidRDefault="006C51D4" w:rsidP="00761E7F">
            <w:pPr>
              <w:rPr>
                <w:rFonts w:ascii="Arial" w:hAnsi="Arial" w:cs="Arial"/>
                <w:color w:val="000000" w:themeColor="text1"/>
                <w:sz w:val="20"/>
                <w:lang w:eastAsia="ko-KR"/>
              </w:rPr>
            </w:pPr>
          </w:p>
          <w:p w14:paraId="5604E8A5" w14:textId="77777777" w:rsidR="006C51D4" w:rsidRPr="00C041F1" w:rsidRDefault="006C51D4" w:rsidP="00761E7F">
            <w:pPr>
              <w:rPr>
                <w:rFonts w:ascii="Arial" w:hAnsi="Arial" w:cs="Arial"/>
                <w:b/>
                <w:i/>
                <w:color w:val="000000" w:themeColor="text1"/>
                <w:sz w:val="20"/>
                <w:lang w:eastAsia="ko-KR"/>
              </w:rPr>
            </w:pPr>
            <w:r w:rsidRPr="00C041F1">
              <w:rPr>
                <w:rFonts w:ascii="Arial" w:hAnsi="Arial" w:cs="Arial" w:hint="eastAsia"/>
                <w:b/>
                <w:i/>
                <w:color w:val="000000" w:themeColor="text1"/>
                <w:sz w:val="20"/>
                <w:highlight w:val="yellow"/>
                <w:lang w:eastAsia="ko-KR"/>
              </w:rPr>
              <w:t>I</w:t>
            </w:r>
            <w:r w:rsidRPr="00C041F1">
              <w:rPr>
                <w:rFonts w:ascii="Arial" w:hAnsi="Arial" w:cs="Arial"/>
                <w:b/>
                <w:i/>
                <w:color w:val="000000" w:themeColor="text1"/>
                <w:sz w:val="20"/>
                <w:highlight w:val="yellow"/>
                <w:lang w:eastAsia="ko-KR"/>
              </w:rPr>
              <w:t>nstructions to the editor:</w:t>
            </w:r>
            <w:r w:rsidRPr="00C041F1">
              <w:rPr>
                <w:rFonts w:ascii="Arial" w:hAnsi="Arial" w:cs="Arial"/>
                <w:b/>
                <w:i/>
                <w:color w:val="000000" w:themeColor="text1"/>
                <w:sz w:val="20"/>
                <w:lang w:eastAsia="ko-KR"/>
              </w:rPr>
              <w:t xml:space="preserve"> </w:t>
            </w:r>
          </w:p>
          <w:p w14:paraId="155DE839" w14:textId="77777777" w:rsidR="006C51D4" w:rsidRDefault="006C51D4" w:rsidP="00761E7F">
            <w:pPr>
              <w:rPr>
                <w:rFonts w:ascii="Arial" w:hAnsi="Arial" w:cs="Arial"/>
                <w:color w:val="000000" w:themeColor="text1"/>
                <w:sz w:val="20"/>
                <w:lang w:eastAsia="ko-KR"/>
              </w:rPr>
            </w:pPr>
            <w:r>
              <w:rPr>
                <w:rFonts w:ascii="Arial" w:hAnsi="Arial" w:cs="Arial"/>
                <w:color w:val="000000" w:themeColor="text1"/>
                <w:sz w:val="20"/>
                <w:lang w:eastAsia="ko-KR"/>
              </w:rPr>
              <w:t>Please make the changes as shown in doc 11-22/1307r0.</w:t>
            </w:r>
          </w:p>
        </w:tc>
      </w:tr>
    </w:tbl>
    <w:p w14:paraId="32DD2C84" w14:textId="77777777" w:rsidR="006C51D4" w:rsidRPr="006C51D4" w:rsidRDefault="006C51D4" w:rsidP="0031569B">
      <w:pPr>
        <w:pStyle w:val="B-Body"/>
        <w:ind w:left="0"/>
        <w:rPr>
          <w:lang w:val="en-GB" w:eastAsia="ko-KR"/>
        </w:rPr>
      </w:pPr>
    </w:p>
    <w:p w14:paraId="3E49B7C1" w14:textId="10A30F4A" w:rsidR="00DA51A8" w:rsidRPr="004B1506" w:rsidRDefault="00DA51A8" w:rsidP="00DA51A8">
      <w:pPr>
        <w:pStyle w:val="4"/>
        <w:numPr>
          <w:ilvl w:val="0"/>
          <w:numId w:val="0"/>
        </w:numPr>
        <w:ind w:left="360" w:hanging="360"/>
        <w:rPr>
          <w:i/>
          <w:sz w:val="22"/>
          <w:szCs w:val="22"/>
          <w:lang w:eastAsia="ko-KR"/>
        </w:rPr>
      </w:pPr>
      <w:r>
        <w:rPr>
          <w:rFonts w:hint="eastAsia"/>
          <w:i/>
          <w:sz w:val="22"/>
          <w:szCs w:val="22"/>
          <w:lang w:eastAsia="ko-KR"/>
        </w:rPr>
        <w:t>CID</w:t>
      </w:r>
      <w:r w:rsidR="0083144D" w:rsidRPr="00D340CD">
        <w:rPr>
          <w:i/>
          <w:sz w:val="22"/>
          <w:szCs w:val="22"/>
          <w:lang w:eastAsia="ko-KR"/>
        </w:rPr>
        <w:t xml:space="preserve"> 1</w:t>
      </w:r>
      <w:r w:rsidR="00C67201">
        <w:rPr>
          <w:i/>
          <w:sz w:val="22"/>
          <w:szCs w:val="22"/>
          <w:lang w:eastAsia="ko-KR"/>
        </w:rPr>
        <w:t>1</w:t>
      </w:r>
      <w:r w:rsidR="006C51D4">
        <w:rPr>
          <w:i/>
          <w:sz w:val="22"/>
          <w:szCs w:val="22"/>
          <w:lang w:eastAsia="ko-KR"/>
        </w:rPr>
        <w:t>686</w:t>
      </w:r>
      <w:r w:rsidR="00C67201">
        <w:rPr>
          <w:i/>
          <w:sz w:val="22"/>
          <w:szCs w:val="22"/>
          <w:lang w:eastAsia="ko-KR"/>
        </w:rPr>
        <w:t>, 1</w:t>
      </w:r>
      <w:r w:rsidR="006C51D4">
        <w:rPr>
          <w:i/>
          <w:sz w:val="22"/>
          <w:szCs w:val="22"/>
          <w:lang w:eastAsia="ko-KR"/>
        </w:rPr>
        <w:t xml:space="preserve">3544, </w:t>
      </w:r>
      <w:r w:rsidR="00EC6B6E">
        <w:rPr>
          <w:i/>
          <w:sz w:val="22"/>
          <w:szCs w:val="22"/>
          <w:lang w:eastAsia="ko-KR"/>
        </w:rPr>
        <w:t>10974, 12957</w:t>
      </w:r>
      <w:r w:rsidR="006C51D4">
        <w:rPr>
          <w:i/>
          <w:sz w:val="22"/>
          <w:szCs w:val="22"/>
          <w:lang w:eastAsia="ko-KR"/>
        </w:rPr>
        <w:t xml:space="preserve"> </w:t>
      </w:r>
      <w:r>
        <w:rPr>
          <w:i/>
          <w:sz w:val="22"/>
          <w:szCs w:val="22"/>
          <w:lang w:eastAsia="ko-KR"/>
        </w:rPr>
        <w:t xml:space="preserve">and </w:t>
      </w:r>
      <w:r w:rsidR="00D340CD" w:rsidRPr="00D340CD">
        <w:rPr>
          <w:i/>
          <w:sz w:val="22"/>
          <w:szCs w:val="22"/>
          <w:lang w:eastAsia="ko-KR"/>
        </w:rPr>
        <w:t>1372</w:t>
      </w:r>
      <w:r w:rsidR="00C67201">
        <w:rPr>
          <w:i/>
          <w:sz w:val="22"/>
          <w:szCs w:val="22"/>
          <w:lang w:eastAsia="ko-KR"/>
        </w:rPr>
        <w:t>6</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850"/>
        <w:gridCol w:w="3002"/>
        <w:gridCol w:w="1984"/>
        <w:gridCol w:w="2782"/>
      </w:tblGrid>
      <w:tr w:rsidR="00A10B77" w14:paraId="4DB1DF23" w14:textId="77777777" w:rsidTr="00325185">
        <w:trPr>
          <w:trHeight w:val="386"/>
        </w:trPr>
        <w:tc>
          <w:tcPr>
            <w:tcW w:w="709" w:type="dxa"/>
            <w:shd w:val="clear" w:color="auto" w:fill="auto"/>
            <w:hideMark/>
          </w:tcPr>
          <w:p w14:paraId="7640E8D9" w14:textId="77777777" w:rsidR="00A10B77" w:rsidRDefault="00A10B77" w:rsidP="00DC0842">
            <w:pPr>
              <w:rPr>
                <w:rFonts w:ascii="Arial" w:hAnsi="Arial" w:cs="Arial"/>
                <w:b/>
                <w:bCs/>
                <w:sz w:val="20"/>
                <w:lang w:val="en-US"/>
              </w:rPr>
            </w:pPr>
            <w:r>
              <w:rPr>
                <w:rFonts w:ascii="Arial" w:hAnsi="Arial" w:cs="Arial"/>
                <w:b/>
                <w:bCs/>
                <w:sz w:val="20"/>
              </w:rPr>
              <w:t>CID</w:t>
            </w:r>
          </w:p>
        </w:tc>
        <w:tc>
          <w:tcPr>
            <w:tcW w:w="709" w:type="dxa"/>
            <w:shd w:val="clear" w:color="auto" w:fill="auto"/>
            <w:hideMark/>
          </w:tcPr>
          <w:p w14:paraId="3331D534" w14:textId="77777777" w:rsidR="00A10B77" w:rsidRDefault="00A10B77" w:rsidP="00DC0842">
            <w:pPr>
              <w:rPr>
                <w:rFonts w:ascii="Arial" w:hAnsi="Arial" w:cs="Arial"/>
                <w:b/>
                <w:bCs/>
                <w:sz w:val="20"/>
              </w:rPr>
            </w:pPr>
            <w:r>
              <w:rPr>
                <w:rFonts w:ascii="Arial" w:hAnsi="Arial" w:cs="Arial"/>
                <w:b/>
                <w:bCs/>
                <w:sz w:val="20"/>
              </w:rPr>
              <w:t>Clause</w:t>
            </w:r>
          </w:p>
        </w:tc>
        <w:tc>
          <w:tcPr>
            <w:tcW w:w="850" w:type="dxa"/>
            <w:shd w:val="clear" w:color="auto" w:fill="auto"/>
            <w:hideMark/>
          </w:tcPr>
          <w:p w14:paraId="19CCF5D9" w14:textId="77777777" w:rsidR="00A10B77" w:rsidRDefault="00A10B77" w:rsidP="00DC0842">
            <w:pPr>
              <w:rPr>
                <w:rFonts w:ascii="Arial" w:hAnsi="Arial" w:cs="Arial"/>
                <w:b/>
                <w:bCs/>
                <w:sz w:val="20"/>
              </w:rPr>
            </w:pPr>
            <w:r>
              <w:rPr>
                <w:rFonts w:ascii="Arial" w:hAnsi="Arial" w:cs="Arial"/>
                <w:b/>
                <w:bCs/>
                <w:sz w:val="20"/>
              </w:rPr>
              <w:t>PP.LL</w:t>
            </w:r>
          </w:p>
        </w:tc>
        <w:tc>
          <w:tcPr>
            <w:tcW w:w="3002" w:type="dxa"/>
            <w:shd w:val="clear" w:color="auto" w:fill="auto"/>
            <w:hideMark/>
          </w:tcPr>
          <w:p w14:paraId="67004405" w14:textId="77777777" w:rsidR="00A10B77" w:rsidRDefault="00A10B77" w:rsidP="00DC0842">
            <w:pPr>
              <w:rPr>
                <w:rFonts w:ascii="Arial" w:hAnsi="Arial" w:cs="Arial"/>
                <w:b/>
                <w:bCs/>
                <w:sz w:val="20"/>
              </w:rPr>
            </w:pPr>
            <w:r>
              <w:rPr>
                <w:rFonts w:ascii="Arial" w:hAnsi="Arial" w:cs="Arial"/>
                <w:b/>
                <w:bCs/>
                <w:sz w:val="20"/>
              </w:rPr>
              <w:t>Comment</w:t>
            </w:r>
          </w:p>
        </w:tc>
        <w:tc>
          <w:tcPr>
            <w:tcW w:w="1984" w:type="dxa"/>
            <w:shd w:val="clear" w:color="auto" w:fill="auto"/>
            <w:hideMark/>
          </w:tcPr>
          <w:p w14:paraId="103E6AE1" w14:textId="77777777" w:rsidR="00A10B77" w:rsidRDefault="00A10B77" w:rsidP="00DC0842">
            <w:pPr>
              <w:rPr>
                <w:rFonts w:ascii="Arial" w:hAnsi="Arial" w:cs="Arial"/>
                <w:b/>
                <w:bCs/>
                <w:sz w:val="20"/>
              </w:rPr>
            </w:pPr>
            <w:r>
              <w:rPr>
                <w:rFonts w:ascii="Arial" w:hAnsi="Arial" w:cs="Arial"/>
                <w:b/>
                <w:bCs/>
                <w:sz w:val="20"/>
              </w:rPr>
              <w:t>Proposed Change</w:t>
            </w:r>
          </w:p>
        </w:tc>
        <w:tc>
          <w:tcPr>
            <w:tcW w:w="2782" w:type="dxa"/>
            <w:shd w:val="clear" w:color="auto" w:fill="auto"/>
            <w:hideMark/>
          </w:tcPr>
          <w:p w14:paraId="45970544" w14:textId="77777777" w:rsidR="00A10B77" w:rsidRDefault="00A10B77" w:rsidP="00DC0842">
            <w:pPr>
              <w:rPr>
                <w:rFonts w:ascii="Arial" w:hAnsi="Arial" w:cs="Arial"/>
                <w:b/>
                <w:bCs/>
                <w:sz w:val="20"/>
              </w:rPr>
            </w:pPr>
            <w:r>
              <w:rPr>
                <w:rFonts w:ascii="Arial" w:hAnsi="Arial" w:cs="Arial"/>
                <w:b/>
                <w:bCs/>
                <w:sz w:val="20"/>
              </w:rPr>
              <w:t>Resolution</w:t>
            </w:r>
          </w:p>
        </w:tc>
      </w:tr>
      <w:tr w:rsidR="00762B9A" w:rsidRPr="00FE1F29" w14:paraId="6C29FAED" w14:textId="77777777" w:rsidTr="00325185">
        <w:trPr>
          <w:trHeight w:val="386"/>
        </w:trPr>
        <w:tc>
          <w:tcPr>
            <w:tcW w:w="709" w:type="dxa"/>
            <w:shd w:val="clear" w:color="auto" w:fill="auto"/>
          </w:tcPr>
          <w:p w14:paraId="158E71F2" w14:textId="32E964EC" w:rsidR="00762B9A" w:rsidRDefault="00762B9A" w:rsidP="00762B9A">
            <w:pPr>
              <w:ind w:leftChars="-49" w:left="-108"/>
              <w:rPr>
                <w:rFonts w:ascii="Arial" w:eastAsia="맑은 고딕" w:hAnsi="Arial" w:cs="Arial"/>
                <w:sz w:val="20"/>
              </w:rPr>
            </w:pPr>
            <w:r>
              <w:rPr>
                <w:rFonts w:ascii="Arial" w:eastAsia="맑은 고딕" w:hAnsi="Arial" w:cs="Arial"/>
                <w:sz w:val="20"/>
              </w:rPr>
              <w:t>11686</w:t>
            </w:r>
          </w:p>
        </w:tc>
        <w:tc>
          <w:tcPr>
            <w:tcW w:w="709" w:type="dxa"/>
            <w:shd w:val="clear" w:color="auto" w:fill="auto"/>
          </w:tcPr>
          <w:p w14:paraId="14B611BB" w14:textId="3ED190BE" w:rsidR="00762B9A" w:rsidRDefault="00762B9A" w:rsidP="00762B9A">
            <w:pPr>
              <w:rPr>
                <w:rFonts w:ascii="Arial" w:eastAsia="맑은 고딕" w:hAnsi="Arial" w:cs="Arial"/>
                <w:sz w:val="20"/>
              </w:rPr>
            </w:pPr>
            <w:r>
              <w:rPr>
                <w:rFonts w:ascii="Arial" w:eastAsia="맑은 고딕" w:hAnsi="Arial" w:cs="Arial"/>
                <w:sz w:val="20"/>
              </w:rPr>
              <w:t>9.3.1.19</w:t>
            </w:r>
          </w:p>
        </w:tc>
        <w:tc>
          <w:tcPr>
            <w:tcW w:w="850" w:type="dxa"/>
            <w:shd w:val="clear" w:color="auto" w:fill="auto"/>
          </w:tcPr>
          <w:p w14:paraId="27D2EAFB" w14:textId="08AAAF28" w:rsidR="00762B9A" w:rsidRDefault="00762B9A" w:rsidP="00762B9A">
            <w:pPr>
              <w:rPr>
                <w:rFonts w:ascii="Arial" w:eastAsia="맑은 고딕" w:hAnsi="Arial" w:cs="Arial"/>
                <w:sz w:val="20"/>
              </w:rPr>
            </w:pPr>
            <w:r>
              <w:rPr>
                <w:rFonts w:ascii="Arial" w:eastAsia="맑은 고딕" w:hAnsi="Arial" w:cs="Arial"/>
                <w:sz w:val="20"/>
              </w:rPr>
              <w:t>140.36</w:t>
            </w:r>
          </w:p>
        </w:tc>
        <w:tc>
          <w:tcPr>
            <w:tcW w:w="3002" w:type="dxa"/>
            <w:shd w:val="clear" w:color="auto" w:fill="auto"/>
          </w:tcPr>
          <w:p w14:paraId="618D73ED" w14:textId="170E34C0" w:rsidR="00762B9A" w:rsidRDefault="00762B9A" w:rsidP="00762B9A">
            <w:pPr>
              <w:rPr>
                <w:rFonts w:ascii="Arial" w:eastAsia="맑은 고딕" w:hAnsi="Arial" w:cs="Arial"/>
                <w:sz w:val="20"/>
              </w:rPr>
            </w:pPr>
            <w:r>
              <w:rPr>
                <w:rFonts w:ascii="Arial" w:eastAsia="맑은 고딕" w:hAnsi="Arial" w:cs="Arial"/>
                <w:sz w:val="20"/>
              </w:rPr>
              <w:t>In the title of Table 9-42c, change "BW" to "Bandwidth"? Do not change the "BW" in "Partial BW Info subfield".</w:t>
            </w:r>
          </w:p>
        </w:tc>
        <w:tc>
          <w:tcPr>
            <w:tcW w:w="1984" w:type="dxa"/>
            <w:shd w:val="clear" w:color="auto" w:fill="auto"/>
          </w:tcPr>
          <w:p w14:paraId="0AA535A6" w14:textId="170A6B77" w:rsidR="00762B9A" w:rsidRDefault="00762B9A" w:rsidP="00762B9A">
            <w:pPr>
              <w:rPr>
                <w:rFonts w:ascii="Arial" w:eastAsia="맑은 고딕" w:hAnsi="Arial" w:cs="Arial"/>
                <w:sz w:val="20"/>
              </w:rPr>
            </w:pPr>
            <w:r>
              <w:rPr>
                <w:rFonts w:ascii="Arial" w:eastAsia="맑은 고딕" w:hAnsi="Arial" w:cs="Arial"/>
                <w:sz w:val="20"/>
              </w:rPr>
              <w:t>Please refer to the comment.</w:t>
            </w:r>
          </w:p>
        </w:tc>
        <w:tc>
          <w:tcPr>
            <w:tcW w:w="2782" w:type="dxa"/>
            <w:shd w:val="clear" w:color="auto" w:fill="auto"/>
          </w:tcPr>
          <w:p w14:paraId="05C9732D" w14:textId="77777777" w:rsidR="00762B9A" w:rsidRDefault="00762B9A" w:rsidP="00762B9A">
            <w:pPr>
              <w:rPr>
                <w:rFonts w:ascii="Arial" w:hAnsi="Arial" w:cs="Arial"/>
                <w:color w:val="000000" w:themeColor="text1"/>
                <w:sz w:val="20"/>
                <w:lang w:eastAsia="ko-KR"/>
              </w:rPr>
            </w:pPr>
            <w:r>
              <w:rPr>
                <w:rFonts w:ascii="Arial" w:hAnsi="Arial" w:cs="Arial" w:hint="eastAsia"/>
                <w:color w:val="000000" w:themeColor="text1"/>
                <w:sz w:val="20"/>
                <w:lang w:eastAsia="ko-KR"/>
              </w:rPr>
              <w:t>Revised</w:t>
            </w:r>
          </w:p>
          <w:p w14:paraId="1C5428A4" w14:textId="77777777" w:rsidR="00762B9A" w:rsidRDefault="00762B9A" w:rsidP="00762B9A">
            <w:pPr>
              <w:rPr>
                <w:rFonts w:ascii="Arial" w:hAnsi="Arial" w:cs="Arial"/>
                <w:color w:val="000000" w:themeColor="text1"/>
                <w:sz w:val="20"/>
                <w:lang w:eastAsia="ko-KR"/>
              </w:rPr>
            </w:pPr>
          </w:p>
          <w:p w14:paraId="63A7E442" w14:textId="77777777" w:rsidR="00762B9A" w:rsidRDefault="00762B9A" w:rsidP="00762B9A">
            <w:pPr>
              <w:rPr>
                <w:rFonts w:ascii="Arial" w:hAnsi="Arial" w:cs="Arial"/>
                <w:color w:val="000000" w:themeColor="text1"/>
                <w:sz w:val="20"/>
                <w:lang w:eastAsia="ko-KR"/>
              </w:rPr>
            </w:pPr>
            <w:r>
              <w:rPr>
                <w:rFonts w:ascii="Arial" w:hAnsi="Arial" w:cs="Arial"/>
                <w:color w:val="000000" w:themeColor="text1"/>
                <w:sz w:val="20"/>
                <w:lang w:eastAsia="ko-KR"/>
              </w:rPr>
              <w:lastRenderedPageBreak/>
              <w:t xml:space="preserve">Agree with the commenter. And change all </w:t>
            </w:r>
            <w:proofErr w:type="spellStart"/>
            <w:r>
              <w:rPr>
                <w:rFonts w:ascii="Arial" w:hAnsi="Arial" w:cs="Arial"/>
                <w:color w:val="000000" w:themeColor="text1"/>
                <w:sz w:val="20"/>
                <w:lang w:eastAsia="ko-KR"/>
              </w:rPr>
              <w:t>refered</w:t>
            </w:r>
            <w:proofErr w:type="spellEnd"/>
            <w:r>
              <w:rPr>
                <w:rFonts w:ascii="Arial" w:hAnsi="Arial" w:cs="Arial"/>
                <w:color w:val="000000" w:themeColor="text1"/>
                <w:sz w:val="20"/>
                <w:lang w:eastAsia="ko-KR"/>
              </w:rPr>
              <w:t xml:space="preserve"> name.</w:t>
            </w:r>
          </w:p>
          <w:p w14:paraId="3AEC9929" w14:textId="77777777" w:rsidR="00762B9A" w:rsidRDefault="00762B9A" w:rsidP="00762B9A">
            <w:pPr>
              <w:rPr>
                <w:rFonts w:ascii="Arial" w:hAnsi="Arial" w:cs="Arial"/>
                <w:color w:val="000000" w:themeColor="text1"/>
                <w:sz w:val="20"/>
                <w:lang w:eastAsia="ko-KR"/>
              </w:rPr>
            </w:pPr>
          </w:p>
          <w:p w14:paraId="21BC83ED" w14:textId="77777777" w:rsidR="00762B9A" w:rsidRPr="00C041F1" w:rsidRDefault="00762B9A" w:rsidP="00762B9A">
            <w:pPr>
              <w:rPr>
                <w:rFonts w:ascii="Arial" w:hAnsi="Arial" w:cs="Arial"/>
                <w:b/>
                <w:i/>
                <w:color w:val="000000" w:themeColor="text1"/>
                <w:sz w:val="20"/>
                <w:lang w:eastAsia="ko-KR"/>
              </w:rPr>
            </w:pPr>
            <w:r w:rsidRPr="00C041F1">
              <w:rPr>
                <w:rFonts w:ascii="Arial" w:hAnsi="Arial" w:cs="Arial" w:hint="eastAsia"/>
                <w:b/>
                <w:i/>
                <w:color w:val="000000" w:themeColor="text1"/>
                <w:sz w:val="20"/>
                <w:highlight w:val="yellow"/>
                <w:lang w:eastAsia="ko-KR"/>
              </w:rPr>
              <w:t>I</w:t>
            </w:r>
            <w:r w:rsidRPr="00C041F1">
              <w:rPr>
                <w:rFonts w:ascii="Arial" w:hAnsi="Arial" w:cs="Arial"/>
                <w:b/>
                <w:i/>
                <w:color w:val="000000" w:themeColor="text1"/>
                <w:sz w:val="20"/>
                <w:highlight w:val="yellow"/>
                <w:lang w:eastAsia="ko-KR"/>
              </w:rPr>
              <w:t>nstructions to the editor:</w:t>
            </w:r>
            <w:r w:rsidRPr="00C041F1">
              <w:rPr>
                <w:rFonts w:ascii="Arial" w:hAnsi="Arial" w:cs="Arial"/>
                <w:b/>
                <w:i/>
                <w:color w:val="000000" w:themeColor="text1"/>
                <w:sz w:val="20"/>
                <w:lang w:eastAsia="ko-KR"/>
              </w:rPr>
              <w:t xml:space="preserve"> </w:t>
            </w:r>
          </w:p>
          <w:p w14:paraId="7F07E004" w14:textId="581DE041" w:rsidR="00762B9A" w:rsidRDefault="00762B9A" w:rsidP="00762B9A">
            <w:pPr>
              <w:rPr>
                <w:rFonts w:ascii="Arial" w:hAnsi="Arial" w:cs="Arial"/>
                <w:color w:val="000000" w:themeColor="text1"/>
                <w:sz w:val="20"/>
                <w:lang w:eastAsia="ko-KR"/>
              </w:rPr>
            </w:pPr>
            <w:r>
              <w:rPr>
                <w:rFonts w:ascii="Arial" w:hAnsi="Arial" w:cs="Arial"/>
                <w:color w:val="000000" w:themeColor="text1"/>
                <w:sz w:val="20"/>
                <w:lang w:eastAsia="ko-KR"/>
              </w:rPr>
              <w:t>Please make the changes as shown in doc 11-22/1307r0.</w:t>
            </w:r>
          </w:p>
        </w:tc>
      </w:tr>
      <w:tr w:rsidR="008B2A9F" w:rsidRPr="00FE1F29" w14:paraId="26606465" w14:textId="77777777" w:rsidTr="00325185">
        <w:trPr>
          <w:trHeight w:val="386"/>
        </w:trPr>
        <w:tc>
          <w:tcPr>
            <w:tcW w:w="709" w:type="dxa"/>
            <w:shd w:val="clear" w:color="auto" w:fill="auto"/>
          </w:tcPr>
          <w:p w14:paraId="7BA594AF" w14:textId="63327303" w:rsidR="008B2A9F" w:rsidRDefault="008B2A9F" w:rsidP="008B2A9F">
            <w:pPr>
              <w:ind w:leftChars="-49" w:left="-108"/>
              <w:rPr>
                <w:rFonts w:ascii="Arial" w:eastAsia="맑은 고딕" w:hAnsi="Arial" w:cs="Arial"/>
                <w:sz w:val="20"/>
              </w:rPr>
            </w:pPr>
            <w:r>
              <w:rPr>
                <w:rFonts w:ascii="Arial" w:eastAsia="맑은 고딕" w:hAnsi="Arial" w:cs="Arial"/>
                <w:sz w:val="20"/>
              </w:rPr>
              <w:lastRenderedPageBreak/>
              <w:t>13544</w:t>
            </w:r>
          </w:p>
        </w:tc>
        <w:tc>
          <w:tcPr>
            <w:tcW w:w="709" w:type="dxa"/>
            <w:shd w:val="clear" w:color="auto" w:fill="auto"/>
          </w:tcPr>
          <w:p w14:paraId="1A45FE74" w14:textId="21732E15" w:rsidR="008B2A9F" w:rsidRDefault="008B2A9F" w:rsidP="008B2A9F">
            <w:pPr>
              <w:rPr>
                <w:rFonts w:ascii="Arial" w:eastAsia="맑은 고딕" w:hAnsi="Arial" w:cs="Arial"/>
                <w:sz w:val="20"/>
              </w:rPr>
            </w:pPr>
            <w:r>
              <w:rPr>
                <w:rFonts w:ascii="Arial" w:eastAsia="맑은 고딕" w:hAnsi="Arial" w:cs="Arial"/>
                <w:sz w:val="20"/>
              </w:rPr>
              <w:t>9.3.1.19</w:t>
            </w:r>
          </w:p>
        </w:tc>
        <w:tc>
          <w:tcPr>
            <w:tcW w:w="850" w:type="dxa"/>
            <w:shd w:val="clear" w:color="auto" w:fill="auto"/>
          </w:tcPr>
          <w:p w14:paraId="0A3F6BCE" w14:textId="5ABB95FF" w:rsidR="008B2A9F" w:rsidRDefault="008B2A9F" w:rsidP="008B2A9F">
            <w:pPr>
              <w:rPr>
                <w:rFonts w:ascii="Arial" w:eastAsia="맑은 고딕" w:hAnsi="Arial" w:cs="Arial"/>
                <w:sz w:val="20"/>
              </w:rPr>
            </w:pPr>
            <w:r>
              <w:rPr>
                <w:rFonts w:ascii="Arial" w:eastAsia="맑은 고딕" w:hAnsi="Arial" w:cs="Arial"/>
                <w:sz w:val="20"/>
              </w:rPr>
              <w:t>142.10</w:t>
            </w:r>
          </w:p>
        </w:tc>
        <w:tc>
          <w:tcPr>
            <w:tcW w:w="3002" w:type="dxa"/>
            <w:shd w:val="clear" w:color="auto" w:fill="auto"/>
          </w:tcPr>
          <w:p w14:paraId="3E177223" w14:textId="69764495" w:rsidR="008B2A9F" w:rsidRDefault="008B2A9F" w:rsidP="008B2A9F">
            <w:pPr>
              <w:rPr>
                <w:rFonts w:ascii="Arial" w:eastAsia="맑은 고딕" w:hAnsi="Arial" w:cs="Arial"/>
                <w:sz w:val="20"/>
              </w:rPr>
            </w:pPr>
            <w:r>
              <w:rPr>
                <w:rFonts w:ascii="Arial" w:eastAsia="맑은 고딕" w:hAnsi="Arial" w:cs="Arial"/>
                <w:sz w:val="20"/>
              </w:rPr>
              <w:t xml:space="preserve">Define larger Ng to further </w:t>
            </w:r>
            <w:proofErr w:type="spellStart"/>
            <w:r>
              <w:rPr>
                <w:rFonts w:ascii="Arial" w:eastAsia="맑은 고딕" w:hAnsi="Arial" w:cs="Arial"/>
                <w:sz w:val="20"/>
              </w:rPr>
              <w:t>reudce</w:t>
            </w:r>
            <w:proofErr w:type="spellEnd"/>
            <w:r>
              <w:rPr>
                <w:rFonts w:ascii="Arial" w:eastAsia="맑은 고딕" w:hAnsi="Arial" w:cs="Arial"/>
                <w:sz w:val="20"/>
              </w:rPr>
              <w:t xml:space="preserve"> the overhead of BF report</w:t>
            </w:r>
          </w:p>
        </w:tc>
        <w:tc>
          <w:tcPr>
            <w:tcW w:w="1984" w:type="dxa"/>
            <w:shd w:val="clear" w:color="auto" w:fill="auto"/>
          </w:tcPr>
          <w:p w14:paraId="24827A50" w14:textId="7931E603" w:rsidR="008B2A9F" w:rsidRDefault="008B2A9F" w:rsidP="008B2A9F">
            <w:pPr>
              <w:rPr>
                <w:rFonts w:ascii="Arial" w:eastAsia="맑은 고딕" w:hAnsi="Arial" w:cs="Arial"/>
                <w:sz w:val="20"/>
              </w:rPr>
            </w:pPr>
            <w:r>
              <w:rPr>
                <w:rFonts w:ascii="Arial" w:eastAsia="맑은 고딕" w:hAnsi="Arial" w:cs="Arial"/>
                <w:sz w:val="20"/>
              </w:rPr>
              <w:t>As in comment</w:t>
            </w:r>
          </w:p>
        </w:tc>
        <w:tc>
          <w:tcPr>
            <w:tcW w:w="2782" w:type="dxa"/>
            <w:shd w:val="clear" w:color="auto" w:fill="auto"/>
          </w:tcPr>
          <w:p w14:paraId="0A51F1C9" w14:textId="77777777" w:rsidR="008B2A9F" w:rsidRDefault="008B2A9F" w:rsidP="008B2A9F">
            <w:pPr>
              <w:rPr>
                <w:rFonts w:ascii="Arial" w:hAnsi="Arial" w:cs="Arial"/>
                <w:color w:val="000000" w:themeColor="text1"/>
                <w:sz w:val="20"/>
                <w:lang w:eastAsia="ko-KR"/>
              </w:rPr>
            </w:pPr>
            <w:r>
              <w:rPr>
                <w:rFonts w:ascii="Arial" w:hAnsi="Arial" w:cs="Arial" w:hint="eastAsia"/>
                <w:color w:val="000000" w:themeColor="text1"/>
                <w:sz w:val="20"/>
                <w:lang w:eastAsia="ko-KR"/>
              </w:rPr>
              <w:t>Rejected</w:t>
            </w:r>
          </w:p>
          <w:p w14:paraId="04B566B1" w14:textId="77777777" w:rsidR="008B2A9F" w:rsidRDefault="008B2A9F" w:rsidP="008B2A9F">
            <w:pPr>
              <w:rPr>
                <w:rFonts w:ascii="Arial" w:hAnsi="Arial" w:cs="Arial"/>
                <w:color w:val="000000" w:themeColor="text1"/>
                <w:sz w:val="20"/>
                <w:lang w:eastAsia="ko-KR"/>
              </w:rPr>
            </w:pPr>
          </w:p>
          <w:p w14:paraId="3C9B217C" w14:textId="3E315065" w:rsidR="008B2A9F" w:rsidRDefault="008B2A9F" w:rsidP="008B2A9F">
            <w:pPr>
              <w:rPr>
                <w:rFonts w:ascii="Arial" w:hAnsi="Arial" w:cs="Arial"/>
                <w:color w:val="000000" w:themeColor="text1"/>
                <w:sz w:val="20"/>
                <w:lang w:eastAsia="ko-KR"/>
              </w:rPr>
            </w:pPr>
            <w:r>
              <w:rPr>
                <w:rFonts w:ascii="Arial" w:hAnsi="Arial" w:cs="Arial" w:hint="eastAsia"/>
                <w:color w:val="000000" w:themeColor="text1"/>
                <w:sz w:val="20"/>
                <w:lang w:eastAsia="ko-KR"/>
              </w:rPr>
              <w:t>Larger Ng than 16 bring</w:t>
            </w:r>
            <w:r>
              <w:rPr>
                <w:rFonts w:ascii="Arial" w:hAnsi="Arial" w:cs="Arial"/>
                <w:color w:val="000000" w:themeColor="text1"/>
                <w:sz w:val="20"/>
                <w:lang w:eastAsia="ko-KR"/>
              </w:rPr>
              <w:t>s</w:t>
            </w:r>
            <w:r>
              <w:rPr>
                <w:rFonts w:ascii="Arial" w:hAnsi="Arial" w:cs="Arial" w:hint="eastAsia"/>
                <w:color w:val="000000" w:themeColor="text1"/>
                <w:sz w:val="20"/>
                <w:lang w:eastAsia="ko-KR"/>
              </w:rPr>
              <w:t xml:space="preserve"> performance </w:t>
            </w:r>
            <w:r>
              <w:rPr>
                <w:rFonts w:ascii="Arial" w:hAnsi="Arial" w:cs="Arial"/>
                <w:color w:val="000000" w:themeColor="text1"/>
                <w:sz w:val="20"/>
                <w:lang w:eastAsia="ko-KR"/>
              </w:rPr>
              <w:t xml:space="preserve">degradation. Please search contributions about ‘feedback overhead’, ‘subcarrier grouping’, </w:t>
            </w:r>
            <w:proofErr w:type="spellStart"/>
            <w:r>
              <w:rPr>
                <w:rFonts w:ascii="Arial" w:hAnsi="Arial" w:cs="Arial"/>
                <w:color w:val="000000" w:themeColor="text1"/>
                <w:sz w:val="20"/>
                <w:lang w:eastAsia="ko-KR"/>
              </w:rPr>
              <w:t>etc</w:t>
            </w:r>
            <w:proofErr w:type="spellEnd"/>
            <w:r>
              <w:rPr>
                <w:rFonts w:ascii="Arial" w:hAnsi="Arial" w:cs="Arial"/>
                <w:color w:val="000000" w:themeColor="text1"/>
                <w:sz w:val="20"/>
                <w:lang w:eastAsia="ko-KR"/>
              </w:rPr>
              <w:t xml:space="preserve"> in 11be Mentor or bring the other performance results.</w:t>
            </w:r>
          </w:p>
        </w:tc>
      </w:tr>
      <w:tr w:rsidR="00762B9A" w:rsidRPr="00FE1F29" w14:paraId="25C15626" w14:textId="77777777" w:rsidTr="00325185">
        <w:trPr>
          <w:trHeight w:val="386"/>
        </w:trPr>
        <w:tc>
          <w:tcPr>
            <w:tcW w:w="709" w:type="dxa"/>
            <w:shd w:val="clear" w:color="auto" w:fill="auto"/>
          </w:tcPr>
          <w:p w14:paraId="332D7F67" w14:textId="61CD38BA" w:rsidR="00762B9A" w:rsidRDefault="00762B9A" w:rsidP="00762B9A">
            <w:pPr>
              <w:ind w:leftChars="-49" w:left="-108"/>
              <w:rPr>
                <w:rFonts w:ascii="Arial" w:eastAsia="맑은 고딕" w:hAnsi="Arial" w:cs="Arial"/>
                <w:sz w:val="20"/>
              </w:rPr>
            </w:pPr>
            <w:r>
              <w:rPr>
                <w:rFonts w:ascii="Arial" w:eastAsia="맑은 고딕" w:hAnsi="Arial" w:cs="Arial"/>
                <w:sz w:val="20"/>
              </w:rPr>
              <w:t>10974</w:t>
            </w:r>
          </w:p>
        </w:tc>
        <w:tc>
          <w:tcPr>
            <w:tcW w:w="709" w:type="dxa"/>
            <w:shd w:val="clear" w:color="auto" w:fill="auto"/>
          </w:tcPr>
          <w:p w14:paraId="737D692F" w14:textId="190634C7" w:rsidR="00762B9A" w:rsidRDefault="00762B9A" w:rsidP="00762B9A">
            <w:pPr>
              <w:rPr>
                <w:rFonts w:ascii="Arial" w:eastAsia="맑은 고딕" w:hAnsi="Arial" w:cs="Arial"/>
                <w:sz w:val="20"/>
              </w:rPr>
            </w:pPr>
            <w:r>
              <w:rPr>
                <w:rFonts w:ascii="Arial" w:eastAsia="맑은 고딕" w:hAnsi="Arial" w:cs="Arial"/>
                <w:sz w:val="20"/>
              </w:rPr>
              <w:t>9.3.1.19</w:t>
            </w:r>
          </w:p>
        </w:tc>
        <w:tc>
          <w:tcPr>
            <w:tcW w:w="850" w:type="dxa"/>
            <w:shd w:val="clear" w:color="auto" w:fill="auto"/>
          </w:tcPr>
          <w:p w14:paraId="2D3916F4" w14:textId="1E237DC7" w:rsidR="00762B9A" w:rsidRDefault="00762B9A" w:rsidP="00762B9A">
            <w:pPr>
              <w:rPr>
                <w:rFonts w:ascii="Arial" w:eastAsia="맑은 고딕" w:hAnsi="Arial" w:cs="Arial"/>
                <w:sz w:val="20"/>
              </w:rPr>
            </w:pPr>
            <w:r>
              <w:rPr>
                <w:rFonts w:ascii="Arial" w:eastAsia="맑은 고딕" w:hAnsi="Arial" w:cs="Arial"/>
                <w:sz w:val="20"/>
              </w:rPr>
              <w:t>142.60</w:t>
            </w:r>
          </w:p>
        </w:tc>
        <w:tc>
          <w:tcPr>
            <w:tcW w:w="3002" w:type="dxa"/>
            <w:shd w:val="clear" w:color="auto" w:fill="auto"/>
          </w:tcPr>
          <w:p w14:paraId="02325142" w14:textId="529CF9B5" w:rsidR="00762B9A" w:rsidRDefault="00762B9A" w:rsidP="00762B9A">
            <w:pPr>
              <w:rPr>
                <w:rFonts w:ascii="Arial" w:eastAsia="맑은 고딕" w:hAnsi="Arial" w:cs="Arial"/>
                <w:sz w:val="20"/>
              </w:rPr>
            </w:pPr>
            <w:r>
              <w:rPr>
                <w:rFonts w:ascii="Arial" w:eastAsia="맑은 고딕" w:hAnsi="Arial" w:cs="Arial"/>
                <w:sz w:val="20"/>
              </w:rPr>
              <w:t xml:space="preserve">With the current text, it sounds that "the RA is a broadcast address" all the time, which is incorrect. If the intention is to describe a condition, please consider changing this to </w:t>
            </w:r>
            <w:proofErr w:type="gramStart"/>
            <w:r>
              <w:rPr>
                <w:rFonts w:ascii="Arial" w:eastAsia="맑은 고딕" w:hAnsi="Arial" w:cs="Arial"/>
                <w:sz w:val="20"/>
              </w:rPr>
              <w:t>a</w:t>
            </w:r>
            <w:proofErr w:type="gramEnd"/>
            <w:r>
              <w:rPr>
                <w:rFonts w:ascii="Arial" w:eastAsia="맑은 고딕" w:hAnsi="Arial" w:cs="Arial"/>
                <w:sz w:val="20"/>
              </w:rPr>
              <w:t xml:space="preserve"> "if" statement.</w:t>
            </w:r>
          </w:p>
        </w:tc>
        <w:tc>
          <w:tcPr>
            <w:tcW w:w="1984" w:type="dxa"/>
            <w:shd w:val="clear" w:color="auto" w:fill="auto"/>
          </w:tcPr>
          <w:p w14:paraId="5F63F072" w14:textId="6B247A5B" w:rsidR="00762B9A" w:rsidRDefault="00762B9A" w:rsidP="00762B9A">
            <w:pPr>
              <w:rPr>
                <w:rFonts w:ascii="Arial" w:eastAsia="맑은 고딕" w:hAnsi="Arial" w:cs="Arial"/>
                <w:sz w:val="20"/>
              </w:rPr>
            </w:pPr>
            <w:r>
              <w:rPr>
                <w:rFonts w:ascii="Arial" w:eastAsia="맑은 고딕" w:hAnsi="Arial" w:cs="Arial"/>
                <w:sz w:val="20"/>
              </w:rPr>
              <w:t>As in comment</w:t>
            </w:r>
          </w:p>
        </w:tc>
        <w:tc>
          <w:tcPr>
            <w:tcW w:w="2782" w:type="dxa"/>
            <w:shd w:val="clear" w:color="auto" w:fill="auto"/>
          </w:tcPr>
          <w:p w14:paraId="7176DA95" w14:textId="77777777" w:rsidR="00762B9A" w:rsidRDefault="00762B9A" w:rsidP="00762B9A">
            <w:pPr>
              <w:rPr>
                <w:rFonts w:ascii="Arial" w:hAnsi="Arial" w:cs="Arial"/>
                <w:color w:val="000000" w:themeColor="text1"/>
                <w:sz w:val="20"/>
                <w:lang w:eastAsia="ko-KR"/>
              </w:rPr>
            </w:pPr>
            <w:r>
              <w:rPr>
                <w:rFonts w:ascii="Arial" w:hAnsi="Arial" w:cs="Arial" w:hint="eastAsia"/>
                <w:color w:val="000000" w:themeColor="text1"/>
                <w:sz w:val="20"/>
                <w:lang w:eastAsia="ko-KR"/>
              </w:rPr>
              <w:t>Revised</w:t>
            </w:r>
          </w:p>
          <w:p w14:paraId="77AC8B20" w14:textId="77777777" w:rsidR="00762B9A" w:rsidRDefault="00762B9A" w:rsidP="00762B9A">
            <w:pPr>
              <w:rPr>
                <w:rFonts w:ascii="Arial" w:hAnsi="Arial" w:cs="Arial"/>
                <w:color w:val="000000" w:themeColor="text1"/>
                <w:sz w:val="20"/>
                <w:lang w:eastAsia="ko-KR"/>
              </w:rPr>
            </w:pPr>
          </w:p>
          <w:p w14:paraId="3162345A" w14:textId="77777777" w:rsidR="00762B9A" w:rsidRDefault="00762B9A" w:rsidP="00762B9A">
            <w:pPr>
              <w:rPr>
                <w:rFonts w:ascii="Arial" w:hAnsi="Arial" w:cs="Arial"/>
                <w:color w:val="000000" w:themeColor="text1"/>
                <w:sz w:val="20"/>
                <w:lang w:eastAsia="ko-KR"/>
              </w:rPr>
            </w:pPr>
            <w:r>
              <w:rPr>
                <w:rFonts w:ascii="Arial" w:hAnsi="Arial" w:cs="Arial"/>
                <w:color w:val="000000" w:themeColor="text1"/>
                <w:sz w:val="20"/>
                <w:lang w:eastAsia="ko-KR"/>
              </w:rPr>
              <w:t>Agree with the commenter.</w:t>
            </w:r>
          </w:p>
          <w:p w14:paraId="1F7F1F90" w14:textId="77777777" w:rsidR="00762B9A" w:rsidRDefault="00762B9A" w:rsidP="00762B9A">
            <w:pPr>
              <w:rPr>
                <w:rFonts w:ascii="Arial" w:hAnsi="Arial" w:cs="Arial"/>
                <w:color w:val="000000" w:themeColor="text1"/>
                <w:sz w:val="20"/>
                <w:lang w:eastAsia="ko-KR"/>
              </w:rPr>
            </w:pPr>
          </w:p>
          <w:p w14:paraId="6AEA99FF" w14:textId="77777777" w:rsidR="00762B9A" w:rsidRPr="00C041F1" w:rsidRDefault="00762B9A" w:rsidP="00762B9A">
            <w:pPr>
              <w:rPr>
                <w:rFonts w:ascii="Arial" w:hAnsi="Arial" w:cs="Arial"/>
                <w:b/>
                <w:i/>
                <w:color w:val="000000" w:themeColor="text1"/>
                <w:sz w:val="20"/>
                <w:lang w:eastAsia="ko-KR"/>
              </w:rPr>
            </w:pPr>
            <w:r w:rsidRPr="00C041F1">
              <w:rPr>
                <w:rFonts w:ascii="Arial" w:hAnsi="Arial" w:cs="Arial" w:hint="eastAsia"/>
                <w:b/>
                <w:i/>
                <w:color w:val="000000" w:themeColor="text1"/>
                <w:sz w:val="20"/>
                <w:highlight w:val="yellow"/>
                <w:lang w:eastAsia="ko-KR"/>
              </w:rPr>
              <w:t>I</w:t>
            </w:r>
            <w:r w:rsidRPr="00C041F1">
              <w:rPr>
                <w:rFonts w:ascii="Arial" w:hAnsi="Arial" w:cs="Arial"/>
                <w:b/>
                <w:i/>
                <w:color w:val="000000" w:themeColor="text1"/>
                <w:sz w:val="20"/>
                <w:highlight w:val="yellow"/>
                <w:lang w:eastAsia="ko-KR"/>
              </w:rPr>
              <w:t>nstructions to the editor:</w:t>
            </w:r>
            <w:r w:rsidRPr="00C041F1">
              <w:rPr>
                <w:rFonts w:ascii="Arial" w:hAnsi="Arial" w:cs="Arial"/>
                <w:b/>
                <w:i/>
                <w:color w:val="000000" w:themeColor="text1"/>
                <w:sz w:val="20"/>
                <w:lang w:eastAsia="ko-KR"/>
              </w:rPr>
              <w:t xml:space="preserve"> </w:t>
            </w:r>
          </w:p>
          <w:p w14:paraId="180C2A59" w14:textId="4522BECD" w:rsidR="00762B9A" w:rsidRDefault="00762B9A" w:rsidP="00762B9A">
            <w:pPr>
              <w:rPr>
                <w:rFonts w:ascii="Arial" w:hAnsi="Arial" w:cs="Arial"/>
                <w:color w:val="000000" w:themeColor="text1"/>
                <w:sz w:val="20"/>
                <w:lang w:eastAsia="ko-KR"/>
              </w:rPr>
            </w:pPr>
            <w:r>
              <w:rPr>
                <w:rFonts w:ascii="Arial" w:hAnsi="Arial" w:cs="Arial"/>
                <w:color w:val="000000" w:themeColor="text1"/>
                <w:sz w:val="20"/>
                <w:lang w:eastAsia="ko-KR"/>
              </w:rPr>
              <w:t>Please make the changes as shown in doc 11-22/1307r0.</w:t>
            </w:r>
          </w:p>
        </w:tc>
      </w:tr>
      <w:tr w:rsidR="00762B9A" w:rsidRPr="00FE1F29" w14:paraId="5915C0AD" w14:textId="77777777" w:rsidTr="00325185">
        <w:trPr>
          <w:trHeight w:val="386"/>
        </w:trPr>
        <w:tc>
          <w:tcPr>
            <w:tcW w:w="709" w:type="dxa"/>
            <w:shd w:val="clear" w:color="auto" w:fill="auto"/>
          </w:tcPr>
          <w:p w14:paraId="472C4075" w14:textId="089255A8" w:rsidR="00762B9A" w:rsidRDefault="00762B9A" w:rsidP="00762B9A">
            <w:pPr>
              <w:ind w:leftChars="-49" w:left="-108"/>
              <w:rPr>
                <w:rFonts w:ascii="Arial" w:eastAsia="맑은 고딕" w:hAnsi="Arial" w:cs="Arial"/>
                <w:sz w:val="20"/>
              </w:rPr>
            </w:pPr>
            <w:r>
              <w:rPr>
                <w:rFonts w:ascii="Arial" w:eastAsia="맑은 고딕" w:hAnsi="Arial" w:cs="Arial"/>
                <w:sz w:val="20"/>
              </w:rPr>
              <w:t>12957</w:t>
            </w:r>
          </w:p>
        </w:tc>
        <w:tc>
          <w:tcPr>
            <w:tcW w:w="709" w:type="dxa"/>
            <w:shd w:val="clear" w:color="auto" w:fill="auto"/>
          </w:tcPr>
          <w:p w14:paraId="07B19C94" w14:textId="70ECB990" w:rsidR="00762B9A" w:rsidRDefault="00762B9A" w:rsidP="00762B9A">
            <w:pPr>
              <w:rPr>
                <w:rFonts w:ascii="Arial" w:eastAsia="맑은 고딕" w:hAnsi="Arial" w:cs="Arial"/>
                <w:sz w:val="20"/>
              </w:rPr>
            </w:pPr>
            <w:r>
              <w:rPr>
                <w:rFonts w:ascii="Arial" w:eastAsia="맑은 고딕" w:hAnsi="Arial" w:cs="Arial"/>
                <w:sz w:val="20"/>
              </w:rPr>
              <w:t>9.3.1.19</w:t>
            </w:r>
          </w:p>
        </w:tc>
        <w:tc>
          <w:tcPr>
            <w:tcW w:w="850" w:type="dxa"/>
            <w:shd w:val="clear" w:color="auto" w:fill="auto"/>
          </w:tcPr>
          <w:p w14:paraId="43D08599" w14:textId="4497B79B" w:rsidR="00762B9A" w:rsidRDefault="00762B9A" w:rsidP="00762B9A">
            <w:pPr>
              <w:rPr>
                <w:rFonts w:ascii="Arial" w:eastAsia="맑은 고딕" w:hAnsi="Arial" w:cs="Arial"/>
                <w:sz w:val="20"/>
              </w:rPr>
            </w:pPr>
            <w:r>
              <w:rPr>
                <w:rFonts w:ascii="Arial" w:eastAsia="맑은 고딕" w:hAnsi="Arial" w:cs="Arial"/>
                <w:sz w:val="20"/>
              </w:rPr>
              <w:t>142.61</w:t>
            </w:r>
          </w:p>
        </w:tc>
        <w:tc>
          <w:tcPr>
            <w:tcW w:w="3002" w:type="dxa"/>
            <w:shd w:val="clear" w:color="auto" w:fill="auto"/>
          </w:tcPr>
          <w:p w14:paraId="31A22263" w14:textId="0B6B9D8A" w:rsidR="00762B9A" w:rsidRDefault="00762B9A" w:rsidP="00762B9A">
            <w:pPr>
              <w:rPr>
                <w:rFonts w:ascii="Arial" w:eastAsia="맑은 고딕" w:hAnsi="Arial" w:cs="Arial"/>
                <w:sz w:val="20"/>
              </w:rPr>
            </w:pPr>
            <w:r>
              <w:rPr>
                <w:rFonts w:ascii="Arial" w:eastAsia="맑은 고딕" w:hAnsi="Arial" w:cs="Arial"/>
                <w:sz w:val="20"/>
              </w:rPr>
              <w:t>"</w:t>
            </w:r>
            <w:proofErr w:type="gramStart"/>
            <w:r>
              <w:rPr>
                <w:rFonts w:ascii="Arial" w:eastAsia="맑은 고딕" w:hAnsi="Arial" w:cs="Arial"/>
                <w:sz w:val="20"/>
              </w:rPr>
              <w:t>the</w:t>
            </w:r>
            <w:proofErr w:type="gramEnd"/>
            <w:r>
              <w:rPr>
                <w:rFonts w:ascii="Arial" w:eastAsia="맑은 고딕" w:hAnsi="Arial" w:cs="Arial"/>
                <w:sz w:val="20"/>
              </w:rPr>
              <w:t xml:space="preserve"> RA is a broadcast address" is a condition/qualifier. Not all NDPA frames are broadcast frames. Need to fix the wording.</w:t>
            </w:r>
          </w:p>
        </w:tc>
        <w:tc>
          <w:tcPr>
            <w:tcW w:w="1984" w:type="dxa"/>
            <w:shd w:val="clear" w:color="auto" w:fill="auto"/>
          </w:tcPr>
          <w:p w14:paraId="340E07B5" w14:textId="3A875DA6" w:rsidR="00762B9A" w:rsidRDefault="00762B9A" w:rsidP="00762B9A">
            <w:pPr>
              <w:rPr>
                <w:rFonts w:ascii="Arial" w:eastAsia="맑은 고딕" w:hAnsi="Arial" w:cs="Arial"/>
                <w:sz w:val="20"/>
              </w:rPr>
            </w:pPr>
            <w:r>
              <w:rPr>
                <w:rFonts w:ascii="Arial" w:eastAsia="맑은 고딕" w:hAnsi="Arial" w:cs="Arial"/>
                <w:sz w:val="20"/>
              </w:rPr>
              <w:t>Change to "In an EHT NDP Announcement frame where the RA is a broadcast address"</w:t>
            </w:r>
          </w:p>
        </w:tc>
        <w:tc>
          <w:tcPr>
            <w:tcW w:w="2782" w:type="dxa"/>
            <w:shd w:val="clear" w:color="auto" w:fill="auto"/>
          </w:tcPr>
          <w:p w14:paraId="76206AB7" w14:textId="77777777" w:rsidR="00762B9A" w:rsidRDefault="00762B9A" w:rsidP="00762B9A">
            <w:pPr>
              <w:rPr>
                <w:rFonts w:ascii="Arial" w:hAnsi="Arial" w:cs="Arial"/>
                <w:color w:val="000000" w:themeColor="text1"/>
                <w:sz w:val="20"/>
                <w:lang w:eastAsia="ko-KR"/>
              </w:rPr>
            </w:pPr>
            <w:r>
              <w:rPr>
                <w:rFonts w:ascii="Arial" w:hAnsi="Arial" w:cs="Arial" w:hint="eastAsia"/>
                <w:color w:val="000000" w:themeColor="text1"/>
                <w:sz w:val="20"/>
                <w:lang w:eastAsia="ko-KR"/>
              </w:rPr>
              <w:t>Revised</w:t>
            </w:r>
          </w:p>
          <w:p w14:paraId="54AADE46" w14:textId="77777777" w:rsidR="00762B9A" w:rsidRDefault="00762B9A" w:rsidP="00762B9A">
            <w:pPr>
              <w:rPr>
                <w:rFonts w:ascii="Arial" w:hAnsi="Arial" w:cs="Arial"/>
                <w:color w:val="000000" w:themeColor="text1"/>
                <w:sz w:val="20"/>
                <w:lang w:eastAsia="ko-KR"/>
              </w:rPr>
            </w:pPr>
          </w:p>
          <w:p w14:paraId="3A1DFD92" w14:textId="77777777" w:rsidR="00762B9A" w:rsidRDefault="00762B9A" w:rsidP="00762B9A">
            <w:pPr>
              <w:rPr>
                <w:rFonts w:ascii="Arial" w:hAnsi="Arial" w:cs="Arial"/>
                <w:color w:val="000000" w:themeColor="text1"/>
                <w:sz w:val="20"/>
                <w:lang w:eastAsia="ko-KR"/>
              </w:rPr>
            </w:pPr>
            <w:r>
              <w:rPr>
                <w:rFonts w:ascii="Arial" w:hAnsi="Arial" w:cs="Arial"/>
                <w:color w:val="000000" w:themeColor="text1"/>
                <w:sz w:val="20"/>
                <w:lang w:eastAsia="ko-KR"/>
              </w:rPr>
              <w:t>Agree with the commenter. For a consistency with the below paragraph, the following text is recommended.</w:t>
            </w:r>
          </w:p>
          <w:p w14:paraId="2B959139" w14:textId="77777777" w:rsidR="00762B9A" w:rsidRDefault="00762B9A" w:rsidP="00762B9A">
            <w:pPr>
              <w:rPr>
                <w:rFonts w:ascii="Arial" w:hAnsi="Arial" w:cs="Arial"/>
                <w:color w:val="000000" w:themeColor="text1"/>
                <w:sz w:val="20"/>
                <w:lang w:eastAsia="ko-KR"/>
              </w:rPr>
            </w:pPr>
          </w:p>
          <w:p w14:paraId="23F1009D" w14:textId="77777777" w:rsidR="00762B9A" w:rsidRPr="00C041F1" w:rsidRDefault="00762B9A" w:rsidP="00762B9A">
            <w:pPr>
              <w:rPr>
                <w:rFonts w:ascii="Arial" w:hAnsi="Arial" w:cs="Arial"/>
                <w:b/>
                <w:i/>
                <w:color w:val="000000" w:themeColor="text1"/>
                <w:sz w:val="20"/>
                <w:lang w:eastAsia="ko-KR"/>
              </w:rPr>
            </w:pPr>
            <w:r w:rsidRPr="00C041F1">
              <w:rPr>
                <w:rFonts w:ascii="Arial" w:hAnsi="Arial" w:cs="Arial" w:hint="eastAsia"/>
                <w:b/>
                <w:i/>
                <w:color w:val="000000" w:themeColor="text1"/>
                <w:sz w:val="20"/>
                <w:highlight w:val="yellow"/>
                <w:lang w:eastAsia="ko-KR"/>
              </w:rPr>
              <w:t>I</w:t>
            </w:r>
            <w:r w:rsidRPr="00C041F1">
              <w:rPr>
                <w:rFonts w:ascii="Arial" w:hAnsi="Arial" w:cs="Arial"/>
                <w:b/>
                <w:i/>
                <w:color w:val="000000" w:themeColor="text1"/>
                <w:sz w:val="20"/>
                <w:highlight w:val="yellow"/>
                <w:lang w:eastAsia="ko-KR"/>
              </w:rPr>
              <w:t>nstructions to the editor:</w:t>
            </w:r>
            <w:r w:rsidRPr="00C041F1">
              <w:rPr>
                <w:rFonts w:ascii="Arial" w:hAnsi="Arial" w:cs="Arial"/>
                <w:b/>
                <w:i/>
                <w:color w:val="000000" w:themeColor="text1"/>
                <w:sz w:val="20"/>
                <w:lang w:eastAsia="ko-KR"/>
              </w:rPr>
              <w:t xml:space="preserve"> </w:t>
            </w:r>
          </w:p>
          <w:p w14:paraId="194A7922" w14:textId="6FB156C2" w:rsidR="00762B9A" w:rsidRDefault="00762B9A" w:rsidP="00762B9A">
            <w:pPr>
              <w:rPr>
                <w:rFonts w:ascii="Arial" w:hAnsi="Arial" w:cs="Arial"/>
                <w:color w:val="000000" w:themeColor="text1"/>
                <w:sz w:val="20"/>
                <w:lang w:eastAsia="ko-KR"/>
              </w:rPr>
            </w:pPr>
            <w:r>
              <w:rPr>
                <w:rFonts w:ascii="Arial" w:hAnsi="Arial" w:cs="Arial"/>
                <w:color w:val="000000" w:themeColor="text1"/>
                <w:sz w:val="20"/>
                <w:lang w:eastAsia="ko-KR"/>
              </w:rPr>
              <w:t>Please make the changes as shown in doc 11-22/1307r0.</w:t>
            </w:r>
          </w:p>
        </w:tc>
      </w:tr>
      <w:tr w:rsidR="008B2A9F" w:rsidRPr="00FE1F29" w14:paraId="0EE2B089" w14:textId="77777777" w:rsidTr="00325185">
        <w:trPr>
          <w:trHeight w:val="386"/>
        </w:trPr>
        <w:tc>
          <w:tcPr>
            <w:tcW w:w="709" w:type="dxa"/>
            <w:shd w:val="clear" w:color="auto" w:fill="auto"/>
          </w:tcPr>
          <w:p w14:paraId="3F6C914B" w14:textId="21082AC8" w:rsidR="008B2A9F" w:rsidRDefault="008B2A9F" w:rsidP="008B2A9F">
            <w:pPr>
              <w:ind w:leftChars="-49" w:left="-108"/>
              <w:rPr>
                <w:rFonts w:ascii="Arial" w:eastAsia="맑은 고딕" w:hAnsi="Arial" w:cs="Arial"/>
                <w:sz w:val="20"/>
              </w:rPr>
            </w:pPr>
            <w:r>
              <w:rPr>
                <w:rFonts w:ascii="Arial" w:eastAsia="맑은 고딕" w:hAnsi="Arial" w:cs="Arial"/>
                <w:sz w:val="20"/>
              </w:rPr>
              <w:t>10725</w:t>
            </w:r>
          </w:p>
        </w:tc>
        <w:tc>
          <w:tcPr>
            <w:tcW w:w="709" w:type="dxa"/>
            <w:shd w:val="clear" w:color="auto" w:fill="auto"/>
          </w:tcPr>
          <w:p w14:paraId="430ED193" w14:textId="515E02A9" w:rsidR="008B2A9F" w:rsidRDefault="008B2A9F" w:rsidP="008B2A9F">
            <w:pPr>
              <w:rPr>
                <w:rFonts w:ascii="Arial" w:eastAsia="맑은 고딕" w:hAnsi="Arial" w:cs="Arial"/>
                <w:sz w:val="20"/>
              </w:rPr>
            </w:pPr>
            <w:r>
              <w:rPr>
                <w:rFonts w:ascii="Arial" w:eastAsia="맑은 고딕" w:hAnsi="Arial" w:cs="Arial"/>
                <w:sz w:val="20"/>
              </w:rPr>
              <w:t>9.3.1.19</w:t>
            </w:r>
          </w:p>
        </w:tc>
        <w:tc>
          <w:tcPr>
            <w:tcW w:w="850" w:type="dxa"/>
            <w:shd w:val="clear" w:color="auto" w:fill="auto"/>
          </w:tcPr>
          <w:p w14:paraId="2A8ABA63" w14:textId="1E98FC97" w:rsidR="008B2A9F" w:rsidRDefault="008B2A9F" w:rsidP="008B2A9F">
            <w:pPr>
              <w:rPr>
                <w:rFonts w:ascii="Arial" w:eastAsia="맑은 고딕" w:hAnsi="Arial" w:cs="Arial"/>
                <w:sz w:val="20"/>
              </w:rPr>
            </w:pPr>
            <w:r>
              <w:rPr>
                <w:rFonts w:ascii="Arial" w:eastAsia="맑은 고딕" w:hAnsi="Arial" w:cs="Arial"/>
                <w:sz w:val="20"/>
              </w:rPr>
              <w:t>143.08</w:t>
            </w:r>
          </w:p>
        </w:tc>
        <w:tc>
          <w:tcPr>
            <w:tcW w:w="3002" w:type="dxa"/>
            <w:shd w:val="clear" w:color="auto" w:fill="auto"/>
          </w:tcPr>
          <w:p w14:paraId="271D3478" w14:textId="6E1EF59C" w:rsidR="008B2A9F" w:rsidRDefault="008B2A9F" w:rsidP="008B2A9F">
            <w:pPr>
              <w:rPr>
                <w:rFonts w:ascii="Arial" w:eastAsia="맑은 고딕" w:hAnsi="Arial" w:cs="Arial"/>
                <w:sz w:val="20"/>
              </w:rPr>
            </w:pPr>
            <w:r>
              <w:rPr>
                <w:rFonts w:ascii="Arial" w:eastAsia="맑은 고딕" w:hAnsi="Arial" w:cs="Arial"/>
                <w:sz w:val="20"/>
              </w:rPr>
              <w:t xml:space="preserve">In an EHT NDP Announcement frame with a single STA Info field, the RA is an individual address and the </w:t>
            </w:r>
            <w:proofErr w:type="spellStart"/>
            <w:r>
              <w:rPr>
                <w:rFonts w:ascii="Arial" w:eastAsia="맑은 고딕" w:hAnsi="Arial" w:cs="Arial"/>
                <w:sz w:val="20"/>
              </w:rPr>
              <w:t>Nc</w:t>
            </w:r>
            <w:proofErr w:type="spellEnd"/>
            <w:r>
              <w:rPr>
                <w:rFonts w:ascii="Arial" w:eastAsia="맑은 고딕" w:hAnsi="Arial" w:cs="Arial"/>
                <w:sz w:val="20"/>
              </w:rPr>
              <w:t xml:space="preserve"> index subfield is reserved. The </w:t>
            </w:r>
            <w:proofErr w:type="spellStart"/>
            <w:r>
              <w:rPr>
                <w:rFonts w:ascii="Arial" w:eastAsia="맑은 고딕" w:hAnsi="Arial" w:cs="Arial"/>
                <w:sz w:val="20"/>
              </w:rPr>
              <w:t>Nc</w:t>
            </w:r>
            <w:proofErr w:type="spellEnd"/>
            <w:r>
              <w:rPr>
                <w:rFonts w:ascii="Arial" w:eastAsia="맑은 고딕" w:hAnsi="Arial" w:cs="Arial"/>
                <w:sz w:val="20"/>
              </w:rPr>
              <w:t xml:space="preserve"> index subfield has been there in NDPA since HT/VHT (single user NDPA case), it is weird to make it Reserved. The </w:t>
            </w:r>
            <w:proofErr w:type="spellStart"/>
            <w:r>
              <w:rPr>
                <w:rFonts w:ascii="Arial" w:eastAsia="맑은 고딕" w:hAnsi="Arial" w:cs="Arial"/>
                <w:sz w:val="20"/>
              </w:rPr>
              <w:t>Nc</w:t>
            </w:r>
            <w:proofErr w:type="spellEnd"/>
            <w:r>
              <w:rPr>
                <w:rFonts w:ascii="Arial" w:eastAsia="맑은 고딕" w:hAnsi="Arial" w:cs="Arial"/>
                <w:sz w:val="20"/>
              </w:rPr>
              <w:t xml:space="preserve"> can be simply superseded in the MIMO Control field by the </w:t>
            </w:r>
            <w:proofErr w:type="spellStart"/>
            <w:r>
              <w:rPr>
                <w:rFonts w:ascii="Arial" w:eastAsia="맑은 고딕" w:hAnsi="Arial" w:cs="Arial"/>
                <w:sz w:val="20"/>
              </w:rPr>
              <w:t>BFee</w:t>
            </w:r>
            <w:proofErr w:type="spellEnd"/>
            <w:r>
              <w:rPr>
                <w:rFonts w:ascii="Arial" w:eastAsia="맑은 고딕" w:hAnsi="Arial" w:cs="Arial"/>
                <w:sz w:val="20"/>
              </w:rPr>
              <w:t>. We do not have to make it Reserved.</w:t>
            </w:r>
          </w:p>
        </w:tc>
        <w:tc>
          <w:tcPr>
            <w:tcW w:w="1984" w:type="dxa"/>
            <w:shd w:val="clear" w:color="auto" w:fill="auto"/>
          </w:tcPr>
          <w:p w14:paraId="2672A488" w14:textId="34C149D3" w:rsidR="008B2A9F" w:rsidRDefault="008B2A9F" w:rsidP="008B2A9F">
            <w:pPr>
              <w:rPr>
                <w:rFonts w:ascii="Arial" w:eastAsia="맑은 고딕" w:hAnsi="Arial" w:cs="Arial"/>
                <w:sz w:val="20"/>
              </w:rPr>
            </w:pPr>
            <w:r>
              <w:rPr>
                <w:rFonts w:ascii="Arial" w:eastAsia="맑은 고딕" w:hAnsi="Arial" w:cs="Arial"/>
                <w:sz w:val="20"/>
              </w:rPr>
              <w:t xml:space="preserve">Keep the </w:t>
            </w:r>
            <w:proofErr w:type="spellStart"/>
            <w:r>
              <w:rPr>
                <w:rFonts w:ascii="Arial" w:eastAsia="맑은 고딕" w:hAnsi="Arial" w:cs="Arial"/>
                <w:sz w:val="20"/>
              </w:rPr>
              <w:t>Nc</w:t>
            </w:r>
            <w:proofErr w:type="spellEnd"/>
            <w:r>
              <w:rPr>
                <w:rFonts w:ascii="Arial" w:eastAsia="맑은 고딕" w:hAnsi="Arial" w:cs="Arial"/>
                <w:sz w:val="20"/>
              </w:rPr>
              <w:t xml:space="preserve"> subfield there</w:t>
            </w:r>
          </w:p>
        </w:tc>
        <w:tc>
          <w:tcPr>
            <w:tcW w:w="2782" w:type="dxa"/>
            <w:shd w:val="clear" w:color="auto" w:fill="auto"/>
          </w:tcPr>
          <w:p w14:paraId="7639E9B5" w14:textId="77777777" w:rsidR="008B2A9F" w:rsidRDefault="008B2A9F" w:rsidP="008B2A9F">
            <w:pPr>
              <w:rPr>
                <w:rFonts w:ascii="Arial" w:hAnsi="Arial" w:cs="Arial"/>
                <w:color w:val="000000" w:themeColor="text1"/>
                <w:sz w:val="20"/>
                <w:lang w:eastAsia="ko-KR"/>
              </w:rPr>
            </w:pPr>
            <w:r>
              <w:rPr>
                <w:rFonts w:ascii="Arial" w:hAnsi="Arial" w:cs="Arial" w:hint="eastAsia"/>
                <w:color w:val="000000" w:themeColor="text1"/>
                <w:sz w:val="20"/>
                <w:lang w:eastAsia="ko-KR"/>
              </w:rPr>
              <w:t>Rejected</w:t>
            </w:r>
          </w:p>
          <w:p w14:paraId="26C7BE97" w14:textId="77777777" w:rsidR="008B2A9F" w:rsidRDefault="008B2A9F" w:rsidP="008B2A9F">
            <w:pPr>
              <w:rPr>
                <w:rFonts w:ascii="Arial" w:hAnsi="Arial" w:cs="Arial"/>
                <w:color w:val="000000" w:themeColor="text1"/>
                <w:sz w:val="20"/>
                <w:lang w:eastAsia="ko-KR"/>
              </w:rPr>
            </w:pPr>
          </w:p>
          <w:p w14:paraId="171EAD15" w14:textId="57E767D1" w:rsidR="008B2A9F" w:rsidRDefault="008B2A9F" w:rsidP="008B2A9F">
            <w:pPr>
              <w:rPr>
                <w:rFonts w:ascii="Arial" w:hAnsi="Arial" w:cs="Arial"/>
                <w:color w:val="000000" w:themeColor="text1"/>
                <w:sz w:val="20"/>
                <w:lang w:eastAsia="ko-KR"/>
              </w:rPr>
            </w:pPr>
            <w:r w:rsidRPr="003E319A">
              <w:rPr>
                <w:rFonts w:ascii="Arial" w:hAnsi="Arial" w:cs="Arial"/>
                <w:color w:val="000000" w:themeColor="text1"/>
                <w:sz w:val="20"/>
                <w:lang w:eastAsia="ko-KR"/>
              </w:rPr>
              <w:t xml:space="preserve">An EHT </w:t>
            </w:r>
            <w:proofErr w:type="spellStart"/>
            <w:r w:rsidRPr="003E319A">
              <w:rPr>
                <w:rFonts w:ascii="Arial" w:hAnsi="Arial" w:cs="Arial"/>
                <w:color w:val="000000" w:themeColor="text1"/>
                <w:sz w:val="20"/>
                <w:lang w:eastAsia="ko-KR"/>
              </w:rPr>
              <w:t>beamformee</w:t>
            </w:r>
            <w:proofErr w:type="spellEnd"/>
            <w:r w:rsidRPr="003E319A">
              <w:rPr>
                <w:rFonts w:ascii="Arial" w:hAnsi="Arial" w:cs="Arial"/>
                <w:color w:val="000000" w:themeColor="text1"/>
                <w:sz w:val="20"/>
                <w:lang w:eastAsia="ko-KR"/>
              </w:rPr>
              <w:t xml:space="preserve"> that receives an EHT NDP Announcement frame soliciting SU feedback as part of an</w:t>
            </w:r>
            <w:r>
              <w:rPr>
                <w:rFonts w:ascii="Arial" w:hAnsi="Arial" w:cs="Arial"/>
                <w:color w:val="000000" w:themeColor="text1"/>
                <w:sz w:val="20"/>
                <w:lang w:eastAsia="ko-KR"/>
              </w:rPr>
              <w:t xml:space="preserve"> </w:t>
            </w:r>
            <w:r w:rsidRPr="003E319A">
              <w:rPr>
                <w:rFonts w:ascii="Arial" w:hAnsi="Arial" w:cs="Arial"/>
                <w:color w:val="000000" w:themeColor="text1"/>
                <w:sz w:val="20"/>
                <w:lang w:eastAsia="ko-KR"/>
              </w:rPr>
              <w:t>EHT non-TB sounding sequence</w:t>
            </w:r>
            <w:r>
              <w:rPr>
                <w:rFonts w:ascii="Arial" w:hAnsi="Arial" w:cs="Arial"/>
                <w:color w:val="000000" w:themeColor="text1"/>
                <w:sz w:val="20"/>
                <w:lang w:eastAsia="ko-KR"/>
              </w:rPr>
              <w:t xml:space="preserve"> can select </w:t>
            </w:r>
            <w:proofErr w:type="spellStart"/>
            <w:r>
              <w:rPr>
                <w:rFonts w:ascii="Arial" w:hAnsi="Arial" w:cs="Arial"/>
                <w:color w:val="000000" w:themeColor="text1"/>
                <w:sz w:val="20"/>
                <w:lang w:eastAsia="ko-KR"/>
              </w:rPr>
              <w:t>Nc</w:t>
            </w:r>
            <w:proofErr w:type="spellEnd"/>
            <w:r>
              <w:rPr>
                <w:rFonts w:ascii="Arial" w:hAnsi="Arial" w:cs="Arial"/>
                <w:color w:val="000000" w:themeColor="text1"/>
                <w:sz w:val="20"/>
                <w:lang w:eastAsia="ko-KR"/>
              </w:rPr>
              <w:t xml:space="preserve">, Ng, and codebook size by itself. So the </w:t>
            </w:r>
            <w:proofErr w:type="spellStart"/>
            <w:r>
              <w:rPr>
                <w:rFonts w:ascii="Arial" w:hAnsi="Arial" w:cs="Arial"/>
                <w:color w:val="000000" w:themeColor="text1"/>
                <w:sz w:val="20"/>
                <w:lang w:eastAsia="ko-KR"/>
              </w:rPr>
              <w:t>Nc</w:t>
            </w:r>
            <w:proofErr w:type="spellEnd"/>
            <w:r>
              <w:rPr>
                <w:rFonts w:ascii="Arial" w:hAnsi="Arial" w:cs="Arial"/>
                <w:color w:val="000000" w:themeColor="text1"/>
                <w:sz w:val="20"/>
                <w:lang w:eastAsia="ko-KR"/>
              </w:rPr>
              <w:t xml:space="preserve"> is reserved. Please refer the text in P518L21~28.</w:t>
            </w:r>
          </w:p>
        </w:tc>
      </w:tr>
    </w:tbl>
    <w:p w14:paraId="538A5901" w14:textId="6FC357A6" w:rsidR="00B15C4F" w:rsidRPr="00710903" w:rsidRDefault="00B15C4F" w:rsidP="00B15C4F">
      <w:pPr>
        <w:rPr>
          <w:rFonts w:ascii="Arial" w:eastAsia="맑은 고딕" w:hAnsi="Arial" w:cs="Arial"/>
          <w:b/>
          <w:i/>
          <w:sz w:val="20"/>
        </w:rPr>
      </w:pPr>
      <w:r w:rsidRPr="00710903">
        <w:rPr>
          <w:rFonts w:ascii="Arial" w:eastAsia="맑은 고딕" w:hAnsi="Arial" w:cs="Arial" w:hint="eastAsia"/>
          <w:b/>
          <w:i/>
          <w:sz w:val="20"/>
          <w:highlight w:val="yellow"/>
        </w:rPr>
        <w:t xml:space="preserve">Background in </w:t>
      </w:r>
      <w:r w:rsidR="00710903" w:rsidRPr="00710903">
        <w:rPr>
          <w:rFonts w:ascii="Arial" w:eastAsia="맑은 고딕" w:hAnsi="Arial" w:cs="Arial"/>
          <w:b/>
          <w:i/>
          <w:sz w:val="20"/>
          <w:highlight w:val="yellow"/>
        </w:rPr>
        <w:t>P518L21~28:</w:t>
      </w:r>
    </w:p>
    <w:p w14:paraId="7D855174" w14:textId="77777777" w:rsidR="00B15C4F" w:rsidRPr="0025765D" w:rsidRDefault="00B15C4F" w:rsidP="00B15C4F">
      <w:pPr>
        <w:autoSpaceDE w:val="0"/>
        <w:autoSpaceDN w:val="0"/>
        <w:adjustRightInd w:val="0"/>
        <w:jc w:val="both"/>
        <w:rPr>
          <w:rFonts w:eastAsia="맑은 고딕"/>
          <w:sz w:val="20"/>
          <w:lang w:val="en-US" w:eastAsia="ko-KR"/>
        </w:rPr>
      </w:pPr>
      <w:r>
        <w:rPr>
          <w:noProof/>
          <w:lang w:val="en-US" w:eastAsia="ko-KR"/>
        </w:rPr>
        <w:lastRenderedPageBreak/>
        <w:drawing>
          <wp:inline distT="0" distB="0" distL="0" distR="0" wp14:anchorId="7E92C406" wp14:editId="5F77282B">
            <wp:extent cx="5943600" cy="1541780"/>
            <wp:effectExtent l="0" t="0" r="0" b="1270"/>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1541780"/>
                    </a:xfrm>
                    <a:prstGeom prst="rect">
                      <a:avLst/>
                    </a:prstGeom>
                  </pic:spPr>
                </pic:pic>
              </a:graphicData>
            </a:graphic>
          </wp:inline>
        </w:drawing>
      </w:r>
    </w:p>
    <w:p w14:paraId="724DF5BB" w14:textId="77777777" w:rsidR="00B15C4F" w:rsidRDefault="00B15C4F" w:rsidP="00BD5D63">
      <w:pPr>
        <w:autoSpaceDE w:val="0"/>
        <w:autoSpaceDN w:val="0"/>
        <w:adjustRightInd w:val="0"/>
        <w:jc w:val="both"/>
        <w:rPr>
          <w:rStyle w:val="SC13204878"/>
        </w:rPr>
      </w:pPr>
    </w:p>
    <w:p w14:paraId="5CBBAFC9" w14:textId="77777777" w:rsidR="006D13A1" w:rsidRDefault="006D13A1" w:rsidP="00BD5D63">
      <w:pPr>
        <w:autoSpaceDE w:val="0"/>
        <w:autoSpaceDN w:val="0"/>
        <w:adjustRightInd w:val="0"/>
        <w:jc w:val="both"/>
        <w:rPr>
          <w:rStyle w:val="SC13204878"/>
        </w:rPr>
      </w:pPr>
    </w:p>
    <w:p w14:paraId="27538E2F" w14:textId="77777777" w:rsidR="006D13A1" w:rsidRDefault="006D13A1" w:rsidP="00BD5D63">
      <w:pPr>
        <w:autoSpaceDE w:val="0"/>
        <w:autoSpaceDN w:val="0"/>
        <w:adjustRightInd w:val="0"/>
        <w:jc w:val="both"/>
        <w:rPr>
          <w:rStyle w:val="SC13204878"/>
        </w:rPr>
      </w:pPr>
    </w:p>
    <w:p w14:paraId="5305FB0D" w14:textId="5CD19B54" w:rsidR="006D13A1" w:rsidRDefault="006D13A1" w:rsidP="006D13A1">
      <w:pPr>
        <w:rPr>
          <w:rStyle w:val="SC13204878"/>
          <w:rFonts w:asciiTheme="majorHAnsi" w:hAnsiTheme="majorHAnsi" w:cstheme="majorHAnsi"/>
          <w:b/>
          <w:i/>
          <w:lang w:eastAsia="ko-KR"/>
        </w:rPr>
      </w:pPr>
      <w:r w:rsidRPr="001853F8">
        <w:rPr>
          <w:rStyle w:val="SC13204878"/>
          <w:rFonts w:asciiTheme="majorHAnsi" w:hAnsiTheme="majorHAnsi" w:cstheme="majorHAnsi"/>
          <w:b/>
          <w:i/>
          <w:highlight w:val="yellow"/>
          <w:lang w:eastAsia="ko-KR"/>
        </w:rPr>
        <w:t xml:space="preserve">Instructions to the editor: Please make the following changes in </w:t>
      </w:r>
      <w:proofErr w:type="spellStart"/>
      <w:r w:rsidRPr="001853F8">
        <w:rPr>
          <w:rStyle w:val="SC13204878"/>
          <w:rFonts w:asciiTheme="majorHAnsi" w:hAnsiTheme="majorHAnsi" w:cstheme="majorHAnsi"/>
          <w:b/>
          <w:i/>
          <w:highlight w:val="yellow"/>
          <w:lang w:eastAsia="ko-KR"/>
        </w:rPr>
        <w:t>subclause</w:t>
      </w:r>
      <w:proofErr w:type="spellEnd"/>
      <w:r w:rsidRPr="001853F8">
        <w:rPr>
          <w:rStyle w:val="SC13204878"/>
          <w:rFonts w:asciiTheme="majorHAnsi" w:hAnsiTheme="majorHAnsi" w:cstheme="majorHAnsi"/>
          <w:b/>
          <w:i/>
          <w:highlight w:val="yellow"/>
          <w:lang w:eastAsia="ko-KR"/>
        </w:rPr>
        <w:t xml:space="preserve"> 9.3.1.19 of P802.11be D2.1</w:t>
      </w:r>
      <w:r w:rsidR="001853F8">
        <w:rPr>
          <w:rStyle w:val="SC13204878"/>
          <w:rFonts w:asciiTheme="majorHAnsi" w:hAnsiTheme="majorHAnsi" w:cstheme="majorHAnsi"/>
          <w:b/>
          <w:i/>
          <w:highlight w:val="yellow"/>
          <w:lang w:eastAsia="ko-KR"/>
        </w:rPr>
        <w:t>.1</w:t>
      </w:r>
      <w:r w:rsidRPr="001853F8">
        <w:rPr>
          <w:rStyle w:val="SC13204878"/>
          <w:rFonts w:asciiTheme="majorHAnsi" w:hAnsiTheme="majorHAnsi" w:cstheme="majorHAnsi"/>
          <w:b/>
          <w:i/>
          <w:highlight w:val="yellow"/>
          <w:lang w:eastAsia="ko-KR"/>
        </w:rPr>
        <w:t>.</w:t>
      </w:r>
    </w:p>
    <w:p w14:paraId="21E1C01F" w14:textId="3D2F6D45" w:rsidR="006D13A1" w:rsidRPr="006D13A1" w:rsidRDefault="006D13A1" w:rsidP="006D13A1">
      <w:pPr>
        <w:widowControl w:val="0"/>
        <w:kinsoku w:val="0"/>
        <w:overflowPunct w:val="0"/>
        <w:autoSpaceDE w:val="0"/>
        <w:autoSpaceDN w:val="0"/>
        <w:adjustRightInd w:val="0"/>
        <w:spacing w:before="188"/>
        <w:outlineLvl w:val="1"/>
        <w:rPr>
          <w:rFonts w:eastAsia="맑은 고딕"/>
          <w:b/>
          <w:bCs/>
          <w:i/>
          <w:iCs/>
          <w:spacing w:val="-2"/>
          <w:szCs w:val="22"/>
          <w:lang w:val="en-US" w:eastAsia="ko-KR"/>
        </w:rPr>
      </w:pPr>
      <w:r w:rsidRPr="006D13A1">
        <w:rPr>
          <w:rFonts w:eastAsia="맑은 고딕"/>
          <w:b/>
          <w:bCs/>
          <w:i/>
          <w:iCs/>
          <w:szCs w:val="22"/>
          <w:lang w:val="en-US" w:eastAsia="ko-KR"/>
        </w:rPr>
        <w:t>Change</w:t>
      </w:r>
      <w:r w:rsidRPr="006D13A1">
        <w:rPr>
          <w:rFonts w:eastAsia="맑은 고딕"/>
          <w:b/>
          <w:bCs/>
          <w:i/>
          <w:iCs/>
          <w:spacing w:val="-6"/>
          <w:szCs w:val="22"/>
          <w:lang w:val="en-US" w:eastAsia="ko-KR"/>
        </w:rPr>
        <w:t xml:space="preserve"> </w:t>
      </w:r>
      <w:r w:rsidRPr="006D13A1">
        <w:rPr>
          <w:rFonts w:eastAsia="맑은 고딕"/>
          <w:b/>
          <w:bCs/>
          <w:i/>
          <w:iCs/>
          <w:szCs w:val="22"/>
          <w:lang w:val="en-US" w:eastAsia="ko-KR"/>
        </w:rPr>
        <w:t>the</w:t>
      </w:r>
      <w:r w:rsidRPr="006D13A1">
        <w:rPr>
          <w:rFonts w:eastAsia="맑은 고딕"/>
          <w:b/>
          <w:bCs/>
          <w:i/>
          <w:iCs/>
          <w:spacing w:val="-5"/>
          <w:szCs w:val="22"/>
          <w:lang w:val="en-US" w:eastAsia="ko-KR"/>
        </w:rPr>
        <w:t xml:space="preserve"> </w:t>
      </w:r>
      <w:r w:rsidRPr="006D13A1">
        <w:rPr>
          <w:rFonts w:eastAsia="맑은 고딕"/>
          <w:b/>
          <w:bCs/>
          <w:i/>
          <w:iCs/>
          <w:szCs w:val="22"/>
          <w:lang w:val="en-US" w:eastAsia="ko-KR"/>
        </w:rPr>
        <w:t>title</w:t>
      </w:r>
      <w:r w:rsidRPr="006D13A1">
        <w:rPr>
          <w:rFonts w:eastAsia="맑은 고딕"/>
          <w:b/>
          <w:bCs/>
          <w:i/>
          <w:iCs/>
          <w:spacing w:val="-5"/>
          <w:szCs w:val="22"/>
          <w:lang w:val="en-US" w:eastAsia="ko-KR"/>
        </w:rPr>
        <w:t xml:space="preserve"> </w:t>
      </w:r>
      <w:r w:rsidRPr="006D13A1">
        <w:rPr>
          <w:rFonts w:eastAsia="맑은 고딕"/>
          <w:b/>
          <w:bCs/>
          <w:i/>
          <w:iCs/>
          <w:szCs w:val="22"/>
          <w:lang w:val="en-US" w:eastAsia="ko-KR"/>
        </w:rPr>
        <w:t>of</w:t>
      </w:r>
      <w:r w:rsidRPr="006D13A1">
        <w:rPr>
          <w:rFonts w:eastAsia="맑은 고딕"/>
          <w:b/>
          <w:bCs/>
          <w:i/>
          <w:iCs/>
          <w:spacing w:val="-5"/>
          <w:szCs w:val="22"/>
          <w:lang w:val="en-US" w:eastAsia="ko-KR"/>
        </w:rPr>
        <w:t xml:space="preserve"> </w:t>
      </w:r>
      <w:r w:rsidRPr="006D13A1">
        <w:rPr>
          <w:rFonts w:eastAsia="맑은 고딕"/>
          <w:b/>
          <w:bCs/>
          <w:i/>
          <w:iCs/>
          <w:szCs w:val="22"/>
          <w:lang w:val="en-US" w:eastAsia="ko-KR"/>
        </w:rPr>
        <w:t>the</w:t>
      </w:r>
      <w:r w:rsidRPr="006D13A1">
        <w:rPr>
          <w:rFonts w:eastAsia="맑은 고딕"/>
          <w:b/>
          <w:bCs/>
          <w:i/>
          <w:iCs/>
          <w:spacing w:val="-6"/>
          <w:szCs w:val="22"/>
          <w:lang w:val="en-US" w:eastAsia="ko-KR"/>
        </w:rPr>
        <w:t xml:space="preserve"> </w:t>
      </w:r>
      <w:proofErr w:type="spellStart"/>
      <w:r w:rsidRPr="006D13A1">
        <w:rPr>
          <w:rFonts w:eastAsia="맑은 고딕"/>
          <w:b/>
          <w:bCs/>
          <w:i/>
          <w:iCs/>
          <w:szCs w:val="22"/>
          <w:lang w:val="en-US" w:eastAsia="ko-KR"/>
        </w:rPr>
        <w:t>subclause</w:t>
      </w:r>
      <w:proofErr w:type="spellEnd"/>
      <w:r w:rsidRPr="006D13A1">
        <w:rPr>
          <w:rFonts w:eastAsia="맑은 고딕"/>
          <w:b/>
          <w:bCs/>
          <w:i/>
          <w:iCs/>
          <w:spacing w:val="-5"/>
          <w:szCs w:val="22"/>
          <w:lang w:val="en-US" w:eastAsia="ko-KR"/>
        </w:rPr>
        <w:t xml:space="preserve"> </w:t>
      </w:r>
      <w:r w:rsidRPr="006D13A1">
        <w:rPr>
          <w:rFonts w:eastAsia="맑은 고딕"/>
          <w:b/>
          <w:bCs/>
          <w:i/>
          <w:iCs/>
          <w:szCs w:val="22"/>
          <w:lang w:val="en-US" w:eastAsia="ko-KR"/>
        </w:rPr>
        <w:t>9.3.1.19</w:t>
      </w:r>
      <w:r w:rsidRPr="006D13A1">
        <w:rPr>
          <w:rFonts w:eastAsia="맑은 고딕"/>
          <w:b/>
          <w:bCs/>
          <w:i/>
          <w:iCs/>
          <w:spacing w:val="-5"/>
          <w:szCs w:val="22"/>
          <w:lang w:val="en-US" w:eastAsia="ko-KR"/>
        </w:rPr>
        <w:t xml:space="preserve"> </w:t>
      </w:r>
      <w:ins w:id="0" w:author="천진영/책임연구원/ICT기술센터 C&amp;M표준(연)IoT커넥티비티표준Task(jiny.chun@lge.com)" w:date="2022-08-23T13:55:00Z">
        <w:r w:rsidR="00AE4E6C" w:rsidRPr="00AE4E6C">
          <w:rPr>
            <w:rFonts w:eastAsia="맑은 고딕"/>
            <w:b/>
            <w:bCs/>
            <w:i/>
            <w:iCs/>
            <w:spacing w:val="-5"/>
            <w:szCs w:val="22"/>
            <w:u w:val="single"/>
            <w:lang w:val="en-US" w:eastAsia="ko-KR"/>
          </w:rPr>
          <w:t xml:space="preserve">and insert the title of the </w:t>
        </w:r>
        <w:proofErr w:type="spellStart"/>
        <w:r w:rsidR="00AE4E6C" w:rsidRPr="00AE4E6C">
          <w:rPr>
            <w:rFonts w:eastAsia="맑은 고딕"/>
            <w:b/>
            <w:bCs/>
            <w:i/>
            <w:iCs/>
            <w:spacing w:val="-5"/>
            <w:szCs w:val="22"/>
            <w:u w:val="single"/>
            <w:lang w:val="en-US" w:eastAsia="ko-KR"/>
          </w:rPr>
          <w:t>subclause</w:t>
        </w:r>
        <w:proofErr w:type="spellEnd"/>
        <w:r w:rsidR="00AE4E6C" w:rsidRPr="00AE4E6C">
          <w:rPr>
            <w:rFonts w:eastAsia="맑은 고딕"/>
            <w:b/>
            <w:bCs/>
            <w:i/>
            <w:iCs/>
            <w:spacing w:val="-5"/>
            <w:szCs w:val="22"/>
            <w:u w:val="single"/>
            <w:lang w:val="en-US" w:eastAsia="ko-KR"/>
          </w:rPr>
          <w:t xml:space="preserve"> 9.3.1.19.1 </w:t>
        </w:r>
      </w:ins>
      <w:r w:rsidRPr="006D13A1">
        <w:rPr>
          <w:rFonts w:eastAsia="맑은 고딕"/>
          <w:b/>
          <w:bCs/>
          <w:i/>
          <w:iCs/>
          <w:szCs w:val="22"/>
          <w:lang w:val="en-US" w:eastAsia="ko-KR"/>
        </w:rPr>
        <w:t>as</w:t>
      </w:r>
      <w:r w:rsidRPr="006D13A1">
        <w:rPr>
          <w:rFonts w:eastAsia="맑은 고딕"/>
          <w:b/>
          <w:bCs/>
          <w:i/>
          <w:iCs/>
          <w:spacing w:val="-5"/>
          <w:szCs w:val="22"/>
          <w:lang w:val="en-US" w:eastAsia="ko-KR"/>
        </w:rPr>
        <w:t xml:space="preserve"> </w:t>
      </w:r>
      <w:r w:rsidRPr="006D13A1">
        <w:rPr>
          <w:rFonts w:eastAsia="맑은 고딕"/>
          <w:b/>
          <w:bCs/>
          <w:i/>
          <w:iCs/>
          <w:spacing w:val="-2"/>
          <w:szCs w:val="22"/>
          <w:lang w:val="en-US" w:eastAsia="ko-KR"/>
        </w:rPr>
        <w:t>follows:</w:t>
      </w:r>
    </w:p>
    <w:p w14:paraId="6C942972" w14:textId="77777777" w:rsidR="006D13A1" w:rsidRPr="006D13A1" w:rsidRDefault="006D13A1" w:rsidP="006D13A1">
      <w:pPr>
        <w:widowControl w:val="0"/>
        <w:kinsoku w:val="0"/>
        <w:overflowPunct w:val="0"/>
        <w:autoSpaceDE w:val="0"/>
        <w:autoSpaceDN w:val="0"/>
        <w:adjustRightInd w:val="0"/>
        <w:rPr>
          <w:rFonts w:eastAsia="맑은 고딕"/>
          <w:b/>
          <w:bCs/>
          <w:i/>
          <w:iCs/>
          <w:szCs w:val="22"/>
          <w:lang w:val="en-US" w:eastAsia="ko-KR"/>
        </w:rPr>
      </w:pPr>
    </w:p>
    <w:p w14:paraId="0B06DF7F" w14:textId="159387A3" w:rsidR="006D13A1" w:rsidRDefault="006D13A1" w:rsidP="006D13A1">
      <w:pPr>
        <w:widowControl w:val="0"/>
        <w:kinsoku w:val="0"/>
        <w:overflowPunct w:val="0"/>
        <w:autoSpaceDE w:val="0"/>
        <w:autoSpaceDN w:val="0"/>
        <w:adjustRightInd w:val="0"/>
        <w:rPr>
          <w:ins w:id="1" w:author="천진영/책임연구원/ICT기술센터 C&amp;M표준(연)IoT커넥티비티표준Task(jiny.chun@lge.com)" w:date="2022-08-23T13:56:00Z"/>
          <w:rFonts w:ascii="Arial" w:eastAsia="맑은 고딕" w:hAnsi="Arial" w:cs="Arial"/>
          <w:b/>
          <w:bCs/>
          <w:spacing w:val="-2"/>
          <w:sz w:val="20"/>
          <w:lang w:val="en-US" w:eastAsia="ko-KR"/>
        </w:rPr>
      </w:pPr>
      <w:bookmarkStart w:id="2" w:name="9.3.1.19_VHT/HE/Ranging/EHT_NDP_Announce"/>
      <w:bookmarkEnd w:id="2"/>
      <w:r w:rsidRPr="006D13A1">
        <w:rPr>
          <w:rFonts w:ascii="Arial" w:eastAsia="맑은 고딕" w:hAnsi="Arial" w:cs="Arial"/>
          <w:b/>
          <w:bCs/>
          <w:sz w:val="20"/>
          <w:lang w:val="en-US" w:eastAsia="ko-KR"/>
        </w:rPr>
        <w:t>9.3.1.19</w:t>
      </w:r>
      <w:r w:rsidRPr="006D13A1">
        <w:rPr>
          <w:rFonts w:ascii="Arial" w:eastAsia="맑은 고딕" w:hAnsi="Arial" w:cs="Arial"/>
          <w:b/>
          <w:bCs/>
          <w:spacing w:val="-12"/>
          <w:sz w:val="20"/>
          <w:lang w:val="en-US" w:eastAsia="ko-KR"/>
        </w:rPr>
        <w:t xml:space="preserve"> </w:t>
      </w:r>
      <w:ins w:id="3" w:author="천진영/책임연구원/ICT기술센터 C&amp;M표준(연)IoT커넥티비티표준Task(jiny.chun@lge.com)" w:date="2022-08-23T14:32:00Z">
        <w:r w:rsidR="00491508" w:rsidRPr="00491508">
          <w:rPr>
            <w:rFonts w:ascii="Arial" w:eastAsia="맑은 고딕" w:hAnsi="Arial" w:cs="Arial"/>
            <w:b/>
            <w:bCs/>
            <w:color w:val="70AD47" w:themeColor="accent6"/>
            <w:spacing w:val="-12"/>
            <w:sz w:val="20"/>
            <w:lang w:val="en-US" w:eastAsia="ko-KR"/>
          </w:rPr>
          <w:t>(#12048</w:t>
        </w:r>
      </w:ins>
      <w:proofErr w:type="gramStart"/>
      <w:ins w:id="4" w:author="천진영/책임연구원/ICT기술센터 C&amp;M표준(연)IoT커넥티비티표준Task(jiny.chun@lge.com)" w:date="2022-08-23T14:40:00Z">
        <w:r w:rsidR="00EB18C7">
          <w:rPr>
            <w:rFonts w:ascii="Arial" w:eastAsia="맑은 고딕" w:hAnsi="Arial" w:cs="Arial"/>
            <w:b/>
            <w:bCs/>
            <w:color w:val="70AD47" w:themeColor="accent6"/>
            <w:spacing w:val="-12"/>
            <w:sz w:val="20"/>
            <w:lang w:val="en-US" w:eastAsia="ko-KR"/>
          </w:rPr>
          <w:t>)(</w:t>
        </w:r>
      </w:ins>
      <w:proofErr w:type="gramEnd"/>
      <w:ins w:id="5" w:author="천진영/책임연구원/ICT기술센터 C&amp;M표준(연)IoT커넥티비티표준Task(jiny.chun@lge.com)" w:date="2022-08-23T14:32:00Z">
        <w:r w:rsidR="00491508" w:rsidRPr="00491508">
          <w:rPr>
            <w:rFonts w:ascii="Arial" w:eastAsia="맑은 고딕" w:hAnsi="Arial" w:cs="Arial"/>
            <w:b/>
            <w:bCs/>
            <w:color w:val="70AD47" w:themeColor="accent6"/>
            <w:spacing w:val="-12"/>
            <w:sz w:val="20"/>
            <w:lang w:val="en-US" w:eastAsia="ko-KR"/>
          </w:rPr>
          <w:t>#12120</w:t>
        </w:r>
      </w:ins>
      <w:ins w:id="6" w:author="천진영/책임연구원/ICT기술센터 C&amp;M표준(연)IoT커넥티비티표준Task(jiny.chun@lge.com)" w:date="2022-08-23T14:40:00Z">
        <w:r w:rsidR="00EB18C7">
          <w:rPr>
            <w:rFonts w:ascii="Arial" w:eastAsia="맑은 고딕" w:hAnsi="Arial" w:cs="Arial"/>
            <w:b/>
            <w:bCs/>
            <w:color w:val="70AD47" w:themeColor="accent6"/>
            <w:spacing w:val="-12"/>
            <w:sz w:val="20"/>
            <w:lang w:val="en-US" w:eastAsia="ko-KR"/>
          </w:rPr>
          <w:t>)(</w:t>
        </w:r>
      </w:ins>
      <w:ins w:id="7" w:author="천진영/책임연구원/ICT기술센터 C&amp;M표준(연)IoT커넥티비티표준Task(jiny.chun@lge.com)" w:date="2022-08-23T14:32:00Z">
        <w:r w:rsidR="00491508" w:rsidRPr="00491508">
          <w:rPr>
            <w:rFonts w:ascii="Arial" w:eastAsia="맑은 고딕" w:hAnsi="Arial" w:cs="Arial"/>
            <w:b/>
            <w:bCs/>
            <w:color w:val="70AD47" w:themeColor="accent6"/>
            <w:spacing w:val="-12"/>
            <w:sz w:val="20"/>
            <w:lang w:val="en-US" w:eastAsia="ko-KR"/>
          </w:rPr>
          <w:t>#13540)</w:t>
        </w:r>
      </w:ins>
      <w:del w:id="8" w:author="천진영/책임연구원/ICT기술센터 C&amp;M표준(연)IoT커넥티비티표준Task(jiny.chun@lge.com)" w:date="2022-08-23T13:56:00Z">
        <w:r w:rsidRPr="006D13A1" w:rsidDel="00AE4E6C">
          <w:rPr>
            <w:rFonts w:ascii="Arial" w:eastAsia="맑은 고딕" w:hAnsi="Arial" w:cs="Arial"/>
            <w:b/>
            <w:bCs/>
            <w:sz w:val="20"/>
            <w:lang w:val="en-US" w:eastAsia="ko-KR"/>
          </w:rPr>
          <w:delText>VHT/HE/Ranging</w:delText>
        </w:r>
        <w:r w:rsidRPr="006D13A1" w:rsidDel="00AE4E6C">
          <w:rPr>
            <w:rFonts w:ascii="Arial" w:eastAsia="맑은 고딕" w:hAnsi="Arial" w:cs="Arial"/>
            <w:b/>
            <w:bCs/>
            <w:sz w:val="20"/>
            <w:u w:val="thick"/>
            <w:lang w:val="en-US" w:eastAsia="ko-KR"/>
          </w:rPr>
          <w:delText>/EHT</w:delText>
        </w:r>
        <w:r w:rsidRPr="006D13A1" w:rsidDel="00AE4E6C">
          <w:rPr>
            <w:rFonts w:ascii="Arial" w:eastAsia="맑은 고딕" w:hAnsi="Arial" w:cs="Arial"/>
            <w:b/>
            <w:bCs/>
            <w:spacing w:val="-12"/>
            <w:sz w:val="20"/>
            <w:lang w:val="en-US" w:eastAsia="ko-KR"/>
          </w:rPr>
          <w:delText xml:space="preserve"> </w:delText>
        </w:r>
      </w:del>
      <w:r w:rsidRPr="006D13A1">
        <w:rPr>
          <w:rFonts w:ascii="Arial" w:eastAsia="맑은 고딕" w:hAnsi="Arial" w:cs="Arial"/>
          <w:b/>
          <w:bCs/>
          <w:sz w:val="20"/>
          <w:lang w:val="en-US" w:eastAsia="ko-KR"/>
        </w:rPr>
        <w:t>NDP</w:t>
      </w:r>
      <w:r w:rsidRPr="006D13A1">
        <w:rPr>
          <w:rFonts w:ascii="Arial" w:eastAsia="맑은 고딕" w:hAnsi="Arial" w:cs="Arial"/>
          <w:b/>
          <w:bCs/>
          <w:spacing w:val="-12"/>
          <w:sz w:val="20"/>
          <w:lang w:val="en-US" w:eastAsia="ko-KR"/>
        </w:rPr>
        <w:t xml:space="preserve"> </w:t>
      </w:r>
      <w:r w:rsidRPr="006D13A1">
        <w:rPr>
          <w:rFonts w:ascii="Arial" w:eastAsia="맑은 고딕" w:hAnsi="Arial" w:cs="Arial"/>
          <w:b/>
          <w:bCs/>
          <w:sz w:val="20"/>
          <w:lang w:val="en-US" w:eastAsia="ko-KR"/>
        </w:rPr>
        <w:t>Announcement</w:t>
      </w:r>
      <w:r w:rsidRPr="006D13A1">
        <w:rPr>
          <w:rFonts w:ascii="Arial" w:eastAsia="맑은 고딕" w:hAnsi="Arial" w:cs="Arial"/>
          <w:b/>
          <w:bCs/>
          <w:spacing w:val="-12"/>
          <w:sz w:val="20"/>
          <w:lang w:val="en-US" w:eastAsia="ko-KR"/>
        </w:rPr>
        <w:t xml:space="preserve"> </w:t>
      </w:r>
      <w:r w:rsidRPr="006D13A1">
        <w:rPr>
          <w:rFonts w:ascii="Arial" w:eastAsia="맑은 고딕" w:hAnsi="Arial" w:cs="Arial"/>
          <w:b/>
          <w:bCs/>
          <w:sz w:val="20"/>
          <w:lang w:val="en-US" w:eastAsia="ko-KR"/>
        </w:rPr>
        <w:t>frame</w:t>
      </w:r>
      <w:r w:rsidRPr="006D13A1">
        <w:rPr>
          <w:rFonts w:ascii="Arial" w:eastAsia="맑은 고딕" w:hAnsi="Arial" w:cs="Arial"/>
          <w:b/>
          <w:bCs/>
          <w:spacing w:val="-12"/>
          <w:sz w:val="20"/>
          <w:lang w:val="en-US" w:eastAsia="ko-KR"/>
        </w:rPr>
        <w:t xml:space="preserve"> </w:t>
      </w:r>
      <w:r w:rsidRPr="006D13A1">
        <w:rPr>
          <w:rFonts w:ascii="Arial" w:eastAsia="맑은 고딕" w:hAnsi="Arial" w:cs="Arial"/>
          <w:b/>
          <w:bCs/>
          <w:spacing w:val="-2"/>
          <w:sz w:val="20"/>
          <w:lang w:val="en-US" w:eastAsia="ko-KR"/>
        </w:rPr>
        <w:t>format</w:t>
      </w:r>
    </w:p>
    <w:p w14:paraId="50664C9A" w14:textId="77777777" w:rsidR="00AE4E6C" w:rsidRDefault="00AE4E6C" w:rsidP="006D13A1">
      <w:pPr>
        <w:widowControl w:val="0"/>
        <w:kinsoku w:val="0"/>
        <w:overflowPunct w:val="0"/>
        <w:autoSpaceDE w:val="0"/>
        <w:autoSpaceDN w:val="0"/>
        <w:adjustRightInd w:val="0"/>
        <w:rPr>
          <w:ins w:id="9" w:author="천진영/책임연구원/ICT기술센터 C&amp;M표준(연)IoT커넥티비티표준Task(jiny.chun@lge.com)" w:date="2022-08-23T13:56:00Z"/>
          <w:rFonts w:ascii="Arial" w:eastAsia="맑은 고딕" w:hAnsi="Arial" w:cs="Arial"/>
          <w:b/>
          <w:bCs/>
          <w:spacing w:val="-2"/>
          <w:sz w:val="20"/>
          <w:lang w:val="en-US" w:eastAsia="ko-KR"/>
        </w:rPr>
      </w:pPr>
    </w:p>
    <w:p w14:paraId="7F959971" w14:textId="222312CF" w:rsidR="00AE4E6C" w:rsidRPr="00AE4E6C" w:rsidRDefault="00491508" w:rsidP="006D13A1">
      <w:pPr>
        <w:widowControl w:val="0"/>
        <w:kinsoku w:val="0"/>
        <w:overflowPunct w:val="0"/>
        <w:autoSpaceDE w:val="0"/>
        <w:autoSpaceDN w:val="0"/>
        <w:adjustRightInd w:val="0"/>
        <w:rPr>
          <w:rFonts w:ascii="Arial" w:eastAsia="맑은 고딕" w:hAnsi="Arial" w:cs="Arial"/>
          <w:b/>
          <w:bCs/>
          <w:spacing w:val="-2"/>
          <w:sz w:val="20"/>
          <w:u w:val="single"/>
          <w:lang w:val="en-US" w:eastAsia="ko-KR"/>
        </w:rPr>
      </w:pPr>
      <w:ins w:id="10" w:author="천진영/책임연구원/ICT기술센터 C&amp;M표준(연)IoT커넥티비티표준Task(jiny.chun@lge.com)" w:date="2022-08-23T14:33:00Z">
        <w:r w:rsidRPr="00491508">
          <w:rPr>
            <w:rFonts w:ascii="Arial" w:eastAsia="맑은 고딕" w:hAnsi="Arial" w:cs="Arial"/>
            <w:b/>
            <w:bCs/>
            <w:color w:val="70AD47" w:themeColor="accent6"/>
            <w:spacing w:val="-2"/>
            <w:sz w:val="20"/>
            <w:u w:val="single"/>
            <w:lang w:val="en-US" w:eastAsia="ko-KR"/>
          </w:rPr>
          <w:t>(#13541)</w:t>
        </w:r>
      </w:ins>
      <w:ins w:id="11" w:author="천진영/책임연구원/ICT기술센터 C&amp;M표준(연)IoT커넥티비티표준Task(jiny.chun@lge.com)" w:date="2022-08-23T13:56:00Z">
        <w:r w:rsidR="00AE4E6C" w:rsidRPr="00AE4E6C">
          <w:rPr>
            <w:rFonts w:ascii="Arial" w:eastAsia="맑은 고딕" w:hAnsi="Arial" w:cs="Arial"/>
            <w:b/>
            <w:bCs/>
            <w:spacing w:val="-2"/>
            <w:sz w:val="20"/>
            <w:u w:val="single"/>
            <w:lang w:val="en-US" w:eastAsia="ko-KR"/>
          </w:rPr>
          <w:t>9.3.1.19.1 General description</w:t>
        </w:r>
      </w:ins>
    </w:p>
    <w:p w14:paraId="21B8BFF7" w14:textId="77777777" w:rsidR="006D13A1" w:rsidRPr="006D13A1" w:rsidRDefault="006D13A1" w:rsidP="006D13A1">
      <w:pPr>
        <w:widowControl w:val="0"/>
        <w:kinsoku w:val="0"/>
        <w:overflowPunct w:val="0"/>
        <w:autoSpaceDE w:val="0"/>
        <w:autoSpaceDN w:val="0"/>
        <w:adjustRightInd w:val="0"/>
        <w:spacing w:before="10"/>
        <w:rPr>
          <w:rFonts w:ascii="Arial" w:eastAsia="맑은 고딕" w:hAnsi="Arial" w:cs="Arial"/>
          <w:b/>
          <w:bCs/>
          <w:sz w:val="23"/>
          <w:szCs w:val="23"/>
          <w:lang w:val="en-US" w:eastAsia="ko-KR"/>
        </w:rPr>
      </w:pPr>
    </w:p>
    <w:p w14:paraId="47A91C61" w14:textId="77777777" w:rsidR="006D13A1" w:rsidRPr="006D13A1" w:rsidRDefault="006D13A1" w:rsidP="00BA0157">
      <w:pPr>
        <w:widowControl w:val="0"/>
        <w:kinsoku w:val="0"/>
        <w:overflowPunct w:val="0"/>
        <w:autoSpaceDE w:val="0"/>
        <w:autoSpaceDN w:val="0"/>
        <w:adjustRightInd w:val="0"/>
        <w:outlineLvl w:val="1"/>
        <w:rPr>
          <w:rFonts w:eastAsia="맑은 고딕"/>
          <w:b/>
          <w:bCs/>
          <w:i/>
          <w:iCs/>
          <w:spacing w:val="-2"/>
          <w:szCs w:val="22"/>
          <w:lang w:val="en-US" w:eastAsia="ko-KR"/>
        </w:rPr>
      </w:pPr>
      <w:r w:rsidRPr="006D13A1">
        <w:rPr>
          <w:rFonts w:eastAsia="맑은 고딕"/>
          <w:b/>
          <w:bCs/>
          <w:i/>
          <w:iCs/>
          <w:szCs w:val="22"/>
          <w:lang w:val="en-US" w:eastAsia="ko-KR"/>
        </w:rPr>
        <w:t>Change</w:t>
      </w:r>
      <w:r w:rsidRPr="006D13A1">
        <w:rPr>
          <w:rFonts w:eastAsia="맑은 고딕"/>
          <w:b/>
          <w:bCs/>
          <w:i/>
          <w:iCs/>
          <w:spacing w:val="-7"/>
          <w:szCs w:val="22"/>
          <w:lang w:val="en-US" w:eastAsia="ko-KR"/>
        </w:rPr>
        <w:t xml:space="preserve"> </w:t>
      </w:r>
      <w:r w:rsidRPr="006D13A1">
        <w:rPr>
          <w:rFonts w:eastAsia="맑은 고딕"/>
          <w:b/>
          <w:bCs/>
          <w:i/>
          <w:iCs/>
          <w:szCs w:val="22"/>
          <w:lang w:val="en-US" w:eastAsia="ko-KR"/>
        </w:rPr>
        <w:t>the</w:t>
      </w:r>
      <w:r w:rsidRPr="006D13A1">
        <w:rPr>
          <w:rFonts w:eastAsia="맑은 고딕"/>
          <w:b/>
          <w:bCs/>
          <w:i/>
          <w:iCs/>
          <w:spacing w:val="-6"/>
          <w:szCs w:val="22"/>
          <w:lang w:val="en-US" w:eastAsia="ko-KR"/>
        </w:rPr>
        <w:t xml:space="preserve"> </w:t>
      </w:r>
      <w:r w:rsidRPr="006D13A1">
        <w:rPr>
          <w:rFonts w:eastAsia="맑은 고딕"/>
          <w:b/>
          <w:bCs/>
          <w:i/>
          <w:iCs/>
          <w:szCs w:val="22"/>
          <w:lang w:val="en-US" w:eastAsia="ko-KR"/>
        </w:rPr>
        <w:t>first</w:t>
      </w:r>
      <w:r w:rsidRPr="006D13A1">
        <w:rPr>
          <w:rFonts w:eastAsia="맑은 고딕"/>
          <w:b/>
          <w:bCs/>
          <w:i/>
          <w:iCs/>
          <w:spacing w:val="-7"/>
          <w:szCs w:val="22"/>
          <w:lang w:val="en-US" w:eastAsia="ko-KR"/>
        </w:rPr>
        <w:t xml:space="preserve"> </w:t>
      </w:r>
      <w:r w:rsidRPr="006D13A1">
        <w:rPr>
          <w:rFonts w:eastAsia="맑은 고딕"/>
          <w:b/>
          <w:bCs/>
          <w:i/>
          <w:iCs/>
          <w:szCs w:val="22"/>
          <w:lang w:val="en-US" w:eastAsia="ko-KR"/>
        </w:rPr>
        <w:t>paragraph</w:t>
      </w:r>
      <w:r w:rsidRPr="006D13A1">
        <w:rPr>
          <w:rFonts w:eastAsia="맑은 고딕"/>
          <w:b/>
          <w:bCs/>
          <w:i/>
          <w:iCs/>
          <w:spacing w:val="-6"/>
          <w:szCs w:val="22"/>
          <w:lang w:val="en-US" w:eastAsia="ko-KR"/>
        </w:rPr>
        <w:t xml:space="preserve"> </w:t>
      </w:r>
      <w:r w:rsidRPr="006D13A1">
        <w:rPr>
          <w:rFonts w:eastAsia="맑은 고딕"/>
          <w:b/>
          <w:bCs/>
          <w:i/>
          <w:iCs/>
          <w:szCs w:val="22"/>
          <w:lang w:val="en-US" w:eastAsia="ko-KR"/>
        </w:rPr>
        <w:t>as</w:t>
      </w:r>
      <w:r w:rsidRPr="006D13A1">
        <w:rPr>
          <w:rFonts w:eastAsia="맑은 고딕"/>
          <w:b/>
          <w:bCs/>
          <w:i/>
          <w:iCs/>
          <w:spacing w:val="-7"/>
          <w:szCs w:val="22"/>
          <w:lang w:val="en-US" w:eastAsia="ko-KR"/>
        </w:rPr>
        <w:t xml:space="preserve"> </w:t>
      </w:r>
      <w:r w:rsidRPr="006D13A1">
        <w:rPr>
          <w:rFonts w:eastAsia="맑은 고딕"/>
          <w:b/>
          <w:bCs/>
          <w:i/>
          <w:iCs/>
          <w:spacing w:val="-2"/>
          <w:szCs w:val="22"/>
          <w:lang w:val="en-US" w:eastAsia="ko-KR"/>
        </w:rPr>
        <w:t>follows:</w:t>
      </w:r>
    </w:p>
    <w:p w14:paraId="3DB2912D" w14:textId="77777777" w:rsidR="006D13A1" w:rsidRPr="006D13A1" w:rsidRDefault="006D13A1" w:rsidP="006D13A1">
      <w:pPr>
        <w:widowControl w:val="0"/>
        <w:kinsoku w:val="0"/>
        <w:overflowPunct w:val="0"/>
        <w:autoSpaceDE w:val="0"/>
        <w:autoSpaceDN w:val="0"/>
        <w:adjustRightInd w:val="0"/>
        <w:spacing w:before="8"/>
        <w:rPr>
          <w:rFonts w:eastAsia="맑은 고딕"/>
          <w:b/>
          <w:bCs/>
          <w:i/>
          <w:iCs/>
          <w:szCs w:val="22"/>
          <w:lang w:val="en-US" w:eastAsia="ko-KR"/>
        </w:rPr>
      </w:pPr>
    </w:p>
    <w:p w14:paraId="06784052" w14:textId="0C611806" w:rsidR="006D13A1" w:rsidRPr="006D13A1" w:rsidRDefault="006D13A1" w:rsidP="006D13A1">
      <w:pPr>
        <w:widowControl w:val="0"/>
        <w:kinsoku w:val="0"/>
        <w:overflowPunct w:val="0"/>
        <w:autoSpaceDE w:val="0"/>
        <w:autoSpaceDN w:val="0"/>
        <w:adjustRightInd w:val="0"/>
        <w:spacing w:line="249" w:lineRule="auto"/>
        <w:ind w:right="997"/>
        <w:jc w:val="both"/>
        <w:rPr>
          <w:rFonts w:eastAsia="맑은 고딕"/>
          <w:sz w:val="20"/>
          <w:lang w:val="en-US" w:eastAsia="ko-KR"/>
        </w:rPr>
      </w:pPr>
      <w:r w:rsidRPr="006D13A1">
        <w:rPr>
          <w:rFonts w:eastAsia="맑은 고딕"/>
          <w:noProof/>
          <w:sz w:val="20"/>
          <w:lang w:val="en-US" w:eastAsia="ko-KR"/>
        </w:rPr>
        <mc:AlternateContent>
          <mc:Choice Requires="wps">
            <w:drawing>
              <wp:anchor distT="0" distB="0" distL="114300" distR="114300" simplePos="0" relativeHeight="251659264" behindDoc="1" locked="0" layoutInCell="0" allowOverlap="1" wp14:anchorId="28633F6B" wp14:editId="3CA7CC9B">
                <wp:simplePos x="0" y="0"/>
                <wp:positionH relativeFrom="page">
                  <wp:posOffset>1438275</wp:posOffset>
                </wp:positionH>
                <wp:positionV relativeFrom="paragraph">
                  <wp:posOffset>281305</wp:posOffset>
                </wp:positionV>
                <wp:extent cx="32385" cy="6350"/>
                <wp:effectExtent l="0" t="0" r="0" b="0"/>
                <wp:wrapNone/>
                <wp:docPr id="38" name="자유형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85" cy="6350"/>
                        </a:xfrm>
                        <a:custGeom>
                          <a:avLst/>
                          <a:gdLst>
                            <a:gd name="T0" fmla="*/ 50 w 51"/>
                            <a:gd name="T1" fmla="*/ 0 h 10"/>
                            <a:gd name="T2" fmla="*/ 0 w 51"/>
                            <a:gd name="T3" fmla="*/ 0 h 10"/>
                            <a:gd name="T4" fmla="*/ 0 w 51"/>
                            <a:gd name="T5" fmla="*/ 9 h 10"/>
                            <a:gd name="T6" fmla="*/ 50 w 51"/>
                            <a:gd name="T7" fmla="*/ 9 h 10"/>
                            <a:gd name="T8" fmla="*/ 50 w 51"/>
                            <a:gd name="T9" fmla="*/ 0 h 10"/>
                          </a:gdLst>
                          <a:ahLst/>
                          <a:cxnLst>
                            <a:cxn ang="0">
                              <a:pos x="T0" y="T1"/>
                            </a:cxn>
                            <a:cxn ang="0">
                              <a:pos x="T2" y="T3"/>
                            </a:cxn>
                            <a:cxn ang="0">
                              <a:pos x="T4" y="T5"/>
                            </a:cxn>
                            <a:cxn ang="0">
                              <a:pos x="T6" y="T7"/>
                            </a:cxn>
                            <a:cxn ang="0">
                              <a:pos x="T8" y="T9"/>
                            </a:cxn>
                          </a:cxnLst>
                          <a:rect l="0" t="0" r="r" b="b"/>
                          <a:pathLst>
                            <a:path w="51" h="10">
                              <a:moveTo>
                                <a:pt x="50" y="0"/>
                              </a:moveTo>
                              <a:lnTo>
                                <a:pt x="0" y="0"/>
                              </a:lnTo>
                              <a:lnTo>
                                <a:pt x="0" y="9"/>
                              </a:lnTo>
                              <a:lnTo>
                                <a:pt x="50" y="9"/>
                              </a:lnTo>
                              <a:lnTo>
                                <a:pt x="5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07685" id="자유형 38" o:spid="_x0000_s1026" style="position:absolute;left:0;text-align:left;margin-left:113.25pt;margin-top:22.15pt;width:2.55pt;height:.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5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" o:allowincell="f" path="m50,l,,,9r50,l50,xe" fillcolor="black" stroked="f">
                <v:path arrowok="t" o:connecttype="custom" o:connectlocs="31750,0;0,0;0,5715;31750,5715;31750,0" o:connectangles="0,0,0,0,0"/>
                <w10:wrap anchorx="page"/>
              </v:shape>
            </w:pict>
          </mc:Fallback>
        </mc:AlternateContent>
      </w:r>
      <w:r w:rsidRPr="006D13A1">
        <w:rPr>
          <w:rFonts w:eastAsia="맑은 고딕"/>
          <w:noProof/>
          <w:sz w:val="20"/>
          <w:lang w:val="en-US" w:eastAsia="ko-KR"/>
        </w:rPr>
        <mc:AlternateContent>
          <mc:Choice Requires="wps">
            <w:drawing>
              <wp:anchor distT="0" distB="0" distL="114300" distR="114300" simplePos="0" relativeHeight="251660288" behindDoc="1" locked="0" layoutInCell="0" allowOverlap="1" wp14:anchorId="0284C497" wp14:editId="3323869B">
                <wp:simplePos x="0" y="0"/>
                <wp:positionH relativeFrom="page">
                  <wp:posOffset>3290570</wp:posOffset>
                </wp:positionH>
                <wp:positionV relativeFrom="paragraph">
                  <wp:posOffset>281305</wp:posOffset>
                </wp:positionV>
                <wp:extent cx="32385" cy="6350"/>
                <wp:effectExtent l="4445" t="0" r="1270" b="0"/>
                <wp:wrapNone/>
                <wp:docPr id="37" name="자유형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85" cy="6350"/>
                        </a:xfrm>
                        <a:custGeom>
                          <a:avLst/>
                          <a:gdLst>
                            <a:gd name="T0" fmla="*/ 50 w 51"/>
                            <a:gd name="T1" fmla="*/ 0 h 10"/>
                            <a:gd name="T2" fmla="*/ 0 w 51"/>
                            <a:gd name="T3" fmla="*/ 0 h 10"/>
                            <a:gd name="T4" fmla="*/ 0 w 51"/>
                            <a:gd name="T5" fmla="*/ 9 h 10"/>
                            <a:gd name="T6" fmla="*/ 50 w 51"/>
                            <a:gd name="T7" fmla="*/ 9 h 10"/>
                            <a:gd name="T8" fmla="*/ 50 w 51"/>
                            <a:gd name="T9" fmla="*/ 0 h 10"/>
                          </a:gdLst>
                          <a:ahLst/>
                          <a:cxnLst>
                            <a:cxn ang="0">
                              <a:pos x="T0" y="T1"/>
                            </a:cxn>
                            <a:cxn ang="0">
                              <a:pos x="T2" y="T3"/>
                            </a:cxn>
                            <a:cxn ang="0">
                              <a:pos x="T4" y="T5"/>
                            </a:cxn>
                            <a:cxn ang="0">
                              <a:pos x="T6" y="T7"/>
                            </a:cxn>
                            <a:cxn ang="0">
                              <a:pos x="T8" y="T9"/>
                            </a:cxn>
                          </a:cxnLst>
                          <a:rect l="0" t="0" r="r" b="b"/>
                          <a:pathLst>
                            <a:path w="51" h="10">
                              <a:moveTo>
                                <a:pt x="50" y="0"/>
                              </a:moveTo>
                              <a:lnTo>
                                <a:pt x="0" y="0"/>
                              </a:lnTo>
                              <a:lnTo>
                                <a:pt x="0" y="9"/>
                              </a:lnTo>
                              <a:lnTo>
                                <a:pt x="50" y="9"/>
                              </a:lnTo>
                              <a:lnTo>
                                <a:pt x="5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884D7C" id="자유형 37" o:spid="_x0000_s1026" style="position:absolute;left:0;text-align:left;margin-left:259.1pt;margin-top:22.15pt;width:2.55pt;height:.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5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" o:allowincell="f" path="m50,l,,,9r50,l50,xe" fillcolor="black" stroked="f">
                <v:path arrowok="t" o:connecttype="custom" o:connectlocs="31750,0;0,0;0,5715;31750,5715;31750,0" o:connectangles="0,0,0,0,0"/>
                <w10:wrap anchorx="page"/>
              </v:shape>
            </w:pict>
          </mc:Fallback>
        </mc:AlternateContent>
      </w:r>
      <w:r w:rsidRPr="006D13A1">
        <w:rPr>
          <w:rFonts w:eastAsia="맑은 고딕"/>
          <w:sz w:val="20"/>
          <w:lang w:val="en-US" w:eastAsia="ko-KR"/>
        </w:rPr>
        <w:t xml:space="preserve">The </w:t>
      </w:r>
      <w:r w:rsidRPr="006D13A1">
        <w:rPr>
          <w:rFonts w:eastAsia="맑은 고딕"/>
          <w:strike/>
          <w:sz w:val="20"/>
          <w:lang w:val="en-US" w:eastAsia="ko-KR"/>
        </w:rPr>
        <w:t xml:space="preserve">VHT/HE/Ranging </w:t>
      </w:r>
      <w:r w:rsidRPr="006D13A1">
        <w:rPr>
          <w:rFonts w:eastAsia="맑은 고딕"/>
          <w:sz w:val="20"/>
          <w:lang w:val="en-US" w:eastAsia="ko-KR"/>
        </w:rPr>
        <w:t xml:space="preserve">NDP Announcement frame has </w:t>
      </w:r>
      <w:proofErr w:type="spellStart"/>
      <w:r w:rsidRPr="006D13A1">
        <w:rPr>
          <w:rFonts w:eastAsia="맑은 고딕"/>
          <w:strike/>
          <w:sz w:val="20"/>
          <w:lang w:val="en-US" w:eastAsia="ko-KR"/>
        </w:rPr>
        <w:t>three</w:t>
      </w:r>
      <w:r w:rsidRPr="006D13A1">
        <w:rPr>
          <w:rFonts w:eastAsia="맑은 고딕"/>
          <w:sz w:val="20"/>
          <w:u w:val="single"/>
          <w:lang w:val="en-US" w:eastAsia="ko-KR"/>
        </w:rPr>
        <w:t>four</w:t>
      </w:r>
      <w:proofErr w:type="spellEnd"/>
      <w:r w:rsidRPr="006D13A1">
        <w:rPr>
          <w:rFonts w:eastAsia="맑은 고딕"/>
          <w:sz w:val="20"/>
          <w:lang w:val="en-US" w:eastAsia="ko-KR"/>
        </w:rPr>
        <w:t xml:space="preserve"> variants, the VHT NDP Announcement frame, the HE NDP Announcement frame, </w:t>
      </w:r>
      <w:r w:rsidRPr="006D13A1">
        <w:rPr>
          <w:rFonts w:eastAsia="맑은 고딕"/>
          <w:strike/>
          <w:sz w:val="20"/>
          <w:lang w:val="en-US" w:eastAsia="ko-KR"/>
        </w:rPr>
        <w:t xml:space="preserve">and </w:t>
      </w:r>
      <w:r w:rsidRPr="006D13A1">
        <w:rPr>
          <w:rFonts w:eastAsia="맑은 고딕"/>
          <w:sz w:val="20"/>
          <w:lang w:val="en-US" w:eastAsia="ko-KR"/>
        </w:rPr>
        <w:t>the Ranging NDP Announcement frame</w:t>
      </w:r>
      <w:r w:rsidRPr="006D13A1">
        <w:rPr>
          <w:rFonts w:eastAsia="맑은 고딕"/>
          <w:sz w:val="20"/>
          <w:u w:val="single"/>
          <w:lang w:val="en-US" w:eastAsia="ko-KR"/>
        </w:rPr>
        <w:t>, and the EHT NDP</w:t>
      </w:r>
      <w:r w:rsidRPr="006D13A1">
        <w:rPr>
          <w:rFonts w:eastAsia="맑은 고딕"/>
          <w:sz w:val="20"/>
          <w:lang w:val="en-US" w:eastAsia="ko-KR"/>
        </w:rPr>
        <w:t xml:space="preserve"> </w:t>
      </w:r>
      <w:r w:rsidRPr="006D13A1">
        <w:rPr>
          <w:rFonts w:eastAsia="맑은 고딕"/>
          <w:sz w:val="20"/>
          <w:u w:val="single"/>
          <w:lang w:val="en-US" w:eastAsia="ko-KR"/>
        </w:rPr>
        <w:t>Announcement frame</w:t>
      </w:r>
      <w:r w:rsidRPr="006D13A1">
        <w:rPr>
          <w:rFonts w:eastAsia="맑은 고딕"/>
          <w:sz w:val="20"/>
          <w:lang w:val="en-US" w:eastAsia="ko-KR"/>
        </w:rPr>
        <w:t xml:space="preserve">. The </w:t>
      </w:r>
      <w:proofErr w:type="spellStart"/>
      <w:r w:rsidRPr="006D13A1">
        <w:rPr>
          <w:rFonts w:eastAsia="맑은 고딕"/>
          <w:strike/>
          <w:sz w:val="20"/>
          <w:lang w:val="en-US" w:eastAsia="ko-KR"/>
        </w:rPr>
        <w:t>three</w:t>
      </w:r>
      <w:r w:rsidRPr="006D13A1">
        <w:rPr>
          <w:rFonts w:eastAsia="맑은 고딕"/>
          <w:sz w:val="20"/>
          <w:u w:val="single"/>
          <w:lang w:val="en-US" w:eastAsia="ko-KR"/>
        </w:rPr>
        <w:t>four</w:t>
      </w:r>
      <w:proofErr w:type="spellEnd"/>
      <w:r w:rsidRPr="006D13A1">
        <w:rPr>
          <w:rFonts w:eastAsia="맑은 고딕"/>
          <w:sz w:val="20"/>
          <w:lang w:val="en-US" w:eastAsia="ko-KR"/>
        </w:rPr>
        <w:t xml:space="preserve"> formats are distinguished by the setting of the NDP Announcement </w:t>
      </w:r>
      <w:proofErr w:type="spellStart"/>
      <w:r w:rsidRPr="006D13A1">
        <w:rPr>
          <w:rFonts w:eastAsia="맑은 고딕"/>
          <w:strike/>
          <w:sz w:val="20"/>
          <w:lang w:val="en-US" w:eastAsia="ko-KR"/>
        </w:rPr>
        <w:t>Type</w:t>
      </w:r>
      <w:r w:rsidRPr="006D13A1">
        <w:rPr>
          <w:rFonts w:eastAsia="맑은 고딕"/>
          <w:sz w:val="20"/>
          <w:u w:val="single"/>
          <w:lang w:val="en-US" w:eastAsia="ko-KR"/>
        </w:rPr>
        <w:t>Variant</w:t>
      </w:r>
      <w:proofErr w:type="spellEnd"/>
      <w:r w:rsidRPr="006D13A1">
        <w:rPr>
          <w:rFonts w:eastAsia="맑은 고딕"/>
          <w:sz w:val="20"/>
          <w:lang w:val="en-US" w:eastAsia="ko-KR"/>
        </w:rPr>
        <w:t xml:space="preserve"> subfield in the Sounding Dialog Token field.</w:t>
      </w:r>
    </w:p>
    <w:p w14:paraId="4E483C84" w14:textId="77777777" w:rsidR="006D13A1" w:rsidRPr="006D13A1" w:rsidRDefault="006D13A1" w:rsidP="006D13A1">
      <w:pPr>
        <w:widowControl w:val="0"/>
        <w:kinsoku w:val="0"/>
        <w:overflowPunct w:val="0"/>
        <w:autoSpaceDE w:val="0"/>
        <w:autoSpaceDN w:val="0"/>
        <w:adjustRightInd w:val="0"/>
        <w:spacing w:before="2"/>
        <w:rPr>
          <w:rFonts w:eastAsia="맑은 고딕"/>
          <w:sz w:val="23"/>
          <w:szCs w:val="23"/>
          <w:lang w:val="en-US" w:eastAsia="ko-KR"/>
        </w:rPr>
      </w:pPr>
    </w:p>
    <w:p w14:paraId="44466CAB" w14:textId="77777777" w:rsidR="006D13A1" w:rsidRPr="006D13A1" w:rsidRDefault="006D13A1" w:rsidP="00BA0157">
      <w:pPr>
        <w:widowControl w:val="0"/>
        <w:kinsoku w:val="0"/>
        <w:overflowPunct w:val="0"/>
        <w:autoSpaceDE w:val="0"/>
        <w:autoSpaceDN w:val="0"/>
        <w:adjustRightInd w:val="0"/>
        <w:outlineLvl w:val="1"/>
        <w:rPr>
          <w:rFonts w:eastAsia="맑은 고딕"/>
          <w:b/>
          <w:bCs/>
          <w:i/>
          <w:iCs/>
          <w:spacing w:val="-2"/>
          <w:szCs w:val="22"/>
          <w:lang w:val="en-US" w:eastAsia="ko-KR"/>
        </w:rPr>
      </w:pPr>
      <w:r w:rsidRPr="006D13A1">
        <w:rPr>
          <w:rFonts w:eastAsia="맑은 고딕"/>
          <w:b/>
          <w:bCs/>
          <w:i/>
          <w:iCs/>
          <w:szCs w:val="22"/>
          <w:lang w:val="en-US" w:eastAsia="ko-KR"/>
        </w:rPr>
        <w:t>Change</w:t>
      </w:r>
      <w:r w:rsidRPr="006D13A1">
        <w:rPr>
          <w:rFonts w:eastAsia="맑은 고딕"/>
          <w:b/>
          <w:bCs/>
          <w:i/>
          <w:iCs/>
          <w:spacing w:val="-10"/>
          <w:szCs w:val="22"/>
          <w:lang w:val="en-US" w:eastAsia="ko-KR"/>
        </w:rPr>
        <w:t xml:space="preserve"> </w:t>
      </w:r>
      <w:r w:rsidRPr="006D13A1">
        <w:rPr>
          <w:rFonts w:eastAsia="맑은 고딕"/>
          <w:b/>
          <w:bCs/>
          <w:i/>
          <w:iCs/>
          <w:szCs w:val="22"/>
          <w:lang w:val="en-US" w:eastAsia="ko-KR"/>
        </w:rPr>
        <w:t>the</w:t>
      </w:r>
      <w:r w:rsidRPr="006D13A1">
        <w:rPr>
          <w:rFonts w:eastAsia="맑은 고딕"/>
          <w:b/>
          <w:bCs/>
          <w:i/>
          <w:iCs/>
          <w:spacing w:val="-7"/>
          <w:szCs w:val="22"/>
          <w:lang w:val="en-US" w:eastAsia="ko-KR"/>
        </w:rPr>
        <w:t xml:space="preserve"> </w:t>
      </w:r>
      <w:r w:rsidRPr="006D13A1">
        <w:rPr>
          <w:rFonts w:eastAsia="맑은 고딕"/>
          <w:b/>
          <w:bCs/>
          <w:i/>
          <w:iCs/>
          <w:szCs w:val="22"/>
          <w:lang w:val="en-US" w:eastAsia="ko-KR"/>
        </w:rPr>
        <w:t>fourth</w:t>
      </w:r>
      <w:r w:rsidRPr="006D13A1">
        <w:rPr>
          <w:rFonts w:eastAsia="맑은 고딕"/>
          <w:b/>
          <w:bCs/>
          <w:i/>
          <w:iCs/>
          <w:spacing w:val="-9"/>
          <w:szCs w:val="22"/>
          <w:lang w:val="en-US" w:eastAsia="ko-KR"/>
        </w:rPr>
        <w:t xml:space="preserve"> </w:t>
      </w:r>
      <w:r w:rsidRPr="006D13A1">
        <w:rPr>
          <w:rFonts w:eastAsia="맑은 고딕"/>
          <w:b/>
          <w:bCs/>
          <w:i/>
          <w:iCs/>
          <w:szCs w:val="22"/>
          <w:lang w:val="en-US" w:eastAsia="ko-KR"/>
        </w:rPr>
        <w:t>and</w:t>
      </w:r>
      <w:r w:rsidRPr="006D13A1">
        <w:rPr>
          <w:rFonts w:eastAsia="맑은 고딕"/>
          <w:b/>
          <w:bCs/>
          <w:i/>
          <w:iCs/>
          <w:spacing w:val="-9"/>
          <w:szCs w:val="22"/>
          <w:lang w:val="en-US" w:eastAsia="ko-KR"/>
        </w:rPr>
        <w:t xml:space="preserve"> </w:t>
      </w:r>
      <w:r w:rsidRPr="006D13A1">
        <w:rPr>
          <w:rFonts w:eastAsia="맑은 고딕"/>
          <w:b/>
          <w:bCs/>
          <w:i/>
          <w:iCs/>
          <w:szCs w:val="22"/>
          <w:lang w:val="en-US" w:eastAsia="ko-KR"/>
        </w:rPr>
        <w:t>fifth</w:t>
      </w:r>
      <w:r w:rsidRPr="006D13A1">
        <w:rPr>
          <w:rFonts w:eastAsia="맑은 고딕"/>
          <w:b/>
          <w:bCs/>
          <w:i/>
          <w:iCs/>
          <w:spacing w:val="-8"/>
          <w:szCs w:val="22"/>
          <w:lang w:val="en-US" w:eastAsia="ko-KR"/>
        </w:rPr>
        <w:t xml:space="preserve"> </w:t>
      </w:r>
      <w:r w:rsidRPr="006D13A1">
        <w:rPr>
          <w:rFonts w:eastAsia="맑은 고딕"/>
          <w:b/>
          <w:bCs/>
          <w:i/>
          <w:iCs/>
          <w:szCs w:val="22"/>
          <w:lang w:val="en-US" w:eastAsia="ko-KR"/>
        </w:rPr>
        <w:t>paragraphs</w:t>
      </w:r>
      <w:r w:rsidRPr="006D13A1">
        <w:rPr>
          <w:rFonts w:eastAsia="맑은 고딕"/>
          <w:b/>
          <w:bCs/>
          <w:i/>
          <w:iCs/>
          <w:spacing w:val="-10"/>
          <w:szCs w:val="22"/>
          <w:lang w:val="en-US" w:eastAsia="ko-KR"/>
        </w:rPr>
        <w:t xml:space="preserve"> </w:t>
      </w:r>
      <w:r w:rsidRPr="006D13A1">
        <w:rPr>
          <w:rFonts w:eastAsia="맑은 고딕"/>
          <w:b/>
          <w:bCs/>
          <w:i/>
          <w:iCs/>
          <w:szCs w:val="22"/>
          <w:lang w:val="en-US" w:eastAsia="ko-KR"/>
        </w:rPr>
        <w:t>as</w:t>
      </w:r>
      <w:r w:rsidRPr="006D13A1">
        <w:rPr>
          <w:rFonts w:eastAsia="맑은 고딕"/>
          <w:b/>
          <w:bCs/>
          <w:i/>
          <w:iCs/>
          <w:spacing w:val="-9"/>
          <w:szCs w:val="22"/>
          <w:lang w:val="en-US" w:eastAsia="ko-KR"/>
        </w:rPr>
        <w:t xml:space="preserve"> </w:t>
      </w:r>
      <w:r w:rsidRPr="006D13A1">
        <w:rPr>
          <w:rFonts w:eastAsia="맑은 고딕"/>
          <w:b/>
          <w:bCs/>
          <w:i/>
          <w:iCs/>
          <w:spacing w:val="-2"/>
          <w:szCs w:val="22"/>
          <w:lang w:val="en-US" w:eastAsia="ko-KR"/>
        </w:rPr>
        <w:t>follows:</w:t>
      </w:r>
    </w:p>
    <w:p w14:paraId="5CC3B85B" w14:textId="77777777" w:rsidR="006D13A1" w:rsidRPr="006D13A1" w:rsidRDefault="006D13A1" w:rsidP="006D13A1">
      <w:pPr>
        <w:widowControl w:val="0"/>
        <w:kinsoku w:val="0"/>
        <w:overflowPunct w:val="0"/>
        <w:autoSpaceDE w:val="0"/>
        <w:autoSpaceDN w:val="0"/>
        <w:adjustRightInd w:val="0"/>
        <w:spacing w:before="8"/>
        <w:rPr>
          <w:rFonts w:eastAsia="맑은 고딕"/>
          <w:b/>
          <w:bCs/>
          <w:i/>
          <w:iCs/>
          <w:szCs w:val="22"/>
          <w:lang w:val="en-US" w:eastAsia="ko-KR"/>
        </w:rPr>
      </w:pPr>
    </w:p>
    <w:p w14:paraId="7773FFE4" w14:textId="4591D2BF" w:rsidR="006D13A1" w:rsidRPr="006D13A1" w:rsidRDefault="006D13A1" w:rsidP="00BA0157">
      <w:pPr>
        <w:widowControl w:val="0"/>
        <w:kinsoku w:val="0"/>
        <w:overflowPunct w:val="0"/>
        <w:autoSpaceDE w:val="0"/>
        <w:autoSpaceDN w:val="0"/>
        <w:adjustRightInd w:val="0"/>
        <w:spacing w:line="249" w:lineRule="auto"/>
        <w:ind w:right="996"/>
        <w:jc w:val="both"/>
        <w:rPr>
          <w:rFonts w:eastAsia="맑은 고딕"/>
          <w:spacing w:val="-2"/>
          <w:sz w:val="20"/>
          <w:lang w:val="en-US" w:eastAsia="ko-KR"/>
        </w:rPr>
      </w:pPr>
      <w:r w:rsidRPr="006D13A1">
        <w:rPr>
          <w:rFonts w:eastAsia="맑은 고딕"/>
          <w:noProof/>
          <w:sz w:val="20"/>
          <w:lang w:val="en-US" w:eastAsia="ko-KR"/>
        </w:rPr>
        <mc:AlternateContent>
          <mc:Choice Requires="wps">
            <w:drawing>
              <wp:anchor distT="0" distB="0" distL="114300" distR="114300" simplePos="0" relativeHeight="251661312" behindDoc="1" locked="0" layoutInCell="0" allowOverlap="1" wp14:anchorId="3A768ABB" wp14:editId="560272A5">
                <wp:simplePos x="0" y="0"/>
                <wp:positionH relativeFrom="page">
                  <wp:posOffset>6458585</wp:posOffset>
                </wp:positionH>
                <wp:positionV relativeFrom="paragraph">
                  <wp:posOffset>281305</wp:posOffset>
                </wp:positionV>
                <wp:extent cx="32385" cy="6350"/>
                <wp:effectExtent l="635" t="1905" r="0" b="1270"/>
                <wp:wrapNone/>
                <wp:docPr id="36" name="자유형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85" cy="6350"/>
                        </a:xfrm>
                        <a:custGeom>
                          <a:avLst/>
                          <a:gdLst>
                            <a:gd name="T0" fmla="*/ 50 w 51"/>
                            <a:gd name="T1" fmla="*/ 0 h 10"/>
                            <a:gd name="T2" fmla="*/ 0 w 51"/>
                            <a:gd name="T3" fmla="*/ 0 h 10"/>
                            <a:gd name="T4" fmla="*/ 0 w 51"/>
                            <a:gd name="T5" fmla="*/ 9 h 10"/>
                            <a:gd name="T6" fmla="*/ 50 w 51"/>
                            <a:gd name="T7" fmla="*/ 9 h 10"/>
                            <a:gd name="T8" fmla="*/ 50 w 51"/>
                            <a:gd name="T9" fmla="*/ 0 h 10"/>
                          </a:gdLst>
                          <a:ahLst/>
                          <a:cxnLst>
                            <a:cxn ang="0">
                              <a:pos x="T0" y="T1"/>
                            </a:cxn>
                            <a:cxn ang="0">
                              <a:pos x="T2" y="T3"/>
                            </a:cxn>
                            <a:cxn ang="0">
                              <a:pos x="T4" y="T5"/>
                            </a:cxn>
                            <a:cxn ang="0">
                              <a:pos x="T6" y="T7"/>
                            </a:cxn>
                            <a:cxn ang="0">
                              <a:pos x="T8" y="T9"/>
                            </a:cxn>
                          </a:cxnLst>
                          <a:rect l="0" t="0" r="r" b="b"/>
                          <a:pathLst>
                            <a:path w="51" h="10">
                              <a:moveTo>
                                <a:pt x="50" y="0"/>
                              </a:moveTo>
                              <a:lnTo>
                                <a:pt x="0" y="0"/>
                              </a:lnTo>
                              <a:lnTo>
                                <a:pt x="0" y="9"/>
                              </a:lnTo>
                              <a:lnTo>
                                <a:pt x="50" y="9"/>
                              </a:lnTo>
                              <a:lnTo>
                                <a:pt x="5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047376" id="자유형 36" o:spid="_x0000_s1026" style="position:absolute;left:0;text-align:left;margin-left:508.55pt;margin-top:22.15pt;width:2.55pt;height:.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5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" o:allowincell="f" path="m50,l,,,9r50,l50,xe" fillcolor="black" stroked="f">
                <v:path arrowok="t" o:connecttype="custom" o:connectlocs="31750,0;0,0;0,5715;31750,5715;31750,0" o:connectangles="0,0,0,0,0"/>
                <w10:wrap anchorx="page"/>
              </v:shape>
            </w:pict>
          </mc:Fallback>
        </mc:AlternateContent>
      </w:r>
      <w:r w:rsidRPr="006D13A1">
        <w:rPr>
          <w:rFonts w:eastAsia="맑은 고딕"/>
          <w:sz w:val="20"/>
          <w:lang w:val="en-US" w:eastAsia="ko-KR"/>
        </w:rPr>
        <w:t xml:space="preserve">The </w:t>
      </w:r>
      <w:r w:rsidRPr="006D13A1">
        <w:rPr>
          <w:rFonts w:eastAsia="맑은 고딕"/>
          <w:strike/>
          <w:sz w:val="20"/>
          <w:lang w:val="en-US" w:eastAsia="ko-KR"/>
        </w:rPr>
        <w:t xml:space="preserve">VHT/HE/Ranging </w:t>
      </w:r>
      <w:r w:rsidRPr="006D13A1">
        <w:rPr>
          <w:rFonts w:eastAsia="맑은 고딕"/>
          <w:sz w:val="20"/>
          <w:lang w:val="en-US" w:eastAsia="ko-KR"/>
        </w:rPr>
        <w:t xml:space="preserve">NDP Announcement frame contains at least one STA Info field. If the </w:t>
      </w:r>
      <w:r w:rsidRPr="006D13A1">
        <w:rPr>
          <w:rFonts w:eastAsia="맑은 고딕"/>
          <w:strike/>
          <w:sz w:val="20"/>
          <w:lang w:val="en-US" w:eastAsia="ko-KR"/>
        </w:rPr>
        <w:t xml:space="preserve">VHT/HE/Ranging </w:t>
      </w:r>
      <w:r w:rsidRPr="006D13A1">
        <w:rPr>
          <w:rFonts w:eastAsia="맑은 고딕"/>
          <w:sz w:val="20"/>
          <w:lang w:val="en-US" w:eastAsia="ko-KR"/>
        </w:rPr>
        <w:t>NDP</w:t>
      </w:r>
      <w:r w:rsidRPr="006D13A1">
        <w:rPr>
          <w:rFonts w:eastAsia="맑은 고딕"/>
          <w:spacing w:val="-2"/>
          <w:sz w:val="20"/>
          <w:lang w:val="en-US" w:eastAsia="ko-KR"/>
        </w:rPr>
        <w:t xml:space="preserve"> </w:t>
      </w:r>
      <w:r w:rsidRPr="006D13A1">
        <w:rPr>
          <w:rFonts w:eastAsia="맑은 고딕"/>
          <w:sz w:val="20"/>
          <w:lang w:val="en-US" w:eastAsia="ko-KR"/>
        </w:rPr>
        <w:t>Announcement</w:t>
      </w:r>
      <w:r w:rsidRPr="006D13A1">
        <w:rPr>
          <w:rFonts w:eastAsia="맑은 고딕"/>
          <w:spacing w:val="-2"/>
          <w:sz w:val="20"/>
          <w:lang w:val="en-US" w:eastAsia="ko-KR"/>
        </w:rPr>
        <w:t xml:space="preserve"> </w:t>
      </w:r>
      <w:r w:rsidRPr="006D13A1">
        <w:rPr>
          <w:rFonts w:eastAsia="맑은 고딕"/>
          <w:sz w:val="20"/>
          <w:lang w:val="en-US" w:eastAsia="ko-KR"/>
        </w:rPr>
        <w:t>frame</w:t>
      </w:r>
      <w:r w:rsidRPr="006D13A1">
        <w:rPr>
          <w:rFonts w:eastAsia="맑은 고딕"/>
          <w:spacing w:val="-2"/>
          <w:sz w:val="20"/>
          <w:lang w:val="en-US" w:eastAsia="ko-KR"/>
        </w:rPr>
        <w:t xml:space="preserve"> </w:t>
      </w:r>
      <w:r w:rsidRPr="006D13A1">
        <w:rPr>
          <w:rFonts w:eastAsia="맑은 고딕"/>
          <w:sz w:val="20"/>
          <w:lang w:val="en-US" w:eastAsia="ko-KR"/>
        </w:rPr>
        <w:t>contains</w:t>
      </w:r>
      <w:r w:rsidRPr="006D13A1">
        <w:rPr>
          <w:rFonts w:eastAsia="맑은 고딕"/>
          <w:spacing w:val="-2"/>
          <w:sz w:val="20"/>
          <w:lang w:val="en-US" w:eastAsia="ko-KR"/>
        </w:rPr>
        <w:t xml:space="preserve"> </w:t>
      </w:r>
      <w:r w:rsidRPr="006D13A1">
        <w:rPr>
          <w:rFonts w:eastAsia="맑은 고딕"/>
          <w:sz w:val="20"/>
          <w:lang w:val="en-US" w:eastAsia="ko-KR"/>
        </w:rPr>
        <w:t>only</w:t>
      </w:r>
      <w:r w:rsidRPr="006D13A1">
        <w:rPr>
          <w:rFonts w:eastAsia="맑은 고딕"/>
          <w:spacing w:val="-1"/>
          <w:sz w:val="20"/>
          <w:lang w:val="en-US" w:eastAsia="ko-KR"/>
        </w:rPr>
        <w:t xml:space="preserve"> </w:t>
      </w:r>
      <w:r w:rsidRPr="006D13A1">
        <w:rPr>
          <w:rFonts w:eastAsia="맑은 고딕"/>
          <w:sz w:val="20"/>
          <w:lang w:val="en-US" w:eastAsia="ko-KR"/>
        </w:rPr>
        <w:t>one</w:t>
      </w:r>
      <w:r w:rsidRPr="006D13A1">
        <w:rPr>
          <w:rFonts w:eastAsia="맑은 고딕"/>
          <w:spacing w:val="-1"/>
          <w:sz w:val="20"/>
          <w:lang w:val="en-US" w:eastAsia="ko-KR"/>
        </w:rPr>
        <w:t xml:space="preserve"> </w:t>
      </w:r>
      <w:r w:rsidRPr="006D13A1">
        <w:rPr>
          <w:rFonts w:eastAsia="맑은 고딕"/>
          <w:sz w:val="20"/>
          <w:lang w:val="en-US" w:eastAsia="ko-KR"/>
        </w:rPr>
        <w:t>STA</w:t>
      </w:r>
      <w:r w:rsidRPr="006D13A1">
        <w:rPr>
          <w:rFonts w:eastAsia="맑은 고딕"/>
          <w:spacing w:val="-1"/>
          <w:sz w:val="20"/>
          <w:lang w:val="en-US" w:eastAsia="ko-KR"/>
        </w:rPr>
        <w:t xml:space="preserve"> </w:t>
      </w:r>
      <w:r w:rsidRPr="006D13A1">
        <w:rPr>
          <w:rFonts w:eastAsia="맑은 고딕"/>
          <w:sz w:val="20"/>
          <w:lang w:val="en-US" w:eastAsia="ko-KR"/>
        </w:rPr>
        <w:t>Info</w:t>
      </w:r>
      <w:r w:rsidRPr="006D13A1">
        <w:rPr>
          <w:rFonts w:eastAsia="맑은 고딕"/>
          <w:spacing w:val="-2"/>
          <w:sz w:val="20"/>
          <w:lang w:val="en-US" w:eastAsia="ko-KR"/>
        </w:rPr>
        <w:t xml:space="preserve"> </w:t>
      </w:r>
      <w:r w:rsidRPr="006D13A1">
        <w:rPr>
          <w:rFonts w:eastAsia="맑은 고딕"/>
          <w:sz w:val="20"/>
          <w:lang w:val="en-US" w:eastAsia="ko-KR"/>
        </w:rPr>
        <w:t>field</w:t>
      </w:r>
      <w:ins w:id="12" w:author="천진영/책임연구원/ICT기술센터 C&amp;M표준(연)IoT커넥티비티표준Task(jiny.chun@lge.com)" w:date="2022-08-23T14:47:00Z">
        <w:r w:rsidR="00356509">
          <w:rPr>
            <w:rFonts w:eastAsia="맑은 고딕"/>
            <w:sz w:val="20"/>
            <w:lang w:val="en-US" w:eastAsia="ko-KR"/>
          </w:rPr>
          <w:t xml:space="preserve"> </w:t>
        </w:r>
      </w:ins>
      <w:ins w:id="13" w:author="천진영/책임연구원/ICT기술센터 C&amp;M표준(연)IoT커넥티비티표준Task(jiny.chun@lge.com)" w:date="2022-08-23T14:48:00Z">
        <w:r w:rsidR="00356509" w:rsidRPr="00FA4CCE">
          <w:rPr>
            <w:rFonts w:eastAsia="맑은 고딕"/>
            <w:color w:val="70AD47" w:themeColor="accent6"/>
            <w:sz w:val="20"/>
            <w:lang w:val="en-US" w:eastAsia="ko-KR"/>
          </w:rPr>
          <w:t>(#13542)</w:t>
        </w:r>
      </w:ins>
      <w:ins w:id="14" w:author="천진영/책임연구원/ICT기술센터 C&amp;M표준(연)IoT커넥티비티표준Task(jiny.chun@lge.com)" w:date="2022-08-23T14:47:00Z">
        <w:r w:rsidR="00356509" w:rsidRPr="00FA4CCE">
          <w:rPr>
            <w:rFonts w:eastAsia="맑은 고딕"/>
            <w:sz w:val="20"/>
            <w:u w:val="single"/>
            <w:lang w:val="en-US" w:eastAsia="ko-KR"/>
          </w:rPr>
          <w:t>with a value less than 2008 in the AID11 subfield</w:t>
        </w:r>
      </w:ins>
      <w:r w:rsidRPr="006D13A1">
        <w:rPr>
          <w:rFonts w:eastAsia="맑은 고딕"/>
          <w:sz w:val="20"/>
          <w:lang w:val="en-US" w:eastAsia="ko-KR"/>
        </w:rPr>
        <w:t>,</w:t>
      </w:r>
      <w:r w:rsidRPr="006D13A1">
        <w:rPr>
          <w:rFonts w:eastAsia="맑은 고딕"/>
          <w:spacing w:val="-1"/>
          <w:sz w:val="20"/>
          <w:lang w:val="en-US" w:eastAsia="ko-KR"/>
        </w:rPr>
        <w:t xml:space="preserve"> </w:t>
      </w:r>
      <w:r w:rsidRPr="006D13A1">
        <w:rPr>
          <w:rFonts w:eastAsia="맑은 고딕"/>
          <w:color w:val="000000"/>
          <w:sz w:val="20"/>
          <w:lang w:val="en-US" w:eastAsia="ko-KR"/>
        </w:rPr>
        <w:t>then</w:t>
      </w:r>
      <w:r w:rsidRPr="006D13A1">
        <w:rPr>
          <w:rFonts w:eastAsia="맑은 고딕"/>
          <w:color w:val="000000"/>
          <w:spacing w:val="-1"/>
          <w:sz w:val="20"/>
          <w:lang w:val="en-US" w:eastAsia="ko-KR"/>
        </w:rPr>
        <w:t xml:space="preserve"> </w:t>
      </w:r>
      <w:r w:rsidRPr="006D13A1">
        <w:rPr>
          <w:rFonts w:eastAsia="맑은 고딕"/>
          <w:color w:val="000000"/>
          <w:sz w:val="20"/>
          <w:lang w:val="en-US" w:eastAsia="ko-KR"/>
        </w:rPr>
        <w:t>in</w:t>
      </w:r>
      <w:r w:rsidRPr="006D13A1">
        <w:rPr>
          <w:rFonts w:eastAsia="맑은 고딕"/>
          <w:color w:val="000000"/>
          <w:spacing w:val="-1"/>
          <w:sz w:val="20"/>
          <w:lang w:val="en-US" w:eastAsia="ko-KR"/>
        </w:rPr>
        <w:t xml:space="preserve"> </w:t>
      </w:r>
      <w:r w:rsidRPr="006D13A1">
        <w:rPr>
          <w:rFonts w:eastAsia="맑은 고딕"/>
          <w:color w:val="000000"/>
          <w:sz w:val="20"/>
          <w:lang w:val="en-US" w:eastAsia="ko-KR"/>
        </w:rPr>
        <w:t>the</w:t>
      </w:r>
      <w:r w:rsidRPr="006D13A1">
        <w:rPr>
          <w:rFonts w:eastAsia="맑은 고딕"/>
          <w:color w:val="000000"/>
          <w:spacing w:val="-1"/>
          <w:sz w:val="20"/>
          <w:lang w:val="en-US" w:eastAsia="ko-KR"/>
        </w:rPr>
        <w:t xml:space="preserve"> </w:t>
      </w:r>
      <w:r w:rsidRPr="006D13A1">
        <w:rPr>
          <w:rFonts w:eastAsia="맑은 고딕"/>
          <w:color w:val="000000"/>
          <w:sz w:val="20"/>
          <w:lang w:val="en-US" w:eastAsia="ko-KR"/>
        </w:rPr>
        <w:t>case</w:t>
      </w:r>
      <w:r w:rsidRPr="006D13A1">
        <w:rPr>
          <w:rFonts w:eastAsia="맑은 고딕"/>
          <w:color w:val="000000"/>
          <w:spacing w:val="-1"/>
          <w:sz w:val="20"/>
          <w:lang w:val="en-US" w:eastAsia="ko-KR"/>
        </w:rPr>
        <w:t xml:space="preserve"> </w:t>
      </w:r>
      <w:r w:rsidRPr="006D13A1">
        <w:rPr>
          <w:rFonts w:eastAsia="맑은 고딕"/>
          <w:color w:val="000000"/>
          <w:sz w:val="20"/>
          <w:lang w:val="en-US" w:eastAsia="ko-KR"/>
        </w:rPr>
        <w:t>of</w:t>
      </w:r>
      <w:r w:rsidRPr="006D13A1">
        <w:rPr>
          <w:rFonts w:eastAsia="맑은 고딕"/>
          <w:color w:val="000000"/>
          <w:spacing w:val="-1"/>
          <w:sz w:val="20"/>
          <w:lang w:val="en-US" w:eastAsia="ko-KR"/>
        </w:rPr>
        <w:t xml:space="preserve"> </w:t>
      </w:r>
      <w:r w:rsidRPr="006D13A1">
        <w:rPr>
          <w:rFonts w:eastAsia="맑은 고딕"/>
          <w:color w:val="000000"/>
          <w:sz w:val="20"/>
          <w:lang w:val="en-US" w:eastAsia="ko-KR"/>
        </w:rPr>
        <w:t>VHT,</w:t>
      </w:r>
      <w:r w:rsidRPr="006D13A1">
        <w:rPr>
          <w:rFonts w:eastAsia="맑은 고딕"/>
          <w:color w:val="000000"/>
          <w:spacing w:val="-1"/>
          <w:sz w:val="20"/>
          <w:lang w:val="en-US" w:eastAsia="ko-KR"/>
        </w:rPr>
        <w:t xml:space="preserve"> </w:t>
      </w:r>
      <w:r w:rsidRPr="006D13A1">
        <w:rPr>
          <w:rFonts w:eastAsia="맑은 고딕"/>
          <w:strike/>
          <w:color w:val="000000"/>
          <w:sz w:val="20"/>
          <w:lang w:val="en-US" w:eastAsia="ko-KR"/>
        </w:rPr>
        <w:t>or</w:t>
      </w:r>
      <w:r w:rsidRPr="006D13A1">
        <w:rPr>
          <w:rFonts w:eastAsia="맑은 고딕"/>
          <w:color w:val="000000"/>
          <w:sz w:val="20"/>
          <w:lang w:val="en-US" w:eastAsia="ko-KR"/>
        </w:rPr>
        <w:t xml:space="preserve"> HE</w:t>
      </w:r>
      <w:r w:rsidRPr="006D13A1">
        <w:rPr>
          <w:rFonts w:eastAsia="맑은 고딕"/>
          <w:color w:val="000000"/>
          <w:spacing w:val="-2"/>
          <w:sz w:val="20"/>
          <w:u w:val="single"/>
          <w:lang w:val="en-US" w:eastAsia="ko-KR"/>
        </w:rPr>
        <w:t xml:space="preserve"> </w:t>
      </w:r>
      <w:r w:rsidRPr="006D13A1">
        <w:rPr>
          <w:rFonts w:eastAsia="맑은 고딕"/>
          <w:color w:val="000000"/>
          <w:sz w:val="20"/>
          <w:u w:val="single"/>
          <w:lang w:val="en-US" w:eastAsia="ko-KR"/>
        </w:rPr>
        <w:t>or</w:t>
      </w:r>
      <w:r w:rsidRPr="006D13A1">
        <w:rPr>
          <w:rFonts w:eastAsia="맑은 고딕"/>
          <w:color w:val="000000"/>
          <w:spacing w:val="-1"/>
          <w:sz w:val="20"/>
          <w:u w:val="single"/>
          <w:lang w:val="en-US" w:eastAsia="ko-KR"/>
        </w:rPr>
        <w:t xml:space="preserve"> </w:t>
      </w:r>
      <w:r w:rsidRPr="006D13A1">
        <w:rPr>
          <w:rFonts w:eastAsia="맑은 고딕"/>
          <w:color w:val="000000"/>
          <w:sz w:val="20"/>
          <w:u w:val="single"/>
          <w:lang w:val="en-US" w:eastAsia="ko-KR"/>
        </w:rPr>
        <w:t>EHT</w:t>
      </w:r>
      <w:r w:rsidRPr="006D13A1">
        <w:rPr>
          <w:rFonts w:eastAsia="맑은 고딕"/>
          <w:color w:val="000000"/>
          <w:spacing w:val="-2"/>
          <w:sz w:val="20"/>
          <w:lang w:val="en-US" w:eastAsia="ko-KR"/>
        </w:rPr>
        <w:t xml:space="preserve"> </w:t>
      </w:r>
      <w:r w:rsidRPr="006D13A1">
        <w:rPr>
          <w:rFonts w:eastAsia="맑은 고딕"/>
          <w:color w:val="000000"/>
          <w:sz w:val="20"/>
          <w:lang w:val="en-US" w:eastAsia="ko-KR"/>
        </w:rPr>
        <w:t>NDP</w:t>
      </w:r>
      <w:r w:rsidRPr="006D13A1">
        <w:rPr>
          <w:rFonts w:eastAsia="맑은 고딕"/>
          <w:color w:val="000000"/>
          <w:spacing w:val="-2"/>
          <w:sz w:val="20"/>
          <w:lang w:val="en-US" w:eastAsia="ko-KR"/>
        </w:rPr>
        <w:t xml:space="preserve"> </w:t>
      </w:r>
      <w:r w:rsidRPr="006D13A1">
        <w:rPr>
          <w:rFonts w:eastAsia="맑은 고딕"/>
          <w:color w:val="000000"/>
          <w:sz w:val="20"/>
          <w:lang w:val="en-US" w:eastAsia="ko-KR"/>
        </w:rPr>
        <w:t>Announcement</w:t>
      </w:r>
      <w:r w:rsidRPr="006D13A1">
        <w:rPr>
          <w:rFonts w:eastAsia="맑은 고딕"/>
          <w:color w:val="000000"/>
          <w:spacing w:val="-1"/>
          <w:sz w:val="20"/>
          <w:lang w:val="en-US" w:eastAsia="ko-KR"/>
        </w:rPr>
        <w:t xml:space="preserve"> </w:t>
      </w:r>
      <w:r w:rsidRPr="006D13A1">
        <w:rPr>
          <w:rFonts w:eastAsia="맑은 고딕"/>
          <w:color w:val="000000"/>
          <w:sz w:val="20"/>
          <w:lang w:val="en-US" w:eastAsia="ko-KR"/>
        </w:rPr>
        <w:t>frames</w:t>
      </w:r>
      <w:r w:rsidRPr="006D13A1">
        <w:rPr>
          <w:rFonts w:eastAsia="맑은 고딕"/>
          <w:color w:val="000000"/>
          <w:spacing w:val="-1"/>
          <w:sz w:val="20"/>
          <w:lang w:val="en-US" w:eastAsia="ko-KR"/>
        </w:rPr>
        <w:t xml:space="preserve"> </w:t>
      </w:r>
      <w:r w:rsidRPr="006D13A1">
        <w:rPr>
          <w:rFonts w:eastAsia="맑은 고딕"/>
          <w:color w:val="000000"/>
          <w:sz w:val="20"/>
          <w:lang w:val="en-US" w:eastAsia="ko-KR"/>
        </w:rPr>
        <w:t>the</w:t>
      </w:r>
      <w:r w:rsidRPr="006D13A1">
        <w:rPr>
          <w:rFonts w:eastAsia="맑은 고딕"/>
          <w:color w:val="000000"/>
          <w:spacing w:val="-1"/>
          <w:sz w:val="20"/>
          <w:lang w:val="en-US" w:eastAsia="ko-KR"/>
        </w:rPr>
        <w:t xml:space="preserve"> </w:t>
      </w:r>
      <w:r w:rsidRPr="006D13A1">
        <w:rPr>
          <w:rFonts w:eastAsia="맑은 고딕"/>
          <w:color w:val="000000"/>
          <w:sz w:val="20"/>
          <w:lang w:val="en-US" w:eastAsia="ko-KR"/>
        </w:rPr>
        <w:t>RA</w:t>
      </w:r>
      <w:r w:rsidRPr="006D13A1">
        <w:rPr>
          <w:rFonts w:eastAsia="맑은 고딕"/>
          <w:color w:val="000000"/>
          <w:spacing w:val="-1"/>
          <w:sz w:val="20"/>
          <w:lang w:val="en-US" w:eastAsia="ko-KR"/>
        </w:rPr>
        <w:t xml:space="preserve"> </w:t>
      </w:r>
      <w:r w:rsidRPr="006D13A1">
        <w:rPr>
          <w:rFonts w:eastAsia="맑은 고딕"/>
          <w:color w:val="000000"/>
          <w:sz w:val="20"/>
          <w:lang w:val="en-US" w:eastAsia="ko-KR"/>
        </w:rPr>
        <w:t>field</w:t>
      </w:r>
      <w:r w:rsidRPr="006D13A1">
        <w:rPr>
          <w:rFonts w:eastAsia="맑은 고딕"/>
          <w:color w:val="000000"/>
          <w:spacing w:val="-1"/>
          <w:sz w:val="20"/>
          <w:lang w:val="en-US" w:eastAsia="ko-KR"/>
        </w:rPr>
        <w:t xml:space="preserve"> </w:t>
      </w:r>
      <w:r w:rsidRPr="006D13A1">
        <w:rPr>
          <w:rFonts w:eastAsia="맑은 고딕"/>
          <w:color w:val="000000"/>
          <w:sz w:val="20"/>
          <w:lang w:val="en-US" w:eastAsia="ko-KR"/>
        </w:rPr>
        <w:t>is</w:t>
      </w:r>
      <w:r w:rsidRPr="006D13A1">
        <w:rPr>
          <w:rFonts w:eastAsia="맑은 고딕"/>
          <w:color w:val="000000"/>
          <w:spacing w:val="-1"/>
          <w:sz w:val="20"/>
          <w:lang w:val="en-US" w:eastAsia="ko-KR"/>
        </w:rPr>
        <w:t xml:space="preserve"> </w:t>
      </w:r>
      <w:r w:rsidRPr="006D13A1">
        <w:rPr>
          <w:rFonts w:eastAsia="맑은 고딕"/>
          <w:color w:val="000000"/>
          <w:sz w:val="20"/>
          <w:lang w:val="en-US" w:eastAsia="ko-KR"/>
        </w:rPr>
        <w:t>set</w:t>
      </w:r>
      <w:r w:rsidRPr="006D13A1">
        <w:rPr>
          <w:rFonts w:eastAsia="맑은 고딕"/>
          <w:color w:val="000000"/>
          <w:spacing w:val="-1"/>
          <w:sz w:val="20"/>
          <w:lang w:val="en-US" w:eastAsia="ko-KR"/>
        </w:rPr>
        <w:t xml:space="preserve"> </w:t>
      </w:r>
      <w:r w:rsidRPr="006D13A1">
        <w:rPr>
          <w:rFonts w:eastAsia="맑은 고딕"/>
          <w:color w:val="000000"/>
          <w:sz w:val="20"/>
          <w:lang w:val="en-US" w:eastAsia="ko-KR"/>
        </w:rPr>
        <w:t>to</w:t>
      </w:r>
      <w:r w:rsidRPr="006D13A1">
        <w:rPr>
          <w:rFonts w:eastAsia="맑은 고딕"/>
          <w:color w:val="000000"/>
          <w:spacing w:val="-2"/>
          <w:sz w:val="20"/>
          <w:lang w:val="en-US" w:eastAsia="ko-KR"/>
        </w:rPr>
        <w:t xml:space="preserve"> </w:t>
      </w:r>
      <w:r w:rsidRPr="006D13A1">
        <w:rPr>
          <w:rFonts w:eastAsia="맑은 고딕"/>
          <w:color w:val="000000"/>
          <w:sz w:val="20"/>
          <w:lang w:val="en-US" w:eastAsia="ko-KR"/>
        </w:rPr>
        <w:t>the</w:t>
      </w:r>
      <w:r w:rsidRPr="006D13A1">
        <w:rPr>
          <w:rFonts w:eastAsia="맑은 고딕"/>
          <w:color w:val="000000"/>
          <w:spacing w:val="-1"/>
          <w:sz w:val="20"/>
          <w:lang w:val="en-US" w:eastAsia="ko-KR"/>
        </w:rPr>
        <w:t xml:space="preserve"> </w:t>
      </w:r>
      <w:r w:rsidRPr="006D13A1">
        <w:rPr>
          <w:rFonts w:eastAsia="맑은 고딕"/>
          <w:color w:val="000000"/>
          <w:sz w:val="20"/>
          <w:lang w:val="en-US" w:eastAsia="ko-KR"/>
        </w:rPr>
        <w:t>address</w:t>
      </w:r>
      <w:r w:rsidRPr="006D13A1">
        <w:rPr>
          <w:rFonts w:eastAsia="맑은 고딕"/>
          <w:color w:val="000000"/>
          <w:spacing w:val="-1"/>
          <w:sz w:val="20"/>
          <w:lang w:val="en-US" w:eastAsia="ko-KR"/>
        </w:rPr>
        <w:t xml:space="preserve"> </w:t>
      </w:r>
      <w:r w:rsidRPr="006D13A1">
        <w:rPr>
          <w:rFonts w:eastAsia="맑은 고딕"/>
          <w:color w:val="000000"/>
          <w:sz w:val="20"/>
          <w:lang w:val="en-US" w:eastAsia="ko-KR"/>
        </w:rPr>
        <w:t>of</w:t>
      </w:r>
      <w:r w:rsidRPr="006D13A1">
        <w:rPr>
          <w:rFonts w:eastAsia="맑은 고딕"/>
          <w:color w:val="000000"/>
          <w:spacing w:val="-2"/>
          <w:sz w:val="20"/>
          <w:lang w:val="en-US" w:eastAsia="ko-KR"/>
        </w:rPr>
        <w:t xml:space="preserve"> </w:t>
      </w:r>
      <w:r w:rsidRPr="006D13A1">
        <w:rPr>
          <w:rFonts w:eastAsia="맑은 고딕"/>
          <w:color w:val="000000"/>
          <w:sz w:val="20"/>
          <w:lang w:val="en-US" w:eastAsia="ko-KR"/>
        </w:rPr>
        <w:t>the</w:t>
      </w:r>
      <w:r w:rsidRPr="006D13A1">
        <w:rPr>
          <w:rFonts w:eastAsia="맑은 고딕"/>
          <w:color w:val="000000"/>
          <w:spacing w:val="-1"/>
          <w:sz w:val="20"/>
          <w:lang w:val="en-US" w:eastAsia="ko-KR"/>
        </w:rPr>
        <w:t xml:space="preserve"> </w:t>
      </w:r>
      <w:r w:rsidRPr="006D13A1">
        <w:rPr>
          <w:rFonts w:eastAsia="맑은 고딕"/>
          <w:color w:val="000000"/>
          <w:sz w:val="20"/>
          <w:lang w:val="en-US" w:eastAsia="ko-KR"/>
        </w:rPr>
        <w:t>STA</w:t>
      </w:r>
      <w:r w:rsidRPr="006D13A1">
        <w:rPr>
          <w:rFonts w:eastAsia="맑은 고딕"/>
          <w:color w:val="000000"/>
          <w:spacing w:val="-1"/>
          <w:sz w:val="20"/>
          <w:lang w:val="en-US" w:eastAsia="ko-KR"/>
        </w:rPr>
        <w:t xml:space="preserve"> </w:t>
      </w:r>
      <w:r w:rsidRPr="006D13A1">
        <w:rPr>
          <w:rFonts w:eastAsia="맑은 고딕"/>
          <w:color w:val="000000"/>
          <w:sz w:val="20"/>
          <w:lang w:val="en-US" w:eastAsia="ko-KR"/>
        </w:rPr>
        <w:t>that</w:t>
      </w:r>
      <w:r w:rsidRPr="006D13A1">
        <w:rPr>
          <w:rFonts w:eastAsia="맑은 고딕"/>
          <w:color w:val="000000"/>
          <w:spacing w:val="-1"/>
          <w:sz w:val="20"/>
          <w:lang w:val="en-US" w:eastAsia="ko-KR"/>
        </w:rPr>
        <w:t xml:space="preserve"> </w:t>
      </w:r>
      <w:r w:rsidRPr="006D13A1">
        <w:rPr>
          <w:rFonts w:eastAsia="맑은 고딕"/>
          <w:color w:val="000000"/>
          <w:sz w:val="20"/>
          <w:lang w:val="en-US" w:eastAsia="ko-KR"/>
        </w:rPr>
        <w:t>can</w:t>
      </w:r>
      <w:r w:rsidRPr="006D13A1">
        <w:rPr>
          <w:rFonts w:eastAsia="맑은 고딕"/>
          <w:color w:val="000000"/>
          <w:spacing w:val="-1"/>
          <w:sz w:val="20"/>
          <w:lang w:val="en-US" w:eastAsia="ko-KR"/>
        </w:rPr>
        <w:t xml:space="preserve"> </w:t>
      </w:r>
      <w:r w:rsidRPr="006D13A1">
        <w:rPr>
          <w:rFonts w:eastAsia="맑은 고딕"/>
          <w:color w:val="000000"/>
          <w:sz w:val="20"/>
          <w:lang w:val="en-US" w:eastAsia="ko-KR"/>
        </w:rPr>
        <w:t>provide</w:t>
      </w:r>
      <w:r w:rsidRPr="006D13A1">
        <w:rPr>
          <w:rFonts w:eastAsia="맑은 고딕"/>
          <w:color w:val="000000"/>
          <w:spacing w:val="-1"/>
          <w:sz w:val="20"/>
          <w:lang w:val="en-US" w:eastAsia="ko-KR"/>
        </w:rPr>
        <w:t xml:space="preserve"> </w:t>
      </w:r>
      <w:r w:rsidRPr="006D13A1">
        <w:rPr>
          <w:rFonts w:eastAsia="맑은 고딕"/>
          <w:color w:val="000000"/>
          <w:sz w:val="20"/>
          <w:lang w:val="en-US" w:eastAsia="ko-KR"/>
        </w:rPr>
        <w:t>feed- back (see 10.37.5.2</w:t>
      </w:r>
      <w:r w:rsidRPr="006D13A1">
        <w:rPr>
          <w:rFonts w:eastAsia="맑은 고딕"/>
          <w:color w:val="000000"/>
          <w:spacing w:val="-2"/>
          <w:sz w:val="20"/>
          <w:lang w:val="en-US" w:eastAsia="ko-KR"/>
        </w:rPr>
        <w:t xml:space="preserve"> </w:t>
      </w:r>
      <w:r w:rsidRPr="006D13A1">
        <w:rPr>
          <w:rFonts w:eastAsia="맑은 고딕"/>
          <w:color w:val="000000"/>
          <w:sz w:val="20"/>
          <w:lang w:val="en-US" w:eastAsia="ko-KR"/>
        </w:rPr>
        <w:t>(Rules for VHT sounding protocol sequences)</w:t>
      </w:r>
      <w:r w:rsidRPr="006D13A1">
        <w:rPr>
          <w:rFonts w:eastAsia="맑은 고딕"/>
          <w:color w:val="000000"/>
          <w:sz w:val="20"/>
          <w:u w:val="single"/>
          <w:lang w:val="en-US" w:eastAsia="ko-KR"/>
        </w:rPr>
        <w:t>, 26.7</w:t>
      </w:r>
      <w:r w:rsidRPr="006D13A1">
        <w:rPr>
          <w:rFonts w:eastAsia="맑은 고딕"/>
          <w:color w:val="000000"/>
          <w:spacing w:val="-2"/>
          <w:sz w:val="20"/>
          <w:u w:val="single"/>
          <w:lang w:val="en-US" w:eastAsia="ko-KR"/>
        </w:rPr>
        <w:t xml:space="preserve"> </w:t>
      </w:r>
      <w:r w:rsidRPr="006D13A1">
        <w:rPr>
          <w:rFonts w:eastAsia="맑은 고딕"/>
          <w:color w:val="000000"/>
          <w:sz w:val="20"/>
          <w:u w:val="single"/>
          <w:lang w:val="en-US" w:eastAsia="ko-KR"/>
        </w:rPr>
        <w:t>(HE sounding operation), 35.7</w:t>
      </w:r>
      <w:r w:rsidRPr="006D13A1">
        <w:rPr>
          <w:rFonts w:eastAsia="맑은 고딕"/>
          <w:color w:val="000000"/>
          <w:sz w:val="20"/>
          <w:lang w:val="en-US" w:eastAsia="ko-KR"/>
        </w:rPr>
        <w:t xml:space="preserve"> </w:t>
      </w:r>
      <w:r w:rsidRPr="006D13A1">
        <w:rPr>
          <w:rFonts w:eastAsia="맑은 고딕"/>
          <w:color w:val="000000"/>
          <w:sz w:val="20"/>
          <w:u w:val="single"/>
          <w:lang w:val="en-US" w:eastAsia="ko-KR"/>
        </w:rPr>
        <w:t>(EHT</w:t>
      </w:r>
      <w:r w:rsidRPr="006D13A1">
        <w:rPr>
          <w:rFonts w:eastAsia="맑은 고딕"/>
          <w:color w:val="000000"/>
          <w:spacing w:val="-4"/>
          <w:sz w:val="20"/>
          <w:u w:val="single"/>
          <w:lang w:val="en-US" w:eastAsia="ko-KR"/>
        </w:rPr>
        <w:t xml:space="preserve"> </w:t>
      </w:r>
      <w:r w:rsidRPr="006D13A1">
        <w:rPr>
          <w:rFonts w:eastAsia="맑은 고딕"/>
          <w:color w:val="000000"/>
          <w:sz w:val="20"/>
          <w:u w:val="single"/>
          <w:lang w:val="en-US" w:eastAsia="ko-KR"/>
        </w:rPr>
        <w:t>sounding</w:t>
      </w:r>
      <w:r w:rsidRPr="006D13A1">
        <w:rPr>
          <w:rFonts w:eastAsia="맑은 고딕"/>
          <w:color w:val="000000"/>
          <w:spacing w:val="-4"/>
          <w:sz w:val="20"/>
          <w:u w:val="single"/>
          <w:lang w:val="en-US" w:eastAsia="ko-KR"/>
        </w:rPr>
        <w:t xml:space="preserve"> </w:t>
      </w:r>
      <w:r w:rsidRPr="006D13A1">
        <w:rPr>
          <w:rFonts w:eastAsia="맑은 고딕"/>
          <w:color w:val="000000"/>
          <w:sz w:val="20"/>
          <w:u w:val="single"/>
          <w:lang w:val="en-US" w:eastAsia="ko-KR"/>
        </w:rPr>
        <w:t>operation)</w:t>
      </w:r>
      <w:r w:rsidRPr="006D13A1">
        <w:rPr>
          <w:rFonts w:eastAsia="맑은 고딕"/>
          <w:color w:val="000000"/>
          <w:sz w:val="20"/>
          <w:lang w:val="en-US" w:eastAsia="ko-KR"/>
        </w:rPr>
        <w:t>),</w:t>
      </w:r>
      <w:r w:rsidRPr="006D13A1">
        <w:rPr>
          <w:rFonts w:eastAsia="맑은 고딕"/>
          <w:color w:val="000000"/>
          <w:spacing w:val="-4"/>
          <w:sz w:val="20"/>
          <w:lang w:val="en-US" w:eastAsia="ko-KR"/>
        </w:rPr>
        <w:t xml:space="preserve"> </w:t>
      </w:r>
      <w:r w:rsidRPr="006D13A1">
        <w:rPr>
          <w:rFonts w:eastAsia="맑은 고딕"/>
          <w:color w:val="000000"/>
          <w:sz w:val="20"/>
          <w:lang w:val="en-US" w:eastAsia="ko-KR"/>
        </w:rPr>
        <w:t>while</w:t>
      </w:r>
      <w:r w:rsidRPr="006D13A1">
        <w:rPr>
          <w:rFonts w:eastAsia="맑은 고딕"/>
          <w:color w:val="000000"/>
          <w:spacing w:val="-4"/>
          <w:sz w:val="20"/>
          <w:lang w:val="en-US" w:eastAsia="ko-KR"/>
        </w:rPr>
        <w:t xml:space="preserve"> </w:t>
      </w:r>
      <w:r w:rsidRPr="006D13A1">
        <w:rPr>
          <w:rFonts w:eastAsia="맑은 고딕"/>
          <w:color w:val="000000"/>
          <w:sz w:val="20"/>
          <w:lang w:val="en-US" w:eastAsia="ko-KR"/>
        </w:rPr>
        <w:t>in</w:t>
      </w:r>
      <w:r w:rsidRPr="006D13A1">
        <w:rPr>
          <w:rFonts w:eastAsia="맑은 고딕"/>
          <w:color w:val="000000"/>
          <w:spacing w:val="-4"/>
          <w:sz w:val="20"/>
          <w:lang w:val="en-US" w:eastAsia="ko-KR"/>
        </w:rPr>
        <w:t xml:space="preserve"> </w:t>
      </w:r>
      <w:r w:rsidRPr="006D13A1">
        <w:rPr>
          <w:rFonts w:eastAsia="맑은 고딕"/>
          <w:color w:val="000000"/>
          <w:sz w:val="20"/>
          <w:lang w:val="en-US" w:eastAsia="ko-KR"/>
        </w:rPr>
        <w:t>the</w:t>
      </w:r>
      <w:r w:rsidRPr="006D13A1">
        <w:rPr>
          <w:rFonts w:eastAsia="맑은 고딕"/>
          <w:color w:val="000000"/>
          <w:spacing w:val="-4"/>
          <w:sz w:val="20"/>
          <w:lang w:val="en-US" w:eastAsia="ko-KR"/>
        </w:rPr>
        <w:t xml:space="preserve"> </w:t>
      </w:r>
      <w:r w:rsidRPr="006D13A1">
        <w:rPr>
          <w:rFonts w:eastAsia="맑은 고딕"/>
          <w:color w:val="000000"/>
          <w:sz w:val="20"/>
          <w:lang w:val="en-US" w:eastAsia="ko-KR"/>
        </w:rPr>
        <w:t>case</w:t>
      </w:r>
      <w:r w:rsidRPr="006D13A1">
        <w:rPr>
          <w:rFonts w:eastAsia="맑은 고딕"/>
          <w:color w:val="000000"/>
          <w:spacing w:val="-4"/>
          <w:sz w:val="20"/>
          <w:lang w:val="en-US" w:eastAsia="ko-KR"/>
        </w:rPr>
        <w:t xml:space="preserve"> </w:t>
      </w:r>
      <w:r w:rsidRPr="006D13A1">
        <w:rPr>
          <w:rFonts w:eastAsia="맑은 고딕"/>
          <w:color w:val="000000"/>
          <w:sz w:val="20"/>
          <w:lang w:val="en-US" w:eastAsia="ko-KR"/>
        </w:rPr>
        <w:t>of</w:t>
      </w:r>
      <w:r w:rsidRPr="006D13A1">
        <w:rPr>
          <w:rFonts w:eastAsia="맑은 고딕"/>
          <w:color w:val="000000"/>
          <w:spacing w:val="-4"/>
          <w:sz w:val="20"/>
          <w:lang w:val="en-US" w:eastAsia="ko-KR"/>
        </w:rPr>
        <w:t xml:space="preserve"> </w:t>
      </w:r>
      <w:r w:rsidRPr="006D13A1">
        <w:rPr>
          <w:rFonts w:eastAsia="맑은 고딕"/>
          <w:color w:val="000000"/>
          <w:sz w:val="20"/>
          <w:lang w:val="en-US" w:eastAsia="ko-KR"/>
        </w:rPr>
        <w:t>Ranging</w:t>
      </w:r>
      <w:r w:rsidRPr="006D13A1">
        <w:rPr>
          <w:rFonts w:eastAsia="맑은 고딕"/>
          <w:color w:val="000000"/>
          <w:spacing w:val="-4"/>
          <w:sz w:val="20"/>
          <w:lang w:val="en-US" w:eastAsia="ko-KR"/>
        </w:rPr>
        <w:t xml:space="preserve"> </w:t>
      </w:r>
      <w:r w:rsidRPr="006D13A1">
        <w:rPr>
          <w:rFonts w:eastAsia="맑은 고딕"/>
          <w:color w:val="000000"/>
          <w:sz w:val="20"/>
          <w:lang w:val="en-US" w:eastAsia="ko-KR"/>
        </w:rPr>
        <w:t>NDP</w:t>
      </w:r>
      <w:r w:rsidRPr="006D13A1">
        <w:rPr>
          <w:rFonts w:eastAsia="맑은 고딕"/>
          <w:color w:val="000000"/>
          <w:spacing w:val="-4"/>
          <w:sz w:val="20"/>
          <w:lang w:val="en-US" w:eastAsia="ko-KR"/>
        </w:rPr>
        <w:t xml:space="preserve"> </w:t>
      </w:r>
      <w:r w:rsidRPr="006D13A1">
        <w:rPr>
          <w:rFonts w:eastAsia="맑은 고딕"/>
          <w:color w:val="000000"/>
          <w:sz w:val="20"/>
          <w:lang w:val="en-US" w:eastAsia="ko-KR"/>
        </w:rPr>
        <w:t>Announcement</w:t>
      </w:r>
      <w:r w:rsidRPr="006D13A1">
        <w:rPr>
          <w:rFonts w:eastAsia="맑은 고딕"/>
          <w:color w:val="000000"/>
          <w:spacing w:val="-4"/>
          <w:sz w:val="20"/>
          <w:lang w:val="en-US" w:eastAsia="ko-KR"/>
        </w:rPr>
        <w:t xml:space="preserve"> </w:t>
      </w:r>
      <w:r w:rsidRPr="006D13A1">
        <w:rPr>
          <w:rFonts w:eastAsia="맑은 고딕"/>
          <w:color w:val="000000"/>
          <w:sz w:val="20"/>
          <w:lang w:val="en-US" w:eastAsia="ko-KR"/>
        </w:rPr>
        <w:t>frames,</w:t>
      </w:r>
      <w:r w:rsidRPr="006D13A1">
        <w:rPr>
          <w:rFonts w:eastAsia="맑은 고딕"/>
          <w:color w:val="000000"/>
          <w:spacing w:val="-4"/>
          <w:sz w:val="20"/>
          <w:lang w:val="en-US" w:eastAsia="ko-KR"/>
        </w:rPr>
        <w:t xml:space="preserve"> </w:t>
      </w:r>
      <w:r w:rsidRPr="006D13A1">
        <w:rPr>
          <w:rFonts w:eastAsia="맑은 고딕"/>
          <w:color w:val="000000"/>
          <w:sz w:val="20"/>
          <w:lang w:val="en-US" w:eastAsia="ko-KR"/>
        </w:rPr>
        <w:t>the</w:t>
      </w:r>
      <w:r w:rsidRPr="006D13A1">
        <w:rPr>
          <w:rFonts w:eastAsia="맑은 고딕"/>
          <w:color w:val="000000"/>
          <w:spacing w:val="-4"/>
          <w:sz w:val="20"/>
          <w:lang w:val="en-US" w:eastAsia="ko-KR"/>
        </w:rPr>
        <w:t xml:space="preserve"> </w:t>
      </w:r>
      <w:r w:rsidRPr="006D13A1">
        <w:rPr>
          <w:rFonts w:eastAsia="맑은 고딕"/>
          <w:color w:val="000000"/>
          <w:sz w:val="20"/>
          <w:lang w:val="en-US" w:eastAsia="ko-KR"/>
        </w:rPr>
        <w:t>RA</w:t>
      </w:r>
      <w:r w:rsidRPr="006D13A1">
        <w:rPr>
          <w:rFonts w:eastAsia="맑은 고딕"/>
          <w:color w:val="000000"/>
          <w:spacing w:val="-4"/>
          <w:sz w:val="20"/>
          <w:lang w:val="en-US" w:eastAsia="ko-KR"/>
        </w:rPr>
        <w:t xml:space="preserve"> </w:t>
      </w:r>
      <w:r w:rsidRPr="006D13A1">
        <w:rPr>
          <w:rFonts w:eastAsia="맑은 고딕"/>
          <w:color w:val="000000"/>
          <w:sz w:val="20"/>
          <w:lang w:val="en-US" w:eastAsia="ko-KR"/>
        </w:rPr>
        <w:t>address</w:t>
      </w:r>
      <w:r w:rsidRPr="006D13A1">
        <w:rPr>
          <w:rFonts w:eastAsia="맑은 고딕"/>
          <w:color w:val="000000"/>
          <w:spacing w:val="-4"/>
          <w:sz w:val="20"/>
          <w:lang w:val="en-US" w:eastAsia="ko-KR"/>
        </w:rPr>
        <w:t xml:space="preserve"> </w:t>
      </w:r>
      <w:r w:rsidRPr="006D13A1">
        <w:rPr>
          <w:rFonts w:eastAsia="맑은 고딕"/>
          <w:color w:val="000000"/>
          <w:sz w:val="20"/>
          <w:lang w:val="en-US" w:eastAsia="ko-KR"/>
        </w:rPr>
        <w:t>is</w:t>
      </w:r>
      <w:r w:rsidRPr="006D13A1">
        <w:rPr>
          <w:rFonts w:eastAsia="맑은 고딕"/>
          <w:color w:val="000000"/>
          <w:spacing w:val="-4"/>
          <w:sz w:val="20"/>
          <w:lang w:val="en-US" w:eastAsia="ko-KR"/>
        </w:rPr>
        <w:t xml:space="preserve"> </w:t>
      </w:r>
      <w:r w:rsidRPr="006D13A1">
        <w:rPr>
          <w:rFonts w:eastAsia="맑은 고딕"/>
          <w:color w:val="000000"/>
          <w:sz w:val="20"/>
          <w:lang w:val="en-US" w:eastAsia="ko-KR"/>
        </w:rPr>
        <w:t>set to</w:t>
      </w:r>
      <w:r w:rsidRPr="006D13A1">
        <w:rPr>
          <w:rFonts w:eastAsia="맑은 고딕"/>
          <w:color w:val="000000"/>
          <w:spacing w:val="-8"/>
          <w:sz w:val="20"/>
          <w:lang w:val="en-US" w:eastAsia="ko-KR"/>
        </w:rPr>
        <w:t xml:space="preserve"> </w:t>
      </w:r>
      <w:r w:rsidRPr="006D13A1">
        <w:rPr>
          <w:rFonts w:eastAsia="맑은 고딕"/>
          <w:color w:val="000000"/>
          <w:sz w:val="20"/>
          <w:lang w:val="en-US" w:eastAsia="ko-KR"/>
        </w:rPr>
        <w:t>the</w:t>
      </w:r>
      <w:r w:rsidRPr="006D13A1">
        <w:rPr>
          <w:rFonts w:eastAsia="맑은 고딕"/>
          <w:color w:val="000000"/>
          <w:spacing w:val="-8"/>
          <w:sz w:val="20"/>
          <w:lang w:val="en-US" w:eastAsia="ko-KR"/>
        </w:rPr>
        <w:t xml:space="preserve"> </w:t>
      </w:r>
      <w:r w:rsidRPr="006D13A1">
        <w:rPr>
          <w:rFonts w:eastAsia="맑은 고딕"/>
          <w:color w:val="000000"/>
          <w:sz w:val="20"/>
          <w:lang w:val="en-US" w:eastAsia="ko-KR"/>
        </w:rPr>
        <w:t>address</w:t>
      </w:r>
      <w:r w:rsidRPr="006D13A1">
        <w:rPr>
          <w:rFonts w:eastAsia="맑은 고딕"/>
          <w:color w:val="000000"/>
          <w:spacing w:val="-9"/>
          <w:sz w:val="20"/>
          <w:lang w:val="en-US" w:eastAsia="ko-KR"/>
        </w:rPr>
        <w:t xml:space="preserve"> </w:t>
      </w:r>
      <w:r w:rsidRPr="006D13A1">
        <w:rPr>
          <w:rFonts w:eastAsia="맑은 고딕"/>
          <w:color w:val="000000"/>
          <w:sz w:val="20"/>
          <w:lang w:val="en-US" w:eastAsia="ko-KR"/>
        </w:rPr>
        <w:t>of</w:t>
      </w:r>
      <w:r w:rsidRPr="006D13A1">
        <w:rPr>
          <w:rFonts w:eastAsia="맑은 고딕"/>
          <w:color w:val="000000"/>
          <w:spacing w:val="-7"/>
          <w:sz w:val="20"/>
          <w:lang w:val="en-US" w:eastAsia="ko-KR"/>
        </w:rPr>
        <w:t xml:space="preserve"> </w:t>
      </w:r>
      <w:r w:rsidRPr="006D13A1">
        <w:rPr>
          <w:rFonts w:eastAsia="맑은 고딕"/>
          <w:color w:val="000000"/>
          <w:sz w:val="20"/>
          <w:lang w:val="en-US" w:eastAsia="ko-KR"/>
        </w:rPr>
        <w:t>the</w:t>
      </w:r>
      <w:r w:rsidRPr="006D13A1">
        <w:rPr>
          <w:rFonts w:eastAsia="맑은 고딕"/>
          <w:color w:val="000000"/>
          <w:spacing w:val="-9"/>
          <w:sz w:val="20"/>
          <w:lang w:val="en-US" w:eastAsia="ko-KR"/>
        </w:rPr>
        <w:t xml:space="preserve"> </w:t>
      </w:r>
      <w:r w:rsidRPr="006D13A1">
        <w:rPr>
          <w:rFonts w:eastAsia="맑은 고딕"/>
          <w:color w:val="000000"/>
          <w:sz w:val="20"/>
          <w:lang w:val="en-US" w:eastAsia="ko-KR"/>
        </w:rPr>
        <w:t>RSTA</w:t>
      </w:r>
      <w:r w:rsidRPr="006D13A1">
        <w:rPr>
          <w:rFonts w:eastAsia="맑은 고딕"/>
          <w:color w:val="000000"/>
          <w:spacing w:val="-8"/>
          <w:sz w:val="20"/>
          <w:lang w:val="en-US" w:eastAsia="ko-KR"/>
        </w:rPr>
        <w:t xml:space="preserve"> </w:t>
      </w:r>
      <w:r w:rsidRPr="006D13A1">
        <w:rPr>
          <w:rFonts w:eastAsia="맑은 고딕"/>
          <w:color w:val="000000"/>
          <w:sz w:val="20"/>
          <w:lang w:val="en-US" w:eastAsia="ko-KR"/>
        </w:rPr>
        <w:t>or</w:t>
      </w:r>
      <w:r w:rsidRPr="006D13A1">
        <w:rPr>
          <w:rFonts w:eastAsia="맑은 고딕"/>
          <w:color w:val="000000"/>
          <w:spacing w:val="-8"/>
          <w:sz w:val="20"/>
          <w:lang w:val="en-US" w:eastAsia="ko-KR"/>
        </w:rPr>
        <w:t xml:space="preserve"> </w:t>
      </w:r>
      <w:r w:rsidRPr="006D13A1">
        <w:rPr>
          <w:rFonts w:eastAsia="맑은 고딕"/>
          <w:color w:val="000000"/>
          <w:sz w:val="20"/>
          <w:lang w:val="en-US" w:eastAsia="ko-KR"/>
        </w:rPr>
        <w:t>ISTA</w:t>
      </w:r>
      <w:r w:rsidRPr="006D13A1">
        <w:rPr>
          <w:rFonts w:eastAsia="맑은 고딕"/>
          <w:color w:val="000000"/>
          <w:spacing w:val="-8"/>
          <w:sz w:val="20"/>
          <w:lang w:val="en-US" w:eastAsia="ko-KR"/>
        </w:rPr>
        <w:t xml:space="preserve"> </w:t>
      </w:r>
      <w:r w:rsidRPr="006D13A1">
        <w:rPr>
          <w:rFonts w:eastAsia="맑은 고딕"/>
          <w:color w:val="000000"/>
          <w:sz w:val="20"/>
          <w:lang w:val="en-US" w:eastAsia="ko-KR"/>
        </w:rPr>
        <w:t>that</w:t>
      </w:r>
      <w:r w:rsidRPr="006D13A1">
        <w:rPr>
          <w:rFonts w:eastAsia="맑은 고딕"/>
          <w:color w:val="000000"/>
          <w:spacing w:val="-8"/>
          <w:sz w:val="20"/>
          <w:lang w:val="en-US" w:eastAsia="ko-KR"/>
        </w:rPr>
        <w:t xml:space="preserve"> </w:t>
      </w:r>
      <w:r w:rsidRPr="006D13A1">
        <w:rPr>
          <w:rFonts w:eastAsia="맑은 고딕"/>
          <w:color w:val="000000"/>
          <w:sz w:val="20"/>
          <w:lang w:val="en-US" w:eastAsia="ko-KR"/>
        </w:rPr>
        <w:t>is</w:t>
      </w:r>
      <w:r w:rsidRPr="006D13A1">
        <w:rPr>
          <w:rFonts w:eastAsia="맑은 고딕"/>
          <w:color w:val="000000"/>
          <w:spacing w:val="-8"/>
          <w:sz w:val="20"/>
          <w:lang w:val="en-US" w:eastAsia="ko-KR"/>
        </w:rPr>
        <w:t xml:space="preserve"> </w:t>
      </w:r>
      <w:r w:rsidRPr="006D13A1">
        <w:rPr>
          <w:rFonts w:eastAsia="맑은 고딕"/>
          <w:color w:val="000000"/>
          <w:sz w:val="20"/>
          <w:lang w:val="en-US" w:eastAsia="ko-KR"/>
        </w:rPr>
        <w:t>the</w:t>
      </w:r>
      <w:r w:rsidRPr="006D13A1">
        <w:rPr>
          <w:rFonts w:eastAsia="맑은 고딕"/>
          <w:color w:val="000000"/>
          <w:spacing w:val="-9"/>
          <w:sz w:val="20"/>
          <w:lang w:val="en-US" w:eastAsia="ko-KR"/>
        </w:rPr>
        <w:t xml:space="preserve"> </w:t>
      </w:r>
      <w:r w:rsidRPr="006D13A1">
        <w:rPr>
          <w:rFonts w:eastAsia="맑은 고딕"/>
          <w:color w:val="000000"/>
          <w:sz w:val="20"/>
          <w:lang w:val="en-US" w:eastAsia="ko-KR"/>
        </w:rPr>
        <w:t>intended</w:t>
      </w:r>
      <w:r w:rsidRPr="006D13A1">
        <w:rPr>
          <w:rFonts w:eastAsia="맑은 고딕"/>
          <w:color w:val="000000"/>
          <w:spacing w:val="-8"/>
          <w:sz w:val="20"/>
          <w:lang w:val="en-US" w:eastAsia="ko-KR"/>
        </w:rPr>
        <w:t xml:space="preserve"> </w:t>
      </w:r>
      <w:r w:rsidRPr="006D13A1">
        <w:rPr>
          <w:rFonts w:eastAsia="맑은 고딕"/>
          <w:color w:val="000000"/>
          <w:sz w:val="20"/>
          <w:lang w:val="en-US" w:eastAsia="ko-KR"/>
        </w:rPr>
        <w:t>recipient</w:t>
      </w:r>
      <w:r w:rsidRPr="006D13A1">
        <w:rPr>
          <w:rFonts w:eastAsia="맑은 고딕"/>
          <w:color w:val="000000"/>
          <w:spacing w:val="-7"/>
          <w:sz w:val="20"/>
          <w:lang w:val="en-US" w:eastAsia="ko-KR"/>
        </w:rPr>
        <w:t xml:space="preserve"> </w:t>
      </w:r>
      <w:r w:rsidRPr="006D13A1">
        <w:rPr>
          <w:rFonts w:eastAsia="맑은 고딕"/>
          <w:color w:val="000000"/>
          <w:sz w:val="20"/>
          <w:lang w:val="en-US" w:eastAsia="ko-KR"/>
        </w:rPr>
        <w:t>of</w:t>
      </w:r>
      <w:r w:rsidRPr="006D13A1">
        <w:rPr>
          <w:rFonts w:eastAsia="맑은 고딕"/>
          <w:color w:val="000000"/>
          <w:spacing w:val="-7"/>
          <w:sz w:val="20"/>
          <w:lang w:val="en-US" w:eastAsia="ko-KR"/>
        </w:rPr>
        <w:t xml:space="preserve"> </w:t>
      </w:r>
      <w:r w:rsidRPr="006D13A1">
        <w:rPr>
          <w:rFonts w:eastAsia="맑은 고딕"/>
          <w:color w:val="000000"/>
          <w:sz w:val="20"/>
          <w:lang w:val="en-US" w:eastAsia="ko-KR"/>
        </w:rPr>
        <w:t>the</w:t>
      </w:r>
      <w:r w:rsidRPr="006D13A1">
        <w:rPr>
          <w:rFonts w:eastAsia="맑은 고딕"/>
          <w:color w:val="000000"/>
          <w:spacing w:val="-7"/>
          <w:sz w:val="20"/>
          <w:lang w:val="en-US" w:eastAsia="ko-KR"/>
        </w:rPr>
        <w:t xml:space="preserve"> </w:t>
      </w:r>
      <w:r w:rsidRPr="006D13A1">
        <w:rPr>
          <w:rFonts w:eastAsia="맑은 고딕"/>
          <w:color w:val="000000"/>
          <w:sz w:val="20"/>
          <w:lang w:val="en-US" w:eastAsia="ko-KR"/>
        </w:rPr>
        <w:t>frame.</w:t>
      </w:r>
      <w:r w:rsidRPr="006D13A1">
        <w:rPr>
          <w:rFonts w:eastAsia="맑은 고딕"/>
          <w:color w:val="000000"/>
          <w:spacing w:val="-8"/>
          <w:sz w:val="20"/>
          <w:lang w:val="en-US" w:eastAsia="ko-KR"/>
        </w:rPr>
        <w:t xml:space="preserve"> </w:t>
      </w:r>
      <w:r w:rsidRPr="006D13A1">
        <w:rPr>
          <w:rFonts w:eastAsia="맑은 고딕"/>
          <w:color w:val="000000"/>
          <w:sz w:val="20"/>
          <w:lang w:val="en-US" w:eastAsia="ko-KR"/>
        </w:rPr>
        <w:t>If</w:t>
      </w:r>
      <w:r w:rsidRPr="006D13A1">
        <w:rPr>
          <w:rFonts w:eastAsia="맑은 고딕"/>
          <w:color w:val="000000"/>
          <w:spacing w:val="-9"/>
          <w:sz w:val="20"/>
          <w:lang w:val="en-US" w:eastAsia="ko-KR"/>
        </w:rPr>
        <w:t xml:space="preserve"> </w:t>
      </w:r>
      <w:r w:rsidRPr="006D13A1">
        <w:rPr>
          <w:rFonts w:eastAsia="맑은 고딕"/>
          <w:color w:val="000000"/>
          <w:sz w:val="20"/>
          <w:lang w:val="en-US" w:eastAsia="ko-KR"/>
        </w:rPr>
        <w:t>the</w:t>
      </w:r>
      <w:r w:rsidRPr="006D13A1">
        <w:rPr>
          <w:rFonts w:eastAsia="맑은 고딕"/>
          <w:color w:val="000000"/>
          <w:spacing w:val="-9"/>
          <w:sz w:val="20"/>
          <w:lang w:val="en-US" w:eastAsia="ko-KR"/>
        </w:rPr>
        <w:t xml:space="preserve"> </w:t>
      </w:r>
      <w:r w:rsidRPr="006D13A1">
        <w:rPr>
          <w:rFonts w:eastAsia="맑은 고딕"/>
          <w:strike/>
          <w:color w:val="000000"/>
          <w:sz w:val="20"/>
          <w:lang w:val="en-US" w:eastAsia="ko-KR"/>
        </w:rPr>
        <w:t>VHT/HE/Ranging</w:t>
      </w:r>
      <w:r w:rsidRPr="006D13A1">
        <w:rPr>
          <w:rFonts w:eastAsia="맑은 고딕"/>
          <w:color w:val="000000"/>
          <w:spacing w:val="-8"/>
          <w:sz w:val="20"/>
          <w:lang w:val="en-US" w:eastAsia="ko-KR"/>
        </w:rPr>
        <w:t xml:space="preserve"> </w:t>
      </w:r>
      <w:r w:rsidRPr="006D13A1">
        <w:rPr>
          <w:rFonts w:eastAsia="맑은 고딕"/>
          <w:color w:val="000000"/>
          <w:spacing w:val="-5"/>
          <w:sz w:val="20"/>
          <w:lang w:val="en-US" w:eastAsia="ko-KR"/>
        </w:rPr>
        <w:t>NDP</w:t>
      </w:r>
      <w:r w:rsidR="00BA0157">
        <w:rPr>
          <w:rFonts w:eastAsia="맑은 고딕"/>
          <w:color w:val="000000"/>
          <w:spacing w:val="-5"/>
          <w:sz w:val="20"/>
          <w:lang w:val="en-US" w:eastAsia="ko-KR"/>
        </w:rPr>
        <w:t xml:space="preserve"> </w:t>
      </w:r>
      <w:r w:rsidRPr="006D13A1">
        <w:rPr>
          <w:rFonts w:eastAsia="맑은 고딕"/>
          <w:sz w:val="20"/>
          <w:lang w:val="en-US" w:eastAsia="ko-KR"/>
        </w:rPr>
        <w:t>Announcement frame contains more than one STA Info field</w:t>
      </w:r>
      <w:ins w:id="15" w:author="천진영/책임연구원/ICT기술센터 C&amp;M표준(연)IoT커넥티비티표준Task(jiny.chun@lge.com)" w:date="2022-08-23T14:47:00Z">
        <w:r w:rsidR="00356509">
          <w:rPr>
            <w:rFonts w:eastAsia="맑은 고딕"/>
            <w:sz w:val="20"/>
            <w:lang w:val="en-US" w:eastAsia="ko-KR"/>
          </w:rPr>
          <w:t xml:space="preserve"> </w:t>
        </w:r>
      </w:ins>
      <w:ins w:id="16" w:author="천진영/책임연구원/ICT기술센터 C&amp;M표준(연)IoT커넥티비티표준Task(jiny.chun@lge.com)" w:date="2022-08-23T14:49:00Z">
        <w:r w:rsidR="00356509" w:rsidRPr="00FA4CCE">
          <w:rPr>
            <w:rFonts w:eastAsia="맑은 고딕"/>
            <w:color w:val="70AD47" w:themeColor="accent6"/>
            <w:sz w:val="20"/>
            <w:lang w:val="en-US" w:eastAsia="ko-KR"/>
          </w:rPr>
          <w:t>(#13542</w:t>
        </w:r>
        <w:proofErr w:type="gramStart"/>
        <w:r w:rsidR="00356509" w:rsidRPr="00FA4CCE">
          <w:rPr>
            <w:rFonts w:eastAsia="맑은 고딕"/>
            <w:color w:val="70AD47" w:themeColor="accent6"/>
            <w:sz w:val="20"/>
            <w:lang w:val="en-US" w:eastAsia="ko-KR"/>
          </w:rPr>
          <w:t>)</w:t>
        </w:r>
      </w:ins>
      <w:ins w:id="17" w:author="천진영/책임연구원/ICT기술센터 C&amp;M표준(연)IoT커넥티비티표준Task(jiny.chun@lge.com)" w:date="2022-08-23T14:47:00Z">
        <w:r w:rsidR="00356509" w:rsidRPr="00FA4CCE">
          <w:rPr>
            <w:rFonts w:eastAsia="맑은 고딕"/>
            <w:sz w:val="20"/>
            <w:u w:val="single"/>
            <w:lang w:val="en-US" w:eastAsia="ko-KR"/>
          </w:rPr>
          <w:t>with</w:t>
        </w:r>
        <w:proofErr w:type="gramEnd"/>
        <w:r w:rsidR="00356509" w:rsidRPr="00FA4CCE">
          <w:rPr>
            <w:rFonts w:eastAsia="맑은 고딕"/>
            <w:sz w:val="20"/>
            <w:u w:val="single"/>
            <w:lang w:val="en-US" w:eastAsia="ko-KR"/>
          </w:rPr>
          <w:t xml:space="preserve"> a value less than 2008 in the AID11 subfield</w:t>
        </w:r>
      </w:ins>
      <w:r w:rsidRPr="006D13A1">
        <w:rPr>
          <w:rFonts w:eastAsia="맑은 고딕"/>
          <w:sz w:val="20"/>
          <w:lang w:val="en-US" w:eastAsia="ko-KR"/>
        </w:rPr>
        <w:t xml:space="preserve">, then the RA field is set to the broadcast </w:t>
      </w:r>
      <w:r w:rsidRPr="006D13A1">
        <w:rPr>
          <w:rFonts w:eastAsia="맑은 고딕"/>
          <w:spacing w:val="-2"/>
          <w:sz w:val="20"/>
          <w:lang w:val="en-US" w:eastAsia="ko-KR"/>
        </w:rPr>
        <w:t>address.</w:t>
      </w:r>
    </w:p>
    <w:p w14:paraId="382CC258" w14:textId="77777777" w:rsidR="006D13A1" w:rsidRPr="006D13A1" w:rsidRDefault="006D13A1" w:rsidP="006D13A1">
      <w:pPr>
        <w:widowControl w:val="0"/>
        <w:kinsoku w:val="0"/>
        <w:overflowPunct w:val="0"/>
        <w:autoSpaceDE w:val="0"/>
        <w:autoSpaceDN w:val="0"/>
        <w:adjustRightInd w:val="0"/>
        <w:spacing w:before="7"/>
        <w:rPr>
          <w:rFonts w:eastAsia="맑은 고딕"/>
          <w:szCs w:val="22"/>
          <w:lang w:val="en-US" w:eastAsia="ko-KR"/>
        </w:rPr>
      </w:pPr>
    </w:p>
    <w:p w14:paraId="282885C2" w14:textId="223A82B1" w:rsidR="006D13A1" w:rsidRPr="006D13A1" w:rsidRDefault="006D13A1" w:rsidP="006D13A1">
      <w:pPr>
        <w:widowControl w:val="0"/>
        <w:kinsoku w:val="0"/>
        <w:overflowPunct w:val="0"/>
        <w:autoSpaceDE w:val="0"/>
        <w:autoSpaceDN w:val="0"/>
        <w:adjustRightInd w:val="0"/>
        <w:spacing w:line="249" w:lineRule="auto"/>
        <w:ind w:right="996"/>
        <w:jc w:val="both"/>
        <w:rPr>
          <w:rFonts w:eastAsia="맑은 고딕"/>
          <w:sz w:val="20"/>
          <w:lang w:val="en-US" w:eastAsia="ko-KR"/>
        </w:rPr>
      </w:pPr>
      <w:r w:rsidRPr="006D13A1">
        <w:rPr>
          <w:rFonts w:eastAsia="맑은 고딕"/>
          <w:sz w:val="20"/>
          <w:lang w:val="en-US" w:eastAsia="ko-KR"/>
        </w:rPr>
        <w:t>The</w:t>
      </w:r>
      <w:r w:rsidRPr="006D13A1">
        <w:rPr>
          <w:rFonts w:eastAsia="맑은 고딕"/>
          <w:spacing w:val="-4"/>
          <w:sz w:val="20"/>
          <w:lang w:val="en-US" w:eastAsia="ko-KR"/>
        </w:rPr>
        <w:t xml:space="preserve"> </w:t>
      </w:r>
      <w:r w:rsidRPr="006D13A1">
        <w:rPr>
          <w:rFonts w:eastAsia="맑은 고딕"/>
          <w:sz w:val="20"/>
          <w:lang w:val="en-US" w:eastAsia="ko-KR"/>
        </w:rPr>
        <w:t>TA</w:t>
      </w:r>
      <w:r w:rsidRPr="006D13A1">
        <w:rPr>
          <w:rFonts w:eastAsia="맑은 고딕"/>
          <w:spacing w:val="-4"/>
          <w:sz w:val="20"/>
          <w:lang w:val="en-US" w:eastAsia="ko-KR"/>
        </w:rPr>
        <w:t xml:space="preserve"> </w:t>
      </w:r>
      <w:r w:rsidRPr="006D13A1">
        <w:rPr>
          <w:rFonts w:eastAsia="맑은 고딕"/>
          <w:sz w:val="20"/>
          <w:lang w:val="en-US" w:eastAsia="ko-KR"/>
        </w:rPr>
        <w:t>field</w:t>
      </w:r>
      <w:r w:rsidRPr="006D13A1">
        <w:rPr>
          <w:rFonts w:eastAsia="맑은 고딕"/>
          <w:spacing w:val="-3"/>
          <w:sz w:val="20"/>
          <w:lang w:val="en-US" w:eastAsia="ko-KR"/>
        </w:rPr>
        <w:t xml:space="preserve"> </w:t>
      </w:r>
      <w:r w:rsidRPr="006D13A1">
        <w:rPr>
          <w:rFonts w:eastAsia="맑은 고딕"/>
          <w:sz w:val="20"/>
          <w:lang w:val="en-US" w:eastAsia="ko-KR"/>
        </w:rPr>
        <w:t>is</w:t>
      </w:r>
      <w:r w:rsidRPr="006D13A1">
        <w:rPr>
          <w:rFonts w:eastAsia="맑은 고딕"/>
          <w:spacing w:val="-4"/>
          <w:sz w:val="20"/>
          <w:lang w:val="en-US" w:eastAsia="ko-KR"/>
        </w:rPr>
        <w:t xml:space="preserve"> </w:t>
      </w:r>
      <w:r w:rsidRPr="006D13A1">
        <w:rPr>
          <w:rFonts w:eastAsia="맑은 고딕"/>
          <w:sz w:val="20"/>
          <w:lang w:val="en-US" w:eastAsia="ko-KR"/>
        </w:rPr>
        <w:t>set</w:t>
      </w:r>
      <w:r w:rsidRPr="006D13A1">
        <w:rPr>
          <w:rFonts w:eastAsia="맑은 고딕"/>
          <w:spacing w:val="-4"/>
          <w:sz w:val="20"/>
          <w:lang w:val="en-US" w:eastAsia="ko-KR"/>
        </w:rPr>
        <w:t xml:space="preserve"> </w:t>
      </w:r>
      <w:r w:rsidRPr="006D13A1">
        <w:rPr>
          <w:rFonts w:eastAsia="맑은 고딕"/>
          <w:sz w:val="20"/>
          <w:lang w:val="en-US" w:eastAsia="ko-KR"/>
        </w:rPr>
        <w:t>to</w:t>
      </w:r>
      <w:r w:rsidRPr="006D13A1">
        <w:rPr>
          <w:rFonts w:eastAsia="맑은 고딕"/>
          <w:spacing w:val="-3"/>
          <w:sz w:val="20"/>
          <w:lang w:val="en-US" w:eastAsia="ko-KR"/>
        </w:rPr>
        <w:t xml:space="preserve"> </w:t>
      </w:r>
      <w:r w:rsidRPr="006D13A1">
        <w:rPr>
          <w:rFonts w:eastAsia="맑은 고딕"/>
          <w:sz w:val="20"/>
          <w:lang w:val="en-US" w:eastAsia="ko-KR"/>
        </w:rPr>
        <w:t>the</w:t>
      </w:r>
      <w:r w:rsidRPr="006D13A1">
        <w:rPr>
          <w:rFonts w:eastAsia="맑은 고딕"/>
          <w:spacing w:val="-3"/>
          <w:sz w:val="20"/>
          <w:lang w:val="en-US" w:eastAsia="ko-KR"/>
        </w:rPr>
        <w:t xml:space="preserve"> </w:t>
      </w:r>
      <w:r w:rsidRPr="006D13A1">
        <w:rPr>
          <w:rFonts w:eastAsia="맑은 고딕"/>
          <w:sz w:val="20"/>
          <w:lang w:val="en-US" w:eastAsia="ko-KR"/>
        </w:rPr>
        <w:t>address</w:t>
      </w:r>
      <w:r w:rsidRPr="006D13A1">
        <w:rPr>
          <w:rFonts w:eastAsia="맑은 고딕"/>
          <w:spacing w:val="-4"/>
          <w:sz w:val="20"/>
          <w:lang w:val="en-US" w:eastAsia="ko-KR"/>
        </w:rPr>
        <w:t xml:space="preserve"> </w:t>
      </w:r>
      <w:r w:rsidRPr="006D13A1">
        <w:rPr>
          <w:rFonts w:eastAsia="맑은 고딕"/>
          <w:sz w:val="20"/>
          <w:lang w:val="en-US" w:eastAsia="ko-KR"/>
        </w:rPr>
        <w:t>of</w:t>
      </w:r>
      <w:r w:rsidRPr="006D13A1">
        <w:rPr>
          <w:rFonts w:eastAsia="맑은 고딕"/>
          <w:spacing w:val="-5"/>
          <w:sz w:val="20"/>
          <w:lang w:val="en-US" w:eastAsia="ko-KR"/>
        </w:rPr>
        <w:t xml:space="preserve"> </w:t>
      </w:r>
      <w:r w:rsidRPr="006D13A1">
        <w:rPr>
          <w:rFonts w:eastAsia="맑은 고딕"/>
          <w:sz w:val="20"/>
          <w:lang w:val="en-US" w:eastAsia="ko-KR"/>
        </w:rPr>
        <w:t>the</w:t>
      </w:r>
      <w:r w:rsidRPr="006D13A1">
        <w:rPr>
          <w:rFonts w:eastAsia="맑은 고딕"/>
          <w:spacing w:val="-4"/>
          <w:sz w:val="20"/>
          <w:lang w:val="en-US" w:eastAsia="ko-KR"/>
        </w:rPr>
        <w:t xml:space="preserve"> </w:t>
      </w:r>
      <w:r w:rsidRPr="006D13A1">
        <w:rPr>
          <w:rFonts w:eastAsia="맑은 고딕"/>
          <w:sz w:val="20"/>
          <w:lang w:val="en-US" w:eastAsia="ko-KR"/>
        </w:rPr>
        <w:t>STA</w:t>
      </w:r>
      <w:r w:rsidRPr="006D13A1">
        <w:rPr>
          <w:rFonts w:eastAsia="맑은 고딕"/>
          <w:spacing w:val="-3"/>
          <w:sz w:val="20"/>
          <w:lang w:val="en-US" w:eastAsia="ko-KR"/>
        </w:rPr>
        <w:t xml:space="preserve"> </w:t>
      </w:r>
      <w:r w:rsidRPr="006D13A1">
        <w:rPr>
          <w:rFonts w:eastAsia="맑은 고딕"/>
          <w:sz w:val="20"/>
          <w:lang w:val="en-US" w:eastAsia="ko-KR"/>
        </w:rPr>
        <w:t>transmitting</w:t>
      </w:r>
      <w:r w:rsidRPr="006D13A1">
        <w:rPr>
          <w:rFonts w:eastAsia="맑은 고딕"/>
          <w:spacing w:val="-4"/>
          <w:sz w:val="20"/>
          <w:lang w:val="en-US" w:eastAsia="ko-KR"/>
        </w:rPr>
        <w:t xml:space="preserve"> </w:t>
      </w:r>
      <w:r w:rsidRPr="006D13A1">
        <w:rPr>
          <w:rFonts w:eastAsia="맑은 고딕"/>
          <w:sz w:val="20"/>
          <w:lang w:val="en-US" w:eastAsia="ko-KR"/>
        </w:rPr>
        <w:t>the</w:t>
      </w:r>
      <w:r w:rsidRPr="006D13A1">
        <w:rPr>
          <w:rFonts w:eastAsia="맑은 고딕"/>
          <w:spacing w:val="-2"/>
          <w:sz w:val="20"/>
          <w:lang w:val="en-US" w:eastAsia="ko-KR"/>
        </w:rPr>
        <w:t xml:space="preserve"> </w:t>
      </w:r>
      <w:r w:rsidRPr="006D13A1">
        <w:rPr>
          <w:rFonts w:eastAsia="맑은 고딕"/>
          <w:strike/>
          <w:sz w:val="20"/>
          <w:lang w:val="en-US" w:eastAsia="ko-KR"/>
        </w:rPr>
        <w:t>VHT/HE/Ranging</w:t>
      </w:r>
      <w:r w:rsidRPr="006D13A1">
        <w:rPr>
          <w:rFonts w:eastAsia="맑은 고딕"/>
          <w:strike/>
          <w:spacing w:val="-3"/>
          <w:sz w:val="20"/>
          <w:lang w:val="en-US" w:eastAsia="ko-KR"/>
        </w:rPr>
        <w:t xml:space="preserve"> </w:t>
      </w:r>
      <w:r w:rsidRPr="006D13A1">
        <w:rPr>
          <w:rFonts w:eastAsia="맑은 고딕"/>
          <w:sz w:val="20"/>
          <w:lang w:val="en-US" w:eastAsia="ko-KR"/>
        </w:rPr>
        <w:t>NDP</w:t>
      </w:r>
      <w:r w:rsidRPr="006D13A1">
        <w:rPr>
          <w:rFonts w:eastAsia="맑은 고딕"/>
          <w:spacing w:val="-4"/>
          <w:sz w:val="20"/>
          <w:lang w:val="en-US" w:eastAsia="ko-KR"/>
        </w:rPr>
        <w:t xml:space="preserve"> </w:t>
      </w:r>
      <w:r w:rsidRPr="006D13A1">
        <w:rPr>
          <w:rFonts w:eastAsia="맑은 고딕"/>
          <w:sz w:val="20"/>
          <w:lang w:val="en-US" w:eastAsia="ko-KR"/>
        </w:rPr>
        <w:t>Announcement</w:t>
      </w:r>
      <w:r w:rsidRPr="006D13A1">
        <w:rPr>
          <w:rFonts w:eastAsia="맑은 고딕"/>
          <w:spacing w:val="-3"/>
          <w:sz w:val="20"/>
          <w:lang w:val="en-US" w:eastAsia="ko-KR"/>
        </w:rPr>
        <w:t xml:space="preserve"> </w:t>
      </w:r>
      <w:r w:rsidRPr="006D13A1">
        <w:rPr>
          <w:rFonts w:eastAsia="맑은 고딕"/>
          <w:sz w:val="20"/>
          <w:lang w:val="en-US" w:eastAsia="ko-KR"/>
        </w:rPr>
        <w:t xml:space="preserve">frame or the bandwidth signaling TA of the STA transmitting the </w:t>
      </w:r>
      <w:r w:rsidRPr="006D13A1">
        <w:rPr>
          <w:rFonts w:eastAsia="맑은 고딕"/>
          <w:strike/>
          <w:sz w:val="20"/>
          <w:lang w:val="en-US" w:eastAsia="ko-KR"/>
        </w:rPr>
        <w:t xml:space="preserve">VHT/HE/Ranging </w:t>
      </w:r>
      <w:r w:rsidRPr="006D13A1">
        <w:rPr>
          <w:rFonts w:eastAsia="맑은 고딕"/>
          <w:sz w:val="20"/>
          <w:lang w:val="en-US" w:eastAsia="ko-KR"/>
        </w:rPr>
        <w:t xml:space="preserve">NDP Announcement frame. </w:t>
      </w:r>
      <w:r w:rsidRPr="006D13A1">
        <w:rPr>
          <w:rFonts w:eastAsia="맑은 고딕"/>
          <w:sz w:val="20"/>
          <w:u w:val="single"/>
          <w:lang w:val="en-US" w:eastAsia="ko-KR"/>
        </w:rPr>
        <w:t>In</w:t>
      </w:r>
      <w:r w:rsidRPr="006D13A1">
        <w:rPr>
          <w:rFonts w:eastAsia="맑은 고딕"/>
          <w:spacing w:val="-4"/>
          <w:sz w:val="20"/>
          <w:u w:val="single"/>
          <w:lang w:val="en-US" w:eastAsia="ko-KR"/>
        </w:rPr>
        <w:t xml:space="preserve"> </w:t>
      </w:r>
      <w:r w:rsidRPr="006D13A1">
        <w:rPr>
          <w:rFonts w:eastAsia="맑은 고딕"/>
          <w:sz w:val="20"/>
          <w:u w:val="single"/>
          <w:lang w:val="en-US" w:eastAsia="ko-KR"/>
        </w:rPr>
        <w:t>an</w:t>
      </w:r>
      <w:r w:rsidRPr="006D13A1">
        <w:rPr>
          <w:rFonts w:eastAsia="맑은 고딕"/>
          <w:spacing w:val="-3"/>
          <w:sz w:val="20"/>
          <w:u w:val="single"/>
          <w:lang w:val="en-US" w:eastAsia="ko-KR"/>
        </w:rPr>
        <w:t xml:space="preserve"> </w:t>
      </w:r>
      <w:r w:rsidRPr="006D13A1">
        <w:rPr>
          <w:rFonts w:eastAsia="맑은 고딕"/>
          <w:sz w:val="20"/>
          <w:u w:val="single"/>
          <w:lang w:val="en-US" w:eastAsia="ko-KR"/>
        </w:rPr>
        <w:t>EHT</w:t>
      </w:r>
      <w:r w:rsidRPr="006D13A1">
        <w:rPr>
          <w:rFonts w:eastAsia="맑은 고딕"/>
          <w:spacing w:val="-5"/>
          <w:sz w:val="20"/>
          <w:u w:val="single"/>
          <w:lang w:val="en-US" w:eastAsia="ko-KR"/>
        </w:rPr>
        <w:t xml:space="preserve"> </w:t>
      </w:r>
      <w:r w:rsidRPr="006D13A1">
        <w:rPr>
          <w:rFonts w:eastAsia="맑은 고딕"/>
          <w:sz w:val="20"/>
          <w:u w:val="single"/>
          <w:lang w:val="en-US" w:eastAsia="ko-KR"/>
        </w:rPr>
        <w:t>NDP</w:t>
      </w:r>
      <w:r w:rsidRPr="006D13A1">
        <w:rPr>
          <w:rFonts w:eastAsia="맑은 고딕"/>
          <w:spacing w:val="-4"/>
          <w:sz w:val="20"/>
          <w:u w:val="single"/>
          <w:lang w:val="en-US" w:eastAsia="ko-KR"/>
        </w:rPr>
        <w:t xml:space="preserve"> </w:t>
      </w:r>
      <w:r w:rsidRPr="006D13A1">
        <w:rPr>
          <w:rFonts w:eastAsia="맑은 고딕"/>
          <w:sz w:val="20"/>
          <w:u w:val="single"/>
          <w:lang w:val="en-US" w:eastAsia="ko-KR"/>
        </w:rPr>
        <w:t>Announcement</w:t>
      </w:r>
      <w:r w:rsidRPr="006D13A1">
        <w:rPr>
          <w:rFonts w:eastAsia="맑은 고딕"/>
          <w:spacing w:val="-4"/>
          <w:sz w:val="20"/>
          <w:u w:val="single"/>
          <w:lang w:val="en-US" w:eastAsia="ko-KR"/>
        </w:rPr>
        <w:t xml:space="preserve"> </w:t>
      </w:r>
      <w:r w:rsidRPr="006D13A1">
        <w:rPr>
          <w:rFonts w:eastAsia="맑은 고딕"/>
          <w:sz w:val="20"/>
          <w:u w:val="single"/>
          <w:lang w:val="en-US" w:eastAsia="ko-KR"/>
        </w:rPr>
        <w:t>frame</w:t>
      </w:r>
      <w:r w:rsidRPr="006D13A1">
        <w:rPr>
          <w:rFonts w:eastAsia="맑은 고딕"/>
          <w:spacing w:val="-4"/>
          <w:sz w:val="20"/>
          <w:u w:val="single"/>
          <w:lang w:val="en-US" w:eastAsia="ko-KR"/>
        </w:rPr>
        <w:t xml:space="preserve"> </w:t>
      </w:r>
      <w:r w:rsidRPr="006D13A1">
        <w:rPr>
          <w:rFonts w:eastAsia="맑은 고딕"/>
          <w:sz w:val="20"/>
          <w:u w:val="single"/>
          <w:lang w:val="en-US" w:eastAsia="ko-KR"/>
        </w:rPr>
        <w:t>transmitted</w:t>
      </w:r>
      <w:r w:rsidRPr="006D13A1">
        <w:rPr>
          <w:rFonts w:eastAsia="맑은 고딕"/>
          <w:spacing w:val="-4"/>
          <w:sz w:val="20"/>
          <w:u w:val="single"/>
          <w:lang w:val="en-US" w:eastAsia="ko-KR"/>
        </w:rPr>
        <w:t xml:space="preserve"> </w:t>
      </w:r>
      <w:r w:rsidRPr="006D13A1">
        <w:rPr>
          <w:rFonts w:eastAsia="맑은 고딕"/>
          <w:sz w:val="20"/>
          <w:u w:val="single"/>
          <w:lang w:val="en-US" w:eastAsia="ko-KR"/>
        </w:rPr>
        <w:t>by</w:t>
      </w:r>
      <w:r w:rsidRPr="006D13A1">
        <w:rPr>
          <w:rFonts w:eastAsia="맑은 고딕"/>
          <w:spacing w:val="-4"/>
          <w:sz w:val="20"/>
          <w:u w:val="single"/>
          <w:lang w:val="en-US" w:eastAsia="ko-KR"/>
        </w:rPr>
        <w:t xml:space="preserve"> </w:t>
      </w:r>
      <w:r w:rsidRPr="006D13A1">
        <w:rPr>
          <w:rFonts w:eastAsia="맑은 고딕"/>
          <w:sz w:val="20"/>
          <w:u w:val="single"/>
          <w:lang w:val="en-US" w:eastAsia="ko-KR"/>
        </w:rPr>
        <w:t>an</w:t>
      </w:r>
      <w:r w:rsidRPr="006D13A1">
        <w:rPr>
          <w:rFonts w:eastAsia="맑은 고딕"/>
          <w:spacing w:val="-4"/>
          <w:sz w:val="20"/>
          <w:u w:val="single"/>
          <w:lang w:val="en-US" w:eastAsia="ko-KR"/>
        </w:rPr>
        <w:t xml:space="preserve"> </w:t>
      </w:r>
      <w:r w:rsidRPr="006D13A1">
        <w:rPr>
          <w:rFonts w:eastAsia="맑은 고딕"/>
          <w:sz w:val="20"/>
          <w:u w:val="single"/>
          <w:lang w:val="en-US" w:eastAsia="ko-KR"/>
        </w:rPr>
        <w:t>EHT</w:t>
      </w:r>
      <w:r w:rsidRPr="006D13A1">
        <w:rPr>
          <w:rFonts w:eastAsia="맑은 고딕"/>
          <w:spacing w:val="-4"/>
          <w:sz w:val="20"/>
          <w:u w:val="single"/>
          <w:lang w:val="en-US" w:eastAsia="ko-KR"/>
        </w:rPr>
        <w:t xml:space="preserve"> </w:t>
      </w:r>
      <w:r w:rsidRPr="006D13A1">
        <w:rPr>
          <w:rFonts w:eastAsia="맑은 고딕"/>
          <w:sz w:val="20"/>
          <w:u w:val="single"/>
          <w:lang w:val="en-US" w:eastAsia="ko-KR"/>
        </w:rPr>
        <w:t>STA</w:t>
      </w:r>
      <w:r w:rsidRPr="006D13A1">
        <w:rPr>
          <w:rFonts w:eastAsia="맑은 고딕"/>
          <w:spacing w:val="-4"/>
          <w:sz w:val="20"/>
          <w:u w:val="single"/>
          <w:lang w:val="en-US" w:eastAsia="ko-KR"/>
        </w:rPr>
        <w:t xml:space="preserve"> </w:t>
      </w:r>
      <w:r w:rsidRPr="006D13A1">
        <w:rPr>
          <w:rFonts w:eastAsia="맑은 고딕"/>
          <w:sz w:val="20"/>
          <w:u w:val="single"/>
          <w:lang w:val="en-US" w:eastAsia="ko-KR"/>
        </w:rPr>
        <w:t>that</w:t>
      </w:r>
      <w:r w:rsidRPr="006D13A1">
        <w:rPr>
          <w:rFonts w:eastAsia="맑은 고딕"/>
          <w:spacing w:val="-4"/>
          <w:sz w:val="20"/>
          <w:u w:val="single"/>
          <w:lang w:val="en-US" w:eastAsia="ko-KR"/>
        </w:rPr>
        <w:t xml:space="preserve"> </w:t>
      </w:r>
      <w:r w:rsidRPr="006D13A1">
        <w:rPr>
          <w:rFonts w:eastAsia="맑은 고딕"/>
          <w:sz w:val="20"/>
          <w:u w:val="single"/>
          <w:lang w:val="en-US" w:eastAsia="ko-KR"/>
        </w:rPr>
        <w:t>is</w:t>
      </w:r>
      <w:r w:rsidRPr="006D13A1">
        <w:rPr>
          <w:rFonts w:eastAsia="맑은 고딕"/>
          <w:spacing w:val="-4"/>
          <w:sz w:val="20"/>
          <w:u w:val="single"/>
          <w:lang w:val="en-US" w:eastAsia="ko-KR"/>
        </w:rPr>
        <w:t xml:space="preserve"> </w:t>
      </w:r>
      <w:r w:rsidRPr="006D13A1">
        <w:rPr>
          <w:rFonts w:eastAsia="맑은 고딕"/>
          <w:sz w:val="20"/>
          <w:u w:val="single"/>
          <w:lang w:val="en-US" w:eastAsia="ko-KR"/>
        </w:rPr>
        <w:t>a</w:t>
      </w:r>
      <w:r w:rsidRPr="006D13A1">
        <w:rPr>
          <w:rFonts w:eastAsia="맑은 고딕"/>
          <w:spacing w:val="-4"/>
          <w:sz w:val="20"/>
          <w:u w:val="single"/>
          <w:lang w:val="en-US" w:eastAsia="ko-KR"/>
        </w:rPr>
        <w:t xml:space="preserve"> </w:t>
      </w:r>
      <w:r w:rsidRPr="006D13A1">
        <w:rPr>
          <w:rFonts w:eastAsia="맑은 고딕"/>
          <w:sz w:val="20"/>
          <w:u w:val="single"/>
          <w:lang w:val="en-US" w:eastAsia="ko-KR"/>
        </w:rPr>
        <w:t>STA</w:t>
      </w:r>
      <w:r w:rsidRPr="006D13A1">
        <w:rPr>
          <w:rFonts w:eastAsia="맑은 고딕"/>
          <w:spacing w:val="-3"/>
          <w:sz w:val="20"/>
          <w:u w:val="single"/>
          <w:lang w:val="en-US" w:eastAsia="ko-KR"/>
        </w:rPr>
        <w:t xml:space="preserve"> </w:t>
      </w:r>
      <w:r w:rsidRPr="006D13A1">
        <w:rPr>
          <w:rFonts w:eastAsia="맑은 고딕"/>
          <w:sz w:val="20"/>
          <w:u w:val="single"/>
          <w:lang w:val="en-US" w:eastAsia="ko-KR"/>
        </w:rPr>
        <w:t>6G</w:t>
      </w:r>
      <w:r w:rsidRPr="006D13A1">
        <w:rPr>
          <w:rFonts w:eastAsia="맑은 고딕"/>
          <w:spacing w:val="-4"/>
          <w:sz w:val="20"/>
          <w:u w:val="single"/>
          <w:lang w:val="en-US" w:eastAsia="ko-KR"/>
        </w:rPr>
        <w:t xml:space="preserve"> </w:t>
      </w:r>
      <w:r w:rsidRPr="006D13A1">
        <w:rPr>
          <w:rFonts w:eastAsia="맑은 고딕"/>
          <w:sz w:val="20"/>
          <w:u w:val="single"/>
          <w:lang w:val="en-US" w:eastAsia="ko-KR"/>
        </w:rPr>
        <w:t>with</w:t>
      </w:r>
      <w:r w:rsidRPr="006D13A1">
        <w:rPr>
          <w:rFonts w:eastAsia="맑은 고딕"/>
          <w:spacing w:val="-4"/>
          <w:sz w:val="20"/>
          <w:u w:val="single"/>
          <w:lang w:val="en-US" w:eastAsia="ko-KR"/>
        </w:rPr>
        <w:t xml:space="preserve"> </w:t>
      </w:r>
      <w:r w:rsidRPr="006D13A1">
        <w:rPr>
          <w:rFonts w:eastAsia="맑은 고딕"/>
          <w:sz w:val="20"/>
          <w:u w:val="single"/>
          <w:lang w:val="en-US" w:eastAsia="ko-KR"/>
        </w:rPr>
        <w:t>320</w:t>
      </w:r>
      <w:r w:rsidRPr="006D13A1">
        <w:rPr>
          <w:rFonts w:eastAsia="맑은 고딕"/>
          <w:spacing w:val="-1"/>
          <w:sz w:val="20"/>
          <w:u w:val="single"/>
          <w:lang w:val="en-US" w:eastAsia="ko-KR"/>
        </w:rPr>
        <w:t xml:space="preserve"> </w:t>
      </w:r>
      <w:r w:rsidRPr="006D13A1">
        <w:rPr>
          <w:rFonts w:eastAsia="맑은 고딕"/>
          <w:sz w:val="20"/>
          <w:u w:val="single"/>
          <w:lang w:val="en-US" w:eastAsia="ko-KR"/>
        </w:rPr>
        <w:t>M</w:t>
      </w:r>
      <w:r w:rsidRPr="006D13A1">
        <w:rPr>
          <w:rFonts w:eastAsia="맑은 고딕"/>
          <w:spacing w:val="-4"/>
          <w:sz w:val="20"/>
          <w:u w:val="single"/>
          <w:lang w:val="en-US" w:eastAsia="ko-KR"/>
        </w:rPr>
        <w:t xml:space="preserve"> </w:t>
      </w:r>
      <w:r w:rsidRPr="006D13A1">
        <w:rPr>
          <w:rFonts w:eastAsia="맑은 고딕"/>
          <w:sz w:val="20"/>
          <w:u w:val="single"/>
          <w:lang w:val="en-US" w:eastAsia="ko-KR"/>
        </w:rPr>
        <w:t>bandwidth</w:t>
      </w:r>
      <w:r w:rsidRPr="006D13A1">
        <w:rPr>
          <w:rFonts w:eastAsia="맑은 고딕"/>
          <w:sz w:val="20"/>
          <w:lang w:val="en-US" w:eastAsia="ko-KR"/>
        </w:rPr>
        <w:t xml:space="preserve"> </w:t>
      </w:r>
      <w:r w:rsidRPr="006D13A1">
        <w:rPr>
          <w:rFonts w:eastAsia="맑은 고딕"/>
          <w:sz w:val="20"/>
          <w:u w:val="single"/>
          <w:lang w:val="en-US" w:eastAsia="ko-KR"/>
        </w:rPr>
        <w:t>support in a non-HT or non-HT duplicate format and where the scrambling sequence and SERVICE field</w:t>
      </w:r>
      <w:r w:rsidRPr="006D13A1">
        <w:rPr>
          <w:rFonts w:eastAsia="맑은 고딕"/>
          <w:sz w:val="20"/>
          <w:lang w:val="en-US" w:eastAsia="ko-KR"/>
        </w:rPr>
        <w:t xml:space="preserve"> </w:t>
      </w:r>
      <w:r w:rsidRPr="006D13A1">
        <w:rPr>
          <w:rFonts w:eastAsia="맑은 고딕"/>
          <w:sz w:val="20"/>
          <w:u w:val="single"/>
          <w:lang w:val="en-US" w:eastAsia="ko-KR"/>
        </w:rPr>
        <w:t>carry</w:t>
      </w:r>
      <w:r w:rsidRPr="006D13A1">
        <w:rPr>
          <w:rFonts w:eastAsia="맑은 고딕"/>
          <w:spacing w:val="-5"/>
          <w:sz w:val="20"/>
          <w:u w:val="single"/>
          <w:lang w:val="en-US" w:eastAsia="ko-KR"/>
        </w:rPr>
        <w:t xml:space="preserve"> </w:t>
      </w:r>
      <w:r w:rsidRPr="006D13A1">
        <w:rPr>
          <w:rFonts w:eastAsia="맑은 고딕"/>
          <w:sz w:val="20"/>
          <w:u w:val="single"/>
          <w:lang w:val="en-US" w:eastAsia="ko-KR"/>
        </w:rPr>
        <w:t>the</w:t>
      </w:r>
      <w:r w:rsidRPr="006D13A1">
        <w:rPr>
          <w:rFonts w:eastAsia="맑은 고딕"/>
          <w:spacing w:val="-5"/>
          <w:sz w:val="20"/>
          <w:u w:val="single"/>
          <w:lang w:val="en-US" w:eastAsia="ko-KR"/>
        </w:rPr>
        <w:t xml:space="preserve"> </w:t>
      </w:r>
      <w:r w:rsidRPr="006D13A1">
        <w:rPr>
          <w:rFonts w:eastAsia="맑은 고딕"/>
          <w:sz w:val="20"/>
          <w:u w:val="single"/>
          <w:lang w:val="en-US" w:eastAsia="ko-KR"/>
        </w:rPr>
        <w:t>TXVECTOR</w:t>
      </w:r>
      <w:r w:rsidRPr="006D13A1">
        <w:rPr>
          <w:rFonts w:eastAsia="맑은 고딕"/>
          <w:spacing w:val="-4"/>
          <w:sz w:val="20"/>
          <w:u w:val="single"/>
          <w:lang w:val="en-US" w:eastAsia="ko-KR"/>
        </w:rPr>
        <w:t xml:space="preserve"> </w:t>
      </w:r>
      <w:r w:rsidRPr="006D13A1">
        <w:rPr>
          <w:rFonts w:eastAsia="맑은 고딕"/>
          <w:sz w:val="20"/>
          <w:u w:val="single"/>
          <w:lang w:val="en-US" w:eastAsia="ko-KR"/>
        </w:rPr>
        <w:t>parameter</w:t>
      </w:r>
      <w:r w:rsidRPr="006D13A1">
        <w:rPr>
          <w:rFonts w:eastAsia="맑은 고딕"/>
          <w:spacing w:val="-5"/>
          <w:sz w:val="20"/>
          <w:u w:val="single"/>
          <w:lang w:val="en-US" w:eastAsia="ko-KR"/>
        </w:rPr>
        <w:t xml:space="preserve"> </w:t>
      </w:r>
      <w:r w:rsidRPr="006D13A1">
        <w:rPr>
          <w:rFonts w:eastAsia="맑은 고딕"/>
          <w:sz w:val="20"/>
          <w:u w:val="single"/>
          <w:lang w:val="en-US" w:eastAsia="ko-KR"/>
        </w:rPr>
        <w:t>CH_BANDWIDTH_IN_NON_HT,</w:t>
      </w:r>
      <w:r w:rsidRPr="006D13A1">
        <w:rPr>
          <w:rFonts w:eastAsia="맑은 고딕"/>
          <w:spacing w:val="-5"/>
          <w:sz w:val="20"/>
          <w:u w:val="single"/>
          <w:lang w:val="en-US" w:eastAsia="ko-KR"/>
        </w:rPr>
        <w:t xml:space="preserve"> </w:t>
      </w:r>
      <w:r w:rsidRPr="006D13A1">
        <w:rPr>
          <w:rFonts w:eastAsia="맑은 고딕"/>
          <w:sz w:val="20"/>
          <w:u w:val="single"/>
          <w:lang w:val="en-US" w:eastAsia="ko-KR"/>
        </w:rPr>
        <w:t>the</w:t>
      </w:r>
      <w:r w:rsidRPr="006D13A1">
        <w:rPr>
          <w:rFonts w:eastAsia="맑은 고딕"/>
          <w:spacing w:val="-5"/>
          <w:sz w:val="20"/>
          <w:u w:val="single"/>
          <w:lang w:val="en-US" w:eastAsia="ko-KR"/>
        </w:rPr>
        <w:t xml:space="preserve"> </w:t>
      </w:r>
      <w:r w:rsidRPr="006D13A1">
        <w:rPr>
          <w:rFonts w:eastAsia="맑은 고딕"/>
          <w:sz w:val="20"/>
          <w:u w:val="single"/>
          <w:lang w:val="en-US" w:eastAsia="ko-KR"/>
        </w:rPr>
        <w:t>TA</w:t>
      </w:r>
      <w:r w:rsidRPr="006D13A1">
        <w:rPr>
          <w:rFonts w:eastAsia="맑은 고딕"/>
          <w:spacing w:val="-4"/>
          <w:sz w:val="20"/>
          <w:u w:val="single"/>
          <w:lang w:val="en-US" w:eastAsia="ko-KR"/>
        </w:rPr>
        <w:t xml:space="preserve"> </w:t>
      </w:r>
      <w:r w:rsidRPr="006D13A1">
        <w:rPr>
          <w:rFonts w:eastAsia="맑은 고딕"/>
          <w:sz w:val="20"/>
          <w:u w:val="single"/>
          <w:lang w:val="en-US" w:eastAsia="ko-KR"/>
        </w:rPr>
        <w:t>field</w:t>
      </w:r>
      <w:r w:rsidRPr="006D13A1">
        <w:rPr>
          <w:rFonts w:eastAsia="맑은 고딕"/>
          <w:spacing w:val="-5"/>
          <w:sz w:val="20"/>
          <w:u w:val="single"/>
          <w:lang w:val="en-US" w:eastAsia="ko-KR"/>
        </w:rPr>
        <w:t xml:space="preserve"> </w:t>
      </w:r>
      <w:r w:rsidRPr="006D13A1">
        <w:rPr>
          <w:rFonts w:eastAsia="맑은 고딕"/>
          <w:sz w:val="20"/>
          <w:u w:val="single"/>
          <w:lang w:val="en-US" w:eastAsia="ko-KR"/>
        </w:rPr>
        <w:t>is</w:t>
      </w:r>
      <w:r w:rsidRPr="006D13A1">
        <w:rPr>
          <w:rFonts w:eastAsia="맑은 고딕"/>
          <w:spacing w:val="-5"/>
          <w:sz w:val="20"/>
          <w:u w:val="single"/>
          <w:lang w:val="en-US" w:eastAsia="ko-KR"/>
        </w:rPr>
        <w:t xml:space="preserve"> </w:t>
      </w:r>
      <w:r w:rsidRPr="006D13A1">
        <w:rPr>
          <w:rFonts w:eastAsia="맑은 고딕"/>
          <w:sz w:val="20"/>
          <w:u w:val="single"/>
          <w:lang w:val="en-US" w:eastAsia="ko-KR"/>
        </w:rPr>
        <w:t>set</w:t>
      </w:r>
      <w:r w:rsidRPr="006D13A1">
        <w:rPr>
          <w:rFonts w:eastAsia="맑은 고딕"/>
          <w:spacing w:val="-5"/>
          <w:sz w:val="20"/>
          <w:u w:val="single"/>
          <w:lang w:val="en-US" w:eastAsia="ko-KR"/>
        </w:rPr>
        <w:t xml:space="preserve"> </w:t>
      </w:r>
      <w:r w:rsidRPr="006D13A1">
        <w:rPr>
          <w:rFonts w:eastAsia="맑은 고딕"/>
          <w:sz w:val="20"/>
          <w:u w:val="single"/>
          <w:lang w:val="en-US" w:eastAsia="ko-KR"/>
        </w:rPr>
        <w:t>to</w:t>
      </w:r>
      <w:r w:rsidRPr="006D13A1">
        <w:rPr>
          <w:rFonts w:eastAsia="맑은 고딕"/>
          <w:spacing w:val="-5"/>
          <w:sz w:val="20"/>
          <w:u w:val="single"/>
          <w:lang w:val="en-US" w:eastAsia="ko-KR"/>
        </w:rPr>
        <w:t xml:space="preserve"> </w:t>
      </w:r>
      <w:r w:rsidRPr="006D13A1">
        <w:rPr>
          <w:rFonts w:eastAsia="맑은 고딕"/>
          <w:sz w:val="20"/>
          <w:u w:val="single"/>
          <w:lang w:val="en-US" w:eastAsia="ko-KR"/>
        </w:rPr>
        <w:t>a</w:t>
      </w:r>
      <w:r w:rsidRPr="006D13A1">
        <w:rPr>
          <w:rFonts w:eastAsia="맑은 고딕"/>
          <w:spacing w:val="-4"/>
          <w:sz w:val="20"/>
          <w:u w:val="single"/>
          <w:lang w:val="en-US" w:eastAsia="ko-KR"/>
        </w:rPr>
        <w:t xml:space="preserve"> </w:t>
      </w:r>
      <w:r w:rsidRPr="006D13A1">
        <w:rPr>
          <w:rFonts w:eastAsia="맑은 고딕"/>
          <w:sz w:val="20"/>
          <w:u w:val="single"/>
          <w:lang w:val="en-US" w:eastAsia="ko-KR"/>
        </w:rPr>
        <w:t>bandwidth</w:t>
      </w:r>
      <w:r w:rsidRPr="006D13A1">
        <w:rPr>
          <w:rFonts w:eastAsia="맑은 고딕"/>
          <w:spacing w:val="-5"/>
          <w:sz w:val="20"/>
          <w:u w:val="single"/>
          <w:lang w:val="en-US" w:eastAsia="ko-KR"/>
        </w:rPr>
        <w:t xml:space="preserve"> </w:t>
      </w:r>
      <w:r w:rsidRPr="006D13A1">
        <w:rPr>
          <w:rFonts w:eastAsia="맑은 고딕"/>
          <w:sz w:val="20"/>
          <w:u w:val="single"/>
          <w:lang w:val="en-US" w:eastAsia="ko-KR"/>
        </w:rPr>
        <w:t>signaling</w:t>
      </w:r>
      <w:r w:rsidRPr="006D13A1">
        <w:rPr>
          <w:rFonts w:eastAsia="맑은 고딕"/>
          <w:spacing w:val="-1"/>
          <w:sz w:val="20"/>
          <w:u w:val="single"/>
          <w:lang w:val="en-US" w:eastAsia="ko-KR"/>
        </w:rPr>
        <w:t xml:space="preserve"> </w:t>
      </w:r>
      <w:r w:rsidRPr="006D13A1">
        <w:rPr>
          <w:rFonts w:eastAsia="맑은 고딕"/>
          <w:sz w:val="20"/>
          <w:u w:val="single"/>
          <w:lang w:val="en-US" w:eastAsia="ko-KR"/>
        </w:rPr>
        <w:t>TA.</w:t>
      </w:r>
      <w:r w:rsidRPr="006D13A1">
        <w:rPr>
          <w:rFonts w:eastAsia="맑은 고딕"/>
          <w:spacing w:val="-1"/>
          <w:sz w:val="20"/>
          <w:lang w:val="en-US" w:eastAsia="ko-KR"/>
        </w:rPr>
        <w:t xml:space="preserve"> </w:t>
      </w:r>
      <w:r w:rsidRPr="006D13A1">
        <w:rPr>
          <w:rFonts w:eastAsia="맑은 고딕"/>
          <w:sz w:val="20"/>
          <w:lang w:val="en-US" w:eastAsia="ko-KR"/>
        </w:rPr>
        <w:t>In a</w:t>
      </w:r>
      <w:r w:rsidRPr="006D13A1">
        <w:rPr>
          <w:rFonts w:eastAsia="맑은 고딕"/>
          <w:sz w:val="20"/>
          <w:u w:val="single"/>
          <w:lang w:val="en-US" w:eastAsia="ko-KR"/>
        </w:rPr>
        <w:t>n</w:t>
      </w:r>
      <w:r w:rsidRPr="006D13A1">
        <w:rPr>
          <w:rFonts w:eastAsia="맑은 고딕"/>
          <w:spacing w:val="-1"/>
          <w:sz w:val="20"/>
          <w:lang w:val="en-US" w:eastAsia="ko-KR"/>
        </w:rPr>
        <w:t xml:space="preserve"> </w:t>
      </w:r>
      <w:r w:rsidRPr="006D13A1">
        <w:rPr>
          <w:rFonts w:eastAsia="맑은 고딕"/>
          <w:strike/>
          <w:sz w:val="20"/>
          <w:lang w:val="en-US" w:eastAsia="ko-KR"/>
        </w:rPr>
        <w:t>VHT/HE/Ranging</w:t>
      </w:r>
      <w:r w:rsidRPr="006D13A1">
        <w:rPr>
          <w:rFonts w:eastAsia="맑은 고딕"/>
          <w:strike/>
          <w:spacing w:val="-1"/>
          <w:sz w:val="20"/>
          <w:lang w:val="en-US" w:eastAsia="ko-KR"/>
        </w:rPr>
        <w:t xml:space="preserve"> </w:t>
      </w:r>
      <w:r w:rsidRPr="006D13A1">
        <w:rPr>
          <w:rFonts w:eastAsia="맑은 고딕"/>
          <w:sz w:val="20"/>
          <w:lang w:val="en-US" w:eastAsia="ko-KR"/>
        </w:rPr>
        <w:t>NDP Announcement frame transmitted</w:t>
      </w:r>
      <w:r w:rsidRPr="006D13A1">
        <w:rPr>
          <w:rFonts w:eastAsia="맑은 고딕"/>
          <w:spacing w:val="-1"/>
          <w:sz w:val="20"/>
          <w:lang w:val="en-US" w:eastAsia="ko-KR"/>
        </w:rPr>
        <w:t xml:space="preserve"> </w:t>
      </w:r>
      <w:r w:rsidRPr="006D13A1">
        <w:rPr>
          <w:rFonts w:eastAsia="맑은 고딕"/>
          <w:sz w:val="20"/>
          <w:lang w:val="en-US" w:eastAsia="ko-KR"/>
        </w:rPr>
        <w:t>by</w:t>
      </w:r>
      <w:r w:rsidRPr="006D13A1">
        <w:rPr>
          <w:rFonts w:eastAsia="맑은 고딕"/>
          <w:spacing w:val="-1"/>
          <w:sz w:val="20"/>
          <w:lang w:val="en-US" w:eastAsia="ko-KR"/>
        </w:rPr>
        <w:t xml:space="preserve"> </w:t>
      </w:r>
      <w:r w:rsidRPr="006D13A1">
        <w:rPr>
          <w:rFonts w:eastAsia="맑은 고딕"/>
          <w:sz w:val="20"/>
          <w:lang w:val="en-US" w:eastAsia="ko-KR"/>
        </w:rPr>
        <w:t>a</w:t>
      </w:r>
      <w:r w:rsidRPr="006D13A1">
        <w:rPr>
          <w:rFonts w:eastAsia="맑은 고딕"/>
          <w:spacing w:val="-2"/>
          <w:sz w:val="20"/>
          <w:lang w:val="en-US" w:eastAsia="ko-KR"/>
        </w:rPr>
        <w:t xml:space="preserve"> </w:t>
      </w:r>
      <w:r w:rsidRPr="006D13A1">
        <w:rPr>
          <w:rFonts w:eastAsia="맑은 고딕"/>
          <w:sz w:val="20"/>
          <w:lang w:val="en-US" w:eastAsia="ko-KR"/>
        </w:rPr>
        <w:t>VHT</w:t>
      </w:r>
      <w:r w:rsidRPr="006D13A1">
        <w:rPr>
          <w:rFonts w:eastAsia="맑은 고딕"/>
          <w:spacing w:val="-2"/>
          <w:sz w:val="20"/>
          <w:u w:val="single"/>
          <w:lang w:val="en-US" w:eastAsia="ko-KR"/>
        </w:rPr>
        <w:t xml:space="preserve"> </w:t>
      </w:r>
      <w:r w:rsidRPr="006D13A1">
        <w:rPr>
          <w:rFonts w:eastAsia="맑은 고딕"/>
          <w:sz w:val="20"/>
          <w:u w:val="single"/>
          <w:lang w:val="en-US" w:eastAsia="ko-KR"/>
        </w:rPr>
        <w:t>STA,</w:t>
      </w:r>
      <w:r w:rsidRPr="006D13A1">
        <w:rPr>
          <w:rFonts w:eastAsia="맑은 고딕"/>
          <w:spacing w:val="-1"/>
          <w:sz w:val="20"/>
          <w:lang w:val="en-US" w:eastAsia="ko-KR"/>
        </w:rPr>
        <w:t xml:space="preserve"> </w:t>
      </w:r>
      <w:r w:rsidRPr="006D13A1">
        <w:rPr>
          <w:rFonts w:eastAsia="맑은 고딕"/>
          <w:strike/>
          <w:sz w:val="20"/>
          <w:lang w:val="en-US" w:eastAsia="ko-KR"/>
        </w:rPr>
        <w:t>or</w:t>
      </w:r>
      <w:r w:rsidRPr="006D13A1">
        <w:rPr>
          <w:rFonts w:eastAsia="맑은 고딕"/>
          <w:sz w:val="20"/>
          <w:u w:val="single"/>
          <w:lang w:val="en-US" w:eastAsia="ko-KR"/>
        </w:rPr>
        <w:t xml:space="preserve"> an</w:t>
      </w:r>
      <w:r w:rsidRPr="006D13A1">
        <w:rPr>
          <w:rFonts w:eastAsia="맑은 고딕"/>
          <w:spacing w:val="-1"/>
          <w:sz w:val="20"/>
          <w:u w:val="single"/>
          <w:lang w:val="en-US" w:eastAsia="ko-KR"/>
        </w:rPr>
        <w:t xml:space="preserve"> </w:t>
      </w:r>
      <w:r w:rsidRPr="006D13A1">
        <w:rPr>
          <w:rFonts w:eastAsia="맑은 고딕"/>
          <w:sz w:val="20"/>
          <w:lang w:val="en-US" w:eastAsia="ko-KR"/>
        </w:rPr>
        <w:t xml:space="preserve">HE </w:t>
      </w:r>
      <w:r w:rsidRPr="006D13A1">
        <w:rPr>
          <w:rFonts w:eastAsia="맑은 고딕"/>
          <w:sz w:val="20"/>
          <w:u w:val="single"/>
          <w:lang w:val="en-US" w:eastAsia="ko-KR"/>
        </w:rPr>
        <w:t>STA,</w:t>
      </w:r>
      <w:r w:rsidRPr="006D13A1">
        <w:rPr>
          <w:rFonts w:eastAsia="맑은 고딕"/>
          <w:sz w:val="20"/>
          <w:lang w:val="en-US" w:eastAsia="ko-KR"/>
        </w:rPr>
        <w:t xml:space="preserve"> </w:t>
      </w:r>
      <w:r w:rsidRPr="006D13A1">
        <w:rPr>
          <w:rFonts w:eastAsia="맑은 고딕"/>
          <w:sz w:val="20"/>
          <w:u w:val="single"/>
          <w:lang w:val="en-US" w:eastAsia="ko-KR"/>
        </w:rPr>
        <w:t>an EHT STA</w:t>
      </w:r>
      <w:r w:rsidRPr="006D13A1">
        <w:rPr>
          <w:rFonts w:eastAsia="맑은 고딕"/>
          <w:spacing w:val="-1"/>
          <w:sz w:val="20"/>
          <w:u w:val="single"/>
          <w:lang w:val="en-US" w:eastAsia="ko-KR"/>
        </w:rPr>
        <w:t xml:space="preserve"> </w:t>
      </w:r>
      <w:r w:rsidRPr="006D13A1">
        <w:rPr>
          <w:rFonts w:eastAsia="맑은 고딕"/>
          <w:sz w:val="20"/>
          <w:u w:val="single"/>
          <w:lang w:val="en-US" w:eastAsia="ko-KR"/>
        </w:rPr>
        <w:t>that is not a STA</w:t>
      </w:r>
      <w:r w:rsidRPr="006D13A1">
        <w:rPr>
          <w:rFonts w:eastAsia="맑은 고딕"/>
          <w:spacing w:val="-1"/>
          <w:sz w:val="20"/>
          <w:u w:val="single"/>
          <w:lang w:val="en-US" w:eastAsia="ko-KR"/>
        </w:rPr>
        <w:t xml:space="preserve"> </w:t>
      </w:r>
      <w:r w:rsidRPr="006D13A1">
        <w:rPr>
          <w:rFonts w:eastAsia="맑은 고딕"/>
          <w:sz w:val="20"/>
          <w:u w:val="single"/>
          <w:lang w:val="en-US" w:eastAsia="ko-KR"/>
        </w:rPr>
        <w:t xml:space="preserve">6G or an EHT </w:t>
      </w:r>
      <w:r w:rsidRPr="006D13A1">
        <w:rPr>
          <w:rFonts w:eastAsia="맑은 고딕"/>
          <w:sz w:val="20"/>
          <w:lang w:val="en-US" w:eastAsia="ko-KR"/>
        </w:rPr>
        <w:t xml:space="preserve">STA </w:t>
      </w:r>
      <w:r w:rsidRPr="006D13A1">
        <w:rPr>
          <w:rFonts w:eastAsia="맑은 고딕"/>
          <w:sz w:val="20"/>
          <w:u w:val="single"/>
          <w:lang w:val="en-US" w:eastAsia="ko-KR"/>
        </w:rPr>
        <w:t>that is</w:t>
      </w:r>
      <w:r w:rsidRPr="006D13A1">
        <w:rPr>
          <w:rFonts w:eastAsia="맑은 고딕"/>
          <w:spacing w:val="-1"/>
          <w:sz w:val="20"/>
          <w:u w:val="single"/>
          <w:lang w:val="en-US" w:eastAsia="ko-KR"/>
        </w:rPr>
        <w:t xml:space="preserve"> </w:t>
      </w:r>
      <w:r w:rsidRPr="006D13A1">
        <w:rPr>
          <w:rFonts w:eastAsia="맑은 고딕"/>
          <w:sz w:val="20"/>
          <w:u w:val="single"/>
          <w:lang w:val="en-US" w:eastAsia="ko-KR"/>
        </w:rPr>
        <w:t>a STA 6G</w:t>
      </w:r>
      <w:r w:rsidRPr="006D13A1">
        <w:rPr>
          <w:rFonts w:eastAsia="맑은 고딕"/>
          <w:spacing w:val="-1"/>
          <w:sz w:val="20"/>
          <w:u w:val="single"/>
          <w:lang w:val="en-US" w:eastAsia="ko-KR"/>
        </w:rPr>
        <w:t xml:space="preserve"> </w:t>
      </w:r>
      <w:r w:rsidRPr="006D13A1">
        <w:rPr>
          <w:rFonts w:eastAsia="맑은 고딕"/>
          <w:sz w:val="20"/>
          <w:u w:val="single"/>
          <w:lang w:val="en-US" w:eastAsia="ko-KR"/>
        </w:rPr>
        <w:t>without 320</w:t>
      </w:r>
      <w:r w:rsidRPr="006D13A1">
        <w:rPr>
          <w:rFonts w:eastAsia="맑은 고딕"/>
          <w:spacing w:val="-3"/>
          <w:sz w:val="20"/>
          <w:u w:val="single"/>
          <w:lang w:val="en-US" w:eastAsia="ko-KR"/>
        </w:rPr>
        <w:t xml:space="preserve"> </w:t>
      </w:r>
      <w:r w:rsidRPr="006D13A1">
        <w:rPr>
          <w:rFonts w:eastAsia="맑은 고딕"/>
          <w:sz w:val="20"/>
          <w:u w:val="single"/>
          <w:lang w:val="en-US" w:eastAsia="ko-KR"/>
        </w:rPr>
        <w:t>M bandwidth</w:t>
      </w:r>
      <w:r w:rsidRPr="006D13A1">
        <w:rPr>
          <w:rFonts w:eastAsia="맑은 고딕"/>
          <w:spacing w:val="-1"/>
          <w:sz w:val="20"/>
          <w:u w:val="single"/>
          <w:lang w:val="en-US" w:eastAsia="ko-KR"/>
        </w:rPr>
        <w:t xml:space="preserve"> </w:t>
      </w:r>
      <w:r w:rsidRPr="006D13A1">
        <w:rPr>
          <w:rFonts w:eastAsia="맑은 고딕"/>
          <w:sz w:val="20"/>
          <w:u w:val="single"/>
          <w:lang w:val="en-US" w:eastAsia="ko-KR"/>
        </w:rPr>
        <w:t>support</w:t>
      </w:r>
      <w:r w:rsidRPr="006D13A1">
        <w:rPr>
          <w:rFonts w:eastAsia="맑은 고딕"/>
          <w:spacing w:val="-1"/>
          <w:sz w:val="20"/>
          <w:u w:val="single"/>
          <w:lang w:val="en-US" w:eastAsia="ko-KR"/>
        </w:rPr>
        <w:t xml:space="preserve"> </w:t>
      </w:r>
      <w:r w:rsidRPr="006D13A1">
        <w:rPr>
          <w:rFonts w:eastAsia="맑은 고딕"/>
          <w:sz w:val="20"/>
          <w:lang w:val="en-US" w:eastAsia="ko-KR"/>
        </w:rPr>
        <w:t>in</w:t>
      </w:r>
      <w:r w:rsidRPr="006D13A1">
        <w:rPr>
          <w:rFonts w:eastAsia="맑은 고딕"/>
          <w:spacing w:val="-1"/>
          <w:sz w:val="20"/>
          <w:lang w:val="en-US" w:eastAsia="ko-KR"/>
        </w:rPr>
        <w:t xml:space="preserve"> </w:t>
      </w:r>
      <w:r w:rsidRPr="006D13A1">
        <w:rPr>
          <w:rFonts w:eastAsia="맑은 고딕"/>
          <w:sz w:val="20"/>
          <w:lang w:val="en-US" w:eastAsia="ko-KR"/>
        </w:rPr>
        <w:t>a non-HT</w:t>
      </w:r>
      <w:r w:rsidRPr="006D13A1">
        <w:rPr>
          <w:rFonts w:eastAsia="맑은 고딕"/>
          <w:spacing w:val="-3"/>
          <w:sz w:val="20"/>
          <w:lang w:val="en-US" w:eastAsia="ko-KR"/>
        </w:rPr>
        <w:t xml:space="preserve"> </w:t>
      </w:r>
      <w:r w:rsidRPr="006D13A1">
        <w:rPr>
          <w:rFonts w:eastAsia="맑은 고딕"/>
          <w:sz w:val="20"/>
          <w:lang w:val="en-US" w:eastAsia="ko-KR"/>
        </w:rPr>
        <w:t>or</w:t>
      </w:r>
      <w:r w:rsidRPr="006D13A1">
        <w:rPr>
          <w:rFonts w:eastAsia="맑은 고딕"/>
          <w:spacing w:val="-3"/>
          <w:sz w:val="20"/>
          <w:lang w:val="en-US" w:eastAsia="ko-KR"/>
        </w:rPr>
        <w:t xml:space="preserve"> </w:t>
      </w:r>
      <w:r w:rsidRPr="006D13A1">
        <w:rPr>
          <w:rFonts w:eastAsia="맑은 고딕"/>
          <w:sz w:val="20"/>
          <w:lang w:val="en-US" w:eastAsia="ko-KR"/>
        </w:rPr>
        <w:t>non-HT</w:t>
      </w:r>
      <w:r w:rsidRPr="006D13A1">
        <w:rPr>
          <w:rFonts w:eastAsia="맑은 고딕"/>
          <w:spacing w:val="-3"/>
          <w:sz w:val="20"/>
          <w:lang w:val="en-US" w:eastAsia="ko-KR"/>
        </w:rPr>
        <w:t xml:space="preserve"> </w:t>
      </w:r>
      <w:r w:rsidRPr="006D13A1">
        <w:rPr>
          <w:rFonts w:eastAsia="맑은 고딕"/>
          <w:sz w:val="20"/>
          <w:lang w:val="en-US" w:eastAsia="ko-KR"/>
        </w:rPr>
        <w:t>duplicate</w:t>
      </w:r>
      <w:r w:rsidRPr="006D13A1">
        <w:rPr>
          <w:rFonts w:eastAsia="맑은 고딕"/>
          <w:spacing w:val="-3"/>
          <w:sz w:val="20"/>
          <w:lang w:val="en-US" w:eastAsia="ko-KR"/>
        </w:rPr>
        <w:t xml:space="preserve"> </w:t>
      </w:r>
      <w:r w:rsidRPr="006D13A1">
        <w:rPr>
          <w:rFonts w:eastAsia="맑은 고딕"/>
          <w:sz w:val="20"/>
          <w:lang w:val="en-US" w:eastAsia="ko-KR"/>
        </w:rPr>
        <w:t>format</w:t>
      </w:r>
      <w:r w:rsidRPr="006D13A1">
        <w:rPr>
          <w:rFonts w:eastAsia="맑은 고딕"/>
          <w:spacing w:val="-5"/>
          <w:sz w:val="20"/>
          <w:lang w:val="en-US" w:eastAsia="ko-KR"/>
        </w:rPr>
        <w:t xml:space="preserve"> </w:t>
      </w:r>
      <w:r w:rsidRPr="006D13A1">
        <w:rPr>
          <w:rFonts w:eastAsia="맑은 고딕"/>
          <w:sz w:val="20"/>
          <w:lang w:val="en-US" w:eastAsia="ko-KR"/>
        </w:rPr>
        <w:t>and</w:t>
      </w:r>
      <w:r w:rsidRPr="006D13A1">
        <w:rPr>
          <w:rFonts w:eastAsia="맑은 고딕"/>
          <w:spacing w:val="-3"/>
          <w:sz w:val="20"/>
          <w:lang w:val="en-US" w:eastAsia="ko-KR"/>
        </w:rPr>
        <w:t xml:space="preserve"> </w:t>
      </w:r>
      <w:r w:rsidRPr="006D13A1">
        <w:rPr>
          <w:rFonts w:eastAsia="맑은 고딕"/>
          <w:sz w:val="20"/>
          <w:lang w:val="en-US" w:eastAsia="ko-KR"/>
        </w:rPr>
        <w:t>where</w:t>
      </w:r>
      <w:r w:rsidRPr="006D13A1">
        <w:rPr>
          <w:rFonts w:eastAsia="맑은 고딕"/>
          <w:spacing w:val="-3"/>
          <w:sz w:val="20"/>
          <w:lang w:val="en-US" w:eastAsia="ko-KR"/>
        </w:rPr>
        <w:t xml:space="preserve"> </w:t>
      </w:r>
      <w:r w:rsidRPr="006D13A1">
        <w:rPr>
          <w:rFonts w:eastAsia="맑은 고딕"/>
          <w:sz w:val="20"/>
          <w:lang w:val="en-US" w:eastAsia="ko-KR"/>
        </w:rPr>
        <w:t>the</w:t>
      </w:r>
      <w:r w:rsidRPr="006D13A1">
        <w:rPr>
          <w:rFonts w:eastAsia="맑은 고딕"/>
          <w:spacing w:val="-1"/>
          <w:sz w:val="20"/>
          <w:lang w:val="en-US" w:eastAsia="ko-KR"/>
        </w:rPr>
        <w:t xml:space="preserve"> </w:t>
      </w:r>
      <w:r w:rsidRPr="006D13A1">
        <w:rPr>
          <w:rFonts w:eastAsia="맑은 고딕"/>
          <w:sz w:val="20"/>
          <w:lang w:val="en-US" w:eastAsia="ko-KR"/>
        </w:rPr>
        <w:t>scrambling</w:t>
      </w:r>
      <w:r w:rsidRPr="006D13A1">
        <w:rPr>
          <w:rFonts w:eastAsia="맑은 고딕"/>
          <w:spacing w:val="-3"/>
          <w:sz w:val="20"/>
          <w:lang w:val="en-US" w:eastAsia="ko-KR"/>
        </w:rPr>
        <w:t xml:space="preserve"> </w:t>
      </w:r>
      <w:r w:rsidRPr="006D13A1">
        <w:rPr>
          <w:rFonts w:eastAsia="맑은 고딕"/>
          <w:sz w:val="20"/>
          <w:lang w:val="en-US" w:eastAsia="ko-KR"/>
        </w:rPr>
        <w:t>sequence</w:t>
      </w:r>
      <w:r w:rsidRPr="006D13A1">
        <w:rPr>
          <w:rFonts w:eastAsia="맑은 고딕"/>
          <w:spacing w:val="-3"/>
          <w:sz w:val="20"/>
          <w:lang w:val="en-US" w:eastAsia="ko-KR"/>
        </w:rPr>
        <w:t xml:space="preserve"> </w:t>
      </w:r>
      <w:r w:rsidRPr="006D13A1">
        <w:rPr>
          <w:rFonts w:eastAsia="맑은 고딕"/>
          <w:sz w:val="20"/>
          <w:lang w:val="en-US" w:eastAsia="ko-KR"/>
        </w:rPr>
        <w:t>carries</w:t>
      </w:r>
      <w:r w:rsidRPr="006D13A1">
        <w:rPr>
          <w:rFonts w:eastAsia="맑은 고딕"/>
          <w:spacing w:val="-3"/>
          <w:sz w:val="20"/>
          <w:lang w:val="en-US" w:eastAsia="ko-KR"/>
        </w:rPr>
        <w:t xml:space="preserve"> </w:t>
      </w:r>
      <w:r w:rsidRPr="006D13A1">
        <w:rPr>
          <w:rFonts w:eastAsia="맑은 고딕"/>
          <w:sz w:val="20"/>
          <w:lang w:val="en-US" w:eastAsia="ko-KR"/>
        </w:rPr>
        <w:t>the</w:t>
      </w:r>
      <w:r w:rsidRPr="006D13A1">
        <w:rPr>
          <w:rFonts w:eastAsia="맑은 고딕"/>
          <w:spacing w:val="-2"/>
          <w:sz w:val="20"/>
          <w:lang w:val="en-US" w:eastAsia="ko-KR"/>
        </w:rPr>
        <w:t xml:space="preserve"> </w:t>
      </w:r>
      <w:r w:rsidRPr="006D13A1">
        <w:rPr>
          <w:rFonts w:eastAsia="맑은 고딕"/>
          <w:sz w:val="20"/>
          <w:lang w:val="en-US" w:eastAsia="ko-KR"/>
        </w:rPr>
        <w:t>TXVECTOR</w:t>
      </w:r>
      <w:r w:rsidRPr="006D13A1">
        <w:rPr>
          <w:rFonts w:eastAsia="맑은 고딕"/>
          <w:spacing w:val="-3"/>
          <w:sz w:val="20"/>
          <w:lang w:val="en-US" w:eastAsia="ko-KR"/>
        </w:rPr>
        <w:t xml:space="preserve"> </w:t>
      </w:r>
      <w:r w:rsidRPr="006D13A1">
        <w:rPr>
          <w:rFonts w:eastAsia="맑은 고딕"/>
          <w:sz w:val="20"/>
          <w:lang w:val="en-US" w:eastAsia="ko-KR"/>
        </w:rPr>
        <w:t>parameter CH_BANDWIDTH_IN_NON_HT, the TA field is set to a bandwidth signaling TA.</w:t>
      </w:r>
    </w:p>
    <w:p w14:paraId="35A02A82" w14:textId="77777777" w:rsidR="006D13A1" w:rsidRPr="006D13A1" w:rsidRDefault="006D13A1" w:rsidP="006D13A1">
      <w:pPr>
        <w:widowControl w:val="0"/>
        <w:kinsoku w:val="0"/>
        <w:overflowPunct w:val="0"/>
        <w:autoSpaceDE w:val="0"/>
        <w:autoSpaceDN w:val="0"/>
        <w:adjustRightInd w:val="0"/>
        <w:spacing w:before="4"/>
        <w:rPr>
          <w:rFonts w:eastAsia="맑은 고딕"/>
          <w:sz w:val="21"/>
          <w:szCs w:val="21"/>
          <w:lang w:val="en-US" w:eastAsia="ko-KR"/>
        </w:rPr>
      </w:pPr>
    </w:p>
    <w:p w14:paraId="5C8B9E8F" w14:textId="77777777" w:rsidR="006D13A1" w:rsidRPr="006D13A1" w:rsidRDefault="006D13A1" w:rsidP="00BA0157">
      <w:pPr>
        <w:widowControl w:val="0"/>
        <w:kinsoku w:val="0"/>
        <w:overflowPunct w:val="0"/>
        <w:autoSpaceDE w:val="0"/>
        <w:autoSpaceDN w:val="0"/>
        <w:adjustRightInd w:val="0"/>
        <w:jc w:val="both"/>
        <w:outlineLvl w:val="1"/>
        <w:rPr>
          <w:rFonts w:eastAsia="맑은 고딕"/>
          <w:b/>
          <w:bCs/>
          <w:i/>
          <w:iCs/>
          <w:spacing w:val="-2"/>
          <w:szCs w:val="22"/>
          <w:lang w:val="en-US" w:eastAsia="ko-KR"/>
        </w:rPr>
      </w:pPr>
      <w:r w:rsidRPr="006D13A1">
        <w:rPr>
          <w:rFonts w:eastAsia="맑은 고딕"/>
          <w:b/>
          <w:bCs/>
          <w:i/>
          <w:iCs/>
          <w:szCs w:val="22"/>
          <w:lang w:val="en-US" w:eastAsia="ko-KR"/>
        </w:rPr>
        <w:t>Change</w:t>
      </w:r>
      <w:r w:rsidRPr="006D13A1">
        <w:rPr>
          <w:rFonts w:eastAsia="맑은 고딕"/>
          <w:b/>
          <w:bCs/>
          <w:i/>
          <w:iCs/>
          <w:spacing w:val="-8"/>
          <w:szCs w:val="22"/>
          <w:lang w:val="en-US" w:eastAsia="ko-KR"/>
        </w:rPr>
        <w:t xml:space="preserve"> </w:t>
      </w:r>
      <w:hyperlink w:anchor="bookmark21" w:history="1">
        <w:r w:rsidRPr="006D13A1">
          <w:rPr>
            <w:rFonts w:eastAsia="맑은 고딕"/>
            <w:b/>
            <w:bCs/>
            <w:i/>
            <w:iCs/>
            <w:szCs w:val="22"/>
            <w:lang w:val="en-US" w:eastAsia="ko-KR"/>
          </w:rPr>
          <w:t>Figure</w:t>
        </w:r>
        <w:r w:rsidRPr="006D13A1">
          <w:rPr>
            <w:rFonts w:eastAsia="맑은 고딕"/>
            <w:b/>
            <w:bCs/>
            <w:i/>
            <w:iCs/>
            <w:spacing w:val="-6"/>
            <w:szCs w:val="22"/>
            <w:lang w:val="en-US" w:eastAsia="ko-KR"/>
          </w:rPr>
          <w:t xml:space="preserve"> </w:t>
        </w:r>
        <w:r w:rsidRPr="006D13A1">
          <w:rPr>
            <w:rFonts w:eastAsia="맑은 고딕"/>
            <w:b/>
            <w:bCs/>
            <w:i/>
            <w:iCs/>
            <w:szCs w:val="22"/>
            <w:lang w:val="en-US" w:eastAsia="ko-KR"/>
          </w:rPr>
          <w:t>9-77</w:t>
        </w:r>
        <w:r w:rsidRPr="006D13A1">
          <w:rPr>
            <w:rFonts w:eastAsia="맑은 고딕"/>
            <w:b/>
            <w:bCs/>
            <w:i/>
            <w:iCs/>
            <w:spacing w:val="-8"/>
            <w:szCs w:val="22"/>
            <w:lang w:val="en-US" w:eastAsia="ko-KR"/>
          </w:rPr>
          <w:t xml:space="preserve"> </w:t>
        </w:r>
        <w:r w:rsidRPr="006D13A1">
          <w:rPr>
            <w:rFonts w:eastAsia="맑은 고딕"/>
            <w:b/>
            <w:bCs/>
            <w:i/>
            <w:iCs/>
            <w:szCs w:val="22"/>
            <w:lang w:val="en-US" w:eastAsia="ko-KR"/>
          </w:rPr>
          <w:t>(Sounding</w:t>
        </w:r>
        <w:r w:rsidRPr="006D13A1">
          <w:rPr>
            <w:rFonts w:eastAsia="맑은 고딕"/>
            <w:b/>
            <w:bCs/>
            <w:i/>
            <w:iCs/>
            <w:spacing w:val="-7"/>
            <w:szCs w:val="22"/>
            <w:lang w:val="en-US" w:eastAsia="ko-KR"/>
          </w:rPr>
          <w:t xml:space="preserve"> </w:t>
        </w:r>
        <w:r w:rsidRPr="006D13A1">
          <w:rPr>
            <w:rFonts w:eastAsia="맑은 고딕"/>
            <w:b/>
            <w:bCs/>
            <w:i/>
            <w:iCs/>
            <w:szCs w:val="22"/>
            <w:lang w:val="en-US" w:eastAsia="ko-KR"/>
          </w:rPr>
          <w:t>Dialog</w:t>
        </w:r>
        <w:r w:rsidRPr="006D13A1">
          <w:rPr>
            <w:rFonts w:eastAsia="맑은 고딕"/>
            <w:b/>
            <w:bCs/>
            <w:i/>
            <w:iCs/>
            <w:spacing w:val="-8"/>
            <w:szCs w:val="22"/>
            <w:lang w:val="en-US" w:eastAsia="ko-KR"/>
          </w:rPr>
          <w:t xml:space="preserve"> </w:t>
        </w:r>
        <w:r w:rsidRPr="006D13A1">
          <w:rPr>
            <w:rFonts w:eastAsia="맑은 고딕"/>
            <w:b/>
            <w:bCs/>
            <w:i/>
            <w:iCs/>
            <w:szCs w:val="22"/>
            <w:lang w:val="en-US" w:eastAsia="ko-KR"/>
          </w:rPr>
          <w:t>Token</w:t>
        </w:r>
        <w:r w:rsidRPr="006D13A1">
          <w:rPr>
            <w:rFonts w:eastAsia="맑은 고딕"/>
            <w:b/>
            <w:bCs/>
            <w:i/>
            <w:iCs/>
            <w:spacing w:val="-7"/>
            <w:szCs w:val="22"/>
            <w:lang w:val="en-US" w:eastAsia="ko-KR"/>
          </w:rPr>
          <w:t xml:space="preserve"> </w:t>
        </w:r>
        <w:r w:rsidRPr="006D13A1">
          <w:rPr>
            <w:rFonts w:eastAsia="맑은 고딕"/>
            <w:b/>
            <w:bCs/>
            <w:i/>
            <w:iCs/>
            <w:szCs w:val="22"/>
            <w:lang w:val="en-US" w:eastAsia="ko-KR"/>
          </w:rPr>
          <w:t>field</w:t>
        </w:r>
        <w:r w:rsidRPr="006D13A1">
          <w:rPr>
            <w:rFonts w:eastAsia="맑은 고딕"/>
            <w:b/>
            <w:bCs/>
            <w:i/>
            <w:iCs/>
            <w:spacing w:val="-8"/>
            <w:szCs w:val="22"/>
            <w:lang w:val="en-US" w:eastAsia="ko-KR"/>
          </w:rPr>
          <w:t xml:space="preserve"> </w:t>
        </w:r>
        <w:r w:rsidRPr="006D13A1">
          <w:rPr>
            <w:rFonts w:eastAsia="맑은 고딕"/>
            <w:b/>
            <w:bCs/>
            <w:i/>
            <w:iCs/>
            <w:szCs w:val="22"/>
            <w:lang w:val="en-US" w:eastAsia="ko-KR"/>
          </w:rPr>
          <w:t>format)</w:t>
        </w:r>
      </w:hyperlink>
      <w:r w:rsidRPr="006D13A1">
        <w:rPr>
          <w:rFonts w:eastAsia="맑은 고딕"/>
          <w:b/>
          <w:bCs/>
          <w:i/>
          <w:iCs/>
          <w:spacing w:val="-8"/>
          <w:szCs w:val="22"/>
          <w:lang w:val="en-US" w:eastAsia="ko-KR"/>
        </w:rPr>
        <w:t xml:space="preserve"> </w:t>
      </w:r>
      <w:r w:rsidRPr="006D13A1">
        <w:rPr>
          <w:rFonts w:eastAsia="맑은 고딕"/>
          <w:b/>
          <w:bCs/>
          <w:i/>
          <w:iCs/>
          <w:szCs w:val="22"/>
          <w:lang w:val="en-US" w:eastAsia="ko-KR"/>
        </w:rPr>
        <w:t>as</w:t>
      </w:r>
      <w:r w:rsidRPr="006D13A1">
        <w:rPr>
          <w:rFonts w:eastAsia="맑은 고딕"/>
          <w:b/>
          <w:bCs/>
          <w:i/>
          <w:iCs/>
          <w:spacing w:val="-7"/>
          <w:szCs w:val="22"/>
          <w:lang w:val="en-US" w:eastAsia="ko-KR"/>
        </w:rPr>
        <w:t xml:space="preserve"> </w:t>
      </w:r>
      <w:r w:rsidRPr="006D13A1">
        <w:rPr>
          <w:rFonts w:eastAsia="맑은 고딕"/>
          <w:b/>
          <w:bCs/>
          <w:i/>
          <w:iCs/>
          <w:spacing w:val="-2"/>
          <w:szCs w:val="22"/>
          <w:lang w:val="en-US" w:eastAsia="ko-KR"/>
        </w:rPr>
        <w:t>follows:</w:t>
      </w:r>
    </w:p>
    <w:p w14:paraId="734EABEA" w14:textId="77777777" w:rsidR="006D13A1" w:rsidRPr="006D13A1" w:rsidRDefault="006D13A1" w:rsidP="006D13A1">
      <w:pPr>
        <w:widowControl w:val="0"/>
        <w:kinsoku w:val="0"/>
        <w:overflowPunct w:val="0"/>
        <w:autoSpaceDE w:val="0"/>
        <w:autoSpaceDN w:val="0"/>
        <w:adjustRightInd w:val="0"/>
        <w:spacing w:before="5"/>
        <w:rPr>
          <w:rFonts w:eastAsia="맑은 고딕"/>
          <w:b/>
          <w:bCs/>
          <w:i/>
          <w:iCs/>
          <w:sz w:val="24"/>
          <w:szCs w:val="24"/>
          <w:lang w:val="en-US" w:eastAsia="ko-KR"/>
        </w:rPr>
      </w:pPr>
    </w:p>
    <w:p w14:paraId="2C26134A" w14:textId="51CA59D0" w:rsidR="006D13A1" w:rsidRPr="006D13A1" w:rsidRDefault="006D13A1" w:rsidP="00BA0157">
      <w:pPr>
        <w:widowControl w:val="0"/>
        <w:tabs>
          <w:tab w:val="left" w:pos="5227"/>
          <w:tab w:val="left" w:pos="5755"/>
          <w:tab w:val="left" w:pos="7309"/>
        </w:tabs>
        <w:kinsoku w:val="0"/>
        <w:overflowPunct w:val="0"/>
        <w:autoSpaceDE w:val="0"/>
        <w:autoSpaceDN w:val="0"/>
        <w:adjustRightInd w:val="0"/>
        <w:spacing w:before="95"/>
        <w:ind w:firstLine="3696"/>
        <w:rPr>
          <w:rFonts w:ascii="Arial" w:eastAsia="맑은 고딕" w:hAnsi="Arial" w:cs="Arial"/>
          <w:spacing w:val="-5"/>
          <w:sz w:val="16"/>
          <w:szCs w:val="16"/>
          <w:lang w:val="en-US" w:eastAsia="ko-KR"/>
        </w:rPr>
      </w:pPr>
      <w:r w:rsidRPr="006D13A1">
        <w:rPr>
          <w:rFonts w:ascii="Arial" w:eastAsia="맑은 고딕" w:hAnsi="Arial" w:cs="Arial"/>
          <w:spacing w:val="-5"/>
          <w:sz w:val="16"/>
          <w:szCs w:val="16"/>
          <w:lang w:val="en-US" w:eastAsia="ko-KR"/>
        </w:rPr>
        <w:t>B0</w:t>
      </w:r>
      <w:r w:rsidRPr="006D13A1">
        <w:rPr>
          <w:rFonts w:ascii="Arial" w:eastAsia="맑은 고딕" w:hAnsi="Arial" w:cs="Arial"/>
          <w:sz w:val="16"/>
          <w:szCs w:val="16"/>
          <w:lang w:val="en-US" w:eastAsia="ko-KR"/>
        </w:rPr>
        <w:tab/>
      </w:r>
      <w:r w:rsidRPr="006D13A1">
        <w:rPr>
          <w:rFonts w:ascii="Arial" w:eastAsia="맑은 고딕" w:hAnsi="Arial" w:cs="Arial"/>
          <w:spacing w:val="-5"/>
          <w:sz w:val="16"/>
          <w:szCs w:val="16"/>
          <w:lang w:val="en-US" w:eastAsia="ko-KR"/>
        </w:rPr>
        <w:t>B1</w:t>
      </w:r>
      <w:r w:rsidRPr="006D13A1">
        <w:rPr>
          <w:rFonts w:ascii="Arial" w:eastAsia="맑은 고딕" w:hAnsi="Arial" w:cs="Arial"/>
          <w:sz w:val="16"/>
          <w:szCs w:val="16"/>
          <w:lang w:val="en-US" w:eastAsia="ko-KR"/>
        </w:rPr>
        <w:tab/>
      </w:r>
      <w:r w:rsidRPr="006D13A1">
        <w:rPr>
          <w:rFonts w:ascii="Arial" w:eastAsia="맑은 고딕" w:hAnsi="Arial" w:cs="Arial"/>
          <w:spacing w:val="-5"/>
          <w:sz w:val="16"/>
          <w:szCs w:val="16"/>
          <w:lang w:val="en-US" w:eastAsia="ko-KR"/>
        </w:rPr>
        <w:t>B2</w:t>
      </w:r>
      <w:r w:rsidRPr="006D13A1">
        <w:rPr>
          <w:rFonts w:ascii="Arial" w:eastAsia="맑은 고딕" w:hAnsi="Arial" w:cs="Arial"/>
          <w:sz w:val="16"/>
          <w:szCs w:val="16"/>
          <w:lang w:val="en-US" w:eastAsia="ko-KR"/>
        </w:rPr>
        <w:tab/>
      </w:r>
      <w:r w:rsidRPr="006D13A1">
        <w:rPr>
          <w:rFonts w:ascii="Arial" w:eastAsia="맑은 고딕" w:hAnsi="Arial" w:cs="Arial"/>
          <w:spacing w:val="-5"/>
          <w:sz w:val="16"/>
          <w:szCs w:val="16"/>
          <w:lang w:val="en-US" w:eastAsia="ko-KR"/>
        </w:rPr>
        <w:t>B7</w:t>
      </w:r>
    </w:p>
    <w:p w14:paraId="4BBECB49" w14:textId="153BB7D3" w:rsidR="006D13A1" w:rsidRPr="006D13A1" w:rsidRDefault="006D13A1" w:rsidP="006D13A1">
      <w:pPr>
        <w:widowControl w:val="0"/>
        <w:kinsoku w:val="0"/>
        <w:overflowPunct w:val="0"/>
        <w:autoSpaceDE w:val="0"/>
        <w:autoSpaceDN w:val="0"/>
        <w:adjustRightInd w:val="0"/>
        <w:spacing w:before="3"/>
        <w:rPr>
          <w:rFonts w:ascii="Arial" w:eastAsia="맑은 고딕" w:hAnsi="Arial" w:cs="Arial"/>
          <w:sz w:val="7"/>
          <w:szCs w:val="7"/>
          <w:lang w:val="en-US" w:eastAsia="ko-KR"/>
        </w:rPr>
      </w:pPr>
      <w:r w:rsidRPr="006D13A1">
        <w:rPr>
          <w:rFonts w:eastAsia="맑은 고딕"/>
          <w:noProof/>
          <w:sz w:val="20"/>
          <w:lang w:val="en-US" w:eastAsia="ko-KR"/>
        </w:rPr>
        <mc:AlternateContent>
          <mc:Choice Requires="wpg">
            <w:drawing>
              <wp:anchor distT="0" distB="0" distL="0" distR="0" simplePos="0" relativeHeight="251662336" behindDoc="0" locked="0" layoutInCell="0" allowOverlap="1" wp14:anchorId="70B4F269" wp14:editId="42B42D54">
                <wp:simplePos x="0" y="0"/>
                <wp:positionH relativeFrom="page">
                  <wp:posOffset>2809240</wp:posOffset>
                </wp:positionH>
                <wp:positionV relativeFrom="paragraph">
                  <wp:posOffset>67945</wp:posOffset>
                </wp:positionV>
                <wp:extent cx="2555875" cy="384175"/>
                <wp:effectExtent l="8890" t="1905" r="6985" b="4445"/>
                <wp:wrapTopAndBottom/>
                <wp:docPr id="33" name="그룹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55875" cy="384175"/>
                          <a:chOff x="4424" y="107"/>
                          <a:chExt cx="4025" cy="605"/>
                        </a:xfrm>
                      </wpg:grpSpPr>
                      <wps:wsp>
                        <wps:cNvPr id="34" name="Text Box 26"/>
                        <wps:cNvSpPr txBox="1">
                          <a:spLocks noChangeArrowheads="1"/>
                        </wps:cNvSpPr>
                        <wps:spPr bwMode="auto">
                          <a:xfrm>
                            <a:off x="6436" y="120"/>
                            <a:ext cx="2001" cy="580"/>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B9FB755" w14:textId="77777777" w:rsidR="00761E7F" w:rsidRDefault="00761E7F" w:rsidP="006D13A1">
                              <w:pPr>
                                <w:pStyle w:val="af5"/>
                                <w:kinsoku w:val="0"/>
                                <w:overflowPunct w:val="0"/>
                                <w:spacing w:before="122" w:line="208" w:lineRule="auto"/>
                                <w:rPr>
                                  <w:rFonts w:ascii="Arial" w:hAnsi="Arial" w:cs="Arial"/>
                                  <w:spacing w:val="-2"/>
                                  <w:sz w:val="16"/>
                                  <w:szCs w:val="16"/>
                                </w:rPr>
                              </w:pPr>
                              <w:r>
                                <w:rPr>
                                  <w:rFonts w:ascii="Arial" w:hAnsi="Arial" w:cs="Arial"/>
                                  <w:spacing w:val="-2"/>
                                  <w:sz w:val="16"/>
                                  <w:szCs w:val="16"/>
                                </w:rPr>
                                <w:t>Sounding</w:t>
                              </w:r>
                              <w:r>
                                <w:rPr>
                                  <w:rFonts w:ascii="Arial" w:hAnsi="Arial" w:cs="Arial"/>
                                  <w:spacing w:val="-8"/>
                                  <w:sz w:val="16"/>
                                  <w:szCs w:val="16"/>
                                </w:rPr>
                                <w:t xml:space="preserve"> </w:t>
                              </w:r>
                              <w:r>
                                <w:rPr>
                                  <w:rFonts w:ascii="Arial" w:hAnsi="Arial" w:cs="Arial"/>
                                  <w:spacing w:val="-2"/>
                                  <w:sz w:val="16"/>
                                  <w:szCs w:val="16"/>
                                </w:rPr>
                                <w:t>Dialog</w:t>
                              </w:r>
                              <w:r>
                                <w:rPr>
                                  <w:rFonts w:ascii="Arial" w:hAnsi="Arial" w:cs="Arial"/>
                                  <w:spacing w:val="-10"/>
                                  <w:sz w:val="16"/>
                                  <w:szCs w:val="16"/>
                                </w:rPr>
                                <w:t xml:space="preserve"> </w:t>
                              </w:r>
                              <w:r>
                                <w:rPr>
                                  <w:rFonts w:ascii="Arial" w:hAnsi="Arial" w:cs="Arial"/>
                                  <w:spacing w:val="-2"/>
                                  <w:sz w:val="16"/>
                                  <w:szCs w:val="16"/>
                                </w:rPr>
                                <w:t>Token Number</w:t>
                              </w:r>
                            </w:p>
                          </w:txbxContent>
                        </wps:txbx>
                        <wps:bodyPr rot="0" vert="horz" wrap="square" lIns="0" tIns="0" rIns="0" bIns="0" anchor="t" anchorCtr="0" upright="1">
                          <a:noAutofit/>
                        </wps:bodyPr>
                      </wps:wsp>
                      <wps:wsp>
                        <wps:cNvPr id="35" name="Text Box 27"/>
                        <wps:cNvSpPr txBox="1">
                          <a:spLocks noChangeArrowheads="1"/>
                        </wps:cNvSpPr>
                        <wps:spPr bwMode="auto">
                          <a:xfrm>
                            <a:off x="4437" y="120"/>
                            <a:ext cx="2000" cy="580"/>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94922F4" w14:textId="77777777" w:rsidR="00761E7F" w:rsidRDefault="00761E7F" w:rsidP="006D13A1">
                              <w:pPr>
                                <w:pStyle w:val="af5"/>
                                <w:kinsoku w:val="0"/>
                                <w:overflowPunct w:val="0"/>
                                <w:spacing w:before="122" w:line="208" w:lineRule="auto"/>
                                <w:ind w:right="251"/>
                                <w:rPr>
                                  <w:rFonts w:ascii="Arial" w:hAnsi="Arial" w:cs="Arial"/>
                                  <w:spacing w:val="-2"/>
                                  <w:sz w:val="16"/>
                                  <w:szCs w:val="16"/>
                                </w:rPr>
                              </w:pPr>
                              <w:r>
                                <w:rPr>
                                  <w:rFonts w:ascii="Arial" w:hAnsi="Arial" w:cs="Arial"/>
                                  <w:sz w:val="16"/>
                                  <w:szCs w:val="16"/>
                                </w:rPr>
                                <w:t>NDP</w:t>
                              </w:r>
                              <w:r>
                                <w:rPr>
                                  <w:rFonts w:ascii="Arial" w:hAnsi="Arial" w:cs="Arial"/>
                                  <w:spacing w:val="-12"/>
                                  <w:sz w:val="16"/>
                                  <w:szCs w:val="16"/>
                                </w:rPr>
                                <w:t xml:space="preserve"> </w:t>
                              </w:r>
                              <w:r>
                                <w:rPr>
                                  <w:rFonts w:ascii="Arial" w:hAnsi="Arial" w:cs="Arial"/>
                                  <w:sz w:val="16"/>
                                  <w:szCs w:val="16"/>
                                </w:rPr>
                                <w:t xml:space="preserve">Announcement </w:t>
                              </w:r>
                              <w:proofErr w:type="spellStart"/>
                              <w:r>
                                <w:rPr>
                                  <w:rFonts w:ascii="Arial" w:hAnsi="Arial" w:cs="Arial"/>
                                  <w:strike/>
                                  <w:spacing w:val="-2"/>
                                  <w:sz w:val="16"/>
                                  <w:szCs w:val="16"/>
                                </w:rPr>
                                <w:t>Type</w:t>
                              </w:r>
                              <w:r>
                                <w:rPr>
                                  <w:rFonts w:ascii="Arial" w:hAnsi="Arial" w:cs="Arial"/>
                                  <w:spacing w:val="-2"/>
                                  <w:sz w:val="16"/>
                                  <w:szCs w:val="16"/>
                                  <w:u w:val="single"/>
                                </w:rPr>
                                <w:t>Variant</w:t>
                              </w:r>
                              <w:proofErr w:type="spellEnd"/>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B4F269" id="그룹 33" o:spid="_x0000_s1026" style="position:absolute;margin-left:221.2pt;margin-top:5.35pt;width:201.25pt;height:30.25pt;z-index:251662336;mso-wrap-distance-left:0;mso-wrap-distance-right:0;mso-position-horizontal-relative:page" coordorigin="4424,107" coordsize="4025,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" o:allowincell="f">
                <v:shapetype id="_x0000_t202" coordsize="21600,21600" o:spt="202" path="m,l,21600r21600,l21600,xe">
                  <v:stroke joinstyle="miter"/>
                  <v:path gradientshapeok="t" o:connecttype="rect"/>
                </v:shapetype>
                <v:shape id="Text Box 26" o:spid="_x0000_s1027" type="#_x0000_t202" style="position:absolute;left:6436;top:120;width:2001;height:5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T6qsQA&#10;AADbAAAADwAAAGRycy9kb3ducmV2LnhtbESPT2vCQBTE74V+h+UJvTUbjdgmdZVSGvXqH9oeH9nX&#10;JJh9G7PbGL+9Kwg9DjPzG2a+HEwjeupcbVnBOIpBEBdW11wqOOzz51cQziNrbCyTggs5WC4eH+aY&#10;aXvmLfU7X4oAYZehgsr7NpPSFRUZdJFtiYP3azuDPsiulLrDc4CbRk7ieCYN1hwWKmzpo6LiuPsz&#10;CvDriMk6/UmTw+o732v/edq8xEo9jYb3NxCeBv8fvrc3WkEyhduX8APk4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yU+qrEAAAA2wAAAA8AAAAAAAAAAAAAAAAAmAIAAGRycy9k&#10;b3ducmV2LnhtbFBLBQYAAAAABAAEAPUAAACJAwAAAAA=&#10;" filled="f" strokeweight=".44447mm">
                  <v:textbox inset="0,0,0,0">
                    <w:txbxContent>
                      <w:p w14:paraId="4B9FB755" w14:textId="77777777" w:rsidR="00761E7F" w:rsidRDefault="00761E7F" w:rsidP="006D13A1">
                        <w:pPr>
                          <w:pStyle w:val="af5"/>
                          <w:kinsoku w:val="0"/>
                          <w:overflowPunct w:val="0"/>
                          <w:spacing w:before="122" w:line="208" w:lineRule="auto"/>
                          <w:rPr>
                            <w:rFonts w:ascii="Arial" w:hAnsi="Arial" w:cs="Arial"/>
                            <w:spacing w:val="-2"/>
                            <w:sz w:val="16"/>
                            <w:szCs w:val="16"/>
                          </w:rPr>
                        </w:pPr>
                        <w:r>
                          <w:rPr>
                            <w:rFonts w:ascii="Arial" w:hAnsi="Arial" w:cs="Arial"/>
                            <w:spacing w:val="-2"/>
                            <w:sz w:val="16"/>
                            <w:szCs w:val="16"/>
                          </w:rPr>
                          <w:t>Sounding</w:t>
                        </w:r>
                        <w:r>
                          <w:rPr>
                            <w:rFonts w:ascii="Arial" w:hAnsi="Arial" w:cs="Arial"/>
                            <w:spacing w:val="-8"/>
                            <w:sz w:val="16"/>
                            <w:szCs w:val="16"/>
                          </w:rPr>
                          <w:t xml:space="preserve"> </w:t>
                        </w:r>
                        <w:r>
                          <w:rPr>
                            <w:rFonts w:ascii="Arial" w:hAnsi="Arial" w:cs="Arial"/>
                            <w:spacing w:val="-2"/>
                            <w:sz w:val="16"/>
                            <w:szCs w:val="16"/>
                          </w:rPr>
                          <w:t>Dialog</w:t>
                        </w:r>
                        <w:r>
                          <w:rPr>
                            <w:rFonts w:ascii="Arial" w:hAnsi="Arial" w:cs="Arial"/>
                            <w:spacing w:val="-10"/>
                            <w:sz w:val="16"/>
                            <w:szCs w:val="16"/>
                          </w:rPr>
                          <w:t xml:space="preserve"> </w:t>
                        </w:r>
                        <w:r>
                          <w:rPr>
                            <w:rFonts w:ascii="Arial" w:hAnsi="Arial" w:cs="Arial"/>
                            <w:spacing w:val="-2"/>
                            <w:sz w:val="16"/>
                            <w:szCs w:val="16"/>
                          </w:rPr>
                          <w:t>Token Number</w:t>
                        </w:r>
                      </w:p>
                    </w:txbxContent>
                  </v:textbox>
                </v:shape>
                <v:shape id="Text Box 27" o:spid="_x0000_s1028" type="#_x0000_t202" style="position:absolute;left:4437;top:120;width:2000;height:5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hfMcQA&#10;AADbAAAADwAAAGRycy9kb3ducmV2LnhtbESPT2vCQBTE74V+h+UJvTUbDdomdZVSGvXqH9oeH9nX&#10;JJh9G7PbGL+9Kwg9DjPzG2a+HEwjeupcbVnBOIpBEBdW11wqOOzz51cQziNrbCyTggs5WC4eH+aY&#10;aXvmLfU7X4oAYZehgsr7NpPSFRUZdJFtiYP3azuDPsiulLrDc4CbRk7ieCYN1hwWKmzpo6LiuPsz&#10;CvDriMk6/UmTw+o732v/edq8xEo9jYb3NxCeBv8fvrc3WkEyhduX8APk4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YXzHEAAAA2wAAAA8AAAAAAAAAAAAAAAAAmAIAAGRycy9k&#10;b3ducmV2LnhtbFBLBQYAAAAABAAEAPUAAACJAwAAAAA=&#10;" filled="f" strokeweight=".44447mm">
                  <v:textbox inset="0,0,0,0">
                    <w:txbxContent>
                      <w:p w14:paraId="494922F4" w14:textId="77777777" w:rsidR="00761E7F" w:rsidRDefault="00761E7F" w:rsidP="006D13A1">
                        <w:pPr>
                          <w:pStyle w:val="af5"/>
                          <w:kinsoku w:val="0"/>
                          <w:overflowPunct w:val="0"/>
                          <w:spacing w:before="122" w:line="208" w:lineRule="auto"/>
                          <w:ind w:right="251"/>
                          <w:rPr>
                            <w:rFonts w:ascii="Arial" w:hAnsi="Arial" w:cs="Arial"/>
                            <w:spacing w:val="-2"/>
                            <w:sz w:val="16"/>
                            <w:szCs w:val="16"/>
                          </w:rPr>
                        </w:pPr>
                        <w:r>
                          <w:rPr>
                            <w:rFonts w:ascii="Arial" w:hAnsi="Arial" w:cs="Arial"/>
                            <w:sz w:val="16"/>
                            <w:szCs w:val="16"/>
                          </w:rPr>
                          <w:t>NDP</w:t>
                        </w:r>
                        <w:r>
                          <w:rPr>
                            <w:rFonts w:ascii="Arial" w:hAnsi="Arial" w:cs="Arial"/>
                            <w:spacing w:val="-12"/>
                            <w:sz w:val="16"/>
                            <w:szCs w:val="16"/>
                          </w:rPr>
                          <w:t xml:space="preserve"> </w:t>
                        </w:r>
                        <w:r>
                          <w:rPr>
                            <w:rFonts w:ascii="Arial" w:hAnsi="Arial" w:cs="Arial"/>
                            <w:sz w:val="16"/>
                            <w:szCs w:val="16"/>
                          </w:rPr>
                          <w:t xml:space="preserve">Announcement </w:t>
                        </w:r>
                        <w:proofErr w:type="spellStart"/>
                        <w:r>
                          <w:rPr>
                            <w:rFonts w:ascii="Arial" w:hAnsi="Arial" w:cs="Arial"/>
                            <w:strike/>
                            <w:spacing w:val="-2"/>
                            <w:sz w:val="16"/>
                            <w:szCs w:val="16"/>
                          </w:rPr>
                          <w:t>Type</w:t>
                        </w:r>
                        <w:r>
                          <w:rPr>
                            <w:rFonts w:ascii="Arial" w:hAnsi="Arial" w:cs="Arial"/>
                            <w:spacing w:val="-2"/>
                            <w:sz w:val="16"/>
                            <w:szCs w:val="16"/>
                            <w:u w:val="single"/>
                          </w:rPr>
                          <w:t>Variant</w:t>
                        </w:r>
                        <w:proofErr w:type="spellEnd"/>
                      </w:p>
                    </w:txbxContent>
                  </v:textbox>
                </v:shape>
                <w10:wrap type="topAndBottom" anchorx="page"/>
              </v:group>
            </w:pict>
          </mc:Fallback>
        </mc:AlternateContent>
      </w:r>
    </w:p>
    <w:p w14:paraId="71897B58" w14:textId="77777777" w:rsidR="006D13A1" w:rsidRPr="006D13A1" w:rsidRDefault="006D13A1" w:rsidP="00BA0157">
      <w:pPr>
        <w:widowControl w:val="0"/>
        <w:tabs>
          <w:tab w:val="left" w:pos="4591"/>
          <w:tab w:val="right" w:pos="6680"/>
        </w:tabs>
        <w:kinsoku w:val="0"/>
        <w:overflowPunct w:val="0"/>
        <w:autoSpaceDE w:val="0"/>
        <w:autoSpaceDN w:val="0"/>
        <w:adjustRightInd w:val="0"/>
        <w:spacing w:before="103"/>
        <w:ind w:firstLine="3160"/>
        <w:rPr>
          <w:rFonts w:ascii="Arial" w:eastAsia="맑은 고딕" w:hAnsi="Arial" w:cs="Arial"/>
          <w:spacing w:val="-10"/>
          <w:sz w:val="16"/>
          <w:szCs w:val="16"/>
          <w:lang w:val="en-US" w:eastAsia="ko-KR"/>
        </w:rPr>
      </w:pPr>
      <w:r w:rsidRPr="006D13A1">
        <w:rPr>
          <w:rFonts w:ascii="Arial" w:eastAsia="맑은 고딕" w:hAnsi="Arial" w:cs="Arial"/>
          <w:spacing w:val="-2"/>
          <w:sz w:val="16"/>
          <w:szCs w:val="16"/>
          <w:lang w:val="en-US" w:eastAsia="ko-KR"/>
        </w:rPr>
        <w:t>Bits:</w:t>
      </w:r>
      <w:r w:rsidRPr="006D13A1">
        <w:rPr>
          <w:rFonts w:ascii="Arial" w:eastAsia="맑은 고딕" w:hAnsi="Arial" w:cs="Arial"/>
          <w:sz w:val="16"/>
          <w:szCs w:val="16"/>
          <w:lang w:val="en-US" w:eastAsia="ko-KR"/>
        </w:rPr>
        <w:tab/>
      </w:r>
      <w:r w:rsidRPr="006D13A1">
        <w:rPr>
          <w:rFonts w:ascii="Arial" w:eastAsia="맑은 고딕" w:hAnsi="Arial" w:cs="Arial"/>
          <w:spacing w:val="-10"/>
          <w:sz w:val="16"/>
          <w:szCs w:val="16"/>
          <w:lang w:val="en-US" w:eastAsia="ko-KR"/>
        </w:rPr>
        <w:t>2</w:t>
      </w:r>
      <w:r w:rsidRPr="006D13A1">
        <w:rPr>
          <w:rFonts w:ascii="Arial" w:eastAsia="맑은 고딕" w:hAnsi="Arial" w:cs="Arial"/>
          <w:sz w:val="16"/>
          <w:szCs w:val="16"/>
          <w:lang w:val="en-US" w:eastAsia="ko-KR"/>
        </w:rPr>
        <w:tab/>
      </w:r>
      <w:r w:rsidRPr="006D13A1">
        <w:rPr>
          <w:rFonts w:ascii="Arial" w:eastAsia="맑은 고딕" w:hAnsi="Arial" w:cs="Arial"/>
          <w:spacing w:val="-10"/>
          <w:sz w:val="16"/>
          <w:szCs w:val="16"/>
          <w:lang w:val="en-US" w:eastAsia="ko-KR"/>
        </w:rPr>
        <w:t>6</w:t>
      </w:r>
    </w:p>
    <w:p w14:paraId="424DD847" w14:textId="77777777" w:rsidR="006D13A1" w:rsidRPr="006D13A1" w:rsidRDefault="006D13A1" w:rsidP="006D13A1">
      <w:pPr>
        <w:widowControl w:val="0"/>
        <w:kinsoku w:val="0"/>
        <w:overflowPunct w:val="0"/>
        <w:autoSpaceDE w:val="0"/>
        <w:autoSpaceDN w:val="0"/>
        <w:adjustRightInd w:val="0"/>
        <w:spacing w:before="185"/>
        <w:ind w:right="696"/>
        <w:jc w:val="center"/>
        <w:rPr>
          <w:rFonts w:ascii="Arial" w:eastAsia="맑은 고딕" w:hAnsi="Arial" w:cs="Arial"/>
          <w:b/>
          <w:bCs/>
          <w:spacing w:val="-2"/>
          <w:sz w:val="20"/>
          <w:lang w:val="en-US" w:eastAsia="ko-KR"/>
        </w:rPr>
      </w:pPr>
      <w:bookmarkStart w:id="18" w:name="_bookmark21"/>
      <w:bookmarkEnd w:id="18"/>
      <w:r w:rsidRPr="006D13A1">
        <w:rPr>
          <w:rFonts w:ascii="Arial" w:eastAsia="맑은 고딕" w:hAnsi="Arial" w:cs="Arial"/>
          <w:b/>
          <w:bCs/>
          <w:sz w:val="20"/>
          <w:lang w:val="en-US" w:eastAsia="ko-KR"/>
        </w:rPr>
        <w:t>Figure</w:t>
      </w:r>
      <w:r w:rsidRPr="006D13A1">
        <w:rPr>
          <w:rFonts w:ascii="Arial" w:eastAsia="맑은 고딕" w:hAnsi="Arial" w:cs="Arial"/>
          <w:b/>
          <w:bCs/>
          <w:spacing w:val="-9"/>
          <w:sz w:val="20"/>
          <w:lang w:val="en-US" w:eastAsia="ko-KR"/>
        </w:rPr>
        <w:t xml:space="preserve"> </w:t>
      </w:r>
      <w:r w:rsidRPr="006D13A1">
        <w:rPr>
          <w:rFonts w:ascii="Arial" w:eastAsia="맑은 고딕" w:hAnsi="Arial" w:cs="Arial"/>
          <w:b/>
          <w:bCs/>
          <w:sz w:val="20"/>
          <w:lang w:val="en-US" w:eastAsia="ko-KR"/>
        </w:rPr>
        <w:t>9-77—Sounding</w:t>
      </w:r>
      <w:r w:rsidRPr="006D13A1">
        <w:rPr>
          <w:rFonts w:ascii="Arial" w:eastAsia="맑은 고딕" w:hAnsi="Arial" w:cs="Arial"/>
          <w:b/>
          <w:bCs/>
          <w:spacing w:val="-9"/>
          <w:sz w:val="20"/>
          <w:lang w:val="en-US" w:eastAsia="ko-KR"/>
        </w:rPr>
        <w:t xml:space="preserve"> </w:t>
      </w:r>
      <w:r w:rsidRPr="006D13A1">
        <w:rPr>
          <w:rFonts w:ascii="Arial" w:eastAsia="맑은 고딕" w:hAnsi="Arial" w:cs="Arial"/>
          <w:b/>
          <w:bCs/>
          <w:sz w:val="20"/>
          <w:lang w:val="en-US" w:eastAsia="ko-KR"/>
        </w:rPr>
        <w:t>Dialog</w:t>
      </w:r>
      <w:r w:rsidRPr="006D13A1">
        <w:rPr>
          <w:rFonts w:ascii="Arial" w:eastAsia="맑은 고딕" w:hAnsi="Arial" w:cs="Arial"/>
          <w:b/>
          <w:bCs/>
          <w:spacing w:val="-8"/>
          <w:sz w:val="20"/>
          <w:lang w:val="en-US" w:eastAsia="ko-KR"/>
        </w:rPr>
        <w:t xml:space="preserve"> </w:t>
      </w:r>
      <w:r w:rsidRPr="006D13A1">
        <w:rPr>
          <w:rFonts w:ascii="Arial" w:eastAsia="맑은 고딕" w:hAnsi="Arial" w:cs="Arial"/>
          <w:b/>
          <w:bCs/>
          <w:sz w:val="20"/>
          <w:lang w:val="en-US" w:eastAsia="ko-KR"/>
        </w:rPr>
        <w:t>Token</w:t>
      </w:r>
      <w:r w:rsidRPr="006D13A1">
        <w:rPr>
          <w:rFonts w:ascii="Arial" w:eastAsia="맑은 고딕" w:hAnsi="Arial" w:cs="Arial"/>
          <w:b/>
          <w:bCs/>
          <w:spacing w:val="-9"/>
          <w:sz w:val="20"/>
          <w:lang w:val="en-US" w:eastAsia="ko-KR"/>
        </w:rPr>
        <w:t xml:space="preserve"> </w:t>
      </w:r>
      <w:r w:rsidRPr="006D13A1">
        <w:rPr>
          <w:rFonts w:ascii="Arial" w:eastAsia="맑은 고딕" w:hAnsi="Arial" w:cs="Arial"/>
          <w:b/>
          <w:bCs/>
          <w:sz w:val="20"/>
          <w:lang w:val="en-US" w:eastAsia="ko-KR"/>
        </w:rPr>
        <w:t>field</w:t>
      </w:r>
      <w:r w:rsidRPr="006D13A1">
        <w:rPr>
          <w:rFonts w:ascii="Arial" w:eastAsia="맑은 고딕" w:hAnsi="Arial" w:cs="Arial"/>
          <w:b/>
          <w:bCs/>
          <w:spacing w:val="-9"/>
          <w:sz w:val="20"/>
          <w:lang w:val="en-US" w:eastAsia="ko-KR"/>
        </w:rPr>
        <w:t xml:space="preserve"> </w:t>
      </w:r>
      <w:r w:rsidRPr="006D13A1">
        <w:rPr>
          <w:rFonts w:ascii="Arial" w:eastAsia="맑은 고딕" w:hAnsi="Arial" w:cs="Arial"/>
          <w:b/>
          <w:bCs/>
          <w:spacing w:val="-2"/>
          <w:sz w:val="20"/>
          <w:lang w:val="en-US" w:eastAsia="ko-KR"/>
        </w:rPr>
        <w:t>format</w:t>
      </w:r>
    </w:p>
    <w:p w14:paraId="3F6EF8A1" w14:textId="77777777" w:rsidR="006D13A1" w:rsidRPr="006D13A1" w:rsidRDefault="006D13A1" w:rsidP="00BA0157">
      <w:pPr>
        <w:widowControl w:val="0"/>
        <w:kinsoku w:val="0"/>
        <w:overflowPunct w:val="0"/>
        <w:autoSpaceDE w:val="0"/>
        <w:autoSpaceDN w:val="0"/>
        <w:adjustRightInd w:val="0"/>
        <w:spacing w:before="310"/>
        <w:jc w:val="both"/>
        <w:outlineLvl w:val="1"/>
        <w:rPr>
          <w:rFonts w:eastAsia="맑은 고딕"/>
          <w:b/>
          <w:bCs/>
          <w:i/>
          <w:iCs/>
          <w:spacing w:val="-2"/>
          <w:szCs w:val="22"/>
          <w:lang w:val="en-US" w:eastAsia="ko-KR"/>
        </w:rPr>
      </w:pPr>
      <w:r w:rsidRPr="006D13A1">
        <w:rPr>
          <w:rFonts w:eastAsia="맑은 고딕"/>
          <w:b/>
          <w:bCs/>
          <w:i/>
          <w:iCs/>
          <w:szCs w:val="22"/>
          <w:lang w:val="en-US" w:eastAsia="ko-KR"/>
        </w:rPr>
        <w:t>Change</w:t>
      </w:r>
      <w:r w:rsidRPr="006D13A1">
        <w:rPr>
          <w:rFonts w:eastAsia="맑은 고딕"/>
          <w:b/>
          <w:bCs/>
          <w:i/>
          <w:iCs/>
          <w:spacing w:val="-10"/>
          <w:szCs w:val="22"/>
          <w:lang w:val="en-US" w:eastAsia="ko-KR"/>
        </w:rPr>
        <w:t xml:space="preserve"> </w:t>
      </w:r>
      <w:r w:rsidRPr="006D13A1">
        <w:rPr>
          <w:rFonts w:eastAsia="맑은 고딕"/>
          <w:b/>
          <w:bCs/>
          <w:i/>
          <w:iCs/>
          <w:szCs w:val="22"/>
          <w:lang w:val="en-US" w:eastAsia="ko-KR"/>
        </w:rPr>
        <w:t>the</w:t>
      </w:r>
      <w:r w:rsidRPr="006D13A1">
        <w:rPr>
          <w:rFonts w:eastAsia="맑은 고딕"/>
          <w:b/>
          <w:bCs/>
          <w:i/>
          <w:iCs/>
          <w:spacing w:val="-8"/>
          <w:szCs w:val="22"/>
          <w:lang w:val="en-US" w:eastAsia="ko-KR"/>
        </w:rPr>
        <w:t xml:space="preserve"> </w:t>
      </w:r>
      <w:r w:rsidRPr="006D13A1">
        <w:rPr>
          <w:rFonts w:eastAsia="맑은 고딕"/>
          <w:b/>
          <w:bCs/>
          <w:i/>
          <w:iCs/>
          <w:szCs w:val="22"/>
          <w:lang w:val="en-US" w:eastAsia="ko-KR"/>
        </w:rPr>
        <w:t>seventh</w:t>
      </w:r>
      <w:r w:rsidRPr="006D13A1">
        <w:rPr>
          <w:rFonts w:eastAsia="맑은 고딕"/>
          <w:b/>
          <w:bCs/>
          <w:i/>
          <w:iCs/>
          <w:spacing w:val="-10"/>
          <w:szCs w:val="22"/>
          <w:lang w:val="en-US" w:eastAsia="ko-KR"/>
        </w:rPr>
        <w:t xml:space="preserve"> </w:t>
      </w:r>
      <w:r w:rsidRPr="006D13A1">
        <w:rPr>
          <w:rFonts w:eastAsia="맑은 고딕"/>
          <w:b/>
          <w:bCs/>
          <w:i/>
          <w:iCs/>
          <w:szCs w:val="22"/>
          <w:lang w:val="en-US" w:eastAsia="ko-KR"/>
        </w:rPr>
        <w:t>paragraph</w:t>
      </w:r>
      <w:r w:rsidRPr="006D13A1">
        <w:rPr>
          <w:rFonts w:eastAsia="맑은 고딕"/>
          <w:b/>
          <w:bCs/>
          <w:i/>
          <w:iCs/>
          <w:spacing w:val="-10"/>
          <w:szCs w:val="22"/>
          <w:lang w:val="en-US" w:eastAsia="ko-KR"/>
        </w:rPr>
        <w:t xml:space="preserve"> </w:t>
      </w:r>
      <w:r w:rsidRPr="006D13A1">
        <w:rPr>
          <w:rFonts w:eastAsia="맑은 고딕"/>
          <w:b/>
          <w:bCs/>
          <w:i/>
          <w:iCs/>
          <w:szCs w:val="22"/>
          <w:lang w:val="en-US" w:eastAsia="ko-KR"/>
        </w:rPr>
        <w:t>as</w:t>
      </w:r>
      <w:r w:rsidRPr="006D13A1">
        <w:rPr>
          <w:rFonts w:eastAsia="맑은 고딕"/>
          <w:b/>
          <w:bCs/>
          <w:i/>
          <w:iCs/>
          <w:spacing w:val="-10"/>
          <w:szCs w:val="22"/>
          <w:lang w:val="en-US" w:eastAsia="ko-KR"/>
        </w:rPr>
        <w:t xml:space="preserve"> </w:t>
      </w:r>
      <w:r w:rsidRPr="006D13A1">
        <w:rPr>
          <w:rFonts w:eastAsia="맑은 고딕"/>
          <w:b/>
          <w:bCs/>
          <w:i/>
          <w:iCs/>
          <w:spacing w:val="-2"/>
          <w:szCs w:val="22"/>
          <w:lang w:val="en-US" w:eastAsia="ko-KR"/>
        </w:rPr>
        <w:t>follows:</w:t>
      </w:r>
    </w:p>
    <w:p w14:paraId="1F45145A" w14:textId="77777777" w:rsidR="006D13A1" w:rsidRPr="006D13A1" w:rsidRDefault="006D13A1" w:rsidP="006D13A1">
      <w:pPr>
        <w:widowControl w:val="0"/>
        <w:kinsoku w:val="0"/>
        <w:overflowPunct w:val="0"/>
        <w:autoSpaceDE w:val="0"/>
        <w:autoSpaceDN w:val="0"/>
        <w:adjustRightInd w:val="0"/>
        <w:spacing w:before="263" w:line="249" w:lineRule="auto"/>
        <w:ind w:right="997"/>
        <w:jc w:val="both"/>
        <w:rPr>
          <w:rFonts w:eastAsia="맑은 고딕"/>
          <w:spacing w:val="-2"/>
          <w:sz w:val="20"/>
          <w:lang w:val="en-US" w:eastAsia="ko-KR"/>
        </w:rPr>
      </w:pPr>
      <w:r w:rsidRPr="006D13A1">
        <w:rPr>
          <w:rFonts w:eastAsia="맑은 고딕"/>
          <w:sz w:val="20"/>
          <w:lang w:val="en-US" w:eastAsia="ko-KR"/>
        </w:rPr>
        <w:t xml:space="preserve">The setting of the NDP Announcement </w:t>
      </w:r>
      <w:proofErr w:type="spellStart"/>
      <w:r w:rsidRPr="006D13A1">
        <w:rPr>
          <w:rFonts w:eastAsia="맑은 고딕"/>
          <w:strike/>
          <w:sz w:val="20"/>
          <w:lang w:val="en-US" w:eastAsia="ko-KR"/>
        </w:rPr>
        <w:t>Type</w:t>
      </w:r>
      <w:r w:rsidRPr="006D13A1">
        <w:rPr>
          <w:rFonts w:eastAsia="맑은 고딕"/>
          <w:sz w:val="20"/>
          <w:u w:val="single"/>
          <w:lang w:val="en-US" w:eastAsia="ko-KR"/>
        </w:rPr>
        <w:t>Variant</w:t>
      </w:r>
      <w:proofErr w:type="spellEnd"/>
      <w:r w:rsidRPr="006D13A1">
        <w:rPr>
          <w:rFonts w:eastAsia="맑은 고딕"/>
          <w:sz w:val="20"/>
          <w:u w:val="single"/>
          <w:lang w:val="en-US" w:eastAsia="ko-KR"/>
        </w:rPr>
        <w:t xml:space="preserve"> sub</w:t>
      </w:r>
      <w:r w:rsidRPr="006D13A1">
        <w:rPr>
          <w:rFonts w:eastAsia="맑은 고딕"/>
          <w:sz w:val="20"/>
          <w:lang w:val="en-US" w:eastAsia="ko-KR"/>
        </w:rPr>
        <w:t xml:space="preserve">field in the Sounding Dialog Token field identifies the variant of the NDP Announcement frame, refer to </w:t>
      </w:r>
      <w:hyperlink w:anchor="bookmark22" w:history="1">
        <w:r w:rsidRPr="006D13A1">
          <w:rPr>
            <w:rFonts w:eastAsia="맑은 고딕"/>
            <w:sz w:val="20"/>
            <w:lang w:val="en-US" w:eastAsia="ko-KR"/>
          </w:rPr>
          <w:t>Table</w:t>
        </w:r>
        <w:r w:rsidRPr="006D13A1">
          <w:rPr>
            <w:rFonts w:eastAsia="맑은 고딕"/>
            <w:spacing w:val="-2"/>
            <w:sz w:val="20"/>
            <w:lang w:val="en-US" w:eastAsia="ko-KR"/>
          </w:rPr>
          <w:t xml:space="preserve"> </w:t>
        </w:r>
        <w:r w:rsidRPr="006D13A1">
          <w:rPr>
            <w:rFonts w:eastAsia="맑은 고딕"/>
            <w:sz w:val="20"/>
            <w:lang w:val="en-US" w:eastAsia="ko-KR"/>
          </w:rPr>
          <w:t>9-42a (NDP Announcement frame variant</w:t>
        </w:r>
      </w:hyperlink>
      <w:r w:rsidRPr="006D13A1">
        <w:rPr>
          <w:rFonts w:eastAsia="맑은 고딕"/>
          <w:sz w:val="20"/>
          <w:lang w:val="en-US" w:eastAsia="ko-KR"/>
        </w:rPr>
        <w:t xml:space="preserve"> </w:t>
      </w:r>
      <w:hyperlink w:anchor="bookmark22" w:history="1">
        <w:r w:rsidRPr="006D13A1">
          <w:rPr>
            <w:rFonts w:eastAsia="맑은 고딕"/>
            <w:spacing w:val="-2"/>
            <w:sz w:val="20"/>
            <w:lang w:val="en-US" w:eastAsia="ko-KR"/>
          </w:rPr>
          <w:t>encoding)</w:t>
        </w:r>
      </w:hyperlink>
      <w:r w:rsidRPr="006D13A1">
        <w:rPr>
          <w:rFonts w:eastAsia="맑은 고딕"/>
          <w:spacing w:val="-2"/>
          <w:sz w:val="20"/>
          <w:lang w:val="en-US" w:eastAsia="ko-KR"/>
        </w:rPr>
        <w:t>.</w:t>
      </w:r>
    </w:p>
    <w:p w14:paraId="382A8EB2" w14:textId="77777777" w:rsidR="006D13A1" w:rsidRPr="006D13A1" w:rsidRDefault="006D13A1" w:rsidP="006D13A1">
      <w:pPr>
        <w:widowControl w:val="0"/>
        <w:kinsoku w:val="0"/>
        <w:overflowPunct w:val="0"/>
        <w:autoSpaceDE w:val="0"/>
        <w:autoSpaceDN w:val="0"/>
        <w:adjustRightInd w:val="0"/>
        <w:rPr>
          <w:rFonts w:eastAsia="맑은 고딕"/>
          <w:szCs w:val="22"/>
          <w:lang w:val="en-US" w:eastAsia="ko-KR"/>
        </w:rPr>
      </w:pPr>
    </w:p>
    <w:p w14:paraId="53B11FE0" w14:textId="77777777" w:rsidR="006D13A1" w:rsidRPr="006D13A1" w:rsidRDefault="006D13A1" w:rsidP="006D13A1">
      <w:pPr>
        <w:widowControl w:val="0"/>
        <w:kinsoku w:val="0"/>
        <w:overflowPunct w:val="0"/>
        <w:autoSpaceDE w:val="0"/>
        <w:autoSpaceDN w:val="0"/>
        <w:adjustRightInd w:val="0"/>
        <w:spacing w:before="189"/>
        <w:ind w:right="749"/>
        <w:jc w:val="center"/>
        <w:rPr>
          <w:rFonts w:ascii="Arial" w:eastAsia="맑은 고딕" w:hAnsi="Arial" w:cs="Arial"/>
          <w:b/>
          <w:bCs/>
          <w:spacing w:val="-2"/>
          <w:sz w:val="20"/>
          <w:lang w:val="en-US" w:eastAsia="ko-KR"/>
        </w:rPr>
      </w:pPr>
      <w:bookmarkStart w:id="19" w:name="_bookmark22"/>
      <w:bookmarkEnd w:id="19"/>
      <w:r w:rsidRPr="006D13A1">
        <w:rPr>
          <w:rFonts w:ascii="Arial" w:eastAsia="맑은 고딕" w:hAnsi="Arial" w:cs="Arial"/>
          <w:b/>
          <w:bCs/>
          <w:sz w:val="20"/>
          <w:lang w:val="en-US" w:eastAsia="ko-KR"/>
        </w:rPr>
        <w:t>Table</w:t>
      </w:r>
      <w:r w:rsidRPr="006D13A1">
        <w:rPr>
          <w:rFonts w:ascii="Arial" w:eastAsia="맑은 고딕" w:hAnsi="Arial" w:cs="Arial"/>
          <w:b/>
          <w:bCs/>
          <w:spacing w:val="-11"/>
          <w:sz w:val="20"/>
          <w:lang w:val="en-US" w:eastAsia="ko-KR"/>
        </w:rPr>
        <w:t xml:space="preserve"> </w:t>
      </w:r>
      <w:r w:rsidRPr="006D13A1">
        <w:rPr>
          <w:rFonts w:ascii="Arial" w:eastAsia="맑은 고딕" w:hAnsi="Arial" w:cs="Arial"/>
          <w:b/>
          <w:bCs/>
          <w:sz w:val="20"/>
          <w:lang w:val="en-US" w:eastAsia="ko-KR"/>
        </w:rPr>
        <w:t>9-42a—NDP</w:t>
      </w:r>
      <w:r w:rsidRPr="006D13A1">
        <w:rPr>
          <w:rFonts w:ascii="Arial" w:eastAsia="맑은 고딕" w:hAnsi="Arial" w:cs="Arial"/>
          <w:b/>
          <w:bCs/>
          <w:spacing w:val="-10"/>
          <w:sz w:val="20"/>
          <w:lang w:val="en-US" w:eastAsia="ko-KR"/>
        </w:rPr>
        <w:t xml:space="preserve"> </w:t>
      </w:r>
      <w:r w:rsidRPr="006D13A1">
        <w:rPr>
          <w:rFonts w:ascii="Arial" w:eastAsia="맑은 고딕" w:hAnsi="Arial" w:cs="Arial"/>
          <w:b/>
          <w:bCs/>
          <w:sz w:val="20"/>
          <w:lang w:val="en-US" w:eastAsia="ko-KR"/>
        </w:rPr>
        <w:t>Announcement</w:t>
      </w:r>
      <w:r w:rsidRPr="006D13A1">
        <w:rPr>
          <w:rFonts w:ascii="Arial" w:eastAsia="맑은 고딕" w:hAnsi="Arial" w:cs="Arial"/>
          <w:b/>
          <w:bCs/>
          <w:spacing w:val="-10"/>
          <w:sz w:val="20"/>
          <w:lang w:val="en-US" w:eastAsia="ko-KR"/>
        </w:rPr>
        <w:t xml:space="preserve"> </w:t>
      </w:r>
      <w:r w:rsidRPr="006D13A1">
        <w:rPr>
          <w:rFonts w:ascii="Arial" w:eastAsia="맑은 고딕" w:hAnsi="Arial" w:cs="Arial"/>
          <w:b/>
          <w:bCs/>
          <w:sz w:val="20"/>
          <w:lang w:val="en-US" w:eastAsia="ko-KR"/>
        </w:rPr>
        <w:t>frame</w:t>
      </w:r>
      <w:r w:rsidRPr="006D13A1">
        <w:rPr>
          <w:rFonts w:ascii="Arial" w:eastAsia="맑은 고딕" w:hAnsi="Arial" w:cs="Arial"/>
          <w:b/>
          <w:bCs/>
          <w:spacing w:val="-11"/>
          <w:sz w:val="20"/>
          <w:lang w:val="en-US" w:eastAsia="ko-KR"/>
        </w:rPr>
        <w:t xml:space="preserve"> </w:t>
      </w:r>
      <w:r w:rsidRPr="006D13A1">
        <w:rPr>
          <w:rFonts w:ascii="Arial" w:eastAsia="맑은 고딕" w:hAnsi="Arial" w:cs="Arial"/>
          <w:b/>
          <w:bCs/>
          <w:sz w:val="20"/>
          <w:lang w:val="en-US" w:eastAsia="ko-KR"/>
        </w:rPr>
        <w:t>variant</w:t>
      </w:r>
      <w:r w:rsidRPr="006D13A1">
        <w:rPr>
          <w:rFonts w:ascii="Arial" w:eastAsia="맑은 고딕" w:hAnsi="Arial" w:cs="Arial"/>
          <w:b/>
          <w:bCs/>
          <w:spacing w:val="-10"/>
          <w:sz w:val="20"/>
          <w:lang w:val="en-US" w:eastAsia="ko-KR"/>
        </w:rPr>
        <w:t xml:space="preserve"> </w:t>
      </w:r>
      <w:r w:rsidRPr="006D13A1">
        <w:rPr>
          <w:rFonts w:ascii="Arial" w:eastAsia="맑은 고딕" w:hAnsi="Arial" w:cs="Arial"/>
          <w:b/>
          <w:bCs/>
          <w:spacing w:val="-2"/>
          <w:sz w:val="20"/>
          <w:lang w:val="en-US" w:eastAsia="ko-KR"/>
        </w:rPr>
        <w:t>encoding</w:t>
      </w:r>
    </w:p>
    <w:p w14:paraId="4D20ACB7" w14:textId="77777777" w:rsidR="006D13A1" w:rsidRPr="006D13A1" w:rsidRDefault="006D13A1" w:rsidP="006D13A1">
      <w:pPr>
        <w:widowControl w:val="0"/>
        <w:kinsoku w:val="0"/>
        <w:overflowPunct w:val="0"/>
        <w:autoSpaceDE w:val="0"/>
        <w:autoSpaceDN w:val="0"/>
        <w:adjustRightInd w:val="0"/>
        <w:spacing w:before="11"/>
        <w:rPr>
          <w:rFonts w:ascii="Arial" w:eastAsia="맑은 고딕" w:hAnsi="Arial" w:cs="Arial"/>
          <w:b/>
          <w:bCs/>
          <w:sz w:val="21"/>
          <w:szCs w:val="21"/>
          <w:lang w:val="en-US" w:eastAsia="ko-KR"/>
        </w:rPr>
      </w:pPr>
    </w:p>
    <w:tbl>
      <w:tblPr>
        <w:tblW w:w="0" w:type="auto"/>
        <w:tblInd w:w="2088" w:type="dxa"/>
        <w:tblLayout w:type="fixed"/>
        <w:tblCellMar>
          <w:left w:w="0" w:type="dxa"/>
          <w:right w:w="0" w:type="dxa"/>
        </w:tblCellMar>
        <w:tblLook w:val="0000" w:firstRow="0" w:lastRow="0" w:firstColumn="0" w:lastColumn="0" w:noHBand="0" w:noVBand="0"/>
      </w:tblPr>
      <w:tblGrid>
        <w:gridCol w:w="1499"/>
        <w:gridCol w:w="1501"/>
        <w:gridCol w:w="3498"/>
      </w:tblGrid>
      <w:tr w:rsidR="006D13A1" w:rsidRPr="006D13A1" w14:paraId="43ECB72A" w14:textId="77777777" w:rsidTr="00DC0842">
        <w:trPr>
          <w:trHeight w:val="578"/>
        </w:trPr>
        <w:tc>
          <w:tcPr>
            <w:tcW w:w="3000" w:type="dxa"/>
            <w:gridSpan w:val="2"/>
            <w:tcBorders>
              <w:top w:val="single" w:sz="12" w:space="0" w:color="000000"/>
              <w:left w:val="single" w:sz="12" w:space="0" w:color="000000"/>
              <w:bottom w:val="single" w:sz="2" w:space="0" w:color="000000"/>
              <w:right w:val="single" w:sz="2" w:space="0" w:color="000000"/>
            </w:tcBorders>
          </w:tcPr>
          <w:p w14:paraId="798EC83C" w14:textId="77777777" w:rsidR="006D13A1" w:rsidRPr="006D13A1" w:rsidRDefault="006D13A1" w:rsidP="006D13A1">
            <w:pPr>
              <w:widowControl w:val="0"/>
              <w:kinsoku w:val="0"/>
              <w:overflowPunct w:val="0"/>
              <w:autoSpaceDE w:val="0"/>
              <w:autoSpaceDN w:val="0"/>
              <w:adjustRightInd w:val="0"/>
              <w:spacing w:before="80" w:line="232" w:lineRule="auto"/>
              <w:ind w:right="116"/>
              <w:rPr>
                <w:rFonts w:eastAsia="맑은 고딕"/>
                <w:b/>
                <w:bCs/>
                <w:spacing w:val="-2"/>
                <w:sz w:val="18"/>
                <w:szCs w:val="18"/>
                <w:lang w:val="en-US" w:eastAsia="ko-KR"/>
              </w:rPr>
            </w:pPr>
            <w:r w:rsidRPr="006D13A1">
              <w:rPr>
                <w:rFonts w:eastAsia="맑은 고딕"/>
                <w:b/>
                <w:bCs/>
                <w:sz w:val="18"/>
                <w:szCs w:val="18"/>
                <w:lang w:val="en-US" w:eastAsia="ko-KR"/>
              </w:rPr>
              <w:t>NDP</w:t>
            </w:r>
            <w:r w:rsidRPr="006D13A1">
              <w:rPr>
                <w:rFonts w:eastAsia="맑은 고딕"/>
                <w:b/>
                <w:bCs/>
                <w:spacing w:val="-12"/>
                <w:sz w:val="18"/>
                <w:szCs w:val="18"/>
                <w:lang w:val="en-US" w:eastAsia="ko-KR"/>
              </w:rPr>
              <w:t xml:space="preserve"> </w:t>
            </w:r>
            <w:r w:rsidRPr="006D13A1">
              <w:rPr>
                <w:rFonts w:eastAsia="맑은 고딕"/>
                <w:b/>
                <w:bCs/>
                <w:sz w:val="18"/>
                <w:szCs w:val="18"/>
                <w:lang w:val="en-US" w:eastAsia="ko-KR"/>
              </w:rPr>
              <w:t>Announcement</w:t>
            </w:r>
            <w:r w:rsidRPr="006D13A1">
              <w:rPr>
                <w:rFonts w:eastAsia="맑은 고딕"/>
                <w:b/>
                <w:bCs/>
                <w:spacing w:val="-11"/>
                <w:sz w:val="18"/>
                <w:szCs w:val="18"/>
                <w:lang w:val="en-US" w:eastAsia="ko-KR"/>
              </w:rPr>
              <w:t xml:space="preserve"> </w:t>
            </w:r>
            <w:proofErr w:type="spellStart"/>
            <w:r w:rsidRPr="006D13A1">
              <w:rPr>
                <w:rFonts w:eastAsia="맑은 고딕"/>
                <w:b/>
                <w:bCs/>
                <w:strike/>
                <w:sz w:val="18"/>
                <w:szCs w:val="18"/>
                <w:lang w:val="en-US" w:eastAsia="ko-KR"/>
              </w:rPr>
              <w:t>Type</w:t>
            </w:r>
            <w:r w:rsidRPr="006D13A1">
              <w:rPr>
                <w:rFonts w:eastAsia="맑은 고딕"/>
                <w:b/>
                <w:bCs/>
                <w:sz w:val="18"/>
                <w:szCs w:val="18"/>
                <w:u w:val="single"/>
                <w:lang w:val="en-US" w:eastAsia="ko-KR"/>
              </w:rPr>
              <w:t>Variant</w:t>
            </w:r>
            <w:proofErr w:type="spellEnd"/>
            <w:r w:rsidRPr="006D13A1">
              <w:rPr>
                <w:rFonts w:eastAsia="맑은 고딕"/>
                <w:b/>
                <w:bCs/>
                <w:sz w:val="18"/>
                <w:szCs w:val="18"/>
                <w:lang w:val="en-US" w:eastAsia="ko-KR"/>
              </w:rPr>
              <w:t xml:space="preserve"> </w:t>
            </w:r>
            <w:r w:rsidRPr="006D13A1">
              <w:rPr>
                <w:rFonts w:eastAsia="맑은 고딕"/>
                <w:b/>
                <w:bCs/>
                <w:spacing w:val="-2"/>
                <w:sz w:val="18"/>
                <w:szCs w:val="18"/>
                <w:lang w:val="en-US" w:eastAsia="ko-KR"/>
              </w:rPr>
              <w:t>subfield</w:t>
            </w:r>
          </w:p>
        </w:tc>
        <w:tc>
          <w:tcPr>
            <w:tcW w:w="3498" w:type="dxa"/>
            <w:vMerge w:val="restart"/>
            <w:tcBorders>
              <w:top w:val="single" w:sz="12" w:space="0" w:color="000000"/>
              <w:left w:val="single" w:sz="2" w:space="0" w:color="000000"/>
              <w:bottom w:val="single" w:sz="12" w:space="0" w:color="000000"/>
              <w:right w:val="single" w:sz="12" w:space="0" w:color="000000"/>
            </w:tcBorders>
          </w:tcPr>
          <w:p w14:paraId="75A4AB3E" w14:textId="77777777" w:rsidR="006D13A1" w:rsidRPr="006D13A1" w:rsidRDefault="006D13A1" w:rsidP="006D13A1">
            <w:pPr>
              <w:widowControl w:val="0"/>
              <w:kinsoku w:val="0"/>
              <w:overflowPunct w:val="0"/>
              <w:autoSpaceDE w:val="0"/>
              <w:autoSpaceDN w:val="0"/>
              <w:adjustRightInd w:val="0"/>
              <w:rPr>
                <w:rFonts w:ascii="Arial" w:eastAsia="맑은 고딕" w:hAnsi="Arial" w:cs="Arial"/>
                <w:b/>
                <w:bCs/>
                <w:sz w:val="20"/>
                <w:lang w:val="en-US" w:eastAsia="ko-KR"/>
              </w:rPr>
            </w:pPr>
          </w:p>
          <w:p w14:paraId="494A56B2" w14:textId="77777777" w:rsidR="006D13A1" w:rsidRPr="006D13A1" w:rsidRDefault="006D13A1" w:rsidP="006D13A1">
            <w:pPr>
              <w:widowControl w:val="0"/>
              <w:kinsoku w:val="0"/>
              <w:overflowPunct w:val="0"/>
              <w:autoSpaceDE w:val="0"/>
              <w:autoSpaceDN w:val="0"/>
              <w:adjustRightInd w:val="0"/>
              <w:spacing w:before="151"/>
              <w:rPr>
                <w:rFonts w:eastAsia="맑은 고딕"/>
                <w:b/>
                <w:bCs/>
                <w:spacing w:val="-2"/>
                <w:sz w:val="18"/>
                <w:szCs w:val="18"/>
                <w:lang w:val="en-US" w:eastAsia="ko-KR"/>
              </w:rPr>
            </w:pPr>
            <w:r w:rsidRPr="006D13A1">
              <w:rPr>
                <w:rFonts w:eastAsia="맑은 고딕"/>
                <w:b/>
                <w:bCs/>
                <w:sz w:val="18"/>
                <w:szCs w:val="18"/>
                <w:lang w:val="en-US" w:eastAsia="ko-KR"/>
              </w:rPr>
              <w:t>NDP</w:t>
            </w:r>
            <w:r w:rsidRPr="006D13A1">
              <w:rPr>
                <w:rFonts w:eastAsia="맑은 고딕"/>
                <w:b/>
                <w:bCs/>
                <w:spacing w:val="-6"/>
                <w:sz w:val="18"/>
                <w:szCs w:val="18"/>
                <w:lang w:val="en-US" w:eastAsia="ko-KR"/>
              </w:rPr>
              <w:t xml:space="preserve"> </w:t>
            </w:r>
            <w:r w:rsidRPr="006D13A1">
              <w:rPr>
                <w:rFonts w:eastAsia="맑은 고딕"/>
                <w:b/>
                <w:bCs/>
                <w:sz w:val="18"/>
                <w:szCs w:val="18"/>
                <w:lang w:val="en-US" w:eastAsia="ko-KR"/>
              </w:rPr>
              <w:t>Announcement</w:t>
            </w:r>
            <w:r w:rsidRPr="006D13A1">
              <w:rPr>
                <w:rFonts w:eastAsia="맑은 고딕"/>
                <w:b/>
                <w:bCs/>
                <w:spacing w:val="-5"/>
                <w:sz w:val="18"/>
                <w:szCs w:val="18"/>
                <w:lang w:val="en-US" w:eastAsia="ko-KR"/>
              </w:rPr>
              <w:t xml:space="preserve"> </w:t>
            </w:r>
            <w:r w:rsidRPr="006D13A1">
              <w:rPr>
                <w:rFonts w:eastAsia="맑은 고딕"/>
                <w:b/>
                <w:bCs/>
                <w:sz w:val="18"/>
                <w:szCs w:val="18"/>
                <w:lang w:val="en-US" w:eastAsia="ko-KR"/>
              </w:rPr>
              <w:t>frame</w:t>
            </w:r>
            <w:r w:rsidRPr="006D13A1">
              <w:rPr>
                <w:rFonts w:eastAsia="맑은 고딕"/>
                <w:b/>
                <w:bCs/>
                <w:spacing w:val="-5"/>
                <w:sz w:val="18"/>
                <w:szCs w:val="18"/>
                <w:lang w:val="en-US" w:eastAsia="ko-KR"/>
              </w:rPr>
              <w:t xml:space="preserve"> </w:t>
            </w:r>
            <w:r w:rsidRPr="006D13A1">
              <w:rPr>
                <w:rFonts w:eastAsia="맑은 고딕"/>
                <w:b/>
                <w:bCs/>
                <w:spacing w:val="-2"/>
                <w:sz w:val="18"/>
                <w:szCs w:val="18"/>
                <w:lang w:val="en-US" w:eastAsia="ko-KR"/>
              </w:rPr>
              <w:t>variant</w:t>
            </w:r>
          </w:p>
        </w:tc>
      </w:tr>
      <w:tr w:rsidR="006D13A1" w:rsidRPr="006D13A1" w14:paraId="247DC348" w14:textId="77777777" w:rsidTr="00DC0842">
        <w:trPr>
          <w:trHeight w:val="381"/>
        </w:trPr>
        <w:tc>
          <w:tcPr>
            <w:tcW w:w="1499" w:type="dxa"/>
            <w:tcBorders>
              <w:top w:val="single" w:sz="2" w:space="0" w:color="000000"/>
              <w:left w:val="single" w:sz="12" w:space="0" w:color="000000"/>
              <w:bottom w:val="single" w:sz="12" w:space="0" w:color="000000"/>
              <w:right w:val="single" w:sz="2" w:space="0" w:color="000000"/>
            </w:tcBorders>
          </w:tcPr>
          <w:p w14:paraId="6B3BB18E" w14:textId="77777777" w:rsidR="006D13A1" w:rsidRPr="006D13A1" w:rsidRDefault="006D13A1" w:rsidP="006D13A1">
            <w:pPr>
              <w:widowControl w:val="0"/>
              <w:kinsoku w:val="0"/>
              <w:overflowPunct w:val="0"/>
              <w:autoSpaceDE w:val="0"/>
              <w:autoSpaceDN w:val="0"/>
              <w:adjustRightInd w:val="0"/>
              <w:spacing w:before="77"/>
              <w:ind w:right="609"/>
              <w:jc w:val="center"/>
              <w:rPr>
                <w:rFonts w:eastAsia="맑은 고딕"/>
                <w:b/>
                <w:bCs/>
                <w:spacing w:val="-5"/>
                <w:sz w:val="18"/>
                <w:szCs w:val="18"/>
                <w:lang w:val="en-US" w:eastAsia="ko-KR"/>
              </w:rPr>
            </w:pPr>
            <w:r w:rsidRPr="006D13A1">
              <w:rPr>
                <w:rFonts w:eastAsia="맑은 고딕"/>
                <w:b/>
                <w:bCs/>
                <w:spacing w:val="-5"/>
                <w:sz w:val="18"/>
                <w:szCs w:val="18"/>
                <w:lang w:val="en-US" w:eastAsia="ko-KR"/>
              </w:rPr>
              <w:t>B1</w:t>
            </w:r>
          </w:p>
        </w:tc>
        <w:tc>
          <w:tcPr>
            <w:tcW w:w="1501" w:type="dxa"/>
            <w:tcBorders>
              <w:top w:val="single" w:sz="2" w:space="0" w:color="000000"/>
              <w:left w:val="single" w:sz="2" w:space="0" w:color="000000"/>
              <w:bottom w:val="single" w:sz="12" w:space="0" w:color="000000"/>
              <w:right w:val="single" w:sz="2" w:space="0" w:color="000000"/>
            </w:tcBorders>
          </w:tcPr>
          <w:p w14:paraId="6C17729E" w14:textId="77777777" w:rsidR="006D13A1" w:rsidRPr="006D13A1" w:rsidRDefault="006D13A1" w:rsidP="006D13A1">
            <w:pPr>
              <w:widowControl w:val="0"/>
              <w:kinsoku w:val="0"/>
              <w:overflowPunct w:val="0"/>
              <w:autoSpaceDE w:val="0"/>
              <w:autoSpaceDN w:val="0"/>
              <w:adjustRightInd w:val="0"/>
              <w:spacing w:before="77"/>
              <w:ind w:right="616"/>
              <w:jc w:val="center"/>
              <w:rPr>
                <w:rFonts w:eastAsia="맑은 고딕"/>
                <w:b/>
                <w:bCs/>
                <w:spacing w:val="-5"/>
                <w:sz w:val="18"/>
                <w:szCs w:val="18"/>
                <w:lang w:val="en-US" w:eastAsia="ko-KR"/>
              </w:rPr>
            </w:pPr>
            <w:r w:rsidRPr="006D13A1">
              <w:rPr>
                <w:rFonts w:eastAsia="맑은 고딕"/>
                <w:b/>
                <w:bCs/>
                <w:spacing w:val="-5"/>
                <w:sz w:val="18"/>
                <w:szCs w:val="18"/>
                <w:lang w:val="en-US" w:eastAsia="ko-KR"/>
              </w:rPr>
              <w:t>B0</w:t>
            </w:r>
          </w:p>
        </w:tc>
        <w:tc>
          <w:tcPr>
            <w:tcW w:w="3498" w:type="dxa"/>
            <w:vMerge/>
            <w:tcBorders>
              <w:top w:val="nil"/>
              <w:left w:val="single" w:sz="2" w:space="0" w:color="000000"/>
              <w:bottom w:val="single" w:sz="12" w:space="0" w:color="000000"/>
              <w:right w:val="single" w:sz="12" w:space="0" w:color="000000"/>
            </w:tcBorders>
          </w:tcPr>
          <w:p w14:paraId="5A95161A" w14:textId="77777777" w:rsidR="006D13A1" w:rsidRPr="006D13A1" w:rsidRDefault="006D13A1" w:rsidP="006D13A1">
            <w:pPr>
              <w:widowControl w:val="0"/>
              <w:kinsoku w:val="0"/>
              <w:overflowPunct w:val="0"/>
              <w:autoSpaceDE w:val="0"/>
              <w:autoSpaceDN w:val="0"/>
              <w:adjustRightInd w:val="0"/>
              <w:spacing w:before="11"/>
              <w:rPr>
                <w:rFonts w:ascii="Arial" w:eastAsia="맑은 고딕" w:hAnsi="Arial" w:cs="Arial"/>
                <w:b/>
                <w:bCs/>
                <w:sz w:val="2"/>
                <w:szCs w:val="2"/>
                <w:lang w:val="en-US" w:eastAsia="ko-KR"/>
              </w:rPr>
            </w:pPr>
          </w:p>
        </w:tc>
      </w:tr>
      <w:tr w:rsidR="006D13A1" w:rsidRPr="006D13A1" w14:paraId="3A0783D1" w14:textId="77777777" w:rsidTr="00DC0842">
        <w:trPr>
          <w:trHeight w:val="311"/>
        </w:trPr>
        <w:tc>
          <w:tcPr>
            <w:tcW w:w="1499" w:type="dxa"/>
            <w:tcBorders>
              <w:top w:val="single" w:sz="12" w:space="0" w:color="000000"/>
              <w:left w:val="single" w:sz="12" w:space="0" w:color="000000"/>
              <w:bottom w:val="single" w:sz="2" w:space="0" w:color="000000"/>
              <w:right w:val="single" w:sz="2" w:space="0" w:color="000000"/>
            </w:tcBorders>
          </w:tcPr>
          <w:p w14:paraId="07B960D9" w14:textId="77777777" w:rsidR="006D13A1" w:rsidRPr="006D13A1" w:rsidRDefault="006D13A1" w:rsidP="006D13A1">
            <w:pPr>
              <w:widowControl w:val="0"/>
              <w:kinsoku w:val="0"/>
              <w:overflowPunct w:val="0"/>
              <w:autoSpaceDE w:val="0"/>
              <w:autoSpaceDN w:val="0"/>
              <w:adjustRightInd w:val="0"/>
              <w:spacing w:before="36"/>
              <w:jc w:val="center"/>
              <w:rPr>
                <w:rFonts w:eastAsia="맑은 고딕"/>
                <w:sz w:val="18"/>
                <w:szCs w:val="18"/>
                <w:lang w:val="en-US" w:eastAsia="ko-KR"/>
              </w:rPr>
            </w:pPr>
            <w:r w:rsidRPr="006D13A1">
              <w:rPr>
                <w:rFonts w:eastAsia="맑은 고딕"/>
                <w:sz w:val="18"/>
                <w:szCs w:val="18"/>
                <w:lang w:val="en-US" w:eastAsia="ko-KR"/>
              </w:rPr>
              <w:t>0</w:t>
            </w:r>
          </w:p>
        </w:tc>
        <w:tc>
          <w:tcPr>
            <w:tcW w:w="1501" w:type="dxa"/>
            <w:tcBorders>
              <w:top w:val="single" w:sz="12" w:space="0" w:color="000000"/>
              <w:left w:val="single" w:sz="2" w:space="0" w:color="000000"/>
              <w:bottom w:val="single" w:sz="2" w:space="0" w:color="000000"/>
              <w:right w:val="single" w:sz="2" w:space="0" w:color="000000"/>
            </w:tcBorders>
          </w:tcPr>
          <w:p w14:paraId="6DC52771" w14:textId="77777777" w:rsidR="006D13A1" w:rsidRPr="006D13A1" w:rsidRDefault="006D13A1" w:rsidP="006D13A1">
            <w:pPr>
              <w:widowControl w:val="0"/>
              <w:kinsoku w:val="0"/>
              <w:overflowPunct w:val="0"/>
              <w:autoSpaceDE w:val="0"/>
              <w:autoSpaceDN w:val="0"/>
              <w:adjustRightInd w:val="0"/>
              <w:spacing w:before="36"/>
              <w:jc w:val="center"/>
              <w:rPr>
                <w:rFonts w:eastAsia="맑은 고딕"/>
                <w:sz w:val="18"/>
                <w:szCs w:val="18"/>
                <w:lang w:val="en-US" w:eastAsia="ko-KR"/>
              </w:rPr>
            </w:pPr>
            <w:r w:rsidRPr="006D13A1">
              <w:rPr>
                <w:rFonts w:eastAsia="맑은 고딕"/>
                <w:sz w:val="18"/>
                <w:szCs w:val="18"/>
                <w:lang w:val="en-US" w:eastAsia="ko-KR"/>
              </w:rPr>
              <w:t>0</w:t>
            </w:r>
          </w:p>
        </w:tc>
        <w:tc>
          <w:tcPr>
            <w:tcW w:w="3498" w:type="dxa"/>
            <w:tcBorders>
              <w:top w:val="single" w:sz="12" w:space="0" w:color="000000"/>
              <w:left w:val="single" w:sz="2" w:space="0" w:color="000000"/>
              <w:bottom w:val="single" w:sz="2" w:space="0" w:color="000000"/>
              <w:right w:val="single" w:sz="12" w:space="0" w:color="000000"/>
            </w:tcBorders>
          </w:tcPr>
          <w:p w14:paraId="3F87063F" w14:textId="77777777" w:rsidR="006D13A1" w:rsidRPr="006D13A1" w:rsidRDefault="006D13A1" w:rsidP="006D13A1">
            <w:pPr>
              <w:widowControl w:val="0"/>
              <w:kinsoku w:val="0"/>
              <w:overflowPunct w:val="0"/>
              <w:autoSpaceDE w:val="0"/>
              <w:autoSpaceDN w:val="0"/>
              <w:adjustRightInd w:val="0"/>
              <w:spacing w:before="36"/>
              <w:rPr>
                <w:rFonts w:eastAsia="맑은 고딕"/>
                <w:spacing w:val="-4"/>
                <w:sz w:val="18"/>
                <w:szCs w:val="18"/>
                <w:lang w:val="en-US" w:eastAsia="ko-KR"/>
              </w:rPr>
            </w:pPr>
            <w:r w:rsidRPr="006D13A1">
              <w:rPr>
                <w:rFonts w:eastAsia="맑은 고딕"/>
                <w:sz w:val="18"/>
                <w:szCs w:val="18"/>
                <w:lang w:val="en-US" w:eastAsia="ko-KR"/>
              </w:rPr>
              <w:t>VHT</w:t>
            </w:r>
            <w:r w:rsidRPr="006D13A1">
              <w:rPr>
                <w:rFonts w:eastAsia="맑은 고딕"/>
                <w:spacing w:val="-5"/>
                <w:sz w:val="18"/>
                <w:szCs w:val="18"/>
                <w:lang w:val="en-US" w:eastAsia="ko-KR"/>
              </w:rPr>
              <w:t xml:space="preserve"> </w:t>
            </w:r>
            <w:r w:rsidRPr="006D13A1">
              <w:rPr>
                <w:rFonts w:eastAsia="맑은 고딕"/>
                <w:sz w:val="18"/>
                <w:szCs w:val="18"/>
                <w:lang w:val="en-US" w:eastAsia="ko-KR"/>
              </w:rPr>
              <w:t>NDP</w:t>
            </w:r>
            <w:r w:rsidRPr="006D13A1">
              <w:rPr>
                <w:rFonts w:eastAsia="맑은 고딕"/>
                <w:spacing w:val="-5"/>
                <w:sz w:val="18"/>
                <w:szCs w:val="18"/>
                <w:lang w:val="en-US" w:eastAsia="ko-KR"/>
              </w:rPr>
              <w:t xml:space="preserve"> </w:t>
            </w:r>
            <w:r w:rsidRPr="006D13A1">
              <w:rPr>
                <w:rFonts w:eastAsia="맑은 고딕"/>
                <w:sz w:val="18"/>
                <w:szCs w:val="18"/>
                <w:lang w:val="en-US" w:eastAsia="ko-KR"/>
              </w:rPr>
              <w:t>Announcement</w:t>
            </w:r>
            <w:r w:rsidRPr="006D13A1">
              <w:rPr>
                <w:rFonts w:eastAsia="맑은 고딕"/>
                <w:spacing w:val="-5"/>
                <w:sz w:val="18"/>
                <w:szCs w:val="18"/>
                <w:lang w:val="en-US" w:eastAsia="ko-KR"/>
              </w:rPr>
              <w:t xml:space="preserve"> </w:t>
            </w:r>
            <w:r w:rsidRPr="006D13A1">
              <w:rPr>
                <w:rFonts w:eastAsia="맑은 고딕"/>
                <w:spacing w:val="-4"/>
                <w:sz w:val="18"/>
                <w:szCs w:val="18"/>
                <w:lang w:val="en-US" w:eastAsia="ko-KR"/>
              </w:rPr>
              <w:t>frame</w:t>
            </w:r>
          </w:p>
        </w:tc>
      </w:tr>
      <w:tr w:rsidR="006D13A1" w:rsidRPr="006D13A1" w14:paraId="3B3D3729" w14:textId="77777777" w:rsidTr="00DC0842">
        <w:trPr>
          <w:trHeight w:val="325"/>
        </w:trPr>
        <w:tc>
          <w:tcPr>
            <w:tcW w:w="1499" w:type="dxa"/>
            <w:tcBorders>
              <w:top w:val="single" w:sz="2" w:space="0" w:color="000000"/>
              <w:left w:val="single" w:sz="12" w:space="0" w:color="000000"/>
              <w:bottom w:val="single" w:sz="2" w:space="0" w:color="000000"/>
              <w:right w:val="single" w:sz="2" w:space="0" w:color="000000"/>
            </w:tcBorders>
          </w:tcPr>
          <w:p w14:paraId="4D58B61A" w14:textId="77777777" w:rsidR="006D13A1" w:rsidRPr="006D13A1" w:rsidRDefault="006D13A1" w:rsidP="006D13A1">
            <w:pPr>
              <w:widowControl w:val="0"/>
              <w:kinsoku w:val="0"/>
              <w:overflowPunct w:val="0"/>
              <w:autoSpaceDE w:val="0"/>
              <w:autoSpaceDN w:val="0"/>
              <w:adjustRightInd w:val="0"/>
              <w:spacing w:before="49"/>
              <w:jc w:val="center"/>
              <w:rPr>
                <w:rFonts w:eastAsia="맑은 고딕"/>
                <w:sz w:val="18"/>
                <w:szCs w:val="18"/>
                <w:lang w:val="en-US" w:eastAsia="ko-KR"/>
              </w:rPr>
            </w:pPr>
            <w:r w:rsidRPr="006D13A1">
              <w:rPr>
                <w:rFonts w:eastAsia="맑은 고딕"/>
                <w:sz w:val="18"/>
                <w:szCs w:val="18"/>
                <w:lang w:val="en-US" w:eastAsia="ko-KR"/>
              </w:rPr>
              <w:t>0</w:t>
            </w:r>
          </w:p>
        </w:tc>
        <w:tc>
          <w:tcPr>
            <w:tcW w:w="1501" w:type="dxa"/>
            <w:tcBorders>
              <w:top w:val="single" w:sz="2" w:space="0" w:color="000000"/>
              <w:left w:val="single" w:sz="2" w:space="0" w:color="000000"/>
              <w:bottom w:val="single" w:sz="2" w:space="0" w:color="000000"/>
              <w:right w:val="single" w:sz="2" w:space="0" w:color="000000"/>
            </w:tcBorders>
          </w:tcPr>
          <w:p w14:paraId="5F4EE0BB" w14:textId="77777777" w:rsidR="006D13A1" w:rsidRPr="006D13A1" w:rsidRDefault="006D13A1" w:rsidP="006D13A1">
            <w:pPr>
              <w:widowControl w:val="0"/>
              <w:kinsoku w:val="0"/>
              <w:overflowPunct w:val="0"/>
              <w:autoSpaceDE w:val="0"/>
              <w:autoSpaceDN w:val="0"/>
              <w:adjustRightInd w:val="0"/>
              <w:spacing w:before="49"/>
              <w:jc w:val="center"/>
              <w:rPr>
                <w:rFonts w:eastAsia="맑은 고딕"/>
                <w:sz w:val="18"/>
                <w:szCs w:val="18"/>
                <w:lang w:val="en-US" w:eastAsia="ko-KR"/>
              </w:rPr>
            </w:pPr>
            <w:r w:rsidRPr="006D13A1">
              <w:rPr>
                <w:rFonts w:eastAsia="맑은 고딕"/>
                <w:sz w:val="18"/>
                <w:szCs w:val="18"/>
                <w:lang w:val="en-US" w:eastAsia="ko-KR"/>
              </w:rPr>
              <w:t>1</w:t>
            </w:r>
          </w:p>
        </w:tc>
        <w:tc>
          <w:tcPr>
            <w:tcW w:w="3498" w:type="dxa"/>
            <w:tcBorders>
              <w:top w:val="single" w:sz="2" w:space="0" w:color="000000"/>
              <w:left w:val="single" w:sz="2" w:space="0" w:color="000000"/>
              <w:bottom w:val="single" w:sz="2" w:space="0" w:color="000000"/>
              <w:right w:val="single" w:sz="12" w:space="0" w:color="000000"/>
            </w:tcBorders>
          </w:tcPr>
          <w:p w14:paraId="7010453D" w14:textId="77777777" w:rsidR="006D13A1" w:rsidRPr="006D13A1" w:rsidRDefault="006D13A1" w:rsidP="006D13A1">
            <w:pPr>
              <w:widowControl w:val="0"/>
              <w:kinsoku w:val="0"/>
              <w:overflowPunct w:val="0"/>
              <w:autoSpaceDE w:val="0"/>
              <w:autoSpaceDN w:val="0"/>
              <w:adjustRightInd w:val="0"/>
              <w:spacing w:before="49"/>
              <w:rPr>
                <w:rFonts w:eastAsia="맑은 고딕"/>
                <w:spacing w:val="-2"/>
                <w:sz w:val="18"/>
                <w:szCs w:val="18"/>
                <w:lang w:val="en-US" w:eastAsia="ko-KR"/>
              </w:rPr>
            </w:pPr>
            <w:r w:rsidRPr="006D13A1">
              <w:rPr>
                <w:rFonts w:eastAsia="맑은 고딕"/>
                <w:sz w:val="18"/>
                <w:szCs w:val="18"/>
                <w:lang w:val="en-US" w:eastAsia="ko-KR"/>
              </w:rPr>
              <w:t>Ranging</w:t>
            </w:r>
            <w:r w:rsidRPr="006D13A1">
              <w:rPr>
                <w:rFonts w:eastAsia="맑은 고딕"/>
                <w:spacing w:val="-7"/>
                <w:sz w:val="18"/>
                <w:szCs w:val="18"/>
                <w:lang w:val="en-US" w:eastAsia="ko-KR"/>
              </w:rPr>
              <w:t xml:space="preserve"> </w:t>
            </w:r>
            <w:r w:rsidRPr="006D13A1">
              <w:rPr>
                <w:rFonts w:eastAsia="맑은 고딕"/>
                <w:sz w:val="18"/>
                <w:szCs w:val="18"/>
                <w:lang w:val="en-US" w:eastAsia="ko-KR"/>
              </w:rPr>
              <w:t>NDP</w:t>
            </w:r>
            <w:r w:rsidRPr="006D13A1">
              <w:rPr>
                <w:rFonts w:eastAsia="맑은 고딕"/>
                <w:spacing w:val="-7"/>
                <w:sz w:val="18"/>
                <w:szCs w:val="18"/>
                <w:lang w:val="en-US" w:eastAsia="ko-KR"/>
              </w:rPr>
              <w:t xml:space="preserve"> </w:t>
            </w:r>
            <w:r w:rsidRPr="006D13A1">
              <w:rPr>
                <w:rFonts w:eastAsia="맑은 고딕"/>
                <w:sz w:val="18"/>
                <w:szCs w:val="18"/>
                <w:lang w:val="en-US" w:eastAsia="ko-KR"/>
              </w:rPr>
              <w:t>Announcement</w:t>
            </w:r>
            <w:r w:rsidRPr="006D13A1">
              <w:rPr>
                <w:rFonts w:eastAsia="맑은 고딕"/>
                <w:spacing w:val="-7"/>
                <w:sz w:val="18"/>
                <w:szCs w:val="18"/>
                <w:lang w:val="en-US" w:eastAsia="ko-KR"/>
              </w:rPr>
              <w:t xml:space="preserve"> </w:t>
            </w:r>
            <w:r w:rsidRPr="006D13A1">
              <w:rPr>
                <w:rFonts w:eastAsia="맑은 고딕"/>
                <w:spacing w:val="-2"/>
                <w:sz w:val="18"/>
                <w:szCs w:val="18"/>
                <w:lang w:val="en-US" w:eastAsia="ko-KR"/>
              </w:rPr>
              <w:t>frame</w:t>
            </w:r>
          </w:p>
        </w:tc>
      </w:tr>
      <w:tr w:rsidR="006D13A1" w:rsidRPr="006D13A1" w14:paraId="5245CBAF" w14:textId="77777777" w:rsidTr="00DC0842">
        <w:trPr>
          <w:trHeight w:val="325"/>
        </w:trPr>
        <w:tc>
          <w:tcPr>
            <w:tcW w:w="1499" w:type="dxa"/>
            <w:tcBorders>
              <w:top w:val="single" w:sz="2" w:space="0" w:color="000000"/>
              <w:left w:val="single" w:sz="12" w:space="0" w:color="000000"/>
              <w:bottom w:val="single" w:sz="2" w:space="0" w:color="000000"/>
              <w:right w:val="single" w:sz="2" w:space="0" w:color="000000"/>
            </w:tcBorders>
          </w:tcPr>
          <w:p w14:paraId="3679FF6E" w14:textId="77777777" w:rsidR="006D13A1" w:rsidRPr="006D13A1" w:rsidRDefault="006D13A1" w:rsidP="006D13A1">
            <w:pPr>
              <w:widowControl w:val="0"/>
              <w:kinsoku w:val="0"/>
              <w:overflowPunct w:val="0"/>
              <w:autoSpaceDE w:val="0"/>
              <w:autoSpaceDN w:val="0"/>
              <w:adjustRightInd w:val="0"/>
              <w:spacing w:before="49"/>
              <w:jc w:val="center"/>
              <w:rPr>
                <w:rFonts w:eastAsia="맑은 고딕"/>
                <w:sz w:val="18"/>
                <w:szCs w:val="18"/>
                <w:lang w:val="en-US" w:eastAsia="ko-KR"/>
              </w:rPr>
            </w:pPr>
            <w:r w:rsidRPr="006D13A1">
              <w:rPr>
                <w:rFonts w:eastAsia="맑은 고딕"/>
                <w:sz w:val="18"/>
                <w:szCs w:val="18"/>
                <w:lang w:val="en-US" w:eastAsia="ko-KR"/>
              </w:rPr>
              <w:t>1</w:t>
            </w:r>
          </w:p>
        </w:tc>
        <w:tc>
          <w:tcPr>
            <w:tcW w:w="1501" w:type="dxa"/>
            <w:tcBorders>
              <w:top w:val="single" w:sz="2" w:space="0" w:color="000000"/>
              <w:left w:val="single" w:sz="2" w:space="0" w:color="000000"/>
              <w:bottom w:val="single" w:sz="2" w:space="0" w:color="000000"/>
              <w:right w:val="single" w:sz="2" w:space="0" w:color="000000"/>
            </w:tcBorders>
          </w:tcPr>
          <w:p w14:paraId="0148E925" w14:textId="77777777" w:rsidR="006D13A1" w:rsidRPr="006D13A1" w:rsidRDefault="006D13A1" w:rsidP="006D13A1">
            <w:pPr>
              <w:widowControl w:val="0"/>
              <w:kinsoku w:val="0"/>
              <w:overflowPunct w:val="0"/>
              <w:autoSpaceDE w:val="0"/>
              <w:autoSpaceDN w:val="0"/>
              <w:adjustRightInd w:val="0"/>
              <w:spacing w:before="49"/>
              <w:jc w:val="center"/>
              <w:rPr>
                <w:rFonts w:eastAsia="맑은 고딕"/>
                <w:sz w:val="18"/>
                <w:szCs w:val="18"/>
                <w:lang w:val="en-US" w:eastAsia="ko-KR"/>
              </w:rPr>
            </w:pPr>
            <w:r w:rsidRPr="006D13A1">
              <w:rPr>
                <w:rFonts w:eastAsia="맑은 고딕"/>
                <w:sz w:val="18"/>
                <w:szCs w:val="18"/>
                <w:lang w:val="en-US" w:eastAsia="ko-KR"/>
              </w:rPr>
              <w:t>0</w:t>
            </w:r>
          </w:p>
        </w:tc>
        <w:tc>
          <w:tcPr>
            <w:tcW w:w="3498" w:type="dxa"/>
            <w:tcBorders>
              <w:top w:val="single" w:sz="2" w:space="0" w:color="000000"/>
              <w:left w:val="single" w:sz="2" w:space="0" w:color="000000"/>
              <w:bottom w:val="single" w:sz="2" w:space="0" w:color="000000"/>
              <w:right w:val="single" w:sz="12" w:space="0" w:color="000000"/>
            </w:tcBorders>
          </w:tcPr>
          <w:p w14:paraId="6524DD2C" w14:textId="77777777" w:rsidR="006D13A1" w:rsidRPr="006D13A1" w:rsidRDefault="006D13A1" w:rsidP="006D13A1">
            <w:pPr>
              <w:widowControl w:val="0"/>
              <w:kinsoku w:val="0"/>
              <w:overflowPunct w:val="0"/>
              <w:autoSpaceDE w:val="0"/>
              <w:autoSpaceDN w:val="0"/>
              <w:adjustRightInd w:val="0"/>
              <w:spacing w:before="49"/>
              <w:rPr>
                <w:rFonts w:eastAsia="맑은 고딕"/>
                <w:spacing w:val="-2"/>
                <w:sz w:val="18"/>
                <w:szCs w:val="18"/>
                <w:lang w:val="en-US" w:eastAsia="ko-KR"/>
              </w:rPr>
            </w:pPr>
            <w:r w:rsidRPr="006D13A1">
              <w:rPr>
                <w:rFonts w:eastAsia="맑은 고딕"/>
                <w:sz w:val="18"/>
                <w:szCs w:val="18"/>
                <w:lang w:val="en-US" w:eastAsia="ko-KR"/>
              </w:rPr>
              <w:t>HE</w:t>
            </w:r>
            <w:r w:rsidRPr="006D13A1">
              <w:rPr>
                <w:rFonts w:eastAsia="맑은 고딕"/>
                <w:spacing w:val="-6"/>
                <w:sz w:val="18"/>
                <w:szCs w:val="18"/>
                <w:lang w:val="en-US" w:eastAsia="ko-KR"/>
              </w:rPr>
              <w:t xml:space="preserve"> </w:t>
            </w:r>
            <w:r w:rsidRPr="006D13A1">
              <w:rPr>
                <w:rFonts w:eastAsia="맑은 고딕"/>
                <w:sz w:val="18"/>
                <w:szCs w:val="18"/>
                <w:lang w:val="en-US" w:eastAsia="ko-KR"/>
              </w:rPr>
              <w:t>NDP</w:t>
            </w:r>
            <w:r w:rsidRPr="006D13A1">
              <w:rPr>
                <w:rFonts w:eastAsia="맑은 고딕"/>
                <w:spacing w:val="-5"/>
                <w:sz w:val="18"/>
                <w:szCs w:val="18"/>
                <w:lang w:val="en-US" w:eastAsia="ko-KR"/>
              </w:rPr>
              <w:t xml:space="preserve"> </w:t>
            </w:r>
            <w:r w:rsidRPr="006D13A1">
              <w:rPr>
                <w:rFonts w:eastAsia="맑은 고딕"/>
                <w:sz w:val="18"/>
                <w:szCs w:val="18"/>
                <w:lang w:val="en-US" w:eastAsia="ko-KR"/>
              </w:rPr>
              <w:t>Announcement</w:t>
            </w:r>
            <w:r w:rsidRPr="006D13A1">
              <w:rPr>
                <w:rFonts w:eastAsia="맑은 고딕"/>
                <w:spacing w:val="-6"/>
                <w:sz w:val="18"/>
                <w:szCs w:val="18"/>
                <w:lang w:val="en-US" w:eastAsia="ko-KR"/>
              </w:rPr>
              <w:t xml:space="preserve"> </w:t>
            </w:r>
            <w:r w:rsidRPr="006D13A1">
              <w:rPr>
                <w:rFonts w:eastAsia="맑은 고딕"/>
                <w:spacing w:val="-2"/>
                <w:sz w:val="18"/>
                <w:szCs w:val="18"/>
                <w:lang w:val="en-US" w:eastAsia="ko-KR"/>
              </w:rPr>
              <w:t>frame</w:t>
            </w:r>
          </w:p>
        </w:tc>
      </w:tr>
      <w:tr w:rsidR="006D13A1" w:rsidRPr="006D13A1" w14:paraId="3145F302" w14:textId="77777777" w:rsidTr="00DC0842">
        <w:trPr>
          <w:trHeight w:val="313"/>
        </w:trPr>
        <w:tc>
          <w:tcPr>
            <w:tcW w:w="1499" w:type="dxa"/>
            <w:tcBorders>
              <w:top w:val="single" w:sz="2" w:space="0" w:color="000000"/>
              <w:left w:val="single" w:sz="12" w:space="0" w:color="000000"/>
              <w:bottom w:val="single" w:sz="12" w:space="0" w:color="000000"/>
              <w:right w:val="single" w:sz="2" w:space="0" w:color="000000"/>
            </w:tcBorders>
          </w:tcPr>
          <w:p w14:paraId="5AA3D0B0" w14:textId="77777777" w:rsidR="006D13A1" w:rsidRPr="006D13A1" w:rsidRDefault="006D13A1" w:rsidP="006D13A1">
            <w:pPr>
              <w:widowControl w:val="0"/>
              <w:kinsoku w:val="0"/>
              <w:overflowPunct w:val="0"/>
              <w:autoSpaceDE w:val="0"/>
              <w:autoSpaceDN w:val="0"/>
              <w:adjustRightInd w:val="0"/>
              <w:spacing w:before="48"/>
              <w:jc w:val="center"/>
              <w:rPr>
                <w:rFonts w:eastAsia="맑은 고딕"/>
                <w:sz w:val="18"/>
                <w:szCs w:val="18"/>
                <w:lang w:val="en-US" w:eastAsia="ko-KR"/>
              </w:rPr>
            </w:pPr>
            <w:r w:rsidRPr="006D13A1">
              <w:rPr>
                <w:rFonts w:eastAsia="맑은 고딕"/>
                <w:sz w:val="18"/>
                <w:szCs w:val="18"/>
                <w:lang w:val="en-US" w:eastAsia="ko-KR"/>
              </w:rPr>
              <w:t>1</w:t>
            </w:r>
          </w:p>
        </w:tc>
        <w:tc>
          <w:tcPr>
            <w:tcW w:w="1501" w:type="dxa"/>
            <w:tcBorders>
              <w:top w:val="single" w:sz="2" w:space="0" w:color="000000"/>
              <w:left w:val="single" w:sz="2" w:space="0" w:color="000000"/>
              <w:bottom w:val="single" w:sz="12" w:space="0" w:color="000000"/>
              <w:right w:val="single" w:sz="2" w:space="0" w:color="000000"/>
            </w:tcBorders>
          </w:tcPr>
          <w:p w14:paraId="5989E127" w14:textId="77777777" w:rsidR="006D13A1" w:rsidRPr="006D13A1" w:rsidRDefault="006D13A1" w:rsidP="006D13A1">
            <w:pPr>
              <w:widowControl w:val="0"/>
              <w:kinsoku w:val="0"/>
              <w:overflowPunct w:val="0"/>
              <w:autoSpaceDE w:val="0"/>
              <w:autoSpaceDN w:val="0"/>
              <w:adjustRightInd w:val="0"/>
              <w:spacing w:before="48"/>
              <w:jc w:val="center"/>
              <w:rPr>
                <w:rFonts w:eastAsia="맑은 고딕"/>
                <w:sz w:val="18"/>
                <w:szCs w:val="18"/>
                <w:lang w:val="en-US" w:eastAsia="ko-KR"/>
              </w:rPr>
            </w:pPr>
            <w:r w:rsidRPr="006D13A1">
              <w:rPr>
                <w:rFonts w:eastAsia="맑은 고딕"/>
                <w:sz w:val="18"/>
                <w:szCs w:val="18"/>
                <w:lang w:val="en-US" w:eastAsia="ko-KR"/>
              </w:rPr>
              <w:t>1</w:t>
            </w:r>
          </w:p>
        </w:tc>
        <w:tc>
          <w:tcPr>
            <w:tcW w:w="3498" w:type="dxa"/>
            <w:tcBorders>
              <w:top w:val="single" w:sz="2" w:space="0" w:color="000000"/>
              <w:left w:val="single" w:sz="2" w:space="0" w:color="000000"/>
              <w:bottom w:val="single" w:sz="12" w:space="0" w:color="000000"/>
              <w:right w:val="single" w:sz="12" w:space="0" w:color="000000"/>
            </w:tcBorders>
          </w:tcPr>
          <w:p w14:paraId="198F809E" w14:textId="77777777" w:rsidR="006D13A1" w:rsidRPr="006D13A1" w:rsidRDefault="006D13A1" w:rsidP="006D13A1">
            <w:pPr>
              <w:widowControl w:val="0"/>
              <w:kinsoku w:val="0"/>
              <w:overflowPunct w:val="0"/>
              <w:autoSpaceDE w:val="0"/>
              <w:autoSpaceDN w:val="0"/>
              <w:adjustRightInd w:val="0"/>
              <w:spacing w:before="49"/>
              <w:rPr>
                <w:rFonts w:eastAsia="맑은 고딕"/>
                <w:sz w:val="18"/>
                <w:szCs w:val="18"/>
                <w:lang w:val="en-US" w:eastAsia="ko-KR"/>
              </w:rPr>
            </w:pPr>
            <w:proofErr w:type="spellStart"/>
            <w:r w:rsidRPr="006D13A1">
              <w:rPr>
                <w:rFonts w:eastAsia="맑은 고딕"/>
                <w:strike/>
                <w:sz w:val="18"/>
                <w:szCs w:val="18"/>
                <w:lang w:val="en-US" w:eastAsia="ko-KR"/>
              </w:rPr>
              <w:t>Reserved</w:t>
            </w:r>
            <w:r w:rsidRPr="006D13A1">
              <w:rPr>
                <w:rFonts w:eastAsia="맑은 고딕"/>
                <w:sz w:val="18"/>
                <w:szCs w:val="18"/>
                <w:u w:val="single"/>
                <w:lang w:val="en-US" w:eastAsia="ko-KR"/>
              </w:rPr>
              <w:t>EHT</w:t>
            </w:r>
            <w:proofErr w:type="spellEnd"/>
            <w:r w:rsidRPr="006D13A1">
              <w:rPr>
                <w:rFonts w:eastAsia="맑은 고딕"/>
                <w:spacing w:val="-8"/>
                <w:sz w:val="18"/>
                <w:szCs w:val="18"/>
                <w:u w:val="single"/>
                <w:lang w:val="en-US" w:eastAsia="ko-KR"/>
              </w:rPr>
              <w:t xml:space="preserve"> </w:t>
            </w:r>
            <w:r w:rsidRPr="006D13A1">
              <w:rPr>
                <w:rFonts w:eastAsia="맑은 고딕"/>
                <w:sz w:val="18"/>
                <w:szCs w:val="18"/>
                <w:u w:val="single"/>
                <w:lang w:val="en-US" w:eastAsia="ko-KR"/>
              </w:rPr>
              <w:t>NDP</w:t>
            </w:r>
            <w:r w:rsidRPr="006D13A1">
              <w:rPr>
                <w:rFonts w:eastAsia="맑은 고딕"/>
                <w:spacing w:val="-8"/>
                <w:sz w:val="18"/>
                <w:szCs w:val="18"/>
                <w:u w:val="single"/>
                <w:lang w:val="en-US" w:eastAsia="ko-KR"/>
              </w:rPr>
              <w:t xml:space="preserve"> </w:t>
            </w:r>
            <w:r w:rsidRPr="006D13A1">
              <w:rPr>
                <w:rFonts w:eastAsia="맑은 고딕"/>
                <w:sz w:val="18"/>
                <w:szCs w:val="18"/>
                <w:u w:val="single"/>
                <w:lang w:val="en-US" w:eastAsia="ko-KR"/>
              </w:rPr>
              <w:t>Announcement</w:t>
            </w:r>
            <w:r w:rsidRPr="006D13A1">
              <w:rPr>
                <w:rFonts w:eastAsia="맑은 고딕"/>
                <w:spacing w:val="-8"/>
                <w:sz w:val="18"/>
                <w:szCs w:val="18"/>
                <w:u w:val="single"/>
                <w:lang w:val="en-US" w:eastAsia="ko-KR"/>
              </w:rPr>
              <w:t xml:space="preserve"> </w:t>
            </w:r>
            <w:r w:rsidRPr="006D13A1">
              <w:rPr>
                <w:rFonts w:eastAsia="맑은 고딕"/>
                <w:spacing w:val="-2"/>
                <w:sz w:val="18"/>
                <w:szCs w:val="18"/>
                <w:u w:val="single"/>
                <w:lang w:val="en-US" w:eastAsia="ko-KR"/>
              </w:rPr>
              <w:t>frame</w:t>
            </w:r>
          </w:p>
        </w:tc>
      </w:tr>
    </w:tbl>
    <w:p w14:paraId="638863C0" w14:textId="77777777" w:rsidR="006D13A1" w:rsidRPr="006D13A1" w:rsidRDefault="006D13A1" w:rsidP="006D13A1">
      <w:pPr>
        <w:widowControl w:val="0"/>
        <w:kinsoku w:val="0"/>
        <w:overflowPunct w:val="0"/>
        <w:autoSpaceDE w:val="0"/>
        <w:autoSpaceDN w:val="0"/>
        <w:adjustRightInd w:val="0"/>
        <w:rPr>
          <w:rFonts w:ascii="Arial" w:eastAsia="맑은 고딕" w:hAnsi="Arial" w:cs="Arial"/>
          <w:b/>
          <w:bCs/>
          <w:szCs w:val="22"/>
          <w:lang w:val="en-US" w:eastAsia="ko-KR"/>
        </w:rPr>
      </w:pPr>
    </w:p>
    <w:p w14:paraId="1A630FBD" w14:textId="77777777" w:rsidR="00AE4E6C" w:rsidRPr="00AE4E6C" w:rsidRDefault="00AE4E6C" w:rsidP="00AE4E6C">
      <w:pPr>
        <w:pStyle w:val="B-Body"/>
        <w:ind w:left="0"/>
        <w:rPr>
          <w:ins w:id="20" w:author="천진영/책임연구원/ICT기술센터 C&amp;M표준(연)IoT커넥티비티표준Task(jiny.chun@lge.com)" w:date="2022-08-23T13:58:00Z"/>
          <w:b/>
          <w:i/>
          <w:sz w:val="20"/>
          <w:u w:val="single"/>
          <w:lang w:val="en-GB" w:eastAsia="ko-KR"/>
        </w:rPr>
      </w:pPr>
      <w:ins w:id="21" w:author="천진영/책임연구원/ICT기술센터 C&amp;M표준(연)IoT커넥티비티표준Task(jiny.chun@lge.com)" w:date="2022-08-23T13:58:00Z">
        <w:r w:rsidRPr="00AE4E6C">
          <w:rPr>
            <w:b/>
            <w:i/>
            <w:spacing w:val="-2"/>
            <w:sz w:val="20"/>
            <w:u w:val="single"/>
          </w:rPr>
          <w:t xml:space="preserve">Insert the title of the </w:t>
        </w:r>
        <w:proofErr w:type="spellStart"/>
        <w:r w:rsidRPr="00AE4E6C">
          <w:rPr>
            <w:b/>
            <w:i/>
            <w:spacing w:val="-2"/>
            <w:sz w:val="20"/>
            <w:u w:val="single"/>
          </w:rPr>
          <w:t>subcluase</w:t>
        </w:r>
        <w:proofErr w:type="spellEnd"/>
        <w:r w:rsidRPr="00AE4E6C">
          <w:rPr>
            <w:b/>
            <w:i/>
            <w:spacing w:val="-2"/>
            <w:sz w:val="20"/>
            <w:u w:val="single"/>
          </w:rPr>
          <w:t xml:space="preserve"> 9.3.1.19.2 before 10</w:t>
        </w:r>
        <w:r w:rsidRPr="00AE4E6C">
          <w:rPr>
            <w:b/>
            <w:i/>
            <w:spacing w:val="-2"/>
            <w:sz w:val="20"/>
            <w:u w:val="single"/>
            <w:vertAlign w:val="superscript"/>
          </w:rPr>
          <w:t>th</w:t>
        </w:r>
        <w:r w:rsidRPr="00AE4E6C">
          <w:rPr>
            <w:b/>
            <w:i/>
            <w:spacing w:val="-2"/>
            <w:sz w:val="20"/>
            <w:u w:val="single"/>
          </w:rPr>
          <w:t xml:space="preserve"> paragraphs as follows:</w:t>
        </w:r>
      </w:ins>
    </w:p>
    <w:p w14:paraId="655F8486" w14:textId="204BC3F6" w:rsidR="00AE4E6C" w:rsidRPr="00AE4E6C" w:rsidRDefault="00491508" w:rsidP="00AE4E6C">
      <w:pPr>
        <w:pStyle w:val="B-Body"/>
        <w:ind w:left="0"/>
        <w:rPr>
          <w:ins w:id="22" w:author="천진영/책임연구원/ICT기술센터 C&amp;M표준(연)IoT커넥티비티표준Task(jiny.chun@lge.com)" w:date="2022-08-23T13:58:00Z"/>
          <w:b/>
          <w:bCs/>
          <w:u w:val="single"/>
        </w:rPr>
      </w:pPr>
      <w:ins w:id="23" w:author="천진영/책임연구원/ICT기술센터 C&amp;M표준(연)IoT커넥티비티표준Task(jiny.chun@lge.com)" w:date="2022-08-23T14:34:00Z">
        <w:r w:rsidRPr="00491508">
          <w:rPr>
            <w:rFonts w:ascii="Arial" w:eastAsia="맑은 고딕" w:hAnsi="Arial" w:cs="Arial"/>
            <w:b/>
            <w:bCs/>
            <w:color w:val="70AD47" w:themeColor="accent6"/>
            <w:spacing w:val="-2"/>
            <w:sz w:val="20"/>
            <w:u w:val="single"/>
            <w:lang w:eastAsia="ko-KR"/>
          </w:rPr>
          <w:t>(#13541)</w:t>
        </w:r>
      </w:ins>
      <w:ins w:id="24" w:author="천진영/책임연구원/ICT기술센터 C&amp;M표준(연)IoT커넥티비티표준Task(jiny.chun@lge.com)" w:date="2022-08-23T13:58:00Z">
        <w:r w:rsidR="00AE4E6C" w:rsidRPr="00AE4E6C">
          <w:rPr>
            <w:b/>
            <w:bCs/>
            <w:u w:val="single"/>
          </w:rPr>
          <w:t>9.</w:t>
        </w:r>
      </w:ins>
      <w:ins w:id="25" w:author="천진영/책임연구원/ICT기술센터 C&amp;M표준(연)IoT커넥티비티표준Task(jiny.chun@lge.com)" w:date="2022-08-23T14:39:00Z">
        <w:r w:rsidR="00B61B6B">
          <w:rPr>
            <w:b/>
            <w:bCs/>
            <w:u w:val="single"/>
          </w:rPr>
          <w:t>3</w:t>
        </w:r>
      </w:ins>
      <w:ins w:id="26" w:author="천진영/책임연구원/ICT기술센터 C&amp;M표준(연)IoT커넥티비티표준Task(jiny.chun@lge.com)" w:date="2022-08-23T13:58:00Z">
        <w:r w:rsidR="00AE4E6C" w:rsidRPr="00AE4E6C">
          <w:rPr>
            <w:b/>
            <w:bCs/>
            <w:u w:val="single"/>
          </w:rPr>
          <w:t>.1.19.2 VHT NDP Announcement frame format</w:t>
        </w:r>
      </w:ins>
    </w:p>
    <w:p w14:paraId="0267964B" w14:textId="77777777" w:rsidR="006D13A1" w:rsidRDefault="006D13A1" w:rsidP="006D13A1">
      <w:pPr>
        <w:widowControl w:val="0"/>
        <w:kinsoku w:val="0"/>
        <w:overflowPunct w:val="0"/>
        <w:autoSpaceDE w:val="0"/>
        <w:autoSpaceDN w:val="0"/>
        <w:adjustRightInd w:val="0"/>
        <w:spacing w:before="8"/>
        <w:rPr>
          <w:ins w:id="27" w:author="천진영/책임연구원/ICT기술센터 C&amp;M표준(연)IoT커넥티비티표준Task(jiny.chun@lge.com)" w:date="2022-08-23T13:59:00Z"/>
          <w:rFonts w:ascii="Arial" w:eastAsia="맑은 고딕" w:hAnsi="Arial" w:cs="Arial"/>
          <w:b/>
          <w:bCs/>
          <w:sz w:val="18"/>
          <w:szCs w:val="18"/>
          <w:lang w:val="en-US" w:eastAsia="ko-KR"/>
        </w:rPr>
      </w:pPr>
    </w:p>
    <w:p w14:paraId="30DABA00" w14:textId="77777777" w:rsidR="00491508" w:rsidRPr="000448FA" w:rsidRDefault="00491508" w:rsidP="00491508">
      <w:pPr>
        <w:pStyle w:val="B-Body"/>
        <w:ind w:left="0"/>
        <w:rPr>
          <w:ins w:id="28" w:author="천진영/책임연구원/ICT기술센터 C&amp;M표준(연)IoT커넥티비티표준Task(jiny.chun@lge.com)" w:date="2022-08-23T14:35:00Z"/>
          <w:b/>
          <w:i/>
          <w:lang w:val="en-GB" w:eastAsia="ko-KR"/>
        </w:rPr>
      </w:pPr>
      <w:ins w:id="29" w:author="천진영/책임연구원/ICT기술센터 C&amp;M표준(연)IoT커넥티비티표준Task(jiny.chun@lge.com)" w:date="2022-08-23T14:35:00Z">
        <w:r>
          <w:rPr>
            <w:b/>
            <w:i/>
            <w:spacing w:val="-2"/>
          </w:rPr>
          <w:t xml:space="preserve">Insert the title of the </w:t>
        </w:r>
        <w:proofErr w:type="spellStart"/>
        <w:r>
          <w:rPr>
            <w:b/>
            <w:i/>
            <w:spacing w:val="-2"/>
          </w:rPr>
          <w:t>subcluase</w:t>
        </w:r>
        <w:proofErr w:type="spellEnd"/>
        <w:r>
          <w:rPr>
            <w:b/>
            <w:i/>
            <w:spacing w:val="-2"/>
          </w:rPr>
          <w:t xml:space="preserve"> 9.3.1.19.3 before 13</w:t>
        </w:r>
        <w:r w:rsidRPr="00742FC8">
          <w:rPr>
            <w:b/>
            <w:i/>
            <w:spacing w:val="-2"/>
            <w:vertAlign w:val="superscript"/>
          </w:rPr>
          <w:t>th</w:t>
        </w:r>
        <w:r>
          <w:rPr>
            <w:b/>
            <w:i/>
            <w:spacing w:val="-2"/>
          </w:rPr>
          <w:t xml:space="preserve"> paragraphs as follows:</w:t>
        </w:r>
      </w:ins>
    </w:p>
    <w:p w14:paraId="521E5F1A" w14:textId="67B3EFFF" w:rsidR="00491508" w:rsidRPr="00226848" w:rsidRDefault="00491508" w:rsidP="00491508">
      <w:pPr>
        <w:pStyle w:val="B-Body"/>
        <w:ind w:left="0"/>
        <w:rPr>
          <w:ins w:id="30" w:author="천진영/책임연구원/ICT기술센터 C&amp;M표준(연)IoT커넥티비티표준Task(jiny.chun@lge.com)" w:date="2022-08-23T14:35:00Z"/>
          <w:b/>
          <w:bCs/>
          <w:u w:val="single"/>
        </w:rPr>
      </w:pPr>
      <w:ins w:id="31" w:author="천진영/책임연구원/ICT기술센터 C&amp;M표준(연)IoT커넥티비티표준Task(jiny.chun@lge.com)" w:date="2022-08-23T14:35:00Z">
        <w:r w:rsidRPr="00491508">
          <w:rPr>
            <w:rFonts w:ascii="Arial" w:eastAsia="맑은 고딕" w:hAnsi="Arial" w:cs="Arial"/>
            <w:b/>
            <w:bCs/>
            <w:color w:val="70AD47" w:themeColor="accent6"/>
            <w:spacing w:val="-2"/>
            <w:sz w:val="20"/>
            <w:u w:val="single"/>
            <w:lang w:eastAsia="ko-KR"/>
          </w:rPr>
          <w:t>(#13541)</w:t>
        </w:r>
        <w:r w:rsidRPr="00226848">
          <w:rPr>
            <w:b/>
            <w:bCs/>
            <w:u w:val="single"/>
          </w:rPr>
          <w:t>9.</w:t>
        </w:r>
      </w:ins>
      <w:ins w:id="32" w:author="천진영/책임연구원/ICT기술센터 C&amp;M표준(연)IoT커넥티비티표준Task(jiny.chun@lge.com)" w:date="2022-08-23T14:38:00Z">
        <w:r w:rsidR="006E321A">
          <w:rPr>
            <w:b/>
            <w:bCs/>
            <w:u w:val="single"/>
          </w:rPr>
          <w:t>3</w:t>
        </w:r>
      </w:ins>
      <w:ins w:id="33" w:author="천진영/책임연구원/ICT기술센터 C&amp;M표준(연)IoT커넥티비티표준Task(jiny.chun@lge.com)" w:date="2022-08-23T14:35:00Z">
        <w:r w:rsidRPr="00226848">
          <w:rPr>
            <w:b/>
            <w:bCs/>
            <w:u w:val="single"/>
          </w:rPr>
          <w:t>.1.19.3 HE NDP Announcement frame format</w:t>
        </w:r>
      </w:ins>
    </w:p>
    <w:p w14:paraId="1C6BF1BB" w14:textId="77777777" w:rsidR="00AE4E6C" w:rsidRPr="006D13A1" w:rsidRDefault="00AE4E6C" w:rsidP="006D13A1">
      <w:pPr>
        <w:widowControl w:val="0"/>
        <w:kinsoku w:val="0"/>
        <w:overflowPunct w:val="0"/>
        <w:autoSpaceDE w:val="0"/>
        <w:autoSpaceDN w:val="0"/>
        <w:adjustRightInd w:val="0"/>
        <w:spacing w:before="8"/>
        <w:rPr>
          <w:rFonts w:ascii="Arial" w:eastAsia="맑은 고딕" w:hAnsi="Arial" w:cs="Arial"/>
          <w:b/>
          <w:bCs/>
          <w:sz w:val="18"/>
          <w:szCs w:val="18"/>
          <w:lang w:val="en-US" w:eastAsia="ko-KR"/>
        </w:rPr>
      </w:pPr>
    </w:p>
    <w:p w14:paraId="5AFD710B" w14:textId="77777777" w:rsidR="006D13A1" w:rsidRPr="006D13A1" w:rsidRDefault="006D13A1" w:rsidP="00BA0157">
      <w:pPr>
        <w:widowControl w:val="0"/>
        <w:kinsoku w:val="0"/>
        <w:overflowPunct w:val="0"/>
        <w:autoSpaceDE w:val="0"/>
        <w:autoSpaceDN w:val="0"/>
        <w:adjustRightInd w:val="0"/>
        <w:jc w:val="both"/>
        <w:outlineLvl w:val="2"/>
        <w:rPr>
          <w:rFonts w:eastAsia="맑은 고딕"/>
          <w:b/>
          <w:bCs/>
          <w:i/>
          <w:iCs/>
          <w:spacing w:val="-2"/>
          <w:sz w:val="20"/>
          <w:lang w:val="en-US" w:eastAsia="ko-KR"/>
        </w:rPr>
      </w:pPr>
      <w:r w:rsidRPr="006D13A1">
        <w:rPr>
          <w:rFonts w:eastAsia="맑은 고딕"/>
          <w:b/>
          <w:bCs/>
          <w:i/>
          <w:iCs/>
          <w:sz w:val="20"/>
          <w:lang w:val="en-US" w:eastAsia="ko-KR"/>
        </w:rPr>
        <w:t>Change</w:t>
      </w:r>
      <w:r w:rsidRPr="006D13A1">
        <w:rPr>
          <w:rFonts w:eastAsia="맑은 고딕"/>
          <w:b/>
          <w:bCs/>
          <w:i/>
          <w:iCs/>
          <w:spacing w:val="-5"/>
          <w:sz w:val="20"/>
          <w:lang w:val="en-US" w:eastAsia="ko-KR"/>
        </w:rPr>
        <w:t xml:space="preserve"> </w:t>
      </w:r>
      <w:r w:rsidRPr="006D13A1">
        <w:rPr>
          <w:rFonts w:eastAsia="맑은 고딕"/>
          <w:b/>
          <w:bCs/>
          <w:i/>
          <w:iCs/>
          <w:sz w:val="20"/>
          <w:lang w:val="en-US" w:eastAsia="ko-KR"/>
        </w:rPr>
        <w:t>the</w:t>
      </w:r>
      <w:r w:rsidRPr="006D13A1">
        <w:rPr>
          <w:rFonts w:eastAsia="맑은 고딕"/>
          <w:b/>
          <w:bCs/>
          <w:i/>
          <w:iCs/>
          <w:spacing w:val="-4"/>
          <w:sz w:val="20"/>
          <w:lang w:val="en-US" w:eastAsia="ko-KR"/>
        </w:rPr>
        <w:t xml:space="preserve"> </w:t>
      </w:r>
      <w:r w:rsidRPr="006D13A1">
        <w:rPr>
          <w:rFonts w:eastAsia="맑은 고딕"/>
          <w:b/>
          <w:bCs/>
          <w:i/>
          <w:iCs/>
          <w:sz w:val="20"/>
          <w:lang w:val="en-US" w:eastAsia="ko-KR"/>
        </w:rPr>
        <w:t>fourth</w:t>
      </w:r>
      <w:r w:rsidRPr="006D13A1">
        <w:rPr>
          <w:rFonts w:eastAsia="맑은 고딕"/>
          <w:b/>
          <w:bCs/>
          <w:i/>
          <w:iCs/>
          <w:spacing w:val="-4"/>
          <w:sz w:val="20"/>
          <w:lang w:val="en-US" w:eastAsia="ko-KR"/>
        </w:rPr>
        <w:t xml:space="preserve"> </w:t>
      </w:r>
      <w:r w:rsidRPr="006D13A1">
        <w:rPr>
          <w:rFonts w:eastAsia="맑은 고딕"/>
          <w:b/>
          <w:bCs/>
          <w:i/>
          <w:iCs/>
          <w:sz w:val="20"/>
          <w:lang w:val="en-US" w:eastAsia="ko-KR"/>
        </w:rPr>
        <w:t>and</w:t>
      </w:r>
      <w:r w:rsidRPr="006D13A1">
        <w:rPr>
          <w:rFonts w:eastAsia="맑은 고딕"/>
          <w:b/>
          <w:bCs/>
          <w:i/>
          <w:iCs/>
          <w:spacing w:val="-4"/>
          <w:sz w:val="20"/>
          <w:lang w:val="en-US" w:eastAsia="ko-KR"/>
        </w:rPr>
        <w:t xml:space="preserve"> </w:t>
      </w:r>
      <w:r w:rsidRPr="006D13A1">
        <w:rPr>
          <w:rFonts w:eastAsia="맑은 고딕"/>
          <w:b/>
          <w:bCs/>
          <w:i/>
          <w:iCs/>
          <w:sz w:val="20"/>
          <w:lang w:val="en-US" w:eastAsia="ko-KR"/>
        </w:rPr>
        <w:t>third</w:t>
      </w:r>
      <w:r w:rsidRPr="006D13A1">
        <w:rPr>
          <w:rFonts w:eastAsia="맑은 고딕"/>
          <w:b/>
          <w:bCs/>
          <w:i/>
          <w:iCs/>
          <w:spacing w:val="-5"/>
          <w:sz w:val="20"/>
          <w:lang w:val="en-US" w:eastAsia="ko-KR"/>
        </w:rPr>
        <w:t xml:space="preserve"> </w:t>
      </w:r>
      <w:r w:rsidRPr="006D13A1">
        <w:rPr>
          <w:rFonts w:eastAsia="맑은 고딕"/>
          <w:b/>
          <w:bCs/>
          <w:i/>
          <w:iCs/>
          <w:sz w:val="20"/>
          <w:lang w:val="en-US" w:eastAsia="ko-KR"/>
        </w:rPr>
        <w:t>last</w:t>
      </w:r>
      <w:r w:rsidRPr="006D13A1">
        <w:rPr>
          <w:rFonts w:eastAsia="맑은 고딕"/>
          <w:b/>
          <w:bCs/>
          <w:i/>
          <w:iCs/>
          <w:spacing w:val="-4"/>
          <w:sz w:val="20"/>
          <w:lang w:val="en-US" w:eastAsia="ko-KR"/>
        </w:rPr>
        <w:t xml:space="preserve"> </w:t>
      </w:r>
      <w:r w:rsidRPr="006D13A1">
        <w:rPr>
          <w:rFonts w:eastAsia="맑은 고딕"/>
          <w:b/>
          <w:bCs/>
          <w:i/>
          <w:iCs/>
          <w:sz w:val="20"/>
          <w:lang w:val="en-US" w:eastAsia="ko-KR"/>
        </w:rPr>
        <w:t>paragraphs</w:t>
      </w:r>
      <w:r w:rsidRPr="006D13A1">
        <w:rPr>
          <w:rFonts w:eastAsia="맑은 고딕"/>
          <w:b/>
          <w:bCs/>
          <w:i/>
          <w:iCs/>
          <w:spacing w:val="-4"/>
          <w:sz w:val="20"/>
          <w:lang w:val="en-US" w:eastAsia="ko-KR"/>
        </w:rPr>
        <w:t xml:space="preserve"> </w:t>
      </w:r>
      <w:r w:rsidRPr="006D13A1">
        <w:rPr>
          <w:rFonts w:eastAsia="맑은 고딕"/>
          <w:b/>
          <w:bCs/>
          <w:i/>
          <w:iCs/>
          <w:sz w:val="20"/>
          <w:lang w:val="en-US" w:eastAsia="ko-KR"/>
        </w:rPr>
        <w:t>as</w:t>
      </w:r>
      <w:r w:rsidRPr="006D13A1">
        <w:rPr>
          <w:rFonts w:eastAsia="맑은 고딕"/>
          <w:b/>
          <w:bCs/>
          <w:i/>
          <w:iCs/>
          <w:spacing w:val="-5"/>
          <w:sz w:val="20"/>
          <w:lang w:val="en-US" w:eastAsia="ko-KR"/>
        </w:rPr>
        <w:t xml:space="preserve"> </w:t>
      </w:r>
      <w:r w:rsidRPr="006D13A1">
        <w:rPr>
          <w:rFonts w:eastAsia="맑은 고딕"/>
          <w:b/>
          <w:bCs/>
          <w:i/>
          <w:iCs/>
          <w:spacing w:val="-2"/>
          <w:sz w:val="20"/>
          <w:lang w:val="en-US" w:eastAsia="ko-KR"/>
        </w:rPr>
        <w:t>follows:</w:t>
      </w:r>
    </w:p>
    <w:p w14:paraId="47E69CDF" w14:textId="77777777" w:rsidR="006D13A1" w:rsidRPr="006D13A1" w:rsidRDefault="006D13A1" w:rsidP="006D13A1">
      <w:pPr>
        <w:widowControl w:val="0"/>
        <w:kinsoku w:val="0"/>
        <w:overflowPunct w:val="0"/>
        <w:autoSpaceDE w:val="0"/>
        <w:autoSpaceDN w:val="0"/>
        <w:adjustRightInd w:val="0"/>
        <w:spacing w:before="2"/>
        <w:rPr>
          <w:rFonts w:eastAsia="맑은 고딕"/>
          <w:b/>
          <w:bCs/>
          <w:i/>
          <w:iCs/>
          <w:sz w:val="23"/>
          <w:szCs w:val="23"/>
          <w:lang w:val="en-US" w:eastAsia="ko-KR"/>
        </w:rPr>
      </w:pPr>
    </w:p>
    <w:p w14:paraId="751CFABD" w14:textId="77777777" w:rsidR="006D13A1" w:rsidRPr="006D13A1" w:rsidRDefault="006D13A1" w:rsidP="006D13A1">
      <w:pPr>
        <w:widowControl w:val="0"/>
        <w:kinsoku w:val="0"/>
        <w:overflowPunct w:val="0"/>
        <w:autoSpaceDE w:val="0"/>
        <w:autoSpaceDN w:val="0"/>
        <w:adjustRightInd w:val="0"/>
        <w:spacing w:line="249" w:lineRule="auto"/>
        <w:ind w:right="997"/>
        <w:jc w:val="both"/>
        <w:rPr>
          <w:rFonts w:eastAsia="맑은 고딕"/>
          <w:sz w:val="20"/>
          <w:lang w:val="en-US" w:eastAsia="ko-KR"/>
        </w:rPr>
      </w:pPr>
      <w:r w:rsidRPr="006D13A1">
        <w:rPr>
          <w:rFonts w:eastAsia="맑은 고딕"/>
          <w:sz w:val="20"/>
          <w:lang w:val="en-US" w:eastAsia="ko-KR"/>
        </w:rPr>
        <w:t xml:space="preserve">In </w:t>
      </w:r>
      <w:r w:rsidRPr="006D13A1">
        <w:rPr>
          <w:rFonts w:eastAsia="맑은 고딕"/>
          <w:strike/>
          <w:sz w:val="20"/>
          <w:lang w:val="en-US" w:eastAsia="ko-KR"/>
        </w:rPr>
        <w:t xml:space="preserve">a </w:t>
      </w:r>
      <w:proofErr w:type="spellStart"/>
      <w:r w:rsidRPr="006D13A1">
        <w:rPr>
          <w:rFonts w:eastAsia="맑은 고딕"/>
          <w:strike/>
          <w:sz w:val="20"/>
          <w:lang w:val="en-US" w:eastAsia="ko-KR"/>
        </w:rPr>
        <w:t>broadcast</w:t>
      </w:r>
      <w:r w:rsidRPr="006D13A1">
        <w:rPr>
          <w:rFonts w:eastAsia="맑은 고딕"/>
          <w:sz w:val="20"/>
          <w:u w:val="single"/>
          <w:lang w:val="en-US" w:eastAsia="ko-KR"/>
        </w:rPr>
        <w:t>an</w:t>
      </w:r>
      <w:proofErr w:type="spellEnd"/>
      <w:r w:rsidRPr="006D13A1">
        <w:rPr>
          <w:rFonts w:eastAsia="맑은 고딕"/>
          <w:sz w:val="20"/>
          <w:lang w:val="en-US" w:eastAsia="ko-KR"/>
        </w:rPr>
        <w:t xml:space="preserve"> HE NDP Announcement frame that has more than one STA Info field with a value other than</w:t>
      </w:r>
      <w:r w:rsidRPr="006D13A1">
        <w:rPr>
          <w:rFonts w:eastAsia="맑은 고딕"/>
          <w:spacing w:val="-4"/>
          <w:sz w:val="20"/>
          <w:lang w:val="en-US" w:eastAsia="ko-KR"/>
        </w:rPr>
        <w:t xml:space="preserve"> </w:t>
      </w:r>
      <w:r w:rsidRPr="006D13A1">
        <w:rPr>
          <w:rFonts w:eastAsia="맑은 고딕"/>
          <w:sz w:val="20"/>
          <w:lang w:val="en-US" w:eastAsia="ko-KR"/>
        </w:rPr>
        <w:t>2047</w:t>
      </w:r>
      <w:r w:rsidRPr="006D13A1">
        <w:rPr>
          <w:rFonts w:eastAsia="맑은 고딕"/>
          <w:spacing w:val="-5"/>
          <w:sz w:val="20"/>
          <w:lang w:val="en-US" w:eastAsia="ko-KR"/>
        </w:rPr>
        <w:t xml:space="preserve"> </w:t>
      </w:r>
      <w:r w:rsidRPr="006D13A1">
        <w:rPr>
          <w:rFonts w:eastAsia="맑은 고딕"/>
          <w:sz w:val="20"/>
          <w:lang w:val="en-US" w:eastAsia="ko-KR"/>
        </w:rPr>
        <w:t>in</w:t>
      </w:r>
      <w:r w:rsidRPr="006D13A1">
        <w:rPr>
          <w:rFonts w:eastAsia="맑은 고딕"/>
          <w:spacing w:val="-4"/>
          <w:sz w:val="20"/>
          <w:lang w:val="en-US" w:eastAsia="ko-KR"/>
        </w:rPr>
        <w:t xml:space="preserve"> </w:t>
      </w:r>
      <w:r w:rsidRPr="006D13A1">
        <w:rPr>
          <w:rFonts w:eastAsia="맑은 고딕"/>
          <w:sz w:val="20"/>
          <w:lang w:val="en-US" w:eastAsia="ko-KR"/>
        </w:rPr>
        <w:t>the</w:t>
      </w:r>
      <w:r w:rsidRPr="006D13A1">
        <w:rPr>
          <w:rFonts w:eastAsia="맑은 고딕"/>
          <w:spacing w:val="-5"/>
          <w:sz w:val="20"/>
          <w:lang w:val="en-US" w:eastAsia="ko-KR"/>
        </w:rPr>
        <w:t xml:space="preserve"> </w:t>
      </w:r>
      <w:r w:rsidRPr="006D13A1">
        <w:rPr>
          <w:rFonts w:eastAsia="맑은 고딕"/>
          <w:sz w:val="20"/>
          <w:lang w:val="en-US" w:eastAsia="ko-KR"/>
        </w:rPr>
        <w:t>AID11</w:t>
      </w:r>
      <w:r w:rsidRPr="006D13A1">
        <w:rPr>
          <w:rFonts w:eastAsia="맑은 고딕"/>
          <w:spacing w:val="-5"/>
          <w:sz w:val="20"/>
          <w:lang w:val="en-US" w:eastAsia="ko-KR"/>
        </w:rPr>
        <w:t xml:space="preserve"> </w:t>
      </w:r>
      <w:r w:rsidRPr="006D13A1">
        <w:rPr>
          <w:rFonts w:eastAsia="맑은 고딕"/>
          <w:sz w:val="20"/>
          <w:lang w:val="en-US" w:eastAsia="ko-KR"/>
        </w:rPr>
        <w:t>field</w:t>
      </w:r>
      <w:r w:rsidRPr="006D13A1">
        <w:rPr>
          <w:rFonts w:eastAsia="맑은 고딕"/>
          <w:sz w:val="20"/>
          <w:u w:val="single"/>
          <w:lang w:val="en-US" w:eastAsia="ko-KR"/>
        </w:rPr>
        <w:t>,</w:t>
      </w:r>
      <w:r w:rsidRPr="006D13A1">
        <w:rPr>
          <w:rFonts w:eastAsia="맑은 고딕"/>
          <w:spacing w:val="-5"/>
          <w:sz w:val="20"/>
          <w:u w:val="single"/>
          <w:lang w:val="en-US" w:eastAsia="ko-KR"/>
        </w:rPr>
        <w:t xml:space="preserve"> </w:t>
      </w:r>
      <w:r w:rsidRPr="006D13A1">
        <w:rPr>
          <w:rFonts w:eastAsia="맑은 고딕"/>
          <w:sz w:val="20"/>
          <w:u w:val="single"/>
          <w:lang w:val="en-US" w:eastAsia="ko-KR"/>
        </w:rPr>
        <w:t>the</w:t>
      </w:r>
      <w:r w:rsidRPr="006D13A1">
        <w:rPr>
          <w:rFonts w:eastAsia="맑은 고딕"/>
          <w:spacing w:val="-5"/>
          <w:sz w:val="20"/>
          <w:u w:val="single"/>
          <w:lang w:val="en-US" w:eastAsia="ko-KR"/>
        </w:rPr>
        <w:t xml:space="preserve"> </w:t>
      </w:r>
      <w:r w:rsidRPr="006D13A1">
        <w:rPr>
          <w:rFonts w:eastAsia="맑은 고딕"/>
          <w:sz w:val="20"/>
          <w:u w:val="single"/>
          <w:lang w:val="en-US" w:eastAsia="ko-KR"/>
        </w:rPr>
        <w:t>RA</w:t>
      </w:r>
      <w:r w:rsidRPr="006D13A1">
        <w:rPr>
          <w:rFonts w:eastAsia="맑은 고딕"/>
          <w:spacing w:val="-5"/>
          <w:sz w:val="20"/>
          <w:u w:val="single"/>
          <w:lang w:val="en-US" w:eastAsia="ko-KR"/>
        </w:rPr>
        <w:t xml:space="preserve"> </w:t>
      </w:r>
      <w:r w:rsidRPr="006D13A1">
        <w:rPr>
          <w:rFonts w:eastAsia="맑은 고딕"/>
          <w:sz w:val="20"/>
          <w:u w:val="single"/>
          <w:lang w:val="en-US" w:eastAsia="ko-KR"/>
        </w:rPr>
        <w:t>is</w:t>
      </w:r>
      <w:r w:rsidRPr="006D13A1">
        <w:rPr>
          <w:rFonts w:eastAsia="맑은 고딕"/>
          <w:spacing w:val="-6"/>
          <w:sz w:val="20"/>
          <w:u w:val="single"/>
          <w:lang w:val="en-US" w:eastAsia="ko-KR"/>
        </w:rPr>
        <w:t xml:space="preserve"> </w:t>
      </w:r>
      <w:r w:rsidRPr="006D13A1">
        <w:rPr>
          <w:rFonts w:eastAsia="맑은 고딕"/>
          <w:sz w:val="20"/>
          <w:u w:val="single"/>
          <w:lang w:val="en-US" w:eastAsia="ko-KR"/>
        </w:rPr>
        <w:t>a</w:t>
      </w:r>
      <w:r w:rsidRPr="006D13A1">
        <w:rPr>
          <w:rFonts w:eastAsia="맑은 고딕"/>
          <w:spacing w:val="-4"/>
          <w:sz w:val="20"/>
          <w:u w:val="single"/>
          <w:lang w:val="en-US" w:eastAsia="ko-KR"/>
        </w:rPr>
        <w:t xml:space="preserve"> </w:t>
      </w:r>
      <w:r w:rsidRPr="006D13A1">
        <w:rPr>
          <w:rFonts w:eastAsia="맑은 고딕"/>
          <w:sz w:val="20"/>
          <w:u w:val="single"/>
          <w:lang w:val="en-US" w:eastAsia="ko-KR"/>
        </w:rPr>
        <w:t>broadcast</w:t>
      </w:r>
      <w:r w:rsidRPr="006D13A1">
        <w:rPr>
          <w:rFonts w:eastAsia="맑은 고딕"/>
          <w:spacing w:val="-5"/>
          <w:sz w:val="20"/>
          <w:u w:val="single"/>
          <w:lang w:val="en-US" w:eastAsia="ko-KR"/>
        </w:rPr>
        <w:t xml:space="preserve"> </w:t>
      </w:r>
      <w:r w:rsidRPr="006D13A1">
        <w:rPr>
          <w:rFonts w:eastAsia="맑은 고딕"/>
          <w:sz w:val="20"/>
          <w:u w:val="single"/>
          <w:lang w:val="en-US" w:eastAsia="ko-KR"/>
        </w:rPr>
        <w:t>address</w:t>
      </w:r>
      <w:r w:rsidRPr="006D13A1">
        <w:rPr>
          <w:rFonts w:eastAsia="맑은 고딕"/>
          <w:spacing w:val="-5"/>
          <w:sz w:val="20"/>
          <w:u w:val="single"/>
          <w:lang w:val="en-US" w:eastAsia="ko-KR"/>
        </w:rPr>
        <w:t xml:space="preserve"> </w:t>
      </w:r>
      <w:r w:rsidRPr="006D13A1">
        <w:rPr>
          <w:rFonts w:eastAsia="맑은 고딕"/>
          <w:sz w:val="20"/>
          <w:u w:val="single"/>
          <w:lang w:val="en-US" w:eastAsia="ko-KR"/>
        </w:rPr>
        <w:t>and</w:t>
      </w:r>
      <w:r w:rsidRPr="006D13A1">
        <w:rPr>
          <w:rFonts w:eastAsia="맑은 고딕"/>
          <w:spacing w:val="-6"/>
          <w:sz w:val="20"/>
          <w:lang w:val="en-US" w:eastAsia="ko-KR"/>
        </w:rPr>
        <w:t xml:space="preserve"> </w:t>
      </w:r>
      <w:r w:rsidRPr="006D13A1">
        <w:rPr>
          <w:rFonts w:eastAsia="맑은 고딕"/>
          <w:sz w:val="20"/>
          <w:lang w:val="en-US" w:eastAsia="ko-KR"/>
        </w:rPr>
        <w:t>the</w:t>
      </w:r>
      <w:r w:rsidRPr="006D13A1">
        <w:rPr>
          <w:rFonts w:eastAsia="맑은 고딕"/>
          <w:spacing w:val="-5"/>
          <w:sz w:val="20"/>
          <w:lang w:val="en-US" w:eastAsia="ko-KR"/>
        </w:rPr>
        <w:t xml:space="preserve"> </w:t>
      </w:r>
      <w:r w:rsidRPr="006D13A1">
        <w:rPr>
          <w:rFonts w:eastAsia="맑은 고딕"/>
          <w:sz w:val="20"/>
          <w:lang w:val="en-US" w:eastAsia="ko-KR"/>
        </w:rPr>
        <w:t>following</w:t>
      </w:r>
      <w:r w:rsidRPr="006D13A1">
        <w:rPr>
          <w:rFonts w:eastAsia="맑은 고딕"/>
          <w:spacing w:val="-4"/>
          <w:sz w:val="20"/>
          <w:lang w:val="en-US" w:eastAsia="ko-KR"/>
        </w:rPr>
        <w:t xml:space="preserve"> </w:t>
      </w:r>
      <w:r w:rsidRPr="006D13A1">
        <w:rPr>
          <w:rFonts w:eastAsia="맑은 고딕"/>
          <w:sz w:val="20"/>
          <w:lang w:val="en-US" w:eastAsia="ko-KR"/>
        </w:rPr>
        <w:t>applies</w:t>
      </w:r>
      <w:r w:rsidRPr="006D13A1">
        <w:rPr>
          <w:rFonts w:eastAsia="맑은 고딕"/>
          <w:spacing w:val="-5"/>
          <w:sz w:val="20"/>
          <w:lang w:val="en-US" w:eastAsia="ko-KR"/>
        </w:rPr>
        <w:t xml:space="preserve"> </w:t>
      </w:r>
      <w:r w:rsidRPr="006D13A1">
        <w:rPr>
          <w:rFonts w:eastAsia="맑은 고딕"/>
          <w:sz w:val="20"/>
          <w:lang w:val="en-US" w:eastAsia="ko-KR"/>
        </w:rPr>
        <w:t>to</w:t>
      </w:r>
      <w:r w:rsidRPr="006D13A1">
        <w:rPr>
          <w:rFonts w:eastAsia="맑은 고딕"/>
          <w:spacing w:val="-4"/>
          <w:sz w:val="20"/>
          <w:lang w:val="en-US" w:eastAsia="ko-KR"/>
        </w:rPr>
        <w:t xml:space="preserve"> </w:t>
      </w:r>
      <w:r w:rsidRPr="006D13A1">
        <w:rPr>
          <w:rFonts w:eastAsia="맑은 고딕"/>
          <w:sz w:val="20"/>
          <w:lang w:val="en-US" w:eastAsia="ko-KR"/>
        </w:rPr>
        <w:t>each</w:t>
      </w:r>
      <w:r w:rsidRPr="006D13A1">
        <w:rPr>
          <w:rFonts w:eastAsia="맑은 고딕"/>
          <w:spacing w:val="-4"/>
          <w:sz w:val="20"/>
          <w:lang w:val="en-US" w:eastAsia="ko-KR"/>
        </w:rPr>
        <w:t xml:space="preserve"> </w:t>
      </w:r>
      <w:r w:rsidRPr="006D13A1">
        <w:rPr>
          <w:rFonts w:eastAsia="맑은 고딕"/>
          <w:sz w:val="20"/>
          <w:lang w:val="en-US" w:eastAsia="ko-KR"/>
        </w:rPr>
        <w:t>STA</w:t>
      </w:r>
      <w:r w:rsidRPr="006D13A1">
        <w:rPr>
          <w:rFonts w:eastAsia="맑은 고딕"/>
          <w:spacing w:val="-4"/>
          <w:sz w:val="20"/>
          <w:lang w:val="en-US" w:eastAsia="ko-KR"/>
        </w:rPr>
        <w:t xml:space="preserve"> </w:t>
      </w:r>
      <w:r w:rsidRPr="006D13A1">
        <w:rPr>
          <w:rFonts w:eastAsia="맑은 고딕"/>
          <w:sz w:val="20"/>
          <w:lang w:val="en-US" w:eastAsia="ko-KR"/>
        </w:rPr>
        <w:t>Info</w:t>
      </w:r>
      <w:r w:rsidRPr="006D13A1">
        <w:rPr>
          <w:rFonts w:eastAsia="맑은 고딕"/>
          <w:spacing w:val="-5"/>
          <w:sz w:val="20"/>
          <w:lang w:val="en-US" w:eastAsia="ko-KR"/>
        </w:rPr>
        <w:t xml:space="preserve"> </w:t>
      </w:r>
      <w:r w:rsidRPr="006D13A1">
        <w:rPr>
          <w:rFonts w:eastAsia="맑은 고딕"/>
          <w:sz w:val="20"/>
          <w:lang w:val="en-US" w:eastAsia="ko-KR"/>
        </w:rPr>
        <w:t>sub- field with a value other than 2047:</w:t>
      </w:r>
    </w:p>
    <w:p w14:paraId="73CC1BCB" w14:textId="77777777" w:rsidR="006D13A1" w:rsidRPr="006D13A1" w:rsidRDefault="006D13A1" w:rsidP="006D13A1">
      <w:pPr>
        <w:widowControl w:val="0"/>
        <w:numPr>
          <w:ilvl w:val="0"/>
          <w:numId w:val="49"/>
        </w:numPr>
        <w:tabs>
          <w:tab w:val="left" w:pos="1601"/>
        </w:tabs>
        <w:kinsoku w:val="0"/>
        <w:overflowPunct w:val="0"/>
        <w:autoSpaceDE w:val="0"/>
        <w:autoSpaceDN w:val="0"/>
        <w:adjustRightInd w:val="0"/>
        <w:spacing w:before="81"/>
        <w:ind w:left="1600" w:hanging="401"/>
        <w:jc w:val="both"/>
        <w:rPr>
          <w:rFonts w:eastAsia="맑은 고딕"/>
          <w:spacing w:val="-2"/>
          <w:sz w:val="20"/>
          <w:lang w:val="en-US" w:eastAsia="ko-KR"/>
        </w:rPr>
      </w:pPr>
      <w:r w:rsidRPr="006D13A1">
        <w:rPr>
          <w:rFonts w:eastAsia="맑은 고딕"/>
          <w:sz w:val="20"/>
          <w:lang w:val="en-US" w:eastAsia="ko-KR"/>
        </w:rPr>
        <w:t>If</w:t>
      </w:r>
      <w:r w:rsidRPr="006D13A1">
        <w:rPr>
          <w:rFonts w:eastAsia="맑은 고딕"/>
          <w:spacing w:val="-8"/>
          <w:sz w:val="20"/>
          <w:lang w:val="en-US" w:eastAsia="ko-KR"/>
        </w:rPr>
        <w:t xml:space="preserve"> </w:t>
      </w:r>
      <w:r w:rsidRPr="006D13A1">
        <w:rPr>
          <w:rFonts w:eastAsia="맑은 고딕"/>
          <w:sz w:val="20"/>
          <w:lang w:val="en-US" w:eastAsia="ko-KR"/>
        </w:rPr>
        <w:t>the</w:t>
      </w:r>
      <w:r w:rsidRPr="006D13A1">
        <w:rPr>
          <w:rFonts w:eastAsia="맑은 고딕"/>
          <w:spacing w:val="-7"/>
          <w:sz w:val="20"/>
          <w:lang w:val="en-US" w:eastAsia="ko-KR"/>
        </w:rPr>
        <w:t xml:space="preserve"> </w:t>
      </w:r>
      <w:r w:rsidRPr="006D13A1">
        <w:rPr>
          <w:rFonts w:eastAsia="맑은 고딕"/>
          <w:sz w:val="20"/>
          <w:lang w:val="en-US" w:eastAsia="ko-KR"/>
        </w:rPr>
        <w:t>Feedback</w:t>
      </w:r>
      <w:r w:rsidRPr="006D13A1">
        <w:rPr>
          <w:rFonts w:eastAsia="맑은 고딕"/>
          <w:spacing w:val="-6"/>
          <w:sz w:val="20"/>
          <w:lang w:val="en-US" w:eastAsia="ko-KR"/>
        </w:rPr>
        <w:t xml:space="preserve"> </w:t>
      </w:r>
      <w:r w:rsidRPr="006D13A1">
        <w:rPr>
          <w:rFonts w:eastAsia="맑은 고딕"/>
          <w:sz w:val="20"/>
          <w:lang w:val="en-US" w:eastAsia="ko-KR"/>
        </w:rPr>
        <w:t>Type</w:t>
      </w:r>
      <w:r w:rsidRPr="006D13A1">
        <w:rPr>
          <w:rFonts w:eastAsia="맑은 고딕"/>
          <w:spacing w:val="-6"/>
          <w:sz w:val="20"/>
          <w:lang w:val="en-US" w:eastAsia="ko-KR"/>
        </w:rPr>
        <w:t xml:space="preserve"> </w:t>
      </w:r>
      <w:r w:rsidRPr="006D13A1">
        <w:rPr>
          <w:rFonts w:eastAsia="맑은 고딕"/>
          <w:sz w:val="20"/>
          <w:lang w:val="en-US" w:eastAsia="ko-KR"/>
        </w:rPr>
        <w:t>subfield</w:t>
      </w:r>
      <w:r w:rsidRPr="006D13A1">
        <w:rPr>
          <w:rFonts w:eastAsia="맑은 고딕"/>
          <w:spacing w:val="-6"/>
          <w:sz w:val="20"/>
          <w:lang w:val="en-US" w:eastAsia="ko-KR"/>
        </w:rPr>
        <w:t xml:space="preserve"> </w:t>
      </w:r>
      <w:r w:rsidRPr="006D13A1">
        <w:rPr>
          <w:rFonts w:eastAsia="맑은 고딕"/>
          <w:sz w:val="20"/>
          <w:lang w:val="en-US" w:eastAsia="ko-KR"/>
        </w:rPr>
        <w:t>indicates</w:t>
      </w:r>
      <w:r w:rsidRPr="006D13A1">
        <w:rPr>
          <w:rFonts w:eastAsia="맑은 고딕"/>
          <w:spacing w:val="-8"/>
          <w:sz w:val="20"/>
          <w:lang w:val="en-US" w:eastAsia="ko-KR"/>
        </w:rPr>
        <w:t xml:space="preserve"> </w:t>
      </w:r>
      <w:r w:rsidRPr="006D13A1">
        <w:rPr>
          <w:rFonts w:eastAsia="맑은 고딕"/>
          <w:sz w:val="20"/>
          <w:lang w:val="en-US" w:eastAsia="ko-KR"/>
        </w:rPr>
        <w:t>SU</w:t>
      </w:r>
      <w:r w:rsidRPr="006D13A1">
        <w:rPr>
          <w:rFonts w:eastAsia="맑은 고딕"/>
          <w:spacing w:val="-6"/>
          <w:sz w:val="20"/>
          <w:lang w:val="en-US" w:eastAsia="ko-KR"/>
        </w:rPr>
        <w:t xml:space="preserve"> </w:t>
      </w:r>
      <w:r w:rsidRPr="006D13A1">
        <w:rPr>
          <w:rFonts w:eastAsia="맑은 고딕"/>
          <w:sz w:val="20"/>
          <w:lang w:val="en-US" w:eastAsia="ko-KR"/>
        </w:rPr>
        <w:t>or</w:t>
      </w:r>
      <w:r w:rsidRPr="006D13A1">
        <w:rPr>
          <w:rFonts w:eastAsia="맑은 고딕"/>
          <w:spacing w:val="-6"/>
          <w:sz w:val="20"/>
          <w:lang w:val="en-US" w:eastAsia="ko-KR"/>
        </w:rPr>
        <w:t xml:space="preserve"> </w:t>
      </w:r>
      <w:r w:rsidRPr="006D13A1">
        <w:rPr>
          <w:rFonts w:eastAsia="맑은 고딕"/>
          <w:sz w:val="20"/>
          <w:lang w:val="en-US" w:eastAsia="ko-KR"/>
        </w:rPr>
        <w:t>MU,</w:t>
      </w:r>
      <w:r w:rsidRPr="006D13A1">
        <w:rPr>
          <w:rFonts w:eastAsia="맑은 고딕"/>
          <w:spacing w:val="-9"/>
          <w:sz w:val="20"/>
          <w:lang w:val="en-US" w:eastAsia="ko-KR"/>
        </w:rPr>
        <w:t xml:space="preserve"> </w:t>
      </w:r>
      <w:r w:rsidRPr="006D13A1">
        <w:rPr>
          <w:rFonts w:eastAsia="맑은 고딕"/>
          <w:sz w:val="20"/>
          <w:lang w:val="en-US" w:eastAsia="ko-KR"/>
        </w:rPr>
        <w:t>the</w:t>
      </w:r>
      <w:r w:rsidRPr="006D13A1">
        <w:rPr>
          <w:rFonts w:eastAsia="맑은 고딕"/>
          <w:spacing w:val="-7"/>
          <w:sz w:val="20"/>
          <w:lang w:val="en-US" w:eastAsia="ko-KR"/>
        </w:rPr>
        <w:t xml:space="preserve"> </w:t>
      </w:r>
      <w:proofErr w:type="spellStart"/>
      <w:r w:rsidRPr="006D13A1">
        <w:rPr>
          <w:rFonts w:eastAsia="맑은 고딕"/>
          <w:sz w:val="20"/>
          <w:lang w:val="en-US" w:eastAsia="ko-KR"/>
        </w:rPr>
        <w:t>Nc</w:t>
      </w:r>
      <w:proofErr w:type="spellEnd"/>
      <w:r w:rsidRPr="006D13A1">
        <w:rPr>
          <w:rFonts w:eastAsia="맑은 고딕"/>
          <w:spacing w:val="-6"/>
          <w:sz w:val="20"/>
          <w:lang w:val="en-US" w:eastAsia="ko-KR"/>
        </w:rPr>
        <w:t xml:space="preserve"> </w:t>
      </w:r>
      <w:r w:rsidRPr="006D13A1">
        <w:rPr>
          <w:rFonts w:eastAsia="맑은 고딕"/>
          <w:sz w:val="20"/>
          <w:lang w:val="en-US" w:eastAsia="ko-KR"/>
        </w:rPr>
        <w:t>subfield</w:t>
      </w:r>
      <w:r w:rsidRPr="006D13A1">
        <w:rPr>
          <w:rFonts w:eastAsia="맑은 고딕"/>
          <w:spacing w:val="-6"/>
          <w:sz w:val="20"/>
          <w:lang w:val="en-US" w:eastAsia="ko-KR"/>
        </w:rPr>
        <w:t xml:space="preserve"> </w:t>
      </w:r>
      <w:r w:rsidRPr="006D13A1">
        <w:rPr>
          <w:rFonts w:eastAsia="맑은 고딕"/>
          <w:sz w:val="20"/>
          <w:lang w:val="en-US" w:eastAsia="ko-KR"/>
        </w:rPr>
        <w:t>indicates</w:t>
      </w:r>
      <w:r w:rsidRPr="006D13A1">
        <w:rPr>
          <w:rFonts w:eastAsia="맑은 고딕"/>
          <w:spacing w:val="-8"/>
          <w:sz w:val="20"/>
          <w:lang w:val="en-US" w:eastAsia="ko-KR"/>
        </w:rPr>
        <w:t xml:space="preserve"> </w:t>
      </w:r>
      <w:r w:rsidRPr="006D13A1">
        <w:rPr>
          <w:rFonts w:eastAsia="맑은 고딕"/>
          <w:sz w:val="20"/>
          <w:lang w:val="en-US" w:eastAsia="ko-KR"/>
        </w:rPr>
        <w:t>the</w:t>
      </w:r>
      <w:r w:rsidRPr="006D13A1">
        <w:rPr>
          <w:rFonts w:eastAsia="맑은 고딕"/>
          <w:spacing w:val="-7"/>
          <w:sz w:val="20"/>
          <w:lang w:val="en-US" w:eastAsia="ko-KR"/>
        </w:rPr>
        <w:t xml:space="preserve"> </w:t>
      </w:r>
      <w:r w:rsidRPr="006D13A1">
        <w:rPr>
          <w:rFonts w:eastAsia="맑은 고딕"/>
          <w:sz w:val="20"/>
          <w:lang w:val="en-US" w:eastAsia="ko-KR"/>
        </w:rPr>
        <w:t>number</w:t>
      </w:r>
      <w:r w:rsidRPr="006D13A1">
        <w:rPr>
          <w:rFonts w:eastAsia="맑은 고딕"/>
          <w:spacing w:val="-6"/>
          <w:sz w:val="20"/>
          <w:lang w:val="en-US" w:eastAsia="ko-KR"/>
        </w:rPr>
        <w:t xml:space="preserve"> </w:t>
      </w:r>
      <w:r w:rsidRPr="006D13A1">
        <w:rPr>
          <w:rFonts w:eastAsia="맑은 고딕"/>
          <w:sz w:val="20"/>
          <w:lang w:val="en-US" w:eastAsia="ko-KR"/>
        </w:rPr>
        <w:t>of</w:t>
      </w:r>
      <w:r w:rsidRPr="006D13A1">
        <w:rPr>
          <w:rFonts w:eastAsia="맑은 고딕"/>
          <w:spacing w:val="-7"/>
          <w:sz w:val="20"/>
          <w:lang w:val="en-US" w:eastAsia="ko-KR"/>
        </w:rPr>
        <w:t xml:space="preserve"> </w:t>
      </w:r>
      <w:r w:rsidRPr="006D13A1">
        <w:rPr>
          <w:rFonts w:eastAsia="맑은 고딕"/>
          <w:spacing w:val="-2"/>
          <w:sz w:val="20"/>
          <w:lang w:val="en-US" w:eastAsia="ko-KR"/>
        </w:rPr>
        <w:t>columns,</w:t>
      </w:r>
    </w:p>
    <w:p w14:paraId="785333C1" w14:textId="77777777" w:rsidR="006D13A1" w:rsidRPr="006D13A1" w:rsidRDefault="006D13A1" w:rsidP="00BA0157">
      <w:pPr>
        <w:widowControl w:val="0"/>
        <w:kinsoku w:val="0"/>
        <w:overflowPunct w:val="0"/>
        <w:autoSpaceDE w:val="0"/>
        <w:autoSpaceDN w:val="0"/>
        <w:adjustRightInd w:val="0"/>
        <w:spacing w:before="10"/>
        <w:ind w:leftChars="773" w:left="1701"/>
        <w:jc w:val="both"/>
        <w:rPr>
          <w:rFonts w:eastAsia="맑은 고딕"/>
          <w:spacing w:val="-10"/>
          <w:sz w:val="20"/>
          <w:lang w:val="en-US" w:eastAsia="ko-KR"/>
        </w:rPr>
      </w:pPr>
      <w:proofErr w:type="spellStart"/>
      <w:proofErr w:type="gramStart"/>
      <w:r w:rsidRPr="006D13A1">
        <w:rPr>
          <w:rFonts w:eastAsia="맑은 고딕"/>
          <w:i/>
          <w:iCs/>
          <w:sz w:val="20"/>
          <w:lang w:val="en-US" w:eastAsia="ko-KR"/>
        </w:rPr>
        <w:t>Nc</w:t>
      </w:r>
      <w:proofErr w:type="spellEnd"/>
      <w:r w:rsidRPr="006D13A1">
        <w:rPr>
          <w:rFonts w:eastAsia="맑은 고딕"/>
          <w:i/>
          <w:iCs/>
          <w:spacing w:val="-13"/>
          <w:sz w:val="20"/>
          <w:lang w:val="en-US" w:eastAsia="ko-KR"/>
        </w:rPr>
        <w:t xml:space="preserve"> </w:t>
      </w:r>
      <w:r w:rsidRPr="006D13A1">
        <w:rPr>
          <w:rFonts w:eastAsia="맑은 고딕"/>
          <w:sz w:val="20"/>
          <w:lang w:val="en-US" w:eastAsia="ko-KR"/>
        </w:rPr>
        <w:t>,</w:t>
      </w:r>
      <w:proofErr w:type="gramEnd"/>
      <w:r w:rsidRPr="006D13A1">
        <w:rPr>
          <w:rFonts w:eastAsia="맑은 고딕"/>
          <w:spacing w:val="-4"/>
          <w:sz w:val="20"/>
          <w:lang w:val="en-US" w:eastAsia="ko-KR"/>
        </w:rPr>
        <w:t xml:space="preserve"> </w:t>
      </w:r>
      <w:r w:rsidRPr="006D13A1">
        <w:rPr>
          <w:rFonts w:eastAsia="맑은 고딕"/>
          <w:sz w:val="20"/>
          <w:lang w:val="en-US" w:eastAsia="ko-KR"/>
        </w:rPr>
        <w:t>in</w:t>
      </w:r>
      <w:r w:rsidRPr="006D13A1">
        <w:rPr>
          <w:rFonts w:eastAsia="맑은 고딕"/>
          <w:spacing w:val="-2"/>
          <w:sz w:val="20"/>
          <w:lang w:val="en-US" w:eastAsia="ko-KR"/>
        </w:rPr>
        <w:t xml:space="preserve"> </w:t>
      </w:r>
      <w:r w:rsidRPr="006D13A1">
        <w:rPr>
          <w:rFonts w:eastAsia="맑은 고딕"/>
          <w:sz w:val="20"/>
          <w:lang w:val="en-US" w:eastAsia="ko-KR"/>
        </w:rPr>
        <w:t>the</w:t>
      </w:r>
      <w:r w:rsidRPr="006D13A1">
        <w:rPr>
          <w:rFonts w:eastAsia="맑은 고딕"/>
          <w:spacing w:val="-2"/>
          <w:sz w:val="20"/>
          <w:lang w:val="en-US" w:eastAsia="ko-KR"/>
        </w:rPr>
        <w:t xml:space="preserve"> </w:t>
      </w:r>
      <w:r w:rsidRPr="006D13A1">
        <w:rPr>
          <w:rFonts w:eastAsia="맑은 고딕"/>
          <w:sz w:val="20"/>
          <w:lang w:val="en-US" w:eastAsia="ko-KR"/>
        </w:rPr>
        <w:t>compressed</w:t>
      </w:r>
      <w:r w:rsidRPr="006D13A1">
        <w:rPr>
          <w:rFonts w:eastAsia="맑은 고딕"/>
          <w:spacing w:val="-2"/>
          <w:sz w:val="20"/>
          <w:lang w:val="en-US" w:eastAsia="ko-KR"/>
        </w:rPr>
        <w:t xml:space="preserve"> </w:t>
      </w:r>
      <w:proofErr w:type="spellStart"/>
      <w:r w:rsidRPr="006D13A1">
        <w:rPr>
          <w:rFonts w:eastAsia="맑은 고딕"/>
          <w:sz w:val="20"/>
          <w:lang w:val="en-US" w:eastAsia="ko-KR"/>
        </w:rPr>
        <w:t>beamforming</w:t>
      </w:r>
      <w:proofErr w:type="spellEnd"/>
      <w:r w:rsidRPr="006D13A1">
        <w:rPr>
          <w:rFonts w:eastAsia="맑은 고딕"/>
          <w:spacing w:val="-3"/>
          <w:sz w:val="20"/>
          <w:lang w:val="en-US" w:eastAsia="ko-KR"/>
        </w:rPr>
        <w:t xml:space="preserve"> </w:t>
      </w:r>
      <w:r w:rsidRPr="006D13A1">
        <w:rPr>
          <w:rFonts w:eastAsia="맑은 고딕"/>
          <w:sz w:val="20"/>
          <w:lang w:val="en-US" w:eastAsia="ko-KR"/>
        </w:rPr>
        <w:t>feedback</w:t>
      </w:r>
      <w:r w:rsidRPr="006D13A1">
        <w:rPr>
          <w:rFonts w:eastAsia="맑은 고딕"/>
          <w:spacing w:val="-2"/>
          <w:sz w:val="20"/>
          <w:lang w:val="en-US" w:eastAsia="ko-KR"/>
        </w:rPr>
        <w:t xml:space="preserve"> </w:t>
      </w:r>
      <w:r w:rsidRPr="006D13A1">
        <w:rPr>
          <w:rFonts w:eastAsia="맑은 고딕"/>
          <w:sz w:val="20"/>
          <w:lang w:val="en-US" w:eastAsia="ko-KR"/>
        </w:rPr>
        <w:t>matrix</w:t>
      </w:r>
      <w:r w:rsidRPr="006D13A1">
        <w:rPr>
          <w:rFonts w:eastAsia="맑은 고딕"/>
          <w:spacing w:val="-3"/>
          <w:sz w:val="20"/>
          <w:lang w:val="en-US" w:eastAsia="ko-KR"/>
        </w:rPr>
        <w:t xml:space="preserve"> </w:t>
      </w:r>
      <w:r w:rsidRPr="006D13A1">
        <w:rPr>
          <w:rFonts w:eastAsia="맑은 고딕"/>
          <w:sz w:val="20"/>
          <w:lang w:val="en-US" w:eastAsia="ko-KR"/>
        </w:rPr>
        <w:t>and</w:t>
      </w:r>
      <w:r w:rsidRPr="006D13A1">
        <w:rPr>
          <w:rFonts w:eastAsia="맑은 고딕"/>
          <w:spacing w:val="-2"/>
          <w:sz w:val="20"/>
          <w:lang w:val="en-US" w:eastAsia="ko-KR"/>
        </w:rPr>
        <w:t xml:space="preserve"> </w:t>
      </w:r>
      <w:r w:rsidRPr="006D13A1">
        <w:rPr>
          <w:rFonts w:eastAsia="맑은 고딕"/>
          <w:sz w:val="20"/>
          <w:lang w:val="en-US" w:eastAsia="ko-KR"/>
        </w:rPr>
        <w:t>is</w:t>
      </w:r>
      <w:r w:rsidRPr="006D13A1">
        <w:rPr>
          <w:rFonts w:eastAsia="맑은 고딕"/>
          <w:spacing w:val="-3"/>
          <w:sz w:val="20"/>
          <w:lang w:val="en-US" w:eastAsia="ko-KR"/>
        </w:rPr>
        <w:t xml:space="preserve"> </w:t>
      </w:r>
      <w:r w:rsidRPr="006D13A1">
        <w:rPr>
          <w:rFonts w:eastAsia="맑은 고딕"/>
          <w:sz w:val="20"/>
          <w:lang w:val="en-US" w:eastAsia="ko-KR"/>
        </w:rPr>
        <w:t>set</w:t>
      </w:r>
      <w:r w:rsidRPr="006D13A1">
        <w:rPr>
          <w:rFonts w:eastAsia="맑은 고딕"/>
          <w:spacing w:val="-4"/>
          <w:sz w:val="20"/>
          <w:lang w:val="en-US" w:eastAsia="ko-KR"/>
        </w:rPr>
        <w:t xml:space="preserve"> </w:t>
      </w:r>
      <w:r w:rsidRPr="006D13A1">
        <w:rPr>
          <w:rFonts w:eastAsia="맑은 고딕"/>
          <w:sz w:val="20"/>
          <w:lang w:val="en-US" w:eastAsia="ko-KR"/>
        </w:rPr>
        <w:t>to</w:t>
      </w:r>
      <w:r w:rsidRPr="006D13A1">
        <w:rPr>
          <w:rFonts w:eastAsia="맑은 고딕"/>
          <w:spacing w:val="16"/>
          <w:sz w:val="20"/>
          <w:lang w:val="en-US" w:eastAsia="ko-KR"/>
        </w:rPr>
        <w:t xml:space="preserve"> </w:t>
      </w:r>
      <w:proofErr w:type="spellStart"/>
      <w:r w:rsidRPr="006D13A1">
        <w:rPr>
          <w:rFonts w:eastAsia="맑은 고딕"/>
          <w:i/>
          <w:iCs/>
          <w:sz w:val="20"/>
          <w:lang w:val="en-US" w:eastAsia="ko-KR"/>
        </w:rPr>
        <w:t>Nc</w:t>
      </w:r>
      <w:proofErr w:type="spellEnd"/>
      <w:r w:rsidRPr="006D13A1">
        <w:rPr>
          <w:rFonts w:eastAsia="맑은 고딕"/>
          <w:i/>
          <w:iCs/>
          <w:spacing w:val="-3"/>
          <w:sz w:val="20"/>
          <w:lang w:val="en-US" w:eastAsia="ko-KR"/>
        </w:rPr>
        <w:t xml:space="preserve"> </w:t>
      </w:r>
      <w:r w:rsidRPr="006D13A1">
        <w:rPr>
          <w:rFonts w:eastAsia="맑은 고딕"/>
          <w:sz w:val="20"/>
          <w:lang w:val="en-US" w:eastAsia="ko-KR"/>
        </w:rPr>
        <w:t>–</w:t>
      </w:r>
      <w:r w:rsidRPr="006D13A1">
        <w:rPr>
          <w:rFonts w:eastAsia="맑은 고딕"/>
          <w:spacing w:val="-2"/>
          <w:sz w:val="20"/>
          <w:lang w:val="en-US" w:eastAsia="ko-KR"/>
        </w:rPr>
        <w:t xml:space="preserve"> </w:t>
      </w:r>
      <w:r w:rsidRPr="006D13A1">
        <w:rPr>
          <w:rFonts w:eastAsia="맑은 고딕"/>
          <w:spacing w:val="-10"/>
          <w:sz w:val="20"/>
          <w:lang w:val="en-US" w:eastAsia="ko-KR"/>
        </w:rPr>
        <w:t>1</w:t>
      </w:r>
    </w:p>
    <w:p w14:paraId="2AF55A71" w14:textId="77777777" w:rsidR="006D13A1" w:rsidRPr="006D13A1" w:rsidRDefault="006D13A1" w:rsidP="006D13A1">
      <w:pPr>
        <w:widowControl w:val="0"/>
        <w:numPr>
          <w:ilvl w:val="0"/>
          <w:numId w:val="49"/>
        </w:numPr>
        <w:tabs>
          <w:tab w:val="left" w:pos="1600"/>
        </w:tabs>
        <w:kinsoku w:val="0"/>
        <w:overflowPunct w:val="0"/>
        <w:autoSpaceDE w:val="0"/>
        <w:autoSpaceDN w:val="0"/>
        <w:adjustRightInd w:val="0"/>
        <w:spacing w:before="88" w:line="249" w:lineRule="auto"/>
        <w:ind w:right="997" w:hanging="440"/>
        <w:jc w:val="both"/>
        <w:rPr>
          <w:rFonts w:eastAsia="맑은 고딕"/>
          <w:sz w:val="20"/>
          <w:lang w:val="en-US" w:eastAsia="ko-KR"/>
        </w:rPr>
      </w:pPr>
      <w:r w:rsidRPr="006D13A1">
        <w:rPr>
          <w:rFonts w:eastAsia="맑은 고딕"/>
          <w:sz w:val="20"/>
          <w:lang w:val="en-US" w:eastAsia="ko-KR"/>
        </w:rPr>
        <w:t xml:space="preserve">If the Feedback Type subfield indicates CQI, the </w:t>
      </w:r>
      <w:proofErr w:type="spellStart"/>
      <w:r w:rsidRPr="006D13A1">
        <w:rPr>
          <w:rFonts w:eastAsia="맑은 고딕"/>
          <w:sz w:val="20"/>
          <w:lang w:val="en-US" w:eastAsia="ko-KR"/>
        </w:rPr>
        <w:t>Nc</w:t>
      </w:r>
      <w:proofErr w:type="spellEnd"/>
      <w:r w:rsidRPr="006D13A1">
        <w:rPr>
          <w:rFonts w:eastAsia="맑은 고딕"/>
          <w:sz w:val="20"/>
          <w:lang w:val="en-US" w:eastAsia="ko-KR"/>
        </w:rPr>
        <w:t xml:space="preserve"> subfield indicates the number of space-time streams,</w:t>
      </w:r>
      <w:r w:rsidRPr="006D13A1">
        <w:rPr>
          <w:rFonts w:eastAsia="맑은 고딕"/>
          <w:spacing w:val="37"/>
          <w:sz w:val="20"/>
          <w:lang w:val="en-US" w:eastAsia="ko-KR"/>
        </w:rPr>
        <w:t xml:space="preserve"> </w:t>
      </w:r>
      <w:proofErr w:type="spellStart"/>
      <w:r w:rsidRPr="006D13A1">
        <w:rPr>
          <w:rFonts w:eastAsia="맑은 고딕"/>
          <w:i/>
          <w:iCs/>
          <w:sz w:val="20"/>
          <w:lang w:val="en-US" w:eastAsia="ko-KR"/>
        </w:rPr>
        <w:t>Nc</w:t>
      </w:r>
      <w:proofErr w:type="spellEnd"/>
      <w:r w:rsidRPr="006D13A1">
        <w:rPr>
          <w:rFonts w:eastAsia="맑은 고딕"/>
          <w:i/>
          <w:iCs/>
          <w:sz w:val="20"/>
          <w:lang w:val="en-US" w:eastAsia="ko-KR"/>
        </w:rPr>
        <w:t xml:space="preserve"> </w:t>
      </w:r>
      <w:r w:rsidRPr="006D13A1">
        <w:rPr>
          <w:rFonts w:eastAsia="맑은 고딕"/>
          <w:sz w:val="20"/>
          <w:lang w:val="en-US" w:eastAsia="ko-KR"/>
        </w:rPr>
        <w:t>, in the CQI report and is set to</w:t>
      </w:r>
      <w:r w:rsidRPr="006D13A1">
        <w:rPr>
          <w:rFonts w:eastAsia="맑은 고딕"/>
          <w:spacing w:val="35"/>
          <w:sz w:val="20"/>
          <w:lang w:val="en-US" w:eastAsia="ko-KR"/>
        </w:rPr>
        <w:t xml:space="preserve"> </w:t>
      </w:r>
      <w:proofErr w:type="spellStart"/>
      <w:r w:rsidRPr="006D13A1">
        <w:rPr>
          <w:rFonts w:eastAsia="맑은 고딕"/>
          <w:i/>
          <w:iCs/>
          <w:sz w:val="20"/>
          <w:lang w:val="en-US" w:eastAsia="ko-KR"/>
        </w:rPr>
        <w:t>Nc</w:t>
      </w:r>
      <w:proofErr w:type="spellEnd"/>
      <w:r w:rsidRPr="006D13A1">
        <w:rPr>
          <w:rFonts w:eastAsia="맑은 고딕"/>
          <w:i/>
          <w:iCs/>
          <w:sz w:val="20"/>
          <w:lang w:val="en-US" w:eastAsia="ko-KR"/>
        </w:rPr>
        <w:t xml:space="preserve"> </w:t>
      </w:r>
      <w:r w:rsidRPr="006D13A1">
        <w:rPr>
          <w:rFonts w:eastAsia="맑은 고딕"/>
          <w:sz w:val="20"/>
          <w:lang w:val="en-US" w:eastAsia="ko-KR"/>
        </w:rPr>
        <w:t>– 1</w:t>
      </w:r>
    </w:p>
    <w:p w14:paraId="61CF70A4" w14:textId="63156258" w:rsidR="006D13A1" w:rsidRPr="006D13A1" w:rsidRDefault="001223F8" w:rsidP="006D13A1">
      <w:pPr>
        <w:widowControl w:val="0"/>
        <w:numPr>
          <w:ilvl w:val="0"/>
          <w:numId w:val="49"/>
        </w:numPr>
        <w:tabs>
          <w:tab w:val="left" w:pos="1600"/>
        </w:tabs>
        <w:kinsoku w:val="0"/>
        <w:overflowPunct w:val="0"/>
        <w:autoSpaceDE w:val="0"/>
        <w:autoSpaceDN w:val="0"/>
        <w:adjustRightInd w:val="0"/>
        <w:spacing w:before="103"/>
        <w:ind w:left="1600"/>
        <w:rPr>
          <w:rFonts w:eastAsia="맑은 고딕"/>
          <w:sz w:val="20"/>
          <w:lang w:val="en-US" w:eastAsia="ko-KR"/>
        </w:rPr>
      </w:pPr>
      <w:ins w:id="34" w:author="천진영/책임연구원/ICT기술센터 C&amp;M표준(연)IoT커넥티비티표준Task(jiny.chun@lge.com)" w:date="2022-08-23T14:57:00Z">
        <w:r>
          <w:rPr>
            <w:rFonts w:eastAsia="맑은 고딕"/>
            <w:sz w:val="20"/>
            <w:u w:val="single"/>
            <w:lang w:val="en-US" w:eastAsia="ko-KR"/>
          </w:rPr>
          <w:t>(#12771)</w:t>
        </w:r>
      </w:ins>
      <w:del w:id="35" w:author="천진영/책임연구원/ICT기술센터 C&amp;M표준(연)IoT커넥티비티표준Task(jiny.chun@lge.com)" w:date="2022-08-23T14:57:00Z">
        <w:r w:rsidR="006D13A1" w:rsidRPr="006D13A1" w:rsidDel="001223F8">
          <w:rPr>
            <w:rFonts w:eastAsia="맑은 고딕"/>
            <w:sz w:val="20"/>
            <w:u w:val="single"/>
            <w:lang w:val="en-US" w:eastAsia="ko-KR"/>
          </w:rPr>
          <w:delText>There</w:delText>
        </w:r>
        <w:r w:rsidR="006D13A1" w:rsidRPr="006D13A1" w:rsidDel="001223F8">
          <w:rPr>
            <w:rFonts w:eastAsia="맑은 고딕"/>
            <w:spacing w:val="-3"/>
            <w:sz w:val="20"/>
            <w:u w:val="single"/>
            <w:lang w:val="en-US" w:eastAsia="ko-KR"/>
          </w:rPr>
          <w:delText xml:space="preserve"> </w:delText>
        </w:r>
        <w:r w:rsidR="006D13A1" w:rsidRPr="006D13A1" w:rsidDel="001223F8">
          <w:rPr>
            <w:rFonts w:eastAsia="맑은 고딕"/>
            <w:sz w:val="20"/>
            <w:u w:val="single"/>
            <w:lang w:val="en-US" w:eastAsia="ko-KR"/>
          </w:rPr>
          <w:delText>is</w:delText>
        </w:r>
        <w:r w:rsidR="006D13A1" w:rsidRPr="006D13A1" w:rsidDel="001223F8">
          <w:rPr>
            <w:rFonts w:eastAsia="맑은 고딕"/>
            <w:spacing w:val="-3"/>
            <w:sz w:val="20"/>
            <w:u w:val="single"/>
            <w:lang w:val="en-US" w:eastAsia="ko-KR"/>
          </w:rPr>
          <w:delText xml:space="preserve"> </w:delText>
        </w:r>
        <w:r w:rsidR="006D13A1" w:rsidRPr="006D13A1" w:rsidDel="001223F8">
          <w:rPr>
            <w:rFonts w:eastAsia="맑은 고딕"/>
            <w:sz w:val="20"/>
            <w:u w:val="single"/>
            <w:lang w:val="en-US" w:eastAsia="ko-KR"/>
          </w:rPr>
          <w:delText>more</w:delText>
        </w:r>
        <w:r w:rsidR="006D13A1" w:rsidRPr="006D13A1" w:rsidDel="001223F8">
          <w:rPr>
            <w:rFonts w:eastAsia="맑은 고딕"/>
            <w:spacing w:val="-3"/>
            <w:sz w:val="20"/>
            <w:u w:val="single"/>
            <w:lang w:val="en-US" w:eastAsia="ko-KR"/>
          </w:rPr>
          <w:delText xml:space="preserve"> </w:delText>
        </w:r>
        <w:r w:rsidR="006D13A1" w:rsidRPr="006D13A1" w:rsidDel="001223F8">
          <w:rPr>
            <w:rFonts w:eastAsia="맑은 고딕"/>
            <w:sz w:val="20"/>
            <w:u w:val="single"/>
            <w:lang w:val="en-US" w:eastAsia="ko-KR"/>
          </w:rPr>
          <w:delText>than</w:delText>
        </w:r>
        <w:r w:rsidR="006D13A1" w:rsidRPr="006D13A1" w:rsidDel="001223F8">
          <w:rPr>
            <w:rFonts w:eastAsia="맑은 고딕"/>
            <w:spacing w:val="-3"/>
            <w:sz w:val="20"/>
            <w:u w:val="single"/>
            <w:lang w:val="en-US" w:eastAsia="ko-KR"/>
          </w:rPr>
          <w:delText xml:space="preserve"> </w:delText>
        </w:r>
        <w:r w:rsidR="006D13A1" w:rsidRPr="006D13A1" w:rsidDel="001223F8">
          <w:rPr>
            <w:rFonts w:eastAsia="맑은 고딕"/>
            <w:sz w:val="20"/>
            <w:u w:val="single"/>
            <w:lang w:val="en-US" w:eastAsia="ko-KR"/>
          </w:rPr>
          <w:delText>one</w:delText>
        </w:r>
        <w:r w:rsidR="006D13A1" w:rsidRPr="006D13A1" w:rsidDel="001223F8">
          <w:rPr>
            <w:rFonts w:eastAsia="맑은 고딕"/>
            <w:spacing w:val="-4"/>
            <w:sz w:val="20"/>
            <w:u w:val="single"/>
            <w:lang w:val="en-US" w:eastAsia="ko-KR"/>
          </w:rPr>
          <w:delText xml:space="preserve"> </w:delText>
        </w:r>
        <w:r w:rsidR="006D13A1" w:rsidRPr="006D13A1" w:rsidDel="001223F8">
          <w:rPr>
            <w:rFonts w:eastAsia="맑은 고딕"/>
            <w:sz w:val="20"/>
            <w:u w:val="single"/>
            <w:lang w:val="en-US" w:eastAsia="ko-KR"/>
          </w:rPr>
          <w:delText>STA</w:delText>
        </w:r>
        <w:r w:rsidR="006D13A1" w:rsidRPr="006D13A1" w:rsidDel="001223F8">
          <w:rPr>
            <w:rFonts w:eastAsia="맑은 고딕"/>
            <w:spacing w:val="-2"/>
            <w:sz w:val="20"/>
            <w:u w:val="single"/>
            <w:lang w:val="en-US" w:eastAsia="ko-KR"/>
          </w:rPr>
          <w:delText xml:space="preserve"> </w:delText>
        </w:r>
        <w:r w:rsidR="006D13A1" w:rsidRPr="006D13A1" w:rsidDel="001223F8">
          <w:rPr>
            <w:rFonts w:eastAsia="맑은 고딕"/>
            <w:sz w:val="20"/>
            <w:u w:val="single"/>
            <w:lang w:val="en-US" w:eastAsia="ko-KR"/>
          </w:rPr>
          <w:delText>Info</w:delText>
        </w:r>
        <w:r w:rsidR="006D13A1" w:rsidRPr="006D13A1" w:rsidDel="001223F8">
          <w:rPr>
            <w:rFonts w:eastAsia="맑은 고딕"/>
            <w:spacing w:val="-3"/>
            <w:sz w:val="20"/>
            <w:u w:val="single"/>
            <w:lang w:val="en-US" w:eastAsia="ko-KR"/>
          </w:rPr>
          <w:delText xml:space="preserve"> </w:delText>
        </w:r>
        <w:r w:rsidR="006D13A1" w:rsidRPr="006D13A1" w:rsidDel="001223F8">
          <w:rPr>
            <w:rFonts w:eastAsia="맑은 고딕"/>
            <w:sz w:val="20"/>
            <w:u w:val="single"/>
            <w:lang w:val="en-US" w:eastAsia="ko-KR"/>
          </w:rPr>
          <w:delText>field</w:delText>
        </w:r>
        <w:r w:rsidR="006D13A1" w:rsidRPr="006D13A1" w:rsidDel="001223F8">
          <w:rPr>
            <w:rFonts w:eastAsia="맑은 고딕"/>
            <w:spacing w:val="-3"/>
            <w:sz w:val="20"/>
            <w:u w:val="single"/>
            <w:lang w:val="en-US" w:eastAsia="ko-KR"/>
          </w:rPr>
          <w:delText xml:space="preserve"> </w:delText>
        </w:r>
        <w:r w:rsidR="006D13A1" w:rsidRPr="006D13A1" w:rsidDel="001223F8">
          <w:rPr>
            <w:rFonts w:eastAsia="맑은 고딕"/>
            <w:sz w:val="20"/>
            <w:u w:val="single"/>
            <w:lang w:val="en-US" w:eastAsia="ko-KR"/>
          </w:rPr>
          <w:delText>with</w:delText>
        </w:r>
        <w:r w:rsidR="006D13A1" w:rsidRPr="006D13A1" w:rsidDel="001223F8">
          <w:rPr>
            <w:rFonts w:eastAsia="맑은 고딕"/>
            <w:spacing w:val="-3"/>
            <w:sz w:val="20"/>
            <w:u w:val="single"/>
            <w:lang w:val="en-US" w:eastAsia="ko-KR"/>
          </w:rPr>
          <w:delText xml:space="preserve"> </w:delText>
        </w:r>
        <w:r w:rsidR="006D13A1" w:rsidRPr="006D13A1" w:rsidDel="001223F8">
          <w:rPr>
            <w:rFonts w:eastAsia="맑은 고딕"/>
            <w:sz w:val="20"/>
            <w:u w:val="single"/>
            <w:lang w:val="en-US" w:eastAsia="ko-KR"/>
          </w:rPr>
          <w:delText>a</w:delText>
        </w:r>
        <w:r w:rsidR="006D13A1" w:rsidRPr="006D13A1" w:rsidDel="001223F8">
          <w:rPr>
            <w:rFonts w:eastAsia="맑은 고딕"/>
            <w:spacing w:val="-4"/>
            <w:sz w:val="20"/>
            <w:u w:val="single"/>
            <w:lang w:val="en-US" w:eastAsia="ko-KR"/>
          </w:rPr>
          <w:delText xml:space="preserve"> </w:delText>
        </w:r>
        <w:r w:rsidR="006D13A1" w:rsidRPr="006D13A1" w:rsidDel="001223F8">
          <w:rPr>
            <w:rFonts w:eastAsia="맑은 고딕"/>
            <w:sz w:val="20"/>
            <w:u w:val="single"/>
            <w:lang w:val="en-US" w:eastAsia="ko-KR"/>
          </w:rPr>
          <w:delText>value</w:delText>
        </w:r>
        <w:r w:rsidR="006D13A1" w:rsidRPr="006D13A1" w:rsidDel="001223F8">
          <w:rPr>
            <w:rFonts w:eastAsia="맑은 고딕"/>
            <w:spacing w:val="-3"/>
            <w:sz w:val="20"/>
            <w:u w:val="single"/>
            <w:lang w:val="en-US" w:eastAsia="ko-KR"/>
          </w:rPr>
          <w:delText xml:space="preserve"> </w:delText>
        </w:r>
        <w:r w:rsidR="006D13A1" w:rsidRPr="006D13A1" w:rsidDel="001223F8">
          <w:rPr>
            <w:rFonts w:eastAsia="맑은 고딕"/>
            <w:sz w:val="20"/>
            <w:u w:val="single"/>
            <w:lang w:val="en-US" w:eastAsia="ko-KR"/>
          </w:rPr>
          <w:delText>other</w:delText>
        </w:r>
        <w:r w:rsidR="006D13A1" w:rsidRPr="006D13A1" w:rsidDel="001223F8">
          <w:rPr>
            <w:rFonts w:eastAsia="맑은 고딕"/>
            <w:spacing w:val="-2"/>
            <w:sz w:val="20"/>
            <w:u w:val="single"/>
            <w:lang w:val="en-US" w:eastAsia="ko-KR"/>
          </w:rPr>
          <w:delText xml:space="preserve"> </w:delText>
        </w:r>
        <w:r w:rsidR="006D13A1" w:rsidRPr="006D13A1" w:rsidDel="001223F8">
          <w:rPr>
            <w:rFonts w:eastAsia="맑은 고딕"/>
            <w:sz w:val="20"/>
            <w:u w:val="single"/>
            <w:lang w:val="en-US" w:eastAsia="ko-KR"/>
          </w:rPr>
          <w:delText>than</w:delText>
        </w:r>
        <w:r w:rsidR="006D13A1" w:rsidRPr="006D13A1" w:rsidDel="001223F8">
          <w:rPr>
            <w:rFonts w:eastAsia="맑은 고딕"/>
            <w:spacing w:val="-3"/>
            <w:sz w:val="20"/>
            <w:u w:val="single"/>
            <w:lang w:val="en-US" w:eastAsia="ko-KR"/>
          </w:rPr>
          <w:delText xml:space="preserve"> </w:delText>
        </w:r>
        <w:r w:rsidR="006D13A1" w:rsidRPr="006D13A1" w:rsidDel="001223F8">
          <w:rPr>
            <w:rFonts w:eastAsia="맑은 고딕"/>
            <w:sz w:val="20"/>
            <w:u w:val="single"/>
            <w:lang w:val="en-US" w:eastAsia="ko-KR"/>
          </w:rPr>
          <w:delText>2047</w:delText>
        </w:r>
        <w:r w:rsidR="006D13A1" w:rsidRPr="006D13A1" w:rsidDel="001223F8">
          <w:rPr>
            <w:rFonts w:eastAsia="맑은 고딕"/>
            <w:spacing w:val="-3"/>
            <w:sz w:val="20"/>
            <w:u w:val="single"/>
            <w:lang w:val="en-US" w:eastAsia="ko-KR"/>
          </w:rPr>
          <w:delText xml:space="preserve"> </w:delText>
        </w:r>
        <w:r w:rsidR="006D13A1" w:rsidRPr="006D13A1" w:rsidDel="001223F8">
          <w:rPr>
            <w:rFonts w:eastAsia="맑은 고딕"/>
            <w:sz w:val="20"/>
            <w:u w:val="single"/>
            <w:lang w:val="en-US" w:eastAsia="ko-KR"/>
          </w:rPr>
          <w:delText>in</w:delText>
        </w:r>
        <w:r w:rsidR="006D13A1" w:rsidRPr="006D13A1" w:rsidDel="001223F8">
          <w:rPr>
            <w:rFonts w:eastAsia="맑은 고딕"/>
            <w:spacing w:val="-3"/>
            <w:sz w:val="20"/>
            <w:u w:val="single"/>
            <w:lang w:val="en-US" w:eastAsia="ko-KR"/>
          </w:rPr>
          <w:delText xml:space="preserve"> </w:delText>
        </w:r>
        <w:r w:rsidR="006D13A1" w:rsidRPr="006D13A1" w:rsidDel="001223F8">
          <w:rPr>
            <w:rFonts w:eastAsia="맑은 고딕"/>
            <w:sz w:val="20"/>
            <w:u w:val="single"/>
            <w:lang w:val="en-US" w:eastAsia="ko-KR"/>
          </w:rPr>
          <w:delText>the</w:delText>
        </w:r>
        <w:r w:rsidR="006D13A1" w:rsidRPr="006D13A1" w:rsidDel="001223F8">
          <w:rPr>
            <w:rFonts w:eastAsia="맑은 고딕"/>
            <w:spacing w:val="-4"/>
            <w:sz w:val="20"/>
            <w:u w:val="single"/>
            <w:lang w:val="en-US" w:eastAsia="ko-KR"/>
          </w:rPr>
          <w:delText xml:space="preserve"> </w:delText>
        </w:r>
        <w:r w:rsidR="006D13A1" w:rsidRPr="006D13A1" w:rsidDel="001223F8">
          <w:rPr>
            <w:rFonts w:eastAsia="맑은 고딕"/>
            <w:sz w:val="20"/>
            <w:u w:val="single"/>
            <w:lang w:val="en-US" w:eastAsia="ko-KR"/>
          </w:rPr>
          <w:delText>AID11</w:delText>
        </w:r>
        <w:r w:rsidR="006D13A1" w:rsidRPr="006D13A1" w:rsidDel="001223F8">
          <w:rPr>
            <w:rFonts w:eastAsia="맑은 고딕"/>
            <w:spacing w:val="-3"/>
            <w:sz w:val="20"/>
            <w:u w:val="single"/>
            <w:lang w:val="en-US" w:eastAsia="ko-KR"/>
          </w:rPr>
          <w:delText xml:space="preserve"> </w:delText>
        </w:r>
        <w:r w:rsidR="006D13A1" w:rsidRPr="006D13A1" w:rsidDel="001223F8">
          <w:rPr>
            <w:rFonts w:eastAsia="맑은 고딕"/>
            <w:spacing w:val="-2"/>
            <w:sz w:val="20"/>
            <w:u w:val="single"/>
            <w:lang w:val="en-US" w:eastAsia="ko-KR"/>
          </w:rPr>
          <w:delText>field</w:delText>
        </w:r>
      </w:del>
    </w:p>
    <w:p w14:paraId="6E212AC0" w14:textId="77777777" w:rsidR="006D13A1" w:rsidRPr="006D13A1" w:rsidRDefault="006D13A1" w:rsidP="006D13A1">
      <w:pPr>
        <w:widowControl w:val="0"/>
        <w:kinsoku w:val="0"/>
        <w:overflowPunct w:val="0"/>
        <w:autoSpaceDE w:val="0"/>
        <w:autoSpaceDN w:val="0"/>
        <w:adjustRightInd w:val="0"/>
        <w:spacing w:before="1"/>
        <w:rPr>
          <w:rFonts w:eastAsia="맑은 고딕"/>
          <w:sz w:val="15"/>
          <w:szCs w:val="15"/>
          <w:lang w:val="en-US" w:eastAsia="ko-KR"/>
        </w:rPr>
      </w:pPr>
    </w:p>
    <w:p w14:paraId="09720C87" w14:textId="1BFF5526" w:rsidR="006D13A1" w:rsidRPr="006D13A1" w:rsidRDefault="006D13A1" w:rsidP="006D13A1">
      <w:pPr>
        <w:widowControl w:val="0"/>
        <w:kinsoku w:val="0"/>
        <w:overflowPunct w:val="0"/>
        <w:autoSpaceDE w:val="0"/>
        <w:autoSpaceDN w:val="0"/>
        <w:adjustRightInd w:val="0"/>
        <w:spacing w:before="91" w:line="249" w:lineRule="auto"/>
        <w:ind w:right="997"/>
        <w:jc w:val="both"/>
        <w:rPr>
          <w:rFonts w:eastAsia="맑은 고딕"/>
          <w:sz w:val="20"/>
          <w:lang w:val="en-US" w:eastAsia="ko-KR"/>
        </w:rPr>
      </w:pPr>
      <w:r w:rsidRPr="006D13A1">
        <w:rPr>
          <w:rFonts w:eastAsia="맑은 고딕"/>
          <w:sz w:val="20"/>
          <w:lang w:val="en-US" w:eastAsia="ko-KR"/>
        </w:rPr>
        <w:t>In</w:t>
      </w:r>
      <w:r w:rsidRPr="006D13A1">
        <w:rPr>
          <w:rFonts w:eastAsia="맑은 고딕"/>
          <w:spacing w:val="-1"/>
          <w:sz w:val="20"/>
          <w:lang w:val="en-US" w:eastAsia="ko-KR"/>
        </w:rPr>
        <w:t xml:space="preserve"> </w:t>
      </w:r>
      <w:r w:rsidRPr="006D13A1">
        <w:rPr>
          <w:rFonts w:eastAsia="맑은 고딕"/>
          <w:sz w:val="20"/>
          <w:lang w:val="en-US" w:eastAsia="ko-KR"/>
        </w:rPr>
        <w:t>an</w:t>
      </w:r>
      <w:r w:rsidRPr="006D13A1">
        <w:rPr>
          <w:rFonts w:eastAsia="맑은 고딕"/>
          <w:spacing w:val="-2"/>
          <w:sz w:val="20"/>
          <w:lang w:val="en-US" w:eastAsia="ko-KR"/>
        </w:rPr>
        <w:t xml:space="preserve"> </w:t>
      </w:r>
      <w:r w:rsidRPr="006D13A1">
        <w:rPr>
          <w:rFonts w:eastAsia="맑은 고딕"/>
          <w:strike/>
          <w:sz w:val="20"/>
          <w:lang w:val="en-US" w:eastAsia="ko-KR"/>
        </w:rPr>
        <w:t>individually</w:t>
      </w:r>
      <w:r w:rsidRPr="006D13A1">
        <w:rPr>
          <w:rFonts w:eastAsia="맑은 고딕"/>
          <w:strike/>
          <w:spacing w:val="-2"/>
          <w:sz w:val="20"/>
          <w:lang w:val="en-US" w:eastAsia="ko-KR"/>
        </w:rPr>
        <w:t xml:space="preserve"> </w:t>
      </w:r>
      <w:r w:rsidRPr="006D13A1">
        <w:rPr>
          <w:rFonts w:eastAsia="맑은 고딕"/>
          <w:strike/>
          <w:sz w:val="20"/>
          <w:lang w:val="en-US" w:eastAsia="ko-KR"/>
        </w:rPr>
        <w:t>addressed</w:t>
      </w:r>
      <w:r w:rsidRPr="006D13A1">
        <w:rPr>
          <w:rFonts w:eastAsia="맑은 고딕"/>
          <w:strike/>
          <w:spacing w:val="-2"/>
          <w:sz w:val="20"/>
          <w:lang w:val="en-US" w:eastAsia="ko-KR"/>
        </w:rPr>
        <w:t xml:space="preserve"> </w:t>
      </w:r>
      <w:r w:rsidRPr="006D13A1">
        <w:rPr>
          <w:rFonts w:eastAsia="맑은 고딕"/>
          <w:sz w:val="20"/>
          <w:lang w:val="en-US" w:eastAsia="ko-KR"/>
        </w:rPr>
        <w:t>HE</w:t>
      </w:r>
      <w:r w:rsidRPr="006D13A1">
        <w:rPr>
          <w:rFonts w:eastAsia="맑은 고딕"/>
          <w:spacing w:val="-2"/>
          <w:sz w:val="20"/>
          <w:lang w:val="en-US" w:eastAsia="ko-KR"/>
        </w:rPr>
        <w:t xml:space="preserve"> </w:t>
      </w:r>
      <w:r w:rsidRPr="006D13A1">
        <w:rPr>
          <w:rFonts w:eastAsia="맑은 고딕"/>
          <w:sz w:val="20"/>
          <w:lang w:val="en-US" w:eastAsia="ko-KR"/>
        </w:rPr>
        <w:t>NDP</w:t>
      </w:r>
      <w:r w:rsidRPr="006D13A1">
        <w:rPr>
          <w:rFonts w:eastAsia="맑은 고딕"/>
          <w:spacing w:val="-2"/>
          <w:sz w:val="20"/>
          <w:lang w:val="en-US" w:eastAsia="ko-KR"/>
        </w:rPr>
        <w:t xml:space="preserve"> </w:t>
      </w:r>
      <w:r w:rsidRPr="006D13A1">
        <w:rPr>
          <w:rFonts w:eastAsia="맑은 고딕"/>
          <w:sz w:val="20"/>
          <w:lang w:val="en-US" w:eastAsia="ko-KR"/>
        </w:rPr>
        <w:t>Announcement</w:t>
      </w:r>
      <w:r w:rsidRPr="006D13A1">
        <w:rPr>
          <w:rFonts w:eastAsia="맑은 고딕"/>
          <w:spacing w:val="-2"/>
          <w:sz w:val="20"/>
          <w:lang w:val="en-US" w:eastAsia="ko-KR"/>
        </w:rPr>
        <w:t xml:space="preserve"> </w:t>
      </w:r>
      <w:r w:rsidRPr="006D13A1">
        <w:rPr>
          <w:rFonts w:eastAsia="맑은 고딕"/>
          <w:sz w:val="20"/>
          <w:lang w:val="en-US" w:eastAsia="ko-KR"/>
        </w:rPr>
        <w:t>frame</w:t>
      </w:r>
      <w:r w:rsidRPr="006D13A1">
        <w:rPr>
          <w:rFonts w:eastAsia="맑은 고딕"/>
          <w:spacing w:val="-2"/>
          <w:sz w:val="20"/>
          <w:lang w:val="en-US" w:eastAsia="ko-KR"/>
        </w:rPr>
        <w:t xml:space="preserve"> </w:t>
      </w:r>
      <w:r w:rsidRPr="006D13A1">
        <w:rPr>
          <w:rFonts w:eastAsia="맑은 고딕"/>
          <w:sz w:val="20"/>
          <w:lang w:val="en-US" w:eastAsia="ko-KR"/>
        </w:rPr>
        <w:t>with</w:t>
      </w:r>
      <w:r w:rsidRPr="006D13A1">
        <w:rPr>
          <w:rFonts w:eastAsia="맑은 고딕"/>
          <w:spacing w:val="-2"/>
          <w:sz w:val="20"/>
          <w:lang w:val="en-US" w:eastAsia="ko-KR"/>
        </w:rPr>
        <w:t xml:space="preserve"> </w:t>
      </w:r>
      <w:r w:rsidRPr="006D13A1">
        <w:rPr>
          <w:rFonts w:eastAsia="맑은 고딕"/>
          <w:sz w:val="20"/>
          <w:lang w:val="en-US" w:eastAsia="ko-KR"/>
        </w:rPr>
        <w:t>a</w:t>
      </w:r>
      <w:r w:rsidRPr="006D13A1">
        <w:rPr>
          <w:rFonts w:eastAsia="맑은 고딕"/>
          <w:spacing w:val="-2"/>
          <w:sz w:val="20"/>
          <w:lang w:val="en-US" w:eastAsia="ko-KR"/>
        </w:rPr>
        <w:t xml:space="preserve"> </w:t>
      </w:r>
      <w:r w:rsidRPr="006D13A1">
        <w:rPr>
          <w:rFonts w:eastAsia="맑은 고딕"/>
          <w:sz w:val="20"/>
          <w:lang w:val="en-US" w:eastAsia="ko-KR"/>
        </w:rPr>
        <w:t>single</w:t>
      </w:r>
      <w:r w:rsidRPr="006D13A1">
        <w:rPr>
          <w:rFonts w:eastAsia="맑은 고딕"/>
          <w:spacing w:val="-2"/>
          <w:sz w:val="20"/>
          <w:lang w:val="en-US" w:eastAsia="ko-KR"/>
        </w:rPr>
        <w:t xml:space="preserve"> </w:t>
      </w:r>
      <w:r w:rsidRPr="006D13A1">
        <w:rPr>
          <w:rFonts w:eastAsia="맑은 고딕"/>
          <w:sz w:val="20"/>
          <w:lang w:val="en-US" w:eastAsia="ko-KR"/>
        </w:rPr>
        <w:t>STA</w:t>
      </w:r>
      <w:r w:rsidRPr="006D13A1">
        <w:rPr>
          <w:rFonts w:eastAsia="맑은 고딕"/>
          <w:spacing w:val="-2"/>
          <w:sz w:val="20"/>
          <w:lang w:val="en-US" w:eastAsia="ko-KR"/>
        </w:rPr>
        <w:t xml:space="preserve"> </w:t>
      </w:r>
      <w:r w:rsidRPr="006D13A1">
        <w:rPr>
          <w:rFonts w:eastAsia="맑은 고딕"/>
          <w:sz w:val="20"/>
          <w:lang w:val="en-US" w:eastAsia="ko-KR"/>
        </w:rPr>
        <w:t>Info</w:t>
      </w:r>
      <w:r w:rsidRPr="006D13A1">
        <w:rPr>
          <w:rFonts w:eastAsia="맑은 고딕"/>
          <w:spacing w:val="-2"/>
          <w:sz w:val="20"/>
          <w:lang w:val="en-US" w:eastAsia="ko-KR"/>
        </w:rPr>
        <w:t xml:space="preserve"> </w:t>
      </w:r>
      <w:r w:rsidRPr="006D13A1">
        <w:rPr>
          <w:rFonts w:eastAsia="맑은 고딕"/>
          <w:sz w:val="20"/>
          <w:lang w:val="en-US" w:eastAsia="ko-KR"/>
        </w:rPr>
        <w:t>field,</w:t>
      </w:r>
      <w:r w:rsidRPr="006D13A1">
        <w:rPr>
          <w:rFonts w:eastAsia="맑은 고딕"/>
          <w:spacing w:val="-4"/>
          <w:sz w:val="20"/>
          <w:lang w:val="en-US" w:eastAsia="ko-KR"/>
        </w:rPr>
        <w:t xml:space="preserve"> </w:t>
      </w:r>
      <w:r w:rsidRPr="006D13A1">
        <w:rPr>
          <w:rFonts w:eastAsia="맑은 고딕"/>
          <w:sz w:val="20"/>
          <w:u w:val="single"/>
          <w:lang w:val="en-US" w:eastAsia="ko-KR"/>
        </w:rPr>
        <w:t>the</w:t>
      </w:r>
      <w:r w:rsidRPr="006D13A1">
        <w:rPr>
          <w:rFonts w:eastAsia="맑은 고딕"/>
          <w:spacing w:val="-2"/>
          <w:sz w:val="20"/>
          <w:u w:val="single"/>
          <w:lang w:val="en-US" w:eastAsia="ko-KR"/>
        </w:rPr>
        <w:t xml:space="preserve"> </w:t>
      </w:r>
      <w:r w:rsidRPr="006D13A1">
        <w:rPr>
          <w:rFonts w:eastAsia="맑은 고딕"/>
          <w:sz w:val="20"/>
          <w:u w:val="single"/>
          <w:lang w:val="en-US" w:eastAsia="ko-KR"/>
        </w:rPr>
        <w:t>RA</w:t>
      </w:r>
      <w:r w:rsidRPr="006D13A1">
        <w:rPr>
          <w:rFonts w:eastAsia="맑은 고딕"/>
          <w:spacing w:val="-2"/>
          <w:sz w:val="20"/>
          <w:u w:val="single"/>
          <w:lang w:val="en-US" w:eastAsia="ko-KR"/>
        </w:rPr>
        <w:t xml:space="preserve"> </w:t>
      </w:r>
      <w:r w:rsidRPr="006D13A1">
        <w:rPr>
          <w:rFonts w:eastAsia="맑은 고딕"/>
          <w:sz w:val="20"/>
          <w:u w:val="single"/>
          <w:lang w:val="en-US" w:eastAsia="ko-KR"/>
        </w:rPr>
        <w:t>is</w:t>
      </w:r>
      <w:r w:rsidRPr="006D13A1">
        <w:rPr>
          <w:rFonts w:eastAsia="맑은 고딕"/>
          <w:spacing w:val="-2"/>
          <w:sz w:val="20"/>
          <w:u w:val="single"/>
          <w:lang w:val="en-US" w:eastAsia="ko-KR"/>
        </w:rPr>
        <w:t xml:space="preserve"> </w:t>
      </w:r>
      <w:r w:rsidRPr="006D13A1">
        <w:rPr>
          <w:rFonts w:eastAsia="맑은 고딕"/>
          <w:sz w:val="20"/>
          <w:u w:val="single"/>
          <w:lang w:val="en-US" w:eastAsia="ko-KR"/>
        </w:rPr>
        <w:t>an</w:t>
      </w:r>
      <w:r w:rsidRPr="006D13A1">
        <w:rPr>
          <w:rFonts w:eastAsia="맑은 고딕"/>
          <w:spacing w:val="-2"/>
          <w:sz w:val="20"/>
          <w:u w:val="single"/>
          <w:lang w:val="en-US" w:eastAsia="ko-KR"/>
        </w:rPr>
        <w:t xml:space="preserve"> </w:t>
      </w:r>
      <w:r w:rsidRPr="006D13A1">
        <w:rPr>
          <w:rFonts w:eastAsia="맑은 고딕"/>
          <w:sz w:val="20"/>
          <w:u w:val="single"/>
          <w:lang w:val="en-US" w:eastAsia="ko-KR"/>
        </w:rPr>
        <w:t xml:space="preserve">individual address, the AID11 field in the STA Info field has a value other than 2047, </w:t>
      </w:r>
      <w:proofErr w:type="spellStart"/>
      <w:r w:rsidRPr="006D13A1">
        <w:rPr>
          <w:rFonts w:eastAsia="맑은 고딕"/>
          <w:sz w:val="20"/>
          <w:u w:val="single"/>
          <w:lang w:val="en-US" w:eastAsia="ko-KR"/>
        </w:rPr>
        <w:t>and</w:t>
      </w:r>
      <w:r w:rsidRPr="006D13A1">
        <w:rPr>
          <w:rFonts w:eastAsia="맑은 고딕"/>
          <w:strike/>
          <w:sz w:val="20"/>
          <w:lang w:val="en-US" w:eastAsia="ko-KR"/>
        </w:rPr>
        <w:t>the</w:t>
      </w:r>
      <w:proofErr w:type="spellEnd"/>
      <w:r w:rsidRPr="006D13A1">
        <w:rPr>
          <w:rFonts w:eastAsia="맑은 고딕"/>
          <w:strike/>
          <w:sz w:val="20"/>
          <w:lang w:val="en-US" w:eastAsia="ko-KR"/>
        </w:rPr>
        <w:t xml:space="preserve"> STA Info field</w:t>
      </w:r>
      <w:r w:rsidRPr="006D13A1">
        <w:rPr>
          <w:rFonts w:eastAsia="맑은 고딕"/>
          <w:sz w:val="20"/>
          <w:lang w:val="en-US" w:eastAsia="ko-KR"/>
        </w:rPr>
        <w:t xml:space="preserve"> </w:t>
      </w:r>
      <w:r w:rsidRPr="006D13A1">
        <w:rPr>
          <w:rFonts w:eastAsia="맑은 고딕"/>
          <w:strike/>
          <w:sz w:val="20"/>
          <w:lang w:val="en-US" w:eastAsia="ko-KR"/>
        </w:rPr>
        <w:t>having a value in the AID11 field other than 2047,</w:t>
      </w:r>
      <w:r w:rsidRPr="006D13A1">
        <w:rPr>
          <w:rFonts w:eastAsia="맑은 고딕"/>
          <w:sz w:val="20"/>
          <w:lang w:val="en-US" w:eastAsia="ko-KR"/>
        </w:rPr>
        <w:t xml:space="preserve"> the </w:t>
      </w:r>
      <w:proofErr w:type="spellStart"/>
      <w:proofErr w:type="gramStart"/>
      <w:r w:rsidRPr="006D13A1">
        <w:rPr>
          <w:rFonts w:eastAsia="맑은 고딕"/>
          <w:sz w:val="20"/>
          <w:lang w:val="en-US" w:eastAsia="ko-KR"/>
        </w:rPr>
        <w:t>Nc</w:t>
      </w:r>
      <w:proofErr w:type="spellEnd"/>
      <w:proofErr w:type="gramEnd"/>
      <w:r w:rsidRPr="006D13A1">
        <w:rPr>
          <w:rFonts w:eastAsia="맑은 고딕"/>
          <w:sz w:val="20"/>
          <w:lang w:val="en-US" w:eastAsia="ko-KR"/>
        </w:rPr>
        <w:t xml:space="preserve"> subfield is reserved.</w:t>
      </w:r>
    </w:p>
    <w:p w14:paraId="7757456C" w14:textId="77777777" w:rsidR="006D13A1" w:rsidRPr="006D13A1" w:rsidRDefault="006D13A1" w:rsidP="006D13A1">
      <w:pPr>
        <w:widowControl w:val="0"/>
        <w:kinsoku w:val="0"/>
        <w:overflowPunct w:val="0"/>
        <w:autoSpaceDE w:val="0"/>
        <w:autoSpaceDN w:val="0"/>
        <w:adjustRightInd w:val="0"/>
        <w:spacing w:before="4"/>
        <w:rPr>
          <w:rFonts w:eastAsia="맑은 고딕"/>
          <w:szCs w:val="22"/>
          <w:lang w:val="en-US" w:eastAsia="ko-KR"/>
        </w:rPr>
      </w:pPr>
    </w:p>
    <w:p w14:paraId="6A0F2AC8" w14:textId="77777777" w:rsidR="006D13A1" w:rsidRPr="006D13A1" w:rsidRDefault="006D13A1" w:rsidP="00BA0157">
      <w:pPr>
        <w:widowControl w:val="0"/>
        <w:kinsoku w:val="0"/>
        <w:overflowPunct w:val="0"/>
        <w:autoSpaceDE w:val="0"/>
        <w:autoSpaceDN w:val="0"/>
        <w:adjustRightInd w:val="0"/>
        <w:jc w:val="both"/>
        <w:outlineLvl w:val="2"/>
        <w:rPr>
          <w:rFonts w:eastAsia="맑은 고딕"/>
          <w:b/>
          <w:bCs/>
          <w:i/>
          <w:iCs/>
          <w:spacing w:val="-2"/>
          <w:sz w:val="20"/>
          <w:lang w:val="en-US" w:eastAsia="ko-KR"/>
        </w:rPr>
      </w:pPr>
      <w:r w:rsidRPr="006D13A1">
        <w:rPr>
          <w:rFonts w:eastAsia="맑은 고딕"/>
          <w:b/>
          <w:bCs/>
          <w:i/>
          <w:iCs/>
          <w:sz w:val="20"/>
          <w:lang w:val="en-US" w:eastAsia="ko-KR"/>
        </w:rPr>
        <w:t>Insert</w:t>
      </w:r>
      <w:r w:rsidRPr="006D13A1">
        <w:rPr>
          <w:rFonts w:eastAsia="맑은 고딕"/>
          <w:b/>
          <w:bCs/>
          <w:i/>
          <w:iCs/>
          <w:spacing w:val="-6"/>
          <w:sz w:val="20"/>
          <w:lang w:val="en-US" w:eastAsia="ko-KR"/>
        </w:rPr>
        <w:t xml:space="preserve"> </w:t>
      </w:r>
      <w:r w:rsidRPr="006D13A1">
        <w:rPr>
          <w:rFonts w:eastAsia="맑은 고딕"/>
          <w:b/>
          <w:bCs/>
          <w:i/>
          <w:iCs/>
          <w:sz w:val="20"/>
          <w:lang w:val="en-US" w:eastAsia="ko-KR"/>
        </w:rPr>
        <w:t>the</w:t>
      </w:r>
      <w:r w:rsidRPr="006D13A1">
        <w:rPr>
          <w:rFonts w:eastAsia="맑은 고딕"/>
          <w:b/>
          <w:bCs/>
          <w:i/>
          <w:iCs/>
          <w:spacing w:val="-5"/>
          <w:sz w:val="20"/>
          <w:lang w:val="en-US" w:eastAsia="ko-KR"/>
        </w:rPr>
        <w:t xml:space="preserve"> </w:t>
      </w:r>
      <w:r w:rsidRPr="006D13A1">
        <w:rPr>
          <w:rFonts w:eastAsia="맑은 고딕"/>
          <w:b/>
          <w:bCs/>
          <w:i/>
          <w:iCs/>
          <w:sz w:val="20"/>
          <w:lang w:val="en-US" w:eastAsia="ko-KR"/>
        </w:rPr>
        <w:t>following</w:t>
      </w:r>
      <w:r w:rsidRPr="006D13A1">
        <w:rPr>
          <w:rFonts w:eastAsia="맑은 고딕"/>
          <w:b/>
          <w:bCs/>
          <w:i/>
          <w:iCs/>
          <w:spacing w:val="-3"/>
          <w:sz w:val="20"/>
          <w:lang w:val="en-US" w:eastAsia="ko-KR"/>
        </w:rPr>
        <w:t xml:space="preserve"> </w:t>
      </w:r>
      <w:r w:rsidRPr="006D13A1">
        <w:rPr>
          <w:rFonts w:eastAsia="맑은 고딕"/>
          <w:b/>
          <w:bCs/>
          <w:i/>
          <w:iCs/>
          <w:sz w:val="20"/>
          <w:lang w:val="en-US" w:eastAsia="ko-KR"/>
        </w:rPr>
        <w:t>paragraphs</w:t>
      </w:r>
      <w:r w:rsidRPr="006D13A1">
        <w:rPr>
          <w:rFonts w:eastAsia="맑은 고딕"/>
          <w:b/>
          <w:bCs/>
          <w:i/>
          <w:iCs/>
          <w:spacing w:val="-4"/>
          <w:sz w:val="20"/>
          <w:lang w:val="en-US" w:eastAsia="ko-KR"/>
        </w:rPr>
        <w:t xml:space="preserve"> </w:t>
      </w:r>
      <w:r w:rsidRPr="006D13A1">
        <w:rPr>
          <w:rFonts w:eastAsia="맑은 고딕"/>
          <w:b/>
          <w:bCs/>
          <w:i/>
          <w:iCs/>
          <w:sz w:val="20"/>
          <w:lang w:val="en-US" w:eastAsia="ko-KR"/>
        </w:rPr>
        <w:t>at</w:t>
      </w:r>
      <w:r w:rsidRPr="006D13A1">
        <w:rPr>
          <w:rFonts w:eastAsia="맑은 고딕"/>
          <w:b/>
          <w:bCs/>
          <w:i/>
          <w:iCs/>
          <w:spacing w:val="-4"/>
          <w:sz w:val="20"/>
          <w:lang w:val="en-US" w:eastAsia="ko-KR"/>
        </w:rPr>
        <w:t xml:space="preserve"> </w:t>
      </w:r>
      <w:r w:rsidRPr="006D13A1">
        <w:rPr>
          <w:rFonts w:eastAsia="맑은 고딕"/>
          <w:b/>
          <w:bCs/>
          <w:i/>
          <w:iCs/>
          <w:sz w:val="20"/>
          <w:lang w:val="en-US" w:eastAsia="ko-KR"/>
        </w:rPr>
        <w:t>the</w:t>
      </w:r>
      <w:r w:rsidRPr="006D13A1">
        <w:rPr>
          <w:rFonts w:eastAsia="맑은 고딕"/>
          <w:b/>
          <w:bCs/>
          <w:i/>
          <w:iCs/>
          <w:spacing w:val="-3"/>
          <w:sz w:val="20"/>
          <w:lang w:val="en-US" w:eastAsia="ko-KR"/>
        </w:rPr>
        <w:t xml:space="preserve"> </w:t>
      </w:r>
      <w:r w:rsidRPr="006D13A1">
        <w:rPr>
          <w:rFonts w:eastAsia="맑은 고딕"/>
          <w:b/>
          <w:bCs/>
          <w:i/>
          <w:iCs/>
          <w:sz w:val="20"/>
          <w:lang w:val="en-US" w:eastAsia="ko-KR"/>
        </w:rPr>
        <w:t>end</w:t>
      </w:r>
      <w:r w:rsidRPr="006D13A1">
        <w:rPr>
          <w:rFonts w:eastAsia="맑은 고딕"/>
          <w:b/>
          <w:bCs/>
          <w:i/>
          <w:iCs/>
          <w:spacing w:val="-4"/>
          <w:sz w:val="20"/>
          <w:lang w:val="en-US" w:eastAsia="ko-KR"/>
        </w:rPr>
        <w:t xml:space="preserve"> </w:t>
      </w:r>
      <w:r w:rsidRPr="006D13A1">
        <w:rPr>
          <w:rFonts w:eastAsia="맑은 고딕"/>
          <w:b/>
          <w:bCs/>
          <w:i/>
          <w:iCs/>
          <w:sz w:val="20"/>
          <w:lang w:val="en-US" w:eastAsia="ko-KR"/>
        </w:rPr>
        <w:t>of</w:t>
      </w:r>
      <w:r w:rsidRPr="006D13A1">
        <w:rPr>
          <w:rFonts w:eastAsia="맑은 고딕"/>
          <w:b/>
          <w:bCs/>
          <w:i/>
          <w:iCs/>
          <w:spacing w:val="-4"/>
          <w:sz w:val="20"/>
          <w:lang w:val="en-US" w:eastAsia="ko-KR"/>
        </w:rPr>
        <w:t xml:space="preserve"> </w:t>
      </w:r>
      <w:r w:rsidRPr="006D13A1">
        <w:rPr>
          <w:rFonts w:eastAsia="맑은 고딕"/>
          <w:b/>
          <w:bCs/>
          <w:i/>
          <w:iCs/>
          <w:sz w:val="20"/>
          <w:lang w:val="en-US" w:eastAsia="ko-KR"/>
        </w:rPr>
        <w:t>the</w:t>
      </w:r>
      <w:r w:rsidRPr="006D13A1">
        <w:rPr>
          <w:rFonts w:eastAsia="맑은 고딕"/>
          <w:b/>
          <w:bCs/>
          <w:i/>
          <w:iCs/>
          <w:spacing w:val="-3"/>
          <w:sz w:val="20"/>
          <w:lang w:val="en-US" w:eastAsia="ko-KR"/>
        </w:rPr>
        <w:t xml:space="preserve"> </w:t>
      </w:r>
      <w:proofErr w:type="spellStart"/>
      <w:r w:rsidRPr="006D13A1">
        <w:rPr>
          <w:rFonts w:eastAsia="맑은 고딕"/>
          <w:b/>
          <w:bCs/>
          <w:i/>
          <w:iCs/>
          <w:spacing w:val="-2"/>
          <w:sz w:val="20"/>
          <w:lang w:val="en-US" w:eastAsia="ko-KR"/>
        </w:rPr>
        <w:t>subclause</w:t>
      </w:r>
      <w:proofErr w:type="spellEnd"/>
      <w:r w:rsidRPr="006D13A1">
        <w:rPr>
          <w:rFonts w:eastAsia="맑은 고딕"/>
          <w:b/>
          <w:bCs/>
          <w:i/>
          <w:iCs/>
          <w:spacing w:val="-2"/>
          <w:sz w:val="20"/>
          <w:lang w:val="en-US" w:eastAsia="ko-KR"/>
        </w:rPr>
        <w:t>:</w:t>
      </w:r>
    </w:p>
    <w:p w14:paraId="62E91FE2" w14:textId="77777777" w:rsidR="006D13A1" w:rsidRDefault="006D13A1" w:rsidP="006D13A1">
      <w:pPr>
        <w:widowControl w:val="0"/>
        <w:kinsoku w:val="0"/>
        <w:overflowPunct w:val="0"/>
        <w:autoSpaceDE w:val="0"/>
        <w:autoSpaceDN w:val="0"/>
        <w:adjustRightInd w:val="0"/>
        <w:rPr>
          <w:ins w:id="36" w:author="천진영/책임연구원/ICT기술센터 C&amp;M표준(연)IoT커넥티비티표준Task(jiny.chun@lge.com)" w:date="2022-08-23T14:37:00Z"/>
          <w:rFonts w:eastAsia="맑은 고딕"/>
          <w:b/>
          <w:bCs/>
          <w:i/>
          <w:iCs/>
          <w:sz w:val="23"/>
          <w:szCs w:val="23"/>
          <w:lang w:val="en-US" w:eastAsia="ko-KR"/>
        </w:rPr>
      </w:pPr>
    </w:p>
    <w:p w14:paraId="43DE5BCF" w14:textId="27D39954" w:rsidR="00121CC0" w:rsidRPr="00226848" w:rsidRDefault="00121CC0" w:rsidP="00121CC0">
      <w:pPr>
        <w:pStyle w:val="B-Body"/>
        <w:ind w:left="0"/>
        <w:rPr>
          <w:ins w:id="37" w:author="천진영/책임연구원/ICT기술센터 C&amp;M표준(연)IoT커넥티비티표준Task(jiny.chun@lge.com)" w:date="2022-08-23T14:37:00Z"/>
          <w:b/>
          <w:bCs/>
          <w:spacing w:val="-2"/>
          <w:u w:val="single"/>
        </w:rPr>
      </w:pPr>
      <w:ins w:id="38" w:author="천진영/책임연구원/ICT기술센터 C&amp;M표준(연)IoT커넥티비티표준Task(jiny.chun@lge.com)" w:date="2022-08-23T14:37:00Z">
        <w:r w:rsidRPr="00491508">
          <w:rPr>
            <w:rFonts w:ascii="Arial" w:eastAsia="맑은 고딕" w:hAnsi="Arial" w:cs="Arial"/>
            <w:b/>
            <w:bCs/>
            <w:color w:val="70AD47" w:themeColor="accent6"/>
            <w:spacing w:val="-2"/>
            <w:sz w:val="20"/>
            <w:u w:val="single"/>
            <w:lang w:eastAsia="ko-KR"/>
          </w:rPr>
          <w:t>(#13541)</w:t>
        </w:r>
        <w:r w:rsidRPr="00226848">
          <w:rPr>
            <w:b/>
            <w:bCs/>
            <w:u w:val="single"/>
          </w:rPr>
          <w:t>9.</w:t>
        </w:r>
      </w:ins>
      <w:ins w:id="39" w:author="천진영/책임연구원/ICT기술센터 C&amp;M표준(연)IoT커넥티비티표준Task(jiny.chun@lge.com)" w:date="2022-08-23T14:38:00Z">
        <w:r w:rsidR="006E321A">
          <w:rPr>
            <w:b/>
            <w:bCs/>
            <w:u w:val="single"/>
          </w:rPr>
          <w:t>3</w:t>
        </w:r>
      </w:ins>
      <w:ins w:id="40" w:author="천진영/책임연구원/ICT기술센터 C&amp;M표준(연)IoT커넥티비티표준Task(jiny.chun@lge.com)" w:date="2022-08-23T14:37:00Z">
        <w:r w:rsidRPr="00226848">
          <w:rPr>
            <w:b/>
            <w:bCs/>
            <w:u w:val="single"/>
          </w:rPr>
          <w:t>.1.19.</w:t>
        </w:r>
        <w:r w:rsidR="006E321A">
          <w:rPr>
            <w:b/>
            <w:bCs/>
            <w:u w:val="single"/>
          </w:rPr>
          <w:t>4</w:t>
        </w:r>
        <w:r w:rsidRPr="00226848">
          <w:rPr>
            <w:b/>
            <w:bCs/>
            <w:u w:val="single"/>
          </w:rPr>
          <w:t xml:space="preserve"> EHT NDP Announcement frame format</w:t>
        </w:r>
      </w:ins>
    </w:p>
    <w:p w14:paraId="368C6A7F" w14:textId="77777777" w:rsidR="00121CC0" w:rsidRPr="006D13A1" w:rsidRDefault="00121CC0" w:rsidP="006D13A1">
      <w:pPr>
        <w:widowControl w:val="0"/>
        <w:kinsoku w:val="0"/>
        <w:overflowPunct w:val="0"/>
        <w:autoSpaceDE w:val="0"/>
        <w:autoSpaceDN w:val="0"/>
        <w:adjustRightInd w:val="0"/>
        <w:rPr>
          <w:rFonts w:eastAsia="맑은 고딕"/>
          <w:b/>
          <w:bCs/>
          <w:i/>
          <w:iCs/>
          <w:sz w:val="23"/>
          <w:szCs w:val="23"/>
          <w:lang w:val="en-US" w:eastAsia="ko-KR"/>
        </w:rPr>
      </w:pPr>
    </w:p>
    <w:p w14:paraId="24790A27" w14:textId="77777777" w:rsidR="006D13A1" w:rsidRPr="006D13A1" w:rsidRDefault="006D13A1" w:rsidP="006D13A1">
      <w:pPr>
        <w:widowControl w:val="0"/>
        <w:kinsoku w:val="0"/>
        <w:overflowPunct w:val="0"/>
        <w:autoSpaceDE w:val="0"/>
        <w:autoSpaceDN w:val="0"/>
        <w:adjustRightInd w:val="0"/>
        <w:spacing w:line="249" w:lineRule="auto"/>
        <w:ind w:right="1000"/>
        <w:jc w:val="both"/>
        <w:rPr>
          <w:rFonts w:eastAsia="맑은 고딕"/>
          <w:sz w:val="20"/>
          <w:lang w:val="en-US" w:eastAsia="ko-KR"/>
        </w:rPr>
      </w:pPr>
      <w:r w:rsidRPr="006D13A1">
        <w:rPr>
          <w:rFonts w:eastAsia="맑은 고딕"/>
          <w:sz w:val="20"/>
          <w:lang w:val="en-US" w:eastAsia="ko-KR"/>
        </w:rPr>
        <w:t>The frame format</w:t>
      </w:r>
      <w:r w:rsidRPr="006D13A1">
        <w:rPr>
          <w:rFonts w:eastAsia="맑은 고딕"/>
          <w:spacing w:val="-2"/>
          <w:sz w:val="20"/>
          <w:lang w:val="en-US" w:eastAsia="ko-KR"/>
        </w:rPr>
        <w:t xml:space="preserve"> </w:t>
      </w:r>
      <w:r w:rsidRPr="006D13A1">
        <w:rPr>
          <w:rFonts w:eastAsia="맑은 고딕"/>
          <w:sz w:val="20"/>
          <w:lang w:val="en-US" w:eastAsia="ko-KR"/>
        </w:rPr>
        <w:t>of the EHT NDP</w:t>
      </w:r>
      <w:r w:rsidRPr="006D13A1">
        <w:rPr>
          <w:rFonts w:eastAsia="맑은 고딕"/>
          <w:spacing w:val="-3"/>
          <w:sz w:val="20"/>
          <w:lang w:val="en-US" w:eastAsia="ko-KR"/>
        </w:rPr>
        <w:t xml:space="preserve"> </w:t>
      </w:r>
      <w:r w:rsidRPr="006D13A1">
        <w:rPr>
          <w:rFonts w:eastAsia="맑은 고딕"/>
          <w:sz w:val="20"/>
          <w:lang w:val="en-US" w:eastAsia="ko-KR"/>
        </w:rPr>
        <w:t>Announcement frame is the same as</w:t>
      </w:r>
      <w:r w:rsidRPr="006D13A1">
        <w:rPr>
          <w:rFonts w:eastAsia="맑은 고딕"/>
          <w:spacing w:val="-1"/>
          <w:sz w:val="20"/>
          <w:lang w:val="en-US" w:eastAsia="ko-KR"/>
        </w:rPr>
        <w:t xml:space="preserve"> </w:t>
      </w:r>
      <w:r w:rsidRPr="006D13A1">
        <w:rPr>
          <w:rFonts w:eastAsia="맑은 고딕"/>
          <w:sz w:val="20"/>
          <w:lang w:val="en-US" w:eastAsia="ko-KR"/>
        </w:rPr>
        <w:t>the HE</w:t>
      </w:r>
      <w:r w:rsidRPr="006D13A1">
        <w:rPr>
          <w:rFonts w:eastAsia="맑은 고딕"/>
          <w:spacing w:val="-2"/>
          <w:sz w:val="20"/>
          <w:lang w:val="en-US" w:eastAsia="ko-KR"/>
        </w:rPr>
        <w:t xml:space="preserve"> </w:t>
      </w:r>
      <w:r w:rsidRPr="006D13A1">
        <w:rPr>
          <w:rFonts w:eastAsia="맑은 고딕"/>
          <w:sz w:val="20"/>
          <w:lang w:val="en-US" w:eastAsia="ko-KR"/>
        </w:rPr>
        <w:t>NDP Announcement frame shown in Figure 9-80 (HE NDP Announcement frame format).</w:t>
      </w:r>
    </w:p>
    <w:p w14:paraId="528746F8" w14:textId="77777777" w:rsidR="006D13A1" w:rsidRPr="006D13A1" w:rsidRDefault="006D13A1" w:rsidP="006D13A1">
      <w:pPr>
        <w:widowControl w:val="0"/>
        <w:kinsoku w:val="0"/>
        <w:overflowPunct w:val="0"/>
        <w:autoSpaceDE w:val="0"/>
        <w:autoSpaceDN w:val="0"/>
        <w:adjustRightInd w:val="0"/>
        <w:spacing w:before="3"/>
        <w:rPr>
          <w:rFonts w:eastAsia="맑은 고딕"/>
          <w:szCs w:val="22"/>
          <w:lang w:val="en-US" w:eastAsia="ko-KR"/>
        </w:rPr>
      </w:pPr>
    </w:p>
    <w:p w14:paraId="2ABA78E7" w14:textId="77777777" w:rsidR="006D13A1" w:rsidRPr="006D13A1" w:rsidRDefault="006D13A1" w:rsidP="006D13A1">
      <w:pPr>
        <w:widowControl w:val="0"/>
        <w:kinsoku w:val="0"/>
        <w:overflowPunct w:val="0"/>
        <w:autoSpaceDE w:val="0"/>
        <w:autoSpaceDN w:val="0"/>
        <w:adjustRightInd w:val="0"/>
        <w:jc w:val="both"/>
        <w:rPr>
          <w:rFonts w:eastAsia="맑은 고딕"/>
          <w:spacing w:val="-2"/>
          <w:sz w:val="20"/>
          <w:lang w:val="en-US" w:eastAsia="ko-KR"/>
        </w:rPr>
      </w:pPr>
      <w:r w:rsidRPr="006D13A1">
        <w:rPr>
          <w:rFonts w:eastAsia="맑은 고딕"/>
          <w:sz w:val="20"/>
          <w:lang w:val="en-US" w:eastAsia="ko-KR"/>
        </w:rPr>
        <w:t>The</w:t>
      </w:r>
      <w:r w:rsidRPr="006D13A1">
        <w:rPr>
          <w:rFonts w:eastAsia="맑은 고딕"/>
          <w:spacing w:val="-5"/>
          <w:sz w:val="20"/>
          <w:lang w:val="en-US" w:eastAsia="ko-KR"/>
        </w:rPr>
        <w:t xml:space="preserve"> </w:t>
      </w:r>
      <w:r w:rsidRPr="006D13A1">
        <w:rPr>
          <w:rFonts w:eastAsia="맑은 고딕"/>
          <w:sz w:val="20"/>
          <w:lang w:val="en-US" w:eastAsia="ko-KR"/>
        </w:rPr>
        <w:t>Duration,</w:t>
      </w:r>
      <w:r w:rsidRPr="006D13A1">
        <w:rPr>
          <w:rFonts w:eastAsia="맑은 고딕"/>
          <w:spacing w:val="-4"/>
          <w:sz w:val="20"/>
          <w:lang w:val="en-US" w:eastAsia="ko-KR"/>
        </w:rPr>
        <w:t xml:space="preserve"> </w:t>
      </w:r>
      <w:r w:rsidRPr="006D13A1">
        <w:rPr>
          <w:rFonts w:eastAsia="맑은 고딕"/>
          <w:sz w:val="20"/>
          <w:lang w:val="en-US" w:eastAsia="ko-KR"/>
        </w:rPr>
        <w:t>RA,</w:t>
      </w:r>
      <w:r w:rsidRPr="006D13A1">
        <w:rPr>
          <w:rFonts w:eastAsia="맑은 고딕"/>
          <w:spacing w:val="-4"/>
          <w:sz w:val="20"/>
          <w:lang w:val="en-US" w:eastAsia="ko-KR"/>
        </w:rPr>
        <w:t xml:space="preserve"> </w:t>
      </w:r>
      <w:r w:rsidRPr="006D13A1">
        <w:rPr>
          <w:rFonts w:eastAsia="맑은 고딕"/>
          <w:sz w:val="20"/>
          <w:lang w:val="en-US" w:eastAsia="ko-KR"/>
        </w:rPr>
        <w:t>and</w:t>
      </w:r>
      <w:r w:rsidRPr="006D13A1">
        <w:rPr>
          <w:rFonts w:eastAsia="맑은 고딕"/>
          <w:spacing w:val="-4"/>
          <w:sz w:val="20"/>
          <w:lang w:val="en-US" w:eastAsia="ko-KR"/>
        </w:rPr>
        <w:t xml:space="preserve"> </w:t>
      </w:r>
      <w:r w:rsidRPr="006D13A1">
        <w:rPr>
          <w:rFonts w:eastAsia="맑은 고딕"/>
          <w:sz w:val="20"/>
          <w:lang w:val="en-US" w:eastAsia="ko-KR"/>
        </w:rPr>
        <w:t>TA</w:t>
      </w:r>
      <w:r w:rsidRPr="006D13A1">
        <w:rPr>
          <w:rFonts w:eastAsia="맑은 고딕"/>
          <w:spacing w:val="-4"/>
          <w:sz w:val="20"/>
          <w:lang w:val="en-US" w:eastAsia="ko-KR"/>
        </w:rPr>
        <w:t xml:space="preserve"> </w:t>
      </w:r>
      <w:r w:rsidRPr="006D13A1">
        <w:rPr>
          <w:rFonts w:eastAsia="맑은 고딕"/>
          <w:sz w:val="20"/>
          <w:lang w:val="en-US" w:eastAsia="ko-KR"/>
        </w:rPr>
        <w:t>fields</w:t>
      </w:r>
      <w:r w:rsidRPr="006D13A1">
        <w:rPr>
          <w:rFonts w:eastAsia="맑은 고딕"/>
          <w:spacing w:val="-5"/>
          <w:sz w:val="20"/>
          <w:lang w:val="en-US" w:eastAsia="ko-KR"/>
        </w:rPr>
        <w:t xml:space="preserve"> </w:t>
      </w:r>
      <w:r w:rsidRPr="006D13A1">
        <w:rPr>
          <w:rFonts w:eastAsia="맑은 고딕"/>
          <w:sz w:val="20"/>
          <w:lang w:val="en-US" w:eastAsia="ko-KR"/>
        </w:rPr>
        <w:t>are</w:t>
      </w:r>
      <w:r w:rsidRPr="006D13A1">
        <w:rPr>
          <w:rFonts w:eastAsia="맑은 고딕"/>
          <w:spacing w:val="-4"/>
          <w:sz w:val="20"/>
          <w:lang w:val="en-US" w:eastAsia="ko-KR"/>
        </w:rPr>
        <w:t xml:space="preserve"> </w:t>
      </w:r>
      <w:r w:rsidRPr="006D13A1">
        <w:rPr>
          <w:rFonts w:eastAsia="맑은 고딕"/>
          <w:sz w:val="20"/>
          <w:lang w:val="en-US" w:eastAsia="ko-KR"/>
        </w:rPr>
        <w:t>set</w:t>
      </w:r>
      <w:r w:rsidRPr="006D13A1">
        <w:rPr>
          <w:rFonts w:eastAsia="맑은 고딕"/>
          <w:spacing w:val="-4"/>
          <w:sz w:val="20"/>
          <w:lang w:val="en-US" w:eastAsia="ko-KR"/>
        </w:rPr>
        <w:t xml:space="preserve"> </w:t>
      </w:r>
      <w:r w:rsidRPr="006D13A1">
        <w:rPr>
          <w:rFonts w:eastAsia="맑은 고딕"/>
          <w:sz w:val="20"/>
          <w:lang w:val="en-US" w:eastAsia="ko-KR"/>
        </w:rPr>
        <w:t>as</w:t>
      </w:r>
      <w:r w:rsidRPr="006D13A1">
        <w:rPr>
          <w:rFonts w:eastAsia="맑은 고딕"/>
          <w:spacing w:val="-4"/>
          <w:sz w:val="20"/>
          <w:lang w:val="en-US" w:eastAsia="ko-KR"/>
        </w:rPr>
        <w:t xml:space="preserve"> </w:t>
      </w:r>
      <w:r w:rsidRPr="006D13A1">
        <w:rPr>
          <w:rFonts w:eastAsia="맑은 고딕"/>
          <w:sz w:val="20"/>
          <w:lang w:val="en-US" w:eastAsia="ko-KR"/>
        </w:rPr>
        <w:t>in</w:t>
      </w:r>
      <w:r w:rsidRPr="006D13A1">
        <w:rPr>
          <w:rFonts w:eastAsia="맑은 고딕"/>
          <w:spacing w:val="-4"/>
          <w:sz w:val="20"/>
          <w:lang w:val="en-US" w:eastAsia="ko-KR"/>
        </w:rPr>
        <w:t xml:space="preserve"> </w:t>
      </w:r>
      <w:r w:rsidRPr="006D13A1">
        <w:rPr>
          <w:rFonts w:eastAsia="맑은 고딕"/>
          <w:sz w:val="20"/>
          <w:lang w:val="en-US" w:eastAsia="ko-KR"/>
        </w:rPr>
        <w:t>a</w:t>
      </w:r>
      <w:r w:rsidRPr="006D13A1">
        <w:rPr>
          <w:rFonts w:eastAsia="맑은 고딕"/>
          <w:spacing w:val="-5"/>
          <w:sz w:val="20"/>
          <w:lang w:val="en-US" w:eastAsia="ko-KR"/>
        </w:rPr>
        <w:t xml:space="preserve"> </w:t>
      </w:r>
      <w:r w:rsidRPr="006D13A1">
        <w:rPr>
          <w:rFonts w:eastAsia="맑은 고딕"/>
          <w:sz w:val="20"/>
          <w:lang w:val="en-US" w:eastAsia="ko-KR"/>
        </w:rPr>
        <w:t>VHT</w:t>
      </w:r>
      <w:r w:rsidRPr="006D13A1">
        <w:rPr>
          <w:rFonts w:eastAsia="맑은 고딕"/>
          <w:spacing w:val="-5"/>
          <w:sz w:val="20"/>
          <w:lang w:val="en-US" w:eastAsia="ko-KR"/>
        </w:rPr>
        <w:t xml:space="preserve"> </w:t>
      </w:r>
      <w:r w:rsidRPr="006D13A1">
        <w:rPr>
          <w:rFonts w:eastAsia="맑은 고딕"/>
          <w:sz w:val="20"/>
          <w:lang w:val="en-US" w:eastAsia="ko-KR"/>
        </w:rPr>
        <w:t>NDP</w:t>
      </w:r>
      <w:r w:rsidRPr="006D13A1">
        <w:rPr>
          <w:rFonts w:eastAsia="맑은 고딕"/>
          <w:spacing w:val="-4"/>
          <w:sz w:val="20"/>
          <w:lang w:val="en-US" w:eastAsia="ko-KR"/>
        </w:rPr>
        <w:t xml:space="preserve"> </w:t>
      </w:r>
      <w:r w:rsidRPr="006D13A1">
        <w:rPr>
          <w:rFonts w:eastAsia="맑은 고딕"/>
          <w:sz w:val="20"/>
          <w:lang w:val="en-US" w:eastAsia="ko-KR"/>
        </w:rPr>
        <w:t>Announcement</w:t>
      </w:r>
      <w:r w:rsidRPr="006D13A1">
        <w:rPr>
          <w:rFonts w:eastAsia="맑은 고딕"/>
          <w:spacing w:val="-4"/>
          <w:sz w:val="20"/>
          <w:lang w:val="en-US" w:eastAsia="ko-KR"/>
        </w:rPr>
        <w:t xml:space="preserve"> </w:t>
      </w:r>
      <w:r w:rsidRPr="006D13A1">
        <w:rPr>
          <w:rFonts w:eastAsia="맑은 고딕"/>
          <w:spacing w:val="-2"/>
          <w:sz w:val="20"/>
          <w:lang w:val="en-US" w:eastAsia="ko-KR"/>
        </w:rPr>
        <w:t>frame.</w:t>
      </w:r>
    </w:p>
    <w:p w14:paraId="4EBD0378" w14:textId="77777777" w:rsidR="006D13A1" w:rsidRPr="006D13A1" w:rsidRDefault="006D13A1" w:rsidP="006D13A1">
      <w:pPr>
        <w:widowControl w:val="0"/>
        <w:kinsoku w:val="0"/>
        <w:overflowPunct w:val="0"/>
        <w:autoSpaceDE w:val="0"/>
        <w:autoSpaceDN w:val="0"/>
        <w:adjustRightInd w:val="0"/>
        <w:rPr>
          <w:rFonts w:eastAsia="맑은 고딕"/>
          <w:sz w:val="23"/>
          <w:szCs w:val="23"/>
          <w:lang w:val="en-US" w:eastAsia="ko-KR"/>
        </w:rPr>
      </w:pPr>
    </w:p>
    <w:p w14:paraId="443AEC5C" w14:textId="4C827BC9" w:rsidR="006D13A1" w:rsidRPr="006D13A1" w:rsidRDefault="006D13A1" w:rsidP="006D13A1">
      <w:pPr>
        <w:widowControl w:val="0"/>
        <w:kinsoku w:val="0"/>
        <w:overflowPunct w:val="0"/>
        <w:autoSpaceDE w:val="0"/>
        <w:autoSpaceDN w:val="0"/>
        <w:adjustRightInd w:val="0"/>
        <w:spacing w:line="249" w:lineRule="auto"/>
        <w:ind w:right="998"/>
        <w:jc w:val="both"/>
        <w:rPr>
          <w:rFonts w:eastAsia="맑은 고딕"/>
          <w:spacing w:val="-2"/>
          <w:sz w:val="20"/>
          <w:lang w:val="en-US" w:eastAsia="ko-KR"/>
        </w:rPr>
      </w:pPr>
      <w:r w:rsidRPr="006D13A1">
        <w:rPr>
          <w:rFonts w:eastAsia="맑은 고딕"/>
          <w:sz w:val="20"/>
          <w:lang w:val="en-US" w:eastAsia="ko-KR"/>
        </w:rPr>
        <w:t xml:space="preserve">The </w:t>
      </w:r>
      <w:ins w:id="41" w:author="천진영/책임연구원/ICT기술센터 C&amp;M표준(연)IoT커넥티비티표준Task(jiny.chun@lge.com)" w:date="2022-08-23T15:02:00Z">
        <w:r w:rsidR="00477A8C" w:rsidRPr="002A5A26">
          <w:rPr>
            <w:rFonts w:eastAsia="맑은 고딕"/>
            <w:color w:val="70AD47" w:themeColor="accent6"/>
            <w:sz w:val="20"/>
            <w:lang w:val="en-US" w:eastAsia="ko-KR"/>
          </w:rPr>
          <w:t>(#11683</w:t>
        </w:r>
        <w:proofErr w:type="gramStart"/>
        <w:r w:rsidR="00477A8C" w:rsidRPr="002A5A26">
          <w:rPr>
            <w:rFonts w:eastAsia="맑은 고딕"/>
            <w:color w:val="70AD47" w:themeColor="accent6"/>
            <w:sz w:val="20"/>
            <w:lang w:val="en-US" w:eastAsia="ko-KR"/>
          </w:rPr>
          <w:t>)</w:t>
        </w:r>
      </w:ins>
      <w:ins w:id="42" w:author="천진영/책임연구원/ICT기술센터 C&amp;M표준(연)IoT커넥티비티표준Task(jiny.chun@lge.com)" w:date="2022-08-23T15:01:00Z">
        <w:r w:rsidR="00477A8C" w:rsidRPr="00477A8C">
          <w:rPr>
            <w:rFonts w:eastAsia="맑은 고딕"/>
            <w:sz w:val="20"/>
            <w:u w:val="single"/>
            <w:lang w:val="en-US" w:eastAsia="ko-KR"/>
          </w:rPr>
          <w:t>B0</w:t>
        </w:r>
        <w:proofErr w:type="gramEnd"/>
        <w:r w:rsidR="00477A8C" w:rsidRPr="00477A8C">
          <w:rPr>
            <w:rFonts w:eastAsia="맑은 고딕"/>
            <w:sz w:val="20"/>
            <w:u w:val="single"/>
            <w:lang w:val="en-US" w:eastAsia="ko-KR"/>
          </w:rPr>
          <w:t xml:space="preserve"> and B1</w:t>
        </w:r>
      </w:ins>
      <w:ins w:id="43" w:author="천진영/책임연구원/ICT기술센터 C&amp;M표준(연)IoT커넥티비티표준Task(jiny.chun@lge.com)" w:date="2022-08-23T15:02:00Z">
        <w:r w:rsidR="00477A8C" w:rsidRPr="00477A8C">
          <w:rPr>
            <w:rFonts w:eastAsia="맑은 고딕"/>
            <w:sz w:val="20"/>
            <w:u w:val="single"/>
            <w:lang w:val="en-US" w:eastAsia="ko-KR"/>
          </w:rPr>
          <w:t xml:space="preserve"> of</w:t>
        </w:r>
      </w:ins>
      <w:ins w:id="44" w:author="천진영/책임연구원/ICT기술센터 C&amp;M표준(연)IoT커넥티비티표준Task(jiny.chun@lge.com)" w:date="2022-08-23T15:01:00Z">
        <w:r w:rsidR="00477A8C" w:rsidRPr="00477A8C">
          <w:rPr>
            <w:rFonts w:eastAsia="맑은 고딕"/>
            <w:sz w:val="20"/>
            <w:u w:val="single"/>
            <w:lang w:val="en-US" w:eastAsia="ko-KR"/>
          </w:rPr>
          <w:t xml:space="preserve"> </w:t>
        </w:r>
      </w:ins>
      <w:r w:rsidRPr="006D13A1">
        <w:rPr>
          <w:rFonts w:eastAsia="맑은 고딕"/>
          <w:sz w:val="20"/>
          <w:lang w:val="en-US" w:eastAsia="ko-KR"/>
        </w:rPr>
        <w:t xml:space="preserve">NDP Announcement Variant subfield </w:t>
      </w:r>
      <w:ins w:id="45" w:author="천진영/책임연구원/ICT기술센터 C&amp;M표준(연)IoT커넥티비티표준Task(jiny.chun@lge.com)" w:date="2022-08-23T15:01:00Z">
        <w:r w:rsidR="00477A8C" w:rsidRPr="00477A8C">
          <w:rPr>
            <w:rFonts w:eastAsia="맑은 고딕"/>
            <w:sz w:val="20"/>
            <w:u w:val="single"/>
            <w:lang w:val="en-US" w:eastAsia="ko-KR"/>
          </w:rPr>
          <w:t>are</w:t>
        </w:r>
      </w:ins>
      <w:del w:id="46" w:author="천진영/책임연구원/ICT기술센터 C&amp;M표준(연)IoT커넥티비티표준Task(jiny.chun@lge.com)" w:date="2022-08-23T15:01:00Z">
        <w:r w:rsidRPr="006D13A1" w:rsidDel="00477A8C">
          <w:rPr>
            <w:rFonts w:eastAsia="맑은 고딕"/>
            <w:sz w:val="20"/>
            <w:lang w:val="en-US" w:eastAsia="ko-KR"/>
          </w:rPr>
          <w:delText>is</w:delText>
        </w:r>
      </w:del>
      <w:r w:rsidRPr="006D13A1">
        <w:rPr>
          <w:rFonts w:eastAsia="맑은 고딕"/>
          <w:sz w:val="20"/>
          <w:lang w:val="en-US" w:eastAsia="ko-KR"/>
        </w:rPr>
        <w:t xml:space="preserve"> set to </w:t>
      </w:r>
      <w:ins w:id="47" w:author="천진영/책임연구원/ICT기술센터 C&amp;M표준(연)IoT커넥티비티표준Task(jiny.chun@lge.com)" w:date="2022-08-23T15:02:00Z">
        <w:r w:rsidR="00477A8C" w:rsidRPr="00477A8C">
          <w:rPr>
            <w:rFonts w:eastAsia="맑은 고딕"/>
            <w:sz w:val="20"/>
            <w:u w:val="single"/>
            <w:lang w:val="en-US" w:eastAsia="ko-KR"/>
          </w:rPr>
          <w:t xml:space="preserve">both </w:t>
        </w:r>
      </w:ins>
      <w:ins w:id="48" w:author="천진영/책임연구원/ICT기술센터 C&amp;M표준(연)IoT커넥티비티표준Task(jiny.chun@lge.com)" w:date="2022-08-23T15:01:00Z">
        <w:r w:rsidR="00477A8C" w:rsidRPr="00477A8C">
          <w:rPr>
            <w:rFonts w:eastAsia="맑은 고딕"/>
            <w:sz w:val="20"/>
            <w:u w:val="single"/>
            <w:lang w:val="en-US" w:eastAsia="ko-KR"/>
          </w:rPr>
          <w:t>‘1’</w:t>
        </w:r>
      </w:ins>
      <w:del w:id="49" w:author="천진영/책임연구원/ICT기술센터 C&amp;M표준(연)IoT커넥티비티표준Task(jiny.chun@lge.com)" w:date="2022-08-23T14:59:00Z">
        <w:r w:rsidRPr="006D13A1" w:rsidDel="002A5A26">
          <w:rPr>
            <w:rFonts w:eastAsia="맑은 고딕"/>
            <w:sz w:val="20"/>
            <w:lang w:val="en-US" w:eastAsia="ko-KR"/>
          </w:rPr>
          <w:delText>3</w:delText>
        </w:r>
      </w:del>
      <w:r w:rsidRPr="006D13A1">
        <w:rPr>
          <w:rFonts w:eastAsia="맑은 고딕"/>
          <w:sz w:val="20"/>
          <w:lang w:val="en-US" w:eastAsia="ko-KR"/>
        </w:rPr>
        <w:t xml:space="preserve"> to identify the frame as an EHT NDP Announcement </w:t>
      </w:r>
      <w:r w:rsidRPr="006D13A1">
        <w:rPr>
          <w:rFonts w:eastAsia="맑은 고딕"/>
          <w:spacing w:val="-2"/>
          <w:sz w:val="20"/>
          <w:lang w:val="en-US" w:eastAsia="ko-KR"/>
        </w:rPr>
        <w:t>frame.</w:t>
      </w:r>
    </w:p>
    <w:p w14:paraId="238A5021" w14:textId="77777777" w:rsidR="006D13A1" w:rsidRPr="006D13A1" w:rsidRDefault="006D13A1" w:rsidP="006D13A1">
      <w:pPr>
        <w:widowControl w:val="0"/>
        <w:kinsoku w:val="0"/>
        <w:overflowPunct w:val="0"/>
        <w:autoSpaceDE w:val="0"/>
        <w:autoSpaceDN w:val="0"/>
        <w:adjustRightInd w:val="0"/>
        <w:spacing w:before="3"/>
        <w:rPr>
          <w:rFonts w:eastAsia="맑은 고딕"/>
          <w:szCs w:val="22"/>
          <w:lang w:val="en-US" w:eastAsia="ko-KR"/>
        </w:rPr>
      </w:pPr>
    </w:p>
    <w:p w14:paraId="0C30B924" w14:textId="77777777" w:rsidR="006D13A1" w:rsidRPr="006D13A1" w:rsidRDefault="006D13A1" w:rsidP="006D13A1">
      <w:pPr>
        <w:widowControl w:val="0"/>
        <w:kinsoku w:val="0"/>
        <w:overflowPunct w:val="0"/>
        <w:autoSpaceDE w:val="0"/>
        <w:autoSpaceDN w:val="0"/>
        <w:adjustRightInd w:val="0"/>
        <w:spacing w:line="249" w:lineRule="auto"/>
        <w:ind w:right="998"/>
        <w:jc w:val="both"/>
        <w:rPr>
          <w:rFonts w:eastAsia="맑은 고딕"/>
          <w:sz w:val="20"/>
          <w:lang w:val="en-US" w:eastAsia="ko-KR"/>
        </w:rPr>
      </w:pPr>
      <w:r w:rsidRPr="006D13A1">
        <w:rPr>
          <w:rFonts w:eastAsia="맑은 고딕"/>
          <w:sz w:val="20"/>
          <w:lang w:val="en-US" w:eastAsia="ko-KR"/>
        </w:rPr>
        <w:t xml:space="preserve">The Sounding Dialog Token Number field in the Sounding Dialog Token field contains a value selected by the </w:t>
      </w:r>
      <w:proofErr w:type="spellStart"/>
      <w:r w:rsidRPr="006D13A1">
        <w:rPr>
          <w:rFonts w:eastAsia="맑은 고딕"/>
          <w:sz w:val="20"/>
          <w:lang w:val="en-US" w:eastAsia="ko-KR"/>
        </w:rPr>
        <w:t>beamformer</w:t>
      </w:r>
      <w:proofErr w:type="spellEnd"/>
      <w:r w:rsidRPr="006D13A1">
        <w:rPr>
          <w:rFonts w:eastAsia="맑은 고딕"/>
          <w:sz w:val="20"/>
          <w:lang w:val="en-US" w:eastAsia="ko-KR"/>
        </w:rPr>
        <w:t xml:space="preserve"> to identify the EHT NDP Announcement frame.</w:t>
      </w:r>
    </w:p>
    <w:p w14:paraId="443B4191" w14:textId="77777777" w:rsidR="006D13A1" w:rsidRPr="006D13A1" w:rsidRDefault="006D13A1" w:rsidP="006D13A1">
      <w:pPr>
        <w:widowControl w:val="0"/>
        <w:kinsoku w:val="0"/>
        <w:overflowPunct w:val="0"/>
        <w:autoSpaceDE w:val="0"/>
        <w:autoSpaceDN w:val="0"/>
        <w:adjustRightInd w:val="0"/>
        <w:spacing w:before="3"/>
        <w:rPr>
          <w:rFonts w:eastAsia="맑은 고딕"/>
          <w:szCs w:val="22"/>
          <w:lang w:val="en-US" w:eastAsia="ko-KR"/>
        </w:rPr>
      </w:pPr>
    </w:p>
    <w:p w14:paraId="304F26F4" w14:textId="4B810CA3" w:rsidR="006D13A1" w:rsidRPr="006D13A1" w:rsidRDefault="006D13A1" w:rsidP="006D13A1">
      <w:pPr>
        <w:widowControl w:val="0"/>
        <w:kinsoku w:val="0"/>
        <w:overflowPunct w:val="0"/>
        <w:autoSpaceDE w:val="0"/>
        <w:autoSpaceDN w:val="0"/>
        <w:adjustRightInd w:val="0"/>
        <w:spacing w:line="249" w:lineRule="auto"/>
        <w:ind w:right="997"/>
        <w:jc w:val="both"/>
        <w:rPr>
          <w:rFonts w:eastAsia="맑은 고딕"/>
          <w:sz w:val="20"/>
          <w:lang w:val="en-US" w:eastAsia="ko-KR"/>
        </w:rPr>
      </w:pPr>
      <w:r w:rsidRPr="006D13A1">
        <w:rPr>
          <w:rFonts w:eastAsia="맑은 고딕"/>
          <w:sz w:val="20"/>
          <w:lang w:val="en-US" w:eastAsia="ko-KR"/>
        </w:rPr>
        <w:t>The format of a STA Info field in an</w:t>
      </w:r>
      <w:r w:rsidRPr="006D13A1">
        <w:rPr>
          <w:rFonts w:eastAsia="맑은 고딕"/>
          <w:spacing w:val="-1"/>
          <w:sz w:val="20"/>
          <w:lang w:val="en-US" w:eastAsia="ko-KR"/>
        </w:rPr>
        <w:t xml:space="preserve"> </w:t>
      </w:r>
      <w:r w:rsidRPr="006D13A1">
        <w:rPr>
          <w:rFonts w:eastAsia="맑은 고딕"/>
          <w:sz w:val="20"/>
          <w:lang w:val="en-US" w:eastAsia="ko-KR"/>
        </w:rPr>
        <w:t>EHT NDP</w:t>
      </w:r>
      <w:r w:rsidRPr="006D13A1">
        <w:rPr>
          <w:rFonts w:eastAsia="맑은 고딕"/>
          <w:spacing w:val="-1"/>
          <w:sz w:val="20"/>
          <w:lang w:val="en-US" w:eastAsia="ko-KR"/>
        </w:rPr>
        <w:t xml:space="preserve"> </w:t>
      </w:r>
      <w:r w:rsidRPr="006D13A1">
        <w:rPr>
          <w:rFonts w:eastAsia="맑은 고딕"/>
          <w:sz w:val="20"/>
          <w:lang w:val="en-US" w:eastAsia="ko-KR"/>
        </w:rPr>
        <w:t xml:space="preserve">Announcement frame is defined in </w:t>
      </w:r>
      <w:hyperlink w:anchor="bookmark23" w:history="1">
        <w:r w:rsidRPr="006D13A1">
          <w:rPr>
            <w:rFonts w:eastAsia="맑은 고딕"/>
            <w:sz w:val="20"/>
            <w:lang w:val="en-US" w:eastAsia="ko-KR"/>
          </w:rPr>
          <w:t>Figure</w:t>
        </w:r>
        <w:r w:rsidRPr="006D13A1">
          <w:rPr>
            <w:rFonts w:eastAsia="맑은 고딕"/>
            <w:spacing w:val="-3"/>
            <w:sz w:val="20"/>
            <w:lang w:val="en-US" w:eastAsia="ko-KR"/>
          </w:rPr>
          <w:t xml:space="preserve"> </w:t>
        </w:r>
        <w:r w:rsidRPr="006D13A1">
          <w:rPr>
            <w:rFonts w:eastAsia="맑은 고딕"/>
            <w:sz w:val="20"/>
            <w:lang w:val="en-US" w:eastAsia="ko-KR"/>
          </w:rPr>
          <w:t>9-80a (STA Info</w:t>
        </w:r>
      </w:hyperlink>
      <w:r w:rsidRPr="006D13A1">
        <w:rPr>
          <w:rFonts w:eastAsia="맑은 고딕"/>
          <w:sz w:val="20"/>
          <w:lang w:val="en-US" w:eastAsia="ko-KR"/>
        </w:rPr>
        <w:t xml:space="preserve"> </w:t>
      </w:r>
      <w:hyperlink w:anchor="bookmark23" w:history="1">
        <w:r w:rsidRPr="006D13A1">
          <w:rPr>
            <w:rFonts w:eastAsia="맑은 고딕"/>
            <w:sz w:val="20"/>
            <w:lang w:val="en-US" w:eastAsia="ko-KR"/>
          </w:rPr>
          <w:t>field format in an EHT NDP Announcement frame)</w:t>
        </w:r>
      </w:hyperlink>
      <w:r w:rsidRPr="006D13A1">
        <w:rPr>
          <w:rFonts w:eastAsia="맑은 고딕"/>
          <w:sz w:val="20"/>
          <w:lang w:val="en-US" w:eastAsia="ko-KR"/>
        </w:rPr>
        <w:t xml:space="preserve">. </w:t>
      </w:r>
      <w:ins w:id="50" w:author="천진영/책임연구원/ICT기술센터 C&amp;M표준(연)IoT커넥티비티표준Task(jiny.chun@lge.com)" w:date="2022-08-23T14:42:00Z">
        <w:r w:rsidR="00A83006" w:rsidRPr="00900CB8">
          <w:rPr>
            <w:rFonts w:eastAsia="맑은 고딕"/>
            <w:color w:val="70AD47" w:themeColor="accent6"/>
            <w:sz w:val="20"/>
            <w:lang w:val="en-US" w:eastAsia="ko-KR"/>
          </w:rPr>
          <w:t>(#10972)(#11893)(#12436)(#12772</w:t>
        </w:r>
      </w:ins>
      <w:ins w:id="51" w:author="천진영/책임연구원/ICT기술센터 C&amp;M표준(연)IoT커넥티비티표준Task(jiny.chun@lge.com)" w:date="2022-08-23T14:44:00Z">
        <w:r w:rsidR="003D05BC">
          <w:rPr>
            <w:rFonts w:eastAsia="맑은 고딕"/>
            <w:color w:val="70AD47" w:themeColor="accent6"/>
            <w:sz w:val="20"/>
            <w:lang w:val="en-US" w:eastAsia="ko-KR"/>
          </w:rPr>
          <w:t>)(#13725</w:t>
        </w:r>
      </w:ins>
      <w:ins w:id="52" w:author="천진영/책임연구원/ICT기술센터 C&amp;M표준(연)IoT커넥티비티표준Task(jiny.chun@lge.com)" w:date="2022-08-23T14:42:00Z">
        <w:r w:rsidR="00A83006" w:rsidRPr="00900CB8">
          <w:rPr>
            <w:rFonts w:eastAsia="맑은 고딕"/>
            <w:color w:val="70AD47" w:themeColor="accent6"/>
            <w:sz w:val="20"/>
            <w:lang w:val="en-US" w:eastAsia="ko-KR"/>
          </w:rPr>
          <w:t>)</w:t>
        </w:r>
      </w:ins>
      <w:del w:id="53" w:author="천진영/책임연구원/ICT기술센터 C&amp;M표준(연)IoT커넥티비티표준Task(jiny.chun@lge.com)" w:date="2022-08-23T14:43:00Z">
        <w:r w:rsidRPr="006D13A1" w:rsidDel="00900CB8">
          <w:rPr>
            <w:rFonts w:eastAsia="맑은 고딕"/>
            <w:sz w:val="20"/>
            <w:lang w:val="en-US" w:eastAsia="ko-KR"/>
          </w:rPr>
          <w:delText>The EHT NDP Announcement frame does not contain a STA Info field with the AID11 subfield larger than 2047.</w:delText>
        </w:r>
      </w:del>
    </w:p>
    <w:p w14:paraId="679618DC" w14:textId="77777777" w:rsidR="006D13A1" w:rsidRDefault="006D13A1" w:rsidP="006D13A1">
      <w:pPr>
        <w:widowControl w:val="0"/>
        <w:kinsoku w:val="0"/>
        <w:overflowPunct w:val="0"/>
        <w:autoSpaceDE w:val="0"/>
        <w:autoSpaceDN w:val="0"/>
        <w:adjustRightInd w:val="0"/>
        <w:spacing w:before="2"/>
        <w:rPr>
          <w:rFonts w:eastAsia="맑은 고딕"/>
          <w:sz w:val="24"/>
          <w:szCs w:val="24"/>
          <w:lang w:val="en-US" w:eastAsia="ko-KR"/>
        </w:rPr>
      </w:pPr>
    </w:p>
    <w:p w14:paraId="38048DB7" w14:textId="77777777" w:rsidR="00210C30" w:rsidRPr="006D13A1" w:rsidRDefault="00210C30" w:rsidP="006D13A1">
      <w:pPr>
        <w:widowControl w:val="0"/>
        <w:kinsoku w:val="0"/>
        <w:overflowPunct w:val="0"/>
        <w:autoSpaceDE w:val="0"/>
        <w:autoSpaceDN w:val="0"/>
        <w:adjustRightInd w:val="0"/>
        <w:spacing w:before="2"/>
        <w:rPr>
          <w:rFonts w:eastAsia="맑은 고딕"/>
          <w:sz w:val="24"/>
          <w:szCs w:val="24"/>
          <w:lang w:val="en-US" w:eastAsia="ko-KR"/>
        </w:rPr>
      </w:pPr>
    </w:p>
    <w:p w14:paraId="04448EEF" w14:textId="6214BC8B" w:rsidR="006D13A1" w:rsidRPr="006D13A1" w:rsidRDefault="006D13A1" w:rsidP="00BA0157">
      <w:pPr>
        <w:widowControl w:val="0"/>
        <w:tabs>
          <w:tab w:val="left" w:pos="2230"/>
          <w:tab w:val="left" w:pos="2755"/>
          <w:tab w:val="left" w:pos="3231"/>
          <w:tab w:val="left" w:pos="3993"/>
          <w:tab w:val="left" w:pos="4755"/>
          <w:tab w:val="left" w:pos="5755"/>
          <w:tab w:val="left" w:pos="6993"/>
          <w:tab w:val="left" w:pos="7992"/>
          <w:tab w:val="left" w:pos="8754"/>
        </w:tabs>
        <w:kinsoku w:val="0"/>
        <w:overflowPunct w:val="0"/>
        <w:autoSpaceDE w:val="0"/>
        <w:autoSpaceDN w:val="0"/>
        <w:adjustRightInd w:val="0"/>
        <w:spacing w:before="95"/>
        <w:ind w:firstLine="1700"/>
        <w:rPr>
          <w:rFonts w:ascii="Arial" w:eastAsia="맑은 고딕" w:hAnsi="Arial" w:cs="Arial"/>
          <w:spacing w:val="-5"/>
          <w:sz w:val="16"/>
          <w:szCs w:val="16"/>
          <w:lang w:val="en-US" w:eastAsia="ko-KR"/>
        </w:rPr>
      </w:pPr>
      <w:r w:rsidRPr="006D13A1">
        <w:rPr>
          <w:rFonts w:eastAsia="맑은 고딕"/>
          <w:noProof/>
          <w:sz w:val="20"/>
          <w:lang w:val="en-US" w:eastAsia="ko-KR"/>
        </w:rPr>
        <mc:AlternateContent>
          <mc:Choice Requires="wps">
            <w:drawing>
              <wp:anchor distT="0" distB="0" distL="114300" distR="114300" simplePos="0" relativeHeight="251663360" behindDoc="0" locked="0" layoutInCell="0" allowOverlap="1" wp14:anchorId="68C4AC1D" wp14:editId="6672EDAC">
                <wp:simplePos x="0" y="0"/>
                <wp:positionH relativeFrom="page">
                  <wp:posOffset>1539240</wp:posOffset>
                </wp:positionH>
                <wp:positionV relativeFrom="paragraph">
                  <wp:posOffset>245745</wp:posOffset>
                </wp:positionV>
                <wp:extent cx="5096510" cy="488950"/>
                <wp:effectExtent l="0" t="0" r="3175" b="0"/>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6510" cy="48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000" w:firstRow="0" w:lastRow="0" w:firstColumn="0" w:lastColumn="0" w:noHBand="0" w:noVBand="0"/>
                            </w:tblPr>
                            <w:tblGrid>
                              <w:gridCol w:w="1000"/>
                              <w:gridCol w:w="1001"/>
                              <w:gridCol w:w="1000"/>
                              <w:gridCol w:w="1000"/>
                              <w:gridCol w:w="1001"/>
                              <w:gridCol w:w="1000"/>
                              <w:gridCol w:w="1000"/>
                              <w:gridCol w:w="1001"/>
                            </w:tblGrid>
                            <w:tr w:rsidR="00761E7F" w14:paraId="3905352E" w14:textId="77777777">
                              <w:trPr>
                                <w:trHeight w:val="710"/>
                              </w:trPr>
                              <w:tc>
                                <w:tcPr>
                                  <w:tcW w:w="1000" w:type="dxa"/>
                                  <w:tcBorders>
                                    <w:top w:val="single" w:sz="12" w:space="0" w:color="000000"/>
                                    <w:left w:val="single" w:sz="12" w:space="0" w:color="000000"/>
                                    <w:bottom w:val="single" w:sz="12" w:space="0" w:color="000000"/>
                                    <w:right w:val="single" w:sz="12" w:space="0" w:color="000000"/>
                                  </w:tcBorders>
                                </w:tcPr>
                                <w:p w14:paraId="15CEB3C6" w14:textId="77777777" w:rsidR="00761E7F" w:rsidRDefault="00761E7F">
                                  <w:pPr>
                                    <w:pStyle w:val="TableParagraph"/>
                                    <w:kinsoku w:val="0"/>
                                    <w:overflowPunct w:val="0"/>
                                    <w:spacing w:before="7"/>
                                    <w:rPr>
                                      <w:rFonts w:ascii="Arial" w:hAnsi="Arial" w:cs="Arial"/>
                                      <w:b/>
                                      <w:bCs/>
                                      <w:sz w:val="22"/>
                                      <w:szCs w:val="22"/>
                                    </w:rPr>
                                  </w:pPr>
                                </w:p>
                                <w:p w14:paraId="35D37132" w14:textId="77777777" w:rsidR="00761E7F" w:rsidRDefault="00761E7F">
                                  <w:pPr>
                                    <w:pStyle w:val="TableParagraph"/>
                                    <w:kinsoku w:val="0"/>
                                    <w:overflowPunct w:val="0"/>
                                    <w:rPr>
                                      <w:rFonts w:ascii="Arial" w:hAnsi="Arial" w:cs="Arial"/>
                                      <w:spacing w:val="-2"/>
                                      <w:sz w:val="16"/>
                                      <w:szCs w:val="16"/>
                                    </w:rPr>
                                  </w:pPr>
                                  <w:r>
                                    <w:rPr>
                                      <w:rFonts w:ascii="Arial" w:hAnsi="Arial" w:cs="Arial"/>
                                      <w:spacing w:val="-2"/>
                                      <w:sz w:val="16"/>
                                      <w:szCs w:val="16"/>
                                    </w:rPr>
                                    <w:t>AID11</w:t>
                                  </w:r>
                                </w:p>
                              </w:tc>
                              <w:tc>
                                <w:tcPr>
                                  <w:tcW w:w="1001" w:type="dxa"/>
                                  <w:tcBorders>
                                    <w:top w:val="single" w:sz="12" w:space="0" w:color="000000"/>
                                    <w:left w:val="single" w:sz="12" w:space="0" w:color="000000"/>
                                    <w:bottom w:val="single" w:sz="12" w:space="0" w:color="000000"/>
                                    <w:right w:val="single" w:sz="12" w:space="0" w:color="000000"/>
                                  </w:tcBorders>
                                </w:tcPr>
                                <w:p w14:paraId="0BAA62D5" w14:textId="77777777" w:rsidR="00761E7F" w:rsidRDefault="00761E7F">
                                  <w:pPr>
                                    <w:pStyle w:val="TableParagraph"/>
                                    <w:kinsoku w:val="0"/>
                                    <w:overflowPunct w:val="0"/>
                                    <w:spacing w:before="5"/>
                                    <w:rPr>
                                      <w:rFonts w:ascii="Arial" w:hAnsi="Arial" w:cs="Arial"/>
                                      <w:b/>
                                      <w:bCs/>
                                      <w:sz w:val="17"/>
                                      <w:szCs w:val="17"/>
                                    </w:rPr>
                                  </w:pPr>
                                </w:p>
                                <w:p w14:paraId="229E4CCA" w14:textId="77777777" w:rsidR="00761E7F" w:rsidRDefault="00761E7F">
                                  <w:pPr>
                                    <w:pStyle w:val="TableParagraph"/>
                                    <w:kinsoku w:val="0"/>
                                    <w:overflowPunct w:val="0"/>
                                    <w:spacing w:line="208" w:lineRule="auto"/>
                                    <w:rPr>
                                      <w:rFonts w:ascii="Arial" w:hAnsi="Arial" w:cs="Arial"/>
                                      <w:spacing w:val="-4"/>
                                      <w:sz w:val="16"/>
                                      <w:szCs w:val="16"/>
                                    </w:rPr>
                                  </w:pPr>
                                  <w:r>
                                    <w:rPr>
                                      <w:rFonts w:ascii="Arial" w:hAnsi="Arial" w:cs="Arial"/>
                                      <w:spacing w:val="-2"/>
                                      <w:sz w:val="16"/>
                                      <w:szCs w:val="16"/>
                                    </w:rPr>
                                    <w:t>Partial</w:t>
                                  </w:r>
                                  <w:r>
                                    <w:rPr>
                                      <w:rFonts w:ascii="Arial" w:hAnsi="Arial" w:cs="Arial"/>
                                      <w:spacing w:val="-22"/>
                                      <w:sz w:val="16"/>
                                      <w:szCs w:val="16"/>
                                    </w:rPr>
                                    <w:t xml:space="preserve"> </w:t>
                                  </w:r>
                                  <w:r>
                                    <w:rPr>
                                      <w:rFonts w:ascii="Arial" w:hAnsi="Arial" w:cs="Arial"/>
                                      <w:spacing w:val="-2"/>
                                      <w:sz w:val="16"/>
                                      <w:szCs w:val="16"/>
                                    </w:rPr>
                                    <w:t xml:space="preserve">BW </w:t>
                                  </w:r>
                                  <w:r>
                                    <w:rPr>
                                      <w:rFonts w:ascii="Arial" w:hAnsi="Arial" w:cs="Arial"/>
                                      <w:spacing w:val="-4"/>
                                      <w:sz w:val="16"/>
                                      <w:szCs w:val="16"/>
                                    </w:rPr>
                                    <w:t>Info</w:t>
                                  </w:r>
                                </w:p>
                              </w:tc>
                              <w:tc>
                                <w:tcPr>
                                  <w:tcW w:w="1000" w:type="dxa"/>
                                  <w:tcBorders>
                                    <w:top w:val="single" w:sz="12" w:space="0" w:color="000000"/>
                                    <w:left w:val="single" w:sz="12" w:space="0" w:color="000000"/>
                                    <w:bottom w:val="single" w:sz="12" w:space="0" w:color="000000"/>
                                    <w:right w:val="single" w:sz="12" w:space="0" w:color="000000"/>
                                  </w:tcBorders>
                                </w:tcPr>
                                <w:p w14:paraId="2DF498D5" w14:textId="77777777" w:rsidR="00761E7F" w:rsidRDefault="00761E7F">
                                  <w:pPr>
                                    <w:pStyle w:val="TableParagraph"/>
                                    <w:kinsoku w:val="0"/>
                                    <w:overflowPunct w:val="0"/>
                                    <w:spacing w:before="7"/>
                                    <w:rPr>
                                      <w:rFonts w:ascii="Arial" w:hAnsi="Arial" w:cs="Arial"/>
                                      <w:b/>
                                      <w:bCs/>
                                      <w:sz w:val="22"/>
                                      <w:szCs w:val="22"/>
                                    </w:rPr>
                                  </w:pPr>
                                </w:p>
                                <w:p w14:paraId="1B97E6BE" w14:textId="77777777" w:rsidR="00761E7F" w:rsidRDefault="00761E7F">
                                  <w:pPr>
                                    <w:pStyle w:val="TableParagraph"/>
                                    <w:kinsoku w:val="0"/>
                                    <w:overflowPunct w:val="0"/>
                                    <w:rPr>
                                      <w:rFonts w:ascii="Arial" w:hAnsi="Arial" w:cs="Arial"/>
                                      <w:spacing w:val="-2"/>
                                      <w:sz w:val="16"/>
                                      <w:szCs w:val="16"/>
                                    </w:rPr>
                                  </w:pPr>
                                  <w:r>
                                    <w:rPr>
                                      <w:rFonts w:ascii="Arial" w:hAnsi="Arial" w:cs="Arial"/>
                                      <w:spacing w:val="-2"/>
                                      <w:sz w:val="16"/>
                                      <w:szCs w:val="16"/>
                                    </w:rPr>
                                    <w:t>Reserved</w:t>
                                  </w:r>
                                </w:p>
                              </w:tc>
                              <w:tc>
                                <w:tcPr>
                                  <w:tcW w:w="1000" w:type="dxa"/>
                                  <w:tcBorders>
                                    <w:top w:val="single" w:sz="12" w:space="0" w:color="000000"/>
                                    <w:left w:val="single" w:sz="12" w:space="0" w:color="000000"/>
                                    <w:bottom w:val="single" w:sz="12" w:space="0" w:color="000000"/>
                                    <w:right w:val="single" w:sz="12" w:space="0" w:color="000000"/>
                                  </w:tcBorders>
                                </w:tcPr>
                                <w:p w14:paraId="2D7BC5D1" w14:textId="77777777" w:rsidR="00761E7F" w:rsidRDefault="00761E7F">
                                  <w:pPr>
                                    <w:pStyle w:val="TableParagraph"/>
                                    <w:kinsoku w:val="0"/>
                                    <w:overflowPunct w:val="0"/>
                                    <w:spacing w:before="7"/>
                                    <w:rPr>
                                      <w:rFonts w:ascii="Arial" w:hAnsi="Arial" w:cs="Arial"/>
                                      <w:b/>
                                      <w:bCs/>
                                      <w:sz w:val="22"/>
                                      <w:szCs w:val="22"/>
                                    </w:rPr>
                                  </w:pPr>
                                </w:p>
                                <w:p w14:paraId="00609EA6" w14:textId="77777777" w:rsidR="00761E7F" w:rsidRDefault="00761E7F">
                                  <w:pPr>
                                    <w:pStyle w:val="TableParagraph"/>
                                    <w:kinsoku w:val="0"/>
                                    <w:overflowPunct w:val="0"/>
                                    <w:rPr>
                                      <w:rFonts w:ascii="Arial" w:hAnsi="Arial" w:cs="Arial"/>
                                      <w:spacing w:val="-2"/>
                                      <w:sz w:val="16"/>
                                      <w:szCs w:val="16"/>
                                    </w:rPr>
                                  </w:pPr>
                                  <w:proofErr w:type="spellStart"/>
                                  <w:r>
                                    <w:rPr>
                                      <w:rFonts w:ascii="Arial" w:hAnsi="Arial" w:cs="Arial"/>
                                      <w:sz w:val="16"/>
                                      <w:szCs w:val="16"/>
                                    </w:rPr>
                                    <w:t>Nc</w:t>
                                  </w:r>
                                  <w:proofErr w:type="spellEnd"/>
                                  <w:r>
                                    <w:rPr>
                                      <w:rFonts w:ascii="Arial" w:hAnsi="Arial" w:cs="Arial"/>
                                      <w:spacing w:val="-2"/>
                                      <w:sz w:val="16"/>
                                      <w:szCs w:val="16"/>
                                    </w:rPr>
                                    <w:t xml:space="preserve"> Index</w:t>
                                  </w:r>
                                </w:p>
                              </w:tc>
                              <w:tc>
                                <w:tcPr>
                                  <w:tcW w:w="1001" w:type="dxa"/>
                                  <w:tcBorders>
                                    <w:top w:val="single" w:sz="12" w:space="0" w:color="000000"/>
                                    <w:left w:val="single" w:sz="12" w:space="0" w:color="000000"/>
                                    <w:bottom w:val="single" w:sz="12" w:space="0" w:color="000000"/>
                                    <w:right w:val="single" w:sz="12" w:space="0" w:color="000000"/>
                                  </w:tcBorders>
                                </w:tcPr>
                                <w:p w14:paraId="15B2F0DE" w14:textId="77777777" w:rsidR="00761E7F" w:rsidRDefault="00761E7F">
                                  <w:pPr>
                                    <w:pStyle w:val="TableParagraph"/>
                                    <w:kinsoku w:val="0"/>
                                    <w:overflowPunct w:val="0"/>
                                    <w:spacing w:before="120" w:line="208" w:lineRule="auto"/>
                                    <w:ind w:right="111"/>
                                    <w:jc w:val="center"/>
                                    <w:rPr>
                                      <w:rFonts w:ascii="Arial" w:hAnsi="Arial" w:cs="Arial"/>
                                      <w:spacing w:val="-6"/>
                                      <w:sz w:val="16"/>
                                      <w:szCs w:val="16"/>
                                    </w:rPr>
                                  </w:pPr>
                                  <w:r>
                                    <w:rPr>
                                      <w:rFonts w:ascii="Arial" w:hAnsi="Arial" w:cs="Arial"/>
                                      <w:spacing w:val="-2"/>
                                      <w:sz w:val="16"/>
                                      <w:szCs w:val="16"/>
                                    </w:rPr>
                                    <w:t xml:space="preserve">Feedback </w:t>
                                  </w:r>
                                  <w:r>
                                    <w:rPr>
                                      <w:rFonts w:ascii="Arial" w:hAnsi="Arial" w:cs="Arial"/>
                                      <w:sz w:val="16"/>
                                      <w:szCs w:val="16"/>
                                    </w:rPr>
                                    <w:t>Type</w:t>
                                  </w:r>
                                  <w:r>
                                    <w:rPr>
                                      <w:rFonts w:ascii="Arial" w:hAnsi="Arial" w:cs="Arial"/>
                                      <w:spacing w:val="-12"/>
                                      <w:sz w:val="16"/>
                                      <w:szCs w:val="16"/>
                                    </w:rPr>
                                    <w:t xml:space="preserve"> </w:t>
                                  </w:r>
                                  <w:r>
                                    <w:rPr>
                                      <w:rFonts w:ascii="Arial" w:hAnsi="Arial" w:cs="Arial"/>
                                      <w:sz w:val="16"/>
                                      <w:szCs w:val="16"/>
                                    </w:rPr>
                                    <w:t xml:space="preserve">And </w:t>
                                  </w:r>
                                  <w:r>
                                    <w:rPr>
                                      <w:rFonts w:ascii="Arial" w:hAnsi="Arial" w:cs="Arial"/>
                                      <w:spacing w:val="-6"/>
                                      <w:sz w:val="16"/>
                                      <w:szCs w:val="16"/>
                                    </w:rPr>
                                    <w:t>Ng</w:t>
                                  </w:r>
                                </w:p>
                              </w:tc>
                              <w:tc>
                                <w:tcPr>
                                  <w:tcW w:w="1000" w:type="dxa"/>
                                  <w:tcBorders>
                                    <w:top w:val="single" w:sz="12" w:space="0" w:color="000000"/>
                                    <w:left w:val="single" w:sz="12" w:space="0" w:color="000000"/>
                                    <w:bottom w:val="single" w:sz="12" w:space="0" w:color="000000"/>
                                    <w:right w:val="single" w:sz="12" w:space="0" w:color="000000"/>
                                  </w:tcBorders>
                                </w:tcPr>
                                <w:p w14:paraId="0CCF2EB9" w14:textId="77777777" w:rsidR="00761E7F" w:rsidRDefault="00761E7F">
                                  <w:pPr>
                                    <w:pStyle w:val="TableParagraph"/>
                                    <w:kinsoku w:val="0"/>
                                    <w:overflowPunct w:val="0"/>
                                    <w:spacing w:before="5"/>
                                    <w:rPr>
                                      <w:rFonts w:ascii="Arial" w:hAnsi="Arial" w:cs="Arial"/>
                                      <w:b/>
                                      <w:bCs/>
                                      <w:sz w:val="17"/>
                                      <w:szCs w:val="17"/>
                                    </w:rPr>
                                  </w:pPr>
                                </w:p>
                                <w:p w14:paraId="0340284A" w14:textId="77777777" w:rsidR="00761E7F" w:rsidRDefault="00761E7F">
                                  <w:pPr>
                                    <w:pStyle w:val="TableParagraph"/>
                                    <w:kinsoku w:val="0"/>
                                    <w:overflowPunct w:val="0"/>
                                    <w:spacing w:line="208" w:lineRule="auto"/>
                                    <w:rPr>
                                      <w:rFonts w:ascii="Arial" w:hAnsi="Arial" w:cs="Arial"/>
                                      <w:spacing w:val="-2"/>
                                      <w:sz w:val="16"/>
                                      <w:szCs w:val="16"/>
                                    </w:rPr>
                                  </w:pPr>
                                  <w:proofErr w:type="spellStart"/>
                                  <w:r>
                                    <w:rPr>
                                      <w:rFonts w:ascii="Arial" w:hAnsi="Arial" w:cs="Arial"/>
                                      <w:spacing w:val="-2"/>
                                      <w:sz w:val="16"/>
                                      <w:szCs w:val="16"/>
                                    </w:rPr>
                                    <w:t>Disambigu</w:t>
                                  </w:r>
                                  <w:proofErr w:type="spellEnd"/>
                                  <w:r>
                                    <w:rPr>
                                      <w:rFonts w:ascii="Arial" w:hAnsi="Arial" w:cs="Arial"/>
                                      <w:spacing w:val="-2"/>
                                      <w:sz w:val="16"/>
                                      <w:szCs w:val="16"/>
                                    </w:rPr>
                                    <w:t xml:space="preserve"> </w:t>
                                  </w:r>
                                  <w:proofErr w:type="spellStart"/>
                                  <w:r>
                                    <w:rPr>
                                      <w:rFonts w:ascii="Arial" w:hAnsi="Arial" w:cs="Arial"/>
                                      <w:spacing w:val="-2"/>
                                      <w:sz w:val="16"/>
                                      <w:szCs w:val="16"/>
                                    </w:rPr>
                                    <w:t>ation</w:t>
                                  </w:r>
                                  <w:proofErr w:type="spellEnd"/>
                                </w:p>
                              </w:tc>
                              <w:tc>
                                <w:tcPr>
                                  <w:tcW w:w="1000" w:type="dxa"/>
                                  <w:tcBorders>
                                    <w:top w:val="single" w:sz="12" w:space="0" w:color="000000"/>
                                    <w:left w:val="single" w:sz="12" w:space="0" w:color="000000"/>
                                    <w:bottom w:val="single" w:sz="12" w:space="0" w:color="000000"/>
                                    <w:right w:val="single" w:sz="12" w:space="0" w:color="000000"/>
                                  </w:tcBorders>
                                </w:tcPr>
                                <w:p w14:paraId="4F564394" w14:textId="77777777" w:rsidR="00761E7F" w:rsidRDefault="00761E7F">
                                  <w:pPr>
                                    <w:pStyle w:val="TableParagraph"/>
                                    <w:kinsoku w:val="0"/>
                                    <w:overflowPunct w:val="0"/>
                                    <w:spacing w:before="5"/>
                                    <w:rPr>
                                      <w:rFonts w:ascii="Arial" w:hAnsi="Arial" w:cs="Arial"/>
                                      <w:b/>
                                      <w:bCs/>
                                      <w:sz w:val="17"/>
                                      <w:szCs w:val="17"/>
                                    </w:rPr>
                                  </w:pPr>
                                </w:p>
                                <w:p w14:paraId="3B6B669B" w14:textId="77777777" w:rsidR="00761E7F" w:rsidRDefault="00761E7F">
                                  <w:pPr>
                                    <w:pStyle w:val="TableParagraph"/>
                                    <w:kinsoku w:val="0"/>
                                    <w:overflowPunct w:val="0"/>
                                    <w:spacing w:line="208" w:lineRule="auto"/>
                                    <w:ind w:right="106"/>
                                    <w:rPr>
                                      <w:rFonts w:ascii="Arial" w:hAnsi="Arial" w:cs="Arial"/>
                                      <w:spacing w:val="-4"/>
                                      <w:sz w:val="16"/>
                                      <w:szCs w:val="16"/>
                                    </w:rPr>
                                  </w:pPr>
                                  <w:r>
                                    <w:rPr>
                                      <w:rFonts w:ascii="Arial" w:hAnsi="Arial" w:cs="Arial"/>
                                      <w:spacing w:val="-2"/>
                                      <w:sz w:val="16"/>
                                      <w:szCs w:val="16"/>
                                    </w:rPr>
                                    <w:t xml:space="preserve">Codebook </w:t>
                                  </w:r>
                                  <w:r>
                                    <w:rPr>
                                      <w:rFonts w:ascii="Arial" w:hAnsi="Arial" w:cs="Arial"/>
                                      <w:spacing w:val="-4"/>
                                      <w:sz w:val="16"/>
                                      <w:szCs w:val="16"/>
                                    </w:rPr>
                                    <w:t>Size</w:t>
                                  </w:r>
                                </w:p>
                              </w:tc>
                              <w:tc>
                                <w:tcPr>
                                  <w:tcW w:w="1001" w:type="dxa"/>
                                  <w:tcBorders>
                                    <w:top w:val="single" w:sz="12" w:space="0" w:color="000000"/>
                                    <w:left w:val="single" w:sz="12" w:space="0" w:color="000000"/>
                                    <w:bottom w:val="single" w:sz="12" w:space="0" w:color="000000"/>
                                    <w:right w:val="single" w:sz="12" w:space="0" w:color="000000"/>
                                  </w:tcBorders>
                                </w:tcPr>
                                <w:p w14:paraId="224C2333" w14:textId="77777777" w:rsidR="00761E7F" w:rsidRDefault="00761E7F">
                                  <w:pPr>
                                    <w:pStyle w:val="TableParagraph"/>
                                    <w:kinsoku w:val="0"/>
                                    <w:overflowPunct w:val="0"/>
                                    <w:spacing w:before="7"/>
                                    <w:rPr>
                                      <w:rFonts w:ascii="Arial" w:hAnsi="Arial" w:cs="Arial"/>
                                      <w:b/>
                                      <w:bCs/>
                                      <w:sz w:val="22"/>
                                      <w:szCs w:val="22"/>
                                    </w:rPr>
                                  </w:pPr>
                                </w:p>
                                <w:p w14:paraId="5DEF1BAA" w14:textId="77777777" w:rsidR="00761E7F" w:rsidRDefault="00761E7F">
                                  <w:pPr>
                                    <w:pStyle w:val="TableParagraph"/>
                                    <w:kinsoku w:val="0"/>
                                    <w:overflowPunct w:val="0"/>
                                    <w:rPr>
                                      <w:rFonts w:ascii="Arial" w:hAnsi="Arial" w:cs="Arial"/>
                                      <w:spacing w:val="-2"/>
                                      <w:sz w:val="16"/>
                                      <w:szCs w:val="16"/>
                                    </w:rPr>
                                  </w:pPr>
                                  <w:r>
                                    <w:rPr>
                                      <w:rFonts w:ascii="Arial" w:hAnsi="Arial" w:cs="Arial"/>
                                      <w:spacing w:val="-2"/>
                                      <w:sz w:val="16"/>
                                      <w:szCs w:val="16"/>
                                    </w:rPr>
                                    <w:t>Reserved</w:t>
                                  </w:r>
                                </w:p>
                              </w:tc>
                            </w:tr>
                          </w:tbl>
                          <w:p w14:paraId="17D5F92F" w14:textId="77777777" w:rsidR="00761E7F" w:rsidRDefault="00761E7F" w:rsidP="006D13A1">
                            <w:pPr>
                              <w:pStyle w:val="af5"/>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C4AC1D" id="Text Box 32" o:spid="_x0000_s1029" type="#_x0000_t202" style="position:absolute;left:0;text-align:left;margin-left:121.2pt;margin-top:19.35pt;width:401.3pt;height:38.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" o:allowincell="f" filled="f" stroked="f">
                <v:textbox inset="0,0,0,0">
                  <w:txbxContent>
                    <w:tbl>
                      <w:tblPr>
                        <w:tblW w:w="0" w:type="auto"/>
                        <w:tblInd w:w="15" w:type="dxa"/>
                        <w:tblLayout w:type="fixed"/>
                        <w:tblCellMar>
                          <w:left w:w="0" w:type="dxa"/>
                          <w:right w:w="0" w:type="dxa"/>
                        </w:tblCellMar>
                        <w:tblLook w:val="0000" w:firstRow="0" w:lastRow="0" w:firstColumn="0" w:lastColumn="0" w:noHBand="0" w:noVBand="0"/>
                      </w:tblPr>
                      <w:tblGrid>
                        <w:gridCol w:w="1000"/>
                        <w:gridCol w:w="1001"/>
                        <w:gridCol w:w="1000"/>
                        <w:gridCol w:w="1000"/>
                        <w:gridCol w:w="1001"/>
                        <w:gridCol w:w="1000"/>
                        <w:gridCol w:w="1000"/>
                        <w:gridCol w:w="1001"/>
                      </w:tblGrid>
                      <w:tr w:rsidR="00761E7F" w14:paraId="3905352E" w14:textId="77777777">
                        <w:trPr>
                          <w:trHeight w:val="710"/>
                        </w:trPr>
                        <w:tc>
                          <w:tcPr>
                            <w:tcW w:w="1000" w:type="dxa"/>
                            <w:tcBorders>
                              <w:top w:val="single" w:sz="12" w:space="0" w:color="000000"/>
                              <w:left w:val="single" w:sz="12" w:space="0" w:color="000000"/>
                              <w:bottom w:val="single" w:sz="12" w:space="0" w:color="000000"/>
                              <w:right w:val="single" w:sz="12" w:space="0" w:color="000000"/>
                            </w:tcBorders>
                          </w:tcPr>
                          <w:p w14:paraId="15CEB3C6" w14:textId="77777777" w:rsidR="00761E7F" w:rsidRDefault="00761E7F">
                            <w:pPr>
                              <w:pStyle w:val="TableParagraph"/>
                              <w:kinsoku w:val="0"/>
                              <w:overflowPunct w:val="0"/>
                              <w:spacing w:before="7"/>
                              <w:rPr>
                                <w:rFonts w:ascii="Arial" w:hAnsi="Arial" w:cs="Arial"/>
                                <w:b/>
                                <w:bCs/>
                                <w:sz w:val="22"/>
                                <w:szCs w:val="22"/>
                              </w:rPr>
                            </w:pPr>
                          </w:p>
                          <w:p w14:paraId="35D37132" w14:textId="77777777" w:rsidR="00761E7F" w:rsidRDefault="00761E7F">
                            <w:pPr>
                              <w:pStyle w:val="TableParagraph"/>
                              <w:kinsoku w:val="0"/>
                              <w:overflowPunct w:val="0"/>
                              <w:rPr>
                                <w:rFonts w:ascii="Arial" w:hAnsi="Arial" w:cs="Arial"/>
                                <w:spacing w:val="-2"/>
                                <w:sz w:val="16"/>
                                <w:szCs w:val="16"/>
                              </w:rPr>
                            </w:pPr>
                            <w:r>
                              <w:rPr>
                                <w:rFonts w:ascii="Arial" w:hAnsi="Arial" w:cs="Arial"/>
                                <w:spacing w:val="-2"/>
                                <w:sz w:val="16"/>
                                <w:szCs w:val="16"/>
                              </w:rPr>
                              <w:t>AID11</w:t>
                            </w:r>
                          </w:p>
                        </w:tc>
                        <w:tc>
                          <w:tcPr>
                            <w:tcW w:w="1001" w:type="dxa"/>
                            <w:tcBorders>
                              <w:top w:val="single" w:sz="12" w:space="0" w:color="000000"/>
                              <w:left w:val="single" w:sz="12" w:space="0" w:color="000000"/>
                              <w:bottom w:val="single" w:sz="12" w:space="0" w:color="000000"/>
                              <w:right w:val="single" w:sz="12" w:space="0" w:color="000000"/>
                            </w:tcBorders>
                          </w:tcPr>
                          <w:p w14:paraId="0BAA62D5" w14:textId="77777777" w:rsidR="00761E7F" w:rsidRDefault="00761E7F">
                            <w:pPr>
                              <w:pStyle w:val="TableParagraph"/>
                              <w:kinsoku w:val="0"/>
                              <w:overflowPunct w:val="0"/>
                              <w:spacing w:before="5"/>
                              <w:rPr>
                                <w:rFonts w:ascii="Arial" w:hAnsi="Arial" w:cs="Arial"/>
                                <w:b/>
                                <w:bCs/>
                                <w:sz w:val="17"/>
                                <w:szCs w:val="17"/>
                              </w:rPr>
                            </w:pPr>
                          </w:p>
                          <w:p w14:paraId="229E4CCA" w14:textId="77777777" w:rsidR="00761E7F" w:rsidRDefault="00761E7F">
                            <w:pPr>
                              <w:pStyle w:val="TableParagraph"/>
                              <w:kinsoku w:val="0"/>
                              <w:overflowPunct w:val="0"/>
                              <w:spacing w:line="208" w:lineRule="auto"/>
                              <w:rPr>
                                <w:rFonts w:ascii="Arial" w:hAnsi="Arial" w:cs="Arial"/>
                                <w:spacing w:val="-4"/>
                                <w:sz w:val="16"/>
                                <w:szCs w:val="16"/>
                              </w:rPr>
                            </w:pPr>
                            <w:r>
                              <w:rPr>
                                <w:rFonts w:ascii="Arial" w:hAnsi="Arial" w:cs="Arial"/>
                                <w:spacing w:val="-2"/>
                                <w:sz w:val="16"/>
                                <w:szCs w:val="16"/>
                              </w:rPr>
                              <w:t>Partial</w:t>
                            </w:r>
                            <w:r>
                              <w:rPr>
                                <w:rFonts w:ascii="Arial" w:hAnsi="Arial" w:cs="Arial"/>
                                <w:spacing w:val="-22"/>
                                <w:sz w:val="16"/>
                                <w:szCs w:val="16"/>
                              </w:rPr>
                              <w:t xml:space="preserve"> </w:t>
                            </w:r>
                            <w:r>
                              <w:rPr>
                                <w:rFonts w:ascii="Arial" w:hAnsi="Arial" w:cs="Arial"/>
                                <w:spacing w:val="-2"/>
                                <w:sz w:val="16"/>
                                <w:szCs w:val="16"/>
                              </w:rPr>
                              <w:t xml:space="preserve">BW </w:t>
                            </w:r>
                            <w:r>
                              <w:rPr>
                                <w:rFonts w:ascii="Arial" w:hAnsi="Arial" w:cs="Arial"/>
                                <w:spacing w:val="-4"/>
                                <w:sz w:val="16"/>
                                <w:szCs w:val="16"/>
                              </w:rPr>
                              <w:t>Info</w:t>
                            </w:r>
                          </w:p>
                        </w:tc>
                        <w:tc>
                          <w:tcPr>
                            <w:tcW w:w="1000" w:type="dxa"/>
                            <w:tcBorders>
                              <w:top w:val="single" w:sz="12" w:space="0" w:color="000000"/>
                              <w:left w:val="single" w:sz="12" w:space="0" w:color="000000"/>
                              <w:bottom w:val="single" w:sz="12" w:space="0" w:color="000000"/>
                              <w:right w:val="single" w:sz="12" w:space="0" w:color="000000"/>
                            </w:tcBorders>
                          </w:tcPr>
                          <w:p w14:paraId="2DF498D5" w14:textId="77777777" w:rsidR="00761E7F" w:rsidRDefault="00761E7F">
                            <w:pPr>
                              <w:pStyle w:val="TableParagraph"/>
                              <w:kinsoku w:val="0"/>
                              <w:overflowPunct w:val="0"/>
                              <w:spacing w:before="7"/>
                              <w:rPr>
                                <w:rFonts w:ascii="Arial" w:hAnsi="Arial" w:cs="Arial"/>
                                <w:b/>
                                <w:bCs/>
                                <w:sz w:val="22"/>
                                <w:szCs w:val="22"/>
                              </w:rPr>
                            </w:pPr>
                          </w:p>
                          <w:p w14:paraId="1B97E6BE" w14:textId="77777777" w:rsidR="00761E7F" w:rsidRDefault="00761E7F">
                            <w:pPr>
                              <w:pStyle w:val="TableParagraph"/>
                              <w:kinsoku w:val="0"/>
                              <w:overflowPunct w:val="0"/>
                              <w:rPr>
                                <w:rFonts w:ascii="Arial" w:hAnsi="Arial" w:cs="Arial"/>
                                <w:spacing w:val="-2"/>
                                <w:sz w:val="16"/>
                                <w:szCs w:val="16"/>
                              </w:rPr>
                            </w:pPr>
                            <w:r>
                              <w:rPr>
                                <w:rFonts w:ascii="Arial" w:hAnsi="Arial" w:cs="Arial"/>
                                <w:spacing w:val="-2"/>
                                <w:sz w:val="16"/>
                                <w:szCs w:val="16"/>
                              </w:rPr>
                              <w:t>Reserved</w:t>
                            </w:r>
                          </w:p>
                        </w:tc>
                        <w:tc>
                          <w:tcPr>
                            <w:tcW w:w="1000" w:type="dxa"/>
                            <w:tcBorders>
                              <w:top w:val="single" w:sz="12" w:space="0" w:color="000000"/>
                              <w:left w:val="single" w:sz="12" w:space="0" w:color="000000"/>
                              <w:bottom w:val="single" w:sz="12" w:space="0" w:color="000000"/>
                              <w:right w:val="single" w:sz="12" w:space="0" w:color="000000"/>
                            </w:tcBorders>
                          </w:tcPr>
                          <w:p w14:paraId="2D7BC5D1" w14:textId="77777777" w:rsidR="00761E7F" w:rsidRDefault="00761E7F">
                            <w:pPr>
                              <w:pStyle w:val="TableParagraph"/>
                              <w:kinsoku w:val="0"/>
                              <w:overflowPunct w:val="0"/>
                              <w:spacing w:before="7"/>
                              <w:rPr>
                                <w:rFonts w:ascii="Arial" w:hAnsi="Arial" w:cs="Arial"/>
                                <w:b/>
                                <w:bCs/>
                                <w:sz w:val="22"/>
                                <w:szCs w:val="22"/>
                              </w:rPr>
                            </w:pPr>
                          </w:p>
                          <w:p w14:paraId="00609EA6" w14:textId="77777777" w:rsidR="00761E7F" w:rsidRDefault="00761E7F">
                            <w:pPr>
                              <w:pStyle w:val="TableParagraph"/>
                              <w:kinsoku w:val="0"/>
                              <w:overflowPunct w:val="0"/>
                              <w:rPr>
                                <w:rFonts w:ascii="Arial" w:hAnsi="Arial" w:cs="Arial"/>
                                <w:spacing w:val="-2"/>
                                <w:sz w:val="16"/>
                                <w:szCs w:val="16"/>
                              </w:rPr>
                            </w:pPr>
                            <w:proofErr w:type="spellStart"/>
                            <w:r>
                              <w:rPr>
                                <w:rFonts w:ascii="Arial" w:hAnsi="Arial" w:cs="Arial"/>
                                <w:sz w:val="16"/>
                                <w:szCs w:val="16"/>
                              </w:rPr>
                              <w:t>Nc</w:t>
                            </w:r>
                            <w:proofErr w:type="spellEnd"/>
                            <w:r>
                              <w:rPr>
                                <w:rFonts w:ascii="Arial" w:hAnsi="Arial" w:cs="Arial"/>
                                <w:spacing w:val="-2"/>
                                <w:sz w:val="16"/>
                                <w:szCs w:val="16"/>
                              </w:rPr>
                              <w:t xml:space="preserve"> Index</w:t>
                            </w:r>
                          </w:p>
                        </w:tc>
                        <w:tc>
                          <w:tcPr>
                            <w:tcW w:w="1001" w:type="dxa"/>
                            <w:tcBorders>
                              <w:top w:val="single" w:sz="12" w:space="0" w:color="000000"/>
                              <w:left w:val="single" w:sz="12" w:space="0" w:color="000000"/>
                              <w:bottom w:val="single" w:sz="12" w:space="0" w:color="000000"/>
                              <w:right w:val="single" w:sz="12" w:space="0" w:color="000000"/>
                            </w:tcBorders>
                          </w:tcPr>
                          <w:p w14:paraId="15B2F0DE" w14:textId="77777777" w:rsidR="00761E7F" w:rsidRDefault="00761E7F">
                            <w:pPr>
                              <w:pStyle w:val="TableParagraph"/>
                              <w:kinsoku w:val="0"/>
                              <w:overflowPunct w:val="0"/>
                              <w:spacing w:before="120" w:line="208" w:lineRule="auto"/>
                              <w:ind w:right="111"/>
                              <w:jc w:val="center"/>
                              <w:rPr>
                                <w:rFonts w:ascii="Arial" w:hAnsi="Arial" w:cs="Arial"/>
                                <w:spacing w:val="-6"/>
                                <w:sz w:val="16"/>
                                <w:szCs w:val="16"/>
                              </w:rPr>
                            </w:pPr>
                            <w:r>
                              <w:rPr>
                                <w:rFonts w:ascii="Arial" w:hAnsi="Arial" w:cs="Arial"/>
                                <w:spacing w:val="-2"/>
                                <w:sz w:val="16"/>
                                <w:szCs w:val="16"/>
                              </w:rPr>
                              <w:t xml:space="preserve">Feedback </w:t>
                            </w:r>
                            <w:r>
                              <w:rPr>
                                <w:rFonts w:ascii="Arial" w:hAnsi="Arial" w:cs="Arial"/>
                                <w:sz w:val="16"/>
                                <w:szCs w:val="16"/>
                              </w:rPr>
                              <w:t>Type</w:t>
                            </w:r>
                            <w:r>
                              <w:rPr>
                                <w:rFonts w:ascii="Arial" w:hAnsi="Arial" w:cs="Arial"/>
                                <w:spacing w:val="-12"/>
                                <w:sz w:val="16"/>
                                <w:szCs w:val="16"/>
                              </w:rPr>
                              <w:t xml:space="preserve"> </w:t>
                            </w:r>
                            <w:r>
                              <w:rPr>
                                <w:rFonts w:ascii="Arial" w:hAnsi="Arial" w:cs="Arial"/>
                                <w:sz w:val="16"/>
                                <w:szCs w:val="16"/>
                              </w:rPr>
                              <w:t xml:space="preserve">And </w:t>
                            </w:r>
                            <w:r>
                              <w:rPr>
                                <w:rFonts w:ascii="Arial" w:hAnsi="Arial" w:cs="Arial"/>
                                <w:spacing w:val="-6"/>
                                <w:sz w:val="16"/>
                                <w:szCs w:val="16"/>
                              </w:rPr>
                              <w:t>Ng</w:t>
                            </w:r>
                          </w:p>
                        </w:tc>
                        <w:tc>
                          <w:tcPr>
                            <w:tcW w:w="1000" w:type="dxa"/>
                            <w:tcBorders>
                              <w:top w:val="single" w:sz="12" w:space="0" w:color="000000"/>
                              <w:left w:val="single" w:sz="12" w:space="0" w:color="000000"/>
                              <w:bottom w:val="single" w:sz="12" w:space="0" w:color="000000"/>
                              <w:right w:val="single" w:sz="12" w:space="0" w:color="000000"/>
                            </w:tcBorders>
                          </w:tcPr>
                          <w:p w14:paraId="0CCF2EB9" w14:textId="77777777" w:rsidR="00761E7F" w:rsidRDefault="00761E7F">
                            <w:pPr>
                              <w:pStyle w:val="TableParagraph"/>
                              <w:kinsoku w:val="0"/>
                              <w:overflowPunct w:val="0"/>
                              <w:spacing w:before="5"/>
                              <w:rPr>
                                <w:rFonts w:ascii="Arial" w:hAnsi="Arial" w:cs="Arial"/>
                                <w:b/>
                                <w:bCs/>
                                <w:sz w:val="17"/>
                                <w:szCs w:val="17"/>
                              </w:rPr>
                            </w:pPr>
                          </w:p>
                          <w:p w14:paraId="0340284A" w14:textId="77777777" w:rsidR="00761E7F" w:rsidRDefault="00761E7F">
                            <w:pPr>
                              <w:pStyle w:val="TableParagraph"/>
                              <w:kinsoku w:val="0"/>
                              <w:overflowPunct w:val="0"/>
                              <w:spacing w:line="208" w:lineRule="auto"/>
                              <w:rPr>
                                <w:rFonts w:ascii="Arial" w:hAnsi="Arial" w:cs="Arial"/>
                                <w:spacing w:val="-2"/>
                                <w:sz w:val="16"/>
                                <w:szCs w:val="16"/>
                              </w:rPr>
                            </w:pPr>
                            <w:proofErr w:type="spellStart"/>
                            <w:r>
                              <w:rPr>
                                <w:rFonts w:ascii="Arial" w:hAnsi="Arial" w:cs="Arial"/>
                                <w:spacing w:val="-2"/>
                                <w:sz w:val="16"/>
                                <w:szCs w:val="16"/>
                              </w:rPr>
                              <w:t>Disambigu</w:t>
                            </w:r>
                            <w:proofErr w:type="spellEnd"/>
                            <w:r>
                              <w:rPr>
                                <w:rFonts w:ascii="Arial" w:hAnsi="Arial" w:cs="Arial"/>
                                <w:spacing w:val="-2"/>
                                <w:sz w:val="16"/>
                                <w:szCs w:val="16"/>
                              </w:rPr>
                              <w:t xml:space="preserve"> </w:t>
                            </w:r>
                            <w:proofErr w:type="spellStart"/>
                            <w:r>
                              <w:rPr>
                                <w:rFonts w:ascii="Arial" w:hAnsi="Arial" w:cs="Arial"/>
                                <w:spacing w:val="-2"/>
                                <w:sz w:val="16"/>
                                <w:szCs w:val="16"/>
                              </w:rPr>
                              <w:t>ation</w:t>
                            </w:r>
                            <w:proofErr w:type="spellEnd"/>
                          </w:p>
                        </w:tc>
                        <w:tc>
                          <w:tcPr>
                            <w:tcW w:w="1000" w:type="dxa"/>
                            <w:tcBorders>
                              <w:top w:val="single" w:sz="12" w:space="0" w:color="000000"/>
                              <w:left w:val="single" w:sz="12" w:space="0" w:color="000000"/>
                              <w:bottom w:val="single" w:sz="12" w:space="0" w:color="000000"/>
                              <w:right w:val="single" w:sz="12" w:space="0" w:color="000000"/>
                            </w:tcBorders>
                          </w:tcPr>
                          <w:p w14:paraId="4F564394" w14:textId="77777777" w:rsidR="00761E7F" w:rsidRDefault="00761E7F">
                            <w:pPr>
                              <w:pStyle w:val="TableParagraph"/>
                              <w:kinsoku w:val="0"/>
                              <w:overflowPunct w:val="0"/>
                              <w:spacing w:before="5"/>
                              <w:rPr>
                                <w:rFonts w:ascii="Arial" w:hAnsi="Arial" w:cs="Arial"/>
                                <w:b/>
                                <w:bCs/>
                                <w:sz w:val="17"/>
                                <w:szCs w:val="17"/>
                              </w:rPr>
                            </w:pPr>
                          </w:p>
                          <w:p w14:paraId="3B6B669B" w14:textId="77777777" w:rsidR="00761E7F" w:rsidRDefault="00761E7F">
                            <w:pPr>
                              <w:pStyle w:val="TableParagraph"/>
                              <w:kinsoku w:val="0"/>
                              <w:overflowPunct w:val="0"/>
                              <w:spacing w:line="208" w:lineRule="auto"/>
                              <w:ind w:right="106"/>
                              <w:rPr>
                                <w:rFonts w:ascii="Arial" w:hAnsi="Arial" w:cs="Arial"/>
                                <w:spacing w:val="-4"/>
                                <w:sz w:val="16"/>
                                <w:szCs w:val="16"/>
                              </w:rPr>
                            </w:pPr>
                            <w:r>
                              <w:rPr>
                                <w:rFonts w:ascii="Arial" w:hAnsi="Arial" w:cs="Arial"/>
                                <w:spacing w:val="-2"/>
                                <w:sz w:val="16"/>
                                <w:szCs w:val="16"/>
                              </w:rPr>
                              <w:t xml:space="preserve">Codebook </w:t>
                            </w:r>
                            <w:r>
                              <w:rPr>
                                <w:rFonts w:ascii="Arial" w:hAnsi="Arial" w:cs="Arial"/>
                                <w:spacing w:val="-4"/>
                                <w:sz w:val="16"/>
                                <w:szCs w:val="16"/>
                              </w:rPr>
                              <w:t>Size</w:t>
                            </w:r>
                          </w:p>
                        </w:tc>
                        <w:tc>
                          <w:tcPr>
                            <w:tcW w:w="1001" w:type="dxa"/>
                            <w:tcBorders>
                              <w:top w:val="single" w:sz="12" w:space="0" w:color="000000"/>
                              <w:left w:val="single" w:sz="12" w:space="0" w:color="000000"/>
                              <w:bottom w:val="single" w:sz="12" w:space="0" w:color="000000"/>
                              <w:right w:val="single" w:sz="12" w:space="0" w:color="000000"/>
                            </w:tcBorders>
                          </w:tcPr>
                          <w:p w14:paraId="224C2333" w14:textId="77777777" w:rsidR="00761E7F" w:rsidRDefault="00761E7F">
                            <w:pPr>
                              <w:pStyle w:val="TableParagraph"/>
                              <w:kinsoku w:val="0"/>
                              <w:overflowPunct w:val="0"/>
                              <w:spacing w:before="7"/>
                              <w:rPr>
                                <w:rFonts w:ascii="Arial" w:hAnsi="Arial" w:cs="Arial"/>
                                <w:b/>
                                <w:bCs/>
                                <w:sz w:val="22"/>
                                <w:szCs w:val="22"/>
                              </w:rPr>
                            </w:pPr>
                          </w:p>
                          <w:p w14:paraId="5DEF1BAA" w14:textId="77777777" w:rsidR="00761E7F" w:rsidRDefault="00761E7F">
                            <w:pPr>
                              <w:pStyle w:val="TableParagraph"/>
                              <w:kinsoku w:val="0"/>
                              <w:overflowPunct w:val="0"/>
                              <w:rPr>
                                <w:rFonts w:ascii="Arial" w:hAnsi="Arial" w:cs="Arial"/>
                                <w:spacing w:val="-2"/>
                                <w:sz w:val="16"/>
                                <w:szCs w:val="16"/>
                              </w:rPr>
                            </w:pPr>
                            <w:r>
                              <w:rPr>
                                <w:rFonts w:ascii="Arial" w:hAnsi="Arial" w:cs="Arial"/>
                                <w:spacing w:val="-2"/>
                                <w:sz w:val="16"/>
                                <w:szCs w:val="16"/>
                              </w:rPr>
                              <w:t>Reserved</w:t>
                            </w:r>
                          </w:p>
                        </w:tc>
                      </w:tr>
                    </w:tbl>
                    <w:p w14:paraId="17D5F92F" w14:textId="77777777" w:rsidR="00761E7F" w:rsidRDefault="00761E7F" w:rsidP="006D13A1">
                      <w:pPr>
                        <w:pStyle w:val="af5"/>
                        <w:kinsoku w:val="0"/>
                        <w:overflowPunct w:val="0"/>
                        <w:rPr>
                          <w:sz w:val="24"/>
                          <w:szCs w:val="24"/>
                        </w:rPr>
                      </w:pPr>
                    </w:p>
                  </w:txbxContent>
                </v:textbox>
                <w10:wrap anchorx="page"/>
              </v:shape>
            </w:pict>
          </mc:Fallback>
        </mc:AlternateContent>
      </w:r>
      <w:r w:rsidRPr="006D13A1">
        <w:rPr>
          <w:rFonts w:ascii="Arial" w:eastAsia="맑은 고딕" w:hAnsi="Arial" w:cs="Arial"/>
          <w:spacing w:val="-5"/>
          <w:sz w:val="16"/>
          <w:szCs w:val="16"/>
          <w:lang w:val="en-US" w:eastAsia="ko-KR"/>
        </w:rPr>
        <w:t>B0</w:t>
      </w:r>
      <w:r w:rsidRPr="006D13A1">
        <w:rPr>
          <w:rFonts w:ascii="Arial" w:eastAsia="맑은 고딕" w:hAnsi="Arial" w:cs="Arial"/>
          <w:sz w:val="16"/>
          <w:szCs w:val="16"/>
          <w:lang w:val="en-US" w:eastAsia="ko-KR"/>
        </w:rPr>
        <w:tab/>
      </w:r>
      <w:r w:rsidRPr="006D13A1">
        <w:rPr>
          <w:rFonts w:ascii="Arial" w:eastAsia="맑은 고딕" w:hAnsi="Arial" w:cs="Arial"/>
          <w:spacing w:val="-5"/>
          <w:sz w:val="16"/>
          <w:szCs w:val="16"/>
          <w:lang w:val="en-US" w:eastAsia="ko-KR"/>
        </w:rPr>
        <w:t>B10</w:t>
      </w:r>
      <w:r w:rsidRPr="006D13A1">
        <w:rPr>
          <w:rFonts w:ascii="Arial" w:eastAsia="맑은 고딕" w:hAnsi="Arial" w:cs="Arial"/>
          <w:sz w:val="16"/>
          <w:szCs w:val="16"/>
          <w:lang w:val="en-US" w:eastAsia="ko-KR"/>
        </w:rPr>
        <w:tab/>
      </w:r>
      <w:r w:rsidRPr="006D13A1">
        <w:rPr>
          <w:rFonts w:ascii="Arial" w:eastAsia="맑은 고딕" w:hAnsi="Arial" w:cs="Arial"/>
          <w:spacing w:val="-5"/>
          <w:sz w:val="16"/>
          <w:szCs w:val="16"/>
          <w:lang w:val="en-US" w:eastAsia="ko-KR"/>
        </w:rPr>
        <w:t>B11</w:t>
      </w:r>
      <w:r w:rsidRPr="006D13A1">
        <w:rPr>
          <w:rFonts w:ascii="Arial" w:eastAsia="맑은 고딕" w:hAnsi="Arial" w:cs="Arial"/>
          <w:sz w:val="16"/>
          <w:szCs w:val="16"/>
          <w:lang w:val="en-US" w:eastAsia="ko-KR"/>
        </w:rPr>
        <w:tab/>
      </w:r>
      <w:r w:rsidRPr="006D13A1">
        <w:rPr>
          <w:rFonts w:ascii="Arial" w:eastAsia="맑은 고딕" w:hAnsi="Arial" w:cs="Arial"/>
          <w:spacing w:val="-5"/>
          <w:sz w:val="16"/>
          <w:szCs w:val="16"/>
          <w:lang w:val="en-US" w:eastAsia="ko-KR"/>
        </w:rPr>
        <w:t>B19</w:t>
      </w:r>
      <w:r w:rsidRPr="006D13A1">
        <w:rPr>
          <w:rFonts w:ascii="Arial" w:eastAsia="맑은 고딕" w:hAnsi="Arial" w:cs="Arial"/>
          <w:sz w:val="16"/>
          <w:szCs w:val="16"/>
          <w:lang w:val="en-US" w:eastAsia="ko-KR"/>
        </w:rPr>
        <w:tab/>
      </w:r>
      <w:r w:rsidRPr="006D13A1">
        <w:rPr>
          <w:rFonts w:ascii="Arial" w:eastAsia="맑은 고딕" w:hAnsi="Arial" w:cs="Arial"/>
          <w:spacing w:val="-5"/>
          <w:sz w:val="16"/>
          <w:szCs w:val="16"/>
          <w:lang w:val="en-US" w:eastAsia="ko-KR"/>
        </w:rPr>
        <w:t>B20</w:t>
      </w:r>
      <w:r w:rsidRPr="006D13A1">
        <w:rPr>
          <w:rFonts w:ascii="Arial" w:eastAsia="맑은 고딕" w:hAnsi="Arial" w:cs="Arial"/>
          <w:sz w:val="16"/>
          <w:szCs w:val="16"/>
          <w:lang w:val="en-US" w:eastAsia="ko-KR"/>
        </w:rPr>
        <w:tab/>
      </w:r>
      <w:proofErr w:type="gramStart"/>
      <w:r w:rsidRPr="006D13A1">
        <w:rPr>
          <w:rFonts w:ascii="Arial" w:eastAsia="맑은 고딕" w:hAnsi="Arial" w:cs="Arial"/>
          <w:sz w:val="16"/>
          <w:szCs w:val="16"/>
          <w:lang w:val="en-US" w:eastAsia="ko-KR"/>
        </w:rPr>
        <w:t>B21</w:t>
      </w:r>
      <w:r w:rsidRPr="006D13A1">
        <w:rPr>
          <w:rFonts w:ascii="Arial" w:eastAsia="맑은 고딕" w:hAnsi="Arial" w:cs="Arial"/>
          <w:spacing w:val="49"/>
          <w:sz w:val="16"/>
          <w:szCs w:val="16"/>
          <w:lang w:val="en-US" w:eastAsia="ko-KR"/>
        </w:rPr>
        <w:t xml:space="preserve">  </w:t>
      </w:r>
      <w:r w:rsidRPr="006D13A1">
        <w:rPr>
          <w:rFonts w:ascii="Arial" w:eastAsia="맑은 고딕" w:hAnsi="Arial" w:cs="Arial"/>
          <w:spacing w:val="-5"/>
          <w:sz w:val="16"/>
          <w:szCs w:val="16"/>
          <w:lang w:val="en-US" w:eastAsia="ko-KR"/>
        </w:rPr>
        <w:t>B24</w:t>
      </w:r>
      <w:proofErr w:type="gramEnd"/>
      <w:r w:rsidRPr="006D13A1">
        <w:rPr>
          <w:rFonts w:ascii="Arial" w:eastAsia="맑은 고딕" w:hAnsi="Arial" w:cs="Arial"/>
          <w:sz w:val="16"/>
          <w:szCs w:val="16"/>
          <w:lang w:val="en-US" w:eastAsia="ko-KR"/>
        </w:rPr>
        <w:tab/>
        <w:t>B25</w:t>
      </w:r>
      <w:r w:rsidRPr="006D13A1">
        <w:rPr>
          <w:rFonts w:ascii="Arial" w:eastAsia="맑은 고딕" w:hAnsi="Arial" w:cs="Arial"/>
          <w:spacing w:val="49"/>
          <w:sz w:val="16"/>
          <w:szCs w:val="16"/>
          <w:lang w:val="en-US" w:eastAsia="ko-KR"/>
        </w:rPr>
        <w:t xml:space="preserve">  </w:t>
      </w:r>
      <w:r w:rsidRPr="006D13A1">
        <w:rPr>
          <w:rFonts w:ascii="Arial" w:eastAsia="맑은 고딕" w:hAnsi="Arial" w:cs="Arial"/>
          <w:spacing w:val="-5"/>
          <w:sz w:val="16"/>
          <w:szCs w:val="16"/>
          <w:lang w:val="en-US" w:eastAsia="ko-KR"/>
        </w:rPr>
        <w:t>B26</w:t>
      </w:r>
      <w:r w:rsidRPr="006D13A1">
        <w:rPr>
          <w:rFonts w:ascii="Arial" w:eastAsia="맑은 고딕" w:hAnsi="Arial" w:cs="Arial"/>
          <w:sz w:val="16"/>
          <w:szCs w:val="16"/>
          <w:lang w:val="en-US" w:eastAsia="ko-KR"/>
        </w:rPr>
        <w:tab/>
      </w:r>
      <w:r w:rsidRPr="006D13A1">
        <w:rPr>
          <w:rFonts w:ascii="Arial" w:eastAsia="맑은 고딕" w:hAnsi="Arial" w:cs="Arial"/>
          <w:spacing w:val="-5"/>
          <w:sz w:val="16"/>
          <w:szCs w:val="16"/>
          <w:lang w:val="en-US" w:eastAsia="ko-KR"/>
        </w:rPr>
        <w:t>B27</w:t>
      </w:r>
      <w:r w:rsidRPr="006D13A1">
        <w:rPr>
          <w:rFonts w:ascii="Arial" w:eastAsia="맑은 고딕" w:hAnsi="Arial" w:cs="Arial"/>
          <w:sz w:val="16"/>
          <w:szCs w:val="16"/>
          <w:lang w:val="en-US" w:eastAsia="ko-KR"/>
        </w:rPr>
        <w:tab/>
      </w:r>
      <w:r w:rsidRPr="006D13A1">
        <w:rPr>
          <w:rFonts w:ascii="Arial" w:eastAsia="맑은 고딕" w:hAnsi="Arial" w:cs="Arial"/>
          <w:spacing w:val="-5"/>
          <w:sz w:val="16"/>
          <w:szCs w:val="16"/>
          <w:lang w:val="en-US" w:eastAsia="ko-KR"/>
        </w:rPr>
        <w:t>B28</w:t>
      </w:r>
      <w:r w:rsidRPr="006D13A1">
        <w:rPr>
          <w:rFonts w:ascii="Arial" w:eastAsia="맑은 고딕" w:hAnsi="Arial" w:cs="Arial"/>
          <w:sz w:val="16"/>
          <w:szCs w:val="16"/>
          <w:lang w:val="en-US" w:eastAsia="ko-KR"/>
        </w:rPr>
        <w:tab/>
        <w:t>B29</w:t>
      </w:r>
      <w:r w:rsidRPr="006D13A1">
        <w:rPr>
          <w:rFonts w:ascii="Arial" w:eastAsia="맑은 고딕" w:hAnsi="Arial" w:cs="Arial"/>
          <w:spacing w:val="49"/>
          <w:sz w:val="16"/>
          <w:szCs w:val="16"/>
          <w:lang w:val="en-US" w:eastAsia="ko-KR"/>
        </w:rPr>
        <w:t xml:space="preserve">  </w:t>
      </w:r>
      <w:r w:rsidRPr="006D13A1">
        <w:rPr>
          <w:rFonts w:ascii="Arial" w:eastAsia="맑은 고딕" w:hAnsi="Arial" w:cs="Arial"/>
          <w:spacing w:val="-5"/>
          <w:sz w:val="16"/>
          <w:szCs w:val="16"/>
          <w:lang w:val="en-US" w:eastAsia="ko-KR"/>
        </w:rPr>
        <w:t>B31</w:t>
      </w:r>
    </w:p>
    <w:p w14:paraId="552C2696" w14:textId="77777777" w:rsidR="006D13A1" w:rsidRPr="006D13A1" w:rsidRDefault="006D13A1" w:rsidP="00BA0157">
      <w:pPr>
        <w:widowControl w:val="0"/>
        <w:tabs>
          <w:tab w:val="left" w:pos="2052"/>
          <w:tab w:val="left" w:pos="3091"/>
          <w:tab w:val="left" w:pos="4091"/>
          <w:tab w:val="left" w:pos="5092"/>
          <w:tab w:val="left" w:pos="6091"/>
          <w:tab w:val="left" w:pos="7091"/>
          <w:tab w:val="left" w:pos="8091"/>
          <w:tab w:val="right" w:pos="9180"/>
        </w:tabs>
        <w:kinsoku w:val="0"/>
        <w:overflowPunct w:val="0"/>
        <w:autoSpaceDE w:val="0"/>
        <w:autoSpaceDN w:val="0"/>
        <w:adjustRightInd w:val="0"/>
        <w:spacing w:before="976"/>
        <w:ind w:firstLine="1185"/>
        <w:rPr>
          <w:rFonts w:ascii="Arial" w:eastAsia="맑은 고딕" w:hAnsi="Arial" w:cs="Arial"/>
          <w:spacing w:val="-10"/>
          <w:sz w:val="16"/>
          <w:szCs w:val="16"/>
          <w:lang w:val="en-US" w:eastAsia="ko-KR"/>
        </w:rPr>
      </w:pPr>
      <w:r w:rsidRPr="006D13A1">
        <w:rPr>
          <w:rFonts w:ascii="Arial" w:eastAsia="맑은 고딕" w:hAnsi="Arial" w:cs="Arial"/>
          <w:spacing w:val="-2"/>
          <w:sz w:val="16"/>
          <w:szCs w:val="16"/>
          <w:lang w:val="en-US" w:eastAsia="ko-KR"/>
        </w:rPr>
        <w:t>Bits:</w:t>
      </w:r>
      <w:r w:rsidRPr="006D13A1">
        <w:rPr>
          <w:rFonts w:ascii="Arial" w:eastAsia="맑은 고딕" w:hAnsi="Arial" w:cs="Arial"/>
          <w:sz w:val="16"/>
          <w:szCs w:val="16"/>
          <w:lang w:val="en-US" w:eastAsia="ko-KR"/>
        </w:rPr>
        <w:tab/>
      </w:r>
      <w:r w:rsidRPr="006D13A1">
        <w:rPr>
          <w:rFonts w:ascii="Arial" w:eastAsia="맑은 고딕" w:hAnsi="Arial" w:cs="Arial"/>
          <w:spacing w:val="-5"/>
          <w:sz w:val="16"/>
          <w:szCs w:val="16"/>
          <w:lang w:val="en-US" w:eastAsia="ko-KR"/>
        </w:rPr>
        <w:t>11</w:t>
      </w:r>
      <w:r w:rsidRPr="006D13A1">
        <w:rPr>
          <w:rFonts w:ascii="Arial" w:eastAsia="맑은 고딕" w:hAnsi="Arial" w:cs="Arial"/>
          <w:sz w:val="16"/>
          <w:szCs w:val="16"/>
          <w:lang w:val="en-US" w:eastAsia="ko-KR"/>
        </w:rPr>
        <w:tab/>
      </w:r>
      <w:r w:rsidRPr="006D13A1">
        <w:rPr>
          <w:rFonts w:ascii="Arial" w:eastAsia="맑은 고딕" w:hAnsi="Arial" w:cs="Arial"/>
          <w:spacing w:val="-10"/>
          <w:sz w:val="16"/>
          <w:szCs w:val="16"/>
          <w:lang w:val="en-US" w:eastAsia="ko-KR"/>
        </w:rPr>
        <w:t>9</w:t>
      </w:r>
      <w:r w:rsidRPr="006D13A1">
        <w:rPr>
          <w:rFonts w:ascii="Arial" w:eastAsia="맑은 고딕" w:hAnsi="Arial" w:cs="Arial"/>
          <w:sz w:val="16"/>
          <w:szCs w:val="16"/>
          <w:lang w:val="en-US" w:eastAsia="ko-KR"/>
        </w:rPr>
        <w:tab/>
      </w:r>
      <w:r w:rsidRPr="006D13A1">
        <w:rPr>
          <w:rFonts w:ascii="Arial" w:eastAsia="맑은 고딕" w:hAnsi="Arial" w:cs="Arial"/>
          <w:spacing w:val="-10"/>
          <w:sz w:val="16"/>
          <w:szCs w:val="16"/>
          <w:lang w:val="en-US" w:eastAsia="ko-KR"/>
        </w:rPr>
        <w:t>1</w:t>
      </w:r>
      <w:r w:rsidRPr="006D13A1">
        <w:rPr>
          <w:rFonts w:ascii="Arial" w:eastAsia="맑은 고딕" w:hAnsi="Arial" w:cs="Arial"/>
          <w:sz w:val="16"/>
          <w:szCs w:val="16"/>
          <w:lang w:val="en-US" w:eastAsia="ko-KR"/>
        </w:rPr>
        <w:tab/>
      </w:r>
      <w:r w:rsidRPr="006D13A1">
        <w:rPr>
          <w:rFonts w:ascii="Arial" w:eastAsia="맑은 고딕" w:hAnsi="Arial" w:cs="Arial"/>
          <w:spacing w:val="-10"/>
          <w:sz w:val="16"/>
          <w:szCs w:val="16"/>
          <w:lang w:val="en-US" w:eastAsia="ko-KR"/>
        </w:rPr>
        <w:t>4</w:t>
      </w:r>
      <w:r w:rsidRPr="006D13A1">
        <w:rPr>
          <w:rFonts w:ascii="Arial" w:eastAsia="맑은 고딕" w:hAnsi="Arial" w:cs="Arial"/>
          <w:sz w:val="16"/>
          <w:szCs w:val="16"/>
          <w:lang w:val="en-US" w:eastAsia="ko-KR"/>
        </w:rPr>
        <w:tab/>
      </w:r>
      <w:r w:rsidRPr="006D13A1">
        <w:rPr>
          <w:rFonts w:ascii="Arial" w:eastAsia="맑은 고딕" w:hAnsi="Arial" w:cs="Arial"/>
          <w:spacing w:val="-10"/>
          <w:sz w:val="16"/>
          <w:szCs w:val="16"/>
          <w:lang w:val="en-US" w:eastAsia="ko-KR"/>
        </w:rPr>
        <w:t>2</w:t>
      </w:r>
      <w:r w:rsidRPr="006D13A1">
        <w:rPr>
          <w:rFonts w:ascii="Arial" w:eastAsia="맑은 고딕" w:hAnsi="Arial" w:cs="Arial"/>
          <w:sz w:val="16"/>
          <w:szCs w:val="16"/>
          <w:lang w:val="en-US" w:eastAsia="ko-KR"/>
        </w:rPr>
        <w:tab/>
      </w:r>
      <w:r w:rsidRPr="006D13A1">
        <w:rPr>
          <w:rFonts w:ascii="Arial" w:eastAsia="맑은 고딕" w:hAnsi="Arial" w:cs="Arial"/>
          <w:spacing w:val="-10"/>
          <w:sz w:val="16"/>
          <w:szCs w:val="16"/>
          <w:lang w:val="en-US" w:eastAsia="ko-KR"/>
        </w:rPr>
        <w:t>1</w:t>
      </w:r>
      <w:r w:rsidRPr="006D13A1">
        <w:rPr>
          <w:rFonts w:ascii="Arial" w:eastAsia="맑은 고딕" w:hAnsi="Arial" w:cs="Arial"/>
          <w:sz w:val="16"/>
          <w:szCs w:val="16"/>
          <w:lang w:val="en-US" w:eastAsia="ko-KR"/>
        </w:rPr>
        <w:tab/>
      </w:r>
      <w:r w:rsidRPr="006D13A1">
        <w:rPr>
          <w:rFonts w:ascii="Arial" w:eastAsia="맑은 고딕" w:hAnsi="Arial" w:cs="Arial"/>
          <w:spacing w:val="-10"/>
          <w:sz w:val="16"/>
          <w:szCs w:val="16"/>
          <w:lang w:val="en-US" w:eastAsia="ko-KR"/>
        </w:rPr>
        <w:t>1</w:t>
      </w:r>
      <w:r w:rsidRPr="006D13A1">
        <w:rPr>
          <w:rFonts w:ascii="Arial" w:eastAsia="맑은 고딕" w:hAnsi="Arial" w:cs="Arial"/>
          <w:sz w:val="16"/>
          <w:szCs w:val="16"/>
          <w:lang w:val="en-US" w:eastAsia="ko-KR"/>
        </w:rPr>
        <w:tab/>
      </w:r>
      <w:r w:rsidRPr="006D13A1">
        <w:rPr>
          <w:rFonts w:ascii="Arial" w:eastAsia="맑은 고딕" w:hAnsi="Arial" w:cs="Arial"/>
          <w:spacing w:val="-10"/>
          <w:sz w:val="16"/>
          <w:szCs w:val="16"/>
          <w:lang w:val="en-US" w:eastAsia="ko-KR"/>
        </w:rPr>
        <w:t>3</w:t>
      </w:r>
    </w:p>
    <w:p w14:paraId="19D13870" w14:textId="77777777" w:rsidR="006D13A1" w:rsidRPr="006D13A1" w:rsidRDefault="006D13A1" w:rsidP="006D13A1">
      <w:pPr>
        <w:widowControl w:val="0"/>
        <w:kinsoku w:val="0"/>
        <w:overflowPunct w:val="0"/>
        <w:autoSpaceDE w:val="0"/>
        <w:autoSpaceDN w:val="0"/>
        <w:adjustRightInd w:val="0"/>
        <w:spacing w:before="186"/>
        <w:ind w:right="697"/>
        <w:jc w:val="center"/>
        <w:rPr>
          <w:rFonts w:ascii="Arial" w:eastAsia="맑은 고딕" w:hAnsi="Arial" w:cs="Arial"/>
          <w:b/>
          <w:bCs/>
          <w:spacing w:val="-2"/>
          <w:sz w:val="20"/>
          <w:lang w:val="en-US" w:eastAsia="ko-KR"/>
        </w:rPr>
      </w:pPr>
      <w:bookmarkStart w:id="54" w:name="_bookmark23"/>
      <w:bookmarkEnd w:id="54"/>
      <w:r w:rsidRPr="006D13A1">
        <w:rPr>
          <w:rFonts w:ascii="Arial" w:eastAsia="맑은 고딕" w:hAnsi="Arial" w:cs="Arial"/>
          <w:b/>
          <w:bCs/>
          <w:sz w:val="20"/>
          <w:lang w:val="en-US" w:eastAsia="ko-KR"/>
        </w:rPr>
        <w:t>Figure</w:t>
      </w:r>
      <w:r w:rsidRPr="006D13A1">
        <w:rPr>
          <w:rFonts w:ascii="Arial" w:eastAsia="맑은 고딕" w:hAnsi="Arial" w:cs="Arial"/>
          <w:b/>
          <w:bCs/>
          <w:spacing w:val="-7"/>
          <w:sz w:val="20"/>
          <w:lang w:val="en-US" w:eastAsia="ko-KR"/>
        </w:rPr>
        <w:t xml:space="preserve"> </w:t>
      </w:r>
      <w:r w:rsidRPr="006D13A1">
        <w:rPr>
          <w:rFonts w:ascii="Arial" w:eastAsia="맑은 고딕" w:hAnsi="Arial" w:cs="Arial"/>
          <w:b/>
          <w:bCs/>
          <w:sz w:val="20"/>
          <w:lang w:val="en-US" w:eastAsia="ko-KR"/>
        </w:rPr>
        <w:t>9-80a—STA</w:t>
      </w:r>
      <w:r w:rsidRPr="006D13A1">
        <w:rPr>
          <w:rFonts w:ascii="Arial" w:eastAsia="맑은 고딕" w:hAnsi="Arial" w:cs="Arial"/>
          <w:b/>
          <w:bCs/>
          <w:spacing w:val="-6"/>
          <w:sz w:val="20"/>
          <w:lang w:val="en-US" w:eastAsia="ko-KR"/>
        </w:rPr>
        <w:t xml:space="preserve"> </w:t>
      </w:r>
      <w:r w:rsidRPr="006D13A1">
        <w:rPr>
          <w:rFonts w:ascii="Arial" w:eastAsia="맑은 고딕" w:hAnsi="Arial" w:cs="Arial"/>
          <w:b/>
          <w:bCs/>
          <w:sz w:val="20"/>
          <w:lang w:val="en-US" w:eastAsia="ko-KR"/>
        </w:rPr>
        <w:t>Info</w:t>
      </w:r>
      <w:r w:rsidRPr="006D13A1">
        <w:rPr>
          <w:rFonts w:ascii="Arial" w:eastAsia="맑은 고딕" w:hAnsi="Arial" w:cs="Arial"/>
          <w:b/>
          <w:bCs/>
          <w:spacing w:val="-6"/>
          <w:sz w:val="20"/>
          <w:lang w:val="en-US" w:eastAsia="ko-KR"/>
        </w:rPr>
        <w:t xml:space="preserve"> </w:t>
      </w:r>
      <w:r w:rsidRPr="006D13A1">
        <w:rPr>
          <w:rFonts w:ascii="Arial" w:eastAsia="맑은 고딕" w:hAnsi="Arial" w:cs="Arial"/>
          <w:b/>
          <w:bCs/>
          <w:sz w:val="20"/>
          <w:lang w:val="en-US" w:eastAsia="ko-KR"/>
        </w:rPr>
        <w:t>field</w:t>
      </w:r>
      <w:r w:rsidRPr="006D13A1">
        <w:rPr>
          <w:rFonts w:ascii="Arial" w:eastAsia="맑은 고딕" w:hAnsi="Arial" w:cs="Arial"/>
          <w:b/>
          <w:bCs/>
          <w:spacing w:val="-7"/>
          <w:sz w:val="20"/>
          <w:lang w:val="en-US" w:eastAsia="ko-KR"/>
        </w:rPr>
        <w:t xml:space="preserve"> </w:t>
      </w:r>
      <w:r w:rsidRPr="006D13A1">
        <w:rPr>
          <w:rFonts w:ascii="Arial" w:eastAsia="맑은 고딕" w:hAnsi="Arial" w:cs="Arial"/>
          <w:b/>
          <w:bCs/>
          <w:sz w:val="20"/>
          <w:lang w:val="en-US" w:eastAsia="ko-KR"/>
        </w:rPr>
        <w:t>format</w:t>
      </w:r>
      <w:r w:rsidRPr="006D13A1">
        <w:rPr>
          <w:rFonts w:ascii="Arial" w:eastAsia="맑은 고딕" w:hAnsi="Arial" w:cs="Arial"/>
          <w:b/>
          <w:bCs/>
          <w:spacing w:val="-6"/>
          <w:sz w:val="20"/>
          <w:lang w:val="en-US" w:eastAsia="ko-KR"/>
        </w:rPr>
        <w:t xml:space="preserve"> </w:t>
      </w:r>
      <w:r w:rsidRPr="006D13A1">
        <w:rPr>
          <w:rFonts w:ascii="Arial" w:eastAsia="맑은 고딕" w:hAnsi="Arial" w:cs="Arial"/>
          <w:b/>
          <w:bCs/>
          <w:sz w:val="20"/>
          <w:lang w:val="en-US" w:eastAsia="ko-KR"/>
        </w:rPr>
        <w:t>in</w:t>
      </w:r>
      <w:r w:rsidRPr="006D13A1">
        <w:rPr>
          <w:rFonts w:ascii="Arial" w:eastAsia="맑은 고딕" w:hAnsi="Arial" w:cs="Arial"/>
          <w:b/>
          <w:bCs/>
          <w:spacing w:val="-7"/>
          <w:sz w:val="20"/>
          <w:lang w:val="en-US" w:eastAsia="ko-KR"/>
        </w:rPr>
        <w:t xml:space="preserve"> </w:t>
      </w:r>
      <w:r w:rsidRPr="006D13A1">
        <w:rPr>
          <w:rFonts w:ascii="Arial" w:eastAsia="맑은 고딕" w:hAnsi="Arial" w:cs="Arial"/>
          <w:b/>
          <w:bCs/>
          <w:sz w:val="20"/>
          <w:lang w:val="en-US" w:eastAsia="ko-KR"/>
        </w:rPr>
        <w:t>an</w:t>
      </w:r>
      <w:r w:rsidRPr="006D13A1">
        <w:rPr>
          <w:rFonts w:ascii="Arial" w:eastAsia="맑은 고딕" w:hAnsi="Arial" w:cs="Arial"/>
          <w:b/>
          <w:bCs/>
          <w:spacing w:val="-6"/>
          <w:sz w:val="20"/>
          <w:lang w:val="en-US" w:eastAsia="ko-KR"/>
        </w:rPr>
        <w:t xml:space="preserve"> </w:t>
      </w:r>
      <w:r w:rsidRPr="006D13A1">
        <w:rPr>
          <w:rFonts w:ascii="Arial" w:eastAsia="맑은 고딕" w:hAnsi="Arial" w:cs="Arial"/>
          <w:b/>
          <w:bCs/>
          <w:sz w:val="20"/>
          <w:lang w:val="en-US" w:eastAsia="ko-KR"/>
        </w:rPr>
        <w:t>EHT</w:t>
      </w:r>
      <w:r w:rsidRPr="006D13A1">
        <w:rPr>
          <w:rFonts w:ascii="Arial" w:eastAsia="맑은 고딕" w:hAnsi="Arial" w:cs="Arial"/>
          <w:b/>
          <w:bCs/>
          <w:spacing w:val="-7"/>
          <w:sz w:val="20"/>
          <w:lang w:val="en-US" w:eastAsia="ko-KR"/>
        </w:rPr>
        <w:t xml:space="preserve"> </w:t>
      </w:r>
      <w:r w:rsidRPr="006D13A1">
        <w:rPr>
          <w:rFonts w:ascii="Arial" w:eastAsia="맑은 고딕" w:hAnsi="Arial" w:cs="Arial"/>
          <w:b/>
          <w:bCs/>
          <w:sz w:val="20"/>
          <w:lang w:val="en-US" w:eastAsia="ko-KR"/>
        </w:rPr>
        <w:t>NDP</w:t>
      </w:r>
      <w:r w:rsidRPr="006D13A1">
        <w:rPr>
          <w:rFonts w:ascii="Arial" w:eastAsia="맑은 고딕" w:hAnsi="Arial" w:cs="Arial"/>
          <w:b/>
          <w:bCs/>
          <w:spacing w:val="-6"/>
          <w:sz w:val="20"/>
          <w:lang w:val="en-US" w:eastAsia="ko-KR"/>
        </w:rPr>
        <w:t xml:space="preserve"> </w:t>
      </w:r>
      <w:r w:rsidRPr="006D13A1">
        <w:rPr>
          <w:rFonts w:ascii="Arial" w:eastAsia="맑은 고딕" w:hAnsi="Arial" w:cs="Arial"/>
          <w:b/>
          <w:bCs/>
          <w:sz w:val="20"/>
          <w:lang w:val="en-US" w:eastAsia="ko-KR"/>
        </w:rPr>
        <w:t>Announcement</w:t>
      </w:r>
      <w:r w:rsidRPr="006D13A1">
        <w:rPr>
          <w:rFonts w:ascii="Arial" w:eastAsia="맑은 고딕" w:hAnsi="Arial" w:cs="Arial"/>
          <w:b/>
          <w:bCs/>
          <w:spacing w:val="-7"/>
          <w:sz w:val="20"/>
          <w:lang w:val="en-US" w:eastAsia="ko-KR"/>
        </w:rPr>
        <w:t xml:space="preserve"> </w:t>
      </w:r>
      <w:r w:rsidRPr="006D13A1">
        <w:rPr>
          <w:rFonts w:ascii="Arial" w:eastAsia="맑은 고딕" w:hAnsi="Arial" w:cs="Arial"/>
          <w:b/>
          <w:bCs/>
          <w:spacing w:val="-2"/>
          <w:sz w:val="20"/>
          <w:lang w:val="en-US" w:eastAsia="ko-KR"/>
        </w:rPr>
        <w:t>frame</w:t>
      </w:r>
    </w:p>
    <w:p w14:paraId="0A6EE267" w14:textId="77777777" w:rsidR="006D13A1" w:rsidRPr="006D13A1" w:rsidRDefault="006D13A1" w:rsidP="006D13A1">
      <w:pPr>
        <w:widowControl w:val="0"/>
        <w:kinsoku w:val="0"/>
        <w:overflowPunct w:val="0"/>
        <w:autoSpaceDE w:val="0"/>
        <w:autoSpaceDN w:val="0"/>
        <w:adjustRightInd w:val="0"/>
        <w:spacing w:before="325"/>
        <w:rPr>
          <w:rFonts w:eastAsia="맑은 고딕"/>
          <w:spacing w:val="-4"/>
          <w:sz w:val="20"/>
          <w:lang w:val="en-US" w:eastAsia="ko-KR"/>
        </w:rPr>
      </w:pPr>
      <w:r w:rsidRPr="006D13A1">
        <w:rPr>
          <w:rFonts w:eastAsia="맑은 고딕"/>
          <w:sz w:val="20"/>
          <w:lang w:val="en-US" w:eastAsia="ko-KR"/>
        </w:rPr>
        <w:t>An</w:t>
      </w:r>
      <w:r w:rsidRPr="006D13A1">
        <w:rPr>
          <w:rFonts w:eastAsia="맑은 고딕"/>
          <w:spacing w:val="-4"/>
          <w:sz w:val="20"/>
          <w:lang w:val="en-US" w:eastAsia="ko-KR"/>
        </w:rPr>
        <w:t xml:space="preserve"> </w:t>
      </w:r>
      <w:r w:rsidRPr="006D13A1">
        <w:rPr>
          <w:rFonts w:eastAsia="맑은 고딕"/>
          <w:sz w:val="20"/>
          <w:lang w:val="en-US" w:eastAsia="ko-KR"/>
        </w:rPr>
        <w:t>EHT</w:t>
      </w:r>
      <w:r w:rsidRPr="006D13A1">
        <w:rPr>
          <w:rFonts w:eastAsia="맑은 고딕"/>
          <w:spacing w:val="-4"/>
          <w:sz w:val="20"/>
          <w:lang w:val="en-US" w:eastAsia="ko-KR"/>
        </w:rPr>
        <w:t xml:space="preserve"> </w:t>
      </w:r>
      <w:r w:rsidRPr="006D13A1">
        <w:rPr>
          <w:rFonts w:eastAsia="맑은 고딕"/>
          <w:sz w:val="20"/>
          <w:lang w:val="en-US" w:eastAsia="ko-KR"/>
        </w:rPr>
        <w:t>NDP</w:t>
      </w:r>
      <w:r w:rsidRPr="006D13A1">
        <w:rPr>
          <w:rFonts w:eastAsia="맑은 고딕"/>
          <w:spacing w:val="-4"/>
          <w:sz w:val="20"/>
          <w:lang w:val="en-US" w:eastAsia="ko-KR"/>
        </w:rPr>
        <w:t xml:space="preserve"> </w:t>
      </w:r>
      <w:r w:rsidRPr="006D13A1">
        <w:rPr>
          <w:rFonts w:eastAsia="맑은 고딕"/>
          <w:sz w:val="20"/>
          <w:lang w:val="en-US" w:eastAsia="ko-KR"/>
        </w:rPr>
        <w:t>Announcement</w:t>
      </w:r>
      <w:r w:rsidRPr="006D13A1">
        <w:rPr>
          <w:rFonts w:eastAsia="맑은 고딕"/>
          <w:spacing w:val="-4"/>
          <w:sz w:val="20"/>
          <w:lang w:val="en-US" w:eastAsia="ko-KR"/>
        </w:rPr>
        <w:t xml:space="preserve"> </w:t>
      </w:r>
      <w:r w:rsidRPr="006D13A1">
        <w:rPr>
          <w:rFonts w:eastAsia="맑은 고딕"/>
          <w:sz w:val="20"/>
          <w:lang w:val="en-US" w:eastAsia="ko-KR"/>
        </w:rPr>
        <w:t>frame</w:t>
      </w:r>
      <w:r w:rsidRPr="006D13A1">
        <w:rPr>
          <w:rFonts w:eastAsia="맑은 고딕"/>
          <w:spacing w:val="-4"/>
          <w:sz w:val="20"/>
          <w:lang w:val="en-US" w:eastAsia="ko-KR"/>
        </w:rPr>
        <w:t xml:space="preserve"> </w:t>
      </w:r>
      <w:r w:rsidRPr="006D13A1">
        <w:rPr>
          <w:rFonts w:eastAsia="맑은 고딕"/>
          <w:sz w:val="20"/>
          <w:lang w:val="en-US" w:eastAsia="ko-KR"/>
        </w:rPr>
        <w:t>contains</w:t>
      </w:r>
      <w:r w:rsidRPr="006D13A1">
        <w:rPr>
          <w:rFonts w:eastAsia="맑은 고딕"/>
          <w:spacing w:val="-3"/>
          <w:sz w:val="20"/>
          <w:lang w:val="en-US" w:eastAsia="ko-KR"/>
        </w:rPr>
        <w:t xml:space="preserve"> </w:t>
      </w:r>
      <w:r w:rsidRPr="006D13A1">
        <w:rPr>
          <w:rFonts w:eastAsia="맑은 고딕"/>
          <w:sz w:val="20"/>
          <w:lang w:val="en-US" w:eastAsia="ko-KR"/>
        </w:rPr>
        <w:t>at</w:t>
      </w:r>
      <w:r w:rsidRPr="006D13A1">
        <w:rPr>
          <w:rFonts w:eastAsia="맑은 고딕"/>
          <w:spacing w:val="-4"/>
          <w:sz w:val="20"/>
          <w:lang w:val="en-US" w:eastAsia="ko-KR"/>
        </w:rPr>
        <w:t xml:space="preserve"> </w:t>
      </w:r>
      <w:r w:rsidRPr="006D13A1">
        <w:rPr>
          <w:rFonts w:eastAsia="맑은 고딕"/>
          <w:sz w:val="20"/>
          <w:lang w:val="en-US" w:eastAsia="ko-KR"/>
        </w:rPr>
        <w:t>most</w:t>
      </w:r>
      <w:r w:rsidRPr="006D13A1">
        <w:rPr>
          <w:rFonts w:eastAsia="맑은 고딕"/>
          <w:spacing w:val="-4"/>
          <w:sz w:val="20"/>
          <w:lang w:val="en-US" w:eastAsia="ko-KR"/>
        </w:rPr>
        <w:t xml:space="preserve"> </w:t>
      </w:r>
      <w:r w:rsidRPr="006D13A1">
        <w:rPr>
          <w:rFonts w:eastAsia="맑은 고딕"/>
          <w:sz w:val="20"/>
          <w:lang w:val="en-US" w:eastAsia="ko-KR"/>
        </w:rPr>
        <w:t>one</w:t>
      </w:r>
      <w:r w:rsidRPr="006D13A1">
        <w:rPr>
          <w:rFonts w:eastAsia="맑은 고딕"/>
          <w:spacing w:val="-3"/>
          <w:sz w:val="20"/>
          <w:lang w:val="en-US" w:eastAsia="ko-KR"/>
        </w:rPr>
        <w:t xml:space="preserve"> </w:t>
      </w:r>
      <w:r w:rsidRPr="006D13A1">
        <w:rPr>
          <w:rFonts w:eastAsia="맑은 고딕"/>
          <w:sz w:val="20"/>
          <w:lang w:val="en-US" w:eastAsia="ko-KR"/>
        </w:rPr>
        <w:t>STA</w:t>
      </w:r>
      <w:r w:rsidRPr="006D13A1">
        <w:rPr>
          <w:rFonts w:eastAsia="맑은 고딕"/>
          <w:spacing w:val="-4"/>
          <w:sz w:val="20"/>
          <w:lang w:val="en-US" w:eastAsia="ko-KR"/>
        </w:rPr>
        <w:t xml:space="preserve"> </w:t>
      </w:r>
      <w:r w:rsidRPr="006D13A1">
        <w:rPr>
          <w:rFonts w:eastAsia="맑은 고딕"/>
          <w:sz w:val="20"/>
          <w:lang w:val="en-US" w:eastAsia="ko-KR"/>
        </w:rPr>
        <w:t>Info</w:t>
      </w:r>
      <w:r w:rsidRPr="006D13A1">
        <w:rPr>
          <w:rFonts w:eastAsia="맑은 고딕"/>
          <w:spacing w:val="-4"/>
          <w:sz w:val="20"/>
          <w:lang w:val="en-US" w:eastAsia="ko-KR"/>
        </w:rPr>
        <w:t xml:space="preserve"> </w:t>
      </w:r>
      <w:r w:rsidRPr="006D13A1">
        <w:rPr>
          <w:rFonts w:eastAsia="맑은 고딕"/>
          <w:sz w:val="20"/>
          <w:lang w:val="en-US" w:eastAsia="ko-KR"/>
        </w:rPr>
        <w:t>field</w:t>
      </w:r>
      <w:r w:rsidRPr="006D13A1">
        <w:rPr>
          <w:rFonts w:eastAsia="맑은 고딕"/>
          <w:spacing w:val="-3"/>
          <w:sz w:val="20"/>
          <w:lang w:val="en-US" w:eastAsia="ko-KR"/>
        </w:rPr>
        <w:t xml:space="preserve"> </w:t>
      </w:r>
      <w:r w:rsidRPr="006D13A1">
        <w:rPr>
          <w:rFonts w:eastAsia="맑은 고딕"/>
          <w:sz w:val="20"/>
          <w:lang w:val="en-US" w:eastAsia="ko-KR"/>
        </w:rPr>
        <w:t>per</w:t>
      </w:r>
      <w:r w:rsidRPr="006D13A1">
        <w:rPr>
          <w:rFonts w:eastAsia="맑은 고딕"/>
          <w:spacing w:val="-5"/>
          <w:sz w:val="20"/>
          <w:lang w:val="en-US" w:eastAsia="ko-KR"/>
        </w:rPr>
        <w:t xml:space="preserve"> </w:t>
      </w:r>
      <w:r w:rsidRPr="006D13A1">
        <w:rPr>
          <w:rFonts w:eastAsia="맑은 고딕"/>
          <w:spacing w:val="-4"/>
          <w:sz w:val="20"/>
          <w:lang w:val="en-US" w:eastAsia="ko-KR"/>
        </w:rPr>
        <w:t>STA.</w:t>
      </w:r>
    </w:p>
    <w:p w14:paraId="5AF0485B" w14:textId="336A9C08" w:rsidR="006D13A1" w:rsidRPr="006D13A1" w:rsidRDefault="006D13A1" w:rsidP="006D13A1">
      <w:pPr>
        <w:widowControl w:val="0"/>
        <w:kinsoku w:val="0"/>
        <w:overflowPunct w:val="0"/>
        <w:autoSpaceDE w:val="0"/>
        <w:autoSpaceDN w:val="0"/>
        <w:adjustRightInd w:val="0"/>
        <w:spacing w:before="263" w:line="249" w:lineRule="auto"/>
        <w:ind w:right="999"/>
        <w:rPr>
          <w:rFonts w:eastAsia="맑은 고딕"/>
          <w:sz w:val="20"/>
          <w:lang w:val="en-US" w:eastAsia="ko-KR"/>
        </w:rPr>
      </w:pPr>
      <w:r w:rsidRPr="006D13A1">
        <w:rPr>
          <w:rFonts w:eastAsia="맑은 고딕"/>
          <w:sz w:val="20"/>
          <w:lang w:val="en-US" w:eastAsia="ko-KR"/>
        </w:rPr>
        <w:t xml:space="preserve">AID11 subfield encoding in NDP </w:t>
      </w:r>
      <w:ins w:id="55" w:author="천진영/책임연구원/ICT기술센터 C&amp;M표준(연)IoT커넥티비티표준Task(jiny.chun@lge.com)" w:date="2022-08-23T15:14:00Z">
        <w:r w:rsidR="0053032A" w:rsidRPr="0053032A">
          <w:rPr>
            <w:rFonts w:eastAsia="맑은 고딕"/>
            <w:color w:val="70AD47" w:themeColor="accent6"/>
            <w:sz w:val="20"/>
            <w:lang w:val="en-US" w:eastAsia="ko-KR"/>
          </w:rPr>
          <w:t>(#12773</w:t>
        </w:r>
        <w:proofErr w:type="gramStart"/>
        <w:r w:rsidR="0053032A" w:rsidRPr="0053032A">
          <w:rPr>
            <w:rFonts w:eastAsia="맑은 고딕"/>
            <w:color w:val="70AD47" w:themeColor="accent6"/>
            <w:sz w:val="20"/>
            <w:lang w:val="en-US" w:eastAsia="ko-KR"/>
          </w:rPr>
          <w:t>)</w:t>
        </w:r>
        <w:r w:rsidR="0053032A" w:rsidRPr="0053032A">
          <w:rPr>
            <w:rFonts w:eastAsia="맑은 고딕"/>
            <w:sz w:val="20"/>
            <w:u w:val="single"/>
            <w:lang w:val="en-US" w:eastAsia="ko-KR"/>
          </w:rPr>
          <w:t>Announcement</w:t>
        </w:r>
      </w:ins>
      <w:proofErr w:type="gramEnd"/>
      <w:del w:id="56" w:author="천진영/책임연구원/ICT기술센터 C&amp;M표준(연)IoT커넥티비티표준Task(jiny.chun@lge.com)" w:date="2022-08-23T15:14:00Z">
        <w:r w:rsidRPr="006D13A1" w:rsidDel="0053032A">
          <w:rPr>
            <w:rFonts w:eastAsia="맑은 고딕"/>
            <w:sz w:val="20"/>
            <w:lang w:val="en-US" w:eastAsia="ko-KR"/>
          </w:rPr>
          <w:delText>Annoucement</w:delText>
        </w:r>
      </w:del>
      <w:r w:rsidRPr="006D13A1">
        <w:rPr>
          <w:rFonts w:eastAsia="맑은 고딕"/>
          <w:sz w:val="20"/>
          <w:lang w:val="en-US" w:eastAsia="ko-KR"/>
        </w:rPr>
        <w:t xml:space="preserve"> frame is defined in </w:t>
      </w:r>
      <w:hyperlink w:anchor="bookmark24" w:history="1">
        <w:r w:rsidRPr="006D13A1">
          <w:rPr>
            <w:rFonts w:eastAsia="맑은 고딕"/>
            <w:sz w:val="20"/>
            <w:lang w:val="en-US" w:eastAsia="ko-KR"/>
          </w:rPr>
          <w:t>Table</w:t>
        </w:r>
        <w:r w:rsidRPr="006D13A1">
          <w:rPr>
            <w:rFonts w:eastAsia="맑은 고딕"/>
            <w:spacing w:val="-3"/>
            <w:sz w:val="20"/>
            <w:lang w:val="en-US" w:eastAsia="ko-KR"/>
          </w:rPr>
          <w:t xml:space="preserve"> </w:t>
        </w:r>
        <w:r w:rsidRPr="006D13A1">
          <w:rPr>
            <w:rFonts w:eastAsia="맑은 고딕"/>
            <w:sz w:val="20"/>
            <w:lang w:val="en-US" w:eastAsia="ko-KR"/>
          </w:rPr>
          <w:t>9-42b (AID11 subfield encoding</w:t>
        </w:r>
      </w:hyperlink>
      <w:r w:rsidRPr="006D13A1">
        <w:rPr>
          <w:rFonts w:eastAsia="맑은 고딕"/>
          <w:sz w:val="20"/>
          <w:lang w:val="en-US" w:eastAsia="ko-KR"/>
        </w:rPr>
        <w:t xml:space="preserve"> </w:t>
      </w:r>
      <w:hyperlink w:anchor="bookmark24" w:history="1">
        <w:r w:rsidRPr="006D13A1">
          <w:rPr>
            <w:rFonts w:eastAsia="맑은 고딕"/>
            <w:sz w:val="20"/>
            <w:lang w:val="en-US" w:eastAsia="ko-KR"/>
          </w:rPr>
          <w:t>in an NDP Announcement frame)</w:t>
        </w:r>
      </w:hyperlink>
      <w:r w:rsidRPr="006D13A1">
        <w:rPr>
          <w:rFonts w:eastAsia="맑은 고딕"/>
          <w:sz w:val="20"/>
          <w:lang w:val="en-US" w:eastAsia="ko-KR"/>
        </w:rPr>
        <w:t>.</w:t>
      </w:r>
    </w:p>
    <w:p w14:paraId="4F14BB13" w14:textId="77777777" w:rsidR="006D13A1" w:rsidRPr="006D13A1" w:rsidRDefault="006D13A1" w:rsidP="00DB2583">
      <w:pPr>
        <w:widowControl w:val="0"/>
        <w:kinsoku w:val="0"/>
        <w:overflowPunct w:val="0"/>
        <w:autoSpaceDE w:val="0"/>
        <w:autoSpaceDN w:val="0"/>
        <w:adjustRightInd w:val="0"/>
        <w:spacing w:before="443"/>
        <w:ind w:firstLine="1100"/>
        <w:rPr>
          <w:rFonts w:ascii="Arial" w:eastAsia="맑은 고딕" w:hAnsi="Arial" w:cs="Arial"/>
          <w:b/>
          <w:bCs/>
          <w:spacing w:val="-2"/>
          <w:sz w:val="20"/>
          <w:lang w:val="en-US" w:eastAsia="ko-KR"/>
        </w:rPr>
      </w:pPr>
      <w:bookmarkStart w:id="57" w:name="_bookmark24"/>
      <w:bookmarkEnd w:id="57"/>
      <w:r w:rsidRPr="006D13A1">
        <w:rPr>
          <w:rFonts w:ascii="Arial" w:eastAsia="맑은 고딕" w:hAnsi="Arial" w:cs="Arial"/>
          <w:b/>
          <w:bCs/>
          <w:sz w:val="20"/>
          <w:lang w:val="en-US" w:eastAsia="ko-KR"/>
        </w:rPr>
        <w:t>Table</w:t>
      </w:r>
      <w:r w:rsidRPr="006D13A1">
        <w:rPr>
          <w:rFonts w:ascii="Arial" w:eastAsia="맑은 고딕" w:hAnsi="Arial" w:cs="Arial"/>
          <w:b/>
          <w:bCs/>
          <w:spacing w:val="-9"/>
          <w:sz w:val="20"/>
          <w:lang w:val="en-US" w:eastAsia="ko-KR"/>
        </w:rPr>
        <w:t xml:space="preserve"> </w:t>
      </w:r>
      <w:r w:rsidRPr="006D13A1">
        <w:rPr>
          <w:rFonts w:ascii="Arial" w:eastAsia="맑은 고딕" w:hAnsi="Arial" w:cs="Arial"/>
          <w:b/>
          <w:bCs/>
          <w:sz w:val="20"/>
          <w:lang w:val="en-US" w:eastAsia="ko-KR"/>
        </w:rPr>
        <w:t>9-42b—AID11</w:t>
      </w:r>
      <w:r w:rsidRPr="006D13A1">
        <w:rPr>
          <w:rFonts w:ascii="Arial" w:eastAsia="맑은 고딕" w:hAnsi="Arial" w:cs="Arial"/>
          <w:b/>
          <w:bCs/>
          <w:spacing w:val="-8"/>
          <w:sz w:val="20"/>
          <w:lang w:val="en-US" w:eastAsia="ko-KR"/>
        </w:rPr>
        <w:t xml:space="preserve"> </w:t>
      </w:r>
      <w:r w:rsidRPr="006D13A1">
        <w:rPr>
          <w:rFonts w:ascii="Arial" w:eastAsia="맑은 고딕" w:hAnsi="Arial" w:cs="Arial"/>
          <w:b/>
          <w:bCs/>
          <w:sz w:val="20"/>
          <w:lang w:val="en-US" w:eastAsia="ko-KR"/>
        </w:rPr>
        <w:t>subfield</w:t>
      </w:r>
      <w:r w:rsidRPr="006D13A1">
        <w:rPr>
          <w:rFonts w:ascii="Arial" w:eastAsia="맑은 고딕" w:hAnsi="Arial" w:cs="Arial"/>
          <w:b/>
          <w:bCs/>
          <w:spacing w:val="-8"/>
          <w:sz w:val="20"/>
          <w:lang w:val="en-US" w:eastAsia="ko-KR"/>
        </w:rPr>
        <w:t xml:space="preserve"> </w:t>
      </w:r>
      <w:r w:rsidRPr="006D13A1">
        <w:rPr>
          <w:rFonts w:ascii="Arial" w:eastAsia="맑은 고딕" w:hAnsi="Arial" w:cs="Arial"/>
          <w:b/>
          <w:bCs/>
          <w:sz w:val="20"/>
          <w:lang w:val="en-US" w:eastAsia="ko-KR"/>
        </w:rPr>
        <w:t>encoding</w:t>
      </w:r>
      <w:r w:rsidRPr="006D13A1">
        <w:rPr>
          <w:rFonts w:ascii="Arial" w:eastAsia="맑은 고딕" w:hAnsi="Arial" w:cs="Arial"/>
          <w:b/>
          <w:bCs/>
          <w:spacing w:val="-9"/>
          <w:sz w:val="20"/>
          <w:lang w:val="en-US" w:eastAsia="ko-KR"/>
        </w:rPr>
        <w:t xml:space="preserve"> </w:t>
      </w:r>
      <w:r w:rsidRPr="006D13A1">
        <w:rPr>
          <w:rFonts w:ascii="Arial" w:eastAsia="맑은 고딕" w:hAnsi="Arial" w:cs="Arial"/>
          <w:b/>
          <w:bCs/>
          <w:sz w:val="20"/>
          <w:lang w:val="en-US" w:eastAsia="ko-KR"/>
        </w:rPr>
        <w:t>in</w:t>
      </w:r>
      <w:r w:rsidRPr="006D13A1">
        <w:rPr>
          <w:rFonts w:ascii="Arial" w:eastAsia="맑은 고딕" w:hAnsi="Arial" w:cs="Arial"/>
          <w:b/>
          <w:bCs/>
          <w:spacing w:val="-7"/>
          <w:sz w:val="20"/>
          <w:lang w:val="en-US" w:eastAsia="ko-KR"/>
        </w:rPr>
        <w:t xml:space="preserve"> </w:t>
      </w:r>
      <w:r w:rsidRPr="006D13A1">
        <w:rPr>
          <w:rFonts w:ascii="Arial" w:eastAsia="맑은 고딕" w:hAnsi="Arial" w:cs="Arial"/>
          <w:b/>
          <w:bCs/>
          <w:sz w:val="20"/>
          <w:lang w:val="en-US" w:eastAsia="ko-KR"/>
        </w:rPr>
        <w:t>an</w:t>
      </w:r>
      <w:r w:rsidRPr="006D13A1">
        <w:rPr>
          <w:rFonts w:ascii="Arial" w:eastAsia="맑은 고딕" w:hAnsi="Arial" w:cs="Arial"/>
          <w:b/>
          <w:bCs/>
          <w:spacing w:val="-8"/>
          <w:sz w:val="20"/>
          <w:lang w:val="en-US" w:eastAsia="ko-KR"/>
        </w:rPr>
        <w:t xml:space="preserve"> </w:t>
      </w:r>
      <w:r w:rsidRPr="006D13A1">
        <w:rPr>
          <w:rFonts w:ascii="Arial" w:eastAsia="맑은 고딕" w:hAnsi="Arial" w:cs="Arial"/>
          <w:b/>
          <w:bCs/>
          <w:sz w:val="20"/>
          <w:lang w:val="en-US" w:eastAsia="ko-KR"/>
        </w:rPr>
        <w:t>NDP</w:t>
      </w:r>
      <w:r w:rsidRPr="006D13A1">
        <w:rPr>
          <w:rFonts w:ascii="Arial" w:eastAsia="맑은 고딕" w:hAnsi="Arial" w:cs="Arial"/>
          <w:b/>
          <w:bCs/>
          <w:spacing w:val="-9"/>
          <w:sz w:val="20"/>
          <w:lang w:val="en-US" w:eastAsia="ko-KR"/>
        </w:rPr>
        <w:t xml:space="preserve"> </w:t>
      </w:r>
      <w:r w:rsidRPr="006D13A1">
        <w:rPr>
          <w:rFonts w:ascii="Arial" w:eastAsia="맑은 고딕" w:hAnsi="Arial" w:cs="Arial"/>
          <w:b/>
          <w:bCs/>
          <w:sz w:val="20"/>
          <w:lang w:val="en-US" w:eastAsia="ko-KR"/>
        </w:rPr>
        <w:t>Announcement</w:t>
      </w:r>
      <w:r w:rsidRPr="006D13A1">
        <w:rPr>
          <w:rFonts w:ascii="Arial" w:eastAsia="맑은 고딕" w:hAnsi="Arial" w:cs="Arial"/>
          <w:b/>
          <w:bCs/>
          <w:spacing w:val="-8"/>
          <w:sz w:val="20"/>
          <w:lang w:val="en-US" w:eastAsia="ko-KR"/>
        </w:rPr>
        <w:t xml:space="preserve"> </w:t>
      </w:r>
      <w:r w:rsidRPr="006D13A1">
        <w:rPr>
          <w:rFonts w:ascii="Arial" w:eastAsia="맑은 고딕" w:hAnsi="Arial" w:cs="Arial"/>
          <w:b/>
          <w:bCs/>
          <w:spacing w:val="-2"/>
          <w:sz w:val="20"/>
          <w:lang w:val="en-US" w:eastAsia="ko-KR"/>
        </w:rPr>
        <w:t>frame</w:t>
      </w:r>
    </w:p>
    <w:p w14:paraId="6959B6F2" w14:textId="77777777" w:rsidR="006D13A1" w:rsidRPr="006D13A1" w:rsidRDefault="006D13A1" w:rsidP="006D13A1">
      <w:pPr>
        <w:widowControl w:val="0"/>
        <w:kinsoku w:val="0"/>
        <w:overflowPunct w:val="0"/>
        <w:autoSpaceDE w:val="0"/>
        <w:autoSpaceDN w:val="0"/>
        <w:adjustRightInd w:val="0"/>
        <w:spacing w:before="9" w:after="1"/>
        <w:rPr>
          <w:rFonts w:ascii="Arial" w:eastAsia="맑은 고딕" w:hAnsi="Arial" w:cs="Arial"/>
          <w:b/>
          <w:bCs/>
          <w:sz w:val="21"/>
          <w:szCs w:val="21"/>
          <w:lang w:val="en-US" w:eastAsia="ko-KR"/>
        </w:rPr>
      </w:pPr>
    </w:p>
    <w:tbl>
      <w:tblPr>
        <w:tblW w:w="0" w:type="auto"/>
        <w:tblInd w:w="1088" w:type="dxa"/>
        <w:tblLayout w:type="fixed"/>
        <w:tblCellMar>
          <w:left w:w="0" w:type="dxa"/>
          <w:right w:w="0" w:type="dxa"/>
        </w:tblCellMar>
        <w:tblLook w:val="0000" w:firstRow="0" w:lastRow="0" w:firstColumn="0" w:lastColumn="0" w:noHBand="0" w:noVBand="0"/>
      </w:tblPr>
      <w:tblGrid>
        <w:gridCol w:w="1300"/>
        <w:gridCol w:w="4500"/>
        <w:gridCol w:w="2701"/>
      </w:tblGrid>
      <w:tr w:rsidR="006D13A1" w:rsidRPr="006D13A1" w14:paraId="6D22E23D" w14:textId="77777777" w:rsidTr="00DC0842">
        <w:trPr>
          <w:trHeight w:val="579"/>
        </w:trPr>
        <w:tc>
          <w:tcPr>
            <w:tcW w:w="1300" w:type="dxa"/>
            <w:tcBorders>
              <w:top w:val="single" w:sz="12" w:space="0" w:color="000000"/>
              <w:left w:val="single" w:sz="12" w:space="0" w:color="000000"/>
              <w:bottom w:val="single" w:sz="12" w:space="0" w:color="000000"/>
              <w:right w:val="single" w:sz="2" w:space="0" w:color="000000"/>
            </w:tcBorders>
          </w:tcPr>
          <w:p w14:paraId="31CC4319" w14:textId="77777777" w:rsidR="006D13A1" w:rsidRPr="006D13A1" w:rsidRDefault="006D13A1" w:rsidP="006D13A1">
            <w:pPr>
              <w:widowControl w:val="0"/>
              <w:kinsoku w:val="0"/>
              <w:overflowPunct w:val="0"/>
              <w:autoSpaceDE w:val="0"/>
              <w:autoSpaceDN w:val="0"/>
              <w:adjustRightInd w:val="0"/>
              <w:spacing w:before="176"/>
              <w:rPr>
                <w:rFonts w:eastAsia="맑은 고딕"/>
                <w:b/>
                <w:bCs/>
                <w:spacing w:val="-2"/>
                <w:sz w:val="18"/>
                <w:szCs w:val="18"/>
                <w:lang w:val="en-US" w:eastAsia="ko-KR"/>
              </w:rPr>
            </w:pPr>
            <w:r w:rsidRPr="006D13A1">
              <w:rPr>
                <w:rFonts w:eastAsia="맑은 고딕"/>
                <w:b/>
                <w:bCs/>
                <w:sz w:val="18"/>
                <w:szCs w:val="18"/>
                <w:lang w:val="en-US" w:eastAsia="ko-KR"/>
              </w:rPr>
              <w:t>AID</w:t>
            </w:r>
            <w:r w:rsidRPr="006D13A1">
              <w:rPr>
                <w:rFonts w:eastAsia="맑은 고딕"/>
                <w:b/>
                <w:bCs/>
                <w:spacing w:val="-2"/>
                <w:sz w:val="18"/>
                <w:szCs w:val="18"/>
                <w:lang w:val="en-US" w:eastAsia="ko-KR"/>
              </w:rPr>
              <w:t xml:space="preserve"> subfield</w:t>
            </w:r>
          </w:p>
        </w:tc>
        <w:tc>
          <w:tcPr>
            <w:tcW w:w="4500" w:type="dxa"/>
            <w:tcBorders>
              <w:top w:val="single" w:sz="12" w:space="0" w:color="000000"/>
              <w:left w:val="single" w:sz="2" w:space="0" w:color="000000"/>
              <w:bottom w:val="single" w:sz="12" w:space="0" w:color="000000"/>
              <w:right w:val="single" w:sz="2" w:space="0" w:color="000000"/>
            </w:tcBorders>
          </w:tcPr>
          <w:p w14:paraId="0436E01D" w14:textId="77777777" w:rsidR="006D13A1" w:rsidRPr="006D13A1" w:rsidRDefault="006D13A1" w:rsidP="006D13A1">
            <w:pPr>
              <w:widowControl w:val="0"/>
              <w:kinsoku w:val="0"/>
              <w:overflowPunct w:val="0"/>
              <w:autoSpaceDE w:val="0"/>
              <w:autoSpaceDN w:val="0"/>
              <w:adjustRightInd w:val="0"/>
              <w:spacing w:before="176"/>
              <w:ind w:right="1781"/>
              <w:jc w:val="center"/>
              <w:rPr>
                <w:rFonts w:eastAsia="맑은 고딕"/>
                <w:b/>
                <w:bCs/>
                <w:spacing w:val="-2"/>
                <w:sz w:val="18"/>
                <w:szCs w:val="18"/>
                <w:lang w:val="en-US" w:eastAsia="ko-KR"/>
              </w:rPr>
            </w:pPr>
            <w:r w:rsidRPr="006D13A1">
              <w:rPr>
                <w:rFonts w:eastAsia="맑은 고딕"/>
                <w:b/>
                <w:bCs/>
                <w:spacing w:val="-2"/>
                <w:sz w:val="18"/>
                <w:szCs w:val="18"/>
                <w:lang w:val="en-US" w:eastAsia="ko-KR"/>
              </w:rPr>
              <w:t>Description</w:t>
            </w:r>
          </w:p>
        </w:tc>
        <w:tc>
          <w:tcPr>
            <w:tcW w:w="2701" w:type="dxa"/>
            <w:tcBorders>
              <w:top w:val="single" w:sz="12" w:space="0" w:color="000000"/>
              <w:left w:val="single" w:sz="2" w:space="0" w:color="000000"/>
              <w:bottom w:val="single" w:sz="12" w:space="0" w:color="000000"/>
              <w:right w:val="single" w:sz="12" w:space="0" w:color="000000"/>
            </w:tcBorders>
          </w:tcPr>
          <w:p w14:paraId="48407DB2" w14:textId="77777777" w:rsidR="006D13A1" w:rsidRPr="006D13A1" w:rsidRDefault="006D13A1" w:rsidP="006D13A1">
            <w:pPr>
              <w:widowControl w:val="0"/>
              <w:kinsoku w:val="0"/>
              <w:overflowPunct w:val="0"/>
              <w:autoSpaceDE w:val="0"/>
              <w:autoSpaceDN w:val="0"/>
              <w:adjustRightInd w:val="0"/>
              <w:spacing w:before="83" w:line="230" w:lineRule="auto"/>
              <w:rPr>
                <w:rFonts w:eastAsia="맑은 고딕"/>
                <w:b/>
                <w:bCs/>
                <w:sz w:val="18"/>
                <w:szCs w:val="18"/>
                <w:lang w:val="en-US" w:eastAsia="ko-KR"/>
              </w:rPr>
            </w:pPr>
            <w:r w:rsidRPr="006D13A1">
              <w:rPr>
                <w:rFonts w:eastAsia="맑은 고딕"/>
                <w:b/>
                <w:bCs/>
                <w:sz w:val="18"/>
                <w:szCs w:val="18"/>
                <w:lang w:val="en-US" w:eastAsia="ko-KR"/>
              </w:rPr>
              <w:t>NDP</w:t>
            </w:r>
            <w:r w:rsidRPr="006D13A1">
              <w:rPr>
                <w:rFonts w:eastAsia="맑은 고딕"/>
                <w:b/>
                <w:bCs/>
                <w:spacing w:val="-12"/>
                <w:sz w:val="18"/>
                <w:szCs w:val="18"/>
                <w:lang w:val="en-US" w:eastAsia="ko-KR"/>
              </w:rPr>
              <w:t xml:space="preserve"> </w:t>
            </w:r>
            <w:r w:rsidRPr="006D13A1">
              <w:rPr>
                <w:rFonts w:eastAsia="맑은 고딕"/>
                <w:b/>
                <w:bCs/>
                <w:sz w:val="18"/>
                <w:szCs w:val="18"/>
                <w:lang w:val="en-US" w:eastAsia="ko-KR"/>
              </w:rPr>
              <w:t>Announcement</w:t>
            </w:r>
            <w:r w:rsidRPr="006D13A1">
              <w:rPr>
                <w:rFonts w:eastAsia="맑은 고딕"/>
                <w:b/>
                <w:bCs/>
                <w:spacing w:val="-11"/>
                <w:sz w:val="18"/>
                <w:szCs w:val="18"/>
                <w:lang w:val="en-US" w:eastAsia="ko-KR"/>
              </w:rPr>
              <w:t xml:space="preserve"> </w:t>
            </w:r>
            <w:r w:rsidRPr="006D13A1">
              <w:rPr>
                <w:rFonts w:eastAsia="맑은 고딕"/>
                <w:b/>
                <w:bCs/>
                <w:sz w:val="18"/>
                <w:szCs w:val="18"/>
                <w:lang w:val="en-US" w:eastAsia="ko-KR"/>
              </w:rPr>
              <w:t xml:space="preserve">frame variant </w:t>
            </w:r>
            <w:commentRangeStart w:id="58"/>
            <w:r w:rsidRPr="006D13A1">
              <w:rPr>
                <w:rFonts w:eastAsia="맑은 고딕"/>
                <w:b/>
                <w:bCs/>
                <w:sz w:val="18"/>
                <w:szCs w:val="18"/>
                <w:lang w:val="en-US" w:eastAsia="ko-KR"/>
              </w:rPr>
              <w:t>applicability</w:t>
            </w:r>
            <w:commentRangeEnd w:id="58"/>
            <w:r w:rsidR="00276604">
              <w:rPr>
                <w:rStyle w:val="a9"/>
              </w:rPr>
              <w:commentReference w:id="58"/>
            </w:r>
          </w:p>
        </w:tc>
      </w:tr>
      <w:tr w:rsidR="006D13A1" w:rsidRPr="006D13A1" w14:paraId="69EB1F76" w14:textId="77777777" w:rsidTr="00DC0842">
        <w:trPr>
          <w:trHeight w:val="512"/>
        </w:trPr>
        <w:tc>
          <w:tcPr>
            <w:tcW w:w="1300" w:type="dxa"/>
            <w:tcBorders>
              <w:top w:val="single" w:sz="12" w:space="0" w:color="000000"/>
              <w:left w:val="single" w:sz="12" w:space="0" w:color="000000"/>
              <w:bottom w:val="single" w:sz="2" w:space="0" w:color="000000"/>
              <w:right w:val="single" w:sz="2" w:space="0" w:color="000000"/>
            </w:tcBorders>
          </w:tcPr>
          <w:p w14:paraId="6E4E306C" w14:textId="77777777" w:rsidR="006D13A1" w:rsidRPr="006D13A1" w:rsidRDefault="006D13A1" w:rsidP="006D13A1">
            <w:pPr>
              <w:widowControl w:val="0"/>
              <w:kinsoku w:val="0"/>
              <w:overflowPunct w:val="0"/>
              <w:autoSpaceDE w:val="0"/>
              <w:autoSpaceDN w:val="0"/>
              <w:adjustRightInd w:val="0"/>
              <w:spacing w:before="37"/>
              <w:rPr>
                <w:rFonts w:eastAsia="맑은 고딕"/>
                <w:sz w:val="18"/>
                <w:szCs w:val="18"/>
                <w:lang w:val="en-US" w:eastAsia="ko-KR"/>
              </w:rPr>
            </w:pPr>
            <w:r w:rsidRPr="006D13A1">
              <w:rPr>
                <w:rFonts w:eastAsia="맑은 고딕"/>
                <w:sz w:val="18"/>
                <w:szCs w:val="18"/>
                <w:lang w:val="en-US" w:eastAsia="ko-KR"/>
              </w:rPr>
              <w:t>0</w:t>
            </w:r>
          </w:p>
        </w:tc>
        <w:tc>
          <w:tcPr>
            <w:tcW w:w="4500" w:type="dxa"/>
            <w:tcBorders>
              <w:top w:val="single" w:sz="12" w:space="0" w:color="000000"/>
              <w:left w:val="single" w:sz="2" w:space="0" w:color="000000"/>
              <w:bottom w:val="single" w:sz="2" w:space="0" w:color="000000"/>
              <w:right w:val="single" w:sz="2" w:space="0" w:color="000000"/>
            </w:tcBorders>
          </w:tcPr>
          <w:p w14:paraId="48A49F96" w14:textId="77777777" w:rsidR="006D13A1" w:rsidRPr="006D13A1" w:rsidRDefault="006D13A1" w:rsidP="006D13A1">
            <w:pPr>
              <w:widowControl w:val="0"/>
              <w:kinsoku w:val="0"/>
              <w:overflowPunct w:val="0"/>
              <w:autoSpaceDE w:val="0"/>
              <w:autoSpaceDN w:val="0"/>
              <w:adjustRightInd w:val="0"/>
              <w:spacing w:before="44" w:line="230" w:lineRule="auto"/>
              <w:ind w:right="130"/>
              <w:rPr>
                <w:rFonts w:eastAsia="맑은 고딕"/>
                <w:sz w:val="18"/>
                <w:szCs w:val="18"/>
                <w:lang w:val="en-US" w:eastAsia="ko-KR"/>
              </w:rPr>
            </w:pPr>
            <w:r w:rsidRPr="006D13A1">
              <w:rPr>
                <w:rFonts w:eastAsia="맑은 고딕"/>
                <w:sz w:val="18"/>
                <w:szCs w:val="18"/>
                <w:lang w:val="en-US" w:eastAsia="ko-KR"/>
              </w:rPr>
              <w:t>STA</w:t>
            </w:r>
            <w:r w:rsidRPr="006D13A1">
              <w:rPr>
                <w:rFonts w:eastAsia="맑은 고딕"/>
                <w:spacing w:val="-6"/>
                <w:sz w:val="18"/>
                <w:szCs w:val="18"/>
                <w:lang w:val="en-US" w:eastAsia="ko-KR"/>
              </w:rPr>
              <w:t xml:space="preserve"> </w:t>
            </w:r>
            <w:r w:rsidRPr="006D13A1">
              <w:rPr>
                <w:rFonts w:eastAsia="맑은 고딕"/>
                <w:sz w:val="18"/>
                <w:szCs w:val="18"/>
                <w:lang w:val="en-US" w:eastAsia="ko-KR"/>
              </w:rPr>
              <w:t>Info</w:t>
            </w:r>
            <w:r w:rsidRPr="006D13A1">
              <w:rPr>
                <w:rFonts w:eastAsia="맑은 고딕"/>
                <w:spacing w:val="-6"/>
                <w:sz w:val="18"/>
                <w:szCs w:val="18"/>
                <w:lang w:val="en-US" w:eastAsia="ko-KR"/>
              </w:rPr>
              <w:t xml:space="preserve"> </w:t>
            </w:r>
            <w:r w:rsidRPr="006D13A1">
              <w:rPr>
                <w:rFonts w:eastAsia="맑은 고딕"/>
                <w:sz w:val="18"/>
                <w:szCs w:val="18"/>
                <w:lang w:val="en-US" w:eastAsia="ko-KR"/>
              </w:rPr>
              <w:t>field</w:t>
            </w:r>
            <w:r w:rsidRPr="006D13A1">
              <w:rPr>
                <w:rFonts w:eastAsia="맑은 고딕"/>
                <w:spacing w:val="-6"/>
                <w:sz w:val="18"/>
                <w:szCs w:val="18"/>
                <w:lang w:val="en-US" w:eastAsia="ko-KR"/>
              </w:rPr>
              <w:t xml:space="preserve"> </w:t>
            </w:r>
            <w:r w:rsidRPr="006D13A1">
              <w:rPr>
                <w:rFonts w:eastAsia="맑은 고딕"/>
                <w:sz w:val="18"/>
                <w:szCs w:val="18"/>
                <w:lang w:val="en-US" w:eastAsia="ko-KR"/>
              </w:rPr>
              <w:t>is</w:t>
            </w:r>
            <w:r w:rsidRPr="006D13A1">
              <w:rPr>
                <w:rFonts w:eastAsia="맑은 고딕"/>
                <w:spacing w:val="-6"/>
                <w:sz w:val="18"/>
                <w:szCs w:val="18"/>
                <w:lang w:val="en-US" w:eastAsia="ko-KR"/>
              </w:rPr>
              <w:t xml:space="preserve"> </w:t>
            </w:r>
            <w:r w:rsidRPr="006D13A1">
              <w:rPr>
                <w:rFonts w:eastAsia="맑은 고딕"/>
                <w:sz w:val="18"/>
                <w:szCs w:val="18"/>
                <w:lang w:val="en-US" w:eastAsia="ko-KR"/>
              </w:rPr>
              <w:t>addressed</w:t>
            </w:r>
            <w:r w:rsidRPr="006D13A1">
              <w:rPr>
                <w:rFonts w:eastAsia="맑은 고딕"/>
                <w:spacing w:val="-6"/>
                <w:sz w:val="18"/>
                <w:szCs w:val="18"/>
                <w:lang w:val="en-US" w:eastAsia="ko-KR"/>
              </w:rPr>
              <w:t xml:space="preserve"> </w:t>
            </w:r>
            <w:r w:rsidRPr="006D13A1">
              <w:rPr>
                <w:rFonts w:eastAsia="맑은 고딕"/>
                <w:sz w:val="18"/>
                <w:szCs w:val="18"/>
                <w:lang w:val="en-US" w:eastAsia="ko-KR"/>
              </w:rPr>
              <w:t>to</w:t>
            </w:r>
            <w:r w:rsidRPr="006D13A1">
              <w:rPr>
                <w:rFonts w:eastAsia="맑은 고딕"/>
                <w:spacing w:val="-6"/>
                <w:sz w:val="18"/>
                <w:szCs w:val="18"/>
                <w:lang w:val="en-US" w:eastAsia="ko-KR"/>
              </w:rPr>
              <w:t xml:space="preserve"> </w:t>
            </w:r>
            <w:r w:rsidRPr="006D13A1">
              <w:rPr>
                <w:rFonts w:eastAsia="맑은 고딕"/>
                <w:sz w:val="18"/>
                <w:szCs w:val="18"/>
                <w:lang w:val="en-US" w:eastAsia="ko-KR"/>
              </w:rPr>
              <w:t>the</w:t>
            </w:r>
            <w:r w:rsidRPr="006D13A1">
              <w:rPr>
                <w:rFonts w:eastAsia="맑은 고딕"/>
                <w:spacing w:val="-6"/>
                <w:sz w:val="18"/>
                <w:szCs w:val="18"/>
                <w:lang w:val="en-US" w:eastAsia="ko-KR"/>
              </w:rPr>
              <w:t xml:space="preserve"> </w:t>
            </w:r>
            <w:r w:rsidRPr="006D13A1">
              <w:rPr>
                <w:rFonts w:eastAsia="맑은 고딕"/>
                <w:sz w:val="18"/>
                <w:szCs w:val="18"/>
                <w:lang w:val="en-US" w:eastAsia="ko-KR"/>
              </w:rPr>
              <w:t>associated</w:t>
            </w:r>
            <w:r w:rsidRPr="006D13A1">
              <w:rPr>
                <w:rFonts w:eastAsia="맑은 고딕"/>
                <w:spacing w:val="-6"/>
                <w:sz w:val="18"/>
                <w:szCs w:val="18"/>
                <w:lang w:val="en-US" w:eastAsia="ko-KR"/>
              </w:rPr>
              <w:t xml:space="preserve"> </w:t>
            </w:r>
            <w:r w:rsidRPr="006D13A1">
              <w:rPr>
                <w:rFonts w:eastAsia="맑은 고딕"/>
                <w:sz w:val="18"/>
                <w:szCs w:val="18"/>
                <w:lang w:val="en-US" w:eastAsia="ko-KR"/>
              </w:rPr>
              <w:t>AP</w:t>
            </w:r>
            <w:r w:rsidRPr="006D13A1">
              <w:rPr>
                <w:rFonts w:eastAsia="맑은 고딕"/>
                <w:spacing w:val="-6"/>
                <w:sz w:val="18"/>
                <w:szCs w:val="18"/>
                <w:lang w:val="en-US" w:eastAsia="ko-KR"/>
              </w:rPr>
              <w:t xml:space="preserve"> </w:t>
            </w:r>
            <w:r w:rsidRPr="006D13A1">
              <w:rPr>
                <w:rFonts w:eastAsia="맑은 고딕"/>
                <w:sz w:val="18"/>
                <w:szCs w:val="18"/>
                <w:lang w:val="en-US" w:eastAsia="ko-KR"/>
              </w:rPr>
              <w:t>or</w:t>
            </w:r>
            <w:r w:rsidRPr="006D13A1">
              <w:rPr>
                <w:rFonts w:eastAsia="맑은 고딕"/>
                <w:spacing w:val="-6"/>
                <w:sz w:val="18"/>
                <w:szCs w:val="18"/>
                <w:lang w:val="en-US" w:eastAsia="ko-KR"/>
              </w:rPr>
              <w:t xml:space="preserve"> </w:t>
            </w:r>
            <w:r w:rsidRPr="006D13A1">
              <w:rPr>
                <w:rFonts w:eastAsia="맑은 고딕"/>
                <w:sz w:val="18"/>
                <w:szCs w:val="18"/>
                <w:lang w:val="en-US" w:eastAsia="ko-KR"/>
              </w:rPr>
              <w:t>mesh AP or IBSS STA.</w:t>
            </w:r>
          </w:p>
        </w:tc>
        <w:tc>
          <w:tcPr>
            <w:tcW w:w="2701" w:type="dxa"/>
            <w:tcBorders>
              <w:top w:val="single" w:sz="12" w:space="0" w:color="000000"/>
              <w:left w:val="single" w:sz="2" w:space="0" w:color="000000"/>
              <w:bottom w:val="single" w:sz="2" w:space="0" w:color="000000"/>
              <w:right w:val="single" w:sz="12" w:space="0" w:color="000000"/>
            </w:tcBorders>
          </w:tcPr>
          <w:p w14:paraId="6E8B1D2C" w14:textId="77777777" w:rsidR="006D13A1" w:rsidRPr="006D13A1" w:rsidRDefault="006D13A1" w:rsidP="006D13A1">
            <w:pPr>
              <w:widowControl w:val="0"/>
              <w:kinsoku w:val="0"/>
              <w:overflowPunct w:val="0"/>
              <w:autoSpaceDE w:val="0"/>
              <w:autoSpaceDN w:val="0"/>
              <w:adjustRightInd w:val="0"/>
              <w:spacing w:before="37"/>
              <w:rPr>
                <w:rFonts w:eastAsia="맑은 고딕"/>
                <w:spacing w:val="-2"/>
                <w:sz w:val="18"/>
                <w:szCs w:val="18"/>
                <w:lang w:val="en-US" w:eastAsia="ko-KR"/>
              </w:rPr>
            </w:pPr>
            <w:r w:rsidRPr="006D13A1">
              <w:rPr>
                <w:rFonts w:eastAsia="맑은 고딕"/>
                <w:sz w:val="18"/>
                <w:szCs w:val="18"/>
                <w:lang w:val="en-US" w:eastAsia="ko-KR"/>
              </w:rPr>
              <w:t>Applicable</w:t>
            </w:r>
            <w:r w:rsidRPr="006D13A1">
              <w:rPr>
                <w:rFonts w:eastAsia="맑은 고딕"/>
                <w:spacing w:val="-4"/>
                <w:sz w:val="18"/>
                <w:szCs w:val="18"/>
                <w:lang w:val="en-US" w:eastAsia="ko-KR"/>
              </w:rPr>
              <w:t xml:space="preserve"> </w:t>
            </w:r>
            <w:r w:rsidRPr="006D13A1">
              <w:rPr>
                <w:rFonts w:eastAsia="맑은 고딕"/>
                <w:sz w:val="18"/>
                <w:szCs w:val="18"/>
                <w:lang w:val="en-US" w:eastAsia="ko-KR"/>
              </w:rPr>
              <w:t>to</w:t>
            </w:r>
            <w:r w:rsidRPr="006D13A1">
              <w:rPr>
                <w:rFonts w:eastAsia="맑은 고딕"/>
                <w:spacing w:val="-4"/>
                <w:sz w:val="18"/>
                <w:szCs w:val="18"/>
                <w:lang w:val="en-US" w:eastAsia="ko-KR"/>
              </w:rPr>
              <w:t xml:space="preserve"> </w:t>
            </w:r>
            <w:r w:rsidRPr="006D13A1">
              <w:rPr>
                <w:rFonts w:eastAsia="맑은 고딕"/>
                <w:sz w:val="18"/>
                <w:szCs w:val="18"/>
                <w:lang w:val="en-US" w:eastAsia="ko-KR"/>
              </w:rPr>
              <w:t>any</w:t>
            </w:r>
            <w:r w:rsidRPr="006D13A1">
              <w:rPr>
                <w:rFonts w:eastAsia="맑은 고딕"/>
                <w:spacing w:val="-4"/>
                <w:sz w:val="18"/>
                <w:szCs w:val="18"/>
                <w:lang w:val="en-US" w:eastAsia="ko-KR"/>
              </w:rPr>
              <w:t xml:space="preserve"> </w:t>
            </w:r>
            <w:r w:rsidRPr="006D13A1">
              <w:rPr>
                <w:rFonts w:eastAsia="맑은 고딕"/>
                <w:spacing w:val="-2"/>
                <w:sz w:val="18"/>
                <w:szCs w:val="18"/>
                <w:lang w:val="en-US" w:eastAsia="ko-KR"/>
              </w:rPr>
              <w:t>variant</w:t>
            </w:r>
          </w:p>
        </w:tc>
      </w:tr>
      <w:tr w:rsidR="006D13A1" w:rsidRPr="006D13A1" w14:paraId="290F0414" w14:textId="77777777" w:rsidTr="00DC0842">
        <w:trPr>
          <w:trHeight w:val="2113"/>
        </w:trPr>
        <w:tc>
          <w:tcPr>
            <w:tcW w:w="1300" w:type="dxa"/>
            <w:tcBorders>
              <w:top w:val="single" w:sz="2" w:space="0" w:color="000000"/>
              <w:left w:val="single" w:sz="12" w:space="0" w:color="000000"/>
              <w:bottom w:val="single" w:sz="12" w:space="0" w:color="000000"/>
              <w:right w:val="single" w:sz="2" w:space="0" w:color="000000"/>
            </w:tcBorders>
          </w:tcPr>
          <w:p w14:paraId="7C22E315" w14:textId="77777777" w:rsidR="006D13A1" w:rsidRPr="006D13A1" w:rsidRDefault="006D13A1" w:rsidP="006D13A1">
            <w:pPr>
              <w:widowControl w:val="0"/>
              <w:kinsoku w:val="0"/>
              <w:overflowPunct w:val="0"/>
              <w:autoSpaceDE w:val="0"/>
              <w:autoSpaceDN w:val="0"/>
              <w:adjustRightInd w:val="0"/>
              <w:spacing w:before="49"/>
              <w:rPr>
                <w:rFonts w:eastAsia="맑은 고딕"/>
                <w:spacing w:val="-2"/>
                <w:sz w:val="18"/>
                <w:szCs w:val="18"/>
                <w:lang w:val="en-US" w:eastAsia="ko-KR"/>
              </w:rPr>
            </w:pPr>
            <w:r w:rsidRPr="006D13A1">
              <w:rPr>
                <w:rFonts w:eastAsia="맑은 고딕"/>
                <w:spacing w:val="-2"/>
                <w:sz w:val="18"/>
                <w:szCs w:val="18"/>
                <w:lang w:val="en-US" w:eastAsia="ko-KR"/>
              </w:rPr>
              <w:lastRenderedPageBreak/>
              <w:t>1–2007</w:t>
            </w:r>
          </w:p>
        </w:tc>
        <w:tc>
          <w:tcPr>
            <w:tcW w:w="4500" w:type="dxa"/>
            <w:tcBorders>
              <w:top w:val="single" w:sz="2" w:space="0" w:color="000000"/>
              <w:left w:val="single" w:sz="2" w:space="0" w:color="000000"/>
              <w:bottom w:val="single" w:sz="12" w:space="0" w:color="000000"/>
              <w:right w:val="single" w:sz="2" w:space="0" w:color="000000"/>
            </w:tcBorders>
          </w:tcPr>
          <w:p w14:paraId="616E8813" w14:textId="77777777" w:rsidR="006D13A1" w:rsidRPr="006D13A1" w:rsidRDefault="006D13A1" w:rsidP="006D13A1">
            <w:pPr>
              <w:widowControl w:val="0"/>
              <w:kinsoku w:val="0"/>
              <w:overflowPunct w:val="0"/>
              <w:autoSpaceDE w:val="0"/>
              <w:autoSpaceDN w:val="0"/>
              <w:adjustRightInd w:val="0"/>
              <w:spacing w:before="54" w:line="232" w:lineRule="auto"/>
              <w:ind w:right="130"/>
              <w:rPr>
                <w:rFonts w:eastAsia="맑은 고딕"/>
                <w:sz w:val="18"/>
                <w:szCs w:val="18"/>
                <w:lang w:val="en-US" w:eastAsia="ko-KR"/>
              </w:rPr>
            </w:pPr>
            <w:r w:rsidRPr="006D13A1">
              <w:rPr>
                <w:rFonts w:eastAsia="맑은 고딕"/>
                <w:sz w:val="18"/>
                <w:szCs w:val="18"/>
                <w:lang w:val="en-US" w:eastAsia="ko-KR"/>
              </w:rPr>
              <w:t>STA Info field is addressed to an associated STA whose AID</w:t>
            </w:r>
            <w:r w:rsidRPr="006D13A1">
              <w:rPr>
                <w:rFonts w:eastAsia="맑은 고딕"/>
                <w:spacing w:val="-6"/>
                <w:sz w:val="18"/>
                <w:szCs w:val="18"/>
                <w:lang w:val="en-US" w:eastAsia="ko-KR"/>
              </w:rPr>
              <w:t xml:space="preserve"> </w:t>
            </w:r>
            <w:r w:rsidRPr="006D13A1">
              <w:rPr>
                <w:rFonts w:eastAsia="맑은 고딕"/>
                <w:sz w:val="18"/>
                <w:szCs w:val="18"/>
                <w:lang w:val="en-US" w:eastAsia="ko-KR"/>
              </w:rPr>
              <w:t>is</w:t>
            </w:r>
            <w:r w:rsidRPr="006D13A1">
              <w:rPr>
                <w:rFonts w:eastAsia="맑은 고딕"/>
                <w:spacing w:val="-6"/>
                <w:sz w:val="18"/>
                <w:szCs w:val="18"/>
                <w:lang w:val="en-US" w:eastAsia="ko-KR"/>
              </w:rPr>
              <w:t xml:space="preserve"> </w:t>
            </w:r>
            <w:r w:rsidRPr="006D13A1">
              <w:rPr>
                <w:rFonts w:eastAsia="맑은 고딕"/>
                <w:sz w:val="18"/>
                <w:szCs w:val="18"/>
                <w:lang w:val="en-US" w:eastAsia="ko-KR"/>
              </w:rPr>
              <w:t>equal</w:t>
            </w:r>
            <w:r w:rsidRPr="006D13A1">
              <w:rPr>
                <w:rFonts w:eastAsia="맑은 고딕"/>
                <w:spacing w:val="-7"/>
                <w:sz w:val="18"/>
                <w:szCs w:val="18"/>
                <w:lang w:val="en-US" w:eastAsia="ko-KR"/>
              </w:rPr>
              <w:t xml:space="preserve"> </w:t>
            </w:r>
            <w:r w:rsidRPr="006D13A1">
              <w:rPr>
                <w:rFonts w:eastAsia="맑은 고딕"/>
                <w:sz w:val="18"/>
                <w:szCs w:val="18"/>
                <w:lang w:val="en-US" w:eastAsia="ko-KR"/>
              </w:rPr>
              <w:t>to</w:t>
            </w:r>
            <w:r w:rsidRPr="006D13A1">
              <w:rPr>
                <w:rFonts w:eastAsia="맑은 고딕"/>
                <w:spacing w:val="-6"/>
                <w:sz w:val="18"/>
                <w:szCs w:val="18"/>
                <w:lang w:val="en-US" w:eastAsia="ko-KR"/>
              </w:rPr>
              <w:t xml:space="preserve"> </w:t>
            </w:r>
            <w:r w:rsidRPr="006D13A1">
              <w:rPr>
                <w:rFonts w:eastAsia="맑은 고딕"/>
                <w:sz w:val="18"/>
                <w:szCs w:val="18"/>
                <w:lang w:val="en-US" w:eastAsia="ko-KR"/>
              </w:rPr>
              <w:t>the</w:t>
            </w:r>
            <w:r w:rsidRPr="006D13A1">
              <w:rPr>
                <w:rFonts w:eastAsia="맑은 고딕"/>
                <w:spacing w:val="-6"/>
                <w:sz w:val="18"/>
                <w:szCs w:val="18"/>
                <w:lang w:val="en-US" w:eastAsia="ko-KR"/>
              </w:rPr>
              <w:t xml:space="preserve"> </w:t>
            </w:r>
            <w:r w:rsidRPr="006D13A1">
              <w:rPr>
                <w:rFonts w:eastAsia="맑은 고딕"/>
                <w:sz w:val="18"/>
                <w:szCs w:val="18"/>
                <w:lang w:val="en-US" w:eastAsia="ko-KR"/>
              </w:rPr>
              <w:t>value</w:t>
            </w:r>
            <w:r w:rsidRPr="006D13A1">
              <w:rPr>
                <w:rFonts w:eastAsia="맑은 고딕"/>
                <w:spacing w:val="-7"/>
                <w:sz w:val="18"/>
                <w:szCs w:val="18"/>
                <w:lang w:val="en-US" w:eastAsia="ko-KR"/>
              </w:rPr>
              <w:t xml:space="preserve"> </w:t>
            </w:r>
            <w:r w:rsidRPr="006D13A1">
              <w:rPr>
                <w:rFonts w:eastAsia="맑은 고딕"/>
                <w:sz w:val="18"/>
                <w:szCs w:val="18"/>
                <w:lang w:val="en-US" w:eastAsia="ko-KR"/>
              </w:rPr>
              <w:t>in</w:t>
            </w:r>
            <w:r w:rsidRPr="006D13A1">
              <w:rPr>
                <w:rFonts w:eastAsia="맑은 고딕"/>
                <w:spacing w:val="-6"/>
                <w:sz w:val="18"/>
                <w:szCs w:val="18"/>
                <w:lang w:val="en-US" w:eastAsia="ko-KR"/>
              </w:rPr>
              <w:t xml:space="preserve"> </w:t>
            </w:r>
            <w:r w:rsidRPr="006D13A1">
              <w:rPr>
                <w:rFonts w:eastAsia="맑은 고딕"/>
                <w:sz w:val="18"/>
                <w:szCs w:val="18"/>
                <w:lang w:val="en-US" w:eastAsia="ko-KR"/>
              </w:rPr>
              <w:t>the</w:t>
            </w:r>
            <w:r w:rsidRPr="006D13A1">
              <w:rPr>
                <w:rFonts w:eastAsia="맑은 고딕"/>
                <w:spacing w:val="-7"/>
                <w:sz w:val="18"/>
                <w:szCs w:val="18"/>
                <w:lang w:val="en-US" w:eastAsia="ko-KR"/>
              </w:rPr>
              <w:t xml:space="preserve"> </w:t>
            </w:r>
            <w:r w:rsidRPr="006D13A1">
              <w:rPr>
                <w:rFonts w:eastAsia="맑은 고딕"/>
                <w:sz w:val="18"/>
                <w:szCs w:val="18"/>
                <w:lang w:val="en-US" w:eastAsia="ko-KR"/>
              </w:rPr>
              <w:t>AID11</w:t>
            </w:r>
            <w:r w:rsidRPr="006D13A1">
              <w:rPr>
                <w:rFonts w:eastAsia="맑은 고딕"/>
                <w:spacing w:val="-6"/>
                <w:sz w:val="18"/>
                <w:szCs w:val="18"/>
                <w:lang w:val="en-US" w:eastAsia="ko-KR"/>
              </w:rPr>
              <w:t xml:space="preserve"> </w:t>
            </w:r>
            <w:r w:rsidRPr="006D13A1">
              <w:rPr>
                <w:rFonts w:eastAsia="맑은 고딕"/>
                <w:sz w:val="18"/>
                <w:szCs w:val="18"/>
                <w:lang w:val="en-US" w:eastAsia="ko-KR"/>
              </w:rPr>
              <w:t>subfield</w:t>
            </w:r>
            <w:r w:rsidRPr="006D13A1">
              <w:rPr>
                <w:rFonts w:eastAsia="맑은 고딕"/>
                <w:spacing w:val="-6"/>
                <w:sz w:val="18"/>
                <w:szCs w:val="18"/>
                <w:lang w:val="en-US" w:eastAsia="ko-KR"/>
              </w:rPr>
              <w:t xml:space="preserve"> </w:t>
            </w:r>
            <w:r w:rsidRPr="006D13A1">
              <w:rPr>
                <w:rFonts w:eastAsia="맑은 고딕"/>
                <w:sz w:val="18"/>
                <w:szCs w:val="18"/>
                <w:lang w:val="en-US" w:eastAsia="ko-KR"/>
              </w:rPr>
              <w:t>if</w:t>
            </w:r>
            <w:r w:rsidRPr="006D13A1">
              <w:rPr>
                <w:rFonts w:eastAsia="맑은 고딕"/>
                <w:spacing w:val="-6"/>
                <w:sz w:val="18"/>
                <w:szCs w:val="18"/>
                <w:lang w:val="en-US" w:eastAsia="ko-KR"/>
              </w:rPr>
              <w:t xml:space="preserve"> </w:t>
            </w:r>
            <w:r w:rsidRPr="006D13A1">
              <w:rPr>
                <w:rFonts w:eastAsia="맑은 고딕"/>
                <w:sz w:val="18"/>
                <w:szCs w:val="18"/>
                <w:lang w:val="en-US" w:eastAsia="ko-KR"/>
              </w:rPr>
              <w:t>the</w:t>
            </w:r>
            <w:r w:rsidRPr="006D13A1">
              <w:rPr>
                <w:rFonts w:eastAsia="맑은 고딕"/>
                <w:spacing w:val="-6"/>
                <w:sz w:val="18"/>
                <w:szCs w:val="18"/>
                <w:lang w:val="en-US" w:eastAsia="ko-KR"/>
              </w:rPr>
              <w:t xml:space="preserve"> </w:t>
            </w:r>
            <w:r w:rsidRPr="006D13A1">
              <w:rPr>
                <w:rFonts w:eastAsia="맑은 고딕"/>
                <w:sz w:val="18"/>
                <w:szCs w:val="18"/>
                <w:lang w:val="en-US" w:eastAsia="ko-KR"/>
              </w:rPr>
              <w:t>NDP Announcement frame is not a Ranging variant.</w:t>
            </w:r>
          </w:p>
          <w:p w14:paraId="68672D06" w14:textId="77777777" w:rsidR="006D13A1" w:rsidRPr="006D13A1" w:rsidRDefault="006D13A1" w:rsidP="006D13A1">
            <w:pPr>
              <w:widowControl w:val="0"/>
              <w:kinsoku w:val="0"/>
              <w:overflowPunct w:val="0"/>
              <w:autoSpaceDE w:val="0"/>
              <w:autoSpaceDN w:val="0"/>
              <w:adjustRightInd w:val="0"/>
              <w:spacing w:before="2"/>
              <w:rPr>
                <w:rFonts w:ascii="Arial" w:eastAsia="맑은 고딕" w:hAnsi="Arial" w:cs="Arial"/>
                <w:b/>
                <w:bCs/>
                <w:sz w:val="17"/>
                <w:szCs w:val="17"/>
                <w:lang w:val="en-US" w:eastAsia="ko-KR"/>
              </w:rPr>
            </w:pPr>
          </w:p>
          <w:p w14:paraId="59371D23" w14:textId="77777777" w:rsidR="006D13A1" w:rsidRPr="006D13A1" w:rsidRDefault="006D13A1" w:rsidP="006D13A1">
            <w:pPr>
              <w:widowControl w:val="0"/>
              <w:kinsoku w:val="0"/>
              <w:overflowPunct w:val="0"/>
              <w:autoSpaceDE w:val="0"/>
              <w:autoSpaceDN w:val="0"/>
              <w:adjustRightInd w:val="0"/>
              <w:spacing w:line="232" w:lineRule="auto"/>
              <w:ind w:right="130"/>
              <w:rPr>
                <w:rFonts w:eastAsia="맑은 고딕"/>
                <w:sz w:val="18"/>
                <w:szCs w:val="18"/>
                <w:lang w:val="en-US" w:eastAsia="ko-KR"/>
              </w:rPr>
            </w:pPr>
            <w:r w:rsidRPr="006D13A1">
              <w:rPr>
                <w:rFonts w:eastAsia="맑은 고딕"/>
                <w:sz w:val="18"/>
                <w:szCs w:val="18"/>
                <w:lang w:val="en-US" w:eastAsia="ko-KR"/>
              </w:rPr>
              <w:t>STA</w:t>
            </w:r>
            <w:r w:rsidRPr="006D13A1">
              <w:rPr>
                <w:rFonts w:eastAsia="맑은 고딕"/>
                <w:spacing w:val="-8"/>
                <w:sz w:val="18"/>
                <w:szCs w:val="18"/>
                <w:lang w:val="en-US" w:eastAsia="ko-KR"/>
              </w:rPr>
              <w:t xml:space="preserve"> </w:t>
            </w:r>
            <w:r w:rsidRPr="006D13A1">
              <w:rPr>
                <w:rFonts w:eastAsia="맑은 고딕"/>
                <w:sz w:val="18"/>
                <w:szCs w:val="18"/>
                <w:lang w:val="en-US" w:eastAsia="ko-KR"/>
              </w:rPr>
              <w:t>Info</w:t>
            </w:r>
            <w:r w:rsidRPr="006D13A1">
              <w:rPr>
                <w:rFonts w:eastAsia="맑은 고딕"/>
                <w:spacing w:val="-8"/>
                <w:sz w:val="18"/>
                <w:szCs w:val="18"/>
                <w:lang w:val="en-US" w:eastAsia="ko-KR"/>
              </w:rPr>
              <w:t xml:space="preserve"> </w:t>
            </w:r>
            <w:r w:rsidRPr="006D13A1">
              <w:rPr>
                <w:rFonts w:eastAsia="맑은 고딕"/>
                <w:sz w:val="18"/>
                <w:szCs w:val="18"/>
                <w:lang w:val="en-US" w:eastAsia="ko-KR"/>
              </w:rPr>
              <w:t>field</w:t>
            </w:r>
            <w:r w:rsidRPr="006D13A1">
              <w:rPr>
                <w:rFonts w:eastAsia="맑은 고딕"/>
                <w:spacing w:val="-8"/>
                <w:sz w:val="18"/>
                <w:szCs w:val="18"/>
                <w:lang w:val="en-US" w:eastAsia="ko-KR"/>
              </w:rPr>
              <w:t xml:space="preserve"> </w:t>
            </w:r>
            <w:r w:rsidRPr="006D13A1">
              <w:rPr>
                <w:rFonts w:eastAsia="맑은 고딕"/>
                <w:sz w:val="18"/>
                <w:szCs w:val="18"/>
                <w:lang w:val="en-US" w:eastAsia="ko-KR"/>
              </w:rPr>
              <w:t>is</w:t>
            </w:r>
            <w:r w:rsidRPr="006D13A1">
              <w:rPr>
                <w:rFonts w:eastAsia="맑은 고딕"/>
                <w:spacing w:val="-8"/>
                <w:sz w:val="18"/>
                <w:szCs w:val="18"/>
                <w:lang w:val="en-US" w:eastAsia="ko-KR"/>
              </w:rPr>
              <w:t xml:space="preserve"> </w:t>
            </w:r>
            <w:r w:rsidRPr="006D13A1">
              <w:rPr>
                <w:rFonts w:eastAsia="맑은 고딕"/>
                <w:sz w:val="18"/>
                <w:szCs w:val="18"/>
                <w:lang w:val="en-US" w:eastAsia="ko-KR"/>
              </w:rPr>
              <w:t>addressed</w:t>
            </w:r>
            <w:r w:rsidRPr="006D13A1">
              <w:rPr>
                <w:rFonts w:eastAsia="맑은 고딕"/>
                <w:spacing w:val="-8"/>
                <w:sz w:val="18"/>
                <w:szCs w:val="18"/>
                <w:lang w:val="en-US" w:eastAsia="ko-KR"/>
              </w:rPr>
              <w:t xml:space="preserve"> </w:t>
            </w:r>
            <w:r w:rsidRPr="006D13A1">
              <w:rPr>
                <w:rFonts w:eastAsia="맑은 고딕"/>
                <w:sz w:val="18"/>
                <w:szCs w:val="18"/>
                <w:lang w:val="en-US" w:eastAsia="ko-KR"/>
              </w:rPr>
              <w:t>to</w:t>
            </w:r>
            <w:r w:rsidRPr="006D13A1">
              <w:rPr>
                <w:rFonts w:eastAsia="맑은 고딕"/>
                <w:spacing w:val="-8"/>
                <w:sz w:val="18"/>
                <w:szCs w:val="18"/>
                <w:lang w:val="en-US" w:eastAsia="ko-KR"/>
              </w:rPr>
              <w:t xml:space="preserve"> </w:t>
            </w:r>
            <w:r w:rsidRPr="006D13A1">
              <w:rPr>
                <w:rFonts w:eastAsia="맑은 고딕"/>
                <w:sz w:val="18"/>
                <w:szCs w:val="18"/>
                <w:lang w:val="en-US" w:eastAsia="ko-KR"/>
              </w:rPr>
              <w:t>an</w:t>
            </w:r>
            <w:r w:rsidRPr="006D13A1">
              <w:rPr>
                <w:rFonts w:eastAsia="맑은 고딕"/>
                <w:spacing w:val="-8"/>
                <w:sz w:val="18"/>
                <w:szCs w:val="18"/>
                <w:lang w:val="en-US" w:eastAsia="ko-KR"/>
              </w:rPr>
              <w:t xml:space="preserve"> </w:t>
            </w:r>
            <w:r w:rsidRPr="006D13A1">
              <w:rPr>
                <w:rFonts w:eastAsia="맑은 고딕"/>
                <w:sz w:val="18"/>
                <w:szCs w:val="18"/>
                <w:lang w:val="en-US" w:eastAsia="ko-KR"/>
              </w:rPr>
              <w:t>unassociated</w:t>
            </w:r>
            <w:r w:rsidRPr="006D13A1">
              <w:rPr>
                <w:rFonts w:eastAsia="맑은 고딕"/>
                <w:spacing w:val="-8"/>
                <w:sz w:val="18"/>
                <w:szCs w:val="18"/>
                <w:lang w:val="en-US" w:eastAsia="ko-KR"/>
              </w:rPr>
              <w:t xml:space="preserve"> </w:t>
            </w:r>
            <w:r w:rsidRPr="006D13A1">
              <w:rPr>
                <w:rFonts w:eastAsia="맑은 고딕"/>
                <w:sz w:val="18"/>
                <w:szCs w:val="18"/>
                <w:lang w:val="en-US" w:eastAsia="ko-KR"/>
              </w:rPr>
              <w:t>STA</w:t>
            </w:r>
            <w:r w:rsidRPr="006D13A1">
              <w:rPr>
                <w:rFonts w:eastAsia="맑은 고딕"/>
                <w:spacing w:val="-7"/>
                <w:sz w:val="18"/>
                <w:szCs w:val="18"/>
                <w:lang w:val="en-US" w:eastAsia="ko-KR"/>
              </w:rPr>
              <w:t xml:space="preserve"> </w:t>
            </w:r>
            <w:r w:rsidRPr="006D13A1">
              <w:rPr>
                <w:rFonts w:eastAsia="맑은 고딕"/>
                <w:sz w:val="18"/>
                <w:szCs w:val="18"/>
                <w:lang w:val="en-US" w:eastAsia="ko-KR"/>
              </w:rPr>
              <w:t>or</w:t>
            </w:r>
            <w:r w:rsidRPr="006D13A1">
              <w:rPr>
                <w:rFonts w:eastAsia="맑은 고딕"/>
                <w:spacing w:val="-8"/>
                <w:sz w:val="18"/>
                <w:szCs w:val="18"/>
                <w:lang w:val="en-US" w:eastAsia="ko-KR"/>
              </w:rPr>
              <w:t xml:space="preserve"> </w:t>
            </w:r>
            <w:r w:rsidRPr="006D13A1">
              <w:rPr>
                <w:rFonts w:eastAsia="맑은 고딕"/>
                <w:sz w:val="18"/>
                <w:szCs w:val="18"/>
                <w:lang w:val="en-US" w:eastAsia="ko-KR"/>
              </w:rPr>
              <w:t>an associated</w:t>
            </w:r>
            <w:r w:rsidRPr="006D13A1">
              <w:rPr>
                <w:rFonts w:eastAsia="맑은 고딕"/>
                <w:spacing w:val="-6"/>
                <w:sz w:val="18"/>
                <w:szCs w:val="18"/>
                <w:lang w:val="en-US" w:eastAsia="ko-KR"/>
              </w:rPr>
              <w:t xml:space="preserve"> </w:t>
            </w:r>
            <w:r w:rsidRPr="006D13A1">
              <w:rPr>
                <w:rFonts w:eastAsia="맑은 고딕"/>
                <w:sz w:val="18"/>
                <w:szCs w:val="18"/>
                <w:lang w:val="en-US" w:eastAsia="ko-KR"/>
              </w:rPr>
              <w:t>STA</w:t>
            </w:r>
            <w:r w:rsidRPr="006D13A1">
              <w:rPr>
                <w:rFonts w:eastAsia="맑은 고딕"/>
                <w:spacing w:val="-6"/>
                <w:sz w:val="18"/>
                <w:szCs w:val="18"/>
                <w:lang w:val="en-US" w:eastAsia="ko-KR"/>
              </w:rPr>
              <w:t xml:space="preserve"> </w:t>
            </w:r>
            <w:r w:rsidRPr="006D13A1">
              <w:rPr>
                <w:rFonts w:eastAsia="맑은 고딕"/>
                <w:sz w:val="18"/>
                <w:szCs w:val="18"/>
                <w:lang w:val="en-US" w:eastAsia="ko-KR"/>
              </w:rPr>
              <w:t>whose</w:t>
            </w:r>
            <w:r w:rsidRPr="006D13A1">
              <w:rPr>
                <w:rFonts w:eastAsia="맑은 고딕"/>
                <w:spacing w:val="-7"/>
                <w:sz w:val="18"/>
                <w:szCs w:val="18"/>
                <w:lang w:val="en-US" w:eastAsia="ko-KR"/>
              </w:rPr>
              <w:t xml:space="preserve"> </w:t>
            </w:r>
            <w:r w:rsidRPr="006D13A1">
              <w:rPr>
                <w:rFonts w:eastAsia="맑은 고딕"/>
                <w:sz w:val="18"/>
                <w:szCs w:val="18"/>
                <w:lang w:val="en-US" w:eastAsia="ko-KR"/>
              </w:rPr>
              <w:t>RSID/AID</w:t>
            </w:r>
            <w:r w:rsidRPr="006D13A1">
              <w:rPr>
                <w:rFonts w:eastAsia="맑은 고딕"/>
                <w:spacing w:val="-6"/>
                <w:sz w:val="18"/>
                <w:szCs w:val="18"/>
                <w:lang w:val="en-US" w:eastAsia="ko-KR"/>
              </w:rPr>
              <w:t xml:space="preserve"> </w:t>
            </w:r>
            <w:r w:rsidRPr="006D13A1">
              <w:rPr>
                <w:rFonts w:eastAsia="맑은 고딕"/>
                <w:sz w:val="18"/>
                <w:szCs w:val="18"/>
                <w:lang w:val="en-US" w:eastAsia="ko-KR"/>
              </w:rPr>
              <w:t>is</w:t>
            </w:r>
            <w:r w:rsidRPr="006D13A1">
              <w:rPr>
                <w:rFonts w:eastAsia="맑은 고딕"/>
                <w:spacing w:val="-6"/>
                <w:sz w:val="18"/>
                <w:szCs w:val="18"/>
                <w:lang w:val="en-US" w:eastAsia="ko-KR"/>
              </w:rPr>
              <w:t xml:space="preserve"> </w:t>
            </w:r>
            <w:r w:rsidRPr="006D13A1">
              <w:rPr>
                <w:rFonts w:eastAsia="맑은 고딕"/>
                <w:sz w:val="18"/>
                <w:szCs w:val="18"/>
                <w:lang w:val="en-US" w:eastAsia="ko-KR"/>
              </w:rPr>
              <w:t>equal</w:t>
            </w:r>
            <w:r w:rsidRPr="006D13A1">
              <w:rPr>
                <w:rFonts w:eastAsia="맑은 고딕"/>
                <w:spacing w:val="-7"/>
                <w:sz w:val="18"/>
                <w:szCs w:val="18"/>
                <w:lang w:val="en-US" w:eastAsia="ko-KR"/>
              </w:rPr>
              <w:t xml:space="preserve"> </w:t>
            </w:r>
            <w:r w:rsidRPr="006D13A1">
              <w:rPr>
                <w:rFonts w:eastAsia="맑은 고딕"/>
                <w:sz w:val="18"/>
                <w:szCs w:val="18"/>
                <w:lang w:val="en-US" w:eastAsia="ko-KR"/>
              </w:rPr>
              <w:t>to</w:t>
            </w:r>
            <w:r w:rsidRPr="006D13A1">
              <w:rPr>
                <w:rFonts w:eastAsia="맑은 고딕"/>
                <w:spacing w:val="-7"/>
                <w:sz w:val="18"/>
                <w:szCs w:val="18"/>
                <w:lang w:val="en-US" w:eastAsia="ko-KR"/>
              </w:rPr>
              <w:t xml:space="preserve"> </w:t>
            </w:r>
            <w:r w:rsidRPr="006D13A1">
              <w:rPr>
                <w:rFonts w:eastAsia="맑은 고딕"/>
                <w:sz w:val="18"/>
                <w:szCs w:val="18"/>
                <w:lang w:val="en-US" w:eastAsia="ko-KR"/>
              </w:rPr>
              <w:t>the</w:t>
            </w:r>
            <w:r w:rsidRPr="006D13A1">
              <w:rPr>
                <w:rFonts w:eastAsia="맑은 고딕"/>
                <w:spacing w:val="-7"/>
                <w:sz w:val="18"/>
                <w:szCs w:val="18"/>
                <w:lang w:val="en-US" w:eastAsia="ko-KR"/>
              </w:rPr>
              <w:t xml:space="preserve"> </w:t>
            </w:r>
            <w:r w:rsidRPr="006D13A1">
              <w:rPr>
                <w:rFonts w:eastAsia="맑은 고딕"/>
                <w:sz w:val="18"/>
                <w:szCs w:val="18"/>
                <w:lang w:val="en-US" w:eastAsia="ko-KR"/>
              </w:rPr>
              <w:t>value</w:t>
            </w:r>
            <w:r w:rsidRPr="006D13A1">
              <w:rPr>
                <w:rFonts w:eastAsia="맑은 고딕"/>
                <w:spacing w:val="-7"/>
                <w:sz w:val="18"/>
                <w:szCs w:val="18"/>
                <w:lang w:val="en-US" w:eastAsia="ko-KR"/>
              </w:rPr>
              <w:t xml:space="preserve"> </w:t>
            </w:r>
            <w:r w:rsidRPr="006D13A1">
              <w:rPr>
                <w:rFonts w:eastAsia="맑은 고딕"/>
                <w:sz w:val="18"/>
                <w:szCs w:val="18"/>
                <w:lang w:val="en-US" w:eastAsia="ko-KR"/>
              </w:rPr>
              <w:t>in the RSID11/AID11 subfield if the NDP Announcement frame is a Ranging variant.</w:t>
            </w:r>
          </w:p>
          <w:p w14:paraId="3265BF60" w14:textId="77777777" w:rsidR="006D13A1" w:rsidRPr="006D13A1" w:rsidRDefault="006D13A1" w:rsidP="006D13A1">
            <w:pPr>
              <w:widowControl w:val="0"/>
              <w:kinsoku w:val="0"/>
              <w:overflowPunct w:val="0"/>
              <w:autoSpaceDE w:val="0"/>
              <w:autoSpaceDN w:val="0"/>
              <w:adjustRightInd w:val="0"/>
              <w:spacing w:before="9"/>
              <w:rPr>
                <w:rFonts w:ascii="Arial" w:eastAsia="맑은 고딕" w:hAnsi="Arial" w:cs="Arial"/>
                <w:b/>
                <w:bCs/>
                <w:sz w:val="16"/>
                <w:szCs w:val="16"/>
                <w:lang w:val="en-US" w:eastAsia="ko-KR"/>
              </w:rPr>
            </w:pPr>
          </w:p>
          <w:p w14:paraId="046BA2CA" w14:textId="77777777" w:rsidR="006D13A1" w:rsidRPr="006D13A1" w:rsidRDefault="006D13A1" w:rsidP="006D13A1">
            <w:pPr>
              <w:widowControl w:val="0"/>
              <w:kinsoku w:val="0"/>
              <w:overflowPunct w:val="0"/>
              <w:autoSpaceDE w:val="0"/>
              <w:autoSpaceDN w:val="0"/>
              <w:adjustRightInd w:val="0"/>
              <w:rPr>
                <w:rFonts w:eastAsia="맑은 고딕"/>
                <w:spacing w:val="-2"/>
                <w:sz w:val="18"/>
                <w:szCs w:val="18"/>
                <w:lang w:val="en-US" w:eastAsia="ko-KR"/>
              </w:rPr>
            </w:pPr>
            <w:r w:rsidRPr="006D13A1">
              <w:rPr>
                <w:rFonts w:eastAsia="맑은 고딕"/>
                <w:sz w:val="18"/>
                <w:szCs w:val="18"/>
                <w:lang w:val="en-US" w:eastAsia="ko-KR"/>
              </w:rPr>
              <w:t>The</w:t>
            </w:r>
            <w:r w:rsidRPr="006D13A1">
              <w:rPr>
                <w:rFonts w:eastAsia="맑은 고딕"/>
                <w:spacing w:val="-4"/>
                <w:sz w:val="18"/>
                <w:szCs w:val="18"/>
                <w:lang w:val="en-US" w:eastAsia="ko-KR"/>
              </w:rPr>
              <w:t xml:space="preserve"> </w:t>
            </w:r>
            <w:r w:rsidRPr="006D13A1">
              <w:rPr>
                <w:rFonts w:eastAsia="맑은 고딕"/>
                <w:sz w:val="18"/>
                <w:szCs w:val="18"/>
                <w:lang w:val="en-US" w:eastAsia="ko-KR"/>
              </w:rPr>
              <w:t>value</w:t>
            </w:r>
            <w:r w:rsidRPr="006D13A1">
              <w:rPr>
                <w:rFonts w:eastAsia="맑은 고딕"/>
                <w:spacing w:val="-3"/>
                <w:sz w:val="18"/>
                <w:szCs w:val="18"/>
                <w:lang w:val="en-US" w:eastAsia="ko-KR"/>
              </w:rPr>
              <w:t xml:space="preserve"> </w:t>
            </w:r>
            <w:r w:rsidRPr="006D13A1">
              <w:rPr>
                <w:rFonts w:eastAsia="맑은 고딕"/>
                <w:sz w:val="18"/>
                <w:szCs w:val="18"/>
                <w:lang w:val="en-US" w:eastAsia="ko-KR"/>
              </w:rPr>
              <w:t>2007</w:t>
            </w:r>
            <w:r w:rsidRPr="006D13A1">
              <w:rPr>
                <w:rFonts w:eastAsia="맑은 고딕"/>
                <w:spacing w:val="-4"/>
                <w:sz w:val="18"/>
                <w:szCs w:val="18"/>
                <w:lang w:val="en-US" w:eastAsia="ko-KR"/>
              </w:rPr>
              <w:t xml:space="preserve"> </w:t>
            </w:r>
            <w:r w:rsidRPr="006D13A1">
              <w:rPr>
                <w:rFonts w:eastAsia="맑은 고딕"/>
                <w:sz w:val="18"/>
                <w:szCs w:val="18"/>
                <w:lang w:val="en-US" w:eastAsia="ko-KR"/>
              </w:rPr>
              <w:t>is</w:t>
            </w:r>
            <w:r w:rsidRPr="006D13A1">
              <w:rPr>
                <w:rFonts w:eastAsia="맑은 고딕"/>
                <w:spacing w:val="-4"/>
                <w:sz w:val="18"/>
                <w:szCs w:val="18"/>
                <w:lang w:val="en-US" w:eastAsia="ko-KR"/>
              </w:rPr>
              <w:t xml:space="preserve"> </w:t>
            </w:r>
            <w:r w:rsidRPr="006D13A1">
              <w:rPr>
                <w:rFonts w:eastAsia="맑은 고딕"/>
                <w:sz w:val="18"/>
                <w:szCs w:val="18"/>
                <w:lang w:val="en-US" w:eastAsia="ko-KR"/>
              </w:rPr>
              <w:t>reserved</w:t>
            </w:r>
            <w:r w:rsidRPr="006D13A1">
              <w:rPr>
                <w:rFonts w:eastAsia="맑은 고딕"/>
                <w:spacing w:val="-3"/>
                <w:sz w:val="18"/>
                <w:szCs w:val="18"/>
                <w:lang w:val="en-US" w:eastAsia="ko-KR"/>
              </w:rPr>
              <w:t xml:space="preserve"> </w:t>
            </w:r>
            <w:r w:rsidRPr="006D13A1">
              <w:rPr>
                <w:rFonts w:eastAsia="맑은 고딕"/>
                <w:sz w:val="18"/>
                <w:szCs w:val="18"/>
                <w:lang w:val="en-US" w:eastAsia="ko-KR"/>
              </w:rPr>
              <w:t>for</w:t>
            </w:r>
            <w:r w:rsidRPr="006D13A1">
              <w:rPr>
                <w:rFonts w:eastAsia="맑은 고딕"/>
                <w:spacing w:val="-4"/>
                <w:sz w:val="18"/>
                <w:szCs w:val="18"/>
                <w:lang w:val="en-US" w:eastAsia="ko-KR"/>
              </w:rPr>
              <w:t xml:space="preserve"> </w:t>
            </w:r>
            <w:r w:rsidRPr="006D13A1">
              <w:rPr>
                <w:rFonts w:eastAsia="맑은 고딕"/>
                <w:sz w:val="18"/>
                <w:szCs w:val="18"/>
                <w:lang w:val="en-US" w:eastAsia="ko-KR"/>
              </w:rPr>
              <w:t>EHT</w:t>
            </w:r>
            <w:r w:rsidRPr="006D13A1">
              <w:rPr>
                <w:rFonts w:eastAsia="맑은 고딕"/>
                <w:spacing w:val="-3"/>
                <w:sz w:val="18"/>
                <w:szCs w:val="18"/>
                <w:lang w:val="en-US" w:eastAsia="ko-KR"/>
              </w:rPr>
              <w:t xml:space="preserve"> </w:t>
            </w:r>
            <w:r w:rsidRPr="006D13A1">
              <w:rPr>
                <w:rFonts w:eastAsia="맑은 고딕"/>
                <w:spacing w:val="-2"/>
                <w:sz w:val="18"/>
                <w:szCs w:val="18"/>
                <w:lang w:val="en-US" w:eastAsia="ko-KR"/>
              </w:rPr>
              <w:t>variant.</w:t>
            </w:r>
          </w:p>
        </w:tc>
        <w:tc>
          <w:tcPr>
            <w:tcW w:w="2701" w:type="dxa"/>
            <w:tcBorders>
              <w:top w:val="single" w:sz="2" w:space="0" w:color="000000"/>
              <w:left w:val="single" w:sz="2" w:space="0" w:color="000000"/>
              <w:bottom w:val="single" w:sz="12" w:space="0" w:color="000000"/>
              <w:right w:val="single" w:sz="12" w:space="0" w:color="000000"/>
            </w:tcBorders>
          </w:tcPr>
          <w:p w14:paraId="3050DBDA" w14:textId="77777777" w:rsidR="006D13A1" w:rsidRPr="006D13A1" w:rsidRDefault="006D13A1" w:rsidP="006D13A1">
            <w:pPr>
              <w:widowControl w:val="0"/>
              <w:kinsoku w:val="0"/>
              <w:overflowPunct w:val="0"/>
              <w:autoSpaceDE w:val="0"/>
              <w:autoSpaceDN w:val="0"/>
              <w:adjustRightInd w:val="0"/>
              <w:spacing w:before="49"/>
              <w:rPr>
                <w:rFonts w:eastAsia="맑은 고딕"/>
                <w:spacing w:val="-2"/>
                <w:sz w:val="18"/>
                <w:szCs w:val="18"/>
                <w:lang w:val="en-US" w:eastAsia="ko-KR"/>
              </w:rPr>
            </w:pPr>
            <w:r w:rsidRPr="006D13A1">
              <w:rPr>
                <w:rFonts w:eastAsia="맑은 고딕"/>
                <w:sz w:val="18"/>
                <w:szCs w:val="18"/>
                <w:lang w:val="en-US" w:eastAsia="ko-KR"/>
              </w:rPr>
              <w:t>Applicable</w:t>
            </w:r>
            <w:r w:rsidRPr="006D13A1">
              <w:rPr>
                <w:rFonts w:eastAsia="맑은 고딕"/>
                <w:spacing w:val="-4"/>
                <w:sz w:val="18"/>
                <w:szCs w:val="18"/>
                <w:lang w:val="en-US" w:eastAsia="ko-KR"/>
              </w:rPr>
              <w:t xml:space="preserve"> </w:t>
            </w:r>
            <w:r w:rsidRPr="006D13A1">
              <w:rPr>
                <w:rFonts w:eastAsia="맑은 고딕"/>
                <w:sz w:val="18"/>
                <w:szCs w:val="18"/>
                <w:lang w:val="en-US" w:eastAsia="ko-KR"/>
              </w:rPr>
              <w:t>to</w:t>
            </w:r>
            <w:r w:rsidRPr="006D13A1">
              <w:rPr>
                <w:rFonts w:eastAsia="맑은 고딕"/>
                <w:spacing w:val="-4"/>
                <w:sz w:val="18"/>
                <w:szCs w:val="18"/>
                <w:lang w:val="en-US" w:eastAsia="ko-KR"/>
              </w:rPr>
              <w:t xml:space="preserve"> </w:t>
            </w:r>
            <w:r w:rsidRPr="006D13A1">
              <w:rPr>
                <w:rFonts w:eastAsia="맑은 고딕"/>
                <w:sz w:val="18"/>
                <w:szCs w:val="18"/>
                <w:lang w:val="en-US" w:eastAsia="ko-KR"/>
              </w:rPr>
              <w:t>any</w:t>
            </w:r>
            <w:r w:rsidRPr="006D13A1">
              <w:rPr>
                <w:rFonts w:eastAsia="맑은 고딕"/>
                <w:spacing w:val="-4"/>
                <w:sz w:val="18"/>
                <w:szCs w:val="18"/>
                <w:lang w:val="en-US" w:eastAsia="ko-KR"/>
              </w:rPr>
              <w:t xml:space="preserve"> </w:t>
            </w:r>
            <w:r w:rsidRPr="006D13A1">
              <w:rPr>
                <w:rFonts w:eastAsia="맑은 고딕"/>
                <w:spacing w:val="-2"/>
                <w:sz w:val="18"/>
                <w:szCs w:val="18"/>
                <w:lang w:val="en-US" w:eastAsia="ko-KR"/>
              </w:rPr>
              <w:t>variant</w:t>
            </w:r>
          </w:p>
        </w:tc>
      </w:tr>
    </w:tbl>
    <w:p w14:paraId="1396D23B" w14:textId="77777777" w:rsidR="006D13A1" w:rsidRPr="006D13A1" w:rsidRDefault="006D13A1" w:rsidP="00DB2583">
      <w:pPr>
        <w:widowControl w:val="0"/>
        <w:kinsoku w:val="0"/>
        <w:overflowPunct w:val="0"/>
        <w:autoSpaceDE w:val="0"/>
        <w:autoSpaceDN w:val="0"/>
        <w:adjustRightInd w:val="0"/>
        <w:spacing w:before="102"/>
        <w:ind w:firstLine="1100"/>
        <w:rPr>
          <w:rFonts w:ascii="Arial" w:eastAsia="맑은 고딕" w:hAnsi="Arial" w:cs="Arial"/>
          <w:b/>
          <w:bCs/>
          <w:i/>
          <w:iCs/>
          <w:spacing w:val="-2"/>
          <w:sz w:val="20"/>
          <w:lang w:val="en-US" w:eastAsia="ko-KR"/>
        </w:rPr>
      </w:pPr>
      <w:r w:rsidRPr="006D13A1">
        <w:rPr>
          <w:rFonts w:ascii="Arial" w:eastAsia="맑은 고딕" w:hAnsi="Arial" w:cs="Arial"/>
          <w:b/>
          <w:bCs/>
          <w:sz w:val="20"/>
          <w:lang w:val="en-US" w:eastAsia="ko-KR"/>
        </w:rPr>
        <w:t>Table</w:t>
      </w:r>
      <w:r w:rsidRPr="006D13A1">
        <w:rPr>
          <w:rFonts w:ascii="Arial" w:eastAsia="맑은 고딕" w:hAnsi="Arial" w:cs="Arial"/>
          <w:b/>
          <w:bCs/>
          <w:spacing w:val="-10"/>
          <w:sz w:val="20"/>
          <w:lang w:val="en-US" w:eastAsia="ko-KR"/>
        </w:rPr>
        <w:t xml:space="preserve"> </w:t>
      </w:r>
      <w:r w:rsidRPr="006D13A1">
        <w:rPr>
          <w:rFonts w:ascii="Arial" w:eastAsia="맑은 고딕" w:hAnsi="Arial" w:cs="Arial"/>
          <w:b/>
          <w:bCs/>
          <w:sz w:val="20"/>
          <w:lang w:val="en-US" w:eastAsia="ko-KR"/>
        </w:rPr>
        <w:t>9-42b—AID11</w:t>
      </w:r>
      <w:r w:rsidRPr="006D13A1">
        <w:rPr>
          <w:rFonts w:ascii="Arial" w:eastAsia="맑은 고딕" w:hAnsi="Arial" w:cs="Arial"/>
          <w:b/>
          <w:bCs/>
          <w:spacing w:val="-7"/>
          <w:sz w:val="20"/>
          <w:lang w:val="en-US" w:eastAsia="ko-KR"/>
        </w:rPr>
        <w:t xml:space="preserve"> </w:t>
      </w:r>
      <w:r w:rsidRPr="006D13A1">
        <w:rPr>
          <w:rFonts w:ascii="Arial" w:eastAsia="맑은 고딕" w:hAnsi="Arial" w:cs="Arial"/>
          <w:b/>
          <w:bCs/>
          <w:sz w:val="20"/>
          <w:lang w:val="en-US" w:eastAsia="ko-KR"/>
        </w:rPr>
        <w:t>subfield</w:t>
      </w:r>
      <w:r w:rsidRPr="006D13A1">
        <w:rPr>
          <w:rFonts w:ascii="Arial" w:eastAsia="맑은 고딕" w:hAnsi="Arial" w:cs="Arial"/>
          <w:b/>
          <w:bCs/>
          <w:spacing w:val="-7"/>
          <w:sz w:val="20"/>
          <w:lang w:val="en-US" w:eastAsia="ko-KR"/>
        </w:rPr>
        <w:t xml:space="preserve"> </w:t>
      </w:r>
      <w:r w:rsidRPr="006D13A1">
        <w:rPr>
          <w:rFonts w:ascii="Arial" w:eastAsia="맑은 고딕" w:hAnsi="Arial" w:cs="Arial"/>
          <w:b/>
          <w:bCs/>
          <w:sz w:val="20"/>
          <w:lang w:val="en-US" w:eastAsia="ko-KR"/>
        </w:rPr>
        <w:t>encoding</w:t>
      </w:r>
      <w:r w:rsidRPr="006D13A1">
        <w:rPr>
          <w:rFonts w:ascii="Arial" w:eastAsia="맑은 고딕" w:hAnsi="Arial" w:cs="Arial"/>
          <w:b/>
          <w:bCs/>
          <w:spacing w:val="-7"/>
          <w:sz w:val="20"/>
          <w:lang w:val="en-US" w:eastAsia="ko-KR"/>
        </w:rPr>
        <w:t xml:space="preserve"> </w:t>
      </w:r>
      <w:r w:rsidRPr="006D13A1">
        <w:rPr>
          <w:rFonts w:ascii="Arial" w:eastAsia="맑은 고딕" w:hAnsi="Arial" w:cs="Arial"/>
          <w:b/>
          <w:bCs/>
          <w:sz w:val="20"/>
          <w:lang w:val="en-US" w:eastAsia="ko-KR"/>
        </w:rPr>
        <w:t>in</w:t>
      </w:r>
      <w:r w:rsidRPr="006D13A1">
        <w:rPr>
          <w:rFonts w:ascii="Arial" w:eastAsia="맑은 고딕" w:hAnsi="Arial" w:cs="Arial"/>
          <w:b/>
          <w:bCs/>
          <w:spacing w:val="-7"/>
          <w:sz w:val="20"/>
          <w:lang w:val="en-US" w:eastAsia="ko-KR"/>
        </w:rPr>
        <w:t xml:space="preserve"> </w:t>
      </w:r>
      <w:r w:rsidRPr="006D13A1">
        <w:rPr>
          <w:rFonts w:ascii="Arial" w:eastAsia="맑은 고딕" w:hAnsi="Arial" w:cs="Arial"/>
          <w:b/>
          <w:bCs/>
          <w:sz w:val="20"/>
          <w:lang w:val="en-US" w:eastAsia="ko-KR"/>
        </w:rPr>
        <w:t>an</w:t>
      </w:r>
      <w:r w:rsidRPr="006D13A1">
        <w:rPr>
          <w:rFonts w:ascii="Arial" w:eastAsia="맑은 고딕" w:hAnsi="Arial" w:cs="Arial"/>
          <w:b/>
          <w:bCs/>
          <w:spacing w:val="-7"/>
          <w:sz w:val="20"/>
          <w:lang w:val="en-US" w:eastAsia="ko-KR"/>
        </w:rPr>
        <w:t xml:space="preserve"> </w:t>
      </w:r>
      <w:r w:rsidRPr="006D13A1">
        <w:rPr>
          <w:rFonts w:ascii="Arial" w:eastAsia="맑은 고딕" w:hAnsi="Arial" w:cs="Arial"/>
          <w:b/>
          <w:bCs/>
          <w:sz w:val="20"/>
          <w:lang w:val="en-US" w:eastAsia="ko-KR"/>
        </w:rPr>
        <w:t>NDP</w:t>
      </w:r>
      <w:r w:rsidRPr="006D13A1">
        <w:rPr>
          <w:rFonts w:ascii="Arial" w:eastAsia="맑은 고딕" w:hAnsi="Arial" w:cs="Arial"/>
          <w:b/>
          <w:bCs/>
          <w:spacing w:val="-6"/>
          <w:sz w:val="20"/>
          <w:lang w:val="en-US" w:eastAsia="ko-KR"/>
        </w:rPr>
        <w:t xml:space="preserve"> </w:t>
      </w:r>
      <w:r w:rsidRPr="006D13A1">
        <w:rPr>
          <w:rFonts w:ascii="Arial" w:eastAsia="맑은 고딕" w:hAnsi="Arial" w:cs="Arial"/>
          <w:b/>
          <w:bCs/>
          <w:sz w:val="20"/>
          <w:lang w:val="en-US" w:eastAsia="ko-KR"/>
        </w:rPr>
        <w:t>Announcement</w:t>
      </w:r>
      <w:r w:rsidRPr="006D13A1">
        <w:rPr>
          <w:rFonts w:ascii="Arial" w:eastAsia="맑은 고딕" w:hAnsi="Arial" w:cs="Arial"/>
          <w:b/>
          <w:bCs/>
          <w:spacing w:val="-8"/>
          <w:sz w:val="20"/>
          <w:lang w:val="en-US" w:eastAsia="ko-KR"/>
        </w:rPr>
        <w:t xml:space="preserve"> </w:t>
      </w:r>
      <w:r w:rsidRPr="006D13A1">
        <w:rPr>
          <w:rFonts w:ascii="Arial" w:eastAsia="맑은 고딕" w:hAnsi="Arial" w:cs="Arial"/>
          <w:b/>
          <w:bCs/>
          <w:sz w:val="20"/>
          <w:lang w:val="en-US" w:eastAsia="ko-KR"/>
        </w:rPr>
        <w:t>frame</w:t>
      </w:r>
      <w:r w:rsidRPr="006D13A1">
        <w:rPr>
          <w:rFonts w:ascii="Arial" w:eastAsia="맑은 고딕" w:hAnsi="Arial" w:cs="Arial"/>
          <w:b/>
          <w:bCs/>
          <w:spacing w:val="40"/>
          <w:sz w:val="20"/>
          <w:lang w:val="en-US" w:eastAsia="ko-KR"/>
        </w:rPr>
        <w:t xml:space="preserve"> </w:t>
      </w:r>
      <w:r w:rsidRPr="006D13A1">
        <w:rPr>
          <w:rFonts w:ascii="Arial" w:eastAsia="맑은 고딕" w:hAnsi="Arial" w:cs="Arial"/>
          <w:b/>
          <w:bCs/>
          <w:i/>
          <w:iCs/>
          <w:spacing w:val="-2"/>
          <w:sz w:val="20"/>
          <w:lang w:val="en-US" w:eastAsia="ko-KR"/>
        </w:rPr>
        <w:t>(</w:t>
      </w:r>
      <w:proofErr w:type="spellStart"/>
      <w:r w:rsidRPr="006D13A1">
        <w:rPr>
          <w:rFonts w:ascii="Arial" w:eastAsia="맑은 고딕" w:hAnsi="Arial" w:cs="Arial"/>
          <w:b/>
          <w:bCs/>
          <w:i/>
          <w:iCs/>
          <w:spacing w:val="-2"/>
          <w:sz w:val="20"/>
          <w:lang w:val="en-US" w:eastAsia="ko-KR"/>
        </w:rPr>
        <w:t>contin</w:t>
      </w:r>
      <w:proofErr w:type="spellEnd"/>
      <w:r w:rsidRPr="006D13A1">
        <w:rPr>
          <w:rFonts w:ascii="Arial" w:eastAsia="맑은 고딕" w:hAnsi="Arial" w:cs="Arial"/>
          <w:b/>
          <w:bCs/>
          <w:i/>
          <w:iCs/>
          <w:spacing w:val="-2"/>
          <w:sz w:val="20"/>
          <w:lang w:val="en-US" w:eastAsia="ko-KR"/>
        </w:rPr>
        <w:t>-</w:t>
      </w:r>
    </w:p>
    <w:p w14:paraId="1C0BEC97" w14:textId="77777777" w:rsidR="006D13A1" w:rsidRPr="006D13A1" w:rsidRDefault="006D13A1" w:rsidP="006D13A1">
      <w:pPr>
        <w:widowControl w:val="0"/>
        <w:kinsoku w:val="0"/>
        <w:overflowPunct w:val="0"/>
        <w:autoSpaceDE w:val="0"/>
        <w:autoSpaceDN w:val="0"/>
        <w:adjustRightInd w:val="0"/>
        <w:spacing w:before="10" w:after="1"/>
        <w:rPr>
          <w:rFonts w:ascii="Arial" w:eastAsia="맑은 고딕" w:hAnsi="Arial" w:cs="Arial"/>
          <w:b/>
          <w:bCs/>
          <w:i/>
          <w:iCs/>
          <w:sz w:val="21"/>
          <w:szCs w:val="21"/>
          <w:lang w:val="en-US" w:eastAsia="ko-KR"/>
        </w:rPr>
      </w:pPr>
    </w:p>
    <w:tbl>
      <w:tblPr>
        <w:tblW w:w="0" w:type="auto"/>
        <w:tblInd w:w="1088" w:type="dxa"/>
        <w:tblLayout w:type="fixed"/>
        <w:tblCellMar>
          <w:left w:w="0" w:type="dxa"/>
          <w:right w:w="0" w:type="dxa"/>
        </w:tblCellMar>
        <w:tblLook w:val="0000" w:firstRow="0" w:lastRow="0" w:firstColumn="0" w:lastColumn="0" w:noHBand="0" w:noVBand="0"/>
      </w:tblPr>
      <w:tblGrid>
        <w:gridCol w:w="1300"/>
        <w:gridCol w:w="4500"/>
        <w:gridCol w:w="2701"/>
      </w:tblGrid>
      <w:tr w:rsidR="006D13A1" w:rsidRPr="006D13A1" w14:paraId="60D0B885" w14:textId="77777777" w:rsidTr="00DC0842">
        <w:trPr>
          <w:trHeight w:val="580"/>
        </w:trPr>
        <w:tc>
          <w:tcPr>
            <w:tcW w:w="1300" w:type="dxa"/>
            <w:tcBorders>
              <w:top w:val="single" w:sz="12" w:space="0" w:color="000000"/>
              <w:left w:val="single" w:sz="12" w:space="0" w:color="000000"/>
              <w:bottom w:val="single" w:sz="12" w:space="0" w:color="000000"/>
              <w:right w:val="single" w:sz="2" w:space="0" w:color="000000"/>
            </w:tcBorders>
          </w:tcPr>
          <w:p w14:paraId="10801774" w14:textId="77777777" w:rsidR="006D13A1" w:rsidRPr="006D13A1" w:rsidRDefault="006D13A1" w:rsidP="006D13A1">
            <w:pPr>
              <w:widowControl w:val="0"/>
              <w:kinsoku w:val="0"/>
              <w:overflowPunct w:val="0"/>
              <w:autoSpaceDE w:val="0"/>
              <w:autoSpaceDN w:val="0"/>
              <w:adjustRightInd w:val="0"/>
              <w:spacing w:before="176"/>
              <w:rPr>
                <w:rFonts w:eastAsia="맑은 고딕"/>
                <w:b/>
                <w:bCs/>
                <w:spacing w:val="-2"/>
                <w:sz w:val="18"/>
                <w:szCs w:val="18"/>
                <w:lang w:val="en-US" w:eastAsia="ko-KR"/>
              </w:rPr>
            </w:pPr>
            <w:r w:rsidRPr="006D13A1">
              <w:rPr>
                <w:rFonts w:eastAsia="맑은 고딕"/>
                <w:b/>
                <w:bCs/>
                <w:sz w:val="18"/>
                <w:szCs w:val="18"/>
                <w:lang w:val="en-US" w:eastAsia="ko-KR"/>
              </w:rPr>
              <w:t>AID</w:t>
            </w:r>
            <w:r w:rsidRPr="006D13A1">
              <w:rPr>
                <w:rFonts w:eastAsia="맑은 고딕"/>
                <w:b/>
                <w:bCs/>
                <w:spacing w:val="-2"/>
                <w:sz w:val="18"/>
                <w:szCs w:val="18"/>
                <w:lang w:val="en-US" w:eastAsia="ko-KR"/>
              </w:rPr>
              <w:t xml:space="preserve"> subfield</w:t>
            </w:r>
          </w:p>
        </w:tc>
        <w:tc>
          <w:tcPr>
            <w:tcW w:w="4500" w:type="dxa"/>
            <w:tcBorders>
              <w:top w:val="single" w:sz="12" w:space="0" w:color="000000"/>
              <w:left w:val="single" w:sz="2" w:space="0" w:color="000000"/>
              <w:bottom w:val="single" w:sz="12" w:space="0" w:color="000000"/>
              <w:right w:val="single" w:sz="2" w:space="0" w:color="000000"/>
            </w:tcBorders>
          </w:tcPr>
          <w:p w14:paraId="1D107244" w14:textId="77777777" w:rsidR="006D13A1" w:rsidRPr="006D13A1" w:rsidRDefault="006D13A1" w:rsidP="006D13A1">
            <w:pPr>
              <w:widowControl w:val="0"/>
              <w:kinsoku w:val="0"/>
              <w:overflowPunct w:val="0"/>
              <w:autoSpaceDE w:val="0"/>
              <w:autoSpaceDN w:val="0"/>
              <w:adjustRightInd w:val="0"/>
              <w:spacing w:before="176"/>
              <w:ind w:right="1781"/>
              <w:jc w:val="center"/>
              <w:rPr>
                <w:rFonts w:eastAsia="맑은 고딕"/>
                <w:b/>
                <w:bCs/>
                <w:spacing w:val="-2"/>
                <w:sz w:val="18"/>
                <w:szCs w:val="18"/>
                <w:lang w:val="en-US" w:eastAsia="ko-KR"/>
              </w:rPr>
            </w:pPr>
            <w:r w:rsidRPr="006D13A1">
              <w:rPr>
                <w:rFonts w:eastAsia="맑은 고딕"/>
                <w:b/>
                <w:bCs/>
                <w:spacing w:val="-2"/>
                <w:sz w:val="18"/>
                <w:szCs w:val="18"/>
                <w:lang w:val="en-US" w:eastAsia="ko-KR"/>
              </w:rPr>
              <w:t>Description</w:t>
            </w:r>
          </w:p>
        </w:tc>
        <w:tc>
          <w:tcPr>
            <w:tcW w:w="2701" w:type="dxa"/>
            <w:tcBorders>
              <w:top w:val="single" w:sz="12" w:space="0" w:color="000000"/>
              <w:left w:val="single" w:sz="2" w:space="0" w:color="000000"/>
              <w:bottom w:val="single" w:sz="12" w:space="0" w:color="000000"/>
              <w:right w:val="single" w:sz="12" w:space="0" w:color="000000"/>
            </w:tcBorders>
          </w:tcPr>
          <w:p w14:paraId="1AFC6C3A" w14:textId="77777777" w:rsidR="006D13A1" w:rsidRPr="006D13A1" w:rsidRDefault="006D13A1" w:rsidP="006D13A1">
            <w:pPr>
              <w:widowControl w:val="0"/>
              <w:kinsoku w:val="0"/>
              <w:overflowPunct w:val="0"/>
              <w:autoSpaceDE w:val="0"/>
              <w:autoSpaceDN w:val="0"/>
              <w:adjustRightInd w:val="0"/>
              <w:spacing w:before="82" w:line="232" w:lineRule="auto"/>
              <w:rPr>
                <w:rFonts w:eastAsia="맑은 고딕"/>
                <w:b/>
                <w:bCs/>
                <w:sz w:val="18"/>
                <w:szCs w:val="18"/>
                <w:lang w:val="en-US" w:eastAsia="ko-KR"/>
              </w:rPr>
            </w:pPr>
            <w:r w:rsidRPr="006D13A1">
              <w:rPr>
                <w:rFonts w:eastAsia="맑은 고딕"/>
                <w:b/>
                <w:bCs/>
                <w:sz w:val="18"/>
                <w:szCs w:val="18"/>
                <w:lang w:val="en-US" w:eastAsia="ko-KR"/>
              </w:rPr>
              <w:t>NDP</w:t>
            </w:r>
            <w:r w:rsidRPr="006D13A1">
              <w:rPr>
                <w:rFonts w:eastAsia="맑은 고딕"/>
                <w:b/>
                <w:bCs/>
                <w:spacing w:val="-12"/>
                <w:sz w:val="18"/>
                <w:szCs w:val="18"/>
                <w:lang w:val="en-US" w:eastAsia="ko-KR"/>
              </w:rPr>
              <w:t xml:space="preserve"> </w:t>
            </w:r>
            <w:r w:rsidRPr="006D13A1">
              <w:rPr>
                <w:rFonts w:eastAsia="맑은 고딕"/>
                <w:b/>
                <w:bCs/>
                <w:sz w:val="18"/>
                <w:szCs w:val="18"/>
                <w:lang w:val="en-US" w:eastAsia="ko-KR"/>
              </w:rPr>
              <w:t>Announcement</w:t>
            </w:r>
            <w:r w:rsidRPr="006D13A1">
              <w:rPr>
                <w:rFonts w:eastAsia="맑은 고딕"/>
                <w:b/>
                <w:bCs/>
                <w:spacing w:val="-11"/>
                <w:sz w:val="18"/>
                <w:szCs w:val="18"/>
                <w:lang w:val="en-US" w:eastAsia="ko-KR"/>
              </w:rPr>
              <w:t xml:space="preserve"> </w:t>
            </w:r>
            <w:r w:rsidRPr="006D13A1">
              <w:rPr>
                <w:rFonts w:eastAsia="맑은 고딕"/>
                <w:b/>
                <w:bCs/>
                <w:sz w:val="18"/>
                <w:szCs w:val="18"/>
                <w:lang w:val="en-US" w:eastAsia="ko-KR"/>
              </w:rPr>
              <w:t>frame variant applicability</w:t>
            </w:r>
          </w:p>
        </w:tc>
      </w:tr>
      <w:tr w:rsidR="006D13A1" w:rsidRPr="006D13A1" w14:paraId="5BCCEB12" w14:textId="77777777" w:rsidTr="00DC0842">
        <w:trPr>
          <w:trHeight w:val="311"/>
        </w:trPr>
        <w:tc>
          <w:tcPr>
            <w:tcW w:w="1300" w:type="dxa"/>
            <w:tcBorders>
              <w:top w:val="single" w:sz="12" w:space="0" w:color="000000"/>
              <w:left w:val="single" w:sz="12" w:space="0" w:color="000000"/>
              <w:bottom w:val="single" w:sz="2" w:space="0" w:color="000000"/>
              <w:right w:val="single" w:sz="2" w:space="0" w:color="000000"/>
            </w:tcBorders>
          </w:tcPr>
          <w:p w14:paraId="4243C326" w14:textId="77777777" w:rsidR="006D13A1" w:rsidRPr="006D13A1" w:rsidRDefault="006D13A1" w:rsidP="006D13A1">
            <w:pPr>
              <w:widowControl w:val="0"/>
              <w:kinsoku w:val="0"/>
              <w:overflowPunct w:val="0"/>
              <w:autoSpaceDE w:val="0"/>
              <w:autoSpaceDN w:val="0"/>
              <w:adjustRightInd w:val="0"/>
              <w:spacing w:before="36"/>
              <w:rPr>
                <w:rFonts w:eastAsia="맑은 고딕"/>
                <w:spacing w:val="-2"/>
                <w:sz w:val="18"/>
                <w:szCs w:val="18"/>
                <w:lang w:val="en-US" w:eastAsia="ko-KR"/>
              </w:rPr>
            </w:pPr>
            <w:r w:rsidRPr="006D13A1">
              <w:rPr>
                <w:rFonts w:eastAsia="맑은 고딕"/>
                <w:spacing w:val="-2"/>
                <w:sz w:val="18"/>
                <w:szCs w:val="18"/>
                <w:lang w:val="en-US" w:eastAsia="ko-KR"/>
              </w:rPr>
              <w:t>2008–2042</w:t>
            </w:r>
          </w:p>
        </w:tc>
        <w:tc>
          <w:tcPr>
            <w:tcW w:w="4500" w:type="dxa"/>
            <w:tcBorders>
              <w:top w:val="single" w:sz="12" w:space="0" w:color="000000"/>
              <w:left w:val="single" w:sz="2" w:space="0" w:color="000000"/>
              <w:bottom w:val="single" w:sz="2" w:space="0" w:color="000000"/>
              <w:right w:val="single" w:sz="2" w:space="0" w:color="000000"/>
            </w:tcBorders>
          </w:tcPr>
          <w:p w14:paraId="3CA253CF" w14:textId="77777777" w:rsidR="006D13A1" w:rsidRPr="006D13A1" w:rsidRDefault="006D13A1" w:rsidP="006D13A1">
            <w:pPr>
              <w:widowControl w:val="0"/>
              <w:kinsoku w:val="0"/>
              <w:overflowPunct w:val="0"/>
              <w:autoSpaceDE w:val="0"/>
              <w:autoSpaceDN w:val="0"/>
              <w:adjustRightInd w:val="0"/>
              <w:spacing w:before="36"/>
              <w:rPr>
                <w:rFonts w:eastAsia="맑은 고딕"/>
                <w:spacing w:val="-2"/>
                <w:sz w:val="18"/>
                <w:szCs w:val="18"/>
                <w:lang w:val="en-US" w:eastAsia="ko-KR"/>
              </w:rPr>
            </w:pPr>
            <w:r w:rsidRPr="006D13A1">
              <w:rPr>
                <w:rFonts w:eastAsia="맑은 고딕"/>
                <w:spacing w:val="-2"/>
                <w:sz w:val="18"/>
                <w:szCs w:val="18"/>
                <w:lang w:val="en-US" w:eastAsia="ko-KR"/>
              </w:rPr>
              <w:t>Reserved</w:t>
            </w:r>
          </w:p>
        </w:tc>
        <w:tc>
          <w:tcPr>
            <w:tcW w:w="2701" w:type="dxa"/>
            <w:tcBorders>
              <w:top w:val="single" w:sz="12" w:space="0" w:color="000000"/>
              <w:left w:val="single" w:sz="2" w:space="0" w:color="000000"/>
              <w:bottom w:val="single" w:sz="2" w:space="0" w:color="000000"/>
              <w:right w:val="single" w:sz="12" w:space="0" w:color="000000"/>
            </w:tcBorders>
          </w:tcPr>
          <w:p w14:paraId="3A75FF38" w14:textId="77777777" w:rsidR="006D13A1" w:rsidRPr="006D13A1" w:rsidRDefault="006D13A1" w:rsidP="006D13A1">
            <w:pPr>
              <w:widowControl w:val="0"/>
              <w:kinsoku w:val="0"/>
              <w:overflowPunct w:val="0"/>
              <w:autoSpaceDE w:val="0"/>
              <w:autoSpaceDN w:val="0"/>
              <w:adjustRightInd w:val="0"/>
              <w:spacing w:before="36"/>
              <w:rPr>
                <w:rFonts w:eastAsia="맑은 고딕"/>
                <w:spacing w:val="-2"/>
                <w:sz w:val="18"/>
                <w:szCs w:val="18"/>
                <w:lang w:val="en-US" w:eastAsia="ko-KR"/>
              </w:rPr>
            </w:pPr>
            <w:r w:rsidRPr="006D13A1">
              <w:rPr>
                <w:rFonts w:eastAsia="맑은 고딕"/>
                <w:sz w:val="18"/>
                <w:szCs w:val="18"/>
                <w:lang w:val="en-US" w:eastAsia="ko-KR"/>
              </w:rPr>
              <w:t>Not</w:t>
            </w:r>
            <w:r w:rsidRPr="006D13A1">
              <w:rPr>
                <w:rFonts w:eastAsia="맑은 고딕"/>
                <w:spacing w:val="-4"/>
                <w:sz w:val="18"/>
                <w:szCs w:val="18"/>
                <w:lang w:val="en-US" w:eastAsia="ko-KR"/>
              </w:rPr>
              <w:t xml:space="preserve"> </w:t>
            </w:r>
            <w:r w:rsidRPr="006D13A1">
              <w:rPr>
                <w:rFonts w:eastAsia="맑은 고딕"/>
                <w:sz w:val="18"/>
                <w:szCs w:val="18"/>
                <w:lang w:val="en-US" w:eastAsia="ko-KR"/>
              </w:rPr>
              <w:t>applicable</w:t>
            </w:r>
            <w:r w:rsidRPr="006D13A1">
              <w:rPr>
                <w:rFonts w:eastAsia="맑은 고딕"/>
                <w:spacing w:val="-4"/>
                <w:sz w:val="18"/>
                <w:szCs w:val="18"/>
                <w:lang w:val="en-US" w:eastAsia="ko-KR"/>
              </w:rPr>
              <w:t xml:space="preserve"> </w:t>
            </w:r>
            <w:r w:rsidRPr="006D13A1">
              <w:rPr>
                <w:rFonts w:eastAsia="맑은 고딕"/>
                <w:sz w:val="18"/>
                <w:szCs w:val="18"/>
                <w:lang w:val="en-US" w:eastAsia="ko-KR"/>
              </w:rPr>
              <w:t>to</w:t>
            </w:r>
            <w:r w:rsidRPr="006D13A1">
              <w:rPr>
                <w:rFonts w:eastAsia="맑은 고딕"/>
                <w:spacing w:val="-4"/>
                <w:sz w:val="18"/>
                <w:szCs w:val="18"/>
                <w:lang w:val="en-US" w:eastAsia="ko-KR"/>
              </w:rPr>
              <w:t xml:space="preserve"> </w:t>
            </w:r>
            <w:r w:rsidRPr="006D13A1">
              <w:rPr>
                <w:rFonts w:eastAsia="맑은 고딕"/>
                <w:sz w:val="18"/>
                <w:szCs w:val="18"/>
                <w:lang w:val="en-US" w:eastAsia="ko-KR"/>
              </w:rPr>
              <w:t>any</w:t>
            </w:r>
            <w:r w:rsidRPr="006D13A1">
              <w:rPr>
                <w:rFonts w:eastAsia="맑은 고딕"/>
                <w:spacing w:val="-3"/>
                <w:sz w:val="18"/>
                <w:szCs w:val="18"/>
                <w:lang w:val="en-US" w:eastAsia="ko-KR"/>
              </w:rPr>
              <w:t xml:space="preserve"> </w:t>
            </w:r>
            <w:r w:rsidRPr="006D13A1">
              <w:rPr>
                <w:rFonts w:eastAsia="맑은 고딕"/>
                <w:spacing w:val="-2"/>
                <w:sz w:val="18"/>
                <w:szCs w:val="18"/>
                <w:lang w:val="en-US" w:eastAsia="ko-KR"/>
              </w:rPr>
              <w:t>variant</w:t>
            </w:r>
          </w:p>
        </w:tc>
      </w:tr>
      <w:tr w:rsidR="006D13A1" w:rsidRPr="006D13A1" w14:paraId="01E94A3A" w14:textId="77777777" w:rsidTr="00DC0842">
        <w:trPr>
          <w:trHeight w:val="925"/>
        </w:trPr>
        <w:tc>
          <w:tcPr>
            <w:tcW w:w="1300" w:type="dxa"/>
            <w:tcBorders>
              <w:top w:val="single" w:sz="2" w:space="0" w:color="000000"/>
              <w:left w:val="single" w:sz="12" w:space="0" w:color="000000"/>
              <w:bottom w:val="single" w:sz="2" w:space="0" w:color="000000"/>
              <w:right w:val="single" w:sz="2" w:space="0" w:color="000000"/>
            </w:tcBorders>
          </w:tcPr>
          <w:p w14:paraId="5F6308AC" w14:textId="77777777" w:rsidR="006D13A1" w:rsidRPr="006D13A1" w:rsidRDefault="006D13A1" w:rsidP="006D13A1">
            <w:pPr>
              <w:widowControl w:val="0"/>
              <w:kinsoku w:val="0"/>
              <w:overflowPunct w:val="0"/>
              <w:autoSpaceDE w:val="0"/>
              <w:autoSpaceDN w:val="0"/>
              <w:adjustRightInd w:val="0"/>
              <w:spacing w:before="49"/>
              <w:rPr>
                <w:rFonts w:eastAsia="맑은 고딕"/>
                <w:spacing w:val="-4"/>
                <w:sz w:val="18"/>
                <w:szCs w:val="18"/>
                <w:lang w:val="en-US" w:eastAsia="ko-KR"/>
              </w:rPr>
            </w:pPr>
            <w:r w:rsidRPr="006D13A1">
              <w:rPr>
                <w:rFonts w:eastAsia="맑은 고딕"/>
                <w:spacing w:val="-4"/>
                <w:sz w:val="18"/>
                <w:szCs w:val="18"/>
                <w:lang w:val="en-US" w:eastAsia="ko-KR"/>
              </w:rPr>
              <w:t>2043</w:t>
            </w:r>
          </w:p>
        </w:tc>
        <w:tc>
          <w:tcPr>
            <w:tcW w:w="4500" w:type="dxa"/>
            <w:tcBorders>
              <w:top w:val="single" w:sz="2" w:space="0" w:color="000000"/>
              <w:left w:val="single" w:sz="2" w:space="0" w:color="000000"/>
              <w:bottom w:val="single" w:sz="2" w:space="0" w:color="000000"/>
              <w:right w:val="single" w:sz="2" w:space="0" w:color="000000"/>
            </w:tcBorders>
          </w:tcPr>
          <w:p w14:paraId="7550A757" w14:textId="77777777" w:rsidR="006D13A1" w:rsidRPr="006D13A1" w:rsidRDefault="006D13A1" w:rsidP="006D13A1">
            <w:pPr>
              <w:widowControl w:val="0"/>
              <w:kinsoku w:val="0"/>
              <w:overflowPunct w:val="0"/>
              <w:autoSpaceDE w:val="0"/>
              <w:autoSpaceDN w:val="0"/>
              <w:adjustRightInd w:val="0"/>
              <w:spacing w:before="54" w:line="232" w:lineRule="auto"/>
              <w:ind w:right="130"/>
              <w:rPr>
                <w:rFonts w:eastAsia="맑은 고딕"/>
                <w:sz w:val="18"/>
                <w:szCs w:val="18"/>
                <w:lang w:val="en-US" w:eastAsia="ko-KR"/>
              </w:rPr>
            </w:pPr>
            <w:r w:rsidRPr="006D13A1">
              <w:rPr>
                <w:rFonts w:eastAsia="맑은 고딕"/>
                <w:sz w:val="18"/>
                <w:szCs w:val="18"/>
                <w:lang w:val="en-US" w:eastAsia="ko-KR"/>
              </w:rPr>
              <w:t>STA</w:t>
            </w:r>
            <w:r w:rsidRPr="006D13A1">
              <w:rPr>
                <w:rFonts w:eastAsia="맑은 고딕"/>
                <w:spacing w:val="-8"/>
                <w:sz w:val="18"/>
                <w:szCs w:val="18"/>
                <w:lang w:val="en-US" w:eastAsia="ko-KR"/>
              </w:rPr>
              <w:t xml:space="preserve"> </w:t>
            </w:r>
            <w:r w:rsidRPr="006D13A1">
              <w:rPr>
                <w:rFonts w:eastAsia="맑은 고딕"/>
                <w:sz w:val="18"/>
                <w:szCs w:val="18"/>
                <w:lang w:val="en-US" w:eastAsia="ko-KR"/>
              </w:rPr>
              <w:t>Info</w:t>
            </w:r>
            <w:r w:rsidRPr="006D13A1">
              <w:rPr>
                <w:rFonts w:eastAsia="맑은 고딕"/>
                <w:spacing w:val="-8"/>
                <w:sz w:val="18"/>
                <w:szCs w:val="18"/>
                <w:lang w:val="en-US" w:eastAsia="ko-KR"/>
              </w:rPr>
              <w:t xml:space="preserve"> </w:t>
            </w:r>
            <w:r w:rsidRPr="006D13A1">
              <w:rPr>
                <w:rFonts w:eastAsia="맑은 고딕"/>
                <w:sz w:val="18"/>
                <w:szCs w:val="18"/>
                <w:lang w:val="en-US" w:eastAsia="ko-KR"/>
              </w:rPr>
              <w:t>field</w:t>
            </w:r>
            <w:r w:rsidRPr="006D13A1">
              <w:rPr>
                <w:rFonts w:eastAsia="맑은 고딕"/>
                <w:spacing w:val="-8"/>
                <w:sz w:val="18"/>
                <w:szCs w:val="18"/>
                <w:lang w:val="en-US" w:eastAsia="ko-KR"/>
              </w:rPr>
              <w:t xml:space="preserve"> </w:t>
            </w:r>
            <w:r w:rsidRPr="006D13A1">
              <w:rPr>
                <w:rFonts w:eastAsia="맑은 고딕"/>
                <w:sz w:val="18"/>
                <w:szCs w:val="18"/>
                <w:lang w:val="en-US" w:eastAsia="ko-KR"/>
              </w:rPr>
              <w:t>contains</w:t>
            </w:r>
            <w:r w:rsidRPr="006D13A1">
              <w:rPr>
                <w:rFonts w:eastAsia="맑은 고딕"/>
                <w:spacing w:val="-7"/>
                <w:sz w:val="18"/>
                <w:szCs w:val="18"/>
                <w:lang w:val="en-US" w:eastAsia="ko-KR"/>
              </w:rPr>
              <w:t xml:space="preserve"> </w:t>
            </w:r>
            <w:r w:rsidRPr="006D13A1">
              <w:rPr>
                <w:rFonts w:eastAsia="맑은 고딕"/>
                <w:sz w:val="18"/>
                <w:szCs w:val="18"/>
                <w:lang w:val="en-US" w:eastAsia="ko-KR"/>
              </w:rPr>
              <w:t>a</w:t>
            </w:r>
            <w:r w:rsidRPr="006D13A1">
              <w:rPr>
                <w:rFonts w:eastAsia="맑은 고딕"/>
                <w:spacing w:val="-7"/>
                <w:sz w:val="18"/>
                <w:szCs w:val="18"/>
                <w:lang w:val="en-US" w:eastAsia="ko-KR"/>
              </w:rPr>
              <w:t xml:space="preserve"> </w:t>
            </w:r>
            <w:r w:rsidRPr="006D13A1">
              <w:rPr>
                <w:rFonts w:eastAsia="맑은 고딕"/>
                <w:sz w:val="18"/>
                <w:szCs w:val="18"/>
                <w:lang w:val="en-US" w:eastAsia="ko-KR"/>
              </w:rPr>
              <w:t>sequence</w:t>
            </w:r>
            <w:r w:rsidRPr="006D13A1">
              <w:rPr>
                <w:rFonts w:eastAsia="맑은 고딕"/>
                <w:spacing w:val="-8"/>
                <w:sz w:val="18"/>
                <w:szCs w:val="18"/>
                <w:lang w:val="en-US" w:eastAsia="ko-KR"/>
              </w:rPr>
              <w:t xml:space="preserve"> </w:t>
            </w:r>
            <w:r w:rsidRPr="006D13A1">
              <w:rPr>
                <w:rFonts w:eastAsia="맑은 고딕"/>
                <w:sz w:val="18"/>
                <w:szCs w:val="18"/>
                <w:lang w:val="en-US" w:eastAsia="ko-KR"/>
              </w:rPr>
              <w:t>authentication</w:t>
            </w:r>
            <w:r w:rsidRPr="006D13A1">
              <w:rPr>
                <w:rFonts w:eastAsia="맑은 고딕"/>
                <w:spacing w:val="-8"/>
                <w:sz w:val="18"/>
                <w:szCs w:val="18"/>
                <w:lang w:val="en-US" w:eastAsia="ko-KR"/>
              </w:rPr>
              <w:t xml:space="preserve"> </w:t>
            </w:r>
            <w:r w:rsidRPr="006D13A1">
              <w:rPr>
                <w:rFonts w:eastAsia="맑은 고딕"/>
                <w:sz w:val="18"/>
                <w:szCs w:val="18"/>
                <w:lang w:val="en-US" w:eastAsia="ko-KR"/>
              </w:rPr>
              <w:t>code</w:t>
            </w:r>
            <w:r w:rsidRPr="006D13A1">
              <w:rPr>
                <w:rFonts w:eastAsia="맑은 고딕"/>
                <w:spacing w:val="-7"/>
                <w:sz w:val="18"/>
                <w:szCs w:val="18"/>
                <w:lang w:val="en-US" w:eastAsia="ko-KR"/>
              </w:rPr>
              <w:t xml:space="preserve"> </w:t>
            </w:r>
            <w:r w:rsidRPr="006D13A1">
              <w:rPr>
                <w:rFonts w:eastAsia="맑은 고딕"/>
                <w:sz w:val="18"/>
                <w:szCs w:val="18"/>
                <w:lang w:val="en-US" w:eastAsia="ko-KR"/>
              </w:rPr>
              <w:t>if the NDP Announcement frame is a Ranging variant.</w:t>
            </w:r>
          </w:p>
          <w:p w14:paraId="3230B449" w14:textId="77777777" w:rsidR="006D13A1" w:rsidRPr="006D13A1" w:rsidRDefault="006D13A1" w:rsidP="006D13A1">
            <w:pPr>
              <w:widowControl w:val="0"/>
              <w:kinsoku w:val="0"/>
              <w:overflowPunct w:val="0"/>
              <w:autoSpaceDE w:val="0"/>
              <w:autoSpaceDN w:val="0"/>
              <w:adjustRightInd w:val="0"/>
              <w:spacing w:before="9"/>
              <w:rPr>
                <w:rFonts w:ascii="Arial" w:eastAsia="맑은 고딕" w:hAnsi="Arial" w:cs="Arial"/>
                <w:b/>
                <w:bCs/>
                <w:i/>
                <w:iCs/>
                <w:sz w:val="16"/>
                <w:szCs w:val="16"/>
                <w:lang w:val="en-US" w:eastAsia="ko-KR"/>
              </w:rPr>
            </w:pPr>
          </w:p>
          <w:p w14:paraId="11811BC8" w14:textId="77777777" w:rsidR="006D13A1" w:rsidRPr="006D13A1" w:rsidRDefault="006D13A1" w:rsidP="006D13A1">
            <w:pPr>
              <w:widowControl w:val="0"/>
              <w:kinsoku w:val="0"/>
              <w:overflowPunct w:val="0"/>
              <w:autoSpaceDE w:val="0"/>
              <w:autoSpaceDN w:val="0"/>
              <w:adjustRightInd w:val="0"/>
              <w:rPr>
                <w:rFonts w:eastAsia="맑은 고딕"/>
                <w:spacing w:val="-2"/>
                <w:sz w:val="18"/>
                <w:szCs w:val="18"/>
                <w:lang w:val="en-US" w:eastAsia="ko-KR"/>
              </w:rPr>
            </w:pPr>
            <w:r w:rsidRPr="006D13A1">
              <w:rPr>
                <w:rFonts w:eastAsia="맑은 고딕"/>
                <w:sz w:val="18"/>
                <w:szCs w:val="18"/>
                <w:lang w:val="en-US" w:eastAsia="ko-KR"/>
              </w:rPr>
              <w:t>This</w:t>
            </w:r>
            <w:r w:rsidRPr="006D13A1">
              <w:rPr>
                <w:rFonts w:eastAsia="맑은 고딕"/>
                <w:spacing w:val="-4"/>
                <w:sz w:val="18"/>
                <w:szCs w:val="18"/>
                <w:lang w:val="en-US" w:eastAsia="ko-KR"/>
              </w:rPr>
              <w:t xml:space="preserve"> </w:t>
            </w:r>
            <w:r w:rsidRPr="006D13A1">
              <w:rPr>
                <w:rFonts w:eastAsia="맑은 고딕"/>
                <w:sz w:val="18"/>
                <w:szCs w:val="18"/>
                <w:lang w:val="en-US" w:eastAsia="ko-KR"/>
              </w:rPr>
              <w:t>AID11</w:t>
            </w:r>
            <w:r w:rsidRPr="006D13A1">
              <w:rPr>
                <w:rFonts w:eastAsia="맑은 고딕"/>
                <w:spacing w:val="-4"/>
                <w:sz w:val="18"/>
                <w:szCs w:val="18"/>
                <w:lang w:val="en-US" w:eastAsia="ko-KR"/>
              </w:rPr>
              <w:t xml:space="preserve"> </w:t>
            </w:r>
            <w:r w:rsidRPr="006D13A1">
              <w:rPr>
                <w:rFonts w:eastAsia="맑은 고딕"/>
                <w:sz w:val="18"/>
                <w:szCs w:val="18"/>
                <w:lang w:val="en-US" w:eastAsia="ko-KR"/>
              </w:rPr>
              <w:t>value</w:t>
            </w:r>
            <w:r w:rsidRPr="006D13A1">
              <w:rPr>
                <w:rFonts w:eastAsia="맑은 고딕"/>
                <w:spacing w:val="-3"/>
                <w:sz w:val="18"/>
                <w:szCs w:val="18"/>
                <w:lang w:val="en-US" w:eastAsia="ko-KR"/>
              </w:rPr>
              <w:t xml:space="preserve"> </w:t>
            </w:r>
            <w:r w:rsidRPr="006D13A1">
              <w:rPr>
                <w:rFonts w:eastAsia="맑은 고딕"/>
                <w:sz w:val="18"/>
                <w:szCs w:val="18"/>
                <w:lang w:val="en-US" w:eastAsia="ko-KR"/>
              </w:rPr>
              <w:t>is</w:t>
            </w:r>
            <w:r w:rsidRPr="006D13A1">
              <w:rPr>
                <w:rFonts w:eastAsia="맑은 고딕"/>
                <w:spacing w:val="-4"/>
                <w:sz w:val="18"/>
                <w:szCs w:val="18"/>
                <w:lang w:val="en-US" w:eastAsia="ko-KR"/>
              </w:rPr>
              <w:t xml:space="preserve"> </w:t>
            </w:r>
            <w:r w:rsidRPr="006D13A1">
              <w:rPr>
                <w:rFonts w:eastAsia="맑은 고딕"/>
                <w:sz w:val="18"/>
                <w:szCs w:val="18"/>
                <w:lang w:val="en-US" w:eastAsia="ko-KR"/>
              </w:rPr>
              <w:t>reserved</w:t>
            </w:r>
            <w:r w:rsidRPr="006D13A1">
              <w:rPr>
                <w:rFonts w:eastAsia="맑은 고딕"/>
                <w:spacing w:val="-3"/>
                <w:sz w:val="18"/>
                <w:szCs w:val="18"/>
                <w:lang w:val="en-US" w:eastAsia="ko-KR"/>
              </w:rPr>
              <w:t xml:space="preserve"> </w:t>
            </w:r>
            <w:r w:rsidRPr="006D13A1">
              <w:rPr>
                <w:rFonts w:eastAsia="맑은 고딕"/>
                <w:spacing w:val="-2"/>
                <w:sz w:val="18"/>
                <w:szCs w:val="18"/>
                <w:lang w:val="en-US" w:eastAsia="ko-KR"/>
              </w:rPr>
              <w:t>otherwise.</w:t>
            </w:r>
          </w:p>
        </w:tc>
        <w:tc>
          <w:tcPr>
            <w:tcW w:w="2701" w:type="dxa"/>
            <w:tcBorders>
              <w:top w:val="single" w:sz="2" w:space="0" w:color="000000"/>
              <w:left w:val="single" w:sz="2" w:space="0" w:color="000000"/>
              <w:bottom w:val="single" w:sz="2" w:space="0" w:color="000000"/>
              <w:right w:val="single" w:sz="12" w:space="0" w:color="000000"/>
            </w:tcBorders>
          </w:tcPr>
          <w:p w14:paraId="2113712B" w14:textId="77777777" w:rsidR="006D13A1" w:rsidRPr="006D13A1" w:rsidRDefault="006D13A1" w:rsidP="006D13A1">
            <w:pPr>
              <w:widowControl w:val="0"/>
              <w:kinsoku w:val="0"/>
              <w:overflowPunct w:val="0"/>
              <w:autoSpaceDE w:val="0"/>
              <w:autoSpaceDN w:val="0"/>
              <w:adjustRightInd w:val="0"/>
              <w:spacing w:before="49"/>
              <w:rPr>
                <w:rFonts w:eastAsia="맑은 고딕"/>
                <w:spacing w:val="-2"/>
                <w:sz w:val="18"/>
                <w:szCs w:val="18"/>
                <w:lang w:val="en-US" w:eastAsia="ko-KR"/>
              </w:rPr>
            </w:pPr>
            <w:r w:rsidRPr="006D13A1">
              <w:rPr>
                <w:rFonts w:eastAsia="맑은 고딕"/>
                <w:sz w:val="18"/>
                <w:szCs w:val="18"/>
                <w:lang w:val="en-US" w:eastAsia="ko-KR"/>
              </w:rPr>
              <w:t>Applicable</w:t>
            </w:r>
            <w:r w:rsidRPr="006D13A1">
              <w:rPr>
                <w:rFonts w:eastAsia="맑은 고딕"/>
                <w:spacing w:val="-10"/>
                <w:sz w:val="18"/>
                <w:szCs w:val="18"/>
                <w:lang w:val="en-US" w:eastAsia="ko-KR"/>
              </w:rPr>
              <w:t xml:space="preserve"> </w:t>
            </w:r>
            <w:r w:rsidRPr="006D13A1">
              <w:rPr>
                <w:rFonts w:eastAsia="맑은 고딕"/>
                <w:sz w:val="18"/>
                <w:szCs w:val="18"/>
                <w:lang w:val="en-US" w:eastAsia="ko-KR"/>
              </w:rPr>
              <w:t>only</w:t>
            </w:r>
            <w:r w:rsidRPr="006D13A1">
              <w:rPr>
                <w:rFonts w:eastAsia="맑은 고딕"/>
                <w:spacing w:val="-10"/>
                <w:sz w:val="18"/>
                <w:szCs w:val="18"/>
                <w:lang w:val="en-US" w:eastAsia="ko-KR"/>
              </w:rPr>
              <w:t xml:space="preserve"> </w:t>
            </w:r>
            <w:r w:rsidRPr="006D13A1">
              <w:rPr>
                <w:rFonts w:eastAsia="맑은 고딕"/>
                <w:sz w:val="18"/>
                <w:szCs w:val="18"/>
                <w:lang w:val="en-US" w:eastAsia="ko-KR"/>
              </w:rPr>
              <w:t>to</w:t>
            </w:r>
            <w:r w:rsidRPr="006D13A1">
              <w:rPr>
                <w:rFonts w:eastAsia="맑은 고딕"/>
                <w:spacing w:val="-10"/>
                <w:sz w:val="18"/>
                <w:szCs w:val="18"/>
                <w:lang w:val="en-US" w:eastAsia="ko-KR"/>
              </w:rPr>
              <w:t xml:space="preserve"> </w:t>
            </w:r>
            <w:r w:rsidRPr="006D13A1">
              <w:rPr>
                <w:rFonts w:eastAsia="맑은 고딕"/>
                <w:sz w:val="18"/>
                <w:szCs w:val="18"/>
                <w:lang w:val="en-US" w:eastAsia="ko-KR"/>
              </w:rPr>
              <w:t>ranging</w:t>
            </w:r>
            <w:r w:rsidRPr="006D13A1">
              <w:rPr>
                <w:rFonts w:eastAsia="맑은 고딕"/>
                <w:spacing w:val="-9"/>
                <w:sz w:val="18"/>
                <w:szCs w:val="18"/>
                <w:lang w:val="en-US" w:eastAsia="ko-KR"/>
              </w:rPr>
              <w:t xml:space="preserve"> </w:t>
            </w:r>
            <w:r w:rsidRPr="006D13A1">
              <w:rPr>
                <w:rFonts w:eastAsia="맑은 고딕"/>
                <w:spacing w:val="-2"/>
                <w:sz w:val="18"/>
                <w:szCs w:val="18"/>
                <w:lang w:val="en-US" w:eastAsia="ko-KR"/>
              </w:rPr>
              <w:t>variant</w:t>
            </w:r>
          </w:p>
        </w:tc>
      </w:tr>
      <w:tr w:rsidR="006D13A1" w:rsidRPr="006D13A1" w14:paraId="0BE81CAD" w14:textId="77777777" w:rsidTr="00DC0842">
        <w:trPr>
          <w:trHeight w:val="925"/>
        </w:trPr>
        <w:tc>
          <w:tcPr>
            <w:tcW w:w="1300" w:type="dxa"/>
            <w:tcBorders>
              <w:top w:val="single" w:sz="2" w:space="0" w:color="000000"/>
              <w:left w:val="single" w:sz="12" w:space="0" w:color="000000"/>
              <w:bottom w:val="single" w:sz="2" w:space="0" w:color="000000"/>
              <w:right w:val="single" w:sz="2" w:space="0" w:color="000000"/>
            </w:tcBorders>
          </w:tcPr>
          <w:p w14:paraId="6DD1511C" w14:textId="77777777" w:rsidR="006D13A1" w:rsidRPr="006D13A1" w:rsidRDefault="006D13A1" w:rsidP="006D13A1">
            <w:pPr>
              <w:widowControl w:val="0"/>
              <w:kinsoku w:val="0"/>
              <w:overflowPunct w:val="0"/>
              <w:autoSpaceDE w:val="0"/>
              <w:autoSpaceDN w:val="0"/>
              <w:adjustRightInd w:val="0"/>
              <w:spacing w:before="49"/>
              <w:rPr>
                <w:rFonts w:eastAsia="맑은 고딕"/>
                <w:spacing w:val="-4"/>
                <w:sz w:val="18"/>
                <w:szCs w:val="18"/>
                <w:lang w:val="en-US" w:eastAsia="ko-KR"/>
              </w:rPr>
            </w:pPr>
            <w:r w:rsidRPr="006D13A1">
              <w:rPr>
                <w:rFonts w:eastAsia="맑은 고딕"/>
                <w:spacing w:val="-4"/>
                <w:sz w:val="18"/>
                <w:szCs w:val="18"/>
                <w:lang w:val="en-US" w:eastAsia="ko-KR"/>
              </w:rPr>
              <w:t>2044</w:t>
            </w:r>
          </w:p>
        </w:tc>
        <w:tc>
          <w:tcPr>
            <w:tcW w:w="4500" w:type="dxa"/>
            <w:tcBorders>
              <w:top w:val="single" w:sz="2" w:space="0" w:color="000000"/>
              <w:left w:val="single" w:sz="2" w:space="0" w:color="000000"/>
              <w:bottom w:val="single" w:sz="2" w:space="0" w:color="000000"/>
              <w:right w:val="single" w:sz="2" w:space="0" w:color="000000"/>
            </w:tcBorders>
          </w:tcPr>
          <w:p w14:paraId="1221884D" w14:textId="77777777" w:rsidR="006D13A1" w:rsidRPr="006D13A1" w:rsidRDefault="006D13A1" w:rsidP="006D13A1">
            <w:pPr>
              <w:widowControl w:val="0"/>
              <w:kinsoku w:val="0"/>
              <w:overflowPunct w:val="0"/>
              <w:autoSpaceDE w:val="0"/>
              <w:autoSpaceDN w:val="0"/>
              <w:adjustRightInd w:val="0"/>
              <w:spacing w:before="54" w:line="232" w:lineRule="auto"/>
              <w:ind w:right="130"/>
              <w:rPr>
                <w:rFonts w:eastAsia="맑은 고딕"/>
                <w:sz w:val="18"/>
                <w:szCs w:val="18"/>
                <w:lang w:val="en-US" w:eastAsia="ko-KR"/>
              </w:rPr>
            </w:pPr>
            <w:r w:rsidRPr="006D13A1">
              <w:rPr>
                <w:rFonts w:eastAsia="맑은 고딕"/>
                <w:sz w:val="18"/>
                <w:szCs w:val="18"/>
                <w:lang w:val="en-US" w:eastAsia="ko-KR"/>
              </w:rPr>
              <w:t>STA</w:t>
            </w:r>
            <w:r w:rsidRPr="006D13A1">
              <w:rPr>
                <w:rFonts w:eastAsia="맑은 고딕"/>
                <w:spacing w:val="-7"/>
                <w:sz w:val="18"/>
                <w:szCs w:val="18"/>
                <w:lang w:val="en-US" w:eastAsia="ko-KR"/>
              </w:rPr>
              <w:t xml:space="preserve"> </w:t>
            </w:r>
            <w:r w:rsidRPr="006D13A1">
              <w:rPr>
                <w:rFonts w:eastAsia="맑은 고딕"/>
                <w:sz w:val="18"/>
                <w:szCs w:val="18"/>
                <w:lang w:val="en-US" w:eastAsia="ko-KR"/>
              </w:rPr>
              <w:t>Info</w:t>
            </w:r>
            <w:r w:rsidRPr="006D13A1">
              <w:rPr>
                <w:rFonts w:eastAsia="맑은 고딕"/>
                <w:spacing w:val="-7"/>
                <w:sz w:val="18"/>
                <w:szCs w:val="18"/>
                <w:lang w:val="en-US" w:eastAsia="ko-KR"/>
              </w:rPr>
              <w:t xml:space="preserve"> </w:t>
            </w:r>
            <w:r w:rsidRPr="006D13A1">
              <w:rPr>
                <w:rFonts w:eastAsia="맑은 고딕"/>
                <w:sz w:val="18"/>
                <w:szCs w:val="18"/>
                <w:lang w:val="en-US" w:eastAsia="ko-KR"/>
              </w:rPr>
              <w:t>field</w:t>
            </w:r>
            <w:r w:rsidRPr="006D13A1">
              <w:rPr>
                <w:rFonts w:eastAsia="맑은 고딕"/>
                <w:spacing w:val="-7"/>
                <w:sz w:val="18"/>
                <w:szCs w:val="18"/>
                <w:lang w:val="en-US" w:eastAsia="ko-KR"/>
              </w:rPr>
              <w:t xml:space="preserve"> </w:t>
            </w:r>
            <w:r w:rsidRPr="006D13A1">
              <w:rPr>
                <w:rFonts w:eastAsia="맑은 고딕"/>
                <w:sz w:val="18"/>
                <w:szCs w:val="18"/>
                <w:lang w:val="en-US" w:eastAsia="ko-KR"/>
              </w:rPr>
              <w:t>contains</w:t>
            </w:r>
            <w:r w:rsidRPr="006D13A1">
              <w:rPr>
                <w:rFonts w:eastAsia="맑은 고딕"/>
                <w:spacing w:val="-6"/>
                <w:sz w:val="18"/>
                <w:szCs w:val="18"/>
                <w:lang w:val="en-US" w:eastAsia="ko-KR"/>
              </w:rPr>
              <w:t xml:space="preserve"> </w:t>
            </w:r>
            <w:r w:rsidRPr="006D13A1">
              <w:rPr>
                <w:rFonts w:eastAsia="맑은 고딕"/>
                <w:sz w:val="18"/>
                <w:szCs w:val="18"/>
                <w:lang w:val="en-US" w:eastAsia="ko-KR"/>
              </w:rPr>
              <w:t>a</w:t>
            </w:r>
            <w:r w:rsidRPr="006D13A1">
              <w:rPr>
                <w:rFonts w:eastAsia="맑은 고딕"/>
                <w:spacing w:val="-6"/>
                <w:sz w:val="18"/>
                <w:szCs w:val="18"/>
                <w:lang w:val="en-US" w:eastAsia="ko-KR"/>
              </w:rPr>
              <w:t xml:space="preserve"> </w:t>
            </w:r>
            <w:r w:rsidRPr="006D13A1">
              <w:rPr>
                <w:rFonts w:eastAsia="맑은 고딕"/>
                <w:sz w:val="18"/>
                <w:szCs w:val="18"/>
                <w:lang w:val="en-US" w:eastAsia="ko-KR"/>
              </w:rPr>
              <w:t>partial</w:t>
            </w:r>
            <w:r w:rsidRPr="006D13A1">
              <w:rPr>
                <w:rFonts w:eastAsia="맑은 고딕"/>
                <w:spacing w:val="-6"/>
                <w:sz w:val="18"/>
                <w:szCs w:val="18"/>
                <w:lang w:val="en-US" w:eastAsia="ko-KR"/>
              </w:rPr>
              <w:t xml:space="preserve"> </w:t>
            </w:r>
            <w:r w:rsidRPr="006D13A1">
              <w:rPr>
                <w:rFonts w:eastAsia="맑은 고딕"/>
                <w:sz w:val="18"/>
                <w:szCs w:val="18"/>
                <w:lang w:val="en-US" w:eastAsia="ko-KR"/>
              </w:rPr>
              <w:t>TSF</w:t>
            </w:r>
            <w:r w:rsidRPr="006D13A1">
              <w:rPr>
                <w:rFonts w:eastAsia="맑은 고딕"/>
                <w:spacing w:val="-8"/>
                <w:sz w:val="18"/>
                <w:szCs w:val="18"/>
                <w:lang w:val="en-US" w:eastAsia="ko-KR"/>
              </w:rPr>
              <w:t xml:space="preserve"> </w:t>
            </w:r>
            <w:r w:rsidRPr="006D13A1">
              <w:rPr>
                <w:rFonts w:eastAsia="맑은 고딕"/>
                <w:sz w:val="18"/>
                <w:szCs w:val="18"/>
                <w:lang w:val="en-US" w:eastAsia="ko-KR"/>
              </w:rPr>
              <w:t>if</w:t>
            </w:r>
            <w:r w:rsidRPr="006D13A1">
              <w:rPr>
                <w:rFonts w:eastAsia="맑은 고딕"/>
                <w:spacing w:val="-7"/>
                <w:sz w:val="18"/>
                <w:szCs w:val="18"/>
                <w:lang w:val="en-US" w:eastAsia="ko-KR"/>
              </w:rPr>
              <w:t xml:space="preserve"> </w:t>
            </w:r>
            <w:r w:rsidRPr="006D13A1">
              <w:rPr>
                <w:rFonts w:eastAsia="맑은 고딕"/>
                <w:sz w:val="18"/>
                <w:szCs w:val="18"/>
                <w:lang w:val="en-US" w:eastAsia="ko-KR"/>
              </w:rPr>
              <w:t>the</w:t>
            </w:r>
            <w:r w:rsidRPr="006D13A1">
              <w:rPr>
                <w:rFonts w:eastAsia="맑은 고딕"/>
                <w:spacing w:val="-6"/>
                <w:sz w:val="18"/>
                <w:szCs w:val="18"/>
                <w:lang w:val="en-US" w:eastAsia="ko-KR"/>
              </w:rPr>
              <w:t xml:space="preserve"> </w:t>
            </w:r>
            <w:r w:rsidRPr="006D13A1">
              <w:rPr>
                <w:rFonts w:eastAsia="맑은 고딕"/>
                <w:sz w:val="18"/>
                <w:szCs w:val="18"/>
                <w:lang w:val="en-US" w:eastAsia="ko-KR"/>
              </w:rPr>
              <w:t>NDP Announcement frame is a Ranging variant.</w:t>
            </w:r>
          </w:p>
          <w:p w14:paraId="2B76B662" w14:textId="77777777" w:rsidR="006D13A1" w:rsidRPr="006D13A1" w:rsidRDefault="006D13A1" w:rsidP="006D13A1">
            <w:pPr>
              <w:widowControl w:val="0"/>
              <w:kinsoku w:val="0"/>
              <w:overflowPunct w:val="0"/>
              <w:autoSpaceDE w:val="0"/>
              <w:autoSpaceDN w:val="0"/>
              <w:adjustRightInd w:val="0"/>
              <w:spacing w:before="9"/>
              <w:rPr>
                <w:rFonts w:ascii="Arial" w:eastAsia="맑은 고딕" w:hAnsi="Arial" w:cs="Arial"/>
                <w:b/>
                <w:bCs/>
                <w:i/>
                <w:iCs/>
                <w:sz w:val="16"/>
                <w:szCs w:val="16"/>
                <w:lang w:val="en-US" w:eastAsia="ko-KR"/>
              </w:rPr>
            </w:pPr>
          </w:p>
          <w:p w14:paraId="043FA13A" w14:textId="77777777" w:rsidR="006D13A1" w:rsidRPr="006D13A1" w:rsidRDefault="006D13A1" w:rsidP="006D13A1">
            <w:pPr>
              <w:widowControl w:val="0"/>
              <w:kinsoku w:val="0"/>
              <w:overflowPunct w:val="0"/>
              <w:autoSpaceDE w:val="0"/>
              <w:autoSpaceDN w:val="0"/>
              <w:adjustRightInd w:val="0"/>
              <w:rPr>
                <w:rFonts w:eastAsia="맑은 고딕"/>
                <w:spacing w:val="-2"/>
                <w:sz w:val="18"/>
                <w:szCs w:val="18"/>
                <w:lang w:val="en-US" w:eastAsia="ko-KR"/>
              </w:rPr>
            </w:pPr>
            <w:r w:rsidRPr="006D13A1">
              <w:rPr>
                <w:rFonts w:eastAsia="맑은 고딕"/>
                <w:sz w:val="18"/>
                <w:szCs w:val="18"/>
                <w:lang w:val="en-US" w:eastAsia="ko-KR"/>
              </w:rPr>
              <w:t>This</w:t>
            </w:r>
            <w:r w:rsidRPr="006D13A1">
              <w:rPr>
                <w:rFonts w:eastAsia="맑은 고딕"/>
                <w:spacing w:val="-4"/>
                <w:sz w:val="18"/>
                <w:szCs w:val="18"/>
                <w:lang w:val="en-US" w:eastAsia="ko-KR"/>
              </w:rPr>
              <w:t xml:space="preserve"> </w:t>
            </w:r>
            <w:r w:rsidRPr="006D13A1">
              <w:rPr>
                <w:rFonts w:eastAsia="맑은 고딕"/>
                <w:sz w:val="18"/>
                <w:szCs w:val="18"/>
                <w:lang w:val="en-US" w:eastAsia="ko-KR"/>
              </w:rPr>
              <w:t>AID11</w:t>
            </w:r>
            <w:r w:rsidRPr="006D13A1">
              <w:rPr>
                <w:rFonts w:eastAsia="맑은 고딕"/>
                <w:spacing w:val="-4"/>
                <w:sz w:val="18"/>
                <w:szCs w:val="18"/>
                <w:lang w:val="en-US" w:eastAsia="ko-KR"/>
              </w:rPr>
              <w:t xml:space="preserve"> </w:t>
            </w:r>
            <w:r w:rsidRPr="006D13A1">
              <w:rPr>
                <w:rFonts w:eastAsia="맑은 고딕"/>
                <w:sz w:val="18"/>
                <w:szCs w:val="18"/>
                <w:lang w:val="en-US" w:eastAsia="ko-KR"/>
              </w:rPr>
              <w:t>value</w:t>
            </w:r>
            <w:r w:rsidRPr="006D13A1">
              <w:rPr>
                <w:rFonts w:eastAsia="맑은 고딕"/>
                <w:spacing w:val="-3"/>
                <w:sz w:val="18"/>
                <w:szCs w:val="18"/>
                <w:lang w:val="en-US" w:eastAsia="ko-KR"/>
              </w:rPr>
              <w:t xml:space="preserve"> </w:t>
            </w:r>
            <w:r w:rsidRPr="006D13A1">
              <w:rPr>
                <w:rFonts w:eastAsia="맑은 고딕"/>
                <w:sz w:val="18"/>
                <w:szCs w:val="18"/>
                <w:lang w:val="en-US" w:eastAsia="ko-KR"/>
              </w:rPr>
              <w:t>is</w:t>
            </w:r>
            <w:r w:rsidRPr="006D13A1">
              <w:rPr>
                <w:rFonts w:eastAsia="맑은 고딕"/>
                <w:spacing w:val="-4"/>
                <w:sz w:val="18"/>
                <w:szCs w:val="18"/>
                <w:lang w:val="en-US" w:eastAsia="ko-KR"/>
              </w:rPr>
              <w:t xml:space="preserve"> </w:t>
            </w:r>
            <w:r w:rsidRPr="006D13A1">
              <w:rPr>
                <w:rFonts w:eastAsia="맑은 고딕"/>
                <w:sz w:val="18"/>
                <w:szCs w:val="18"/>
                <w:lang w:val="en-US" w:eastAsia="ko-KR"/>
              </w:rPr>
              <w:t>reserved</w:t>
            </w:r>
            <w:r w:rsidRPr="006D13A1">
              <w:rPr>
                <w:rFonts w:eastAsia="맑은 고딕"/>
                <w:spacing w:val="-3"/>
                <w:sz w:val="18"/>
                <w:szCs w:val="18"/>
                <w:lang w:val="en-US" w:eastAsia="ko-KR"/>
              </w:rPr>
              <w:t xml:space="preserve"> </w:t>
            </w:r>
            <w:r w:rsidRPr="006D13A1">
              <w:rPr>
                <w:rFonts w:eastAsia="맑은 고딕"/>
                <w:spacing w:val="-2"/>
                <w:sz w:val="18"/>
                <w:szCs w:val="18"/>
                <w:lang w:val="en-US" w:eastAsia="ko-KR"/>
              </w:rPr>
              <w:t>otherwise.</w:t>
            </w:r>
          </w:p>
        </w:tc>
        <w:tc>
          <w:tcPr>
            <w:tcW w:w="2701" w:type="dxa"/>
            <w:tcBorders>
              <w:top w:val="single" w:sz="2" w:space="0" w:color="000000"/>
              <w:left w:val="single" w:sz="2" w:space="0" w:color="000000"/>
              <w:bottom w:val="single" w:sz="2" w:space="0" w:color="000000"/>
              <w:right w:val="single" w:sz="12" w:space="0" w:color="000000"/>
            </w:tcBorders>
          </w:tcPr>
          <w:p w14:paraId="1818D676" w14:textId="77777777" w:rsidR="006D13A1" w:rsidRPr="006D13A1" w:rsidRDefault="006D13A1" w:rsidP="006D13A1">
            <w:pPr>
              <w:widowControl w:val="0"/>
              <w:kinsoku w:val="0"/>
              <w:overflowPunct w:val="0"/>
              <w:autoSpaceDE w:val="0"/>
              <w:autoSpaceDN w:val="0"/>
              <w:adjustRightInd w:val="0"/>
              <w:spacing w:before="49"/>
              <w:rPr>
                <w:rFonts w:eastAsia="맑은 고딕"/>
                <w:spacing w:val="-2"/>
                <w:sz w:val="18"/>
                <w:szCs w:val="18"/>
                <w:lang w:val="en-US" w:eastAsia="ko-KR"/>
              </w:rPr>
            </w:pPr>
            <w:r w:rsidRPr="006D13A1">
              <w:rPr>
                <w:rFonts w:eastAsia="맑은 고딕"/>
                <w:sz w:val="18"/>
                <w:szCs w:val="18"/>
                <w:lang w:val="en-US" w:eastAsia="ko-KR"/>
              </w:rPr>
              <w:t>Applicable</w:t>
            </w:r>
            <w:r w:rsidRPr="006D13A1">
              <w:rPr>
                <w:rFonts w:eastAsia="맑은 고딕"/>
                <w:spacing w:val="-10"/>
                <w:sz w:val="18"/>
                <w:szCs w:val="18"/>
                <w:lang w:val="en-US" w:eastAsia="ko-KR"/>
              </w:rPr>
              <w:t xml:space="preserve"> </w:t>
            </w:r>
            <w:r w:rsidRPr="006D13A1">
              <w:rPr>
                <w:rFonts w:eastAsia="맑은 고딕"/>
                <w:sz w:val="18"/>
                <w:szCs w:val="18"/>
                <w:lang w:val="en-US" w:eastAsia="ko-KR"/>
              </w:rPr>
              <w:t>only</w:t>
            </w:r>
            <w:r w:rsidRPr="006D13A1">
              <w:rPr>
                <w:rFonts w:eastAsia="맑은 고딕"/>
                <w:spacing w:val="-10"/>
                <w:sz w:val="18"/>
                <w:szCs w:val="18"/>
                <w:lang w:val="en-US" w:eastAsia="ko-KR"/>
              </w:rPr>
              <w:t xml:space="preserve"> </w:t>
            </w:r>
            <w:r w:rsidRPr="006D13A1">
              <w:rPr>
                <w:rFonts w:eastAsia="맑은 고딕"/>
                <w:sz w:val="18"/>
                <w:szCs w:val="18"/>
                <w:lang w:val="en-US" w:eastAsia="ko-KR"/>
              </w:rPr>
              <w:t>to</w:t>
            </w:r>
            <w:r w:rsidRPr="006D13A1">
              <w:rPr>
                <w:rFonts w:eastAsia="맑은 고딕"/>
                <w:spacing w:val="-10"/>
                <w:sz w:val="18"/>
                <w:szCs w:val="18"/>
                <w:lang w:val="en-US" w:eastAsia="ko-KR"/>
              </w:rPr>
              <w:t xml:space="preserve"> </w:t>
            </w:r>
            <w:r w:rsidRPr="006D13A1">
              <w:rPr>
                <w:rFonts w:eastAsia="맑은 고딕"/>
                <w:sz w:val="18"/>
                <w:szCs w:val="18"/>
                <w:lang w:val="en-US" w:eastAsia="ko-KR"/>
              </w:rPr>
              <w:t>ranging</w:t>
            </w:r>
            <w:r w:rsidRPr="006D13A1">
              <w:rPr>
                <w:rFonts w:eastAsia="맑은 고딕"/>
                <w:spacing w:val="-9"/>
                <w:sz w:val="18"/>
                <w:szCs w:val="18"/>
                <w:lang w:val="en-US" w:eastAsia="ko-KR"/>
              </w:rPr>
              <w:t xml:space="preserve"> </w:t>
            </w:r>
            <w:r w:rsidRPr="006D13A1">
              <w:rPr>
                <w:rFonts w:eastAsia="맑은 고딕"/>
                <w:spacing w:val="-2"/>
                <w:sz w:val="18"/>
                <w:szCs w:val="18"/>
                <w:lang w:val="en-US" w:eastAsia="ko-KR"/>
              </w:rPr>
              <w:t>variant</w:t>
            </w:r>
          </w:p>
        </w:tc>
      </w:tr>
      <w:tr w:rsidR="006D13A1" w:rsidRPr="006D13A1" w14:paraId="4E84E958" w14:textId="77777777" w:rsidTr="00DC0842">
        <w:trPr>
          <w:trHeight w:val="925"/>
        </w:trPr>
        <w:tc>
          <w:tcPr>
            <w:tcW w:w="1300" w:type="dxa"/>
            <w:tcBorders>
              <w:top w:val="single" w:sz="2" w:space="0" w:color="000000"/>
              <w:left w:val="single" w:sz="12" w:space="0" w:color="000000"/>
              <w:bottom w:val="single" w:sz="2" w:space="0" w:color="000000"/>
              <w:right w:val="single" w:sz="2" w:space="0" w:color="000000"/>
            </w:tcBorders>
          </w:tcPr>
          <w:p w14:paraId="62A0C7FA" w14:textId="77777777" w:rsidR="006D13A1" w:rsidRPr="006D13A1" w:rsidRDefault="006D13A1" w:rsidP="006D13A1">
            <w:pPr>
              <w:widowControl w:val="0"/>
              <w:kinsoku w:val="0"/>
              <w:overflowPunct w:val="0"/>
              <w:autoSpaceDE w:val="0"/>
              <w:autoSpaceDN w:val="0"/>
              <w:adjustRightInd w:val="0"/>
              <w:spacing w:before="49"/>
              <w:rPr>
                <w:rFonts w:eastAsia="맑은 고딕"/>
                <w:spacing w:val="-4"/>
                <w:sz w:val="18"/>
                <w:szCs w:val="18"/>
                <w:lang w:val="en-US" w:eastAsia="ko-KR"/>
              </w:rPr>
            </w:pPr>
            <w:r w:rsidRPr="006D13A1">
              <w:rPr>
                <w:rFonts w:eastAsia="맑은 고딕"/>
                <w:spacing w:val="-4"/>
                <w:sz w:val="18"/>
                <w:szCs w:val="18"/>
                <w:lang w:val="en-US" w:eastAsia="ko-KR"/>
              </w:rPr>
              <w:t>2045</w:t>
            </w:r>
          </w:p>
        </w:tc>
        <w:tc>
          <w:tcPr>
            <w:tcW w:w="4500" w:type="dxa"/>
            <w:tcBorders>
              <w:top w:val="single" w:sz="2" w:space="0" w:color="000000"/>
              <w:left w:val="single" w:sz="2" w:space="0" w:color="000000"/>
              <w:bottom w:val="single" w:sz="2" w:space="0" w:color="000000"/>
              <w:right w:val="single" w:sz="2" w:space="0" w:color="000000"/>
            </w:tcBorders>
          </w:tcPr>
          <w:p w14:paraId="4D24A553" w14:textId="590E7A8B" w:rsidR="006D13A1" w:rsidRPr="006D13A1" w:rsidRDefault="006D13A1" w:rsidP="006D13A1">
            <w:pPr>
              <w:widowControl w:val="0"/>
              <w:kinsoku w:val="0"/>
              <w:overflowPunct w:val="0"/>
              <w:autoSpaceDE w:val="0"/>
              <w:autoSpaceDN w:val="0"/>
              <w:adjustRightInd w:val="0"/>
              <w:spacing w:before="54" w:line="232" w:lineRule="auto"/>
              <w:ind w:right="130"/>
              <w:rPr>
                <w:rFonts w:eastAsia="맑은 고딕"/>
                <w:sz w:val="18"/>
                <w:szCs w:val="18"/>
                <w:lang w:val="en-US" w:eastAsia="ko-KR"/>
              </w:rPr>
            </w:pPr>
            <w:r w:rsidRPr="006D13A1">
              <w:rPr>
                <w:rFonts w:eastAsia="맑은 고딕"/>
                <w:sz w:val="18"/>
                <w:szCs w:val="18"/>
                <w:lang w:val="en-US" w:eastAsia="ko-KR"/>
              </w:rPr>
              <w:t>STA</w:t>
            </w:r>
            <w:r w:rsidRPr="006D13A1">
              <w:rPr>
                <w:rFonts w:eastAsia="맑은 고딕"/>
                <w:spacing w:val="-12"/>
                <w:sz w:val="18"/>
                <w:szCs w:val="18"/>
                <w:lang w:val="en-US" w:eastAsia="ko-KR"/>
              </w:rPr>
              <w:t xml:space="preserve"> </w:t>
            </w:r>
            <w:r w:rsidRPr="006D13A1">
              <w:rPr>
                <w:rFonts w:eastAsia="맑은 고딕"/>
                <w:sz w:val="18"/>
                <w:szCs w:val="18"/>
                <w:lang w:val="en-US" w:eastAsia="ko-KR"/>
              </w:rPr>
              <w:t>Info</w:t>
            </w:r>
            <w:r w:rsidRPr="006D13A1">
              <w:rPr>
                <w:rFonts w:eastAsia="맑은 고딕"/>
                <w:spacing w:val="-11"/>
                <w:sz w:val="18"/>
                <w:szCs w:val="18"/>
                <w:lang w:val="en-US" w:eastAsia="ko-KR"/>
              </w:rPr>
              <w:t xml:space="preserve"> </w:t>
            </w:r>
            <w:r w:rsidRPr="006D13A1">
              <w:rPr>
                <w:rFonts w:eastAsia="맑은 고딕"/>
                <w:sz w:val="18"/>
                <w:szCs w:val="18"/>
                <w:lang w:val="en-US" w:eastAsia="ko-KR"/>
              </w:rPr>
              <w:t>field</w:t>
            </w:r>
            <w:r w:rsidRPr="006D13A1">
              <w:rPr>
                <w:rFonts w:eastAsia="맑은 고딕"/>
                <w:spacing w:val="-11"/>
                <w:sz w:val="18"/>
                <w:szCs w:val="18"/>
                <w:lang w:val="en-US" w:eastAsia="ko-KR"/>
              </w:rPr>
              <w:t xml:space="preserve"> </w:t>
            </w:r>
            <w:r w:rsidRPr="006D13A1">
              <w:rPr>
                <w:rFonts w:eastAsia="맑은 고딕"/>
                <w:sz w:val="18"/>
                <w:szCs w:val="18"/>
                <w:lang w:val="en-US" w:eastAsia="ko-KR"/>
              </w:rPr>
              <w:t>contains</w:t>
            </w:r>
            <w:r w:rsidRPr="006D13A1">
              <w:rPr>
                <w:rFonts w:eastAsia="맑은 고딕"/>
                <w:spacing w:val="-11"/>
                <w:sz w:val="18"/>
                <w:szCs w:val="18"/>
                <w:lang w:val="en-US" w:eastAsia="ko-KR"/>
              </w:rPr>
              <w:t xml:space="preserve"> </w:t>
            </w:r>
            <w:r w:rsidR="001150F7" w:rsidRPr="001150F7">
              <w:rPr>
                <w:rFonts w:eastAsia="맑은 고딕"/>
                <w:color w:val="70AD47" w:themeColor="accent6"/>
                <w:spacing w:val="-11"/>
                <w:sz w:val="18"/>
                <w:szCs w:val="18"/>
                <w:lang w:val="en-US" w:eastAsia="ko-KR"/>
              </w:rPr>
              <w:t>(#13677</w:t>
            </w:r>
            <w:proofErr w:type="gramStart"/>
            <w:r w:rsidR="001150F7" w:rsidRPr="001150F7">
              <w:rPr>
                <w:rFonts w:eastAsia="맑은 고딕"/>
                <w:color w:val="70AD47" w:themeColor="accent6"/>
                <w:spacing w:val="-11"/>
                <w:sz w:val="18"/>
                <w:szCs w:val="18"/>
                <w:lang w:val="en-US" w:eastAsia="ko-KR"/>
              </w:rPr>
              <w:t>)</w:t>
            </w:r>
            <w:proofErr w:type="gramEnd"/>
            <w:del w:id="59" w:author="천진영/책임연구원/ICT기술센터 C&amp;M표준(연)IoT커넥티비티표준Task(jiny.chun@lge.com)" w:date="2022-08-23T15:16:00Z">
              <w:r w:rsidRPr="006D13A1" w:rsidDel="001150F7">
                <w:rPr>
                  <w:rFonts w:eastAsia="맑은 고딕"/>
                  <w:sz w:val="18"/>
                  <w:szCs w:val="18"/>
                  <w:lang w:val="en-US" w:eastAsia="ko-KR"/>
                </w:rPr>
                <w:delText>ranging</w:delText>
              </w:r>
              <w:r w:rsidRPr="006D13A1" w:rsidDel="001150F7">
                <w:rPr>
                  <w:rFonts w:eastAsia="맑은 고딕"/>
                  <w:spacing w:val="-12"/>
                  <w:sz w:val="18"/>
                  <w:szCs w:val="18"/>
                  <w:lang w:val="en-US" w:eastAsia="ko-KR"/>
                </w:rPr>
                <w:delText xml:space="preserve"> </w:delText>
              </w:r>
              <w:r w:rsidRPr="006D13A1" w:rsidDel="001150F7">
                <w:rPr>
                  <w:rFonts w:eastAsia="맑은 고딕"/>
                  <w:sz w:val="18"/>
                  <w:szCs w:val="18"/>
                  <w:lang w:val="en-US" w:eastAsia="ko-KR"/>
                </w:rPr>
                <w:delText>measurement</w:delText>
              </w:r>
              <w:r w:rsidRPr="006D13A1" w:rsidDel="001150F7">
                <w:rPr>
                  <w:rFonts w:eastAsia="맑은 고딕"/>
                  <w:spacing w:val="-11"/>
                  <w:sz w:val="18"/>
                  <w:szCs w:val="18"/>
                  <w:lang w:val="en-US" w:eastAsia="ko-KR"/>
                </w:rPr>
                <w:delText xml:space="preserve"> </w:delText>
              </w:r>
              <w:r w:rsidRPr="006D13A1" w:rsidDel="001150F7">
                <w:rPr>
                  <w:rFonts w:eastAsia="맑은 고딕"/>
                  <w:sz w:val="18"/>
                  <w:szCs w:val="18"/>
                  <w:lang w:val="en-US" w:eastAsia="ko-KR"/>
                </w:rPr>
                <w:delText>parameters</w:delText>
              </w:r>
            </w:del>
            <w:ins w:id="60" w:author="천진영/책임연구원/ICT기술센터 C&amp;M표준(연)IoT커넥티비티표준Task(jiny.chun@lge.com)" w:date="2022-08-23T15:16:00Z">
              <w:r w:rsidR="001150F7" w:rsidRPr="001150F7">
                <w:rPr>
                  <w:rFonts w:eastAsia="맑은 고딕"/>
                  <w:sz w:val="18"/>
                  <w:szCs w:val="18"/>
                  <w:u w:val="single"/>
                  <w:lang w:val="en-US" w:eastAsia="ko-KR"/>
                </w:rPr>
                <w:t xml:space="preserve">the </w:t>
              </w:r>
              <w:r w:rsidR="001150F7" w:rsidRPr="001150F7">
                <w:rPr>
                  <w:sz w:val="18"/>
                  <w:szCs w:val="18"/>
                  <w:u w:val="single"/>
                </w:rPr>
                <w:t xml:space="preserve">I2R NDP </w:t>
              </w:r>
              <w:proofErr w:type="spellStart"/>
              <w:r w:rsidR="001150F7" w:rsidRPr="001150F7">
                <w:rPr>
                  <w:sz w:val="18"/>
                  <w:szCs w:val="18"/>
                  <w:u w:val="single"/>
                </w:rPr>
                <w:t>Tx</w:t>
              </w:r>
              <w:proofErr w:type="spellEnd"/>
              <w:r w:rsidR="001150F7" w:rsidRPr="001150F7">
                <w:rPr>
                  <w:sz w:val="18"/>
                  <w:szCs w:val="18"/>
                  <w:u w:val="single"/>
                </w:rPr>
                <w:t xml:space="preserve"> Power and R2I NDP Target RSSI subfields</w:t>
              </w:r>
            </w:ins>
            <w:r w:rsidRPr="006D13A1">
              <w:rPr>
                <w:rFonts w:eastAsia="맑은 고딕"/>
                <w:spacing w:val="-11"/>
                <w:sz w:val="18"/>
                <w:szCs w:val="18"/>
                <w:u w:val="single"/>
                <w:lang w:val="en-US" w:eastAsia="ko-KR"/>
              </w:rPr>
              <w:t xml:space="preserve"> </w:t>
            </w:r>
            <w:r w:rsidRPr="006D13A1">
              <w:rPr>
                <w:rFonts w:eastAsia="맑은 고딕"/>
                <w:sz w:val="18"/>
                <w:szCs w:val="18"/>
                <w:lang w:val="en-US" w:eastAsia="ko-KR"/>
              </w:rPr>
              <w:t>if the NDP Announcement frame is a Ranging variant.</w:t>
            </w:r>
          </w:p>
          <w:p w14:paraId="11E74363" w14:textId="77777777" w:rsidR="006D13A1" w:rsidRPr="006D13A1" w:rsidRDefault="006D13A1" w:rsidP="006D13A1">
            <w:pPr>
              <w:widowControl w:val="0"/>
              <w:kinsoku w:val="0"/>
              <w:overflowPunct w:val="0"/>
              <w:autoSpaceDE w:val="0"/>
              <w:autoSpaceDN w:val="0"/>
              <w:adjustRightInd w:val="0"/>
              <w:spacing w:before="9"/>
              <w:rPr>
                <w:rFonts w:ascii="Arial" w:eastAsia="맑은 고딕" w:hAnsi="Arial" w:cs="Arial"/>
                <w:b/>
                <w:bCs/>
                <w:i/>
                <w:iCs/>
                <w:sz w:val="16"/>
                <w:szCs w:val="16"/>
                <w:lang w:val="en-US" w:eastAsia="ko-KR"/>
              </w:rPr>
            </w:pPr>
          </w:p>
          <w:p w14:paraId="7010E575" w14:textId="77777777" w:rsidR="006D13A1" w:rsidRPr="006D13A1" w:rsidRDefault="006D13A1" w:rsidP="006D13A1">
            <w:pPr>
              <w:widowControl w:val="0"/>
              <w:kinsoku w:val="0"/>
              <w:overflowPunct w:val="0"/>
              <w:autoSpaceDE w:val="0"/>
              <w:autoSpaceDN w:val="0"/>
              <w:adjustRightInd w:val="0"/>
              <w:rPr>
                <w:rFonts w:eastAsia="맑은 고딕"/>
                <w:spacing w:val="-2"/>
                <w:sz w:val="18"/>
                <w:szCs w:val="18"/>
                <w:lang w:val="en-US" w:eastAsia="ko-KR"/>
              </w:rPr>
            </w:pPr>
            <w:r w:rsidRPr="006D13A1">
              <w:rPr>
                <w:rFonts w:eastAsia="맑은 고딕"/>
                <w:sz w:val="18"/>
                <w:szCs w:val="18"/>
                <w:lang w:val="en-US" w:eastAsia="ko-KR"/>
              </w:rPr>
              <w:t>This</w:t>
            </w:r>
            <w:r w:rsidRPr="006D13A1">
              <w:rPr>
                <w:rFonts w:eastAsia="맑은 고딕"/>
                <w:spacing w:val="-4"/>
                <w:sz w:val="18"/>
                <w:szCs w:val="18"/>
                <w:lang w:val="en-US" w:eastAsia="ko-KR"/>
              </w:rPr>
              <w:t xml:space="preserve"> </w:t>
            </w:r>
            <w:r w:rsidRPr="006D13A1">
              <w:rPr>
                <w:rFonts w:eastAsia="맑은 고딕"/>
                <w:sz w:val="18"/>
                <w:szCs w:val="18"/>
                <w:lang w:val="en-US" w:eastAsia="ko-KR"/>
              </w:rPr>
              <w:t>AID11</w:t>
            </w:r>
            <w:r w:rsidRPr="006D13A1">
              <w:rPr>
                <w:rFonts w:eastAsia="맑은 고딕"/>
                <w:spacing w:val="-4"/>
                <w:sz w:val="18"/>
                <w:szCs w:val="18"/>
                <w:lang w:val="en-US" w:eastAsia="ko-KR"/>
              </w:rPr>
              <w:t xml:space="preserve"> </w:t>
            </w:r>
            <w:r w:rsidRPr="006D13A1">
              <w:rPr>
                <w:rFonts w:eastAsia="맑은 고딕"/>
                <w:sz w:val="18"/>
                <w:szCs w:val="18"/>
                <w:lang w:val="en-US" w:eastAsia="ko-KR"/>
              </w:rPr>
              <w:t>value</w:t>
            </w:r>
            <w:r w:rsidRPr="006D13A1">
              <w:rPr>
                <w:rFonts w:eastAsia="맑은 고딕"/>
                <w:spacing w:val="-3"/>
                <w:sz w:val="18"/>
                <w:szCs w:val="18"/>
                <w:lang w:val="en-US" w:eastAsia="ko-KR"/>
              </w:rPr>
              <w:t xml:space="preserve"> </w:t>
            </w:r>
            <w:r w:rsidRPr="006D13A1">
              <w:rPr>
                <w:rFonts w:eastAsia="맑은 고딕"/>
                <w:sz w:val="18"/>
                <w:szCs w:val="18"/>
                <w:lang w:val="en-US" w:eastAsia="ko-KR"/>
              </w:rPr>
              <w:t>is</w:t>
            </w:r>
            <w:r w:rsidRPr="006D13A1">
              <w:rPr>
                <w:rFonts w:eastAsia="맑은 고딕"/>
                <w:spacing w:val="-4"/>
                <w:sz w:val="18"/>
                <w:szCs w:val="18"/>
                <w:lang w:val="en-US" w:eastAsia="ko-KR"/>
              </w:rPr>
              <w:t xml:space="preserve"> </w:t>
            </w:r>
            <w:r w:rsidRPr="006D13A1">
              <w:rPr>
                <w:rFonts w:eastAsia="맑은 고딕"/>
                <w:sz w:val="18"/>
                <w:szCs w:val="18"/>
                <w:lang w:val="en-US" w:eastAsia="ko-KR"/>
              </w:rPr>
              <w:t>reserved</w:t>
            </w:r>
            <w:r w:rsidRPr="006D13A1">
              <w:rPr>
                <w:rFonts w:eastAsia="맑은 고딕"/>
                <w:spacing w:val="-3"/>
                <w:sz w:val="18"/>
                <w:szCs w:val="18"/>
                <w:lang w:val="en-US" w:eastAsia="ko-KR"/>
              </w:rPr>
              <w:t xml:space="preserve"> </w:t>
            </w:r>
            <w:r w:rsidRPr="006D13A1">
              <w:rPr>
                <w:rFonts w:eastAsia="맑은 고딕"/>
                <w:spacing w:val="-2"/>
                <w:sz w:val="18"/>
                <w:szCs w:val="18"/>
                <w:lang w:val="en-US" w:eastAsia="ko-KR"/>
              </w:rPr>
              <w:t>otherwise.</w:t>
            </w:r>
          </w:p>
        </w:tc>
        <w:tc>
          <w:tcPr>
            <w:tcW w:w="2701" w:type="dxa"/>
            <w:tcBorders>
              <w:top w:val="single" w:sz="2" w:space="0" w:color="000000"/>
              <w:left w:val="single" w:sz="2" w:space="0" w:color="000000"/>
              <w:bottom w:val="single" w:sz="2" w:space="0" w:color="000000"/>
              <w:right w:val="single" w:sz="12" w:space="0" w:color="000000"/>
            </w:tcBorders>
          </w:tcPr>
          <w:p w14:paraId="533FB80F" w14:textId="77777777" w:rsidR="006D13A1" w:rsidRPr="006D13A1" w:rsidRDefault="006D13A1" w:rsidP="006D13A1">
            <w:pPr>
              <w:widowControl w:val="0"/>
              <w:kinsoku w:val="0"/>
              <w:overflowPunct w:val="0"/>
              <w:autoSpaceDE w:val="0"/>
              <w:autoSpaceDN w:val="0"/>
              <w:adjustRightInd w:val="0"/>
              <w:spacing w:before="49"/>
              <w:rPr>
                <w:rFonts w:eastAsia="맑은 고딕"/>
                <w:spacing w:val="-2"/>
                <w:sz w:val="18"/>
                <w:szCs w:val="18"/>
                <w:lang w:val="en-US" w:eastAsia="ko-KR"/>
              </w:rPr>
            </w:pPr>
            <w:r w:rsidRPr="006D13A1">
              <w:rPr>
                <w:rFonts w:eastAsia="맑은 고딕"/>
                <w:sz w:val="18"/>
                <w:szCs w:val="18"/>
                <w:lang w:val="en-US" w:eastAsia="ko-KR"/>
              </w:rPr>
              <w:t>Applicable</w:t>
            </w:r>
            <w:r w:rsidRPr="006D13A1">
              <w:rPr>
                <w:rFonts w:eastAsia="맑은 고딕"/>
                <w:spacing w:val="-10"/>
                <w:sz w:val="18"/>
                <w:szCs w:val="18"/>
                <w:lang w:val="en-US" w:eastAsia="ko-KR"/>
              </w:rPr>
              <w:t xml:space="preserve"> </w:t>
            </w:r>
            <w:r w:rsidRPr="006D13A1">
              <w:rPr>
                <w:rFonts w:eastAsia="맑은 고딕"/>
                <w:sz w:val="18"/>
                <w:szCs w:val="18"/>
                <w:lang w:val="en-US" w:eastAsia="ko-KR"/>
              </w:rPr>
              <w:t>only</w:t>
            </w:r>
            <w:r w:rsidRPr="006D13A1">
              <w:rPr>
                <w:rFonts w:eastAsia="맑은 고딕"/>
                <w:spacing w:val="-10"/>
                <w:sz w:val="18"/>
                <w:szCs w:val="18"/>
                <w:lang w:val="en-US" w:eastAsia="ko-KR"/>
              </w:rPr>
              <w:t xml:space="preserve"> </w:t>
            </w:r>
            <w:r w:rsidRPr="006D13A1">
              <w:rPr>
                <w:rFonts w:eastAsia="맑은 고딕"/>
                <w:sz w:val="18"/>
                <w:szCs w:val="18"/>
                <w:lang w:val="en-US" w:eastAsia="ko-KR"/>
              </w:rPr>
              <w:t>to</w:t>
            </w:r>
            <w:r w:rsidRPr="006D13A1">
              <w:rPr>
                <w:rFonts w:eastAsia="맑은 고딕"/>
                <w:spacing w:val="-10"/>
                <w:sz w:val="18"/>
                <w:szCs w:val="18"/>
                <w:lang w:val="en-US" w:eastAsia="ko-KR"/>
              </w:rPr>
              <w:t xml:space="preserve"> </w:t>
            </w:r>
            <w:r w:rsidRPr="006D13A1">
              <w:rPr>
                <w:rFonts w:eastAsia="맑은 고딕"/>
                <w:sz w:val="18"/>
                <w:szCs w:val="18"/>
                <w:lang w:val="en-US" w:eastAsia="ko-KR"/>
              </w:rPr>
              <w:t>ranging</w:t>
            </w:r>
            <w:r w:rsidRPr="006D13A1">
              <w:rPr>
                <w:rFonts w:eastAsia="맑은 고딕"/>
                <w:spacing w:val="-9"/>
                <w:sz w:val="18"/>
                <w:szCs w:val="18"/>
                <w:lang w:val="en-US" w:eastAsia="ko-KR"/>
              </w:rPr>
              <w:t xml:space="preserve"> </w:t>
            </w:r>
            <w:r w:rsidRPr="006D13A1">
              <w:rPr>
                <w:rFonts w:eastAsia="맑은 고딕"/>
                <w:spacing w:val="-2"/>
                <w:sz w:val="18"/>
                <w:szCs w:val="18"/>
                <w:lang w:val="en-US" w:eastAsia="ko-KR"/>
              </w:rPr>
              <w:t>variant</w:t>
            </w:r>
          </w:p>
        </w:tc>
      </w:tr>
      <w:tr w:rsidR="006D13A1" w:rsidRPr="006D13A1" w14:paraId="3798E526" w14:textId="77777777" w:rsidTr="00DC0842">
        <w:trPr>
          <w:trHeight w:val="325"/>
        </w:trPr>
        <w:tc>
          <w:tcPr>
            <w:tcW w:w="1300" w:type="dxa"/>
            <w:tcBorders>
              <w:top w:val="single" w:sz="2" w:space="0" w:color="000000"/>
              <w:left w:val="single" w:sz="12" w:space="0" w:color="000000"/>
              <w:bottom w:val="single" w:sz="2" w:space="0" w:color="000000"/>
              <w:right w:val="single" w:sz="2" w:space="0" w:color="000000"/>
            </w:tcBorders>
          </w:tcPr>
          <w:p w14:paraId="5BF8C343" w14:textId="77777777" w:rsidR="006D13A1" w:rsidRPr="006D13A1" w:rsidRDefault="006D13A1" w:rsidP="006D13A1">
            <w:pPr>
              <w:widowControl w:val="0"/>
              <w:kinsoku w:val="0"/>
              <w:overflowPunct w:val="0"/>
              <w:autoSpaceDE w:val="0"/>
              <w:autoSpaceDN w:val="0"/>
              <w:adjustRightInd w:val="0"/>
              <w:spacing w:before="49"/>
              <w:rPr>
                <w:rFonts w:eastAsia="맑은 고딕"/>
                <w:spacing w:val="-4"/>
                <w:sz w:val="18"/>
                <w:szCs w:val="18"/>
                <w:lang w:val="en-US" w:eastAsia="ko-KR"/>
              </w:rPr>
            </w:pPr>
            <w:r w:rsidRPr="006D13A1">
              <w:rPr>
                <w:rFonts w:eastAsia="맑은 고딕"/>
                <w:spacing w:val="-4"/>
                <w:sz w:val="18"/>
                <w:szCs w:val="18"/>
                <w:lang w:val="en-US" w:eastAsia="ko-KR"/>
              </w:rPr>
              <w:t>2046</w:t>
            </w:r>
          </w:p>
        </w:tc>
        <w:tc>
          <w:tcPr>
            <w:tcW w:w="4500" w:type="dxa"/>
            <w:tcBorders>
              <w:top w:val="single" w:sz="2" w:space="0" w:color="000000"/>
              <w:left w:val="single" w:sz="2" w:space="0" w:color="000000"/>
              <w:bottom w:val="single" w:sz="2" w:space="0" w:color="000000"/>
              <w:right w:val="single" w:sz="2" w:space="0" w:color="000000"/>
            </w:tcBorders>
          </w:tcPr>
          <w:p w14:paraId="7167C990" w14:textId="77777777" w:rsidR="006D13A1" w:rsidRPr="006D13A1" w:rsidRDefault="006D13A1" w:rsidP="006D13A1">
            <w:pPr>
              <w:widowControl w:val="0"/>
              <w:kinsoku w:val="0"/>
              <w:overflowPunct w:val="0"/>
              <w:autoSpaceDE w:val="0"/>
              <w:autoSpaceDN w:val="0"/>
              <w:adjustRightInd w:val="0"/>
              <w:spacing w:before="49"/>
              <w:rPr>
                <w:rFonts w:eastAsia="맑은 고딕"/>
                <w:spacing w:val="-2"/>
                <w:sz w:val="18"/>
                <w:szCs w:val="18"/>
                <w:lang w:val="en-US" w:eastAsia="ko-KR"/>
              </w:rPr>
            </w:pPr>
            <w:r w:rsidRPr="006D13A1">
              <w:rPr>
                <w:rFonts w:eastAsia="맑은 고딕"/>
                <w:spacing w:val="-2"/>
                <w:sz w:val="18"/>
                <w:szCs w:val="18"/>
                <w:lang w:val="en-US" w:eastAsia="ko-KR"/>
              </w:rPr>
              <w:t>Reserved</w:t>
            </w:r>
          </w:p>
        </w:tc>
        <w:tc>
          <w:tcPr>
            <w:tcW w:w="2701" w:type="dxa"/>
            <w:tcBorders>
              <w:top w:val="single" w:sz="2" w:space="0" w:color="000000"/>
              <w:left w:val="single" w:sz="2" w:space="0" w:color="000000"/>
              <w:bottom w:val="single" w:sz="2" w:space="0" w:color="000000"/>
              <w:right w:val="single" w:sz="12" w:space="0" w:color="000000"/>
            </w:tcBorders>
          </w:tcPr>
          <w:p w14:paraId="35AC8C8E" w14:textId="77777777" w:rsidR="006D13A1" w:rsidRPr="006D13A1" w:rsidRDefault="006D13A1" w:rsidP="006D13A1">
            <w:pPr>
              <w:widowControl w:val="0"/>
              <w:kinsoku w:val="0"/>
              <w:overflowPunct w:val="0"/>
              <w:autoSpaceDE w:val="0"/>
              <w:autoSpaceDN w:val="0"/>
              <w:adjustRightInd w:val="0"/>
              <w:spacing w:before="49"/>
              <w:rPr>
                <w:rFonts w:eastAsia="맑은 고딕"/>
                <w:spacing w:val="-2"/>
                <w:sz w:val="18"/>
                <w:szCs w:val="18"/>
                <w:lang w:val="en-US" w:eastAsia="ko-KR"/>
              </w:rPr>
            </w:pPr>
            <w:r w:rsidRPr="006D13A1">
              <w:rPr>
                <w:rFonts w:eastAsia="맑은 고딕"/>
                <w:sz w:val="18"/>
                <w:szCs w:val="18"/>
                <w:lang w:val="en-US" w:eastAsia="ko-KR"/>
              </w:rPr>
              <w:t>Not</w:t>
            </w:r>
            <w:r w:rsidRPr="006D13A1">
              <w:rPr>
                <w:rFonts w:eastAsia="맑은 고딕"/>
                <w:spacing w:val="-4"/>
                <w:sz w:val="18"/>
                <w:szCs w:val="18"/>
                <w:lang w:val="en-US" w:eastAsia="ko-KR"/>
              </w:rPr>
              <w:t xml:space="preserve"> </w:t>
            </w:r>
            <w:r w:rsidRPr="006D13A1">
              <w:rPr>
                <w:rFonts w:eastAsia="맑은 고딕"/>
                <w:sz w:val="18"/>
                <w:szCs w:val="18"/>
                <w:lang w:val="en-US" w:eastAsia="ko-KR"/>
              </w:rPr>
              <w:t>applicable</w:t>
            </w:r>
            <w:r w:rsidRPr="006D13A1">
              <w:rPr>
                <w:rFonts w:eastAsia="맑은 고딕"/>
                <w:spacing w:val="-4"/>
                <w:sz w:val="18"/>
                <w:szCs w:val="18"/>
                <w:lang w:val="en-US" w:eastAsia="ko-KR"/>
              </w:rPr>
              <w:t xml:space="preserve"> </w:t>
            </w:r>
            <w:r w:rsidRPr="006D13A1">
              <w:rPr>
                <w:rFonts w:eastAsia="맑은 고딕"/>
                <w:sz w:val="18"/>
                <w:szCs w:val="18"/>
                <w:lang w:val="en-US" w:eastAsia="ko-KR"/>
              </w:rPr>
              <w:t>to</w:t>
            </w:r>
            <w:r w:rsidRPr="006D13A1">
              <w:rPr>
                <w:rFonts w:eastAsia="맑은 고딕"/>
                <w:spacing w:val="-4"/>
                <w:sz w:val="18"/>
                <w:szCs w:val="18"/>
                <w:lang w:val="en-US" w:eastAsia="ko-KR"/>
              </w:rPr>
              <w:t xml:space="preserve"> </w:t>
            </w:r>
            <w:r w:rsidRPr="006D13A1">
              <w:rPr>
                <w:rFonts w:eastAsia="맑은 고딕"/>
                <w:sz w:val="18"/>
                <w:szCs w:val="18"/>
                <w:lang w:val="en-US" w:eastAsia="ko-KR"/>
              </w:rPr>
              <w:t>any</w:t>
            </w:r>
            <w:r w:rsidRPr="006D13A1">
              <w:rPr>
                <w:rFonts w:eastAsia="맑은 고딕"/>
                <w:spacing w:val="-3"/>
                <w:sz w:val="18"/>
                <w:szCs w:val="18"/>
                <w:lang w:val="en-US" w:eastAsia="ko-KR"/>
              </w:rPr>
              <w:t xml:space="preserve"> </w:t>
            </w:r>
            <w:r w:rsidRPr="006D13A1">
              <w:rPr>
                <w:rFonts w:eastAsia="맑은 고딕"/>
                <w:spacing w:val="-2"/>
                <w:sz w:val="18"/>
                <w:szCs w:val="18"/>
                <w:lang w:val="en-US" w:eastAsia="ko-KR"/>
              </w:rPr>
              <w:t>variant</w:t>
            </w:r>
          </w:p>
        </w:tc>
      </w:tr>
      <w:tr w:rsidR="006D13A1" w:rsidRPr="006D13A1" w14:paraId="2A56760D" w14:textId="77777777" w:rsidTr="00DC0842">
        <w:trPr>
          <w:trHeight w:val="913"/>
        </w:trPr>
        <w:tc>
          <w:tcPr>
            <w:tcW w:w="1300" w:type="dxa"/>
            <w:tcBorders>
              <w:top w:val="single" w:sz="2" w:space="0" w:color="000000"/>
              <w:left w:val="single" w:sz="12" w:space="0" w:color="000000"/>
              <w:bottom w:val="single" w:sz="12" w:space="0" w:color="000000"/>
              <w:right w:val="single" w:sz="2" w:space="0" w:color="000000"/>
            </w:tcBorders>
          </w:tcPr>
          <w:p w14:paraId="7F9BBA2B" w14:textId="77777777" w:rsidR="006D13A1" w:rsidRPr="006D13A1" w:rsidRDefault="006D13A1" w:rsidP="006D13A1">
            <w:pPr>
              <w:widowControl w:val="0"/>
              <w:kinsoku w:val="0"/>
              <w:overflowPunct w:val="0"/>
              <w:autoSpaceDE w:val="0"/>
              <w:autoSpaceDN w:val="0"/>
              <w:adjustRightInd w:val="0"/>
              <w:spacing w:before="49"/>
              <w:rPr>
                <w:rFonts w:eastAsia="맑은 고딕"/>
                <w:spacing w:val="-4"/>
                <w:sz w:val="18"/>
                <w:szCs w:val="18"/>
                <w:lang w:val="en-US" w:eastAsia="ko-KR"/>
              </w:rPr>
            </w:pPr>
            <w:r w:rsidRPr="006D13A1">
              <w:rPr>
                <w:rFonts w:eastAsia="맑은 고딕"/>
                <w:spacing w:val="-4"/>
                <w:sz w:val="18"/>
                <w:szCs w:val="18"/>
                <w:lang w:val="en-US" w:eastAsia="ko-KR"/>
              </w:rPr>
              <w:t>2047</w:t>
            </w:r>
          </w:p>
        </w:tc>
        <w:tc>
          <w:tcPr>
            <w:tcW w:w="4500" w:type="dxa"/>
            <w:tcBorders>
              <w:top w:val="single" w:sz="2" w:space="0" w:color="000000"/>
              <w:left w:val="single" w:sz="2" w:space="0" w:color="000000"/>
              <w:bottom w:val="single" w:sz="12" w:space="0" w:color="000000"/>
              <w:right w:val="single" w:sz="2" w:space="0" w:color="000000"/>
            </w:tcBorders>
          </w:tcPr>
          <w:p w14:paraId="1441FBE2" w14:textId="77777777" w:rsidR="006D13A1" w:rsidRPr="006D13A1" w:rsidRDefault="006D13A1" w:rsidP="006D13A1">
            <w:pPr>
              <w:widowControl w:val="0"/>
              <w:kinsoku w:val="0"/>
              <w:overflowPunct w:val="0"/>
              <w:autoSpaceDE w:val="0"/>
              <w:autoSpaceDN w:val="0"/>
              <w:adjustRightInd w:val="0"/>
              <w:spacing w:before="54" w:line="232" w:lineRule="auto"/>
              <w:ind w:right="130"/>
              <w:rPr>
                <w:rFonts w:eastAsia="맑은 고딕"/>
                <w:sz w:val="18"/>
                <w:szCs w:val="18"/>
                <w:lang w:val="en-US" w:eastAsia="ko-KR"/>
              </w:rPr>
            </w:pPr>
            <w:r w:rsidRPr="006D13A1">
              <w:rPr>
                <w:rFonts w:eastAsia="맑은 고딕"/>
                <w:sz w:val="18"/>
                <w:szCs w:val="18"/>
                <w:lang w:val="en-US" w:eastAsia="ko-KR"/>
              </w:rPr>
              <w:t>STA</w:t>
            </w:r>
            <w:r w:rsidRPr="006D13A1">
              <w:rPr>
                <w:rFonts w:eastAsia="맑은 고딕"/>
                <w:spacing w:val="-8"/>
                <w:sz w:val="18"/>
                <w:szCs w:val="18"/>
                <w:lang w:val="en-US" w:eastAsia="ko-KR"/>
              </w:rPr>
              <w:t xml:space="preserve"> </w:t>
            </w:r>
            <w:r w:rsidRPr="006D13A1">
              <w:rPr>
                <w:rFonts w:eastAsia="맑은 고딕"/>
                <w:sz w:val="18"/>
                <w:szCs w:val="18"/>
                <w:lang w:val="en-US" w:eastAsia="ko-KR"/>
              </w:rPr>
              <w:t>Info</w:t>
            </w:r>
            <w:r w:rsidRPr="006D13A1">
              <w:rPr>
                <w:rFonts w:eastAsia="맑은 고딕"/>
                <w:spacing w:val="-8"/>
                <w:sz w:val="18"/>
                <w:szCs w:val="18"/>
                <w:lang w:val="en-US" w:eastAsia="ko-KR"/>
              </w:rPr>
              <w:t xml:space="preserve"> </w:t>
            </w:r>
            <w:r w:rsidRPr="006D13A1">
              <w:rPr>
                <w:rFonts w:eastAsia="맑은 고딕"/>
                <w:sz w:val="18"/>
                <w:szCs w:val="18"/>
                <w:lang w:val="en-US" w:eastAsia="ko-KR"/>
              </w:rPr>
              <w:t>field</w:t>
            </w:r>
            <w:r w:rsidRPr="006D13A1">
              <w:rPr>
                <w:rFonts w:eastAsia="맑은 고딕"/>
                <w:spacing w:val="-8"/>
                <w:sz w:val="18"/>
                <w:szCs w:val="18"/>
                <w:lang w:val="en-US" w:eastAsia="ko-KR"/>
              </w:rPr>
              <w:t xml:space="preserve"> </w:t>
            </w:r>
            <w:r w:rsidRPr="006D13A1">
              <w:rPr>
                <w:rFonts w:eastAsia="맑은 고딕"/>
                <w:sz w:val="18"/>
                <w:szCs w:val="18"/>
                <w:lang w:val="en-US" w:eastAsia="ko-KR"/>
              </w:rPr>
              <w:t>contains</w:t>
            </w:r>
            <w:r w:rsidRPr="006D13A1">
              <w:rPr>
                <w:rFonts w:eastAsia="맑은 고딕"/>
                <w:spacing w:val="-7"/>
                <w:sz w:val="18"/>
                <w:szCs w:val="18"/>
                <w:lang w:val="en-US" w:eastAsia="ko-KR"/>
              </w:rPr>
              <w:t xml:space="preserve"> </w:t>
            </w:r>
            <w:r w:rsidRPr="006D13A1">
              <w:rPr>
                <w:rFonts w:eastAsia="맑은 고딕"/>
                <w:sz w:val="18"/>
                <w:szCs w:val="18"/>
                <w:lang w:val="en-US" w:eastAsia="ko-KR"/>
              </w:rPr>
              <w:t>a</w:t>
            </w:r>
            <w:r w:rsidRPr="006D13A1">
              <w:rPr>
                <w:rFonts w:eastAsia="맑은 고딕"/>
                <w:spacing w:val="-7"/>
                <w:sz w:val="18"/>
                <w:szCs w:val="18"/>
                <w:lang w:val="en-US" w:eastAsia="ko-KR"/>
              </w:rPr>
              <w:t xml:space="preserve"> </w:t>
            </w:r>
            <w:r w:rsidRPr="006D13A1">
              <w:rPr>
                <w:rFonts w:eastAsia="맑은 고딕"/>
                <w:sz w:val="18"/>
                <w:szCs w:val="18"/>
                <w:lang w:val="en-US" w:eastAsia="ko-KR"/>
              </w:rPr>
              <w:t>disallowed</w:t>
            </w:r>
            <w:r w:rsidRPr="006D13A1">
              <w:rPr>
                <w:rFonts w:eastAsia="맑은 고딕"/>
                <w:spacing w:val="-8"/>
                <w:sz w:val="18"/>
                <w:szCs w:val="18"/>
                <w:lang w:val="en-US" w:eastAsia="ko-KR"/>
              </w:rPr>
              <w:t xml:space="preserve"> </w:t>
            </w:r>
            <w:proofErr w:type="spellStart"/>
            <w:r w:rsidRPr="006D13A1">
              <w:rPr>
                <w:rFonts w:eastAsia="맑은 고딕"/>
                <w:sz w:val="18"/>
                <w:szCs w:val="18"/>
                <w:lang w:val="en-US" w:eastAsia="ko-KR"/>
              </w:rPr>
              <w:t>subchannel</w:t>
            </w:r>
            <w:proofErr w:type="spellEnd"/>
            <w:r w:rsidRPr="006D13A1">
              <w:rPr>
                <w:rFonts w:eastAsia="맑은 고딕"/>
                <w:spacing w:val="-7"/>
                <w:sz w:val="18"/>
                <w:szCs w:val="18"/>
                <w:lang w:val="en-US" w:eastAsia="ko-KR"/>
              </w:rPr>
              <w:t xml:space="preserve"> </w:t>
            </w:r>
            <w:r w:rsidRPr="006D13A1">
              <w:rPr>
                <w:rFonts w:eastAsia="맑은 고딕"/>
                <w:sz w:val="18"/>
                <w:szCs w:val="18"/>
                <w:lang w:val="en-US" w:eastAsia="ko-KR"/>
              </w:rPr>
              <w:t>bitmap</w:t>
            </w:r>
            <w:r w:rsidRPr="006D13A1">
              <w:rPr>
                <w:rFonts w:eastAsia="맑은 고딕"/>
                <w:spacing w:val="-8"/>
                <w:sz w:val="18"/>
                <w:szCs w:val="18"/>
                <w:lang w:val="en-US" w:eastAsia="ko-KR"/>
              </w:rPr>
              <w:t xml:space="preserve"> </w:t>
            </w:r>
            <w:r w:rsidRPr="006D13A1">
              <w:rPr>
                <w:rFonts w:eastAsia="맑은 고딕"/>
                <w:sz w:val="18"/>
                <w:szCs w:val="18"/>
                <w:lang w:val="en-US" w:eastAsia="ko-KR"/>
              </w:rPr>
              <w:t>if the NDP Announcement frame is an HE variant.</w:t>
            </w:r>
          </w:p>
          <w:p w14:paraId="4268D51C" w14:textId="77777777" w:rsidR="006D13A1" w:rsidRPr="006D13A1" w:rsidRDefault="006D13A1" w:rsidP="006D13A1">
            <w:pPr>
              <w:widowControl w:val="0"/>
              <w:kinsoku w:val="0"/>
              <w:overflowPunct w:val="0"/>
              <w:autoSpaceDE w:val="0"/>
              <w:autoSpaceDN w:val="0"/>
              <w:adjustRightInd w:val="0"/>
              <w:spacing w:before="9"/>
              <w:rPr>
                <w:rFonts w:ascii="Arial" w:eastAsia="맑은 고딕" w:hAnsi="Arial" w:cs="Arial"/>
                <w:b/>
                <w:bCs/>
                <w:i/>
                <w:iCs/>
                <w:sz w:val="16"/>
                <w:szCs w:val="16"/>
                <w:lang w:val="en-US" w:eastAsia="ko-KR"/>
              </w:rPr>
            </w:pPr>
          </w:p>
          <w:p w14:paraId="4AC45C00" w14:textId="77777777" w:rsidR="006D13A1" w:rsidRPr="006D13A1" w:rsidRDefault="006D13A1" w:rsidP="006D13A1">
            <w:pPr>
              <w:widowControl w:val="0"/>
              <w:kinsoku w:val="0"/>
              <w:overflowPunct w:val="0"/>
              <w:autoSpaceDE w:val="0"/>
              <w:autoSpaceDN w:val="0"/>
              <w:adjustRightInd w:val="0"/>
              <w:rPr>
                <w:rFonts w:eastAsia="맑은 고딕"/>
                <w:spacing w:val="-2"/>
                <w:sz w:val="18"/>
                <w:szCs w:val="18"/>
                <w:lang w:val="en-US" w:eastAsia="ko-KR"/>
              </w:rPr>
            </w:pPr>
            <w:r w:rsidRPr="006D13A1">
              <w:rPr>
                <w:rFonts w:eastAsia="맑은 고딕"/>
                <w:sz w:val="18"/>
                <w:szCs w:val="18"/>
                <w:lang w:val="en-US" w:eastAsia="ko-KR"/>
              </w:rPr>
              <w:t>This</w:t>
            </w:r>
            <w:r w:rsidRPr="006D13A1">
              <w:rPr>
                <w:rFonts w:eastAsia="맑은 고딕"/>
                <w:spacing w:val="-4"/>
                <w:sz w:val="18"/>
                <w:szCs w:val="18"/>
                <w:lang w:val="en-US" w:eastAsia="ko-KR"/>
              </w:rPr>
              <w:t xml:space="preserve"> </w:t>
            </w:r>
            <w:r w:rsidRPr="006D13A1">
              <w:rPr>
                <w:rFonts w:eastAsia="맑은 고딕"/>
                <w:sz w:val="18"/>
                <w:szCs w:val="18"/>
                <w:lang w:val="en-US" w:eastAsia="ko-KR"/>
              </w:rPr>
              <w:t>AID11</w:t>
            </w:r>
            <w:r w:rsidRPr="006D13A1">
              <w:rPr>
                <w:rFonts w:eastAsia="맑은 고딕"/>
                <w:spacing w:val="-4"/>
                <w:sz w:val="18"/>
                <w:szCs w:val="18"/>
                <w:lang w:val="en-US" w:eastAsia="ko-KR"/>
              </w:rPr>
              <w:t xml:space="preserve"> </w:t>
            </w:r>
            <w:r w:rsidRPr="006D13A1">
              <w:rPr>
                <w:rFonts w:eastAsia="맑은 고딕"/>
                <w:sz w:val="18"/>
                <w:szCs w:val="18"/>
                <w:lang w:val="en-US" w:eastAsia="ko-KR"/>
              </w:rPr>
              <w:t>value</w:t>
            </w:r>
            <w:r w:rsidRPr="006D13A1">
              <w:rPr>
                <w:rFonts w:eastAsia="맑은 고딕"/>
                <w:spacing w:val="-3"/>
                <w:sz w:val="18"/>
                <w:szCs w:val="18"/>
                <w:lang w:val="en-US" w:eastAsia="ko-KR"/>
              </w:rPr>
              <w:t xml:space="preserve"> </w:t>
            </w:r>
            <w:r w:rsidRPr="006D13A1">
              <w:rPr>
                <w:rFonts w:eastAsia="맑은 고딕"/>
                <w:sz w:val="18"/>
                <w:szCs w:val="18"/>
                <w:lang w:val="en-US" w:eastAsia="ko-KR"/>
              </w:rPr>
              <w:t>is</w:t>
            </w:r>
            <w:r w:rsidRPr="006D13A1">
              <w:rPr>
                <w:rFonts w:eastAsia="맑은 고딕"/>
                <w:spacing w:val="-4"/>
                <w:sz w:val="18"/>
                <w:szCs w:val="18"/>
                <w:lang w:val="en-US" w:eastAsia="ko-KR"/>
              </w:rPr>
              <w:t xml:space="preserve"> </w:t>
            </w:r>
            <w:r w:rsidRPr="006D13A1">
              <w:rPr>
                <w:rFonts w:eastAsia="맑은 고딕"/>
                <w:sz w:val="18"/>
                <w:szCs w:val="18"/>
                <w:lang w:val="en-US" w:eastAsia="ko-KR"/>
              </w:rPr>
              <w:t>reserved</w:t>
            </w:r>
            <w:r w:rsidRPr="006D13A1">
              <w:rPr>
                <w:rFonts w:eastAsia="맑은 고딕"/>
                <w:spacing w:val="-3"/>
                <w:sz w:val="18"/>
                <w:szCs w:val="18"/>
                <w:lang w:val="en-US" w:eastAsia="ko-KR"/>
              </w:rPr>
              <w:t xml:space="preserve"> </w:t>
            </w:r>
            <w:r w:rsidRPr="006D13A1">
              <w:rPr>
                <w:rFonts w:eastAsia="맑은 고딕"/>
                <w:spacing w:val="-2"/>
                <w:sz w:val="18"/>
                <w:szCs w:val="18"/>
                <w:lang w:val="en-US" w:eastAsia="ko-KR"/>
              </w:rPr>
              <w:t>otherwise.</w:t>
            </w:r>
          </w:p>
        </w:tc>
        <w:tc>
          <w:tcPr>
            <w:tcW w:w="2701" w:type="dxa"/>
            <w:tcBorders>
              <w:top w:val="single" w:sz="2" w:space="0" w:color="000000"/>
              <w:left w:val="single" w:sz="2" w:space="0" w:color="000000"/>
              <w:bottom w:val="single" w:sz="12" w:space="0" w:color="000000"/>
              <w:right w:val="single" w:sz="12" w:space="0" w:color="000000"/>
            </w:tcBorders>
          </w:tcPr>
          <w:p w14:paraId="6A0A5B1E" w14:textId="77777777" w:rsidR="006D13A1" w:rsidRPr="006D13A1" w:rsidRDefault="006D13A1" w:rsidP="006D13A1">
            <w:pPr>
              <w:widowControl w:val="0"/>
              <w:kinsoku w:val="0"/>
              <w:overflowPunct w:val="0"/>
              <w:autoSpaceDE w:val="0"/>
              <w:autoSpaceDN w:val="0"/>
              <w:adjustRightInd w:val="0"/>
              <w:spacing w:before="49"/>
              <w:rPr>
                <w:rFonts w:eastAsia="맑은 고딕"/>
                <w:spacing w:val="-2"/>
                <w:sz w:val="18"/>
                <w:szCs w:val="18"/>
                <w:lang w:val="en-US" w:eastAsia="ko-KR"/>
              </w:rPr>
            </w:pPr>
            <w:r w:rsidRPr="006D13A1">
              <w:rPr>
                <w:rFonts w:eastAsia="맑은 고딕"/>
                <w:sz w:val="18"/>
                <w:szCs w:val="18"/>
                <w:lang w:val="en-US" w:eastAsia="ko-KR"/>
              </w:rPr>
              <w:t>Applicable</w:t>
            </w:r>
            <w:r w:rsidRPr="006D13A1">
              <w:rPr>
                <w:rFonts w:eastAsia="맑은 고딕"/>
                <w:spacing w:val="-5"/>
                <w:sz w:val="18"/>
                <w:szCs w:val="18"/>
                <w:lang w:val="en-US" w:eastAsia="ko-KR"/>
              </w:rPr>
              <w:t xml:space="preserve"> </w:t>
            </w:r>
            <w:r w:rsidRPr="006D13A1">
              <w:rPr>
                <w:rFonts w:eastAsia="맑은 고딕"/>
                <w:sz w:val="18"/>
                <w:szCs w:val="18"/>
                <w:lang w:val="en-US" w:eastAsia="ko-KR"/>
              </w:rPr>
              <w:t>only</w:t>
            </w:r>
            <w:r w:rsidRPr="006D13A1">
              <w:rPr>
                <w:rFonts w:eastAsia="맑은 고딕"/>
                <w:spacing w:val="-4"/>
                <w:sz w:val="18"/>
                <w:szCs w:val="18"/>
                <w:lang w:val="en-US" w:eastAsia="ko-KR"/>
              </w:rPr>
              <w:t xml:space="preserve"> </w:t>
            </w:r>
            <w:r w:rsidRPr="006D13A1">
              <w:rPr>
                <w:rFonts w:eastAsia="맑은 고딕"/>
                <w:sz w:val="18"/>
                <w:szCs w:val="18"/>
                <w:lang w:val="en-US" w:eastAsia="ko-KR"/>
              </w:rPr>
              <w:t>to</w:t>
            </w:r>
            <w:r w:rsidRPr="006D13A1">
              <w:rPr>
                <w:rFonts w:eastAsia="맑은 고딕"/>
                <w:spacing w:val="-5"/>
                <w:sz w:val="18"/>
                <w:szCs w:val="18"/>
                <w:lang w:val="en-US" w:eastAsia="ko-KR"/>
              </w:rPr>
              <w:t xml:space="preserve"> </w:t>
            </w:r>
            <w:r w:rsidRPr="006D13A1">
              <w:rPr>
                <w:rFonts w:eastAsia="맑은 고딕"/>
                <w:sz w:val="18"/>
                <w:szCs w:val="18"/>
                <w:lang w:val="en-US" w:eastAsia="ko-KR"/>
              </w:rPr>
              <w:t>HE</w:t>
            </w:r>
            <w:r w:rsidRPr="006D13A1">
              <w:rPr>
                <w:rFonts w:eastAsia="맑은 고딕"/>
                <w:spacing w:val="-4"/>
                <w:sz w:val="18"/>
                <w:szCs w:val="18"/>
                <w:lang w:val="en-US" w:eastAsia="ko-KR"/>
              </w:rPr>
              <w:t xml:space="preserve"> </w:t>
            </w:r>
            <w:r w:rsidRPr="006D13A1">
              <w:rPr>
                <w:rFonts w:eastAsia="맑은 고딕"/>
                <w:spacing w:val="-2"/>
                <w:sz w:val="18"/>
                <w:szCs w:val="18"/>
                <w:lang w:val="en-US" w:eastAsia="ko-KR"/>
              </w:rPr>
              <w:t>variant</w:t>
            </w:r>
          </w:p>
        </w:tc>
      </w:tr>
    </w:tbl>
    <w:p w14:paraId="51FB96A1" w14:textId="77777777" w:rsidR="006D13A1" w:rsidRPr="006D13A1" w:rsidRDefault="006D13A1" w:rsidP="006D13A1">
      <w:pPr>
        <w:widowControl w:val="0"/>
        <w:kinsoku w:val="0"/>
        <w:overflowPunct w:val="0"/>
        <w:autoSpaceDE w:val="0"/>
        <w:autoSpaceDN w:val="0"/>
        <w:adjustRightInd w:val="0"/>
        <w:rPr>
          <w:rFonts w:ascii="Arial" w:eastAsia="맑은 고딕" w:hAnsi="Arial" w:cs="Arial"/>
          <w:b/>
          <w:bCs/>
          <w:i/>
          <w:iCs/>
          <w:szCs w:val="22"/>
          <w:lang w:val="en-US" w:eastAsia="ko-KR"/>
        </w:rPr>
      </w:pPr>
    </w:p>
    <w:p w14:paraId="3BCE8A63" w14:textId="77777777" w:rsidR="006D13A1" w:rsidRPr="006D13A1" w:rsidRDefault="006D13A1" w:rsidP="006D13A1">
      <w:pPr>
        <w:widowControl w:val="0"/>
        <w:kinsoku w:val="0"/>
        <w:overflowPunct w:val="0"/>
        <w:autoSpaceDE w:val="0"/>
        <w:autoSpaceDN w:val="0"/>
        <w:adjustRightInd w:val="0"/>
        <w:spacing w:before="157" w:line="249" w:lineRule="auto"/>
        <w:ind w:right="999"/>
        <w:rPr>
          <w:rFonts w:eastAsia="맑은 고딕"/>
          <w:sz w:val="20"/>
          <w:lang w:val="en-US" w:eastAsia="ko-KR"/>
        </w:rPr>
      </w:pPr>
      <w:r w:rsidRPr="006D13A1">
        <w:rPr>
          <w:rFonts w:eastAsia="맑은 고딕"/>
          <w:sz w:val="20"/>
          <w:lang w:val="en-US" w:eastAsia="ko-KR"/>
        </w:rPr>
        <w:t>The AID11 subfield contains an identifier of a STA expected to process the following EHT sounding NDP and prepare the sounding feedback.</w:t>
      </w:r>
    </w:p>
    <w:p w14:paraId="7D9FC104" w14:textId="77777777" w:rsidR="006D13A1" w:rsidRPr="006D13A1" w:rsidRDefault="006D13A1" w:rsidP="006D13A1">
      <w:pPr>
        <w:widowControl w:val="0"/>
        <w:kinsoku w:val="0"/>
        <w:overflowPunct w:val="0"/>
        <w:autoSpaceDE w:val="0"/>
        <w:autoSpaceDN w:val="0"/>
        <w:adjustRightInd w:val="0"/>
        <w:spacing w:before="4"/>
        <w:rPr>
          <w:rFonts w:eastAsia="맑은 고딕"/>
          <w:sz w:val="24"/>
          <w:szCs w:val="24"/>
          <w:lang w:val="en-US" w:eastAsia="ko-KR"/>
        </w:rPr>
      </w:pPr>
    </w:p>
    <w:p w14:paraId="74BCBA79" w14:textId="77777777" w:rsidR="006D13A1" w:rsidRPr="006D13A1" w:rsidRDefault="006D13A1" w:rsidP="006D13A1">
      <w:pPr>
        <w:widowControl w:val="0"/>
        <w:kinsoku w:val="0"/>
        <w:overflowPunct w:val="0"/>
        <w:autoSpaceDE w:val="0"/>
        <w:autoSpaceDN w:val="0"/>
        <w:adjustRightInd w:val="0"/>
        <w:rPr>
          <w:rFonts w:eastAsia="맑은 고딕"/>
          <w:spacing w:val="-2"/>
          <w:sz w:val="20"/>
          <w:lang w:val="en-US" w:eastAsia="ko-KR"/>
        </w:rPr>
      </w:pPr>
      <w:r w:rsidRPr="006D13A1">
        <w:rPr>
          <w:rFonts w:eastAsia="맑은 고딕"/>
          <w:sz w:val="20"/>
          <w:lang w:val="en-US" w:eastAsia="ko-KR"/>
        </w:rPr>
        <w:t>The</w:t>
      </w:r>
      <w:r w:rsidRPr="006D13A1">
        <w:rPr>
          <w:rFonts w:eastAsia="맑은 고딕"/>
          <w:spacing w:val="-5"/>
          <w:sz w:val="20"/>
          <w:lang w:val="en-US" w:eastAsia="ko-KR"/>
        </w:rPr>
        <w:t xml:space="preserve"> </w:t>
      </w:r>
      <w:r w:rsidRPr="006D13A1">
        <w:rPr>
          <w:rFonts w:eastAsia="맑은 고딕"/>
          <w:sz w:val="20"/>
          <w:lang w:val="en-US" w:eastAsia="ko-KR"/>
        </w:rPr>
        <w:t>Partial</w:t>
      </w:r>
      <w:r w:rsidRPr="006D13A1">
        <w:rPr>
          <w:rFonts w:eastAsia="맑은 고딕"/>
          <w:spacing w:val="-4"/>
          <w:sz w:val="20"/>
          <w:lang w:val="en-US" w:eastAsia="ko-KR"/>
        </w:rPr>
        <w:t xml:space="preserve"> </w:t>
      </w:r>
      <w:r w:rsidRPr="006D13A1">
        <w:rPr>
          <w:rFonts w:eastAsia="맑은 고딕"/>
          <w:sz w:val="20"/>
          <w:lang w:val="en-US" w:eastAsia="ko-KR"/>
        </w:rPr>
        <w:t>BW</w:t>
      </w:r>
      <w:r w:rsidRPr="006D13A1">
        <w:rPr>
          <w:rFonts w:eastAsia="맑은 고딕"/>
          <w:spacing w:val="-4"/>
          <w:sz w:val="20"/>
          <w:lang w:val="en-US" w:eastAsia="ko-KR"/>
        </w:rPr>
        <w:t xml:space="preserve"> </w:t>
      </w:r>
      <w:r w:rsidRPr="006D13A1">
        <w:rPr>
          <w:rFonts w:eastAsia="맑은 고딕"/>
          <w:sz w:val="20"/>
          <w:lang w:val="en-US" w:eastAsia="ko-KR"/>
        </w:rPr>
        <w:t>Info</w:t>
      </w:r>
      <w:r w:rsidRPr="006D13A1">
        <w:rPr>
          <w:rFonts w:eastAsia="맑은 고딕"/>
          <w:spacing w:val="-4"/>
          <w:sz w:val="20"/>
          <w:lang w:val="en-US" w:eastAsia="ko-KR"/>
        </w:rPr>
        <w:t xml:space="preserve"> </w:t>
      </w:r>
      <w:r w:rsidRPr="006D13A1">
        <w:rPr>
          <w:rFonts w:eastAsia="맑은 고딕"/>
          <w:sz w:val="20"/>
          <w:lang w:val="en-US" w:eastAsia="ko-KR"/>
        </w:rPr>
        <w:t>subfield</w:t>
      </w:r>
      <w:r w:rsidRPr="006D13A1">
        <w:rPr>
          <w:rFonts w:eastAsia="맑은 고딕"/>
          <w:spacing w:val="-4"/>
          <w:sz w:val="20"/>
          <w:lang w:val="en-US" w:eastAsia="ko-KR"/>
        </w:rPr>
        <w:t xml:space="preserve"> </w:t>
      </w:r>
      <w:r w:rsidRPr="006D13A1">
        <w:rPr>
          <w:rFonts w:eastAsia="맑은 고딕"/>
          <w:sz w:val="20"/>
          <w:lang w:val="en-US" w:eastAsia="ko-KR"/>
        </w:rPr>
        <w:t>is</w:t>
      </w:r>
      <w:r w:rsidRPr="006D13A1">
        <w:rPr>
          <w:rFonts w:eastAsia="맑은 고딕"/>
          <w:spacing w:val="-5"/>
          <w:sz w:val="20"/>
          <w:lang w:val="en-US" w:eastAsia="ko-KR"/>
        </w:rPr>
        <w:t xml:space="preserve"> </w:t>
      </w:r>
      <w:r w:rsidRPr="006D13A1">
        <w:rPr>
          <w:rFonts w:eastAsia="맑은 고딕"/>
          <w:sz w:val="20"/>
          <w:lang w:val="en-US" w:eastAsia="ko-KR"/>
        </w:rPr>
        <w:t>defined</w:t>
      </w:r>
      <w:r w:rsidRPr="006D13A1">
        <w:rPr>
          <w:rFonts w:eastAsia="맑은 고딕"/>
          <w:spacing w:val="-3"/>
          <w:sz w:val="20"/>
          <w:lang w:val="en-US" w:eastAsia="ko-KR"/>
        </w:rPr>
        <w:t xml:space="preserve"> </w:t>
      </w:r>
      <w:r w:rsidRPr="006D13A1">
        <w:rPr>
          <w:rFonts w:eastAsia="맑은 고딕"/>
          <w:sz w:val="20"/>
          <w:lang w:val="en-US" w:eastAsia="ko-KR"/>
        </w:rPr>
        <w:t>in</w:t>
      </w:r>
      <w:r w:rsidRPr="006D13A1">
        <w:rPr>
          <w:rFonts w:eastAsia="맑은 고딕"/>
          <w:spacing w:val="-3"/>
          <w:sz w:val="20"/>
          <w:lang w:val="en-US" w:eastAsia="ko-KR"/>
        </w:rPr>
        <w:t xml:space="preserve"> </w:t>
      </w:r>
      <w:hyperlink w:anchor="bookmark25" w:history="1">
        <w:r w:rsidRPr="006D13A1">
          <w:rPr>
            <w:rFonts w:eastAsia="맑은 고딕"/>
            <w:sz w:val="20"/>
            <w:lang w:val="en-US" w:eastAsia="ko-KR"/>
          </w:rPr>
          <w:t>Figure</w:t>
        </w:r>
        <w:r w:rsidRPr="006D13A1">
          <w:rPr>
            <w:rFonts w:eastAsia="맑은 고딕"/>
            <w:spacing w:val="-5"/>
            <w:sz w:val="20"/>
            <w:lang w:val="en-US" w:eastAsia="ko-KR"/>
          </w:rPr>
          <w:t xml:space="preserve"> </w:t>
        </w:r>
        <w:r w:rsidRPr="006D13A1">
          <w:rPr>
            <w:rFonts w:eastAsia="맑은 고딕"/>
            <w:sz w:val="20"/>
            <w:lang w:val="en-US" w:eastAsia="ko-KR"/>
          </w:rPr>
          <w:t>9-80b</w:t>
        </w:r>
        <w:r w:rsidRPr="006D13A1">
          <w:rPr>
            <w:rFonts w:eastAsia="맑은 고딕"/>
            <w:spacing w:val="-4"/>
            <w:sz w:val="20"/>
            <w:lang w:val="en-US" w:eastAsia="ko-KR"/>
          </w:rPr>
          <w:t xml:space="preserve"> </w:t>
        </w:r>
        <w:r w:rsidRPr="006D13A1">
          <w:rPr>
            <w:rFonts w:eastAsia="맑은 고딕"/>
            <w:sz w:val="20"/>
            <w:lang w:val="en-US" w:eastAsia="ko-KR"/>
          </w:rPr>
          <w:t>(Partial</w:t>
        </w:r>
        <w:r w:rsidRPr="006D13A1">
          <w:rPr>
            <w:rFonts w:eastAsia="맑은 고딕"/>
            <w:spacing w:val="-4"/>
            <w:sz w:val="20"/>
            <w:lang w:val="en-US" w:eastAsia="ko-KR"/>
          </w:rPr>
          <w:t xml:space="preserve"> </w:t>
        </w:r>
        <w:r w:rsidRPr="006D13A1">
          <w:rPr>
            <w:rFonts w:eastAsia="맑은 고딕"/>
            <w:sz w:val="20"/>
            <w:lang w:val="en-US" w:eastAsia="ko-KR"/>
          </w:rPr>
          <w:t>BW</w:t>
        </w:r>
        <w:r w:rsidRPr="006D13A1">
          <w:rPr>
            <w:rFonts w:eastAsia="맑은 고딕"/>
            <w:spacing w:val="-4"/>
            <w:sz w:val="20"/>
            <w:lang w:val="en-US" w:eastAsia="ko-KR"/>
          </w:rPr>
          <w:t xml:space="preserve"> </w:t>
        </w:r>
        <w:r w:rsidRPr="006D13A1">
          <w:rPr>
            <w:rFonts w:eastAsia="맑은 고딕"/>
            <w:sz w:val="20"/>
            <w:lang w:val="en-US" w:eastAsia="ko-KR"/>
          </w:rPr>
          <w:t>Info</w:t>
        </w:r>
        <w:r w:rsidRPr="006D13A1">
          <w:rPr>
            <w:rFonts w:eastAsia="맑은 고딕"/>
            <w:spacing w:val="-4"/>
            <w:sz w:val="20"/>
            <w:lang w:val="en-US" w:eastAsia="ko-KR"/>
          </w:rPr>
          <w:t xml:space="preserve"> </w:t>
        </w:r>
        <w:r w:rsidRPr="006D13A1">
          <w:rPr>
            <w:rFonts w:eastAsia="맑은 고딕"/>
            <w:sz w:val="20"/>
            <w:lang w:val="en-US" w:eastAsia="ko-KR"/>
          </w:rPr>
          <w:t>subfield</w:t>
        </w:r>
        <w:r w:rsidRPr="006D13A1">
          <w:rPr>
            <w:rFonts w:eastAsia="맑은 고딕"/>
            <w:spacing w:val="-3"/>
            <w:sz w:val="20"/>
            <w:lang w:val="en-US" w:eastAsia="ko-KR"/>
          </w:rPr>
          <w:t xml:space="preserve"> </w:t>
        </w:r>
        <w:r w:rsidRPr="006D13A1">
          <w:rPr>
            <w:rFonts w:eastAsia="맑은 고딕"/>
            <w:spacing w:val="-2"/>
            <w:sz w:val="20"/>
            <w:lang w:val="en-US" w:eastAsia="ko-KR"/>
          </w:rPr>
          <w:t>format)</w:t>
        </w:r>
      </w:hyperlink>
      <w:r w:rsidRPr="006D13A1">
        <w:rPr>
          <w:rFonts w:eastAsia="맑은 고딕"/>
          <w:spacing w:val="-2"/>
          <w:sz w:val="20"/>
          <w:lang w:val="en-US" w:eastAsia="ko-KR"/>
        </w:rPr>
        <w:t>.</w:t>
      </w:r>
    </w:p>
    <w:p w14:paraId="074AB643" w14:textId="77777777" w:rsidR="006D13A1" w:rsidRPr="006D13A1" w:rsidRDefault="006D13A1" w:rsidP="006D13A1">
      <w:pPr>
        <w:widowControl w:val="0"/>
        <w:kinsoku w:val="0"/>
        <w:overflowPunct w:val="0"/>
        <w:autoSpaceDE w:val="0"/>
        <w:autoSpaceDN w:val="0"/>
        <w:adjustRightInd w:val="0"/>
        <w:spacing w:before="10"/>
        <w:rPr>
          <w:rFonts w:eastAsia="맑은 고딕"/>
          <w:sz w:val="24"/>
          <w:szCs w:val="24"/>
          <w:lang w:val="en-US" w:eastAsia="ko-KR"/>
        </w:rPr>
      </w:pPr>
    </w:p>
    <w:p w14:paraId="583ED705" w14:textId="45A900B0" w:rsidR="006D13A1" w:rsidRPr="006D13A1" w:rsidRDefault="00DB2583" w:rsidP="006D13A1">
      <w:pPr>
        <w:widowControl w:val="0"/>
        <w:tabs>
          <w:tab w:val="left" w:pos="2131"/>
          <w:tab w:val="left" w:pos="3195"/>
        </w:tabs>
        <w:kinsoku w:val="0"/>
        <w:overflowPunct w:val="0"/>
        <w:autoSpaceDE w:val="0"/>
        <w:autoSpaceDN w:val="0"/>
        <w:adjustRightInd w:val="0"/>
        <w:spacing w:before="94"/>
        <w:jc w:val="center"/>
        <w:rPr>
          <w:rFonts w:ascii="Arial" w:eastAsia="맑은 고딕" w:hAnsi="Arial" w:cs="Arial"/>
          <w:spacing w:val="-5"/>
          <w:sz w:val="16"/>
          <w:szCs w:val="16"/>
          <w:lang w:val="en-US" w:eastAsia="ko-KR"/>
        </w:rPr>
      </w:pPr>
      <w:r>
        <w:rPr>
          <w:rFonts w:ascii="Arial" w:eastAsia="맑은 고딕" w:hAnsi="Arial" w:cs="Arial"/>
          <w:spacing w:val="-5"/>
          <w:sz w:val="16"/>
          <w:szCs w:val="16"/>
          <w:lang w:val="en-US" w:eastAsia="ko-KR"/>
        </w:rPr>
        <w:t xml:space="preserve">                         </w:t>
      </w:r>
      <w:r w:rsidR="006D13A1" w:rsidRPr="006D13A1">
        <w:rPr>
          <w:rFonts w:ascii="Arial" w:eastAsia="맑은 고딕" w:hAnsi="Arial" w:cs="Arial"/>
          <w:spacing w:val="-5"/>
          <w:sz w:val="16"/>
          <w:szCs w:val="16"/>
          <w:lang w:val="en-US" w:eastAsia="ko-KR"/>
        </w:rPr>
        <w:t>B0</w:t>
      </w:r>
      <w:r w:rsidR="006D13A1" w:rsidRPr="006D13A1">
        <w:rPr>
          <w:rFonts w:ascii="Arial" w:eastAsia="맑은 고딕" w:hAnsi="Arial" w:cs="Arial"/>
          <w:sz w:val="16"/>
          <w:szCs w:val="16"/>
          <w:lang w:val="en-US" w:eastAsia="ko-KR"/>
        </w:rPr>
        <w:tab/>
      </w:r>
      <w:r w:rsidR="006D13A1" w:rsidRPr="006D13A1">
        <w:rPr>
          <w:rFonts w:ascii="Arial" w:eastAsia="맑은 고딕" w:hAnsi="Arial" w:cs="Arial"/>
          <w:spacing w:val="-5"/>
          <w:sz w:val="16"/>
          <w:szCs w:val="16"/>
          <w:lang w:val="en-US" w:eastAsia="ko-KR"/>
        </w:rPr>
        <w:t>B1</w:t>
      </w:r>
      <w:r w:rsidR="006D13A1" w:rsidRPr="006D13A1">
        <w:rPr>
          <w:rFonts w:ascii="Arial" w:eastAsia="맑은 고딕" w:hAnsi="Arial" w:cs="Arial"/>
          <w:sz w:val="16"/>
          <w:szCs w:val="16"/>
          <w:lang w:val="en-US" w:eastAsia="ko-KR"/>
        </w:rPr>
        <w:tab/>
      </w:r>
      <w:r w:rsidR="006D13A1" w:rsidRPr="006D13A1">
        <w:rPr>
          <w:rFonts w:ascii="Arial" w:eastAsia="맑은 고딕" w:hAnsi="Arial" w:cs="Arial"/>
          <w:spacing w:val="-5"/>
          <w:sz w:val="16"/>
          <w:szCs w:val="16"/>
          <w:lang w:val="en-US" w:eastAsia="ko-KR"/>
        </w:rPr>
        <w:t>B8</w:t>
      </w:r>
    </w:p>
    <w:p w14:paraId="7DCBBADF" w14:textId="715DBFE1" w:rsidR="006D13A1" w:rsidRPr="006D13A1" w:rsidRDefault="006D13A1" w:rsidP="006D13A1">
      <w:pPr>
        <w:widowControl w:val="0"/>
        <w:kinsoku w:val="0"/>
        <w:overflowPunct w:val="0"/>
        <w:autoSpaceDE w:val="0"/>
        <w:autoSpaceDN w:val="0"/>
        <w:adjustRightInd w:val="0"/>
        <w:spacing w:before="3"/>
        <w:rPr>
          <w:rFonts w:ascii="Arial" w:eastAsia="맑은 고딕" w:hAnsi="Arial" w:cs="Arial"/>
          <w:sz w:val="7"/>
          <w:szCs w:val="7"/>
          <w:lang w:val="en-US" w:eastAsia="ko-KR"/>
        </w:rPr>
      </w:pPr>
      <w:r w:rsidRPr="006D13A1">
        <w:rPr>
          <w:rFonts w:eastAsia="맑은 고딕"/>
          <w:noProof/>
          <w:sz w:val="20"/>
          <w:lang w:val="en-US" w:eastAsia="ko-KR"/>
        </w:rPr>
        <mc:AlternateContent>
          <mc:Choice Requires="wpg">
            <w:drawing>
              <wp:anchor distT="0" distB="0" distL="0" distR="0" simplePos="0" relativeHeight="251664384" behindDoc="0" locked="0" layoutInCell="0" allowOverlap="1" wp14:anchorId="5C0BCC0B" wp14:editId="6F3F7AFA">
                <wp:simplePos x="0" y="0"/>
                <wp:positionH relativeFrom="page">
                  <wp:posOffset>3126105</wp:posOffset>
                </wp:positionH>
                <wp:positionV relativeFrom="paragraph">
                  <wp:posOffset>68580</wp:posOffset>
                </wp:positionV>
                <wp:extent cx="1921510" cy="283210"/>
                <wp:effectExtent l="1905" t="8255" r="635" b="3810"/>
                <wp:wrapTopAndBottom/>
                <wp:docPr id="29" name="그룹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21510" cy="283210"/>
                          <a:chOff x="4923" y="108"/>
                          <a:chExt cx="3026" cy="446"/>
                        </a:xfrm>
                      </wpg:grpSpPr>
                      <wps:wsp>
                        <wps:cNvPr id="30" name="Text Box 30"/>
                        <wps:cNvSpPr txBox="1">
                          <a:spLocks noChangeArrowheads="1"/>
                        </wps:cNvSpPr>
                        <wps:spPr bwMode="auto">
                          <a:xfrm>
                            <a:off x="6436" y="121"/>
                            <a:ext cx="1500" cy="420"/>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6C540E4" w14:textId="77777777" w:rsidR="00761E7F" w:rsidRDefault="00761E7F" w:rsidP="006D13A1">
                              <w:pPr>
                                <w:pStyle w:val="af5"/>
                                <w:kinsoku w:val="0"/>
                                <w:overflowPunct w:val="0"/>
                                <w:spacing w:before="103"/>
                                <w:rPr>
                                  <w:rFonts w:ascii="Arial" w:hAnsi="Arial" w:cs="Arial"/>
                                  <w:spacing w:val="-2"/>
                                  <w:sz w:val="16"/>
                                  <w:szCs w:val="16"/>
                                </w:rPr>
                              </w:pPr>
                              <w:r>
                                <w:rPr>
                                  <w:rFonts w:ascii="Arial" w:hAnsi="Arial" w:cs="Arial"/>
                                  <w:sz w:val="16"/>
                                  <w:szCs w:val="16"/>
                                </w:rPr>
                                <w:t>Feedback</w:t>
                              </w:r>
                              <w:r>
                                <w:rPr>
                                  <w:rFonts w:ascii="Arial" w:hAnsi="Arial" w:cs="Arial"/>
                                  <w:spacing w:val="-11"/>
                                  <w:sz w:val="16"/>
                                  <w:szCs w:val="16"/>
                                </w:rPr>
                                <w:t xml:space="preserve"> </w:t>
                              </w:r>
                              <w:r>
                                <w:rPr>
                                  <w:rFonts w:ascii="Arial" w:hAnsi="Arial" w:cs="Arial"/>
                                  <w:spacing w:val="-2"/>
                                  <w:sz w:val="16"/>
                                  <w:szCs w:val="16"/>
                                </w:rPr>
                                <w:t>Bitmap</w:t>
                              </w:r>
                            </w:p>
                          </w:txbxContent>
                        </wps:txbx>
                        <wps:bodyPr rot="0" vert="horz" wrap="square" lIns="0" tIns="0" rIns="0" bIns="0" anchor="t" anchorCtr="0" upright="1">
                          <a:noAutofit/>
                        </wps:bodyPr>
                      </wps:wsp>
                      <wps:wsp>
                        <wps:cNvPr id="31" name="Text Box 31"/>
                        <wps:cNvSpPr txBox="1">
                          <a:spLocks noChangeArrowheads="1"/>
                        </wps:cNvSpPr>
                        <wps:spPr bwMode="auto">
                          <a:xfrm>
                            <a:off x="4936" y="121"/>
                            <a:ext cx="1500" cy="420"/>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85722E0" w14:textId="77777777" w:rsidR="00761E7F" w:rsidRDefault="00761E7F" w:rsidP="006D13A1">
                              <w:pPr>
                                <w:pStyle w:val="af5"/>
                                <w:kinsoku w:val="0"/>
                                <w:overflowPunct w:val="0"/>
                                <w:spacing w:before="103"/>
                                <w:rPr>
                                  <w:rFonts w:ascii="Arial" w:hAnsi="Arial" w:cs="Arial"/>
                                  <w:spacing w:val="-2"/>
                                  <w:sz w:val="16"/>
                                  <w:szCs w:val="16"/>
                                </w:rPr>
                              </w:pPr>
                              <w:r>
                                <w:rPr>
                                  <w:rFonts w:ascii="Arial" w:hAnsi="Arial" w:cs="Arial"/>
                                  <w:spacing w:val="-2"/>
                                  <w:sz w:val="16"/>
                                  <w:szCs w:val="16"/>
                                </w:rPr>
                                <w:t>Resolution</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0BCC0B" id="그룹 29" o:spid="_x0000_s1030" style="position:absolute;margin-left:246.15pt;margin-top:5.4pt;width:151.3pt;height:22.3pt;z-index:251664384;mso-wrap-distance-left:0;mso-wrap-distance-right:0;mso-position-horizontal-relative:page" coordorigin="4923,108" coordsize="3026,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" o:allowincell="f">
                <v:shape id="Text Box 30" o:spid="_x0000_s1031" type="#_x0000_t202" style="position:absolute;left:6436;top:121;width:1500;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6/8qb4A&#10;AADbAAAADwAAAGRycy9kb3ducmV2LnhtbERPy4rCMBTdC/5DuII7TZ2Co9UoMvjajoq6vDTXttjc&#10;1CZq/XuzEFwezns6b0wpHlS7wrKCQT8CQZxaXXCm4LBf9UYgnEfWWFomBS9yMJ+1W1NMtH3yPz12&#10;PhMhhF2CCnLvq0RKl+Zk0PVtRRy4i60N+gDrTOoanyHclPIniobSYMGhIceK/nJKr7u7UYDHK8ab&#10;8XkcH9an1V775W37GynV7TSLCQhPjf+KP+6tVhCH9eFL+AFy9gY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Ov/Km+AAAA2wAAAA8AAAAAAAAAAAAAAAAAmAIAAGRycy9kb3ducmV2&#10;LnhtbFBLBQYAAAAABAAEAPUAAACDAwAAAAA=&#10;" filled="f" strokeweight=".44447mm">
                  <v:textbox inset="0,0,0,0">
                    <w:txbxContent>
                      <w:p w14:paraId="06C540E4" w14:textId="77777777" w:rsidR="00761E7F" w:rsidRDefault="00761E7F" w:rsidP="006D13A1">
                        <w:pPr>
                          <w:pStyle w:val="af5"/>
                          <w:kinsoku w:val="0"/>
                          <w:overflowPunct w:val="0"/>
                          <w:spacing w:before="103"/>
                          <w:rPr>
                            <w:rFonts w:ascii="Arial" w:hAnsi="Arial" w:cs="Arial"/>
                            <w:spacing w:val="-2"/>
                            <w:sz w:val="16"/>
                            <w:szCs w:val="16"/>
                          </w:rPr>
                        </w:pPr>
                        <w:r>
                          <w:rPr>
                            <w:rFonts w:ascii="Arial" w:hAnsi="Arial" w:cs="Arial"/>
                            <w:sz w:val="16"/>
                            <w:szCs w:val="16"/>
                          </w:rPr>
                          <w:t>Feedback</w:t>
                        </w:r>
                        <w:r>
                          <w:rPr>
                            <w:rFonts w:ascii="Arial" w:hAnsi="Arial" w:cs="Arial"/>
                            <w:spacing w:val="-11"/>
                            <w:sz w:val="16"/>
                            <w:szCs w:val="16"/>
                          </w:rPr>
                          <w:t xml:space="preserve"> </w:t>
                        </w:r>
                        <w:r>
                          <w:rPr>
                            <w:rFonts w:ascii="Arial" w:hAnsi="Arial" w:cs="Arial"/>
                            <w:spacing w:val="-2"/>
                            <w:sz w:val="16"/>
                            <w:szCs w:val="16"/>
                          </w:rPr>
                          <w:t>Bitmap</w:t>
                        </w:r>
                      </w:p>
                    </w:txbxContent>
                  </v:textbox>
                </v:shape>
                <v:shape id="Text Box 31" o:spid="_x0000_s1032" type="#_x0000_t202" style="position:absolute;left:4936;top:121;width:1500;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NZMsMA&#10;AADbAAAADwAAAGRycy9kb3ducmV2LnhtbESPQWvCQBSE74X+h+UVvNVNGlATXUMpWr1Wg3p8ZJ9J&#10;MPs2zW41/ffdguBxmJlvmEU+mFZcqXeNZQXxOAJBXFrdcKWg2K9fZyCcR9bYWiYFv+QgXz4/LTDT&#10;9sZfdN35SgQIuwwV1N53mZSurMmgG9uOOHhn2xv0QfaV1D3eAty08i2KJtJgw2Ghxo4+aiovux+j&#10;AA8XTDbpKU2Kz+N6r/3qezuNlBq9DO9zEJ4G/wjf21utIInh/0v4AXL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ONZMsMAAADbAAAADwAAAAAAAAAAAAAAAACYAgAAZHJzL2Rv&#10;d25yZXYueG1sUEsFBgAAAAAEAAQA9QAAAIgDAAAAAA==&#10;" filled="f" strokeweight=".44447mm">
                  <v:textbox inset="0,0,0,0">
                    <w:txbxContent>
                      <w:p w14:paraId="585722E0" w14:textId="77777777" w:rsidR="00761E7F" w:rsidRDefault="00761E7F" w:rsidP="006D13A1">
                        <w:pPr>
                          <w:pStyle w:val="af5"/>
                          <w:kinsoku w:val="0"/>
                          <w:overflowPunct w:val="0"/>
                          <w:spacing w:before="103"/>
                          <w:rPr>
                            <w:rFonts w:ascii="Arial" w:hAnsi="Arial" w:cs="Arial"/>
                            <w:spacing w:val="-2"/>
                            <w:sz w:val="16"/>
                            <w:szCs w:val="16"/>
                          </w:rPr>
                        </w:pPr>
                        <w:r>
                          <w:rPr>
                            <w:rFonts w:ascii="Arial" w:hAnsi="Arial" w:cs="Arial"/>
                            <w:spacing w:val="-2"/>
                            <w:sz w:val="16"/>
                            <w:szCs w:val="16"/>
                          </w:rPr>
                          <w:t>Resolution</w:t>
                        </w:r>
                      </w:p>
                    </w:txbxContent>
                  </v:textbox>
                </v:shape>
                <w10:wrap type="topAndBottom" anchorx="page"/>
              </v:group>
            </w:pict>
          </mc:Fallback>
        </mc:AlternateContent>
      </w:r>
    </w:p>
    <w:p w14:paraId="0BCCF7F9" w14:textId="77777777" w:rsidR="006D13A1" w:rsidRPr="006D13A1" w:rsidRDefault="006D13A1" w:rsidP="00DB2583">
      <w:pPr>
        <w:widowControl w:val="0"/>
        <w:tabs>
          <w:tab w:val="left" w:pos="4841"/>
          <w:tab w:val="right" w:pos="6429"/>
        </w:tabs>
        <w:kinsoku w:val="0"/>
        <w:overflowPunct w:val="0"/>
        <w:autoSpaceDE w:val="0"/>
        <w:autoSpaceDN w:val="0"/>
        <w:adjustRightInd w:val="0"/>
        <w:spacing w:before="103"/>
        <w:ind w:firstLine="3792"/>
        <w:rPr>
          <w:rFonts w:ascii="Arial" w:eastAsia="맑은 고딕" w:hAnsi="Arial" w:cs="Arial"/>
          <w:spacing w:val="-10"/>
          <w:sz w:val="16"/>
          <w:szCs w:val="16"/>
          <w:lang w:val="en-US" w:eastAsia="ko-KR"/>
        </w:rPr>
      </w:pPr>
      <w:r w:rsidRPr="006D13A1">
        <w:rPr>
          <w:rFonts w:ascii="Arial" w:eastAsia="맑은 고딕" w:hAnsi="Arial" w:cs="Arial"/>
          <w:spacing w:val="-2"/>
          <w:sz w:val="16"/>
          <w:szCs w:val="16"/>
          <w:lang w:val="en-US" w:eastAsia="ko-KR"/>
        </w:rPr>
        <w:t>Bits:</w:t>
      </w:r>
      <w:r w:rsidRPr="006D13A1">
        <w:rPr>
          <w:rFonts w:ascii="Arial" w:eastAsia="맑은 고딕" w:hAnsi="Arial" w:cs="Arial"/>
          <w:sz w:val="16"/>
          <w:szCs w:val="16"/>
          <w:lang w:val="en-US" w:eastAsia="ko-KR"/>
        </w:rPr>
        <w:tab/>
      </w:r>
      <w:r w:rsidRPr="006D13A1">
        <w:rPr>
          <w:rFonts w:ascii="Arial" w:eastAsia="맑은 고딕" w:hAnsi="Arial" w:cs="Arial"/>
          <w:spacing w:val="-10"/>
          <w:sz w:val="16"/>
          <w:szCs w:val="16"/>
          <w:lang w:val="en-US" w:eastAsia="ko-KR"/>
        </w:rPr>
        <w:t>1</w:t>
      </w:r>
      <w:r w:rsidRPr="006D13A1">
        <w:rPr>
          <w:rFonts w:ascii="Arial" w:eastAsia="맑은 고딕" w:hAnsi="Arial" w:cs="Arial"/>
          <w:sz w:val="16"/>
          <w:szCs w:val="16"/>
          <w:lang w:val="en-US" w:eastAsia="ko-KR"/>
        </w:rPr>
        <w:tab/>
      </w:r>
      <w:r w:rsidRPr="006D13A1">
        <w:rPr>
          <w:rFonts w:ascii="Arial" w:eastAsia="맑은 고딕" w:hAnsi="Arial" w:cs="Arial"/>
          <w:spacing w:val="-10"/>
          <w:sz w:val="16"/>
          <w:szCs w:val="16"/>
          <w:lang w:val="en-US" w:eastAsia="ko-KR"/>
        </w:rPr>
        <w:t>8</w:t>
      </w:r>
    </w:p>
    <w:p w14:paraId="5151C1C8" w14:textId="77777777" w:rsidR="006D13A1" w:rsidRPr="006D13A1" w:rsidRDefault="006D13A1" w:rsidP="006D13A1">
      <w:pPr>
        <w:widowControl w:val="0"/>
        <w:kinsoku w:val="0"/>
        <w:overflowPunct w:val="0"/>
        <w:autoSpaceDE w:val="0"/>
        <w:autoSpaceDN w:val="0"/>
        <w:adjustRightInd w:val="0"/>
        <w:spacing w:before="185"/>
        <w:ind w:right="696"/>
        <w:jc w:val="center"/>
        <w:rPr>
          <w:rFonts w:ascii="Arial" w:eastAsia="맑은 고딕" w:hAnsi="Arial" w:cs="Arial"/>
          <w:b/>
          <w:bCs/>
          <w:spacing w:val="-2"/>
          <w:sz w:val="20"/>
          <w:lang w:val="en-US" w:eastAsia="ko-KR"/>
        </w:rPr>
      </w:pPr>
      <w:bookmarkStart w:id="61" w:name="_bookmark25"/>
      <w:bookmarkEnd w:id="61"/>
      <w:r w:rsidRPr="006D13A1">
        <w:rPr>
          <w:rFonts w:ascii="Arial" w:eastAsia="맑은 고딕" w:hAnsi="Arial" w:cs="Arial"/>
          <w:b/>
          <w:bCs/>
          <w:sz w:val="20"/>
          <w:lang w:val="en-US" w:eastAsia="ko-KR"/>
        </w:rPr>
        <w:t>Figure</w:t>
      </w:r>
      <w:r w:rsidRPr="006D13A1">
        <w:rPr>
          <w:rFonts w:ascii="Arial" w:eastAsia="맑은 고딕" w:hAnsi="Arial" w:cs="Arial"/>
          <w:b/>
          <w:bCs/>
          <w:spacing w:val="-8"/>
          <w:sz w:val="20"/>
          <w:lang w:val="en-US" w:eastAsia="ko-KR"/>
        </w:rPr>
        <w:t xml:space="preserve"> </w:t>
      </w:r>
      <w:r w:rsidRPr="006D13A1">
        <w:rPr>
          <w:rFonts w:ascii="Arial" w:eastAsia="맑은 고딕" w:hAnsi="Arial" w:cs="Arial"/>
          <w:b/>
          <w:bCs/>
          <w:sz w:val="20"/>
          <w:lang w:val="en-US" w:eastAsia="ko-KR"/>
        </w:rPr>
        <w:t>9-80b—Partial</w:t>
      </w:r>
      <w:r w:rsidRPr="006D13A1">
        <w:rPr>
          <w:rFonts w:ascii="Arial" w:eastAsia="맑은 고딕" w:hAnsi="Arial" w:cs="Arial"/>
          <w:b/>
          <w:bCs/>
          <w:spacing w:val="-8"/>
          <w:sz w:val="20"/>
          <w:lang w:val="en-US" w:eastAsia="ko-KR"/>
        </w:rPr>
        <w:t xml:space="preserve"> </w:t>
      </w:r>
      <w:r w:rsidRPr="006D13A1">
        <w:rPr>
          <w:rFonts w:ascii="Arial" w:eastAsia="맑은 고딕" w:hAnsi="Arial" w:cs="Arial"/>
          <w:b/>
          <w:bCs/>
          <w:sz w:val="20"/>
          <w:lang w:val="en-US" w:eastAsia="ko-KR"/>
        </w:rPr>
        <w:t>BW</w:t>
      </w:r>
      <w:r w:rsidRPr="006D13A1">
        <w:rPr>
          <w:rFonts w:ascii="Arial" w:eastAsia="맑은 고딕" w:hAnsi="Arial" w:cs="Arial"/>
          <w:b/>
          <w:bCs/>
          <w:spacing w:val="-8"/>
          <w:sz w:val="20"/>
          <w:lang w:val="en-US" w:eastAsia="ko-KR"/>
        </w:rPr>
        <w:t xml:space="preserve"> </w:t>
      </w:r>
      <w:r w:rsidRPr="006D13A1">
        <w:rPr>
          <w:rFonts w:ascii="Arial" w:eastAsia="맑은 고딕" w:hAnsi="Arial" w:cs="Arial"/>
          <w:b/>
          <w:bCs/>
          <w:sz w:val="20"/>
          <w:lang w:val="en-US" w:eastAsia="ko-KR"/>
        </w:rPr>
        <w:t>Info</w:t>
      </w:r>
      <w:r w:rsidRPr="006D13A1">
        <w:rPr>
          <w:rFonts w:ascii="Arial" w:eastAsia="맑은 고딕" w:hAnsi="Arial" w:cs="Arial"/>
          <w:b/>
          <w:bCs/>
          <w:spacing w:val="-8"/>
          <w:sz w:val="20"/>
          <w:lang w:val="en-US" w:eastAsia="ko-KR"/>
        </w:rPr>
        <w:t xml:space="preserve"> </w:t>
      </w:r>
      <w:r w:rsidRPr="006D13A1">
        <w:rPr>
          <w:rFonts w:ascii="Arial" w:eastAsia="맑은 고딕" w:hAnsi="Arial" w:cs="Arial"/>
          <w:b/>
          <w:bCs/>
          <w:sz w:val="20"/>
          <w:lang w:val="en-US" w:eastAsia="ko-KR"/>
        </w:rPr>
        <w:t>subfield</w:t>
      </w:r>
      <w:r w:rsidRPr="006D13A1">
        <w:rPr>
          <w:rFonts w:ascii="Arial" w:eastAsia="맑은 고딕" w:hAnsi="Arial" w:cs="Arial"/>
          <w:b/>
          <w:bCs/>
          <w:spacing w:val="-8"/>
          <w:sz w:val="20"/>
          <w:lang w:val="en-US" w:eastAsia="ko-KR"/>
        </w:rPr>
        <w:t xml:space="preserve"> </w:t>
      </w:r>
      <w:r w:rsidRPr="006D13A1">
        <w:rPr>
          <w:rFonts w:ascii="Arial" w:eastAsia="맑은 고딕" w:hAnsi="Arial" w:cs="Arial"/>
          <w:b/>
          <w:bCs/>
          <w:spacing w:val="-2"/>
          <w:sz w:val="20"/>
          <w:lang w:val="en-US" w:eastAsia="ko-KR"/>
        </w:rPr>
        <w:t>format</w:t>
      </w:r>
    </w:p>
    <w:p w14:paraId="4883E395" w14:textId="77777777" w:rsidR="006D13A1" w:rsidRPr="006D13A1" w:rsidRDefault="006D13A1" w:rsidP="006D13A1">
      <w:pPr>
        <w:widowControl w:val="0"/>
        <w:kinsoku w:val="0"/>
        <w:overflowPunct w:val="0"/>
        <w:autoSpaceDE w:val="0"/>
        <w:autoSpaceDN w:val="0"/>
        <w:adjustRightInd w:val="0"/>
        <w:spacing w:before="4"/>
        <w:rPr>
          <w:rFonts w:ascii="Arial" w:eastAsia="맑은 고딕" w:hAnsi="Arial" w:cs="Arial"/>
          <w:b/>
          <w:bCs/>
          <w:sz w:val="30"/>
          <w:szCs w:val="30"/>
          <w:lang w:val="en-US" w:eastAsia="ko-KR"/>
        </w:rPr>
      </w:pPr>
    </w:p>
    <w:p w14:paraId="06BEA160" w14:textId="6CDAEA62" w:rsidR="006D13A1" w:rsidRPr="006D13A1" w:rsidRDefault="006D13A1" w:rsidP="006D13A1">
      <w:pPr>
        <w:widowControl w:val="0"/>
        <w:kinsoku w:val="0"/>
        <w:overflowPunct w:val="0"/>
        <w:autoSpaceDE w:val="0"/>
        <w:autoSpaceDN w:val="0"/>
        <w:adjustRightInd w:val="0"/>
        <w:spacing w:line="249" w:lineRule="auto"/>
        <w:ind w:right="997"/>
        <w:jc w:val="both"/>
        <w:rPr>
          <w:rFonts w:eastAsia="맑은 고딕"/>
          <w:sz w:val="20"/>
          <w:lang w:val="en-US" w:eastAsia="ko-KR"/>
        </w:rPr>
      </w:pPr>
      <w:r w:rsidRPr="006D13A1">
        <w:rPr>
          <w:rFonts w:eastAsia="맑은 고딕"/>
          <w:sz w:val="20"/>
          <w:lang w:val="en-US" w:eastAsia="ko-KR"/>
        </w:rPr>
        <w:t>The</w:t>
      </w:r>
      <w:r w:rsidRPr="006D13A1">
        <w:rPr>
          <w:rFonts w:eastAsia="맑은 고딕"/>
          <w:spacing w:val="-6"/>
          <w:sz w:val="20"/>
          <w:lang w:val="en-US" w:eastAsia="ko-KR"/>
        </w:rPr>
        <w:t xml:space="preserve"> </w:t>
      </w:r>
      <w:r w:rsidRPr="006D13A1">
        <w:rPr>
          <w:rFonts w:eastAsia="맑은 고딕"/>
          <w:sz w:val="20"/>
          <w:lang w:val="en-US" w:eastAsia="ko-KR"/>
        </w:rPr>
        <w:t>Resolution</w:t>
      </w:r>
      <w:r w:rsidRPr="006D13A1">
        <w:rPr>
          <w:rFonts w:eastAsia="맑은 고딕"/>
          <w:spacing w:val="-8"/>
          <w:sz w:val="20"/>
          <w:lang w:val="en-US" w:eastAsia="ko-KR"/>
        </w:rPr>
        <w:t xml:space="preserve"> </w:t>
      </w:r>
      <w:r w:rsidRPr="006D13A1">
        <w:rPr>
          <w:rFonts w:eastAsia="맑은 고딕"/>
          <w:sz w:val="20"/>
          <w:lang w:val="en-US" w:eastAsia="ko-KR"/>
        </w:rPr>
        <w:t>subfield</w:t>
      </w:r>
      <w:r w:rsidRPr="006D13A1">
        <w:rPr>
          <w:rFonts w:eastAsia="맑은 고딕"/>
          <w:spacing w:val="-6"/>
          <w:sz w:val="20"/>
          <w:lang w:val="en-US" w:eastAsia="ko-KR"/>
        </w:rPr>
        <w:t xml:space="preserve"> </w:t>
      </w:r>
      <w:r w:rsidRPr="006D13A1">
        <w:rPr>
          <w:rFonts w:eastAsia="맑은 고딕"/>
          <w:sz w:val="20"/>
          <w:lang w:val="en-US" w:eastAsia="ko-KR"/>
        </w:rPr>
        <w:t>in</w:t>
      </w:r>
      <w:r w:rsidRPr="006D13A1">
        <w:rPr>
          <w:rFonts w:eastAsia="맑은 고딕"/>
          <w:spacing w:val="-6"/>
          <w:sz w:val="20"/>
          <w:lang w:val="en-US" w:eastAsia="ko-KR"/>
        </w:rPr>
        <w:t xml:space="preserve"> </w:t>
      </w:r>
      <w:r w:rsidRPr="006D13A1">
        <w:rPr>
          <w:rFonts w:eastAsia="맑은 고딕"/>
          <w:sz w:val="20"/>
          <w:lang w:val="en-US" w:eastAsia="ko-KR"/>
        </w:rPr>
        <w:t>the</w:t>
      </w:r>
      <w:r w:rsidRPr="006D13A1">
        <w:rPr>
          <w:rFonts w:eastAsia="맑은 고딕"/>
          <w:spacing w:val="-8"/>
          <w:sz w:val="20"/>
          <w:lang w:val="en-US" w:eastAsia="ko-KR"/>
        </w:rPr>
        <w:t xml:space="preserve"> </w:t>
      </w:r>
      <w:r w:rsidRPr="006D13A1">
        <w:rPr>
          <w:rFonts w:eastAsia="맑은 고딕"/>
          <w:sz w:val="20"/>
          <w:lang w:val="en-US" w:eastAsia="ko-KR"/>
        </w:rPr>
        <w:t>Partial</w:t>
      </w:r>
      <w:r w:rsidRPr="006D13A1">
        <w:rPr>
          <w:rFonts w:eastAsia="맑은 고딕"/>
          <w:spacing w:val="-6"/>
          <w:sz w:val="20"/>
          <w:lang w:val="en-US" w:eastAsia="ko-KR"/>
        </w:rPr>
        <w:t xml:space="preserve"> </w:t>
      </w:r>
      <w:r w:rsidRPr="006D13A1">
        <w:rPr>
          <w:rFonts w:eastAsia="맑은 고딕"/>
          <w:sz w:val="20"/>
          <w:lang w:val="en-US" w:eastAsia="ko-KR"/>
        </w:rPr>
        <w:t>BW</w:t>
      </w:r>
      <w:r w:rsidRPr="006D13A1">
        <w:rPr>
          <w:rFonts w:eastAsia="맑은 고딕"/>
          <w:spacing w:val="-6"/>
          <w:sz w:val="20"/>
          <w:lang w:val="en-US" w:eastAsia="ko-KR"/>
        </w:rPr>
        <w:t xml:space="preserve"> </w:t>
      </w:r>
      <w:r w:rsidRPr="006D13A1">
        <w:rPr>
          <w:rFonts w:eastAsia="맑은 고딕"/>
          <w:sz w:val="20"/>
          <w:lang w:val="en-US" w:eastAsia="ko-KR"/>
        </w:rPr>
        <w:t>Info</w:t>
      </w:r>
      <w:r w:rsidRPr="006D13A1">
        <w:rPr>
          <w:rFonts w:eastAsia="맑은 고딕"/>
          <w:spacing w:val="-6"/>
          <w:sz w:val="20"/>
          <w:lang w:val="en-US" w:eastAsia="ko-KR"/>
        </w:rPr>
        <w:t xml:space="preserve"> </w:t>
      </w:r>
      <w:r w:rsidRPr="006D13A1">
        <w:rPr>
          <w:rFonts w:eastAsia="맑은 고딕"/>
          <w:sz w:val="20"/>
          <w:lang w:val="en-US" w:eastAsia="ko-KR"/>
        </w:rPr>
        <w:t>subfield</w:t>
      </w:r>
      <w:r w:rsidRPr="006D13A1">
        <w:rPr>
          <w:rFonts w:eastAsia="맑은 고딕"/>
          <w:spacing w:val="-7"/>
          <w:sz w:val="20"/>
          <w:lang w:val="en-US" w:eastAsia="ko-KR"/>
        </w:rPr>
        <w:t xml:space="preserve"> </w:t>
      </w:r>
      <w:r w:rsidRPr="006D13A1">
        <w:rPr>
          <w:rFonts w:eastAsia="맑은 고딕"/>
          <w:sz w:val="20"/>
          <w:lang w:val="en-US" w:eastAsia="ko-KR"/>
        </w:rPr>
        <w:t>indicates</w:t>
      </w:r>
      <w:r w:rsidRPr="006D13A1">
        <w:rPr>
          <w:rFonts w:eastAsia="맑은 고딕"/>
          <w:spacing w:val="-7"/>
          <w:sz w:val="20"/>
          <w:lang w:val="en-US" w:eastAsia="ko-KR"/>
        </w:rPr>
        <w:t xml:space="preserve"> </w:t>
      </w:r>
      <w:r w:rsidRPr="006D13A1">
        <w:rPr>
          <w:rFonts w:eastAsia="맑은 고딕"/>
          <w:sz w:val="20"/>
          <w:lang w:val="en-US" w:eastAsia="ko-KR"/>
        </w:rPr>
        <w:t>the</w:t>
      </w:r>
      <w:r w:rsidRPr="006D13A1">
        <w:rPr>
          <w:rFonts w:eastAsia="맑은 고딕"/>
          <w:spacing w:val="-6"/>
          <w:sz w:val="20"/>
          <w:lang w:val="en-US" w:eastAsia="ko-KR"/>
        </w:rPr>
        <w:t xml:space="preserve"> </w:t>
      </w:r>
      <w:r w:rsidRPr="006D13A1">
        <w:rPr>
          <w:rFonts w:eastAsia="맑은 고딕"/>
          <w:sz w:val="20"/>
          <w:lang w:val="en-US" w:eastAsia="ko-KR"/>
        </w:rPr>
        <w:t>resolution</w:t>
      </w:r>
      <w:r w:rsidRPr="006D13A1">
        <w:rPr>
          <w:rFonts w:eastAsia="맑은 고딕"/>
          <w:spacing w:val="-6"/>
          <w:sz w:val="20"/>
          <w:lang w:val="en-US" w:eastAsia="ko-KR"/>
        </w:rPr>
        <w:t xml:space="preserve"> </w:t>
      </w:r>
      <w:r w:rsidRPr="006D13A1">
        <w:rPr>
          <w:rFonts w:eastAsia="맑은 고딕"/>
          <w:sz w:val="20"/>
          <w:lang w:val="en-US" w:eastAsia="ko-KR"/>
        </w:rPr>
        <w:t>bandwidth</w:t>
      </w:r>
      <w:r w:rsidRPr="006D13A1">
        <w:rPr>
          <w:rFonts w:eastAsia="맑은 고딕"/>
          <w:spacing w:val="-6"/>
          <w:sz w:val="20"/>
          <w:lang w:val="en-US" w:eastAsia="ko-KR"/>
        </w:rPr>
        <w:t xml:space="preserve"> </w:t>
      </w:r>
      <w:r w:rsidRPr="006D13A1">
        <w:rPr>
          <w:rFonts w:eastAsia="맑은 고딕"/>
          <w:sz w:val="20"/>
          <w:lang w:val="en-US" w:eastAsia="ko-KR"/>
        </w:rPr>
        <w:t>for</w:t>
      </w:r>
      <w:r w:rsidRPr="006D13A1">
        <w:rPr>
          <w:rFonts w:eastAsia="맑은 고딕"/>
          <w:spacing w:val="-6"/>
          <w:sz w:val="20"/>
          <w:lang w:val="en-US" w:eastAsia="ko-KR"/>
        </w:rPr>
        <w:t xml:space="preserve"> </w:t>
      </w:r>
      <w:r w:rsidRPr="006D13A1">
        <w:rPr>
          <w:rFonts w:eastAsia="맑은 고딕"/>
          <w:sz w:val="20"/>
          <w:lang w:val="en-US" w:eastAsia="ko-KR"/>
        </w:rPr>
        <w:t>each</w:t>
      </w:r>
      <w:r w:rsidRPr="006D13A1">
        <w:rPr>
          <w:rFonts w:eastAsia="맑은 고딕"/>
          <w:spacing w:val="-6"/>
          <w:sz w:val="20"/>
          <w:lang w:val="en-US" w:eastAsia="ko-KR"/>
        </w:rPr>
        <w:t xml:space="preserve"> </w:t>
      </w:r>
      <w:r w:rsidRPr="006D13A1">
        <w:rPr>
          <w:rFonts w:eastAsia="맑은 고딕"/>
          <w:sz w:val="20"/>
          <w:lang w:val="en-US" w:eastAsia="ko-KR"/>
        </w:rPr>
        <w:t>bit</w:t>
      </w:r>
      <w:r w:rsidRPr="006D13A1">
        <w:rPr>
          <w:rFonts w:eastAsia="맑은 고딕"/>
          <w:spacing w:val="-8"/>
          <w:sz w:val="20"/>
          <w:lang w:val="en-US" w:eastAsia="ko-KR"/>
        </w:rPr>
        <w:t xml:space="preserve"> </w:t>
      </w:r>
      <w:r w:rsidRPr="006D13A1">
        <w:rPr>
          <w:rFonts w:eastAsia="맑은 고딕"/>
          <w:sz w:val="20"/>
          <w:lang w:val="en-US" w:eastAsia="ko-KR"/>
        </w:rPr>
        <w:t>in</w:t>
      </w:r>
      <w:r w:rsidRPr="006D13A1">
        <w:rPr>
          <w:rFonts w:eastAsia="맑은 고딕"/>
          <w:spacing w:val="-6"/>
          <w:sz w:val="20"/>
          <w:lang w:val="en-US" w:eastAsia="ko-KR"/>
        </w:rPr>
        <w:t xml:space="preserve"> </w:t>
      </w:r>
      <w:r w:rsidRPr="006D13A1">
        <w:rPr>
          <w:rFonts w:eastAsia="맑은 고딕"/>
          <w:sz w:val="20"/>
          <w:lang w:val="en-US" w:eastAsia="ko-KR"/>
        </w:rPr>
        <w:t>the Feedback Bitmap subfield. The Feedback Bitmap subfield indicates the request of each resolution bandwidth from the lowest frequency to the highest frequency with B1 indicating the lowest resolution bandwidth.</w:t>
      </w:r>
      <w:r w:rsidRPr="006D13A1">
        <w:rPr>
          <w:rFonts w:eastAsia="맑은 고딕"/>
          <w:spacing w:val="-3"/>
          <w:sz w:val="20"/>
          <w:lang w:val="en-US" w:eastAsia="ko-KR"/>
        </w:rPr>
        <w:t xml:space="preserve"> </w:t>
      </w:r>
      <w:r w:rsidRPr="006D13A1">
        <w:rPr>
          <w:rFonts w:eastAsia="맑은 고딕"/>
          <w:sz w:val="20"/>
          <w:lang w:val="en-US" w:eastAsia="ko-KR"/>
        </w:rPr>
        <w:t>Each</w:t>
      </w:r>
      <w:r w:rsidRPr="006D13A1">
        <w:rPr>
          <w:rFonts w:eastAsia="맑은 고딕"/>
          <w:spacing w:val="-3"/>
          <w:sz w:val="20"/>
          <w:lang w:val="en-US" w:eastAsia="ko-KR"/>
        </w:rPr>
        <w:t xml:space="preserve"> </w:t>
      </w:r>
      <w:r w:rsidRPr="006D13A1">
        <w:rPr>
          <w:rFonts w:eastAsia="맑은 고딕"/>
          <w:sz w:val="20"/>
          <w:lang w:val="en-US" w:eastAsia="ko-KR"/>
        </w:rPr>
        <w:t>bit</w:t>
      </w:r>
      <w:r w:rsidRPr="006D13A1">
        <w:rPr>
          <w:rFonts w:eastAsia="맑은 고딕"/>
          <w:spacing w:val="-2"/>
          <w:sz w:val="20"/>
          <w:lang w:val="en-US" w:eastAsia="ko-KR"/>
        </w:rPr>
        <w:t xml:space="preserve"> </w:t>
      </w:r>
      <w:r w:rsidRPr="006D13A1">
        <w:rPr>
          <w:rFonts w:eastAsia="맑은 고딕"/>
          <w:sz w:val="20"/>
          <w:lang w:val="en-US" w:eastAsia="ko-KR"/>
        </w:rPr>
        <w:t>in</w:t>
      </w:r>
      <w:r w:rsidRPr="006D13A1">
        <w:rPr>
          <w:rFonts w:eastAsia="맑은 고딕"/>
          <w:spacing w:val="-3"/>
          <w:sz w:val="20"/>
          <w:lang w:val="en-US" w:eastAsia="ko-KR"/>
        </w:rPr>
        <w:t xml:space="preserve"> </w:t>
      </w:r>
      <w:r w:rsidRPr="006D13A1">
        <w:rPr>
          <w:rFonts w:eastAsia="맑은 고딕"/>
          <w:sz w:val="20"/>
          <w:lang w:val="en-US" w:eastAsia="ko-KR"/>
        </w:rPr>
        <w:t>the</w:t>
      </w:r>
      <w:r w:rsidRPr="006D13A1">
        <w:rPr>
          <w:rFonts w:eastAsia="맑은 고딕"/>
          <w:spacing w:val="-3"/>
          <w:sz w:val="20"/>
          <w:lang w:val="en-US" w:eastAsia="ko-KR"/>
        </w:rPr>
        <w:t xml:space="preserve"> </w:t>
      </w:r>
      <w:r w:rsidRPr="006D13A1">
        <w:rPr>
          <w:rFonts w:eastAsia="맑은 고딕"/>
          <w:sz w:val="20"/>
          <w:lang w:val="en-US" w:eastAsia="ko-KR"/>
        </w:rPr>
        <w:t>Feedback</w:t>
      </w:r>
      <w:r w:rsidRPr="006D13A1">
        <w:rPr>
          <w:rFonts w:eastAsia="맑은 고딕"/>
          <w:spacing w:val="-2"/>
          <w:sz w:val="20"/>
          <w:lang w:val="en-US" w:eastAsia="ko-KR"/>
        </w:rPr>
        <w:t xml:space="preserve"> </w:t>
      </w:r>
      <w:r w:rsidRPr="006D13A1">
        <w:rPr>
          <w:rFonts w:eastAsia="맑은 고딕"/>
          <w:sz w:val="20"/>
          <w:lang w:val="en-US" w:eastAsia="ko-KR"/>
        </w:rPr>
        <w:t>Bitmap</w:t>
      </w:r>
      <w:r w:rsidRPr="006D13A1">
        <w:rPr>
          <w:rFonts w:eastAsia="맑은 고딕"/>
          <w:spacing w:val="-4"/>
          <w:sz w:val="20"/>
          <w:lang w:val="en-US" w:eastAsia="ko-KR"/>
        </w:rPr>
        <w:t xml:space="preserve"> </w:t>
      </w:r>
      <w:r w:rsidRPr="006D13A1">
        <w:rPr>
          <w:rFonts w:eastAsia="맑은 고딕"/>
          <w:sz w:val="20"/>
          <w:lang w:val="en-US" w:eastAsia="ko-KR"/>
        </w:rPr>
        <w:t>subfield</w:t>
      </w:r>
      <w:r w:rsidRPr="006D13A1">
        <w:rPr>
          <w:rFonts w:eastAsia="맑은 고딕"/>
          <w:spacing w:val="-3"/>
          <w:sz w:val="20"/>
          <w:lang w:val="en-US" w:eastAsia="ko-KR"/>
        </w:rPr>
        <w:t xml:space="preserve"> </w:t>
      </w:r>
      <w:r w:rsidRPr="006D13A1">
        <w:rPr>
          <w:rFonts w:eastAsia="맑은 고딕"/>
          <w:sz w:val="20"/>
          <w:lang w:val="en-US" w:eastAsia="ko-KR"/>
        </w:rPr>
        <w:t>is</w:t>
      </w:r>
      <w:r w:rsidRPr="006D13A1">
        <w:rPr>
          <w:rFonts w:eastAsia="맑은 고딕"/>
          <w:spacing w:val="-3"/>
          <w:sz w:val="20"/>
          <w:lang w:val="en-US" w:eastAsia="ko-KR"/>
        </w:rPr>
        <w:t xml:space="preserve"> </w:t>
      </w:r>
      <w:r w:rsidRPr="006D13A1">
        <w:rPr>
          <w:rFonts w:eastAsia="맑은 고딕"/>
          <w:sz w:val="20"/>
          <w:lang w:val="en-US" w:eastAsia="ko-KR"/>
        </w:rPr>
        <w:t>set</w:t>
      </w:r>
      <w:r w:rsidRPr="006D13A1">
        <w:rPr>
          <w:rFonts w:eastAsia="맑은 고딕"/>
          <w:spacing w:val="-3"/>
          <w:sz w:val="20"/>
          <w:lang w:val="en-US" w:eastAsia="ko-KR"/>
        </w:rPr>
        <w:t xml:space="preserve"> </w:t>
      </w:r>
      <w:r w:rsidRPr="006D13A1">
        <w:rPr>
          <w:rFonts w:eastAsia="맑은 고딕"/>
          <w:sz w:val="20"/>
          <w:lang w:val="en-US" w:eastAsia="ko-KR"/>
        </w:rPr>
        <w:t>to</w:t>
      </w:r>
      <w:r w:rsidRPr="006D13A1">
        <w:rPr>
          <w:rFonts w:eastAsia="맑은 고딕"/>
          <w:spacing w:val="-2"/>
          <w:sz w:val="20"/>
          <w:lang w:val="en-US" w:eastAsia="ko-KR"/>
        </w:rPr>
        <w:t xml:space="preserve"> </w:t>
      </w:r>
      <w:r w:rsidRPr="006D13A1">
        <w:rPr>
          <w:rFonts w:eastAsia="맑은 고딕"/>
          <w:sz w:val="20"/>
          <w:lang w:val="en-US" w:eastAsia="ko-KR"/>
        </w:rPr>
        <w:t>1</w:t>
      </w:r>
      <w:r w:rsidRPr="006D13A1">
        <w:rPr>
          <w:rFonts w:eastAsia="맑은 고딕"/>
          <w:spacing w:val="-3"/>
          <w:sz w:val="20"/>
          <w:lang w:val="en-US" w:eastAsia="ko-KR"/>
        </w:rPr>
        <w:t xml:space="preserve"> </w:t>
      </w:r>
      <w:r w:rsidRPr="006D13A1">
        <w:rPr>
          <w:rFonts w:eastAsia="맑은 고딕"/>
          <w:sz w:val="20"/>
          <w:lang w:val="en-US" w:eastAsia="ko-KR"/>
        </w:rPr>
        <w:t>if</w:t>
      </w:r>
      <w:r w:rsidRPr="006D13A1">
        <w:rPr>
          <w:rFonts w:eastAsia="맑은 고딕"/>
          <w:spacing w:val="-4"/>
          <w:sz w:val="20"/>
          <w:lang w:val="en-US" w:eastAsia="ko-KR"/>
        </w:rPr>
        <w:t xml:space="preserve"> </w:t>
      </w:r>
      <w:r w:rsidRPr="006D13A1">
        <w:rPr>
          <w:rFonts w:eastAsia="맑은 고딕"/>
          <w:sz w:val="20"/>
          <w:lang w:val="en-US" w:eastAsia="ko-KR"/>
        </w:rPr>
        <w:t>the</w:t>
      </w:r>
      <w:r w:rsidRPr="006D13A1">
        <w:rPr>
          <w:rFonts w:eastAsia="맑은 고딕"/>
          <w:spacing w:val="-3"/>
          <w:sz w:val="20"/>
          <w:lang w:val="en-US" w:eastAsia="ko-KR"/>
        </w:rPr>
        <w:t xml:space="preserve"> </w:t>
      </w:r>
      <w:r w:rsidRPr="006D13A1">
        <w:rPr>
          <w:rFonts w:eastAsia="맑은 고딕"/>
          <w:sz w:val="20"/>
          <w:lang w:val="en-US" w:eastAsia="ko-KR"/>
        </w:rPr>
        <w:t>feedback</w:t>
      </w:r>
      <w:r w:rsidRPr="006D13A1">
        <w:rPr>
          <w:rFonts w:eastAsia="맑은 고딕"/>
          <w:spacing w:val="-2"/>
          <w:sz w:val="20"/>
          <w:lang w:val="en-US" w:eastAsia="ko-KR"/>
        </w:rPr>
        <w:t xml:space="preserve"> </w:t>
      </w:r>
      <w:r w:rsidRPr="006D13A1">
        <w:rPr>
          <w:rFonts w:eastAsia="맑은 고딕"/>
          <w:sz w:val="20"/>
          <w:lang w:val="en-US" w:eastAsia="ko-KR"/>
        </w:rPr>
        <w:t>is</w:t>
      </w:r>
      <w:r w:rsidRPr="006D13A1">
        <w:rPr>
          <w:rFonts w:eastAsia="맑은 고딕"/>
          <w:spacing w:val="-3"/>
          <w:sz w:val="20"/>
          <w:lang w:val="en-US" w:eastAsia="ko-KR"/>
        </w:rPr>
        <w:t xml:space="preserve"> </w:t>
      </w:r>
      <w:r w:rsidRPr="006D13A1">
        <w:rPr>
          <w:rFonts w:eastAsia="맑은 고딕"/>
          <w:sz w:val="20"/>
          <w:lang w:val="en-US" w:eastAsia="ko-KR"/>
        </w:rPr>
        <w:t>requested</w:t>
      </w:r>
      <w:r w:rsidRPr="006D13A1">
        <w:rPr>
          <w:rFonts w:eastAsia="맑은 고딕"/>
          <w:spacing w:val="-3"/>
          <w:sz w:val="20"/>
          <w:lang w:val="en-US" w:eastAsia="ko-KR"/>
        </w:rPr>
        <w:t xml:space="preserve"> </w:t>
      </w:r>
      <w:r w:rsidRPr="006D13A1">
        <w:rPr>
          <w:rFonts w:eastAsia="맑은 고딕"/>
          <w:sz w:val="20"/>
          <w:lang w:val="en-US" w:eastAsia="ko-KR"/>
        </w:rPr>
        <w:t>on</w:t>
      </w:r>
      <w:r w:rsidRPr="006D13A1">
        <w:rPr>
          <w:rFonts w:eastAsia="맑은 고딕"/>
          <w:spacing w:val="-3"/>
          <w:sz w:val="20"/>
          <w:lang w:val="en-US" w:eastAsia="ko-KR"/>
        </w:rPr>
        <w:t xml:space="preserve"> </w:t>
      </w:r>
      <w:r w:rsidRPr="006D13A1">
        <w:rPr>
          <w:rFonts w:eastAsia="맑은 고딕"/>
          <w:sz w:val="20"/>
          <w:lang w:val="en-US" w:eastAsia="ko-KR"/>
        </w:rPr>
        <w:t>the</w:t>
      </w:r>
      <w:r w:rsidRPr="006D13A1">
        <w:rPr>
          <w:rFonts w:eastAsia="맑은 고딕"/>
          <w:spacing w:val="-3"/>
          <w:sz w:val="20"/>
          <w:lang w:val="en-US" w:eastAsia="ko-KR"/>
        </w:rPr>
        <w:t xml:space="preserve"> </w:t>
      </w:r>
      <w:r w:rsidRPr="006D13A1">
        <w:rPr>
          <w:rFonts w:eastAsia="맑은 고딕"/>
          <w:sz w:val="20"/>
          <w:lang w:val="en-US" w:eastAsia="ko-KR"/>
        </w:rPr>
        <w:t>corresponding resolution bandwidth.</w:t>
      </w:r>
    </w:p>
    <w:p w14:paraId="5A4195F9" w14:textId="77777777" w:rsidR="006D13A1" w:rsidRPr="006D13A1" w:rsidRDefault="006D13A1" w:rsidP="006D13A1">
      <w:pPr>
        <w:widowControl w:val="0"/>
        <w:kinsoku w:val="0"/>
        <w:overflowPunct w:val="0"/>
        <w:autoSpaceDE w:val="0"/>
        <w:autoSpaceDN w:val="0"/>
        <w:adjustRightInd w:val="0"/>
        <w:spacing w:before="7"/>
        <w:rPr>
          <w:rFonts w:eastAsia="맑은 고딕"/>
          <w:sz w:val="24"/>
          <w:szCs w:val="24"/>
          <w:lang w:val="en-US" w:eastAsia="ko-KR"/>
        </w:rPr>
      </w:pPr>
    </w:p>
    <w:p w14:paraId="212350D8" w14:textId="0B290B2F" w:rsidR="006D13A1" w:rsidRPr="006D13A1" w:rsidRDefault="006D13A1" w:rsidP="006D13A1">
      <w:pPr>
        <w:widowControl w:val="0"/>
        <w:kinsoku w:val="0"/>
        <w:overflowPunct w:val="0"/>
        <w:autoSpaceDE w:val="0"/>
        <w:autoSpaceDN w:val="0"/>
        <w:adjustRightInd w:val="0"/>
        <w:spacing w:line="249" w:lineRule="auto"/>
        <w:ind w:right="998"/>
        <w:jc w:val="both"/>
        <w:rPr>
          <w:rFonts w:eastAsia="맑은 고딕"/>
          <w:sz w:val="20"/>
          <w:lang w:val="en-US" w:eastAsia="ko-KR"/>
        </w:rPr>
      </w:pPr>
      <w:r w:rsidRPr="006D13A1">
        <w:rPr>
          <w:rFonts w:eastAsia="맑은 고딕"/>
          <w:sz w:val="20"/>
          <w:lang w:val="en-US" w:eastAsia="ko-KR"/>
        </w:rPr>
        <w:t>When</w:t>
      </w:r>
      <w:r w:rsidRPr="006D13A1">
        <w:rPr>
          <w:rFonts w:eastAsia="맑은 고딕"/>
          <w:spacing w:val="-3"/>
          <w:sz w:val="20"/>
          <w:lang w:val="en-US" w:eastAsia="ko-KR"/>
        </w:rPr>
        <w:t xml:space="preserve"> </w:t>
      </w:r>
      <w:r w:rsidRPr="006D13A1">
        <w:rPr>
          <w:rFonts w:eastAsia="맑은 고딕"/>
          <w:sz w:val="20"/>
          <w:lang w:val="en-US" w:eastAsia="ko-KR"/>
        </w:rPr>
        <w:t>the</w:t>
      </w:r>
      <w:r w:rsidRPr="006D13A1">
        <w:rPr>
          <w:rFonts w:eastAsia="맑은 고딕"/>
          <w:spacing w:val="-2"/>
          <w:sz w:val="20"/>
          <w:lang w:val="en-US" w:eastAsia="ko-KR"/>
        </w:rPr>
        <w:t xml:space="preserve"> </w:t>
      </w:r>
      <w:r w:rsidRPr="006D13A1">
        <w:rPr>
          <w:rFonts w:eastAsia="맑은 고딕"/>
          <w:sz w:val="20"/>
          <w:lang w:val="en-US" w:eastAsia="ko-KR"/>
        </w:rPr>
        <w:t>bandwidth</w:t>
      </w:r>
      <w:r w:rsidRPr="006D13A1">
        <w:rPr>
          <w:rFonts w:eastAsia="맑은 고딕"/>
          <w:spacing w:val="-2"/>
          <w:sz w:val="20"/>
          <w:lang w:val="en-US" w:eastAsia="ko-KR"/>
        </w:rPr>
        <w:t xml:space="preserve"> </w:t>
      </w:r>
      <w:r w:rsidRPr="006D13A1">
        <w:rPr>
          <w:rFonts w:eastAsia="맑은 고딕"/>
          <w:sz w:val="20"/>
          <w:lang w:val="en-US" w:eastAsia="ko-KR"/>
        </w:rPr>
        <w:t>of</w:t>
      </w:r>
      <w:r w:rsidRPr="006D13A1">
        <w:rPr>
          <w:rFonts w:eastAsia="맑은 고딕"/>
          <w:spacing w:val="-2"/>
          <w:sz w:val="20"/>
          <w:lang w:val="en-US" w:eastAsia="ko-KR"/>
        </w:rPr>
        <w:t xml:space="preserve"> </w:t>
      </w:r>
      <w:r w:rsidRPr="006D13A1">
        <w:rPr>
          <w:rFonts w:eastAsia="맑은 고딕"/>
          <w:sz w:val="20"/>
          <w:lang w:val="en-US" w:eastAsia="ko-KR"/>
        </w:rPr>
        <w:t>the</w:t>
      </w:r>
      <w:r w:rsidRPr="006D13A1">
        <w:rPr>
          <w:rFonts w:eastAsia="맑은 고딕"/>
          <w:spacing w:val="-3"/>
          <w:sz w:val="20"/>
          <w:lang w:val="en-US" w:eastAsia="ko-KR"/>
        </w:rPr>
        <w:t xml:space="preserve"> </w:t>
      </w:r>
      <w:r w:rsidRPr="006D13A1">
        <w:rPr>
          <w:rFonts w:eastAsia="맑은 고딕"/>
          <w:sz w:val="20"/>
          <w:lang w:val="en-US" w:eastAsia="ko-KR"/>
        </w:rPr>
        <w:t>EHT</w:t>
      </w:r>
      <w:r w:rsidRPr="006D13A1">
        <w:rPr>
          <w:rFonts w:eastAsia="맑은 고딕"/>
          <w:spacing w:val="-2"/>
          <w:sz w:val="20"/>
          <w:lang w:val="en-US" w:eastAsia="ko-KR"/>
        </w:rPr>
        <w:t xml:space="preserve"> </w:t>
      </w:r>
      <w:r w:rsidRPr="006D13A1">
        <w:rPr>
          <w:rFonts w:eastAsia="맑은 고딕"/>
          <w:sz w:val="20"/>
          <w:lang w:val="en-US" w:eastAsia="ko-KR"/>
        </w:rPr>
        <w:t>NDP</w:t>
      </w:r>
      <w:r w:rsidRPr="006D13A1">
        <w:rPr>
          <w:rFonts w:eastAsia="맑은 고딕"/>
          <w:spacing w:val="-2"/>
          <w:sz w:val="20"/>
          <w:lang w:val="en-US" w:eastAsia="ko-KR"/>
        </w:rPr>
        <w:t xml:space="preserve"> </w:t>
      </w:r>
      <w:r w:rsidRPr="006D13A1">
        <w:rPr>
          <w:rFonts w:eastAsia="맑은 고딕"/>
          <w:sz w:val="20"/>
          <w:lang w:val="en-US" w:eastAsia="ko-KR"/>
        </w:rPr>
        <w:t>Announcement</w:t>
      </w:r>
      <w:r w:rsidRPr="006D13A1">
        <w:rPr>
          <w:rFonts w:eastAsia="맑은 고딕"/>
          <w:spacing w:val="-2"/>
          <w:sz w:val="20"/>
          <w:lang w:val="en-US" w:eastAsia="ko-KR"/>
        </w:rPr>
        <w:t xml:space="preserve"> </w:t>
      </w:r>
      <w:r w:rsidRPr="006D13A1">
        <w:rPr>
          <w:rFonts w:eastAsia="맑은 고딕"/>
          <w:sz w:val="20"/>
          <w:lang w:val="en-US" w:eastAsia="ko-KR"/>
        </w:rPr>
        <w:t>frame</w:t>
      </w:r>
      <w:r w:rsidRPr="006D13A1">
        <w:rPr>
          <w:rFonts w:eastAsia="맑은 고딕"/>
          <w:spacing w:val="-2"/>
          <w:sz w:val="20"/>
          <w:lang w:val="en-US" w:eastAsia="ko-KR"/>
        </w:rPr>
        <w:t xml:space="preserve"> </w:t>
      </w:r>
      <w:r w:rsidRPr="006D13A1">
        <w:rPr>
          <w:rFonts w:eastAsia="맑은 고딕"/>
          <w:sz w:val="20"/>
          <w:lang w:val="en-US" w:eastAsia="ko-KR"/>
        </w:rPr>
        <w:t>is</w:t>
      </w:r>
      <w:r w:rsidRPr="006D13A1">
        <w:rPr>
          <w:rFonts w:eastAsia="맑은 고딕"/>
          <w:spacing w:val="-3"/>
          <w:sz w:val="20"/>
          <w:lang w:val="en-US" w:eastAsia="ko-KR"/>
        </w:rPr>
        <w:t xml:space="preserve"> </w:t>
      </w:r>
      <w:r w:rsidRPr="006D13A1">
        <w:rPr>
          <w:rFonts w:eastAsia="맑은 고딕"/>
          <w:sz w:val="20"/>
          <w:lang w:val="en-US" w:eastAsia="ko-KR"/>
        </w:rPr>
        <w:t>less</w:t>
      </w:r>
      <w:r w:rsidRPr="006D13A1">
        <w:rPr>
          <w:rFonts w:eastAsia="맑은 고딕"/>
          <w:spacing w:val="-2"/>
          <w:sz w:val="20"/>
          <w:lang w:val="en-US" w:eastAsia="ko-KR"/>
        </w:rPr>
        <w:t xml:space="preserve"> </w:t>
      </w:r>
      <w:r w:rsidRPr="006D13A1">
        <w:rPr>
          <w:rFonts w:eastAsia="맑은 고딕"/>
          <w:sz w:val="20"/>
          <w:lang w:val="en-US" w:eastAsia="ko-KR"/>
        </w:rPr>
        <w:t>than</w:t>
      </w:r>
      <w:r w:rsidRPr="006D13A1">
        <w:rPr>
          <w:rFonts w:eastAsia="맑은 고딕"/>
          <w:spacing w:val="-3"/>
          <w:sz w:val="20"/>
          <w:lang w:val="en-US" w:eastAsia="ko-KR"/>
        </w:rPr>
        <w:t xml:space="preserve"> </w:t>
      </w:r>
      <w:r w:rsidRPr="006D13A1">
        <w:rPr>
          <w:rFonts w:eastAsia="맑은 고딕"/>
          <w:sz w:val="20"/>
          <w:lang w:val="en-US" w:eastAsia="ko-KR"/>
        </w:rPr>
        <w:t>320</w:t>
      </w:r>
      <w:r w:rsidRPr="006D13A1">
        <w:rPr>
          <w:rFonts w:eastAsia="맑은 고딕"/>
          <w:spacing w:val="-2"/>
          <w:sz w:val="20"/>
          <w:lang w:val="en-US" w:eastAsia="ko-KR"/>
        </w:rPr>
        <w:t xml:space="preserve"> </w:t>
      </w:r>
      <w:r w:rsidRPr="006D13A1">
        <w:rPr>
          <w:rFonts w:eastAsia="맑은 고딕"/>
          <w:sz w:val="20"/>
          <w:lang w:val="en-US" w:eastAsia="ko-KR"/>
        </w:rPr>
        <w:t>M</w:t>
      </w:r>
      <w:ins w:id="62" w:author="천진영/책임연구원/ICT기술센터 C&amp;M표준(연)IoT커넥티비티표준Task(jiny.chun@lge.com)" w:date="2022-08-23T15:21:00Z">
        <w:r w:rsidR="002815EB">
          <w:rPr>
            <w:rFonts w:eastAsia="맑은 고딕"/>
            <w:sz w:val="20"/>
            <w:lang w:val="en-US" w:eastAsia="ko-KR"/>
          </w:rPr>
          <w:t>Hz</w:t>
        </w:r>
      </w:ins>
      <w:r w:rsidRPr="006D13A1">
        <w:rPr>
          <w:rFonts w:eastAsia="맑은 고딕"/>
          <w:sz w:val="20"/>
          <w:lang w:val="en-US" w:eastAsia="ko-KR"/>
        </w:rPr>
        <w:t>,</w:t>
      </w:r>
      <w:r w:rsidRPr="006D13A1">
        <w:rPr>
          <w:rFonts w:eastAsia="맑은 고딕"/>
          <w:spacing w:val="-2"/>
          <w:sz w:val="20"/>
          <w:lang w:val="en-US" w:eastAsia="ko-KR"/>
        </w:rPr>
        <w:t xml:space="preserve"> </w:t>
      </w:r>
      <w:ins w:id="63" w:author="천진영/책임연구원/ICT기술센터 C&amp;M표준(연)IoT커넥티비티표준Task(jiny.chun@lge.com)" w:date="2022-08-24T08:43:00Z">
        <w:r w:rsidR="00D9316B" w:rsidRPr="00D9316B">
          <w:rPr>
            <w:rFonts w:eastAsia="맑은 고딕"/>
            <w:color w:val="92D050"/>
            <w:spacing w:val="-2"/>
            <w:sz w:val="20"/>
            <w:lang w:val="en-US" w:eastAsia="ko-KR"/>
          </w:rPr>
          <w:t>(#</w:t>
        </w:r>
      </w:ins>
      <w:ins w:id="64" w:author="천진영/책임연구원/ICT기술센터 C&amp;M표준(연)IoT커넥티비티표준Task(jiny.chun@lge.com)" w:date="2022-08-24T09:05:00Z">
        <w:r w:rsidR="00AE3F39">
          <w:rPr>
            <w:rFonts w:eastAsia="맑은 고딕"/>
            <w:color w:val="92D050"/>
            <w:spacing w:val="-2"/>
            <w:sz w:val="20"/>
            <w:lang w:val="en-US" w:eastAsia="ko-KR"/>
          </w:rPr>
          <w:t>11894</w:t>
        </w:r>
        <w:proofErr w:type="gramStart"/>
        <w:r w:rsidR="00AE3F39">
          <w:rPr>
            <w:rFonts w:eastAsia="맑은 고딕"/>
            <w:color w:val="92D050"/>
            <w:spacing w:val="-2"/>
            <w:sz w:val="20"/>
            <w:lang w:val="en-US" w:eastAsia="ko-KR"/>
          </w:rPr>
          <w:t>)(</w:t>
        </w:r>
        <w:proofErr w:type="gramEnd"/>
        <w:r w:rsidR="00AE3F39">
          <w:rPr>
            <w:rFonts w:eastAsia="맑은 고딕"/>
            <w:color w:val="92D050"/>
            <w:spacing w:val="-2"/>
            <w:sz w:val="20"/>
            <w:lang w:val="en-US" w:eastAsia="ko-KR"/>
          </w:rPr>
          <w:t>#10973)(</w:t>
        </w:r>
      </w:ins>
      <w:ins w:id="65" w:author="천진영/책임연구원/ICT기술센터 C&amp;M표준(연)IoT커넥티비티표준Task(jiny.chun@lge.com)" w:date="2022-08-24T09:07:00Z">
        <w:r w:rsidR="00AE3F39">
          <w:rPr>
            <w:rFonts w:eastAsia="맑은 고딕"/>
            <w:color w:val="92D050"/>
            <w:spacing w:val="-2"/>
            <w:sz w:val="20"/>
            <w:lang w:val="en-US" w:eastAsia="ko-KR"/>
          </w:rPr>
          <w:t>#12250</w:t>
        </w:r>
      </w:ins>
      <w:ins w:id="66" w:author="천진영/책임연구원/ICT기술센터 C&amp;M표준(연)IoT커넥티비티표준Task(jiny.chun@lge.com)" w:date="2022-08-24T08:43:00Z">
        <w:r w:rsidR="00D9316B" w:rsidRPr="00D9316B">
          <w:rPr>
            <w:rFonts w:eastAsia="맑은 고딕"/>
            <w:color w:val="92D050"/>
            <w:spacing w:val="-2"/>
            <w:sz w:val="20"/>
            <w:lang w:val="en-US" w:eastAsia="ko-KR"/>
          </w:rPr>
          <w:t>)</w:t>
        </w:r>
      </w:ins>
      <w:del w:id="67" w:author="천진영/책임연구원/ICT기술센터 C&amp;M표준(연)IoT커넥티비티표준Task(jiny.chun@lge.com)" w:date="2022-08-24T08:43:00Z">
        <w:r w:rsidRPr="006D13A1" w:rsidDel="00D9316B">
          <w:rPr>
            <w:rFonts w:eastAsia="맑은 고딕"/>
            <w:sz w:val="20"/>
            <w:lang w:val="en-US" w:eastAsia="ko-KR"/>
          </w:rPr>
          <w:delText>set</w:delText>
        </w:r>
        <w:r w:rsidRPr="006D13A1" w:rsidDel="00D9316B">
          <w:rPr>
            <w:rFonts w:eastAsia="맑은 고딕"/>
            <w:spacing w:val="-2"/>
            <w:sz w:val="20"/>
            <w:lang w:val="en-US" w:eastAsia="ko-KR"/>
          </w:rPr>
          <w:delText xml:space="preserve"> </w:delText>
        </w:r>
      </w:del>
      <w:r w:rsidRPr="006D13A1">
        <w:rPr>
          <w:rFonts w:eastAsia="맑은 고딕"/>
          <w:sz w:val="20"/>
          <w:lang w:val="en-US" w:eastAsia="ko-KR"/>
        </w:rPr>
        <w:t>the</w:t>
      </w:r>
      <w:r w:rsidRPr="006D13A1">
        <w:rPr>
          <w:rFonts w:eastAsia="맑은 고딕"/>
          <w:spacing w:val="-2"/>
          <w:sz w:val="20"/>
          <w:lang w:val="en-US" w:eastAsia="ko-KR"/>
        </w:rPr>
        <w:t xml:space="preserve"> </w:t>
      </w:r>
      <w:r w:rsidRPr="006D13A1">
        <w:rPr>
          <w:rFonts w:eastAsia="맑은 고딕"/>
          <w:sz w:val="20"/>
          <w:lang w:val="en-US" w:eastAsia="ko-KR"/>
        </w:rPr>
        <w:t>Resolution</w:t>
      </w:r>
      <w:r w:rsidRPr="006D13A1">
        <w:rPr>
          <w:rFonts w:eastAsia="맑은 고딕"/>
          <w:spacing w:val="-2"/>
          <w:sz w:val="20"/>
          <w:lang w:val="en-US" w:eastAsia="ko-KR"/>
        </w:rPr>
        <w:t xml:space="preserve"> </w:t>
      </w:r>
      <w:r w:rsidRPr="006D13A1">
        <w:rPr>
          <w:rFonts w:eastAsia="맑은 고딕"/>
          <w:sz w:val="20"/>
          <w:lang w:val="en-US" w:eastAsia="ko-KR"/>
        </w:rPr>
        <w:t>bit</w:t>
      </w:r>
      <w:r w:rsidRPr="006D13A1">
        <w:rPr>
          <w:rFonts w:eastAsia="맑은 고딕"/>
          <w:spacing w:val="-2"/>
          <w:sz w:val="20"/>
          <w:lang w:val="en-US" w:eastAsia="ko-KR"/>
        </w:rPr>
        <w:t xml:space="preserve"> </w:t>
      </w:r>
      <w:r w:rsidRPr="006D13A1">
        <w:rPr>
          <w:rFonts w:eastAsia="맑은 고딕"/>
          <w:sz w:val="20"/>
          <w:lang w:val="en-US" w:eastAsia="ko-KR"/>
        </w:rPr>
        <w:t>B0</w:t>
      </w:r>
      <w:r w:rsidRPr="006D13A1">
        <w:rPr>
          <w:rFonts w:eastAsia="맑은 고딕"/>
          <w:spacing w:val="-2"/>
          <w:sz w:val="20"/>
          <w:lang w:val="en-US" w:eastAsia="ko-KR"/>
        </w:rPr>
        <w:t xml:space="preserve"> </w:t>
      </w:r>
      <w:ins w:id="68" w:author="천진영/책임연구원/ICT기술센터 C&amp;M표준(연)IoT커넥티비티표준Task(jiny.chun@lge.com)" w:date="2022-08-24T08:43:00Z">
        <w:r w:rsidR="00D9316B" w:rsidRPr="00D9316B">
          <w:rPr>
            <w:rFonts w:eastAsia="맑은 고딕" w:hint="eastAsia"/>
            <w:spacing w:val="-2"/>
            <w:sz w:val="20"/>
            <w:u w:val="single"/>
            <w:lang w:val="en-US" w:eastAsia="ko-KR"/>
          </w:rPr>
          <w:t xml:space="preserve">is set </w:t>
        </w:r>
      </w:ins>
      <w:r w:rsidRPr="006D13A1">
        <w:rPr>
          <w:rFonts w:eastAsia="맑은 고딕"/>
          <w:sz w:val="20"/>
          <w:lang w:val="en-US" w:eastAsia="ko-KR"/>
        </w:rPr>
        <w:t xml:space="preserve">to 0 to indicate a resolution of 20 </w:t>
      </w:r>
      <w:proofErr w:type="spellStart"/>
      <w:r w:rsidRPr="006D13A1">
        <w:rPr>
          <w:rFonts w:eastAsia="맑은 고딕"/>
          <w:sz w:val="20"/>
          <w:lang w:val="en-US" w:eastAsia="ko-KR"/>
        </w:rPr>
        <w:t>M</w:t>
      </w:r>
      <w:r w:rsidR="00DB2583">
        <w:rPr>
          <w:rFonts w:eastAsia="맑은 고딕"/>
          <w:sz w:val="20"/>
          <w:lang w:val="en-US" w:eastAsia="ko-KR"/>
        </w:rPr>
        <w:t>Hz</w:t>
      </w:r>
      <w:r w:rsidRPr="006D13A1">
        <w:rPr>
          <w:rFonts w:eastAsia="맑은 고딕"/>
          <w:sz w:val="20"/>
          <w:lang w:val="en-US" w:eastAsia="ko-KR"/>
        </w:rPr>
        <w:t>.</w:t>
      </w:r>
      <w:proofErr w:type="spellEnd"/>
    </w:p>
    <w:p w14:paraId="62E12AB6" w14:textId="255EA8D0" w:rsidR="006D13A1" w:rsidRPr="006D13A1" w:rsidRDefault="006D13A1" w:rsidP="00D9316B">
      <w:pPr>
        <w:widowControl w:val="0"/>
        <w:numPr>
          <w:ilvl w:val="0"/>
          <w:numId w:val="49"/>
        </w:numPr>
        <w:tabs>
          <w:tab w:val="left" w:pos="1276"/>
        </w:tabs>
        <w:kinsoku w:val="0"/>
        <w:overflowPunct w:val="0"/>
        <w:autoSpaceDE w:val="0"/>
        <w:autoSpaceDN w:val="0"/>
        <w:adjustRightInd w:val="0"/>
        <w:spacing w:before="100" w:line="249" w:lineRule="auto"/>
        <w:ind w:left="851" w:right="997"/>
        <w:jc w:val="both"/>
        <w:rPr>
          <w:rFonts w:eastAsia="맑은 고딕"/>
          <w:sz w:val="20"/>
          <w:lang w:val="en-US" w:eastAsia="ko-KR"/>
        </w:rPr>
      </w:pPr>
      <w:r w:rsidRPr="006D13A1">
        <w:rPr>
          <w:rFonts w:eastAsia="맑은 고딕"/>
          <w:sz w:val="20"/>
          <w:lang w:val="en-US" w:eastAsia="ko-KR"/>
        </w:rPr>
        <w:t>When the bandwidth of the EHT NDP Announcement frame is equal to 20</w:t>
      </w:r>
      <w:r w:rsidRPr="006D13A1">
        <w:rPr>
          <w:rFonts w:eastAsia="맑은 고딕"/>
          <w:spacing w:val="-2"/>
          <w:sz w:val="20"/>
          <w:lang w:val="en-US" w:eastAsia="ko-KR"/>
        </w:rPr>
        <w:t xml:space="preserve"> </w:t>
      </w:r>
      <w:r w:rsidRPr="006D13A1">
        <w:rPr>
          <w:rFonts w:eastAsia="맑은 고딕"/>
          <w:sz w:val="20"/>
          <w:lang w:val="en-US" w:eastAsia="ko-KR"/>
        </w:rPr>
        <w:t>M</w:t>
      </w:r>
      <w:r w:rsidR="00116036">
        <w:rPr>
          <w:rFonts w:eastAsia="맑은 고딕"/>
          <w:sz w:val="20"/>
          <w:lang w:val="en-US" w:eastAsia="ko-KR"/>
        </w:rPr>
        <w:t>Hz</w:t>
      </w:r>
      <w:r w:rsidRPr="006D13A1">
        <w:rPr>
          <w:rFonts w:eastAsia="맑은 고딕"/>
          <w:sz w:val="20"/>
          <w:lang w:val="en-US" w:eastAsia="ko-KR"/>
        </w:rPr>
        <w:t xml:space="preserve">, B1 is set to 1 to </w:t>
      </w:r>
      <w:proofErr w:type="spellStart"/>
      <w:r w:rsidRPr="006D13A1">
        <w:rPr>
          <w:rFonts w:eastAsia="맑은 고딕"/>
          <w:sz w:val="20"/>
          <w:lang w:val="en-US" w:eastAsia="ko-KR"/>
        </w:rPr>
        <w:t>indi</w:t>
      </w:r>
      <w:proofErr w:type="spellEnd"/>
      <w:r w:rsidRPr="006D13A1">
        <w:rPr>
          <w:rFonts w:eastAsia="맑은 고딕"/>
          <w:sz w:val="20"/>
          <w:lang w:val="en-US" w:eastAsia="ko-KR"/>
        </w:rPr>
        <w:t xml:space="preserve">- </w:t>
      </w:r>
      <w:proofErr w:type="spellStart"/>
      <w:r w:rsidRPr="006D13A1">
        <w:rPr>
          <w:rFonts w:eastAsia="맑은 고딕"/>
          <w:sz w:val="20"/>
          <w:lang w:val="en-US" w:eastAsia="ko-KR"/>
        </w:rPr>
        <w:t>cate</w:t>
      </w:r>
      <w:proofErr w:type="spellEnd"/>
      <w:r w:rsidRPr="006D13A1">
        <w:rPr>
          <w:rFonts w:eastAsia="맑은 고딕"/>
          <w:sz w:val="20"/>
          <w:lang w:val="en-US" w:eastAsia="ko-KR"/>
        </w:rPr>
        <w:t xml:space="preserve"> the request of feedback on the 242-tone RU. B2–B8 are reserved and set to 0.</w:t>
      </w:r>
    </w:p>
    <w:p w14:paraId="73306374" w14:textId="3B7F0D1A" w:rsidR="006D13A1" w:rsidRPr="006D13A1" w:rsidRDefault="006D13A1" w:rsidP="00D9316B">
      <w:pPr>
        <w:widowControl w:val="0"/>
        <w:numPr>
          <w:ilvl w:val="0"/>
          <w:numId w:val="49"/>
        </w:numPr>
        <w:tabs>
          <w:tab w:val="left" w:pos="1276"/>
        </w:tabs>
        <w:kinsoku w:val="0"/>
        <w:overflowPunct w:val="0"/>
        <w:autoSpaceDE w:val="0"/>
        <w:autoSpaceDN w:val="0"/>
        <w:adjustRightInd w:val="0"/>
        <w:spacing w:before="100" w:line="249" w:lineRule="auto"/>
        <w:ind w:left="851" w:right="997"/>
        <w:jc w:val="both"/>
        <w:rPr>
          <w:rFonts w:eastAsia="맑은 고딕"/>
          <w:sz w:val="20"/>
          <w:lang w:val="en-US" w:eastAsia="ko-KR"/>
        </w:rPr>
      </w:pPr>
      <w:r w:rsidRPr="006D13A1">
        <w:rPr>
          <w:rFonts w:eastAsia="맑은 고딕"/>
          <w:sz w:val="20"/>
          <w:lang w:val="en-US" w:eastAsia="ko-KR"/>
        </w:rPr>
        <w:t>When the bandwidth of the EHT NDP Announcement frame is equal to 40</w:t>
      </w:r>
      <w:r w:rsidRPr="006D13A1">
        <w:rPr>
          <w:rFonts w:eastAsia="맑은 고딕"/>
          <w:spacing w:val="-3"/>
          <w:sz w:val="20"/>
          <w:lang w:val="en-US" w:eastAsia="ko-KR"/>
        </w:rPr>
        <w:t xml:space="preserve"> </w:t>
      </w:r>
      <w:r w:rsidRPr="006D13A1">
        <w:rPr>
          <w:rFonts w:eastAsia="맑은 고딕"/>
          <w:sz w:val="20"/>
          <w:lang w:val="en-US" w:eastAsia="ko-KR"/>
        </w:rPr>
        <w:t>M</w:t>
      </w:r>
      <w:r w:rsidR="00116036">
        <w:rPr>
          <w:rFonts w:eastAsia="맑은 고딕"/>
          <w:sz w:val="20"/>
          <w:lang w:val="en-US" w:eastAsia="ko-KR"/>
        </w:rPr>
        <w:t>Hz</w:t>
      </w:r>
      <w:r w:rsidRPr="006D13A1">
        <w:rPr>
          <w:rFonts w:eastAsia="맑은 고딕"/>
          <w:sz w:val="20"/>
          <w:lang w:val="en-US" w:eastAsia="ko-KR"/>
        </w:rPr>
        <w:t>, B1 and B2 indicate the request</w:t>
      </w:r>
      <w:r w:rsidRPr="006D13A1">
        <w:rPr>
          <w:rFonts w:eastAsia="맑은 고딕"/>
          <w:spacing w:val="-1"/>
          <w:sz w:val="20"/>
          <w:lang w:val="en-US" w:eastAsia="ko-KR"/>
        </w:rPr>
        <w:t xml:space="preserve"> </w:t>
      </w:r>
      <w:r w:rsidRPr="006D13A1">
        <w:rPr>
          <w:rFonts w:eastAsia="맑은 고딕"/>
          <w:sz w:val="20"/>
          <w:lang w:val="en-US" w:eastAsia="ko-KR"/>
        </w:rPr>
        <w:t>of</w:t>
      </w:r>
      <w:r w:rsidRPr="006D13A1">
        <w:rPr>
          <w:rFonts w:eastAsia="맑은 고딕"/>
          <w:spacing w:val="-1"/>
          <w:sz w:val="20"/>
          <w:lang w:val="en-US" w:eastAsia="ko-KR"/>
        </w:rPr>
        <w:t xml:space="preserve"> </w:t>
      </w:r>
      <w:r w:rsidRPr="006D13A1">
        <w:rPr>
          <w:rFonts w:eastAsia="맑은 고딕"/>
          <w:sz w:val="20"/>
          <w:lang w:val="en-US" w:eastAsia="ko-KR"/>
        </w:rPr>
        <w:t>feedback</w:t>
      </w:r>
      <w:r w:rsidRPr="006D13A1">
        <w:rPr>
          <w:rFonts w:eastAsia="맑은 고딕"/>
          <w:spacing w:val="-1"/>
          <w:sz w:val="20"/>
          <w:lang w:val="en-US" w:eastAsia="ko-KR"/>
        </w:rPr>
        <w:t xml:space="preserve"> </w:t>
      </w:r>
      <w:r w:rsidRPr="006D13A1">
        <w:rPr>
          <w:rFonts w:eastAsia="맑은 고딕"/>
          <w:sz w:val="20"/>
          <w:lang w:val="en-US" w:eastAsia="ko-KR"/>
        </w:rPr>
        <w:t>on</w:t>
      </w:r>
      <w:r w:rsidRPr="006D13A1">
        <w:rPr>
          <w:rFonts w:eastAsia="맑은 고딕"/>
          <w:spacing w:val="-1"/>
          <w:sz w:val="20"/>
          <w:lang w:val="en-US" w:eastAsia="ko-KR"/>
        </w:rPr>
        <w:t xml:space="preserve"> </w:t>
      </w:r>
      <w:r w:rsidRPr="006D13A1">
        <w:rPr>
          <w:rFonts w:eastAsia="맑은 고딕"/>
          <w:sz w:val="20"/>
          <w:lang w:val="en-US" w:eastAsia="ko-KR"/>
        </w:rPr>
        <w:t>each</w:t>
      </w:r>
      <w:r w:rsidRPr="006D13A1">
        <w:rPr>
          <w:rFonts w:eastAsia="맑은 고딕"/>
          <w:spacing w:val="-1"/>
          <w:sz w:val="20"/>
          <w:lang w:val="en-US" w:eastAsia="ko-KR"/>
        </w:rPr>
        <w:t xml:space="preserve"> </w:t>
      </w:r>
      <w:r w:rsidRPr="006D13A1">
        <w:rPr>
          <w:rFonts w:eastAsia="맑은 고딕"/>
          <w:sz w:val="20"/>
          <w:lang w:val="en-US" w:eastAsia="ko-KR"/>
        </w:rPr>
        <w:t>of</w:t>
      </w:r>
      <w:r w:rsidRPr="006D13A1">
        <w:rPr>
          <w:rFonts w:eastAsia="맑은 고딕"/>
          <w:spacing w:val="-4"/>
          <w:sz w:val="20"/>
          <w:lang w:val="en-US" w:eastAsia="ko-KR"/>
        </w:rPr>
        <w:t xml:space="preserve"> </w:t>
      </w:r>
      <w:r w:rsidRPr="006D13A1">
        <w:rPr>
          <w:rFonts w:eastAsia="맑은 고딕"/>
          <w:sz w:val="20"/>
          <w:lang w:val="en-US" w:eastAsia="ko-KR"/>
        </w:rPr>
        <w:t>the</w:t>
      </w:r>
      <w:r w:rsidRPr="006D13A1">
        <w:rPr>
          <w:rFonts w:eastAsia="맑은 고딕"/>
          <w:spacing w:val="-1"/>
          <w:sz w:val="20"/>
          <w:lang w:val="en-US" w:eastAsia="ko-KR"/>
        </w:rPr>
        <w:t xml:space="preserve"> </w:t>
      </w:r>
      <w:r w:rsidRPr="006D13A1">
        <w:rPr>
          <w:rFonts w:eastAsia="맑은 고딕"/>
          <w:sz w:val="20"/>
          <w:lang w:val="en-US" w:eastAsia="ko-KR"/>
        </w:rPr>
        <w:t>two</w:t>
      </w:r>
      <w:r w:rsidRPr="006D13A1">
        <w:rPr>
          <w:rFonts w:eastAsia="맑은 고딕"/>
          <w:spacing w:val="-1"/>
          <w:sz w:val="20"/>
          <w:lang w:val="en-US" w:eastAsia="ko-KR"/>
        </w:rPr>
        <w:t xml:space="preserve"> </w:t>
      </w:r>
      <w:r w:rsidRPr="006D13A1">
        <w:rPr>
          <w:rFonts w:eastAsia="맑은 고딕"/>
          <w:sz w:val="20"/>
          <w:lang w:val="en-US" w:eastAsia="ko-KR"/>
        </w:rPr>
        <w:t>242-tone</w:t>
      </w:r>
      <w:r w:rsidRPr="006D13A1">
        <w:rPr>
          <w:rFonts w:eastAsia="맑은 고딕"/>
          <w:spacing w:val="-1"/>
          <w:sz w:val="20"/>
          <w:lang w:val="en-US" w:eastAsia="ko-KR"/>
        </w:rPr>
        <w:t xml:space="preserve"> </w:t>
      </w:r>
      <w:r w:rsidRPr="006D13A1">
        <w:rPr>
          <w:rFonts w:eastAsia="맑은 고딕"/>
          <w:sz w:val="20"/>
          <w:lang w:val="en-US" w:eastAsia="ko-KR"/>
        </w:rPr>
        <w:t>RUs</w:t>
      </w:r>
      <w:r w:rsidRPr="006D13A1">
        <w:rPr>
          <w:rFonts w:eastAsia="맑은 고딕"/>
          <w:spacing w:val="-2"/>
          <w:sz w:val="20"/>
          <w:lang w:val="en-US" w:eastAsia="ko-KR"/>
        </w:rPr>
        <w:t xml:space="preserve"> </w:t>
      </w:r>
      <w:r w:rsidRPr="006D13A1">
        <w:rPr>
          <w:rFonts w:eastAsia="맑은 고딕"/>
          <w:sz w:val="20"/>
          <w:lang w:val="en-US" w:eastAsia="ko-KR"/>
        </w:rPr>
        <w:t>from</w:t>
      </w:r>
      <w:r w:rsidRPr="006D13A1">
        <w:rPr>
          <w:rFonts w:eastAsia="맑은 고딕"/>
          <w:spacing w:val="-2"/>
          <w:sz w:val="20"/>
          <w:lang w:val="en-US" w:eastAsia="ko-KR"/>
        </w:rPr>
        <w:t xml:space="preserve"> </w:t>
      </w:r>
      <w:r w:rsidRPr="006D13A1">
        <w:rPr>
          <w:rFonts w:eastAsia="맑은 고딕"/>
          <w:sz w:val="20"/>
          <w:lang w:val="en-US" w:eastAsia="ko-KR"/>
        </w:rPr>
        <w:t>lower</w:t>
      </w:r>
      <w:r w:rsidRPr="006D13A1">
        <w:rPr>
          <w:rFonts w:eastAsia="맑은 고딕"/>
          <w:spacing w:val="-1"/>
          <w:sz w:val="20"/>
          <w:lang w:val="en-US" w:eastAsia="ko-KR"/>
        </w:rPr>
        <w:t xml:space="preserve"> </w:t>
      </w:r>
      <w:r w:rsidRPr="006D13A1">
        <w:rPr>
          <w:rFonts w:eastAsia="맑은 고딕"/>
          <w:sz w:val="20"/>
          <w:lang w:val="en-US" w:eastAsia="ko-KR"/>
        </w:rPr>
        <w:t>frequency</w:t>
      </w:r>
      <w:r w:rsidRPr="006D13A1">
        <w:rPr>
          <w:rFonts w:eastAsia="맑은 고딕"/>
          <w:spacing w:val="-2"/>
          <w:sz w:val="20"/>
          <w:lang w:val="en-US" w:eastAsia="ko-KR"/>
        </w:rPr>
        <w:t xml:space="preserve"> </w:t>
      </w:r>
      <w:r w:rsidRPr="006D13A1">
        <w:rPr>
          <w:rFonts w:eastAsia="맑은 고딕"/>
          <w:sz w:val="20"/>
          <w:lang w:val="en-US" w:eastAsia="ko-KR"/>
        </w:rPr>
        <w:t>to higher</w:t>
      </w:r>
      <w:r w:rsidRPr="006D13A1">
        <w:rPr>
          <w:rFonts w:eastAsia="맑은 고딕"/>
          <w:spacing w:val="-2"/>
          <w:sz w:val="20"/>
          <w:lang w:val="en-US" w:eastAsia="ko-KR"/>
        </w:rPr>
        <w:t xml:space="preserve"> </w:t>
      </w:r>
      <w:r w:rsidRPr="006D13A1">
        <w:rPr>
          <w:rFonts w:eastAsia="맑은 고딕"/>
          <w:sz w:val="20"/>
          <w:lang w:val="en-US" w:eastAsia="ko-KR"/>
        </w:rPr>
        <w:t>frequency. B3–B8 are reserved and set to 0.</w:t>
      </w:r>
    </w:p>
    <w:p w14:paraId="5D91912E" w14:textId="01AEC31F" w:rsidR="006D13A1" w:rsidRPr="006D13A1" w:rsidRDefault="006D13A1" w:rsidP="00D9316B">
      <w:pPr>
        <w:widowControl w:val="0"/>
        <w:numPr>
          <w:ilvl w:val="0"/>
          <w:numId w:val="49"/>
        </w:numPr>
        <w:tabs>
          <w:tab w:val="left" w:pos="1276"/>
        </w:tabs>
        <w:kinsoku w:val="0"/>
        <w:overflowPunct w:val="0"/>
        <w:autoSpaceDE w:val="0"/>
        <w:autoSpaceDN w:val="0"/>
        <w:adjustRightInd w:val="0"/>
        <w:spacing w:before="101" w:line="249" w:lineRule="auto"/>
        <w:ind w:left="851" w:right="996"/>
        <w:jc w:val="both"/>
        <w:rPr>
          <w:rFonts w:eastAsia="맑은 고딕"/>
          <w:sz w:val="20"/>
          <w:lang w:val="en-US" w:eastAsia="ko-KR"/>
        </w:rPr>
      </w:pPr>
      <w:r w:rsidRPr="006D13A1">
        <w:rPr>
          <w:rFonts w:eastAsia="맑은 고딕"/>
          <w:sz w:val="20"/>
          <w:lang w:val="en-US" w:eastAsia="ko-KR"/>
        </w:rPr>
        <w:t>When</w:t>
      </w:r>
      <w:r w:rsidRPr="006D13A1">
        <w:rPr>
          <w:rFonts w:eastAsia="맑은 고딕"/>
          <w:spacing w:val="-6"/>
          <w:sz w:val="20"/>
          <w:lang w:val="en-US" w:eastAsia="ko-KR"/>
        </w:rPr>
        <w:t xml:space="preserve"> </w:t>
      </w:r>
      <w:r w:rsidRPr="006D13A1">
        <w:rPr>
          <w:rFonts w:eastAsia="맑은 고딕"/>
          <w:sz w:val="20"/>
          <w:lang w:val="en-US" w:eastAsia="ko-KR"/>
        </w:rPr>
        <w:t>the</w:t>
      </w:r>
      <w:r w:rsidRPr="006D13A1">
        <w:rPr>
          <w:rFonts w:eastAsia="맑은 고딕"/>
          <w:spacing w:val="-5"/>
          <w:sz w:val="20"/>
          <w:lang w:val="en-US" w:eastAsia="ko-KR"/>
        </w:rPr>
        <w:t xml:space="preserve"> </w:t>
      </w:r>
      <w:r w:rsidRPr="006D13A1">
        <w:rPr>
          <w:rFonts w:eastAsia="맑은 고딕"/>
          <w:sz w:val="20"/>
          <w:lang w:val="en-US" w:eastAsia="ko-KR"/>
        </w:rPr>
        <w:t>bandwidth</w:t>
      </w:r>
      <w:r w:rsidRPr="006D13A1">
        <w:rPr>
          <w:rFonts w:eastAsia="맑은 고딕"/>
          <w:spacing w:val="-6"/>
          <w:sz w:val="20"/>
          <w:lang w:val="en-US" w:eastAsia="ko-KR"/>
        </w:rPr>
        <w:t xml:space="preserve"> </w:t>
      </w:r>
      <w:r w:rsidRPr="006D13A1">
        <w:rPr>
          <w:rFonts w:eastAsia="맑은 고딕"/>
          <w:sz w:val="20"/>
          <w:lang w:val="en-US" w:eastAsia="ko-KR"/>
        </w:rPr>
        <w:t>of</w:t>
      </w:r>
      <w:r w:rsidRPr="006D13A1">
        <w:rPr>
          <w:rFonts w:eastAsia="맑은 고딕"/>
          <w:spacing w:val="-6"/>
          <w:sz w:val="20"/>
          <w:lang w:val="en-US" w:eastAsia="ko-KR"/>
        </w:rPr>
        <w:t xml:space="preserve"> </w:t>
      </w:r>
      <w:r w:rsidRPr="006D13A1">
        <w:rPr>
          <w:rFonts w:eastAsia="맑은 고딕"/>
          <w:sz w:val="20"/>
          <w:lang w:val="en-US" w:eastAsia="ko-KR"/>
        </w:rPr>
        <w:t>the</w:t>
      </w:r>
      <w:r w:rsidRPr="006D13A1">
        <w:rPr>
          <w:rFonts w:eastAsia="맑은 고딕"/>
          <w:spacing w:val="-5"/>
          <w:sz w:val="20"/>
          <w:lang w:val="en-US" w:eastAsia="ko-KR"/>
        </w:rPr>
        <w:t xml:space="preserve"> </w:t>
      </w:r>
      <w:r w:rsidRPr="006D13A1">
        <w:rPr>
          <w:rFonts w:eastAsia="맑은 고딕"/>
          <w:sz w:val="20"/>
          <w:lang w:val="en-US" w:eastAsia="ko-KR"/>
        </w:rPr>
        <w:t>PPDU</w:t>
      </w:r>
      <w:r w:rsidRPr="006D13A1">
        <w:rPr>
          <w:rFonts w:eastAsia="맑은 고딕"/>
          <w:spacing w:val="-6"/>
          <w:sz w:val="20"/>
          <w:lang w:val="en-US" w:eastAsia="ko-KR"/>
        </w:rPr>
        <w:t xml:space="preserve"> </w:t>
      </w:r>
      <w:r w:rsidRPr="006D13A1">
        <w:rPr>
          <w:rFonts w:eastAsia="맑은 고딕"/>
          <w:sz w:val="20"/>
          <w:lang w:val="en-US" w:eastAsia="ko-KR"/>
        </w:rPr>
        <w:t>carrying</w:t>
      </w:r>
      <w:r w:rsidRPr="006D13A1">
        <w:rPr>
          <w:rFonts w:eastAsia="맑은 고딕"/>
          <w:spacing w:val="-6"/>
          <w:sz w:val="20"/>
          <w:lang w:val="en-US" w:eastAsia="ko-KR"/>
        </w:rPr>
        <w:t xml:space="preserve"> </w:t>
      </w:r>
      <w:r w:rsidRPr="006D13A1">
        <w:rPr>
          <w:rFonts w:eastAsia="맑은 고딕"/>
          <w:sz w:val="20"/>
          <w:lang w:val="en-US" w:eastAsia="ko-KR"/>
        </w:rPr>
        <w:t>the</w:t>
      </w:r>
      <w:r w:rsidRPr="006D13A1">
        <w:rPr>
          <w:rFonts w:eastAsia="맑은 고딕"/>
          <w:spacing w:val="-5"/>
          <w:sz w:val="20"/>
          <w:lang w:val="en-US" w:eastAsia="ko-KR"/>
        </w:rPr>
        <w:t xml:space="preserve"> </w:t>
      </w:r>
      <w:r w:rsidRPr="006D13A1">
        <w:rPr>
          <w:rFonts w:eastAsia="맑은 고딕"/>
          <w:sz w:val="20"/>
          <w:lang w:val="en-US" w:eastAsia="ko-KR"/>
        </w:rPr>
        <w:t>EHT</w:t>
      </w:r>
      <w:r w:rsidRPr="006D13A1">
        <w:rPr>
          <w:rFonts w:eastAsia="맑은 고딕"/>
          <w:spacing w:val="-7"/>
          <w:sz w:val="20"/>
          <w:lang w:val="en-US" w:eastAsia="ko-KR"/>
        </w:rPr>
        <w:t xml:space="preserve"> </w:t>
      </w:r>
      <w:r w:rsidRPr="006D13A1">
        <w:rPr>
          <w:rFonts w:eastAsia="맑은 고딕"/>
          <w:sz w:val="20"/>
          <w:lang w:val="en-US" w:eastAsia="ko-KR"/>
        </w:rPr>
        <w:t>NDP</w:t>
      </w:r>
      <w:r w:rsidRPr="006D13A1">
        <w:rPr>
          <w:rFonts w:eastAsia="맑은 고딕"/>
          <w:spacing w:val="-6"/>
          <w:sz w:val="20"/>
          <w:lang w:val="en-US" w:eastAsia="ko-KR"/>
        </w:rPr>
        <w:t xml:space="preserve"> </w:t>
      </w:r>
      <w:r w:rsidRPr="006D13A1">
        <w:rPr>
          <w:rFonts w:eastAsia="맑은 고딕"/>
          <w:sz w:val="20"/>
          <w:lang w:val="en-US" w:eastAsia="ko-KR"/>
        </w:rPr>
        <w:t>Announcement</w:t>
      </w:r>
      <w:r w:rsidRPr="006D13A1">
        <w:rPr>
          <w:rFonts w:eastAsia="맑은 고딕"/>
          <w:spacing w:val="-5"/>
          <w:sz w:val="20"/>
          <w:lang w:val="en-US" w:eastAsia="ko-KR"/>
        </w:rPr>
        <w:t xml:space="preserve"> </w:t>
      </w:r>
      <w:r w:rsidRPr="006D13A1">
        <w:rPr>
          <w:rFonts w:eastAsia="맑은 고딕"/>
          <w:sz w:val="20"/>
          <w:lang w:val="en-US" w:eastAsia="ko-KR"/>
        </w:rPr>
        <w:t>frame</w:t>
      </w:r>
      <w:r w:rsidRPr="006D13A1">
        <w:rPr>
          <w:rFonts w:eastAsia="맑은 고딕"/>
          <w:spacing w:val="-7"/>
          <w:sz w:val="20"/>
          <w:lang w:val="en-US" w:eastAsia="ko-KR"/>
        </w:rPr>
        <w:t xml:space="preserve"> </w:t>
      </w:r>
      <w:r w:rsidRPr="006D13A1">
        <w:rPr>
          <w:rFonts w:eastAsia="맑은 고딕"/>
          <w:sz w:val="20"/>
          <w:lang w:val="en-US" w:eastAsia="ko-KR"/>
        </w:rPr>
        <w:t>is</w:t>
      </w:r>
      <w:r w:rsidRPr="006D13A1">
        <w:rPr>
          <w:rFonts w:eastAsia="맑은 고딕"/>
          <w:spacing w:val="-6"/>
          <w:sz w:val="20"/>
          <w:lang w:val="en-US" w:eastAsia="ko-KR"/>
        </w:rPr>
        <w:t xml:space="preserve"> </w:t>
      </w:r>
      <w:r w:rsidRPr="006D13A1">
        <w:rPr>
          <w:rFonts w:eastAsia="맑은 고딕"/>
          <w:sz w:val="20"/>
          <w:lang w:val="en-US" w:eastAsia="ko-KR"/>
        </w:rPr>
        <w:t>equal</w:t>
      </w:r>
      <w:r w:rsidRPr="006D13A1">
        <w:rPr>
          <w:rFonts w:eastAsia="맑은 고딕"/>
          <w:spacing w:val="-5"/>
          <w:sz w:val="20"/>
          <w:lang w:val="en-US" w:eastAsia="ko-KR"/>
        </w:rPr>
        <w:t xml:space="preserve"> </w:t>
      </w:r>
      <w:r w:rsidRPr="006D13A1">
        <w:rPr>
          <w:rFonts w:eastAsia="맑은 고딕"/>
          <w:sz w:val="20"/>
          <w:lang w:val="en-US" w:eastAsia="ko-KR"/>
        </w:rPr>
        <w:t>to</w:t>
      </w:r>
      <w:r w:rsidRPr="006D13A1">
        <w:rPr>
          <w:rFonts w:eastAsia="맑은 고딕"/>
          <w:spacing w:val="-5"/>
          <w:sz w:val="20"/>
          <w:lang w:val="en-US" w:eastAsia="ko-KR"/>
        </w:rPr>
        <w:t xml:space="preserve"> </w:t>
      </w:r>
      <w:r w:rsidRPr="006D13A1">
        <w:rPr>
          <w:rFonts w:eastAsia="맑은 고딕"/>
          <w:sz w:val="20"/>
          <w:lang w:val="en-US" w:eastAsia="ko-KR"/>
        </w:rPr>
        <w:t>80</w:t>
      </w:r>
      <w:r w:rsidRPr="006D13A1">
        <w:rPr>
          <w:rFonts w:eastAsia="맑은 고딕"/>
          <w:spacing w:val="-3"/>
          <w:sz w:val="20"/>
          <w:lang w:val="en-US" w:eastAsia="ko-KR"/>
        </w:rPr>
        <w:t xml:space="preserve"> </w:t>
      </w:r>
      <w:r w:rsidRPr="006D13A1">
        <w:rPr>
          <w:rFonts w:eastAsia="맑은 고딕"/>
          <w:sz w:val="20"/>
          <w:lang w:val="en-US" w:eastAsia="ko-KR"/>
        </w:rPr>
        <w:t>M</w:t>
      </w:r>
      <w:r w:rsidR="00116036">
        <w:rPr>
          <w:rFonts w:eastAsia="맑은 고딕"/>
          <w:sz w:val="20"/>
          <w:lang w:val="en-US" w:eastAsia="ko-KR"/>
        </w:rPr>
        <w:t>Hz</w:t>
      </w:r>
      <w:r w:rsidRPr="006D13A1">
        <w:rPr>
          <w:rFonts w:eastAsia="맑은 고딕"/>
          <w:sz w:val="20"/>
          <w:lang w:val="en-US" w:eastAsia="ko-KR"/>
        </w:rPr>
        <w:t>,</w:t>
      </w:r>
      <w:r w:rsidRPr="006D13A1">
        <w:rPr>
          <w:rFonts w:eastAsia="맑은 고딕"/>
          <w:spacing w:val="-6"/>
          <w:sz w:val="20"/>
          <w:lang w:val="en-US" w:eastAsia="ko-KR"/>
        </w:rPr>
        <w:t xml:space="preserve"> </w:t>
      </w:r>
      <w:ins w:id="69" w:author="천진영/책임연구원/ICT기술센터 C&amp;M표준(연)IoT커넥티비티표준Task(jiny.chun@lge.com)" w:date="2022-08-24T08:44:00Z">
        <w:r w:rsidR="00D9316B" w:rsidRPr="00D9316B">
          <w:rPr>
            <w:rFonts w:eastAsia="맑은 고딕"/>
            <w:color w:val="92D050"/>
            <w:spacing w:val="-2"/>
            <w:sz w:val="20"/>
            <w:lang w:val="en-US" w:eastAsia="ko-KR"/>
          </w:rPr>
          <w:t>(#</w:t>
        </w:r>
      </w:ins>
      <w:ins w:id="70" w:author="천진영/책임연구원/ICT기술센터 C&amp;M표준(연)IoT커넥티비티표준Task(jiny.chun@lge.com)" w:date="2022-08-24T09:15:00Z">
        <w:r w:rsidR="0087332F">
          <w:rPr>
            <w:rFonts w:eastAsia="맑은 고딕"/>
            <w:color w:val="92D050"/>
            <w:spacing w:val="-2"/>
            <w:sz w:val="20"/>
            <w:lang w:val="en-US" w:eastAsia="ko-KR"/>
          </w:rPr>
          <w:t>10793</w:t>
        </w:r>
      </w:ins>
      <w:ins w:id="71" w:author="천진영/책임연구원/ICT기술센터 C&amp;M표준(연)IoT커넥티비티표준Task(jiny.chun@lge.com)" w:date="2022-08-24T08:44:00Z">
        <w:r w:rsidR="00D9316B" w:rsidRPr="00D9316B">
          <w:rPr>
            <w:rFonts w:eastAsia="맑은 고딕"/>
            <w:color w:val="92D050"/>
            <w:spacing w:val="-2"/>
            <w:sz w:val="20"/>
            <w:lang w:val="en-US" w:eastAsia="ko-KR"/>
          </w:rPr>
          <w:t>)</w:t>
        </w:r>
      </w:ins>
      <w:del w:id="72" w:author="천진영/책임연구원/ICT기술센터 C&amp;M표준(연)IoT커넥티비티표준Task(jiny.chun@lge.com)" w:date="2022-08-24T08:44:00Z">
        <w:r w:rsidRPr="006D13A1" w:rsidDel="00D9316B">
          <w:rPr>
            <w:rFonts w:eastAsia="맑은 고딕"/>
            <w:sz w:val="20"/>
            <w:lang w:val="en-US" w:eastAsia="ko-KR"/>
          </w:rPr>
          <w:delText>set the Resolution bit B0 to 0 to indicate a resolution of 20</w:delText>
        </w:r>
        <w:r w:rsidRPr="006D13A1" w:rsidDel="00D9316B">
          <w:rPr>
            <w:rFonts w:eastAsia="맑은 고딕"/>
            <w:spacing w:val="-3"/>
            <w:sz w:val="20"/>
            <w:lang w:val="en-US" w:eastAsia="ko-KR"/>
          </w:rPr>
          <w:delText xml:space="preserve"> </w:delText>
        </w:r>
        <w:r w:rsidRPr="006D13A1" w:rsidDel="00D9316B">
          <w:rPr>
            <w:rFonts w:eastAsia="맑은 고딕"/>
            <w:sz w:val="20"/>
            <w:lang w:val="en-US" w:eastAsia="ko-KR"/>
          </w:rPr>
          <w:delText>M</w:delText>
        </w:r>
        <w:r w:rsidR="00116036" w:rsidDel="00D9316B">
          <w:rPr>
            <w:rFonts w:eastAsia="맑은 고딕"/>
            <w:sz w:val="20"/>
            <w:lang w:val="en-US" w:eastAsia="ko-KR"/>
          </w:rPr>
          <w:delText>Hz</w:delText>
        </w:r>
        <w:r w:rsidRPr="006D13A1" w:rsidDel="00D9316B">
          <w:rPr>
            <w:rFonts w:eastAsia="맑은 고딕"/>
            <w:sz w:val="20"/>
            <w:lang w:val="en-US" w:eastAsia="ko-KR"/>
          </w:rPr>
          <w:delText>. I</w:delText>
        </w:r>
      </w:del>
      <w:ins w:id="73" w:author="천진영/책임연구원/ICT기술센터 C&amp;M표준(연)IoT커넥티비티표준Task(jiny.chun@lge.com)" w:date="2022-08-24T08:45:00Z">
        <w:r w:rsidR="00D9316B" w:rsidRPr="00D9316B">
          <w:rPr>
            <w:rFonts w:eastAsia="맑은 고딕"/>
            <w:sz w:val="20"/>
            <w:u w:val="single"/>
            <w:lang w:val="en-US" w:eastAsia="ko-KR"/>
          </w:rPr>
          <w:t>i</w:t>
        </w:r>
      </w:ins>
      <w:r w:rsidRPr="006D13A1">
        <w:rPr>
          <w:rFonts w:eastAsia="맑은 고딕"/>
          <w:sz w:val="20"/>
          <w:lang w:val="en-US" w:eastAsia="ko-KR"/>
        </w:rPr>
        <w:t>f B1–B4 are all set to 1, it indicates the</w:t>
      </w:r>
      <w:r w:rsidR="00116036">
        <w:rPr>
          <w:rFonts w:eastAsia="맑은 고딕" w:hint="eastAsia"/>
          <w:sz w:val="20"/>
          <w:lang w:val="en-US" w:eastAsia="ko-KR"/>
        </w:rPr>
        <w:t xml:space="preserve"> </w:t>
      </w:r>
      <w:r w:rsidRPr="006D13A1">
        <w:rPr>
          <w:rFonts w:eastAsia="맑은 고딕"/>
          <w:sz w:val="20"/>
          <w:lang w:val="en-US" w:eastAsia="ko-KR"/>
        </w:rPr>
        <w:t>feedback request on the 996-tone RU, otherwise B1–B4 indicate the request of feedback on each of the four 242-tone RUs from lower frequency to higher frequency. B5–B8 are reserved and set to 0.</w:t>
      </w:r>
    </w:p>
    <w:p w14:paraId="347B8208" w14:textId="171F00C4" w:rsidR="006D13A1" w:rsidRPr="006D13A1" w:rsidRDefault="006D13A1" w:rsidP="00D9316B">
      <w:pPr>
        <w:widowControl w:val="0"/>
        <w:numPr>
          <w:ilvl w:val="0"/>
          <w:numId w:val="49"/>
        </w:numPr>
        <w:tabs>
          <w:tab w:val="left" w:pos="1276"/>
        </w:tabs>
        <w:kinsoku w:val="0"/>
        <w:overflowPunct w:val="0"/>
        <w:autoSpaceDE w:val="0"/>
        <w:autoSpaceDN w:val="0"/>
        <w:adjustRightInd w:val="0"/>
        <w:spacing w:before="62" w:line="249" w:lineRule="auto"/>
        <w:ind w:left="851" w:right="996"/>
        <w:jc w:val="both"/>
        <w:rPr>
          <w:rFonts w:eastAsia="맑은 고딕"/>
          <w:sz w:val="20"/>
          <w:lang w:val="en-US" w:eastAsia="ko-KR"/>
        </w:rPr>
      </w:pPr>
      <w:r w:rsidRPr="006D13A1">
        <w:rPr>
          <w:rFonts w:eastAsia="맑은 고딕"/>
          <w:sz w:val="20"/>
          <w:lang w:val="en-US" w:eastAsia="ko-KR"/>
        </w:rPr>
        <w:t>When the bandwidth of the PPDU carrying the EHT NDP Announcement frame is equal to 160</w:t>
      </w:r>
      <w:r w:rsidRPr="006D13A1">
        <w:rPr>
          <w:rFonts w:eastAsia="맑은 고딕"/>
          <w:spacing w:val="-2"/>
          <w:sz w:val="20"/>
          <w:lang w:val="en-US" w:eastAsia="ko-KR"/>
        </w:rPr>
        <w:t xml:space="preserve"> </w:t>
      </w:r>
      <w:r w:rsidRPr="006D13A1">
        <w:rPr>
          <w:rFonts w:eastAsia="맑은 고딕"/>
          <w:sz w:val="20"/>
          <w:lang w:val="en-US" w:eastAsia="ko-KR"/>
        </w:rPr>
        <w:t>M</w:t>
      </w:r>
      <w:r w:rsidR="00116036">
        <w:rPr>
          <w:rFonts w:eastAsia="맑은 고딕"/>
          <w:sz w:val="20"/>
          <w:lang w:val="en-US" w:eastAsia="ko-KR"/>
        </w:rPr>
        <w:t>Hz</w:t>
      </w:r>
      <w:r w:rsidRPr="006D13A1">
        <w:rPr>
          <w:rFonts w:eastAsia="맑은 고딕"/>
          <w:sz w:val="20"/>
          <w:lang w:val="en-US" w:eastAsia="ko-KR"/>
        </w:rPr>
        <w:t xml:space="preserve">, </w:t>
      </w:r>
      <w:ins w:id="74" w:author="천진영/책임연구원/ICT기술센터 C&amp;M표준(연)IoT커넥티비티표준Task(jiny.chun@lge.com)" w:date="2022-08-24T08:44:00Z">
        <w:r w:rsidR="00D9316B" w:rsidRPr="00D9316B">
          <w:rPr>
            <w:rFonts w:eastAsia="맑은 고딕"/>
            <w:color w:val="92D050"/>
            <w:spacing w:val="-2"/>
            <w:sz w:val="20"/>
            <w:lang w:val="en-US" w:eastAsia="ko-KR"/>
          </w:rPr>
          <w:t>(#</w:t>
        </w:r>
      </w:ins>
      <w:ins w:id="75" w:author="천진영/책임연구원/ICT기술센터 C&amp;M표준(연)IoT커넥티비티표준Task(jiny.chun@lge.com)" w:date="2022-08-24T09:15:00Z">
        <w:r w:rsidR="0087332F">
          <w:rPr>
            <w:rFonts w:eastAsia="맑은 고딕"/>
            <w:color w:val="92D050"/>
            <w:spacing w:val="-2"/>
            <w:sz w:val="20"/>
            <w:lang w:val="en-US" w:eastAsia="ko-KR"/>
          </w:rPr>
          <w:t>10794</w:t>
        </w:r>
      </w:ins>
      <w:proofErr w:type="gramStart"/>
      <w:ins w:id="76" w:author="천진영/책임연구원/ICT기술센터 C&amp;M표준(연)IoT커넥티비티표준Task(jiny.chun@lge.com)" w:date="2022-08-24T08:44:00Z">
        <w:r w:rsidR="00D9316B" w:rsidRPr="00D9316B">
          <w:rPr>
            <w:rFonts w:eastAsia="맑은 고딕"/>
            <w:color w:val="92D050"/>
            <w:spacing w:val="-2"/>
            <w:sz w:val="20"/>
            <w:lang w:val="en-US" w:eastAsia="ko-KR"/>
          </w:rPr>
          <w:t>)</w:t>
        </w:r>
      </w:ins>
      <w:proofErr w:type="gramEnd"/>
      <w:del w:id="77" w:author="천진영/책임연구원/ICT기술센터 C&amp;M표준(연)IoT커넥티비티표준Task(jiny.chun@lge.com)" w:date="2022-08-24T08:44:00Z">
        <w:r w:rsidRPr="006D13A1" w:rsidDel="00D9316B">
          <w:rPr>
            <w:rFonts w:eastAsia="맑은 고딕"/>
            <w:sz w:val="20"/>
            <w:lang w:val="en-US" w:eastAsia="ko-KR"/>
          </w:rPr>
          <w:delText>set the R</w:delText>
        </w:r>
      </w:del>
      <w:del w:id="78" w:author="천진영/책임연구원/ICT기술센터 C&amp;M표준(연)IoT커넥티비티표준Task(jiny.chun@lge.com)" w:date="2022-08-24T08:45:00Z">
        <w:r w:rsidRPr="006D13A1" w:rsidDel="00D9316B">
          <w:rPr>
            <w:rFonts w:eastAsia="맑은 고딕"/>
            <w:sz w:val="20"/>
            <w:lang w:val="en-US" w:eastAsia="ko-KR"/>
          </w:rPr>
          <w:delText>esolution bit B0 to 0 to indicate a resolution of 20</w:delText>
        </w:r>
        <w:r w:rsidRPr="006D13A1" w:rsidDel="00D9316B">
          <w:rPr>
            <w:rFonts w:eastAsia="맑은 고딕"/>
            <w:spacing w:val="-2"/>
            <w:sz w:val="20"/>
            <w:lang w:val="en-US" w:eastAsia="ko-KR"/>
          </w:rPr>
          <w:delText xml:space="preserve"> </w:delText>
        </w:r>
        <w:r w:rsidRPr="006D13A1" w:rsidDel="00D9316B">
          <w:rPr>
            <w:rFonts w:eastAsia="맑은 고딕"/>
            <w:sz w:val="20"/>
            <w:lang w:val="en-US" w:eastAsia="ko-KR"/>
          </w:rPr>
          <w:delText>M</w:delText>
        </w:r>
        <w:r w:rsidR="006A4072" w:rsidDel="00D9316B">
          <w:rPr>
            <w:rFonts w:eastAsia="맑은 고딕"/>
            <w:sz w:val="20"/>
            <w:lang w:val="en-US" w:eastAsia="ko-KR"/>
          </w:rPr>
          <w:delText>Hz</w:delText>
        </w:r>
        <w:r w:rsidRPr="006D13A1" w:rsidDel="00D9316B">
          <w:rPr>
            <w:rFonts w:eastAsia="맑은 고딕"/>
            <w:sz w:val="20"/>
            <w:lang w:val="en-US" w:eastAsia="ko-KR"/>
          </w:rPr>
          <w:delText>. I</w:delText>
        </w:r>
      </w:del>
      <w:ins w:id="79" w:author="천진영/책임연구원/ICT기술센터 C&amp;M표준(연)IoT커넥티비티표준Task(jiny.chun@lge.com)" w:date="2022-08-24T08:45:00Z">
        <w:r w:rsidR="00D9316B" w:rsidRPr="00D9316B">
          <w:rPr>
            <w:rFonts w:eastAsia="맑은 고딕"/>
            <w:sz w:val="20"/>
            <w:u w:val="single"/>
            <w:lang w:val="en-US" w:eastAsia="ko-KR"/>
          </w:rPr>
          <w:t>i</w:t>
        </w:r>
      </w:ins>
      <w:r w:rsidRPr="006D13A1">
        <w:rPr>
          <w:rFonts w:eastAsia="맑은 고딕"/>
          <w:sz w:val="20"/>
          <w:lang w:val="en-US" w:eastAsia="ko-KR"/>
        </w:rPr>
        <w:t>f B1–B4 are all set to 1, it indicates the feedback request on the lower 996-tone RU, otherwise B1–B4 indicate the request of feedback on</w:t>
      </w:r>
      <w:r w:rsidRPr="006D13A1">
        <w:rPr>
          <w:rFonts w:eastAsia="맑은 고딕"/>
          <w:spacing w:val="-6"/>
          <w:sz w:val="20"/>
          <w:lang w:val="en-US" w:eastAsia="ko-KR"/>
        </w:rPr>
        <w:t xml:space="preserve"> </w:t>
      </w:r>
      <w:r w:rsidRPr="006D13A1">
        <w:rPr>
          <w:rFonts w:eastAsia="맑은 고딕"/>
          <w:sz w:val="20"/>
          <w:lang w:val="en-US" w:eastAsia="ko-KR"/>
        </w:rPr>
        <w:t>each</w:t>
      </w:r>
      <w:r w:rsidRPr="006D13A1">
        <w:rPr>
          <w:rFonts w:eastAsia="맑은 고딕"/>
          <w:spacing w:val="-6"/>
          <w:sz w:val="20"/>
          <w:lang w:val="en-US" w:eastAsia="ko-KR"/>
        </w:rPr>
        <w:t xml:space="preserve"> </w:t>
      </w:r>
      <w:r w:rsidRPr="006D13A1">
        <w:rPr>
          <w:rFonts w:eastAsia="맑은 고딕"/>
          <w:sz w:val="20"/>
          <w:lang w:val="en-US" w:eastAsia="ko-KR"/>
        </w:rPr>
        <w:t>of</w:t>
      </w:r>
      <w:r w:rsidRPr="006D13A1">
        <w:rPr>
          <w:rFonts w:eastAsia="맑은 고딕"/>
          <w:spacing w:val="-8"/>
          <w:sz w:val="20"/>
          <w:lang w:val="en-US" w:eastAsia="ko-KR"/>
        </w:rPr>
        <w:t xml:space="preserve"> </w:t>
      </w:r>
      <w:r w:rsidRPr="006D13A1">
        <w:rPr>
          <w:rFonts w:eastAsia="맑은 고딕"/>
          <w:sz w:val="20"/>
          <w:lang w:val="en-US" w:eastAsia="ko-KR"/>
        </w:rPr>
        <w:t>four</w:t>
      </w:r>
      <w:r w:rsidRPr="006D13A1">
        <w:rPr>
          <w:rFonts w:eastAsia="맑은 고딕"/>
          <w:spacing w:val="-8"/>
          <w:sz w:val="20"/>
          <w:lang w:val="en-US" w:eastAsia="ko-KR"/>
        </w:rPr>
        <w:t xml:space="preserve"> </w:t>
      </w:r>
      <w:r w:rsidRPr="006D13A1">
        <w:rPr>
          <w:rFonts w:eastAsia="맑은 고딕"/>
          <w:sz w:val="20"/>
          <w:lang w:val="en-US" w:eastAsia="ko-KR"/>
        </w:rPr>
        <w:t>242-tone</w:t>
      </w:r>
      <w:r w:rsidRPr="006D13A1">
        <w:rPr>
          <w:rFonts w:eastAsia="맑은 고딕"/>
          <w:spacing w:val="-8"/>
          <w:sz w:val="20"/>
          <w:lang w:val="en-US" w:eastAsia="ko-KR"/>
        </w:rPr>
        <w:t xml:space="preserve"> </w:t>
      </w:r>
      <w:r w:rsidRPr="006D13A1">
        <w:rPr>
          <w:rFonts w:eastAsia="맑은 고딕"/>
          <w:sz w:val="20"/>
          <w:lang w:val="en-US" w:eastAsia="ko-KR"/>
        </w:rPr>
        <w:t>RUs</w:t>
      </w:r>
      <w:r w:rsidRPr="006D13A1">
        <w:rPr>
          <w:rFonts w:eastAsia="맑은 고딕"/>
          <w:spacing w:val="-8"/>
          <w:sz w:val="20"/>
          <w:lang w:val="en-US" w:eastAsia="ko-KR"/>
        </w:rPr>
        <w:t xml:space="preserve"> </w:t>
      </w:r>
      <w:r w:rsidRPr="006D13A1">
        <w:rPr>
          <w:rFonts w:eastAsia="맑은 고딕"/>
          <w:sz w:val="20"/>
          <w:lang w:val="en-US" w:eastAsia="ko-KR"/>
        </w:rPr>
        <w:t>from</w:t>
      </w:r>
      <w:r w:rsidRPr="006D13A1">
        <w:rPr>
          <w:rFonts w:eastAsia="맑은 고딕"/>
          <w:spacing w:val="-6"/>
          <w:sz w:val="20"/>
          <w:lang w:val="en-US" w:eastAsia="ko-KR"/>
        </w:rPr>
        <w:t xml:space="preserve"> </w:t>
      </w:r>
      <w:r w:rsidRPr="006D13A1">
        <w:rPr>
          <w:rFonts w:eastAsia="맑은 고딕"/>
          <w:sz w:val="20"/>
          <w:lang w:val="en-US" w:eastAsia="ko-KR"/>
        </w:rPr>
        <w:t>lower</w:t>
      </w:r>
      <w:r w:rsidRPr="006D13A1">
        <w:rPr>
          <w:rFonts w:eastAsia="맑은 고딕"/>
          <w:spacing w:val="-6"/>
          <w:sz w:val="20"/>
          <w:lang w:val="en-US" w:eastAsia="ko-KR"/>
        </w:rPr>
        <w:t xml:space="preserve"> </w:t>
      </w:r>
      <w:r w:rsidRPr="006D13A1">
        <w:rPr>
          <w:rFonts w:eastAsia="맑은 고딕"/>
          <w:sz w:val="20"/>
          <w:lang w:val="en-US" w:eastAsia="ko-KR"/>
        </w:rPr>
        <w:t>frequency</w:t>
      </w:r>
      <w:r w:rsidRPr="006D13A1">
        <w:rPr>
          <w:rFonts w:eastAsia="맑은 고딕"/>
          <w:spacing w:val="-8"/>
          <w:sz w:val="20"/>
          <w:lang w:val="en-US" w:eastAsia="ko-KR"/>
        </w:rPr>
        <w:t xml:space="preserve"> </w:t>
      </w:r>
      <w:r w:rsidRPr="006D13A1">
        <w:rPr>
          <w:rFonts w:eastAsia="맑은 고딕"/>
          <w:sz w:val="20"/>
          <w:lang w:val="en-US" w:eastAsia="ko-KR"/>
        </w:rPr>
        <w:t>to</w:t>
      </w:r>
      <w:r w:rsidRPr="006D13A1">
        <w:rPr>
          <w:rFonts w:eastAsia="맑은 고딕"/>
          <w:spacing w:val="-8"/>
          <w:sz w:val="20"/>
          <w:lang w:val="en-US" w:eastAsia="ko-KR"/>
        </w:rPr>
        <w:t xml:space="preserve"> </w:t>
      </w:r>
      <w:r w:rsidRPr="006D13A1">
        <w:rPr>
          <w:rFonts w:eastAsia="맑은 고딕"/>
          <w:sz w:val="20"/>
          <w:lang w:val="en-US" w:eastAsia="ko-KR"/>
        </w:rPr>
        <w:t>higher</w:t>
      </w:r>
      <w:r w:rsidRPr="006D13A1">
        <w:rPr>
          <w:rFonts w:eastAsia="맑은 고딕"/>
          <w:spacing w:val="-7"/>
          <w:sz w:val="20"/>
          <w:lang w:val="en-US" w:eastAsia="ko-KR"/>
        </w:rPr>
        <w:t xml:space="preserve"> </w:t>
      </w:r>
      <w:r w:rsidRPr="006D13A1">
        <w:rPr>
          <w:rFonts w:eastAsia="맑은 고딕"/>
          <w:sz w:val="20"/>
          <w:lang w:val="en-US" w:eastAsia="ko-KR"/>
        </w:rPr>
        <w:t>frequency</w:t>
      </w:r>
      <w:r w:rsidRPr="006D13A1">
        <w:rPr>
          <w:rFonts w:eastAsia="맑은 고딕"/>
          <w:spacing w:val="-8"/>
          <w:sz w:val="20"/>
          <w:lang w:val="en-US" w:eastAsia="ko-KR"/>
        </w:rPr>
        <w:t xml:space="preserve"> </w:t>
      </w:r>
      <w:r w:rsidRPr="006D13A1">
        <w:rPr>
          <w:rFonts w:eastAsia="맑은 고딕"/>
          <w:sz w:val="20"/>
          <w:lang w:val="en-US" w:eastAsia="ko-KR"/>
        </w:rPr>
        <w:t>in</w:t>
      </w:r>
      <w:r w:rsidRPr="006D13A1">
        <w:rPr>
          <w:rFonts w:eastAsia="맑은 고딕"/>
          <w:spacing w:val="-7"/>
          <w:sz w:val="20"/>
          <w:lang w:val="en-US" w:eastAsia="ko-KR"/>
        </w:rPr>
        <w:t xml:space="preserve"> </w:t>
      </w:r>
      <w:r w:rsidRPr="006D13A1">
        <w:rPr>
          <w:rFonts w:eastAsia="맑은 고딕"/>
          <w:sz w:val="20"/>
          <w:lang w:val="en-US" w:eastAsia="ko-KR"/>
        </w:rPr>
        <w:t>the</w:t>
      </w:r>
      <w:r w:rsidRPr="006D13A1">
        <w:rPr>
          <w:rFonts w:eastAsia="맑은 고딕"/>
          <w:spacing w:val="-7"/>
          <w:sz w:val="20"/>
          <w:lang w:val="en-US" w:eastAsia="ko-KR"/>
        </w:rPr>
        <w:t xml:space="preserve"> </w:t>
      </w:r>
      <w:r w:rsidRPr="006D13A1">
        <w:rPr>
          <w:rFonts w:eastAsia="맑은 고딕"/>
          <w:sz w:val="20"/>
          <w:lang w:val="en-US" w:eastAsia="ko-KR"/>
        </w:rPr>
        <w:t>lower</w:t>
      </w:r>
      <w:r w:rsidRPr="006D13A1">
        <w:rPr>
          <w:rFonts w:eastAsia="맑은 고딕"/>
          <w:spacing w:val="-7"/>
          <w:sz w:val="20"/>
          <w:lang w:val="en-US" w:eastAsia="ko-KR"/>
        </w:rPr>
        <w:t xml:space="preserve"> </w:t>
      </w:r>
      <w:r w:rsidRPr="006D13A1">
        <w:rPr>
          <w:rFonts w:eastAsia="맑은 고딕"/>
          <w:sz w:val="20"/>
          <w:lang w:val="en-US" w:eastAsia="ko-KR"/>
        </w:rPr>
        <w:t>80</w:t>
      </w:r>
      <w:r w:rsidRPr="006D13A1">
        <w:rPr>
          <w:rFonts w:eastAsia="맑은 고딕"/>
          <w:spacing w:val="-3"/>
          <w:sz w:val="20"/>
          <w:lang w:val="en-US" w:eastAsia="ko-KR"/>
        </w:rPr>
        <w:t xml:space="preserve"> </w:t>
      </w:r>
      <w:r w:rsidRPr="006D13A1">
        <w:rPr>
          <w:rFonts w:eastAsia="맑은 고딕"/>
          <w:sz w:val="20"/>
          <w:lang w:val="en-US" w:eastAsia="ko-KR"/>
        </w:rPr>
        <w:t>M.</w:t>
      </w:r>
      <w:r w:rsidRPr="006D13A1">
        <w:rPr>
          <w:rFonts w:eastAsia="맑은 고딕"/>
          <w:spacing w:val="-8"/>
          <w:sz w:val="20"/>
          <w:lang w:val="en-US" w:eastAsia="ko-KR"/>
        </w:rPr>
        <w:t xml:space="preserve"> </w:t>
      </w:r>
      <w:r w:rsidRPr="006D13A1">
        <w:rPr>
          <w:rFonts w:eastAsia="맑은 고딕"/>
          <w:sz w:val="20"/>
          <w:lang w:val="en-US" w:eastAsia="ko-KR"/>
        </w:rPr>
        <w:t>If</w:t>
      </w:r>
      <w:r w:rsidRPr="006D13A1">
        <w:rPr>
          <w:rFonts w:eastAsia="맑은 고딕"/>
          <w:spacing w:val="-7"/>
          <w:sz w:val="20"/>
          <w:lang w:val="en-US" w:eastAsia="ko-KR"/>
        </w:rPr>
        <w:t xml:space="preserve"> </w:t>
      </w:r>
      <w:r w:rsidRPr="006D13A1">
        <w:rPr>
          <w:rFonts w:eastAsia="맑은 고딕"/>
          <w:sz w:val="20"/>
          <w:lang w:val="en-US" w:eastAsia="ko-KR"/>
        </w:rPr>
        <w:t>B5–B8 are</w:t>
      </w:r>
      <w:r w:rsidRPr="006D13A1">
        <w:rPr>
          <w:rFonts w:eastAsia="맑은 고딕"/>
          <w:spacing w:val="-6"/>
          <w:sz w:val="20"/>
          <w:lang w:val="en-US" w:eastAsia="ko-KR"/>
        </w:rPr>
        <w:t xml:space="preserve"> </w:t>
      </w:r>
      <w:r w:rsidRPr="006D13A1">
        <w:rPr>
          <w:rFonts w:eastAsia="맑은 고딕"/>
          <w:sz w:val="20"/>
          <w:lang w:val="en-US" w:eastAsia="ko-KR"/>
        </w:rPr>
        <w:t>all</w:t>
      </w:r>
      <w:r w:rsidRPr="006D13A1">
        <w:rPr>
          <w:rFonts w:eastAsia="맑은 고딕"/>
          <w:spacing w:val="-7"/>
          <w:sz w:val="20"/>
          <w:lang w:val="en-US" w:eastAsia="ko-KR"/>
        </w:rPr>
        <w:t xml:space="preserve"> </w:t>
      </w:r>
      <w:r w:rsidRPr="006D13A1">
        <w:rPr>
          <w:rFonts w:eastAsia="맑은 고딕"/>
          <w:sz w:val="20"/>
          <w:lang w:val="en-US" w:eastAsia="ko-KR"/>
        </w:rPr>
        <w:t>set</w:t>
      </w:r>
      <w:r w:rsidRPr="006D13A1">
        <w:rPr>
          <w:rFonts w:eastAsia="맑은 고딕"/>
          <w:spacing w:val="-7"/>
          <w:sz w:val="20"/>
          <w:lang w:val="en-US" w:eastAsia="ko-KR"/>
        </w:rPr>
        <w:t xml:space="preserve"> </w:t>
      </w:r>
      <w:r w:rsidRPr="006D13A1">
        <w:rPr>
          <w:rFonts w:eastAsia="맑은 고딕"/>
          <w:sz w:val="20"/>
          <w:lang w:val="en-US" w:eastAsia="ko-KR"/>
        </w:rPr>
        <w:t>to</w:t>
      </w:r>
      <w:r w:rsidRPr="006D13A1">
        <w:rPr>
          <w:rFonts w:eastAsia="맑은 고딕"/>
          <w:spacing w:val="-7"/>
          <w:sz w:val="20"/>
          <w:lang w:val="en-US" w:eastAsia="ko-KR"/>
        </w:rPr>
        <w:t xml:space="preserve"> </w:t>
      </w:r>
      <w:r w:rsidRPr="006D13A1">
        <w:rPr>
          <w:rFonts w:eastAsia="맑은 고딕"/>
          <w:sz w:val="20"/>
          <w:lang w:val="en-US" w:eastAsia="ko-KR"/>
        </w:rPr>
        <w:t>1,</w:t>
      </w:r>
      <w:r w:rsidRPr="006D13A1">
        <w:rPr>
          <w:rFonts w:eastAsia="맑은 고딕"/>
          <w:spacing w:val="-7"/>
          <w:sz w:val="20"/>
          <w:lang w:val="en-US" w:eastAsia="ko-KR"/>
        </w:rPr>
        <w:t xml:space="preserve"> </w:t>
      </w:r>
      <w:r w:rsidRPr="006D13A1">
        <w:rPr>
          <w:rFonts w:eastAsia="맑은 고딕"/>
          <w:sz w:val="20"/>
          <w:lang w:val="en-US" w:eastAsia="ko-KR"/>
        </w:rPr>
        <w:t>it</w:t>
      </w:r>
      <w:r w:rsidRPr="006D13A1">
        <w:rPr>
          <w:rFonts w:eastAsia="맑은 고딕"/>
          <w:spacing w:val="-7"/>
          <w:sz w:val="20"/>
          <w:lang w:val="en-US" w:eastAsia="ko-KR"/>
        </w:rPr>
        <w:t xml:space="preserve"> </w:t>
      </w:r>
      <w:r w:rsidRPr="006D13A1">
        <w:rPr>
          <w:rFonts w:eastAsia="맑은 고딕"/>
          <w:sz w:val="20"/>
          <w:lang w:val="en-US" w:eastAsia="ko-KR"/>
        </w:rPr>
        <w:t>indicates</w:t>
      </w:r>
      <w:r w:rsidRPr="006D13A1">
        <w:rPr>
          <w:rFonts w:eastAsia="맑은 고딕"/>
          <w:spacing w:val="-7"/>
          <w:sz w:val="20"/>
          <w:lang w:val="en-US" w:eastAsia="ko-KR"/>
        </w:rPr>
        <w:t xml:space="preserve"> </w:t>
      </w:r>
      <w:r w:rsidRPr="006D13A1">
        <w:rPr>
          <w:rFonts w:eastAsia="맑은 고딕"/>
          <w:sz w:val="20"/>
          <w:lang w:val="en-US" w:eastAsia="ko-KR"/>
        </w:rPr>
        <w:t>the</w:t>
      </w:r>
      <w:r w:rsidRPr="006D13A1">
        <w:rPr>
          <w:rFonts w:eastAsia="맑은 고딕"/>
          <w:spacing w:val="-6"/>
          <w:sz w:val="20"/>
          <w:lang w:val="en-US" w:eastAsia="ko-KR"/>
        </w:rPr>
        <w:t xml:space="preserve"> </w:t>
      </w:r>
      <w:r w:rsidRPr="006D13A1">
        <w:rPr>
          <w:rFonts w:eastAsia="맑은 고딕"/>
          <w:sz w:val="20"/>
          <w:lang w:val="en-US" w:eastAsia="ko-KR"/>
        </w:rPr>
        <w:t>feedback</w:t>
      </w:r>
      <w:r w:rsidRPr="006D13A1">
        <w:rPr>
          <w:rFonts w:eastAsia="맑은 고딕"/>
          <w:spacing w:val="-7"/>
          <w:sz w:val="20"/>
          <w:lang w:val="en-US" w:eastAsia="ko-KR"/>
        </w:rPr>
        <w:t xml:space="preserve"> </w:t>
      </w:r>
      <w:r w:rsidRPr="006D13A1">
        <w:rPr>
          <w:rFonts w:eastAsia="맑은 고딕"/>
          <w:sz w:val="20"/>
          <w:lang w:val="en-US" w:eastAsia="ko-KR"/>
        </w:rPr>
        <w:t>request</w:t>
      </w:r>
      <w:r w:rsidRPr="006D13A1">
        <w:rPr>
          <w:rFonts w:eastAsia="맑은 고딕"/>
          <w:spacing w:val="-8"/>
          <w:sz w:val="20"/>
          <w:lang w:val="en-US" w:eastAsia="ko-KR"/>
        </w:rPr>
        <w:t xml:space="preserve"> </w:t>
      </w:r>
      <w:r w:rsidRPr="006D13A1">
        <w:rPr>
          <w:rFonts w:eastAsia="맑은 고딕"/>
          <w:sz w:val="20"/>
          <w:lang w:val="en-US" w:eastAsia="ko-KR"/>
        </w:rPr>
        <w:t>on</w:t>
      </w:r>
      <w:r w:rsidRPr="006D13A1">
        <w:rPr>
          <w:rFonts w:eastAsia="맑은 고딕"/>
          <w:spacing w:val="-6"/>
          <w:sz w:val="20"/>
          <w:lang w:val="en-US" w:eastAsia="ko-KR"/>
        </w:rPr>
        <w:t xml:space="preserve"> </w:t>
      </w:r>
      <w:r w:rsidRPr="006D13A1">
        <w:rPr>
          <w:rFonts w:eastAsia="맑은 고딕"/>
          <w:sz w:val="20"/>
          <w:lang w:val="en-US" w:eastAsia="ko-KR"/>
        </w:rPr>
        <w:t>the</w:t>
      </w:r>
      <w:r w:rsidRPr="006D13A1">
        <w:rPr>
          <w:rFonts w:eastAsia="맑은 고딕"/>
          <w:spacing w:val="-6"/>
          <w:sz w:val="20"/>
          <w:lang w:val="en-US" w:eastAsia="ko-KR"/>
        </w:rPr>
        <w:t xml:space="preserve"> </w:t>
      </w:r>
      <w:r w:rsidRPr="006D13A1">
        <w:rPr>
          <w:rFonts w:eastAsia="맑은 고딕"/>
          <w:sz w:val="20"/>
          <w:lang w:val="en-US" w:eastAsia="ko-KR"/>
        </w:rPr>
        <w:t>upper</w:t>
      </w:r>
      <w:r w:rsidRPr="006D13A1">
        <w:rPr>
          <w:rFonts w:eastAsia="맑은 고딕"/>
          <w:spacing w:val="-6"/>
          <w:sz w:val="20"/>
          <w:lang w:val="en-US" w:eastAsia="ko-KR"/>
        </w:rPr>
        <w:t xml:space="preserve"> </w:t>
      </w:r>
      <w:r w:rsidRPr="006D13A1">
        <w:rPr>
          <w:rFonts w:eastAsia="맑은 고딕"/>
          <w:sz w:val="20"/>
          <w:lang w:val="en-US" w:eastAsia="ko-KR"/>
        </w:rPr>
        <w:t>996-tone</w:t>
      </w:r>
      <w:r w:rsidRPr="006D13A1">
        <w:rPr>
          <w:rFonts w:eastAsia="맑은 고딕"/>
          <w:spacing w:val="-6"/>
          <w:sz w:val="20"/>
          <w:lang w:val="en-US" w:eastAsia="ko-KR"/>
        </w:rPr>
        <w:t xml:space="preserve"> </w:t>
      </w:r>
      <w:r w:rsidRPr="006D13A1">
        <w:rPr>
          <w:rFonts w:eastAsia="맑은 고딕"/>
          <w:sz w:val="20"/>
          <w:lang w:val="en-US" w:eastAsia="ko-KR"/>
        </w:rPr>
        <w:t>RU,</w:t>
      </w:r>
      <w:r w:rsidRPr="006D13A1">
        <w:rPr>
          <w:rFonts w:eastAsia="맑은 고딕"/>
          <w:spacing w:val="-6"/>
          <w:sz w:val="20"/>
          <w:lang w:val="en-US" w:eastAsia="ko-KR"/>
        </w:rPr>
        <w:t xml:space="preserve"> </w:t>
      </w:r>
      <w:r w:rsidRPr="006D13A1">
        <w:rPr>
          <w:rFonts w:eastAsia="맑은 고딕"/>
          <w:sz w:val="20"/>
          <w:lang w:val="en-US" w:eastAsia="ko-KR"/>
        </w:rPr>
        <w:t>otherwise</w:t>
      </w:r>
      <w:r w:rsidRPr="006D13A1">
        <w:rPr>
          <w:rFonts w:eastAsia="맑은 고딕"/>
          <w:spacing w:val="-6"/>
          <w:sz w:val="20"/>
          <w:lang w:val="en-US" w:eastAsia="ko-KR"/>
        </w:rPr>
        <w:t xml:space="preserve"> </w:t>
      </w:r>
      <w:r w:rsidRPr="006D13A1">
        <w:rPr>
          <w:rFonts w:eastAsia="맑은 고딕"/>
          <w:sz w:val="20"/>
          <w:lang w:val="en-US" w:eastAsia="ko-KR"/>
        </w:rPr>
        <w:t>B5–B8</w:t>
      </w:r>
      <w:r w:rsidRPr="006D13A1">
        <w:rPr>
          <w:rFonts w:eastAsia="맑은 고딕"/>
          <w:spacing w:val="-6"/>
          <w:sz w:val="20"/>
          <w:lang w:val="en-US" w:eastAsia="ko-KR"/>
        </w:rPr>
        <w:t xml:space="preserve"> </w:t>
      </w:r>
      <w:r w:rsidRPr="006D13A1">
        <w:rPr>
          <w:rFonts w:eastAsia="맑은 고딕"/>
          <w:sz w:val="20"/>
          <w:lang w:val="en-US" w:eastAsia="ko-KR"/>
        </w:rPr>
        <w:t xml:space="preserve">indicate the request of feedback on each of the four 242-tone RUs from lower frequency to higher frequency in the upper 80 </w:t>
      </w:r>
      <w:proofErr w:type="spellStart"/>
      <w:r w:rsidRPr="006D13A1">
        <w:rPr>
          <w:rFonts w:eastAsia="맑은 고딕"/>
          <w:sz w:val="20"/>
          <w:lang w:val="en-US" w:eastAsia="ko-KR"/>
        </w:rPr>
        <w:t>M</w:t>
      </w:r>
      <w:r w:rsidR="006A4072">
        <w:rPr>
          <w:rFonts w:eastAsia="맑은 고딕"/>
          <w:sz w:val="20"/>
          <w:lang w:val="en-US" w:eastAsia="ko-KR"/>
        </w:rPr>
        <w:t>Hz</w:t>
      </w:r>
      <w:r w:rsidRPr="006D13A1">
        <w:rPr>
          <w:rFonts w:eastAsia="맑은 고딕"/>
          <w:sz w:val="20"/>
          <w:lang w:val="en-US" w:eastAsia="ko-KR"/>
        </w:rPr>
        <w:t>.</w:t>
      </w:r>
      <w:proofErr w:type="spellEnd"/>
    </w:p>
    <w:p w14:paraId="409EC0D9" w14:textId="77777777" w:rsidR="00AE3F39" w:rsidRDefault="00AE3F39">
      <w:pPr>
        <w:widowControl w:val="0"/>
        <w:tabs>
          <w:tab w:val="left" w:pos="1276"/>
        </w:tabs>
        <w:kinsoku w:val="0"/>
        <w:overflowPunct w:val="0"/>
        <w:autoSpaceDE w:val="0"/>
        <w:autoSpaceDN w:val="0"/>
        <w:adjustRightInd w:val="0"/>
        <w:spacing w:before="66" w:line="249" w:lineRule="auto"/>
        <w:ind w:right="996"/>
        <w:jc w:val="both"/>
        <w:rPr>
          <w:ins w:id="80" w:author="천진영/책임연구원/ICT기술센터 C&amp;M표준(연)IoT커넥티비티표준Task(jiny.chun@lge.com)" w:date="2022-08-24T09:08:00Z"/>
          <w:rFonts w:eastAsia="맑은 고딕"/>
          <w:sz w:val="20"/>
          <w:lang w:val="en-US" w:eastAsia="ko-KR"/>
        </w:rPr>
        <w:pPrChange w:id="81" w:author="천진영/책임연구원/ICT기술센터 C&amp;M표준(연)IoT커넥티비티표준Task(jiny.chun@lge.com)" w:date="2022-08-24T09:08:00Z">
          <w:pPr>
            <w:widowControl w:val="0"/>
            <w:numPr>
              <w:numId w:val="49"/>
            </w:numPr>
            <w:tabs>
              <w:tab w:val="left" w:pos="1276"/>
            </w:tabs>
            <w:kinsoku w:val="0"/>
            <w:overflowPunct w:val="0"/>
            <w:autoSpaceDE w:val="0"/>
            <w:autoSpaceDN w:val="0"/>
            <w:adjustRightInd w:val="0"/>
            <w:spacing w:before="66" w:line="249" w:lineRule="auto"/>
            <w:ind w:left="851" w:right="996" w:hanging="400"/>
            <w:jc w:val="both"/>
          </w:pPr>
        </w:pPrChange>
      </w:pPr>
    </w:p>
    <w:p w14:paraId="01382B1A" w14:textId="643CB7A4" w:rsidR="006D13A1" w:rsidRPr="006D13A1" w:rsidRDefault="0087332F">
      <w:pPr>
        <w:widowControl w:val="0"/>
        <w:tabs>
          <w:tab w:val="left" w:pos="1276"/>
        </w:tabs>
        <w:kinsoku w:val="0"/>
        <w:overflowPunct w:val="0"/>
        <w:autoSpaceDE w:val="0"/>
        <w:autoSpaceDN w:val="0"/>
        <w:adjustRightInd w:val="0"/>
        <w:spacing w:before="66" w:line="249" w:lineRule="auto"/>
        <w:ind w:right="996"/>
        <w:jc w:val="both"/>
        <w:rPr>
          <w:rFonts w:eastAsia="맑은 고딕"/>
          <w:sz w:val="20"/>
          <w:lang w:val="en-US" w:eastAsia="ko-KR"/>
        </w:rPr>
        <w:pPrChange w:id="82" w:author="천진영/책임연구원/ICT기술센터 C&amp;M표준(연)IoT커넥티비티표준Task(jiny.chun@lge.com)" w:date="2022-08-24T09:08:00Z">
          <w:pPr>
            <w:widowControl w:val="0"/>
            <w:numPr>
              <w:numId w:val="49"/>
            </w:numPr>
            <w:tabs>
              <w:tab w:val="left" w:pos="1276"/>
            </w:tabs>
            <w:kinsoku w:val="0"/>
            <w:overflowPunct w:val="0"/>
            <w:autoSpaceDE w:val="0"/>
            <w:autoSpaceDN w:val="0"/>
            <w:adjustRightInd w:val="0"/>
            <w:spacing w:before="66" w:line="249" w:lineRule="auto"/>
            <w:ind w:left="851" w:right="996" w:hanging="400"/>
            <w:jc w:val="both"/>
          </w:pPr>
        </w:pPrChange>
      </w:pPr>
      <w:ins w:id="83" w:author="천진영/책임연구원/ICT기술센터 C&amp;M표준(연)IoT커넥티비티표준Task(jiny.chun@lge.com)" w:date="2022-08-24T09:09:00Z">
        <w:r w:rsidRPr="00005062">
          <w:rPr>
            <w:rFonts w:eastAsia="맑은 고딕"/>
            <w:color w:val="92D050"/>
            <w:sz w:val="20"/>
            <w:lang w:val="en-US" w:eastAsia="ko-KR"/>
          </w:rPr>
          <w:t>(#11894)(</w:t>
        </w:r>
      </w:ins>
      <w:ins w:id="84" w:author="천진영/책임연구원/ICT기술센터 C&amp;M표준(연)IoT커넥티비티표준Task(jiny.chun@lge.com)" w:date="2022-08-24T09:11:00Z">
        <w:r w:rsidRPr="00005062">
          <w:rPr>
            <w:rFonts w:eastAsia="맑은 고딕"/>
            <w:color w:val="92D050"/>
            <w:sz w:val="20"/>
            <w:lang w:val="en-US" w:eastAsia="ko-KR"/>
          </w:rPr>
          <w:t>#11895)</w:t>
        </w:r>
      </w:ins>
      <w:ins w:id="85" w:author="천진영/책임연구원/ICT기술센터 C&amp;M표준(연)IoT커넥티비티표준Task(jiny.chun@lge.com)" w:date="2022-08-24T09:13:00Z">
        <w:r w:rsidRPr="00005062">
          <w:rPr>
            <w:rFonts w:eastAsia="맑은 고딕"/>
            <w:color w:val="92D050"/>
            <w:sz w:val="20"/>
            <w:lang w:val="en-US" w:eastAsia="ko-KR"/>
          </w:rPr>
          <w:t>(#12049)</w:t>
        </w:r>
      </w:ins>
      <w:ins w:id="86" w:author="천진영/책임연구원/ICT기술센터 C&amp;M표준(연)IoT커넥티비티표준Task(jiny.chun@lge.com)" w:date="2022-08-24T09:14:00Z">
        <w:r w:rsidRPr="00005062">
          <w:rPr>
            <w:rFonts w:eastAsia="맑은 고딕"/>
            <w:color w:val="92D050"/>
            <w:sz w:val="20"/>
            <w:lang w:val="en-US" w:eastAsia="ko-KR"/>
          </w:rPr>
          <w:t>(#10792</w:t>
        </w:r>
      </w:ins>
      <w:ins w:id="87" w:author="천진영/책임연구원/ICT기술센터 C&amp;M표준(연)IoT커넥티비티표준Task(jiny.chun@lge.com)" w:date="2022-08-24T09:16:00Z">
        <w:r w:rsidRPr="00005062">
          <w:rPr>
            <w:rFonts w:eastAsia="맑은 고딕"/>
            <w:color w:val="92D050"/>
            <w:sz w:val="20"/>
            <w:lang w:val="en-US" w:eastAsia="ko-KR"/>
          </w:rPr>
          <w:t>)(#10795)(#11490</w:t>
        </w:r>
      </w:ins>
      <w:ins w:id="88" w:author="천진영/책임연구원/ICT기술센터 C&amp;M표준(연)IoT커넥티비티표준Task(jiny.chun@lge.com)" w:date="2022-08-24T09:14:00Z">
        <w:r w:rsidRPr="00005062">
          <w:rPr>
            <w:rFonts w:eastAsia="맑은 고딕"/>
            <w:color w:val="92D050"/>
            <w:sz w:val="20"/>
            <w:lang w:val="en-US" w:eastAsia="ko-KR"/>
          </w:rPr>
          <w:t>)</w:t>
        </w:r>
      </w:ins>
      <w:commentRangeStart w:id="89"/>
      <w:r w:rsidR="006D13A1" w:rsidRPr="006D13A1">
        <w:rPr>
          <w:rFonts w:eastAsia="맑은 고딕"/>
          <w:sz w:val="20"/>
          <w:lang w:val="en-US" w:eastAsia="ko-KR"/>
        </w:rPr>
        <w:t>When</w:t>
      </w:r>
      <w:commentRangeEnd w:id="89"/>
      <w:r w:rsidR="00AE3F39">
        <w:rPr>
          <w:rStyle w:val="a9"/>
        </w:rPr>
        <w:commentReference w:id="89"/>
      </w:r>
      <w:r w:rsidR="006D13A1" w:rsidRPr="006D13A1">
        <w:rPr>
          <w:rFonts w:eastAsia="맑은 고딕"/>
          <w:sz w:val="20"/>
          <w:lang w:val="en-US" w:eastAsia="ko-KR"/>
        </w:rPr>
        <w:t xml:space="preserve"> the bandwidth of the PPDU carrying the EHT NDP Announcement frame is equal to 320</w:t>
      </w:r>
      <w:r w:rsidR="006D13A1" w:rsidRPr="006D13A1">
        <w:rPr>
          <w:rFonts w:eastAsia="맑은 고딕"/>
          <w:spacing w:val="-2"/>
          <w:sz w:val="20"/>
          <w:lang w:val="en-US" w:eastAsia="ko-KR"/>
        </w:rPr>
        <w:t xml:space="preserve"> </w:t>
      </w:r>
      <w:r w:rsidR="006D13A1" w:rsidRPr="006D13A1">
        <w:rPr>
          <w:rFonts w:eastAsia="맑은 고딕"/>
          <w:sz w:val="20"/>
          <w:lang w:val="en-US" w:eastAsia="ko-KR"/>
        </w:rPr>
        <w:t>M</w:t>
      </w:r>
      <w:r w:rsidR="006A4072">
        <w:rPr>
          <w:rFonts w:eastAsia="맑은 고딕"/>
          <w:sz w:val="20"/>
          <w:lang w:val="en-US" w:eastAsia="ko-KR"/>
        </w:rPr>
        <w:t>Hz</w:t>
      </w:r>
      <w:r w:rsidR="006D13A1" w:rsidRPr="006D13A1">
        <w:rPr>
          <w:rFonts w:eastAsia="맑은 고딕"/>
          <w:sz w:val="20"/>
          <w:lang w:val="en-US" w:eastAsia="ko-KR"/>
        </w:rPr>
        <w:t>, set</w:t>
      </w:r>
      <w:r w:rsidR="006D13A1" w:rsidRPr="006D13A1">
        <w:rPr>
          <w:rFonts w:eastAsia="맑은 고딕"/>
          <w:spacing w:val="-1"/>
          <w:sz w:val="20"/>
          <w:lang w:val="en-US" w:eastAsia="ko-KR"/>
        </w:rPr>
        <w:t xml:space="preserve"> </w:t>
      </w:r>
      <w:r w:rsidR="006D13A1" w:rsidRPr="006D13A1">
        <w:rPr>
          <w:rFonts w:eastAsia="맑은 고딕"/>
          <w:sz w:val="20"/>
          <w:lang w:val="en-US" w:eastAsia="ko-KR"/>
        </w:rPr>
        <w:t>the</w:t>
      </w:r>
      <w:r w:rsidR="006D13A1" w:rsidRPr="006D13A1">
        <w:rPr>
          <w:rFonts w:eastAsia="맑은 고딕"/>
          <w:spacing w:val="-1"/>
          <w:sz w:val="20"/>
          <w:lang w:val="en-US" w:eastAsia="ko-KR"/>
        </w:rPr>
        <w:t xml:space="preserve"> </w:t>
      </w:r>
      <w:r w:rsidR="006D13A1" w:rsidRPr="006D13A1">
        <w:rPr>
          <w:rFonts w:eastAsia="맑은 고딕"/>
          <w:sz w:val="20"/>
          <w:lang w:val="en-US" w:eastAsia="ko-KR"/>
        </w:rPr>
        <w:t>Resolution</w:t>
      </w:r>
      <w:r w:rsidR="006D13A1" w:rsidRPr="006D13A1">
        <w:rPr>
          <w:rFonts w:eastAsia="맑은 고딕"/>
          <w:spacing w:val="-1"/>
          <w:sz w:val="20"/>
          <w:lang w:val="en-US" w:eastAsia="ko-KR"/>
        </w:rPr>
        <w:t xml:space="preserve"> </w:t>
      </w:r>
      <w:r w:rsidR="006D13A1" w:rsidRPr="006D13A1">
        <w:rPr>
          <w:rFonts w:eastAsia="맑은 고딕"/>
          <w:sz w:val="20"/>
          <w:lang w:val="en-US" w:eastAsia="ko-KR"/>
        </w:rPr>
        <w:t>bit</w:t>
      </w:r>
      <w:r w:rsidR="006D13A1" w:rsidRPr="006D13A1">
        <w:rPr>
          <w:rFonts w:eastAsia="맑은 고딕"/>
          <w:spacing w:val="-1"/>
          <w:sz w:val="20"/>
          <w:lang w:val="en-US" w:eastAsia="ko-KR"/>
        </w:rPr>
        <w:t xml:space="preserve"> </w:t>
      </w:r>
      <w:r w:rsidR="006D13A1" w:rsidRPr="006D13A1">
        <w:rPr>
          <w:rFonts w:eastAsia="맑은 고딕"/>
          <w:sz w:val="20"/>
          <w:lang w:val="en-US" w:eastAsia="ko-KR"/>
        </w:rPr>
        <w:t>B0</w:t>
      </w:r>
      <w:r w:rsidR="006D13A1" w:rsidRPr="006D13A1">
        <w:rPr>
          <w:rFonts w:eastAsia="맑은 고딕"/>
          <w:spacing w:val="-1"/>
          <w:sz w:val="20"/>
          <w:lang w:val="en-US" w:eastAsia="ko-KR"/>
        </w:rPr>
        <w:t xml:space="preserve"> </w:t>
      </w:r>
      <w:r w:rsidR="006D13A1" w:rsidRPr="006D13A1">
        <w:rPr>
          <w:rFonts w:eastAsia="맑은 고딕"/>
          <w:sz w:val="20"/>
          <w:lang w:val="en-US" w:eastAsia="ko-KR"/>
        </w:rPr>
        <w:t>to</w:t>
      </w:r>
      <w:r w:rsidR="006D13A1" w:rsidRPr="006D13A1">
        <w:rPr>
          <w:rFonts w:eastAsia="맑은 고딕"/>
          <w:spacing w:val="-1"/>
          <w:sz w:val="20"/>
          <w:lang w:val="en-US" w:eastAsia="ko-KR"/>
        </w:rPr>
        <w:t xml:space="preserve"> </w:t>
      </w:r>
      <w:r w:rsidR="006D13A1" w:rsidRPr="006D13A1">
        <w:rPr>
          <w:rFonts w:eastAsia="맑은 고딕"/>
          <w:sz w:val="20"/>
          <w:lang w:val="en-US" w:eastAsia="ko-KR"/>
        </w:rPr>
        <w:t>1 to</w:t>
      </w:r>
      <w:r w:rsidR="006D13A1" w:rsidRPr="006D13A1">
        <w:rPr>
          <w:rFonts w:eastAsia="맑은 고딕"/>
          <w:spacing w:val="-1"/>
          <w:sz w:val="20"/>
          <w:lang w:val="en-US" w:eastAsia="ko-KR"/>
        </w:rPr>
        <w:t xml:space="preserve"> </w:t>
      </w:r>
      <w:r w:rsidR="006D13A1" w:rsidRPr="006D13A1">
        <w:rPr>
          <w:rFonts w:eastAsia="맑은 고딕"/>
          <w:sz w:val="20"/>
          <w:lang w:val="en-US" w:eastAsia="ko-KR"/>
        </w:rPr>
        <w:t>indicate</w:t>
      </w:r>
      <w:r w:rsidR="006D13A1" w:rsidRPr="006D13A1">
        <w:rPr>
          <w:rFonts w:eastAsia="맑은 고딕"/>
          <w:spacing w:val="-1"/>
          <w:sz w:val="20"/>
          <w:lang w:val="en-US" w:eastAsia="ko-KR"/>
        </w:rPr>
        <w:t xml:space="preserve"> </w:t>
      </w:r>
      <w:r w:rsidR="006D13A1" w:rsidRPr="006D13A1">
        <w:rPr>
          <w:rFonts w:eastAsia="맑은 고딕"/>
          <w:sz w:val="20"/>
          <w:lang w:val="en-US" w:eastAsia="ko-KR"/>
        </w:rPr>
        <w:t>a</w:t>
      </w:r>
      <w:r w:rsidR="006D13A1" w:rsidRPr="006D13A1">
        <w:rPr>
          <w:rFonts w:eastAsia="맑은 고딕"/>
          <w:spacing w:val="-1"/>
          <w:sz w:val="20"/>
          <w:lang w:val="en-US" w:eastAsia="ko-KR"/>
        </w:rPr>
        <w:t xml:space="preserve"> </w:t>
      </w:r>
      <w:r w:rsidR="006D13A1" w:rsidRPr="006D13A1">
        <w:rPr>
          <w:rFonts w:eastAsia="맑은 고딕"/>
          <w:sz w:val="20"/>
          <w:lang w:val="en-US" w:eastAsia="ko-KR"/>
        </w:rPr>
        <w:t>resolution</w:t>
      </w:r>
      <w:r w:rsidR="006D13A1" w:rsidRPr="006D13A1">
        <w:rPr>
          <w:rFonts w:eastAsia="맑은 고딕"/>
          <w:spacing w:val="-1"/>
          <w:sz w:val="20"/>
          <w:lang w:val="en-US" w:eastAsia="ko-KR"/>
        </w:rPr>
        <w:t xml:space="preserve"> </w:t>
      </w:r>
      <w:r w:rsidR="006D13A1" w:rsidRPr="006D13A1">
        <w:rPr>
          <w:rFonts w:eastAsia="맑은 고딕"/>
          <w:sz w:val="20"/>
          <w:lang w:val="en-US" w:eastAsia="ko-KR"/>
        </w:rPr>
        <w:t>of</w:t>
      </w:r>
      <w:r w:rsidR="006D13A1" w:rsidRPr="006D13A1">
        <w:rPr>
          <w:rFonts w:eastAsia="맑은 고딕"/>
          <w:spacing w:val="-1"/>
          <w:sz w:val="20"/>
          <w:lang w:val="en-US" w:eastAsia="ko-KR"/>
        </w:rPr>
        <w:t xml:space="preserve"> </w:t>
      </w:r>
      <w:r w:rsidR="006D13A1" w:rsidRPr="006D13A1">
        <w:rPr>
          <w:rFonts w:eastAsia="맑은 고딕"/>
          <w:sz w:val="20"/>
          <w:lang w:val="en-US" w:eastAsia="ko-KR"/>
        </w:rPr>
        <w:t>40</w:t>
      </w:r>
      <w:r w:rsidR="006D13A1" w:rsidRPr="006D13A1">
        <w:rPr>
          <w:rFonts w:eastAsia="맑은 고딕"/>
          <w:spacing w:val="-2"/>
          <w:sz w:val="20"/>
          <w:lang w:val="en-US" w:eastAsia="ko-KR"/>
        </w:rPr>
        <w:t xml:space="preserve"> </w:t>
      </w:r>
      <w:proofErr w:type="spellStart"/>
      <w:r w:rsidR="006D13A1" w:rsidRPr="006D13A1">
        <w:rPr>
          <w:rFonts w:eastAsia="맑은 고딕"/>
          <w:sz w:val="20"/>
          <w:lang w:val="en-US" w:eastAsia="ko-KR"/>
        </w:rPr>
        <w:t>M</w:t>
      </w:r>
      <w:r w:rsidR="006A4072">
        <w:rPr>
          <w:rFonts w:eastAsia="맑은 고딕"/>
          <w:sz w:val="20"/>
          <w:lang w:val="en-US" w:eastAsia="ko-KR"/>
        </w:rPr>
        <w:t>Hz</w:t>
      </w:r>
      <w:r w:rsidR="006D13A1" w:rsidRPr="006D13A1">
        <w:rPr>
          <w:rFonts w:eastAsia="맑은 고딕"/>
          <w:sz w:val="20"/>
          <w:lang w:val="en-US" w:eastAsia="ko-KR"/>
        </w:rPr>
        <w:t>.</w:t>
      </w:r>
      <w:proofErr w:type="spellEnd"/>
      <w:r w:rsidR="006D13A1" w:rsidRPr="006D13A1">
        <w:rPr>
          <w:rFonts w:eastAsia="맑은 고딕"/>
          <w:spacing w:val="-1"/>
          <w:sz w:val="20"/>
          <w:lang w:val="en-US" w:eastAsia="ko-KR"/>
        </w:rPr>
        <w:t xml:space="preserve"> </w:t>
      </w:r>
      <w:r w:rsidR="006D13A1" w:rsidRPr="006D13A1">
        <w:rPr>
          <w:rFonts w:eastAsia="맑은 고딕"/>
          <w:sz w:val="20"/>
          <w:lang w:val="en-US" w:eastAsia="ko-KR"/>
        </w:rPr>
        <w:t>If</w:t>
      </w:r>
      <w:r w:rsidR="006D13A1" w:rsidRPr="006D13A1">
        <w:rPr>
          <w:rFonts w:eastAsia="맑은 고딕"/>
          <w:spacing w:val="-1"/>
          <w:sz w:val="20"/>
          <w:lang w:val="en-US" w:eastAsia="ko-KR"/>
        </w:rPr>
        <w:t xml:space="preserve"> </w:t>
      </w:r>
      <w:r w:rsidR="006D13A1" w:rsidRPr="006D13A1">
        <w:rPr>
          <w:rFonts w:eastAsia="맑은 고딕"/>
          <w:sz w:val="20"/>
          <w:lang w:val="en-US" w:eastAsia="ko-KR"/>
        </w:rPr>
        <w:t>B1</w:t>
      </w:r>
      <w:r w:rsidR="006D13A1" w:rsidRPr="006D13A1">
        <w:rPr>
          <w:rFonts w:eastAsia="맑은 고딕"/>
          <w:spacing w:val="-1"/>
          <w:sz w:val="20"/>
          <w:lang w:val="en-US" w:eastAsia="ko-KR"/>
        </w:rPr>
        <w:t xml:space="preserve"> </w:t>
      </w:r>
      <w:r w:rsidR="006D13A1" w:rsidRPr="006D13A1">
        <w:rPr>
          <w:rFonts w:eastAsia="맑은 고딕"/>
          <w:sz w:val="20"/>
          <w:lang w:val="en-US" w:eastAsia="ko-KR"/>
        </w:rPr>
        <w:t>and</w:t>
      </w:r>
      <w:r w:rsidR="006D13A1" w:rsidRPr="006D13A1">
        <w:rPr>
          <w:rFonts w:eastAsia="맑은 고딕"/>
          <w:spacing w:val="-1"/>
          <w:sz w:val="20"/>
          <w:lang w:val="en-US" w:eastAsia="ko-KR"/>
        </w:rPr>
        <w:t xml:space="preserve"> </w:t>
      </w:r>
      <w:r w:rsidR="006D13A1" w:rsidRPr="006D13A1">
        <w:rPr>
          <w:rFonts w:eastAsia="맑은 고딕"/>
          <w:sz w:val="20"/>
          <w:lang w:val="en-US" w:eastAsia="ko-KR"/>
        </w:rPr>
        <w:t>B2</w:t>
      </w:r>
      <w:r w:rsidR="006D13A1" w:rsidRPr="006D13A1">
        <w:rPr>
          <w:rFonts w:eastAsia="맑은 고딕"/>
          <w:spacing w:val="-1"/>
          <w:sz w:val="20"/>
          <w:lang w:val="en-US" w:eastAsia="ko-KR"/>
        </w:rPr>
        <w:t xml:space="preserve"> </w:t>
      </w:r>
      <w:r w:rsidR="006D13A1" w:rsidRPr="006D13A1">
        <w:rPr>
          <w:rFonts w:eastAsia="맑은 고딕"/>
          <w:sz w:val="20"/>
          <w:lang w:val="en-US" w:eastAsia="ko-KR"/>
        </w:rPr>
        <w:t>are</w:t>
      </w:r>
      <w:r w:rsidR="006D13A1" w:rsidRPr="006D13A1">
        <w:rPr>
          <w:rFonts w:eastAsia="맑은 고딕"/>
          <w:spacing w:val="-1"/>
          <w:sz w:val="20"/>
          <w:lang w:val="en-US" w:eastAsia="ko-KR"/>
        </w:rPr>
        <w:t xml:space="preserve"> </w:t>
      </w:r>
      <w:r w:rsidR="006D13A1" w:rsidRPr="006D13A1">
        <w:rPr>
          <w:rFonts w:eastAsia="맑은 고딕"/>
          <w:sz w:val="20"/>
          <w:lang w:val="en-US" w:eastAsia="ko-KR"/>
        </w:rPr>
        <w:t>both</w:t>
      </w:r>
      <w:r w:rsidR="006D13A1" w:rsidRPr="006D13A1">
        <w:rPr>
          <w:rFonts w:eastAsia="맑은 고딕"/>
          <w:spacing w:val="-1"/>
          <w:sz w:val="20"/>
          <w:lang w:val="en-US" w:eastAsia="ko-KR"/>
        </w:rPr>
        <w:t xml:space="preserve"> </w:t>
      </w:r>
      <w:r w:rsidR="006D13A1" w:rsidRPr="006D13A1">
        <w:rPr>
          <w:rFonts w:eastAsia="맑은 고딕"/>
          <w:sz w:val="20"/>
          <w:lang w:val="en-US" w:eastAsia="ko-KR"/>
        </w:rPr>
        <w:t>set</w:t>
      </w:r>
      <w:r w:rsidR="006D13A1" w:rsidRPr="006D13A1">
        <w:rPr>
          <w:rFonts w:eastAsia="맑은 고딕"/>
          <w:spacing w:val="-1"/>
          <w:sz w:val="20"/>
          <w:lang w:val="en-US" w:eastAsia="ko-KR"/>
        </w:rPr>
        <w:t xml:space="preserve"> </w:t>
      </w:r>
      <w:r w:rsidR="006D13A1" w:rsidRPr="006D13A1">
        <w:rPr>
          <w:rFonts w:eastAsia="맑은 고딕"/>
          <w:sz w:val="20"/>
          <w:lang w:val="en-US" w:eastAsia="ko-KR"/>
        </w:rPr>
        <w:t>to</w:t>
      </w:r>
      <w:r w:rsidR="006D13A1" w:rsidRPr="006D13A1">
        <w:rPr>
          <w:rFonts w:eastAsia="맑은 고딕"/>
          <w:spacing w:val="-1"/>
          <w:sz w:val="20"/>
          <w:lang w:val="en-US" w:eastAsia="ko-KR"/>
        </w:rPr>
        <w:t xml:space="preserve"> </w:t>
      </w:r>
      <w:r w:rsidR="006D13A1" w:rsidRPr="006D13A1">
        <w:rPr>
          <w:rFonts w:eastAsia="맑은 고딕"/>
          <w:sz w:val="20"/>
          <w:lang w:val="en-US" w:eastAsia="ko-KR"/>
        </w:rPr>
        <w:t>1,</w:t>
      </w:r>
      <w:r w:rsidR="006D13A1" w:rsidRPr="006D13A1">
        <w:rPr>
          <w:rFonts w:eastAsia="맑은 고딕"/>
          <w:spacing w:val="-1"/>
          <w:sz w:val="20"/>
          <w:lang w:val="en-US" w:eastAsia="ko-KR"/>
        </w:rPr>
        <w:t xml:space="preserve"> </w:t>
      </w:r>
      <w:r w:rsidR="006D13A1" w:rsidRPr="006D13A1">
        <w:rPr>
          <w:rFonts w:eastAsia="맑은 고딕"/>
          <w:sz w:val="20"/>
          <w:lang w:val="en-US" w:eastAsia="ko-KR"/>
        </w:rPr>
        <w:t>it</w:t>
      </w:r>
      <w:r w:rsidR="006D13A1" w:rsidRPr="006D13A1">
        <w:rPr>
          <w:rFonts w:eastAsia="맑은 고딕"/>
          <w:spacing w:val="-1"/>
          <w:sz w:val="20"/>
          <w:lang w:val="en-US" w:eastAsia="ko-KR"/>
        </w:rPr>
        <w:t xml:space="preserve"> </w:t>
      </w:r>
      <w:proofErr w:type="spellStart"/>
      <w:r w:rsidR="006D13A1" w:rsidRPr="006D13A1">
        <w:rPr>
          <w:rFonts w:eastAsia="맑은 고딕"/>
          <w:sz w:val="20"/>
          <w:lang w:val="en-US" w:eastAsia="ko-KR"/>
        </w:rPr>
        <w:t>indi</w:t>
      </w:r>
      <w:proofErr w:type="spellEnd"/>
      <w:r w:rsidR="006D13A1" w:rsidRPr="006D13A1">
        <w:rPr>
          <w:rFonts w:eastAsia="맑은 고딕"/>
          <w:sz w:val="20"/>
          <w:lang w:val="en-US" w:eastAsia="ko-KR"/>
        </w:rPr>
        <w:t xml:space="preserve">- </w:t>
      </w:r>
      <w:proofErr w:type="spellStart"/>
      <w:r w:rsidR="006D13A1" w:rsidRPr="006D13A1">
        <w:rPr>
          <w:rFonts w:eastAsia="맑은 고딕"/>
          <w:sz w:val="20"/>
          <w:lang w:val="en-US" w:eastAsia="ko-KR"/>
        </w:rPr>
        <w:t>cates</w:t>
      </w:r>
      <w:proofErr w:type="spellEnd"/>
      <w:r w:rsidR="006D13A1" w:rsidRPr="006D13A1">
        <w:rPr>
          <w:rFonts w:eastAsia="맑은 고딕"/>
          <w:sz w:val="20"/>
          <w:lang w:val="en-US" w:eastAsia="ko-KR"/>
        </w:rPr>
        <w:t xml:space="preserve"> the feedback request on the </w:t>
      </w:r>
      <w:ins w:id="90" w:author="천진영/책임연구원/ICT기술센터 C&amp;M표준(연)IoT커넥티비티표준Task(jiny.chun@lge.com)" w:date="2022-08-24T08:46:00Z">
        <w:r w:rsidR="00DC0842" w:rsidRPr="00D9316B">
          <w:rPr>
            <w:rFonts w:eastAsia="맑은 고딕"/>
            <w:color w:val="92D050"/>
            <w:spacing w:val="-2"/>
            <w:sz w:val="20"/>
            <w:lang w:val="en-US" w:eastAsia="ko-KR"/>
          </w:rPr>
          <w:t>(#</w:t>
        </w:r>
      </w:ins>
      <w:ins w:id="91" w:author="천진영/책임연구원/ICT기술센터 C&amp;M표준(연)IoT커넥티비티표준Task(jiny.chun@lge.com)" w:date="2022-08-24T09:17:00Z">
        <w:r>
          <w:rPr>
            <w:rFonts w:eastAsia="맑은 고딕"/>
            <w:color w:val="92D050"/>
            <w:spacing w:val="-2"/>
            <w:sz w:val="20"/>
            <w:lang w:val="en-US" w:eastAsia="ko-KR"/>
          </w:rPr>
          <w:t>11684</w:t>
        </w:r>
      </w:ins>
      <w:ins w:id="92" w:author="천진영/책임연구원/ICT기술센터 C&amp;M표준(연)IoT커넥티비티표준Task(jiny.chun@lge.com)" w:date="2022-08-24T08:46:00Z">
        <w:r w:rsidR="00DC0842" w:rsidRPr="00D9316B">
          <w:rPr>
            <w:rFonts w:eastAsia="맑은 고딕"/>
            <w:color w:val="92D050"/>
            <w:spacing w:val="-2"/>
            <w:sz w:val="20"/>
            <w:lang w:val="en-US" w:eastAsia="ko-KR"/>
          </w:rPr>
          <w:t>)</w:t>
        </w:r>
      </w:ins>
      <w:del w:id="93" w:author="천진영/책임연구원/ICT기술센터 C&amp;M표준(연)IoT커넥티비티표준Task(jiny.chun@lge.com)" w:date="2022-08-24T08:46:00Z">
        <w:r w:rsidR="006D13A1" w:rsidRPr="006D13A1" w:rsidDel="00DC0842">
          <w:rPr>
            <w:rFonts w:eastAsia="맑은 고딕"/>
            <w:sz w:val="20"/>
            <w:lang w:val="en-US" w:eastAsia="ko-KR"/>
          </w:rPr>
          <w:delText>first</w:delText>
        </w:r>
      </w:del>
      <w:ins w:id="94" w:author="천진영/책임연구원/ICT기술센터 C&amp;M표준(연)IoT커넥티비티표준Task(jiny.chun@lge.com)" w:date="2022-08-24T08:46:00Z">
        <w:r w:rsidR="00DC0842" w:rsidRPr="00A21EBE">
          <w:rPr>
            <w:rFonts w:eastAsia="맑은 고딕"/>
            <w:sz w:val="20"/>
            <w:u w:val="single"/>
            <w:lang w:val="en-US" w:eastAsia="ko-KR"/>
          </w:rPr>
          <w:t>lowest</w:t>
        </w:r>
      </w:ins>
      <w:r w:rsidR="006D13A1" w:rsidRPr="006D13A1">
        <w:rPr>
          <w:rFonts w:eastAsia="맑은 고딕"/>
          <w:sz w:val="20"/>
          <w:lang w:val="en-US" w:eastAsia="ko-KR"/>
        </w:rPr>
        <w:t xml:space="preserve"> 996-tone RU, otherwise B1 and B2 indicate the request of feedback</w:t>
      </w:r>
      <w:r w:rsidR="006D13A1" w:rsidRPr="006D13A1">
        <w:rPr>
          <w:rFonts w:eastAsia="맑은 고딕"/>
          <w:spacing w:val="19"/>
          <w:sz w:val="20"/>
          <w:lang w:val="en-US" w:eastAsia="ko-KR"/>
        </w:rPr>
        <w:t xml:space="preserve"> </w:t>
      </w:r>
      <w:r w:rsidR="006D13A1" w:rsidRPr="006D13A1">
        <w:rPr>
          <w:rFonts w:eastAsia="맑은 고딕"/>
          <w:sz w:val="20"/>
          <w:lang w:val="en-US" w:eastAsia="ko-KR"/>
        </w:rPr>
        <w:t>on</w:t>
      </w:r>
      <w:r w:rsidR="006D13A1" w:rsidRPr="006D13A1">
        <w:rPr>
          <w:rFonts w:eastAsia="맑은 고딕"/>
          <w:spacing w:val="19"/>
          <w:sz w:val="20"/>
          <w:lang w:val="en-US" w:eastAsia="ko-KR"/>
        </w:rPr>
        <w:t xml:space="preserve"> </w:t>
      </w:r>
      <w:r w:rsidR="006D13A1" w:rsidRPr="006D13A1">
        <w:rPr>
          <w:rFonts w:eastAsia="맑은 고딕"/>
          <w:sz w:val="20"/>
          <w:lang w:val="en-US" w:eastAsia="ko-KR"/>
        </w:rPr>
        <w:t>each</w:t>
      </w:r>
      <w:r w:rsidR="006D13A1" w:rsidRPr="006D13A1">
        <w:rPr>
          <w:rFonts w:eastAsia="맑은 고딕"/>
          <w:spacing w:val="19"/>
          <w:sz w:val="20"/>
          <w:lang w:val="en-US" w:eastAsia="ko-KR"/>
        </w:rPr>
        <w:t xml:space="preserve"> </w:t>
      </w:r>
      <w:r w:rsidR="006D13A1" w:rsidRPr="006D13A1">
        <w:rPr>
          <w:rFonts w:eastAsia="맑은 고딕"/>
          <w:sz w:val="20"/>
          <w:lang w:val="en-US" w:eastAsia="ko-KR"/>
        </w:rPr>
        <w:t>of</w:t>
      </w:r>
      <w:r w:rsidR="006D13A1" w:rsidRPr="006D13A1">
        <w:rPr>
          <w:rFonts w:eastAsia="맑은 고딕"/>
          <w:spacing w:val="18"/>
          <w:sz w:val="20"/>
          <w:lang w:val="en-US" w:eastAsia="ko-KR"/>
        </w:rPr>
        <w:t xml:space="preserve"> </w:t>
      </w:r>
      <w:r w:rsidR="006D13A1" w:rsidRPr="006D13A1">
        <w:rPr>
          <w:rFonts w:eastAsia="맑은 고딕"/>
          <w:sz w:val="20"/>
          <w:lang w:val="en-US" w:eastAsia="ko-KR"/>
        </w:rPr>
        <w:t>the</w:t>
      </w:r>
      <w:r w:rsidR="006D13A1" w:rsidRPr="006D13A1">
        <w:rPr>
          <w:rFonts w:eastAsia="맑은 고딕"/>
          <w:spacing w:val="19"/>
          <w:sz w:val="20"/>
          <w:lang w:val="en-US" w:eastAsia="ko-KR"/>
        </w:rPr>
        <w:t xml:space="preserve"> </w:t>
      </w:r>
      <w:r w:rsidR="006D13A1" w:rsidRPr="006D13A1">
        <w:rPr>
          <w:rFonts w:eastAsia="맑은 고딕"/>
          <w:sz w:val="20"/>
          <w:lang w:val="en-US" w:eastAsia="ko-KR"/>
        </w:rPr>
        <w:t>two</w:t>
      </w:r>
      <w:r w:rsidR="006D13A1" w:rsidRPr="006D13A1">
        <w:rPr>
          <w:rFonts w:eastAsia="맑은 고딕"/>
          <w:spacing w:val="19"/>
          <w:sz w:val="20"/>
          <w:lang w:val="en-US" w:eastAsia="ko-KR"/>
        </w:rPr>
        <w:t xml:space="preserve"> </w:t>
      </w:r>
      <w:r w:rsidR="006D13A1" w:rsidRPr="006D13A1">
        <w:rPr>
          <w:rFonts w:eastAsia="맑은 고딕"/>
          <w:sz w:val="20"/>
          <w:lang w:val="en-US" w:eastAsia="ko-KR"/>
        </w:rPr>
        <w:t>484-tone</w:t>
      </w:r>
      <w:r w:rsidR="006D13A1" w:rsidRPr="006D13A1">
        <w:rPr>
          <w:rFonts w:eastAsia="맑은 고딕"/>
          <w:spacing w:val="19"/>
          <w:sz w:val="20"/>
          <w:lang w:val="en-US" w:eastAsia="ko-KR"/>
        </w:rPr>
        <w:t xml:space="preserve"> </w:t>
      </w:r>
      <w:r w:rsidR="006D13A1" w:rsidRPr="006D13A1">
        <w:rPr>
          <w:rFonts w:eastAsia="맑은 고딕"/>
          <w:sz w:val="20"/>
          <w:lang w:val="en-US" w:eastAsia="ko-KR"/>
        </w:rPr>
        <w:t>RUs</w:t>
      </w:r>
      <w:r w:rsidR="006D13A1" w:rsidRPr="006D13A1">
        <w:rPr>
          <w:rFonts w:eastAsia="맑은 고딕"/>
          <w:spacing w:val="19"/>
          <w:sz w:val="20"/>
          <w:lang w:val="en-US" w:eastAsia="ko-KR"/>
        </w:rPr>
        <w:t xml:space="preserve"> </w:t>
      </w:r>
      <w:r w:rsidR="006D13A1" w:rsidRPr="006D13A1">
        <w:rPr>
          <w:rFonts w:eastAsia="맑은 고딕"/>
          <w:sz w:val="20"/>
          <w:lang w:val="en-US" w:eastAsia="ko-KR"/>
        </w:rPr>
        <w:t>from</w:t>
      </w:r>
      <w:r w:rsidR="006D13A1" w:rsidRPr="006D13A1">
        <w:rPr>
          <w:rFonts w:eastAsia="맑은 고딕"/>
          <w:spacing w:val="18"/>
          <w:sz w:val="20"/>
          <w:lang w:val="en-US" w:eastAsia="ko-KR"/>
        </w:rPr>
        <w:t xml:space="preserve"> </w:t>
      </w:r>
      <w:r w:rsidR="006D13A1" w:rsidRPr="006D13A1">
        <w:rPr>
          <w:rFonts w:eastAsia="맑은 고딕"/>
          <w:sz w:val="20"/>
          <w:lang w:val="en-US" w:eastAsia="ko-KR"/>
        </w:rPr>
        <w:t>lower</w:t>
      </w:r>
      <w:r w:rsidR="006D13A1" w:rsidRPr="006D13A1">
        <w:rPr>
          <w:rFonts w:eastAsia="맑은 고딕"/>
          <w:spacing w:val="18"/>
          <w:sz w:val="20"/>
          <w:lang w:val="en-US" w:eastAsia="ko-KR"/>
        </w:rPr>
        <w:t xml:space="preserve"> </w:t>
      </w:r>
      <w:r w:rsidR="006D13A1" w:rsidRPr="006D13A1">
        <w:rPr>
          <w:rFonts w:eastAsia="맑은 고딕"/>
          <w:sz w:val="20"/>
          <w:lang w:val="en-US" w:eastAsia="ko-KR"/>
        </w:rPr>
        <w:t>frequency</w:t>
      </w:r>
      <w:r w:rsidR="006D13A1" w:rsidRPr="006D13A1">
        <w:rPr>
          <w:rFonts w:eastAsia="맑은 고딕"/>
          <w:spacing w:val="19"/>
          <w:sz w:val="20"/>
          <w:lang w:val="en-US" w:eastAsia="ko-KR"/>
        </w:rPr>
        <w:t xml:space="preserve"> </w:t>
      </w:r>
      <w:r w:rsidR="006D13A1" w:rsidRPr="006D13A1">
        <w:rPr>
          <w:rFonts w:eastAsia="맑은 고딕"/>
          <w:sz w:val="20"/>
          <w:lang w:val="en-US" w:eastAsia="ko-KR"/>
        </w:rPr>
        <w:t>to</w:t>
      </w:r>
      <w:r w:rsidR="006D13A1" w:rsidRPr="006D13A1">
        <w:rPr>
          <w:rFonts w:eastAsia="맑은 고딕"/>
          <w:spacing w:val="18"/>
          <w:sz w:val="20"/>
          <w:lang w:val="en-US" w:eastAsia="ko-KR"/>
        </w:rPr>
        <w:t xml:space="preserve"> </w:t>
      </w:r>
      <w:r w:rsidR="006D13A1" w:rsidRPr="006D13A1">
        <w:rPr>
          <w:rFonts w:eastAsia="맑은 고딕"/>
          <w:sz w:val="20"/>
          <w:lang w:val="en-US" w:eastAsia="ko-KR"/>
        </w:rPr>
        <w:t>higher</w:t>
      </w:r>
      <w:r w:rsidR="006D13A1" w:rsidRPr="006D13A1">
        <w:rPr>
          <w:rFonts w:eastAsia="맑은 고딕"/>
          <w:spacing w:val="19"/>
          <w:sz w:val="20"/>
          <w:lang w:val="en-US" w:eastAsia="ko-KR"/>
        </w:rPr>
        <w:t xml:space="preserve"> </w:t>
      </w:r>
      <w:r w:rsidR="006D13A1" w:rsidRPr="006D13A1">
        <w:rPr>
          <w:rFonts w:eastAsia="맑은 고딕"/>
          <w:sz w:val="20"/>
          <w:lang w:val="en-US" w:eastAsia="ko-KR"/>
        </w:rPr>
        <w:t>frequency</w:t>
      </w:r>
      <w:r w:rsidR="006D13A1" w:rsidRPr="006D13A1">
        <w:rPr>
          <w:rFonts w:eastAsia="맑은 고딕"/>
          <w:spacing w:val="18"/>
          <w:sz w:val="20"/>
          <w:lang w:val="en-US" w:eastAsia="ko-KR"/>
        </w:rPr>
        <w:t xml:space="preserve"> </w:t>
      </w:r>
      <w:r w:rsidR="006D13A1" w:rsidRPr="006D13A1">
        <w:rPr>
          <w:rFonts w:eastAsia="맑은 고딕"/>
          <w:sz w:val="20"/>
          <w:lang w:val="en-US" w:eastAsia="ko-KR"/>
        </w:rPr>
        <w:t>in</w:t>
      </w:r>
      <w:r w:rsidR="006D13A1" w:rsidRPr="006D13A1">
        <w:rPr>
          <w:rFonts w:eastAsia="맑은 고딕"/>
          <w:spacing w:val="18"/>
          <w:sz w:val="20"/>
          <w:lang w:val="en-US" w:eastAsia="ko-KR"/>
        </w:rPr>
        <w:t xml:space="preserve"> </w:t>
      </w:r>
      <w:r w:rsidR="006D13A1" w:rsidRPr="006D13A1">
        <w:rPr>
          <w:rFonts w:eastAsia="맑은 고딕"/>
          <w:sz w:val="20"/>
          <w:lang w:val="en-US" w:eastAsia="ko-KR"/>
        </w:rPr>
        <w:t>the</w:t>
      </w:r>
      <w:r w:rsidR="006D13A1" w:rsidRPr="006D13A1">
        <w:rPr>
          <w:rFonts w:eastAsia="맑은 고딕"/>
          <w:spacing w:val="19"/>
          <w:sz w:val="20"/>
          <w:lang w:val="en-US" w:eastAsia="ko-KR"/>
        </w:rPr>
        <w:t xml:space="preserve"> </w:t>
      </w:r>
      <w:ins w:id="95" w:author="천진영/책임연구원/ICT기술센터 C&amp;M표준(연)IoT커넥티비티표준Task(jiny.chun@lge.com)" w:date="2022-08-24T09:18:00Z">
        <w:r>
          <w:rPr>
            <w:rFonts w:eastAsia="맑은 고딕"/>
            <w:color w:val="92D050"/>
            <w:spacing w:val="-2"/>
            <w:sz w:val="20"/>
            <w:lang w:val="en-US" w:eastAsia="ko-KR"/>
          </w:rPr>
          <w:t>(#11685)</w:t>
        </w:r>
      </w:ins>
      <w:ins w:id="96" w:author="천진영/책임연구원/ICT기술센터 C&amp;M표준(연)IoT커넥티비티표준Task(jiny.chun@lge.com)" w:date="2022-08-24T08:46:00Z">
        <w:r w:rsidR="00C67201" w:rsidRPr="00D9316B">
          <w:rPr>
            <w:rFonts w:eastAsia="맑은 고딕"/>
            <w:color w:val="92D050"/>
            <w:spacing w:val="-2"/>
            <w:sz w:val="20"/>
            <w:lang w:val="en-US" w:eastAsia="ko-KR"/>
          </w:rPr>
          <w:t>(#</w:t>
        </w:r>
      </w:ins>
      <w:ins w:id="97" w:author="천진영/책임연구원/ICT기술센터 C&amp;M표준(연)IoT커넥티비티표준Task(jiny.chun@lge.com)" w:date="2022-08-24T09:17:00Z">
        <w:r w:rsidR="00C67201">
          <w:rPr>
            <w:rFonts w:eastAsia="맑은 고딕"/>
            <w:color w:val="92D050"/>
            <w:spacing w:val="-2"/>
            <w:sz w:val="20"/>
            <w:lang w:val="en-US" w:eastAsia="ko-KR"/>
          </w:rPr>
          <w:t>13726</w:t>
        </w:r>
      </w:ins>
      <w:ins w:id="98" w:author="천진영/책임연구원/ICT기술센터 C&amp;M표준(연)IoT커넥티비티표준Task(jiny.chun@lge.com)" w:date="2022-08-24T08:46:00Z">
        <w:r w:rsidR="00C67201" w:rsidRPr="00D9316B">
          <w:rPr>
            <w:rFonts w:eastAsia="맑은 고딕"/>
            <w:color w:val="92D050"/>
            <w:spacing w:val="-2"/>
            <w:sz w:val="20"/>
            <w:lang w:val="en-US" w:eastAsia="ko-KR"/>
          </w:rPr>
          <w:t>)</w:t>
        </w:r>
      </w:ins>
      <w:del w:id="99" w:author="천진영/책임연구원/ICT기술센터 C&amp;M표준(연)IoT커넥티비티표준Task(jiny.chun@lge.com)" w:date="2022-08-24T08:46:00Z">
        <w:r w:rsidR="006D13A1" w:rsidRPr="006D13A1" w:rsidDel="00DC0842">
          <w:rPr>
            <w:rFonts w:eastAsia="맑은 고딕"/>
            <w:sz w:val="20"/>
            <w:lang w:val="en-US" w:eastAsia="ko-KR"/>
          </w:rPr>
          <w:delText>first</w:delText>
        </w:r>
      </w:del>
      <w:ins w:id="100" w:author="천진영/책임연구원/ICT기술센터 C&amp;M표준(연)IoT커넥티비티표준Task(jiny.chun@lge.com)" w:date="2022-08-24T08:46:00Z">
        <w:r w:rsidR="00DC0842" w:rsidRPr="00A21EBE">
          <w:rPr>
            <w:rFonts w:eastAsia="맑은 고딕"/>
            <w:sz w:val="20"/>
            <w:u w:val="single"/>
            <w:lang w:val="en-US" w:eastAsia="ko-KR"/>
          </w:rPr>
          <w:t>lowest</w:t>
        </w:r>
      </w:ins>
      <w:r w:rsidR="006D13A1" w:rsidRPr="006D13A1">
        <w:rPr>
          <w:rFonts w:eastAsia="맑은 고딕"/>
          <w:sz w:val="20"/>
          <w:lang w:val="en-US" w:eastAsia="ko-KR"/>
        </w:rPr>
        <w:t xml:space="preserve"> 80</w:t>
      </w:r>
      <w:r w:rsidR="006D13A1" w:rsidRPr="006D13A1">
        <w:rPr>
          <w:rFonts w:eastAsia="맑은 고딕"/>
          <w:spacing w:val="-2"/>
          <w:sz w:val="20"/>
          <w:lang w:val="en-US" w:eastAsia="ko-KR"/>
        </w:rPr>
        <w:t xml:space="preserve"> </w:t>
      </w:r>
      <w:proofErr w:type="spellStart"/>
      <w:r w:rsidR="006D13A1" w:rsidRPr="006D13A1">
        <w:rPr>
          <w:rFonts w:eastAsia="맑은 고딕"/>
          <w:sz w:val="20"/>
          <w:lang w:val="en-US" w:eastAsia="ko-KR"/>
        </w:rPr>
        <w:t>M</w:t>
      </w:r>
      <w:r w:rsidR="006A4072">
        <w:rPr>
          <w:rFonts w:eastAsia="맑은 고딕"/>
          <w:sz w:val="20"/>
          <w:lang w:val="en-US" w:eastAsia="ko-KR"/>
        </w:rPr>
        <w:t>Hz</w:t>
      </w:r>
      <w:r w:rsidR="006D13A1" w:rsidRPr="006D13A1">
        <w:rPr>
          <w:rFonts w:eastAsia="맑은 고딕"/>
          <w:sz w:val="20"/>
          <w:lang w:val="en-US" w:eastAsia="ko-KR"/>
        </w:rPr>
        <w:t>.</w:t>
      </w:r>
      <w:proofErr w:type="spellEnd"/>
      <w:r w:rsidR="006D13A1" w:rsidRPr="006D13A1">
        <w:rPr>
          <w:rFonts w:eastAsia="맑은 고딕"/>
          <w:sz w:val="20"/>
          <w:lang w:val="en-US" w:eastAsia="ko-KR"/>
        </w:rPr>
        <w:t xml:space="preserve"> If B3 and B4 are both set to 1, it indicates the feedback request on the second </w:t>
      </w:r>
      <w:ins w:id="101" w:author="천진영/책임연구원/ICT기술센터 C&amp;M표준(연)IoT커넥티비티표준Task(jiny.chun@lge.com)" w:date="2022-08-24T08:47:00Z">
        <w:r w:rsidR="00DC0842" w:rsidRPr="00005062">
          <w:rPr>
            <w:rFonts w:eastAsia="맑은 고딕"/>
            <w:spacing w:val="-2"/>
            <w:sz w:val="20"/>
            <w:u w:val="single"/>
            <w:lang w:val="en-US" w:eastAsia="ko-KR"/>
          </w:rPr>
          <w:t>lowest</w:t>
        </w:r>
        <w:r w:rsidR="00DC0842" w:rsidRPr="00A21EBE">
          <w:rPr>
            <w:rFonts w:eastAsia="맑은 고딕"/>
            <w:color w:val="92D050"/>
            <w:spacing w:val="-2"/>
            <w:sz w:val="20"/>
            <w:u w:val="single"/>
            <w:lang w:val="en-US" w:eastAsia="ko-KR"/>
          </w:rPr>
          <w:t xml:space="preserve"> </w:t>
        </w:r>
      </w:ins>
      <w:r w:rsidR="006D13A1" w:rsidRPr="006D13A1">
        <w:rPr>
          <w:rFonts w:eastAsia="맑은 고딕"/>
          <w:sz w:val="20"/>
          <w:lang w:val="en-US" w:eastAsia="ko-KR"/>
        </w:rPr>
        <w:t xml:space="preserve">996-tone RU, otherwise B3 and B4 indicate the request of feedback on each of the two 484-tone RUs from lower frequency to higher frequency in the second </w:t>
      </w:r>
      <w:ins w:id="102" w:author="천진영/책임연구원/ICT기술센터 C&amp;M표준(연)IoT커넥티비티표준Task(jiny.chun@lge.com)" w:date="2022-08-24T08:47:00Z">
        <w:r w:rsidR="00DC0842">
          <w:rPr>
            <w:rFonts w:eastAsia="맑은 고딕"/>
            <w:sz w:val="20"/>
            <w:lang w:val="en-US" w:eastAsia="ko-KR"/>
          </w:rPr>
          <w:t xml:space="preserve">lowest </w:t>
        </w:r>
      </w:ins>
      <w:r w:rsidR="006D13A1" w:rsidRPr="006D13A1">
        <w:rPr>
          <w:rFonts w:eastAsia="맑은 고딕"/>
          <w:sz w:val="20"/>
          <w:lang w:val="en-US" w:eastAsia="ko-KR"/>
        </w:rPr>
        <w:t>80</w:t>
      </w:r>
      <w:r w:rsidR="006D13A1" w:rsidRPr="006D13A1">
        <w:rPr>
          <w:rFonts w:eastAsia="맑은 고딕"/>
          <w:spacing w:val="-2"/>
          <w:sz w:val="20"/>
          <w:lang w:val="en-US" w:eastAsia="ko-KR"/>
        </w:rPr>
        <w:t xml:space="preserve"> </w:t>
      </w:r>
      <w:proofErr w:type="spellStart"/>
      <w:r w:rsidR="006D13A1" w:rsidRPr="006D13A1">
        <w:rPr>
          <w:rFonts w:eastAsia="맑은 고딕"/>
          <w:sz w:val="20"/>
          <w:lang w:val="en-US" w:eastAsia="ko-KR"/>
        </w:rPr>
        <w:t>M</w:t>
      </w:r>
      <w:r w:rsidR="006A4072">
        <w:rPr>
          <w:rFonts w:eastAsia="맑은 고딕"/>
          <w:sz w:val="20"/>
          <w:lang w:val="en-US" w:eastAsia="ko-KR"/>
        </w:rPr>
        <w:t>Hz</w:t>
      </w:r>
      <w:r w:rsidR="006D13A1" w:rsidRPr="006D13A1">
        <w:rPr>
          <w:rFonts w:eastAsia="맑은 고딕"/>
          <w:sz w:val="20"/>
          <w:lang w:val="en-US" w:eastAsia="ko-KR"/>
        </w:rPr>
        <w:t>.</w:t>
      </w:r>
      <w:proofErr w:type="spellEnd"/>
      <w:r w:rsidR="006D13A1" w:rsidRPr="006D13A1">
        <w:rPr>
          <w:rFonts w:eastAsia="맑은 고딕"/>
          <w:sz w:val="20"/>
          <w:lang w:val="en-US" w:eastAsia="ko-KR"/>
        </w:rPr>
        <w:t xml:space="preserve"> If B5 and B6 are both set to 1, it indicates the feedback</w:t>
      </w:r>
      <w:r w:rsidR="006D13A1" w:rsidRPr="006D13A1">
        <w:rPr>
          <w:rFonts w:eastAsia="맑은 고딕"/>
          <w:spacing w:val="-3"/>
          <w:sz w:val="20"/>
          <w:lang w:val="en-US" w:eastAsia="ko-KR"/>
        </w:rPr>
        <w:t xml:space="preserve"> </w:t>
      </w:r>
      <w:r w:rsidR="006D13A1" w:rsidRPr="006D13A1">
        <w:rPr>
          <w:rFonts w:eastAsia="맑은 고딕"/>
          <w:sz w:val="20"/>
          <w:lang w:val="en-US" w:eastAsia="ko-KR"/>
        </w:rPr>
        <w:t>request</w:t>
      </w:r>
      <w:r w:rsidR="006D13A1" w:rsidRPr="006D13A1">
        <w:rPr>
          <w:rFonts w:eastAsia="맑은 고딕"/>
          <w:spacing w:val="-3"/>
          <w:sz w:val="20"/>
          <w:lang w:val="en-US" w:eastAsia="ko-KR"/>
        </w:rPr>
        <w:t xml:space="preserve"> </w:t>
      </w:r>
      <w:r w:rsidR="006D13A1" w:rsidRPr="006D13A1">
        <w:rPr>
          <w:rFonts w:eastAsia="맑은 고딕"/>
          <w:sz w:val="20"/>
          <w:lang w:val="en-US" w:eastAsia="ko-KR"/>
        </w:rPr>
        <w:t>on</w:t>
      </w:r>
      <w:r w:rsidR="006D13A1" w:rsidRPr="006D13A1">
        <w:rPr>
          <w:rFonts w:eastAsia="맑은 고딕"/>
          <w:spacing w:val="-2"/>
          <w:sz w:val="20"/>
          <w:lang w:val="en-US" w:eastAsia="ko-KR"/>
        </w:rPr>
        <w:t xml:space="preserve"> </w:t>
      </w:r>
      <w:r w:rsidR="006D13A1" w:rsidRPr="006D13A1">
        <w:rPr>
          <w:rFonts w:eastAsia="맑은 고딕"/>
          <w:sz w:val="20"/>
          <w:lang w:val="en-US" w:eastAsia="ko-KR"/>
        </w:rPr>
        <w:t>the</w:t>
      </w:r>
      <w:r w:rsidR="006D13A1" w:rsidRPr="006D13A1">
        <w:rPr>
          <w:rFonts w:eastAsia="맑은 고딕"/>
          <w:spacing w:val="-3"/>
          <w:sz w:val="20"/>
          <w:lang w:val="en-US" w:eastAsia="ko-KR"/>
        </w:rPr>
        <w:t xml:space="preserve"> </w:t>
      </w:r>
      <w:r w:rsidR="006D13A1" w:rsidRPr="006D13A1">
        <w:rPr>
          <w:rFonts w:eastAsia="맑은 고딕"/>
          <w:sz w:val="20"/>
          <w:lang w:val="en-US" w:eastAsia="ko-KR"/>
        </w:rPr>
        <w:t>third</w:t>
      </w:r>
      <w:r w:rsidR="006D13A1" w:rsidRPr="006D13A1">
        <w:rPr>
          <w:rFonts w:eastAsia="맑은 고딕"/>
          <w:spacing w:val="-3"/>
          <w:sz w:val="20"/>
          <w:lang w:val="en-US" w:eastAsia="ko-KR"/>
        </w:rPr>
        <w:t xml:space="preserve"> </w:t>
      </w:r>
      <w:ins w:id="103" w:author="천진영/책임연구원/ICT기술센터 C&amp;M표준(연)IoT커넥티비티표준Task(jiny.chun@lge.com)" w:date="2022-08-24T08:50:00Z">
        <w:r w:rsidR="00A21EBE">
          <w:rPr>
            <w:rFonts w:eastAsia="맑은 고딕"/>
            <w:spacing w:val="-3"/>
            <w:sz w:val="20"/>
            <w:lang w:val="en-US" w:eastAsia="ko-KR"/>
          </w:rPr>
          <w:t xml:space="preserve">lowest </w:t>
        </w:r>
      </w:ins>
      <w:r w:rsidR="006D13A1" w:rsidRPr="006D13A1">
        <w:rPr>
          <w:rFonts w:eastAsia="맑은 고딕"/>
          <w:sz w:val="20"/>
          <w:lang w:val="en-US" w:eastAsia="ko-KR"/>
        </w:rPr>
        <w:t>996-tone</w:t>
      </w:r>
      <w:r w:rsidR="006D13A1" w:rsidRPr="006D13A1">
        <w:rPr>
          <w:rFonts w:eastAsia="맑은 고딕"/>
          <w:spacing w:val="-3"/>
          <w:sz w:val="20"/>
          <w:lang w:val="en-US" w:eastAsia="ko-KR"/>
        </w:rPr>
        <w:t xml:space="preserve"> </w:t>
      </w:r>
      <w:r w:rsidR="006D13A1" w:rsidRPr="006D13A1">
        <w:rPr>
          <w:rFonts w:eastAsia="맑은 고딕"/>
          <w:sz w:val="20"/>
          <w:lang w:val="en-US" w:eastAsia="ko-KR"/>
        </w:rPr>
        <w:t>RU,</w:t>
      </w:r>
      <w:r w:rsidR="006D13A1" w:rsidRPr="006D13A1">
        <w:rPr>
          <w:rFonts w:eastAsia="맑은 고딕"/>
          <w:spacing w:val="-3"/>
          <w:sz w:val="20"/>
          <w:lang w:val="en-US" w:eastAsia="ko-KR"/>
        </w:rPr>
        <w:t xml:space="preserve"> </w:t>
      </w:r>
      <w:r w:rsidR="006D13A1" w:rsidRPr="006D13A1">
        <w:rPr>
          <w:rFonts w:eastAsia="맑은 고딕"/>
          <w:sz w:val="20"/>
          <w:lang w:val="en-US" w:eastAsia="ko-KR"/>
        </w:rPr>
        <w:t>otherwise</w:t>
      </w:r>
      <w:r w:rsidR="006D13A1" w:rsidRPr="006D13A1">
        <w:rPr>
          <w:rFonts w:eastAsia="맑은 고딕"/>
          <w:spacing w:val="-3"/>
          <w:sz w:val="20"/>
          <w:lang w:val="en-US" w:eastAsia="ko-KR"/>
        </w:rPr>
        <w:t xml:space="preserve"> </w:t>
      </w:r>
      <w:r w:rsidR="006D13A1" w:rsidRPr="006D13A1">
        <w:rPr>
          <w:rFonts w:eastAsia="맑은 고딕"/>
          <w:sz w:val="20"/>
          <w:lang w:val="en-US" w:eastAsia="ko-KR"/>
        </w:rPr>
        <w:t>B5</w:t>
      </w:r>
      <w:r w:rsidR="006D13A1" w:rsidRPr="006D13A1">
        <w:rPr>
          <w:rFonts w:eastAsia="맑은 고딕"/>
          <w:spacing w:val="-3"/>
          <w:sz w:val="20"/>
          <w:lang w:val="en-US" w:eastAsia="ko-KR"/>
        </w:rPr>
        <w:t xml:space="preserve"> </w:t>
      </w:r>
      <w:r w:rsidR="006D13A1" w:rsidRPr="006D13A1">
        <w:rPr>
          <w:rFonts w:eastAsia="맑은 고딕"/>
          <w:sz w:val="20"/>
          <w:lang w:val="en-US" w:eastAsia="ko-KR"/>
        </w:rPr>
        <w:t>and</w:t>
      </w:r>
      <w:r w:rsidR="006D13A1" w:rsidRPr="006D13A1">
        <w:rPr>
          <w:rFonts w:eastAsia="맑은 고딕"/>
          <w:spacing w:val="-3"/>
          <w:sz w:val="20"/>
          <w:lang w:val="en-US" w:eastAsia="ko-KR"/>
        </w:rPr>
        <w:t xml:space="preserve"> </w:t>
      </w:r>
      <w:r w:rsidR="006D13A1" w:rsidRPr="006D13A1">
        <w:rPr>
          <w:rFonts w:eastAsia="맑은 고딕"/>
          <w:sz w:val="20"/>
          <w:lang w:val="en-US" w:eastAsia="ko-KR"/>
        </w:rPr>
        <w:t>B6</w:t>
      </w:r>
      <w:r w:rsidR="006D13A1" w:rsidRPr="006D13A1">
        <w:rPr>
          <w:rFonts w:eastAsia="맑은 고딕"/>
          <w:spacing w:val="-3"/>
          <w:sz w:val="20"/>
          <w:lang w:val="en-US" w:eastAsia="ko-KR"/>
        </w:rPr>
        <w:t xml:space="preserve"> </w:t>
      </w:r>
      <w:r w:rsidR="006D13A1" w:rsidRPr="006D13A1">
        <w:rPr>
          <w:rFonts w:eastAsia="맑은 고딕"/>
          <w:sz w:val="20"/>
          <w:lang w:val="en-US" w:eastAsia="ko-KR"/>
        </w:rPr>
        <w:t>indicate</w:t>
      </w:r>
      <w:r w:rsidR="006D13A1" w:rsidRPr="006D13A1">
        <w:rPr>
          <w:rFonts w:eastAsia="맑은 고딕"/>
          <w:spacing w:val="-3"/>
          <w:sz w:val="20"/>
          <w:lang w:val="en-US" w:eastAsia="ko-KR"/>
        </w:rPr>
        <w:t xml:space="preserve"> </w:t>
      </w:r>
      <w:r w:rsidR="006D13A1" w:rsidRPr="006D13A1">
        <w:rPr>
          <w:rFonts w:eastAsia="맑은 고딕"/>
          <w:sz w:val="20"/>
          <w:lang w:val="en-US" w:eastAsia="ko-KR"/>
        </w:rPr>
        <w:t>the</w:t>
      </w:r>
      <w:r w:rsidR="006D13A1" w:rsidRPr="006D13A1">
        <w:rPr>
          <w:rFonts w:eastAsia="맑은 고딕"/>
          <w:spacing w:val="-3"/>
          <w:sz w:val="20"/>
          <w:lang w:val="en-US" w:eastAsia="ko-KR"/>
        </w:rPr>
        <w:t xml:space="preserve"> </w:t>
      </w:r>
      <w:r w:rsidR="006D13A1" w:rsidRPr="006D13A1">
        <w:rPr>
          <w:rFonts w:eastAsia="맑은 고딕"/>
          <w:sz w:val="20"/>
          <w:lang w:val="en-US" w:eastAsia="ko-KR"/>
        </w:rPr>
        <w:t>request</w:t>
      </w:r>
      <w:r w:rsidR="006D13A1" w:rsidRPr="006D13A1">
        <w:rPr>
          <w:rFonts w:eastAsia="맑은 고딕"/>
          <w:spacing w:val="-2"/>
          <w:sz w:val="20"/>
          <w:lang w:val="en-US" w:eastAsia="ko-KR"/>
        </w:rPr>
        <w:t xml:space="preserve"> </w:t>
      </w:r>
      <w:r w:rsidR="006D13A1" w:rsidRPr="006D13A1">
        <w:rPr>
          <w:rFonts w:eastAsia="맑은 고딕"/>
          <w:sz w:val="20"/>
          <w:lang w:val="en-US" w:eastAsia="ko-KR"/>
        </w:rPr>
        <w:t>of</w:t>
      </w:r>
      <w:r w:rsidR="006D13A1" w:rsidRPr="006D13A1">
        <w:rPr>
          <w:rFonts w:eastAsia="맑은 고딕"/>
          <w:spacing w:val="-3"/>
          <w:sz w:val="20"/>
          <w:lang w:val="en-US" w:eastAsia="ko-KR"/>
        </w:rPr>
        <w:t xml:space="preserve"> </w:t>
      </w:r>
      <w:r w:rsidR="006D13A1" w:rsidRPr="006D13A1">
        <w:rPr>
          <w:rFonts w:eastAsia="맑은 고딕"/>
          <w:sz w:val="20"/>
          <w:lang w:val="en-US" w:eastAsia="ko-KR"/>
        </w:rPr>
        <w:t>feedback</w:t>
      </w:r>
      <w:r w:rsidR="006D13A1" w:rsidRPr="006D13A1">
        <w:rPr>
          <w:rFonts w:eastAsia="맑은 고딕"/>
          <w:spacing w:val="-2"/>
          <w:sz w:val="20"/>
          <w:lang w:val="en-US" w:eastAsia="ko-KR"/>
        </w:rPr>
        <w:t xml:space="preserve"> </w:t>
      </w:r>
      <w:r w:rsidR="006D13A1" w:rsidRPr="006D13A1">
        <w:rPr>
          <w:rFonts w:eastAsia="맑은 고딕"/>
          <w:sz w:val="20"/>
          <w:lang w:val="en-US" w:eastAsia="ko-KR"/>
        </w:rPr>
        <w:t>on each</w:t>
      </w:r>
      <w:r w:rsidR="006D13A1" w:rsidRPr="006D13A1">
        <w:rPr>
          <w:rFonts w:eastAsia="맑은 고딕"/>
          <w:spacing w:val="-3"/>
          <w:sz w:val="20"/>
          <w:lang w:val="en-US" w:eastAsia="ko-KR"/>
        </w:rPr>
        <w:t xml:space="preserve"> </w:t>
      </w:r>
      <w:r w:rsidR="006D13A1" w:rsidRPr="006D13A1">
        <w:rPr>
          <w:rFonts w:eastAsia="맑은 고딕"/>
          <w:sz w:val="20"/>
          <w:lang w:val="en-US" w:eastAsia="ko-KR"/>
        </w:rPr>
        <w:t>of</w:t>
      </w:r>
      <w:r w:rsidR="006D13A1" w:rsidRPr="006D13A1">
        <w:rPr>
          <w:rFonts w:eastAsia="맑은 고딕"/>
          <w:spacing w:val="-3"/>
          <w:sz w:val="20"/>
          <w:lang w:val="en-US" w:eastAsia="ko-KR"/>
        </w:rPr>
        <w:t xml:space="preserve"> </w:t>
      </w:r>
      <w:r w:rsidR="006D13A1" w:rsidRPr="006D13A1">
        <w:rPr>
          <w:rFonts w:eastAsia="맑은 고딕"/>
          <w:sz w:val="20"/>
          <w:lang w:val="en-US" w:eastAsia="ko-KR"/>
        </w:rPr>
        <w:t>the</w:t>
      </w:r>
      <w:r w:rsidR="006D13A1" w:rsidRPr="006D13A1">
        <w:rPr>
          <w:rFonts w:eastAsia="맑은 고딕"/>
          <w:spacing w:val="-4"/>
          <w:sz w:val="20"/>
          <w:lang w:val="en-US" w:eastAsia="ko-KR"/>
        </w:rPr>
        <w:t xml:space="preserve"> </w:t>
      </w:r>
      <w:r w:rsidR="006D13A1" w:rsidRPr="006D13A1">
        <w:rPr>
          <w:rFonts w:eastAsia="맑은 고딕"/>
          <w:sz w:val="20"/>
          <w:lang w:val="en-US" w:eastAsia="ko-KR"/>
        </w:rPr>
        <w:t>two</w:t>
      </w:r>
      <w:r w:rsidR="006D13A1" w:rsidRPr="006D13A1">
        <w:rPr>
          <w:rFonts w:eastAsia="맑은 고딕"/>
          <w:spacing w:val="-3"/>
          <w:sz w:val="20"/>
          <w:lang w:val="en-US" w:eastAsia="ko-KR"/>
        </w:rPr>
        <w:t xml:space="preserve"> </w:t>
      </w:r>
      <w:r w:rsidR="006D13A1" w:rsidRPr="006D13A1">
        <w:rPr>
          <w:rFonts w:eastAsia="맑은 고딕"/>
          <w:sz w:val="20"/>
          <w:lang w:val="en-US" w:eastAsia="ko-KR"/>
        </w:rPr>
        <w:t>484-tone</w:t>
      </w:r>
      <w:r w:rsidR="006D13A1" w:rsidRPr="006D13A1">
        <w:rPr>
          <w:rFonts w:eastAsia="맑은 고딕"/>
          <w:spacing w:val="-3"/>
          <w:sz w:val="20"/>
          <w:lang w:val="en-US" w:eastAsia="ko-KR"/>
        </w:rPr>
        <w:t xml:space="preserve"> </w:t>
      </w:r>
      <w:r w:rsidR="006D13A1" w:rsidRPr="006D13A1">
        <w:rPr>
          <w:rFonts w:eastAsia="맑은 고딕"/>
          <w:sz w:val="20"/>
          <w:lang w:val="en-US" w:eastAsia="ko-KR"/>
        </w:rPr>
        <w:t>RUs</w:t>
      </w:r>
      <w:r w:rsidR="006D13A1" w:rsidRPr="006D13A1">
        <w:rPr>
          <w:rFonts w:eastAsia="맑은 고딕"/>
          <w:spacing w:val="-2"/>
          <w:sz w:val="20"/>
          <w:lang w:val="en-US" w:eastAsia="ko-KR"/>
        </w:rPr>
        <w:t xml:space="preserve"> </w:t>
      </w:r>
      <w:r w:rsidR="006D13A1" w:rsidRPr="006D13A1">
        <w:rPr>
          <w:rFonts w:eastAsia="맑은 고딕"/>
          <w:sz w:val="20"/>
          <w:lang w:val="en-US" w:eastAsia="ko-KR"/>
        </w:rPr>
        <w:t>from</w:t>
      </w:r>
      <w:r w:rsidR="006D13A1" w:rsidRPr="006D13A1">
        <w:rPr>
          <w:rFonts w:eastAsia="맑은 고딕"/>
          <w:spacing w:val="-4"/>
          <w:sz w:val="20"/>
          <w:lang w:val="en-US" w:eastAsia="ko-KR"/>
        </w:rPr>
        <w:t xml:space="preserve"> </w:t>
      </w:r>
      <w:r w:rsidR="006D13A1" w:rsidRPr="006D13A1">
        <w:rPr>
          <w:rFonts w:eastAsia="맑은 고딕"/>
          <w:sz w:val="20"/>
          <w:lang w:val="en-US" w:eastAsia="ko-KR"/>
        </w:rPr>
        <w:t>lower</w:t>
      </w:r>
      <w:r w:rsidR="006D13A1" w:rsidRPr="006D13A1">
        <w:rPr>
          <w:rFonts w:eastAsia="맑은 고딕"/>
          <w:spacing w:val="-4"/>
          <w:sz w:val="20"/>
          <w:lang w:val="en-US" w:eastAsia="ko-KR"/>
        </w:rPr>
        <w:t xml:space="preserve"> </w:t>
      </w:r>
      <w:r w:rsidR="006D13A1" w:rsidRPr="006D13A1">
        <w:rPr>
          <w:rFonts w:eastAsia="맑은 고딕"/>
          <w:sz w:val="20"/>
          <w:lang w:val="en-US" w:eastAsia="ko-KR"/>
        </w:rPr>
        <w:t>frequency</w:t>
      </w:r>
      <w:r w:rsidR="006D13A1" w:rsidRPr="006D13A1">
        <w:rPr>
          <w:rFonts w:eastAsia="맑은 고딕"/>
          <w:spacing w:val="-3"/>
          <w:sz w:val="20"/>
          <w:lang w:val="en-US" w:eastAsia="ko-KR"/>
        </w:rPr>
        <w:t xml:space="preserve"> </w:t>
      </w:r>
      <w:r w:rsidR="006D13A1" w:rsidRPr="006D13A1">
        <w:rPr>
          <w:rFonts w:eastAsia="맑은 고딕"/>
          <w:sz w:val="20"/>
          <w:lang w:val="en-US" w:eastAsia="ko-KR"/>
        </w:rPr>
        <w:t>to</w:t>
      </w:r>
      <w:r w:rsidR="006D13A1" w:rsidRPr="006D13A1">
        <w:rPr>
          <w:rFonts w:eastAsia="맑은 고딕"/>
          <w:spacing w:val="-4"/>
          <w:sz w:val="20"/>
          <w:lang w:val="en-US" w:eastAsia="ko-KR"/>
        </w:rPr>
        <w:t xml:space="preserve"> </w:t>
      </w:r>
      <w:r w:rsidR="006D13A1" w:rsidRPr="006D13A1">
        <w:rPr>
          <w:rFonts w:eastAsia="맑은 고딕"/>
          <w:sz w:val="20"/>
          <w:lang w:val="en-US" w:eastAsia="ko-KR"/>
        </w:rPr>
        <w:t>higher</w:t>
      </w:r>
      <w:r w:rsidR="006D13A1" w:rsidRPr="006D13A1">
        <w:rPr>
          <w:rFonts w:eastAsia="맑은 고딕"/>
          <w:spacing w:val="-3"/>
          <w:sz w:val="20"/>
          <w:lang w:val="en-US" w:eastAsia="ko-KR"/>
        </w:rPr>
        <w:t xml:space="preserve"> </w:t>
      </w:r>
      <w:r w:rsidR="006D13A1" w:rsidRPr="006D13A1">
        <w:rPr>
          <w:rFonts w:eastAsia="맑은 고딕"/>
          <w:sz w:val="20"/>
          <w:lang w:val="en-US" w:eastAsia="ko-KR"/>
        </w:rPr>
        <w:t>frequency</w:t>
      </w:r>
      <w:r w:rsidR="006D13A1" w:rsidRPr="006D13A1">
        <w:rPr>
          <w:rFonts w:eastAsia="맑은 고딕"/>
          <w:spacing w:val="-4"/>
          <w:sz w:val="20"/>
          <w:lang w:val="en-US" w:eastAsia="ko-KR"/>
        </w:rPr>
        <w:t xml:space="preserve"> </w:t>
      </w:r>
      <w:r w:rsidR="006D13A1" w:rsidRPr="006D13A1">
        <w:rPr>
          <w:rFonts w:eastAsia="맑은 고딕"/>
          <w:sz w:val="20"/>
          <w:lang w:val="en-US" w:eastAsia="ko-KR"/>
        </w:rPr>
        <w:t>in</w:t>
      </w:r>
      <w:r w:rsidR="006D13A1" w:rsidRPr="006D13A1">
        <w:rPr>
          <w:rFonts w:eastAsia="맑은 고딕"/>
          <w:spacing w:val="-3"/>
          <w:sz w:val="20"/>
          <w:lang w:val="en-US" w:eastAsia="ko-KR"/>
        </w:rPr>
        <w:t xml:space="preserve"> </w:t>
      </w:r>
      <w:r w:rsidR="006D13A1" w:rsidRPr="006D13A1">
        <w:rPr>
          <w:rFonts w:eastAsia="맑은 고딕"/>
          <w:sz w:val="20"/>
          <w:lang w:val="en-US" w:eastAsia="ko-KR"/>
        </w:rPr>
        <w:t>the</w:t>
      </w:r>
      <w:r w:rsidR="006D13A1" w:rsidRPr="006D13A1">
        <w:rPr>
          <w:rFonts w:eastAsia="맑은 고딕"/>
          <w:spacing w:val="-3"/>
          <w:sz w:val="20"/>
          <w:lang w:val="en-US" w:eastAsia="ko-KR"/>
        </w:rPr>
        <w:t xml:space="preserve"> </w:t>
      </w:r>
      <w:r w:rsidR="006D13A1" w:rsidRPr="006D13A1">
        <w:rPr>
          <w:rFonts w:eastAsia="맑은 고딕"/>
          <w:sz w:val="20"/>
          <w:lang w:val="en-US" w:eastAsia="ko-KR"/>
        </w:rPr>
        <w:t>third</w:t>
      </w:r>
      <w:r w:rsidR="006D13A1" w:rsidRPr="006D13A1">
        <w:rPr>
          <w:rFonts w:eastAsia="맑은 고딕"/>
          <w:spacing w:val="-3"/>
          <w:sz w:val="20"/>
          <w:lang w:val="en-US" w:eastAsia="ko-KR"/>
        </w:rPr>
        <w:t xml:space="preserve"> </w:t>
      </w:r>
      <w:ins w:id="104" w:author="천진영/책임연구원/ICT기술센터 C&amp;M표준(연)IoT커넥티비티표준Task(jiny.chun@lge.com)" w:date="2022-08-24T08:47:00Z">
        <w:r w:rsidR="00DC0842">
          <w:rPr>
            <w:rFonts w:eastAsia="맑은 고딕"/>
            <w:spacing w:val="-3"/>
            <w:sz w:val="20"/>
            <w:lang w:val="en-US" w:eastAsia="ko-KR"/>
          </w:rPr>
          <w:t xml:space="preserve">lowest </w:t>
        </w:r>
      </w:ins>
      <w:r w:rsidR="006D13A1" w:rsidRPr="006D13A1">
        <w:rPr>
          <w:rFonts w:eastAsia="맑은 고딕"/>
          <w:sz w:val="20"/>
          <w:lang w:val="en-US" w:eastAsia="ko-KR"/>
        </w:rPr>
        <w:t>80</w:t>
      </w:r>
      <w:r w:rsidR="006D13A1" w:rsidRPr="006D13A1">
        <w:rPr>
          <w:rFonts w:eastAsia="맑은 고딕"/>
          <w:spacing w:val="-3"/>
          <w:sz w:val="20"/>
          <w:lang w:val="en-US" w:eastAsia="ko-KR"/>
        </w:rPr>
        <w:t xml:space="preserve"> </w:t>
      </w:r>
      <w:proofErr w:type="spellStart"/>
      <w:r w:rsidR="006D13A1" w:rsidRPr="006D13A1">
        <w:rPr>
          <w:rFonts w:eastAsia="맑은 고딕"/>
          <w:sz w:val="20"/>
          <w:lang w:val="en-US" w:eastAsia="ko-KR"/>
        </w:rPr>
        <w:t>M</w:t>
      </w:r>
      <w:r w:rsidR="006A4072">
        <w:rPr>
          <w:rFonts w:eastAsia="맑은 고딕"/>
          <w:sz w:val="20"/>
          <w:lang w:val="en-US" w:eastAsia="ko-KR"/>
        </w:rPr>
        <w:t>Hz</w:t>
      </w:r>
      <w:r w:rsidR="006D13A1" w:rsidRPr="006D13A1">
        <w:rPr>
          <w:rFonts w:eastAsia="맑은 고딕"/>
          <w:sz w:val="20"/>
          <w:lang w:val="en-US" w:eastAsia="ko-KR"/>
        </w:rPr>
        <w:t>.</w:t>
      </w:r>
      <w:proofErr w:type="spellEnd"/>
      <w:r w:rsidR="006D13A1" w:rsidRPr="006D13A1">
        <w:rPr>
          <w:rFonts w:eastAsia="맑은 고딕"/>
          <w:spacing w:val="-3"/>
          <w:sz w:val="20"/>
          <w:lang w:val="en-US" w:eastAsia="ko-KR"/>
        </w:rPr>
        <w:t xml:space="preserve"> </w:t>
      </w:r>
      <w:r w:rsidR="006D13A1" w:rsidRPr="006D13A1">
        <w:rPr>
          <w:rFonts w:eastAsia="맑은 고딕"/>
          <w:sz w:val="20"/>
          <w:lang w:val="en-US" w:eastAsia="ko-KR"/>
        </w:rPr>
        <w:t>If</w:t>
      </w:r>
      <w:r w:rsidR="006D13A1" w:rsidRPr="006D13A1">
        <w:rPr>
          <w:rFonts w:eastAsia="맑은 고딕"/>
          <w:spacing w:val="-4"/>
          <w:sz w:val="20"/>
          <w:lang w:val="en-US" w:eastAsia="ko-KR"/>
        </w:rPr>
        <w:t xml:space="preserve"> </w:t>
      </w:r>
      <w:r w:rsidR="006D13A1" w:rsidRPr="006D13A1">
        <w:rPr>
          <w:rFonts w:eastAsia="맑은 고딕"/>
          <w:sz w:val="20"/>
          <w:lang w:val="en-US" w:eastAsia="ko-KR"/>
        </w:rPr>
        <w:t>B7</w:t>
      </w:r>
      <w:r w:rsidR="006D13A1" w:rsidRPr="006D13A1">
        <w:rPr>
          <w:rFonts w:eastAsia="맑은 고딕"/>
          <w:spacing w:val="-3"/>
          <w:sz w:val="20"/>
          <w:lang w:val="en-US" w:eastAsia="ko-KR"/>
        </w:rPr>
        <w:t xml:space="preserve"> </w:t>
      </w:r>
      <w:r w:rsidR="006D13A1" w:rsidRPr="006D13A1">
        <w:rPr>
          <w:rFonts w:eastAsia="맑은 고딕"/>
          <w:sz w:val="20"/>
          <w:lang w:val="en-US" w:eastAsia="ko-KR"/>
        </w:rPr>
        <w:t xml:space="preserve">and B8 are both set to 1, it indicates the feedback request on the </w:t>
      </w:r>
      <w:del w:id="105" w:author="천진영/책임연구원/ICT기술센터 C&amp;M표준(연)IoT커넥티비티표준Task(jiny.chun@lge.com)" w:date="2022-08-24T08:48:00Z">
        <w:r w:rsidR="006D13A1" w:rsidRPr="006D13A1" w:rsidDel="00354E08">
          <w:rPr>
            <w:rFonts w:eastAsia="맑은 고딕"/>
            <w:sz w:val="20"/>
            <w:lang w:val="en-US" w:eastAsia="ko-KR"/>
          </w:rPr>
          <w:delText xml:space="preserve">fourth </w:delText>
        </w:r>
      </w:del>
      <w:ins w:id="106" w:author="천진영/책임연구원/ICT기술센터 C&amp;M표준(연)IoT커넥티비티표준Task(jiny.chun@lge.com)" w:date="2022-08-24T08:48:00Z">
        <w:r w:rsidR="00354E08" w:rsidRPr="00A21EBE">
          <w:rPr>
            <w:rFonts w:eastAsia="맑은 고딕"/>
            <w:sz w:val="20"/>
            <w:u w:val="single"/>
            <w:lang w:val="en-US" w:eastAsia="ko-KR"/>
          </w:rPr>
          <w:t xml:space="preserve">highest </w:t>
        </w:r>
      </w:ins>
      <w:r w:rsidR="006D13A1" w:rsidRPr="006D13A1">
        <w:rPr>
          <w:rFonts w:eastAsia="맑은 고딕"/>
          <w:sz w:val="20"/>
          <w:lang w:val="en-US" w:eastAsia="ko-KR"/>
        </w:rPr>
        <w:t>996-tone RU, otherwise B7 and B8</w:t>
      </w:r>
      <w:r w:rsidR="006D13A1" w:rsidRPr="006D13A1">
        <w:rPr>
          <w:rFonts w:eastAsia="맑은 고딕"/>
          <w:spacing w:val="-4"/>
          <w:sz w:val="20"/>
          <w:lang w:val="en-US" w:eastAsia="ko-KR"/>
        </w:rPr>
        <w:t xml:space="preserve"> </w:t>
      </w:r>
      <w:r w:rsidR="006D13A1" w:rsidRPr="006D13A1">
        <w:rPr>
          <w:rFonts w:eastAsia="맑은 고딕"/>
          <w:sz w:val="20"/>
          <w:lang w:val="en-US" w:eastAsia="ko-KR"/>
        </w:rPr>
        <w:t>indicate</w:t>
      </w:r>
      <w:r w:rsidR="006D13A1" w:rsidRPr="006D13A1">
        <w:rPr>
          <w:rFonts w:eastAsia="맑은 고딕"/>
          <w:spacing w:val="-5"/>
          <w:sz w:val="20"/>
          <w:lang w:val="en-US" w:eastAsia="ko-KR"/>
        </w:rPr>
        <w:t xml:space="preserve"> </w:t>
      </w:r>
      <w:r w:rsidR="006D13A1" w:rsidRPr="006D13A1">
        <w:rPr>
          <w:rFonts w:eastAsia="맑은 고딕"/>
          <w:sz w:val="20"/>
          <w:lang w:val="en-US" w:eastAsia="ko-KR"/>
        </w:rPr>
        <w:t>the</w:t>
      </w:r>
      <w:r w:rsidR="006D13A1" w:rsidRPr="006D13A1">
        <w:rPr>
          <w:rFonts w:eastAsia="맑은 고딕"/>
          <w:spacing w:val="-4"/>
          <w:sz w:val="20"/>
          <w:lang w:val="en-US" w:eastAsia="ko-KR"/>
        </w:rPr>
        <w:t xml:space="preserve"> </w:t>
      </w:r>
      <w:r w:rsidR="006D13A1" w:rsidRPr="006D13A1">
        <w:rPr>
          <w:rFonts w:eastAsia="맑은 고딕"/>
          <w:sz w:val="20"/>
          <w:lang w:val="en-US" w:eastAsia="ko-KR"/>
        </w:rPr>
        <w:t>request</w:t>
      </w:r>
      <w:r w:rsidR="006D13A1" w:rsidRPr="006D13A1">
        <w:rPr>
          <w:rFonts w:eastAsia="맑은 고딕"/>
          <w:spacing w:val="-5"/>
          <w:sz w:val="20"/>
          <w:lang w:val="en-US" w:eastAsia="ko-KR"/>
        </w:rPr>
        <w:t xml:space="preserve"> </w:t>
      </w:r>
      <w:r w:rsidR="006D13A1" w:rsidRPr="006D13A1">
        <w:rPr>
          <w:rFonts w:eastAsia="맑은 고딕"/>
          <w:sz w:val="20"/>
          <w:lang w:val="en-US" w:eastAsia="ko-KR"/>
        </w:rPr>
        <w:t>of</w:t>
      </w:r>
      <w:r w:rsidR="006D13A1" w:rsidRPr="006D13A1">
        <w:rPr>
          <w:rFonts w:eastAsia="맑은 고딕"/>
          <w:spacing w:val="-4"/>
          <w:sz w:val="20"/>
          <w:lang w:val="en-US" w:eastAsia="ko-KR"/>
        </w:rPr>
        <w:t xml:space="preserve"> </w:t>
      </w:r>
      <w:r w:rsidR="006D13A1" w:rsidRPr="006D13A1">
        <w:rPr>
          <w:rFonts w:eastAsia="맑은 고딕"/>
          <w:sz w:val="20"/>
          <w:lang w:val="en-US" w:eastAsia="ko-KR"/>
        </w:rPr>
        <w:t>feedback</w:t>
      </w:r>
      <w:r w:rsidR="006D13A1" w:rsidRPr="006D13A1">
        <w:rPr>
          <w:rFonts w:eastAsia="맑은 고딕"/>
          <w:spacing w:val="-5"/>
          <w:sz w:val="20"/>
          <w:lang w:val="en-US" w:eastAsia="ko-KR"/>
        </w:rPr>
        <w:t xml:space="preserve"> </w:t>
      </w:r>
      <w:r w:rsidR="006D13A1" w:rsidRPr="006D13A1">
        <w:rPr>
          <w:rFonts w:eastAsia="맑은 고딕"/>
          <w:sz w:val="20"/>
          <w:lang w:val="en-US" w:eastAsia="ko-KR"/>
        </w:rPr>
        <w:t>on</w:t>
      </w:r>
      <w:r w:rsidR="006D13A1" w:rsidRPr="006D13A1">
        <w:rPr>
          <w:rFonts w:eastAsia="맑은 고딕"/>
          <w:spacing w:val="-4"/>
          <w:sz w:val="20"/>
          <w:lang w:val="en-US" w:eastAsia="ko-KR"/>
        </w:rPr>
        <w:t xml:space="preserve"> </w:t>
      </w:r>
      <w:r w:rsidR="006D13A1" w:rsidRPr="006D13A1">
        <w:rPr>
          <w:rFonts w:eastAsia="맑은 고딕"/>
          <w:sz w:val="20"/>
          <w:lang w:val="en-US" w:eastAsia="ko-KR"/>
        </w:rPr>
        <w:t>each</w:t>
      </w:r>
      <w:r w:rsidR="006D13A1" w:rsidRPr="006D13A1">
        <w:rPr>
          <w:rFonts w:eastAsia="맑은 고딕"/>
          <w:spacing w:val="-5"/>
          <w:sz w:val="20"/>
          <w:lang w:val="en-US" w:eastAsia="ko-KR"/>
        </w:rPr>
        <w:t xml:space="preserve"> </w:t>
      </w:r>
      <w:r w:rsidR="006D13A1" w:rsidRPr="006D13A1">
        <w:rPr>
          <w:rFonts w:eastAsia="맑은 고딕"/>
          <w:sz w:val="20"/>
          <w:lang w:val="en-US" w:eastAsia="ko-KR"/>
        </w:rPr>
        <w:t>of</w:t>
      </w:r>
      <w:r w:rsidR="006D13A1" w:rsidRPr="006D13A1">
        <w:rPr>
          <w:rFonts w:eastAsia="맑은 고딕"/>
          <w:spacing w:val="-4"/>
          <w:sz w:val="20"/>
          <w:lang w:val="en-US" w:eastAsia="ko-KR"/>
        </w:rPr>
        <w:t xml:space="preserve"> </w:t>
      </w:r>
      <w:r w:rsidR="006D13A1" w:rsidRPr="006D13A1">
        <w:rPr>
          <w:rFonts w:eastAsia="맑은 고딕"/>
          <w:sz w:val="20"/>
          <w:lang w:val="en-US" w:eastAsia="ko-KR"/>
        </w:rPr>
        <w:t>the</w:t>
      </w:r>
      <w:r w:rsidR="006D13A1" w:rsidRPr="006D13A1">
        <w:rPr>
          <w:rFonts w:eastAsia="맑은 고딕"/>
          <w:spacing w:val="-5"/>
          <w:sz w:val="20"/>
          <w:lang w:val="en-US" w:eastAsia="ko-KR"/>
        </w:rPr>
        <w:t xml:space="preserve"> </w:t>
      </w:r>
      <w:r w:rsidR="006D13A1" w:rsidRPr="006D13A1">
        <w:rPr>
          <w:rFonts w:eastAsia="맑은 고딕"/>
          <w:sz w:val="20"/>
          <w:lang w:val="en-US" w:eastAsia="ko-KR"/>
        </w:rPr>
        <w:t>two</w:t>
      </w:r>
      <w:r w:rsidR="006D13A1" w:rsidRPr="006D13A1">
        <w:rPr>
          <w:rFonts w:eastAsia="맑은 고딕"/>
          <w:spacing w:val="-5"/>
          <w:sz w:val="20"/>
          <w:lang w:val="en-US" w:eastAsia="ko-KR"/>
        </w:rPr>
        <w:t xml:space="preserve"> </w:t>
      </w:r>
      <w:r w:rsidR="006D13A1" w:rsidRPr="006D13A1">
        <w:rPr>
          <w:rFonts w:eastAsia="맑은 고딕"/>
          <w:sz w:val="20"/>
          <w:lang w:val="en-US" w:eastAsia="ko-KR"/>
        </w:rPr>
        <w:t>484-tone</w:t>
      </w:r>
      <w:r w:rsidR="006D13A1" w:rsidRPr="006D13A1">
        <w:rPr>
          <w:rFonts w:eastAsia="맑은 고딕"/>
          <w:spacing w:val="-5"/>
          <w:sz w:val="20"/>
          <w:lang w:val="en-US" w:eastAsia="ko-KR"/>
        </w:rPr>
        <w:t xml:space="preserve"> </w:t>
      </w:r>
      <w:r w:rsidR="006D13A1" w:rsidRPr="006D13A1">
        <w:rPr>
          <w:rFonts w:eastAsia="맑은 고딕"/>
          <w:sz w:val="20"/>
          <w:lang w:val="en-US" w:eastAsia="ko-KR"/>
        </w:rPr>
        <w:t>RUs</w:t>
      </w:r>
      <w:r w:rsidR="006D13A1" w:rsidRPr="006D13A1">
        <w:rPr>
          <w:rFonts w:eastAsia="맑은 고딕"/>
          <w:spacing w:val="-7"/>
          <w:sz w:val="20"/>
          <w:lang w:val="en-US" w:eastAsia="ko-KR"/>
        </w:rPr>
        <w:t xml:space="preserve"> </w:t>
      </w:r>
      <w:r w:rsidR="006D13A1" w:rsidRPr="006D13A1">
        <w:rPr>
          <w:rFonts w:eastAsia="맑은 고딕"/>
          <w:sz w:val="20"/>
          <w:lang w:val="en-US" w:eastAsia="ko-KR"/>
        </w:rPr>
        <w:t>from</w:t>
      </w:r>
      <w:r w:rsidR="006D13A1" w:rsidRPr="006D13A1">
        <w:rPr>
          <w:rFonts w:eastAsia="맑은 고딕"/>
          <w:spacing w:val="-4"/>
          <w:sz w:val="20"/>
          <w:lang w:val="en-US" w:eastAsia="ko-KR"/>
        </w:rPr>
        <w:t xml:space="preserve"> </w:t>
      </w:r>
      <w:r w:rsidR="006D13A1" w:rsidRPr="006D13A1">
        <w:rPr>
          <w:rFonts w:eastAsia="맑은 고딕"/>
          <w:sz w:val="20"/>
          <w:lang w:val="en-US" w:eastAsia="ko-KR"/>
        </w:rPr>
        <w:t>lower</w:t>
      </w:r>
      <w:r w:rsidR="006D13A1" w:rsidRPr="006D13A1">
        <w:rPr>
          <w:rFonts w:eastAsia="맑은 고딕"/>
          <w:spacing w:val="-5"/>
          <w:sz w:val="20"/>
          <w:lang w:val="en-US" w:eastAsia="ko-KR"/>
        </w:rPr>
        <w:t xml:space="preserve"> </w:t>
      </w:r>
      <w:r w:rsidR="006D13A1" w:rsidRPr="006D13A1">
        <w:rPr>
          <w:rFonts w:eastAsia="맑은 고딕"/>
          <w:sz w:val="20"/>
          <w:lang w:val="en-US" w:eastAsia="ko-KR"/>
        </w:rPr>
        <w:t>frequency</w:t>
      </w:r>
      <w:r w:rsidR="006D13A1" w:rsidRPr="006D13A1">
        <w:rPr>
          <w:rFonts w:eastAsia="맑은 고딕"/>
          <w:spacing w:val="-4"/>
          <w:sz w:val="20"/>
          <w:lang w:val="en-US" w:eastAsia="ko-KR"/>
        </w:rPr>
        <w:t xml:space="preserve"> </w:t>
      </w:r>
      <w:r w:rsidR="006D13A1" w:rsidRPr="006D13A1">
        <w:rPr>
          <w:rFonts w:eastAsia="맑은 고딕"/>
          <w:sz w:val="20"/>
          <w:lang w:val="en-US" w:eastAsia="ko-KR"/>
        </w:rPr>
        <w:t>to</w:t>
      </w:r>
      <w:r w:rsidR="006D13A1" w:rsidRPr="006D13A1">
        <w:rPr>
          <w:rFonts w:eastAsia="맑은 고딕"/>
          <w:spacing w:val="-5"/>
          <w:sz w:val="20"/>
          <w:lang w:val="en-US" w:eastAsia="ko-KR"/>
        </w:rPr>
        <w:t xml:space="preserve"> </w:t>
      </w:r>
      <w:r w:rsidR="006D13A1" w:rsidRPr="006D13A1">
        <w:rPr>
          <w:rFonts w:eastAsia="맑은 고딕"/>
          <w:sz w:val="20"/>
          <w:lang w:val="en-US" w:eastAsia="ko-KR"/>
        </w:rPr>
        <w:t>higher frequency</w:t>
      </w:r>
      <w:r w:rsidR="006D13A1" w:rsidRPr="006D13A1">
        <w:rPr>
          <w:rFonts w:eastAsia="맑은 고딕"/>
          <w:spacing w:val="-4"/>
          <w:sz w:val="20"/>
          <w:lang w:val="en-US" w:eastAsia="ko-KR"/>
        </w:rPr>
        <w:t xml:space="preserve"> </w:t>
      </w:r>
      <w:r w:rsidR="006D13A1" w:rsidRPr="006D13A1">
        <w:rPr>
          <w:rFonts w:eastAsia="맑은 고딕"/>
          <w:sz w:val="20"/>
          <w:lang w:val="en-US" w:eastAsia="ko-KR"/>
        </w:rPr>
        <w:t>in</w:t>
      </w:r>
      <w:r w:rsidR="006D13A1" w:rsidRPr="006D13A1">
        <w:rPr>
          <w:rFonts w:eastAsia="맑은 고딕"/>
          <w:spacing w:val="-4"/>
          <w:sz w:val="20"/>
          <w:lang w:val="en-US" w:eastAsia="ko-KR"/>
        </w:rPr>
        <w:t xml:space="preserve"> </w:t>
      </w:r>
      <w:r w:rsidR="006D13A1" w:rsidRPr="006D13A1">
        <w:rPr>
          <w:rFonts w:eastAsia="맑은 고딕"/>
          <w:sz w:val="20"/>
          <w:lang w:val="en-US" w:eastAsia="ko-KR"/>
        </w:rPr>
        <w:t>the</w:t>
      </w:r>
      <w:r w:rsidR="006D13A1" w:rsidRPr="006D13A1">
        <w:rPr>
          <w:rFonts w:eastAsia="맑은 고딕"/>
          <w:spacing w:val="-4"/>
          <w:sz w:val="20"/>
          <w:lang w:val="en-US" w:eastAsia="ko-KR"/>
        </w:rPr>
        <w:t xml:space="preserve"> </w:t>
      </w:r>
      <w:del w:id="107" w:author="천진영/책임연구원/ICT기술센터 C&amp;M표준(연)IoT커넥티비티표준Task(jiny.chun@lge.com)" w:date="2022-08-24T08:48:00Z">
        <w:r w:rsidR="006D13A1" w:rsidRPr="006D13A1" w:rsidDel="00DC0842">
          <w:rPr>
            <w:rFonts w:eastAsia="맑은 고딕"/>
            <w:sz w:val="20"/>
            <w:lang w:val="en-US" w:eastAsia="ko-KR"/>
          </w:rPr>
          <w:delText>fourth</w:delText>
        </w:r>
        <w:r w:rsidR="006D13A1" w:rsidRPr="006D13A1" w:rsidDel="00DC0842">
          <w:rPr>
            <w:rFonts w:eastAsia="맑은 고딕"/>
            <w:spacing w:val="-3"/>
            <w:sz w:val="20"/>
            <w:lang w:val="en-US" w:eastAsia="ko-KR"/>
          </w:rPr>
          <w:delText xml:space="preserve"> </w:delText>
        </w:r>
      </w:del>
      <w:ins w:id="108" w:author="천진영/책임연구원/ICT기술센터 C&amp;M표준(연)IoT커넥티비티표준Task(jiny.chun@lge.com)" w:date="2022-08-24T08:48:00Z">
        <w:r w:rsidR="00DC0842" w:rsidRPr="00A21EBE">
          <w:rPr>
            <w:rFonts w:eastAsia="맑은 고딕"/>
            <w:spacing w:val="-3"/>
            <w:sz w:val="20"/>
            <w:u w:val="single"/>
            <w:lang w:val="en-US" w:eastAsia="ko-KR"/>
          </w:rPr>
          <w:t xml:space="preserve">highest </w:t>
        </w:r>
      </w:ins>
      <w:r w:rsidR="006D13A1" w:rsidRPr="006D13A1">
        <w:rPr>
          <w:rFonts w:eastAsia="맑은 고딕"/>
          <w:sz w:val="20"/>
          <w:lang w:val="en-US" w:eastAsia="ko-KR"/>
        </w:rPr>
        <w:t>80</w:t>
      </w:r>
      <w:r w:rsidR="006D13A1" w:rsidRPr="006D13A1">
        <w:rPr>
          <w:rFonts w:eastAsia="맑은 고딕"/>
          <w:spacing w:val="-2"/>
          <w:sz w:val="20"/>
          <w:lang w:val="en-US" w:eastAsia="ko-KR"/>
        </w:rPr>
        <w:t xml:space="preserve"> </w:t>
      </w:r>
      <w:proofErr w:type="spellStart"/>
      <w:r w:rsidR="006D13A1" w:rsidRPr="006D13A1">
        <w:rPr>
          <w:rFonts w:eastAsia="맑은 고딕"/>
          <w:sz w:val="20"/>
          <w:lang w:val="en-US" w:eastAsia="ko-KR"/>
        </w:rPr>
        <w:t>M</w:t>
      </w:r>
      <w:r w:rsidR="006A4072">
        <w:rPr>
          <w:rFonts w:eastAsia="맑은 고딕"/>
          <w:sz w:val="20"/>
          <w:lang w:val="en-US" w:eastAsia="ko-KR"/>
        </w:rPr>
        <w:t>Hz</w:t>
      </w:r>
      <w:r w:rsidR="006D13A1" w:rsidRPr="006D13A1">
        <w:rPr>
          <w:rFonts w:eastAsia="맑은 고딕"/>
          <w:sz w:val="20"/>
          <w:lang w:val="en-US" w:eastAsia="ko-KR"/>
        </w:rPr>
        <w:t>.</w:t>
      </w:r>
      <w:proofErr w:type="spellEnd"/>
      <w:r w:rsidR="006D13A1" w:rsidRPr="006D13A1">
        <w:rPr>
          <w:rFonts w:eastAsia="맑은 고딕"/>
          <w:spacing w:val="-4"/>
          <w:sz w:val="20"/>
          <w:lang w:val="en-US" w:eastAsia="ko-KR"/>
        </w:rPr>
        <w:t xml:space="preserve"> </w:t>
      </w:r>
      <w:r w:rsidR="006D13A1" w:rsidRPr="006D13A1">
        <w:rPr>
          <w:rFonts w:eastAsia="맑은 고딕"/>
          <w:sz w:val="20"/>
          <w:lang w:val="en-US" w:eastAsia="ko-KR"/>
        </w:rPr>
        <w:t>The</w:t>
      </w:r>
      <w:r w:rsidR="006D13A1" w:rsidRPr="006D13A1">
        <w:rPr>
          <w:rFonts w:eastAsia="맑은 고딕"/>
          <w:spacing w:val="-3"/>
          <w:sz w:val="20"/>
          <w:lang w:val="en-US" w:eastAsia="ko-KR"/>
        </w:rPr>
        <w:t xml:space="preserve"> </w:t>
      </w:r>
      <w:r w:rsidR="006D13A1" w:rsidRPr="006D13A1">
        <w:rPr>
          <w:rFonts w:eastAsia="맑은 고딕"/>
          <w:sz w:val="20"/>
          <w:lang w:val="en-US" w:eastAsia="ko-KR"/>
        </w:rPr>
        <w:t>feedback</w:t>
      </w:r>
      <w:r w:rsidR="006D13A1" w:rsidRPr="006D13A1">
        <w:rPr>
          <w:rFonts w:eastAsia="맑은 고딕"/>
          <w:spacing w:val="-3"/>
          <w:sz w:val="20"/>
          <w:lang w:val="en-US" w:eastAsia="ko-KR"/>
        </w:rPr>
        <w:t xml:space="preserve"> </w:t>
      </w:r>
      <w:r w:rsidR="006D13A1" w:rsidRPr="006D13A1">
        <w:rPr>
          <w:rFonts w:eastAsia="맑은 고딕"/>
          <w:sz w:val="20"/>
          <w:lang w:val="en-US" w:eastAsia="ko-KR"/>
        </w:rPr>
        <w:t>tone</w:t>
      </w:r>
      <w:r w:rsidR="006D13A1" w:rsidRPr="006D13A1">
        <w:rPr>
          <w:rFonts w:eastAsia="맑은 고딕"/>
          <w:spacing w:val="-3"/>
          <w:sz w:val="20"/>
          <w:lang w:val="en-US" w:eastAsia="ko-KR"/>
        </w:rPr>
        <w:t xml:space="preserve"> </w:t>
      </w:r>
      <w:r w:rsidR="006D13A1" w:rsidRPr="006D13A1">
        <w:rPr>
          <w:rFonts w:eastAsia="맑은 고딕"/>
          <w:sz w:val="20"/>
          <w:lang w:val="en-US" w:eastAsia="ko-KR"/>
        </w:rPr>
        <w:t>sets</w:t>
      </w:r>
      <w:r w:rsidR="006D13A1" w:rsidRPr="006D13A1">
        <w:rPr>
          <w:rFonts w:eastAsia="맑은 고딕"/>
          <w:spacing w:val="-4"/>
          <w:sz w:val="20"/>
          <w:lang w:val="en-US" w:eastAsia="ko-KR"/>
        </w:rPr>
        <w:t xml:space="preserve"> </w:t>
      </w:r>
      <w:r w:rsidR="006D13A1" w:rsidRPr="006D13A1">
        <w:rPr>
          <w:rFonts w:eastAsia="맑은 고딕"/>
          <w:sz w:val="20"/>
          <w:lang w:val="en-US" w:eastAsia="ko-KR"/>
        </w:rPr>
        <w:t>for</w:t>
      </w:r>
      <w:r w:rsidR="006D13A1" w:rsidRPr="006D13A1">
        <w:rPr>
          <w:rFonts w:eastAsia="맑은 고딕"/>
          <w:spacing w:val="-3"/>
          <w:sz w:val="20"/>
          <w:lang w:val="en-US" w:eastAsia="ko-KR"/>
        </w:rPr>
        <w:t xml:space="preserve"> </w:t>
      </w:r>
      <w:r w:rsidR="006D13A1" w:rsidRPr="006D13A1">
        <w:rPr>
          <w:rFonts w:eastAsia="맑은 고딕"/>
          <w:sz w:val="20"/>
          <w:lang w:val="en-US" w:eastAsia="ko-KR"/>
        </w:rPr>
        <w:t>each</w:t>
      </w:r>
      <w:r w:rsidR="006D13A1" w:rsidRPr="006D13A1">
        <w:rPr>
          <w:rFonts w:eastAsia="맑은 고딕"/>
          <w:spacing w:val="-3"/>
          <w:sz w:val="20"/>
          <w:lang w:val="en-US" w:eastAsia="ko-KR"/>
        </w:rPr>
        <w:t xml:space="preserve"> </w:t>
      </w:r>
      <w:r w:rsidR="006D13A1" w:rsidRPr="006D13A1">
        <w:rPr>
          <w:rFonts w:eastAsia="맑은 고딕"/>
          <w:sz w:val="20"/>
          <w:lang w:val="en-US" w:eastAsia="ko-KR"/>
        </w:rPr>
        <w:t>484-tone</w:t>
      </w:r>
      <w:r w:rsidR="006D13A1" w:rsidRPr="006D13A1">
        <w:rPr>
          <w:rFonts w:eastAsia="맑은 고딕"/>
          <w:spacing w:val="-4"/>
          <w:sz w:val="20"/>
          <w:lang w:val="en-US" w:eastAsia="ko-KR"/>
        </w:rPr>
        <w:t xml:space="preserve"> </w:t>
      </w:r>
      <w:r w:rsidR="006D13A1" w:rsidRPr="006D13A1">
        <w:rPr>
          <w:rFonts w:eastAsia="맑은 고딕"/>
          <w:sz w:val="20"/>
          <w:lang w:val="en-US" w:eastAsia="ko-KR"/>
        </w:rPr>
        <w:t>RU</w:t>
      </w:r>
      <w:r w:rsidR="006D13A1" w:rsidRPr="006D13A1">
        <w:rPr>
          <w:rFonts w:eastAsia="맑은 고딕"/>
          <w:spacing w:val="-3"/>
          <w:sz w:val="20"/>
          <w:lang w:val="en-US" w:eastAsia="ko-KR"/>
        </w:rPr>
        <w:t xml:space="preserve"> </w:t>
      </w:r>
      <w:r w:rsidR="006D13A1" w:rsidRPr="006D13A1">
        <w:rPr>
          <w:rFonts w:eastAsia="맑은 고딕"/>
          <w:sz w:val="20"/>
          <w:lang w:val="en-US" w:eastAsia="ko-KR"/>
        </w:rPr>
        <w:t>is</w:t>
      </w:r>
      <w:r w:rsidR="006D13A1" w:rsidRPr="006D13A1">
        <w:rPr>
          <w:rFonts w:eastAsia="맑은 고딕"/>
          <w:spacing w:val="-3"/>
          <w:sz w:val="20"/>
          <w:lang w:val="en-US" w:eastAsia="ko-KR"/>
        </w:rPr>
        <w:t xml:space="preserve"> </w:t>
      </w:r>
      <w:r w:rsidR="006D13A1" w:rsidRPr="006D13A1">
        <w:rPr>
          <w:rFonts w:eastAsia="맑은 고딕"/>
          <w:sz w:val="20"/>
          <w:lang w:val="en-US" w:eastAsia="ko-KR"/>
        </w:rPr>
        <w:t>composed</w:t>
      </w:r>
      <w:r w:rsidR="006D13A1" w:rsidRPr="006D13A1">
        <w:rPr>
          <w:rFonts w:eastAsia="맑은 고딕"/>
          <w:spacing w:val="-3"/>
          <w:sz w:val="20"/>
          <w:lang w:val="en-US" w:eastAsia="ko-KR"/>
        </w:rPr>
        <w:t xml:space="preserve"> </w:t>
      </w:r>
      <w:r w:rsidR="006D13A1" w:rsidRPr="006D13A1">
        <w:rPr>
          <w:rFonts w:eastAsia="맑은 고딕"/>
          <w:sz w:val="20"/>
          <w:lang w:val="en-US" w:eastAsia="ko-KR"/>
        </w:rPr>
        <w:t>of</w:t>
      </w:r>
      <w:r w:rsidR="006D13A1" w:rsidRPr="006D13A1">
        <w:rPr>
          <w:rFonts w:eastAsia="맑은 고딕"/>
          <w:spacing w:val="-3"/>
          <w:sz w:val="20"/>
          <w:lang w:val="en-US" w:eastAsia="ko-KR"/>
        </w:rPr>
        <w:t xml:space="preserve"> </w:t>
      </w:r>
      <w:r w:rsidR="006D13A1" w:rsidRPr="006D13A1">
        <w:rPr>
          <w:rFonts w:eastAsia="맑은 고딕"/>
          <w:sz w:val="20"/>
          <w:lang w:val="en-US" w:eastAsia="ko-KR"/>
        </w:rPr>
        <w:t>the</w:t>
      </w:r>
      <w:r w:rsidR="006D13A1" w:rsidRPr="006D13A1">
        <w:rPr>
          <w:rFonts w:eastAsia="맑은 고딕"/>
          <w:spacing w:val="-3"/>
          <w:sz w:val="20"/>
          <w:lang w:val="en-US" w:eastAsia="ko-KR"/>
        </w:rPr>
        <w:t xml:space="preserve"> </w:t>
      </w:r>
      <w:r w:rsidR="006D13A1" w:rsidRPr="006D13A1">
        <w:rPr>
          <w:rFonts w:eastAsia="맑은 고딕"/>
          <w:sz w:val="20"/>
          <w:lang w:val="en-US" w:eastAsia="ko-KR"/>
        </w:rPr>
        <w:t>feed- back tone sets of the two 242-tone RUs overlapping with the 484-tone RU.</w:t>
      </w:r>
    </w:p>
    <w:p w14:paraId="62DA2EC7" w14:textId="77777777" w:rsidR="006D13A1" w:rsidRPr="006D13A1" w:rsidRDefault="006D13A1" w:rsidP="006D13A1">
      <w:pPr>
        <w:widowControl w:val="0"/>
        <w:kinsoku w:val="0"/>
        <w:overflowPunct w:val="0"/>
        <w:autoSpaceDE w:val="0"/>
        <w:autoSpaceDN w:val="0"/>
        <w:adjustRightInd w:val="0"/>
        <w:spacing w:before="9"/>
        <w:rPr>
          <w:rFonts w:eastAsia="맑은 고딕"/>
          <w:sz w:val="21"/>
          <w:szCs w:val="21"/>
          <w:lang w:val="en-US" w:eastAsia="ko-KR"/>
        </w:rPr>
      </w:pPr>
    </w:p>
    <w:p w14:paraId="67417A2F" w14:textId="77777777" w:rsidR="006D13A1" w:rsidRPr="006D13A1" w:rsidRDefault="006D13A1" w:rsidP="006D13A1">
      <w:pPr>
        <w:widowControl w:val="0"/>
        <w:kinsoku w:val="0"/>
        <w:overflowPunct w:val="0"/>
        <w:autoSpaceDE w:val="0"/>
        <w:autoSpaceDN w:val="0"/>
        <w:adjustRightInd w:val="0"/>
        <w:spacing w:line="249" w:lineRule="auto"/>
        <w:ind w:right="997"/>
        <w:jc w:val="both"/>
        <w:rPr>
          <w:rFonts w:eastAsia="맑은 고딕"/>
          <w:spacing w:val="-2"/>
          <w:sz w:val="20"/>
          <w:lang w:val="en-US" w:eastAsia="ko-KR"/>
        </w:rPr>
      </w:pPr>
      <w:r w:rsidRPr="006D13A1">
        <w:rPr>
          <w:rFonts w:eastAsia="맑은 고딕"/>
          <w:sz w:val="20"/>
          <w:lang w:val="en-US" w:eastAsia="ko-KR"/>
        </w:rPr>
        <w:t xml:space="preserve">The Partial BW Info subfield is defined in </w:t>
      </w:r>
      <w:hyperlink w:anchor="bookmark26" w:history="1">
        <w:r w:rsidRPr="006D13A1">
          <w:rPr>
            <w:rFonts w:eastAsia="맑은 고딕"/>
            <w:sz w:val="20"/>
            <w:lang w:val="en-US" w:eastAsia="ko-KR"/>
          </w:rPr>
          <w:t>Table</w:t>
        </w:r>
        <w:r w:rsidRPr="006D13A1">
          <w:rPr>
            <w:rFonts w:eastAsia="맑은 고딕"/>
            <w:spacing w:val="-2"/>
            <w:sz w:val="20"/>
            <w:lang w:val="en-US" w:eastAsia="ko-KR"/>
          </w:rPr>
          <w:t xml:space="preserve"> </w:t>
        </w:r>
        <w:r w:rsidRPr="006D13A1">
          <w:rPr>
            <w:rFonts w:eastAsia="맑은 고딕"/>
            <w:sz w:val="20"/>
            <w:lang w:val="en-US" w:eastAsia="ko-KR"/>
          </w:rPr>
          <w:t>9-42c (Settings for BW, Partial BW Info subfield in the</w:t>
        </w:r>
      </w:hyperlink>
      <w:r w:rsidRPr="006D13A1">
        <w:rPr>
          <w:rFonts w:eastAsia="맑은 고딕"/>
          <w:sz w:val="20"/>
          <w:lang w:val="en-US" w:eastAsia="ko-KR"/>
        </w:rPr>
        <w:t xml:space="preserve"> </w:t>
      </w:r>
      <w:hyperlink w:anchor="bookmark26" w:history="1">
        <w:r w:rsidRPr="006D13A1">
          <w:rPr>
            <w:rFonts w:eastAsia="맑은 고딕"/>
            <w:sz w:val="20"/>
            <w:lang w:val="en-US" w:eastAsia="ko-KR"/>
          </w:rPr>
          <w:t>EHT</w:t>
        </w:r>
        <w:r w:rsidRPr="006D13A1">
          <w:rPr>
            <w:rFonts w:eastAsia="맑은 고딕"/>
            <w:spacing w:val="-4"/>
            <w:sz w:val="20"/>
            <w:lang w:val="en-US" w:eastAsia="ko-KR"/>
          </w:rPr>
          <w:t xml:space="preserve"> </w:t>
        </w:r>
        <w:r w:rsidRPr="006D13A1">
          <w:rPr>
            <w:rFonts w:eastAsia="맑은 고딕"/>
            <w:sz w:val="20"/>
            <w:lang w:val="en-US" w:eastAsia="ko-KR"/>
          </w:rPr>
          <w:t>NDP</w:t>
        </w:r>
        <w:r w:rsidRPr="006D13A1">
          <w:rPr>
            <w:rFonts w:eastAsia="맑은 고딕"/>
            <w:spacing w:val="-4"/>
            <w:sz w:val="20"/>
            <w:lang w:val="en-US" w:eastAsia="ko-KR"/>
          </w:rPr>
          <w:t xml:space="preserve"> </w:t>
        </w:r>
        <w:r w:rsidRPr="006D13A1">
          <w:rPr>
            <w:rFonts w:eastAsia="맑은 고딕"/>
            <w:sz w:val="20"/>
            <w:lang w:val="en-US" w:eastAsia="ko-KR"/>
          </w:rPr>
          <w:t>Announcement</w:t>
        </w:r>
        <w:r w:rsidRPr="006D13A1">
          <w:rPr>
            <w:rFonts w:eastAsia="맑은 고딕"/>
            <w:spacing w:val="-4"/>
            <w:sz w:val="20"/>
            <w:lang w:val="en-US" w:eastAsia="ko-KR"/>
          </w:rPr>
          <w:t xml:space="preserve"> </w:t>
        </w:r>
        <w:r w:rsidRPr="006D13A1">
          <w:rPr>
            <w:rFonts w:eastAsia="맑은 고딕"/>
            <w:sz w:val="20"/>
            <w:lang w:val="en-US" w:eastAsia="ko-KR"/>
          </w:rPr>
          <w:t>frame)</w:t>
        </w:r>
      </w:hyperlink>
      <w:r w:rsidRPr="006D13A1">
        <w:rPr>
          <w:rFonts w:eastAsia="맑은 고딕"/>
          <w:sz w:val="20"/>
          <w:lang w:val="en-US" w:eastAsia="ko-KR"/>
        </w:rPr>
        <w:t>.</w:t>
      </w:r>
      <w:r w:rsidRPr="006D13A1">
        <w:rPr>
          <w:rFonts w:eastAsia="맑은 고딕"/>
          <w:spacing w:val="-4"/>
          <w:sz w:val="20"/>
          <w:lang w:val="en-US" w:eastAsia="ko-KR"/>
        </w:rPr>
        <w:t xml:space="preserve"> </w:t>
      </w:r>
      <w:r w:rsidRPr="006D13A1">
        <w:rPr>
          <w:rFonts w:eastAsia="맑은 고딕"/>
          <w:sz w:val="20"/>
          <w:lang w:val="en-US" w:eastAsia="ko-KR"/>
        </w:rPr>
        <w:t>Any</w:t>
      </w:r>
      <w:r w:rsidRPr="006D13A1">
        <w:rPr>
          <w:rFonts w:eastAsia="맑은 고딕"/>
          <w:spacing w:val="-4"/>
          <w:sz w:val="20"/>
          <w:lang w:val="en-US" w:eastAsia="ko-KR"/>
        </w:rPr>
        <w:t xml:space="preserve"> </w:t>
      </w:r>
      <w:r w:rsidRPr="006D13A1">
        <w:rPr>
          <w:rFonts w:eastAsia="맑은 고딕"/>
          <w:sz w:val="20"/>
          <w:lang w:val="en-US" w:eastAsia="ko-KR"/>
        </w:rPr>
        <w:t>values</w:t>
      </w:r>
      <w:r w:rsidRPr="006D13A1">
        <w:rPr>
          <w:rFonts w:eastAsia="맑은 고딕"/>
          <w:spacing w:val="-4"/>
          <w:sz w:val="20"/>
          <w:lang w:val="en-US" w:eastAsia="ko-KR"/>
        </w:rPr>
        <w:t xml:space="preserve"> </w:t>
      </w:r>
      <w:r w:rsidRPr="006D13A1">
        <w:rPr>
          <w:rFonts w:eastAsia="맑은 고딕"/>
          <w:sz w:val="20"/>
          <w:lang w:val="en-US" w:eastAsia="ko-KR"/>
        </w:rPr>
        <w:t>of</w:t>
      </w:r>
      <w:r w:rsidRPr="006D13A1">
        <w:rPr>
          <w:rFonts w:eastAsia="맑은 고딕"/>
          <w:spacing w:val="-4"/>
          <w:sz w:val="20"/>
          <w:lang w:val="en-US" w:eastAsia="ko-KR"/>
        </w:rPr>
        <w:t xml:space="preserve"> </w:t>
      </w:r>
      <w:r w:rsidRPr="006D13A1">
        <w:rPr>
          <w:rFonts w:eastAsia="맑은 고딕"/>
          <w:sz w:val="20"/>
          <w:lang w:val="en-US" w:eastAsia="ko-KR"/>
        </w:rPr>
        <w:t>the</w:t>
      </w:r>
      <w:r w:rsidRPr="006D13A1">
        <w:rPr>
          <w:rFonts w:eastAsia="맑은 고딕"/>
          <w:spacing w:val="-3"/>
          <w:sz w:val="20"/>
          <w:lang w:val="en-US" w:eastAsia="ko-KR"/>
        </w:rPr>
        <w:t xml:space="preserve"> </w:t>
      </w:r>
      <w:r w:rsidRPr="006D13A1">
        <w:rPr>
          <w:rFonts w:eastAsia="맑은 고딕"/>
          <w:sz w:val="20"/>
          <w:lang w:val="en-US" w:eastAsia="ko-KR"/>
        </w:rPr>
        <w:t>Partial</w:t>
      </w:r>
      <w:r w:rsidRPr="006D13A1">
        <w:rPr>
          <w:rFonts w:eastAsia="맑은 고딕"/>
          <w:spacing w:val="-3"/>
          <w:sz w:val="20"/>
          <w:lang w:val="en-US" w:eastAsia="ko-KR"/>
        </w:rPr>
        <w:t xml:space="preserve"> </w:t>
      </w:r>
      <w:r w:rsidRPr="006D13A1">
        <w:rPr>
          <w:rFonts w:eastAsia="맑은 고딕"/>
          <w:sz w:val="20"/>
          <w:lang w:val="en-US" w:eastAsia="ko-KR"/>
        </w:rPr>
        <w:t>BW</w:t>
      </w:r>
      <w:r w:rsidRPr="006D13A1">
        <w:rPr>
          <w:rFonts w:eastAsia="맑은 고딕"/>
          <w:spacing w:val="-4"/>
          <w:sz w:val="20"/>
          <w:lang w:val="en-US" w:eastAsia="ko-KR"/>
        </w:rPr>
        <w:t xml:space="preserve"> </w:t>
      </w:r>
      <w:r w:rsidRPr="006D13A1">
        <w:rPr>
          <w:rFonts w:eastAsia="맑은 고딕"/>
          <w:sz w:val="20"/>
          <w:lang w:val="en-US" w:eastAsia="ko-KR"/>
        </w:rPr>
        <w:t>Info</w:t>
      </w:r>
      <w:r w:rsidRPr="006D13A1">
        <w:rPr>
          <w:rFonts w:eastAsia="맑은 고딕"/>
          <w:spacing w:val="-3"/>
          <w:sz w:val="20"/>
          <w:lang w:val="en-US" w:eastAsia="ko-KR"/>
        </w:rPr>
        <w:t xml:space="preserve"> </w:t>
      </w:r>
      <w:r w:rsidRPr="006D13A1">
        <w:rPr>
          <w:rFonts w:eastAsia="맑은 고딕"/>
          <w:sz w:val="20"/>
          <w:lang w:val="en-US" w:eastAsia="ko-KR"/>
        </w:rPr>
        <w:t>subfield</w:t>
      </w:r>
      <w:r w:rsidRPr="006D13A1">
        <w:rPr>
          <w:rFonts w:eastAsia="맑은 고딕"/>
          <w:spacing w:val="-3"/>
          <w:sz w:val="20"/>
          <w:lang w:val="en-US" w:eastAsia="ko-KR"/>
        </w:rPr>
        <w:t xml:space="preserve"> </w:t>
      </w:r>
      <w:r w:rsidRPr="006D13A1">
        <w:rPr>
          <w:rFonts w:eastAsia="맑은 고딕"/>
          <w:sz w:val="20"/>
          <w:lang w:val="en-US" w:eastAsia="ko-KR"/>
        </w:rPr>
        <w:t>other</w:t>
      </w:r>
      <w:r w:rsidRPr="006D13A1">
        <w:rPr>
          <w:rFonts w:eastAsia="맑은 고딕"/>
          <w:spacing w:val="-4"/>
          <w:sz w:val="20"/>
          <w:lang w:val="en-US" w:eastAsia="ko-KR"/>
        </w:rPr>
        <w:t xml:space="preserve"> </w:t>
      </w:r>
      <w:r w:rsidRPr="006D13A1">
        <w:rPr>
          <w:rFonts w:eastAsia="맑은 고딕"/>
          <w:sz w:val="20"/>
          <w:lang w:val="en-US" w:eastAsia="ko-KR"/>
        </w:rPr>
        <w:t>than</w:t>
      </w:r>
      <w:r w:rsidRPr="006D13A1">
        <w:rPr>
          <w:rFonts w:eastAsia="맑은 고딕"/>
          <w:spacing w:val="-4"/>
          <w:sz w:val="20"/>
          <w:lang w:val="en-US" w:eastAsia="ko-KR"/>
        </w:rPr>
        <w:t xml:space="preserve"> </w:t>
      </w:r>
      <w:r w:rsidRPr="006D13A1">
        <w:rPr>
          <w:rFonts w:eastAsia="맑은 고딕"/>
          <w:sz w:val="20"/>
          <w:lang w:val="en-US" w:eastAsia="ko-KR"/>
        </w:rPr>
        <w:t>the</w:t>
      </w:r>
      <w:r w:rsidRPr="006D13A1">
        <w:rPr>
          <w:rFonts w:eastAsia="맑은 고딕"/>
          <w:spacing w:val="-4"/>
          <w:sz w:val="20"/>
          <w:lang w:val="en-US" w:eastAsia="ko-KR"/>
        </w:rPr>
        <w:t xml:space="preserve"> </w:t>
      </w:r>
      <w:r w:rsidRPr="006D13A1">
        <w:rPr>
          <w:rFonts w:eastAsia="맑은 고딕"/>
          <w:sz w:val="20"/>
          <w:lang w:val="en-US" w:eastAsia="ko-KR"/>
        </w:rPr>
        <w:t>ones</w:t>
      </w:r>
      <w:r w:rsidRPr="006D13A1">
        <w:rPr>
          <w:rFonts w:eastAsia="맑은 고딕"/>
          <w:spacing w:val="-4"/>
          <w:sz w:val="20"/>
          <w:lang w:val="en-US" w:eastAsia="ko-KR"/>
        </w:rPr>
        <w:t xml:space="preserve"> </w:t>
      </w:r>
      <w:r w:rsidRPr="006D13A1">
        <w:rPr>
          <w:rFonts w:eastAsia="맑은 고딕"/>
          <w:sz w:val="20"/>
          <w:lang w:val="en-US" w:eastAsia="ko-KR"/>
        </w:rPr>
        <w:t>defined</w:t>
      </w:r>
      <w:r w:rsidRPr="006D13A1">
        <w:rPr>
          <w:rFonts w:eastAsia="맑은 고딕"/>
          <w:spacing w:val="-4"/>
          <w:sz w:val="20"/>
          <w:lang w:val="en-US" w:eastAsia="ko-KR"/>
        </w:rPr>
        <w:t xml:space="preserve"> </w:t>
      </w:r>
      <w:r w:rsidRPr="006D13A1">
        <w:rPr>
          <w:rFonts w:eastAsia="맑은 고딕"/>
          <w:sz w:val="20"/>
          <w:lang w:val="en-US" w:eastAsia="ko-KR"/>
        </w:rPr>
        <w:t xml:space="preserve">in </w:t>
      </w:r>
      <w:hyperlink w:anchor="bookmark26" w:history="1">
        <w:r w:rsidRPr="006D13A1">
          <w:rPr>
            <w:rFonts w:eastAsia="맑은 고딕"/>
            <w:sz w:val="20"/>
            <w:lang w:val="en-US" w:eastAsia="ko-KR"/>
          </w:rPr>
          <w:t>Table</w:t>
        </w:r>
        <w:r w:rsidRPr="006D13A1">
          <w:rPr>
            <w:rFonts w:eastAsia="맑은 고딕"/>
            <w:spacing w:val="-2"/>
            <w:sz w:val="20"/>
            <w:lang w:val="en-US" w:eastAsia="ko-KR"/>
          </w:rPr>
          <w:t xml:space="preserve"> </w:t>
        </w:r>
        <w:r w:rsidRPr="006D13A1">
          <w:rPr>
            <w:rFonts w:eastAsia="맑은 고딕"/>
            <w:sz w:val="20"/>
            <w:lang w:val="en-US" w:eastAsia="ko-KR"/>
          </w:rPr>
          <w:t>9-42c (Settings for BW, Partial BW Info subfield in the EHT NDP Announcement frame)</w:t>
        </w:r>
      </w:hyperlink>
      <w:r w:rsidRPr="006D13A1">
        <w:rPr>
          <w:rFonts w:eastAsia="맑은 고딕"/>
          <w:sz w:val="20"/>
          <w:lang w:val="en-US" w:eastAsia="ko-KR"/>
        </w:rPr>
        <w:t xml:space="preserve"> are </w:t>
      </w:r>
      <w:r w:rsidRPr="006D13A1">
        <w:rPr>
          <w:rFonts w:eastAsia="맑은 고딕"/>
          <w:spacing w:val="-2"/>
          <w:sz w:val="20"/>
          <w:lang w:val="en-US" w:eastAsia="ko-KR"/>
        </w:rPr>
        <w:t>reserved.</w:t>
      </w:r>
    </w:p>
    <w:p w14:paraId="55F945F9" w14:textId="77777777" w:rsidR="006D13A1" w:rsidRPr="006D13A1" w:rsidRDefault="006D13A1" w:rsidP="006D13A1">
      <w:pPr>
        <w:widowControl w:val="0"/>
        <w:kinsoku w:val="0"/>
        <w:overflowPunct w:val="0"/>
        <w:autoSpaceDE w:val="0"/>
        <w:autoSpaceDN w:val="0"/>
        <w:adjustRightInd w:val="0"/>
        <w:rPr>
          <w:rFonts w:eastAsia="맑은 고딕"/>
          <w:szCs w:val="22"/>
          <w:lang w:val="en-US" w:eastAsia="ko-KR"/>
        </w:rPr>
      </w:pPr>
    </w:p>
    <w:p w14:paraId="56FE46AF" w14:textId="6F73CD5B" w:rsidR="006D13A1" w:rsidRPr="006D13A1" w:rsidRDefault="006D13A1" w:rsidP="006A4072">
      <w:pPr>
        <w:widowControl w:val="0"/>
        <w:kinsoku w:val="0"/>
        <w:overflowPunct w:val="0"/>
        <w:autoSpaceDE w:val="0"/>
        <w:autoSpaceDN w:val="0"/>
        <w:adjustRightInd w:val="0"/>
        <w:spacing w:before="190" w:line="249" w:lineRule="auto"/>
        <w:ind w:right="999" w:firstLine="800"/>
        <w:rPr>
          <w:rFonts w:ascii="Arial" w:eastAsia="맑은 고딕" w:hAnsi="Arial" w:cs="Arial"/>
          <w:b/>
          <w:bCs/>
          <w:spacing w:val="-2"/>
          <w:sz w:val="20"/>
          <w:lang w:val="en-US" w:eastAsia="ko-KR"/>
        </w:rPr>
      </w:pPr>
      <w:bookmarkStart w:id="109" w:name="_bookmark26"/>
      <w:bookmarkEnd w:id="109"/>
      <w:r w:rsidRPr="006D13A1">
        <w:rPr>
          <w:rFonts w:ascii="Arial" w:eastAsia="맑은 고딕" w:hAnsi="Arial" w:cs="Arial"/>
          <w:b/>
          <w:bCs/>
          <w:sz w:val="20"/>
          <w:lang w:val="en-US" w:eastAsia="ko-KR"/>
        </w:rPr>
        <w:t>Table</w:t>
      </w:r>
      <w:r w:rsidRPr="006D13A1">
        <w:rPr>
          <w:rFonts w:ascii="Arial" w:eastAsia="맑은 고딕" w:hAnsi="Arial" w:cs="Arial"/>
          <w:b/>
          <w:bCs/>
          <w:spacing w:val="-4"/>
          <w:sz w:val="20"/>
          <w:lang w:val="en-US" w:eastAsia="ko-KR"/>
        </w:rPr>
        <w:t xml:space="preserve"> </w:t>
      </w:r>
      <w:r w:rsidRPr="006D13A1">
        <w:rPr>
          <w:rFonts w:ascii="Arial" w:eastAsia="맑은 고딕" w:hAnsi="Arial" w:cs="Arial"/>
          <w:b/>
          <w:bCs/>
          <w:sz w:val="20"/>
          <w:lang w:val="en-US" w:eastAsia="ko-KR"/>
        </w:rPr>
        <w:t>9-42c—Settings</w:t>
      </w:r>
      <w:r w:rsidRPr="006D13A1">
        <w:rPr>
          <w:rFonts w:ascii="Arial" w:eastAsia="맑은 고딕" w:hAnsi="Arial" w:cs="Arial"/>
          <w:b/>
          <w:bCs/>
          <w:spacing w:val="-4"/>
          <w:sz w:val="20"/>
          <w:lang w:val="en-US" w:eastAsia="ko-KR"/>
        </w:rPr>
        <w:t xml:space="preserve"> </w:t>
      </w:r>
      <w:r w:rsidRPr="006D13A1">
        <w:rPr>
          <w:rFonts w:ascii="Arial" w:eastAsia="맑은 고딕" w:hAnsi="Arial" w:cs="Arial"/>
          <w:b/>
          <w:bCs/>
          <w:sz w:val="20"/>
          <w:lang w:val="en-US" w:eastAsia="ko-KR"/>
        </w:rPr>
        <w:t>for</w:t>
      </w:r>
      <w:r w:rsidRPr="006D13A1">
        <w:rPr>
          <w:rFonts w:ascii="Arial" w:eastAsia="맑은 고딕" w:hAnsi="Arial" w:cs="Arial"/>
          <w:b/>
          <w:bCs/>
          <w:spacing w:val="-3"/>
          <w:sz w:val="20"/>
          <w:lang w:val="en-US" w:eastAsia="ko-KR"/>
        </w:rPr>
        <w:t xml:space="preserve"> </w:t>
      </w:r>
      <w:ins w:id="110" w:author="천진영/책임연구원/ICT기술센터 C&amp;M표준(연)IoT커넥티비티표준Task(jiny.chun@lge.com)" w:date="2022-08-24T09:23:00Z">
        <w:r w:rsidR="00732B3A" w:rsidRPr="00732B3A">
          <w:rPr>
            <w:rFonts w:ascii="Arial" w:eastAsia="맑은 고딕" w:hAnsi="Arial" w:cs="Arial"/>
            <w:b/>
            <w:bCs/>
            <w:color w:val="92D050"/>
            <w:spacing w:val="-3"/>
            <w:sz w:val="20"/>
            <w:lang w:val="en-US" w:eastAsia="ko-KR"/>
          </w:rPr>
          <w:t>(#11686</w:t>
        </w:r>
        <w:proofErr w:type="gramStart"/>
        <w:r w:rsidR="00732B3A" w:rsidRPr="00732B3A">
          <w:rPr>
            <w:rFonts w:ascii="Arial" w:eastAsia="맑은 고딕" w:hAnsi="Arial" w:cs="Arial"/>
            <w:b/>
            <w:bCs/>
            <w:color w:val="92D050"/>
            <w:spacing w:val="-3"/>
            <w:sz w:val="20"/>
            <w:lang w:val="en-US" w:eastAsia="ko-KR"/>
          </w:rPr>
          <w:t>)</w:t>
        </w:r>
      </w:ins>
      <w:commentRangeStart w:id="111"/>
      <w:proofErr w:type="gramEnd"/>
      <w:del w:id="112" w:author="천진영/책임연구원/ICT기술센터 C&amp;M표준(연)IoT커넥티비티표준Task(jiny.chun@lge.com)" w:date="2022-08-24T09:23:00Z">
        <w:r w:rsidRPr="006D13A1" w:rsidDel="00732B3A">
          <w:rPr>
            <w:rFonts w:ascii="Arial" w:eastAsia="맑은 고딕" w:hAnsi="Arial" w:cs="Arial"/>
            <w:b/>
            <w:bCs/>
            <w:sz w:val="20"/>
            <w:lang w:val="en-US" w:eastAsia="ko-KR"/>
          </w:rPr>
          <w:delText>BW</w:delText>
        </w:r>
      </w:del>
      <w:ins w:id="113" w:author="천진영/책임연구원/ICT기술센터 C&amp;M표준(연)IoT커넥티비티표준Task(jiny.chun@lge.com)" w:date="2022-08-24T09:23:00Z">
        <w:r w:rsidR="00732B3A" w:rsidRPr="00732B3A">
          <w:rPr>
            <w:rFonts w:ascii="Arial" w:eastAsia="맑은 고딕" w:hAnsi="Arial" w:cs="Arial"/>
            <w:b/>
            <w:bCs/>
            <w:sz w:val="20"/>
            <w:u w:val="single"/>
            <w:lang w:val="en-US" w:eastAsia="ko-KR"/>
          </w:rPr>
          <w:t>Bandwidth</w:t>
        </w:r>
      </w:ins>
      <w:commentRangeEnd w:id="111"/>
      <w:r w:rsidR="00732B3A">
        <w:rPr>
          <w:rStyle w:val="a9"/>
        </w:rPr>
        <w:commentReference w:id="111"/>
      </w:r>
      <w:r w:rsidRPr="006D13A1">
        <w:rPr>
          <w:rFonts w:ascii="Arial" w:eastAsia="맑은 고딕" w:hAnsi="Arial" w:cs="Arial"/>
          <w:b/>
          <w:bCs/>
          <w:sz w:val="20"/>
          <w:lang w:val="en-US" w:eastAsia="ko-KR"/>
        </w:rPr>
        <w:t>,</w:t>
      </w:r>
      <w:r w:rsidRPr="006D13A1">
        <w:rPr>
          <w:rFonts w:ascii="Arial" w:eastAsia="맑은 고딕" w:hAnsi="Arial" w:cs="Arial"/>
          <w:b/>
          <w:bCs/>
          <w:spacing w:val="-3"/>
          <w:sz w:val="20"/>
          <w:lang w:val="en-US" w:eastAsia="ko-KR"/>
        </w:rPr>
        <w:t xml:space="preserve"> </w:t>
      </w:r>
      <w:r w:rsidRPr="006D13A1">
        <w:rPr>
          <w:rFonts w:ascii="Arial" w:eastAsia="맑은 고딕" w:hAnsi="Arial" w:cs="Arial"/>
          <w:b/>
          <w:bCs/>
          <w:sz w:val="20"/>
          <w:lang w:val="en-US" w:eastAsia="ko-KR"/>
        </w:rPr>
        <w:t>Partial</w:t>
      </w:r>
      <w:r w:rsidRPr="006D13A1">
        <w:rPr>
          <w:rFonts w:ascii="Arial" w:eastAsia="맑은 고딕" w:hAnsi="Arial" w:cs="Arial"/>
          <w:b/>
          <w:bCs/>
          <w:spacing w:val="-4"/>
          <w:sz w:val="20"/>
          <w:lang w:val="en-US" w:eastAsia="ko-KR"/>
        </w:rPr>
        <w:t xml:space="preserve"> </w:t>
      </w:r>
      <w:r w:rsidRPr="006D13A1">
        <w:rPr>
          <w:rFonts w:ascii="Arial" w:eastAsia="맑은 고딕" w:hAnsi="Arial" w:cs="Arial"/>
          <w:b/>
          <w:bCs/>
          <w:sz w:val="20"/>
          <w:lang w:val="en-US" w:eastAsia="ko-KR"/>
        </w:rPr>
        <w:t>BW</w:t>
      </w:r>
      <w:r w:rsidRPr="006D13A1">
        <w:rPr>
          <w:rFonts w:ascii="Arial" w:eastAsia="맑은 고딕" w:hAnsi="Arial" w:cs="Arial"/>
          <w:b/>
          <w:bCs/>
          <w:spacing w:val="-4"/>
          <w:sz w:val="20"/>
          <w:lang w:val="en-US" w:eastAsia="ko-KR"/>
        </w:rPr>
        <w:t xml:space="preserve"> </w:t>
      </w:r>
      <w:r w:rsidRPr="006D13A1">
        <w:rPr>
          <w:rFonts w:ascii="Arial" w:eastAsia="맑은 고딕" w:hAnsi="Arial" w:cs="Arial"/>
          <w:b/>
          <w:bCs/>
          <w:sz w:val="20"/>
          <w:lang w:val="en-US" w:eastAsia="ko-KR"/>
        </w:rPr>
        <w:t>Info</w:t>
      </w:r>
      <w:r w:rsidRPr="006D13A1">
        <w:rPr>
          <w:rFonts w:ascii="Arial" w:eastAsia="맑은 고딕" w:hAnsi="Arial" w:cs="Arial"/>
          <w:b/>
          <w:bCs/>
          <w:spacing w:val="-4"/>
          <w:sz w:val="20"/>
          <w:lang w:val="en-US" w:eastAsia="ko-KR"/>
        </w:rPr>
        <w:t xml:space="preserve"> </w:t>
      </w:r>
      <w:r w:rsidRPr="006D13A1">
        <w:rPr>
          <w:rFonts w:ascii="Arial" w:eastAsia="맑은 고딕" w:hAnsi="Arial" w:cs="Arial"/>
          <w:b/>
          <w:bCs/>
          <w:sz w:val="20"/>
          <w:lang w:val="en-US" w:eastAsia="ko-KR"/>
        </w:rPr>
        <w:t>subfield</w:t>
      </w:r>
      <w:r w:rsidRPr="006D13A1">
        <w:rPr>
          <w:rFonts w:ascii="Arial" w:eastAsia="맑은 고딕" w:hAnsi="Arial" w:cs="Arial"/>
          <w:b/>
          <w:bCs/>
          <w:spacing w:val="-4"/>
          <w:sz w:val="20"/>
          <w:lang w:val="en-US" w:eastAsia="ko-KR"/>
        </w:rPr>
        <w:t xml:space="preserve"> </w:t>
      </w:r>
      <w:r w:rsidRPr="006D13A1">
        <w:rPr>
          <w:rFonts w:ascii="Arial" w:eastAsia="맑은 고딕" w:hAnsi="Arial" w:cs="Arial"/>
          <w:b/>
          <w:bCs/>
          <w:sz w:val="20"/>
          <w:lang w:val="en-US" w:eastAsia="ko-KR"/>
        </w:rPr>
        <w:t>in</w:t>
      </w:r>
      <w:r w:rsidRPr="006D13A1">
        <w:rPr>
          <w:rFonts w:ascii="Arial" w:eastAsia="맑은 고딕" w:hAnsi="Arial" w:cs="Arial"/>
          <w:b/>
          <w:bCs/>
          <w:spacing w:val="-4"/>
          <w:sz w:val="20"/>
          <w:lang w:val="en-US" w:eastAsia="ko-KR"/>
        </w:rPr>
        <w:t xml:space="preserve"> </w:t>
      </w:r>
      <w:r w:rsidRPr="006D13A1">
        <w:rPr>
          <w:rFonts w:ascii="Arial" w:eastAsia="맑은 고딕" w:hAnsi="Arial" w:cs="Arial"/>
          <w:b/>
          <w:bCs/>
          <w:sz w:val="20"/>
          <w:lang w:val="en-US" w:eastAsia="ko-KR"/>
        </w:rPr>
        <w:t>the</w:t>
      </w:r>
      <w:r w:rsidRPr="006D13A1">
        <w:rPr>
          <w:rFonts w:ascii="Arial" w:eastAsia="맑은 고딕" w:hAnsi="Arial" w:cs="Arial"/>
          <w:b/>
          <w:bCs/>
          <w:spacing w:val="-4"/>
          <w:sz w:val="20"/>
          <w:lang w:val="en-US" w:eastAsia="ko-KR"/>
        </w:rPr>
        <w:t xml:space="preserve"> </w:t>
      </w:r>
      <w:r w:rsidRPr="006D13A1">
        <w:rPr>
          <w:rFonts w:ascii="Arial" w:eastAsia="맑은 고딕" w:hAnsi="Arial" w:cs="Arial"/>
          <w:b/>
          <w:bCs/>
          <w:sz w:val="20"/>
          <w:lang w:val="en-US" w:eastAsia="ko-KR"/>
        </w:rPr>
        <w:t>EHT</w:t>
      </w:r>
      <w:r w:rsidRPr="006D13A1">
        <w:rPr>
          <w:rFonts w:ascii="Arial" w:eastAsia="맑은 고딕" w:hAnsi="Arial" w:cs="Arial"/>
          <w:b/>
          <w:bCs/>
          <w:spacing w:val="-4"/>
          <w:sz w:val="20"/>
          <w:lang w:val="en-US" w:eastAsia="ko-KR"/>
        </w:rPr>
        <w:t xml:space="preserve"> </w:t>
      </w:r>
      <w:r w:rsidRPr="006D13A1">
        <w:rPr>
          <w:rFonts w:ascii="Arial" w:eastAsia="맑은 고딕" w:hAnsi="Arial" w:cs="Arial"/>
          <w:b/>
          <w:bCs/>
          <w:sz w:val="20"/>
          <w:lang w:val="en-US" w:eastAsia="ko-KR"/>
        </w:rPr>
        <w:t>NDP</w:t>
      </w:r>
      <w:r w:rsidRPr="006D13A1">
        <w:rPr>
          <w:rFonts w:ascii="Arial" w:eastAsia="맑은 고딕" w:hAnsi="Arial" w:cs="Arial"/>
          <w:b/>
          <w:bCs/>
          <w:spacing w:val="-3"/>
          <w:sz w:val="20"/>
          <w:lang w:val="en-US" w:eastAsia="ko-KR"/>
        </w:rPr>
        <w:t xml:space="preserve"> </w:t>
      </w:r>
      <w:r w:rsidRPr="006D13A1">
        <w:rPr>
          <w:rFonts w:ascii="Arial" w:eastAsia="맑은 고딕" w:hAnsi="Arial" w:cs="Arial"/>
          <w:b/>
          <w:bCs/>
          <w:sz w:val="20"/>
          <w:lang w:val="en-US" w:eastAsia="ko-KR"/>
        </w:rPr>
        <w:t xml:space="preserve">Announcement </w:t>
      </w:r>
      <w:r w:rsidRPr="006D13A1">
        <w:rPr>
          <w:rFonts w:ascii="Arial" w:eastAsia="맑은 고딕" w:hAnsi="Arial" w:cs="Arial"/>
          <w:b/>
          <w:bCs/>
          <w:spacing w:val="-2"/>
          <w:sz w:val="20"/>
          <w:lang w:val="en-US" w:eastAsia="ko-KR"/>
        </w:rPr>
        <w:t>frame</w:t>
      </w:r>
    </w:p>
    <w:p w14:paraId="73EA909F" w14:textId="77777777" w:rsidR="006D13A1" w:rsidRPr="006D13A1" w:rsidRDefault="006D13A1" w:rsidP="006D13A1">
      <w:pPr>
        <w:widowControl w:val="0"/>
        <w:kinsoku w:val="0"/>
        <w:overflowPunct w:val="0"/>
        <w:autoSpaceDE w:val="0"/>
        <w:autoSpaceDN w:val="0"/>
        <w:adjustRightInd w:val="0"/>
        <w:spacing w:before="1"/>
        <w:rPr>
          <w:rFonts w:ascii="Arial" w:eastAsia="맑은 고딕" w:hAnsi="Arial" w:cs="Arial"/>
          <w:b/>
          <w:bCs/>
          <w:sz w:val="21"/>
          <w:szCs w:val="21"/>
          <w:lang w:val="en-US" w:eastAsia="ko-KR"/>
        </w:rPr>
      </w:pPr>
    </w:p>
    <w:tbl>
      <w:tblPr>
        <w:tblW w:w="0" w:type="auto"/>
        <w:tblInd w:w="1138" w:type="dxa"/>
        <w:tblLayout w:type="fixed"/>
        <w:tblCellMar>
          <w:left w:w="0" w:type="dxa"/>
          <w:right w:w="0" w:type="dxa"/>
        </w:tblCellMar>
        <w:tblLook w:val="0000" w:firstRow="0" w:lastRow="0" w:firstColumn="0" w:lastColumn="0" w:noHBand="0" w:noVBand="0"/>
      </w:tblPr>
      <w:tblGrid>
        <w:gridCol w:w="1299"/>
        <w:gridCol w:w="1500"/>
        <w:gridCol w:w="3800"/>
        <w:gridCol w:w="1800"/>
      </w:tblGrid>
      <w:tr w:rsidR="006D13A1" w:rsidRPr="006D13A1" w14:paraId="52509134" w14:textId="77777777" w:rsidTr="00DC0842">
        <w:trPr>
          <w:trHeight w:val="980"/>
        </w:trPr>
        <w:tc>
          <w:tcPr>
            <w:tcW w:w="1299" w:type="dxa"/>
            <w:tcBorders>
              <w:top w:val="single" w:sz="12" w:space="0" w:color="000000"/>
              <w:left w:val="single" w:sz="12" w:space="0" w:color="000000"/>
              <w:bottom w:val="single" w:sz="12" w:space="0" w:color="000000"/>
              <w:right w:val="single" w:sz="2" w:space="0" w:color="000000"/>
            </w:tcBorders>
          </w:tcPr>
          <w:p w14:paraId="08BB16EE" w14:textId="77777777" w:rsidR="006D13A1" w:rsidRPr="006D13A1" w:rsidRDefault="006D13A1" w:rsidP="006D13A1">
            <w:pPr>
              <w:widowControl w:val="0"/>
              <w:kinsoku w:val="0"/>
              <w:overflowPunct w:val="0"/>
              <w:autoSpaceDE w:val="0"/>
              <w:autoSpaceDN w:val="0"/>
              <w:adjustRightInd w:val="0"/>
              <w:spacing w:before="7"/>
              <w:rPr>
                <w:rFonts w:ascii="Arial" w:eastAsia="맑은 고딕" w:hAnsi="Arial" w:cs="Arial"/>
                <w:b/>
                <w:bCs/>
                <w:sz w:val="24"/>
                <w:szCs w:val="24"/>
                <w:lang w:val="en-US" w:eastAsia="ko-KR"/>
              </w:rPr>
            </w:pPr>
          </w:p>
          <w:p w14:paraId="0C6B62FC" w14:textId="77777777" w:rsidR="006D13A1" w:rsidRPr="006D13A1" w:rsidRDefault="006D13A1" w:rsidP="006D13A1">
            <w:pPr>
              <w:widowControl w:val="0"/>
              <w:kinsoku w:val="0"/>
              <w:overflowPunct w:val="0"/>
              <w:autoSpaceDE w:val="0"/>
              <w:autoSpaceDN w:val="0"/>
              <w:adjustRightInd w:val="0"/>
              <w:spacing w:before="1" w:line="230" w:lineRule="auto"/>
              <w:ind w:right="110"/>
              <w:rPr>
                <w:rFonts w:eastAsia="맑은 고딕"/>
                <w:b/>
                <w:bCs/>
                <w:spacing w:val="-4"/>
                <w:sz w:val="18"/>
                <w:szCs w:val="18"/>
                <w:lang w:val="en-US" w:eastAsia="ko-KR"/>
              </w:rPr>
            </w:pPr>
            <w:r w:rsidRPr="006D13A1">
              <w:rPr>
                <w:rFonts w:eastAsia="맑은 고딕"/>
                <w:b/>
                <w:bCs/>
                <w:sz w:val="18"/>
                <w:szCs w:val="18"/>
                <w:lang w:val="en-US" w:eastAsia="ko-KR"/>
              </w:rPr>
              <w:t>Feedback</w:t>
            </w:r>
            <w:r w:rsidRPr="006D13A1">
              <w:rPr>
                <w:rFonts w:eastAsia="맑은 고딕"/>
                <w:b/>
                <w:bCs/>
                <w:spacing w:val="-18"/>
                <w:sz w:val="18"/>
                <w:szCs w:val="18"/>
                <w:lang w:val="en-US" w:eastAsia="ko-KR"/>
              </w:rPr>
              <w:t xml:space="preserve"> </w:t>
            </w:r>
            <w:r w:rsidRPr="006D13A1">
              <w:rPr>
                <w:rFonts w:eastAsia="맑은 고딕"/>
                <w:b/>
                <w:bCs/>
                <w:sz w:val="18"/>
                <w:szCs w:val="18"/>
                <w:lang w:val="en-US" w:eastAsia="ko-KR"/>
              </w:rPr>
              <w:t>RU or</w:t>
            </w:r>
            <w:r w:rsidRPr="006D13A1">
              <w:rPr>
                <w:rFonts w:eastAsia="맑은 고딕"/>
                <w:b/>
                <w:bCs/>
                <w:spacing w:val="-2"/>
                <w:sz w:val="18"/>
                <w:szCs w:val="18"/>
                <w:lang w:val="en-US" w:eastAsia="ko-KR"/>
              </w:rPr>
              <w:t xml:space="preserve"> </w:t>
            </w:r>
            <w:r w:rsidRPr="006D13A1">
              <w:rPr>
                <w:rFonts w:eastAsia="맑은 고딕"/>
                <w:b/>
                <w:bCs/>
                <w:sz w:val="18"/>
                <w:szCs w:val="18"/>
                <w:lang w:val="en-US" w:eastAsia="ko-KR"/>
              </w:rPr>
              <w:t>MRU</w:t>
            </w:r>
            <w:r w:rsidRPr="006D13A1">
              <w:rPr>
                <w:rFonts w:eastAsia="맑은 고딕"/>
                <w:b/>
                <w:bCs/>
                <w:spacing w:val="-1"/>
                <w:sz w:val="18"/>
                <w:szCs w:val="18"/>
                <w:lang w:val="en-US" w:eastAsia="ko-KR"/>
              </w:rPr>
              <w:t xml:space="preserve"> </w:t>
            </w:r>
            <w:r w:rsidRPr="006D13A1">
              <w:rPr>
                <w:rFonts w:eastAsia="맑은 고딕"/>
                <w:b/>
                <w:bCs/>
                <w:spacing w:val="-4"/>
                <w:sz w:val="18"/>
                <w:szCs w:val="18"/>
                <w:lang w:val="en-US" w:eastAsia="ko-KR"/>
              </w:rPr>
              <w:t>size</w:t>
            </w:r>
          </w:p>
        </w:tc>
        <w:tc>
          <w:tcPr>
            <w:tcW w:w="1500" w:type="dxa"/>
            <w:tcBorders>
              <w:top w:val="single" w:sz="12" w:space="0" w:color="000000"/>
              <w:left w:val="single" w:sz="2" w:space="0" w:color="000000"/>
              <w:bottom w:val="single" w:sz="12" w:space="0" w:color="000000"/>
              <w:right w:val="single" w:sz="2" w:space="0" w:color="000000"/>
            </w:tcBorders>
          </w:tcPr>
          <w:p w14:paraId="0EC10BB5" w14:textId="20F1E1A2" w:rsidR="006D13A1" w:rsidRPr="006D13A1" w:rsidRDefault="006D13A1" w:rsidP="006D13A1">
            <w:pPr>
              <w:widowControl w:val="0"/>
              <w:kinsoku w:val="0"/>
              <w:overflowPunct w:val="0"/>
              <w:autoSpaceDE w:val="0"/>
              <w:autoSpaceDN w:val="0"/>
              <w:adjustRightInd w:val="0"/>
              <w:spacing w:before="81" w:line="232" w:lineRule="auto"/>
              <w:ind w:right="149"/>
              <w:jc w:val="center"/>
              <w:rPr>
                <w:rFonts w:eastAsia="맑은 고딕"/>
                <w:b/>
                <w:bCs/>
                <w:sz w:val="18"/>
                <w:szCs w:val="18"/>
                <w:lang w:val="en-US" w:eastAsia="ko-KR"/>
              </w:rPr>
            </w:pPr>
            <w:r w:rsidRPr="006D13A1">
              <w:rPr>
                <w:rFonts w:eastAsia="맑은 고딕"/>
                <w:b/>
                <w:bCs/>
                <w:sz w:val="18"/>
                <w:szCs w:val="18"/>
                <w:lang w:val="en-US" w:eastAsia="ko-KR"/>
              </w:rPr>
              <w:t xml:space="preserve">Bandwidth of the EHT NDP </w:t>
            </w:r>
            <w:r w:rsidRPr="006D13A1">
              <w:rPr>
                <w:rFonts w:eastAsia="맑은 고딕"/>
                <w:b/>
                <w:bCs/>
                <w:spacing w:val="-2"/>
                <w:sz w:val="18"/>
                <w:szCs w:val="18"/>
                <w:lang w:val="en-US" w:eastAsia="ko-KR"/>
              </w:rPr>
              <w:t xml:space="preserve">Announcement </w:t>
            </w:r>
            <w:r w:rsidRPr="006D13A1">
              <w:rPr>
                <w:rFonts w:eastAsia="맑은 고딕"/>
                <w:b/>
                <w:bCs/>
                <w:sz w:val="18"/>
                <w:szCs w:val="18"/>
                <w:lang w:val="en-US" w:eastAsia="ko-KR"/>
              </w:rPr>
              <w:t>frame (M</w:t>
            </w:r>
            <w:r w:rsidR="006A4072">
              <w:rPr>
                <w:rFonts w:eastAsia="맑은 고딕"/>
                <w:b/>
                <w:bCs/>
                <w:sz w:val="18"/>
                <w:szCs w:val="18"/>
                <w:lang w:val="en-US" w:eastAsia="ko-KR"/>
              </w:rPr>
              <w:t>Hz</w:t>
            </w:r>
            <w:r w:rsidRPr="006D13A1">
              <w:rPr>
                <w:rFonts w:eastAsia="맑은 고딕"/>
                <w:b/>
                <w:bCs/>
                <w:sz w:val="18"/>
                <w:szCs w:val="18"/>
                <w:lang w:val="en-US" w:eastAsia="ko-KR"/>
              </w:rPr>
              <w:t>)</w:t>
            </w:r>
          </w:p>
        </w:tc>
        <w:tc>
          <w:tcPr>
            <w:tcW w:w="3800" w:type="dxa"/>
            <w:tcBorders>
              <w:top w:val="single" w:sz="12" w:space="0" w:color="000000"/>
              <w:left w:val="single" w:sz="2" w:space="0" w:color="000000"/>
              <w:bottom w:val="single" w:sz="12" w:space="0" w:color="000000"/>
              <w:right w:val="single" w:sz="2" w:space="0" w:color="000000"/>
            </w:tcBorders>
          </w:tcPr>
          <w:p w14:paraId="1EEACE09" w14:textId="77777777" w:rsidR="006D13A1" w:rsidRPr="006D13A1" w:rsidRDefault="006D13A1" w:rsidP="006D13A1">
            <w:pPr>
              <w:widowControl w:val="0"/>
              <w:kinsoku w:val="0"/>
              <w:overflowPunct w:val="0"/>
              <w:autoSpaceDE w:val="0"/>
              <w:autoSpaceDN w:val="0"/>
              <w:adjustRightInd w:val="0"/>
              <w:spacing w:before="7"/>
              <w:rPr>
                <w:rFonts w:ascii="Arial" w:eastAsia="맑은 고딕" w:hAnsi="Arial" w:cs="Arial"/>
                <w:b/>
                <w:bCs/>
                <w:sz w:val="24"/>
                <w:szCs w:val="24"/>
                <w:lang w:val="en-US" w:eastAsia="ko-KR"/>
              </w:rPr>
            </w:pPr>
          </w:p>
          <w:p w14:paraId="30EEFA59" w14:textId="77777777" w:rsidR="006D13A1" w:rsidRPr="006D13A1" w:rsidRDefault="006D13A1" w:rsidP="006D13A1">
            <w:pPr>
              <w:widowControl w:val="0"/>
              <w:kinsoku w:val="0"/>
              <w:overflowPunct w:val="0"/>
              <w:autoSpaceDE w:val="0"/>
              <w:autoSpaceDN w:val="0"/>
              <w:adjustRightInd w:val="0"/>
              <w:spacing w:before="1" w:line="230" w:lineRule="auto"/>
              <w:rPr>
                <w:rFonts w:eastAsia="맑은 고딕"/>
                <w:b/>
                <w:bCs/>
                <w:sz w:val="18"/>
                <w:szCs w:val="18"/>
                <w:lang w:val="en-US" w:eastAsia="ko-KR"/>
              </w:rPr>
            </w:pPr>
            <w:r w:rsidRPr="006D13A1">
              <w:rPr>
                <w:rFonts w:eastAsia="맑은 고딕"/>
                <w:b/>
                <w:bCs/>
                <w:sz w:val="18"/>
                <w:szCs w:val="18"/>
                <w:lang w:val="en-US" w:eastAsia="ko-KR"/>
              </w:rPr>
              <w:t>Partial</w:t>
            </w:r>
            <w:r w:rsidRPr="006D13A1">
              <w:rPr>
                <w:rFonts w:eastAsia="맑은 고딕"/>
                <w:b/>
                <w:bCs/>
                <w:spacing w:val="-7"/>
                <w:sz w:val="18"/>
                <w:szCs w:val="18"/>
                <w:lang w:val="en-US" w:eastAsia="ko-KR"/>
              </w:rPr>
              <w:t xml:space="preserve"> </w:t>
            </w:r>
            <w:r w:rsidRPr="006D13A1">
              <w:rPr>
                <w:rFonts w:eastAsia="맑은 고딕"/>
                <w:b/>
                <w:bCs/>
                <w:sz w:val="18"/>
                <w:szCs w:val="18"/>
                <w:lang w:val="en-US" w:eastAsia="ko-KR"/>
              </w:rPr>
              <w:t>BW</w:t>
            </w:r>
            <w:r w:rsidRPr="006D13A1">
              <w:rPr>
                <w:rFonts w:eastAsia="맑은 고딕"/>
                <w:b/>
                <w:bCs/>
                <w:spacing w:val="-7"/>
                <w:sz w:val="18"/>
                <w:szCs w:val="18"/>
                <w:lang w:val="en-US" w:eastAsia="ko-KR"/>
              </w:rPr>
              <w:t xml:space="preserve"> </w:t>
            </w:r>
            <w:r w:rsidRPr="006D13A1">
              <w:rPr>
                <w:rFonts w:eastAsia="맑은 고딕"/>
                <w:b/>
                <w:bCs/>
                <w:sz w:val="18"/>
                <w:szCs w:val="18"/>
                <w:lang w:val="en-US" w:eastAsia="ko-KR"/>
              </w:rPr>
              <w:t>Info</w:t>
            </w:r>
            <w:r w:rsidRPr="006D13A1">
              <w:rPr>
                <w:rFonts w:eastAsia="맑은 고딕"/>
                <w:b/>
                <w:bCs/>
                <w:spacing w:val="-6"/>
                <w:sz w:val="18"/>
                <w:szCs w:val="18"/>
                <w:lang w:val="en-US" w:eastAsia="ko-KR"/>
              </w:rPr>
              <w:t xml:space="preserve"> </w:t>
            </w:r>
            <w:r w:rsidRPr="006D13A1">
              <w:rPr>
                <w:rFonts w:eastAsia="맑은 고딕"/>
                <w:b/>
                <w:bCs/>
                <w:sz w:val="18"/>
                <w:szCs w:val="18"/>
                <w:lang w:val="en-US" w:eastAsia="ko-KR"/>
              </w:rPr>
              <w:t>subfield</w:t>
            </w:r>
            <w:r w:rsidRPr="006D13A1">
              <w:rPr>
                <w:rFonts w:eastAsia="맑은 고딕"/>
                <w:b/>
                <w:bCs/>
                <w:spacing w:val="-6"/>
                <w:sz w:val="18"/>
                <w:szCs w:val="18"/>
                <w:lang w:val="en-US" w:eastAsia="ko-KR"/>
              </w:rPr>
              <w:t xml:space="preserve"> </w:t>
            </w:r>
            <w:r w:rsidRPr="006D13A1">
              <w:rPr>
                <w:rFonts w:eastAsia="맑은 고딕"/>
                <w:b/>
                <w:bCs/>
                <w:sz w:val="18"/>
                <w:szCs w:val="18"/>
                <w:lang w:val="en-US" w:eastAsia="ko-KR"/>
              </w:rPr>
              <w:t>values</w:t>
            </w:r>
            <w:r w:rsidRPr="006D13A1">
              <w:rPr>
                <w:rFonts w:eastAsia="맑은 고딕"/>
                <w:b/>
                <w:bCs/>
                <w:spacing w:val="-7"/>
                <w:sz w:val="18"/>
                <w:szCs w:val="18"/>
                <w:lang w:val="en-US" w:eastAsia="ko-KR"/>
              </w:rPr>
              <w:t xml:space="preserve"> </w:t>
            </w:r>
            <w:r w:rsidRPr="006D13A1">
              <w:rPr>
                <w:rFonts w:eastAsia="맑은 고딕"/>
                <w:b/>
                <w:bCs/>
                <w:sz w:val="18"/>
                <w:szCs w:val="18"/>
                <w:lang w:val="en-US" w:eastAsia="ko-KR"/>
              </w:rPr>
              <w:t>in</w:t>
            </w:r>
            <w:r w:rsidRPr="006D13A1">
              <w:rPr>
                <w:rFonts w:eastAsia="맑은 고딕"/>
                <w:b/>
                <w:bCs/>
                <w:spacing w:val="-8"/>
                <w:sz w:val="18"/>
                <w:szCs w:val="18"/>
                <w:lang w:val="en-US" w:eastAsia="ko-KR"/>
              </w:rPr>
              <w:t xml:space="preserve"> </w:t>
            </w:r>
            <w:r w:rsidRPr="006D13A1">
              <w:rPr>
                <w:rFonts w:eastAsia="맑은 고딕"/>
                <w:b/>
                <w:bCs/>
                <w:sz w:val="18"/>
                <w:szCs w:val="18"/>
                <w:lang w:val="en-US" w:eastAsia="ko-KR"/>
              </w:rPr>
              <w:t>binary format (B0 B1 B2 B3 B4 B5 B6 B7 B8)</w:t>
            </w:r>
          </w:p>
        </w:tc>
        <w:tc>
          <w:tcPr>
            <w:tcW w:w="1800" w:type="dxa"/>
            <w:tcBorders>
              <w:top w:val="single" w:sz="12" w:space="0" w:color="000000"/>
              <w:left w:val="single" w:sz="2" w:space="0" w:color="000000"/>
              <w:bottom w:val="single" w:sz="12" w:space="0" w:color="000000"/>
              <w:right w:val="single" w:sz="12" w:space="0" w:color="000000"/>
            </w:tcBorders>
          </w:tcPr>
          <w:p w14:paraId="5B070252" w14:textId="77777777" w:rsidR="006D13A1" w:rsidRPr="006D13A1" w:rsidRDefault="006D13A1" w:rsidP="006D13A1">
            <w:pPr>
              <w:widowControl w:val="0"/>
              <w:kinsoku w:val="0"/>
              <w:overflowPunct w:val="0"/>
              <w:autoSpaceDE w:val="0"/>
              <w:autoSpaceDN w:val="0"/>
              <w:adjustRightInd w:val="0"/>
              <w:spacing w:before="8"/>
              <w:rPr>
                <w:rFonts w:ascii="Arial" w:eastAsia="맑은 고딕" w:hAnsi="Arial" w:cs="Arial"/>
                <w:b/>
                <w:bCs/>
                <w:sz w:val="15"/>
                <w:szCs w:val="15"/>
                <w:lang w:val="en-US" w:eastAsia="ko-KR"/>
              </w:rPr>
            </w:pPr>
          </w:p>
          <w:p w14:paraId="36F0E366" w14:textId="215DA78F" w:rsidR="006D13A1" w:rsidRPr="006D13A1" w:rsidRDefault="006D13A1" w:rsidP="006D13A1">
            <w:pPr>
              <w:widowControl w:val="0"/>
              <w:kinsoku w:val="0"/>
              <w:overflowPunct w:val="0"/>
              <w:autoSpaceDE w:val="0"/>
              <w:autoSpaceDN w:val="0"/>
              <w:adjustRightInd w:val="0"/>
              <w:spacing w:before="1" w:line="232" w:lineRule="auto"/>
              <w:ind w:right="153"/>
              <w:jc w:val="both"/>
              <w:rPr>
                <w:rFonts w:eastAsia="맑은 고딕"/>
                <w:b/>
                <w:bCs/>
                <w:sz w:val="18"/>
                <w:szCs w:val="18"/>
                <w:lang w:val="en-US" w:eastAsia="ko-KR"/>
              </w:rPr>
            </w:pPr>
            <w:r w:rsidRPr="006D13A1">
              <w:rPr>
                <w:rFonts w:eastAsia="맑은 고딕"/>
                <w:b/>
                <w:bCs/>
                <w:sz w:val="18"/>
                <w:szCs w:val="18"/>
                <w:lang w:val="en-US" w:eastAsia="ko-KR"/>
              </w:rPr>
              <w:t>Operating</w:t>
            </w:r>
            <w:r w:rsidRPr="006D13A1">
              <w:rPr>
                <w:rFonts w:eastAsia="맑은 고딕"/>
                <w:b/>
                <w:bCs/>
                <w:spacing w:val="-12"/>
                <w:sz w:val="18"/>
                <w:szCs w:val="18"/>
                <w:lang w:val="en-US" w:eastAsia="ko-KR"/>
              </w:rPr>
              <w:t xml:space="preserve"> </w:t>
            </w:r>
            <w:r w:rsidRPr="006D13A1">
              <w:rPr>
                <w:rFonts w:eastAsia="맑은 고딕"/>
                <w:b/>
                <w:bCs/>
                <w:sz w:val="18"/>
                <w:szCs w:val="18"/>
                <w:lang w:val="en-US" w:eastAsia="ko-KR"/>
              </w:rPr>
              <w:t xml:space="preserve">channel width of the EHT </w:t>
            </w:r>
            <w:proofErr w:type="spellStart"/>
            <w:r w:rsidRPr="006D13A1">
              <w:rPr>
                <w:rFonts w:eastAsia="맑은 고딕"/>
                <w:b/>
                <w:bCs/>
                <w:sz w:val="18"/>
                <w:szCs w:val="18"/>
                <w:lang w:val="en-US" w:eastAsia="ko-KR"/>
              </w:rPr>
              <w:t>beamformee</w:t>
            </w:r>
            <w:proofErr w:type="spellEnd"/>
            <w:r w:rsidRPr="006D13A1">
              <w:rPr>
                <w:rFonts w:eastAsia="맑은 고딕"/>
                <w:b/>
                <w:bCs/>
                <w:sz w:val="18"/>
                <w:szCs w:val="18"/>
                <w:lang w:val="en-US" w:eastAsia="ko-KR"/>
              </w:rPr>
              <w:t xml:space="preserve"> (M</w:t>
            </w:r>
            <w:r w:rsidR="006A4072">
              <w:rPr>
                <w:rFonts w:eastAsia="맑은 고딕"/>
                <w:b/>
                <w:bCs/>
                <w:sz w:val="18"/>
                <w:szCs w:val="18"/>
                <w:lang w:val="en-US" w:eastAsia="ko-KR"/>
              </w:rPr>
              <w:t>Hz</w:t>
            </w:r>
            <w:r w:rsidRPr="006D13A1">
              <w:rPr>
                <w:rFonts w:eastAsia="맑은 고딕"/>
                <w:b/>
                <w:bCs/>
                <w:sz w:val="18"/>
                <w:szCs w:val="18"/>
                <w:lang w:val="en-US" w:eastAsia="ko-KR"/>
              </w:rPr>
              <w:t>)</w:t>
            </w:r>
          </w:p>
        </w:tc>
      </w:tr>
      <w:tr w:rsidR="006D13A1" w:rsidRPr="006D13A1" w14:paraId="2194B2C1" w14:textId="77777777" w:rsidTr="00DC0842">
        <w:trPr>
          <w:trHeight w:val="299"/>
        </w:trPr>
        <w:tc>
          <w:tcPr>
            <w:tcW w:w="1299" w:type="dxa"/>
            <w:vMerge w:val="restart"/>
            <w:tcBorders>
              <w:top w:val="single" w:sz="12" w:space="0" w:color="000000"/>
              <w:left w:val="single" w:sz="12" w:space="0" w:color="000000"/>
              <w:bottom w:val="single" w:sz="12" w:space="0" w:color="000000"/>
              <w:right w:val="single" w:sz="2" w:space="0" w:color="000000"/>
            </w:tcBorders>
          </w:tcPr>
          <w:p w14:paraId="77DF46DD" w14:textId="77777777" w:rsidR="006D13A1" w:rsidRPr="006D13A1" w:rsidRDefault="006D13A1" w:rsidP="006D13A1">
            <w:pPr>
              <w:widowControl w:val="0"/>
              <w:kinsoku w:val="0"/>
              <w:overflowPunct w:val="0"/>
              <w:autoSpaceDE w:val="0"/>
              <w:autoSpaceDN w:val="0"/>
              <w:adjustRightInd w:val="0"/>
              <w:spacing w:before="36"/>
              <w:ind w:right="113"/>
              <w:jc w:val="center"/>
              <w:rPr>
                <w:rFonts w:eastAsia="맑은 고딕"/>
                <w:spacing w:val="-5"/>
                <w:sz w:val="18"/>
                <w:szCs w:val="18"/>
                <w:lang w:val="en-US" w:eastAsia="ko-KR"/>
              </w:rPr>
            </w:pPr>
            <w:r w:rsidRPr="006D13A1">
              <w:rPr>
                <w:rFonts w:eastAsia="맑은 고딕"/>
                <w:spacing w:val="-5"/>
                <w:sz w:val="18"/>
                <w:szCs w:val="18"/>
                <w:lang w:val="en-US" w:eastAsia="ko-KR"/>
              </w:rPr>
              <w:t>242</w:t>
            </w:r>
          </w:p>
        </w:tc>
        <w:tc>
          <w:tcPr>
            <w:tcW w:w="1500" w:type="dxa"/>
            <w:tcBorders>
              <w:top w:val="single" w:sz="12" w:space="0" w:color="000000"/>
              <w:left w:val="single" w:sz="2" w:space="0" w:color="000000"/>
              <w:bottom w:val="single" w:sz="2" w:space="0" w:color="000000"/>
              <w:right w:val="single" w:sz="2" w:space="0" w:color="000000"/>
            </w:tcBorders>
          </w:tcPr>
          <w:p w14:paraId="4BAE775B" w14:textId="77777777" w:rsidR="006D13A1" w:rsidRPr="006D13A1" w:rsidRDefault="006D13A1" w:rsidP="006D13A1">
            <w:pPr>
              <w:widowControl w:val="0"/>
              <w:kinsoku w:val="0"/>
              <w:overflowPunct w:val="0"/>
              <w:autoSpaceDE w:val="0"/>
              <w:autoSpaceDN w:val="0"/>
              <w:adjustRightInd w:val="0"/>
              <w:spacing w:before="36"/>
              <w:ind w:right="149"/>
              <w:jc w:val="center"/>
              <w:rPr>
                <w:rFonts w:eastAsia="맑은 고딕"/>
                <w:spacing w:val="-5"/>
                <w:sz w:val="18"/>
                <w:szCs w:val="18"/>
                <w:lang w:val="en-US" w:eastAsia="ko-KR"/>
              </w:rPr>
            </w:pPr>
            <w:r w:rsidRPr="006D13A1">
              <w:rPr>
                <w:rFonts w:eastAsia="맑은 고딕"/>
                <w:spacing w:val="-5"/>
                <w:sz w:val="18"/>
                <w:szCs w:val="18"/>
                <w:lang w:val="en-US" w:eastAsia="ko-KR"/>
              </w:rPr>
              <w:t>20</w:t>
            </w:r>
          </w:p>
        </w:tc>
        <w:tc>
          <w:tcPr>
            <w:tcW w:w="3800" w:type="dxa"/>
            <w:tcBorders>
              <w:top w:val="single" w:sz="12" w:space="0" w:color="000000"/>
              <w:left w:val="single" w:sz="2" w:space="0" w:color="000000"/>
              <w:bottom w:val="single" w:sz="2" w:space="0" w:color="000000"/>
              <w:right w:val="single" w:sz="2" w:space="0" w:color="000000"/>
            </w:tcBorders>
          </w:tcPr>
          <w:p w14:paraId="7F25CDA0" w14:textId="77777777" w:rsidR="006D13A1" w:rsidRPr="006D13A1" w:rsidRDefault="006D13A1" w:rsidP="006D13A1">
            <w:pPr>
              <w:widowControl w:val="0"/>
              <w:kinsoku w:val="0"/>
              <w:overflowPunct w:val="0"/>
              <w:autoSpaceDE w:val="0"/>
              <w:autoSpaceDN w:val="0"/>
              <w:adjustRightInd w:val="0"/>
              <w:spacing w:before="36"/>
              <w:rPr>
                <w:rFonts w:eastAsia="맑은 고딕"/>
                <w:spacing w:val="-2"/>
                <w:sz w:val="18"/>
                <w:szCs w:val="18"/>
                <w:lang w:val="en-US" w:eastAsia="ko-KR"/>
              </w:rPr>
            </w:pPr>
            <w:r w:rsidRPr="006D13A1">
              <w:rPr>
                <w:rFonts w:eastAsia="맑은 고딕"/>
                <w:spacing w:val="-2"/>
                <w:sz w:val="18"/>
                <w:szCs w:val="18"/>
                <w:lang w:val="en-US" w:eastAsia="ko-KR"/>
              </w:rPr>
              <w:t>010000000</w:t>
            </w:r>
          </w:p>
        </w:tc>
        <w:tc>
          <w:tcPr>
            <w:tcW w:w="1800" w:type="dxa"/>
            <w:vMerge w:val="restart"/>
            <w:tcBorders>
              <w:top w:val="single" w:sz="12" w:space="0" w:color="000000"/>
              <w:left w:val="single" w:sz="2" w:space="0" w:color="000000"/>
              <w:bottom w:val="single" w:sz="2" w:space="0" w:color="000000"/>
              <w:right w:val="single" w:sz="12" w:space="0" w:color="000000"/>
            </w:tcBorders>
          </w:tcPr>
          <w:p w14:paraId="684E5EB8" w14:textId="77777777" w:rsidR="006D13A1" w:rsidRPr="006D13A1" w:rsidRDefault="006D13A1" w:rsidP="006D13A1">
            <w:pPr>
              <w:widowControl w:val="0"/>
              <w:kinsoku w:val="0"/>
              <w:overflowPunct w:val="0"/>
              <w:autoSpaceDE w:val="0"/>
              <w:autoSpaceDN w:val="0"/>
              <w:adjustRightInd w:val="0"/>
              <w:spacing w:before="36"/>
              <w:rPr>
                <w:rFonts w:eastAsia="맑은 고딕"/>
                <w:spacing w:val="-5"/>
                <w:sz w:val="18"/>
                <w:szCs w:val="18"/>
                <w:lang w:val="en-US" w:eastAsia="ko-KR"/>
              </w:rPr>
            </w:pPr>
            <w:r w:rsidRPr="006D13A1">
              <w:rPr>
                <w:rFonts w:eastAsia="맑은 고딕"/>
                <w:sz w:val="18"/>
                <w:szCs w:val="18"/>
                <w:lang w:val="en-US" w:eastAsia="ko-KR"/>
              </w:rPr>
              <w:t>20,</w:t>
            </w:r>
            <w:r w:rsidRPr="006D13A1">
              <w:rPr>
                <w:rFonts w:eastAsia="맑은 고딕"/>
                <w:spacing w:val="-3"/>
                <w:sz w:val="18"/>
                <w:szCs w:val="18"/>
                <w:lang w:val="en-US" w:eastAsia="ko-KR"/>
              </w:rPr>
              <w:t xml:space="preserve"> </w:t>
            </w:r>
            <w:r w:rsidRPr="006D13A1">
              <w:rPr>
                <w:rFonts w:eastAsia="맑은 고딕"/>
                <w:sz w:val="18"/>
                <w:szCs w:val="18"/>
                <w:lang w:val="en-US" w:eastAsia="ko-KR"/>
              </w:rPr>
              <w:t>40,</w:t>
            </w:r>
            <w:r w:rsidRPr="006D13A1">
              <w:rPr>
                <w:rFonts w:eastAsia="맑은 고딕"/>
                <w:spacing w:val="-3"/>
                <w:sz w:val="18"/>
                <w:szCs w:val="18"/>
                <w:lang w:val="en-US" w:eastAsia="ko-KR"/>
              </w:rPr>
              <w:t xml:space="preserve"> </w:t>
            </w:r>
            <w:r w:rsidRPr="006D13A1">
              <w:rPr>
                <w:rFonts w:eastAsia="맑은 고딕"/>
                <w:sz w:val="18"/>
                <w:szCs w:val="18"/>
                <w:lang w:val="en-US" w:eastAsia="ko-KR"/>
              </w:rPr>
              <w:t>80,</w:t>
            </w:r>
            <w:r w:rsidRPr="006D13A1">
              <w:rPr>
                <w:rFonts w:eastAsia="맑은 고딕"/>
                <w:spacing w:val="-3"/>
                <w:sz w:val="18"/>
                <w:szCs w:val="18"/>
                <w:lang w:val="en-US" w:eastAsia="ko-KR"/>
              </w:rPr>
              <w:t xml:space="preserve"> </w:t>
            </w:r>
            <w:r w:rsidRPr="006D13A1">
              <w:rPr>
                <w:rFonts w:eastAsia="맑은 고딕"/>
                <w:sz w:val="18"/>
                <w:szCs w:val="18"/>
                <w:lang w:val="en-US" w:eastAsia="ko-KR"/>
              </w:rPr>
              <w:t>160,</w:t>
            </w:r>
            <w:r w:rsidRPr="006D13A1">
              <w:rPr>
                <w:rFonts w:eastAsia="맑은 고딕"/>
                <w:spacing w:val="-2"/>
                <w:sz w:val="18"/>
                <w:szCs w:val="18"/>
                <w:lang w:val="en-US" w:eastAsia="ko-KR"/>
              </w:rPr>
              <w:t xml:space="preserve"> </w:t>
            </w:r>
            <w:r w:rsidRPr="006D13A1">
              <w:rPr>
                <w:rFonts w:eastAsia="맑은 고딕"/>
                <w:spacing w:val="-5"/>
                <w:sz w:val="18"/>
                <w:szCs w:val="18"/>
                <w:lang w:val="en-US" w:eastAsia="ko-KR"/>
              </w:rPr>
              <w:t>320</w:t>
            </w:r>
          </w:p>
        </w:tc>
      </w:tr>
      <w:tr w:rsidR="006D13A1" w:rsidRPr="006D13A1" w14:paraId="3C8A20F9" w14:textId="77777777" w:rsidTr="00DC0842">
        <w:trPr>
          <w:trHeight w:val="300"/>
        </w:trPr>
        <w:tc>
          <w:tcPr>
            <w:tcW w:w="1299" w:type="dxa"/>
            <w:vMerge/>
            <w:tcBorders>
              <w:top w:val="nil"/>
              <w:left w:val="single" w:sz="12" w:space="0" w:color="000000"/>
              <w:bottom w:val="single" w:sz="12" w:space="0" w:color="000000"/>
              <w:right w:val="single" w:sz="2" w:space="0" w:color="000000"/>
            </w:tcBorders>
          </w:tcPr>
          <w:p w14:paraId="609A5DE5" w14:textId="77777777" w:rsidR="006D13A1" w:rsidRPr="006D13A1" w:rsidRDefault="006D13A1" w:rsidP="006D13A1">
            <w:pPr>
              <w:widowControl w:val="0"/>
              <w:kinsoku w:val="0"/>
              <w:overflowPunct w:val="0"/>
              <w:autoSpaceDE w:val="0"/>
              <w:autoSpaceDN w:val="0"/>
              <w:adjustRightInd w:val="0"/>
              <w:spacing w:before="1"/>
              <w:rPr>
                <w:rFonts w:ascii="Arial" w:eastAsia="맑은 고딕" w:hAnsi="Arial" w:cs="Arial"/>
                <w:b/>
                <w:bCs/>
                <w:sz w:val="2"/>
                <w:szCs w:val="2"/>
                <w:lang w:val="en-US" w:eastAsia="ko-KR"/>
              </w:rPr>
            </w:pPr>
          </w:p>
        </w:tc>
        <w:tc>
          <w:tcPr>
            <w:tcW w:w="1500" w:type="dxa"/>
            <w:tcBorders>
              <w:top w:val="single" w:sz="2" w:space="0" w:color="000000"/>
              <w:left w:val="single" w:sz="2" w:space="0" w:color="000000"/>
              <w:bottom w:val="single" w:sz="2" w:space="0" w:color="000000"/>
              <w:right w:val="single" w:sz="2" w:space="0" w:color="000000"/>
            </w:tcBorders>
          </w:tcPr>
          <w:p w14:paraId="1D10F47C" w14:textId="77777777" w:rsidR="006D13A1" w:rsidRPr="006D13A1" w:rsidRDefault="006D13A1" w:rsidP="006D13A1">
            <w:pPr>
              <w:widowControl w:val="0"/>
              <w:kinsoku w:val="0"/>
              <w:overflowPunct w:val="0"/>
              <w:autoSpaceDE w:val="0"/>
              <w:autoSpaceDN w:val="0"/>
              <w:adjustRightInd w:val="0"/>
              <w:spacing w:before="36"/>
              <w:ind w:right="149"/>
              <w:jc w:val="center"/>
              <w:rPr>
                <w:rFonts w:eastAsia="맑은 고딕"/>
                <w:spacing w:val="-5"/>
                <w:sz w:val="18"/>
                <w:szCs w:val="18"/>
                <w:lang w:val="en-US" w:eastAsia="ko-KR"/>
              </w:rPr>
            </w:pPr>
            <w:r w:rsidRPr="006D13A1">
              <w:rPr>
                <w:rFonts w:eastAsia="맑은 고딕"/>
                <w:spacing w:val="-5"/>
                <w:sz w:val="18"/>
                <w:szCs w:val="18"/>
                <w:lang w:val="en-US" w:eastAsia="ko-KR"/>
              </w:rPr>
              <w:t>40</w:t>
            </w:r>
          </w:p>
        </w:tc>
        <w:tc>
          <w:tcPr>
            <w:tcW w:w="3800" w:type="dxa"/>
            <w:tcBorders>
              <w:top w:val="single" w:sz="2" w:space="0" w:color="000000"/>
              <w:left w:val="single" w:sz="2" w:space="0" w:color="000000"/>
              <w:bottom w:val="single" w:sz="2" w:space="0" w:color="000000"/>
              <w:right w:val="single" w:sz="2" w:space="0" w:color="000000"/>
            </w:tcBorders>
          </w:tcPr>
          <w:p w14:paraId="2E7FE7CE" w14:textId="77777777" w:rsidR="006D13A1" w:rsidRPr="006D13A1" w:rsidRDefault="006D13A1" w:rsidP="006D13A1">
            <w:pPr>
              <w:widowControl w:val="0"/>
              <w:kinsoku w:val="0"/>
              <w:overflowPunct w:val="0"/>
              <w:autoSpaceDE w:val="0"/>
              <w:autoSpaceDN w:val="0"/>
              <w:adjustRightInd w:val="0"/>
              <w:spacing w:before="36"/>
              <w:rPr>
                <w:rFonts w:eastAsia="맑은 고딕"/>
                <w:spacing w:val="-2"/>
                <w:sz w:val="18"/>
                <w:szCs w:val="18"/>
                <w:lang w:val="en-US" w:eastAsia="ko-KR"/>
              </w:rPr>
            </w:pPr>
            <w:r w:rsidRPr="006D13A1">
              <w:rPr>
                <w:rFonts w:eastAsia="맑은 고딕"/>
                <w:sz w:val="18"/>
                <w:szCs w:val="18"/>
                <w:lang w:val="en-US" w:eastAsia="ko-KR"/>
              </w:rPr>
              <w:t>010000000,</w:t>
            </w:r>
            <w:r w:rsidRPr="006D13A1">
              <w:rPr>
                <w:rFonts w:eastAsia="맑은 고딕"/>
                <w:spacing w:val="-3"/>
                <w:sz w:val="18"/>
                <w:szCs w:val="18"/>
                <w:lang w:val="en-US" w:eastAsia="ko-KR"/>
              </w:rPr>
              <w:t xml:space="preserve"> </w:t>
            </w:r>
            <w:r w:rsidRPr="006D13A1">
              <w:rPr>
                <w:rFonts w:eastAsia="맑은 고딕"/>
                <w:spacing w:val="-2"/>
                <w:sz w:val="18"/>
                <w:szCs w:val="18"/>
                <w:lang w:val="en-US" w:eastAsia="ko-KR"/>
              </w:rPr>
              <w:t>001000000</w:t>
            </w:r>
          </w:p>
        </w:tc>
        <w:tc>
          <w:tcPr>
            <w:tcW w:w="1800" w:type="dxa"/>
            <w:vMerge/>
            <w:tcBorders>
              <w:top w:val="nil"/>
              <w:left w:val="single" w:sz="2" w:space="0" w:color="000000"/>
              <w:bottom w:val="single" w:sz="2" w:space="0" w:color="000000"/>
              <w:right w:val="single" w:sz="12" w:space="0" w:color="000000"/>
            </w:tcBorders>
          </w:tcPr>
          <w:p w14:paraId="7BEC8A7F" w14:textId="77777777" w:rsidR="006D13A1" w:rsidRPr="006D13A1" w:rsidRDefault="006D13A1" w:rsidP="006D13A1">
            <w:pPr>
              <w:widowControl w:val="0"/>
              <w:kinsoku w:val="0"/>
              <w:overflowPunct w:val="0"/>
              <w:autoSpaceDE w:val="0"/>
              <w:autoSpaceDN w:val="0"/>
              <w:adjustRightInd w:val="0"/>
              <w:spacing w:before="1"/>
              <w:rPr>
                <w:rFonts w:ascii="Arial" w:eastAsia="맑은 고딕" w:hAnsi="Arial" w:cs="Arial"/>
                <w:b/>
                <w:bCs/>
                <w:sz w:val="2"/>
                <w:szCs w:val="2"/>
                <w:lang w:val="en-US" w:eastAsia="ko-KR"/>
              </w:rPr>
            </w:pPr>
          </w:p>
        </w:tc>
      </w:tr>
      <w:tr w:rsidR="006D13A1" w:rsidRPr="006D13A1" w14:paraId="71D20EFA" w14:textId="77777777" w:rsidTr="00DC0842">
        <w:trPr>
          <w:trHeight w:val="300"/>
        </w:trPr>
        <w:tc>
          <w:tcPr>
            <w:tcW w:w="1299" w:type="dxa"/>
            <w:vMerge/>
            <w:tcBorders>
              <w:top w:val="nil"/>
              <w:left w:val="single" w:sz="12" w:space="0" w:color="000000"/>
              <w:bottom w:val="single" w:sz="12" w:space="0" w:color="000000"/>
              <w:right w:val="single" w:sz="2" w:space="0" w:color="000000"/>
            </w:tcBorders>
          </w:tcPr>
          <w:p w14:paraId="1A1FCD98" w14:textId="77777777" w:rsidR="006D13A1" w:rsidRPr="006D13A1" w:rsidRDefault="006D13A1" w:rsidP="006D13A1">
            <w:pPr>
              <w:widowControl w:val="0"/>
              <w:kinsoku w:val="0"/>
              <w:overflowPunct w:val="0"/>
              <w:autoSpaceDE w:val="0"/>
              <w:autoSpaceDN w:val="0"/>
              <w:adjustRightInd w:val="0"/>
              <w:spacing w:before="1"/>
              <w:rPr>
                <w:rFonts w:ascii="Arial" w:eastAsia="맑은 고딕" w:hAnsi="Arial" w:cs="Arial"/>
                <w:b/>
                <w:bCs/>
                <w:sz w:val="2"/>
                <w:szCs w:val="2"/>
                <w:lang w:val="en-US" w:eastAsia="ko-KR"/>
              </w:rPr>
            </w:pPr>
          </w:p>
        </w:tc>
        <w:tc>
          <w:tcPr>
            <w:tcW w:w="1500" w:type="dxa"/>
            <w:tcBorders>
              <w:top w:val="single" w:sz="2" w:space="0" w:color="000000"/>
              <w:left w:val="single" w:sz="2" w:space="0" w:color="000000"/>
              <w:bottom w:val="single" w:sz="2" w:space="0" w:color="000000"/>
              <w:right w:val="single" w:sz="2" w:space="0" w:color="000000"/>
            </w:tcBorders>
          </w:tcPr>
          <w:p w14:paraId="511F1197" w14:textId="77777777" w:rsidR="006D13A1" w:rsidRPr="006D13A1" w:rsidRDefault="006D13A1" w:rsidP="006D13A1">
            <w:pPr>
              <w:widowControl w:val="0"/>
              <w:kinsoku w:val="0"/>
              <w:overflowPunct w:val="0"/>
              <w:autoSpaceDE w:val="0"/>
              <w:autoSpaceDN w:val="0"/>
              <w:adjustRightInd w:val="0"/>
              <w:spacing w:before="36"/>
              <w:ind w:right="149"/>
              <w:jc w:val="center"/>
              <w:rPr>
                <w:rFonts w:eastAsia="맑은 고딕"/>
                <w:spacing w:val="-5"/>
                <w:sz w:val="18"/>
                <w:szCs w:val="18"/>
                <w:lang w:val="en-US" w:eastAsia="ko-KR"/>
              </w:rPr>
            </w:pPr>
            <w:r w:rsidRPr="006D13A1">
              <w:rPr>
                <w:rFonts w:eastAsia="맑은 고딕"/>
                <w:spacing w:val="-5"/>
                <w:sz w:val="18"/>
                <w:szCs w:val="18"/>
                <w:lang w:val="en-US" w:eastAsia="ko-KR"/>
              </w:rPr>
              <w:t>80</w:t>
            </w:r>
          </w:p>
        </w:tc>
        <w:tc>
          <w:tcPr>
            <w:tcW w:w="3800" w:type="dxa"/>
            <w:tcBorders>
              <w:top w:val="single" w:sz="2" w:space="0" w:color="000000"/>
              <w:left w:val="single" w:sz="2" w:space="0" w:color="000000"/>
              <w:bottom w:val="single" w:sz="2" w:space="0" w:color="000000"/>
              <w:right w:val="single" w:sz="2" w:space="0" w:color="000000"/>
            </w:tcBorders>
          </w:tcPr>
          <w:p w14:paraId="2FF2B1BC" w14:textId="77777777" w:rsidR="006D13A1" w:rsidRPr="006D13A1" w:rsidRDefault="006D13A1" w:rsidP="006D13A1">
            <w:pPr>
              <w:widowControl w:val="0"/>
              <w:kinsoku w:val="0"/>
              <w:overflowPunct w:val="0"/>
              <w:autoSpaceDE w:val="0"/>
              <w:autoSpaceDN w:val="0"/>
              <w:adjustRightInd w:val="0"/>
              <w:spacing w:before="36"/>
              <w:rPr>
                <w:rFonts w:eastAsia="맑은 고딕"/>
                <w:spacing w:val="-2"/>
                <w:sz w:val="18"/>
                <w:szCs w:val="18"/>
                <w:lang w:val="en-US" w:eastAsia="ko-KR"/>
              </w:rPr>
            </w:pPr>
            <w:r w:rsidRPr="006D13A1">
              <w:rPr>
                <w:rFonts w:eastAsia="맑은 고딕"/>
                <w:sz w:val="18"/>
                <w:szCs w:val="18"/>
                <w:lang w:val="en-US" w:eastAsia="ko-KR"/>
              </w:rPr>
              <w:t>010000000,</w:t>
            </w:r>
            <w:r w:rsidRPr="006D13A1">
              <w:rPr>
                <w:rFonts w:eastAsia="맑은 고딕"/>
                <w:spacing w:val="-3"/>
                <w:sz w:val="18"/>
                <w:szCs w:val="18"/>
                <w:lang w:val="en-US" w:eastAsia="ko-KR"/>
              </w:rPr>
              <w:t xml:space="preserve"> </w:t>
            </w:r>
            <w:r w:rsidRPr="006D13A1">
              <w:rPr>
                <w:rFonts w:eastAsia="맑은 고딕"/>
                <w:sz w:val="18"/>
                <w:szCs w:val="18"/>
                <w:lang w:val="en-US" w:eastAsia="ko-KR"/>
              </w:rPr>
              <w:t>001000000,</w:t>
            </w:r>
            <w:r w:rsidRPr="006D13A1">
              <w:rPr>
                <w:rFonts w:eastAsia="맑은 고딕"/>
                <w:spacing w:val="-3"/>
                <w:sz w:val="18"/>
                <w:szCs w:val="18"/>
                <w:lang w:val="en-US" w:eastAsia="ko-KR"/>
              </w:rPr>
              <w:t xml:space="preserve"> </w:t>
            </w:r>
            <w:r w:rsidRPr="006D13A1">
              <w:rPr>
                <w:rFonts w:eastAsia="맑은 고딕"/>
                <w:sz w:val="18"/>
                <w:szCs w:val="18"/>
                <w:lang w:val="en-US" w:eastAsia="ko-KR"/>
              </w:rPr>
              <w:t>000100000,</w:t>
            </w:r>
            <w:r w:rsidRPr="006D13A1">
              <w:rPr>
                <w:rFonts w:eastAsia="맑은 고딕"/>
                <w:spacing w:val="-3"/>
                <w:sz w:val="18"/>
                <w:szCs w:val="18"/>
                <w:lang w:val="en-US" w:eastAsia="ko-KR"/>
              </w:rPr>
              <w:t xml:space="preserve"> </w:t>
            </w:r>
            <w:r w:rsidRPr="006D13A1">
              <w:rPr>
                <w:rFonts w:eastAsia="맑은 고딕"/>
                <w:spacing w:val="-2"/>
                <w:sz w:val="18"/>
                <w:szCs w:val="18"/>
                <w:lang w:val="en-US" w:eastAsia="ko-KR"/>
              </w:rPr>
              <w:t>000010000</w:t>
            </w:r>
          </w:p>
        </w:tc>
        <w:tc>
          <w:tcPr>
            <w:tcW w:w="1800" w:type="dxa"/>
            <w:vMerge w:val="restart"/>
            <w:tcBorders>
              <w:top w:val="single" w:sz="2" w:space="0" w:color="000000"/>
              <w:left w:val="single" w:sz="2" w:space="0" w:color="000000"/>
              <w:bottom w:val="single" w:sz="12" w:space="0" w:color="000000"/>
              <w:right w:val="single" w:sz="12" w:space="0" w:color="000000"/>
            </w:tcBorders>
          </w:tcPr>
          <w:p w14:paraId="0C995802" w14:textId="77777777" w:rsidR="006D13A1" w:rsidRPr="006D13A1" w:rsidRDefault="006D13A1" w:rsidP="006D13A1">
            <w:pPr>
              <w:widowControl w:val="0"/>
              <w:kinsoku w:val="0"/>
              <w:overflowPunct w:val="0"/>
              <w:autoSpaceDE w:val="0"/>
              <w:autoSpaceDN w:val="0"/>
              <w:adjustRightInd w:val="0"/>
              <w:spacing w:before="36"/>
              <w:rPr>
                <w:rFonts w:eastAsia="맑은 고딕"/>
                <w:spacing w:val="-5"/>
                <w:sz w:val="18"/>
                <w:szCs w:val="18"/>
                <w:lang w:val="en-US" w:eastAsia="ko-KR"/>
              </w:rPr>
            </w:pPr>
            <w:r w:rsidRPr="006D13A1">
              <w:rPr>
                <w:rFonts w:eastAsia="맑은 고딕"/>
                <w:sz w:val="18"/>
                <w:szCs w:val="18"/>
                <w:lang w:val="en-US" w:eastAsia="ko-KR"/>
              </w:rPr>
              <w:t>20,</w:t>
            </w:r>
            <w:r w:rsidRPr="006D13A1">
              <w:rPr>
                <w:rFonts w:eastAsia="맑은 고딕"/>
                <w:spacing w:val="-3"/>
                <w:sz w:val="18"/>
                <w:szCs w:val="18"/>
                <w:lang w:val="en-US" w:eastAsia="ko-KR"/>
              </w:rPr>
              <w:t xml:space="preserve"> </w:t>
            </w:r>
            <w:r w:rsidRPr="006D13A1">
              <w:rPr>
                <w:rFonts w:eastAsia="맑은 고딕"/>
                <w:sz w:val="18"/>
                <w:szCs w:val="18"/>
                <w:lang w:val="en-US" w:eastAsia="ko-KR"/>
              </w:rPr>
              <w:t>80,</w:t>
            </w:r>
            <w:r w:rsidRPr="006D13A1">
              <w:rPr>
                <w:rFonts w:eastAsia="맑은 고딕"/>
                <w:spacing w:val="-3"/>
                <w:sz w:val="18"/>
                <w:szCs w:val="18"/>
                <w:lang w:val="en-US" w:eastAsia="ko-KR"/>
              </w:rPr>
              <w:t xml:space="preserve"> </w:t>
            </w:r>
            <w:r w:rsidRPr="006D13A1">
              <w:rPr>
                <w:rFonts w:eastAsia="맑은 고딕"/>
                <w:sz w:val="18"/>
                <w:szCs w:val="18"/>
                <w:lang w:val="en-US" w:eastAsia="ko-KR"/>
              </w:rPr>
              <w:t>160,</w:t>
            </w:r>
            <w:r w:rsidRPr="006D13A1">
              <w:rPr>
                <w:rFonts w:eastAsia="맑은 고딕"/>
                <w:spacing w:val="-3"/>
                <w:sz w:val="18"/>
                <w:szCs w:val="18"/>
                <w:lang w:val="en-US" w:eastAsia="ko-KR"/>
              </w:rPr>
              <w:t xml:space="preserve"> </w:t>
            </w:r>
            <w:r w:rsidRPr="006D13A1">
              <w:rPr>
                <w:rFonts w:eastAsia="맑은 고딕"/>
                <w:spacing w:val="-5"/>
                <w:sz w:val="18"/>
                <w:szCs w:val="18"/>
                <w:lang w:val="en-US" w:eastAsia="ko-KR"/>
              </w:rPr>
              <w:t>320</w:t>
            </w:r>
          </w:p>
        </w:tc>
      </w:tr>
      <w:tr w:rsidR="006D13A1" w:rsidRPr="006D13A1" w14:paraId="7BE86303" w14:textId="77777777" w:rsidTr="00DC0842">
        <w:trPr>
          <w:trHeight w:val="501"/>
        </w:trPr>
        <w:tc>
          <w:tcPr>
            <w:tcW w:w="1299" w:type="dxa"/>
            <w:vMerge/>
            <w:tcBorders>
              <w:top w:val="nil"/>
              <w:left w:val="single" w:sz="12" w:space="0" w:color="000000"/>
              <w:bottom w:val="single" w:sz="12" w:space="0" w:color="000000"/>
              <w:right w:val="single" w:sz="2" w:space="0" w:color="000000"/>
            </w:tcBorders>
          </w:tcPr>
          <w:p w14:paraId="22958D40" w14:textId="77777777" w:rsidR="006D13A1" w:rsidRPr="006D13A1" w:rsidRDefault="006D13A1" w:rsidP="006D13A1">
            <w:pPr>
              <w:widowControl w:val="0"/>
              <w:kinsoku w:val="0"/>
              <w:overflowPunct w:val="0"/>
              <w:autoSpaceDE w:val="0"/>
              <w:autoSpaceDN w:val="0"/>
              <w:adjustRightInd w:val="0"/>
              <w:spacing w:before="1"/>
              <w:rPr>
                <w:rFonts w:ascii="Arial" w:eastAsia="맑은 고딕" w:hAnsi="Arial" w:cs="Arial"/>
                <w:b/>
                <w:bCs/>
                <w:sz w:val="2"/>
                <w:szCs w:val="2"/>
                <w:lang w:val="en-US" w:eastAsia="ko-KR"/>
              </w:rPr>
            </w:pPr>
          </w:p>
        </w:tc>
        <w:tc>
          <w:tcPr>
            <w:tcW w:w="1500" w:type="dxa"/>
            <w:tcBorders>
              <w:top w:val="single" w:sz="2" w:space="0" w:color="000000"/>
              <w:left w:val="single" w:sz="2" w:space="0" w:color="000000"/>
              <w:bottom w:val="single" w:sz="12" w:space="0" w:color="000000"/>
              <w:right w:val="single" w:sz="2" w:space="0" w:color="000000"/>
            </w:tcBorders>
          </w:tcPr>
          <w:p w14:paraId="5E58909D" w14:textId="77777777" w:rsidR="006D13A1" w:rsidRPr="006D13A1" w:rsidRDefault="006D13A1" w:rsidP="006D13A1">
            <w:pPr>
              <w:widowControl w:val="0"/>
              <w:kinsoku w:val="0"/>
              <w:overflowPunct w:val="0"/>
              <w:autoSpaceDE w:val="0"/>
              <w:autoSpaceDN w:val="0"/>
              <w:adjustRightInd w:val="0"/>
              <w:spacing w:before="36"/>
              <w:ind w:right="149"/>
              <w:jc w:val="center"/>
              <w:rPr>
                <w:rFonts w:eastAsia="맑은 고딕"/>
                <w:spacing w:val="-5"/>
                <w:sz w:val="18"/>
                <w:szCs w:val="18"/>
                <w:lang w:val="en-US" w:eastAsia="ko-KR"/>
              </w:rPr>
            </w:pPr>
            <w:r w:rsidRPr="006D13A1">
              <w:rPr>
                <w:rFonts w:eastAsia="맑은 고딕"/>
                <w:spacing w:val="-5"/>
                <w:sz w:val="18"/>
                <w:szCs w:val="18"/>
                <w:lang w:val="en-US" w:eastAsia="ko-KR"/>
              </w:rPr>
              <w:t>160</w:t>
            </w:r>
          </w:p>
        </w:tc>
        <w:tc>
          <w:tcPr>
            <w:tcW w:w="3800" w:type="dxa"/>
            <w:tcBorders>
              <w:top w:val="single" w:sz="2" w:space="0" w:color="000000"/>
              <w:left w:val="single" w:sz="2" w:space="0" w:color="000000"/>
              <w:bottom w:val="single" w:sz="12" w:space="0" w:color="000000"/>
              <w:right w:val="single" w:sz="2" w:space="0" w:color="000000"/>
            </w:tcBorders>
          </w:tcPr>
          <w:p w14:paraId="06B0B200" w14:textId="77777777" w:rsidR="006D13A1" w:rsidRPr="006D13A1" w:rsidRDefault="006D13A1" w:rsidP="006D13A1">
            <w:pPr>
              <w:widowControl w:val="0"/>
              <w:kinsoku w:val="0"/>
              <w:overflowPunct w:val="0"/>
              <w:autoSpaceDE w:val="0"/>
              <w:autoSpaceDN w:val="0"/>
              <w:adjustRightInd w:val="0"/>
              <w:spacing w:before="36" w:line="204" w:lineRule="exact"/>
              <w:rPr>
                <w:rFonts w:eastAsia="맑은 고딕"/>
                <w:spacing w:val="-2"/>
                <w:sz w:val="18"/>
                <w:szCs w:val="18"/>
                <w:lang w:val="en-US" w:eastAsia="ko-KR"/>
              </w:rPr>
            </w:pPr>
            <w:r w:rsidRPr="006D13A1">
              <w:rPr>
                <w:rFonts w:eastAsia="맑은 고딕"/>
                <w:sz w:val="18"/>
                <w:szCs w:val="18"/>
                <w:lang w:val="en-US" w:eastAsia="ko-KR"/>
              </w:rPr>
              <w:t>010000000,</w:t>
            </w:r>
            <w:r w:rsidRPr="006D13A1">
              <w:rPr>
                <w:rFonts w:eastAsia="맑은 고딕"/>
                <w:spacing w:val="-11"/>
                <w:sz w:val="18"/>
                <w:szCs w:val="18"/>
                <w:lang w:val="en-US" w:eastAsia="ko-KR"/>
              </w:rPr>
              <w:t xml:space="preserve"> </w:t>
            </w:r>
            <w:r w:rsidRPr="006D13A1">
              <w:rPr>
                <w:rFonts w:eastAsia="맑은 고딕"/>
                <w:sz w:val="18"/>
                <w:szCs w:val="18"/>
                <w:lang w:val="en-US" w:eastAsia="ko-KR"/>
              </w:rPr>
              <w:t>001000000,</w:t>
            </w:r>
            <w:r w:rsidRPr="006D13A1">
              <w:rPr>
                <w:rFonts w:eastAsia="맑은 고딕"/>
                <w:spacing w:val="-11"/>
                <w:sz w:val="18"/>
                <w:szCs w:val="18"/>
                <w:lang w:val="en-US" w:eastAsia="ko-KR"/>
              </w:rPr>
              <w:t xml:space="preserve"> </w:t>
            </w:r>
            <w:r w:rsidRPr="006D13A1">
              <w:rPr>
                <w:rFonts w:eastAsia="맑은 고딕"/>
                <w:sz w:val="18"/>
                <w:szCs w:val="18"/>
                <w:lang w:val="en-US" w:eastAsia="ko-KR"/>
              </w:rPr>
              <w:t>000100000,</w:t>
            </w:r>
            <w:r w:rsidRPr="006D13A1">
              <w:rPr>
                <w:rFonts w:eastAsia="맑은 고딕"/>
                <w:spacing w:val="-10"/>
                <w:sz w:val="18"/>
                <w:szCs w:val="18"/>
                <w:lang w:val="en-US" w:eastAsia="ko-KR"/>
              </w:rPr>
              <w:t xml:space="preserve"> </w:t>
            </w:r>
            <w:r w:rsidRPr="006D13A1">
              <w:rPr>
                <w:rFonts w:eastAsia="맑은 고딕"/>
                <w:spacing w:val="-2"/>
                <w:sz w:val="18"/>
                <w:szCs w:val="18"/>
                <w:lang w:val="en-US" w:eastAsia="ko-KR"/>
              </w:rPr>
              <w:t>000010000,</w:t>
            </w:r>
          </w:p>
          <w:p w14:paraId="43A9711B" w14:textId="77777777" w:rsidR="006D13A1" w:rsidRPr="006D13A1" w:rsidRDefault="006D13A1" w:rsidP="006D13A1">
            <w:pPr>
              <w:widowControl w:val="0"/>
              <w:kinsoku w:val="0"/>
              <w:overflowPunct w:val="0"/>
              <w:autoSpaceDE w:val="0"/>
              <w:autoSpaceDN w:val="0"/>
              <w:adjustRightInd w:val="0"/>
              <w:spacing w:line="204" w:lineRule="exact"/>
              <w:rPr>
                <w:rFonts w:eastAsia="맑은 고딕"/>
                <w:spacing w:val="-2"/>
                <w:sz w:val="18"/>
                <w:szCs w:val="18"/>
                <w:lang w:val="en-US" w:eastAsia="ko-KR"/>
              </w:rPr>
            </w:pPr>
            <w:r w:rsidRPr="006D13A1">
              <w:rPr>
                <w:rFonts w:eastAsia="맑은 고딕"/>
                <w:sz w:val="18"/>
                <w:szCs w:val="18"/>
                <w:lang w:val="en-US" w:eastAsia="ko-KR"/>
              </w:rPr>
              <w:t>000001000,</w:t>
            </w:r>
            <w:r w:rsidRPr="006D13A1">
              <w:rPr>
                <w:rFonts w:eastAsia="맑은 고딕"/>
                <w:spacing w:val="-3"/>
                <w:sz w:val="18"/>
                <w:szCs w:val="18"/>
                <w:lang w:val="en-US" w:eastAsia="ko-KR"/>
              </w:rPr>
              <w:t xml:space="preserve"> </w:t>
            </w:r>
            <w:r w:rsidRPr="006D13A1">
              <w:rPr>
                <w:rFonts w:eastAsia="맑은 고딕"/>
                <w:sz w:val="18"/>
                <w:szCs w:val="18"/>
                <w:lang w:val="en-US" w:eastAsia="ko-KR"/>
              </w:rPr>
              <w:t>000000100,</w:t>
            </w:r>
            <w:r w:rsidRPr="006D13A1">
              <w:rPr>
                <w:rFonts w:eastAsia="맑은 고딕"/>
                <w:spacing w:val="-3"/>
                <w:sz w:val="18"/>
                <w:szCs w:val="18"/>
                <w:lang w:val="en-US" w:eastAsia="ko-KR"/>
              </w:rPr>
              <w:t xml:space="preserve"> </w:t>
            </w:r>
            <w:r w:rsidRPr="006D13A1">
              <w:rPr>
                <w:rFonts w:eastAsia="맑은 고딕"/>
                <w:sz w:val="18"/>
                <w:szCs w:val="18"/>
                <w:lang w:val="en-US" w:eastAsia="ko-KR"/>
              </w:rPr>
              <w:t>000000010,</w:t>
            </w:r>
            <w:r w:rsidRPr="006D13A1">
              <w:rPr>
                <w:rFonts w:eastAsia="맑은 고딕"/>
                <w:spacing w:val="-3"/>
                <w:sz w:val="18"/>
                <w:szCs w:val="18"/>
                <w:lang w:val="en-US" w:eastAsia="ko-KR"/>
              </w:rPr>
              <w:t xml:space="preserve"> </w:t>
            </w:r>
            <w:r w:rsidRPr="006D13A1">
              <w:rPr>
                <w:rFonts w:eastAsia="맑은 고딕"/>
                <w:spacing w:val="-2"/>
                <w:sz w:val="18"/>
                <w:szCs w:val="18"/>
                <w:lang w:val="en-US" w:eastAsia="ko-KR"/>
              </w:rPr>
              <w:t>000000001</w:t>
            </w:r>
          </w:p>
        </w:tc>
        <w:tc>
          <w:tcPr>
            <w:tcW w:w="1800" w:type="dxa"/>
            <w:vMerge/>
            <w:tcBorders>
              <w:top w:val="nil"/>
              <w:left w:val="single" w:sz="2" w:space="0" w:color="000000"/>
              <w:bottom w:val="single" w:sz="12" w:space="0" w:color="000000"/>
              <w:right w:val="single" w:sz="12" w:space="0" w:color="000000"/>
            </w:tcBorders>
          </w:tcPr>
          <w:p w14:paraId="5665011C" w14:textId="77777777" w:rsidR="006D13A1" w:rsidRPr="006D13A1" w:rsidRDefault="006D13A1" w:rsidP="006D13A1">
            <w:pPr>
              <w:widowControl w:val="0"/>
              <w:kinsoku w:val="0"/>
              <w:overflowPunct w:val="0"/>
              <w:autoSpaceDE w:val="0"/>
              <w:autoSpaceDN w:val="0"/>
              <w:adjustRightInd w:val="0"/>
              <w:spacing w:before="1"/>
              <w:rPr>
                <w:rFonts w:ascii="Arial" w:eastAsia="맑은 고딕" w:hAnsi="Arial" w:cs="Arial"/>
                <w:b/>
                <w:bCs/>
                <w:sz w:val="2"/>
                <w:szCs w:val="2"/>
                <w:lang w:val="en-US" w:eastAsia="ko-KR"/>
              </w:rPr>
            </w:pPr>
          </w:p>
        </w:tc>
      </w:tr>
    </w:tbl>
    <w:p w14:paraId="27122021" w14:textId="77777777" w:rsidR="006D13A1" w:rsidRPr="006D13A1" w:rsidRDefault="006D13A1" w:rsidP="008B775D">
      <w:pPr>
        <w:widowControl w:val="0"/>
        <w:kinsoku w:val="0"/>
        <w:overflowPunct w:val="0"/>
        <w:autoSpaceDE w:val="0"/>
        <w:autoSpaceDN w:val="0"/>
        <w:adjustRightInd w:val="0"/>
        <w:spacing w:before="102" w:line="249" w:lineRule="auto"/>
        <w:ind w:right="999"/>
        <w:jc w:val="center"/>
        <w:rPr>
          <w:rFonts w:ascii="Arial" w:eastAsia="맑은 고딕" w:hAnsi="Arial" w:cs="Arial"/>
          <w:b/>
          <w:bCs/>
          <w:i/>
          <w:iCs/>
          <w:sz w:val="20"/>
          <w:lang w:val="en-US" w:eastAsia="ko-KR"/>
        </w:rPr>
      </w:pPr>
      <w:r w:rsidRPr="006D13A1">
        <w:rPr>
          <w:rFonts w:ascii="Arial" w:eastAsia="맑은 고딕" w:hAnsi="Arial" w:cs="Arial"/>
          <w:b/>
          <w:bCs/>
          <w:sz w:val="20"/>
          <w:lang w:val="en-US" w:eastAsia="ko-KR"/>
        </w:rPr>
        <w:t>Table</w:t>
      </w:r>
      <w:r w:rsidRPr="006D13A1">
        <w:rPr>
          <w:rFonts w:ascii="Arial" w:eastAsia="맑은 고딕" w:hAnsi="Arial" w:cs="Arial"/>
          <w:b/>
          <w:bCs/>
          <w:spacing w:val="-4"/>
          <w:sz w:val="20"/>
          <w:lang w:val="en-US" w:eastAsia="ko-KR"/>
        </w:rPr>
        <w:t xml:space="preserve"> </w:t>
      </w:r>
      <w:r w:rsidRPr="006D13A1">
        <w:rPr>
          <w:rFonts w:ascii="Arial" w:eastAsia="맑은 고딕" w:hAnsi="Arial" w:cs="Arial"/>
          <w:b/>
          <w:bCs/>
          <w:sz w:val="20"/>
          <w:lang w:val="en-US" w:eastAsia="ko-KR"/>
        </w:rPr>
        <w:t>9-42c—Settings</w:t>
      </w:r>
      <w:r w:rsidRPr="006D13A1">
        <w:rPr>
          <w:rFonts w:ascii="Arial" w:eastAsia="맑은 고딕" w:hAnsi="Arial" w:cs="Arial"/>
          <w:b/>
          <w:bCs/>
          <w:spacing w:val="-4"/>
          <w:sz w:val="20"/>
          <w:lang w:val="en-US" w:eastAsia="ko-KR"/>
        </w:rPr>
        <w:t xml:space="preserve"> </w:t>
      </w:r>
      <w:r w:rsidRPr="006D13A1">
        <w:rPr>
          <w:rFonts w:ascii="Arial" w:eastAsia="맑은 고딕" w:hAnsi="Arial" w:cs="Arial"/>
          <w:b/>
          <w:bCs/>
          <w:sz w:val="20"/>
          <w:lang w:val="en-US" w:eastAsia="ko-KR"/>
        </w:rPr>
        <w:t>for</w:t>
      </w:r>
      <w:r w:rsidRPr="006D13A1">
        <w:rPr>
          <w:rFonts w:ascii="Arial" w:eastAsia="맑은 고딕" w:hAnsi="Arial" w:cs="Arial"/>
          <w:b/>
          <w:bCs/>
          <w:spacing w:val="-3"/>
          <w:sz w:val="20"/>
          <w:lang w:val="en-US" w:eastAsia="ko-KR"/>
        </w:rPr>
        <w:t xml:space="preserve"> </w:t>
      </w:r>
      <w:r w:rsidRPr="006D13A1">
        <w:rPr>
          <w:rFonts w:ascii="Arial" w:eastAsia="맑은 고딕" w:hAnsi="Arial" w:cs="Arial"/>
          <w:b/>
          <w:bCs/>
          <w:sz w:val="20"/>
          <w:lang w:val="en-US" w:eastAsia="ko-KR"/>
        </w:rPr>
        <w:t>BW,</w:t>
      </w:r>
      <w:r w:rsidRPr="006D13A1">
        <w:rPr>
          <w:rFonts w:ascii="Arial" w:eastAsia="맑은 고딕" w:hAnsi="Arial" w:cs="Arial"/>
          <w:b/>
          <w:bCs/>
          <w:spacing w:val="-3"/>
          <w:sz w:val="20"/>
          <w:lang w:val="en-US" w:eastAsia="ko-KR"/>
        </w:rPr>
        <w:t xml:space="preserve"> </w:t>
      </w:r>
      <w:r w:rsidRPr="006D13A1">
        <w:rPr>
          <w:rFonts w:ascii="Arial" w:eastAsia="맑은 고딕" w:hAnsi="Arial" w:cs="Arial"/>
          <w:b/>
          <w:bCs/>
          <w:sz w:val="20"/>
          <w:lang w:val="en-US" w:eastAsia="ko-KR"/>
        </w:rPr>
        <w:t>Partial</w:t>
      </w:r>
      <w:r w:rsidRPr="006D13A1">
        <w:rPr>
          <w:rFonts w:ascii="Arial" w:eastAsia="맑은 고딕" w:hAnsi="Arial" w:cs="Arial"/>
          <w:b/>
          <w:bCs/>
          <w:spacing w:val="-4"/>
          <w:sz w:val="20"/>
          <w:lang w:val="en-US" w:eastAsia="ko-KR"/>
        </w:rPr>
        <w:t xml:space="preserve"> </w:t>
      </w:r>
      <w:r w:rsidRPr="006D13A1">
        <w:rPr>
          <w:rFonts w:ascii="Arial" w:eastAsia="맑은 고딕" w:hAnsi="Arial" w:cs="Arial"/>
          <w:b/>
          <w:bCs/>
          <w:sz w:val="20"/>
          <w:lang w:val="en-US" w:eastAsia="ko-KR"/>
        </w:rPr>
        <w:t>BW</w:t>
      </w:r>
      <w:r w:rsidRPr="006D13A1">
        <w:rPr>
          <w:rFonts w:ascii="Arial" w:eastAsia="맑은 고딕" w:hAnsi="Arial" w:cs="Arial"/>
          <w:b/>
          <w:bCs/>
          <w:spacing w:val="-4"/>
          <w:sz w:val="20"/>
          <w:lang w:val="en-US" w:eastAsia="ko-KR"/>
        </w:rPr>
        <w:t xml:space="preserve"> </w:t>
      </w:r>
      <w:r w:rsidRPr="006D13A1">
        <w:rPr>
          <w:rFonts w:ascii="Arial" w:eastAsia="맑은 고딕" w:hAnsi="Arial" w:cs="Arial"/>
          <w:b/>
          <w:bCs/>
          <w:sz w:val="20"/>
          <w:lang w:val="en-US" w:eastAsia="ko-KR"/>
        </w:rPr>
        <w:t>Info</w:t>
      </w:r>
      <w:r w:rsidRPr="006D13A1">
        <w:rPr>
          <w:rFonts w:ascii="Arial" w:eastAsia="맑은 고딕" w:hAnsi="Arial" w:cs="Arial"/>
          <w:b/>
          <w:bCs/>
          <w:spacing w:val="-4"/>
          <w:sz w:val="20"/>
          <w:lang w:val="en-US" w:eastAsia="ko-KR"/>
        </w:rPr>
        <w:t xml:space="preserve"> </w:t>
      </w:r>
      <w:r w:rsidRPr="006D13A1">
        <w:rPr>
          <w:rFonts w:ascii="Arial" w:eastAsia="맑은 고딕" w:hAnsi="Arial" w:cs="Arial"/>
          <w:b/>
          <w:bCs/>
          <w:sz w:val="20"/>
          <w:lang w:val="en-US" w:eastAsia="ko-KR"/>
        </w:rPr>
        <w:t>subfield</w:t>
      </w:r>
      <w:r w:rsidRPr="006D13A1">
        <w:rPr>
          <w:rFonts w:ascii="Arial" w:eastAsia="맑은 고딕" w:hAnsi="Arial" w:cs="Arial"/>
          <w:b/>
          <w:bCs/>
          <w:spacing w:val="-4"/>
          <w:sz w:val="20"/>
          <w:lang w:val="en-US" w:eastAsia="ko-KR"/>
        </w:rPr>
        <w:t xml:space="preserve"> </w:t>
      </w:r>
      <w:r w:rsidRPr="006D13A1">
        <w:rPr>
          <w:rFonts w:ascii="Arial" w:eastAsia="맑은 고딕" w:hAnsi="Arial" w:cs="Arial"/>
          <w:b/>
          <w:bCs/>
          <w:sz w:val="20"/>
          <w:lang w:val="en-US" w:eastAsia="ko-KR"/>
        </w:rPr>
        <w:t>in</w:t>
      </w:r>
      <w:r w:rsidRPr="006D13A1">
        <w:rPr>
          <w:rFonts w:ascii="Arial" w:eastAsia="맑은 고딕" w:hAnsi="Arial" w:cs="Arial"/>
          <w:b/>
          <w:bCs/>
          <w:spacing w:val="-4"/>
          <w:sz w:val="20"/>
          <w:lang w:val="en-US" w:eastAsia="ko-KR"/>
        </w:rPr>
        <w:t xml:space="preserve"> </w:t>
      </w:r>
      <w:r w:rsidRPr="006D13A1">
        <w:rPr>
          <w:rFonts w:ascii="Arial" w:eastAsia="맑은 고딕" w:hAnsi="Arial" w:cs="Arial"/>
          <w:b/>
          <w:bCs/>
          <w:sz w:val="20"/>
          <w:lang w:val="en-US" w:eastAsia="ko-KR"/>
        </w:rPr>
        <w:t>the</w:t>
      </w:r>
      <w:r w:rsidRPr="006D13A1">
        <w:rPr>
          <w:rFonts w:ascii="Arial" w:eastAsia="맑은 고딕" w:hAnsi="Arial" w:cs="Arial"/>
          <w:b/>
          <w:bCs/>
          <w:spacing w:val="-4"/>
          <w:sz w:val="20"/>
          <w:lang w:val="en-US" w:eastAsia="ko-KR"/>
        </w:rPr>
        <w:t xml:space="preserve"> </w:t>
      </w:r>
      <w:r w:rsidRPr="006D13A1">
        <w:rPr>
          <w:rFonts w:ascii="Arial" w:eastAsia="맑은 고딕" w:hAnsi="Arial" w:cs="Arial"/>
          <w:b/>
          <w:bCs/>
          <w:sz w:val="20"/>
          <w:lang w:val="en-US" w:eastAsia="ko-KR"/>
        </w:rPr>
        <w:t>EHT</w:t>
      </w:r>
      <w:r w:rsidRPr="006D13A1">
        <w:rPr>
          <w:rFonts w:ascii="Arial" w:eastAsia="맑은 고딕" w:hAnsi="Arial" w:cs="Arial"/>
          <w:b/>
          <w:bCs/>
          <w:spacing w:val="-4"/>
          <w:sz w:val="20"/>
          <w:lang w:val="en-US" w:eastAsia="ko-KR"/>
        </w:rPr>
        <w:t xml:space="preserve"> </w:t>
      </w:r>
      <w:r w:rsidRPr="006D13A1">
        <w:rPr>
          <w:rFonts w:ascii="Arial" w:eastAsia="맑은 고딕" w:hAnsi="Arial" w:cs="Arial"/>
          <w:b/>
          <w:bCs/>
          <w:sz w:val="20"/>
          <w:lang w:val="en-US" w:eastAsia="ko-KR"/>
        </w:rPr>
        <w:t>NDP</w:t>
      </w:r>
      <w:r w:rsidRPr="006D13A1">
        <w:rPr>
          <w:rFonts w:ascii="Arial" w:eastAsia="맑은 고딕" w:hAnsi="Arial" w:cs="Arial"/>
          <w:b/>
          <w:bCs/>
          <w:spacing w:val="-3"/>
          <w:sz w:val="20"/>
          <w:lang w:val="en-US" w:eastAsia="ko-KR"/>
        </w:rPr>
        <w:t xml:space="preserve"> </w:t>
      </w:r>
      <w:r w:rsidRPr="006D13A1">
        <w:rPr>
          <w:rFonts w:ascii="Arial" w:eastAsia="맑은 고딕" w:hAnsi="Arial" w:cs="Arial"/>
          <w:b/>
          <w:bCs/>
          <w:sz w:val="20"/>
          <w:lang w:val="en-US" w:eastAsia="ko-KR"/>
        </w:rPr>
        <w:t>Announcement frame</w:t>
      </w:r>
      <w:r w:rsidRPr="006D13A1">
        <w:rPr>
          <w:rFonts w:ascii="Arial" w:eastAsia="맑은 고딕" w:hAnsi="Arial" w:cs="Arial"/>
          <w:b/>
          <w:bCs/>
          <w:spacing w:val="40"/>
          <w:sz w:val="20"/>
          <w:lang w:val="en-US" w:eastAsia="ko-KR"/>
        </w:rPr>
        <w:t xml:space="preserve"> </w:t>
      </w:r>
      <w:r w:rsidRPr="006D13A1">
        <w:rPr>
          <w:rFonts w:ascii="Arial" w:eastAsia="맑은 고딕" w:hAnsi="Arial" w:cs="Arial"/>
          <w:b/>
          <w:bCs/>
          <w:i/>
          <w:iCs/>
          <w:sz w:val="20"/>
          <w:lang w:val="en-US" w:eastAsia="ko-KR"/>
        </w:rPr>
        <w:t>(continued)</w:t>
      </w:r>
    </w:p>
    <w:p w14:paraId="7D67502D" w14:textId="77777777" w:rsidR="006D13A1" w:rsidRPr="006D13A1" w:rsidRDefault="006D13A1" w:rsidP="006D13A1">
      <w:pPr>
        <w:widowControl w:val="0"/>
        <w:kinsoku w:val="0"/>
        <w:overflowPunct w:val="0"/>
        <w:autoSpaceDE w:val="0"/>
        <w:autoSpaceDN w:val="0"/>
        <w:adjustRightInd w:val="0"/>
        <w:spacing w:before="2"/>
        <w:rPr>
          <w:rFonts w:ascii="Arial" w:eastAsia="맑은 고딕" w:hAnsi="Arial" w:cs="Arial"/>
          <w:b/>
          <w:bCs/>
          <w:i/>
          <w:iCs/>
          <w:sz w:val="21"/>
          <w:szCs w:val="21"/>
          <w:lang w:val="en-US" w:eastAsia="ko-KR"/>
        </w:rPr>
      </w:pPr>
    </w:p>
    <w:tbl>
      <w:tblPr>
        <w:tblW w:w="0" w:type="auto"/>
        <w:tblInd w:w="1138" w:type="dxa"/>
        <w:tblLayout w:type="fixed"/>
        <w:tblCellMar>
          <w:left w:w="0" w:type="dxa"/>
          <w:right w:w="0" w:type="dxa"/>
        </w:tblCellMar>
        <w:tblLook w:val="0000" w:firstRow="0" w:lastRow="0" w:firstColumn="0" w:lastColumn="0" w:noHBand="0" w:noVBand="0"/>
      </w:tblPr>
      <w:tblGrid>
        <w:gridCol w:w="1299"/>
        <w:gridCol w:w="1500"/>
        <w:gridCol w:w="3800"/>
        <w:gridCol w:w="1800"/>
      </w:tblGrid>
      <w:tr w:rsidR="006D13A1" w:rsidRPr="006D13A1" w14:paraId="5D583C6A" w14:textId="77777777" w:rsidTr="00DC0842">
        <w:trPr>
          <w:trHeight w:val="980"/>
        </w:trPr>
        <w:tc>
          <w:tcPr>
            <w:tcW w:w="1299" w:type="dxa"/>
            <w:tcBorders>
              <w:top w:val="single" w:sz="12" w:space="0" w:color="000000"/>
              <w:left w:val="single" w:sz="12" w:space="0" w:color="000000"/>
              <w:bottom w:val="single" w:sz="12" w:space="0" w:color="000000"/>
              <w:right w:val="single" w:sz="2" w:space="0" w:color="000000"/>
            </w:tcBorders>
          </w:tcPr>
          <w:p w14:paraId="7F7BC568" w14:textId="77777777" w:rsidR="006D13A1" w:rsidRPr="006D13A1" w:rsidRDefault="006D13A1" w:rsidP="006D13A1">
            <w:pPr>
              <w:widowControl w:val="0"/>
              <w:kinsoku w:val="0"/>
              <w:overflowPunct w:val="0"/>
              <w:autoSpaceDE w:val="0"/>
              <w:autoSpaceDN w:val="0"/>
              <w:adjustRightInd w:val="0"/>
              <w:spacing w:before="7"/>
              <w:rPr>
                <w:rFonts w:ascii="Arial" w:eastAsia="맑은 고딕" w:hAnsi="Arial" w:cs="Arial"/>
                <w:b/>
                <w:bCs/>
                <w:i/>
                <w:iCs/>
                <w:sz w:val="24"/>
                <w:szCs w:val="24"/>
                <w:lang w:val="en-US" w:eastAsia="ko-KR"/>
              </w:rPr>
            </w:pPr>
          </w:p>
          <w:p w14:paraId="4A5118BF" w14:textId="77777777" w:rsidR="006D13A1" w:rsidRPr="006D13A1" w:rsidRDefault="006D13A1" w:rsidP="006D13A1">
            <w:pPr>
              <w:widowControl w:val="0"/>
              <w:kinsoku w:val="0"/>
              <w:overflowPunct w:val="0"/>
              <w:autoSpaceDE w:val="0"/>
              <w:autoSpaceDN w:val="0"/>
              <w:adjustRightInd w:val="0"/>
              <w:spacing w:before="1" w:line="230" w:lineRule="auto"/>
              <w:ind w:right="110"/>
              <w:rPr>
                <w:rFonts w:eastAsia="맑은 고딕"/>
                <w:b/>
                <w:bCs/>
                <w:spacing w:val="-4"/>
                <w:sz w:val="18"/>
                <w:szCs w:val="18"/>
                <w:lang w:val="en-US" w:eastAsia="ko-KR"/>
              </w:rPr>
            </w:pPr>
            <w:r w:rsidRPr="006D13A1">
              <w:rPr>
                <w:rFonts w:eastAsia="맑은 고딕"/>
                <w:b/>
                <w:bCs/>
                <w:sz w:val="18"/>
                <w:szCs w:val="18"/>
                <w:lang w:val="en-US" w:eastAsia="ko-KR"/>
              </w:rPr>
              <w:t>Feedback</w:t>
            </w:r>
            <w:r w:rsidRPr="006D13A1">
              <w:rPr>
                <w:rFonts w:eastAsia="맑은 고딕"/>
                <w:b/>
                <w:bCs/>
                <w:spacing w:val="-18"/>
                <w:sz w:val="18"/>
                <w:szCs w:val="18"/>
                <w:lang w:val="en-US" w:eastAsia="ko-KR"/>
              </w:rPr>
              <w:t xml:space="preserve"> </w:t>
            </w:r>
            <w:r w:rsidRPr="006D13A1">
              <w:rPr>
                <w:rFonts w:eastAsia="맑은 고딕"/>
                <w:b/>
                <w:bCs/>
                <w:sz w:val="18"/>
                <w:szCs w:val="18"/>
                <w:lang w:val="en-US" w:eastAsia="ko-KR"/>
              </w:rPr>
              <w:t>RU or</w:t>
            </w:r>
            <w:r w:rsidRPr="006D13A1">
              <w:rPr>
                <w:rFonts w:eastAsia="맑은 고딕"/>
                <w:b/>
                <w:bCs/>
                <w:spacing w:val="-2"/>
                <w:sz w:val="18"/>
                <w:szCs w:val="18"/>
                <w:lang w:val="en-US" w:eastAsia="ko-KR"/>
              </w:rPr>
              <w:t xml:space="preserve"> </w:t>
            </w:r>
            <w:r w:rsidRPr="006D13A1">
              <w:rPr>
                <w:rFonts w:eastAsia="맑은 고딕"/>
                <w:b/>
                <w:bCs/>
                <w:sz w:val="18"/>
                <w:szCs w:val="18"/>
                <w:lang w:val="en-US" w:eastAsia="ko-KR"/>
              </w:rPr>
              <w:t>MRU</w:t>
            </w:r>
            <w:r w:rsidRPr="006D13A1">
              <w:rPr>
                <w:rFonts w:eastAsia="맑은 고딕"/>
                <w:b/>
                <w:bCs/>
                <w:spacing w:val="-1"/>
                <w:sz w:val="18"/>
                <w:szCs w:val="18"/>
                <w:lang w:val="en-US" w:eastAsia="ko-KR"/>
              </w:rPr>
              <w:t xml:space="preserve"> </w:t>
            </w:r>
            <w:r w:rsidRPr="006D13A1">
              <w:rPr>
                <w:rFonts w:eastAsia="맑은 고딕"/>
                <w:b/>
                <w:bCs/>
                <w:spacing w:val="-4"/>
                <w:sz w:val="18"/>
                <w:szCs w:val="18"/>
                <w:lang w:val="en-US" w:eastAsia="ko-KR"/>
              </w:rPr>
              <w:t>size</w:t>
            </w:r>
          </w:p>
        </w:tc>
        <w:tc>
          <w:tcPr>
            <w:tcW w:w="1500" w:type="dxa"/>
            <w:tcBorders>
              <w:top w:val="single" w:sz="12" w:space="0" w:color="000000"/>
              <w:left w:val="single" w:sz="2" w:space="0" w:color="000000"/>
              <w:bottom w:val="single" w:sz="12" w:space="0" w:color="000000"/>
              <w:right w:val="single" w:sz="2" w:space="0" w:color="000000"/>
            </w:tcBorders>
          </w:tcPr>
          <w:p w14:paraId="242F3BDE" w14:textId="25485CB3" w:rsidR="006D13A1" w:rsidRPr="006D13A1" w:rsidRDefault="006D13A1" w:rsidP="006D13A1">
            <w:pPr>
              <w:widowControl w:val="0"/>
              <w:kinsoku w:val="0"/>
              <w:overflowPunct w:val="0"/>
              <w:autoSpaceDE w:val="0"/>
              <w:autoSpaceDN w:val="0"/>
              <w:adjustRightInd w:val="0"/>
              <w:spacing w:before="82" w:line="232" w:lineRule="auto"/>
              <w:ind w:right="149"/>
              <w:jc w:val="center"/>
              <w:rPr>
                <w:rFonts w:eastAsia="맑은 고딕"/>
                <w:b/>
                <w:bCs/>
                <w:sz w:val="18"/>
                <w:szCs w:val="18"/>
                <w:lang w:val="en-US" w:eastAsia="ko-KR"/>
              </w:rPr>
            </w:pPr>
            <w:r w:rsidRPr="006D13A1">
              <w:rPr>
                <w:rFonts w:eastAsia="맑은 고딕"/>
                <w:b/>
                <w:bCs/>
                <w:sz w:val="18"/>
                <w:szCs w:val="18"/>
                <w:lang w:val="en-US" w:eastAsia="ko-KR"/>
              </w:rPr>
              <w:t xml:space="preserve">Bandwidth of the EHT NDP </w:t>
            </w:r>
            <w:r w:rsidRPr="006D13A1">
              <w:rPr>
                <w:rFonts w:eastAsia="맑은 고딕"/>
                <w:b/>
                <w:bCs/>
                <w:spacing w:val="-2"/>
                <w:sz w:val="18"/>
                <w:szCs w:val="18"/>
                <w:lang w:val="en-US" w:eastAsia="ko-KR"/>
              </w:rPr>
              <w:t xml:space="preserve">Announcement </w:t>
            </w:r>
            <w:r w:rsidRPr="006D13A1">
              <w:rPr>
                <w:rFonts w:eastAsia="맑은 고딕"/>
                <w:b/>
                <w:bCs/>
                <w:sz w:val="18"/>
                <w:szCs w:val="18"/>
                <w:lang w:val="en-US" w:eastAsia="ko-KR"/>
              </w:rPr>
              <w:t>frame (M</w:t>
            </w:r>
            <w:r w:rsidR="008B775D">
              <w:rPr>
                <w:rFonts w:eastAsia="맑은 고딕"/>
                <w:b/>
                <w:bCs/>
                <w:sz w:val="18"/>
                <w:szCs w:val="18"/>
                <w:lang w:val="en-US" w:eastAsia="ko-KR"/>
              </w:rPr>
              <w:t>Hz</w:t>
            </w:r>
            <w:r w:rsidRPr="006D13A1">
              <w:rPr>
                <w:rFonts w:eastAsia="맑은 고딕"/>
                <w:b/>
                <w:bCs/>
                <w:sz w:val="18"/>
                <w:szCs w:val="18"/>
                <w:lang w:val="en-US" w:eastAsia="ko-KR"/>
              </w:rPr>
              <w:t>)</w:t>
            </w:r>
          </w:p>
        </w:tc>
        <w:tc>
          <w:tcPr>
            <w:tcW w:w="3800" w:type="dxa"/>
            <w:tcBorders>
              <w:top w:val="single" w:sz="12" w:space="0" w:color="000000"/>
              <w:left w:val="single" w:sz="2" w:space="0" w:color="000000"/>
              <w:bottom w:val="single" w:sz="12" w:space="0" w:color="000000"/>
              <w:right w:val="single" w:sz="2" w:space="0" w:color="000000"/>
            </w:tcBorders>
          </w:tcPr>
          <w:p w14:paraId="43187D61" w14:textId="77777777" w:rsidR="006D13A1" w:rsidRPr="006D13A1" w:rsidRDefault="006D13A1" w:rsidP="006D13A1">
            <w:pPr>
              <w:widowControl w:val="0"/>
              <w:kinsoku w:val="0"/>
              <w:overflowPunct w:val="0"/>
              <w:autoSpaceDE w:val="0"/>
              <w:autoSpaceDN w:val="0"/>
              <w:adjustRightInd w:val="0"/>
              <w:spacing w:before="7"/>
              <w:rPr>
                <w:rFonts w:ascii="Arial" w:eastAsia="맑은 고딕" w:hAnsi="Arial" w:cs="Arial"/>
                <w:b/>
                <w:bCs/>
                <w:i/>
                <w:iCs/>
                <w:sz w:val="24"/>
                <w:szCs w:val="24"/>
                <w:lang w:val="en-US" w:eastAsia="ko-KR"/>
              </w:rPr>
            </w:pPr>
          </w:p>
          <w:p w14:paraId="1D8EC1E4" w14:textId="77777777" w:rsidR="006D13A1" w:rsidRPr="006D13A1" w:rsidRDefault="006D13A1" w:rsidP="006D13A1">
            <w:pPr>
              <w:widowControl w:val="0"/>
              <w:kinsoku w:val="0"/>
              <w:overflowPunct w:val="0"/>
              <w:autoSpaceDE w:val="0"/>
              <w:autoSpaceDN w:val="0"/>
              <w:adjustRightInd w:val="0"/>
              <w:spacing w:before="1" w:line="230" w:lineRule="auto"/>
              <w:rPr>
                <w:rFonts w:eastAsia="맑은 고딕"/>
                <w:b/>
                <w:bCs/>
                <w:sz w:val="18"/>
                <w:szCs w:val="18"/>
                <w:lang w:val="en-US" w:eastAsia="ko-KR"/>
              </w:rPr>
            </w:pPr>
            <w:r w:rsidRPr="006D13A1">
              <w:rPr>
                <w:rFonts w:eastAsia="맑은 고딕"/>
                <w:b/>
                <w:bCs/>
                <w:sz w:val="18"/>
                <w:szCs w:val="18"/>
                <w:lang w:val="en-US" w:eastAsia="ko-KR"/>
              </w:rPr>
              <w:t>Partial</w:t>
            </w:r>
            <w:r w:rsidRPr="006D13A1">
              <w:rPr>
                <w:rFonts w:eastAsia="맑은 고딕"/>
                <w:b/>
                <w:bCs/>
                <w:spacing w:val="-7"/>
                <w:sz w:val="18"/>
                <w:szCs w:val="18"/>
                <w:lang w:val="en-US" w:eastAsia="ko-KR"/>
              </w:rPr>
              <w:t xml:space="preserve"> </w:t>
            </w:r>
            <w:r w:rsidRPr="006D13A1">
              <w:rPr>
                <w:rFonts w:eastAsia="맑은 고딕"/>
                <w:b/>
                <w:bCs/>
                <w:sz w:val="18"/>
                <w:szCs w:val="18"/>
                <w:lang w:val="en-US" w:eastAsia="ko-KR"/>
              </w:rPr>
              <w:t>BW</w:t>
            </w:r>
            <w:r w:rsidRPr="006D13A1">
              <w:rPr>
                <w:rFonts w:eastAsia="맑은 고딕"/>
                <w:b/>
                <w:bCs/>
                <w:spacing w:val="-7"/>
                <w:sz w:val="18"/>
                <w:szCs w:val="18"/>
                <w:lang w:val="en-US" w:eastAsia="ko-KR"/>
              </w:rPr>
              <w:t xml:space="preserve"> </w:t>
            </w:r>
            <w:r w:rsidRPr="006D13A1">
              <w:rPr>
                <w:rFonts w:eastAsia="맑은 고딕"/>
                <w:b/>
                <w:bCs/>
                <w:sz w:val="18"/>
                <w:szCs w:val="18"/>
                <w:lang w:val="en-US" w:eastAsia="ko-KR"/>
              </w:rPr>
              <w:t>Info</w:t>
            </w:r>
            <w:r w:rsidRPr="006D13A1">
              <w:rPr>
                <w:rFonts w:eastAsia="맑은 고딕"/>
                <w:b/>
                <w:bCs/>
                <w:spacing w:val="-6"/>
                <w:sz w:val="18"/>
                <w:szCs w:val="18"/>
                <w:lang w:val="en-US" w:eastAsia="ko-KR"/>
              </w:rPr>
              <w:t xml:space="preserve"> </w:t>
            </w:r>
            <w:r w:rsidRPr="006D13A1">
              <w:rPr>
                <w:rFonts w:eastAsia="맑은 고딕"/>
                <w:b/>
                <w:bCs/>
                <w:sz w:val="18"/>
                <w:szCs w:val="18"/>
                <w:lang w:val="en-US" w:eastAsia="ko-KR"/>
              </w:rPr>
              <w:t>subfield</w:t>
            </w:r>
            <w:r w:rsidRPr="006D13A1">
              <w:rPr>
                <w:rFonts w:eastAsia="맑은 고딕"/>
                <w:b/>
                <w:bCs/>
                <w:spacing w:val="-6"/>
                <w:sz w:val="18"/>
                <w:szCs w:val="18"/>
                <w:lang w:val="en-US" w:eastAsia="ko-KR"/>
              </w:rPr>
              <w:t xml:space="preserve"> </w:t>
            </w:r>
            <w:r w:rsidRPr="006D13A1">
              <w:rPr>
                <w:rFonts w:eastAsia="맑은 고딕"/>
                <w:b/>
                <w:bCs/>
                <w:sz w:val="18"/>
                <w:szCs w:val="18"/>
                <w:lang w:val="en-US" w:eastAsia="ko-KR"/>
              </w:rPr>
              <w:t>values</w:t>
            </w:r>
            <w:r w:rsidRPr="006D13A1">
              <w:rPr>
                <w:rFonts w:eastAsia="맑은 고딕"/>
                <w:b/>
                <w:bCs/>
                <w:spacing w:val="-7"/>
                <w:sz w:val="18"/>
                <w:szCs w:val="18"/>
                <w:lang w:val="en-US" w:eastAsia="ko-KR"/>
              </w:rPr>
              <w:t xml:space="preserve"> </w:t>
            </w:r>
            <w:r w:rsidRPr="006D13A1">
              <w:rPr>
                <w:rFonts w:eastAsia="맑은 고딕"/>
                <w:b/>
                <w:bCs/>
                <w:sz w:val="18"/>
                <w:szCs w:val="18"/>
                <w:lang w:val="en-US" w:eastAsia="ko-KR"/>
              </w:rPr>
              <w:t>in</w:t>
            </w:r>
            <w:r w:rsidRPr="006D13A1">
              <w:rPr>
                <w:rFonts w:eastAsia="맑은 고딕"/>
                <w:b/>
                <w:bCs/>
                <w:spacing w:val="-8"/>
                <w:sz w:val="18"/>
                <w:szCs w:val="18"/>
                <w:lang w:val="en-US" w:eastAsia="ko-KR"/>
              </w:rPr>
              <w:t xml:space="preserve"> </w:t>
            </w:r>
            <w:r w:rsidRPr="006D13A1">
              <w:rPr>
                <w:rFonts w:eastAsia="맑은 고딕"/>
                <w:b/>
                <w:bCs/>
                <w:sz w:val="18"/>
                <w:szCs w:val="18"/>
                <w:lang w:val="en-US" w:eastAsia="ko-KR"/>
              </w:rPr>
              <w:t>binary format (B0 B1 B2 B3 B4 B5 B6 B7 B8)</w:t>
            </w:r>
          </w:p>
        </w:tc>
        <w:tc>
          <w:tcPr>
            <w:tcW w:w="1800" w:type="dxa"/>
            <w:tcBorders>
              <w:top w:val="single" w:sz="12" w:space="0" w:color="000000"/>
              <w:left w:val="single" w:sz="2" w:space="0" w:color="000000"/>
              <w:bottom w:val="single" w:sz="12" w:space="0" w:color="000000"/>
              <w:right w:val="single" w:sz="12" w:space="0" w:color="000000"/>
            </w:tcBorders>
          </w:tcPr>
          <w:p w14:paraId="08B0FE88" w14:textId="77777777" w:rsidR="006D13A1" w:rsidRPr="006D13A1" w:rsidRDefault="006D13A1" w:rsidP="006D13A1">
            <w:pPr>
              <w:widowControl w:val="0"/>
              <w:kinsoku w:val="0"/>
              <w:overflowPunct w:val="0"/>
              <w:autoSpaceDE w:val="0"/>
              <w:autoSpaceDN w:val="0"/>
              <w:adjustRightInd w:val="0"/>
              <w:spacing w:before="8"/>
              <w:rPr>
                <w:rFonts w:ascii="Arial" w:eastAsia="맑은 고딕" w:hAnsi="Arial" w:cs="Arial"/>
                <w:b/>
                <w:bCs/>
                <w:i/>
                <w:iCs/>
                <w:sz w:val="15"/>
                <w:szCs w:val="15"/>
                <w:lang w:val="en-US" w:eastAsia="ko-KR"/>
              </w:rPr>
            </w:pPr>
          </w:p>
          <w:p w14:paraId="09214B73" w14:textId="64191365" w:rsidR="006D13A1" w:rsidRPr="006D13A1" w:rsidRDefault="006D13A1" w:rsidP="006D13A1">
            <w:pPr>
              <w:widowControl w:val="0"/>
              <w:kinsoku w:val="0"/>
              <w:overflowPunct w:val="0"/>
              <w:autoSpaceDE w:val="0"/>
              <w:autoSpaceDN w:val="0"/>
              <w:adjustRightInd w:val="0"/>
              <w:spacing w:before="1" w:line="232" w:lineRule="auto"/>
              <w:ind w:right="153"/>
              <w:jc w:val="both"/>
              <w:rPr>
                <w:rFonts w:eastAsia="맑은 고딕"/>
                <w:b/>
                <w:bCs/>
                <w:sz w:val="18"/>
                <w:szCs w:val="18"/>
                <w:lang w:val="en-US" w:eastAsia="ko-KR"/>
              </w:rPr>
            </w:pPr>
            <w:r w:rsidRPr="006D13A1">
              <w:rPr>
                <w:rFonts w:eastAsia="맑은 고딕"/>
                <w:b/>
                <w:bCs/>
                <w:sz w:val="18"/>
                <w:szCs w:val="18"/>
                <w:lang w:val="en-US" w:eastAsia="ko-KR"/>
              </w:rPr>
              <w:t>Operating</w:t>
            </w:r>
            <w:r w:rsidRPr="006D13A1">
              <w:rPr>
                <w:rFonts w:eastAsia="맑은 고딕"/>
                <w:b/>
                <w:bCs/>
                <w:spacing w:val="-12"/>
                <w:sz w:val="18"/>
                <w:szCs w:val="18"/>
                <w:lang w:val="en-US" w:eastAsia="ko-KR"/>
              </w:rPr>
              <w:t xml:space="preserve"> </w:t>
            </w:r>
            <w:r w:rsidRPr="006D13A1">
              <w:rPr>
                <w:rFonts w:eastAsia="맑은 고딕"/>
                <w:b/>
                <w:bCs/>
                <w:sz w:val="18"/>
                <w:szCs w:val="18"/>
                <w:lang w:val="en-US" w:eastAsia="ko-KR"/>
              </w:rPr>
              <w:t xml:space="preserve">channel width of the EHT </w:t>
            </w:r>
            <w:proofErr w:type="spellStart"/>
            <w:r w:rsidRPr="006D13A1">
              <w:rPr>
                <w:rFonts w:eastAsia="맑은 고딕"/>
                <w:b/>
                <w:bCs/>
                <w:sz w:val="18"/>
                <w:szCs w:val="18"/>
                <w:lang w:val="en-US" w:eastAsia="ko-KR"/>
              </w:rPr>
              <w:t>beamformee</w:t>
            </w:r>
            <w:proofErr w:type="spellEnd"/>
            <w:r w:rsidRPr="006D13A1">
              <w:rPr>
                <w:rFonts w:eastAsia="맑은 고딕"/>
                <w:b/>
                <w:bCs/>
                <w:sz w:val="18"/>
                <w:szCs w:val="18"/>
                <w:lang w:val="en-US" w:eastAsia="ko-KR"/>
              </w:rPr>
              <w:t xml:space="preserve"> (M</w:t>
            </w:r>
            <w:r w:rsidR="008B775D">
              <w:rPr>
                <w:rFonts w:eastAsia="맑은 고딕"/>
                <w:b/>
                <w:bCs/>
                <w:sz w:val="18"/>
                <w:szCs w:val="18"/>
                <w:lang w:val="en-US" w:eastAsia="ko-KR"/>
              </w:rPr>
              <w:t>Hz</w:t>
            </w:r>
            <w:r w:rsidRPr="006D13A1">
              <w:rPr>
                <w:rFonts w:eastAsia="맑은 고딕"/>
                <w:b/>
                <w:bCs/>
                <w:sz w:val="18"/>
                <w:szCs w:val="18"/>
                <w:lang w:val="en-US" w:eastAsia="ko-KR"/>
              </w:rPr>
              <w:t>)</w:t>
            </w:r>
          </w:p>
        </w:tc>
      </w:tr>
      <w:tr w:rsidR="006D13A1" w:rsidRPr="006D13A1" w14:paraId="6EA6C85E" w14:textId="77777777" w:rsidTr="00DC0842">
        <w:trPr>
          <w:trHeight w:val="311"/>
        </w:trPr>
        <w:tc>
          <w:tcPr>
            <w:tcW w:w="1299" w:type="dxa"/>
            <w:vMerge w:val="restart"/>
            <w:tcBorders>
              <w:top w:val="single" w:sz="12" w:space="0" w:color="000000"/>
              <w:left w:val="single" w:sz="12" w:space="0" w:color="000000"/>
              <w:bottom w:val="single" w:sz="2" w:space="0" w:color="000000"/>
              <w:right w:val="single" w:sz="2" w:space="0" w:color="000000"/>
            </w:tcBorders>
          </w:tcPr>
          <w:p w14:paraId="1D128CD8" w14:textId="77777777" w:rsidR="006D13A1" w:rsidRPr="006D13A1" w:rsidRDefault="006D13A1" w:rsidP="006D13A1">
            <w:pPr>
              <w:widowControl w:val="0"/>
              <w:kinsoku w:val="0"/>
              <w:overflowPunct w:val="0"/>
              <w:autoSpaceDE w:val="0"/>
              <w:autoSpaceDN w:val="0"/>
              <w:adjustRightInd w:val="0"/>
              <w:spacing w:before="37"/>
              <w:ind w:right="113"/>
              <w:jc w:val="center"/>
              <w:rPr>
                <w:rFonts w:eastAsia="맑은 고딕"/>
                <w:spacing w:val="-5"/>
                <w:sz w:val="18"/>
                <w:szCs w:val="18"/>
                <w:lang w:val="en-US" w:eastAsia="ko-KR"/>
              </w:rPr>
            </w:pPr>
            <w:r w:rsidRPr="006D13A1">
              <w:rPr>
                <w:rFonts w:eastAsia="맑은 고딕"/>
                <w:spacing w:val="-5"/>
                <w:sz w:val="18"/>
                <w:szCs w:val="18"/>
                <w:lang w:val="en-US" w:eastAsia="ko-KR"/>
              </w:rPr>
              <w:t>484</w:t>
            </w:r>
          </w:p>
        </w:tc>
        <w:tc>
          <w:tcPr>
            <w:tcW w:w="1500" w:type="dxa"/>
            <w:tcBorders>
              <w:top w:val="single" w:sz="12" w:space="0" w:color="000000"/>
              <w:left w:val="single" w:sz="2" w:space="0" w:color="000000"/>
              <w:bottom w:val="single" w:sz="2" w:space="0" w:color="000000"/>
              <w:right w:val="single" w:sz="2" w:space="0" w:color="000000"/>
            </w:tcBorders>
          </w:tcPr>
          <w:p w14:paraId="6BB2083E" w14:textId="77777777" w:rsidR="006D13A1" w:rsidRPr="006D13A1" w:rsidRDefault="006D13A1" w:rsidP="006D13A1">
            <w:pPr>
              <w:widowControl w:val="0"/>
              <w:kinsoku w:val="0"/>
              <w:overflowPunct w:val="0"/>
              <w:autoSpaceDE w:val="0"/>
              <w:autoSpaceDN w:val="0"/>
              <w:adjustRightInd w:val="0"/>
              <w:spacing w:before="37"/>
              <w:ind w:right="149"/>
              <w:jc w:val="center"/>
              <w:rPr>
                <w:rFonts w:eastAsia="맑은 고딕"/>
                <w:spacing w:val="-5"/>
                <w:sz w:val="18"/>
                <w:szCs w:val="18"/>
                <w:lang w:val="en-US" w:eastAsia="ko-KR"/>
              </w:rPr>
            </w:pPr>
            <w:r w:rsidRPr="006D13A1">
              <w:rPr>
                <w:rFonts w:eastAsia="맑은 고딕"/>
                <w:spacing w:val="-5"/>
                <w:sz w:val="18"/>
                <w:szCs w:val="18"/>
                <w:lang w:val="en-US" w:eastAsia="ko-KR"/>
              </w:rPr>
              <w:t>40</w:t>
            </w:r>
          </w:p>
        </w:tc>
        <w:tc>
          <w:tcPr>
            <w:tcW w:w="3800" w:type="dxa"/>
            <w:tcBorders>
              <w:top w:val="single" w:sz="12" w:space="0" w:color="000000"/>
              <w:left w:val="single" w:sz="2" w:space="0" w:color="000000"/>
              <w:bottom w:val="single" w:sz="2" w:space="0" w:color="000000"/>
              <w:right w:val="single" w:sz="2" w:space="0" w:color="000000"/>
            </w:tcBorders>
          </w:tcPr>
          <w:p w14:paraId="27F32132" w14:textId="77777777" w:rsidR="006D13A1" w:rsidRPr="006D13A1" w:rsidRDefault="006D13A1" w:rsidP="006D13A1">
            <w:pPr>
              <w:widowControl w:val="0"/>
              <w:kinsoku w:val="0"/>
              <w:overflowPunct w:val="0"/>
              <w:autoSpaceDE w:val="0"/>
              <w:autoSpaceDN w:val="0"/>
              <w:adjustRightInd w:val="0"/>
              <w:spacing w:before="37"/>
              <w:rPr>
                <w:rFonts w:eastAsia="맑은 고딕"/>
                <w:spacing w:val="-2"/>
                <w:sz w:val="18"/>
                <w:szCs w:val="18"/>
                <w:lang w:val="en-US" w:eastAsia="ko-KR"/>
              </w:rPr>
            </w:pPr>
            <w:r w:rsidRPr="006D13A1">
              <w:rPr>
                <w:rFonts w:eastAsia="맑은 고딕"/>
                <w:spacing w:val="-2"/>
                <w:sz w:val="18"/>
                <w:szCs w:val="18"/>
                <w:lang w:val="en-US" w:eastAsia="ko-KR"/>
              </w:rPr>
              <w:t>011000000</w:t>
            </w:r>
          </w:p>
        </w:tc>
        <w:tc>
          <w:tcPr>
            <w:tcW w:w="1800" w:type="dxa"/>
            <w:tcBorders>
              <w:top w:val="single" w:sz="12" w:space="0" w:color="000000"/>
              <w:left w:val="single" w:sz="2" w:space="0" w:color="000000"/>
              <w:bottom w:val="single" w:sz="2" w:space="0" w:color="000000"/>
              <w:right w:val="single" w:sz="12" w:space="0" w:color="000000"/>
            </w:tcBorders>
          </w:tcPr>
          <w:p w14:paraId="354D3995" w14:textId="77777777" w:rsidR="006D13A1" w:rsidRPr="006D13A1" w:rsidRDefault="006D13A1" w:rsidP="006D13A1">
            <w:pPr>
              <w:widowControl w:val="0"/>
              <w:kinsoku w:val="0"/>
              <w:overflowPunct w:val="0"/>
              <w:autoSpaceDE w:val="0"/>
              <w:autoSpaceDN w:val="0"/>
              <w:adjustRightInd w:val="0"/>
              <w:spacing w:before="37"/>
              <w:rPr>
                <w:rFonts w:eastAsia="맑은 고딕"/>
                <w:spacing w:val="-5"/>
                <w:sz w:val="18"/>
                <w:szCs w:val="18"/>
                <w:lang w:val="en-US" w:eastAsia="ko-KR"/>
              </w:rPr>
            </w:pPr>
            <w:r w:rsidRPr="006D13A1">
              <w:rPr>
                <w:rFonts w:eastAsia="맑은 고딕"/>
                <w:sz w:val="18"/>
                <w:szCs w:val="18"/>
                <w:lang w:val="en-US" w:eastAsia="ko-KR"/>
              </w:rPr>
              <w:t>40,</w:t>
            </w:r>
            <w:r w:rsidRPr="006D13A1">
              <w:rPr>
                <w:rFonts w:eastAsia="맑은 고딕"/>
                <w:spacing w:val="-3"/>
                <w:sz w:val="18"/>
                <w:szCs w:val="18"/>
                <w:lang w:val="en-US" w:eastAsia="ko-KR"/>
              </w:rPr>
              <w:t xml:space="preserve"> </w:t>
            </w:r>
            <w:r w:rsidRPr="006D13A1">
              <w:rPr>
                <w:rFonts w:eastAsia="맑은 고딕"/>
                <w:sz w:val="18"/>
                <w:szCs w:val="18"/>
                <w:lang w:val="en-US" w:eastAsia="ko-KR"/>
              </w:rPr>
              <w:t>80,</w:t>
            </w:r>
            <w:r w:rsidRPr="006D13A1">
              <w:rPr>
                <w:rFonts w:eastAsia="맑은 고딕"/>
                <w:spacing w:val="-3"/>
                <w:sz w:val="18"/>
                <w:szCs w:val="18"/>
                <w:lang w:val="en-US" w:eastAsia="ko-KR"/>
              </w:rPr>
              <w:t xml:space="preserve"> </w:t>
            </w:r>
            <w:r w:rsidRPr="006D13A1">
              <w:rPr>
                <w:rFonts w:eastAsia="맑은 고딕"/>
                <w:sz w:val="18"/>
                <w:szCs w:val="18"/>
                <w:lang w:val="en-US" w:eastAsia="ko-KR"/>
              </w:rPr>
              <w:t>160,</w:t>
            </w:r>
            <w:r w:rsidRPr="006D13A1">
              <w:rPr>
                <w:rFonts w:eastAsia="맑은 고딕"/>
                <w:spacing w:val="-3"/>
                <w:sz w:val="18"/>
                <w:szCs w:val="18"/>
                <w:lang w:val="en-US" w:eastAsia="ko-KR"/>
              </w:rPr>
              <w:t xml:space="preserve"> </w:t>
            </w:r>
            <w:r w:rsidRPr="006D13A1">
              <w:rPr>
                <w:rFonts w:eastAsia="맑은 고딕"/>
                <w:spacing w:val="-5"/>
                <w:sz w:val="18"/>
                <w:szCs w:val="18"/>
                <w:lang w:val="en-US" w:eastAsia="ko-KR"/>
              </w:rPr>
              <w:t>320</w:t>
            </w:r>
          </w:p>
        </w:tc>
      </w:tr>
      <w:tr w:rsidR="006D13A1" w:rsidRPr="006D13A1" w14:paraId="3697BD04" w14:textId="77777777" w:rsidTr="00DC0842">
        <w:trPr>
          <w:trHeight w:val="325"/>
        </w:trPr>
        <w:tc>
          <w:tcPr>
            <w:tcW w:w="1299" w:type="dxa"/>
            <w:vMerge/>
            <w:tcBorders>
              <w:top w:val="nil"/>
              <w:left w:val="single" w:sz="12" w:space="0" w:color="000000"/>
              <w:bottom w:val="single" w:sz="2" w:space="0" w:color="000000"/>
              <w:right w:val="single" w:sz="2" w:space="0" w:color="000000"/>
            </w:tcBorders>
          </w:tcPr>
          <w:p w14:paraId="0F61A3AE" w14:textId="77777777" w:rsidR="006D13A1" w:rsidRPr="006D13A1" w:rsidRDefault="006D13A1" w:rsidP="006D13A1">
            <w:pPr>
              <w:widowControl w:val="0"/>
              <w:kinsoku w:val="0"/>
              <w:overflowPunct w:val="0"/>
              <w:autoSpaceDE w:val="0"/>
              <w:autoSpaceDN w:val="0"/>
              <w:adjustRightInd w:val="0"/>
              <w:spacing w:before="2"/>
              <w:rPr>
                <w:rFonts w:ascii="Arial" w:eastAsia="맑은 고딕" w:hAnsi="Arial" w:cs="Arial"/>
                <w:b/>
                <w:bCs/>
                <w:i/>
                <w:iCs/>
                <w:sz w:val="2"/>
                <w:szCs w:val="2"/>
                <w:lang w:val="en-US" w:eastAsia="ko-KR"/>
              </w:rPr>
            </w:pPr>
          </w:p>
        </w:tc>
        <w:tc>
          <w:tcPr>
            <w:tcW w:w="1500" w:type="dxa"/>
            <w:tcBorders>
              <w:top w:val="single" w:sz="2" w:space="0" w:color="000000"/>
              <w:left w:val="single" w:sz="2" w:space="0" w:color="000000"/>
              <w:bottom w:val="single" w:sz="2" w:space="0" w:color="000000"/>
              <w:right w:val="single" w:sz="2" w:space="0" w:color="000000"/>
            </w:tcBorders>
          </w:tcPr>
          <w:p w14:paraId="2FD1027C" w14:textId="77777777" w:rsidR="006D13A1" w:rsidRPr="006D13A1" w:rsidRDefault="006D13A1" w:rsidP="006D13A1">
            <w:pPr>
              <w:widowControl w:val="0"/>
              <w:kinsoku w:val="0"/>
              <w:overflowPunct w:val="0"/>
              <w:autoSpaceDE w:val="0"/>
              <w:autoSpaceDN w:val="0"/>
              <w:adjustRightInd w:val="0"/>
              <w:spacing w:before="50"/>
              <w:ind w:right="149"/>
              <w:jc w:val="center"/>
              <w:rPr>
                <w:rFonts w:eastAsia="맑은 고딕"/>
                <w:spacing w:val="-5"/>
                <w:sz w:val="18"/>
                <w:szCs w:val="18"/>
                <w:lang w:val="en-US" w:eastAsia="ko-KR"/>
              </w:rPr>
            </w:pPr>
            <w:r w:rsidRPr="006D13A1">
              <w:rPr>
                <w:rFonts w:eastAsia="맑은 고딕"/>
                <w:spacing w:val="-5"/>
                <w:sz w:val="18"/>
                <w:szCs w:val="18"/>
                <w:lang w:val="en-US" w:eastAsia="ko-KR"/>
              </w:rPr>
              <w:t>80</w:t>
            </w:r>
          </w:p>
        </w:tc>
        <w:tc>
          <w:tcPr>
            <w:tcW w:w="3800" w:type="dxa"/>
            <w:tcBorders>
              <w:top w:val="single" w:sz="2" w:space="0" w:color="000000"/>
              <w:left w:val="single" w:sz="2" w:space="0" w:color="000000"/>
              <w:bottom w:val="single" w:sz="2" w:space="0" w:color="000000"/>
              <w:right w:val="single" w:sz="2" w:space="0" w:color="000000"/>
            </w:tcBorders>
          </w:tcPr>
          <w:p w14:paraId="00591256" w14:textId="77777777" w:rsidR="006D13A1" w:rsidRPr="006D13A1" w:rsidRDefault="006D13A1" w:rsidP="006D13A1">
            <w:pPr>
              <w:widowControl w:val="0"/>
              <w:kinsoku w:val="0"/>
              <w:overflowPunct w:val="0"/>
              <w:autoSpaceDE w:val="0"/>
              <w:autoSpaceDN w:val="0"/>
              <w:adjustRightInd w:val="0"/>
              <w:spacing w:before="50"/>
              <w:rPr>
                <w:rFonts w:eastAsia="맑은 고딕"/>
                <w:spacing w:val="-2"/>
                <w:sz w:val="18"/>
                <w:szCs w:val="18"/>
                <w:lang w:val="en-US" w:eastAsia="ko-KR"/>
              </w:rPr>
            </w:pPr>
            <w:r w:rsidRPr="006D13A1">
              <w:rPr>
                <w:rFonts w:eastAsia="맑은 고딕"/>
                <w:sz w:val="18"/>
                <w:szCs w:val="18"/>
                <w:lang w:val="en-US" w:eastAsia="ko-KR"/>
              </w:rPr>
              <w:t>011000000,</w:t>
            </w:r>
            <w:r w:rsidRPr="006D13A1">
              <w:rPr>
                <w:rFonts w:eastAsia="맑은 고딕"/>
                <w:spacing w:val="-3"/>
                <w:sz w:val="18"/>
                <w:szCs w:val="18"/>
                <w:lang w:val="en-US" w:eastAsia="ko-KR"/>
              </w:rPr>
              <w:t xml:space="preserve"> </w:t>
            </w:r>
            <w:r w:rsidRPr="006D13A1">
              <w:rPr>
                <w:rFonts w:eastAsia="맑은 고딕"/>
                <w:spacing w:val="-2"/>
                <w:sz w:val="18"/>
                <w:szCs w:val="18"/>
                <w:lang w:val="en-US" w:eastAsia="ko-KR"/>
              </w:rPr>
              <w:t>000110000</w:t>
            </w:r>
          </w:p>
        </w:tc>
        <w:tc>
          <w:tcPr>
            <w:tcW w:w="1800" w:type="dxa"/>
            <w:vMerge w:val="restart"/>
            <w:tcBorders>
              <w:top w:val="single" w:sz="2" w:space="0" w:color="000000"/>
              <w:left w:val="single" w:sz="2" w:space="0" w:color="000000"/>
              <w:bottom w:val="single" w:sz="2" w:space="0" w:color="000000"/>
              <w:right w:val="single" w:sz="12" w:space="0" w:color="000000"/>
            </w:tcBorders>
          </w:tcPr>
          <w:p w14:paraId="74212510" w14:textId="77777777" w:rsidR="006D13A1" w:rsidRPr="006D13A1" w:rsidRDefault="006D13A1" w:rsidP="006D13A1">
            <w:pPr>
              <w:widowControl w:val="0"/>
              <w:kinsoku w:val="0"/>
              <w:overflowPunct w:val="0"/>
              <w:autoSpaceDE w:val="0"/>
              <w:autoSpaceDN w:val="0"/>
              <w:adjustRightInd w:val="0"/>
              <w:spacing w:before="50"/>
              <w:rPr>
                <w:rFonts w:eastAsia="맑은 고딕"/>
                <w:spacing w:val="-5"/>
                <w:sz w:val="18"/>
                <w:szCs w:val="18"/>
                <w:lang w:val="en-US" w:eastAsia="ko-KR"/>
              </w:rPr>
            </w:pPr>
            <w:r w:rsidRPr="006D13A1">
              <w:rPr>
                <w:rFonts w:eastAsia="맑은 고딕"/>
                <w:sz w:val="18"/>
                <w:szCs w:val="18"/>
                <w:lang w:val="en-US" w:eastAsia="ko-KR"/>
              </w:rPr>
              <w:t>80,</w:t>
            </w:r>
            <w:r w:rsidRPr="006D13A1">
              <w:rPr>
                <w:rFonts w:eastAsia="맑은 고딕"/>
                <w:spacing w:val="-2"/>
                <w:sz w:val="18"/>
                <w:szCs w:val="18"/>
                <w:lang w:val="en-US" w:eastAsia="ko-KR"/>
              </w:rPr>
              <w:t xml:space="preserve"> </w:t>
            </w:r>
            <w:r w:rsidRPr="006D13A1">
              <w:rPr>
                <w:rFonts w:eastAsia="맑은 고딕"/>
                <w:sz w:val="18"/>
                <w:szCs w:val="18"/>
                <w:lang w:val="en-US" w:eastAsia="ko-KR"/>
              </w:rPr>
              <w:t>160,</w:t>
            </w:r>
            <w:r w:rsidRPr="006D13A1">
              <w:rPr>
                <w:rFonts w:eastAsia="맑은 고딕"/>
                <w:spacing w:val="-1"/>
                <w:sz w:val="18"/>
                <w:szCs w:val="18"/>
                <w:lang w:val="en-US" w:eastAsia="ko-KR"/>
              </w:rPr>
              <w:t xml:space="preserve"> </w:t>
            </w:r>
            <w:r w:rsidRPr="006D13A1">
              <w:rPr>
                <w:rFonts w:eastAsia="맑은 고딕"/>
                <w:spacing w:val="-5"/>
                <w:sz w:val="18"/>
                <w:szCs w:val="18"/>
                <w:lang w:val="en-US" w:eastAsia="ko-KR"/>
              </w:rPr>
              <w:t>320</w:t>
            </w:r>
          </w:p>
        </w:tc>
      </w:tr>
      <w:tr w:rsidR="006D13A1" w:rsidRPr="006D13A1" w14:paraId="451E9DCD" w14:textId="77777777" w:rsidTr="00DC0842">
        <w:trPr>
          <w:trHeight w:val="325"/>
        </w:trPr>
        <w:tc>
          <w:tcPr>
            <w:tcW w:w="1299" w:type="dxa"/>
            <w:vMerge/>
            <w:tcBorders>
              <w:top w:val="nil"/>
              <w:left w:val="single" w:sz="12" w:space="0" w:color="000000"/>
              <w:bottom w:val="single" w:sz="2" w:space="0" w:color="000000"/>
              <w:right w:val="single" w:sz="2" w:space="0" w:color="000000"/>
            </w:tcBorders>
          </w:tcPr>
          <w:p w14:paraId="763B2162" w14:textId="77777777" w:rsidR="006D13A1" w:rsidRPr="006D13A1" w:rsidRDefault="006D13A1" w:rsidP="006D13A1">
            <w:pPr>
              <w:widowControl w:val="0"/>
              <w:kinsoku w:val="0"/>
              <w:overflowPunct w:val="0"/>
              <w:autoSpaceDE w:val="0"/>
              <w:autoSpaceDN w:val="0"/>
              <w:adjustRightInd w:val="0"/>
              <w:spacing w:before="2"/>
              <w:rPr>
                <w:rFonts w:ascii="Arial" w:eastAsia="맑은 고딕" w:hAnsi="Arial" w:cs="Arial"/>
                <w:b/>
                <w:bCs/>
                <w:i/>
                <w:iCs/>
                <w:sz w:val="2"/>
                <w:szCs w:val="2"/>
                <w:lang w:val="en-US" w:eastAsia="ko-KR"/>
              </w:rPr>
            </w:pPr>
          </w:p>
        </w:tc>
        <w:tc>
          <w:tcPr>
            <w:tcW w:w="1500" w:type="dxa"/>
            <w:tcBorders>
              <w:top w:val="single" w:sz="2" w:space="0" w:color="000000"/>
              <w:left w:val="single" w:sz="2" w:space="0" w:color="000000"/>
              <w:bottom w:val="single" w:sz="2" w:space="0" w:color="000000"/>
              <w:right w:val="single" w:sz="2" w:space="0" w:color="000000"/>
            </w:tcBorders>
          </w:tcPr>
          <w:p w14:paraId="557CB21F" w14:textId="77777777" w:rsidR="006D13A1" w:rsidRPr="006D13A1" w:rsidRDefault="006D13A1" w:rsidP="006D13A1">
            <w:pPr>
              <w:widowControl w:val="0"/>
              <w:kinsoku w:val="0"/>
              <w:overflowPunct w:val="0"/>
              <w:autoSpaceDE w:val="0"/>
              <w:autoSpaceDN w:val="0"/>
              <w:adjustRightInd w:val="0"/>
              <w:spacing w:before="50"/>
              <w:ind w:right="149"/>
              <w:jc w:val="center"/>
              <w:rPr>
                <w:rFonts w:eastAsia="맑은 고딕"/>
                <w:spacing w:val="-5"/>
                <w:sz w:val="18"/>
                <w:szCs w:val="18"/>
                <w:lang w:val="en-US" w:eastAsia="ko-KR"/>
              </w:rPr>
            </w:pPr>
            <w:r w:rsidRPr="006D13A1">
              <w:rPr>
                <w:rFonts w:eastAsia="맑은 고딕"/>
                <w:spacing w:val="-5"/>
                <w:sz w:val="18"/>
                <w:szCs w:val="18"/>
                <w:lang w:val="en-US" w:eastAsia="ko-KR"/>
              </w:rPr>
              <w:t>160</w:t>
            </w:r>
          </w:p>
        </w:tc>
        <w:tc>
          <w:tcPr>
            <w:tcW w:w="3800" w:type="dxa"/>
            <w:tcBorders>
              <w:top w:val="single" w:sz="2" w:space="0" w:color="000000"/>
              <w:left w:val="single" w:sz="2" w:space="0" w:color="000000"/>
              <w:bottom w:val="single" w:sz="2" w:space="0" w:color="000000"/>
              <w:right w:val="single" w:sz="2" w:space="0" w:color="000000"/>
            </w:tcBorders>
          </w:tcPr>
          <w:p w14:paraId="2BCA437A" w14:textId="77777777" w:rsidR="006D13A1" w:rsidRPr="006D13A1" w:rsidRDefault="006D13A1" w:rsidP="006D13A1">
            <w:pPr>
              <w:widowControl w:val="0"/>
              <w:kinsoku w:val="0"/>
              <w:overflowPunct w:val="0"/>
              <w:autoSpaceDE w:val="0"/>
              <w:autoSpaceDN w:val="0"/>
              <w:adjustRightInd w:val="0"/>
              <w:spacing w:before="50"/>
              <w:rPr>
                <w:rFonts w:eastAsia="맑은 고딕"/>
                <w:spacing w:val="-2"/>
                <w:sz w:val="18"/>
                <w:szCs w:val="18"/>
                <w:lang w:val="en-US" w:eastAsia="ko-KR"/>
              </w:rPr>
            </w:pPr>
            <w:r w:rsidRPr="006D13A1">
              <w:rPr>
                <w:rFonts w:eastAsia="맑은 고딕"/>
                <w:sz w:val="18"/>
                <w:szCs w:val="18"/>
                <w:lang w:val="en-US" w:eastAsia="ko-KR"/>
              </w:rPr>
              <w:t>011000000,</w:t>
            </w:r>
            <w:r w:rsidRPr="006D13A1">
              <w:rPr>
                <w:rFonts w:eastAsia="맑은 고딕"/>
                <w:spacing w:val="-3"/>
                <w:sz w:val="18"/>
                <w:szCs w:val="18"/>
                <w:lang w:val="en-US" w:eastAsia="ko-KR"/>
              </w:rPr>
              <w:t xml:space="preserve"> </w:t>
            </w:r>
            <w:r w:rsidRPr="006D13A1">
              <w:rPr>
                <w:rFonts w:eastAsia="맑은 고딕"/>
                <w:sz w:val="18"/>
                <w:szCs w:val="18"/>
                <w:lang w:val="en-US" w:eastAsia="ko-KR"/>
              </w:rPr>
              <w:t>000110000,</w:t>
            </w:r>
            <w:r w:rsidRPr="006D13A1">
              <w:rPr>
                <w:rFonts w:eastAsia="맑은 고딕"/>
                <w:spacing w:val="-3"/>
                <w:sz w:val="18"/>
                <w:szCs w:val="18"/>
                <w:lang w:val="en-US" w:eastAsia="ko-KR"/>
              </w:rPr>
              <w:t xml:space="preserve"> </w:t>
            </w:r>
            <w:r w:rsidRPr="006D13A1">
              <w:rPr>
                <w:rFonts w:eastAsia="맑은 고딕"/>
                <w:sz w:val="18"/>
                <w:szCs w:val="18"/>
                <w:lang w:val="en-US" w:eastAsia="ko-KR"/>
              </w:rPr>
              <w:t>000001100,</w:t>
            </w:r>
            <w:r w:rsidRPr="006D13A1">
              <w:rPr>
                <w:rFonts w:eastAsia="맑은 고딕"/>
                <w:spacing w:val="-3"/>
                <w:sz w:val="18"/>
                <w:szCs w:val="18"/>
                <w:lang w:val="en-US" w:eastAsia="ko-KR"/>
              </w:rPr>
              <w:t xml:space="preserve"> </w:t>
            </w:r>
            <w:r w:rsidRPr="006D13A1">
              <w:rPr>
                <w:rFonts w:eastAsia="맑은 고딕"/>
                <w:spacing w:val="-2"/>
                <w:sz w:val="18"/>
                <w:szCs w:val="18"/>
                <w:lang w:val="en-US" w:eastAsia="ko-KR"/>
              </w:rPr>
              <w:t>000000011</w:t>
            </w:r>
          </w:p>
        </w:tc>
        <w:tc>
          <w:tcPr>
            <w:tcW w:w="1800" w:type="dxa"/>
            <w:vMerge/>
            <w:tcBorders>
              <w:top w:val="nil"/>
              <w:left w:val="single" w:sz="2" w:space="0" w:color="000000"/>
              <w:bottom w:val="single" w:sz="2" w:space="0" w:color="000000"/>
              <w:right w:val="single" w:sz="12" w:space="0" w:color="000000"/>
            </w:tcBorders>
          </w:tcPr>
          <w:p w14:paraId="098B6E99" w14:textId="77777777" w:rsidR="006D13A1" w:rsidRPr="006D13A1" w:rsidRDefault="006D13A1" w:rsidP="006D13A1">
            <w:pPr>
              <w:widowControl w:val="0"/>
              <w:kinsoku w:val="0"/>
              <w:overflowPunct w:val="0"/>
              <w:autoSpaceDE w:val="0"/>
              <w:autoSpaceDN w:val="0"/>
              <w:adjustRightInd w:val="0"/>
              <w:spacing w:before="2"/>
              <w:rPr>
                <w:rFonts w:ascii="Arial" w:eastAsia="맑은 고딕" w:hAnsi="Arial" w:cs="Arial"/>
                <w:b/>
                <w:bCs/>
                <w:i/>
                <w:iCs/>
                <w:sz w:val="2"/>
                <w:szCs w:val="2"/>
                <w:lang w:val="en-US" w:eastAsia="ko-KR"/>
              </w:rPr>
            </w:pPr>
          </w:p>
        </w:tc>
      </w:tr>
      <w:tr w:rsidR="006D13A1" w:rsidRPr="006D13A1" w14:paraId="57323A44" w14:textId="77777777" w:rsidTr="00DC0842">
        <w:trPr>
          <w:trHeight w:val="525"/>
        </w:trPr>
        <w:tc>
          <w:tcPr>
            <w:tcW w:w="1299" w:type="dxa"/>
            <w:vMerge/>
            <w:tcBorders>
              <w:top w:val="nil"/>
              <w:left w:val="single" w:sz="12" w:space="0" w:color="000000"/>
              <w:bottom w:val="single" w:sz="2" w:space="0" w:color="000000"/>
              <w:right w:val="single" w:sz="2" w:space="0" w:color="000000"/>
            </w:tcBorders>
          </w:tcPr>
          <w:p w14:paraId="4298A07B" w14:textId="77777777" w:rsidR="006D13A1" w:rsidRPr="006D13A1" w:rsidRDefault="006D13A1" w:rsidP="006D13A1">
            <w:pPr>
              <w:widowControl w:val="0"/>
              <w:kinsoku w:val="0"/>
              <w:overflowPunct w:val="0"/>
              <w:autoSpaceDE w:val="0"/>
              <w:autoSpaceDN w:val="0"/>
              <w:adjustRightInd w:val="0"/>
              <w:spacing w:before="2"/>
              <w:rPr>
                <w:rFonts w:ascii="Arial" w:eastAsia="맑은 고딕" w:hAnsi="Arial" w:cs="Arial"/>
                <w:b/>
                <w:bCs/>
                <w:i/>
                <w:iCs/>
                <w:sz w:val="2"/>
                <w:szCs w:val="2"/>
                <w:lang w:val="en-US" w:eastAsia="ko-KR"/>
              </w:rPr>
            </w:pPr>
          </w:p>
        </w:tc>
        <w:tc>
          <w:tcPr>
            <w:tcW w:w="1500" w:type="dxa"/>
            <w:tcBorders>
              <w:top w:val="single" w:sz="2" w:space="0" w:color="000000"/>
              <w:left w:val="single" w:sz="2" w:space="0" w:color="000000"/>
              <w:bottom w:val="single" w:sz="2" w:space="0" w:color="000000"/>
              <w:right w:val="single" w:sz="2" w:space="0" w:color="000000"/>
            </w:tcBorders>
          </w:tcPr>
          <w:p w14:paraId="745174CF" w14:textId="77777777" w:rsidR="006D13A1" w:rsidRPr="006D13A1" w:rsidRDefault="006D13A1" w:rsidP="006D13A1">
            <w:pPr>
              <w:widowControl w:val="0"/>
              <w:kinsoku w:val="0"/>
              <w:overflowPunct w:val="0"/>
              <w:autoSpaceDE w:val="0"/>
              <w:autoSpaceDN w:val="0"/>
              <w:adjustRightInd w:val="0"/>
              <w:spacing w:before="50"/>
              <w:ind w:right="149"/>
              <w:jc w:val="center"/>
              <w:rPr>
                <w:rFonts w:eastAsia="맑은 고딕"/>
                <w:spacing w:val="-5"/>
                <w:sz w:val="18"/>
                <w:szCs w:val="18"/>
                <w:lang w:val="en-US" w:eastAsia="ko-KR"/>
              </w:rPr>
            </w:pPr>
            <w:r w:rsidRPr="006D13A1">
              <w:rPr>
                <w:rFonts w:eastAsia="맑은 고딕"/>
                <w:spacing w:val="-5"/>
                <w:sz w:val="18"/>
                <w:szCs w:val="18"/>
                <w:lang w:val="en-US" w:eastAsia="ko-KR"/>
              </w:rPr>
              <w:t>320</w:t>
            </w:r>
          </w:p>
        </w:tc>
        <w:tc>
          <w:tcPr>
            <w:tcW w:w="3800" w:type="dxa"/>
            <w:tcBorders>
              <w:top w:val="single" w:sz="2" w:space="0" w:color="000000"/>
              <w:left w:val="single" w:sz="2" w:space="0" w:color="000000"/>
              <w:bottom w:val="single" w:sz="2" w:space="0" w:color="000000"/>
              <w:right w:val="single" w:sz="2" w:space="0" w:color="000000"/>
            </w:tcBorders>
          </w:tcPr>
          <w:p w14:paraId="73FB1924" w14:textId="77777777" w:rsidR="006D13A1" w:rsidRPr="006D13A1" w:rsidRDefault="006D13A1" w:rsidP="006D13A1">
            <w:pPr>
              <w:widowControl w:val="0"/>
              <w:kinsoku w:val="0"/>
              <w:overflowPunct w:val="0"/>
              <w:autoSpaceDE w:val="0"/>
              <w:autoSpaceDN w:val="0"/>
              <w:adjustRightInd w:val="0"/>
              <w:spacing w:before="50" w:line="203" w:lineRule="exact"/>
              <w:rPr>
                <w:rFonts w:eastAsia="맑은 고딕"/>
                <w:spacing w:val="-2"/>
                <w:sz w:val="18"/>
                <w:szCs w:val="18"/>
                <w:lang w:val="en-US" w:eastAsia="ko-KR"/>
              </w:rPr>
            </w:pPr>
            <w:r w:rsidRPr="006D13A1">
              <w:rPr>
                <w:rFonts w:eastAsia="맑은 고딕"/>
                <w:sz w:val="18"/>
                <w:szCs w:val="18"/>
                <w:lang w:val="en-US" w:eastAsia="ko-KR"/>
              </w:rPr>
              <w:t>110000000,</w:t>
            </w:r>
            <w:r w:rsidRPr="006D13A1">
              <w:rPr>
                <w:rFonts w:eastAsia="맑은 고딕"/>
                <w:spacing w:val="-11"/>
                <w:sz w:val="18"/>
                <w:szCs w:val="18"/>
                <w:lang w:val="en-US" w:eastAsia="ko-KR"/>
              </w:rPr>
              <w:t xml:space="preserve"> </w:t>
            </w:r>
            <w:r w:rsidRPr="006D13A1">
              <w:rPr>
                <w:rFonts w:eastAsia="맑은 고딕"/>
                <w:sz w:val="18"/>
                <w:szCs w:val="18"/>
                <w:lang w:val="en-US" w:eastAsia="ko-KR"/>
              </w:rPr>
              <w:t>101000000,</w:t>
            </w:r>
            <w:r w:rsidRPr="006D13A1">
              <w:rPr>
                <w:rFonts w:eastAsia="맑은 고딕"/>
                <w:spacing w:val="-11"/>
                <w:sz w:val="18"/>
                <w:szCs w:val="18"/>
                <w:lang w:val="en-US" w:eastAsia="ko-KR"/>
              </w:rPr>
              <w:t xml:space="preserve"> </w:t>
            </w:r>
            <w:r w:rsidRPr="006D13A1">
              <w:rPr>
                <w:rFonts w:eastAsia="맑은 고딕"/>
                <w:sz w:val="18"/>
                <w:szCs w:val="18"/>
                <w:lang w:val="en-US" w:eastAsia="ko-KR"/>
              </w:rPr>
              <w:t>100100000,</w:t>
            </w:r>
            <w:r w:rsidRPr="006D13A1">
              <w:rPr>
                <w:rFonts w:eastAsia="맑은 고딕"/>
                <w:spacing w:val="-10"/>
                <w:sz w:val="18"/>
                <w:szCs w:val="18"/>
                <w:lang w:val="en-US" w:eastAsia="ko-KR"/>
              </w:rPr>
              <w:t xml:space="preserve"> </w:t>
            </w:r>
            <w:r w:rsidRPr="006D13A1">
              <w:rPr>
                <w:rFonts w:eastAsia="맑은 고딕"/>
                <w:spacing w:val="-2"/>
                <w:sz w:val="18"/>
                <w:szCs w:val="18"/>
                <w:lang w:val="en-US" w:eastAsia="ko-KR"/>
              </w:rPr>
              <w:t>100010000,</w:t>
            </w:r>
          </w:p>
          <w:p w14:paraId="0300624F" w14:textId="77777777" w:rsidR="006D13A1" w:rsidRPr="006D13A1" w:rsidRDefault="006D13A1" w:rsidP="006D13A1">
            <w:pPr>
              <w:widowControl w:val="0"/>
              <w:kinsoku w:val="0"/>
              <w:overflowPunct w:val="0"/>
              <w:autoSpaceDE w:val="0"/>
              <w:autoSpaceDN w:val="0"/>
              <w:adjustRightInd w:val="0"/>
              <w:spacing w:line="203" w:lineRule="exact"/>
              <w:rPr>
                <w:rFonts w:eastAsia="맑은 고딕"/>
                <w:spacing w:val="-2"/>
                <w:sz w:val="18"/>
                <w:szCs w:val="18"/>
                <w:lang w:val="en-US" w:eastAsia="ko-KR"/>
              </w:rPr>
            </w:pPr>
            <w:r w:rsidRPr="006D13A1">
              <w:rPr>
                <w:rFonts w:eastAsia="맑은 고딕"/>
                <w:sz w:val="18"/>
                <w:szCs w:val="18"/>
                <w:lang w:val="en-US" w:eastAsia="ko-KR"/>
              </w:rPr>
              <w:t>100001000,</w:t>
            </w:r>
            <w:r w:rsidRPr="006D13A1">
              <w:rPr>
                <w:rFonts w:eastAsia="맑은 고딕"/>
                <w:spacing w:val="-3"/>
                <w:sz w:val="18"/>
                <w:szCs w:val="18"/>
                <w:lang w:val="en-US" w:eastAsia="ko-KR"/>
              </w:rPr>
              <w:t xml:space="preserve"> </w:t>
            </w:r>
            <w:r w:rsidRPr="006D13A1">
              <w:rPr>
                <w:rFonts w:eastAsia="맑은 고딕"/>
                <w:sz w:val="18"/>
                <w:szCs w:val="18"/>
                <w:lang w:val="en-US" w:eastAsia="ko-KR"/>
              </w:rPr>
              <w:t>100000100,</w:t>
            </w:r>
            <w:r w:rsidRPr="006D13A1">
              <w:rPr>
                <w:rFonts w:eastAsia="맑은 고딕"/>
                <w:spacing w:val="-3"/>
                <w:sz w:val="18"/>
                <w:szCs w:val="18"/>
                <w:lang w:val="en-US" w:eastAsia="ko-KR"/>
              </w:rPr>
              <w:t xml:space="preserve"> </w:t>
            </w:r>
            <w:r w:rsidRPr="006D13A1">
              <w:rPr>
                <w:rFonts w:eastAsia="맑은 고딕"/>
                <w:sz w:val="18"/>
                <w:szCs w:val="18"/>
                <w:lang w:val="en-US" w:eastAsia="ko-KR"/>
              </w:rPr>
              <w:t>100000010,</w:t>
            </w:r>
            <w:r w:rsidRPr="006D13A1">
              <w:rPr>
                <w:rFonts w:eastAsia="맑은 고딕"/>
                <w:spacing w:val="-3"/>
                <w:sz w:val="18"/>
                <w:szCs w:val="18"/>
                <w:lang w:val="en-US" w:eastAsia="ko-KR"/>
              </w:rPr>
              <w:t xml:space="preserve"> </w:t>
            </w:r>
            <w:r w:rsidRPr="006D13A1">
              <w:rPr>
                <w:rFonts w:eastAsia="맑은 고딕"/>
                <w:spacing w:val="-2"/>
                <w:sz w:val="18"/>
                <w:szCs w:val="18"/>
                <w:lang w:val="en-US" w:eastAsia="ko-KR"/>
              </w:rPr>
              <w:t>100000001</w:t>
            </w:r>
          </w:p>
        </w:tc>
        <w:tc>
          <w:tcPr>
            <w:tcW w:w="1800" w:type="dxa"/>
            <w:vMerge/>
            <w:tcBorders>
              <w:top w:val="nil"/>
              <w:left w:val="single" w:sz="2" w:space="0" w:color="000000"/>
              <w:bottom w:val="single" w:sz="2" w:space="0" w:color="000000"/>
              <w:right w:val="single" w:sz="12" w:space="0" w:color="000000"/>
            </w:tcBorders>
          </w:tcPr>
          <w:p w14:paraId="40C8174A" w14:textId="77777777" w:rsidR="006D13A1" w:rsidRPr="006D13A1" w:rsidRDefault="006D13A1" w:rsidP="006D13A1">
            <w:pPr>
              <w:widowControl w:val="0"/>
              <w:kinsoku w:val="0"/>
              <w:overflowPunct w:val="0"/>
              <w:autoSpaceDE w:val="0"/>
              <w:autoSpaceDN w:val="0"/>
              <w:adjustRightInd w:val="0"/>
              <w:spacing w:before="2"/>
              <w:rPr>
                <w:rFonts w:ascii="Arial" w:eastAsia="맑은 고딕" w:hAnsi="Arial" w:cs="Arial"/>
                <w:b/>
                <w:bCs/>
                <w:i/>
                <w:iCs/>
                <w:sz w:val="2"/>
                <w:szCs w:val="2"/>
                <w:lang w:val="en-US" w:eastAsia="ko-KR"/>
              </w:rPr>
            </w:pPr>
          </w:p>
        </w:tc>
      </w:tr>
      <w:tr w:rsidR="006D13A1" w:rsidRPr="006D13A1" w14:paraId="05154C5C" w14:textId="77777777" w:rsidTr="00DC0842">
        <w:trPr>
          <w:trHeight w:val="325"/>
        </w:trPr>
        <w:tc>
          <w:tcPr>
            <w:tcW w:w="1299" w:type="dxa"/>
            <w:vMerge w:val="restart"/>
            <w:tcBorders>
              <w:top w:val="single" w:sz="2" w:space="0" w:color="000000"/>
              <w:left w:val="single" w:sz="12" w:space="0" w:color="000000"/>
              <w:bottom w:val="single" w:sz="2" w:space="0" w:color="000000"/>
              <w:right w:val="single" w:sz="2" w:space="0" w:color="000000"/>
            </w:tcBorders>
          </w:tcPr>
          <w:p w14:paraId="3CF21F04" w14:textId="77777777" w:rsidR="006D13A1" w:rsidRPr="006D13A1" w:rsidRDefault="006D13A1" w:rsidP="006D13A1">
            <w:pPr>
              <w:widowControl w:val="0"/>
              <w:kinsoku w:val="0"/>
              <w:overflowPunct w:val="0"/>
              <w:autoSpaceDE w:val="0"/>
              <w:autoSpaceDN w:val="0"/>
              <w:adjustRightInd w:val="0"/>
              <w:spacing w:before="49"/>
              <w:rPr>
                <w:rFonts w:eastAsia="맑은 고딕"/>
                <w:spacing w:val="-2"/>
                <w:sz w:val="18"/>
                <w:szCs w:val="18"/>
                <w:lang w:val="en-US" w:eastAsia="ko-KR"/>
              </w:rPr>
            </w:pPr>
            <w:r w:rsidRPr="006D13A1">
              <w:rPr>
                <w:rFonts w:eastAsia="맑은 고딕"/>
                <w:spacing w:val="-2"/>
                <w:sz w:val="18"/>
                <w:szCs w:val="18"/>
                <w:lang w:val="en-US" w:eastAsia="ko-KR"/>
              </w:rPr>
              <w:t>484+242</w:t>
            </w:r>
          </w:p>
        </w:tc>
        <w:tc>
          <w:tcPr>
            <w:tcW w:w="1500" w:type="dxa"/>
            <w:tcBorders>
              <w:top w:val="single" w:sz="2" w:space="0" w:color="000000"/>
              <w:left w:val="single" w:sz="2" w:space="0" w:color="000000"/>
              <w:bottom w:val="single" w:sz="2" w:space="0" w:color="000000"/>
              <w:right w:val="single" w:sz="2" w:space="0" w:color="000000"/>
            </w:tcBorders>
          </w:tcPr>
          <w:p w14:paraId="2F9CADE7" w14:textId="77777777" w:rsidR="006D13A1" w:rsidRPr="006D13A1" w:rsidRDefault="006D13A1" w:rsidP="006D13A1">
            <w:pPr>
              <w:widowControl w:val="0"/>
              <w:kinsoku w:val="0"/>
              <w:overflowPunct w:val="0"/>
              <w:autoSpaceDE w:val="0"/>
              <w:autoSpaceDN w:val="0"/>
              <w:adjustRightInd w:val="0"/>
              <w:spacing w:before="49"/>
              <w:ind w:right="149"/>
              <w:jc w:val="center"/>
              <w:rPr>
                <w:rFonts w:eastAsia="맑은 고딕"/>
                <w:spacing w:val="-5"/>
                <w:sz w:val="18"/>
                <w:szCs w:val="18"/>
                <w:lang w:val="en-US" w:eastAsia="ko-KR"/>
              </w:rPr>
            </w:pPr>
            <w:r w:rsidRPr="006D13A1">
              <w:rPr>
                <w:rFonts w:eastAsia="맑은 고딕"/>
                <w:spacing w:val="-5"/>
                <w:sz w:val="18"/>
                <w:szCs w:val="18"/>
                <w:lang w:val="en-US" w:eastAsia="ko-KR"/>
              </w:rPr>
              <w:t>80</w:t>
            </w:r>
          </w:p>
        </w:tc>
        <w:tc>
          <w:tcPr>
            <w:tcW w:w="3800" w:type="dxa"/>
            <w:tcBorders>
              <w:top w:val="single" w:sz="2" w:space="0" w:color="000000"/>
              <w:left w:val="single" w:sz="2" w:space="0" w:color="000000"/>
              <w:bottom w:val="single" w:sz="2" w:space="0" w:color="000000"/>
              <w:right w:val="single" w:sz="2" w:space="0" w:color="000000"/>
            </w:tcBorders>
          </w:tcPr>
          <w:p w14:paraId="28C83B67" w14:textId="77777777" w:rsidR="006D13A1" w:rsidRPr="006D13A1" w:rsidRDefault="006D13A1" w:rsidP="006D13A1">
            <w:pPr>
              <w:widowControl w:val="0"/>
              <w:kinsoku w:val="0"/>
              <w:overflowPunct w:val="0"/>
              <w:autoSpaceDE w:val="0"/>
              <w:autoSpaceDN w:val="0"/>
              <w:adjustRightInd w:val="0"/>
              <w:spacing w:before="49"/>
              <w:rPr>
                <w:rFonts w:eastAsia="맑은 고딕"/>
                <w:spacing w:val="-2"/>
                <w:sz w:val="18"/>
                <w:szCs w:val="18"/>
                <w:lang w:val="en-US" w:eastAsia="ko-KR"/>
              </w:rPr>
            </w:pPr>
            <w:r w:rsidRPr="006D13A1">
              <w:rPr>
                <w:rFonts w:eastAsia="맑은 고딕"/>
                <w:sz w:val="18"/>
                <w:szCs w:val="18"/>
                <w:lang w:val="en-US" w:eastAsia="ko-KR"/>
              </w:rPr>
              <w:t>011100000,</w:t>
            </w:r>
            <w:r w:rsidRPr="006D13A1">
              <w:rPr>
                <w:rFonts w:eastAsia="맑은 고딕"/>
                <w:spacing w:val="-3"/>
                <w:sz w:val="18"/>
                <w:szCs w:val="18"/>
                <w:lang w:val="en-US" w:eastAsia="ko-KR"/>
              </w:rPr>
              <w:t xml:space="preserve"> </w:t>
            </w:r>
            <w:r w:rsidRPr="006D13A1">
              <w:rPr>
                <w:rFonts w:eastAsia="맑은 고딕"/>
                <w:sz w:val="18"/>
                <w:szCs w:val="18"/>
                <w:lang w:val="en-US" w:eastAsia="ko-KR"/>
              </w:rPr>
              <w:t>011010000,</w:t>
            </w:r>
            <w:r w:rsidRPr="006D13A1">
              <w:rPr>
                <w:rFonts w:eastAsia="맑은 고딕"/>
                <w:spacing w:val="-3"/>
                <w:sz w:val="18"/>
                <w:szCs w:val="18"/>
                <w:lang w:val="en-US" w:eastAsia="ko-KR"/>
              </w:rPr>
              <w:t xml:space="preserve"> </w:t>
            </w:r>
            <w:r w:rsidRPr="006D13A1">
              <w:rPr>
                <w:rFonts w:eastAsia="맑은 고딕"/>
                <w:sz w:val="18"/>
                <w:szCs w:val="18"/>
                <w:lang w:val="en-US" w:eastAsia="ko-KR"/>
              </w:rPr>
              <w:t>010110000,</w:t>
            </w:r>
            <w:r w:rsidRPr="006D13A1">
              <w:rPr>
                <w:rFonts w:eastAsia="맑은 고딕"/>
                <w:spacing w:val="-3"/>
                <w:sz w:val="18"/>
                <w:szCs w:val="18"/>
                <w:lang w:val="en-US" w:eastAsia="ko-KR"/>
              </w:rPr>
              <w:t xml:space="preserve"> </w:t>
            </w:r>
            <w:r w:rsidRPr="006D13A1">
              <w:rPr>
                <w:rFonts w:eastAsia="맑은 고딕"/>
                <w:spacing w:val="-2"/>
                <w:sz w:val="18"/>
                <w:szCs w:val="18"/>
                <w:lang w:val="en-US" w:eastAsia="ko-KR"/>
              </w:rPr>
              <w:t>001110000</w:t>
            </w:r>
          </w:p>
        </w:tc>
        <w:tc>
          <w:tcPr>
            <w:tcW w:w="1800" w:type="dxa"/>
            <w:vMerge/>
            <w:tcBorders>
              <w:top w:val="nil"/>
              <w:left w:val="single" w:sz="2" w:space="0" w:color="000000"/>
              <w:bottom w:val="single" w:sz="2" w:space="0" w:color="000000"/>
              <w:right w:val="single" w:sz="12" w:space="0" w:color="000000"/>
            </w:tcBorders>
          </w:tcPr>
          <w:p w14:paraId="249BB902" w14:textId="77777777" w:rsidR="006D13A1" w:rsidRPr="006D13A1" w:rsidRDefault="006D13A1" w:rsidP="006D13A1">
            <w:pPr>
              <w:widowControl w:val="0"/>
              <w:kinsoku w:val="0"/>
              <w:overflowPunct w:val="0"/>
              <w:autoSpaceDE w:val="0"/>
              <w:autoSpaceDN w:val="0"/>
              <w:adjustRightInd w:val="0"/>
              <w:spacing w:before="2"/>
              <w:rPr>
                <w:rFonts w:ascii="Arial" w:eastAsia="맑은 고딕" w:hAnsi="Arial" w:cs="Arial"/>
                <w:b/>
                <w:bCs/>
                <w:i/>
                <w:iCs/>
                <w:sz w:val="2"/>
                <w:szCs w:val="2"/>
                <w:lang w:val="en-US" w:eastAsia="ko-KR"/>
              </w:rPr>
            </w:pPr>
          </w:p>
        </w:tc>
      </w:tr>
      <w:tr w:rsidR="006D13A1" w:rsidRPr="006D13A1" w14:paraId="0A2F6A21" w14:textId="77777777" w:rsidTr="00DC0842">
        <w:trPr>
          <w:trHeight w:val="525"/>
        </w:trPr>
        <w:tc>
          <w:tcPr>
            <w:tcW w:w="1299" w:type="dxa"/>
            <w:vMerge/>
            <w:tcBorders>
              <w:top w:val="nil"/>
              <w:left w:val="single" w:sz="12" w:space="0" w:color="000000"/>
              <w:bottom w:val="single" w:sz="2" w:space="0" w:color="000000"/>
              <w:right w:val="single" w:sz="2" w:space="0" w:color="000000"/>
            </w:tcBorders>
          </w:tcPr>
          <w:p w14:paraId="1D1F159A" w14:textId="77777777" w:rsidR="006D13A1" w:rsidRPr="006D13A1" w:rsidRDefault="006D13A1" w:rsidP="006D13A1">
            <w:pPr>
              <w:widowControl w:val="0"/>
              <w:kinsoku w:val="0"/>
              <w:overflowPunct w:val="0"/>
              <w:autoSpaceDE w:val="0"/>
              <w:autoSpaceDN w:val="0"/>
              <w:adjustRightInd w:val="0"/>
              <w:spacing w:before="2"/>
              <w:rPr>
                <w:rFonts w:ascii="Arial" w:eastAsia="맑은 고딕" w:hAnsi="Arial" w:cs="Arial"/>
                <w:b/>
                <w:bCs/>
                <w:i/>
                <w:iCs/>
                <w:sz w:val="2"/>
                <w:szCs w:val="2"/>
                <w:lang w:val="en-US" w:eastAsia="ko-KR"/>
              </w:rPr>
            </w:pPr>
          </w:p>
        </w:tc>
        <w:tc>
          <w:tcPr>
            <w:tcW w:w="1500" w:type="dxa"/>
            <w:tcBorders>
              <w:top w:val="single" w:sz="2" w:space="0" w:color="000000"/>
              <w:left w:val="single" w:sz="2" w:space="0" w:color="000000"/>
              <w:bottom w:val="single" w:sz="2" w:space="0" w:color="000000"/>
              <w:right w:val="single" w:sz="2" w:space="0" w:color="000000"/>
            </w:tcBorders>
          </w:tcPr>
          <w:p w14:paraId="4C8C86EB" w14:textId="77777777" w:rsidR="006D13A1" w:rsidRPr="006D13A1" w:rsidRDefault="006D13A1" w:rsidP="006D13A1">
            <w:pPr>
              <w:widowControl w:val="0"/>
              <w:kinsoku w:val="0"/>
              <w:overflowPunct w:val="0"/>
              <w:autoSpaceDE w:val="0"/>
              <w:autoSpaceDN w:val="0"/>
              <w:adjustRightInd w:val="0"/>
              <w:spacing w:before="49"/>
              <w:ind w:right="149"/>
              <w:jc w:val="center"/>
              <w:rPr>
                <w:rFonts w:eastAsia="맑은 고딕"/>
                <w:spacing w:val="-5"/>
                <w:sz w:val="18"/>
                <w:szCs w:val="18"/>
                <w:lang w:val="en-US" w:eastAsia="ko-KR"/>
              </w:rPr>
            </w:pPr>
            <w:r w:rsidRPr="006D13A1">
              <w:rPr>
                <w:rFonts w:eastAsia="맑은 고딕"/>
                <w:spacing w:val="-5"/>
                <w:sz w:val="18"/>
                <w:szCs w:val="18"/>
                <w:lang w:val="en-US" w:eastAsia="ko-KR"/>
              </w:rPr>
              <w:t>160</w:t>
            </w:r>
          </w:p>
        </w:tc>
        <w:tc>
          <w:tcPr>
            <w:tcW w:w="3800" w:type="dxa"/>
            <w:tcBorders>
              <w:top w:val="single" w:sz="2" w:space="0" w:color="000000"/>
              <w:left w:val="single" w:sz="2" w:space="0" w:color="000000"/>
              <w:bottom w:val="single" w:sz="2" w:space="0" w:color="000000"/>
              <w:right w:val="single" w:sz="2" w:space="0" w:color="000000"/>
            </w:tcBorders>
          </w:tcPr>
          <w:p w14:paraId="4620B445" w14:textId="77777777" w:rsidR="006D13A1" w:rsidRPr="006D13A1" w:rsidRDefault="006D13A1" w:rsidP="006D13A1">
            <w:pPr>
              <w:widowControl w:val="0"/>
              <w:kinsoku w:val="0"/>
              <w:overflowPunct w:val="0"/>
              <w:autoSpaceDE w:val="0"/>
              <w:autoSpaceDN w:val="0"/>
              <w:adjustRightInd w:val="0"/>
              <w:spacing w:before="49" w:line="204" w:lineRule="exact"/>
              <w:rPr>
                <w:rFonts w:eastAsia="맑은 고딕"/>
                <w:spacing w:val="-2"/>
                <w:sz w:val="18"/>
                <w:szCs w:val="18"/>
                <w:lang w:val="en-US" w:eastAsia="ko-KR"/>
              </w:rPr>
            </w:pPr>
            <w:r w:rsidRPr="006D13A1">
              <w:rPr>
                <w:rFonts w:eastAsia="맑은 고딕"/>
                <w:sz w:val="18"/>
                <w:szCs w:val="18"/>
                <w:lang w:val="en-US" w:eastAsia="ko-KR"/>
              </w:rPr>
              <w:t>011100000,</w:t>
            </w:r>
            <w:r w:rsidRPr="006D13A1">
              <w:rPr>
                <w:rFonts w:eastAsia="맑은 고딕"/>
                <w:spacing w:val="-11"/>
                <w:sz w:val="18"/>
                <w:szCs w:val="18"/>
                <w:lang w:val="en-US" w:eastAsia="ko-KR"/>
              </w:rPr>
              <w:t xml:space="preserve"> </w:t>
            </w:r>
            <w:r w:rsidRPr="006D13A1">
              <w:rPr>
                <w:rFonts w:eastAsia="맑은 고딕"/>
                <w:sz w:val="18"/>
                <w:szCs w:val="18"/>
                <w:lang w:val="en-US" w:eastAsia="ko-KR"/>
              </w:rPr>
              <w:t>011010000,</w:t>
            </w:r>
            <w:r w:rsidRPr="006D13A1">
              <w:rPr>
                <w:rFonts w:eastAsia="맑은 고딕"/>
                <w:spacing w:val="-11"/>
                <w:sz w:val="18"/>
                <w:szCs w:val="18"/>
                <w:lang w:val="en-US" w:eastAsia="ko-KR"/>
              </w:rPr>
              <w:t xml:space="preserve"> </w:t>
            </w:r>
            <w:r w:rsidRPr="006D13A1">
              <w:rPr>
                <w:rFonts w:eastAsia="맑은 고딕"/>
                <w:sz w:val="18"/>
                <w:szCs w:val="18"/>
                <w:lang w:val="en-US" w:eastAsia="ko-KR"/>
              </w:rPr>
              <w:t>010110000,</w:t>
            </w:r>
            <w:r w:rsidRPr="006D13A1">
              <w:rPr>
                <w:rFonts w:eastAsia="맑은 고딕"/>
                <w:spacing w:val="-10"/>
                <w:sz w:val="18"/>
                <w:szCs w:val="18"/>
                <w:lang w:val="en-US" w:eastAsia="ko-KR"/>
              </w:rPr>
              <w:t xml:space="preserve"> </w:t>
            </w:r>
            <w:r w:rsidRPr="006D13A1">
              <w:rPr>
                <w:rFonts w:eastAsia="맑은 고딕"/>
                <w:spacing w:val="-2"/>
                <w:sz w:val="18"/>
                <w:szCs w:val="18"/>
                <w:lang w:val="en-US" w:eastAsia="ko-KR"/>
              </w:rPr>
              <w:t>001110000,</w:t>
            </w:r>
          </w:p>
          <w:p w14:paraId="6FB09F2B" w14:textId="77777777" w:rsidR="006D13A1" w:rsidRPr="006D13A1" w:rsidRDefault="006D13A1" w:rsidP="006D13A1">
            <w:pPr>
              <w:widowControl w:val="0"/>
              <w:kinsoku w:val="0"/>
              <w:overflowPunct w:val="0"/>
              <w:autoSpaceDE w:val="0"/>
              <w:autoSpaceDN w:val="0"/>
              <w:adjustRightInd w:val="0"/>
              <w:spacing w:line="204" w:lineRule="exact"/>
              <w:rPr>
                <w:rFonts w:eastAsia="맑은 고딕"/>
                <w:spacing w:val="-2"/>
                <w:sz w:val="18"/>
                <w:szCs w:val="18"/>
                <w:lang w:val="en-US" w:eastAsia="ko-KR"/>
              </w:rPr>
            </w:pPr>
            <w:r w:rsidRPr="006D13A1">
              <w:rPr>
                <w:rFonts w:eastAsia="맑은 고딕"/>
                <w:sz w:val="18"/>
                <w:szCs w:val="18"/>
                <w:lang w:val="en-US" w:eastAsia="ko-KR"/>
              </w:rPr>
              <w:t>000001110,</w:t>
            </w:r>
            <w:r w:rsidRPr="006D13A1">
              <w:rPr>
                <w:rFonts w:eastAsia="맑은 고딕"/>
                <w:spacing w:val="-3"/>
                <w:sz w:val="18"/>
                <w:szCs w:val="18"/>
                <w:lang w:val="en-US" w:eastAsia="ko-KR"/>
              </w:rPr>
              <w:t xml:space="preserve"> </w:t>
            </w:r>
            <w:r w:rsidRPr="006D13A1">
              <w:rPr>
                <w:rFonts w:eastAsia="맑은 고딕"/>
                <w:sz w:val="18"/>
                <w:szCs w:val="18"/>
                <w:lang w:val="en-US" w:eastAsia="ko-KR"/>
              </w:rPr>
              <w:t>000001101,</w:t>
            </w:r>
            <w:r w:rsidRPr="006D13A1">
              <w:rPr>
                <w:rFonts w:eastAsia="맑은 고딕"/>
                <w:spacing w:val="-3"/>
                <w:sz w:val="18"/>
                <w:szCs w:val="18"/>
                <w:lang w:val="en-US" w:eastAsia="ko-KR"/>
              </w:rPr>
              <w:t xml:space="preserve"> </w:t>
            </w:r>
            <w:r w:rsidRPr="006D13A1">
              <w:rPr>
                <w:rFonts w:eastAsia="맑은 고딕"/>
                <w:sz w:val="18"/>
                <w:szCs w:val="18"/>
                <w:lang w:val="en-US" w:eastAsia="ko-KR"/>
              </w:rPr>
              <w:t>000001011,</w:t>
            </w:r>
            <w:r w:rsidRPr="006D13A1">
              <w:rPr>
                <w:rFonts w:eastAsia="맑은 고딕"/>
                <w:spacing w:val="-3"/>
                <w:sz w:val="18"/>
                <w:szCs w:val="18"/>
                <w:lang w:val="en-US" w:eastAsia="ko-KR"/>
              </w:rPr>
              <w:t xml:space="preserve"> </w:t>
            </w:r>
            <w:r w:rsidRPr="006D13A1">
              <w:rPr>
                <w:rFonts w:eastAsia="맑은 고딕"/>
                <w:spacing w:val="-2"/>
                <w:sz w:val="18"/>
                <w:szCs w:val="18"/>
                <w:lang w:val="en-US" w:eastAsia="ko-KR"/>
              </w:rPr>
              <w:t>000000111</w:t>
            </w:r>
          </w:p>
        </w:tc>
        <w:tc>
          <w:tcPr>
            <w:tcW w:w="1800" w:type="dxa"/>
            <w:vMerge/>
            <w:tcBorders>
              <w:top w:val="nil"/>
              <w:left w:val="single" w:sz="2" w:space="0" w:color="000000"/>
              <w:bottom w:val="single" w:sz="2" w:space="0" w:color="000000"/>
              <w:right w:val="single" w:sz="12" w:space="0" w:color="000000"/>
            </w:tcBorders>
          </w:tcPr>
          <w:p w14:paraId="65D7283C" w14:textId="77777777" w:rsidR="006D13A1" w:rsidRPr="006D13A1" w:rsidRDefault="006D13A1" w:rsidP="006D13A1">
            <w:pPr>
              <w:widowControl w:val="0"/>
              <w:kinsoku w:val="0"/>
              <w:overflowPunct w:val="0"/>
              <w:autoSpaceDE w:val="0"/>
              <w:autoSpaceDN w:val="0"/>
              <w:adjustRightInd w:val="0"/>
              <w:spacing w:before="2"/>
              <w:rPr>
                <w:rFonts w:ascii="Arial" w:eastAsia="맑은 고딕" w:hAnsi="Arial" w:cs="Arial"/>
                <w:b/>
                <w:bCs/>
                <w:i/>
                <w:iCs/>
                <w:sz w:val="2"/>
                <w:szCs w:val="2"/>
                <w:lang w:val="en-US" w:eastAsia="ko-KR"/>
              </w:rPr>
            </w:pPr>
          </w:p>
        </w:tc>
      </w:tr>
      <w:tr w:rsidR="006D13A1" w:rsidRPr="006D13A1" w14:paraId="1129C9D0" w14:textId="77777777" w:rsidTr="00DC0842">
        <w:trPr>
          <w:trHeight w:val="324"/>
        </w:trPr>
        <w:tc>
          <w:tcPr>
            <w:tcW w:w="1299" w:type="dxa"/>
            <w:vMerge w:val="restart"/>
            <w:tcBorders>
              <w:top w:val="single" w:sz="2" w:space="0" w:color="000000"/>
              <w:left w:val="single" w:sz="12" w:space="0" w:color="000000"/>
              <w:bottom w:val="single" w:sz="2" w:space="0" w:color="000000"/>
              <w:right w:val="single" w:sz="2" w:space="0" w:color="000000"/>
            </w:tcBorders>
          </w:tcPr>
          <w:p w14:paraId="58072FC8" w14:textId="77777777" w:rsidR="006D13A1" w:rsidRPr="006D13A1" w:rsidRDefault="006D13A1" w:rsidP="006D13A1">
            <w:pPr>
              <w:widowControl w:val="0"/>
              <w:kinsoku w:val="0"/>
              <w:overflowPunct w:val="0"/>
              <w:autoSpaceDE w:val="0"/>
              <w:autoSpaceDN w:val="0"/>
              <w:adjustRightInd w:val="0"/>
              <w:spacing w:before="49"/>
              <w:ind w:right="113"/>
              <w:jc w:val="center"/>
              <w:rPr>
                <w:rFonts w:eastAsia="맑은 고딕"/>
                <w:spacing w:val="-5"/>
                <w:sz w:val="18"/>
                <w:szCs w:val="18"/>
                <w:lang w:val="en-US" w:eastAsia="ko-KR"/>
              </w:rPr>
            </w:pPr>
            <w:r w:rsidRPr="006D13A1">
              <w:rPr>
                <w:rFonts w:eastAsia="맑은 고딕"/>
                <w:spacing w:val="-5"/>
                <w:sz w:val="18"/>
                <w:szCs w:val="18"/>
                <w:lang w:val="en-US" w:eastAsia="ko-KR"/>
              </w:rPr>
              <w:t>996</w:t>
            </w:r>
          </w:p>
        </w:tc>
        <w:tc>
          <w:tcPr>
            <w:tcW w:w="1500" w:type="dxa"/>
            <w:tcBorders>
              <w:top w:val="single" w:sz="2" w:space="0" w:color="000000"/>
              <w:left w:val="single" w:sz="2" w:space="0" w:color="000000"/>
              <w:bottom w:val="single" w:sz="2" w:space="0" w:color="000000"/>
              <w:right w:val="single" w:sz="2" w:space="0" w:color="000000"/>
            </w:tcBorders>
          </w:tcPr>
          <w:p w14:paraId="26C0E38D" w14:textId="77777777" w:rsidR="006D13A1" w:rsidRPr="006D13A1" w:rsidRDefault="006D13A1" w:rsidP="006D13A1">
            <w:pPr>
              <w:widowControl w:val="0"/>
              <w:kinsoku w:val="0"/>
              <w:overflowPunct w:val="0"/>
              <w:autoSpaceDE w:val="0"/>
              <w:autoSpaceDN w:val="0"/>
              <w:adjustRightInd w:val="0"/>
              <w:spacing w:before="49"/>
              <w:ind w:right="149"/>
              <w:jc w:val="center"/>
              <w:rPr>
                <w:rFonts w:eastAsia="맑은 고딕"/>
                <w:spacing w:val="-5"/>
                <w:sz w:val="18"/>
                <w:szCs w:val="18"/>
                <w:lang w:val="en-US" w:eastAsia="ko-KR"/>
              </w:rPr>
            </w:pPr>
            <w:r w:rsidRPr="006D13A1">
              <w:rPr>
                <w:rFonts w:eastAsia="맑은 고딕"/>
                <w:spacing w:val="-5"/>
                <w:sz w:val="18"/>
                <w:szCs w:val="18"/>
                <w:lang w:val="en-US" w:eastAsia="ko-KR"/>
              </w:rPr>
              <w:t>80</w:t>
            </w:r>
          </w:p>
        </w:tc>
        <w:tc>
          <w:tcPr>
            <w:tcW w:w="3800" w:type="dxa"/>
            <w:tcBorders>
              <w:top w:val="single" w:sz="2" w:space="0" w:color="000000"/>
              <w:left w:val="single" w:sz="2" w:space="0" w:color="000000"/>
              <w:bottom w:val="single" w:sz="2" w:space="0" w:color="000000"/>
              <w:right w:val="single" w:sz="2" w:space="0" w:color="000000"/>
            </w:tcBorders>
          </w:tcPr>
          <w:p w14:paraId="50E64E2C" w14:textId="77777777" w:rsidR="006D13A1" w:rsidRPr="006D13A1" w:rsidRDefault="006D13A1" w:rsidP="006D13A1">
            <w:pPr>
              <w:widowControl w:val="0"/>
              <w:kinsoku w:val="0"/>
              <w:overflowPunct w:val="0"/>
              <w:autoSpaceDE w:val="0"/>
              <w:autoSpaceDN w:val="0"/>
              <w:adjustRightInd w:val="0"/>
              <w:spacing w:before="49"/>
              <w:rPr>
                <w:rFonts w:eastAsia="맑은 고딕"/>
                <w:spacing w:val="-2"/>
                <w:sz w:val="18"/>
                <w:szCs w:val="18"/>
                <w:lang w:val="en-US" w:eastAsia="ko-KR"/>
              </w:rPr>
            </w:pPr>
            <w:r w:rsidRPr="006D13A1">
              <w:rPr>
                <w:rFonts w:eastAsia="맑은 고딕"/>
                <w:spacing w:val="-2"/>
                <w:sz w:val="18"/>
                <w:szCs w:val="18"/>
                <w:lang w:val="en-US" w:eastAsia="ko-KR"/>
              </w:rPr>
              <w:t>011110000</w:t>
            </w:r>
          </w:p>
        </w:tc>
        <w:tc>
          <w:tcPr>
            <w:tcW w:w="1800" w:type="dxa"/>
            <w:vMerge/>
            <w:tcBorders>
              <w:top w:val="nil"/>
              <w:left w:val="single" w:sz="2" w:space="0" w:color="000000"/>
              <w:bottom w:val="single" w:sz="2" w:space="0" w:color="000000"/>
              <w:right w:val="single" w:sz="12" w:space="0" w:color="000000"/>
            </w:tcBorders>
          </w:tcPr>
          <w:p w14:paraId="2E51BF6F" w14:textId="77777777" w:rsidR="006D13A1" w:rsidRPr="006D13A1" w:rsidRDefault="006D13A1" w:rsidP="006D13A1">
            <w:pPr>
              <w:widowControl w:val="0"/>
              <w:kinsoku w:val="0"/>
              <w:overflowPunct w:val="0"/>
              <w:autoSpaceDE w:val="0"/>
              <w:autoSpaceDN w:val="0"/>
              <w:adjustRightInd w:val="0"/>
              <w:spacing w:before="2"/>
              <w:rPr>
                <w:rFonts w:ascii="Arial" w:eastAsia="맑은 고딕" w:hAnsi="Arial" w:cs="Arial"/>
                <w:b/>
                <w:bCs/>
                <w:i/>
                <w:iCs/>
                <w:sz w:val="2"/>
                <w:szCs w:val="2"/>
                <w:lang w:val="en-US" w:eastAsia="ko-KR"/>
              </w:rPr>
            </w:pPr>
          </w:p>
        </w:tc>
      </w:tr>
      <w:tr w:rsidR="006D13A1" w:rsidRPr="006D13A1" w14:paraId="3FB5EA8D" w14:textId="77777777" w:rsidTr="00DC0842">
        <w:trPr>
          <w:trHeight w:val="325"/>
        </w:trPr>
        <w:tc>
          <w:tcPr>
            <w:tcW w:w="1299" w:type="dxa"/>
            <w:vMerge/>
            <w:tcBorders>
              <w:top w:val="nil"/>
              <w:left w:val="single" w:sz="12" w:space="0" w:color="000000"/>
              <w:bottom w:val="single" w:sz="2" w:space="0" w:color="000000"/>
              <w:right w:val="single" w:sz="2" w:space="0" w:color="000000"/>
            </w:tcBorders>
          </w:tcPr>
          <w:p w14:paraId="0B2FE4CB" w14:textId="77777777" w:rsidR="006D13A1" w:rsidRPr="006D13A1" w:rsidRDefault="006D13A1" w:rsidP="006D13A1">
            <w:pPr>
              <w:widowControl w:val="0"/>
              <w:kinsoku w:val="0"/>
              <w:overflowPunct w:val="0"/>
              <w:autoSpaceDE w:val="0"/>
              <w:autoSpaceDN w:val="0"/>
              <w:adjustRightInd w:val="0"/>
              <w:spacing w:before="2"/>
              <w:rPr>
                <w:rFonts w:ascii="Arial" w:eastAsia="맑은 고딕" w:hAnsi="Arial" w:cs="Arial"/>
                <w:b/>
                <w:bCs/>
                <w:i/>
                <w:iCs/>
                <w:sz w:val="2"/>
                <w:szCs w:val="2"/>
                <w:lang w:val="en-US" w:eastAsia="ko-KR"/>
              </w:rPr>
            </w:pPr>
          </w:p>
        </w:tc>
        <w:tc>
          <w:tcPr>
            <w:tcW w:w="1500" w:type="dxa"/>
            <w:tcBorders>
              <w:top w:val="single" w:sz="2" w:space="0" w:color="000000"/>
              <w:left w:val="single" w:sz="2" w:space="0" w:color="000000"/>
              <w:bottom w:val="single" w:sz="2" w:space="0" w:color="000000"/>
              <w:right w:val="single" w:sz="2" w:space="0" w:color="000000"/>
            </w:tcBorders>
          </w:tcPr>
          <w:p w14:paraId="4768E403" w14:textId="77777777" w:rsidR="006D13A1" w:rsidRPr="006D13A1" w:rsidRDefault="006D13A1" w:rsidP="006D13A1">
            <w:pPr>
              <w:widowControl w:val="0"/>
              <w:kinsoku w:val="0"/>
              <w:overflowPunct w:val="0"/>
              <w:autoSpaceDE w:val="0"/>
              <w:autoSpaceDN w:val="0"/>
              <w:adjustRightInd w:val="0"/>
              <w:spacing w:before="49"/>
              <w:ind w:right="149"/>
              <w:jc w:val="center"/>
              <w:rPr>
                <w:rFonts w:eastAsia="맑은 고딕"/>
                <w:spacing w:val="-5"/>
                <w:sz w:val="18"/>
                <w:szCs w:val="18"/>
                <w:lang w:val="en-US" w:eastAsia="ko-KR"/>
              </w:rPr>
            </w:pPr>
            <w:r w:rsidRPr="006D13A1">
              <w:rPr>
                <w:rFonts w:eastAsia="맑은 고딕"/>
                <w:spacing w:val="-5"/>
                <w:sz w:val="18"/>
                <w:szCs w:val="18"/>
                <w:lang w:val="en-US" w:eastAsia="ko-KR"/>
              </w:rPr>
              <w:t>160</w:t>
            </w:r>
          </w:p>
        </w:tc>
        <w:tc>
          <w:tcPr>
            <w:tcW w:w="3800" w:type="dxa"/>
            <w:tcBorders>
              <w:top w:val="single" w:sz="2" w:space="0" w:color="000000"/>
              <w:left w:val="single" w:sz="2" w:space="0" w:color="000000"/>
              <w:bottom w:val="single" w:sz="2" w:space="0" w:color="000000"/>
              <w:right w:val="single" w:sz="2" w:space="0" w:color="000000"/>
            </w:tcBorders>
          </w:tcPr>
          <w:p w14:paraId="1E001DA2" w14:textId="77777777" w:rsidR="006D13A1" w:rsidRPr="006D13A1" w:rsidRDefault="006D13A1" w:rsidP="006D13A1">
            <w:pPr>
              <w:widowControl w:val="0"/>
              <w:kinsoku w:val="0"/>
              <w:overflowPunct w:val="0"/>
              <w:autoSpaceDE w:val="0"/>
              <w:autoSpaceDN w:val="0"/>
              <w:adjustRightInd w:val="0"/>
              <w:spacing w:before="49"/>
              <w:rPr>
                <w:rFonts w:eastAsia="맑은 고딕"/>
                <w:spacing w:val="-2"/>
                <w:sz w:val="18"/>
                <w:szCs w:val="18"/>
                <w:lang w:val="en-US" w:eastAsia="ko-KR"/>
              </w:rPr>
            </w:pPr>
            <w:r w:rsidRPr="006D13A1">
              <w:rPr>
                <w:rFonts w:eastAsia="맑은 고딕"/>
                <w:sz w:val="18"/>
                <w:szCs w:val="18"/>
                <w:lang w:val="en-US" w:eastAsia="ko-KR"/>
              </w:rPr>
              <w:t>011110000,</w:t>
            </w:r>
            <w:r w:rsidRPr="006D13A1">
              <w:rPr>
                <w:rFonts w:eastAsia="맑은 고딕"/>
                <w:spacing w:val="-3"/>
                <w:sz w:val="18"/>
                <w:szCs w:val="18"/>
                <w:lang w:val="en-US" w:eastAsia="ko-KR"/>
              </w:rPr>
              <w:t xml:space="preserve"> </w:t>
            </w:r>
            <w:r w:rsidRPr="006D13A1">
              <w:rPr>
                <w:rFonts w:eastAsia="맑은 고딕"/>
                <w:spacing w:val="-2"/>
                <w:sz w:val="18"/>
                <w:szCs w:val="18"/>
                <w:lang w:val="en-US" w:eastAsia="ko-KR"/>
              </w:rPr>
              <w:t>000001111</w:t>
            </w:r>
          </w:p>
        </w:tc>
        <w:tc>
          <w:tcPr>
            <w:tcW w:w="1800" w:type="dxa"/>
            <w:vMerge/>
            <w:tcBorders>
              <w:top w:val="nil"/>
              <w:left w:val="single" w:sz="2" w:space="0" w:color="000000"/>
              <w:bottom w:val="single" w:sz="2" w:space="0" w:color="000000"/>
              <w:right w:val="single" w:sz="12" w:space="0" w:color="000000"/>
            </w:tcBorders>
          </w:tcPr>
          <w:p w14:paraId="057DA1D4" w14:textId="77777777" w:rsidR="006D13A1" w:rsidRPr="006D13A1" w:rsidRDefault="006D13A1" w:rsidP="006D13A1">
            <w:pPr>
              <w:widowControl w:val="0"/>
              <w:kinsoku w:val="0"/>
              <w:overflowPunct w:val="0"/>
              <w:autoSpaceDE w:val="0"/>
              <w:autoSpaceDN w:val="0"/>
              <w:adjustRightInd w:val="0"/>
              <w:spacing w:before="2"/>
              <w:rPr>
                <w:rFonts w:ascii="Arial" w:eastAsia="맑은 고딕" w:hAnsi="Arial" w:cs="Arial"/>
                <w:b/>
                <w:bCs/>
                <w:i/>
                <w:iCs/>
                <w:sz w:val="2"/>
                <w:szCs w:val="2"/>
                <w:lang w:val="en-US" w:eastAsia="ko-KR"/>
              </w:rPr>
            </w:pPr>
          </w:p>
        </w:tc>
      </w:tr>
      <w:tr w:rsidR="006D13A1" w:rsidRPr="006D13A1" w14:paraId="08705A0F" w14:textId="77777777" w:rsidTr="00DC0842">
        <w:trPr>
          <w:trHeight w:val="325"/>
        </w:trPr>
        <w:tc>
          <w:tcPr>
            <w:tcW w:w="1299" w:type="dxa"/>
            <w:vMerge/>
            <w:tcBorders>
              <w:top w:val="nil"/>
              <w:left w:val="single" w:sz="12" w:space="0" w:color="000000"/>
              <w:bottom w:val="single" w:sz="2" w:space="0" w:color="000000"/>
              <w:right w:val="single" w:sz="2" w:space="0" w:color="000000"/>
            </w:tcBorders>
          </w:tcPr>
          <w:p w14:paraId="40F40754" w14:textId="77777777" w:rsidR="006D13A1" w:rsidRPr="006D13A1" w:rsidRDefault="006D13A1" w:rsidP="006D13A1">
            <w:pPr>
              <w:widowControl w:val="0"/>
              <w:kinsoku w:val="0"/>
              <w:overflowPunct w:val="0"/>
              <w:autoSpaceDE w:val="0"/>
              <w:autoSpaceDN w:val="0"/>
              <w:adjustRightInd w:val="0"/>
              <w:spacing w:before="2"/>
              <w:rPr>
                <w:rFonts w:ascii="Arial" w:eastAsia="맑은 고딕" w:hAnsi="Arial" w:cs="Arial"/>
                <w:b/>
                <w:bCs/>
                <w:i/>
                <w:iCs/>
                <w:sz w:val="2"/>
                <w:szCs w:val="2"/>
                <w:lang w:val="en-US" w:eastAsia="ko-KR"/>
              </w:rPr>
            </w:pPr>
          </w:p>
        </w:tc>
        <w:tc>
          <w:tcPr>
            <w:tcW w:w="1500" w:type="dxa"/>
            <w:tcBorders>
              <w:top w:val="single" w:sz="2" w:space="0" w:color="000000"/>
              <w:left w:val="single" w:sz="2" w:space="0" w:color="000000"/>
              <w:bottom w:val="single" w:sz="2" w:space="0" w:color="000000"/>
              <w:right w:val="single" w:sz="2" w:space="0" w:color="000000"/>
            </w:tcBorders>
          </w:tcPr>
          <w:p w14:paraId="6CC9EEC4" w14:textId="77777777" w:rsidR="006D13A1" w:rsidRPr="006D13A1" w:rsidRDefault="006D13A1" w:rsidP="006D13A1">
            <w:pPr>
              <w:widowControl w:val="0"/>
              <w:kinsoku w:val="0"/>
              <w:overflowPunct w:val="0"/>
              <w:autoSpaceDE w:val="0"/>
              <w:autoSpaceDN w:val="0"/>
              <w:adjustRightInd w:val="0"/>
              <w:spacing w:before="49"/>
              <w:ind w:right="149"/>
              <w:jc w:val="center"/>
              <w:rPr>
                <w:rFonts w:eastAsia="맑은 고딕"/>
                <w:spacing w:val="-5"/>
                <w:sz w:val="18"/>
                <w:szCs w:val="18"/>
                <w:lang w:val="en-US" w:eastAsia="ko-KR"/>
              </w:rPr>
            </w:pPr>
            <w:r w:rsidRPr="006D13A1">
              <w:rPr>
                <w:rFonts w:eastAsia="맑은 고딕"/>
                <w:spacing w:val="-5"/>
                <w:sz w:val="18"/>
                <w:szCs w:val="18"/>
                <w:lang w:val="en-US" w:eastAsia="ko-KR"/>
              </w:rPr>
              <w:t>320</w:t>
            </w:r>
          </w:p>
        </w:tc>
        <w:tc>
          <w:tcPr>
            <w:tcW w:w="3800" w:type="dxa"/>
            <w:tcBorders>
              <w:top w:val="single" w:sz="2" w:space="0" w:color="000000"/>
              <w:left w:val="single" w:sz="2" w:space="0" w:color="000000"/>
              <w:bottom w:val="single" w:sz="2" w:space="0" w:color="000000"/>
              <w:right w:val="single" w:sz="2" w:space="0" w:color="000000"/>
            </w:tcBorders>
          </w:tcPr>
          <w:p w14:paraId="19D9B976" w14:textId="77777777" w:rsidR="006D13A1" w:rsidRPr="006D13A1" w:rsidRDefault="006D13A1" w:rsidP="006D13A1">
            <w:pPr>
              <w:widowControl w:val="0"/>
              <w:kinsoku w:val="0"/>
              <w:overflowPunct w:val="0"/>
              <w:autoSpaceDE w:val="0"/>
              <w:autoSpaceDN w:val="0"/>
              <w:adjustRightInd w:val="0"/>
              <w:spacing w:before="49"/>
              <w:rPr>
                <w:rFonts w:eastAsia="맑은 고딕"/>
                <w:spacing w:val="-2"/>
                <w:sz w:val="18"/>
                <w:szCs w:val="18"/>
                <w:lang w:val="en-US" w:eastAsia="ko-KR"/>
              </w:rPr>
            </w:pPr>
            <w:r w:rsidRPr="006D13A1">
              <w:rPr>
                <w:rFonts w:eastAsia="맑은 고딕"/>
                <w:sz w:val="18"/>
                <w:szCs w:val="18"/>
                <w:lang w:val="en-US" w:eastAsia="ko-KR"/>
              </w:rPr>
              <w:t>111000000,</w:t>
            </w:r>
            <w:r w:rsidRPr="006D13A1">
              <w:rPr>
                <w:rFonts w:eastAsia="맑은 고딕"/>
                <w:spacing w:val="-3"/>
                <w:sz w:val="18"/>
                <w:szCs w:val="18"/>
                <w:lang w:val="en-US" w:eastAsia="ko-KR"/>
              </w:rPr>
              <w:t xml:space="preserve"> </w:t>
            </w:r>
            <w:r w:rsidRPr="006D13A1">
              <w:rPr>
                <w:rFonts w:eastAsia="맑은 고딕"/>
                <w:sz w:val="18"/>
                <w:szCs w:val="18"/>
                <w:lang w:val="en-US" w:eastAsia="ko-KR"/>
              </w:rPr>
              <w:t>100110000,</w:t>
            </w:r>
            <w:r w:rsidRPr="006D13A1">
              <w:rPr>
                <w:rFonts w:eastAsia="맑은 고딕"/>
                <w:spacing w:val="-3"/>
                <w:sz w:val="18"/>
                <w:szCs w:val="18"/>
                <w:lang w:val="en-US" w:eastAsia="ko-KR"/>
              </w:rPr>
              <w:t xml:space="preserve"> </w:t>
            </w:r>
            <w:r w:rsidRPr="006D13A1">
              <w:rPr>
                <w:rFonts w:eastAsia="맑은 고딕"/>
                <w:sz w:val="18"/>
                <w:szCs w:val="18"/>
                <w:lang w:val="en-US" w:eastAsia="ko-KR"/>
              </w:rPr>
              <w:t>100001100,</w:t>
            </w:r>
            <w:r w:rsidRPr="006D13A1">
              <w:rPr>
                <w:rFonts w:eastAsia="맑은 고딕"/>
                <w:spacing w:val="-3"/>
                <w:sz w:val="18"/>
                <w:szCs w:val="18"/>
                <w:lang w:val="en-US" w:eastAsia="ko-KR"/>
              </w:rPr>
              <w:t xml:space="preserve"> </w:t>
            </w:r>
            <w:r w:rsidRPr="006D13A1">
              <w:rPr>
                <w:rFonts w:eastAsia="맑은 고딕"/>
                <w:spacing w:val="-2"/>
                <w:sz w:val="18"/>
                <w:szCs w:val="18"/>
                <w:lang w:val="en-US" w:eastAsia="ko-KR"/>
              </w:rPr>
              <w:t>100000011</w:t>
            </w:r>
          </w:p>
        </w:tc>
        <w:tc>
          <w:tcPr>
            <w:tcW w:w="1800" w:type="dxa"/>
            <w:vMerge/>
            <w:tcBorders>
              <w:top w:val="nil"/>
              <w:left w:val="single" w:sz="2" w:space="0" w:color="000000"/>
              <w:bottom w:val="single" w:sz="2" w:space="0" w:color="000000"/>
              <w:right w:val="single" w:sz="12" w:space="0" w:color="000000"/>
            </w:tcBorders>
          </w:tcPr>
          <w:p w14:paraId="50AC98D7" w14:textId="77777777" w:rsidR="006D13A1" w:rsidRPr="006D13A1" w:rsidRDefault="006D13A1" w:rsidP="006D13A1">
            <w:pPr>
              <w:widowControl w:val="0"/>
              <w:kinsoku w:val="0"/>
              <w:overflowPunct w:val="0"/>
              <w:autoSpaceDE w:val="0"/>
              <w:autoSpaceDN w:val="0"/>
              <w:adjustRightInd w:val="0"/>
              <w:spacing w:before="2"/>
              <w:rPr>
                <w:rFonts w:ascii="Arial" w:eastAsia="맑은 고딕" w:hAnsi="Arial" w:cs="Arial"/>
                <w:b/>
                <w:bCs/>
                <w:i/>
                <w:iCs/>
                <w:sz w:val="2"/>
                <w:szCs w:val="2"/>
                <w:lang w:val="en-US" w:eastAsia="ko-KR"/>
              </w:rPr>
            </w:pPr>
          </w:p>
        </w:tc>
      </w:tr>
      <w:tr w:rsidR="006D13A1" w:rsidRPr="006D13A1" w14:paraId="25FC52EE" w14:textId="77777777" w:rsidTr="00DC0842">
        <w:trPr>
          <w:trHeight w:val="325"/>
        </w:trPr>
        <w:tc>
          <w:tcPr>
            <w:tcW w:w="1299" w:type="dxa"/>
            <w:vMerge w:val="restart"/>
            <w:tcBorders>
              <w:top w:val="single" w:sz="2" w:space="0" w:color="000000"/>
              <w:left w:val="single" w:sz="12" w:space="0" w:color="000000"/>
              <w:bottom w:val="single" w:sz="2" w:space="0" w:color="000000"/>
              <w:right w:val="single" w:sz="2" w:space="0" w:color="000000"/>
            </w:tcBorders>
          </w:tcPr>
          <w:p w14:paraId="593B9EC8" w14:textId="77777777" w:rsidR="006D13A1" w:rsidRPr="006D13A1" w:rsidRDefault="006D13A1" w:rsidP="006D13A1">
            <w:pPr>
              <w:widowControl w:val="0"/>
              <w:kinsoku w:val="0"/>
              <w:overflowPunct w:val="0"/>
              <w:autoSpaceDE w:val="0"/>
              <w:autoSpaceDN w:val="0"/>
              <w:adjustRightInd w:val="0"/>
              <w:spacing w:before="49"/>
              <w:rPr>
                <w:rFonts w:eastAsia="맑은 고딕"/>
                <w:spacing w:val="-2"/>
                <w:sz w:val="18"/>
                <w:szCs w:val="18"/>
                <w:lang w:val="en-US" w:eastAsia="ko-KR"/>
              </w:rPr>
            </w:pPr>
            <w:r w:rsidRPr="006D13A1">
              <w:rPr>
                <w:rFonts w:eastAsia="맑은 고딕"/>
                <w:spacing w:val="-2"/>
                <w:sz w:val="18"/>
                <w:szCs w:val="18"/>
                <w:lang w:val="en-US" w:eastAsia="ko-KR"/>
              </w:rPr>
              <w:t>996+484</w:t>
            </w:r>
          </w:p>
        </w:tc>
        <w:tc>
          <w:tcPr>
            <w:tcW w:w="1500" w:type="dxa"/>
            <w:tcBorders>
              <w:top w:val="single" w:sz="2" w:space="0" w:color="000000"/>
              <w:left w:val="single" w:sz="2" w:space="0" w:color="000000"/>
              <w:bottom w:val="single" w:sz="2" w:space="0" w:color="000000"/>
              <w:right w:val="single" w:sz="2" w:space="0" w:color="000000"/>
            </w:tcBorders>
          </w:tcPr>
          <w:p w14:paraId="5F47345F" w14:textId="77777777" w:rsidR="006D13A1" w:rsidRPr="006D13A1" w:rsidRDefault="006D13A1" w:rsidP="006D13A1">
            <w:pPr>
              <w:widowControl w:val="0"/>
              <w:kinsoku w:val="0"/>
              <w:overflowPunct w:val="0"/>
              <w:autoSpaceDE w:val="0"/>
              <w:autoSpaceDN w:val="0"/>
              <w:adjustRightInd w:val="0"/>
              <w:spacing w:before="49"/>
              <w:ind w:right="149"/>
              <w:jc w:val="center"/>
              <w:rPr>
                <w:rFonts w:eastAsia="맑은 고딕"/>
                <w:spacing w:val="-5"/>
                <w:sz w:val="18"/>
                <w:szCs w:val="18"/>
                <w:lang w:val="en-US" w:eastAsia="ko-KR"/>
              </w:rPr>
            </w:pPr>
            <w:r w:rsidRPr="006D13A1">
              <w:rPr>
                <w:rFonts w:eastAsia="맑은 고딕"/>
                <w:spacing w:val="-5"/>
                <w:sz w:val="18"/>
                <w:szCs w:val="18"/>
                <w:lang w:val="en-US" w:eastAsia="ko-KR"/>
              </w:rPr>
              <w:t>160</w:t>
            </w:r>
          </w:p>
        </w:tc>
        <w:tc>
          <w:tcPr>
            <w:tcW w:w="3800" w:type="dxa"/>
            <w:tcBorders>
              <w:top w:val="single" w:sz="2" w:space="0" w:color="000000"/>
              <w:left w:val="single" w:sz="2" w:space="0" w:color="000000"/>
              <w:bottom w:val="single" w:sz="2" w:space="0" w:color="000000"/>
              <w:right w:val="single" w:sz="2" w:space="0" w:color="000000"/>
            </w:tcBorders>
          </w:tcPr>
          <w:p w14:paraId="49B118EC" w14:textId="77777777" w:rsidR="006D13A1" w:rsidRPr="006D13A1" w:rsidRDefault="006D13A1" w:rsidP="006D13A1">
            <w:pPr>
              <w:widowControl w:val="0"/>
              <w:kinsoku w:val="0"/>
              <w:overflowPunct w:val="0"/>
              <w:autoSpaceDE w:val="0"/>
              <w:autoSpaceDN w:val="0"/>
              <w:adjustRightInd w:val="0"/>
              <w:spacing w:before="49"/>
              <w:rPr>
                <w:rFonts w:eastAsia="맑은 고딕"/>
                <w:spacing w:val="-2"/>
                <w:sz w:val="18"/>
                <w:szCs w:val="18"/>
                <w:lang w:val="en-US" w:eastAsia="ko-KR"/>
              </w:rPr>
            </w:pPr>
            <w:r w:rsidRPr="006D13A1">
              <w:rPr>
                <w:rFonts w:eastAsia="맑은 고딕"/>
                <w:sz w:val="18"/>
                <w:szCs w:val="18"/>
                <w:lang w:val="en-US" w:eastAsia="ko-KR"/>
              </w:rPr>
              <w:t>011111100,</w:t>
            </w:r>
            <w:r w:rsidRPr="006D13A1">
              <w:rPr>
                <w:rFonts w:eastAsia="맑은 고딕"/>
                <w:spacing w:val="-3"/>
                <w:sz w:val="18"/>
                <w:szCs w:val="18"/>
                <w:lang w:val="en-US" w:eastAsia="ko-KR"/>
              </w:rPr>
              <w:t xml:space="preserve"> </w:t>
            </w:r>
            <w:r w:rsidRPr="006D13A1">
              <w:rPr>
                <w:rFonts w:eastAsia="맑은 고딕"/>
                <w:sz w:val="18"/>
                <w:szCs w:val="18"/>
                <w:lang w:val="en-US" w:eastAsia="ko-KR"/>
              </w:rPr>
              <w:t>011110011,</w:t>
            </w:r>
            <w:r w:rsidRPr="006D13A1">
              <w:rPr>
                <w:rFonts w:eastAsia="맑은 고딕"/>
                <w:spacing w:val="-3"/>
                <w:sz w:val="18"/>
                <w:szCs w:val="18"/>
                <w:lang w:val="en-US" w:eastAsia="ko-KR"/>
              </w:rPr>
              <w:t xml:space="preserve"> </w:t>
            </w:r>
            <w:r w:rsidRPr="006D13A1">
              <w:rPr>
                <w:rFonts w:eastAsia="맑은 고딕"/>
                <w:sz w:val="18"/>
                <w:szCs w:val="18"/>
                <w:lang w:val="en-US" w:eastAsia="ko-KR"/>
              </w:rPr>
              <w:t>011001111,</w:t>
            </w:r>
            <w:r w:rsidRPr="006D13A1">
              <w:rPr>
                <w:rFonts w:eastAsia="맑은 고딕"/>
                <w:spacing w:val="-3"/>
                <w:sz w:val="18"/>
                <w:szCs w:val="18"/>
                <w:lang w:val="en-US" w:eastAsia="ko-KR"/>
              </w:rPr>
              <w:t xml:space="preserve"> </w:t>
            </w:r>
            <w:r w:rsidRPr="006D13A1">
              <w:rPr>
                <w:rFonts w:eastAsia="맑은 고딕"/>
                <w:spacing w:val="-2"/>
                <w:sz w:val="18"/>
                <w:szCs w:val="18"/>
                <w:lang w:val="en-US" w:eastAsia="ko-KR"/>
              </w:rPr>
              <w:t>000111111</w:t>
            </w:r>
          </w:p>
        </w:tc>
        <w:tc>
          <w:tcPr>
            <w:tcW w:w="1800" w:type="dxa"/>
            <w:vMerge w:val="restart"/>
            <w:tcBorders>
              <w:top w:val="single" w:sz="2" w:space="0" w:color="000000"/>
              <w:left w:val="single" w:sz="2" w:space="0" w:color="000000"/>
              <w:bottom w:val="single" w:sz="2" w:space="0" w:color="000000"/>
              <w:right w:val="single" w:sz="12" w:space="0" w:color="000000"/>
            </w:tcBorders>
          </w:tcPr>
          <w:p w14:paraId="2A15EB9B" w14:textId="77777777" w:rsidR="006D13A1" w:rsidRPr="006D13A1" w:rsidRDefault="006D13A1" w:rsidP="006D13A1">
            <w:pPr>
              <w:widowControl w:val="0"/>
              <w:kinsoku w:val="0"/>
              <w:overflowPunct w:val="0"/>
              <w:autoSpaceDE w:val="0"/>
              <w:autoSpaceDN w:val="0"/>
              <w:adjustRightInd w:val="0"/>
              <w:spacing w:before="49"/>
              <w:rPr>
                <w:rFonts w:eastAsia="맑은 고딕"/>
                <w:spacing w:val="-5"/>
                <w:sz w:val="18"/>
                <w:szCs w:val="18"/>
                <w:lang w:val="en-US" w:eastAsia="ko-KR"/>
              </w:rPr>
            </w:pPr>
            <w:r w:rsidRPr="006D13A1">
              <w:rPr>
                <w:rFonts w:eastAsia="맑은 고딕"/>
                <w:sz w:val="18"/>
                <w:szCs w:val="18"/>
                <w:lang w:val="en-US" w:eastAsia="ko-KR"/>
              </w:rPr>
              <w:t xml:space="preserve">160, </w:t>
            </w:r>
            <w:r w:rsidRPr="006D13A1">
              <w:rPr>
                <w:rFonts w:eastAsia="맑은 고딕"/>
                <w:spacing w:val="-5"/>
                <w:sz w:val="18"/>
                <w:szCs w:val="18"/>
                <w:lang w:val="en-US" w:eastAsia="ko-KR"/>
              </w:rPr>
              <w:t>320</w:t>
            </w:r>
          </w:p>
        </w:tc>
      </w:tr>
      <w:tr w:rsidR="006D13A1" w:rsidRPr="006D13A1" w14:paraId="397C1831" w14:textId="77777777" w:rsidTr="00DC0842">
        <w:trPr>
          <w:trHeight w:val="524"/>
        </w:trPr>
        <w:tc>
          <w:tcPr>
            <w:tcW w:w="1299" w:type="dxa"/>
            <w:vMerge/>
            <w:tcBorders>
              <w:top w:val="nil"/>
              <w:left w:val="single" w:sz="12" w:space="0" w:color="000000"/>
              <w:bottom w:val="single" w:sz="2" w:space="0" w:color="000000"/>
              <w:right w:val="single" w:sz="2" w:space="0" w:color="000000"/>
            </w:tcBorders>
          </w:tcPr>
          <w:p w14:paraId="5C064216" w14:textId="77777777" w:rsidR="006D13A1" w:rsidRPr="006D13A1" w:rsidRDefault="006D13A1" w:rsidP="006D13A1">
            <w:pPr>
              <w:widowControl w:val="0"/>
              <w:kinsoku w:val="0"/>
              <w:overflowPunct w:val="0"/>
              <w:autoSpaceDE w:val="0"/>
              <w:autoSpaceDN w:val="0"/>
              <w:adjustRightInd w:val="0"/>
              <w:spacing w:before="2"/>
              <w:rPr>
                <w:rFonts w:ascii="Arial" w:eastAsia="맑은 고딕" w:hAnsi="Arial" w:cs="Arial"/>
                <w:b/>
                <w:bCs/>
                <w:i/>
                <w:iCs/>
                <w:sz w:val="2"/>
                <w:szCs w:val="2"/>
                <w:lang w:val="en-US" w:eastAsia="ko-KR"/>
              </w:rPr>
            </w:pPr>
          </w:p>
        </w:tc>
        <w:tc>
          <w:tcPr>
            <w:tcW w:w="1500" w:type="dxa"/>
            <w:tcBorders>
              <w:top w:val="single" w:sz="2" w:space="0" w:color="000000"/>
              <w:left w:val="single" w:sz="2" w:space="0" w:color="000000"/>
              <w:bottom w:val="single" w:sz="2" w:space="0" w:color="000000"/>
              <w:right w:val="single" w:sz="2" w:space="0" w:color="000000"/>
            </w:tcBorders>
          </w:tcPr>
          <w:p w14:paraId="772226B9" w14:textId="77777777" w:rsidR="006D13A1" w:rsidRPr="006D13A1" w:rsidRDefault="006D13A1" w:rsidP="006D13A1">
            <w:pPr>
              <w:widowControl w:val="0"/>
              <w:kinsoku w:val="0"/>
              <w:overflowPunct w:val="0"/>
              <w:autoSpaceDE w:val="0"/>
              <w:autoSpaceDN w:val="0"/>
              <w:adjustRightInd w:val="0"/>
              <w:spacing w:before="49"/>
              <w:ind w:right="149"/>
              <w:jc w:val="center"/>
              <w:rPr>
                <w:rFonts w:eastAsia="맑은 고딕"/>
                <w:spacing w:val="-5"/>
                <w:sz w:val="18"/>
                <w:szCs w:val="18"/>
                <w:lang w:val="en-US" w:eastAsia="ko-KR"/>
              </w:rPr>
            </w:pPr>
            <w:r w:rsidRPr="006D13A1">
              <w:rPr>
                <w:rFonts w:eastAsia="맑은 고딕"/>
                <w:spacing w:val="-5"/>
                <w:sz w:val="18"/>
                <w:szCs w:val="18"/>
                <w:lang w:val="en-US" w:eastAsia="ko-KR"/>
              </w:rPr>
              <w:t>320</w:t>
            </w:r>
          </w:p>
        </w:tc>
        <w:tc>
          <w:tcPr>
            <w:tcW w:w="3800" w:type="dxa"/>
            <w:tcBorders>
              <w:top w:val="single" w:sz="2" w:space="0" w:color="000000"/>
              <w:left w:val="single" w:sz="2" w:space="0" w:color="000000"/>
              <w:bottom w:val="single" w:sz="2" w:space="0" w:color="000000"/>
              <w:right w:val="single" w:sz="2" w:space="0" w:color="000000"/>
            </w:tcBorders>
          </w:tcPr>
          <w:p w14:paraId="74347426" w14:textId="77777777" w:rsidR="006D13A1" w:rsidRPr="006D13A1" w:rsidRDefault="006D13A1" w:rsidP="006D13A1">
            <w:pPr>
              <w:widowControl w:val="0"/>
              <w:kinsoku w:val="0"/>
              <w:overflowPunct w:val="0"/>
              <w:autoSpaceDE w:val="0"/>
              <w:autoSpaceDN w:val="0"/>
              <w:adjustRightInd w:val="0"/>
              <w:spacing w:before="49" w:line="204" w:lineRule="exact"/>
              <w:rPr>
                <w:rFonts w:eastAsia="맑은 고딕"/>
                <w:spacing w:val="-2"/>
                <w:sz w:val="18"/>
                <w:szCs w:val="18"/>
                <w:lang w:val="en-US" w:eastAsia="ko-KR"/>
              </w:rPr>
            </w:pPr>
            <w:r w:rsidRPr="006D13A1">
              <w:rPr>
                <w:rFonts w:eastAsia="맑은 고딕"/>
                <w:sz w:val="18"/>
                <w:szCs w:val="18"/>
                <w:lang w:val="en-US" w:eastAsia="ko-KR"/>
              </w:rPr>
              <w:t>111100000,</w:t>
            </w:r>
            <w:r w:rsidRPr="006D13A1">
              <w:rPr>
                <w:rFonts w:eastAsia="맑은 고딕"/>
                <w:spacing w:val="-11"/>
                <w:sz w:val="18"/>
                <w:szCs w:val="18"/>
                <w:lang w:val="en-US" w:eastAsia="ko-KR"/>
              </w:rPr>
              <w:t xml:space="preserve"> </w:t>
            </w:r>
            <w:r w:rsidRPr="006D13A1">
              <w:rPr>
                <w:rFonts w:eastAsia="맑은 고딕"/>
                <w:sz w:val="18"/>
                <w:szCs w:val="18"/>
                <w:lang w:val="en-US" w:eastAsia="ko-KR"/>
              </w:rPr>
              <w:t>111010000,</w:t>
            </w:r>
            <w:r w:rsidRPr="006D13A1">
              <w:rPr>
                <w:rFonts w:eastAsia="맑은 고딕"/>
                <w:spacing w:val="-11"/>
                <w:sz w:val="18"/>
                <w:szCs w:val="18"/>
                <w:lang w:val="en-US" w:eastAsia="ko-KR"/>
              </w:rPr>
              <w:t xml:space="preserve"> </w:t>
            </w:r>
            <w:r w:rsidRPr="006D13A1">
              <w:rPr>
                <w:rFonts w:eastAsia="맑은 고딕"/>
                <w:sz w:val="18"/>
                <w:szCs w:val="18"/>
                <w:lang w:val="en-US" w:eastAsia="ko-KR"/>
              </w:rPr>
              <w:t>110110000,</w:t>
            </w:r>
            <w:r w:rsidRPr="006D13A1">
              <w:rPr>
                <w:rFonts w:eastAsia="맑은 고딕"/>
                <w:spacing w:val="-10"/>
                <w:sz w:val="18"/>
                <w:szCs w:val="18"/>
                <w:lang w:val="en-US" w:eastAsia="ko-KR"/>
              </w:rPr>
              <w:t xml:space="preserve"> </w:t>
            </w:r>
            <w:r w:rsidRPr="006D13A1">
              <w:rPr>
                <w:rFonts w:eastAsia="맑은 고딕"/>
                <w:spacing w:val="-2"/>
                <w:sz w:val="18"/>
                <w:szCs w:val="18"/>
                <w:lang w:val="en-US" w:eastAsia="ko-KR"/>
              </w:rPr>
              <w:t>101110000,</w:t>
            </w:r>
          </w:p>
          <w:p w14:paraId="1B58DA35" w14:textId="77777777" w:rsidR="006D13A1" w:rsidRPr="006D13A1" w:rsidRDefault="006D13A1" w:rsidP="006D13A1">
            <w:pPr>
              <w:widowControl w:val="0"/>
              <w:kinsoku w:val="0"/>
              <w:overflowPunct w:val="0"/>
              <w:autoSpaceDE w:val="0"/>
              <w:autoSpaceDN w:val="0"/>
              <w:adjustRightInd w:val="0"/>
              <w:spacing w:line="204" w:lineRule="exact"/>
              <w:rPr>
                <w:rFonts w:eastAsia="맑은 고딕"/>
                <w:spacing w:val="-2"/>
                <w:sz w:val="18"/>
                <w:szCs w:val="18"/>
                <w:lang w:val="en-US" w:eastAsia="ko-KR"/>
              </w:rPr>
            </w:pPr>
            <w:r w:rsidRPr="006D13A1">
              <w:rPr>
                <w:rFonts w:eastAsia="맑은 고딕"/>
                <w:sz w:val="18"/>
                <w:szCs w:val="18"/>
                <w:lang w:val="en-US" w:eastAsia="ko-KR"/>
              </w:rPr>
              <w:t>100001110,</w:t>
            </w:r>
            <w:r w:rsidRPr="006D13A1">
              <w:rPr>
                <w:rFonts w:eastAsia="맑은 고딕"/>
                <w:spacing w:val="-3"/>
                <w:sz w:val="18"/>
                <w:szCs w:val="18"/>
                <w:lang w:val="en-US" w:eastAsia="ko-KR"/>
              </w:rPr>
              <w:t xml:space="preserve"> </w:t>
            </w:r>
            <w:r w:rsidRPr="006D13A1">
              <w:rPr>
                <w:rFonts w:eastAsia="맑은 고딕"/>
                <w:sz w:val="18"/>
                <w:szCs w:val="18"/>
                <w:lang w:val="en-US" w:eastAsia="ko-KR"/>
              </w:rPr>
              <w:t>100001101,</w:t>
            </w:r>
            <w:r w:rsidRPr="006D13A1">
              <w:rPr>
                <w:rFonts w:eastAsia="맑은 고딕"/>
                <w:spacing w:val="-3"/>
                <w:sz w:val="18"/>
                <w:szCs w:val="18"/>
                <w:lang w:val="en-US" w:eastAsia="ko-KR"/>
              </w:rPr>
              <w:t xml:space="preserve"> </w:t>
            </w:r>
            <w:r w:rsidRPr="006D13A1">
              <w:rPr>
                <w:rFonts w:eastAsia="맑은 고딕"/>
                <w:sz w:val="18"/>
                <w:szCs w:val="18"/>
                <w:lang w:val="en-US" w:eastAsia="ko-KR"/>
              </w:rPr>
              <w:t>100001011,</w:t>
            </w:r>
            <w:r w:rsidRPr="006D13A1">
              <w:rPr>
                <w:rFonts w:eastAsia="맑은 고딕"/>
                <w:spacing w:val="-3"/>
                <w:sz w:val="18"/>
                <w:szCs w:val="18"/>
                <w:lang w:val="en-US" w:eastAsia="ko-KR"/>
              </w:rPr>
              <w:t xml:space="preserve"> </w:t>
            </w:r>
            <w:r w:rsidRPr="006D13A1">
              <w:rPr>
                <w:rFonts w:eastAsia="맑은 고딕"/>
                <w:spacing w:val="-2"/>
                <w:sz w:val="18"/>
                <w:szCs w:val="18"/>
                <w:lang w:val="en-US" w:eastAsia="ko-KR"/>
              </w:rPr>
              <w:t>100000111</w:t>
            </w:r>
          </w:p>
        </w:tc>
        <w:tc>
          <w:tcPr>
            <w:tcW w:w="1800" w:type="dxa"/>
            <w:vMerge/>
            <w:tcBorders>
              <w:top w:val="nil"/>
              <w:left w:val="single" w:sz="2" w:space="0" w:color="000000"/>
              <w:bottom w:val="single" w:sz="2" w:space="0" w:color="000000"/>
              <w:right w:val="single" w:sz="12" w:space="0" w:color="000000"/>
            </w:tcBorders>
          </w:tcPr>
          <w:p w14:paraId="3AB7D53B" w14:textId="77777777" w:rsidR="006D13A1" w:rsidRPr="006D13A1" w:rsidRDefault="006D13A1" w:rsidP="006D13A1">
            <w:pPr>
              <w:widowControl w:val="0"/>
              <w:kinsoku w:val="0"/>
              <w:overflowPunct w:val="0"/>
              <w:autoSpaceDE w:val="0"/>
              <w:autoSpaceDN w:val="0"/>
              <w:adjustRightInd w:val="0"/>
              <w:spacing w:before="2"/>
              <w:rPr>
                <w:rFonts w:ascii="Arial" w:eastAsia="맑은 고딕" w:hAnsi="Arial" w:cs="Arial"/>
                <w:b/>
                <w:bCs/>
                <w:i/>
                <w:iCs/>
                <w:sz w:val="2"/>
                <w:szCs w:val="2"/>
                <w:lang w:val="en-US" w:eastAsia="ko-KR"/>
              </w:rPr>
            </w:pPr>
          </w:p>
        </w:tc>
      </w:tr>
      <w:tr w:rsidR="006D13A1" w:rsidRPr="006D13A1" w14:paraId="598EFD49" w14:textId="77777777" w:rsidTr="00DC0842">
        <w:trPr>
          <w:trHeight w:val="525"/>
        </w:trPr>
        <w:tc>
          <w:tcPr>
            <w:tcW w:w="1299" w:type="dxa"/>
            <w:tcBorders>
              <w:top w:val="single" w:sz="2" w:space="0" w:color="000000"/>
              <w:left w:val="single" w:sz="12" w:space="0" w:color="000000"/>
              <w:bottom w:val="single" w:sz="2" w:space="0" w:color="000000"/>
              <w:right w:val="single" w:sz="2" w:space="0" w:color="000000"/>
            </w:tcBorders>
          </w:tcPr>
          <w:p w14:paraId="68B8EEE2" w14:textId="77777777" w:rsidR="006D13A1" w:rsidRPr="006D13A1" w:rsidRDefault="006D13A1" w:rsidP="006D13A1">
            <w:pPr>
              <w:widowControl w:val="0"/>
              <w:kinsoku w:val="0"/>
              <w:overflowPunct w:val="0"/>
              <w:autoSpaceDE w:val="0"/>
              <w:autoSpaceDN w:val="0"/>
              <w:adjustRightInd w:val="0"/>
              <w:spacing w:before="50"/>
              <w:ind w:right="113"/>
              <w:jc w:val="center"/>
              <w:rPr>
                <w:rFonts w:eastAsia="맑은 고딕"/>
                <w:spacing w:val="-2"/>
                <w:sz w:val="18"/>
                <w:szCs w:val="18"/>
                <w:lang w:val="en-US" w:eastAsia="ko-KR"/>
              </w:rPr>
            </w:pPr>
            <w:r w:rsidRPr="006D13A1">
              <w:rPr>
                <w:rFonts w:eastAsia="맑은 고딕"/>
                <w:spacing w:val="-2"/>
                <w:sz w:val="18"/>
                <w:szCs w:val="18"/>
                <w:lang w:val="en-US" w:eastAsia="ko-KR"/>
              </w:rPr>
              <w:t>996+484+242</w:t>
            </w:r>
          </w:p>
        </w:tc>
        <w:tc>
          <w:tcPr>
            <w:tcW w:w="1500" w:type="dxa"/>
            <w:tcBorders>
              <w:top w:val="single" w:sz="2" w:space="0" w:color="000000"/>
              <w:left w:val="single" w:sz="2" w:space="0" w:color="000000"/>
              <w:bottom w:val="single" w:sz="2" w:space="0" w:color="000000"/>
              <w:right w:val="single" w:sz="2" w:space="0" w:color="000000"/>
            </w:tcBorders>
          </w:tcPr>
          <w:p w14:paraId="19B14133" w14:textId="77777777" w:rsidR="006D13A1" w:rsidRPr="006D13A1" w:rsidRDefault="006D13A1" w:rsidP="006D13A1">
            <w:pPr>
              <w:widowControl w:val="0"/>
              <w:kinsoku w:val="0"/>
              <w:overflowPunct w:val="0"/>
              <w:autoSpaceDE w:val="0"/>
              <w:autoSpaceDN w:val="0"/>
              <w:adjustRightInd w:val="0"/>
              <w:spacing w:before="50"/>
              <w:ind w:right="149"/>
              <w:jc w:val="center"/>
              <w:rPr>
                <w:rFonts w:eastAsia="맑은 고딕"/>
                <w:spacing w:val="-5"/>
                <w:sz w:val="18"/>
                <w:szCs w:val="18"/>
                <w:lang w:val="en-US" w:eastAsia="ko-KR"/>
              </w:rPr>
            </w:pPr>
            <w:r w:rsidRPr="006D13A1">
              <w:rPr>
                <w:rFonts w:eastAsia="맑은 고딕"/>
                <w:spacing w:val="-5"/>
                <w:sz w:val="18"/>
                <w:szCs w:val="18"/>
                <w:lang w:val="en-US" w:eastAsia="ko-KR"/>
              </w:rPr>
              <w:t>160</w:t>
            </w:r>
          </w:p>
        </w:tc>
        <w:tc>
          <w:tcPr>
            <w:tcW w:w="3800" w:type="dxa"/>
            <w:tcBorders>
              <w:top w:val="single" w:sz="2" w:space="0" w:color="000000"/>
              <w:left w:val="single" w:sz="2" w:space="0" w:color="000000"/>
              <w:bottom w:val="single" w:sz="2" w:space="0" w:color="000000"/>
              <w:right w:val="single" w:sz="2" w:space="0" w:color="000000"/>
            </w:tcBorders>
          </w:tcPr>
          <w:p w14:paraId="401F06FC" w14:textId="77777777" w:rsidR="006D13A1" w:rsidRPr="006D13A1" w:rsidRDefault="006D13A1" w:rsidP="006D13A1">
            <w:pPr>
              <w:widowControl w:val="0"/>
              <w:kinsoku w:val="0"/>
              <w:overflowPunct w:val="0"/>
              <w:autoSpaceDE w:val="0"/>
              <w:autoSpaceDN w:val="0"/>
              <w:adjustRightInd w:val="0"/>
              <w:spacing w:before="50" w:line="203" w:lineRule="exact"/>
              <w:rPr>
                <w:rFonts w:eastAsia="맑은 고딕"/>
                <w:spacing w:val="-2"/>
                <w:sz w:val="18"/>
                <w:szCs w:val="18"/>
                <w:lang w:val="en-US" w:eastAsia="ko-KR"/>
              </w:rPr>
            </w:pPr>
            <w:r w:rsidRPr="006D13A1">
              <w:rPr>
                <w:rFonts w:eastAsia="맑은 고딕"/>
                <w:sz w:val="18"/>
                <w:szCs w:val="18"/>
                <w:lang w:val="en-US" w:eastAsia="ko-KR"/>
              </w:rPr>
              <w:t>011101111,</w:t>
            </w:r>
            <w:r w:rsidRPr="006D13A1">
              <w:rPr>
                <w:rFonts w:eastAsia="맑은 고딕"/>
                <w:spacing w:val="-11"/>
                <w:sz w:val="18"/>
                <w:szCs w:val="18"/>
                <w:lang w:val="en-US" w:eastAsia="ko-KR"/>
              </w:rPr>
              <w:t xml:space="preserve"> </w:t>
            </w:r>
            <w:r w:rsidRPr="006D13A1">
              <w:rPr>
                <w:rFonts w:eastAsia="맑은 고딕"/>
                <w:sz w:val="18"/>
                <w:szCs w:val="18"/>
                <w:lang w:val="en-US" w:eastAsia="ko-KR"/>
              </w:rPr>
              <w:t>011011111,</w:t>
            </w:r>
            <w:r w:rsidRPr="006D13A1">
              <w:rPr>
                <w:rFonts w:eastAsia="맑은 고딕"/>
                <w:spacing w:val="-11"/>
                <w:sz w:val="18"/>
                <w:szCs w:val="18"/>
                <w:lang w:val="en-US" w:eastAsia="ko-KR"/>
              </w:rPr>
              <w:t xml:space="preserve"> </w:t>
            </w:r>
            <w:r w:rsidRPr="006D13A1">
              <w:rPr>
                <w:rFonts w:eastAsia="맑은 고딕"/>
                <w:sz w:val="18"/>
                <w:szCs w:val="18"/>
                <w:lang w:val="en-US" w:eastAsia="ko-KR"/>
              </w:rPr>
              <w:t>010111111,</w:t>
            </w:r>
            <w:r w:rsidRPr="006D13A1">
              <w:rPr>
                <w:rFonts w:eastAsia="맑은 고딕"/>
                <w:spacing w:val="-10"/>
                <w:sz w:val="18"/>
                <w:szCs w:val="18"/>
                <w:lang w:val="en-US" w:eastAsia="ko-KR"/>
              </w:rPr>
              <w:t xml:space="preserve"> </w:t>
            </w:r>
            <w:r w:rsidRPr="006D13A1">
              <w:rPr>
                <w:rFonts w:eastAsia="맑은 고딕"/>
                <w:spacing w:val="-2"/>
                <w:sz w:val="18"/>
                <w:szCs w:val="18"/>
                <w:lang w:val="en-US" w:eastAsia="ko-KR"/>
              </w:rPr>
              <w:t>001111111,</w:t>
            </w:r>
          </w:p>
          <w:p w14:paraId="015BDA00" w14:textId="77777777" w:rsidR="006D13A1" w:rsidRPr="006D13A1" w:rsidRDefault="006D13A1" w:rsidP="006D13A1">
            <w:pPr>
              <w:widowControl w:val="0"/>
              <w:kinsoku w:val="0"/>
              <w:overflowPunct w:val="0"/>
              <w:autoSpaceDE w:val="0"/>
              <w:autoSpaceDN w:val="0"/>
              <w:adjustRightInd w:val="0"/>
              <w:spacing w:line="203" w:lineRule="exact"/>
              <w:rPr>
                <w:rFonts w:eastAsia="맑은 고딕"/>
                <w:spacing w:val="-2"/>
                <w:sz w:val="18"/>
                <w:szCs w:val="18"/>
                <w:lang w:val="en-US" w:eastAsia="ko-KR"/>
              </w:rPr>
            </w:pPr>
            <w:r w:rsidRPr="006D13A1">
              <w:rPr>
                <w:rFonts w:eastAsia="맑은 고딕"/>
                <w:sz w:val="18"/>
                <w:szCs w:val="18"/>
                <w:lang w:val="en-US" w:eastAsia="ko-KR"/>
              </w:rPr>
              <w:t>011111110,</w:t>
            </w:r>
            <w:r w:rsidRPr="006D13A1">
              <w:rPr>
                <w:rFonts w:eastAsia="맑은 고딕"/>
                <w:spacing w:val="-3"/>
                <w:sz w:val="18"/>
                <w:szCs w:val="18"/>
                <w:lang w:val="en-US" w:eastAsia="ko-KR"/>
              </w:rPr>
              <w:t xml:space="preserve"> </w:t>
            </w:r>
            <w:r w:rsidRPr="006D13A1">
              <w:rPr>
                <w:rFonts w:eastAsia="맑은 고딕"/>
                <w:sz w:val="18"/>
                <w:szCs w:val="18"/>
                <w:lang w:val="en-US" w:eastAsia="ko-KR"/>
              </w:rPr>
              <w:t>011111101,</w:t>
            </w:r>
            <w:r w:rsidRPr="006D13A1">
              <w:rPr>
                <w:rFonts w:eastAsia="맑은 고딕"/>
                <w:spacing w:val="-3"/>
                <w:sz w:val="18"/>
                <w:szCs w:val="18"/>
                <w:lang w:val="en-US" w:eastAsia="ko-KR"/>
              </w:rPr>
              <w:t xml:space="preserve"> </w:t>
            </w:r>
            <w:r w:rsidRPr="006D13A1">
              <w:rPr>
                <w:rFonts w:eastAsia="맑은 고딕"/>
                <w:sz w:val="18"/>
                <w:szCs w:val="18"/>
                <w:lang w:val="en-US" w:eastAsia="ko-KR"/>
              </w:rPr>
              <w:t>011111011,</w:t>
            </w:r>
            <w:r w:rsidRPr="006D13A1">
              <w:rPr>
                <w:rFonts w:eastAsia="맑은 고딕"/>
                <w:spacing w:val="-3"/>
                <w:sz w:val="18"/>
                <w:szCs w:val="18"/>
                <w:lang w:val="en-US" w:eastAsia="ko-KR"/>
              </w:rPr>
              <w:t xml:space="preserve"> </w:t>
            </w:r>
            <w:r w:rsidRPr="006D13A1">
              <w:rPr>
                <w:rFonts w:eastAsia="맑은 고딕"/>
                <w:spacing w:val="-2"/>
                <w:sz w:val="18"/>
                <w:szCs w:val="18"/>
                <w:lang w:val="en-US" w:eastAsia="ko-KR"/>
              </w:rPr>
              <w:t>011110111</w:t>
            </w:r>
          </w:p>
        </w:tc>
        <w:tc>
          <w:tcPr>
            <w:tcW w:w="1800" w:type="dxa"/>
            <w:vMerge/>
            <w:tcBorders>
              <w:top w:val="nil"/>
              <w:left w:val="single" w:sz="2" w:space="0" w:color="000000"/>
              <w:bottom w:val="single" w:sz="2" w:space="0" w:color="000000"/>
              <w:right w:val="single" w:sz="12" w:space="0" w:color="000000"/>
            </w:tcBorders>
          </w:tcPr>
          <w:p w14:paraId="3BC6ED6B" w14:textId="77777777" w:rsidR="006D13A1" w:rsidRPr="006D13A1" w:rsidRDefault="006D13A1" w:rsidP="006D13A1">
            <w:pPr>
              <w:widowControl w:val="0"/>
              <w:kinsoku w:val="0"/>
              <w:overflowPunct w:val="0"/>
              <w:autoSpaceDE w:val="0"/>
              <w:autoSpaceDN w:val="0"/>
              <w:adjustRightInd w:val="0"/>
              <w:spacing w:before="2"/>
              <w:rPr>
                <w:rFonts w:ascii="Arial" w:eastAsia="맑은 고딕" w:hAnsi="Arial" w:cs="Arial"/>
                <w:b/>
                <w:bCs/>
                <w:i/>
                <w:iCs/>
                <w:sz w:val="2"/>
                <w:szCs w:val="2"/>
                <w:lang w:val="en-US" w:eastAsia="ko-KR"/>
              </w:rPr>
            </w:pPr>
          </w:p>
        </w:tc>
      </w:tr>
      <w:tr w:rsidR="006D13A1" w:rsidRPr="006D13A1" w14:paraId="79CCD90F" w14:textId="77777777" w:rsidTr="00DC0842">
        <w:trPr>
          <w:trHeight w:val="325"/>
        </w:trPr>
        <w:tc>
          <w:tcPr>
            <w:tcW w:w="1299" w:type="dxa"/>
            <w:vMerge w:val="restart"/>
            <w:tcBorders>
              <w:top w:val="single" w:sz="2" w:space="0" w:color="000000"/>
              <w:left w:val="single" w:sz="12" w:space="0" w:color="000000"/>
              <w:bottom w:val="single" w:sz="2" w:space="0" w:color="000000"/>
              <w:right w:val="single" w:sz="2" w:space="0" w:color="000000"/>
            </w:tcBorders>
          </w:tcPr>
          <w:p w14:paraId="5D97AF89" w14:textId="77777777" w:rsidR="006D13A1" w:rsidRPr="006D13A1" w:rsidRDefault="006D13A1" w:rsidP="006D13A1">
            <w:pPr>
              <w:widowControl w:val="0"/>
              <w:kinsoku w:val="0"/>
              <w:overflowPunct w:val="0"/>
              <w:autoSpaceDE w:val="0"/>
              <w:autoSpaceDN w:val="0"/>
              <w:adjustRightInd w:val="0"/>
              <w:spacing w:before="36"/>
              <w:rPr>
                <w:rFonts w:eastAsia="맑은 고딕"/>
                <w:spacing w:val="-2"/>
                <w:sz w:val="18"/>
                <w:szCs w:val="18"/>
                <w:lang w:val="en-US" w:eastAsia="ko-KR"/>
              </w:rPr>
            </w:pPr>
            <w:r w:rsidRPr="006D13A1">
              <w:rPr>
                <w:rFonts w:eastAsia="맑은 고딕"/>
                <w:spacing w:val="-2"/>
                <w:sz w:val="18"/>
                <w:szCs w:val="18"/>
                <w:lang w:val="en-US" w:eastAsia="ko-KR"/>
              </w:rPr>
              <w:t>2</w:t>
            </w:r>
            <w:r w:rsidRPr="006D13A1">
              <w:rPr>
                <w:rFonts w:ascii="Symbol" w:eastAsia="맑은 고딕" w:hAnsi="Symbol" w:cs="Symbol"/>
                <w:spacing w:val="-2"/>
                <w:sz w:val="18"/>
                <w:szCs w:val="18"/>
                <w:lang w:val="en-US" w:eastAsia="ko-KR"/>
              </w:rPr>
              <w:t></w:t>
            </w:r>
            <w:r w:rsidRPr="006D13A1">
              <w:rPr>
                <w:rFonts w:eastAsia="맑은 고딕"/>
                <w:spacing w:val="-2"/>
                <w:sz w:val="18"/>
                <w:szCs w:val="18"/>
                <w:lang w:val="en-US" w:eastAsia="ko-KR"/>
              </w:rPr>
              <w:t>996</w:t>
            </w:r>
          </w:p>
        </w:tc>
        <w:tc>
          <w:tcPr>
            <w:tcW w:w="1500" w:type="dxa"/>
            <w:tcBorders>
              <w:top w:val="single" w:sz="2" w:space="0" w:color="000000"/>
              <w:left w:val="single" w:sz="2" w:space="0" w:color="000000"/>
              <w:bottom w:val="single" w:sz="2" w:space="0" w:color="000000"/>
              <w:right w:val="single" w:sz="2" w:space="0" w:color="000000"/>
            </w:tcBorders>
          </w:tcPr>
          <w:p w14:paraId="1F3608B1" w14:textId="77777777" w:rsidR="006D13A1" w:rsidRPr="006D13A1" w:rsidRDefault="006D13A1" w:rsidP="006D13A1">
            <w:pPr>
              <w:widowControl w:val="0"/>
              <w:kinsoku w:val="0"/>
              <w:overflowPunct w:val="0"/>
              <w:autoSpaceDE w:val="0"/>
              <w:autoSpaceDN w:val="0"/>
              <w:adjustRightInd w:val="0"/>
              <w:spacing w:before="49"/>
              <w:ind w:right="149"/>
              <w:jc w:val="center"/>
              <w:rPr>
                <w:rFonts w:eastAsia="맑은 고딕"/>
                <w:spacing w:val="-5"/>
                <w:sz w:val="18"/>
                <w:szCs w:val="18"/>
                <w:lang w:val="en-US" w:eastAsia="ko-KR"/>
              </w:rPr>
            </w:pPr>
            <w:r w:rsidRPr="006D13A1">
              <w:rPr>
                <w:rFonts w:eastAsia="맑은 고딕"/>
                <w:spacing w:val="-5"/>
                <w:sz w:val="18"/>
                <w:szCs w:val="18"/>
                <w:lang w:val="en-US" w:eastAsia="ko-KR"/>
              </w:rPr>
              <w:t>160</w:t>
            </w:r>
          </w:p>
        </w:tc>
        <w:tc>
          <w:tcPr>
            <w:tcW w:w="3800" w:type="dxa"/>
            <w:tcBorders>
              <w:top w:val="single" w:sz="2" w:space="0" w:color="000000"/>
              <w:left w:val="single" w:sz="2" w:space="0" w:color="000000"/>
              <w:bottom w:val="single" w:sz="2" w:space="0" w:color="000000"/>
              <w:right w:val="single" w:sz="2" w:space="0" w:color="000000"/>
            </w:tcBorders>
          </w:tcPr>
          <w:p w14:paraId="76F833AE" w14:textId="77777777" w:rsidR="006D13A1" w:rsidRPr="006D13A1" w:rsidRDefault="006D13A1" w:rsidP="006D13A1">
            <w:pPr>
              <w:widowControl w:val="0"/>
              <w:kinsoku w:val="0"/>
              <w:overflowPunct w:val="0"/>
              <w:autoSpaceDE w:val="0"/>
              <w:autoSpaceDN w:val="0"/>
              <w:adjustRightInd w:val="0"/>
              <w:spacing w:before="49"/>
              <w:rPr>
                <w:rFonts w:eastAsia="맑은 고딕"/>
                <w:spacing w:val="-2"/>
                <w:sz w:val="18"/>
                <w:szCs w:val="18"/>
                <w:lang w:val="en-US" w:eastAsia="ko-KR"/>
              </w:rPr>
            </w:pPr>
            <w:r w:rsidRPr="006D13A1">
              <w:rPr>
                <w:rFonts w:eastAsia="맑은 고딕"/>
                <w:spacing w:val="-2"/>
                <w:sz w:val="18"/>
                <w:szCs w:val="18"/>
                <w:lang w:val="en-US" w:eastAsia="ko-KR"/>
              </w:rPr>
              <w:t>011111111</w:t>
            </w:r>
          </w:p>
        </w:tc>
        <w:tc>
          <w:tcPr>
            <w:tcW w:w="1800" w:type="dxa"/>
            <w:vMerge/>
            <w:tcBorders>
              <w:top w:val="nil"/>
              <w:left w:val="single" w:sz="2" w:space="0" w:color="000000"/>
              <w:bottom w:val="single" w:sz="2" w:space="0" w:color="000000"/>
              <w:right w:val="single" w:sz="12" w:space="0" w:color="000000"/>
            </w:tcBorders>
          </w:tcPr>
          <w:p w14:paraId="2AE3A20F" w14:textId="77777777" w:rsidR="006D13A1" w:rsidRPr="006D13A1" w:rsidRDefault="006D13A1" w:rsidP="006D13A1">
            <w:pPr>
              <w:widowControl w:val="0"/>
              <w:kinsoku w:val="0"/>
              <w:overflowPunct w:val="0"/>
              <w:autoSpaceDE w:val="0"/>
              <w:autoSpaceDN w:val="0"/>
              <w:adjustRightInd w:val="0"/>
              <w:spacing w:before="2"/>
              <w:rPr>
                <w:rFonts w:ascii="Arial" w:eastAsia="맑은 고딕" w:hAnsi="Arial" w:cs="Arial"/>
                <w:b/>
                <w:bCs/>
                <w:i/>
                <w:iCs/>
                <w:sz w:val="2"/>
                <w:szCs w:val="2"/>
                <w:lang w:val="en-US" w:eastAsia="ko-KR"/>
              </w:rPr>
            </w:pPr>
          </w:p>
        </w:tc>
      </w:tr>
      <w:tr w:rsidR="006D13A1" w:rsidRPr="006D13A1" w14:paraId="4D45CF00" w14:textId="77777777" w:rsidTr="00DC0842">
        <w:trPr>
          <w:trHeight w:val="325"/>
        </w:trPr>
        <w:tc>
          <w:tcPr>
            <w:tcW w:w="1299" w:type="dxa"/>
            <w:vMerge/>
            <w:tcBorders>
              <w:top w:val="nil"/>
              <w:left w:val="single" w:sz="12" w:space="0" w:color="000000"/>
              <w:bottom w:val="single" w:sz="2" w:space="0" w:color="000000"/>
              <w:right w:val="single" w:sz="2" w:space="0" w:color="000000"/>
            </w:tcBorders>
          </w:tcPr>
          <w:p w14:paraId="42B01CD2" w14:textId="77777777" w:rsidR="006D13A1" w:rsidRPr="006D13A1" w:rsidRDefault="006D13A1" w:rsidP="006D13A1">
            <w:pPr>
              <w:widowControl w:val="0"/>
              <w:kinsoku w:val="0"/>
              <w:overflowPunct w:val="0"/>
              <w:autoSpaceDE w:val="0"/>
              <w:autoSpaceDN w:val="0"/>
              <w:adjustRightInd w:val="0"/>
              <w:spacing w:before="2"/>
              <w:rPr>
                <w:rFonts w:ascii="Arial" w:eastAsia="맑은 고딕" w:hAnsi="Arial" w:cs="Arial"/>
                <w:b/>
                <w:bCs/>
                <w:i/>
                <w:iCs/>
                <w:sz w:val="2"/>
                <w:szCs w:val="2"/>
                <w:lang w:val="en-US" w:eastAsia="ko-KR"/>
              </w:rPr>
            </w:pPr>
          </w:p>
        </w:tc>
        <w:tc>
          <w:tcPr>
            <w:tcW w:w="1500" w:type="dxa"/>
            <w:tcBorders>
              <w:top w:val="single" w:sz="2" w:space="0" w:color="000000"/>
              <w:left w:val="single" w:sz="2" w:space="0" w:color="000000"/>
              <w:bottom w:val="single" w:sz="2" w:space="0" w:color="000000"/>
              <w:right w:val="single" w:sz="2" w:space="0" w:color="000000"/>
            </w:tcBorders>
          </w:tcPr>
          <w:p w14:paraId="794E6E3D" w14:textId="77777777" w:rsidR="006D13A1" w:rsidRPr="006D13A1" w:rsidRDefault="006D13A1" w:rsidP="006D13A1">
            <w:pPr>
              <w:widowControl w:val="0"/>
              <w:kinsoku w:val="0"/>
              <w:overflowPunct w:val="0"/>
              <w:autoSpaceDE w:val="0"/>
              <w:autoSpaceDN w:val="0"/>
              <w:adjustRightInd w:val="0"/>
              <w:spacing w:before="49"/>
              <w:ind w:right="149"/>
              <w:jc w:val="center"/>
              <w:rPr>
                <w:rFonts w:eastAsia="맑은 고딕"/>
                <w:spacing w:val="-5"/>
                <w:sz w:val="18"/>
                <w:szCs w:val="18"/>
                <w:lang w:val="en-US" w:eastAsia="ko-KR"/>
              </w:rPr>
            </w:pPr>
            <w:r w:rsidRPr="006D13A1">
              <w:rPr>
                <w:rFonts w:eastAsia="맑은 고딕"/>
                <w:spacing w:val="-5"/>
                <w:sz w:val="18"/>
                <w:szCs w:val="18"/>
                <w:lang w:val="en-US" w:eastAsia="ko-KR"/>
              </w:rPr>
              <w:t>320</w:t>
            </w:r>
          </w:p>
        </w:tc>
        <w:tc>
          <w:tcPr>
            <w:tcW w:w="3800" w:type="dxa"/>
            <w:tcBorders>
              <w:top w:val="single" w:sz="2" w:space="0" w:color="000000"/>
              <w:left w:val="single" w:sz="2" w:space="0" w:color="000000"/>
              <w:bottom w:val="single" w:sz="2" w:space="0" w:color="000000"/>
              <w:right w:val="single" w:sz="2" w:space="0" w:color="000000"/>
            </w:tcBorders>
          </w:tcPr>
          <w:p w14:paraId="50E82514" w14:textId="77777777" w:rsidR="006D13A1" w:rsidRPr="006D13A1" w:rsidRDefault="006D13A1" w:rsidP="006D13A1">
            <w:pPr>
              <w:widowControl w:val="0"/>
              <w:kinsoku w:val="0"/>
              <w:overflowPunct w:val="0"/>
              <w:autoSpaceDE w:val="0"/>
              <w:autoSpaceDN w:val="0"/>
              <w:adjustRightInd w:val="0"/>
              <w:spacing w:before="49"/>
              <w:rPr>
                <w:rFonts w:eastAsia="맑은 고딕"/>
                <w:spacing w:val="-2"/>
                <w:sz w:val="18"/>
                <w:szCs w:val="18"/>
                <w:lang w:val="en-US" w:eastAsia="ko-KR"/>
              </w:rPr>
            </w:pPr>
            <w:r w:rsidRPr="006D13A1">
              <w:rPr>
                <w:rFonts w:eastAsia="맑은 고딕"/>
                <w:sz w:val="18"/>
                <w:szCs w:val="18"/>
                <w:lang w:val="en-US" w:eastAsia="ko-KR"/>
              </w:rPr>
              <w:t>111110000,</w:t>
            </w:r>
            <w:r w:rsidRPr="006D13A1">
              <w:rPr>
                <w:rFonts w:eastAsia="맑은 고딕"/>
                <w:spacing w:val="-3"/>
                <w:sz w:val="18"/>
                <w:szCs w:val="18"/>
                <w:lang w:val="en-US" w:eastAsia="ko-KR"/>
              </w:rPr>
              <w:t xml:space="preserve"> </w:t>
            </w:r>
            <w:r w:rsidRPr="006D13A1">
              <w:rPr>
                <w:rFonts w:eastAsia="맑은 고딕"/>
                <w:spacing w:val="-2"/>
                <w:sz w:val="18"/>
                <w:szCs w:val="18"/>
                <w:lang w:val="en-US" w:eastAsia="ko-KR"/>
              </w:rPr>
              <w:t>100001111</w:t>
            </w:r>
          </w:p>
        </w:tc>
        <w:tc>
          <w:tcPr>
            <w:tcW w:w="1800" w:type="dxa"/>
            <w:vMerge/>
            <w:tcBorders>
              <w:top w:val="nil"/>
              <w:left w:val="single" w:sz="2" w:space="0" w:color="000000"/>
              <w:bottom w:val="single" w:sz="2" w:space="0" w:color="000000"/>
              <w:right w:val="single" w:sz="12" w:space="0" w:color="000000"/>
            </w:tcBorders>
          </w:tcPr>
          <w:p w14:paraId="74E3411C" w14:textId="77777777" w:rsidR="006D13A1" w:rsidRPr="006D13A1" w:rsidRDefault="006D13A1" w:rsidP="006D13A1">
            <w:pPr>
              <w:widowControl w:val="0"/>
              <w:kinsoku w:val="0"/>
              <w:overflowPunct w:val="0"/>
              <w:autoSpaceDE w:val="0"/>
              <w:autoSpaceDN w:val="0"/>
              <w:adjustRightInd w:val="0"/>
              <w:spacing w:before="2"/>
              <w:rPr>
                <w:rFonts w:ascii="Arial" w:eastAsia="맑은 고딕" w:hAnsi="Arial" w:cs="Arial"/>
                <w:b/>
                <w:bCs/>
                <w:i/>
                <w:iCs/>
                <w:sz w:val="2"/>
                <w:szCs w:val="2"/>
                <w:lang w:val="en-US" w:eastAsia="ko-KR"/>
              </w:rPr>
            </w:pPr>
          </w:p>
        </w:tc>
      </w:tr>
      <w:tr w:rsidR="006D13A1" w:rsidRPr="006D13A1" w14:paraId="4DD0402D" w14:textId="77777777" w:rsidTr="00DC0842">
        <w:trPr>
          <w:trHeight w:val="712"/>
        </w:trPr>
        <w:tc>
          <w:tcPr>
            <w:tcW w:w="1299" w:type="dxa"/>
            <w:tcBorders>
              <w:top w:val="single" w:sz="2" w:space="0" w:color="000000"/>
              <w:left w:val="single" w:sz="12" w:space="0" w:color="000000"/>
              <w:bottom w:val="single" w:sz="2" w:space="0" w:color="000000"/>
              <w:right w:val="single" w:sz="2" w:space="0" w:color="000000"/>
            </w:tcBorders>
          </w:tcPr>
          <w:p w14:paraId="0A230859" w14:textId="77777777" w:rsidR="006D13A1" w:rsidRPr="006D13A1" w:rsidRDefault="006D13A1" w:rsidP="006D13A1">
            <w:pPr>
              <w:widowControl w:val="0"/>
              <w:kinsoku w:val="0"/>
              <w:overflowPunct w:val="0"/>
              <w:autoSpaceDE w:val="0"/>
              <w:autoSpaceDN w:val="0"/>
              <w:adjustRightInd w:val="0"/>
              <w:spacing w:before="36"/>
              <w:ind w:right="113"/>
              <w:jc w:val="center"/>
              <w:rPr>
                <w:rFonts w:eastAsia="맑은 고딕"/>
                <w:spacing w:val="-2"/>
                <w:sz w:val="18"/>
                <w:szCs w:val="18"/>
                <w:lang w:val="en-US" w:eastAsia="ko-KR"/>
              </w:rPr>
            </w:pPr>
            <w:r w:rsidRPr="006D13A1">
              <w:rPr>
                <w:rFonts w:eastAsia="맑은 고딕"/>
                <w:spacing w:val="-2"/>
                <w:sz w:val="18"/>
                <w:szCs w:val="18"/>
                <w:lang w:val="en-US" w:eastAsia="ko-KR"/>
              </w:rPr>
              <w:t>2</w:t>
            </w:r>
            <w:r w:rsidRPr="006D13A1">
              <w:rPr>
                <w:rFonts w:ascii="Symbol" w:eastAsia="맑은 고딕" w:hAnsi="Symbol" w:cs="Symbol"/>
                <w:spacing w:val="-2"/>
                <w:sz w:val="18"/>
                <w:szCs w:val="18"/>
                <w:lang w:val="en-US" w:eastAsia="ko-KR"/>
              </w:rPr>
              <w:t></w:t>
            </w:r>
            <w:r w:rsidRPr="006D13A1">
              <w:rPr>
                <w:rFonts w:eastAsia="맑은 고딕"/>
                <w:spacing w:val="-2"/>
                <w:sz w:val="18"/>
                <w:szCs w:val="18"/>
                <w:lang w:val="en-US" w:eastAsia="ko-KR"/>
              </w:rPr>
              <w:t>996+484</w:t>
            </w:r>
          </w:p>
        </w:tc>
        <w:tc>
          <w:tcPr>
            <w:tcW w:w="1500" w:type="dxa"/>
            <w:tcBorders>
              <w:top w:val="single" w:sz="2" w:space="0" w:color="000000"/>
              <w:left w:val="single" w:sz="2" w:space="0" w:color="000000"/>
              <w:bottom w:val="single" w:sz="2" w:space="0" w:color="000000"/>
              <w:right w:val="single" w:sz="2" w:space="0" w:color="000000"/>
            </w:tcBorders>
          </w:tcPr>
          <w:p w14:paraId="7D03ED89" w14:textId="77777777" w:rsidR="006D13A1" w:rsidRPr="006D13A1" w:rsidRDefault="006D13A1" w:rsidP="006D13A1">
            <w:pPr>
              <w:widowControl w:val="0"/>
              <w:kinsoku w:val="0"/>
              <w:overflowPunct w:val="0"/>
              <w:autoSpaceDE w:val="0"/>
              <w:autoSpaceDN w:val="0"/>
              <w:adjustRightInd w:val="0"/>
              <w:spacing w:before="49"/>
              <w:ind w:right="149"/>
              <w:jc w:val="center"/>
              <w:rPr>
                <w:rFonts w:eastAsia="맑은 고딕"/>
                <w:spacing w:val="-5"/>
                <w:sz w:val="18"/>
                <w:szCs w:val="18"/>
                <w:lang w:val="en-US" w:eastAsia="ko-KR"/>
              </w:rPr>
            </w:pPr>
            <w:r w:rsidRPr="006D13A1">
              <w:rPr>
                <w:rFonts w:eastAsia="맑은 고딕"/>
                <w:spacing w:val="-5"/>
                <w:sz w:val="18"/>
                <w:szCs w:val="18"/>
                <w:lang w:val="en-US" w:eastAsia="ko-KR"/>
              </w:rPr>
              <w:t>320</w:t>
            </w:r>
          </w:p>
        </w:tc>
        <w:tc>
          <w:tcPr>
            <w:tcW w:w="3800" w:type="dxa"/>
            <w:tcBorders>
              <w:top w:val="single" w:sz="2" w:space="0" w:color="000000"/>
              <w:left w:val="single" w:sz="2" w:space="0" w:color="000000"/>
              <w:bottom w:val="single" w:sz="2" w:space="0" w:color="000000"/>
              <w:right w:val="single" w:sz="2" w:space="0" w:color="000000"/>
            </w:tcBorders>
          </w:tcPr>
          <w:p w14:paraId="1ABC8B3F" w14:textId="77777777" w:rsidR="006D13A1" w:rsidRPr="006D13A1" w:rsidRDefault="006D13A1" w:rsidP="006D13A1">
            <w:pPr>
              <w:widowControl w:val="0"/>
              <w:kinsoku w:val="0"/>
              <w:overflowPunct w:val="0"/>
              <w:autoSpaceDE w:val="0"/>
              <w:autoSpaceDN w:val="0"/>
              <w:adjustRightInd w:val="0"/>
              <w:spacing w:before="49" w:line="204" w:lineRule="exact"/>
              <w:rPr>
                <w:rFonts w:eastAsia="맑은 고딕"/>
                <w:spacing w:val="-2"/>
                <w:sz w:val="18"/>
                <w:szCs w:val="18"/>
                <w:lang w:val="en-US" w:eastAsia="ko-KR"/>
              </w:rPr>
            </w:pPr>
            <w:r w:rsidRPr="006D13A1">
              <w:rPr>
                <w:rFonts w:eastAsia="맑은 고딕"/>
                <w:sz w:val="18"/>
                <w:szCs w:val="18"/>
                <w:lang w:val="en-US" w:eastAsia="ko-KR"/>
              </w:rPr>
              <w:t>111111000,</w:t>
            </w:r>
            <w:r w:rsidRPr="006D13A1">
              <w:rPr>
                <w:rFonts w:eastAsia="맑은 고딕"/>
                <w:spacing w:val="-11"/>
                <w:sz w:val="18"/>
                <w:szCs w:val="18"/>
                <w:lang w:val="en-US" w:eastAsia="ko-KR"/>
              </w:rPr>
              <w:t xml:space="preserve"> </w:t>
            </w:r>
            <w:r w:rsidRPr="006D13A1">
              <w:rPr>
                <w:rFonts w:eastAsia="맑은 고딕"/>
                <w:sz w:val="18"/>
                <w:szCs w:val="18"/>
                <w:lang w:val="en-US" w:eastAsia="ko-KR"/>
              </w:rPr>
              <w:t>111110100,</w:t>
            </w:r>
            <w:r w:rsidRPr="006D13A1">
              <w:rPr>
                <w:rFonts w:eastAsia="맑은 고딕"/>
                <w:spacing w:val="-11"/>
                <w:sz w:val="18"/>
                <w:szCs w:val="18"/>
                <w:lang w:val="en-US" w:eastAsia="ko-KR"/>
              </w:rPr>
              <w:t xml:space="preserve"> </w:t>
            </w:r>
            <w:r w:rsidRPr="006D13A1">
              <w:rPr>
                <w:rFonts w:eastAsia="맑은 고딕"/>
                <w:sz w:val="18"/>
                <w:szCs w:val="18"/>
                <w:lang w:val="en-US" w:eastAsia="ko-KR"/>
              </w:rPr>
              <w:t>111101100,</w:t>
            </w:r>
            <w:r w:rsidRPr="006D13A1">
              <w:rPr>
                <w:rFonts w:eastAsia="맑은 고딕"/>
                <w:spacing w:val="-10"/>
                <w:sz w:val="18"/>
                <w:szCs w:val="18"/>
                <w:lang w:val="en-US" w:eastAsia="ko-KR"/>
              </w:rPr>
              <w:t xml:space="preserve"> </w:t>
            </w:r>
            <w:r w:rsidRPr="006D13A1">
              <w:rPr>
                <w:rFonts w:eastAsia="맑은 고딕"/>
                <w:spacing w:val="-2"/>
                <w:sz w:val="18"/>
                <w:szCs w:val="18"/>
                <w:lang w:val="en-US" w:eastAsia="ko-KR"/>
              </w:rPr>
              <w:t>111011100,</w:t>
            </w:r>
          </w:p>
          <w:p w14:paraId="4E36A7B5" w14:textId="77777777" w:rsidR="006D13A1" w:rsidRPr="006D13A1" w:rsidRDefault="006D13A1" w:rsidP="006D13A1">
            <w:pPr>
              <w:widowControl w:val="0"/>
              <w:kinsoku w:val="0"/>
              <w:overflowPunct w:val="0"/>
              <w:autoSpaceDE w:val="0"/>
              <w:autoSpaceDN w:val="0"/>
              <w:adjustRightInd w:val="0"/>
              <w:spacing w:line="200" w:lineRule="exact"/>
              <w:rPr>
                <w:rFonts w:eastAsia="맑은 고딕"/>
                <w:spacing w:val="-2"/>
                <w:sz w:val="18"/>
                <w:szCs w:val="18"/>
                <w:lang w:val="en-US" w:eastAsia="ko-KR"/>
              </w:rPr>
            </w:pPr>
            <w:r w:rsidRPr="006D13A1">
              <w:rPr>
                <w:rFonts w:eastAsia="맑은 고딕"/>
                <w:sz w:val="18"/>
                <w:szCs w:val="18"/>
                <w:lang w:val="en-US" w:eastAsia="ko-KR"/>
              </w:rPr>
              <w:t>110111100,</w:t>
            </w:r>
            <w:r w:rsidRPr="006D13A1">
              <w:rPr>
                <w:rFonts w:eastAsia="맑은 고딕"/>
                <w:spacing w:val="-11"/>
                <w:sz w:val="18"/>
                <w:szCs w:val="18"/>
                <w:lang w:val="en-US" w:eastAsia="ko-KR"/>
              </w:rPr>
              <w:t xml:space="preserve"> </w:t>
            </w:r>
            <w:r w:rsidRPr="006D13A1">
              <w:rPr>
                <w:rFonts w:eastAsia="맑은 고딕"/>
                <w:sz w:val="18"/>
                <w:szCs w:val="18"/>
                <w:lang w:val="en-US" w:eastAsia="ko-KR"/>
              </w:rPr>
              <w:t>101111100,</w:t>
            </w:r>
            <w:r w:rsidRPr="006D13A1">
              <w:rPr>
                <w:rFonts w:eastAsia="맑은 고딕"/>
                <w:spacing w:val="-11"/>
                <w:sz w:val="18"/>
                <w:szCs w:val="18"/>
                <w:lang w:val="en-US" w:eastAsia="ko-KR"/>
              </w:rPr>
              <w:t xml:space="preserve"> </w:t>
            </w:r>
            <w:r w:rsidRPr="006D13A1">
              <w:rPr>
                <w:rFonts w:eastAsia="맑은 고딕"/>
                <w:sz w:val="18"/>
                <w:szCs w:val="18"/>
                <w:lang w:val="en-US" w:eastAsia="ko-KR"/>
              </w:rPr>
              <w:t>100111110,</w:t>
            </w:r>
            <w:r w:rsidRPr="006D13A1">
              <w:rPr>
                <w:rFonts w:eastAsia="맑은 고딕"/>
                <w:spacing w:val="-10"/>
                <w:sz w:val="18"/>
                <w:szCs w:val="18"/>
                <w:lang w:val="en-US" w:eastAsia="ko-KR"/>
              </w:rPr>
              <w:t xml:space="preserve"> </w:t>
            </w:r>
            <w:r w:rsidRPr="006D13A1">
              <w:rPr>
                <w:rFonts w:eastAsia="맑은 고딕"/>
                <w:spacing w:val="-2"/>
                <w:sz w:val="18"/>
                <w:szCs w:val="18"/>
                <w:lang w:val="en-US" w:eastAsia="ko-KR"/>
              </w:rPr>
              <w:t>100111101,</w:t>
            </w:r>
          </w:p>
          <w:p w14:paraId="21CCB0F5" w14:textId="77777777" w:rsidR="006D13A1" w:rsidRPr="006D13A1" w:rsidRDefault="006D13A1" w:rsidP="006D13A1">
            <w:pPr>
              <w:widowControl w:val="0"/>
              <w:kinsoku w:val="0"/>
              <w:overflowPunct w:val="0"/>
              <w:autoSpaceDE w:val="0"/>
              <w:autoSpaceDN w:val="0"/>
              <w:adjustRightInd w:val="0"/>
              <w:spacing w:line="204" w:lineRule="exact"/>
              <w:rPr>
                <w:rFonts w:eastAsia="맑은 고딕"/>
                <w:spacing w:val="-2"/>
                <w:sz w:val="18"/>
                <w:szCs w:val="18"/>
                <w:lang w:val="en-US" w:eastAsia="ko-KR"/>
              </w:rPr>
            </w:pPr>
            <w:r w:rsidRPr="006D13A1">
              <w:rPr>
                <w:rFonts w:eastAsia="맑은 고딕"/>
                <w:sz w:val="18"/>
                <w:szCs w:val="18"/>
                <w:lang w:val="en-US" w:eastAsia="ko-KR"/>
              </w:rPr>
              <w:t>100111011,</w:t>
            </w:r>
            <w:r w:rsidRPr="006D13A1">
              <w:rPr>
                <w:rFonts w:eastAsia="맑은 고딕"/>
                <w:spacing w:val="-3"/>
                <w:sz w:val="18"/>
                <w:szCs w:val="18"/>
                <w:lang w:val="en-US" w:eastAsia="ko-KR"/>
              </w:rPr>
              <w:t xml:space="preserve"> </w:t>
            </w:r>
            <w:r w:rsidRPr="006D13A1">
              <w:rPr>
                <w:rFonts w:eastAsia="맑은 고딕"/>
                <w:sz w:val="18"/>
                <w:szCs w:val="18"/>
                <w:lang w:val="en-US" w:eastAsia="ko-KR"/>
              </w:rPr>
              <w:t>100110111,</w:t>
            </w:r>
            <w:r w:rsidRPr="006D13A1">
              <w:rPr>
                <w:rFonts w:eastAsia="맑은 고딕"/>
                <w:spacing w:val="-3"/>
                <w:sz w:val="18"/>
                <w:szCs w:val="18"/>
                <w:lang w:val="en-US" w:eastAsia="ko-KR"/>
              </w:rPr>
              <w:t xml:space="preserve"> </w:t>
            </w:r>
            <w:r w:rsidRPr="006D13A1">
              <w:rPr>
                <w:rFonts w:eastAsia="맑은 고딕"/>
                <w:sz w:val="18"/>
                <w:szCs w:val="18"/>
                <w:lang w:val="en-US" w:eastAsia="ko-KR"/>
              </w:rPr>
              <w:t>100101111,</w:t>
            </w:r>
            <w:r w:rsidRPr="006D13A1">
              <w:rPr>
                <w:rFonts w:eastAsia="맑은 고딕"/>
                <w:spacing w:val="-3"/>
                <w:sz w:val="18"/>
                <w:szCs w:val="18"/>
                <w:lang w:val="en-US" w:eastAsia="ko-KR"/>
              </w:rPr>
              <w:t xml:space="preserve"> </w:t>
            </w:r>
            <w:r w:rsidRPr="006D13A1">
              <w:rPr>
                <w:rFonts w:eastAsia="맑은 고딕"/>
                <w:spacing w:val="-2"/>
                <w:sz w:val="18"/>
                <w:szCs w:val="18"/>
                <w:lang w:val="en-US" w:eastAsia="ko-KR"/>
              </w:rPr>
              <w:t>100011111</w:t>
            </w:r>
          </w:p>
        </w:tc>
        <w:tc>
          <w:tcPr>
            <w:tcW w:w="1800" w:type="dxa"/>
            <w:vMerge w:val="restart"/>
            <w:tcBorders>
              <w:top w:val="single" w:sz="2" w:space="0" w:color="000000"/>
              <w:left w:val="single" w:sz="2" w:space="0" w:color="000000"/>
              <w:bottom w:val="single" w:sz="12" w:space="0" w:color="000000"/>
              <w:right w:val="single" w:sz="12" w:space="0" w:color="000000"/>
            </w:tcBorders>
          </w:tcPr>
          <w:p w14:paraId="44AD778D" w14:textId="77777777" w:rsidR="006D13A1" w:rsidRPr="006D13A1" w:rsidRDefault="006D13A1" w:rsidP="006D13A1">
            <w:pPr>
              <w:widowControl w:val="0"/>
              <w:kinsoku w:val="0"/>
              <w:overflowPunct w:val="0"/>
              <w:autoSpaceDE w:val="0"/>
              <w:autoSpaceDN w:val="0"/>
              <w:adjustRightInd w:val="0"/>
              <w:spacing w:before="49"/>
              <w:rPr>
                <w:rFonts w:eastAsia="맑은 고딕"/>
                <w:spacing w:val="-5"/>
                <w:sz w:val="18"/>
                <w:szCs w:val="18"/>
                <w:lang w:val="en-US" w:eastAsia="ko-KR"/>
              </w:rPr>
            </w:pPr>
            <w:r w:rsidRPr="006D13A1">
              <w:rPr>
                <w:rFonts w:eastAsia="맑은 고딕"/>
                <w:spacing w:val="-5"/>
                <w:sz w:val="18"/>
                <w:szCs w:val="18"/>
                <w:lang w:val="en-US" w:eastAsia="ko-KR"/>
              </w:rPr>
              <w:t>320</w:t>
            </w:r>
          </w:p>
        </w:tc>
      </w:tr>
      <w:tr w:rsidR="006D13A1" w:rsidRPr="006D13A1" w14:paraId="4BA1EA0F" w14:textId="77777777" w:rsidTr="00DC0842">
        <w:trPr>
          <w:trHeight w:val="300"/>
        </w:trPr>
        <w:tc>
          <w:tcPr>
            <w:tcW w:w="1299" w:type="dxa"/>
            <w:tcBorders>
              <w:top w:val="single" w:sz="2" w:space="0" w:color="000000"/>
              <w:left w:val="single" w:sz="12" w:space="0" w:color="000000"/>
              <w:bottom w:val="single" w:sz="2" w:space="0" w:color="000000"/>
              <w:right w:val="single" w:sz="2" w:space="0" w:color="000000"/>
            </w:tcBorders>
          </w:tcPr>
          <w:p w14:paraId="493AE406" w14:textId="77777777" w:rsidR="006D13A1" w:rsidRPr="006D13A1" w:rsidRDefault="006D13A1" w:rsidP="006D13A1">
            <w:pPr>
              <w:widowControl w:val="0"/>
              <w:kinsoku w:val="0"/>
              <w:overflowPunct w:val="0"/>
              <w:autoSpaceDE w:val="0"/>
              <w:autoSpaceDN w:val="0"/>
              <w:adjustRightInd w:val="0"/>
              <w:spacing w:before="25"/>
              <w:ind w:right="112"/>
              <w:jc w:val="center"/>
              <w:rPr>
                <w:rFonts w:eastAsia="맑은 고딕"/>
                <w:spacing w:val="-2"/>
                <w:sz w:val="18"/>
                <w:szCs w:val="18"/>
                <w:lang w:val="en-US" w:eastAsia="ko-KR"/>
              </w:rPr>
            </w:pPr>
            <w:r w:rsidRPr="006D13A1">
              <w:rPr>
                <w:rFonts w:eastAsia="맑은 고딕"/>
                <w:spacing w:val="-2"/>
                <w:sz w:val="18"/>
                <w:szCs w:val="18"/>
                <w:lang w:val="en-US" w:eastAsia="ko-KR"/>
              </w:rPr>
              <w:t>3</w:t>
            </w:r>
            <w:r w:rsidRPr="006D13A1">
              <w:rPr>
                <w:rFonts w:ascii="Symbol" w:eastAsia="맑은 고딕" w:hAnsi="Symbol" w:cs="Symbol"/>
                <w:spacing w:val="-2"/>
                <w:sz w:val="18"/>
                <w:szCs w:val="18"/>
                <w:lang w:val="en-US" w:eastAsia="ko-KR"/>
              </w:rPr>
              <w:t></w:t>
            </w:r>
            <w:r w:rsidRPr="006D13A1">
              <w:rPr>
                <w:rFonts w:eastAsia="맑은 고딕"/>
                <w:spacing w:val="-2"/>
                <w:sz w:val="18"/>
                <w:szCs w:val="18"/>
                <w:lang w:val="en-US" w:eastAsia="ko-KR"/>
              </w:rPr>
              <w:t>996</w:t>
            </w:r>
          </w:p>
        </w:tc>
        <w:tc>
          <w:tcPr>
            <w:tcW w:w="1500" w:type="dxa"/>
            <w:tcBorders>
              <w:top w:val="single" w:sz="2" w:space="0" w:color="000000"/>
              <w:left w:val="single" w:sz="2" w:space="0" w:color="000000"/>
              <w:bottom w:val="single" w:sz="2" w:space="0" w:color="000000"/>
              <w:right w:val="single" w:sz="2" w:space="0" w:color="000000"/>
            </w:tcBorders>
          </w:tcPr>
          <w:p w14:paraId="734AA6AC" w14:textId="77777777" w:rsidR="006D13A1" w:rsidRPr="006D13A1" w:rsidRDefault="006D13A1" w:rsidP="006D13A1">
            <w:pPr>
              <w:widowControl w:val="0"/>
              <w:kinsoku w:val="0"/>
              <w:overflowPunct w:val="0"/>
              <w:autoSpaceDE w:val="0"/>
              <w:autoSpaceDN w:val="0"/>
              <w:adjustRightInd w:val="0"/>
              <w:spacing w:before="37"/>
              <w:ind w:right="149"/>
              <w:jc w:val="center"/>
              <w:rPr>
                <w:rFonts w:eastAsia="맑은 고딕"/>
                <w:spacing w:val="-5"/>
                <w:sz w:val="18"/>
                <w:szCs w:val="18"/>
                <w:lang w:val="en-US" w:eastAsia="ko-KR"/>
              </w:rPr>
            </w:pPr>
            <w:r w:rsidRPr="006D13A1">
              <w:rPr>
                <w:rFonts w:eastAsia="맑은 고딕"/>
                <w:spacing w:val="-5"/>
                <w:sz w:val="18"/>
                <w:szCs w:val="18"/>
                <w:lang w:val="en-US" w:eastAsia="ko-KR"/>
              </w:rPr>
              <w:t>320</w:t>
            </w:r>
          </w:p>
        </w:tc>
        <w:tc>
          <w:tcPr>
            <w:tcW w:w="3800" w:type="dxa"/>
            <w:tcBorders>
              <w:top w:val="single" w:sz="2" w:space="0" w:color="000000"/>
              <w:left w:val="single" w:sz="2" w:space="0" w:color="000000"/>
              <w:bottom w:val="single" w:sz="2" w:space="0" w:color="000000"/>
              <w:right w:val="single" w:sz="2" w:space="0" w:color="000000"/>
            </w:tcBorders>
          </w:tcPr>
          <w:p w14:paraId="11E9154A" w14:textId="77777777" w:rsidR="006D13A1" w:rsidRPr="006D13A1" w:rsidRDefault="006D13A1" w:rsidP="006D13A1">
            <w:pPr>
              <w:widowControl w:val="0"/>
              <w:kinsoku w:val="0"/>
              <w:overflowPunct w:val="0"/>
              <w:autoSpaceDE w:val="0"/>
              <w:autoSpaceDN w:val="0"/>
              <w:adjustRightInd w:val="0"/>
              <w:spacing w:before="37"/>
              <w:rPr>
                <w:rFonts w:eastAsia="맑은 고딕"/>
                <w:spacing w:val="-2"/>
                <w:sz w:val="18"/>
                <w:szCs w:val="18"/>
                <w:lang w:val="en-US" w:eastAsia="ko-KR"/>
              </w:rPr>
            </w:pPr>
            <w:r w:rsidRPr="006D13A1">
              <w:rPr>
                <w:rFonts w:eastAsia="맑은 고딕"/>
                <w:sz w:val="18"/>
                <w:szCs w:val="18"/>
                <w:lang w:val="en-US" w:eastAsia="ko-KR"/>
              </w:rPr>
              <w:t>111111100,</w:t>
            </w:r>
            <w:r w:rsidRPr="006D13A1">
              <w:rPr>
                <w:rFonts w:eastAsia="맑은 고딕"/>
                <w:spacing w:val="-3"/>
                <w:sz w:val="18"/>
                <w:szCs w:val="18"/>
                <w:lang w:val="en-US" w:eastAsia="ko-KR"/>
              </w:rPr>
              <w:t xml:space="preserve"> </w:t>
            </w:r>
            <w:r w:rsidRPr="006D13A1">
              <w:rPr>
                <w:rFonts w:eastAsia="맑은 고딕"/>
                <w:sz w:val="18"/>
                <w:szCs w:val="18"/>
                <w:lang w:val="en-US" w:eastAsia="ko-KR"/>
              </w:rPr>
              <w:t>111110011,</w:t>
            </w:r>
            <w:r w:rsidRPr="006D13A1">
              <w:rPr>
                <w:rFonts w:eastAsia="맑은 고딕"/>
                <w:spacing w:val="-3"/>
                <w:sz w:val="18"/>
                <w:szCs w:val="18"/>
                <w:lang w:val="en-US" w:eastAsia="ko-KR"/>
              </w:rPr>
              <w:t xml:space="preserve"> </w:t>
            </w:r>
            <w:r w:rsidRPr="006D13A1">
              <w:rPr>
                <w:rFonts w:eastAsia="맑은 고딕"/>
                <w:sz w:val="18"/>
                <w:szCs w:val="18"/>
                <w:lang w:val="en-US" w:eastAsia="ko-KR"/>
              </w:rPr>
              <w:t>111001111,</w:t>
            </w:r>
            <w:r w:rsidRPr="006D13A1">
              <w:rPr>
                <w:rFonts w:eastAsia="맑은 고딕"/>
                <w:spacing w:val="-3"/>
                <w:sz w:val="18"/>
                <w:szCs w:val="18"/>
                <w:lang w:val="en-US" w:eastAsia="ko-KR"/>
              </w:rPr>
              <w:t xml:space="preserve"> </w:t>
            </w:r>
            <w:r w:rsidRPr="006D13A1">
              <w:rPr>
                <w:rFonts w:eastAsia="맑은 고딕"/>
                <w:spacing w:val="-2"/>
                <w:sz w:val="18"/>
                <w:szCs w:val="18"/>
                <w:lang w:val="en-US" w:eastAsia="ko-KR"/>
              </w:rPr>
              <w:t>100111111</w:t>
            </w:r>
          </w:p>
        </w:tc>
        <w:tc>
          <w:tcPr>
            <w:tcW w:w="1800" w:type="dxa"/>
            <w:vMerge/>
            <w:tcBorders>
              <w:top w:val="nil"/>
              <w:left w:val="single" w:sz="2" w:space="0" w:color="000000"/>
              <w:bottom w:val="single" w:sz="12" w:space="0" w:color="000000"/>
              <w:right w:val="single" w:sz="12" w:space="0" w:color="000000"/>
            </w:tcBorders>
          </w:tcPr>
          <w:p w14:paraId="35E274A7" w14:textId="77777777" w:rsidR="006D13A1" w:rsidRPr="006D13A1" w:rsidRDefault="006D13A1" w:rsidP="006D13A1">
            <w:pPr>
              <w:widowControl w:val="0"/>
              <w:kinsoku w:val="0"/>
              <w:overflowPunct w:val="0"/>
              <w:autoSpaceDE w:val="0"/>
              <w:autoSpaceDN w:val="0"/>
              <w:adjustRightInd w:val="0"/>
              <w:spacing w:before="2"/>
              <w:rPr>
                <w:rFonts w:ascii="Arial" w:eastAsia="맑은 고딕" w:hAnsi="Arial" w:cs="Arial"/>
                <w:b/>
                <w:bCs/>
                <w:i/>
                <w:iCs/>
                <w:sz w:val="2"/>
                <w:szCs w:val="2"/>
                <w:lang w:val="en-US" w:eastAsia="ko-KR"/>
              </w:rPr>
            </w:pPr>
          </w:p>
        </w:tc>
      </w:tr>
      <w:tr w:rsidR="006D13A1" w:rsidRPr="006D13A1" w14:paraId="6A3C227D" w14:textId="77777777" w:rsidTr="00DC0842">
        <w:trPr>
          <w:trHeight w:val="500"/>
        </w:trPr>
        <w:tc>
          <w:tcPr>
            <w:tcW w:w="1299" w:type="dxa"/>
            <w:tcBorders>
              <w:top w:val="single" w:sz="2" w:space="0" w:color="000000"/>
              <w:left w:val="single" w:sz="12" w:space="0" w:color="000000"/>
              <w:bottom w:val="single" w:sz="2" w:space="0" w:color="000000"/>
              <w:right w:val="single" w:sz="2" w:space="0" w:color="000000"/>
            </w:tcBorders>
          </w:tcPr>
          <w:p w14:paraId="1D9D0E8E" w14:textId="77777777" w:rsidR="006D13A1" w:rsidRPr="006D13A1" w:rsidRDefault="006D13A1" w:rsidP="006D13A1">
            <w:pPr>
              <w:widowControl w:val="0"/>
              <w:kinsoku w:val="0"/>
              <w:overflowPunct w:val="0"/>
              <w:autoSpaceDE w:val="0"/>
              <w:autoSpaceDN w:val="0"/>
              <w:adjustRightInd w:val="0"/>
              <w:spacing w:before="25"/>
              <w:ind w:right="113"/>
              <w:jc w:val="center"/>
              <w:rPr>
                <w:rFonts w:eastAsia="맑은 고딕"/>
                <w:spacing w:val="-2"/>
                <w:sz w:val="18"/>
                <w:szCs w:val="18"/>
                <w:lang w:val="en-US" w:eastAsia="ko-KR"/>
              </w:rPr>
            </w:pPr>
            <w:r w:rsidRPr="006D13A1">
              <w:rPr>
                <w:rFonts w:eastAsia="맑은 고딕"/>
                <w:spacing w:val="-2"/>
                <w:sz w:val="18"/>
                <w:szCs w:val="18"/>
                <w:lang w:val="en-US" w:eastAsia="ko-KR"/>
              </w:rPr>
              <w:t>3</w:t>
            </w:r>
            <w:r w:rsidRPr="006D13A1">
              <w:rPr>
                <w:rFonts w:ascii="Symbol" w:eastAsia="맑은 고딕" w:hAnsi="Symbol" w:cs="Symbol"/>
                <w:spacing w:val="-2"/>
                <w:sz w:val="18"/>
                <w:szCs w:val="18"/>
                <w:lang w:val="en-US" w:eastAsia="ko-KR"/>
              </w:rPr>
              <w:t></w:t>
            </w:r>
            <w:r w:rsidRPr="006D13A1">
              <w:rPr>
                <w:rFonts w:eastAsia="맑은 고딕"/>
                <w:spacing w:val="-2"/>
                <w:sz w:val="18"/>
                <w:szCs w:val="18"/>
                <w:lang w:val="en-US" w:eastAsia="ko-KR"/>
              </w:rPr>
              <w:t>996+484</w:t>
            </w:r>
          </w:p>
        </w:tc>
        <w:tc>
          <w:tcPr>
            <w:tcW w:w="1500" w:type="dxa"/>
            <w:tcBorders>
              <w:top w:val="single" w:sz="2" w:space="0" w:color="000000"/>
              <w:left w:val="single" w:sz="2" w:space="0" w:color="000000"/>
              <w:bottom w:val="single" w:sz="2" w:space="0" w:color="000000"/>
              <w:right w:val="single" w:sz="2" w:space="0" w:color="000000"/>
            </w:tcBorders>
          </w:tcPr>
          <w:p w14:paraId="2D440D8B" w14:textId="77777777" w:rsidR="006D13A1" w:rsidRPr="006D13A1" w:rsidRDefault="006D13A1" w:rsidP="006D13A1">
            <w:pPr>
              <w:widowControl w:val="0"/>
              <w:kinsoku w:val="0"/>
              <w:overflowPunct w:val="0"/>
              <w:autoSpaceDE w:val="0"/>
              <w:autoSpaceDN w:val="0"/>
              <w:adjustRightInd w:val="0"/>
              <w:spacing w:before="37"/>
              <w:ind w:right="149"/>
              <w:jc w:val="center"/>
              <w:rPr>
                <w:rFonts w:eastAsia="맑은 고딕"/>
                <w:spacing w:val="-5"/>
                <w:sz w:val="18"/>
                <w:szCs w:val="18"/>
                <w:lang w:val="en-US" w:eastAsia="ko-KR"/>
              </w:rPr>
            </w:pPr>
            <w:r w:rsidRPr="006D13A1">
              <w:rPr>
                <w:rFonts w:eastAsia="맑은 고딕"/>
                <w:spacing w:val="-5"/>
                <w:sz w:val="18"/>
                <w:szCs w:val="18"/>
                <w:lang w:val="en-US" w:eastAsia="ko-KR"/>
              </w:rPr>
              <w:t>320</w:t>
            </w:r>
          </w:p>
        </w:tc>
        <w:tc>
          <w:tcPr>
            <w:tcW w:w="3800" w:type="dxa"/>
            <w:tcBorders>
              <w:top w:val="single" w:sz="2" w:space="0" w:color="000000"/>
              <w:left w:val="single" w:sz="2" w:space="0" w:color="000000"/>
              <w:bottom w:val="single" w:sz="2" w:space="0" w:color="000000"/>
              <w:right w:val="single" w:sz="2" w:space="0" w:color="000000"/>
            </w:tcBorders>
          </w:tcPr>
          <w:p w14:paraId="26C84A91" w14:textId="77777777" w:rsidR="006D13A1" w:rsidRPr="006D13A1" w:rsidRDefault="006D13A1" w:rsidP="006D13A1">
            <w:pPr>
              <w:widowControl w:val="0"/>
              <w:kinsoku w:val="0"/>
              <w:overflowPunct w:val="0"/>
              <w:autoSpaceDE w:val="0"/>
              <w:autoSpaceDN w:val="0"/>
              <w:adjustRightInd w:val="0"/>
              <w:spacing w:before="37" w:line="203" w:lineRule="exact"/>
              <w:rPr>
                <w:rFonts w:eastAsia="맑은 고딕"/>
                <w:spacing w:val="-2"/>
                <w:sz w:val="18"/>
                <w:szCs w:val="18"/>
                <w:lang w:val="en-US" w:eastAsia="ko-KR"/>
              </w:rPr>
            </w:pPr>
            <w:r w:rsidRPr="006D13A1">
              <w:rPr>
                <w:rFonts w:eastAsia="맑은 고딕"/>
                <w:sz w:val="18"/>
                <w:szCs w:val="18"/>
                <w:lang w:val="en-US" w:eastAsia="ko-KR"/>
              </w:rPr>
              <w:t>111111110,</w:t>
            </w:r>
            <w:r w:rsidRPr="006D13A1">
              <w:rPr>
                <w:rFonts w:eastAsia="맑은 고딕"/>
                <w:spacing w:val="-11"/>
                <w:sz w:val="18"/>
                <w:szCs w:val="18"/>
                <w:lang w:val="en-US" w:eastAsia="ko-KR"/>
              </w:rPr>
              <w:t xml:space="preserve"> </w:t>
            </w:r>
            <w:r w:rsidRPr="006D13A1">
              <w:rPr>
                <w:rFonts w:eastAsia="맑은 고딕"/>
                <w:sz w:val="18"/>
                <w:szCs w:val="18"/>
                <w:lang w:val="en-US" w:eastAsia="ko-KR"/>
              </w:rPr>
              <w:t>111111101,</w:t>
            </w:r>
            <w:r w:rsidRPr="006D13A1">
              <w:rPr>
                <w:rFonts w:eastAsia="맑은 고딕"/>
                <w:spacing w:val="-11"/>
                <w:sz w:val="18"/>
                <w:szCs w:val="18"/>
                <w:lang w:val="en-US" w:eastAsia="ko-KR"/>
              </w:rPr>
              <w:t xml:space="preserve"> </w:t>
            </w:r>
            <w:r w:rsidRPr="006D13A1">
              <w:rPr>
                <w:rFonts w:eastAsia="맑은 고딕"/>
                <w:sz w:val="18"/>
                <w:szCs w:val="18"/>
                <w:lang w:val="en-US" w:eastAsia="ko-KR"/>
              </w:rPr>
              <w:t>111111011,</w:t>
            </w:r>
            <w:r w:rsidRPr="006D13A1">
              <w:rPr>
                <w:rFonts w:eastAsia="맑은 고딕"/>
                <w:spacing w:val="-10"/>
                <w:sz w:val="18"/>
                <w:szCs w:val="18"/>
                <w:lang w:val="en-US" w:eastAsia="ko-KR"/>
              </w:rPr>
              <w:t xml:space="preserve"> </w:t>
            </w:r>
            <w:r w:rsidRPr="006D13A1">
              <w:rPr>
                <w:rFonts w:eastAsia="맑은 고딕"/>
                <w:spacing w:val="-2"/>
                <w:sz w:val="18"/>
                <w:szCs w:val="18"/>
                <w:lang w:val="en-US" w:eastAsia="ko-KR"/>
              </w:rPr>
              <w:t>111110111,</w:t>
            </w:r>
          </w:p>
          <w:p w14:paraId="6CE15193" w14:textId="77777777" w:rsidR="006D13A1" w:rsidRPr="006D13A1" w:rsidRDefault="006D13A1" w:rsidP="006D13A1">
            <w:pPr>
              <w:widowControl w:val="0"/>
              <w:kinsoku w:val="0"/>
              <w:overflowPunct w:val="0"/>
              <w:autoSpaceDE w:val="0"/>
              <w:autoSpaceDN w:val="0"/>
              <w:adjustRightInd w:val="0"/>
              <w:spacing w:line="203" w:lineRule="exact"/>
              <w:rPr>
                <w:rFonts w:eastAsia="맑은 고딕"/>
                <w:spacing w:val="-2"/>
                <w:sz w:val="18"/>
                <w:szCs w:val="18"/>
                <w:lang w:val="en-US" w:eastAsia="ko-KR"/>
              </w:rPr>
            </w:pPr>
            <w:r w:rsidRPr="006D13A1">
              <w:rPr>
                <w:rFonts w:eastAsia="맑은 고딕"/>
                <w:sz w:val="18"/>
                <w:szCs w:val="18"/>
                <w:lang w:val="en-US" w:eastAsia="ko-KR"/>
              </w:rPr>
              <w:t>111101111,</w:t>
            </w:r>
            <w:r w:rsidRPr="006D13A1">
              <w:rPr>
                <w:rFonts w:eastAsia="맑은 고딕"/>
                <w:spacing w:val="-3"/>
                <w:sz w:val="18"/>
                <w:szCs w:val="18"/>
                <w:lang w:val="en-US" w:eastAsia="ko-KR"/>
              </w:rPr>
              <w:t xml:space="preserve"> </w:t>
            </w:r>
            <w:r w:rsidRPr="006D13A1">
              <w:rPr>
                <w:rFonts w:eastAsia="맑은 고딕"/>
                <w:sz w:val="18"/>
                <w:szCs w:val="18"/>
                <w:lang w:val="en-US" w:eastAsia="ko-KR"/>
              </w:rPr>
              <w:t>111011111,</w:t>
            </w:r>
            <w:r w:rsidRPr="006D13A1">
              <w:rPr>
                <w:rFonts w:eastAsia="맑은 고딕"/>
                <w:spacing w:val="-3"/>
                <w:sz w:val="18"/>
                <w:szCs w:val="18"/>
                <w:lang w:val="en-US" w:eastAsia="ko-KR"/>
              </w:rPr>
              <w:t xml:space="preserve"> </w:t>
            </w:r>
            <w:r w:rsidRPr="006D13A1">
              <w:rPr>
                <w:rFonts w:eastAsia="맑은 고딕"/>
                <w:sz w:val="18"/>
                <w:szCs w:val="18"/>
                <w:lang w:val="en-US" w:eastAsia="ko-KR"/>
              </w:rPr>
              <w:t>110111111,</w:t>
            </w:r>
            <w:r w:rsidRPr="006D13A1">
              <w:rPr>
                <w:rFonts w:eastAsia="맑은 고딕"/>
                <w:spacing w:val="-3"/>
                <w:sz w:val="18"/>
                <w:szCs w:val="18"/>
                <w:lang w:val="en-US" w:eastAsia="ko-KR"/>
              </w:rPr>
              <w:t xml:space="preserve"> </w:t>
            </w:r>
            <w:r w:rsidRPr="006D13A1">
              <w:rPr>
                <w:rFonts w:eastAsia="맑은 고딕"/>
                <w:spacing w:val="-2"/>
                <w:sz w:val="18"/>
                <w:szCs w:val="18"/>
                <w:lang w:val="en-US" w:eastAsia="ko-KR"/>
              </w:rPr>
              <w:t>101111111</w:t>
            </w:r>
          </w:p>
        </w:tc>
        <w:tc>
          <w:tcPr>
            <w:tcW w:w="1800" w:type="dxa"/>
            <w:vMerge/>
            <w:tcBorders>
              <w:top w:val="nil"/>
              <w:left w:val="single" w:sz="2" w:space="0" w:color="000000"/>
              <w:bottom w:val="single" w:sz="12" w:space="0" w:color="000000"/>
              <w:right w:val="single" w:sz="12" w:space="0" w:color="000000"/>
            </w:tcBorders>
          </w:tcPr>
          <w:p w14:paraId="1B035763" w14:textId="77777777" w:rsidR="006D13A1" w:rsidRPr="006D13A1" w:rsidRDefault="006D13A1" w:rsidP="006D13A1">
            <w:pPr>
              <w:widowControl w:val="0"/>
              <w:kinsoku w:val="0"/>
              <w:overflowPunct w:val="0"/>
              <w:autoSpaceDE w:val="0"/>
              <w:autoSpaceDN w:val="0"/>
              <w:adjustRightInd w:val="0"/>
              <w:spacing w:before="2"/>
              <w:rPr>
                <w:rFonts w:ascii="Arial" w:eastAsia="맑은 고딕" w:hAnsi="Arial" w:cs="Arial"/>
                <w:b/>
                <w:bCs/>
                <w:i/>
                <w:iCs/>
                <w:sz w:val="2"/>
                <w:szCs w:val="2"/>
                <w:lang w:val="en-US" w:eastAsia="ko-KR"/>
              </w:rPr>
            </w:pPr>
          </w:p>
        </w:tc>
      </w:tr>
      <w:tr w:rsidR="006D13A1" w:rsidRPr="006D13A1" w14:paraId="7D37E20C" w14:textId="77777777" w:rsidTr="00DC0842">
        <w:trPr>
          <w:trHeight w:val="300"/>
        </w:trPr>
        <w:tc>
          <w:tcPr>
            <w:tcW w:w="1299" w:type="dxa"/>
            <w:tcBorders>
              <w:top w:val="single" w:sz="2" w:space="0" w:color="000000"/>
              <w:left w:val="single" w:sz="12" w:space="0" w:color="000000"/>
              <w:bottom w:val="single" w:sz="12" w:space="0" w:color="000000"/>
              <w:right w:val="single" w:sz="2" w:space="0" w:color="000000"/>
            </w:tcBorders>
          </w:tcPr>
          <w:p w14:paraId="20041816" w14:textId="77777777" w:rsidR="006D13A1" w:rsidRPr="006D13A1" w:rsidRDefault="006D13A1" w:rsidP="006D13A1">
            <w:pPr>
              <w:widowControl w:val="0"/>
              <w:kinsoku w:val="0"/>
              <w:overflowPunct w:val="0"/>
              <w:autoSpaceDE w:val="0"/>
              <w:autoSpaceDN w:val="0"/>
              <w:adjustRightInd w:val="0"/>
              <w:spacing w:before="23"/>
              <w:ind w:right="112"/>
              <w:jc w:val="center"/>
              <w:rPr>
                <w:rFonts w:eastAsia="맑은 고딕"/>
                <w:spacing w:val="-2"/>
                <w:sz w:val="18"/>
                <w:szCs w:val="18"/>
                <w:lang w:val="en-US" w:eastAsia="ko-KR"/>
              </w:rPr>
            </w:pPr>
            <w:r w:rsidRPr="006D13A1">
              <w:rPr>
                <w:rFonts w:eastAsia="맑은 고딕"/>
                <w:spacing w:val="-2"/>
                <w:sz w:val="18"/>
                <w:szCs w:val="18"/>
                <w:lang w:val="en-US" w:eastAsia="ko-KR"/>
              </w:rPr>
              <w:t>4</w:t>
            </w:r>
            <w:r w:rsidRPr="006D13A1">
              <w:rPr>
                <w:rFonts w:ascii="Symbol" w:eastAsia="맑은 고딕" w:hAnsi="Symbol" w:cs="Symbol"/>
                <w:spacing w:val="-2"/>
                <w:sz w:val="18"/>
                <w:szCs w:val="18"/>
                <w:lang w:val="en-US" w:eastAsia="ko-KR"/>
              </w:rPr>
              <w:t></w:t>
            </w:r>
            <w:r w:rsidRPr="006D13A1">
              <w:rPr>
                <w:rFonts w:eastAsia="맑은 고딕"/>
                <w:spacing w:val="-2"/>
                <w:sz w:val="18"/>
                <w:szCs w:val="18"/>
                <w:lang w:val="en-US" w:eastAsia="ko-KR"/>
              </w:rPr>
              <w:t>996</w:t>
            </w:r>
          </w:p>
        </w:tc>
        <w:tc>
          <w:tcPr>
            <w:tcW w:w="1500" w:type="dxa"/>
            <w:tcBorders>
              <w:top w:val="single" w:sz="2" w:space="0" w:color="000000"/>
              <w:left w:val="single" w:sz="2" w:space="0" w:color="000000"/>
              <w:bottom w:val="single" w:sz="12" w:space="0" w:color="000000"/>
              <w:right w:val="single" w:sz="2" w:space="0" w:color="000000"/>
            </w:tcBorders>
          </w:tcPr>
          <w:p w14:paraId="581CD570" w14:textId="77777777" w:rsidR="006D13A1" w:rsidRPr="006D13A1" w:rsidRDefault="006D13A1" w:rsidP="006D13A1">
            <w:pPr>
              <w:widowControl w:val="0"/>
              <w:kinsoku w:val="0"/>
              <w:overflowPunct w:val="0"/>
              <w:autoSpaceDE w:val="0"/>
              <w:autoSpaceDN w:val="0"/>
              <w:adjustRightInd w:val="0"/>
              <w:spacing w:before="36"/>
              <w:ind w:right="149"/>
              <w:jc w:val="center"/>
              <w:rPr>
                <w:rFonts w:eastAsia="맑은 고딕"/>
                <w:spacing w:val="-5"/>
                <w:sz w:val="18"/>
                <w:szCs w:val="18"/>
                <w:lang w:val="en-US" w:eastAsia="ko-KR"/>
              </w:rPr>
            </w:pPr>
            <w:r w:rsidRPr="006D13A1">
              <w:rPr>
                <w:rFonts w:eastAsia="맑은 고딕"/>
                <w:spacing w:val="-5"/>
                <w:sz w:val="18"/>
                <w:szCs w:val="18"/>
                <w:lang w:val="en-US" w:eastAsia="ko-KR"/>
              </w:rPr>
              <w:t>320</w:t>
            </w:r>
          </w:p>
        </w:tc>
        <w:tc>
          <w:tcPr>
            <w:tcW w:w="3800" w:type="dxa"/>
            <w:tcBorders>
              <w:top w:val="single" w:sz="2" w:space="0" w:color="000000"/>
              <w:left w:val="single" w:sz="2" w:space="0" w:color="000000"/>
              <w:bottom w:val="single" w:sz="12" w:space="0" w:color="000000"/>
              <w:right w:val="single" w:sz="2" w:space="0" w:color="000000"/>
            </w:tcBorders>
          </w:tcPr>
          <w:p w14:paraId="65351489" w14:textId="77777777" w:rsidR="006D13A1" w:rsidRPr="006D13A1" w:rsidRDefault="006D13A1" w:rsidP="006D13A1">
            <w:pPr>
              <w:widowControl w:val="0"/>
              <w:kinsoku w:val="0"/>
              <w:overflowPunct w:val="0"/>
              <w:autoSpaceDE w:val="0"/>
              <w:autoSpaceDN w:val="0"/>
              <w:adjustRightInd w:val="0"/>
              <w:spacing w:before="36"/>
              <w:rPr>
                <w:rFonts w:eastAsia="맑은 고딕"/>
                <w:spacing w:val="-2"/>
                <w:sz w:val="18"/>
                <w:szCs w:val="18"/>
                <w:lang w:val="en-US" w:eastAsia="ko-KR"/>
              </w:rPr>
            </w:pPr>
            <w:r w:rsidRPr="006D13A1">
              <w:rPr>
                <w:rFonts w:eastAsia="맑은 고딕"/>
                <w:spacing w:val="-2"/>
                <w:sz w:val="18"/>
                <w:szCs w:val="18"/>
                <w:lang w:val="en-US" w:eastAsia="ko-KR"/>
              </w:rPr>
              <w:t>111111111</w:t>
            </w:r>
          </w:p>
        </w:tc>
        <w:tc>
          <w:tcPr>
            <w:tcW w:w="1800" w:type="dxa"/>
            <w:vMerge/>
            <w:tcBorders>
              <w:top w:val="nil"/>
              <w:left w:val="single" w:sz="2" w:space="0" w:color="000000"/>
              <w:bottom w:val="single" w:sz="12" w:space="0" w:color="000000"/>
              <w:right w:val="single" w:sz="12" w:space="0" w:color="000000"/>
            </w:tcBorders>
          </w:tcPr>
          <w:p w14:paraId="4061A65C" w14:textId="77777777" w:rsidR="006D13A1" w:rsidRPr="006D13A1" w:rsidRDefault="006D13A1" w:rsidP="006D13A1">
            <w:pPr>
              <w:widowControl w:val="0"/>
              <w:kinsoku w:val="0"/>
              <w:overflowPunct w:val="0"/>
              <w:autoSpaceDE w:val="0"/>
              <w:autoSpaceDN w:val="0"/>
              <w:adjustRightInd w:val="0"/>
              <w:spacing w:before="2"/>
              <w:rPr>
                <w:rFonts w:ascii="Arial" w:eastAsia="맑은 고딕" w:hAnsi="Arial" w:cs="Arial"/>
                <w:b/>
                <w:bCs/>
                <w:i/>
                <w:iCs/>
                <w:sz w:val="2"/>
                <w:szCs w:val="2"/>
                <w:lang w:val="en-US" w:eastAsia="ko-KR"/>
              </w:rPr>
            </w:pPr>
          </w:p>
        </w:tc>
      </w:tr>
    </w:tbl>
    <w:p w14:paraId="28D8922B" w14:textId="77777777" w:rsidR="002C3DA8" w:rsidRDefault="002C3DA8" w:rsidP="006D13A1">
      <w:pPr>
        <w:widowControl w:val="0"/>
        <w:kinsoku w:val="0"/>
        <w:overflowPunct w:val="0"/>
        <w:autoSpaceDE w:val="0"/>
        <w:autoSpaceDN w:val="0"/>
        <w:adjustRightInd w:val="0"/>
        <w:spacing w:before="103" w:line="249" w:lineRule="auto"/>
        <w:ind w:right="999"/>
        <w:rPr>
          <w:rFonts w:eastAsia="맑은 고딕"/>
          <w:sz w:val="20"/>
          <w:lang w:val="en-US" w:eastAsia="ko-KR"/>
        </w:rPr>
      </w:pPr>
    </w:p>
    <w:p w14:paraId="520679C0" w14:textId="77777777" w:rsidR="006D13A1" w:rsidRPr="006D13A1" w:rsidRDefault="006D13A1" w:rsidP="006D13A1">
      <w:pPr>
        <w:widowControl w:val="0"/>
        <w:kinsoku w:val="0"/>
        <w:overflowPunct w:val="0"/>
        <w:autoSpaceDE w:val="0"/>
        <w:autoSpaceDN w:val="0"/>
        <w:adjustRightInd w:val="0"/>
        <w:spacing w:before="103" w:line="249" w:lineRule="auto"/>
        <w:ind w:right="999"/>
        <w:rPr>
          <w:rFonts w:eastAsia="맑은 고딕"/>
          <w:sz w:val="20"/>
          <w:lang w:val="en-US" w:eastAsia="ko-KR"/>
        </w:rPr>
      </w:pPr>
      <w:r w:rsidRPr="006D13A1">
        <w:rPr>
          <w:rFonts w:eastAsia="맑은 고딕"/>
          <w:sz w:val="20"/>
          <w:lang w:val="en-US" w:eastAsia="ko-KR"/>
        </w:rPr>
        <w:t xml:space="preserve">The Feedback Type </w:t>
      </w:r>
      <w:proofErr w:type="gramStart"/>
      <w:r w:rsidRPr="006D13A1">
        <w:rPr>
          <w:rFonts w:eastAsia="맑은 고딕"/>
          <w:sz w:val="20"/>
          <w:lang w:val="en-US" w:eastAsia="ko-KR"/>
        </w:rPr>
        <w:t>And</w:t>
      </w:r>
      <w:proofErr w:type="gramEnd"/>
      <w:r w:rsidRPr="006D13A1">
        <w:rPr>
          <w:rFonts w:eastAsia="맑은 고딕"/>
          <w:sz w:val="20"/>
          <w:lang w:val="en-US" w:eastAsia="ko-KR"/>
        </w:rPr>
        <w:t xml:space="preserve"> Ng and Codebook Size subfields for EHT TB sounding are defined in </w:t>
      </w:r>
      <w:hyperlink w:anchor="bookmark27" w:history="1">
        <w:r w:rsidRPr="006D13A1">
          <w:rPr>
            <w:rFonts w:eastAsia="맑은 고딕"/>
            <w:sz w:val="20"/>
            <w:lang w:val="en-US" w:eastAsia="ko-KR"/>
          </w:rPr>
          <w:t>Table</w:t>
        </w:r>
        <w:r w:rsidRPr="006D13A1">
          <w:rPr>
            <w:rFonts w:eastAsia="맑은 고딕"/>
            <w:spacing w:val="-3"/>
            <w:sz w:val="20"/>
            <w:lang w:val="en-US" w:eastAsia="ko-KR"/>
          </w:rPr>
          <w:t xml:space="preserve"> </w:t>
        </w:r>
        <w:r w:rsidRPr="006D13A1">
          <w:rPr>
            <w:rFonts w:eastAsia="맑은 고딕"/>
            <w:sz w:val="20"/>
            <w:lang w:val="en-US" w:eastAsia="ko-KR"/>
          </w:rPr>
          <w:t>9-44</w:t>
        </w:r>
      </w:hyperlink>
      <w:r w:rsidRPr="006D13A1">
        <w:rPr>
          <w:rFonts w:eastAsia="맑은 고딕"/>
          <w:sz w:val="20"/>
          <w:lang w:val="en-US" w:eastAsia="ko-KR"/>
        </w:rPr>
        <w:t xml:space="preserve"> </w:t>
      </w:r>
      <w:hyperlink w:anchor="bookmark27" w:history="1">
        <w:r w:rsidRPr="006D13A1">
          <w:rPr>
            <w:rFonts w:eastAsia="맑은 고딕"/>
            <w:sz w:val="20"/>
            <w:lang w:val="en-US" w:eastAsia="ko-KR"/>
          </w:rPr>
          <w:t>(Feedback Type And Ng subfield and Codebook Size subfield encoding for HE and EHT TB sounding)</w:t>
        </w:r>
      </w:hyperlink>
      <w:r w:rsidRPr="006D13A1">
        <w:rPr>
          <w:rFonts w:eastAsia="맑은 고딕"/>
          <w:sz w:val="20"/>
          <w:lang w:val="en-US" w:eastAsia="ko-KR"/>
        </w:rPr>
        <w:t>.</w:t>
      </w:r>
    </w:p>
    <w:p w14:paraId="5D79909E" w14:textId="77777777" w:rsidR="006D13A1" w:rsidRPr="006D13A1" w:rsidRDefault="006D13A1" w:rsidP="006D13A1">
      <w:pPr>
        <w:widowControl w:val="0"/>
        <w:kinsoku w:val="0"/>
        <w:overflowPunct w:val="0"/>
        <w:autoSpaceDE w:val="0"/>
        <w:autoSpaceDN w:val="0"/>
        <w:adjustRightInd w:val="0"/>
        <w:rPr>
          <w:rFonts w:eastAsia="맑은 고딕"/>
          <w:sz w:val="20"/>
          <w:lang w:val="en-US" w:eastAsia="ko-KR"/>
        </w:rPr>
      </w:pPr>
    </w:p>
    <w:p w14:paraId="1BADDD62" w14:textId="77777777" w:rsidR="006D13A1" w:rsidRPr="006D13A1" w:rsidRDefault="006D13A1" w:rsidP="006D13A1">
      <w:pPr>
        <w:widowControl w:val="0"/>
        <w:kinsoku w:val="0"/>
        <w:overflowPunct w:val="0"/>
        <w:autoSpaceDE w:val="0"/>
        <w:autoSpaceDN w:val="0"/>
        <w:adjustRightInd w:val="0"/>
        <w:spacing w:before="4"/>
        <w:rPr>
          <w:rFonts w:eastAsia="맑은 고딕"/>
          <w:sz w:val="18"/>
          <w:szCs w:val="18"/>
          <w:lang w:val="en-US" w:eastAsia="ko-KR"/>
        </w:rPr>
      </w:pPr>
    </w:p>
    <w:p w14:paraId="7812C639" w14:textId="77777777" w:rsidR="006D13A1" w:rsidRPr="006D13A1" w:rsidRDefault="006D13A1" w:rsidP="002C3DA8">
      <w:pPr>
        <w:widowControl w:val="0"/>
        <w:kinsoku w:val="0"/>
        <w:overflowPunct w:val="0"/>
        <w:autoSpaceDE w:val="0"/>
        <w:autoSpaceDN w:val="0"/>
        <w:adjustRightInd w:val="0"/>
        <w:spacing w:line="249" w:lineRule="auto"/>
        <w:ind w:right="999"/>
        <w:jc w:val="center"/>
        <w:rPr>
          <w:rFonts w:ascii="Arial" w:eastAsia="맑은 고딕" w:hAnsi="Arial" w:cs="Arial"/>
          <w:b/>
          <w:bCs/>
          <w:sz w:val="20"/>
          <w:lang w:val="en-US" w:eastAsia="ko-KR"/>
        </w:rPr>
      </w:pPr>
      <w:bookmarkStart w:id="114" w:name="_bookmark27"/>
      <w:bookmarkEnd w:id="114"/>
      <w:r w:rsidRPr="006D13A1">
        <w:rPr>
          <w:rFonts w:ascii="Arial" w:eastAsia="맑은 고딕" w:hAnsi="Arial" w:cs="Arial"/>
          <w:b/>
          <w:bCs/>
          <w:sz w:val="20"/>
          <w:lang w:val="en-US" w:eastAsia="ko-KR"/>
        </w:rPr>
        <w:t>Table</w:t>
      </w:r>
      <w:r w:rsidRPr="006D13A1">
        <w:rPr>
          <w:rFonts w:ascii="Arial" w:eastAsia="맑은 고딕" w:hAnsi="Arial" w:cs="Arial"/>
          <w:b/>
          <w:bCs/>
          <w:spacing w:val="-4"/>
          <w:sz w:val="20"/>
          <w:lang w:val="en-US" w:eastAsia="ko-KR"/>
        </w:rPr>
        <w:t xml:space="preserve"> </w:t>
      </w:r>
      <w:r w:rsidRPr="006D13A1">
        <w:rPr>
          <w:rFonts w:ascii="Arial" w:eastAsia="맑은 고딕" w:hAnsi="Arial" w:cs="Arial"/>
          <w:b/>
          <w:bCs/>
          <w:sz w:val="20"/>
          <w:lang w:val="en-US" w:eastAsia="ko-KR"/>
        </w:rPr>
        <w:t>9-44—Feedback</w:t>
      </w:r>
      <w:r w:rsidRPr="006D13A1">
        <w:rPr>
          <w:rFonts w:ascii="Arial" w:eastAsia="맑은 고딕" w:hAnsi="Arial" w:cs="Arial"/>
          <w:b/>
          <w:bCs/>
          <w:spacing w:val="-5"/>
          <w:sz w:val="20"/>
          <w:lang w:val="en-US" w:eastAsia="ko-KR"/>
        </w:rPr>
        <w:t xml:space="preserve"> </w:t>
      </w:r>
      <w:r w:rsidRPr="006D13A1">
        <w:rPr>
          <w:rFonts w:ascii="Arial" w:eastAsia="맑은 고딕" w:hAnsi="Arial" w:cs="Arial"/>
          <w:b/>
          <w:bCs/>
          <w:sz w:val="20"/>
          <w:lang w:val="en-US" w:eastAsia="ko-KR"/>
        </w:rPr>
        <w:t>Type</w:t>
      </w:r>
      <w:r w:rsidRPr="006D13A1">
        <w:rPr>
          <w:rFonts w:ascii="Arial" w:eastAsia="맑은 고딕" w:hAnsi="Arial" w:cs="Arial"/>
          <w:b/>
          <w:bCs/>
          <w:spacing w:val="-5"/>
          <w:sz w:val="20"/>
          <w:lang w:val="en-US" w:eastAsia="ko-KR"/>
        </w:rPr>
        <w:t xml:space="preserve"> </w:t>
      </w:r>
      <w:proofErr w:type="gramStart"/>
      <w:r w:rsidRPr="006D13A1">
        <w:rPr>
          <w:rFonts w:ascii="Arial" w:eastAsia="맑은 고딕" w:hAnsi="Arial" w:cs="Arial"/>
          <w:b/>
          <w:bCs/>
          <w:sz w:val="20"/>
          <w:lang w:val="en-US" w:eastAsia="ko-KR"/>
        </w:rPr>
        <w:t>And</w:t>
      </w:r>
      <w:proofErr w:type="gramEnd"/>
      <w:r w:rsidRPr="006D13A1">
        <w:rPr>
          <w:rFonts w:ascii="Arial" w:eastAsia="맑은 고딕" w:hAnsi="Arial" w:cs="Arial"/>
          <w:b/>
          <w:bCs/>
          <w:spacing w:val="-4"/>
          <w:sz w:val="20"/>
          <w:lang w:val="en-US" w:eastAsia="ko-KR"/>
        </w:rPr>
        <w:t xml:space="preserve"> </w:t>
      </w:r>
      <w:r w:rsidRPr="006D13A1">
        <w:rPr>
          <w:rFonts w:ascii="Arial" w:eastAsia="맑은 고딕" w:hAnsi="Arial" w:cs="Arial"/>
          <w:b/>
          <w:bCs/>
          <w:sz w:val="20"/>
          <w:lang w:val="en-US" w:eastAsia="ko-KR"/>
        </w:rPr>
        <w:t>Ng</w:t>
      </w:r>
      <w:r w:rsidRPr="006D13A1">
        <w:rPr>
          <w:rFonts w:ascii="Arial" w:eastAsia="맑은 고딕" w:hAnsi="Arial" w:cs="Arial"/>
          <w:b/>
          <w:bCs/>
          <w:spacing w:val="-4"/>
          <w:sz w:val="20"/>
          <w:lang w:val="en-US" w:eastAsia="ko-KR"/>
        </w:rPr>
        <w:t xml:space="preserve"> </w:t>
      </w:r>
      <w:r w:rsidRPr="006D13A1">
        <w:rPr>
          <w:rFonts w:ascii="Arial" w:eastAsia="맑은 고딕" w:hAnsi="Arial" w:cs="Arial"/>
          <w:b/>
          <w:bCs/>
          <w:sz w:val="20"/>
          <w:lang w:val="en-US" w:eastAsia="ko-KR"/>
        </w:rPr>
        <w:t>subfield</w:t>
      </w:r>
      <w:r w:rsidRPr="006D13A1">
        <w:rPr>
          <w:rFonts w:ascii="Arial" w:eastAsia="맑은 고딕" w:hAnsi="Arial" w:cs="Arial"/>
          <w:b/>
          <w:bCs/>
          <w:spacing w:val="-4"/>
          <w:sz w:val="20"/>
          <w:lang w:val="en-US" w:eastAsia="ko-KR"/>
        </w:rPr>
        <w:t xml:space="preserve"> </w:t>
      </w:r>
      <w:r w:rsidRPr="006D13A1">
        <w:rPr>
          <w:rFonts w:ascii="Arial" w:eastAsia="맑은 고딕" w:hAnsi="Arial" w:cs="Arial"/>
          <w:b/>
          <w:bCs/>
          <w:sz w:val="20"/>
          <w:lang w:val="en-US" w:eastAsia="ko-KR"/>
        </w:rPr>
        <w:t>and</w:t>
      </w:r>
      <w:r w:rsidRPr="006D13A1">
        <w:rPr>
          <w:rFonts w:ascii="Arial" w:eastAsia="맑은 고딕" w:hAnsi="Arial" w:cs="Arial"/>
          <w:b/>
          <w:bCs/>
          <w:spacing w:val="-4"/>
          <w:sz w:val="20"/>
          <w:lang w:val="en-US" w:eastAsia="ko-KR"/>
        </w:rPr>
        <w:t xml:space="preserve"> </w:t>
      </w:r>
      <w:r w:rsidRPr="006D13A1">
        <w:rPr>
          <w:rFonts w:ascii="Arial" w:eastAsia="맑은 고딕" w:hAnsi="Arial" w:cs="Arial"/>
          <w:b/>
          <w:bCs/>
          <w:sz w:val="20"/>
          <w:lang w:val="en-US" w:eastAsia="ko-KR"/>
        </w:rPr>
        <w:t>Codebook</w:t>
      </w:r>
      <w:r w:rsidRPr="006D13A1">
        <w:rPr>
          <w:rFonts w:ascii="Arial" w:eastAsia="맑은 고딕" w:hAnsi="Arial" w:cs="Arial"/>
          <w:b/>
          <w:bCs/>
          <w:spacing w:val="-4"/>
          <w:sz w:val="20"/>
          <w:lang w:val="en-US" w:eastAsia="ko-KR"/>
        </w:rPr>
        <w:t xml:space="preserve"> </w:t>
      </w:r>
      <w:r w:rsidRPr="006D13A1">
        <w:rPr>
          <w:rFonts w:ascii="Arial" w:eastAsia="맑은 고딕" w:hAnsi="Arial" w:cs="Arial"/>
          <w:b/>
          <w:bCs/>
          <w:sz w:val="20"/>
          <w:lang w:val="en-US" w:eastAsia="ko-KR"/>
        </w:rPr>
        <w:t>Size</w:t>
      </w:r>
      <w:r w:rsidRPr="006D13A1">
        <w:rPr>
          <w:rFonts w:ascii="Arial" w:eastAsia="맑은 고딕" w:hAnsi="Arial" w:cs="Arial"/>
          <w:b/>
          <w:bCs/>
          <w:spacing w:val="-4"/>
          <w:sz w:val="20"/>
          <w:lang w:val="en-US" w:eastAsia="ko-KR"/>
        </w:rPr>
        <w:t xml:space="preserve"> </w:t>
      </w:r>
      <w:r w:rsidRPr="006D13A1">
        <w:rPr>
          <w:rFonts w:ascii="Arial" w:eastAsia="맑은 고딕" w:hAnsi="Arial" w:cs="Arial"/>
          <w:b/>
          <w:bCs/>
          <w:sz w:val="20"/>
          <w:lang w:val="en-US" w:eastAsia="ko-KR"/>
        </w:rPr>
        <w:t>subfield</w:t>
      </w:r>
      <w:r w:rsidRPr="006D13A1">
        <w:rPr>
          <w:rFonts w:ascii="Arial" w:eastAsia="맑은 고딕" w:hAnsi="Arial" w:cs="Arial"/>
          <w:b/>
          <w:bCs/>
          <w:spacing w:val="-4"/>
          <w:sz w:val="20"/>
          <w:lang w:val="en-US" w:eastAsia="ko-KR"/>
        </w:rPr>
        <w:t xml:space="preserve"> </w:t>
      </w:r>
      <w:r w:rsidRPr="006D13A1">
        <w:rPr>
          <w:rFonts w:ascii="Arial" w:eastAsia="맑은 고딕" w:hAnsi="Arial" w:cs="Arial"/>
          <w:b/>
          <w:bCs/>
          <w:sz w:val="20"/>
          <w:lang w:val="en-US" w:eastAsia="ko-KR"/>
        </w:rPr>
        <w:t>encoding</w:t>
      </w:r>
      <w:r w:rsidRPr="006D13A1">
        <w:rPr>
          <w:rFonts w:ascii="Arial" w:eastAsia="맑은 고딕" w:hAnsi="Arial" w:cs="Arial"/>
          <w:b/>
          <w:bCs/>
          <w:spacing w:val="-4"/>
          <w:sz w:val="20"/>
          <w:lang w:val="en-US" w:eastAsia="ko-KR"/>
        </w:rPr>
        <w:t xml:space="preserve"> </w:t>
      </w:r>
      <w:r w:rsidRPr="006D13A1">
        <w:rPr>
          <w:rFonts w:ascii="Arial" w:eastAsia="맑은 고딕" w:hAnsi="Arial" w:cs="Arial"/>
          <w:b/>
          <w:bCs/>
          <w:sz w:val="20"/>
          <w:lang w:val="en-US" w:eastAsia="ko-KR"/>
        </w:rPr>
        <w:t>for</w:t>
      </w:r>
      <w:r w:rsidRPr="006D13A1">
        <w:rPr>
          <w:rFonts w:ascii="Arial" w:eastAsia="맑은 고딕" w:hAnsi="Arial" w:cs="Arial"/>
          <w:b/>
          <w:bCs/>
          <w:spacing w:val="-4"/>
          <w:sz w:val="20"/>
          <w:lang w:val="en-US" w:eastAsia="ko-KR"/>
        </w:rPr>
        <w:t xml:space="preserve"> </w:t>
      </w:r>
      <w:r w:rsidRPr="006D13A1">
        <w:rPr>
          <w:rFonts w:ascii="Arial" w:eastAsia="맑은 고딕" w:hAnsi="Arial" w:cs="Arial"/>
          <w:b/>
          <w:bCs/>
          <w:sz w:val="20"/>
          <w:lang w:val="en-US" w:eastAsia="ko-KR"/>
        </w:rPr>
        <w:t xml:space="preserve">HE </w:t>
      </w:r>
      <w:r w:rsidRPr="006D13A1">
        <w:rPr>
          <w:rFonts w:ascii="Arial" w:eastAsia="맑은 고딕" w:hAnsi="Arial" w:cs="Arial"/>
          <w:b/>
          <w:bCs/>
          <w:sz w:val="20"/>
          <w:u w:val="thick"/>
          <w:lang w:val="en-US" w:eastAsia="ko-KR"/>
        </w:rPr>
        <w:t xml:space="preserve">and EHT </w:t>
      </w:r>
      <w:r w:rsidRPr="006D13A1">
        <w:rPr>
          <w:rFonts w:ascii="Arial" w:eastAsia="맑은 고딕" w:hAnsi="Arial" w:cs="Arial"/>
          <w:b/>
          <w:bCs/>
          <w:sz w:val="20"/>
          <w:lang w:val="en-US" w:eastAsia="ko-KR"/>
        </w:rPr>
        <w:t>TB sounding</w:t>
      </w:r>
    </w:p>
    <w:p w14:paraId="034B7FCF" w14:textId="77777777" w:rsidR="006D13A1" w:rsidRPr="006D13A1" w:rsidRDefault="006D13A1" w:rsidP="006D13A1">
      <w:pPr>
        <w:widowControl w:val="0"/>
        <w:kinsoku w:val="0"/>
        <w:overflowPunct w:val="0"/>
        <w:autoSpaceDE w:val="0"/>
        <w:autoSpaceDN w:val="0"/>
        <w:adjustRightInd w:val="0"/>
        <w:spacing w:before="2"/>
        <w:rPr>
          <w:rFonts w:ascii="Arial" w:eastAsia="맑은 고딕" w:hAnsi="Arial" w:cs="Arial"/>
          <w:b/>
          <w:bCs/>
          <w:sz w:val="21"/>
          <w:szCs w:val="21"/>
          <w:lang w:val="en-US" w:eastAsia="ko-KR"/>
        </w:rPr>
      </w:pPr>
    </w:p>
    <w:tbl>
      <w:tblPr>
        <w:tblW w:w="0" w:type="auto"/>
        <w:tblInd w:w="1143" w:type="dxa"/>
        <w:tblLayout w:type="fixed"/>
        <w:tblCellMar>
          <w:left w:w="0" w:type="dxa"/>
          <w:right w:w="0" w:type="dxa"/>
        </w:tblCellMar>
        <w:tblLook w:val="0000" w:firstRow="0" w:lastRow="0" w:firstColumn="0" w:lastColumn="0" w:noHBand="0" w:noVBand="0"/>
      </w:tblPr>
      <w:tblGrid>
        <w:gridCol w:w="1199"/>
        <w:gridCol w:w="1200"/>
        <w:gridCol w:w="1200"/>
        <w:gridCol w:w="4791"/>
      </w:tblGrid>
      <w:tr w:rsidR="006D13A1" w:rsidRPr="006D13A1" w14:paraId="4E54EDF4" w14:textId="77777777" w:rsidTr="00DC0842">
        <w:trPr>
          <w:trHeight w:val="610"/>
        </w:trPr>
        <w:tc>
          <w:tcPr>
            <w:tcW w:w="2399" w:type="dxa"/>
            <w:gridSpan w:val="2"/>
            <w:tcBorders>
              <w:top w:val="single" w:sz="12" w:space="0" w:color="000000"/>
              <w:left w:val="single" w:sz="12" w:space="0" w:color="000000"/>
              <w:bottom w:val="single" w:sz="2" w:space="0" w:color="000000"/>
              <w:right w:val="single" w:sz="2" w:space="0" w:color="000000"/>
            </w:tcBorders>
          </w:tcPr>
          <w:p w14:paraId="0272C87F" w14:textId="77777777" w:rsidR="006D13A1" w:rsidRPr="006D13A1" w:rsidRDefault="006D13A1" w:rsidP="006D13A1">
            <w:pPr>
              <w:widowControl w:val="0"/>
              <w:kinsoku w:val="0"/>
              <w:overflowPunct w:val="0"/>
              <w:autoSpaceDE w:val="0"/>
              <w:autoSpaceDN w:val="0"/>
              <w:adjustRightInd w:val="0"/>
              <w:spacing w:before="1"/>
              <w:rPr>
                <w:rFonts w:ascii="Arial" w:eastAsia="맑은 고딕" w:hAnsi="Arial" w:cs="Arial"/>
                <w:b/>
                <w:bCs/>
                <w:sz w:val="17"/>
                <w:szCs w:val="17"/>
                <w:lang w:val="en-US" w:eastAsia="ko-KR"/>
              </w:rPr>
            </w:pPr>
          </w:p>
          <w:p w14:paraId="08826EA2" w14:textId="77777777" w:rsidR="006D13A1" w:rsidRPr="006D13A1" w:rsidRDefault="006D13A1" w:rsidP="006D13A1">
            <w:pPr>
              <w:widowControl w:val="0"/>
              <w:kinsoku w:val="0"/>
              <w:overflowPunct w:val="0"/>
              <w:autoSpaceDE w:val="0"/>
              <w:autoSpaceDN w:val="0"/>
              <w:adjustRightInd w:val="0"/>
              <w:rPr>
                <w:rFonts w:eastAsia="맑은 고딕"/>
                <w:b/>
                <w:bCs/>
                <w:spacing w:val="-5"/>
                <w:sz w:val="18"/>
                <w:szCs w:val="18"/>
                <w:lang w:val="en-US" w:eastAsia="ko-KR"/>
              </w:rPr>
            </w:pPr>
            <w:r w:rsidRPr="006D13A1">
              <w:rPr>
                <w:rFonts w:eastAsia="맑은 고딕"/>
                <w:b/>
                <w:bCs/>
                <w:sz w:val="18"/>
                <w:szCs w:val="18"/>
                <w:lang w:val="en-US" w:eastAsia="ko-KR"/>
              </w:rPr>
              <w:t>Feedback</w:t>
            </w:r>
            <w:r w:rsidRPr="006D13A1">
              <w:rPr>
                <w:rFonts w:eastAsia="맑은 고딕"/>
                <w:b/>
                <w:bCs/>
                <w:spacing w:val="-5"/>
                <w:sz w:val="18"/>
                <w:szCs w:val="18"/>
                <w:lang w:val="en-US" w:eastAsia="ko-KR"/>
              </w:rPr>
              <w:t xml:space="preserve"> </w:t>
            </w:r>
            <w:r w:rsidRPr="006D13A1">
              <w:rPr>
                <w:rFonts w:eastAsia="맑은 고딕"/>
                <w:b/>
                <w:bCs/>
                <w:sz w:val="18"/>
                <w:szCs w:val="18"/>
                <w:lang w:val="en-US" w:eastAsia="ko-KR"/>
              </w:rPr>
              <w:t>Type</w:t>
            </w:r>
            <w:r w:rsidRPr="006D13A1">
              <w:rPr>
                <w:rFonts w:eastAsia="맑은 고딕"/>
                <w:b/>
                <w:bCs/>
                <w:spacing w:val="-4"/>
                <w:sz w:val="18"/>
                <w:szCs w:val="18"/>
                <w:lang w:val="en-US" w:eastAsia="ko-KR"/>
              </w:rPr>
              <w:t xml:space="preserve"> </w:t>
            </w:r>
            <w:r w:rsidRPr="006D13A1">
              <w:rPr>
                <w:rFonts w:eastAsia="맑은 고딕"/>
                <w:b/>
                <w:bCs/>
                <w:sz w:val="18"/>
                <w:szCs w:val="18"/>
                <w:lang w:val="en-US" w:eastAsia="ko-KR"/>
              </w:rPr>
              <w:t>And</w:t>
            </w:r>
            <w:r w:rsidRPr="006D13A1">
              <w:rPr>
                <w:rFonts w:eastAsia="맑은 고딕"/>
                <w:b/>
                <w:bCs/>
                <w:spacing w:val="-4"/>
                <w:sz w:val="18"/>
                <w:szCs w:val="18"/>
                <w:lang w:val="en-US" w:eastAsia="ko-KR"/>
              </w:rPr>
              <w:t xml:space="preserve"> </w:t>
            </w:r>
            <w:r w:rsidRPr="006D13A1">
              <w:rPr>
                <w:rFonts w:eastAsia="맑은 고딕"/>
                <w:b/>
                <w:bCs/>
                <w:spacing w:val="-5"/>
                <w:sz w:val="18"/>
                <w:szCs w:val="18"/>
                <w:lang w:val="en-US" w:eastAsia="ko-KR"/>
              </w:rPr>
              <w:t>Ng</w:t>
            </w:r>
          </w:p>
        </w:tc>
        <w:tc>
          <w:tcPr>
            <w:tcW w:w="1200" w:type="dxa"/>
            <w:tcBorders>
              <w:top w:val="single" w:sz="12" w:space="0" w:color="000000"/>
              <w:left w:val="single" w:sz="2" w:space="0" w:color="000000"/>
              <w:bottom w:val="single" w:sz="2" w:space="0" w:color="000000"/>
              <w:right w:val="single" w:sz="2" w:space="0" w:color="000000"/>
            </w:tcBorders>
          </w:tcPr>
          <w:p w14:paraId="0EDAF3B3" w14:textId="77777777" w:rsidR="006D13A1" w:rsidRPr="006D13A1" w:rsidRDefault="006D13A1" w:rsidP="006D13A1">
            <w:pPr>
              <w:widowControl w:val="0"/>
              <w:kinsoku w:val="0"/>
              <w:overflowPunct w:val="0"/>
              <w:autoSpaceDE w:val="0"/>
              <w:autoSpaceDN w:val="0"/>
              <w:adjustRightInd w:val="0"/>
              <w:spacing w:before="104" w:line="230" w:lineRule="auto"/>
              <w:ind w:right="189"/>
              <w:rPr>
                <w:rFonts w:eastAsia="맑은 고딕"/>
                <w:b/>
                <w:bCs/>
                <w:spacing w:val="-4"/>
                <w:sz w:val="18"/>
                <w:szCs w:val="18"/>
                <w:lang w:val="en-US" w:eastAsia="ko-KR"/>
              </w:rPr>
            </w:pPr>
            <w:r w:rsidRPr="006D13A1">
              <w:rPr>
                <w:rFonts w:eastAsia="맑은 고딕"/>
                <w:b/>
                <w:bCs/>
                <w:spacing w:val="-2"/>
                <w:sz w:val="18"/>
                <w:szCs w:val="18"/>
                <w:lang w:val="en-US" w:eastAsia="ko-KR"/>
              </w:rPr>
              <w:t xml:space="preserve">Codebook </w:t>
            </w:r>
            <w:r w:rsidRPr="006D13A1">
              <w:rPr>
                <w:rFonts w:eastAsia="맑은 고딕"/>
                <w:b/>
                <w:bCs/>
                <w:spacing w:val="-4"/>
                <w:sz w:val="18"/>
                <w:szCs w:val="18"/>
                <w:lang w:val="en-US" w:eastAsia="ko-KR"/>
              </w:rPr>
              <w:t>Size</w:t>
            </w:r>
          </w:p>
        </w:tc>
        <w:tc>
          <w:tcPr>
            <w:tcW w:w="4791" w:type="dxa"/>
            <w:vMerge w:val="restart"/>
            <w:tcBorders>
              <w:top w:val="single" w:sz="12" w:space="0" w:color="000000"/>
              <w:left w:val="single" w:sz="2" w:space="0" w:color="000000"/>
              <w:bottom w:val="single" w:sz="12" w:space="0" w:color="000000"/>
              <w:right w:val="single" w:sz="12" w:space="0" w:color="000000"/>
            </w:tcBorders>
          </w:tcPr>
          <w:p w14:paraId="00C3C462" w14:textId="77777777" w:rsidR="006D13A1" w:rsidRPr="006D13A1" w:rsidRDefault="006D13A1" w:rsidP="006D13A1">
            <w:pPr>
              <w:widowControl w:val="0"/>
              <w:kinsoku w:val="0"/>
              <w:overflowPunct w:val="0"/>
              <w:autoSpaceDE w:val="0"/>
              <w:autoSpaceDN w:val="0"/>
              <w:adjustRightInd w:val="0"/>
              <w:rPr>
                <w:rFonts w:ascii="Arial" w:eastAsia="맑은 고딕" w:hAnsi="Arial" w:cs="Arial"/>
                <w:b/>
                <w:bCs/>
                <w:sz w:val="20"/>
                <w:lang w:val="en-US" w:eastAsia="ko-KR"/>
              </w:rPr>
            </w:pPr>
          </w:p>
          <w:p w14:paraId="7151A747" w14:textId="77777777" w:rsidR="006D13A1" w:rsidRPr="006D13A1" w:rsidRDefault="006D13A1" w:rsidP="006D13A1">
            <w:pPr>
              <w:widowControl w:val="0"/>
              <w:kinsoku w:val="0"/>
              <w:overflowPunct w:val="0"/>
              <w:autoSpaceDE w:val="0"/>
              <w:autoSpaceDN w:val="0"/>
              <w:adjustRightInd w:val="0"/>
              <w:spacing w:before="2"/>
              <w:rPr>
                <w:rFonts w:ascii="Arial" w:eastAsia="맑은 고딕" w:hAnsi="Arial" w:cs="Arial"/>
                <w:b/>
                <w:bCs/>
                <w:sz w:val="16"/>
                <w:szCs w:val="16"/>
                <w:lang w:val="en-US" w:eastAsia="ko-KR"/>
              </w:rPr>
            </w:pPr>
          </w:p>
          <w:p w14:paraId="648B47F8" w14:textId="77777777" w:rsidR="006D13A1" w:rsidRPr="006D13A1" w:rsidRDefault="006D13A1" w:rsidP="006D13A1">
            <w:pPr>
              <w:widowControl w:val="0"/>
              <w:kinsoku w:val="0"/>
              <w:overflowPunct w:val="0"/>
              <w:autoSpaceDE w:val="0"/>
              <w:autoSpaceDN w:val="0"/>
              <w:adjustRightInd w:val="0"/>
              <w:ind w:right="1919"/>
              <w:jc w:val="center"/>
              <w:rPr>
                <w:rFonts w:eastAsia="맑은 고딕"/>
                <w:b/>
                <w:bCs/>
                <w:spacing w:val="-2"/>
                <w:sz w:val="18"/>
                <w:szCs w:val="18"/>
                <w:lang w:val="en-US" w:eastAsia="ko-KR"/>
              </w:rPr>
            </w:pPr>
            <w:r w:rsidRPr="006D13A1">
              <w:rPr>
                <w:rFonts w:eastAsia="맑은 고딕"/>
                <w:b/>
                <w:bCs/>
                <w:spacing w:val="-2"/>
                <w:sz w:val="18"/>
                <w:szCs w:val="18"/>
                <w:lang w:val="en-US" w:eastAsia="ko-KR"/>
              </w:rPr>
              <w:t>Description</w:t>
            </w:r>
          </w:p>
        </w:tc>
      </w:tr>
      <w:tr w:rsidR="006D13A1" w:rsidRPr="006D13A1" w14:paraId="14A93F89" w14:textId="77777777" w:rsidTr="00DC0842">
        <w:trPr>
          <w:trHeight w:val="409"/>
        </w:trPr>
        <w:tc>
          <w:tcPr>
            <w:tcW w:w="1199" w:type="dxa"/>
            <w:tcBorders>
              <w:top w:val="single" w:sz="2" w:space="0" w:color="000000"/>
              <w:left w:val="single" w:sz="12" w:space="0" w:color="000000"/>
              <w:bottom w:val="single" w:sz="12" w:space="0" w:color="000000"/>
              <w:right w:val="single" w:sz="2" w:space="0" w:color="000000"/>
            </w:tcBorders>
          </w:tcPr>
          <w:p w14:paraId="2B3982F5" w14:textId="77777777" w:rsidR="006D13A1" w:rsidRPr="006D13A1" w:rsidRDefault="006D13A1" w:rsidP="006D13A1">
            <w:pPr>
              <w:widowControl w:val="0"/>
              <w:kinsoku w:val="0"/>
              <w:overflowPunct w:val="0"/>
              <w:autoSpaceDE w:val="0"/>
              <w:autoSpaceDN w:val="0"/>
              <w:adjustRightInd w:val="0"/>
              <w:spacing w:before="96"/>
              <w:ind w:right="216"/>
              <w:jc w:val="center"/>
              <w:rPr>
                <w:rFonts w:eastAsia="맑은 고딕"/>
                <w:b/>
                <w:bCs/>
                <w:spacing w:val="-5"/>
                <w:sz w:val="18"/>
                <w:szCs w:val="18"/>
                <w:lang w:val="en-US" w:eastAsia="ko-KR"/>
              </w:rPr>
            </w:pPr>
            <w:r w:rsidRPr="006D13A1">
              <w:rPr>
                <w:rFonts w:eastAsia="맑은 고딕"/>
                <w:b/>
                <w:bCs/>
                <w:spacing w:val="-5"/>
                <w:sz w:val="18"/>
                <w:szCs w:val="18"/>
                <w:lang w:val="en-US" w:eastAsia="ko-KR"/>
              </w:rPr>
              <w:t>B25</w:t>
            </w:r>
          </w:p>
        </w:tc>
        <w:tc>
          <w:tcPr>
            <w:tcW w:w="1200" w:type="dxa"/>
            <w:tcBorders>
              <w:top w:val="single" w:sz="2" w:space="0" w:color="000000"/>
              <w:left w:val="single" w:sz="2" w:space="0" w:color="000000"/>
              <w:bottom w:val="single" w:sz="12" w:space="0" w:color="000000"/>
              <w:right w:val="single" w:sz="2" w:space="0" w:color="000000"/>
            </w:tcBorders>
          </w:tcPr>
          <w:p w14:paraId="5861B842" w14:textId="77777777" w:rsidR="006D13A1" w:rsidRPr="006D13A1" w:rsidRDefault="006D13A1" w:rsidP="006D13A1">
            <w:pPr>
              <w:widowControl w:val="0"/>
              <w:kinsoku w:val="0"/>
              <w:overflowPunct w:val="0"/>
              <w:autoSpaceDE w:val="0"/>
              <w:autoSpaceDN w:val="0"/>
              <w:adjustRightInd w:val="0"/>
              <w:spacing w:before="96"/>
              <w:ind w:right="123"/>
              <w:jc w:val="center"/>
              <w:rPr>
                <w:rFonts w:eastAsia="맑은 고딕"/>
                <w:b/>
                <w:bCs/>
                <w:spacing w:val="-5"/>
                <w:sz w:val="18"/>
                <w:szCs w:val="18"/>
                <w:lang w:val="en-US" w:eastAsia="ko-KR"/>
              </w:rPr>
            </w:pPr>
            <w:r w:rsidRPr="006D13A1">
              <w:rPr>
                <w:rFonts w:eastAsia="맑은 고딕"/>
                <w:b/>
                <w:bCs/>
                <w:spacing w:val="-5"/>
                <w:sz w:val="18"/>
                <w:szCs w:val="18"/>
                <w:lang w:val="en-US" w:eastAsia="ko-KR"/>
              </w:rPr>
              <w:t>B26</w:t>
            </w:r>
          </w:p>
        </w:tc>
        <w:tc>
          <w:tcPr>
            <w:tcW w:w="1200" w:type="dxa"/>
            <w:tcBorders>
              <w:top w:val="single" w:sz="2" w:space="0" w:color="000000"/>
              <w:left w:val="single" w:sz="2" w:space="0" w:color="000000"/>
              <w:bottom w:val="single" w:sz="12" w:space="0" w:color="000000"/>
              <w:right w:val="single" w:sz="2" w:space="0" w:color="000000"/>
            </w:tcBorders>
          </w:tcPr>
          <w:p w14:paraId="37E6B237" w14:textId="77777777" w:rsidR="006D13A1" w:rsidRPr="006D13A1" w:rsidRDefault="006D13A1" w:rsidP="006D13A1">
            <w:pPr>
              <w:widowControl w:val="0"/>
              <w:kinsoku w:val="0"/>
              <w:overflowPunct w:val="0"/>
              <w:autoSpaceDE w:val="0"/>
              <w:autoSpaceDN w:val="0"/>
              <w:adjustRightInd w:val="0"/>
              <w:spacing w:before="96"/>
              <w:ind w:right="123"/>
              <w:jc w:val="center"/>
              <w:rPr>
                <w:rFonts w:eastAsia="맑은 고딕"/>
                <w:b/>
                <w:bCs/>
                <w:spacing w:val="-5"/>
                <w:sz w:val="18"/>
                <w:szCs w:val="18"/>
                <w:lang w:val="en-US" w:eastAsia="ko-KR"/>
              </w:rPr>
            </w:pPr>
            <w:r w:rsidRPr="006D13A1">
              <w:rPr>
                <w:rFonts w:eastAsia="맑은 고딕"/>
                <w:b/>
                <w:bCs/>
                <w:spacing w:val="-5"/>
                <w:sz w:val="18"/>
                <w:szCs w:val="18"/>
                <w:lang w:val="en-US" w:eastAsia="ko-KR"/>
              </w:rPr>
              <w:t>B28</w:t>
            </w:r>
          </w:p>
        </w:tc>
        <w:tc>
          <w:tcPr>
            <w:tcW w:w="4791" w:type="dxa"/>
            <w:vMerge/>
            <w:tcBorders>
              <w:top w:val="nil"/>
              <w:left w:val="single" w:sz="2" w:space="0" w:color="000000"/>
              <w:bottom w:val="single" w:sz="12" w:space="0" w:color="000000"/>
              <w:right w:val="single" w:sz="12" w:space="0" w:color="000000"/>
            </w:tcBorders>
          </w:tcPr>
          <w:p w14:paraId="284FB396" w14:textId="77777777" w:rsidR="006D13A1" w:rsidRPr="006D13A1" w:rsidRDefault="006D13A1" w:rsidP="006D13A1">
            <w:pPr>
              <w:widowControl w:val="0"/>
              <w:kinsoku w:val="0"/>
              <w:overflowPunct w:val="0"/>
              <w:autoSpaceDE w:val="0"/>
              <w:autoSpaceDN w:val="0"/>
              <w:adjustRightInd w:val="0"/>
              <w:spacing w:before="2"/>
              <w:rPr>
                <w:rFonts w:ascii="Arial" w:eastAsia="맑은 고딕" w:hAnsi="Arial" w:cs="Arial"/>
                <w:b/>
                <w:bCs/>
                <w:sz w:val="2"/>
                <w:szCs w:val="2"/>
                <w:lang w:val="en-US" w:eastAsia="ko-KR"/>
              </w:rPr>
            </w:pPr>
          </w:p>
        </w:tc>
      </w:tr>
      <w:tr w:rsidR="006D13A1" w:rsidRPr="006D13A1" w14:paraId="19CAF869" w14:textId="77777777" w:rsidTr="00DC0842">
        <w:trPr>
          <w:trHeight w:val="341"/>
        </w:trPr>
        <w:tc>
          <w:tcPr>
            <w:tcW w:w="1199" w:type="dxa"/>
            <w:tcBorders>
              <w:top w:val="single" w:sz="12" w:space="0" w:color="000000"/>
              <w:left w:val="single" w:sz="12" w:space="0" w:color="000000"/>
              <w:bottom w:val="single" w:sz="2" w:space="0" w:color="000000"/>
              <w:right w:val="single" w:sz="2" w:space="0" w:color="000000"/>
            </w:tcBorders>
          </w:tcPr>
          <w:p w14:paraId="3BF72D88" w14:textId="77777777" w:rsidR="006D13A1" w:rsidRPr="006D13A1" w:rsidRDefault="006D13A1" w:rsidP="006D13A1">
            <w:pPr>
              <w:widowControl w:val="0"/>
              <w:kinsoku w:val="0"/>
              <w:overflowPunct w:val="0"/>
              <w:autoSpaceDE w:val="0"/>
              <w:autoSpaceDN w:val="0"/>
              <w:adjustRightInd w:val="0"/>
              <w:spacing w:before="56"/>
              <w:jc w:val="center"/>
              <w:rPr>
                <w:rFonts w:eastAsia="맑은 고딕"/>
                <w:sz w:val="18"/>
                <w:szCs w:val="18"/>
                <w:lang w:val="en-US" w:eastAsia="ko-KR"/>
              </w:rPr>
            </w:pPr>
            <w:r w:rsidRPr="006D13A1">
              <w:rPr>
                <w:rFonts w:eastAsia="맑은 고딕"/>
                <w:sz w:val="18"/>
                <w:szCs w:val="18"/>
                <w:lang w:val="en-US" w:eastAsia="ko-KR"/>
              </w:rPr>
              <w:t>0</w:t>
            </w:r>
          </w:p>
        </w:tc>
        <w:tc>
          <w:tcPr>
            <w:tcW w:w="1200" w:type="dxa"/>
            <w:tcBorders>
              <w:top w:val="single" w:sz="12" w:space="0" w:color="000000"/>
              <w:left w:val="single" w:sz="2" w:space="0" w:color="000000"/>
              <w:bottom w:val="single" w:sz="2" w:space="0" w:color="000000"/>
              <w:right w:val="single" w:sz="2" w:space="0" w:color="000000"/>
            </w:tcBorders>
          </w:tcPr>
          <w:p w14:paraId="149A8E2E" w14:textId="77777777" w:rsidR="006D13A1" w:rsidRPr="006D13A1" w:rsidRDefault="006D13A1" w:rsidP="006D13A1">
            <w:pPr>
              <w:widowControl w:val="0"/>
              <w:kinsoku w:val="0"/>
              <w:overflowPunct w:val="0"/>
              <w:autoSpaceDE w:val="0"/>
              <w:autoSpaceDN w:val="0"/>
              <w:adjustRightInd w:val="0"/>
              <w:spacing w:before="56"/>
              <w:jc w:val="center"/>
              <w:rPr>
                <w:rFonts w:eastAsia="맑은 고딕"/>
                <w:sz w:val="18"/>
                <w:szCs w:val="18"/>
                <w:lang w:val="en-US" w:eastAsia="ko-KR"/>
              </w:rPr>
            </w:pPr>
            <w:r w:rsidRPr="006D13A1">
              <w:rPr>
                <w:rFonts w:eastAsia="맑은 고딕"/>
                <w:sz w:val="18"/>
                <w:szCs w:val="18"/>
                <w:lang w:val="en-US" w:eastAsia="ko-KR"/>
              </w:rPr>
              <w:t>0</w:t>
            </w:r>
          </w:p>
        </w:tc>
        <w:tc>
          <w:tcPr>
            <w:tcW w:w="1200" w:type="dxa"/>
            <w:tcBorders>
              <w:top w:val="single" w:sz="12" w:space="0" w:color="000000"/>
              <w:left w:val="single" w:sz="2" w:space="0" w:color="000000"/>
              <w:bottom w:val="single" w:sz="2" w:space="0" w:color="000000"/>
              <w:right w:val="single" w:sz="2" w:space="0" w:color="000000"/>
            </w:tcBorders>
          </w:tcPr>
          <w:p w14:paraId="084D310A" w14:textId="77777777" w:rsidR="006D13A1" w:rsidRPr="006D13A1" w:rsidRDefault="006D13A1" w:rsidP="006D13A1">
            <w:pPr>
              <w:widowControl w:val="0"/>
              <w:kinsoku w:val="0"/>
              <w:overflowPunct w:val="0"/>
              <w:autoSpaceDE w:val="0"/>
              <w:autoSpaceDN w:val="0"/>
              <w:adjustRightInd w:val="0"/>
              <w:spacing w:before="56"/>
              <w:jc w:val="center"/>
              <w:rPr>
                <w:rFonts w:eastAsia="맑은 고딕"/>
                <w:sz w:val="18"/>
                <w:szCs w:val="18"/>
                <w:lang w:val="en-US" w:eastAsia="ko-KR"/>
              </w:rPr>
            </w:pPr>
            <w:r w:rsidRPr="006D13A1">
              <w:rPr>
                <w:rFonts w:eastAsia="맑은 고딕"/>
                <w:sz w:val="18"/>
                <w:szCs w:val="18"/>
                <w:lang w:val="en-US" w:eastAsia="ko-KR"/>
              </w:rPr>
              <w:t>0</w:t>
            </w:r>
          </w:p>
        </w:tc>
        <w:tc>
          <w:tcPr>
            <w:tcW w:w="4791" w:type="dxa"/>
            <w:tcBorders>
              <w:top w:val="single" w:sz="12" w:space="0" w:color="000000"/>
              <w:left w:val="single" w:sz="2" w:space="0" w:color="000000"/>
              <w:bottom w:val="single" w:sz="2" w:space="0" w:color="000000"/>
              <w:right w:val="single" w:sz="12" w:space="0" w:color="000000"/>
            </w:tcBorders>
          </w:tcPr>
          <w:p w14:paraId="145EF433" w14:textId="77777777" w:rsidR="006D13A1" w:rsidRPr="006D13A1" w:rsidRDefault="006D13A1" w:rsidP="006D13A1">
            <w:pPr>
              <w:widowControl w:val="0"/>
              <w:kinsoku w:val="0"/>
              <w:overflowPunct w:val="0"/>
              <w:autoSpaceDE w:val="0"/>
              <w:autoSpaceDN w:val="0"/>
              <w:adjustRightInd w:val="0"/>
              <w:spacing w:before="43"/>
              <w:rPr>
                <w:rFonts w:eastAsia="맑은 고딕"/>
                <w:spacing w:val="-5"/>
                <w:sz w:val="18"/>
                <w:szCs w:val="18"/>
                <w:lang w:val="en-US" w:eastAsia="ko-KR"/>
              </w:rPr>
            </w:pPr>
            <w:r w:rsidRPr="006D13A1">
              <w:rPr>
                <w:rFonts w:eastAsia="맑은 고딕"/>
                <w:sz w:val="18"/>
                <w:szCs w:val="18"/>
                <w:lang w:val="en-US" w:eastAsia="ko-KR"/>
              </w:rPr>
              <w:t>SU,</w:t>
            </w:r>
            <w:r w:rsidRPr="006D13A1">
              <w:rPr>
                <w:rFonts w:eastAsia="맑은 고딕"/>
                <w:spacing w:val="-4"/>
                <w:sz w:val="18"/>
                <w:szCs w:val="18"/>
                <w:lang w:val="en-US" w:eastAsia="ko-KR"/>
              </w:rPr>
              <w:t xml:space="preserve"> </w:t>
            </w:r>
            <w:r w:rsidRPr="006D13A1">
              <w:rPr>
                <w:rFonts w:eastAsia="맑은 고딕"/>
                <w:i/>
                <w:iCs/>
                <w:sz w:val="18"/>
                <w:szCs w:val="18"/>
                <w:lang w:val="en-US" w:eastAsia="ko-KR"/>
              </w:rPr>
              <w:t>Ng</w:t>
            </w:r>
            <w:r w:rsidRPr="006D13A1">
              <w:rPr>
                <w:rFonts w:eastAsia="맑은 고딕"/>
                <w:i/>
                <w:iCs/>
                <w:spacing w:val="-3"/>
                <w:sz w:val="18"/>
                <w:szCs w:val="18"/>
                <w:lang w:val="en-US" w:eastAsia="ko-KR"/>
              </w:rPr>
              <w:t xml:space="preserve"> </w:t>
            </w:r>
            <w:r w:rsidRPr="006D13A1">
              <w:rPr>
                <w:rFonts w:eastAsia="맑은 고딕"/>
                <w:sz w:val="18"/>
                <w:szCs w:val="18"/>
                <w:lang w:val="en-US" w:eastAsia="ko-KR"/>
              </w:rPr>
              <w:t>=</w:t>
            </w:r>
            <w:r w:rsidRPr="006D13A1">
              <w:rPr>
                <w:rFonts w:eastAsia="맑은 고딕"/>
                <w:spacing w:val="-2"/>
                <w:sz w:val="18"/>
                <w:szCs w:val="18"/>
                <w:lang w:val="en-US" w:eastAsia="ko-KR"/>
              </w:rPr>
              <w:t xml:space="preserve"> </w:t>
            </w:r>
            <w:r w:rsidRPr="006D13A1">
              <w:rPr>
                <w:rFonts w:eastAsia="맑은 고딕"/>
                <w:sz w:val="18"/>
                <w:szCs w:val="18"/>
                <w:lang w:val="en-US" w:eastAsia="ko-KR"/>
              </w:rPr>
              <w:t>4,</w:t>
            </w:r>
            <w:r w:rsidRPr="006D13A1">
              <w:rPr>
                <w:rFonts w:eastAsia="맑은 고딕"/>
                <w:spacing w:val="-2"/>
                <w:sz w:val="18"/>
                <w:szCs w:val="18"/>
                <w:lang w:val="en-US" w:eastAsia="ko-KR"/>
              </w:rPr>
              <w:t xml:space="preserve"> </w:t>
            </w:r>
            <w:r w:rsidRPr="006D13A1">
              <w:rPr>
                <w:rFonts w:eastAsia="맑은 고딕"/>
                <w:sz w:val="18"/>
                <w:szCs w:val="18"/>
                <w:lang w:val="en-US" w:eastAsia="ko-KR"/>
              </w:rPr>
              <w:t>quantization</w:t>
            </w:r>
            <w:r w:rsidRPr="006D13A1">
              <w:rPr>
                <w:rFonts w:eastAsia="맑은 고딕"/>
                <w:spacing w:val="-1"/>
                <w:sz w:val="18"/>
                <w:szCs w:val="18"/>
                <w:lang w:val="en-US" w:eastAsia="ko-KR"/>
              </w:rPr>
              <w:t xml:space="preserve"> </w:t>
            </w:r>
            <w:r w:rsidRPr="006D13A1">
              <w:rPr>
                <w:rFonts w:eastAsia="맑은 고딕"/>
                <w:sz w:val="18"/>
                <w:szCs w:val="18"/>
                <w:lang w:val="en-US" w:eastAsia="ko-KR"/>
              </w:rPr>
              <w:t>resolution</w:t>
            </w:r>
            <w:r w:rsidRPr="006D13A1">
              <w:rPr>
                <w:rFonts w:eastAsia="맑은 고딕"/>
                <w:spacing w:val="-3"/>
                <w:sz w:val="18"/>
                <w:szCs w:val="18"/>
                <w:lang w:val="en-US" w:eastAsia="ko-KR"/>
              </w:rPr>
              <w:t xml:space="preserve"> </w:t>
            </w:r>
            <w:r w:rsidRPr="006D13A1">
              <w:rPr>
                <w:rFonts w:eastAsia="맑은 고딕"/>
                <w:sz w:val="18"/>
                <w:szCs w:val="18"/>
                <w:lang w:val="en-US" w:eastAsia="ko-KR"/>
              </w:rPr>
              <w:t>(</w:t>
            </w:r>
            <w:r w:rsidRPr="006D13A1">
              <w:rPr>
                <w:rFonts w:eastAsia="맑은 고딕"/>
                <w:spacing w:val="-27"/>
                <w:sz w:val="18"/>
                <w:szCs w:val="18"/>
                <w:lang w:val="en-US" w:eastAsia="ko-KR"/>
              </w:rPr>
              <w:t xml:space="preserve"> </w:t>
            </w:r>
            <w:r w:rsidRPr="006D13A1">
              <w:rPr>
                <w:rFonts w:ascii="Symbol" w:eastAsia="맑은 고딕" w:hAnsi="Symbol" w:cs="Symbol"/>
                <w:sz w:val="18"/>
                <w:szCs w:val="18"/>
                <w:lang w:val="en-US" w:eastAsia="ko-KR"/>
              </w:rPr>
              <w:t></w:t>
            </w:r>
            <w:r w:rsidRPr="006D13A1">
              <w:rPr>
                <w:rFonts w:ascii="Symbol" w:eastAsia="맑은 고딕" w:hAnsi="Symbol" w:cs="Symbol"/>
                <w:sz w:val="18"/>
                <w:szCs w:val="18"/>
                <w:lang w:val="en-US" w:eastAsia="ko-KR"/>
              </w:rPr>
              <w:t></w:t>
            </w:r>
            <w:r w:rsidRPr="006D13A1">
              <w:rPr>
                <w:rFonts w:eastAsia="맑은 고딕"/>
                <w:spacing w:val="-1"/>
                <w:sz w:val="18"/>
                <w:szCs w:val="18"/>
                <w:lang w:val="en-US" w:eastAsia="ko-KR"/>
              </w:rPr>
              <w:t xml:space="preserve"> </w:t>
            </w:r>
            <w:r w:rsidRPr="006D13A1">
              <w:rPr>
                <w:rFonts w:ascii="Symbol" w:eastAsia="맑은 고딕" w:hAnsi="Symbol" w:cs="Symbol"/>
                <w:sz w:val="18"/>
                <w:szCs w:val="18"/>
                <w:lang w:val="en-US" w:eastAsia="ko-KR"/>
              </w:rPr>
              <w:t></w:t>
            </w:r>
            <w:r w:rsidRPr="006D13A1">
              <w:rPr>
                <w:rFonts w:eastAsia="맑은 고딕"/>
                <w:spacing w:val="-7"/>
                <w:sz w:val="18"/>
                <w:szCs w:val="18"/>
                <w:lang w:val="en-US" w:eastAsia="ko-KR"/>
              </w:rPr>
              <w:t xml:space="preserve"> </w:t>
            </w:r>
            <w:r w:rsidRPr="006D13A1">
              <w:rPr>
                <w:rFonts w:eastAsia="맑은 고딕"/>
                <w:sz w:val="18"/>
                <w:szCs w:val="18"/>
                <w:lang w:val="en-US" w:eastAsia="ko-KR"/>
              </w:rPr>
              <w:t>)</w:t>
            </w:r>
            <w:r w:rsidRPr="006D13A1">
              <w:rPr>
                <w:rFonts w:eastAsia="맑은 고딕"/>
                <w:spacing w:val="-3"/>
                <w:sz w:val="18"/>
                <w:szCs w:val="18"/>
                <w:lang w:val="en-US" w:eastAsia="ko-KR"/>
              </w:rPr>
              <w:t xml:space="preserve"> </w:t>
            </w:r>
            <w:r w:rsidRPr="006D13A1">
              <w:rPr>
                <w:rFonts w:eastAsia="맑은 고딕"/>
                <w:sz w:val="18"/>
                <w:szCs w:val="18"/>
                <w:lang w:val="en-US" w:eastAsia="ko-KR"/>
              </w:rPr>
              <w:t>=</w:t>
            </w:r>
            <w:r w:rsidRPr="006D13A1">
              <w:rPr>
                <w:rFonts w:eastAsia="맑은 고딕"/>
                <w:spacing w:val="-2"/>
                <w:sz w:val="18"/>
                <w:szCs w:val="18"/>
                <w:lang w:val="en-US" w:eastAsia="ko-KR"/>
              </w:rPr>
              <w:t xml:space="preserve"> </w:t>
            </w:r>
            <w:r w:rsidRPr="006D13A1">
              <w:rPr>
                <w:rFonts w:eastAsia="맑은 고딕"/>
                <w:sz w:val="18"/>
                <w:szCs w:val="18"/>
                <w:lang w:val="en-US" w:eastAsia="ko-KR"/>
              </w:rPr>
              <w:t>{4,</w:t>
            </w:r>
            <w:r w:rsidRPr="006D13A1">
              <w:rPr>
                <w:rFonts w:eastAsia="맑은 고딕"/>
                <w:spacing w:val="-1"/>
                <w:sz w:val="18"/>
                <w:szCs w:val="18"/>
                <w:lang w:val="en-US" w:eastAsia="ko-KR"/>
              </w:rPr>
              <w:t xml:space="preserve"> </w:t>
            </w:r>
            <w:r w:rsidRPr="006D13A1">
              <w:rPr>
                <w:rFonts w:eastAsia="맑은 고딕"/>
                <w:spacing w:val="-5"/>
                <w:sz w:val="18"/>
                <w:szCs w:val="18"/>
                <w:lang w:val="en-US" w:eastAsia="ko-KR"/>
              </w:rPr>
              <w:t>2}</w:t>
            </w:r>
          </w:p>
        </w:tc>
      </w:tr>
      <w:tr w:rsidR="006D13A1" w:rsidRPr="006D13A1" w14:paraId="45D9726C" w14:textId="77777777" w:rsidTr="00DC0842">
        <w:trPr>
          <w:trHeight w:val="355"/>
        </w:trPr>
        <w:tc>
          <w:tcPr>
            <w:tcW w:w="1199" w:type="dxa"/>
            <w:tcBorders>
              <w:top w:val="single" w:sz="2" w:space="0" w:color="000000"/>
              <w:left w:val="single" w:sz="12" w:space="0" w:color="000000"/>
              <w:bottom w:val="single" w:sz="2" w:space="0" w:color="000000"/>
              <w:right w:val="single" w:sz="2" w:space="0" w:color="000000"/>
            </w:tcBorders>
          </w:tcPr>
          <w:p w14:paraId="1AA88A3F" w14:textId="77777777" w:rsidR="006D13A1" w:rsidRPr="006D13A1" w:rsidRDefault="006D13A1" w:rsidP="006D13A1">
            <w:pPr>
              <w:widowControl w:val="0"/>
              <w:kinsoku w:val="0"/>
              <w:overflowPunct w:val="0"/>
              <w:autoSpaceDE w:val="0"/>
              <w:autoSpaceDN w:val="0"/>
              <w:adjustRightInd w:val="0"/>
              <w:spacing w:before="69"/>
              <w:jc w:val="center"/>
              <w:rPr>
                <w:rFonts w:eastAsia="맑은 고딕"/>
                <w:sz w:val="18"/>
                <w:szCs w:val="18"/>
                <w:lang w:val="en-US" w:eastAsia="ko-KR"/>
              </w:rPr>
            </w:pPr>
            <w:r w:rsidRPr="006D13A1">
              <w:rPr>
                <w:rFonts w:eastAsia="맑은 고딕"/>
                <w:sz w:val="18"/>
                <w:szCs w:val="18"/>
                <w:lang w:val="en-US" w:eastAsia="ko-KR"/>
              </w:rPr>
              <w:t>0</w:t>
            </w:r>
          </w:p>
        </w:tc>
        <w:tc>
          <w:tcPr>
            <w:tcW w:w="1200" w:type="dxa"/>
            <w:tcBorders>
              <w:top w:val="single" w:sz="2" w:space="0" w:color="000000"/>
              <w:left w:val="single" w:sz="2" w:space="0" w:color="000000"/>
              <w:bottom w:val="single" w:sz="2" w:space="0" w:color="000000"/>
              <w:right w:val="single" w:sz="2" w:space="0" w:color="000000"/>
            </w:tcBorders>
          </w:tcPr>
          <w:p w14:paraId="4ECC4BE8" w14:textId="77777777" w:rsidR="006D13A1" w:rsidRPr="006D13A1" w:rsidRDefault="006D13A1" w:rsidP="006D13A1">
            <w:pPr>
              <w:widowControl w:val="0"/>
              <w:kinsoku w:val="0"/>
              <w:overflowPunct w:val="0"/>
              <w:autoSpaceDE w:val="0"/>
              <w:autoSpaceDN w:val="0"/>
              <w:adjustRightInd w:val="0"/>
              <w:spacing w:before="69"/>
              <w:jc w:val="center"/>
              <w:rPr>
                <w:rFonts w:eastAsia="맑은 고딕"/>
                <w:sz w:val="18"/>
                <w:szCs w:val="18"/>
                <w:lang w:val="en-US" w:eastAsia="ko-KR"/>
              </w:rPr>
            </w:pPr>
            <w:r w:rsidRPr="006D13A1">
              <w:rPr>
                <w:rFonts w:eastAsia="맑은 고딕"/>
                <w:sz w:val="18"/>
                <w:szCs w:val="18"/>
                <w:lang w:val="en-US" w:eastAsia="ko-KR"/>
              </w:rPr>
              <w:t>0</w:t>
            </w:r>
          </w:p>
        </w:tc>
        <w:tc>
          <w:tcPr>
            <w:tcW w:w="1200" w:type="dxa"/>
            <w:tcBorders>
              <w:top w:val="single" w:sz="2" w:space="0" w:color="000000"/>
              <w:left w:val="single" w:sz="2" w:space="0" w:color="000000"/>
              <w:bottom w:val="single" w:sz="2" w:space="0" w:color="000000"/>
              <w:right w:val="single" w:sz="2" w:space="0" w:color="000000"/>
            </w:tcBorders>
          </w:tcPr>
          <w:p w14:paraId="0E88E5E4" w14:textId="77777777" w:rsidR="006D13A1" w:rsidRPr="006D13A1" w:rsidRDefault="006D13A1" w:rsidP="006D13A1">
            <w:pPr>
              <w:widowControl w:val="0"/>
              <w:kinsoku w:val="0"/>
              <w:overflowPunct w:val="0"/>
              <w:autoSpaceDE w:val="0"/>
              <w:autoSpaceDN w:val="0"/>
              <w:adjustRightInd w:val="0"/>
              <w:spacing w:before="69"/>
              <w:jc w:val="center"/>
              <w:rPr>
                <w:rFonts w:eastAsia="맑은 고딕"/>
                <w:sz w:val="18"/>
                <w:szCs w:val="18"/>
                <w:lang w:val="en-US" w:eastAsia="ko-KR"/>
              </w:rPr>
            </w:pPr>
            <w:r w:rsidRPr="006D13A1">
              <w:rPr>
                <w:rFonts w:eastAsia="맑은 고딕"/>
                <w:sz w:val="18"/>
                <w:szCs w:val="18"/>
                <w:lang w:val="en-US" w:eastAsia="ko-KR"/>
              </w:rPr>
              <w:t>1</w:t>
            </w:r>
          </w:p>
        </w:tc>
        <w:tc>
          <w:tcPr>
            <w:tcW w:w="4791" w:type="dxa"/>
            <w:tcBorders>
              <w:top w:val="single" w:sz="2" w:space="0" w:color="000000"/>
              <w:left w:val="single" w:sz="2" w:space="0" w:color="000000"/>
              <w:bottom w:val="single" w:sz="2" w:space="0" w:color="000000"/>
              <w:right w:val="single" w:sz="12" w:space="0" w:color="000000"/>
            </w:tcBorders>
          </w:tcPr>
          <w:p w14:paraId="34E810CE" w14:textId="77777777" w:rsidR="006D13A1" w:rsidRPr="006D13A1" w:rsidRDefault="006D13A1" w:rsidP="006D13A1">
            <w:pPr>
              <w:widowControl w:val="0"/>
              <w:kinsoku w:val="0"/>
              <w:overflowPunct w:val="0"/>
              <w:autoSpaceDE w:val="0"/>
              <w:autoSpaceDN w:val="0"/>
              <w:adjustRightInd w:val="0"/>
              <w:spacing w:before="56"/>
              <w:rPr>
                <w:rFonts w:eastAsia="맑은 고딕"/>
                <w:spacing w:val="-5"/>
                <w:sz w:val="18"/>
                <w:szCs w:val="18"/>
                <w:lang w:val="en-US" w:eastAsia="ko-KR"/>
              </w:rPr>
            </w:pPr>
            <w:r w:rsidRPr="006D13A1">
              <w:rPr>
                <w:rFonts w:eastAsia="맑은 고딕"/>
                <w:sz w:val="18"/>
                <w:szCs w:val="18"/>
                <w:lang w:val="en-US" w:eastAsia="ko-KR"/>
              </w:rPr>
              <w:t>SU,</w:t>
            </w:r>
            <w:r w:rsidRPr="006D13A1">
              <w:rPr>
                <w:rFonts w:eastAsia="맑은 고딕"/>
                <w:spacing w:val="-4"/>
                <w:sz w:val="18"/>
                <w:szCs w:val="18"/>
                <w:lang w:val="en-US" w:eastAsia="ko-KR"/>
              </w:rPr>
              <w:t xml:space="preserve"> </w:t>
            </w:r>
            <w:r w:rsidRPr="006D13A1">
              <w:rPr>
                <w:rFonts w:eastAsia="맑은 고딕"/>
                <w:i/>
                <w:iCs/>
                <w:sz w:val="18"/>
                <w:szCs w:val="18"/>
                <w:lang w:val="en-US" w:eastAsia="ko-KR"/>
              </w:rPr>
              <w:t>Ng</w:t>
            </w:r>
            <w:r w:rsidRPr="006D13A1">
              <w:rPr>
                <w:rFonts w:eastAsia="맑은 고딕"/>
                <w:i/>
                <w:iCs/>
                <w:spacing w:val="-3"/>
                <w:sz w:val="18"/>
                <w:szCs w:val="18"/>
                <w:lang w:val="en-US" w:eastAsia="ko-KR"/>
              </w:rPr>
              <w:t xml:space="preserve"> </w:t>
            </w:r>
            <w:r w:rsidRPr="006D13A1">
              <w:rPr>
                <w:rFonts w:eastAsia="맑은 고딕"/>
                <w:sz w:val="18"/>
                <w:szCs w:val="18"/>
                <w:lang w:val="en-US" w:eastAsia="ko-KR"/>
              </w:rPr>
              <w:t>=</w:t>
            </w:r>
            <w:r w:rsidRPr="006D13A1">
              <w:rPr>
                <w:rFonts w:eastAsia="맑은 고딕"/>
                <w:spacing w:val="-2"/>
                <w:sz w:val="18"/>
                <w:szCs w:val="18"/>
                <w:lang w:val="en-US" w:eastAsia="ko-KR"/>
              </w:rPr>
              <w:t xml:space="preserve"> </w:t>
            </w:r>
            <w:r w:rsidRPr="006D13A1">
              <w:rPr>
                <w:rFonts w:eastAsia="맑은 고딕"/>
                <w:sz w:val="18"/>
                <w:szCs w:val="18"/>
                <w:lang w:val="en-US" w:eastAsia="ko-KR"/>
              </w:rPr>
              <w:t>4,</w:t>
            </w:r>
            <w:r w:rsidRPr="006D13A1">
              <w:rPr>
                <w:rFonts w:eastAsia="맑은 고딕"/>
                <w:spacing w:val="-2"/>
                <w:sz w:val="18"/>
                <w:szCs w:val="18"/>
                <w:lang w:val="en-US" w:eastAsia="ko-KR"/>
              </w:rPr>
              <w:t xml:space="preserve"> </w:t>
            </w:r>
            <w:r w:rsidRPr="006D13A1">
              <w:rPr>
                <w:rFonts w:eastAsia="맑은 고딕"/>
                <w:sz w:val="18"/>
                <w:szCs w:val="18"/>
                <w:lang w:val="en-US" w:eastAsia="ko-KR"/>
              </w:rPr>
              <w:t>quantization</w:t>
            </w:r>
            <w:r w:rsidRPr="006D13A1">
              <w:rPr>
                <w:rFonts w:eastAsia="맑은 고딕"/>
                <w:spacing w:val="-1"/>
                <w:sz w:val="18"/>
                <w:szCs w:val="18"/>
                <w:lang w:val="en-US" w:eastAsia="ko-KR"/>
              </w:rPr>
              <w:t xml:space="preserve"> </w:t>
            </w:r>
            <w:r w:rsidRPr="006D13A1">
              <w:rPr>
                <w:rFonts w:eastAsia="맑은 고딕"/>
                <w:sz w:val="18"/>
                <w:szCs w:val="18"/>
                <w:lang w:val="en-US" w:eastAsia="ko-KR"/>
              </w:rPr>
              <w:t>resolution</w:t>
            </w:r>
            <w:r w:rsidRPr="006D13A1">
              <w:rPr>
                <w:rFonts w:eastAsia="맑은 고딕"/>
                <w:spacing w:val="-3"/>
                <w:sz w:val="18"/>
                <w:szCs w:val="18"/>
                <w:lang w:val="en-US" w:eastAsia="ko-KR"/>
              </w:rPr>
              <w:t xml:space="preserve"> </w:t>
            </w:r>
            <w:r w:rsidRPr="006D13A1">
              <w:rPr>
                <w:rFonts w:eastAsia="맑은 고딕"/>
                <w:sz w:val="18"/>
                <w:szCs w:val="18"/>
                <w:lang w:val="en-US" w:eastAsia="ko-KR"/>
              </w:rPr>
              <w:t>(</w:t>
            </w:r>
            <w:r w:rsidRPr="006D13A1">
              <w:rPr>
                <w:rFonts w:eastAsia="맑은 고딕"/>
                <w:spacing w:val="-27"/>
                <w:sz w:val="18"/>
                <w:szCs w:val="18"/>
                <w:lang w:val="en-US" w:eastAsia="ko-KR"/>
              </w:rPr>
              <w:t xml:space="preserve"> </w:t>
            </w:r>
            <w:r w:rsidRPr="006D13A1">
              <w:rPr>
                <w:rFonts w:ascii="Symbol" w:eastAsia="맑은 고딕" w:hAnsi="Symbol" w:cs="Symbol"/>
                <w:sz w:val="18"/>
                <w:szCs w:val="18"/>
                <w:lang w:val="en-US" w:eastAsia="ko-KR"/>
              </w:rPr>
              <w:t></w:t>
            </w:r>
            <w:r w:rsidRPr="006D13A1">
              <w:rPr>
                <w:rFonts w:ascii="Symbol" w:eastAsia="맑은 고딕" w:hAnsi="Symbol" w:cs="Symbol"/>
                <w:sz w:val="18"/>
                <w:szCs w:val="18"/>
                <w:lang w:val="en-US" w:eastAsia="ko-KR"/>
              </w:rPr>
              <w:t></w:t>
            </w:r>
            <w:r w:rsidRPr="006D13A1">
              <w:rPr>
                <w:rFonts w:eastAsia="맑은 고딕"/>
                <w:spacing w:val="-1"/>
                <w:sz w:val="18"/>
                <w:szCs w:val="18"/>
                <w:lang w:val="en-US" w:eastAsia="ko-KR"/>
              </w:rPr>
              <w:t xml:space="preserve"> </w:t>
            </w:r>
            <w:r w:rsidRPr="006D13A1">
              <w:rPr>
                <w:rFonts w:ascii="Symbol" w:eastAsia="맑은 고딕" w:hAnsi="Symbol" w:cs="Symbol"/>
                <w:sz w:val="18"/>
                <w:szCs w:val="18"/>
                <w:lang w:val="en-US" w:eastAsia="ko-KR"/>
              </w:rPr>
              <w:t></w:t>
            </w:r>
            <w:r w:rsidRPr="006D13A1">
              <w:rPr>
                <w:rFonts w:eastAsia="맑은 고딕"/>
                <w:spacing w:val="-7"/>
                <w:sz w:val="18"/>
                <w:szCs w:val="18"/>
                <w:lang w:val="en-US" w:eastAsia="ko-KR"/>
              </w:rPr>
              <w:t xml:space="preserve"> </w:t>
            </w:r>
            <w:r w:rsidRPr="006D13A1">
              <w:rPr>
                <w:rFonts w:eastAsia="맑은 고딕"/>
                <w:sz w:val="18"/>
                <w:szCs w:val="18"/>
                <w:lang w:val="en-US" w:eastAsia="ko-KR"/>
              </w:rPr>
              <w:t>)</w:t>
            </w:r>
            <w:r w:rsidRPr="006D13A1">
              <w:rPr>
                <w:rFonts w:eastAsia="맑은 고딕"/>
                <w:spacing w:val="-3"/>
                <w:sz w:val="18"/>
                <w:szCs w:val="18"/>
                <w:lang w:val="en-US" w:eastAsia="ko-KR"/>
              </w:rPr>
              <w:t xml:space="preserve"> </w:t>
            </w:r>
            <w:r w:rsidRPr="006D13A1">
              <w:rPr>
                <w:rFonts w:eastAsia="맑은 고딕"/>
                <w:sz w:val="18"/>
                <w:szCs w:val="18"/>
                <w:lang w:val="en-US" w:eastAsia="ko-KR"/>
              </w:rPr>
              <w:t>=</w:t>
            </w:r>
            <w:r w:rsidRPr="006D13A1">
              <w:rPr>
                <w:rFonts w:eastAsia="맑은 고딕"/>
                <w:spacing w:val="-2"/>
                <w:sz w:val="18"/>
                <w:szCs w:val="18"/>
                <w:lang w:val="en-US" w:eastAsia="ko-KR"/>
              </w:rPr>
              <w:t xml:space="preserve"> </w:t>
            </w:r>
            <w:r w:rsidRPr="006D13A1">
              <w:rPr>
                <w:rFonts w:eastAsia="맑은 고딕"/>
                <w:sz w:val="18"/>
                <w:szCs w:val="18"/>
                <w:lang w:val="en-US" w:eastAsia="ko-KR"/>
              </w:rPr>
              <w:t>{6,</w:t>
            </w:r>
            <w:r w:rsidRPr="006D13A1">
              <w:rPr>
                <w:rFonts w:eastAsia="맑은 고딕"/>
                <w:spacing w:val="-1"/>
                <w:sz w:val="18"/>
                <w:szCs w:val="18"/>
                <w:lang w:val="en-US" w:eastAsia="ko-KR"/>
              </w:rPr>
              <w:t xml:space="preserve"> </w:t>
            </w:r>
            <w:r w:rsidRPr="006D13A1">
              <w:rPr>
                <w:rFonts w:eastAsia="맑은 고딕"/>
                <w:spacing w:val="-5"/>
                <w:sz w:val="18"/>
                <w:szCs w:val="18"/>
                <w:lang w:val="en-US" w:eastAsia="ko-KR"/>
              </w:rPr>
              <w:t>4}</w:t>
            </w:r>
          </w:p>
        </w:tc>
      </w:tr>
      <w:tr w:rsidR="006D13A1" w:rsidRPr="006D13A1" w14:paraId="1C10E9F4" w14:textId="77777777" w:rsidTr="00DC0842">
        <w:trPr>
          <w:trHeight w:val="355"/>
        </w:trPr>
        <w:tc>
          <w:tcPr>
            <w:tcW w:w="1199" w:type="dxa"/>
            <w:tcBorders>
              <w:top w:val="single" w:sz="2" w:space="0" w:color="000000"/>
              <w:left w:val="single" w:sz="12" w:space="0" w:color="000000"/>
              <w:bottom w:val="single" w:sz="2" w:space="0" w:color="000000"/>
              <w:right w:val="single" w:sz="2" w:space="0" w:color="000000"/>
            </w:tcBorders>
          </w:tcPr>
          <w:p w14:paraId="42076CEE" w14:textId="77777777" w:rsidR="006D13A1" w:rsidRPr="006D13A1" w:rsidRDefault="006D13A1" w:rsidP="006D13A1">
            <w:pPr>
              <w:widowControl w:val="0"/>
              <w:kinsoku w:val="0"/>
              <w:overflowPunct w:val="0"/>
              <w:autoSpaceDE w:val="0"/>
              <w:autoSpaceDN w:val="0"/>
              <w:adjustRightInd w:val="0"/>
              <w:spacing w:before="69"/>
              <w:jc w:val="center"/>
              <w:rPr>
                <w:rFonts w:eastAsia="맑은 고딕"/>
                <w:sz w:val="18"/>
                <w:szCs w:val="18"/>
                <w:lang w:val="en-US" w:eastAsia="ko-KR"/>
              </w:rPr>
            </w:pPr>
            <w:r w:rsidRPr="006D13A1">
              <w:rPr>
                <w:rFonts w:eastAsia="맑은 고딕"/>
                <w:sz w:val="18"/>
                <w:szCs w:val="18"/>
                <w:lang w:val="en-US" w:eastAsia="ko-KR"/>
              </w:rPr>
              <w:t>0</w:t>
            </w:r>
          </w:p>
        </w:tc>
        <w:tc>
          <w:tcPr>
            <w:tcW w:w="1200" w:type="dxa"/>
            <w:tcBorders>
              <w:top w:val="single" w:sz="2" w:space="0" w:color="000000"/>
              <w:left w:val="single" w:sz="2" w:space="0" w:color="000000"/>
              <w:bottom w:val="single" w:sz="2" w:space="0" w:color="000000"/>
              <w:right w:val="single" w:sz="2" w:space="0" w:color="000000"/>
            </w:tcBorders>
          </w:tcPr>
          <w:p w14:paraId="31EABC2E" w14:textId="77777777" w:rsidR="006D13A1" w:rsidRPr="006D13A1" w:rsidRDefault="006D13A1" w:rsidP="006D13A1">
            <w:pPr>
              <w:widowControl w:val="0"/>
              <w:kinsoku w:val="0"/>
              <w:overflowPunct w:val="0"/>
              <w:autoSpaceDE w:val="0"/>
              <w:autoSpaceDN w:val="0"/>
              <w:adjustRightInd w:val="0"/>
              <w:spacing w:before="69"/>
              <w:jc w:val="center"/>
              <w:rPr>
                <w:rFonts w:eastAsia="맑은 고딕"/>
                <w:sz w:val="18"/>
                <w:szCs w:val="18"/>
                <w:lang w:val="en-US" w:eastAsia="ko-KR"/>
              </w:rPr>
            </w:pPr>
            <w:r w:rsidRPr="006D13A1">
              <w:rPr>
                <w:rFonts w:eastAsia="맑은 고딕"/>
                <w:sz w:val="18"/>
                <w:szCs w:val="18"/>
                <w:lang w:val="en-US" w:eastAsia="ko-KR"/>
              </w:rPr>
              <w:t>1</w:t>
            </w:r>
          </w:p>
        </w:tc>
        <w:tc>
          <w:tcPr>
            <w:tcW w:w="1200" w:type="dxa"/>
            <w:tcBorders>
              <w:top w:val="single" w:sz="2" w:space="0" w:color="000000"/>
              <w:left w:val="single" w:sz="2" w:space="0" w:color="000000"/>
              <w:bottom w:val="single" w:sz="2" w:space="0" w:color="000000"/>
              <w:right w:val="single" w:sz="2" w:space="0" w:color="000000"/>
            </w:tcBorders>
          </w:tcPr>
          <w:p w14:paraId="154202C3" w14:textId="77777777" w:rsidR="006D13A1" w:rsidRPr="006D13A1" w:rsidRDefault="006D13A1" w:rsidP="006D13A1">
            <w:pPr>
              <w:widowControl w:val="0"/>
              <w:kinsoku w:val="0"/>
              <w:overflowPunct w:val="0"/>
              <w:autoSpaceDE w:val="0"/>
              <w:autoSpaceDN w:val="0"/>
              <w:adjustRightInd w:val="0"/>
              <w:spacing w:before="69"/>
              <w:jc w:val="center"/>
              <w:rPr>
                <w:rFonts w:eastAsia="맑은 고딕"/>
                <w:sz w:val="18"/>
                <w:szCs w:val="18"/>
                <w:lang w:val="en-US" w:eastAsia="ko-KR"/>
              </w:rPr>
            </w:pPr>
            <w:r w:rsidRPr="006D13A1">
              <w:rPr>
                <w:rFonts w:eastAsia="맑은 고딕"/>
                <w:sz w:val="18"/>
                <w:szCs w:val="18"/>
                <w:lang w:val="en-US" w:eastAsia="ko-KR"/>
              </w:rPr>
              <w:t>0</w:t>
            </w:r>
          </w:p>
        </w:tc>
        <w:tc>
          <w:tcPr>
            <w:tcW w:w="4791" w:type="dxa"/>
            <w:tcBorders>
              <w:top w:val="single" w:sz="2" w:space="0" w:color="000000"/>
              <w:left w:val="single" w:sz="2" w:space="0" w:color="000000"/>
              <w:bottom w:val="single" w:sz="2" w:space="0" w:color="000000"/>
              <w:right w:val="single" w:sz="12" w:space="0" w:color="000000"/>
            </w:tcBorders>
          </w:tcPr>
          <w:p w14:paraId="2070A259" w14:textId="77777777" w:rsidR="006D13A1" w:rsidRPr="006D13A1" w:rsidRDefault="006D13A1" w:rsidP="006D13A1">
            <w:pPr>
              <w:widowControl w:val="0"/>
              <w:kinsoku w:val="0"/>
              <w:overflowPunct w:val="0"/>
              <w:autoSpaceDE w:val="0"/>
              <w:autoSpaceDN w:val="0"/>
              <w:adjustRightInd w:val="0"/>
              <w:spacing w:before="56"/>
              <w:rPr>
                <w:rFonts w:eastAsia="맑은 고딕"/>
                <w:spacing w:val="-5"/>
                <w:sz w:val="18"/>
                <w:szCs w:val="18"/>
                <w:lang w:val="en-US" w:eastAsia="ko-KR"/>
              </w:rPr>
            </w:pPr>
            <w:r w:rsidRPr="006D13A1">
              <w:rPr>
                <w:rFonts w:eastAsia="맑은 고딕"/>
                <w:sz w:val="18"/>
                <w:szCs w:val="18"/>
                <w:lang w:val="en-US" w:eastAsia="ko-KR"/>
              </w:rPr>
              <w:t>SU,</w:t>
            </w:r>
            <w:r w:rsidRPr="006D13A1">
              <w:rPr>
                <w:rFonts w:eastAsia="맑은 고딕"/>
                <w:spacing w:val="-6"/>
                <w:sz w:val="18"/>
                <w:szCs w:val="18"/>
                <w:lang w:val="en-US" w:eastAsia="ko-KR"/>
              </w:rPr>
              <w:t xml:space="preserve"> </w:t>
            </w:r>
            <w:r w:rsidRPr="006D13A1">
              <w:rPr>
                <w:rFonts w:eastAsia="맑은 고딕"/>
                <w:i/>
                <w:iCs/>
                <w:sz w:val="18"/>
                <w:szCs w:val="18"/>
                <w:lang w:val="en-US" w:eastAsia="ko-KR"/>
              </w:rPr>
              <w:t>Ng</w:t>
            </w:r>
            <w:r w:rsidRPr="006D13A1">
              <w:rPr>
                <w:rFonts w:eastAsia="맑은 고딕"/>
                <w:i/>
                <w:iCs/>
                <w:spacing w:val="-3"/>
                <w:sz w:val="18"/>
                <w:szCs w:val="18"/>
                <w:lang w:val="en-US" w:eastAsia="ko-KR"/>
              </w:rPr>
              <w:t xml:space="preserve"> </w:t>
            </w:r>
            <w:r w:rsidRPr="006D13A1">
              <w:rPr>
                <w:rFonts w:eastAsia="맑은 고딕"/>
                <w:sz w:val="18"/>
                <w:szCs w:val="18"/>
                <w:lang w:val="en-US" w:eastAsia="ko-KR"/>
              </w:rPr>
              <w:t>=</w:t>
            </w:r>
            <w:r w:rsidRPr="006D13A1">
              <w:rPr>
                <w:rFonts w:eastAsia="맑은 고딕"/>
                <w:spacing w:val="-3"/>
                <w:sz w:val="18"/>
                <w:szCs w:val="18"/>
                <w:lang w:val="en-US" w:eastAsia="ko-KR"/>
              </w:rPr>
              <w:t xml:space="preserve"> </w:t>
            </w:r>
            <w:r w:rsidRPr="006D13A1">
              <w:rPr>
                <w:rFonts w:eastAsia="맑은 고딕"/>
                <w:sz w:val="18"/>
                <w:szCs w:val="18"/>
                <w:lang w:val="en-US" w:eastAsia="ko-KR"/>
              </w:rPr>
              <w:t>16,</w:t>
            </w:r>
            <w:r w:rsidRPr="006D13A1">
              <w:rPr>
                <w:rFonts w:eastAsia="맑은 고딕"/>
                <w:spacing w:val="-3"/>
                <w:sz w:val="18"/>
                <w:szCs w:val="18"/>
                <w:lang w:val="en-US" w:eastAsia="ko-KR"/>
              </w:rPr>
              <w:t xml:space="preserve"> </w:t>
            </w:r>
            <w:r w:rsidRPr="006D13A1">
              <w:rPr>
                <w:rFonts w:eastAsia="맑은 고딕"/>
                <w:sz w:val="18"/>
                <w:szCs w:val="18"/>
                <w:lang w:val="en-US" w:eastAsia="ko-KR"/>
              </w:rPr>
              <w:t>quantization</w:t>
            </w:r>
            <w:r w:rsidRPr="006D13A1">
              <w:rPr>
                <w:rFonts w:eastAsia="맑은 고딕"/>
                <w:spacing w:val="-2"/>
                <w:sz w:val="18"/>
                <w:szCs w:val="18"/>
                <w:lang w:val="en-US" w:eastAsia="ko-KR"/>
              </w:rPr>
              <w:t xml:space="preserve"> </w:t>
            </w:r>
            <w:r w:rsidRPr="006D13A1">
              <w:rPr>
                <w:rFonts w:eastAsia="맑은 고딕"/>
                <w:sz w:val="18"/>
                <w:szCs w:val="18"/>
                <w:lang w:val="en-US" w:eastAsia="ko-KR"/>
              </w:rPr>
              <w:t>resolution</w:t>
            </w:r>
            <w:r w:rsidRPr="006D13A1">
              <w:rPr>
                <w:rFonts w:eastAsia="맑은 고딕"/>
                <w:spacing w:val="-3"/>
                <w:sz w:val="18"/>
                <w:szCs w:val="18"/>
                <w:lang w:val="en-US" w:eastAsia="ko-KR"/>
              </w:rPr>
              <w:t xml:space="preserve"> </w:t>
            </w:r>
            <w:r w:rsidRPr="006D13A1">
              <w:rPr>
                <w:rFonts w:eastAsia="맑은 고딕"/>
                <w:sz w:val="18"/>
                <w:szCs w:val="18"/>
                <w:lang w:val="en-US" w:eastAsia="ko-KR"/>
              </w:rPr>
              <w:t>(</w:t>
            </w:r>
            <w:r w:rsidRPr="006D13A1">
              <w:rPr>
                <w:rFonts w:eastAsia="맑은 고딕"/>
                <w:spacing w:val="-26"/>
                <w:sz w:val="18"/>
                <w:szCs w:val="18"/>
                <w:lang w:val="en-US" w:eastAsia="ko-KR"/>
              </w:rPr>
              <w:t xml:space="preserve"> </w:t>
            </w:r>
            <w:r w:rsidRPr="006D13A1">
              <w:rPr>
                <w:rFonts w:ascii="Symbol" w:eastAsia="맑은 고딕" w:hAnsi="Symbol" w:cs="Symbol"/>
                <w:sz w:val="18"/>
                <w:szCs w:val="18"/>
                <w:lang w:val="en-US" w:eastAsia="ko-KR"/>
              </w:rPr>
              <w:t></w:t>
            </w:r>
            <w:r w:rsidRPr="006D13A1">
              <w:rPr>
                <w:rFonts w:ascii="Symbol" w:eastAsia="맑은 고딕" w:hAnsi="Symbol" w:cs="Symbol"/>
                <w:sz w:val="18"/>
                <w:szCs w:val="18"/>
                <w:lang w:val="en-US" w:eastAsia="ko-KR"/>
              </w:rPr>
              <w:t></w:t>
            </w:r>
            <w:r w:rsidRPr="006D13A1">
              <w:rPr>
                <w:rFonts w:eastAsia="맑은 고딕"/>
                <w:spacing w:val="-3"/>
                <w:sz w:val="18"/>
                <w:szCs w:val="18"/>
                <w:lang w:val="en-US" w:eastAsia="ko-KR"/>
              </w:rPr>
              <w:t xml:space="preserve"> </w:t>
            </w:r>
            <w:r w:rsidRPr="006D13A1">
              <w:rPr>
                <w:rFonts w:ascii="Symbol" w:eastAsia="맑은 고딕" w:hAnsi="Symbol" w:cs="Symbol"/>
                <w:sz w:val="18"/>
                <w:szCs w:val="18"/>
                <w:lang w:val="en-US" w:eastAsia="ko-KR"/>
              </w:rPr>
              <w:t></w:t>
            </w:r>
            <w:r w:rsidRPr="006D13A1">
              <w:rPr>
                <w:rFonts w:eastAsia="맑은 고딕"/>
                <w:spacing w:val="-8"/>
                <w:sz w:val="18"/>
                <w:szCs w:val="18"/>
                <w:lang w:val="en-US" w:eastAsia="ko-KR"/>
              </w:rPr>
              <w:t xml:space="preserve"> </w:t>
            </w:r>
            <w:r w:rsidRPr="006D13A1">
              <w:rPr>
                <w:rFonts w:eastAsia="맑은 고딕"/>
                <w:sz w:val="18"/>
                <w:szCs w:val="18"/>
                <w:lang w:val="en-US" w:eastAsia="ko-KR"/>
              </w:rPr>
              <w:t>)</w:t>
            </w:r>
            <w:r w:rsidRPr="006D13A1">
              <w:rPr>
                <w:rFonts w:eastAsia="맑은 고딕"/>
                <w:spacing w:val="-3"/>
                <w:sz w:val="18"/>
                <w:szCs w:val="18"/>
                <w:lang w:val="en-US" w:eastAsia="ko-KR"/>
              </w:rPr>
              <w:t xml:space="preserve"> </w:t>
            </w:r>
            <w:r w:rsidRPr="006D13A1">
              <w:rPr>
                <w:rFonts w:eastAsia="맑은 고딕"/>
                <w:sz w:val="18"/>
                <w:szCs w:val="18"/>
                <w:lang w:val="en-US" w:eastAsia="ko-KR"/>
              </w:rPr>
              <w:t>=</w:t>
            </w:r>
            <w:r w:rsidRPr="006D13A1">
              <w:rPr>
                <w:rFonts w:eastAsia="맑은 고딕"/>
                <w:spacing w:val="-3"/>
                <w:sz w:val="18"/>
                <w:szCs w:val="18"/>
                <w:lang w:val="en-US" w:eastAsia="ko-KR"/>
              </w:rPr>
              <w:t xml:space="preserve"> </w:t>
            </w:r>
            <w:r w:rsidRPr="006D13A1">
              <w:rPr>
                <w:rFonts w:eastAsia="맑은 고딕"/>
                <w:sz w:val="18"/>
                <w:szCs w:val="18"/>
                <w:lang w:val="en-US" w:eastAsia="ko-KR"/>
              </w:rPr>
              <w:t>{4,</w:t>
            </w:r>
            <w:r w:rsidRPr="006D13A1">
              <w:rPr>
                <w:rFonts w:eastAsia="맑은 고딕"/>
                <w:spacing w:val="-2"/>
                <w:sz w:val="18"/>
                <w:szCs w:val="18"/>
                <w:lang w:val="en-US" w:eastAsia="ko-KR"/>
              </w:rPr>
              <w:t xml:space="preserve"> </w:t>
            </w:r>
            <w:r w:rsidRPr="006D13A1">
              <w:rPr>
                <w:rFonts w:eastAsia="맑은 고딕"/>
                <w:spacing w:val="-5"/>
                <w:sz w:val="18"/>
                <w:szCs w:val="18"/>
                <w:lang w:val="en-US" w:eastAsia="ko-KR"/>
              </w:rPr>
              <w:t>2}</w:t>
            </w:r>
          </w:p>
        </w:tc>
      </w:tr>
      <w:tr w:rsidR="006D13A1" w:rsidRPr="006D13A1" w14:paraId="56BE4DF8" w14:textId="77777777" w:rsidTr="00DC0842">
        <w:trPr>
          <w:trHeight w:val="355"/>
        </w:trPr>
        <w:tc>
          <w:tcPr>
            <w:tcW w:w="1199" w:type="dxa"/>
            <w:tcBorders>
              <w:top w:val="single" w:sz="2" w:space="0" w:color="000000"/>
              <w:left w:val="single" w:sz="12" w:space="0" w:color="000000"/>
              <w:bottom w:val="single" w:sz="2" w:space="0" w:color="000000"/>
              <w:right w:val="single" w:sz="2" w:space="0" w:color="000000"/>
            </w:tcBorders>
          </w:tcPr>
          <w:p w14:paraId="4FEC0344" w14:textId="77777777" w:rsidR="006D13A1" w:rsidRPr="006D13A1" w:rsidRDefault="006D13A1" w:rsidP="006D13A1">
            <w:pPr>
              <w:widowControl w:val="0"/>
              <w:kinsoku w:val="0"/>
              <w:overflowPunct w:val="0"/>
              <w:autoSpaceDE w:val="0"/>
              <w:autoSpaceDN w:val="0"/>
              <w:adjustRightInd w:val="0"/>
              <w:spacing w:before="69"/>
              <w:jc w:val="center"/>
              <w:rPr>
                <w:rFonts w:eastAsia="맑은 고딕"/>
                <w:sz w:val="18"/>
                <w:szCs w:val="18"/>
                <w:lang w:val="en-US" w:eastAsia="ko-KR"/>
              </w:rPr>
            </w:pPr>
            <w:r w:rsidRPr="006D13A1">
              <w:rPr>
                <w:rFonts w:eastAsia="맑은 고딕"/>
                <w:sz w:val="18"/>
                <w:szCs w:val="18"/>
                <w:lang w:val="en-US" w:eastAsia="ko-KR"/>
              </w:rPr>
              <w:t>0</w:t>
            </w:r>
          </w:p>
        </w:tc>
        <w:tc>
          <w:tcPr>
            <w:tcW w:w="1200" w:type="dxa"/>
            <w:tcBorders>
              <w:top w:val="single" w:sz="2" w:space="0" w:color="000000"/>
              <w:left w:val="single" w:sz="2" w:space="0" w:color="000000"/>
              <w:bottom w:val="single" w:sz="2" w:space="0" w:color="000000"/>
              <w:right w:val="single" w:sz="2" w:space="0" w:color="000000"/>
            </w:tcBorders>
          </w:tcPr>
          <w:p w14:paraId="2C462870" w14:textId="77777777" w:rsidR="006D13A1" w:rsidRPr="006D13A1" w:rsidRDefault="006D13A1" w:rsidP="006D13A1">
            <w:pPr>
              <w:widowControl w:val="0"/>
              <w:kinsoku w:val="0"/>
              <w:overflowPunct w:val="0"/>
              <w:autoSpaceDE w:val="0"/>
              <w:autoSpaceDN w:val="0"/>
              <w:adjustRightInd w:val="0"/>
              <w:spacing w:before="69"/>
              <w:jc w:val="center"/>
              <w:rPr>
                <w:rFonts w:eastAsia="맑은 고딕"/>
                <w:sz w:val="18"/>
                <w:szCs w:val="18"/>
                <w:lang w:val="en-US" w:eastAsia="ko-KR"/>
              </w:rPr>
            </w:pPr>
            <w:r w:rsidRPr="006D13A1">
              <w:rPr>
                <w:rFonts w:eastAsia="맑은 고딕"/>
                <w:sz w:val="18"/>
                <w:szCs w:val="18"/>
                <w:lang w:val="en-US" w:eastAsia="ko-KR"/>
              </w:rPr>
              <w:t>1</w:t>
            </w:r>
          </w:p>
        </w:tc>
        <w:tc>
          <w:tcPr>
            <w:tcW w:w="1200" w:type="dxa"/>
            <w:tcBorders>
              <w:top w:val="single" w:sz="2" w:space="0" w:color="000000"/>
              <w:left w:val="single" w:sz="2" w:space="0" w:color="000000"/>
              <w:bottom w:val="single" w:sz="2" w:space="0" w:color="000000"/>
              <w:right w:val="single" w:sz="2" w:space="0" w:color="000000"/>
            </w:tcBorders>
          </w:tcPr>
          <w:p w14:paraId="1A8A1746" w14:textId="77777777" w:rsidR="006D13A1" w:rsidRPr="006D13A1" w:rsidRDefault="006D13A1" w:rsidP="006D13A1">
            <w:pPr>
              <w:widowControl w:val="0"/>
              <w:kinsoku w:val="0"/>
              <w:overflowPunct w:val="0"/>
              <w:autoSpaceDE w:val="0"/>
              <w:autoSpaceDN w:val="0"/>
              <w:adjustRightInd w:val="0"/>
              <w:spacing w:before="69"/>
              <w:jc w:val="center"/>
              <w:rPr>
                <w:rFonts w:eastAsia="맑은 고딕"/>
                <w:sz w:val="18"/>
                <w:szCs w:val="18"/>
                <w:lang w:val="en-US" w:eastAsia="ko-KR"/>
              </w:rPr>
            </w:pPr>
            <w:r w:rsidRPr="006D13A1">
              <w:rPr>
                <w:rFonts w:eastAsia="맑은 고딕"/>
                <w:sz w:val="18"/>
                <w:szCs w:val="18"/>
                <w:lang w:val="en-US" w:eastAsia="ko-KR"/>
              </w:rPr>
              <w:t>1</w:t>
            </w:r>
          </w:p>
        </w:tc>
        <w:tc>
          <w:tcPr>
            <w:tcW w:w="4791" w:type="dxa"/>
            <w:tcBorders>
              <w:top w:val="single" w:sz="2" w:space="0" w:color="000000"/>
              <w:left w:val="single" w:sz="2" w:space="0" w:color="000000"/>
              <w:bottom w:val="single" w:sz="2" w:space="0" w:color="000000"/>
              <w:right w:val="single" w:sz="12" w:space="0" w:color="000000"/>
            </w:tcBorders>
          </w:tcPr>
          <w:p w14:paraId="3EAB8FF4" w14:textId="77777777" w:rsidR="006D13A1" w:rsidRPr="006D13A1" w:rsidRDefault="006D13A1" w:rsidP="006D13A1">
            <w:pPr>
              <w:widowControl w:val="0"/>
              <w:kinsoku w:val="0"/>
              <w:overflowPunct w:val="0"/>
              <w:autoSpaceDE w:val="0"/>
              <w:autoSpaceDN w:val="0"/>
              <w:adjustRightInd w:val="0"/>
              <w:spacing w:before="56"/>
              <w:rPr>
                <w:rFonts w:eastAsia="맑은 고딕"/>
                <w:spacing w:val="-5"/>
                <w:sz w:val="18"/>
                <w:szCs w:val="18"/>
                <w:lang w:val="en-US" w:eastAsia="ko-KR"/>
              </w:rPr>
            </w:pPr>
            <w:r w:rsidRPr="006D13A1">
              <w:rPr>
                <w:rFonts w:eastAsia="맑은 고딕"/>
                <w:sz w:val="18"/>
                <w:szCs w:val="18"/>
                <w:lang w:val="en-US" w:eastAsia="ko-KR"/>
              </w:rPr>
              <w:t>SU,</w:t>
            </w:r>
            <w:r w:rsidRPr="006D13A1">
              <w:rPr>
                <w:rFonts w:eastAsia="맑은 고딕"/>
                <w:spacing w:val="-6"/>
                <w:sz w:val="18"/>
                <w:szCs w:val="18"/>
                <w:lang w:val="en-US" w:eastAsia="ko-KR"/>
              </w:rPr>
              <w:t xml:space="preserve"> </w:t>
            </w:r>
            <w:r w:rsidRPr="006D13A1">
              <w:rPr>
                <w:rFonts w:eastAsia="맑은 고딕"/>
                <w:i/>
                <w:iCs/>
                <w:sz w:val="18"/>
                <w:szCs w:val="18"/>
                <w:lang w:val="en-US" w:eastAsia="ko-KR"/>
              </w:rPr>
              <w:t>Ng</w:t>
            </w:r>
            <w:r w:rsidRPr="006D13A1">
              <w:rPr>
                <w:rFonts w:eastAsia="맑은 고딕"/>
                <w:i/>
                <w:iCs/>
                <w:spacing w:val="-3"/>
                <w:sz w:val="18"/>
                <w:szCs w:val="18"/>
                <w:lang w:val="en-US" w:eastAsia="ko-KR"/>
              </w:rPr>
              <w:t xml:space="preserve"> </w:t>
            </w:r>
            <w:r w:rsidRPr="006D13A1">
              <w:rPr>
                <w:rFonts w:eastAsia="맑은 고딕"/>
                <w:sz w:val="18"/>
                <w:szCs w:val="18"/>
                <w:lang w:val="en-US" w:eastAsia="ko-KR"/>
              </w:rPr>
              <w:t>=</w:t>
            </w:r>
            <w:r w:rsidRPr="006D13A1">
              <w:rPr>
                <w:rFonts w:eastAsia="맑은 고딕"/>
                <w:spacing w:val="-3"/>
                <w:sz w:val="18"/>
                <w:szCs w:val="18"/>
                <w:lang w:val="en-US" w:eastAsia="ko-KR"/>
              </w:rPr>
              <w:t xml:space="preserve"> </w:t>
            </w:r>
            <w:r w:rsidRPr="006D13A1">
              <w:rPr>
                <w:rFonts w:eastAsia="맑은 고딕"/>
                <w:sz w:val="18"/>
                <w:szCs w:val="18"/>
                <w:lang w:val="en-US" w:eastAsia="ko-KR"/>
              </w:rPr>
              <w:t>16,</w:t>
            </w:r>
            <w:r w:rsidRPr="006D13A1">
              <w:rPr>
                <w:rFonts w:eastAsia="맑은 고딕"/>
                <w:spacing w:val="-3"/>
                <w:sz w:val="18"/>
                <w:szCs w:val="18"/>
                <w:lang w:val="en-US" w:eastAsia="ko-KR"/>
              </w:rPr>
              <w:t xml:space="preserve"> </w:t>
            </w:r>
            <w:r w:rsidRPr="006D13A1">
              <w:rPr>
                <w:rFonts w:eastAsia="맑은 고딕"/>
                <w:sz w:val="18"/>
                <w:szCs w:val="18"/>
                <w:lang w:val="en-US" w:eastAsia="ko-KR"/>
              </w:rPr>
              <w:t>quantization</w:t>
            </w:r>
            <w:r w:rsidRPr="006D13A1">
              <w:rPr>
                <w:rFonts w:eastAsia="맑은 고딕"/>
                <w:spacing w:val="-2"/>
                <w:sz w:val="18"/>
                <w:szCs w:val="18"/>
                <w:lang w:val="en-US" w:eastAsia="ko-KR"/>
              </w:rPr>
              <w:t xml:space="preserve"> </w:t>
            </w:r>
            <w:r w:rsidRPr="006D13A1">
              <w:rPr>
                <w:rFonts w:eastAsia="맑은 고딕"/>
                <w:sz w:val="18"/>
                <w:szCs w:val="18"/>
                <w:lang w:val="en-US" w:eastAsia="ko-KR"/>
              </w:rPr>
              <w:t>resolution</w:t>
            </w:r>
            <w:r w:rsidRPr="006D13A1">
              <w:rPr>
                <w:rFonts w:eastAsia="맑은 고딕"/>
                <w:spacing w:val="-3"/>
                <w:sz w:val="18"/>
                <w:szCs w:val="18"/>
                <w:lang w:val="en-US" w:eastAsia="ko-KR"/>
              </w:rPr>
              <w:t xml:space="preserve"> </w:t>
            </w:r>
            <w:r w:rsidRPr="006D13A1">
              <w:rPr>
                <w:rFonts w:eastAsia="맑은 고딕"/>
                <w:sz w:val="18"/>
                <w:szCs w:val="18"/>
                <w:lang w:val="en-US" w:eastAsia="ko-KR"/>
              </w:rPr>
              <w:t>(</w:t>
            </w:r>
            <w:r w:rsidRPr="006D13A1">
              <w:rPr>
                <w:rFonts w:eastAsia="맑은 고딕"/>
                <w:spacing w:val="-26"/>
                <w:sz w:val="18"/>
                <w:szCs w:val="18"/>
                <w:lang w:val="en-US" w:eastAsia="ko-KR"/>
              </w:rPr>
              <w:t xml:space="preserve"> </w:t>
            </w:r>
            <w:r w:rsidRPr="006D13A1">
              <w:rPr>
                <w:rFonts w:ascii="Symbol" w:eastAsia="맑은 고딕" w:hAnsi="Symbol" w:cs="Symbol"/>
                <w:sz w:val="18"/>
                <w:szCs w:val="18"/>
                <w:lang w:val="en-US" w:eastAsia="ko-KR"/>
              </w:rPr>
              <w:t></w:t>
            </w:r>
            <w:r w:rsidRPr="006D13A1">
              <w:rPr>
                <w:rFonts w:ascii="Symbol" w:eastAsia="맑은 고딕" w:hAnsi="Symbol" w:cs="Symbol"/>
                <w:sz w:val="18"/>
                <w:szCs w:val="18"/>
                <w:lang w:val="en-US" w:eastAsia="ko-KR"/>
              </w:rPr>
              <w:t></w:t>
            </w:r>
            <w:r w:rsidRPr="006D13A1">
              <w:rPr>
                <w:rFonts w:eastAsia="맑은 고딕"/>
                <w:spacing w:val="-3"/>
                <w:sz w:val="18"/>
                <w:szCs w:val="18"/>
                <w:lang w:val="en-US" w:eastAsia="ko-KR"/>
              </w:rPr>
              <w:t xml:space="preserve"> </w:t>
            </w:r>
            <w:r w:rsidRPr="006D13A1">
              <w:rPr>
                <w:rFonts w:ascii="Symbol" w:eastAsia="맑은 고딕" w:hAnsi="Symbol" w:cs="Symbol"/>
                <w:sz w:val="18"/>
                <w:szCs w:val="18"/>
                <w:lang w:val="en-US" w:eastAsia="ko-KR"/>
              </w:rPr>
              <w:t></w:t>
            </w:r>
            <w:r w:rsidRPr="006D13A1">
              <w:rPr>
                <w:rFonts w:eastAsia="맑은 고딕"/>
                <w:spacing w:val="-8"/>
                <w:sz w:val="18"/>
                <w:szCs w:val="18"/>
                <w:lang w:val="en-US" w:eastAsia="ko-KR"/>
              </w:rPr>
              <w:t xml:space="preserve"> </w:t>
            </w:r>
            <w:r w:rsidRPr="006D13A1">
              <w:rPr>
                <w:rFonts w:eastAsia="맑은 고딕"/>
                <w:sz w:val="18"/>
                <w:szCs w:val="18"/>
                <w:lang w:val="en-US" w:eastAsia="ko-KR"/>
              </w:rPr>
              <w:t>)</w:t>
            </w:r>
            <w:r w:rsidRPr="006D13A1">
              <w:rPr>
                <w:rFonts w:eastAsia="맑은 고딕"/>
                <w:spacing w:val="-3"/>
                <w:sz w:val="18"/>
                <w:szCs w:val="18"/>
                <w:lang w:val="en-US" w:eastAsia="ko-KR"/>
              </w:rPr>
              <w:t xml:space="preserve"> </w:t>
            </w:r>
            <w:r w:rsidRPr="006D13A1">
              <w:rPr>
                <w:rFonts w:eastAsia="맑은 고딕"/>
                <w:sz w:val="18"/>
                <w:szCs w:val="18"/>
                <w:lang w:val="en-US" w:eastAsia="ko-KR"/>
              </w:rPr>
              <w:t>=</w:t>
            </w:r>
            <w:r w:rsidRPr="006D13A1">
              <w:rPr>
                <w:rFonts w:eastAsia="맑은 고딕"/>
                <w:spacing w:val="-3"/>
                <w:sz w:val="18"/>
                <w:szCs w:val="18"/>
                <w:lang w:val="en-US" w:eastAsia="ko-KR"/>
              </w:rPr>
              <w:t xml:space="preserve"> </w:t>
            </w:r>
            <w:r w:rsidRPr="006D13A1">
              <w:rPr>
                <w:rFonts w:eastAsia="맑은 고딕"/>
                <w:sz w:val="18"/>
                <w:szCs w:val="18"/>
                <w:lang w:val="en-US" w:eastAsia="ko-KR"/>
              </w:rPr>
              <w:t>{6,</w:t>
            </w:r>
            <w:r w:rsidRPr="006D13A1">
              <w:rPr>
                <w:rFonts w:eastAsia="맑은 고딕"/>
                <w:spacing w:val="-2"/>
                <w:sz w:val="18"/>
                <w:szCs w:val="18"/>
                <w:lang w:val="en-US" w:eastAsia="ko-KR"/>
              </w:rPr>
              <w:t xml:space="preserve"> </w:t>
            </w:r>
            <w:r w:rsidRPr="006D13A1">
              <w:rPr>
                <w:rFonts w:eastAsia="맑은 고딕"/>
                <w:spacing w:val="-5"/>
                <w:sz w:val="18"/>
                <w:szCs w:val="18"/>
                <w:lang w:val="en-US" w:eastAsia="ko-KR"/>
              </w:rPr>
              <w:t>4}</w:t>
            </w:r>
          </w:p>
        </w:tc>
      </w:tr>
      <w:tr w:rsidR="006D13A1" w:rsidRPr="006D13A1" w14:paraId="322B9A1D" w14:textId="77777777" w:rsidTr="00DC0842">
        <w:trPr>
          <w:trHeight w:val="355"/>
        </w:trPr>
        <w:tc>
          <w:tcPr>
            <w:tcW w:w="1199" w:type="dxa"/>
            <w:tcBorders>
              <w:top w:val="single" w:sz="2" w:space="0" w:color="000000"/>
              <w:left w:val="single" w:sz="12" w:space="0" w:color="000000"/>
              <w:bottom w:val="single" w:sz="2" w:space="0" w:color="000000"/>
              <w:right w:val="single" w:sz="2" w:space="0" w:color="000000"/>
            </w:tcBorders>
          </w:tcPr>
          <w:p w14:paraId="5DC20420" w14:textId="77777777" w:rsidR="006D13A1" w:rsidRPr="006D13A1" w:rsidRDefault="006D13A1" w:rsidP="006D13A1">
            <w:pPr>
              <w:widowControl w:val="0"/>
              <w:kinsoku w:val="0"/>
              <w:overflowPunct w:val="0"/>
              <w:autoSpaceDE w:val="0"/>
              <w:autoSpaceDN w:val="0"/>
              <w:adjustRightInd w:val="0"/>
              <w:spacing w:before="69"/>
              <w:jc w:val="center"/>
              <w:rPr>
                <w:rFonts w:eastAsia="맑은 고딕"/>
                <w:sz w:val="18"/>
                <w:szCs w:val="18"/>
                <w:lang w:val="en-US" w:eastAsia="ko-KR"/>
              </w:rPr>
            </w:pPr>
            <w:r w:rsidRPr="006D13A1">
              <w:rPr>
                <w:rFonts w:eastAsia="맑은 고딕"/>
                <w:sz w:val="18"/>
                <w:szCs w:val="18"/>
                <w:lang w:val="en-US" w:eastAsia="ko-KR"/>
              </w:rPr>
              <w:t>1</w:t>
            </w:r>
          </w:p>
        </w:tc>
        <w:tc>
          <w:tcPr>
            <w:tcW w:w="1200" w:type="dxa"/>
            <w:tcBorders>
              <w:top w:val="single" w:sz="2" w:space="0" w:color="000000"/>
              <w:left w:val="single" w:sz="2" w:space="0" w:color="000000"/>
              <w:bottom w:val="single" w:sz="2" w:space="0" w:color="000000"/>
              <w:right w:val="single" w:sz="2" w:space="0" w:color="000000"/>
            </w:tcBorders>
          </w:tcPr>
          <w:p w14:paraId="77252214" w14:textId="77777777" w:rsidR="006D13A1" w:rsidRPr="006D13A1" w:rsidRDefault="006D13A1" w:rsidP="006D13A1">
            <w:pPr>
              <w:widowControl w:val="0"/>
              <w:kinsoku w:val="0"/>
              <w:overflowPunct w:val="0"/>
              <w:autoSpaceDE w:val="0"/>
              <w:autoSpaceDN w:val="0"/>
              <w:adjustRightInd w:val="0"/>
              <w:spacing w:before="69"/>
              <w:jc w:val="center"/>
              <w:rPr>
                <w:rFonts w:eastAsia="맑은 고딕"/>
                <w:sz w:val="18"/>
                <w:szCs w:val="18"/>
                <w:lang w:val="en-US" w:eastAsia="ko-KR"/>
              </w:rPr>
            </w:pPr>
            <w:r w:rsidRPr="006D13A1">
              <w:rPr>
                <w:rFonts w:eastAsia="맑은 고딕"/>
                <w:sz w:val="18"/>
                <w:szCs w:val="18"/>
                <w:lang w:val="en-US" w:eastAsia="ko-KR"/>
              </w:rPr>
              <w:t>0</w:t>
            </w:r>
          </w:p>
        </w:tc>
        <w:tc>
          <w:tcPr>
            <w:tcW w:w="1200" w:type="dxa"/>
            <w:tcBorders>
              <w:top w:val="single" w:sz="2" w:space="0" w:color="000000"/>
              <w:left w:val="single" w:sz="2" w:space="0" w:color="000000"/>
              <w:bottom w:val="single" w:sz="2" w:space="0" w:color="000000"/>
              <w:right w:val="single" w:sz="2" w:space="0" w:color="000000"/>
            </w:tcBorders>
          </w:tcPr>
          <w:p w14:paraId="66994D07" w14:textId="77777777" w:rsidR="006D13A1" w:rsidRPr="006D13A1" w:rsidRDefault="006D13A1" w:rsidP="006D13A1">
            <w:pPr>
              <w:widowControl w:val="0"/>
              <w:kinsoku w:val="0"/>
              <w:overflowPunct w:val="0"/>
              <w:autoSpaceDE w:val="0"/>
              <w:autoSpaceDN w:val="0"/>
              <w:adjustRightInd w:val="0"/>
              <w:spacing w:before="69"/>
              <w:jc w:val="center"/>
              <w:rPr>
                <w:rFonts w:eastAsia="맑은 고딕"/>
                <w:sz w:val="18"/>
                <w:szCs w:val="18"/>
                <w:lang w:val="en-US" w:eastAsia="ko-KR"/>
              </w:rPr>
            </w:pPr>
            <w:r w:rsidRPr="006D13A1">
              <w:rPr>
                <w:rFonts w:eastAsia="맑은 고딕"/>
                <w:sz w:val="18"/>
                <w:szCs w:val="18"/>
                <w:lang w:val="en-US" w:eastAsia="ko-KR"/>
              </w:rPr>
              <w:t>0</w:t>
            </w:r>
          </w:p>
        </w:tc>
        <w:tc>
          <w:tcPr>
            <w:tcW w:w="4791" w:type="dxa"/>
            <w:tcBorders>
              <w:top w:val="single" w:sz="2" w:space="0" w:color="000000"/>
              <w:left w:val="single" w:sz="2" w:space="0" w:color="000000"/>
              <w:bottom w:val="single" w:sz="2" w:space="0" w:color="000000"/>
              <w:right w:val="single" w:sz="12" w:space="0" w:color="000000"/>
            </w:tcBorders>
          </w:tcPr>
          <w:p w14:paraId="222CF7D0" w14:textId="77777777" w:rsidR="006D13A1" w:rsidRPr="006D13A1" w:rsidRDefault="006D13A1" w:rsidP="006D13A1">
            <w:pPr>
              <w:widowControl w:val="0"/>
              <w:kinsoku w:val="0"/>
              <w:overflowPunct w:val="0"/>
              <w:autoSpaceDE w:val="0"/>
              <w:autoSpaceDN w:val="0"/>
              <w:adjustRightInd w:val="0"/>
              <w:spacing w:before="56"/>
              <w:rPr>
                <w:rFonts w:eastAsia="맑은 고딕"/>
                <w:spacing w:val="-5"/>
                <w:sz w:val="18"/>
                <w:szCs w:val="18"/>
                <w:lang w:val="en-US" w:eastAsia="ko-KR"/>
              </w:rPr>
            </w:pPr>
            <w:r w:rsidRPr="006D13A1">
              <w:rPr>
                <w:rFonts w:eastAsia="맑은 고딕"/>
                <w:sz w:val="18"/>
                <w:szCs w:val="18"/>
                <w:lang w:val="en-US" w:eastAsia="ko-KR"/>
              </w:rPr>
              <w:t>MU,</w:t>
            </w:r>
            <w:r w:rsidRPr="006D13A1">
              <w:rPr>
                <w:rFonts w:eastAsia="맑은 고딕"/>
                <w:spacing w:val="-6"/>
                <w:sz w:val="18"/>
                <w:szCs w:val="18"/>
                <w:lang w:val="en-US" w:eastAsia="ko-KR"/>
              </w:rPr>
              <w:t xml:space="preserve"> </w:t>
            </w:r>
            <w:r w:rsidRPr="006D13A1">
              <w:rPr>
                <w:rFonts w:eastAsia="맑은 고딕"/>
                <w:i/>
                <w:iCs/>
                <w:sz w:val="18"/>
                <w:szCs w:val="18"/>
                <w:lang w:val="en-US" w:eastAsia="ko-KR"/>
              </w:rPr>
              <w:t>Ng</w:t>
            </w:r>
            <w:r w:rsidRPr="006D13A1">
              <w:rPr>
                <w:rFonts w:eastAsia="맑은 고딕"/>
                <w:i/>
                <w:iCs/>
                <w:spacing w:val="-2"/>
                <w:sz w:val="18"/>
                <w:szCs w:val="18"/>
                <w:lang w:val="en-US" w:eastAsia="ko-KR"/>
              </w:rPr>
              <w:t xml:space="preserve"> </w:t>
            </w:r>
            <w:r w:rsidRPr="006D13A1">
              <w:rPr>
                <w:rFonts w:eastAsia="맑은 고딕"/>
                <w:sz w:val="18"/>
                <w:szCs w:val="18"/>
                <w:lang w:val="en-US" w:eastAsia="ko-KR"/>
              </w:rPr>
              <w:t>=</w:t>
            </w:r>
            <w:r w:rsidRPr="006D13A1">
              <w:rPr>
                <w:rFonts w:eastAsia="맑은 고딕"/>
                <w:spacing w:val="-3"/>
                <w:sz w:val="18"/>
                <w:szCs w:val="18"/>
                <w:lang w:val="en-US" w:eastAsia="ko-KR"/>
              </w:rPr>
              <w:t xml:space="preserve"> </w:t>
            </w:r>
            <w:r w:rsidRPr="006D13A1">
              <w:rPr>
                <w:rFonts w:eastAsia="맑은 고딕"/>
                <w:sz w:val="18"/>
                <w:szCs w:val="18"/>
                <w:lang w:val="en-US" w:eastAsia="ko-KR"/>
              </w:rPr>
              <w:t>4,</w:t>
            </w:r>
            <w:r w:rsidRPr="006D13A1">
              <w:rPr>
                <w:rFonts w:eastAsia="맑은 고딕"/>
                <w:spacing w:val="-3"/>
                <w:sz w:val="18"/>
                <w:szCs w:val="18"/>
                <w:lang w:val="en-US" w:eastAsia="ko-KR"/>
              </w:rPr>
              <w:t xml:space="preserve"> </w:t>
            </w:r>
            <w:r w:rsidRPr="006D13A1">
              <w:rPr>
                <w:rFonts w:eastAsia="맑은 고딕"/>
                <w:sz w:val="18"/>
                <w:szCs w:val="18"/>
                <w:lang w:val="en-US" w:eastAsia="ko-KR"/>
              </w:rPr>
              <w:t>quantization</w:t>
            </w:r>
            <w:r w:rsidRPr="006D13A1">
              <w:rPr>
                <w:rFonts w:eastAsia="맑은 고딕"/>
                <w:spacing w:val="-2"/>
                <w:sz w:val="18"/>
                <w:szCs w:val="18"/>
                <w:lang w:val="en-US" w:eastAsia="ko-KR"/>
              </w:rPr>
              <w:t xml:space="preserve"> </w:t>
            </w:r>
            <w:r w:rsidRPr="006D13A1">
              <w:rPr>
                <w:rFonts w:eastAsia="맑은 고딕"/>
                <w:sz w:val="18"/>
                <w:szCs w:val="18"/>
                <w:lang w:val="en-US" w:eastAsia="ko-KR"/>
              </w:rPr>
              <w:t>resolution</w:t>
            </w:r>
            <w:r w:rsidRPr="006D13A1">
              <w:rPr>
                <w:rFonts w:eastAsia="맑은 고딕"/>
                <w:spacing w:val="-3"/>
                <w:sz w:val="18"/>
                <w:szCs w:val="18"/>
                <w:lang w:val="en-US" w:eastAsia="ko-KR"/>
              </w:rPr>
              <w:t xml:space="preserve"> </w:t>
            </w:r>
            <w:r w:rsidRPr="006D13A1">
              <w:rPr>
                <w:rFonts w:eastAsia="맑은 고딕"/>
                <w:sz w:val="18"/>
                <w:szCs w:val="18"/>
                <w:lang w:val="en-US" w:eastAsia="ko-KR"/>
              </w:rPr>
              <w:t>(</w:t>
            </w:r>
            <w:r w:rsidRPr="006D13A1">
              <w:rPr>
                <w:rFonts w:eastAsia="맑은 고딕"/>
                <w:spacing w:val="-26"/>
                <w:sz w:val="18"/>
                <w:szCs w:val="18"/>
                <w:lang w:val="en-US" w:eastAsia="ko-KR"/>
              </w:rPr>
              <w:t xml:space="preserve"> </w:t>
            </w:r>
            <w:r w:rsidRPr="006D13A1">
              <w:rPr>
                <w:rFonts w:ascii="Symbol" w:eastAsia="맑은 고딕" w:hAnsi="Symbol" w:cs="Symbol"/>
                <w:sz w:val="18"/>
                <w:szCs w:val="18"/>
                <w:lang w:val="en-US" w:eastAsia="ko-KR"/>
              </w:rPr>
              <w:t></w:t>
            </w:r>
            <w:r w:rsidRPr="006D13A1">
              <w:rPr>
                <w:rFonts w:ascii="Symbol" w:eastAsia="맑은 고딕" w:hAnsi="Symbol" w:cs="Symbol"/>
                <w:sz w:val="18"/>
                <w:szCs w:val="18"/>
                <w:lang w:val="en-US" w:eastAsia="ko-KR"/>
              </w:rPr>
              <w:t></w:t>
            </w:r>
            <w:r w:rsidRPr="006D13A1">
              <w:rPr>
                <w:rFonts w:eastAsia="맑은 고딕"/>
                <w:spacing w:val="-3"/>
                <w:sz w:val="18"/>
                <w:szCs w:val="18"/>
                <w:lang w:val="en-US" w:eastAsia="ko-KR"/>
              </w:rPr>
              <w:t xml:space="preserve"> </w:t>
            </w:r>
            <w:r w:rsidRPr="006D13A1">
              <w:rPr>
                <w:rFonts w:ascii="Symbol" w:eastAsia="맑은 고딕" w:hAnsi="Symbol" w:cs="Symbol"/>
                <w:sz w:val="18"/>
                <w:szCs w:val="18"/>
                <w:lang w:val="en-US" w:eastAsia="ko-KR"/>
              </w:rPr>
              <w:t></w:t>
            </w:r>
            <w:r w:rsidRPr="006D13A1">
              <w:rPr>
                <w:rFonts w:eastAsia="맑은 고딕"/>
                <w:spacing w:val="-8"/>
                <w:sz w:val="18"/>
                <w:szCs w:val="18"/>
                <w:lang w:val="en-US" w:eastAsia="ko-KR"/>
              </w:rPr>
              <w:t xml:space="preserve"> </w:t>
            </w:r>
            <w:r w:rsidRPr="006D13A1">
              <w:rPr>
                <w:rFonts w:eastAsia="맑은 고딕"/>
                <w:sz w:val="18"/>
                <w:szCs w:val="18"/>
                <w:lang w:val="en-US" w:eastAsia="ko-KR"/>
              </w:rPr>
              <w:t>)</w:t>
            </w:r>
            <w:r w:rsidRPr="006D13A1">
              <w:rPr>
                <w:rFonts w:eastAsia="맑은 고딕"/>
                <w:spacing w:val="-3"/>
                <w:sz w:val="18"/>
                <w:szCs w:val="18"/>
                <w:lang w:val="en-US" w:eastAsia="ko-KR"/>
              </w:rPr>
              <w:t xml:space="preserve"> </w:t>
            </w:r>
            <w:r w:rsidRPr="006D13A1">
              <w:rPr>
                <w:rFonts w:eastAsia="맑은 고딕"/>
                <w:sz w:val="18"/>
                <w:szCs w:val="18"/>
                <w:lang w:val="en-US" w:eastAsia="ko-KR"/>
              </w:rPr>
              <w:t>=</w:t>
            </w:r>
            <w:r w:rsidRPr="006D13A1">
              <w:rPr>
                <w:rFonts w:eastAsia="맑은 고딕"/>
                <w:spacing w:val="-3"/>
                <w:sz w:val="18"/>
                <w:szCs w:val="18"/>
                <w:lang w:val="en-US" w:eastAsia="ko-KR"/>
              </w:rPr>
              <w:t xml:space="preserve"> </w:t>
            </w:r>
            <w:r w:rsidRPr="006D13A1">
              <w:rPr>
                <w:rFonts w:eastAsia="맑은 고딕"/>
                <w:sz w:val="18"/>
                <w:szCs w:val="18"/>
                <w:lang w:val="en-US" w:eastAsia="ko-KR"/>
              </w:rPr>
              <w:t>{7,</w:t>
            </w:r>
            <w:r w:rsidRPr="006D13A1">
              <w:rPr>
                <w:rFonts w:eastAsia="맑은 고딕"/>
                <w:spacing w:val="-2"/>
                <w:sz w:val="18"/>
                <w:szCs w:val="18"/>
                <w:lang w:val="en-US" w:eastAsia="ko-KR"/>
              </w:rPr>
              <w:t xml:space="preserve"> </w:t>
            </w:r>
            <w:r w:rsidRPr="006D13A1">
              <w:rPr>
                <w:rFonts w:eastAsia="맑은 고딕"/>
                <w:spacing w:val="-5"/>
                <w:sz w:val="18"/>
                <w:szCs w:val="18"/>
                <w:lang w:val="en-US" w:eastAsia="ko-KR"/>
              </w:rPr>
              <w:t>5}</w:t>
            </w:r>
          </w:p>
        </w:tc>
      </w:tr>
      <w:tr w:rsidR="006D13A1" w:rsidRPr="006D13A1" w14:paraId="5A0E0B0A" w14:textId="77777777" w:rsidTr="00DC0842">
        <w:trPr>
          <w:trHeight w:val="355"/>
        </w:trPr>
        <w:tc>
          <w:tcPr>
            <w:tcW w:w="1199" w:type="dxa"/>
            <w:tcBorders>
              <w:top w:val="single" w:sz="2" w:space="0" w:color="000000"/>
              <w:left w:val="single" w:sz="12" w:space="0" w:color="000000"/>
              <w:bottom w:val="single" w:sz="2" w:space="0" w:color="000000"/>
              <w:right w:val="single" w:sz="2" w:space="0" w:color="000000"/>
            </w:tcBorders>
          </w:tcPr>
          <w:p w14:paraId="4DC4232D" w14:textId="77777777" w:rsidR="006D13A1" w:rsidRPr="006D13A1" w:rsidRDefault="006D13A1" w:rsidP="006D13A1">
            <w:pPr>
              <w:widowControl w:val="0"/>
              <w:kinsoku w:val="0"/>
              <w:overflowPunct w:val="0"/>
              <w:autoSpaceDE w:val="0"/>
              <w:autoSpaceDN w:val="0"/>
              <w:adjustRightInd w:val="0"/>
              <w:spacing w:before="69"/>
              <w:jc w:val="center"/>
              <w:rPr>
                <w:rFonts w:eastAsia="맑은 고딕"/>
                <w:sz w:val="18"/>
                <w:szCs w:val="18"/>
                <w:lang w:val="en-US" w:eastAsia="ko-KR"/>
              </w:rPr>
            </w:pPr>
            <w:r w:rsidRPr="006D13A1">
              <w:rPr>
                <w:rFonts w:eastAsia="맑은 고딕"/>
                <w:sz w:val="18"/>
                <w:szCs w:val="18"/>
                <w:lang w:val="en-US" w:eastAsia="ko-KR"/>
              </w:rPr>
              <w:t>1</w:t>
            </w:r>
          </w:p>
        </w:tc>
        <w:tc>
          <w:tcPr>
            <w:tcW w:w="1200" w:type="dxa"/>
            <w:tcBorders>
              <w:top w:val="single" w:sz="2" w:space="0" w:color="000000"/>
              <w:left w:val="single" w:sz="2" w:space="0" w:color="000000"/>
              <w:bottom w:val="single" w:sz="2" w:space="0" w:color="000000"/>
              <w:right w:val="single" w:sz="2" w:space="0" w:color="000000"/>
            </w:tcBorders>
          </w:tcPr>
          <w:p w14:paraId="78864A9D" w14:textId="77777777" w:rsidR="006D13A1" w:rsidRPr="006D13A1" w:rsidRDefault="006D13A1" w:rsidP="006D13A1">
            <w:pPr>
              <w:widowControl w:val="0"/>
              <w:kinsoku w:val="0"/>
              <w:overflowPunct w:val="0"/>
              <w:autoSpaceDE w:val="0"/>
              <w:autoSpaceDN w:val="0"/>
              <w:adjustRightInd w:val="0"/>
              <w:spacing w:before="69"/>
              <w:jc w:val="center"/>
              <w:rPr>
                <w:rFonts w:eastAsia="맑은 고딕"/>
                <w:sz w:val="18"/>
                <w:szCs w:val="18"/>
                <w:lang w:val="en-US" w:eastAsia="ko-KR"/>
              </w:rPr>
            </w:pPr>
            <w:r w:rsidRPr="006D13A1">
              <w:rPr>
                <w:rFonts w:eastAsia="맑은 고딕"/>
                <w:sz w:val="18"/>
                <w:szCs w:val="18"/>
                <w:lang w:val="en-US" w:eastAsia="ko-KR"/>
              </w:rPr>
              <w:t>0</w:t>
            </w:r>
          </w:p>
        </w:tc>
        <w:tc>
          <w:tcPr>
            <w:tcW w:w="1200" w:type="dxa"/>
            <w:tcBorders>
              <w:top w:val="single" w:sz="2" w:space="0" w:color="000000"/>
              <w:left w:val="single" w:sz="2" w:space="0" w:color="000000"/>
              <w:bottom w:val="single" w:sz="2" w:space="0" w:color="000000"/>
              <w:right w:val="single" w:sz="2" w:space="0" w:color="000000"/>
            </w:tcBorders>
          </w:tcPr>
          <w:p w14:paraId="52E95DFF" w14:textId="77777777" w:rsidR="006D13A1" w:rsidRPr="006D13A1" w:rsidRDefault="006D13A1" w:rsidP="006D13A1">
            <w:pPr>
              <w:widowControl w:val="0"/>
              <w:kinsoku w:val="0"/>
              <w:overflowPunct w:val="0"/>
              <w:autoSpaceDE w:val="0"/>
              <w:autoSpaceDN w:val="0"/>
              <w:adjustRightInd w:val="0"/>
              <w:spacing w:before="69"/>
              <w:jc w:val="center"/>
              <w:rPr>
                <w:rFonts w:eastAsia="맑은 고딕"/>
                <w:sz w:val="18"/>
                <w:szCs w:val="18"/>
                <w:lang w:val="en-US" w:eastAsia="ko-KR"/>
              </w:rPr>
            </w:pPr>
            <w:r w:rsidRPr="006D13A1">
              <w:rPr>
                <w:rFonts w:eastAsia="맑은 고딕"/>
                <w:sz w:val="18"/>
                <w:szCs w:val="18"/>
                <w:lang w:val="en-US" w:eastAsia="ko-KR"/>
              </w:rPr>
              <w:t>1</w:t>
            </w:r>
          </w:p>
        </w:tc>
        <w:tc>
          <w:tcPr>
            <w:tcW w:w="4791" w:type="dxa"/>
            <w:tcBorders>
              <w:top w:val="single" w:sz="2" w:space="0" w:color="000000"/>
              <w:left w:val="single" w:sz="2" w:space="0" w:color="000000"/>
              <w:bottom w:val="single" w:sz="2" w:space="0" w:color="000000"/>
              <w:right w:val="single" w:sz="12" w:space="0" w:color="000000"/>
            </w:tcBorders>
          </w:tcPr>
          <w:p w14:paraId="5DC7EE4E" w14:textId="77777777" w:rsidR="006D13A1" w:rsidRPr="006D13A1" w:rsidRDefault="006D13A1" w:rsidP="006D13A1">
            <w:pPr>
              <w:widowControl w:val="0"/>
              <w:kinsoku w:val="0"/>
              <w:overflowPunct w:val="0"/>
              <w:autoSpaceDE w:val="0"/>
              <w:autoSpaceDN w:val="0"/>
              <w:adjustRightInd w:val="0"/>
              <w:spacing w:before="56"/>
              <w:rPr>
                <w:rFonts w:eastAsia="맑은 고딕"/>
                <w:spacing w:val="-5"/>
                <w:sz w:val="18"/>
                <w:szCs w:val="18"/>
                <w:lang w:val="en-US" w:eastAsia="ko-KR"/>
              </w:rPr>
            </w:pPr>
            <w:r w:rsidRPr="006D13A1">
              <w:rPr>
                <w:rFonts w:eastAsia="맑은 고딕"/>
                <w:sz w:val="18"/>
                <w:szCs w:val="18"/>
                <w:lang w:val="en-US" w:eastAsia="ko-KR"/>
              </w:rPr>
              <w:t>MU,</w:t>
            </w:r>
            <w:r w:rsidRPr="006D13A1">
              <w:rPr>
                <w:rFonts w:eastAsia="맑은 고딕"/>
                <w:spacing w:val="-6"/>
                <w:sz w:val="18"/>
                <w:szCs w:val="18"/>
                <w:lang w:val="en-US" w:eastAsia="ko-KR"/>
              </w:rPr>
              <w:t xml:space="preserve"> </w:t>
            </w:r>
            <w:r w:rsidRPr="006D13A1">
              <w:rPr>
                <w:rFonts w:eastAsia="맑은 고딕"/>
                <w:i/>
                <w:iCs/>
                <w:sz w:val="18"/>
                <w:szCs w:val="18"/>
                <w:lang w:val="en-US" w:eastAsia="ko-KR"/>
              </w:rPr>
              <w:t>Ng</w:t>
            </w:r>
            <w:r w:rsidRPr="006D13A1">
              <w:rPr>
                <w:rFonts w:eastAsia="맑은 고딕"/>
                <w:i/>
                <w:iCs/>
                <w:spacing w:val="-2"/>
                <w:sz w:val="18"/>
                <w:szCs w:val="18"/>
                <w:lang w:val="en-US" w:eastAsia="ko-KR"/>
              </w:rPr>
              <w:t xml:space="preserve"> </w:t>
            </w:r>
            <w:r w:rsidRPr="006D13A1">
              <w:rPr>
                <w:rFonts w:eastAsia="맑은 고딕"/>
                <w:sz w:val="18"/>
                <w:szCs w:val="18"/>
                <w:lang w:val="en-US" w:eastAsia="ko-KR"/>
              </w:rPr>
              <w:t>=</w:t>
            </w:r>
            <w:r w:rsidRPr="006D13A1">
              <w:rPr>
                <w:rFonts w:eastAsia="맑은 고딕"/>
                <w:spacing w:val="-3"/>
                <w:sz w:val="18"/>
                <w:szCs w:val="18"/>
                <w:lang w:val="en-US" w:eastAsia="ko-KR"/>
              </w:rPr>
              <w:t xml:space="preserve"> </w:t>
            </w:r>
            <w:r w:rsidRPr="006D13A1">
              <w:rPr>
                <w:rFonts w:eastAsia="맑은 고딕"/>
                <w:sz w:val="18"/>
                <w:szCs w:val="18"/>
                <w:lang w:val="en-US" w:eastAsia="ko-KR"/>
              </w:rPr>
              <w:t>4,</w:t>
            </w:r>
            <w:r w:rsidRPr="006D13A1">
              <w:rPr>
                <w:rFonts w:eastAsia="맑은 고딕"/>
                <w:spacing w:val="-3"/>
                <w:sz w:val="18"/>
                <w:szCs w:val="18"/>
                <w:lang w:val="en-US" w:eastAsia="ko-KR"/>
              </w:rPr>
              <w:t xml:space="preserve"> </w:t>
            </w:r>
            <w:r w:rsidRPr="006D13A1">
              <w:rPr>
                <w:rFonts w:eastAsia="맑은 고딕"/>
                <w:sz w:val="18"/>
                <w:szCs w:val="18"/>
                <w:lang w:val="en-US" w:eastAsia="ko-KR"/>
              </w:rPr>
              <w:t>quantization</w:t>
            </w:r>
            <w:r w:rsidRPr="006D13A1">
              <w:rPr>
                <w:rFonts w:eastAsia="맑은 고딕"/>
                <w:spacing w:val="-2"/>
                <w:sz w:val="18"/>
                <w:szCs w:val="18"/>
                <w:lang w:val="en-US" w:eastAsia="ko-KR"/>
              </w:rPr>
              <w:t xml:space="preserve"> </w:t>
            </w:r>
            <w:r w:rsidRPr="006D13A1">
              <w:rPr>
                <w:rFonts w:eastAsia="맑은 고딕"/>
                <w:sz w:val="18"/>
                <w:szCs w:val="18"/>
                <w:lang w:val="en-US" w:eastAsia="ko-KR"/>
              </w:rPr>
              <w:t>resolution</w:t>
            </w:r>
            <w:r w:rsidRPr="006D13A1">
              <w:rPr>
                <w:rFonts w:eastAsia="맑은 고딕"/>
                <w:spacing w:val="-3"/>
                <w:sz w:val="18"/>
                <w:szCs w:val="18"/>
                <w:lang w:val="en-US" w:eastAsia="ko-KR"/>
              </w:rPr>
              <w:t xml:space="preserve"> </w:t>
            </w:r>
            <w:r w:rsidRPr="006D13A1">
              <w:rPr>
                <w:rFonts w:eastAsia="맑은 고딕"/>
                <w:sz w:val="18"/>
                <w:szCs w:val="18"/>
                <w:lang w:val="en-US" w:eastAsia="ko-KR"/>
              </w:rPr>
              <w:t>(</w:t>
            </w:r>
            <w:r w:rsidRPr="006D13A1">
              <w:rPr>
                <w:rFonts w:eastAsia="맑은 고딕"/>
                <w:spacing w:val="-26"/>
                <w:sz w:val="18"/>
                <w:szCs w:val="18"/>
                <w:lang w:val="en-US" w:eastAsia="ko-KR"/>
              </w:rPr>
              <w:t xml:space="preserve"> </w:t>
            </w:r>
            <w:r w:rsidRPr="006D13A1">
              <w:rPr>
                <w:rFonts w:ascii="Symbol" w:eastAsia="맑은 고딕" w:hAnsi="Symbol" w:cs="Symbol"/>
                <w:sz w:val="18"/>
                <w:szCs w:val="18"/>
                <w:lang w:val="en-US" w:eastAsia="ko-KR"/>
              </w:rPr>
              <w:t></w:t>
            </w:r>
            <w:r w:rsidRPr="006D13A1">
              <w:rPr>
                <w:rFonts w:ascii="Symbol" w:eastAsia="맑은 고딕" w:hAnsi="Symbol" w:cs="Symbol"/>
                <w:sz w:val="18"/>
                <w:szCs w:val="18"/>
                <w:lang w:val="en-US" w:eastAsia="ko-KR"/>
              </w:rPr>
              <w:t></w:t>
            </w:r>
            <w:r w:rsidRPr="006D13A1">
              <w:rPr>
                <w:rFonts w:eastAsia="맑은 고딕"/>
                <w:spacing w:val="-3"/>
                <w:sz w:val="18"/>
                <w:szCs w:val="18"/>
                <w:lang w:val="en-US" w:eastAsia="ko-KR"/>
              </w:rPr>
              <w:t xml:space="preserve"> </w:t>
            </w:r>
            <w:r w:rsidRPr="006D13A1">
              <w:rPr>
                <w:rFonts w:ascii="Symbol" w:eastAsia="맑은 고딕" w:hAnsi="Symbol" w:cs="Symbol"/>
                <w:sz w:val="18"/>
                <w:szCs w:val="18"/>
                <w:lang w:val="en-US" w:eastAsia="ko-KR"/>
              </w:rPr>
              <w:t></w:t>
            </w:r>
            <w:r w:rsidRPr="006D13A1">
              <w:rPr>
                <w:rFonts w:eastAsia="맑은 고딕"/>
                <w:spacing w:val="-8"/>
                <w:sz w:val="18"/>
                <w:szCs w:val="18"/>
                <w:lang w:val="en-US" w:eastAsia="ko-KR"/>
              </w:rPr>
              <w:t xml:space="preserve"> </w:t>
            </w:r>
            <w:r w:rsidRPr="006D13A1">
              <w:rPr>
                <w:rFonts w:eastAsia="맑은 고딕"/>
                <w:sz w:val="18"/>
                <w:szCs w:val="18"/>
                <w:lang w:val="en-US" w:eastAsia="ko-KR"/>
              </w:rPr>
              <w:t>)</w:t>
            </w:r>
            <w:r w:rsidRPr="006D13A1">
              <w:rPr>
                <w:rFonts w:eastAsia="맑은 고딕"/>
                <w:spacing w:val="-3"/>
                <w:sz w:val="18"/>
                <w:szCs w:val="18"/>
                <w:lang w:val="en-US" w:eastAsia="ko-KR"/>
              </w:rPr>
              <w:t xml:space="preserve"> </w:t>
            </w:r>
            <w:r w:rsidRPr="006D13A1">
              <w:rPr>
                <w:rFonts w:eastAsia="맑은 고딕"/>
                <w:sz w:val="18"/>
                <w:szCs w:val="18"/>
                <w:lang w:val="en-US" w:eastAsia="ko-KR"/>
              </w:rPr>
              <w:t>=</w:t>
            </w:r>
            <w:r w:rsidRPr="006D13A1">
              <w:rPr>
                <w:rFonts w:eastAsia="맑은 고딕"/>
                <w:spacing w:val="-3"/>
                <w:sz w:val="18"/>
                <w:szCs w:val="18"/>
                <w:lang w:val="en-US" w:eastAsia="ko-KR"/>
              </w:rPr>
              <w:t xml:space="preserve"> </w:t>
            </w:r>
            <w:r w:rsidRPr="006D13A1">
              <w:rPr>
                <w:rFonts w:eastAsia="맑은 고딕"/>
                <w:sz w:val="18"/>
                <w:szCs w:val="18"/>
                <w:lang w:val="en-US" w:eastAsia="ko-KR"/>
              </w:rPr>
              <w:t>{9,</w:t>
            </w:r>
            <w:r w:rsidRPr="006D13A1">
              <w:rPr>
                <w:rFonts w:eastAsia="맑은 고딕"/>
                <w:spacing w:val="-2"/>
                <w:sz w:val="18"/>
                <w:szCs w:val="18"/>
                <w:lang w:val="en-US" w:eastAsia="ko-KR"/>
              </w:rPr>
              <w:t xml:space="preserve"> </w:t>
            </w:r>
            <w:r w:rsidRPr="006D13A1">
              <w:rPr>
                <w:rFonts w:eastAsia="맑은 고딕"/>
                <w:spacing w:val="-5"/>
                <w:sz w:val="18"/>
                <w:szCs w:val="18"/>
                <w:lang w:val="en-US" w:eastAsia="ko-KR"/>
              </w:rPr>
              <w:t>7}</w:t>
            </w:r>
          </w:p>
        </w:tc>
      </w:tr>
      <w:tr w:rsidR="006D13A1" w:rsidRPr="006D13A1" w14:paraId="11F5101A" w14:textId="77777777" w:rsidTr="00DC0842">
        <w:trPr>
          <w:trHeight w:val="355"/>
        </w:trPr>
        <w:tc>
          <w:tcPr>
            <w:tcW w:w="1199" w:type="dxa"/>
            <w:tcBorders>
              <w:top w:val="single" w:sz="2" w:space="0" w:color="000000"/>
              <w:left w:val="single" w:sz="12" w:space="0" w:color="000000"/>
              <w:bottom w:val="single" w:sz="2" w:space="0" w:color="000000"/>
              <w:right w:val="single" w:sz="2" w:space="0" w:color="000000"/>
            </w:tcBorders>
          </w:tcPr>
          <w:p w14:paraId="67CA5D44" w14:textId="77777777" w:rsidR="006D13A1" w:rsidRPr="006D13A1" w:rsidRDefault="006D13A1" w:rsidP="006D13A1">
            <w:pPr>
              <w:widowControl w:val="0"/>
              <w:kinsoku w:val="0"/>
              <w:overflowPunct w:val="0"/>
              <w:autoSpaceDE w:val="0"/>
              <w:autoSpaceDN w:val="0"/>
              <w:adjustRightInd w:val="0"/>
              <w:spacing w:before="69"/>
              <w:jc w:val="center"/>
              <w:rPr>
                <w:rFonts w:eastAsia="맑은 고딕"/>
                <w:sz w:val="18"/>
                <w:szCs w:val="18"/>
                <w:lang w:val="en-US" w:eastAsia="ko-KR"/>
              </w:rPr>
            </w:pPr>
            <w:r w:rsidRPr="006D13A1">
              <w:rPr>
                <w:rFonts w:eastAsia="맑은 고딕"/>
                <w:sz w:val="18"/>
                <w:szCs w:val="18"/>
                <w:lang w:val="en-US" w:eastAsia="ko-KR"/>
              </w:rPr>
              <w:t>1</w:t>
            </w:r>
          </w:p>
        </w:tc>
        <w:tc>
          <w:tcPr>
            <w:tcW w:w="1200" w:type="dxa"/>
            <w:tcBorders>
              <w:top w:val="single" w:sz="2" w:space="0" w:color="000000"/>
              <w:left w:val="single" w:sz="2" w:space="0" w:color="000000"/>
              <w:bottom w:val="single" w:sz="2" w:space="0" w:color="000000"/>
              <w:right w:val="single" w:sz="2" w:space="0" w:color="000000"/>
            </w:tcBorders>
          </w:tcPr>
          <w:p w14:paraId="5968E35A" w14:textId="77777777" w:rsidR="006D13A1" w:rsidRPr="006D13A1" w:rsidRDefault="006D13A1" w:rsidP="006D13A1">
            <w:pPr>
              <w:widowControl w:val="0"/>
              <w:kinsoku w:val="0"/>
              <w:overflowPunct w:val="0"/>
              <w:autoSpaceDE w:val="0"/>
              <w:autoSpaceDN w:val="0"/>
              <w:adjustRightInd w:val="0"/>
              <w:spacing w:before="69"/>
              <w:jc w:val="center"/>
              <w:rPr>
                <w:rFonts w:eastAsia="맑은 고딕"/>
                <w:sz w:val="18"/>
                <w:szCs w:val="18"/>
                <w:lang w:val="en-US" w:eastAsia="ko-KR"/>
              </w:rPr>
            </w:pPr>
            <w:r w:rsidRPr="006D13A1">
              <w:rPr>
                <w:rFonts w:eastAsia="맑은 고딕"/>
                <w:sz w:val="18"/>
                <w:szCs w:val="18"/>
                <w:lang w:val="en-US" w:eastAsia="ko-KR"/>
              </w:rPr>
              <w:t>1</w:t>
            </w:r>
          </w:p>
        </w:tc>
        <w:tc>
          <w:tcPr>
            <w:tcW w:w="1200" w:type="dxa"/>
            <w:tcBorders>
              <w:top w:val="single" w:sz="2" w:space="0" w:color="000000"/>
              <w:left w:val="single" w:sz="2" w:space="0" w:color="000000"/>
              <w:bottom w:val="single" w:sz="2" w:space="0" w:color="000000"/>
              <w:right w:val="single" w:sz="2" w:space="0" w:color="000000"/>
            </w:tcBorders>
          </w:tcPr>
          <w:p w14:paraId="27E6D1E2" w14:textId="77777777" w:rsidR="006D13A1" w:rsidRPr="006D13A1" w:rsidRDefault="006D13A1" w:rsidP="006D13A1">
            <w:pPr>
              <w:widowControl w:val="0"/>
              <w:kinsoku w:val="0"/>
              <w:overflowPunct w:val="0"/>
              <w:autoSpaceDE w:val="0"/>
              <w:autoSpaceDN w:val="0"/>
              <w:adjustRightInd w:val="0"/>
              <w:spacing w:before="69"/>
              <w:jc w:val="center"/>
              <w:rPr>
                <w:rFonts w:eastAsia="맑은 고딕"/>
                <w:sz w:val="18"/>
                <w:szCs w:val="18"/>
                <w:lang w:val="en-US" w:eastAsia="ko-KR"/>
              </w:rPr>
            </w:pPr>
            <w:r w:rsidRPr="006D13A1">
              <w:rPr>
                <w:rFonts w:eastAsia="맑은 고딕"/>
                <w:sz w:val="18"/>
                <w:szCs w:val="18"/>
                <w:lang w:val="en-US" w:eastAsia="ko-KR"/>
              </w:rPr>
              <w:t>0</w:t>
            </w:r>
          </w:p>
        </w:tc>
        <w:tc>
          <w:tcPr>
            <w:tcW w:w="4791" w:type="dxa"/>
            <w:tcBorders>
              <w:top w:val="single" w:sz="2" w:space="0" w:color="000000"/>
              <w:left w:val="single" w:sz="2" w:space="0" w:color="000000"/>
              <w:bottom w:val="single" w:sz="2" w:space="0" w:color="000000"/>
              <w:right w:val="single" w:sz="12" w:space="0" w:color="000000"/>
            </w:tcBorders>
          </w:tcPr>
          <w:p w14:paraId="5D0E8AF0" w14:textId="77777777" w:rsidR="006D13A1" w:rsidRPr="006D13A1" w:rsidRDefault="006D13A1" w:rsidP="006D13A1">
            <w:pPr>
              <w:widowControl w:val="0"/>
              <w:kinsoku w:val="0"/>
              <w:overflowPunct w:val="0"/>
              <w:autoSpaceDE w:val="0"/>
              <w:autoSpaceDN w:val="0"/>
              <w:adjustRightInd w:val="0"/>
              <w:spacing w:before="69"/>
              <w:rPr>
                <w:rFonts w:eastAsia="맑은 고딕"/>
                <w:spacing w:val="-5"/>
                <w:sz w:val="18"/>
                <w:szCs w:val="18"/>
                <w:lang w:val="en-US" w:eastAsia="ko-KR"/>
              </w:rPr>
            </w:pPr>
            <w:r w:rsidRPr="006D13A1">
              <w:rPr>
                <w:rFonts w:eastAsia="맑은 고딕"/>
                <w:spacing w:val="-5"/>
                <w:sz w:val="18"/>
                <w:szCs w:val="18"/>
                <w:lang w:val="en-US" w:eastAsia="ko-KR"/>
              </w:rPr>
              <w:t>CQI</w:t>
            </w:r>
          </w:p>
        </w:tc>
      </w:tr>
      <w:tr w:rsidR="006D13A1" w:rsidRPr="006D13A1" w14:paraId="12114A66" w14:textId="77777777" w:rsidTr="00DC0842">
        <w:trPr>
          <w:trHeight w:val="343"/>
        </w:trPr>
        <w:tc>
          <w:tcPr>
            <w:tcW w:w="1199" w:type="dxa"/>
            <w:tcBorders>
              <w:top w:val="single" w:sz="2" w:space="0" w:color="000000"/>
              <w:left w:val="single" w:sz="12" w:space="0" w:color="000000"/>
              <w:bottom w:val="single" w:sz="12" w:space="0" w:color="000000"/>
              <w:right w:val="single" w:sz="2" w:space="0" w:color="000000"/>
            </w:tcBorders>
          </w:tcPr>
          <w:p w14:paraId="0177730A" w14:textId="77777777" w:rsidR="006D13A1" w:rsidRPr="006D13A1" w:rsidRDefault="006D13A1" w:rsidP="006D13A1">
            <w:pPr>
              <w:widowControl w:val="0"/>
              <w:kinsoku w:val="0"/>
              <w:overflowPunct w:val="0"/>
              <w:autoSpaceDE w:val="0"/>
              <w:autoSpaceDN w:val="0"/>
              <w:adjustRightInd w:val="0"/>
              <w:spacing w:before="69"/>
              <w:jc w:val="center"/>
              <w:rPr>
                <w:rFonts w:eastAsia="맑은 고딕"/>
                <w:sz w:val="18"/>
                <w:szCs w:val="18"/>
                <w:lang w:val="en-US" w:eastAsia="ko-KR"/>
              </w:rPr>
            </w:pPr>
            <w:r w:rsidRPr="006D13A1">
              <w:rPr>
                <w:rFonts w:eastAsia="맑은 고딕"/>
                <w:sz w:val="18"/>
                <w:szCs w:val="18"/>
                <w:lang w:val="en-US" w:eastAsia="ko-KR"/>
              </w:rPr>
              <w:t>1</w:t>
            </w:r>
          </w:p>
        </w:tc>
        <w:tc>
          <w:tcPr>
            <w:tcW w:w="1200" w:type="dxa"/>
            <w:tcBorders>
              <w:top w:val="single" w:sz="2" w:space="0" w:color="000000"/>
              <w:left w:val="single" w:sz="2" w:space="0" w:color="000000"/>
              <w:bottom w:val="single" w:sz="12" w:space="0" w:color="000000"/>
              <w:right w:val="single" w:sz="2" w:space="0" w:color="000000"/>
            </w:tcBorders>
          </w:tcPr>
          <w:p w14:paraId="5E8505F2" w14:textId="77777777" w:rsidR="006D13A1" w:rsidRPr="006D13A1" w:rsidRDefault="006D13A1" w:rsidP="006D13A1">
            <w:pPr>
              <w:widowControl w:val="0"/>
              <w:kinsoku w:val="0"/>
              <w:overflowPunct w:val="0"/>
              <w:autoSpaceDE w:val="0"/>
              <w:autoSpaceDN w:val="0"/>
              <w:adjustRightInd w:val="0"/>
              <w:spacing w:before="69"/>
              <w:jc w:val="center"/>
              <w:rPr>
                <w:rFonts w:eastAsia="맑은 고딕"/>
                <w:sz w:val="18"/>
                <w:szCs w:val="18"/>
                <w:lang w:val="en-US" w:eastAsia="ko-KR"/>
              </w:rPr>
            </w:pPr>
            <w:r w:rsidRPr="006D13A1">
              <w:rPr>
                <w:rFonts w:eastAsia="맑은 고딕"/>
                <w:sz w:val="18"/>
                <w:szCs w:val="18"/>
                <w:lang w:val="en-US" w:eastAsia="ko-KR"/>
              </w:rPr>
              <w:t>1</w:t>
            </w:r>
          </w:p>
        </w:tc>
        <w:tc>
          <w:tcPr>
            <w:tcW w:w="1200" w:type="dxa"/>
            <w:tcBorders>
              <w:top w:val="single" w:sz="2" w:space="0" w:color="000000"/>
              <w:left w:val="single" w:sz="2" w:space="0" w:color="000000"/>
              <w:bottom w:val="single" w:sz="12" w:space="0" w:color="000000"/>
              <w:right w:val="single" w:sz="2" w:space="0" w:color="000000"/>
            </w:tcBorders>
          </w:tcPr>
          <w:p w14:paraId="3042016A" w14:textId="77777777" w:rsidR="006D13A1" w:rsidRPr="006D13A1" w:rsidRDefault="006D13A1" w:rsidP="006D13A1">
            <w:pPr>
              <w:widowControl w:val="0"/>
              <w:kinsoku w:val="0"/>
              <w:overflowPunct w:val="0"/>
              <w:autoSpaceDE w:val="0"/>
              <w:autoSpaceDN w:val="0"/>
              <w:adjustRightInd w:val="0"/>
              <w:spacing w:before="69"/>
              <w:jc w:val="center"/>
              <w:rPr>
                <w:rFonts w:eastAsia="맑은 고딕"/>
                <w:sz w:val="18"/>
                <w:szCs w:val="18"/>
                <w:lang w:val="en-US" w:eastAsia="ko-KR"/>
              </w:rPr>
            </w:pPr>
            <w:r w:rsidRPr="006D13A1">
              <w:rPr>
                <w:rFonts w:eastAsia="맑은 고딕"/>
                <w:sz w:val="18"/>
                <w:szCs w:val="18"/>
                <w:lang w:val="en-US" w:eastAsia="ko-KR"/>
              </w:rPr>
              <w:t>1</w:t>
            </w:r>
          </w:p>
        </w:tc>
        <w:tc>
          <w:tcPr>
            <w:tcW w:w="4791" w:type="dxa"/>
            <w:tcBorders>
              <w:top w:val="single" w:sz="2" w:space="0" w:color="000000"/>
              <w:left w:val="single" w:sz="2" w:space="0" w:color="000000"/>
              <w:bottom w:val="single" w:sz="12" w:space="0" w:color="000000"/>
              <w:right w:val="single" w:sz="12" w:space="0" w:color="000000"/>
            </w:tcBorders>
          </w:tcPr>
          <w:p w14:paraId="6F3CFF0B" w14:textId="77777777" w:rsidR="006D13A1" w:rsidRPr="006D13A1" w:rsidRDefault="006D13A1" w:rsidP="006D13A1">
            <w:pPr>
              <w:widowControl w:val="0"/>
              <w:kinsoku w:val="0"/>
              <w:overflowPunct w:val="0"/>
              <w:autoSpaceDE w:val="0"/>
              <w:autoSpaceDN w:val="0"/>
              <w:adjustRightInd w:val="0"/>
              <w:spacing w:before="56"/>
              <w:rPr>
                <w:rFonts w:eastAsia="맑은 고딕"/>
                <w:spacing w:val="-5"/>
                <w:sz w:val="18"/>
                <w:szCs w:val="18"/>
                <w:lang w:val="en-US" w:eastAsia="ko-KR"/>
              </w:rPr>
            </w:pPr>
            <w:r w:rsidRPr="006D13A1">
              <w:rPr>
                <w:rFonts w:eastAsia="맑은 고딕"/>
                <w:sz w:val="18"/>
                <w:szCs w:val="18"/>
                <w:lang w:val="en-US" w:eastAsia="ko-KR"/>
              </w:rPr>
              <w:t>MU,</w:t>
            </w:r>
            <w:r w:rsidRPr="006D13A1">
              <w:rPr>
                <w:rFonts w:eastAsia="맑은 고딕"/>
                <w:spacing w:val="-6"/>
                <w:sz w:val="18"/>
                <w:szCs w:val="18"/>
                <w:lang w:val="en-US" w:eastAsia="ko-KR"/>
              </w:rPr>
              <w:t xml:space="preserve"> </w:t>
            </w:r>
            <w:r w:rsidRPr="006D13A1">
              <w:rPr>
                <w:rFonts w:eastAsia="맑은 고딕"/>
                <w:i/>
                <w:iCs/>
                <w:sz w:val="18"/>
                <w:szCs w:val="18"/>
                <w:lang w:val="en-US" w:eastAsia="ko-KR"/>
              </w:rPr>
              <w:t>Ng</w:t>
            </w:r>
            <w:r w:rsidRPr="006D13A1">
              <w:rPr>
                <w:rFonts w:eastAsia="맑은 고딕"/>
                <w:i/>
                <w:iCs/>
                <w:spacing w:val="-2"/>
                <w:sz w:val="18"/>
                <w:szCs w:val="18"/>
                <w:lang w:val="en-US" w:eastAsia="ko-KR"/>
              </w:rPr>
              <w:t xml:space="preserve"> </w:t>
            </w:r>
            <w:r w:rsidRPr="006D13A1">
              <w:rPr>
                <w:rFonts w:eastAsia="맑은 고딕"/>
                <w:sz w:val="18"/>
                <w:szCs w:val="18"/>
                <w:lang w:val="en-US" w:eastAsia="ko-KR"/>
              </w:rPr>
              <w:t>=</w:t>
            </w:r>
            <w:r w:rsidRPr="006D13A1">
              <w:rPr>
                <w:rFonts w:eastAsia="맑은 고딕"/>
                <w:spacing w:val="-3"/>
                <w:sz w:val="18"/>
                <w:szCs w:val="18"/>
                <w:lang w:val="en-US" w:eastAsia="ko-KR"/>
              </w:rPr>
              <w:t xml:space="preserve"> </w:t>
            </w:r>
            <w:r w:rsidRPr="006D13A1">
              <w:rPr>
                <w:rFonts w:eastAsia="맑은 고딕"/>
                <w:sz w:val="18"/>
                <w:szCs w:val="18"/>
                <w:lang w:val="en-US" w:eastAsia="ko-KR"/>
              </w:rPr>
              <w:t>16,</w:t>
            </w:r>
            <w:r w:rsidRPr="006D13A1">
              <w:rPr>
                <w:rFonts w:eastAsia="맑은 고딕"/>
                <w:spacing w:val="-4"/>
                <w:sz w:val="18"/>
                <w:szCs w:val="18"/>
                <w:lang w:val="en-US" w:eastAsia="ko-KR"/>
              </w:rPr>
              <w:t xml:space="preserve"> </w:t>
            </w:r>
            <w:r w:rsidRPr="006D13A1">
              <w:rPr>
                <w:rFonts w:eastAsia="맑은 고딕"/>
                <w:sz w:val="18"/>
                <w:szCs w:val="18"/>
                <w:lang w:val="en-US" w:eastAsia="ko-KR"/>
              </w:rPr>
              <w:t>quantization</w:t>
            </w:r>
            <w:r w:rsidRPr="006D13A1">
              <w:rPr>
                <w:rFonts w:eastAsia="맑은 고딕"/>
                <w:spacing w:val="-2"/>
                <w:sz w:val="18"/>
                <w:szCs w:val="18"/>
                <w:lang w:val="en-US" w:eastAsia="ko-KR"/>
              </w:rPr>
              <w:t xml:space="preserve"> </w:t>
            </w:r>
            <w:r w:rsidRPr="006D13A1">
              <w:rPr>
                <w:rFonts w:eastAsia="맑은 고딕"/>
                <w:sz w:val="18"/>
                <w:szCs w:val="18"/>
                <w:lang w:val="en-US" w:eastAsia="ko-KR"/>
              </w:rPr>
              <w:t>resolution</w:t>
            </w:r>
            <w:r w:rsidRPr="006D13A1">
              <w:rPr>
                <w:rFonts w:eastAsia="맑은 고딕"/>
                <w:spacing w:val="-3"/>
                <w:sz w:val="18"/>
                <w:szCs w:val="18"/>
                <w:lang w:val="en-US" w:eastAsia="ko-KR"/>
              </w:rPr>
              <w:t xml:space="preserve"> </w:t>
            </w:r>
            <w:r w:rsidRPr="006D13A1">
              <w:rPr>
                <w:rFonts w:eastAsia="맑은 고딕"/>
                <w:sz w:val="18"/>
                <w:szCs w:val="18"/>
                <w:lang w:val="en-US" w:eastAsia="ko-KR"/>
              </w:rPr>
              <w:t>(</w:t>
            </w:r>
            <w:r w:rsidRPr="006D13A1">
              <w:rPr>
                <w:rFonts w:eastAsia="맑은 고딕"/>
                <w:spacing w:val="-24"/>
                <w:sz w:val="18"/>
                <w:szCs w:val="18"/>
                <w:lang w:val="en-US" w:eastAsia="ko-KR"/>
              </w:rPr>
              <w:t xml:space="preserve"> </w:t>
            </w:r>
            <w:r w:rsidRPr="006D13A1">
              <w:rPr>
                <w:rFonts w:ascii="Symbol" w:eastAsia="맑은 고딕" w:hAnsi="Symbol" w:cs="Symbol"/>
                <w:sz w:val="18"/>
                <w:szCs w:val="18"/>
                <w:lang w:val="en-US" w:eastAsia="ko-KR"/>
              </w:rPr>
              <w:t></w:t>
            </w:r>
            <w:r w:rsidRPr="006D13A1">
              <w:rPr>
                <w:rFonts w:ascii="Symbol" w:eastAsia="맑은 고딕" w:hAnsi="Symbol" w:cs="Symbol"/>
                <w:sz w:val="18"/>
                <w:szCs w:val="18"/>
                <w:lang w:val="en-US" w:eastAsia="ko-KR"/>
              </w:rPr>
              <w:t></w:t>
            </w:r>
            <w:r w:rsidRPr="006D13A1">
              <w:rPr>
                <w:rFonts w:eastAsia="맑은 고딕"/>
                <w:spacing w:val="-3"/>
                <w:sz w:val="18"/>
                <w:szCs w:val="18"/>
                <w:lang w:val="en-US" w:eastAsia="ko-KR"/>
              </w:rPr>
              <w:t xml:space="preserve"> </w:t>
            </w:r>
            <w:r w:rsidRPr="006D13A1">
              <w:rPr>
                <w:rFonts w:ascii="Symbol" w:eastAsia="맑은 고딕" w:hAnsi="Symbol" w:cs="Symbol"/>
                <w:sz w:val="18"/>
                <w:szCs w:val="18"/>
                <w:lang w:val="en-US" w:eastAsia="ko-KR"/>
              </w:rPr>
              <w:t></w:t>
            </w:r>
            <w:r w:rsidRPr="006D13A1">
              <w:rPr>
                <w:rFonts w:eastAsia="맑은 고딕"/>
                <w:spacing w:val="-7"/>
                <w:sz w:val="18"/>
                <w:szCs w:val="18"/>
                <w:lang w:val="en-US" w:eastAsia="ko-KR"/>
              </w:rPr>
              <w:t xml:space="preserve"> </w:t>
            </w:r>
            <w:r w:rsidRPr="006D13A1">
              <w:rPr>
                <w:rFonts w:eastAsia="맑은 고딕"/>
                <w:sz w:val="18"/>
                <w:szCs w:val="18"/>
                <w:lang w:val="en-US" w:eastAsia="ko-KR"/>
              </w:rPr>
              <w:t>)</w:t>
            </w:r>
            <w:r w:rsidRPr="006D13A1">
              <w:rPr>
                <w:rFonts w:eastAsia="맑은 고딕"/>
                <w:spacing w:val="-3"/>
                <w:sz w:val="18"/>
                <w:szCs w:val="18"/>
                <w:lang w:val="en-US" w:eastAsia="ko-KR"/>
              </w:rPr>
              <w:t xml:space="preserve"> </w:t>
            </w:r>
            <w:r w:rsidRPr="006D13A1">
              <w:rPr>
                <w:rFonts w:eastAsia="맑은 고딕"/>
                <w:sz w:val="18"/>
                <w:szCs w:val="18"/>
                <w:lang w:val="en-US" w:eastAsia="ko-KR"/>
              </w:rPr>
              <w:t>=</w:t>
            </w:r>
            <w:r w:rsidRPr="006D13A1">
              <w:rPr>
                <w:rFonts w:eastAsia="맑은 고딕"/>
                <w:spacing w:val="-3"/>
                <w:sz w:val="18"/>
                <w:szCs w:val="18"/>
                <w:lang w:val="en-US" w:eastAsia="ko-KR"/>
              </w:rPr>
              <w:t xml:space="preserve"> </w:t>
            </w:r>
            <w:r w:rsidRPr="006D13A1">
              <w:rPr>
                <w:rFonts w:eastAsia="맑은 고딕"/>
                <w:sz w:val="18"/>
                <w:szCs w:val="18"/>
                <w:lang w:val="en-US" w:eastAsia="ko-KR"/>
              </w:rPr>
              <w:t>{9,</w:t>
            </w:r>
            <w:r w:rsidRPr="006D13A1">
              <w:rPr>
                <w:rFonts w:eastAsia="맑은 고딕"/>
                <w:spacing w:val="-2"/>
                <w:sz w:val="18"/>
                <w:szCs w:val="18"/>
                <w:lang w:val="en-US" w:eastAsia="ko-KR"/>
              </w:rPr>
              <w:t xml:space="preserve"> </w:t>
            </w:r>
            <w:r w:rsidRPr="006D13A1">
              <w:rPr>
                <w:rFonts w:eastAsia="맑은 고딕"/>
                <w:spacing w:val="-5"/>
                <w:sz w:val="18"/>
                <w:szCs w:val="18"/>
                <w:lang w:val="en-US" w:eastAsia="ko-KR"/>
              </w:rPr>
              <w:t>7}</w:t>
            </w:r>
          </w:p>
        </w:tc>
      </w:tr>
    </w:tbl>
    <w:p w14:paraId="3C5FF935" w14:textId="77777777" w:rsidR="006D13A1" w:rsidRPr="006D13A1" w:rsidRDefault="006D13A1" w:rsidP="006D13A1">
      <w:pPr>
        <w:widowControl w:val="0"/>
        <w:kinsoku w:val="0"/>
        <w:overflowPunct w:val="0"/>
        <w:autoSpaceDE w:val="0"/>
        <w:autoSpaceDN w:val="0"/>
        <w:adjustRightInd w:val="0"/>
        <w:rPr>
          <w:rFonts w:ascii="Arial" w:eastAsia="맑은 고딕" w:hAnsi="Arial" w:cs="Arial"/>
          <w:b/>
          <w:bCs/>
          <w:szCs w:val="22"/>
          <w:lang w:val="en-US" w:eastAsia="ko-KR"/>
        </w:rPr>
      </w:pPr>
    </w:p>
    <w:p w14:paraId="48E82B0A" w14:textId="77777777" w:rsidR="006D13A1" w:rsidRPr="006D13A1" w:rsidRDefault="006D13A1" w:rsidP="006D13A1">
      <w:pPr>
        <w:widowControl w:val="0"/>
        <w:kinsoku w:val="0"/>
        <w:overflowPunct w:val="0"/>
        <w:autoSpaceDE w:val="0"/>
        <w:autoSpaceDN w:val="0"/>
        <w:adjustRightInd w:val="0"/>
        <w:spacing w:before="1"/>
        <w:rPr>
          <w:rFonts w:ascii="Arial" w:eastAsia="맑은 고딕" w:hAnsi="Arial" w:cs="Arial"/>
          <w:b/>
          <w:bCs/>
          <w:sz w:val="23"/>
          <w:szCs w:val="23"/>
          <w:lang w:val="en-US" w:eastAsia="ko-KR"/>
        </w:rPr>
      </w:pPr>
    </w:p>
    <w:p w14:paraId="0DC7EEBC" w14:textId="77777777" w:rsidR="006D13A1" w:rsidRPr="006D13A1" w:rsidRDefault="006D13A1" w:rsidP="006D13A1">
      <w:pPr>
        <w:widowControl w:val="0"/>
        <w:kinsoku w:val="0"/>
        <w:overflowPunct w:val="0"/>
        <w:autoSpaceDE w:val="0"/>
        <w:autoSpaceDN w:val="0"/>
        <w:adjustRightInd w:val="0"/>
        <w:spacing w:line="249" w:lineRule="auto"/>
        <w:ind w:right="997"/>
        <w:jc w:val="both"/>
        <w:rPr>
          <w:rFonts w:eastAsia="맑은 고딕"/>
          <w:spacing w:val="-2"/>
          <w:sz w:val="20"/>
          <w:lang w:val="en-US" w:eastAsia="ko-KR"/>
        </w:rPr>
      </w:pPr>
      <w:r w:rsidRPr="006D13A1">
        <w:rPr>
          <w:rFonts w:eastAsia="맑은 고딕"/>
          <w:sz w:val="20"/>
          <w:lang w:val="en-US" w:eastAsia="ko-KR"/>
        </w:rPr>
        <w:t>The</w:t>
      </w:r>
      <w:r w:rsidRPr="006D13A1">
        <w:rPr>
          <w:rFonts w:eastAsia="맑은 고딕"/>
          <w:spacing w:val="40"/>
          <w:sz w:val="20"/>
          <w:lang w:val="en-US" w:eastAsia="ko-KR"/>
        </w:rPr>
        <w:t xml:space="preserve"> </w:t>
      </w:r>
      <w:r w:rsidRPr="006D13A1">
        <w:rPr>
          <w:rFonts w:eastAsia="맑은 고딕"/>
          <w:sz w:val="20"/>
          <w:lang w:val="en-US" w:eastAsia="ko-KR"/>
        </w:rPr>
        <w:t>Feedback</w:t>
      </w:r>
      <w:r w:rsidRPr="006D13A1">
        <w:rPr>
          <w:rFonts w:eastAsia="맑은 고딕"/>
          <w:spacing w:val="40"/>
          <w:sz w:val="20"/>
          <w:lang w:val="en-US" w:eastAsia="ko-KR"/>
        </w:rPr>
        <w:t xml:space="preserve"> </w:t>
      </w:r>
      <w:r w:rsidRPr="006D13A1">
        <w:rPr>
          <w:rFonts w:eastAsia="맑은 고딕"/>
          <w:sz w:val="20"/>
          <w:lang w:val="en-US" w:eastAsia="ko-KR"/>
        </w:rPr>
        <w:t>Type</w:t>
      </w:r>
      <w:r w:rsidRPr="006D13A1">
        <w:rPr>
          <w:rFonts w:eastAsia="맑은 고딕"/>
          <w:spacing w:val="40"/>
          <w:sz w:val="20"/>
          <w:lang w:val="en-US" w:eastAsia="ko-KR"/>
        </w:rPr>
        <w:t xml:space="preserve"> </w:t>
      </w:r>
      <w:proofErr w:type="gramStart"/>
      <w:r w:rsidRPr="006D13A1">
        <w:rPr>
          <w:rFonts w:eastAsia="맑은 고딕"/>
          <w:sz w:val="20"/>
          <w:lang w:val="en-US" w:eastAsia="ko-KR"/>
        </w:rPr>
        <w:t>And</w:t>
      </w:r>
      <w:proofErr w:type="gramEnd"/>
      <w:r w:rsidRPr="006D13A1">
        <w:rPr>
          <w:rFonts w:eastAsia="맑은 고딕"/>
          <w:spacing w:val="40"/>
          <w:sz w:val="20"/>
          <w:lang w:val="en-US" w:eastAsia="ko-KR"/>
        </w:rPr>
        <w:t xml:space="preserve"> </w:t>
      </w:r>
      <w:r w:rsidRPr="006D13A1">
        <w:rPr>
          <w:rFonts w:eastAsia="맑은 고딕"/>
          <w:sz w:val="20"/>
          <w:lang w:val="en-US" w:eastAsia="ko-KR"/>
        </w:rPr>
        <w:t>Ng</w:t>
      </w:r>
      <w:r w:rsidRPr="006D13A1">
        <w:rPr>
          <w:rFonts w:eastAsia="맑은 고딕"/>
          <w:spacing w:val="40"/>
          <w:sz w:val="20"/>
          <w:lang w:val="en-US" w:eastAsia="ko-KR"/>
        </w:rPr>
        <w:t xml:space="preserve"> </w:t>
      </w:r>
      <w:r w:rsidRPr="006D13A1">
        <w:rPr>
          <w:rFonts w:eastAsia="맑은 고딕"/>
          <w:sz w:val="20"/>
          <w:lang w:val="en-US" w:eastAsia="ko-KR"/>
        </w:rPr>
        <w:t>and</w:t>
      </w:r>
      <w:r w:rsidRPr="006D13A1">
        <w:rPr>
          <w:rFonts w:eastAsia="맑은 고딕"/>
          <w:spacing w:val="40"/>
          <w:sz w:val="20"/>
          <w:lang w:val="en-US" w:eastAsia="ko-KR"/>
        </w:rPr>
        <w:t xml:space="preserve"> </w:t>
      </w:r>
      <w:r w:rsidRPr="006D13A1">
        <w:rPr>
          <w:rFonts w:eastAsia="맑은 고딕"/>
          <w:sz w:val="20"/>
          <w:lang w:val="en-US" w:eastAsia="ko-KR"/>
        </w:rPr>
        <w:t>Codebook</w:t>
      </w:r>
      <w:bookmarkStart w:id="115" w:name="_GoBack"/>
      <w:bookmarkEnd w:id="115"/>
      <w:r w:rsidRPr="006D13A1">
        <w:rPr>
          <w:rFonts w:eastAsia="맑은 고딕"/>
          <w:spacing w:val="40"/>
          <w:sz w:val="20"/>
          <w:lang w:val="en-US" w:eastAsia="ko-KR"/>
        </w:rPr>
        <w:t xml:space="preserve"> </w:t>
      </w:r>
      <w:r w:rsidRPr="006D13A1">
        <w:rPr>
          <w:rFonts w:eastAsia="맑은 고딕"/>
          <w:sz w:val="20"/>
          <w:lang w:val="en-US" w:eastAsia="ko-KR"/>
        </w:rPr>
        <w:t>Size</w:t>
      </w:r>
      <w:r w:rsidRPr="006D13A1">
        <w:rPr>
          <w:rFonts w:eastAsia="맑은 고딕"/>
          <w:spacing w:val="40"/>
          <w:sz w:val="20"/>
          <w:lang w:val="en-US" w:eastAsia="ko-KR"/>
        </w:rPr>
        <w:t xml:space="preserve"> </w:t>
      </w:r>
      <w:r w:rsidRPr="006D13A1">
        <w:rPr>
          <w:rFonts w:eastAsia="맑은 고딕"/>
          <w:sz w:val="20"/>
          <w:lang w:val="en-US" w:eastAsia="ko-KR"/>
        </w:rPr>
        <w:t>subfields</w:t>
      </w:r>
      <w:r w:rsidRPr="006D13A1">
        <w:rPr>
          <w:rFonts w:eastAsia="맑은 고딕"/>
          <w:spacing w:val="40"/>
          <w:sz w:val="20"/>
          <w:lang w:val="en-US" w:eastAsia="ko-KR"/>
        </w:rPr>
        <w:t xml:space="preserve"> </w:t>
      </w:r>
      <w:r w:rsidRPr="006D13A1">
        <w:rPr>
          <w:rFonts w:eastAsia="맑은 고딕"/>
          <w:sz w:val="20"/>
          <w:lang w:val="en-US" w:eastAsia="ko-KR"/>
        </w:rPr>
        <w:t>for</w:t>
      </w:r>
      <w:r w:rsidRPr="006D13A1">
        <w:rPr>
          <w:rFonts w:eastAsia="맑은 고딕"/>
          <w:spacing w:val="40"/>
          <w:sz w:val="20"/>
          <w:lang w:val="en-US" w:eastAsia="ko-KR"/>
        </w:rPr>
        <w:t xml:space="preserve"> </w:t>
      </w:r>
      <w:r w:rsidRPr="006D13A1">
        <w:rPr>
          <w:rFonts w:eastAsia="맑은 고딕"/>
          <w:sz w:val="20"/>
          <w:lang w:val="en-US" w:eastAsia="ko-KR"/>
        </w:rPr>
        <w:t>EHT</w:t>
      </w:r>
      <w:r w:rsidRPr="006D13A1">
        <w:rPr>
          <w:rFonts w:eastAsia="맑은 고딕"/>
          <w:spacing w:val="40"/>
          <w:sz w:val="20"/>
          <w:lang w:val="en-US" w:eastAsia="ko-KR"/>
        </w:rPr>
        <w:t xml:space="preserve"> </w:t>
      </w:r>
      <w:r w:rsidRPr="006D13A1">
        <w:rPr>
          <w:rFonts w:eastAsia="맑은 고딕"/>
          <w:sz w:val="20"/>
          <w:lang w:val="en-US" w:eastAsia="ko-KR"/>
        </w:rPr>
        <w:t>non-TB</w:t>
      </w:r>
      <w:r w:rsidRPr="006D13A1">
        <w:rPr>
          <w:rFonts w:eastAsia="맑은 고딕"/>
          <w:spacing w:val="40"/>
          <w:sz w:val="20"/>
          <w:lang w:val="en-US" w:eastAsia="ko-KR"/>
        </w:rPr>
        <w:t xml:space="preserve"> </w:t>
      </w:r>
      <w:r w:rsidRPr="006D13A1">
        <w:rPr>
          <w:rFonts w:eastAsia="맑은 고딕"/>
          <w:sz w:val="20"/>
          <w:lang w:val="en-US" w:eastAsia="ko-KR"/>
        </w:rPr>
        <w:t>sounding</w:t>
      </w:r>
      <w:r w:rsidRPr="006D13A1">
        <w:rPr>
          <w:rFonts w:eastAsia="맑은 고딕"/>
          <w:spacing w:val="40"/>
          <w:sz w:val="20"/>
          <w:lang w:val="en-US" w:eastAsia="ko-KR"/>
        </w:rPr>
        <w:t xml:space="preserve"> </w:t>
      </w:r>
      <w:r w:rsidRPr="006D13A1">
        <w:rPr>
          <w:rFonts w:eastAsia="맑은 고딕"/>
          <w:sz w:val="20"/>
          <w:lang w:val="en-US" w:eastAsia="ko-KR"/>
        </w:rPr>
        <w:t>are</w:t>
      </w:r>
      <w:r w:rsidRPr="006D13A1">
        <w:rPr>
          <w:rFonts w:eastAsia="맑은 고딕"/>
          <w:spacing w:val="40"/>
          <w:sz w:val="20"/>
          <w:lang w:val="en-US" w:eastAsia="ko-KR"/>
        </w:rPr>
        <w:t xml:space="preserve"> </w:t>
      </w:r>
      <w:r w:rsidRPr="006D13A1">
        <w:rPr>
          <w:rFonts w:eastAsia="맑은 고딕"/>
          <w:sz w:val="20"/>
          <w:lang w:val="en-US" w:eastAsia="ko-KR"/>
        </w:rPr>
        <w:t>defined</w:t>
      </w:r>
      <w:r w:rsidRPr="006D13A1">
        <w:rPr>
          <w:rFonts w:eastAsia="맑은 고딕"/>
          <w:spacing w:val="40"/>
          <w:sz w:val="20"/>
          <w:lang w:val="en-US" w:eastAsia="ko-KR"/>
        </w:rPr>
        <w:t xml:space="preserve"> </w:t>
      </w:r>
      <w:r w:rsidRPr="006D13A1">
        <w:rPr>
          <w:rFonts w:eastAsia="맑은 고딕"/>
          <w:sz w:val="20"/>
          <w:lang w:val="en-US" w:eastAsia="ko-KR"/>
        </w:rPr>
        <w:t xml:space="preserve">in </w:t>
      </w:r>
      <w:hyperlink w:anchor="bookmark28" w:history="1">
        <w:r w:rsidRPr="006D13A1">
          <w:rPr>
            <w:rFonts w:eastAsia="맑은 고딕"/>
            <w:sz w:val="20"/>
            <w:lang w:val="en-US" w:eastAsia="ko-KR"/>
          </w:rPr>
          <w:t>Table</w:t>
        </w:r>
        <w:r w:rsidRPr="006D13A1">
          <w:rPr>
            <w:rFonts w:eastAsia="맑은 고딕"/>
            <w:spacing w:val="-5"/>
            <w:sz w:val="20"/>
            <w:lang w:val="en-US" w:eastAsia="ko-KR"/>
          </w:rPr>
          <w:t xml:space="preserve"> </w:t>
        </w:r>
        <w:r w:rsidRPr="006D13A1">
          <w:rPr>
            <w:rFonts w:eastAsia="맑은 고딕"/>
            <w:sz w:val="20"/>
            <w:lang w:val="en-US" w:eastAsia="ko-KR"/>
          </w:rPr>
          <w:t>9-45</w:t>
        </w:r>
        <w:r w:rsidRPr="006D13A1">
          <w:rPr>
            <w:rFonts w:eastAsia="맑은 고딕"/>
            <w:spacing w:val="-8"/>
            <w:sz w:val="20"/>
            <w:lang w:val="en-US" w:eastAsia="ko-KR"/>
          </w:rPr>
          <w:t xml:space="preserve"> </w:t>
        </w:r>
        <w:r w:rsidRPr="006D13A1">
          <w:rPr>
            <w:rFonts w:eastAsia="맑은 고딕"/>
            <w:sz w:val="20"/>
            <w:lang w:val="en-US" w:eastAsia="ko-KR"/>
          </w:rPr>
          <w:t>(Feedback</w:t>
        </w:r>
        <w:r w:rsidRPr="006D13A1">
          <w:rPr>
            <w:rFonts w:eastAsia="맑은 고딕"/>
            <w:spacing w:val="-8"/>
            <w:sz w:val="20"/>
            <w:lang w:val="en-US" w:eastAsia="ko-KR"/>
          </w:rPr>
          <w:t xml:space="preserve"> </w:t>
        </w:r>
        <w:r w:rsidRPr="006D13A1">
          <w:rPr>
            <w:rFonts w:eastAsia="맑은 고딕"/>
            <w:sz w:val="20"/>
            <w:lang w:val="en-US" w:eastAsia="ko-KR"/>
          </w:rPr>
          <w:t>Type</w:t>
        </w:r>
        <w:r w:rsidRPr="006D13A1">
          <w:rPr>
            <w:rFonts w:eastAsia="맑은 고딕"/>
            <w:spacing w:val="-8"/>
            <w:sz w:val="20"/>
            <w:lang w:val="en-US" w:eastAsia="ko-KR"/>
          </w:rPr>
          <w:t xml:space="preserve"> </w:t>
        </w:r>
        <w:r w:rsidRPr="006D13A1">
          <w:rPr>
            <w:rFonts w:eastAsia="맑은 고딕"/>
            <w:sz w:val="20"/>
            <w:lang w:val="en-US" w:eastAsia="ko-KR"/>
          </w:rPr>
          <w:t>And</w:t>
        </w:r>
        <w:r w:rsidRPr="006D13A1">
          <w:rPr>
            <w:rFonts w:eastAsia="맑은 고딕"/>
            <w:spacing w:val="-9"/>
            <w:sz w:val="20"/>
            <w:lang w:val="en-US" w:eastAsia="ko-KR"/>
          </w:rPr>
          <w:t xml:space="preserve"> </w:t>
        </w:r>
        <w:r w:rsidRPr="006D13A1">
          <w:rPr>
            <w:rFonts w:eastAsia="맑은 고딕"/>
            <w:sz w:val="20"/>
            <w:lang w:val="en-US" w:eastAsia="ko-KR"/>
          </w:rPr>
          <w:t>Ng</w:t>
        </w:r>
        <w:r w:rsidRPr="006D13A1">
          <w:rPr>
            <w:rFonts w:eastAsia="맑은 고딕"/>
            <w:spacing w:val="-9"/>
            <w:sz w:val="20"/>
            <w:lang w:val="en-US" w:eastAsia="ko-KR"/>
          </w:rPr>
          <w:t xml:space="preserve"> </w:t>
        </w:r>
        <w:r w:rsidRPr="006D13A1">
          <w:rPr>
            <w:rFonts w:eastAsia="맑은 고딕"/>
            <w:sz w:val="20"/>
            <w:lang w:val="en-US" w:eastAsia="ko-KR"/>
          </w:rPr>
          <w:t>subfield</w:t>
        </w:r>
        <w:r w:rsidRPr="006D13A1">
          <w:rPr>
            <w:rFonts w:eastAsia="맑은 고딕"/>
            <w:spacing w:val="-9"/>
            <w:sz w:val="20"/>
            <w:lang w:val="en-US" w:eastAsia="ko-KR"/>
          </w:rPr>
          <w:t xml:space="preserve"> </w:t>
        </w:r>
        <w:r w:rsidRPr="006D13A1">
          <w:rPr>
            <w:rFonts w:eastAsia="맑은 고딕"/>
            <w:sz w:val="20"/>
            <w:lang w:val="en-US" w:eastAsia="ko-KR"/>
          </w:rPr>
          <w:t>and</w:t>
        </w:r>
        <w:r w:rsidRPr="006D13A1">
          <w:rPr>
            <w:rFonts w:eastAsia="맑은 고딕"/>
            <w:spacing w:val="-9"/>
            <w:sz w:val="20"/>
            <w:lang w:val="en-US" w:eastAsia="ko-KR"/>
          </w:rPr>
          <w:t xml:space="preserve"> </w:t>
        </w:r>
        <w:r w:rsidRPr="006D13A1">
          <w:rPr>
            <w:rFonts w:eastAsia="맑은 고딕"/>
            <w:sz w:val="20"/>
            <w:lang w:val="en-US" w:eastAsia="ko-KR"/>
          </w:rPr>
          <w:t>Codebook</w:t>
        </w:r>
        <w:r w:rsidRPr="006D13A1">
          <w:rPr>
            <w:rFonts w:eastAsia="맑은 고딕"/>
            <w:spacing w:val="-9"/>
            <w:sz w:val="20"/>
            <w:lang w:val="en-US" w:eastAsia="ko-KR"/>
          </w:rPr>
          <w:t xml:space="preserve"> </w:t>
        </w:r>
        <w:r w:rsidRPr="006D13A1">
          <w:rPr>
            <w:rFonts w:eastAsia="맑은 고딕"/>
            <w:sz w:val="20"/>
            <w:lang w:val="en-US" w:eastAsia="ko-KR"/>
          </w:rPr>
          <w:t>Size</w:t>
        </w:r>
        <w:r w:rsidRPr="006D13A1">
          <w:rPr>
            <w:rFonts w:eastAsia="맑은 고딕"/>
            <w:spacing w:val="-8"/>
            <w:sz w:val="20"/>
            <w:lang w:val="en-US" w:eastAsia="ko-KR"/>
          </w:rPr>
          <w:t xml:space="preserve"> </w:t>
        </w:r>
        <w:r w:rsidRPr="006D13A1">
          <w:rPr>
            <w:rFonts w:eastAsia="맑은 고딕"/>
            <w:sz w:val="20"/>
            <w:lang w:val="en-US" w:eastAsia="ko-KR"/>
          </w:rPr>
          <w:t>subfield</w:t>
        </w:r>
        <w:r w:rsidRPr="006D13A1">
          <w:rPr>
            <w:rFonts w:eastAsia="맑은 고딕"/>
            <w:spacing w:val="-8"/>
            <w:sz w:val="20"/>
            <w:lang w:val="en-US" w:eastAsia="ko-KR"/>
          </w:rPr>
          <w:t xml:space="preserve"> </w:t>
        </w:r>
        <w:r w:rsidRPr="006D13A1">
          <w:rPr>
            <w:rFonts w:eastAsia="맑은 고딕"/>
            <w:sz w:val="20"/>
            <w:lang w:val="en-US" w:eastAsia="ko-KR"/>
          </w:rPr>
          <w:t>encoding</w:t>
        </w:r>
        <w:r w:rsidRPr="006D13A1">
          <w:rPr>
            <w:rFonts w:eastAsia="맑은 고딕"/>
            <w:spacing w:val="-8"/>
            <w:sz w:val="20"/>
            <w:lang w:val="en-US" w:eastAsia="ko-KR"/>
          </w:rPr>
          <w:t xml:space="preserve"> </w:t>
        </w:r>
        <w:r w:rsidRPr="006D13A1">
          <w:rPr>
            <w:rFonts w:eastAsia="맑은 고딕"/>
            <w:sz w:val="20"/>
            <w:lang w:val="en-US" w:eastAsia="ko-KR"/>
          </w:rPr>
          <w:t>for</w:t>
        </w:r>
        <w:r w:rsidRPr="006D13A1">
          <w:rPr>
            <w:rFonts w:eastAsia="맑은 고딕"/>
            <w:spacing w:val="-9"/>
            <w:sz w:val="20"/>
            <w:lang w:val="en-US" w:eastAsia="ko-KR"/>
          </w:rPr>
          <w:t xml:space="preserve"> </w:t>
        </w:r>
        <w:r w:rsidRPr="006D13A1">
          <w:rPr>
            <w:rFonts w:eastAsia="맑은 고딕"/>
            <w:sz w:val="20"/>
            <w:lang w:val="en-US" w:eastAsia="ko-KR"/>
          </w:rPr>
          <w:t>HE</w:t>
        </w:r>
        <w:r w:rsidRPr="006D13A1">
          <w:rPr>
            <w:rFonts w:eastAsia="맑은 고딕"/>
            <w:spacing w:val="-8"/>
            <w:sz w:val="20"/>
            <w:lang w:val="en-US" w:eastAsia="ko-KR"/>
          </w:rPr>
          <w:t xml:space="preserve"> </w:t>
        </w:r>
        <w:r w:rsidRPr="006D13A1">
          <w:rPr>
            <w:rFonts w:eastAsia="맑은 고딕"/>
            <w:sz w:val="20"/>
            <w:lang w:val="en-US" w:eastAsia="ko-KR"/>
          </w:rPr>
          <w:t>and</w:t>
        </w:r>
        <w:r w:rsidRPr="006D13A1">
          <w:rPr>
            <w:rFonts w:eastAsia="맑은 고딕"/>
            <w:spacing w:val="-8"/>
            <w:sz w:val="20"/>
            <w:lang w:val="en-US" w:eastAsia="ko-KR"/>
          </w:rPr>
          <w:t xml:space="preserve"> </w:t>
        </w:r>
        <w:r w:rsidRPr="006D13A1">
          <w:rPr>
            <w:rFonts w:eastAsia="맑은 고딕"/>
            <w:sz w:val="20"/>
            <w:lang w:val="en-US" w:eastAsia="ko-KR"/>
          </w:rPr>
          <w:t>EHT</w:t>
        </w:r>
        <w:r w:rsidRPr="006D13A1">
          <w:rPr>
            <w:rFonts w:eastAsia="맑은 고딕"/>
            <w:spacing w:val="-9"/>
            <w:sz w:val="20"/>
            <w:lang w:val="en-US" w:eastAsia="ko-KR"/>
          </w:rPr>
          <w:t xml:space="preserve"> </w:t>
        </w:r>
        <w:r w:rsidRPr="006D13A1">
          <w:rPr>
            <w:rFonts w:eastAsia="맑은 고딕"/>
            <w:sz w:val="20"/>
            <w:lang w:val="en-US" w:eastAsia="ko-KR"/>
          </w:rPr>
          <w:t>non-TB</w:t>
        </w:r>
      </w:hyperlink>
      <w:r w:rsidRPr="006D13A1">
        <w:rPr>
          <w:rFonts w:eastAsia="맑은 고딕"/>
          <w:sz w:val="20"/>
          <w:lang w:val="en-US" w:eastAsia="ko-KR"/>
        </w:rPr>
        <w:t xml:space="preserve"> </w:t>
      </w:r>
      <w:hyperlink w:anchor="bookmark28" w:history="1">
        <w:r w:rsidRPr="006D13A1">
          <w:rPr>
            <w:rFonts w:eastAsia="맑은 고딕"/>
            <w:spacing w:val="-2"/>
            <w:sz w:val="20"/>
            <w:lang w:val="en-US" w:eastAsia="ko-KR"/>
          </w:rPr>
          <w:t>sounding)</w:t>
        </w:r>
      </w:hyperlink>
      <w:r w:rsidRPr="006D13A1">
        <w:rPr>
          <w:rFonts w:eastAsia="맑은 고딕"/>
          <w:spacing w:val="-2"/>
          <w:sz w:val="20"/>
          <w:lang w:val="en-US" w:eastAsia="ko-KR"/>
        </w:rPr>
        <w:t>.</w:t>
      </w:r>
    </w:p>
    <w:p w14:paraId="4A1E5C71" w14:textId="77777777" w:rsidR="006D13A1" w:rsidRPr="006D13A1" w:rsidRDefault="006D13A1" w:rsidP="006D13A1">
      <w:pPr>
        <w:widowControl w:val="0"/>
        <w:kinsoku w:val="0"/>
        <w:overflowPunct w:val="0"/>
        <w:autoSpaceDE w:val="0"/>
        <w:autoSpaceDN w:val="0"/>
        <w:adjustRightInd w:val="0"/>
        <w:rPr>
          <w:rFonts w:eastAsia="맑은 고딕"/>
          <w:sz w:val="20"/>
          <w:lang w:val="en-US" w:eastAsia="ko-KR"/>
        </w:rPr>
      </w:pPr>
    </w:p>
    <w:p w14:paraId="09CD3318" w14:textId="77777777" w:rsidR="006D13A1" w:rsidRPr="006D13A1" w:rsidRDefault="006D13A1" w:rsidP="006D13A1">
      <w:pPr>
        <w:widowControl w:val="0"/>
        <w:kinsoku w:val="0"/>
        <w:overflowPunct w:val="0"/>
        <w:autoSpaceDE w:val="0"/>
        <w:autoSpaceDN w:val="0"/>
        <w:adjustRightInd w:val="0"/>
        <w:spacing w:before="5"/>
        <w:rPr>
          <w:rFonts w:eastAsia="맑은 고딕"/>
          <w:sz w:val="18"/>
          <w:szCs w:val="18"/>
          <w:lang w:val="en-US" w:eastAsia="ko-KR"/>
        </w:rPr>
      </w:pPr>
    </w:p>
    <w:p w14:paraId="202DE39B" w14:textId="77777777" w:rsidR="006D13A1" w:rsidRPr="006D13A1" w:rsidRDefault="006D13A1" w:rsidP="002C3DA8">
      <w:pPr>
        <w:widowControl w:val="0"/>
        <w:kinsoku w:val="0"/>
        <w:overflowPunct w:val="0"/>
        <w:autoSpaceDE w:val="0"/>
        <w:autoSpaceDN w:val="0"/>
        <w:adjustRightInd w:val="0"/>
        <w:spacing w:line="249" w:lineRule="auto"/>
        <w:ind w:right="999"/>
        <w:jc w:val="center"/>
        <w:rPr>
          <w:rFonts w:ascii="Arial" w:eastAsia="맑은 고딕" w:hAnsi="Arial" w:cs="Arial"/>
          <w:b/>
          <w:bCs/>
          <w:sz w:val="20"/>
          <w:lang w:val="en-US" w:eastAsia="ko-KR"/>
        </w:rPr>
      </w:pPr>
      <w:bookmarkStart w:id="116" w:name="_bookmark28"/>
      <w:bookmarkEnd w:id="116"/>
      <w:r w:rsidRPr="006D13A1">
        <w:rPr>
          <w:rFonts w:ascii="Arial" w:eastAsia="맑은 고딕" w:hAnsi="Arial" w:cs="Arial"/>
          <w:b/>
          <w:bCs/>
          <w:sz w:val="20"/>
          <w:lang w:val="en-US" w:eastAsia="ko-KR"/>
        </w:rPr>
        <w:t>Table</w:t>
      </w:r>
      <w:r w:rsidRPr="006D13A1">
        <w:rPr>
          <w:rFonts w:ascii="Arial" w:eastAsia="맑은 고딕" w:hAnsi="Arial" w:cs="Arial"/>
          <w:b/>
          <w:bCs/>
          <w:spacing w:val="-4"/>
          <w:sz w:val="20"/>
          <w:lang w:val="en-US" w:eastAsia="ko-KR"/>
        </w:rPr>
        <w:t xml:space="preserve"> </w:t>
      </w:r>
      <w:r w:rsidRPr="006D13A1">
        <w:rPr>
          <w:rFonts w:ascii="Arial" w:eastAsia="맑은 고딕" w:hAnsi="Arial" w:cs="Arial"/>
          <w:b/>
          <w:bCs/>
          <w:sz w:val="20"/>
          <w:lang w:val="en-US" w:eastAsia="ko-KR"/>
        </w:rPr>
        <w:t>9-45—Feedback</w:t>
      </w:r>
      <w:r w:rsidRPr="006D13A1">
        <w:rPr>
          <w:rFonts w:ascii="Arial" w:eastAsia="맑은 고딕" w:hAnsi="Arial" w:cs="Arial"/>
          <w:b/>
          <w:bCs/>
          <w:spacing w:val="-5"/>
          <w:sz w:val="20"/>
          <w:lang w:val="en-US" w:eastAsia="ko-KR"/>
        </w:rPr>
        <w:t xml:space="preserve"> </w:t>
      </w:r>
      <w:r w:rsidRPr="006D13A1">
        <w:rPr>
          <w:rFonts w:ascii="Arial" w:eastAsia="맑은 고딕" w:hAnsi="Arial" w:cs="Arial"/>
          <w:b/>
          <w:bCs/>
          <w:sz w:val="20"/>
          <w:lang w:val="en-US" w:eastAsia="ko-KR"/>
        </w:rPr>
        <w:t>Type</w:t>
      </w:r>
      <w:r w:rsidRPr="006D13A1">
        <w:rPr>
          <w:rFonts w:ascii="Arial" w:eastAsia="맑은 고딕" w:hAnsi="Arial" w:cs="Arial"/>
          <w:b/>
          <w:bCs/>
          <w:spacing w:val="-5"/>
          <w:sz w:val="20"/>
          <w:lang w:val="en-US" w:eastAsia="ko-KR"/>
        </w:rPr>
        <w:t xml:space="preserve"> </w:t>
      </w:r>
      <w:proofErr w:type="gramStart"/>
      <w:r w:rsidRPr="006D13A1">
        <w:rPr>
          <w:rFonts w:ascii="Arial" w:eastAsia="맑은 고딕" w:hAnsi="Arial" w:cs="Arial"/>
          <w:b/>
          <w:bCs/>
          <w:sz w:val="20"/>
          <w:lang w:val="en-US" w:eastAsia="ko-KR"/>
        </w:rPr>
        <w:t>And</w:t>
      </w:r>
      <w:proofErr w:type="gramEnd"/>
      <w:r w:rsidRPr="006D13A1">
        <w:rPr>
          <w:rFonts w:ascii="Arial" w:eastAsia="맑은 고딕" w:hAnsi="Arial" w:cs="Arial"/>
          <w:b/>
          <w:bCs/>
          <w:spacing w:val="-4"/>
          <w:sz w:val="20"/>
          <w:lang w:val="en-US" w:eastAsia="ko-KR"/>
        </w:rPr>
        <w:t xml:space="preserve"> </w:t>
      </w:r>
      <w:r w:rsidRPr="006D13A1">
        <w:rPr>
          <w:rFonts w:ascii="Arial" w:eastAsia="맑은 고딕" w:hAnsi="Arial" w:cs="Arial"/>
          <w:b/>
          <w:bCs/>
          <w:sz w:val="20"/>
          <w:lang w:val="en-US" w:eastAsia="ko-KR"/>
        </w:rPr>
        <w:t>Ng</w:t>
      </w:r>
      <w:r w:rsidRPr="006D13A1">
        <w:rPr>
          <w:rFonts w:ascii="Arial" w:eastAsia="맑은 고딕" w:hAnsi="Arial" w:cs="Arial"/>
          <w:b/>
          <w:bCs/>
          <w:spacing w:val="-4"/>
          <w:sz w:val="20"/>
          <w:lang w:val="en-US" w:eastAsia="ko-KR"/>
        </w:rPr>
        <w:t xml:space="preserve"> </w:t>
      </w:r>
      <w:r w:rsidRPr="006D13A1">
        <w:rPr>
          <w:rFonts w:ascii="Arial" w:eastAsia="맑은 고딕" w:hAnsi="Arial" w:cs="Arial"/>
          <w:b/>
          <w:bCs/>
          <w:sz w:val="20"/>
          <w:lang w:val="en-US" w:eastAsia="ko-KR"/>
        </w:rPr>
        <w:t>subfield</w:t>
      </w:r>
      <w:r w:rsidRPr="006D13A1">
        <w:rPr>
          <w:rFonts w:ascii="Arial" w:eastAsia="맑은 고딕" w:hAnsi="Arial" w:cs="Arial"/>
          <w:b/>
          <w:bCs/>
          <w:spacing w:val="-4"/>
          <w:sz w:val="20"/>
          <w:lang w:val="en-US" w:eastAsia="ko-KR"/>
        </w:rPr>
        <w:t xml:space="preserve"> </w:t>
      </w:r>
      <w:r w:rsidRPr="006D13A1">
        <w:rPr>
          <w:rFonts w:ascii="Arial" w:eastAsia="맑은 고딕" w:hAnsi="Arial" w:cs="Arial"/>
          <w:b/>
          <w:bCs/>
          <w:sz w:val="20"/>
          <w:lang w:val="en-US" w:eastAsia="ko-KR"/>
        </w:rPr>
        <w:t>and</w:t>
      </w:r>
      <w:r w:rsidRPr="006D13A1">
        <w:rPr>
          <w:rFonts w:ascii="Arial" w:eastAsia="맑은 고딕" w:hAnsi="Arial" w:cs="Arial"/>
          <w:b/>
          <w:bCs/>
          <w:spacing w:val="-4"/>
          <w:sz w:val="20"/>
          <w:lang w:val="en-US" w:eastAsia="ko-KR"/>
        </w:rPr>
        <w:t xml:space="preserve"> </w:t>
      </w:r>
      <w:r w:rsidRPr="006D13A1">
        <w:rPr>
          <w:rFonts w:ascii="Arial" w:eastAsia="맑은 고딕" w:hAnsi="Arial" w:cs="Arial"/>
          <w:b/>
          <w:bCs/>
          <w:sz w:val="20"/>
          <w:lang w:val="en-US" w:eastAsia="ko-KR"/>
        </w:rPr>
        <w:t>Codebook</w:t>
      </w:r>
      <w:r w:rsidRPr="006D13A1">
        <w:rPr>
          <w:rFonts w:ascii="Arial" w:eastAsia="맑은 고딕" w:hAnsi="Arial" w:cs="Arial"/>
          <w:b/>
          <w:bCs/>
          <w:spacing w:val="-4"/>
          <w:sz w:val="20"/>
          <w:lang w:val="en-US" w:eastAsia="ko-KR"/>
        </w:rPr>
        <w:t xml:space="preserve"> </w:t>
      </w:r>
      <w:r w:rsidRPr="006D13A1">
        <w:rPr>
          <w:rFonts w:ascii="Arial" w:eastAsia="맑은 고딕" w:hAnsi="Arial" w:cs="Arial"/>
          <w:b/>
          <w:bCs/>
          <w:sz w:val="20"/>
          <w:lang w:val="en-US" w:eastAsia="ko-KR"/>
        </w:rPr>
        <w:t>Size</w:t>
      </w:r>
      <w:r w:rsidRPr="006D13A1">
        <w:rPr>
          <w:rFonts w:ascii="Arial" w:eastAsia="맑은 고딕" w:hAnsi="Arial" w:cs="Arial"/>
          <w:b/>
          <w:bCs/>
          <w:spacing w:val="-4"/>
          <w:sz w:val="20"/>
          <w:lang w:val="en-US" w:eastAsia="ko-KR"/>
        </w:rPr>
        <w:t xml:space="preserve"> </w:t>
      </w:r>
      <w:r w:rsidRPr="006D13A1">
        <w:rPr>
          <w:rFonts w:ascii="Arial" w:eastAsia="맑은 고딕" w:hAnsi="Arial" w:cs="Arial"/>
          <w:b/>
          <w:bCs/>
          <w:sz w:val="20"/>
          <w:lang w:val="en-US" w:eastAsia="ko-KR"/>
        </w:rPr>
        <w:t>subfield</w:t>
      </w:r>
      <w:r w:rsidRPr="006D13A1">
        <w:rPr>
          <w:rFonts w:ascii="Arial" w:eastAsia="맑은 고딕" w:hAnsi="Arial" w:cs="Arial"/>
          <w:b/>
          <w:bCs/>
          <w:spacing w:val="-4"/>
          <w:sz w:val="20"/>
          <w:lang w:val="en-US" w:eastAsia="ko-KR"/>
        </w:rPr>
        <w:t xml:space="preserve"> </w:t>
      </w:r>
      <w:r w:rsidRPr="006D13A1">
        <w:rPr>
          <w:rFonts w:ascii="Arial" w:eastAsia="맑은 고딕" w:hAnsi="Arial" w:cs="Arial"/>
          <w:b/>
          <w:bCs/>
          <w:sz w:val="20"/>
          <w:lang w:val="en-US" w:eastAsia="ko-KR"/>
        </w:rPr>
        <w:t>encoding</w:t>
      </w:r>
      <w:r w:rsidRPr="006D13A1">
        <w:rPr>
          <w:rFonts w:ascii="Arial" w:eastAsia="맑은 고딕" w:hAnsi="Arial" w:cs="Arial"/>
          <w:b/>
          <w:bCs/>
          <w:spacing w:val="-4"/>
          <w:sz w:val="20"/>
          <w:lang w:val="en-US" w:eastAsia="ko-KR"/>
        </w:rPr>
        <w:t xml:space="preserve"> </w:t>
      </w:r>
      <w:r w:rsidRPr="006D13A1">
        <w:rPr>
          <w:rFonts w:ascii="Arial" w:eastAsia="맑은 고딕" w:hAnsi="Arial" w:cs="Arial"/>
          <w:b/>
          <w:bCs/>
          <w:sz w:val="20"/>
          <w:lang w:val="en-US" w:eastAsia="ko-KR"/>
        </w:rPr>
        <w:t>for</w:t>
      </w:r>
      <w:r w:rsidRPr="006D13A1">
        <w:rPr>
          <w:rFonts w:ascii="Arial" w:eastAsia="맑은 고딕" w:hAnsi="Arial" w:cs="Arial"/>
          <w:b/>
          <w:bCs/>
          <w:spacing w:val="-4"/>
          <w:sz w:val="20"/>
          <w:lang w:val="en-US" w:eastAsia="ko-KR"/>
        </w:rPr>
        <w:t xml:space="preserve"> </w:t>
      </w:r>
      <w:r w:rsidRPr="006D13A1">
        <w:rPr>
          <w:rFonts w:ascii="Arial" w:eastAsia="맑은 고딕" w:hAnsi="Arial" w:cs="Arial"/>
          <w:b/>
          <w:bCs/>
          <w:sz w:val="20"/>
          <w:lang w:val="en-US" w:eastAsia="ko-KR"/>
        </w:rPr>
        <w:t xml:space="preserve">HE </w:t>
      </w:r>
      <w:r w:rsidRPr="006D13A1">
        <w:rPr>
          <w:rFonts w:ascii="Arial" w:eastAsia="맑은 고딕" w:hAnsi="Arial" w:cs="Arial"/>
          <w:b/>
          <w:bCs/>
          <w:sz w:val="20"/>
          <w:u w:val="thick"/>
          <w:lang w:val="en-US" w:eastAsia="ko-KR"/>
        </w:rPr>
        <w:t xml:space="preserve">and EHT </w:t>
      </w:r>
      <w:r w:rsidRPr="006D13A1">
        <w:rPr>
          <w:rFonts w:ascii="Arial" w:eastAsia="맑은 고딕" w:hAnsi="Arial" w:cs="Arial"/>
          <w:b/>
          <w:bCs/>
          <w:sz w:val="20"/>
          <w:lang w:val="en-US" w:eastAsia="ko-KR"/>
        </w:rPr>
        <w:t>non-TB sounding</w:t>
      </w:r>
    </w:p>
    <w:p w14:paraId="1B817A84" w14:textId="77777777" w:rsidR="006D13A1" w:rsidRPr="006D13A1" w:rsidRDefault="006D13A1" w:rsidP="006D13A1">
      <w:pPr>
        <w:widowControl w:val="0"/>
        <w:kinsoku w:val="0"/>
        <w:overflowPunct w:val="0"/>
        <w:autoSpaceDE w:val="0"/>
        <w:autoSpaceDN w:val="0"/>
        <w:adjustRightInd w:val="0"/>
        <w:spacing w:before="3"/>
        <w:rPr>
          <w:rFonts w:ascii="Arial" w:eastAsia="맑은 고딕" w:hAnsi="Arial" w:cs="Arial"/>
          <w:b/>
          <w:bCs/>
          <w:sz w:val="21"/>
          <w:szCs w:val="21"/>
          <w:lang w:val="en-US" w:eastAsia="ko-KR"/>
        </w:rPr>
      </w:pPr>
    </w:p>
    <w:tbl>
      <w:tblPr>
        <w:tblW w:w="0" w:type="auto"/>
        <w:tblInd w:w="1143" w:type="dxa"/>
        <w:tblLayout w:type="fixed"/>
        <w:tblCellMar>
          <w:left w:w="0" w:type="dxa"/>
          <w:right w:w="0" w:type="dxa"/>
        </w:tblCellMar>
        <w:tblLook w:val="0000" w:firstRow="0" w:lastRow="0" w:firstColumn="0" w:lastColumn="0" w:noHBand="0" w:noVBand="0"/>
      </w:tblPr>
      <w:tblGrid>
        <w:gridCol w:w="1199"/>
        <w:gridCol w:w="1200"/>
        <w:gridCol w:w="1200"/>
        <w:gridCol w:w="4791"/>
      </w:tblGrid>
      <w:tr w:rsidR="006D13A1" w:rsidRPr="006D13A1" w14:paraId="46234ABF" w14:textId="77777777" w:rsidTr="00DC0842">
        <w:trPr>
          <w:trHeight w:val="608"/>
        </w:trPr>
        <w:tc>
          <w:tcPr>
            <w:tcW w:w="2399" w:type="dxa"/>
            <w:gridSpan w:val="2"/>
            <w:tcBorders>
              <w:top w:val="single" w:sz="12" w:space="0" w:color="000000"/>
              <w:left w:val="single" w:sz="12" w:space="0" w:color="000000"/>
              <w:bottom w:val="single" w:sz="2" w:space="0" w:color="000000"/>
              <w:right w:val="single" w:sz="2" w:space="0" w:color="000000"/>
            </w:tcBorders>
          </w:tcPr>
          <w:p w14:paraId="5145DF30" w14:textId="77777777" w:rsidR="006D13A1" w:rsidRPr="006D13A1" w:rsidRDefault="006D13A1" w:rsidP="006D13A1">
            <w:pPr>
              <w:widowControl w:val="0"/>
              <w:kinsoku w:val="0"/>
              <w:overflowPunct w:val="0"/>
              <w:autoSpaceDE w:val="0"/>
              <w:autoSpaceDN w:val="0"/>
              <w:adjustRightInd w:val="0"/>
              <w:rPr>
                <w:rFonts w:ascii="Arial" w:eastAsia="맑은 고딕" w:hAnsi="Arial" w:cs="Arial"/>
                <w:b/>
                <w:bCs/>
                <w:sz w:val="17"/>
                <w:szCs w:val="17"/>
                <w:lang w:val="en-US" w:eastAsia="ko-KR"/>
              </w:rPr>
            </w:pPr>
          </w:p>
          <w:p w14:paraId="009007FD" w14:textId="77777777" w:rsidR="006D13A1" w:rsidRPr="006D13A1" w:rsidRDefault="006D13A1" w:rsidP="006D13A1">
            <w:pPr>
              <w:widowControl w:val="0"/>
              <w:kinsoku w:val="0"/>
              <w:overflowPunct w:val="0"/>
              <w:autoSpaceDE w:val="0"/>
              <w:autoSpaceDN w:val="0"/>
              <w:adjustRightInd w:val="0"/>
              <w:rPr>
                <w:rFonts w:eastAsia="맑은 고딕"/>
                <w:b/>
                <w:bCs/>
                <w:spacing w:val="-5"/>
                <w:sz w:val="18"/>
                <w:szCs w:val="18"/>
                <w:lang w:val="en-US" w:eastAsia="ko-KR"/>
              </w:rPr>
            </w:pPr>
            <w:r w:rsidRPr="006D13A1">
              <w:rPr>
                <w:rFonts w:eastAsia="맑은 고딕"/>
                <w:b/>
                <w:bCs/>
                <w:sz w:val="18"/>
                <w:szCs w:val="18"/>
                <w:lang w:val="en-US" w:eastAsia="ko-KR"/>
              </w:rPr>
              <w:t>Feedback</w:t>
            </w:r>
            <w:r w:rsidRPr="006D13A1">
              <w:rPr>
                <w:rFonts w:eastAsia="맑은 고딕"/>
                <w:b/>
                <w:bCs/>
                <w:spacing w:val="-5"/>
                <w:sz w:val="18"/>
                <w:szCs w:val="18"/>
                <w:lang w:val="en-US" w:eastAsia="ko-KR"/>
              </w:rPr>
              <w:t xml:space="preserve"> </w:t>
            </w:r>
            <w:r w:rsidRPr="006D13A1">
              <w:rPr>
                <w:rFonts w:eastAsia="맑은 고딕"/>
                <w:b/>
                <w:bCs/>
                <w:sz w:val="18"/>
                <w:szCs w:val="18"/>
                <w:lang w:val="en-US" w:eastAsia="ko-KR"/>
              </w:rPr>
              <w:t>Type</w:t>
            </w:r>
            <w:r w:rsidRPr="006D13A1">
              <w:rPr>
                <w:rFonts w:eastAsia="맑은 고딕"/>
                <w:b/>
                <w:bCs/>
                <w:spacing w:val="-4"/>
                <w:sz w:val="18"/>
                <w:szCs w:val="18"/>
                <w:lang w:val="en-US" w:eastAsia="ko-KR"/>
              </w:rPr>
              <w:t xml:space="preserve"> </w:t>
            </w:r>
            <w:r w:rsidRPr="006D13A1">
              <w:rPr>
                <w:rFonts w:eastAsia="맑은 고딕"/>
                <w:b/>
                <w:bCs/>
                <w:sz w:val="18"/>
                <w:szCs w:val="18"/>
                <w:lang w:val="en-US" w:eastAsia="ko-KR"/>
              </w:rPr>
              <w:t>And</w:t>
            </w:r>
            <w:r w:rsidRPr="006D13A1">
              <w:rPr>
                <w:rFonts w:eastAsia="맑은 고딕"/>
                <w:b/>
                <w:bCs/>
                <w:spacing w:val="-4"/>
                <w:sz w:val="18"/>
                <w:szCs w:val="18"/>
                <w:lang w:val="en-US" w:eastAsia="ko-KR"/>
              </w:rPr>
              <w:t xml:space="preserve"> </w:t>
            </w:r>
            <w:r w:rsidRPr="006D13A1">
              <w:rPr>
                <w:rFonts w:eastAsia="맑은 고딕"/>
                <w:b/>
                <w:bCs/>
                <w:spacing w:val="-5"/>
                <w:sz w:val="18"/>
                <w:szCs w:val="18"/>
                <w:lang w:val="en-US" w:eastAsia="ko-KR"/>
              </w:rPr>
              <w:t>Ng</w:t>
            </w:r>
          </w:p>
        </w:tc>
        <w:tc>
          <w:tcPr>
            <w:tcW w:w="1200" w:type="dxa"/>
            <w:tcBorders>
              <w:top w:val="single" w:sz="12" w:space="0" w:color="000000"/>
              <w:left w:val="single" w:sz="2" w:space="0" w:color="000000"/>
              <w:bottom w:val="single" w:sz="2" w:space="0" w:color="000000"/>
              <w:right w:val="single" w:sz="2" w:space="0" w:color="000000"/>
            </w:tcBorders>
          </w:tcPr>
          <w:p w14:paraId="308F1654" w14:textId="77777777" w:rsidR="006D13A1" w:rsidRPr="006D13A1" w:rsidRDefault="006D13A1" w:rsidP="006D13A1">
            <w:pPr>
              <w:widowControl w:val="0"/>
              <w:kinsoku w:val="0"/>
              <w:overflowPunct w:val="0"/>
              <w:autoSpaceDE w:val="0"/>
              <w:autoSpaceDN w:val="0"/>
              <w:adjustRightInd w:val="0"/>
              <w:spacing w:before="101" w:line="232" w:lineRule="auto"/>
              <w:ind w:right="189"/>
              <w:rPr>
                <w:rFonts w:eastAsia="맑은 고딕"/>
                <w:b/>
                <w:bCs/>
                <w:spacing w:val="-4"/>
                <w:sz w:val="18"/>
                <w:szCs w:val="18"/>
                <w:lang w:val="en-US" w:eastAsia="ko-KR"/>
              </w:rPr>
            </w:pPr>
            <w:r w:rsidRPr="006D13A1">
              <w:rPr>
                <w:rFonts w:eastAsia="맑은 고딕"/>
                <w:b/>
                <w:bCs/>
                <w:spacing w:val="-2"/>
                <w:sz w:val="18"/>
                <w:szCs w:val="18"/>
                <w:lang w:val="en-US" w:eastAsia="ko-KR"/>
              </w:rPr>
              <w:t xml:space="preserve">Codebook </w:t>
            </w:r>
            <w:r w:rsidRPr="006D13A1">
              <w:rPr>
                <w:rFonts w:eastAsia="맑은 고딕"/>
                <w:b/>
                <w:bCs/>
                <w:spacing w:val="-4"/>
                <w:sz w:val="18"/>
                <w:szCs w:val="18"/>
                <w:lang w:val="en-US" w:eastAsia="ko-KR"/>
              </w:rPr>
              <w:t>Size</w:t>
            </w:r>
          </w:p>
        </w:tc>
        <w:tc>
          <w:tcPr>
            <w:tcW w:w="4791" w:type="dxa"/>
            <w:vMerge w:val="restart"/>
            <w:tcBorders>
              <w:top w:val="single" w:sz="12" w:space="0" w:color="000000"/>
              <w:left w:val="single" w:sz="2" w:space="0" w:color="000000"/>
              <w:bottom w:val="single" w:sz="12" w:space="0" w:color="000000"/>
              <w:right w:val="single" w:sz="12" w:space="0" w:color="000000"/>
            </w:tcBorders>
          </w:tcPr>
          <w:p w14:paraId="7C586ECD" w14:textId="77777777" w:rsidR="006D13A1" w:rsidRPr="006D13A1" w:rsidRDefault="006D13A1" w:rsidP="006D13A1">
            <w:pPr>
              <w:widowControl w:val="0"/>
              <w:kinsoku w:val="0"/>
              <w:overflowPunct w:val="0"/>
              <w:autoSpaceDE w:val="0"/>
              <w:autoSpaceDN w:val="0"/>
              <w:adjustRightInd w:val="0"/>
              <w:rPr>
                <w:rFonts w:ascii="Arial" w:eastAsia="맑은 고딕" w:hAnsi="Arial" w:cs="Arial"/>
                <w:b/>
                <w:bCs/>
                <w:sz w:val="20"/>
                <w:lang w:val="en-US" w:eastAsia="ko-KR"/>
              </w:rPr>
            </w:pPr>
          </w:p>
          <w:p w14:paraId="679FB574" w14:textId="77777777" w:rsidR="006D13A1" w:rsidRPr="006D13A1" w:rsidRDefault="006D13A1" w:rsidP="006D13A1">
            <w:pPr>
              <w:widowControl w:val="0"/>
              <w:kinsoku w:val="0"/>
              <w:overflowPunct w:val="0"/>
              <w:autoSpaceDE w:val="0"/>
              <w:autoSpaceDN w:val="0"/>
              <w:adjustRightInd w:val="0"/>
              <w:spacing w:before="2"/>
              <w:rPr>
                <w:rFonts w:ascii="Arial" w:eastAsia="맑은 고딕" w:hAnsi="Arial" w:cs="Arial"/>
                <w:b/>
                <w:bCs/>
                <w:sz w:val="16"/>
                <w:szCs w:val="16"/>
                <w:lang w:val="en-US" w:eastAsia="ko-KR"/>
              </w:rPr>
            </w:pPr>
          </w:p>
          <w:p w14:paraId="750118DA" w14:textId="77777777" w:rsidR="006D13A1" w:rsidRPr="006D13A1" w:rsidRDefault="006D13A1" w:rsidP="006D13A1">
            <w:pPr>
              <w:widowControl w:val="0"/>
              <w:kinsoku w:val="0"/>
              <w:overflowPunct w:val="0"/>
              <w:autoSpaceDE w:val="0"/>
              <w:autoSpaceDN w:val="0"/>
              <w:adjustRightInd w:val="0"/>
              <w:ind w:right="1919"/>
              <w:jc w:val="center"/>
              <w:rPr>
                <w:rFonts w:eastAsia="맑은 고딕"/>
                <w:b/>
                <w:bCs/>
                <w:spacing w:val="-2"/>
                <w:sz w:val="18"/>
                <w:szCs w:val="18"/>
                <w:lang w:val="en-US" w:eastAsia="ko-KR"/>
              </w:rPr>
            </w:pPr>
            <w:r w:rsidRPr="006D13A1">
              <w:rPr>
                <w:rFonts w:eastAsia="맑은 고딕"/>
                <w:b/>
                <w:bCs/>
                <w:spacing w:val="-2"/>
                <w:sz w:val="18"/>
                <w:szCs w:val="18"/>
                <w:lang w:val="en-US" w:eastAsia="ko-KR"/>
              </w:rPr>
              <w:t>Description</w:t>
            </w:r>
          </w:p>
        </w:tc>
      </w:tr>
      <w:tr w:rsidR="006D13A1" w:rsidRPr="006D13A1" w14:paraId="404A74D3" w14:textId="77777777" w:rsidTr="00DC0842">
        <w:trPr>
          <w:trHeight w:val="411"/>
        </w:trPr>
        <w:tc>
          <w:tcPr>
            <w:tcW w:w="1199" w:type="dxa"/>
            <w:tcBorders>
              <w:top w:val="single" w:sz="2" w:space="0" w:color="000000"/>
              <w:left w:val="single" w:sz="12" w:space="0" w:color="000000"/>
              <w:bottom w:val="single" w:sz="12" w:space="0" w:color="000000"/>
              <w:right w:val="single" w:sz="2" w:space="0" w:color="000000"/>
            </w:tcBorders>
          </w:tcPr>
          <w:p w14:paraId="52F75C6C" w14:textId="77777777" w:rsidR="006D13A1" w:rsidRPr="006D13A1" w:rsidRDefault="006D13A1" w:rsidP="006D13A1">
            <w:pPr>
              <w:widowControl w:val="0"/>
              <w:kinsoku w:val="0"/>
              <w:overflowPunct w:val="0"/>
              <w:autoSpaceDE w:val="0"/>
              <w:autoSpaceDN w:val="0"/>
              <w:adjustRightInd w:val="0"/>
              <w:spacing w:before="96"/>
              <w:ind w:right="216"/>
              <w:jc w:val="center"/>
              <w:rPr>
                <w:rFonts w:eastAsia="맑은 고딕"/>
                <w:b/>
                <w:bCs/>
                <w:spacing w:val="-5"/>
                <w:sz w:val="18"/>
                <w:szCs w:val="18"/>
                <w:lang w:val="en-US" w:eastAsia="ko-KR"/>
              </w:rPr>
            </w:pPr>
            <w:r w:rsidRPr="006D13A1">
              <w:rPr>
                <w:rFonts w:eastAsia="맑은 고딕"/>
                <w:b/>
                <w:bCs/>
                <w:spacing w:val="-5"/>
                <w:sz w:val="18"/>
                <w:szCs w:val="18"/>
                <w:lang w:val="en-US" w:eastAsia="ko-KR"/>
              </w:rPr>
              <w:t>B25</w:t>
            </w:r>
          </w:p>
        </w:tc>
        <w:tc>
          <w:tcPr>
            <w:tcW w:w="1200" w:type="dxa"/>
            <w:tcBorders>
              <w:top w:val="single" w:sz="2" w:space="0" w:color="000000"/>
              <w:left w:val="single" w:sz="2" w:space="0" w:color="000000"/>
              <w:bottom w:val="single" w:sz="12" w:space="0" w:color="000000"/>
              <w:right w:val="single" w:sz="2" w:space="0" w:color="000000"/>
            </w:tcBorders>
          </w:tcPr>
          <w:p w14:paraId="76A18FAC" w14:textId="77777777" w:rsidR="006D13A1" w:rsidRPr="006D13A1" w:rsidRDefault="006D13A1" w:rsidP="006D13A1">
            <w:pPr>
              <w:widowControl w:val="0"/>
              <w:kinsoku w:val="0"/>
              <w:overflowPunct w:val="0"/>
              <w:autoSpaceDE w:val="0"/>
              <w:autoSpaceDN w:val="0"/>
              <w:adjustRightInd w:val="0"/>
              <w:spacing w:before="96"/>
              <w:ind w:right="123"/>
              <w:jc w:val="center"/>
              <w:rPr>
                <w:rFonts w:eastAsia="맑은 고딕"/>
                <w:b/>
                <w:bCs/>
                <w:spacing w:val="-5"/>
                <w:sz w:val="18"/>
                <w:szCs w:val="18"/>
                <w:lang w:val="en-US" w:eastAsia="ko-KR"/>
              </w:rPr>
            </w:pPr>
            <w:r w:rsidRPr="006D13A1">
              <w:rPr>
                <w:rFonts w:eastAsia="맑은 고딕"/>
                <w:b/>
                <w:bCs/>
                <w:spacing w:val="-5"/>
                <w:sz w:val="18"/>
                <w:szCs w:val="18"/>
                <w:lang w:val="en-US" w:eastAsia="ko-KR"/>
              </w:rPr>
              <w:t>B26</w:t>
            </w:r>
          </w:p>
        </w:tc>
        <w:tc>
          <w:tcPr>
            <w:tcW w:w="1200" w:type="dxa"/>
            <w:tcBorders>
              <w:top w:val="single" w:sz="2" w:space="0" w:color="000000"/>
              <w:left w:val="single" w:sz="2" w:space="0" w:color="000000"/>
              <w:bottom w:val="single" w:sz="12" w:space="0" w:color="000000"/>
              <w:right w:val="single" w:sz="2" w:space="0" w:color="000000"/>
            </w:tcBorders>
          </w:tcPr>
          <w:p w14:paraId="2F119DAA" w14:textId="77777777" w:rsidR="006D13A1" w:rsidRPr="006D13A1" w:rsidRDefault="006D13A1" w:rsidP="006D13A1">
            <w:pPr>
              <w:widowControl w:val="0"/>
              <w:kinsoku w:val="0"/>
              <w:overflowPunct w:val="0"/>
              <w:autoSpaceDE w:val="0"/>
              <w:autoSpaceDN w:val="0"/>
              <w:adjustRightInd w:val="0"/>
              <w:spacing w:before="96"/>
              <w:ind w:right="123"/>
              <w:jc w:val="center"/>
              <w:rPr>
                <w:rFonts w:eastAsia="맑은 고딕"/>
                <w:b/>
                <w:bCs/>
                <w:spacing w:val="-5"/>
                <w:sz w:val="18"/>
                <w:szCs w:val="18"/>
                <w:lang w:val="en-US" w:eastAsia="ko-KR"/>
              </w:rPr>
            </w:pPr>
            <w:r w:rsidRPr="006D13A1">
              <w:rPr>
                <w:rFonts w:eastAsia="맑은 고딕"/>
                <w:b/>
                <w:bCs/>
                <w:spacing w:val="-5"/>
                <w:sz w:val="18"/>
                <w:szCs w:val="18"/>
                <w:lang w:val="en-US" w:eastAsia="ko-KR"/>
              </w:rPr>
              <w:t>B28</w:t>
            </w:r>
          </w:p>
        </w:tc>
        <w:tc>
          <w:tcPr>
            <w:tcW w:w="4791" w:type="dxa"/>
            <w:vMerge/>
            <w:tcBorders>
              <w:top w:val="nil"/>
              <w:left w:val="single" w:sz="2" w:space="0" w:color="000000"/>
              <w:bottom w:val="single" w:sz="12" w:space="0" w:color="000000"/>
              <w:right w:val="single" w:sz="12" w:space="0" w:color="000000"/>
            </w:tcBorders>
          </w:tcPr>
          <w:p w14:paraId="51DA570D" w14:textId="77777777" w:rsidR="006D13A1" w:rsidRPr="006D13A1" w:rsidRDefault="006D13A1" w:rsidP="006D13A1">
            <w:pPr>
              <w:widowControl w:val="0"/>
              <w:kinsoku w:val="0"/>
              <w:overflowPunct w:val="0"/>
              <w:autoSpaceDE w:val="0"/>
              <w:autoSpaceDN w:val="0"/>
              <w:adjustRightInd w:val="0"/>
              <w:spacing w:before="3"/>
              <w:rPr>
                <w:rFonts w:ascii="Arial" w:eastAsia="맑은 고딕" w:hAnsi="Arial" w:cs="Arial"/>
                <w:b/>
                <w:bCs/>
                <w:sz w:val="2"/>
                <w:szCs w:val="2"/>
                <w:lang w:val="en-US" w:eastAsia="ko-KR"/>
              </w:rPr>
            </w:pPr>
          </w:p>
        </w:tc>
      </w:tr>
      <w:tr w:rsidR="006D13A1" w:rsidRPr="006D13A1" w14:paraId="08DFD7C3" w14:textId="77777777" w:rsidTr="00DC0842">
        <w:trPr>
          <w:trHeight w:val="341"/>
        </w:trPr>
        <w:tc>
          <w:tcPr>
            <w:tcW w:w="1199" w:type="dxa"/>
            <w:tcBorders>
              <w:top w:val="single" w:sz="12" w:space="0" w:color="000000"/>
              <w:left w:val="single" w:sz="12" w:space="0" w:color="000000"/>
              <w:bottom w:val="single" w:sz="2" w:space="0" w:color="000000"/>
              <w:right w:val="single" w:sz="2" w:space="0" w:color="000000"/>
            </w:tcBorders>
          </w:tcPr>
          <w:p w14:paraId="03709A19" w14:textId="77777777" w:rsidR="006D13A1" w:rsidRPr="006D13A1" w:rsidRDefault="006D13A1" w:rsidP="006D13A1">
            <w:pPr>
              <w:widowControl w:val="0"/>
              <w:kinsoku w:val="0"/>
              <w:overflowPunct w:val="0"/>
              <w:autoSpaceDE w:val="0"/>
              <w:autoSpaceDN w:val="0"/>
              <w:adjustRightInd w:val="0"/>
              <w:spacing w:before="56"/>
              <w:jc w:val="center"/>
              <w:rPr>
                <w:rFonts w:eastAsia="맑은 고딕"/>
                <w:sz w:val="18"/>
                <w:szCs w:val="18"/>
                <w:lang w:val="en-US" w:eastAsia="ko-KR"/>
              </w:rPr>
            </w:pPr>
            <w:r w:rsidRPr="006D13A1">
              <w:rPr>
                <w:rFonts w:eastAsia="맑은 고딕"/>
                <w:sz w:val="18"/>
                <w:szCs w:val="18"/>
                <w:lang w:val="en-US" w:eastAsia="ko-KR"/>
              </w:rPr>
              <w:t>0</w:t>
            </w:r>
          </w:p>
        </w:tc>
        <w:tc>
          <w:tcPr>
            <w:tcW w:w="1200" w:type="dxa"/>
            <w:tcBorders>
              <w:top w:val="single" w:sz="12" w:space="0" w:color="000000"/>
              <w:left w:val="single" w:sz="2" w:space="0" w:color="000000"/>
              <w:bottom w:val="single" w:sz="2" w:space="0" w:color="000000"/>
              <w:right w:val="single" w:sz="2" w:space="0" w:color="000000"/>
            </w:tcBorders>
          </w:tcPr>
          <w:p w14:paraId="11D46396" w14:textId="77777777" w:rsidR="006D13A1" w:rsidRPr="006D13A1" w:rsidRDefault="006D13A1" w:rsidP="006D13A1">
            <w:pPr>
              <w:widowControl w:val="0"/>
              <w:kinsoku w:val="0"/>
              <w:overflowPunct w:val="0"/>
              <w:autoSpaceDE w:val="0"/>
              <w:autoSpaceDN w:val="0"/>
              <w:adjustRightInd w:val="0"/>
              <w:spacing w:before="56"/>
              <w:ind w:right="123"/>
              <w:jc w:val="center"/>
              <w:rPr>
                <w:rFonts w:eastAsia="맑은 고딕"/>
                <w:spacing w:val="-2"/>
                <w:sz w:val="18"/>
                <w:szCs w:val="18"/>
                <w:lang w:val="en-US" w:eastAsia="ko-KR"/>
              </w:rPr>
            </w:pPr>
            <w:r w:rsidRPr="006D13A1">
              <w:rPr>
                <w:rFonts w:eastAsia="맑은 고딕"/>
                <w:spacing w:val="-2"/>
                <w:sz w:val="18"/>
                <w:szCs w:val="18"/>
                <w:lang w:val="en-US" w:eastAsia="ko-KR"/>
              </w:rPr>
              <w:t>Reserved</w:t>
            </w:r>
          </w:p>
        </w:tc>
        <w:tc>
          <w:tcPr>
            <w:tcW w:w="1200" w:type="dxa"/>
            <w:tcBorders>
              <w:top w:val="single" w:sz="12" w:space="0" w:color="000000"/>
              <w:left w:val="single" w:sz="2" w:space="0" w:color="000000"/>
              <w:bottom w:val="single" w:sz="2" w:space="0" w:color="000000"/>
              <w:right w:val="single" w:sz="2" w:space="0" w:color="000000"/>
            </w:tcBorders>
          </w:tcPr>
          <w:p w14:paraId="1BFD354E" w14:textId="77777777" w:rsidR="006D13A1" w:rsidRPr="006D13A1" w:rsidRDefault="006D13A1" w:rsidP="006D13A1">
            <w:pPr>
              <w:widowControl w:val="0"/>
              <w:kinsoku w:val="0"/>
              <w:overflowPunct w:val="0"/>
              <w:autoSpaceDE w:val="0"/>
              <w:autoSpaceDN w:val="0"/>
              <w:adjustRightInd w:val="0"/>
              <w:spacing w:before="56"/>
              <w:ind w:right="123"/>
              <w:jc w:val="center"/>
              <w:rPr>
                <w:rFonts w:eastAsia="맑은 고딕"/>
                <w:spacing w:val="-2"/>
                <w:sz w:val="18"/>
                <w:szCs w:val="18"/>
                <w:lang w:val="en-US" w:eastAsia="ko-KR"/>
              </w:rPr>
            </w:pPr>
            <w:r w:rsidRPr="006D13A1">
              <w:rPr>
                <w:rFonts w:eastAsia="맑은 고딕"/>
                <w:spacing w:val="-2"/>
                <w:sz w:val="18"/>
                <w:szCs w:val="18"/>
                <w:lang w:val="en-US" w:eastAsia="ko-KR"/>
              </w:rPr>
              <w:t>Reserved</w:t>
            </w:r>
          </w:p>
        </w:tc>
        <w:tc>
          <w:tcPr>
            <w:tcW w:w="4791" w:type="dxa"/>
            <w:tcBorders>
              <w:top w:val="single" w:sz="12" w:space="0" w:color="000000"/>
              <w:left w:val="single" w:sz="2" w:space="0" w:color="000000"/>
              <w:bottom w:val="single" w:sz="2" w:space="0" w:color="000000"/>
              <w:right w:val="single" w:sz="12" w:space="0" w:color="000000"/>
            </w:tcBorders>
          </w:tcPr>
          <w:p w14:paraId="5BF2B392" w14:textId="77777777" w:rsidR="006D13A1" w:rsidRPr="006D13A1" w:rsidRDefault="006D13A1" w:rsidP="006D13A1">
            <w:pPr>
              <w:widowControl w:val="0"/>
              <w:kinsoku w:val="0"/>
              <w:overflowPunct w:val="0"/>
              <w:autoSpaceDE w:val="0"/>
              <w:autoSpaceDN w:val="0"/>
              <w:adjustRightInd w:val="0"/>
              <w:spacing w:before="56"/>
              <w:rPr>
                <w:rFonts w:eastAsia="맑은 고딕"/>
                <w:spacing w:val="-5"/>
                <w:sz w:val="18"/>
                <w:szCs w:val="18"/>
                <w:lang w:val="en-US" w:eastAsia="ko-KR"/>
              </w:rPr>
            </w:pPr>
            <w:r w:rsidRPr="006D13A1">
              <w:rPr>
                <w:rFonts w:eastAsia="맑은 고딕"/>
                <w:spacing w:val="-5"/>
                <w:sz w:val="18"/>
                <w:szCs w:val="18"/>
                <w:lang w:val="en-US" w:eastAsia="ko-KR"/>
              </w:rPr>
              <w:t>SU</w:t>
            </w:r>
          </w:p>
        </w:tc>
      </w:tr>
      <w:tr w:rsidR="006D13A1" w:rsidRPr="006D13A1" w14:paraId="6375FF0F" w14:textId="77777777" w:rsidTr="00DC0842">
        <w:trPr>
          <w:trHeight w:val="343"/>
        </w:trPr>
        <w:tc>
          <w:tcPr>
            <w:tcW w:w="1199" w:type="dxa"/>
            <w:tcBorders>
              <w:top w:val="single" w:sz="2" w:space="0" w:color="000000"/>
              <w:left w:val="single" w:sz="12" w:space="0" w:color="000000"/>
              <w:bottom w:val="single" w:sz="12" w:space="0" w:color="000000"/>
              <w:right w:val="single" w:sz="2" w:space="0" w:color="000000"/>
            </w:tcBorders>
          </w:tcPr>
          <w:p w14:paraId="0E6500A6" w14:textId="77777777" w:rsidR="006D13A1" w:rsidRPr="006D13A1" w:rsidRDefault="006D13A1" w:rsidP="006D13A1">
            <w:pPr>
              <w:widowControl w:val="0"/>
              <w:kinsoku w:val="0"/>
              <w:overflowPunct w:val="0"/>
              <w:autoSpaceDE w:val="0"/>
              <w:autoSpaceDN w:val="0"/>
              <w:adjustRightInd w:val="0"/>
              <w:spacing w:before="69"/>
              <w:jc w:val="center"/>
              <w:rPr>
                <w:rFonts w:eastAsia="맑은 고딕"/>
                <w:sz w:val="18"/>
                <w:szCs w:val="18"/>
                <w:lang w:val="en-US" w:eastAsia="ko-KR"/>
              </w:rPr>
            </w:pPr>
            <w:r w:rsidRPr="006D13A1">
              <w:rPr>
                <w:rFonts w:eastAsia="맑은 고딕"/>
                <w:sz w:val="18"/>
                <w:szCs w:val="18"/>
                <w:lang w:val="en-US" w:eastAsia="ko-KR"/>
              </w:rPr>
              <w:t>1</w:t>
            </w:r>
          </w:p>
        </w:tc>
        <w:tc>
          <w:tcPr>
            <w:tcW w:w="1200" w:type="dxa"/>
            <w:tcBorders>
              <w:top w:val="single" w:sz="2" w:space="0" w:color="000000"/>
              <w:left w:val="single" w:sz="2" w:space="0" w:color="000000"/>
              <w:bottom w:val="single" w:sz="12" w:space="0" w:color="000000"/>
              <w:right w:val="single" w:sz="2" w:space="0" w:color="000000"/>
            </w:tcBorders>
          </w:tcPr>
          <w:p w14:paraId="53D6AB9B" w14:textId="77777777" w:rsidR="006D13A1" w:rsidRPr="006D13A1" w:rsidRDefault="006D13A1" w:rsidP="006D13A1">
            <w:pPr>
              <w:widowControl w:val="0"/>
              <w:kinsoku w:val="0"/>
              <w:overflowPunct w:val="0"/>
              <w:autoSpaceDE w:val="0"/>
              <w:autoSpaceDN w:val="0"/>
              <w:adjustRightInd w:val="0"/>
              <w:spacing w:before="69"/>
              <w:jc w:val="center"/>
              <w:rPr>
                <w:rFonts w:eastAsia="맑은 고딕"/>
                <w:sz w:val="18"/>
                <w:szCs w:val="18"/>
                <w:lang w:val="en-US" w:eastAsia="ko-KR"/>
              </w:rPr>
            </w:pPr>
            <w:r w:rsidRPr="006D13A1">
              <w:rPr>
                <w:rFonts w:eastAsia="맑은 고딕"/>
                <w:sz w:val="18"/>
                <w:szCs w:val="18"/>
                <w:lang w:val="en-US" w:eastAsia="ko-KR"/>
              </w:rPr>
              <w:t>1</w:t>
            </w:r>
          </w:p>
        </w:tc>
        <w:tc>
          <w:tcPr>
            <w:tcW w:w="1200" w:type="dxa"/>
            <w:tcBorders>
              <w:top w:val="single" w:sz="2" w:space="0" w:color="000000"/>
              <w:left w:val="single" w:sz="2" w:space="0" w:color="000000"/>
              <w:bottom w:val="single" w:sz="12" w:space="0" w:color="000000"/>
              <w:right w:val="single" w:sz="2" w:space="0" w:color="000000"/>
            </w:tcBorders>
          </w:tcPr>
          <w:p w14:paraId="6D824833" w14:textId="77777777" w:rsidR="006D13A1" w:rsidRPr="006D13A1" w:rsidRDefault="006D13A1" w:rsidP="006D13A1">
            <w:pPr>
              <w:widowControl w:val="0"/>
              <w:kinsoku w:val="0"/>
              <w:overflowPunct w:val="0"/>
              <w:autoSpaceDE w:val="0"/>
              <w:autoSpaceDN w:val="0"/>
              <w:adjustRightInd w:val="0"/>
              <w:spacing w:before="69"/>
              <w:jc w:val="center"/>
              <w:rPr>
                <w:rFonts w:eastAsia="맑은 고딕"/>
                <w:sz w:val="18"/>
                <w:szCs w:val="18"/>
                <w:lang w:val="en-US" w:eastAsia="ko-KR"/>
              </w:rPr>
            </w:pPr>
            <w:r w:rsidRPr="006D13A1">
              <w:rPr>
                <w:rFonts w:eastAsia="맑은 고딕"/>
                <w:sz w:val="18"/>
                <w:szCs w:val="18"/>
                <w:lang w:val="en-US" w:eastAsia="ko-KR"/>
              </w:rPr>
              <w:t>0</w:t>
            </w:r>
          </w:p>
        </w:tc>
        <w:tc>
          <w:tcPr>
            <w:tcW w:w="4791" w:type="dxa"/>
            <w:tcBorders>
              <w:top w:val="single" w:sz="2" w:space="0" w:color="000000"/>
              <w:left w:val="single" w:sz="2" w:space="0" w:color="000000"/>
              <w:bottom w:val="single" w:sz="12" w:space="0" w:color="000000"/>
              <w:right w:val="single" w:sz="12" w:space="0" w:color="000000"/>
            </w:tcBorders>
          </w:tcPr>
          <w:p w14:paraId="3A18C623" w14:textId="77777777" w:rsidR="006D13A1" w:rsidRPr="006D13A1" w:rsidRDefault="006D13A1" w:rsidP="006D13A1">
            <w:pPr>
              <w:widowControl w:val="0"/>
              <w:kinsoku w:val="0"/>
              <w:overflowPunct w:val="0"/>
              <w:autoSpaceDE w:val="0"/>
              <w:autoSpaceDN w:val="0"/>
              <w:adjustRightInd w:val="0"/>
              <w:spacing w:before="69"/>
              <w:rPr>
                <w:rFonts w:eastAsia="맑은 고딕"/>
                <w:spacing w:val="-5"/>
                <w:sz w:val="18"/>
                <w:szCs w:val="18"/>
                <w:lang w:val="en-US" w:eastAsia="ko-KR"/>
              </w:rPr>
            </w:pPr>
            <w:r w:rsidRPr="006D13A1">
              <w:rPr>
                <w:rFonts w:eastAsia="맑은 고딕"/>
                <w:spacing w:val="-5"/>
                <w:sz w:val="18"/>
                <w:szCs w:val="18"/>
                <w:lang w:val="en-US" w:eastAsia="ko-KR"/>
              </w:rPr>
              <w:t>CQI</w:t>
            </w:r>
          </w:p>
        </w:tc>
      </w:tr>
    </w:tbl>
    <w:p w14:paraId="40C6D431" w14:textId="77777777" w:rsidR="006D13A1" w:rsidRPr="006D13A1" w:rsidRDefault="006D13A1" w:rsidP="006D13A1">
      <w:pPr>
        <w:widowControl w:val="0"/>
        <w:kinsoku w:val="0"/>
        <w:overflowPunct w:val="0"/>
        <w:autoSpaceDE w:val="0"/>
        <w:autoSpaceDN w:val="0"/>
        <w:adjustRightInd w:val="0"/>
        <w:rPr>
          <w:rFonts w:ascii="Arial" w:eastAsia="맑은 고딕" w:hAnsi="Arial" w:cs="Arial"/>
          <w:b/>
          <w:bCs/>
          <w:szCs w:val="22"/>
          <w:lang w:val="en-US" w:eastAsia="ko-KR"/>
        </w:rPr>
      </w:pPr>
    </w:p>
    <w:p w14:paraId="26C72B4D" w14:textId="77777777" w:rsidR="006D13A1" w:rsidRPr="006D13A1" w:rsidRDefault="006D13A1" w:rsidP="006D13A1">
      <w:pPr>
        <w:widowControl w:val="0"/>
        <w:kinsoku w:val="0"/>
        <w:overflowPunct w:val="0"/>
        <w:autoSpaceDE w:val="0"/>
        <w:autoSpaceDN w:val="0"/>
        <w:adjustRightInd w:val="0"/>
        <w:spacing w:before="1"/>
        <w:rPr>
          <w:rFonts w:ascii="Arial" w:eastAsia="맑은 고딕" w:hAnsi="Arial" w:cs="Arial"/>
          <w:b/>
          <w:bCs/>
          <w:sz w:val="23"/>
          <w:szCs w:val="23"/>
          <w:lang w:val="en-US" w:eastAsia="ko-KR"/>
        </w:rPr>
      </w:pPr>
    </w:p>
    <w:p w14:paraId="41D4F819" w14:textId="77777777" w:rsidR="006D13A1" w:rsidRPr="006D13A1" w:rsidRDefault="006D13A1" w:rsidP="006D13A1">
      <w:pPr>
        <w:widowControl w:val="0"/>
        <w:kinsoku w:val="0"/>
        <w:overflowPunct w:val="0"/>
        <w:autoSpaceDE w:val="0"/>
        <w:autoSpaceDN w:val="0"/>
        <w:adjustRightInd w:val="0"/>
        <w:jc w:val="both"/>
        <w:rPr>
          <w:rFonts w:eastAsia="맑은 고딕"/>
          <w:spacing w:val="-5"/>
          <w:sz w:val="20"/>
          <w:lang w:val="en-US" w:eastAsia="ko-KR"/>
        </w:rPr>
      </w:pPr>
      <w:r w:rsidRPr="006D13A1">
        <w:rPr>
          <w:rFonts w:eastAsia="맑은 고딕"/>
          <w:sz w:val="20"/>
          <w:lang w:val="en-US" w:eastAsia="ko-KR"/>
        </w:rPr>
        <w:t>The</w:t>
      </w:r>
      <w:r w:rsidRPr="006D13A1">
        <w:rPr>
          <w:rFonts w:eastAsia="맑은 고딕"/>
          <w:spacing w:val="-5"/>
          <w:sz w:val="20"/>
          <w:lang w:val="en-US" w:eastAsia="ko-KR"/>
        </w:rPr>
        <w:t xml:space="preserve"> </w:t>
      </w:r>
      <w:r w:rsidRPr="006D13A1">
        <w:rPr>
          <w:rFonts w:eastAsia="맑은 고딕"/>
          <w:sz w:val="20"/>
          <w:lang w:val="en-US" w:eastAsia="ko-KR"/>
        </w:rPr>
        <w:t>Disambiguation</w:t>
      </w:r>
      <w:r w:rsidRPr="006D13A1">
        <w:rPr>
          <w:rFonts w:eastAsia="맑은 고딕"/>
          <w:spacing w:val="-4"/>
          <w:sz w:val="20"/>
          <w:lang w:val="en-US" w:eastAsia="ko-KR"/>
        </w:rPr>
        <w:t xml:space="preserve"> </w:t>
      </w:r>
      <w:r w:rsidRPr="006D13A1">
        <w:rPr>
          <w:rFonts w:eastAsia="맑은 고딕"/>
          <w:sz w:val="20"/>
          <w:lang w:val="en-US" w:eastAsia="ko-KR"/>
        </w:rPr>
        <w:t>subfield</w:t>
      </w:r>
      <w:r w:rsidRPr="006D13A1">
        <w:rPr>
          <w:rFonts w:eastAsia="맑은 고딕"/>
          <w:spacing w:val="-4"/>
          <w:sz w:val="20"/>
          <w:lang w:val="en-US" w:eastAsia="ko-KR"/>
        </w:rPr>
        <w:t xml:space="preserve"> </w:t>
      </w:r>
      <w:r w:rsidRPr="006D13A1">
        <w:rPr>
          <w:rFonts w:eastAsia="맑은 고딕"/>
          <w:sz w:val="20"/>
          <w:lang w:val="en-US" w:eastAsia="ko-KR"/>
        </w:rPr>
        <w:t>is</w:t>
      </w:r>
      <w:r w:rsidRPr="006D13A1">
        <w:rPr>
          <w:rFonts w:eastAsia="맑은 고딕"/>
          <w:spacing w:val="-3"/>
          <w:sz w:val="20"/>
          <w:lang w:val="en-US" w:eastAsia="ko-KR"/>
        </w:rPr>
        <w:t xml:space="preserve"> </w:t>
      </w:r>
      <w:r w:rsidRPr="006D13A1">
        <w:rPr>
          <w:rFonts w:eastAsia="맑은 고딕"/>
          <w:sz w:val="20"/>
          <w:lang w:val="en-US" w:eastAsia="ko-KR"/>
        </w:rPr>
        <w:t>set</w:t>
      </w:r>
      <w:r w:rsidRPr="006D13A1">
        <w:rPr>
          <w:rFonts w:eastAsia="맑은 고딕"/>
          <w:spacing w:val="-4"/>
          <w:sz w:val="20"/>
          <w:lang w:val="en-US" w:eastAsia="ko-KR"/>
        </w:rPr>
        <w:t xml:space="preserve"> </w:t>
      </w:r>
      <w:r w:rsidRPr="006D13A1">
        <w:rPr>
          <w:rFonts w:eastAsia="맑은 고딕"/>
          <w:sz w:val="20"/>
          <w:lang w:val="en-US" w:eastAsia="ko-KR"/>
        </w:rPr>
        <w:t>to</w:t>
      </w:r>
      <w:r w:rsidRPr="006D13A1">
        <w:rPr>
          <w:rFonts w:eastAsia="맑은 고딕"/>
          <w:spacing w:val="-4"/>
          <w:sz w:val="20"/>
          <w:lang w:val="en-US" w:eastAsia="ko-KR"/>
        </w:rPr>
        <w:t xml:space="preserve"> </w:t>
      </w:r>
      <w:r w:rsidRPr="006D13A1">
        <w:rPr>
          <w:rFonts w:eastAsia="맑은 고딕"/>
          <w:spacing w:val="-5"/>
          <w:sz w:val="20"/>
          <w:lang w:val="en-US" w:eastAsia="ko-KR"/>
        </w:rPr>
        <w:t>1.</w:t>
      </w:r>
    </w:p>
    <w:p w14:paraId="223EA9BB" w14:textId="77777777" w:rsidR="006D13A1" w:rsidRPr="006D13A1" w:rsidRDefault="006D13A1" w:rsidP="006D13A1">
      <w:pPr>
        <w:widowControl w:val="0"/>
        <w:kinsoku w:val="0"/>
        <w:overflowPunct w:val="0"/>
        <w:autoSpaceDE w:val="0"/>
        <w:autoSpaceDN w:val="0"/>
        <w:adjustRightInd w:val="0"/>
        <w:rPr>
          <w:rFonts w:eastAsia="맑은 고딕"/>
          <w:sz w:val="18"/>
          <w:szCs w:val="18"/>
          <w:lang w:val="en-US" w:eastAsia="ko-KR"/>
        </w:rPr>
      </w:pPr>
    </w:p>
    <w:p w14:paraId="59022BD2" w14:textId="77777777" w:rsidR="006D13A1" w:rsidRPr="006D13A1" w:rsidRDefault="006D13A1" w:rsidP="006D13A1">
      <w:pPr>
        <w:widowControl w:val="0"/>
        <w:kinsoku w:val="0"/>
        <w:overflowPunct w:val="0"/>
        <w:autoSpaceDE w:val="0"/>
        <w:autoSpaceDN w:val="0"/>
        <w:adjustRightInd w:val="0"/>
        <w:spacing w:line="232" w:lineRule="auto"/>
        <w:ind w:right="997"/>
        <w:jc w:val="both"/>
        <w:rPr>
          <w:rFonts w:eastAsia="맑은 고딕"/>
          <w:sz w:val="18"/>
          <w:szCs w:val="18"/>
          <w:lang w:val="en-US" w:eastAsia="ko-KR"/>
        </w:rPr>
      </w:pPr>
      <w:r w:rsidRPr="006D13A1">
        <w:rPr>
          <w:rFonts w:eastAsia="맑은 고딕"/>
          <w:sz w:val="18"/>
          <w:szCs w:val="18"/>
          <w:lang w:val="en-US" w:eastAsia="ko-KR"/>
        </w:rPr>
        <w:t>NOTE—Setting</w:t>
      </w:r>
      <w:r w:rsidRPr="006D13A1">
        <w:rPr>
          <w:rFonts w:eastAsia="맑은 고딕"/>
          <w:spacing w:val="-8"/>
          <w:sz w:val="18"/>
          <w:szCs w:val="18"/>
          <w:lang w:val="en-US" w:eastAsia="ko-KR"/>
        </w:rPr>
        <w:t xml:space="preserve"> </w:t>
      </w:r>
      <w:r w:rsidRPr="006D13A1">
        <w:rPr>
          <w:rFonts w:eastAsia="맑은 고딕"/>
          <w:sz w:val="18"/>
          <w:szCs w:val="18"/>
          <w:lang w:val="en-US" w:eastAsia="ko-KR"/>
        </w:rPr>
        <w:t>the</w:t>
      </w:r>
      <w:r w:rsidRPr="006D13A1">
        <w:rPr>
          <w:rFonts w:eastAsia="맑은 고딕"/>
          <w:spacing w:val="-7"/>
          <w:sz w:val="18"/>
          <w:szCs w:val="18"/>
          <w:lang w:val="en-US" w:eastAsia="ko-KR"/>
        </w:rPr>
        <w:t xml:space="preserve"> </w:t>
      </w:r>
      <w:r w:rsidRPr="006D13A1">
        <w:rPr>
          <w:rFonts w:eastAsia="맑은 고딕"/>
          <w:sz w:val="18"/>
          <w:szCs w:val="18"/>
          <w:lang w:val="en-US" w:eastAsia="ko-KR"/>
        </w:rPr>
        <w:t>Disambiguation</w:t>
      </w:r>
      <w:r w:rsidRPr="006D13A1">
        <w:rPr>
          <w:rFonts w:eastAsia="맑은 고딕"/>
          <w:spacing w:val="-7"/>
          <w:sz w:val="18"/>
          <w:szCs w:val="18"/>
          <w:lang w:val="en-US" w:eastAsia="ko-KR"/>
        </w:rPr>
        <w:t xml:space="preserve"> </w:t>
      </w:r>
      <w:r w:rsidRPr="006D13A1">
        <w:rPr>
          <w:rFonts w:eastAsia="맑은 고딕"/>
          <w:sz w:val="18"/>
          <w:szCs w:val="18"/>
          <w:lang w:val="en-US" w:eastAsia="ko-KR"/>
        </w:rPr>
        <w:t>subfield</w:t>
      </w:r>
      <w:r w:rsidRPr="006D13A1">
        <w:rPr>
          <w:rFonts w:eastAsia="맑은 고딕"/>
          <w:spacing w:val="-5"/>
          <w:sz w:val="18"/>
          <w:szCs w:val="18"/>
          <w:lang w:val="en-US" w:eastAsia="ko-KR"/>
        </w:rPr>
        <w:t xml:space="preserve"> </w:t>
      </w:r>
      <w:r w:rsidRPr="006D13A1">
        <w:rPr>
          <w:rFonts w:eastAsia="맑은 고딕"/>
          <w:sz w:val="18"/>
          <w:szCs w:val="18"/>
          <w:lang w:val="en-US" w:eastAsia="ko-KR"/>
        </w:rPr>
        <w:t>to</w:t>
      </w:r>
      <w:r w:rsidRPr="006D13A1">
        <w:rPr>
          <w:rFonts w:eastAsia="맑은 고딕"/>
          <w:spacing w:val="-6"/>
          <w:sz w:val="18"/>
          <w:szCs w:val="18"/>
          <w:lang w:val="en-US" w:eastAsia="ko-KR"/>
        </w:rPr>
        <w:t xml:space="preserve"> </w:t>
      </w:r>
      <w:r w:rsidRPr="006D13A1">
        <w:rPr>
          <w:rFonts w:eastAsia="맑은 고딕"/>
          <w:sz w:val="18"/>
          <w:szCs w:val="18"/>
          <w:lang w:val="en-US" w:eastAsia="ko-KR"/>
        </w:rPr>
        <w:t>1</w:t>
      </w:r>
      <w:r w:rsidRPr="006D13A1">
        <w:rPr>
          <w:rFonts w:eastAsia="맑은 고딕"/>
          <w:spacing w:val="-7"/>
          <w:sz w:val="18"/>
          <w:szCs w:val="18"/>
          <w:lang w:val="en-US" w:eastAsia="ko-KR"/>
        </w:rPr>
        <w:t xml:space="preserve"> </w:t>
      </w:r>
      <w:r w:rsidRPr="006D13A1">
        <w:rPr>
          <w:rFonts w:eastAsia="맑은 고딕"/>
          <w:sz w:val="18"/>
          <w:szCs w:val="18"/>
          <w:lang w:val="en-US" w:eastAsia="ko-KR"/>
        </w:rPr>
        <w:t>prevents</w:t>
      </w:r>
      <w:r w:rsidRPr="006D13A1">
        <w:rPr>
          <w:rFonts w:eastAsia="맑은 고딕"/>
          <w:spacing w:val="-6"/>
          <w:sz w:val="18"/>
          <w:szCs w:val="18"/>
          <w:lang w:val="en-US" w:eastAsia="ko-KR"/>
        </w:rPr>
        <w:t xml:space="preserve"> </w:t>
      </w:r>
      <w:r w:rsidRPr="006D13A1">
        <w:rPr>
          <w:rFonts w:eastAsia="맑은 고딕"/>
          <w:sz w:val="18"/>
          <w:szCs w:val="18"/>
          <w:lang w:val="en-US" w:eastAsia="ko-KR"/>
        </w:rPr>
        <w:t>a</w:t>
      </w:r>
      <w:r w:rsidRPr="006D13A1">
        <w:rPr>
          <w:rFonts w:eastAsia="맑은 고딕"/>
          <w:spacing w:val="-6"/>
          <w:sz w:val="18"/>
          <w:szCs w:val="18"/>
          <w:lang w:val="en-US" w:eastAsia="ko-KR"/>
        </w:rPr>
        <w:t xml:space="preserve"> </w:t>
      </w:r>
      <w:r w:rsidRPr="006D13A1">
        <w:rPr>
          <w:rFonts w:eastAsia="맑은 고딕"/>
          <w:sz w:val="18"/>
          <w:szCs w:val="18"/>
          <w:lang w:val="en-US" w:eastAsia="ko-KR"/>
        </w:rPr>
        <w:t>non-EHT</w:t>
      </w:r>
      <w:r w:rsidRPr="006D13A1">
        <w:rPr>
          <w:rFonts w:eastAsia="맑은 고딕"/>
          <w:spacing w:val="-7"/>
          <w:sz w:val="18"/>
          <w:szCs w:val="18"/>
          <w:lang w:val="en-US" w:eastAsia="ko-KR"/>
        </w:rPr>
        <w:t xml:space="preserve"> </w:t>
      </w:r>
      <w:r w:rsidRPr="006D13A1">
        <w:rPr>
          <w:rFonts w:eastAsia="맑은 고딕"/>
          <w:sz w:val="18"/>
          <w:szCs w:val="18"/>
          <w:lang w:val="en-US" w:eastAsia="ko-KR"/>
        </w:rPr>
        <w:t>VHT</w:t>
      </w:r>
      <w:r w:rsidRPr="006D13A1">
        <w:rPr>
          <w:rFonts w:eastAsia="맑은 고딕"/>
          <w:spacing w:val="-7"/>
          <w:sz w:val="18"/>
          <w:szCs w:val="18"/>
          <w:lang w:val="en-US" w:eastAsia="ko-KR"/>
        </w:rPr>
        <w:t xml:space="preserve"> </w:t>
      </w:r>
      <w:r w:rsidRPr="006D13A1">
        <w:rPr>
          <w:rFonts w:eastAsia="맑은 고딕"/>
          <w:sz w:val="18"/>
          <w:szCs w:val="18"/>
          <w:lang w:val="en-US" w:eastAsia="ko-KR"/>
        </w:rPr>
        <w:t>STA</w:t>
      </w:r>
      <w:r w:rsidRPr="006D13A1">
        <w:rPr>
          <w:rFonts w:eastAsia="맑은 고딕"/>
          <w:spacing w:val="-7"/>
          <w:sz w:val="18"/>
          <w:szCs w:val="18"/>
          <w:lang w:val="en-US" w:eastAsia="ko-KR"/>
        </w:rPr>
        <w:t xml:space="preserve"> </w:t>
      </w:r>
      <w:r w:rsidRPr="006D13A1">
        <w:rPr>
          <w:rFonts w:eastAsia="맑은 고딕"/>
          <w:sz w:val="18"/>
          <w:szCs w:val="18"/>
          <w:lang w:val="en-US" w:eastAsia="ko-KR"/>
        </w:rPr>
        <w:t>from</w:t>
      </w:r>
      <w:r w:rsidRPr="006D13A1">
        <w:rPr>
          <w:rFonts w:eastAsia="맑은 고딕"/>
          <w:spacing w:val="-7"/>
          <w:sz w:val="18"/>
          <w:szCs w:val="18"/>
          <w:lang w:val="en-US" w:eastAsia="ko-KR"/>
        </w:rPr>
        <w:t xml:space="preserve"> </w:t>
      </w:r>
      <w:r w:rsidRPr="006D13A1">
        <w:rPr>
          <w:rFonts w:eastAsia="맑은 고딕"/>
          <w:sz w:val="18"/>
          <w:szCs w:val="18"/>
          <w:lang w:val="en-US" w:eastAsia="ko-KR"/>
        </w:rPr>
        <w:t>incorrectly</w:t>
      </w:r>
      <w:r w:rsidRPr="006D13A1">
        <w:rPr>
          <w:rFonts w:eastAsia="맑은 고딕"/>
          <w:spacing w:val="-6"/>
          <w:sz w:val="18"/>
          <w:szCs w:val="18"/>
          <w:lang w:val="en-US" w:eastAsia="ko-KR"/>
        </w:rPr>
        <w:t xml:space="preserve"> </w:t>
      </w:r>
      <w:r w:rsidRPr="006D13A1">
        <w:rPr>
          <w:rFonts w:eastAsia="맑은 고딕"/>
          <w:sz w:val="18"/>
          <w:szCs w:val="18"/>
          <w:lang w:val="en-US" w:eastAsia="ko-KR"/>
        </w:rPr>
        <w:t>identifying</w:t>
      </w:r>
      <w:r w:rsidRPr="006D13A1">
        <w:rPr>
          <w:rFonts w:eastAsia="맑은 고딕"/>
          <w:spacing w:val="-7"/>
          <w:sz w:val="18"/>
          <w:szCs w:val="18"/>
          <w:lang w:val="en-US" w:eastAsia="ko-KR"/>
        </w:rPr>
        <w:t xml:space="preserve"> </w:t>
      </w:r>
      <w:r w:rsidRPr="006D13A1">
        <w:rPr>
          <w:rFonts w:eastAsia="맑은 고딕"/>
          <w:sz w:val="18"/>
          <w:szCs w:val="18"/>
          <w:lang w:val="en-US" w:eastAsia="ko-KR"/>
        </w:rPr>
        <w:t>its</w:t>
      </w:r>
      <w:r w:rsidRPr="006D13A1">
        <w:rPr>
          <w:rFonts w:eastAsia="맑은 고딕"/>
          <w:spacing w:val="-6"/>
          <w:sz w:val="18"/>
          <w:szCs w:val="18"/>
          <w:lang w:val="en-US" w:eastAsia="ko-KR"/>
        </w:rPr>
        <w:t xml:space="preserve"> </w:t>
      </w:r>
      <w:r w:rsidRPr="006D13A1">
        <w:rPr>
          <w:rFonts w:eastAsia="맑은 고딕"/>
          <w:sz w:val="18"/>
          <w:szCs w:val="18"/>
          <w:lang w:val="en-US" w:eastAsia="ko-KR"/>
        </w:rPr>
        <w:t>AID</w:t>
      </w:r>
      <w:r w:rsidRPr="006D13A1">
        <w:rPr>
          <w:rFonts w:eastAsia="맑은 고딕"/>
          <w:spacing w:val="-7"/>
          <w:sz w:val="18"/>
          <w:szCs w:val="18"/>
          <w:lang w:val="en-US" w:eastAsia="ko-KR"/>
        </w:rPr>
        <w:t xml:space="preserve"> </w:t>
      </w:r>
      <w:r w:rsidRPr="006D13A1">
        <w:rPr>
          <w:rFonts w:eastAsia="맑은 고딕"/>
          <w:sz w:val="18"/>
          <w:szCs w:val="18"/>
          <w:lang w:val="en-US" w:eastAsia="ko-KR"/>
        </w:rPr>
        <w:t>in the EHT NDP Announcement frame. The Disambiguation subfield coincides with the MSB of the AID12 subfield of a VHT</w:t>
      </w:r>
      <w:r w:rsidRPr="006D13A1">
        <w:rPr>
          <w:rFonts w:eastAsia="맑은 고딕"/>
          <w:spacing w:val="-4"/>
          <w:sz w:val="18"/>
          <w:szCs w:val="18"/>
          <w:lang w:val="en-US" w:eastAsia="ko-KR"/>
        </w:rPr>
        <w:t xml:space="preserve"> </w:t>
      </w:r>
      <w:r w:rsidRPr="006D13A1">
        <w:rPr>
          <w:rFonts w:eastAsia="맑은 고딕"/>
          <w:sz w:val="18"/>
          <w:szCs w:val="18"/>
          <w:lang w:val="en-US" w:eastAsia="ko-KR"/>
        </w:rPr>
        <w:t>NDP</w:t>
      </w:r>
      <w:r w:rsidRPr="006D13A1">
        <w:rPr>
          <w:rFonts w:eastAsia="맑은 고딕"/>
          <w:spacing w:val="-4"/>
          <w:sz w:val="18"/>
          <w:szCs w:val="18"/>
          <w:lang w:val="en-US" w:eastAsia="ko-KR"/>
        </w:rPr>
        <w:t xml:space="preserve"> </w:t>
      </w:r>
      <w:r w:rsidRPr="006D13A1">
        <w:rPr>
          <w:rFonts w:eastAsia="맑은 고딕"/>
          <w:sz w:val="18"/>
          <w:szCs w:val="18"/>
          <w:lang w:val="en-US" w:eastAsia="ko-KR"/>
        </w:rPr>
        <w:t>Announcement</w:t>
      </w:r>
      <w:r w:rsidRPr="006D13A1">
        <w:rPr>
          <w:rFonts w:eastAsia="맑은 고딕"/>
          <w:spacing w:val="-3"/>
          <w:sz w:val="18"/>
          <w:szCs w:val="18"/>
          <w:lang w:val="en-US" w:eastAsia="ko-KR"/>
        </w:rPr>
        <w:t xml:space="preserve"> </w:t>
      </w:r>
      <w:r w:rsidRPr="006D13A1">
        <w:rPr>
          <w:rFonts w:eastAsia="맑은 고딕"/>
          <w:sz w:val="18"/>
          <w:szCs w:val="18"/>
          <w:lang w:val="en-US" w:eastAsia="ko-KR"/>
        </w:rPr>
        <w:t>frame</w:t>
      </w:r>
      <w:r w:rsidRPr="006D13A1">
        <w:rPr>
          <w:rFonts w:eastAsia="맑은 고딕"/>
          <w:spacing w:val="-4"/>
          <w:sz w:val="18"/>
          <w:szCs w:val="18"/>
          <w:lang w:val="en-US" w:eastAsia="ko-KR"/>
        </w:rPr>
        <w:t xml:space="preserve"> </w:t>
      </w:r>
      <w:r w:rsidRPr="006D13A1">
        <w:rPr>
          <w:rFonts w:eastAsia="맑은 고딕"/>
          <w:sz w:val="18"/>
          <w:szCs w:val="18"/>
          <w:lang w:val="en-US" w:eastAsia="ko-KR"/>
        </w:rPr>
        <w:t>if</w:t>
      </w:r>
      <w:r w:rsidRPr="006D13A1">
        <w:rPr>
          <w:rFonts w:eastAsia="맑은 고딕"/>
          <w:spacing w:val="-4"/>
          <w:sz w:val="18"/>
          <w:szCs w:val="18"/>
          <w:lang w:val="en-US" w:eastAsia="ko-KR"/>
        </w:rPr>
        <w:t xml:space="preserve"> </w:t>
      </w:r>
      <w:r w:rsidRPr="006D13A1">
        <w:rPr>
          <w:rFonts w:eastAsia="맑은 고딕"/>
          <w:sz w:val="18"/>
          <w:szCs w:val="18"/>
          <w:lang w:val="en-US" w:eastAsia="ko-KR"/>
        </w:rPr>
        <w:t>the</w:t>
      </w:r>
      <w:r w:rsidRPr="006D13A1">
        <w:rPr>
          <w:rFonts w:eastAsia="맑은 고딕"/>
          <w:spacing w:val="-3"/>
          <w:sz w:val="18"/>
          <w:szCs w:val="18"/>
          <w:lang w:val="en-US" w:eastAsia="ko-KR"/>
        </w:rPr>
        <w:t xml:space="preserve"> </w:t>
      </w:r>
      <w:r w:rsidRPr="006D13A1">
        <w:rPr>
          <w:rFonts w:eastAsia="맑은 고딕"/>
          <w:sz w:val="18"/>
          <w:szCs w:val="18"/>
          <w:lang w:val="en-US" w:eastAsia="ko-KR"/>
        </w:rPr>
        <w:t>EHT</w:t>
      </w:r>
      <w:r w:rsidRPr="006D13A1">
        <w:rPr>
          <w:rFonts w:eastAsia="맑은 고딕"/>
          <w:spacing w:val="-4"/>
          <w:sz w:val="18"/>
          <w:szCs w:val="18"/>
          <w:lang w:val="en-US" w:eastAsia="ko-KR"/>
        </w:rPr>
        <w:t xml:space="preserve"> </w:t>
      </w:r>
      <w:r w:rsidRPr="006D13A1">
        <w:rPr>
          <w:rFonts w:eastAsia="맑은 고딕"/>
          <w:sz w:val="18"/>
          <w:szCs w:val="18"/>
          <w:lang w:val="en-US" w:eastAsia="ko-KR"/>
        </w:rPr>
        <w:t>NDP</w:t>
      </w:r>
      <w:r w:rsidRPr="006D13A1">
        <w:rPr>
          <w:rFonts w:eastAsia="맑은 고딕"/>
          <w:spacing w:val="-4"/>
          <w:sz w:val="18"/>
          <w:szCs w:val="18"/>
          <w:lang w:val="en-US" w:eastAsia="ko-KR"/>
        </w:rPr>
        <w:t xml:space="preserve"> </w:t>
      </w:r>
      <w:r w:rsidRPr="006D13A1">
        <w:rPr>
          <w:rFonts w:eastAsia="맑은 고딕"/>
          <w:sz w:val="18"/>
          <w:szCs w:val="18"/>
          <w:lang w:val="en-US" w:eastAsia="ko-KR"/>
        </w:rPr>
        <w:t>Announcement</w:t>
      </w:r>
      <w:r w:rsidRPr="006D13A1">
        <w:rPr>
          <w:rFonts w:eastAsia="맑은 고딕"/>
          <w:spacing w:val="-2"/>
          <w:sz w:val="18"/>
          <w:szCs w:val="18"/>
          <w:lang w:val="en-US" w:eastAsia="ko-KR"/>
        </w:rPr>
        <w:t xml:space="preserve"> </w:t>
      </w:r>
      <w:r w:rsidRPr="006D13A1">
        <w:rPr>
          <w:rFonts w:eastAsia="맑은 고딕"/>
          <w:sz w:val="18"/>
          <w:szCs w:val="18"/>
          <w:lang w:val="en-US" w:eastAsia="ko-KR"/>
        </w:rPr>
        <w:t>field</w:t>
      </w:r>
      <w:r w:rsidRPr="006D13A1">
        <w:rPr>
          <w:rFonts w:eastAsia="맑은 고딕"/>
          <w:spacing w:val="-4"/>
          <w:sz w:val="18"/>
          <w:szCs w:val="18"/>
          <w:lang w:val="en-US" w:eastAsia="ko-KR"/>
        </w:rPr>
        <w:t xml:space="preserve"> </w:t>
      </w:r>
      <w:r w:rsidRPr="006D13A1">
        <w:rPr>
          <w:rFonts w:eastAsia="맑은 고딕"/>
          <w:sz w:val="18"/>
          <w:szCs w:val="18"/>
          <w:lang w:val="en-US" w:eastAsia="ko-KR"/>
        </w:rPr>
        <w:t>is</w:t>
      </w:r>
      <w:r w:rsidRPr="006D13A1">
        <w:rPr>
          <w:rFonts w:eastAsia="맑은 고딕"/>
          <w:spacing w:val="-4"/>
          <w:sz w:val="18"/>
          <w:szCs w:val="18"/>
          <w:lang w:val="en-US" w:eastAsia="ko-KR"/>
        </w:rPr>
        <w:t xml:space="preserve"> </w:t>
      </w:r>
      <w:r w:rsidRPr="006D13A1">
        <w:rPr>
          <w:rFonts w:eastAsia="맑은 고딕"/>
          <w:sz w:val="18"/>
          <w:szCs w:val="18"/>
          <w:lang w:val="en-US" w:eastAsia="ko-KR"/>
        </w:rPr>
        <w:t>parsed</w:t>
      </w:r>
      <w:r w:rsidRPr="006D13A1">
        <w:rPr>
          <w:rFonts w:eastAsia="맑은 고딕"/>
          <w:spacing w:val="-3"/>
          <w:sz w:val="18"/>
          <w:szCs w:val="18"/>
          <w:lang w:val="en-US" w:eastAsia="ko-KR"/>
        </w:rPr>
        <w:t xml:space="preserve"> </w:t>
      </w:r>
      <w:r w:rsidRPr="006D13A1">
        <w:rPr>
          <w:rFonts w:eastAsia="맑은 고딕"/>
          <w:sz w:val="18"/>
          <w:szCs w:val="18"/>
          <w:lang w:val="en-US" w:eastAsia="ko-KR"/>
        </w:rPr>
        <w:t>as</w:t>
      </w:r>
      <w:r w:rsidRPr="006D13A1">
        <w:rPr>
          <w:rFonts w:eastAsia="맑은 고딕"/>
          <w:spacing w:val="-3"/>
          <w:sz w:val="18"/>
          <w:szCs w:val="18"/>
          <w:lang w:val="en-US" w:eastAsia="ko-KR"/>
        </w:rPr>
        <w:t xml:space="preserve"> </w:t>
      </w:r>
      <w:r w:rsidRPr="006D13A1">
        <w:rPr>
          <w:rFonts w:eastAsia="맑은 고딕"/>
          <w:sz w:val="18"/>
          <w:szCs w:val="18"/>
          <w:lang w:val="en-US" w:eastAsia="ko-KR"/>
        </w:rPr>
        <w:t>VHT</w:t>
      </w:r>
      <w:r w:rsidRPr="006D13A1">
        <w:rPr>
          <w:rFonts w:eastAsia="맑은 고딕"/>
          <w:spacing w:val="-4"/>
          <w:sz w:val="18"/>
          <w:szCs w:val="18"/>
          <w:lang w:val="en-US" w:eastAsia="ko-KR"/>
        </w:rPr>
        <w:t xml:space="preserve"> </w:t>
      </w:r>
      <w:r w:rsidRPr="006D13A1">
        <w:rPr>
          <w:rFonts w:eastAsia="맑은 고딕"/>
          <w:sz w:val="18"/>
          <w:szCs w:val="18"/>
          <w:lang w:val="en-US" w:eastAsia="ko-KR"/>
        </w:rPr>
        <w:t>NDP</w:t>
      </w:r>
      <w:r w:rsidRPr="006D13A1">
        <w:rPr>
          <w:rFonts w:eastAsia="맑은 고딕"/>
          <w:spacing w:val="-4"/>
          <w:sz w:val="18"/>
          <w:szCs w:val="18"/>
          <w:lang w:val="en-US" w:eastAsia="ko-KR"/>
        </w:rPr>
        <w:t xml:space="preserve"> </w:t>
      </w:r>
      <w:r w:rsidRPr="006D13A1">
        <w:rPr>
          <w:rFonts w:eastAsia="맑은 고딕"/>
          <w:sz w:val="18"/>
          <w:szCs w:val="18"/>
          <w:lang w:val="en-US" w:eastAsia="ko-KR"/>
        </w:rPr>
        <w:t>Announcement</w:t>
      </w:r>
      <w:r w:rsidRPr="006D13A1">
        <w:rPr>
          <w:rFonts w:eastAsia="맑은 고딕"/>
          <w:spacing w:val="-3"/>
          <w:sz w:val="18"/>
          <w:szCs w:val="18"/>
          <w:lang w:val="en-US" w:eastAsia="ko-KR"/>
        </w:rPr>
        <w:t xml:space="preserve"> </w:t>
      </w:r>
      <w:r w:rsidRPr="006D13A1">
        <w:rPr>
          <w:rFonts w:eastAsia="맑은 고딕"/>
          <w:sz w:val="18"/>
          <w:szCs w:val="18"/>
          <w:lang w:val="en-US" w:eastAsia="ko-KR"/>
        </w:rPr>
        <w:t>frame</w:t>
      </w:r>
      <w:r w:rsidRPr="006D13A1">
        <w:rPr>
          <w:rFonts w:eastAsia="맑은 고딕"/>
          <w:spacing w:val="-4"/>
          <w:sz w:val="18"/>
          <w:szCs w:val="18"/>
          <w:lang w:val="en-US" w:eastAsia="ko-KR"/>
        </w:rPr>
        <w:t xml:space="preserve"> </w:t>
      </w:r>
      <w:r w:rsidRPr="006D13A1">
        <w:rPr>
          <w:rFonts w:eastAsia="맑은 고딕"/>
          <w:sz w:val="18"/>
          <w:szCs w:val="18"/>
          <w:lang w:val="en-US" w:eastAsia="ko-KR"/>
        </w:rPr>
        <w:t>by a non-EHT VHT STA. The MSB of the AID12 subfield is always 0 since the maximum AID is 2007.</w:t>
      </w:r>
    </w:p>
    <w:p w14:paraId="4357FCAB" w14:textId="77777777" w:rsidR="006D13A1" w:rsidRPr="006D13A1" w:rsidRDefault="006D13A1" w:rsidP="006D13A1">
      <w:pPr>
        <w:widowControl w:val="0"/>
        <w:kinsoku w:val="0"/>
        <w:overflowPunct w:val="0"/>
        <w:autoSpaceDE w:val="0"/>
        <w:autoSpaceDN w:val="0"/>
        <w:adjustRightInd w:val="0"/>
        <w:spacing w:before="8"/>
        <w:rPr>
          <w:rFonts w:eastAsia="맑은 고딕"/>
          <w:sz w:val="25"/>
          <w:szCs w:val="25"/>
          <w:lang w:val="en-US" w:eastAsia="ko-KR"/>
        </w:rPr>
      </w:pPr>
    </w:p>
    <w:p w14:paraId="2184FCBF" w14:textId="18DB80C4" w:rsidR="006D13A1" w:rsidRPr="006D13A1" w:rsidRDefault="006D13A1" w:rsidP="006D13A1">
      <w:pPr>
        <w:widowControl w:val="0"/>
        <w:kinsoku w:val="0"/>
        <w:overflowPunct w:val="0"/>
        <w:autoSpaceDE w:val="0"/>
        <w:autoSpaceDN w:val="0"/>
        <w:adjustRightInd w:val="0"/>
        <w:jc w:val="both"/>
        <w:rPr>
          <w:rFonts w:eastAsia="맑은 고딕"/>
          <w:spacing w:val="-2"/>
          <w:sz w:val="20"/>
          <w:lang w:val="en-US" w:eastAsia="ko-KR"/>
        </w:rPr>
      </w:pPr>
      <w:r w:rsidRPr="006D13A1">
        <w:rPr>
          <w:rFonts w:eastAsia="맑은 고딕"/>
          <w:sz w:val="20"/>
          <w:lang w:val="en-US" w:eastAsia="ko-KR"/>
        </w:rPr>
        <w:t>In</w:t>
      </w:r>
      <w:r w:rsidRPr="006D13A1">
        <w:rPr>
          <w:rFonts w:eastAsia="맑은 고딕"/>
          <w:spacing w:val="-4"/>
          <w:sz w:val="20"/>
          <w:lang w:val="en-US" w:eastAsia="ko-KR"/>
        </w:rPr>
        <w:t xml:space="preserve"> </w:t>
      </w:r>
      <w:r w:rsidRPr="006D13A1">
        <w:rPr>
          <w:rFonts w:eastAsia="맑은 고딕"/>
          <w:sz w:val="20"/>
          <w:lang w:val="en-US" w:eastAsia="ko-KR"/>
        </w:rPr>
        <w:t>an</w:t>
      </w:r>
      <w:r w:rsidRPr="006D13A1">
        <w:rPr>
          <w:rFonts w:eastAsia="맑은 고딕"/>
          <w:spacing w:val="-4"/>
          <w:sz w:val="20"/>
          <w:lang w:val="en-US" w:eastAsia="ko-KR"/>
        </w:rPr>
        <w:t xml:space="preserve"> </w:t>
      </w:r>
      <w:r w:rsidRPr="006D13A1">
        <w:rPr>
          <w:rFonts w:eastAsia="맑은 고딕"/>
          <w:sz w:val="20"/>
          <w:lang w:val="en-US" w:eastAsia="ko-KR"/>
        </w:rPr>
        <w:t>EHT</w:t>
      </w:r>
      <w:r w:rsidRPr="006D13A1">
        <w:rPr>
          <w:rFonts w:eastAsia="맑은 고딕"/>
          <w:spacing w:val="-4"/>
          <w:sz w:val="20"/>
          <w:lang w:val="en-US" w:eastAsia="ko-KR"/>
        </w:rPr>
        <w:t xml:space="preserve"> </w:t>
      </w:r>
      <w:r w:rsidRPr="006D13A1">
        <w:rPr>
          <w:rFonts w:eastAsia="맑은 고딕"/>
          <w:sz w:val="20"/>
          <w:lang w:val="en-US" w:eastAsia="ko-KR"/>
        </w:rPr>
        <w:t>NDP</w:t>
      </w:r>
      <w:r w:rsidRPr="006D13A1">
        <w:rPr>
          <w:rFonts w:eastAsia="맑은 고딕"/>
          <w:spacing w:val="-5"/>
          <w:sz w:val="20"/>
          <w:lang w:val="en-US" w:eastAsia="ko-KR"/>
        </w:rPr>
        <w:t xml:space="preserve"> </w:t>
      </w:r>
      <w:r w:rsidRPr="006D13A1">
        <w:rPr>
          <w:rFonts w:eastAsia="맑은 고딕"/>
          <w:sz w:val="20"/>
          <w:lang w:val="en-US" w:eastAsia="ko-KR"/>
        </w:rPr>
        <w:t>Announcement</w:t>
      </w:r>
      <w:r w:rsidRPr="006D13A1">
        <w:rPr>
          <w:rFonts w:eastAsia="맑은 고딕"/>
          <w:spacing w:val="-4"/>
          <w:sz w:val="20"/>
          <w:lang w:val="en-US" w:eastAsia="ko-KR"/>
        </w:rPr>
        <w:t xml:space="preserve"> </w:t>
      </w:r>
      <w:r w:rsidRPr="006D13A1">
        <w:rPr>
          <w:rFonts w:eastAsia="맑은 고딕"/>
          <w:sz w:val="20"/>
          <w:lang w:val="en-US" w:eastAsia="ko-KR"/>
        </w:rPr>
        <w:t>frame</w:t>
      </w:r>
      <w:ins w:id="117" w:author="천진영/책임연구원/ICT기술센터 C&amp;M표준(연)IoT커넥티비티표준Task(jiny.chun@lge.com)" w:date="2022-08-23T14:51:00Z">
        <w:r w:rsidR="00FA4CCE">
          <w:rPr>
            <w:rFonts w:eastAsia="맑은 고딕"/>
            <w:sz w:val="20"/>
            <w:lang w:val="en-US" w:eastAsia="ko-KR"/>
          </w:rPr>
          <w:t xml:space="preserve"> </w:t>
        </w:r>
        <w:r w:rsidR="00FA4CCE" w:rsidRPr="00FA4CCE">
          <w:rPr>
            <w:rFonts w:eastAsia="맑은 고딕"/>
            <w:color w:val="70AD47" w:themeColor="accent6"/>
            <w:sz w:val="20"/>
            <w:lang w:val="en-US" w:eastAsia="ko-KR"/>
          </w:rPr>
          <w:t>(#</w:t>
        </w:r>
      </w:ins>
      <w:ins w:id="118" w:author="천진영/책임연구원/ICT기술센터 C&amp;M표준(연)IoT커넥티비티표준Task(jiny.chun@lge.com)" w:date="2022-08-23T14:54:00Z">
        <w:r w:rsidR="00D6762B">
          <w:rPr>
            <w:rFonts w:eastAsia="맑은 고딕"/>
            <w:color w:val="70AD47" w:themeColor="accent6"/>
            <w:sz w:val="20"/>
            <w:lang w:val="en-US" w:eastAsia="ko-KR"/>
          </w:rPr>
          <w:t>10974</w:t>
        </w:r>
      </w:ins>
      <w:ins w:id="119" w:author="천진영/책임연구원/ICT기술센터 C&amp;M표준(연)IoT커넥티비티표준Task(jiny.chun@lge.com)" w:date="2022-08-23T14:51:00Z">
        <w:r w:rsidR="00FA4CCE" w:rsidRPr="00FA4CCE">
          <w:rPr>
            <w:rFonts w:eastAsia="맑은 고딕"/>
            <w:color w:val="70AD47" w:themeColor="accent6"/>
            <w:sz w:val="20"/>
            <w:lang w:val="en-US" w:eastAsia="ko-KR"/>
          </w:rPr>
          <w:t>)</w:t>
        </w:r>
      </w:ins>
      <w:ins w:id="120" w:author="천진영/책임연구원/ICT기술센터 C&amp;M표준(연)IoT커넥티비티표준Task(jiny.chun@lge.com)" w:date="2022-08-23T14:54:00Z">
        <w:r w:rsidR="00D6762B">
          <w:rPr>
            <w:rFonts w:eastAsia="맑은 고딕"/>
            <w:color w:val="70AD47" w:themeColor="accent6"/>
            <w:sz w:val="20"/>
            <w:lang w:val="en-US" w:eastAsia="ko-KR"/>
          </w:rPr>
          <w:t>(#12957)</w:t>
        </w:r>
      </w:ins>
      <w:ins w:id="121" w:author="천진영/책임연구원/ICT기술센터 C&amp;M표준(연)IoT커넥티비티표준Task(jiny.chun@lge.com)" w:date="2022-08-23T14:51:00Z">
        <w:r w:rsidR="00FA4CCE" w:rsidRPr="00FA4CCE">
          <w:rPr>
            <w:rFonts w:eastAsia="맑은 고딕"/>
            <w:sz w:val="20"/>
            <w:u w:val="single"/>
            <w:lang w:val="en-US" w:eastAsia="ko-KR"/>
          </w:rPr>
          <w:t>with more than one STA Info field which contains a value less than 2008 in the AID</w:t>
        </w:r>
      </w:ins>
      <w:ins w:id="122" w:author="천진영/책임연구원/ICT기술센터 C&amp;M표준(연)IoT커넥티비티표준Task(jiny.chun@lge.com)" w:date="2022-08-23T14:53:00Z">
        <w:r w:rsidR="00FA4CCE">
          <w:rPr>
            <w:rFonts w:eastAsia="맑은 고딕"/>
            <w:sz w:val="20"/>
            <w:u w:val="single"/>
            <w:lang w:val="en-US" w:eastAsia="ko-KR"/>
          </w:rPr>
          <w:t>11</w:t>
        </w:r>
      </w:ins>
      <w:ins w:id="123" w:author="천진영/책임연구원/ICT기술센터 C&amp;M표준(연)IoT커넥티비티표준Task(jiny.chun@lge.com)" w:date="2022-08-23T14:51:00Z">
        <w:r w:rsidR="00FA4CCE" w:rsidRPr="00FA4CCE">
          <w:rPr>
            <w:rFonts w:eastAsia="맑은 고딕"/>
            <w:sz w:val="20"/>
            <w:u w:val="single"/>
            <w:lang w:val="en-US" w:eastAsia="ko-KR"/>
          </w:rPr>
          <w:t xml:space="preserve"> subfield</w:t>
        </w:r>
      </w:ins>
      <w:r w:rsidRPr="006D13A1">
        <w:rPr>
          <w:rFonts w:eastAsia="맑은 고딕"/>
          <w:sz w:val="20"/>
          <w:lang w:val="en-US" w:eastAsia="ko-KR"/>
        </w:rPr>
        <w:t>,</w:t>
      </w:r>
      <w:r w:rsidRPr="006D13A1">
        <w:rPr>
          <w:rFonts w:eastAsia="맑은 고딕"/>
          <w:spacing w:val="-4"/>
          <w:sz w:val="20"/>
          <w:lang w:val="en-US" w:eastAsia="ko-KR"/>
        </w:rPr>
        <w:t xml:space="preserve"> </w:t>
      </w:r>
      <w:r w:rsidRPr="006D13A1">
        <w:rPr>
          <w:rFonts w:eastAsia="맑은 고딕"/>
          <w:sz w:val="20"/>
          <w:lang w:val="en-US" w:eastAsia="ko-KR"/>
        </w:rPr>
        <w:t>the</w:t>
      </w:r>
      <w:r w:rsidRPr="006D13A1">
        <w:rPr>
          <w:rFonts w:eastAsia="맑은 고딕"/>
          <w:spacing w:val="-4"/>
          <w:sz w:val="20"/>
          <w:lang w:val="en-US" w:eastAsia="ko-KR"/>
        </w:rPr>
        <w:t xml:space="preserve"> </w:t>
      </w:r>
      <w:r w:rsidRPr="006D13A1">
        <w:rPr>
          <w:rFonts w:eastAsia="맑은 고딕"/>
          <w:sz w:val="20"/>
          <w:lang w:val="en-US" w:eastAsia="ko-KR"/>
        </w:rPr>
        <w:t>RA</w:t>
      </w:r>
      <w:r w:rsidRPr="006D13A1">
        <w:rPr>
          <w:rFonts w:eastAsia="맑은 고딕"/>
          <w:spacing w:val="-4"/>
          <w:sz w:val="20"/>
          <w:lang w:val="en-US" w:eastAsia="ko-KR"/>
        </w:rPr>
        <w:t xml:space="preserve"> </w:t>
      </w:r>
      <w:r w:rsidRPr="006D13A1">
        <w:rPr>
          <w:rFonts w:eastAsia="맑은 고딕"/>
          <w:sz w:val="20"/>
          <w:lang w:val="en-US" w:eastAsia="ko-KR"/>
        </w:rPr>
        <w:t>is</w:t>
      </w:r>
      <w:r w:rsidRPr="006D13A1">
        <w:rPr>
          <w:rFonts w:eastAsia="맑은 고딕"/>
          <w:spacing w:val="-4"/>
          <w:sz w:val="20"/>
          <w:lang w:val="en-US" w:eastAsia="ko-KR"/>
        </w:rPr>
        <w:t xml:space="preserve"> </w:t>
      </w:r>
      <w:r w:rsidRPr="006D13A1">
        <w:rPr>
          <w:rFonts w:eastAsia="맑은 고딕"/>
          <w:sz w:val="20"/>
          <w:lang w:val="en-US" w:eastAsia="ko-KR"/>
        </w:rPr>
        <w:t>a</w:t>
      </w:r>
      <w:r w:rsidRPr="006D13A1">
        <w:rPr>
          <w:rFonts w:eastAsia="맑은 고딕"/>
          <w:spacing w:val="-5"/>
          <w:sz w:val="20"/>
          <w:lang w:val="en-US" w:eastAsia="ko-KR"/>
        </w:rPr>
        <w:t xml:space="preserve"> </w:t>
      </w:r>
      <w:r w:rsidRPr="006D13A1">
        <w:rPr>
          <w:rFonts w:eastAsia="맑은 고딕"/>
          <w:sz w:val="20"/>
          <w:lang w:val="en-US" w:eastAsia="ko-KR"/>
        </w:rPr>
        <w:t>broadcast</w:t>
      </w:r>
      <w:r w:rsidRPr="006D13A1">
        <w:rPr>
          <w:rFonts w:eastAsia="맑은 고딕"/>
          <w:spacing w:val="-7"/>
          <w:sz w:val="20"/>
          <w:lang w:val="en-US" w:eastAsia="ko-KR"/>
        </w:rPr>
        <w:t xml:space="preserve"> </w:t>
      </w:r>
      <w:r w:rsidRPr="006D13A1">
        <w:rPr>
          <w:rFonts w:eastAsia="맑은 고딕"/>
          <w:sz w:val="20"/>
          <w:lang w:val="en-US" w:eastAsia="ko-KR"/>
        </w:rPr>
        <w:t>address</w:t>
      </w:r>
      <w:r w:rsidRPr="006D13A1">
        <w:rPr>
          <w:rFonts w:eastAsia="맑은 고딕"/>
          <w:spacing w:val="-5"/>
          <w:sz w:val="20"/>
          <w:lang w:val="en-US" w:eastAsia="ko-KR"/>
        </w:rPr>
        <w:t xml:space="preserve"> </w:t>
      </w:r>
      <w:r w:rsidRPr="006D13A1">
        <w:rPr>
          <w:rFonts w:eastAsia="맑은 고딕"/>
          <w:sz w:val="20"/>
          <w:lang w:val="en-US" w:eastAsia="ko-KR"/>
        </w:rPr>
        <w:t>and</w:t>
      </w:r>
      <w:r w:rsidRPr="006D13A1">
        <w:rPr>
          <w:rFonts w:eastAsia="맑은 고딕"/>
          <w:spacing w:val="-4"/>
          <w:sz w:val="20"/>
          <w:lang w:val="en-US" w:eastAsia="ko-KR"/>
        </w:rPr>
        <w:t xml:space="preserve"> </w:t>
      </w:r>
      <w:r w:rsidRPr="006D13A1">
        <w:rPr>
          <w:rFonts w:eastAsia="맑은 고딕"/>
          <w:sz w:val="20"/>
          <w:lang w:val="en-US" w:eastAsia="ko-KR"/>
        </w:rPr>
        <w:t>the</w:t>
      </w:r>
      <w:r w:rsidRPr="006D13A1">
        <w:rPr>
          <w:rFonts w:eastAsia="맑은 고딕"/>
          <w:spacing w:val="-4"/>
          <w:sz w:val="20"/>
          <w:lang w:val="en-US" w:eastAsia="ko-KR"/>
        </w:rPr>
        <w:t xml:space="preserve"> </w:t>
      </w:r>
      <w:r w:rsidRPr="006D13A1">
        <w:rPr>
          <w:rFonts w:eastAsia="맑은 고딕"/>
          <w:sz w:val="20"/>
          <w:lang w:val="en-US" w:eastAsia="ko-KR"/>
        </w:rPr>
        <w:t>following</w:t>
      </w:r>
      <w:r w:rsidRPr="006D13A1">
        <w:rPr>
          <w:rFonts w:eastAsia="맑은 고딕"/>
          <w:spacing w:val="-4"/>
          <w:sz w:val="20"/>
          <w:lang w:val="en-US" w:eastAsia="ko-KR"/>
        </w:rPr>
        <w:t xml:space="preserve"> </w:t>
      </w:r>
      <w:r w:rsidRPr="006D13A1">
        <w:rPr>
          <w:rFonts w:eastAsia="맑은 고딕"/>
          <w:spacing w:val="-2"/>
          <w:sz w:val="20"/>
          <w:lang w:val="en-US" w:eastAsia="ko-KR"/>
        </w:rPr>
        <w:t>applies:</w:t>
      </w:r>
    </w:p>
    <w:p w14:paraId="05E0EFF3" w14:textId="77777777" w:rsidR="006D13A1" w:rsidRPr="006D13A1" w:rsidRDefault="006D13A1" w:rsidP="00FA4CCE">
      <w:pPr>
        <w:widowControl w:val="0"/>
        <w:numPr>
          <w:ilvl w:val="0"/>
          <w:numId w:val="49"/>
        </w:numPr>
        <w:tabs>
          <w:tab w:val="left" w:pos="1418"/>
        </w:tabs>
        <w:kinsoku w:val="0"/>
        <w:overflowPunct w:val="0"/>
        <w:autoSpaceDE w:val="0"/>
        <w:autoSpaceDN w:val="0"/>
        <w:adjustRightInd w:val="0"/>
        <w:spacing w:before="139" w:line="249" w:lineRule="auto"/>
        <w:ind w:left="851" w:right="997"/>
        <w:jc w:val="both"/>
        <w:rPr>
          <w:rFonts w:eastAsia="맑은 고딕"/>
          <w:sz w:val="20"/>
          <w:lang w:val="en-US" w:eastAsia="ko-KR"/>
        </w:rPr>
      </w:pPr>
      <w:r w:rsidRPr="006D13A1">
        <w:rPr>
          <w:rFonts w:eastAsia="맑은 고딕"/>
          <w:sz w:val="20"/>
          <w:lang w:val="en-US" w:eastAsia="ko-KR"/>
        </w:rPr>
        <w:t xml:space="preserve">If the Feedback Type And Ng subfield and the Codebook Size subfield indicate SU or MU, the </w:t>
      </w:r>
      <w:proofErr w:type="spellStart"/>
      <w:r w:rsidRPr="006D13A1">
        <w:rPr>
          <w:rFonts w:eastAsia="맑은 고딕"/>
          <w:sz w:val="20"/>
          <w:lang w:val="en-US" w:eastAsia="ko-KR"/>
        </w:rPr>
        <w:t>Nc</w:t>
      </w:r>
      <w:proofErr w:type="spellEnd"/>
      <w:r w:rsidRPr="006D13A1">
        <w:rPr>
          <w:rFonts w:eastAsia="맑은 고딕"/>
          <w:sz w:val="20"/>
          <w:lang w:val="en-US" w:eastAsia="ko-KR"/>
        </w:rPr>
        <w:t xml:space="preserve"> Index subfield indicates the number of columns in the compressed </w:t>
      </w:r>
      <w:proofErr w:type="spellStart"/>
      <w:r w:rsidRPr="006D13A1">
        <w:rPr>
          <w:rFonts w:eastAsia="맑은 고딕"/>
          <w:sz w:val="20"/>
          <w:lang w:val="en-US" w:eastAsia="ko-KR"/>
        </w:rPr>
        <w:t>beamforming</w:t>
      </w:r>
      <w:proofErr w:type="spellEnd"/>
      <w:r w:rsidRPr="006D13A1">
        <w:rPr>
          <w:rFonts w:eastAsia="맑은 고딕"/>
          <w:sz w:val="20"/>
          <w:lang w:val="en-US" w:eastAsia="ko-KR"/>
        </w:rPr>
        <w:t xml:space="preserve"> feedback matrix minus 1,</w:t>
      </w:r>
      <w:r w:rsidRPr="006D13A1">
        <w:rPr>
          <w:rFonts w:eastAsia="맑은 고딕"/>
          <w:spacing w:val="35"/>
          <w:sz w:val="20"/>
          <w:lang w:val="en-US" w:eastAsia="ko-KR"/>
        </w:rPr>
        <w:t xml:space="preserve"> </w:t>
      </w:r>
      <w:proofErr w:type="spellStart"/>
      <w:r w:rsidRPr="006D13A1">
        <w:rPr>
          <w:rFonts w:eastAsia="맑은 고딕"/>
          <w:i/>
          <w:iCs/>
          <w:sz w:val="20"/>
          <w:lang w:val="en-US" w:eastAsia="ko-KR"/>
        </w:rPr>
        <w:t>Nc</w:t>
      </w:r>
      <w:proofErr w:type="spellEnd"/>
      <w:r w:rsidRPr="006D13A1">
        <w:rPr>
          <w:rFonts w:eastAsia="맑은 고딕"/>
          <w:i/>
          <w:iCs/>
          <w:sz w:val="20"/>
          <w:lang w:val="en-US" w:eastAsia="ko-KR"/>
        </w:rPr>
        <w:t xml:space="preserve"> </w:t>
      </w:r>
      <w:r w:rsidRPr="006D13A1">
        <w:rPr>
          <w:rFonts w:eastAsia="맑은 고딕"/>
          <w:sz w:val="20"/>
          <w:lang w:val="en-US" w:eastAsia="ko-KR"/>
        </w:rPr>
        <w:t xml:space="preserve">– </w:t>
      </w:r>
      <w:proofErr w:type="gramStart"/>
      <w:r w:rsidRPr="006D13A1">
        <w:rPr>
          <w:rFonts w:eastAsia="맑은 고딕"/>
          <w:sz w:val="20"/>
          <w:lang w:val="en-US" w:eastAsia="ko-KR"/>
        </w:rPr>
        <w:t>1</w:t>
      </w:r>
      <w:r w:rsidRPr="006D13A1">
        <w:rPr>
          <w:rFonts w:eastAsia="맑은 고딕"/>
          <w:spacing w:val="-2"/>
          <w:sz w:val="20"/>
          <w:lang w:val="en-US" w:eastAsia="ko-KR"/>
        </w:rPr>
        <w:t xml:space="preserve"> </w:t>
      </w:r>
      <w:r w:rsidRPr="006D13A1">
        <w:rPr>
          <w:rFonts w:eastAsia="맑은 고딕"/>
          <w:sz w:val="20"/>
          <w:lang w:val="en-US" w:eastAsia="ko-KR"/>
        </w:rPr>
        <w:t>.</w:t>
      </w:r>
      <w:proofErr w:type="gramEnd"/>
      <w:r w:rsidRPr="006D13A1">
        <w:rPr>
          <w:rFonts w:eastAsia="맑은 고딕"/>
          <w:sz w:val="20"/>
          <w:lang w:val="en-US" w:eastAsia="ko-KR"/>
        </w:rPr>
        <w:t xml:space="preserve"> </w:t>
      </w:r>
      <w:proofErr w:type="spellStart"/>
      <w:r w:rsidRPr="006D13A1">
        <w:rPr>
          <w:rFonts w:eastAsia="맑은 고딕"/>
          <w:sz w:val="20"/>
          <w:lang w:val="en-US" w:eastAsia="ko-KR"/>
        </w:rPr>
        <w:t>Nc</w:t>
      </w:r>
      <w:proofErr w:type="spellEnd"/>
      <w:r w:rsidRPr="006D13A1">
        <w:rPr>
          <w:rFonts w:eastAsia="맑은 고딕"/>
          <w:sz w:val="20"/>
          <w:lang w:val="en-US" w:eastAsia="ko-KR"/>
        </w:rPr>
        <w:t xml:space="preserve"> Index subfield values above 7 are reserved.</w:t>
      </w:r>
    </w:p>
    <w:p w14:paraId="46860077" w14:textId="058421CF" w:rsidR="006D13A1" w:rsidRPr="006D13A1" w:rsidRDefault="006D13A1" w:rsidP="00FA4CCE">
      <w:pPr>
        <w:widowControl w:val="0"/>
        <w:numPr>
          <w:ilvl w:val="0"/>
          <w:numId w:val="49"/>
        </w:numPr>
        <w:tabs>
          <w:tab w:val="left" w:pos="1418"/>
        </w:tabs>
        <w:kinsoku w:val="0"/>
        <w:overflowPunct w:val="0"/>
        <w:autoSpaceDE w:val="0"/>
        <w:autoSpaceDN w:val="0"/>
        <w:adjustRightInd w:val="0"/>
        <w:spacing w:before="103" w:line="249" w:lineRule="auto"/>
        <w:ind w:left="851" w:right="997"/>
        <w:jc w:val="both"/>
        <w:rPr>
          <w:rFonts w:eastAsia="맑은 고딕"/>
          <w:sz w:val="20"/>
          <w:lang w:val="en-US" w:eastAsia="ko-KR"/>
        </w:rPr>
      </w:pPr>
      <w:r w:rsidRPr="006D13A1">
        <w:rPr>
          <w:rFonts w:eastAsia="맑은 고딕"/>
          <w:sz w:val="20"/>
          <w:lang w:val="en-US" w:eastAsia="ko-KR"/>
        </w:rPr>
        <w:t xml:space="preserve">If the Feedback Type And Ng subfield and the Codebook Size subfield indicate CQI, the </w:t>
      </w:r>
      <w:proofErr w:type="spellStart"/>
      <w:r w:rsidRPr="006D13A1">
        <w:rPr>
          <w:rFonts w:eastAsia="맑은 고딕"/>
          <w:sz w:val="20"/>
          <w:lang w:val="en-US" w:eastAsia="ko-KR"/>
        </w:rPr>
        <w:t>Nc</w:t>
      </w:r>
      <w:proofErr w:type="spellEnd"/>
      <w:r w:rsidRPr="006D13A1">
        <w:rPr>
          <w:rFonts w:eastAsia="맑은 고딕"/>
          <w:sz w:val="20"/>
          <w:lang w:val="en-US" w:eastAsia="ko-KR"/>
        </w:rPr>
        <w:t xml:space="preserve"> Index subfield indicates the number of spatial streams in the CQI report minus 1,</w:t>
      </w:r>
      <w:r w:rsidRPr="006D13A1">
        <w:rPr>
          <w:rFonts w:eastAsia="맑은 고딕"/>
          <w:spacing w:val="30"/>
          <w:sz w:val="20"/>
          <w:lang w:val="en-US" w:eastAsia="ko-KR"/>
        </w:rPr>
        <w:t xml:space="preserve"> </w:t>
      </w:r>
      <w:proofErr w:type="spellStart"/>
      <w:r w:rsidRPr="006D13A1">
        <w:rPr>
          <w:rFonts w:eastAsia="맑은 고딕"/>
          <w:i/>
          <w:iCs/>
          <w:sz w:val="20"/>
          <w:lang w:val="en-US" w:eastAsia="ko-KR"/>
        </w:rPr>
        <w:t>Nc</w:t>
      </w:r>
      <w:proofErr w:type="spellEnd"/>
      <w:r w:rsidRPr="006D13A1">
        <w:rPr>
          <w:rFonts w:eastAsia="맑은 고딕"/>
          <w:i/>
          <w:iCs/>
          <w:spacing w:val="-2"/>
          <w:sz w:val="20"/>
          <w:lang w:val="en-US" w:eastAsia="ko-KR"/>
        </w:rPr>
        <w:t xml:space="preserve"> </w:t>
      </w:r>
      <w:r w:rsidRPr="006D13A1">
        <w:rPr>
          <w:rFonts w:eastAsia="맑은 고딕"/>
          <w:sz w:val="20"/>
          <w:lang w:val="en-US" w:eastAsia="ko-KR"/>
        </w:rPr>
        <w:t>–</w:t>
      </w:r>
      <w:r w:rsidRPr="006D13A1">
        <w:rPr>
          <w:rFonts w:eastAsia="맑은 고딕"/>
          <w:spacing w:val="-2"/>
          <w:sz w:val="20"/>
          <w:lang w:val="en-US" w:eastAsia="ko-KR"/>
        </w:rPr>
        <w:t xml:space="preserve"> </w:t>
      </w:r>
      <w:proofErr w:type="gramStart"/>
      <w:r w:rsidRPr="006D13A1">
        <w:rPr>
          <w:rFonts w:eastAsia="맑은 고딕"/>
          <w:sz w:val="20"/>
          <w:lang w:val="en-US" w:eastAsia="ko-KR"/>
        </w:rPr>
        <w:t>1</w:t>
      </w:r>
      <w:r w:rsidRPr="006D13A1">
        <w:rPr>
          <w:rFonts w:eastAsia="맑은 고딕"/>
          <w:spacing w:val="-11"/>
          <w:sz w:val="20"/>
          <w:lang w:val="en-US" w:eastAsia="ko-KR"/>
        </w:rPr>
        <w:t xml:space="preserve"> </w:t>
      </w:r>
      <w:r w:rsidR="008B2A9F">
        <w:rPr>
          <w:rFonts w:eastAsia="맑은 고딕"/>
          <w:sz w:val="20"/>
          <w:lang w:val="en-US" w:eastAsia="ko-KR"/>
        </w:rPr>
        <w:t>.</w:t>
      </w:r>
      <w:proofErr w:type="gramEnd"/>
      <w:r w:rsidR="008B2A9F">
        <w:rPr>
          <w:rFonts w:eastAsia="맑은 고딕"/>
          <w:sz w:val="20"/>
          <w:lang w:val="en-US" w:eastAsia="ko-KR"/>
        </w:rPr>
        <w:t xml:space="preserve"> </w:t>
      </w:r>
      <w:proofErr w:type="spellStart"/>
      <w:r w:rsidR="008B2A9F">
        <w:rPr>
          <w:rFonts w:eastAsia="맑은 고딕"/>
          <w:sz w:val="20"/>
          <w:lang w:val="en-US" w:eastAsia="ko-KR"/>
        </w:rPr>
        <w:t>Nc</w:t>
      </w:r>
      <w:proofErr w:type="spellEnd"/>
      <w:r w:rsidR="008B2A9F">
        <w:rPr>
          <w:rFonts w:eastAsia="맑은 고딕"/>
          <w:sz w:val="20"/>
          <w:lang w:val="en-US" w:eastAsia="ko-KR"/>
        </w:rPr>
        <w:t xml:space="preserve"> Index sub</w:t>
      </w:r>
      <w:r w:rsidRPr="006D13A1">
        <w:rPr>
          <w:rFonts w:eastAsia="맑은 고딕"/>
          <w:sz w:val="20"/>
          <w:lang w:val="en-US" w:eastAsia="ko-KR"/>
        </w:rPr>
        <w:t>field values above 7 are reserved.</w:t>
      </w:r>
    </w:p>
    <w:p w14:paraId="1DCCAC26" w14:textId="77777777" w:rsidR="006D13A1" w:rsidRPr="006D13A1" w:rsidRDefault="006D13A1" w:rsidP="00FA4CCE">
      <w:pPr>
        <w:widowControl w:val="0"/>
        <w:numPr>
          <w:ilvl w:val="0"/>
          <w:numId w:val="49"/>
        </w:numPr>
        <w:tabs>
          <w:tab w:val="left" w:pos="1418"/>
        </w:tabs>
        <w:kinsoku w:val="0"/>
        <w:overflowPunct w:val="0"/>
        <w:autoSpaceDE w:val="0"/>
        <w:autoSpaceDN w:val="0"/>
        <w:adjustRightInd w:val="0"/>
        <w:spacing w:before="108"/>
        <w:ind w:left="851"/>
        <w:jc w:val="both"/>
        <w:rPr>
          <w:rFonts w:eastAsia="맑은 고딕"/>
          <w:spacing w:val="-2"/>
          <w:sz w:val="20"/>
          <w:lang w:val="en-US" w:eastAsia="ko-KR"/>
        </w:rPr>
      </w:pPr>
      <w:r w:rsidRPr="006D13A1">
        <w:rPr>
          <w:rFonts w:eastAsia="맑은 고딕"/>
          <w:sz w:val="20"/>
          <w:lang w:val="en-US" w:eastAsia="ko-KR"/>
        </w:rPr>
        <w:t>There</w:t>
      </w:r>
      <w:r w:rsidRPr="006D13A1">
        <w:rPr>
          <w:rFonts w:eastAsia="맑은 고딕"/>
          <w:spacing w:val="-4"/>
          <w:sz w:val="20"/>
          <w:lang w:val="en-US" w:eastAsia="ko-KR"/>
        </w:rPr>
        <w:t xml:space="preserve"> </w:t>
      </w:r>
      <w:r w:rsidRPr="006D13A1">
        <w:rPr>
          <w:rFonts w:eastAsia="맑은 고딕"/>
          <w:sz w:val="20"/>
          <w:lang w:val="en-US" w:eastAsia="ko-KR"/>
        </w:rPr>
        <w:t>is</w:t>
      </w:r>
      <w:r w:rsidRPr="006D13A1">
        <w:rPr>
          <w:rFonts w:eastAsia="맑은 고딕"/>
          <w:spacing w:val="-3"/>
          <w:sz w:val="20"/>
          <w:lang w:val="en-US" w:eastAsia="ko-KR"/>
        </w:rPr>
        <w:t xml:space="preserve"> </w:t>
      </w:r>
      <w:r w:rsidRPr="006D13A1">
        <w:rPr>
          <w:rFonts w:eastAsia="맑은 고딕"/>
          <w:sz w:val="20"/>
          <w:lang w:val="en-US" w:eastAsia="ko-KR"/>
        </w:rPr>
        <w:t>more</w:t>
      </w:r>
      <w:r w:rsidRPr="006D13A1">
        <w:rPr>
          <w:rFonts w:eastAsia="맑은 고딕"/>
          <w:spacing w:val="-3"/>
          <w:sz w:val="20"/>
          <w:lang w:val="en-US" w:eastAsia="ko-KR"/>
        </w:rPr>
        <w:t xml:space="preserve"> </w:t>
      </w:r>
      <w:r w:rsidRPr="006D13A1">
        <w:rPr>
          <w:rFonts w:eastAsia="맑은 고딕"/>
          <w:sz w:val="20"/>
          <w:lang w:val="en-US" w:eastAsia="ko-KR"/>
        </w:rPr>
        <w:t>than</w:t>
      </w:r>
      <w:r w:rsidRPr="006D13A1">
        <w:rPr>
          <w:rFonts w:eastAsia="맑은 고딕"/>
          <w:spacing w:val="-3"/>
          <w:sz w:val="20"/>
          <w:lang w:val="en-US" w:eastAsia="ko-KR"/>
        </w:rPr>
        <w:t xml:space="preserve"> </w:t>
      </w:r>
      <w:r w:rsidRPr="006D13A1">
        <w:rPr>
          <w:rFonts w:eastAsia="맑은 고딕"/>
          <w:sz w:val="20"/>
          <w:lang w:val="en-US" w:eastAsia="ko-KR"/>
        </w:rPr>
        <w:t>one</w:t>
      </w:r>
      <w:r w:rsidRPr="006D13A1">
        <w:rPr>
          <w:rFonts w:eastAsia="맑은 고딕"/>
          <w:spacing w:val="-4"/>
          <w:sz w:val="20"/>
          <w:lang w:val="en-US" w:eastAsia="ko-KR"/>
        </w:rPr>
        <w:t xml:space="preserve"> </w:t>
      </w:r>
      <w:r w:rsidRPr="006D13A1">
        <w:rPr>
          <w:rFonts w:eastAsia="맑은 고딕"/>
          <w:sz w:val="20"/>
          <w:lang w:val="en-US" w:eastAsia="ko-KR"/>
        </w:rPr>
        <w:t>STA</w:t>
      </w:r>
      <w:r w:rsidRPr="006D13A1">
        <w:rPr>
          <w:rFonts w:eastAsia="맑은 고딕"/>
          <w:spacing w:val="-3"/>
          <w:sz w:val="20"/>
          <w:lang w:val="en-US" w:eastAsia="ko-KR"/>
        </w:rPr>
        <w:t xml:space="preserve"> </w:t>
      </w:r>
      <w:r w:rsidRPr="006D13A1">
        <w:rPr>
          <w:rFonts w:eastAsia="맑은 고딕"/>
          <w:sz w:val="20"/>
          <w:lang w:val="en-US" w:eastAsia="ko-KR"/>
        </w:rPr>
        <w:t>Info</w:t>
      </w:r>
      <w:r w:rsidRPr="006D13A1">
        <w:rPr>
          <w:rFonts w:eastAsia="맑은 고딕"/>
          <w:spacing w:val="-3"/>
          <w:sz w:val="20"/>
          <w:lang w:val="en-US" w:eastAsia="ko-KR"/>
        </w:rPr>
        <w:t xml:space="preserve"> </w:t>
      </w:r>
      <w:r w:rsidRPr="006D13A1">
        <w:rPr>
          <w:rFonts w:eastAsia="맑은 고딕"/>
          <w:spacing w:val="-2"/>
          <w:sz w:val="20"/>
          <w:lang w:val="en-US" w:eastAsia="ko-KR"/>
        </w:rPr>
        <w:t>field.</w:t>
      </w:r>
    </w:p>
    <w:p w14:paraId="4FF4FC41" w14:textId="77777777" w:rsidR="006D13A1" w:rsidRPr="006D13A1" w:rsidRDefault="006D13A1" w:rsidP="006D13A1">
      <w:pPr>
        <w:widowControl w:val="0"/>
        <w:kinsoku w:val="0"/>
        <w:overflowPunct w:val="0"/>
        <w:autoSpaceDE w:val="0"/>
        <w:autoSpaceDN w:val="0"/>
        <w:adjustRightInd w:val="0"/>
        <w:spacing w:before="8"/>
        <w:rPr>
          <w:rFonts w:eastAsia="맑은 고딕"/>
          <w:sz w:val="25"/>
          <w:szCs w:val="25"/>
          <w:lang w:val="en-US" w:eastAsia="ko-KR"/>
        </w:rPr>
      </w:pPr>
    </w:p>
    <w:p w14:paraId="047E2A46" w14:textId="4FB2187C" w:rsidR="006D13A1" w:rsidRPr="006D13A1" w:rsidRDefault="006D13A1" w:rsidP="006D13A1">
      <w:pPr>
        <w:widowControl w:val="0"/>
        <w:kinsoku w:val="0"/>
        <w:overflowPunct w:val="0"/>
        <w:autoSpaceDE w:val="0"/>
        <w:autoSpaceDN w:val="0"/>
        <w:adjustRightInd w:val="0"/>
        <w:spacing w:before="1" w:line="249" w:lineRule="auto"/>
        <w:ind w:right="995"/>
        <w:jc w:val="both"/>
        <w:rPr>
          <w:rFonts w:eastAsia="맑은 고딕"/>
          <w:sz w:val="20"/>
          <w:lang w:val="en-US" w:eastAsia="ko-KR"/>
        </w:rPr>
      </w:pPr>
      <w:r w:rsidRPr="006D13A1">
        <w:rPr>
          <w:rFonts w:eastAsia="맑은 고딕"/>
          <w:sz w:val="20"/>
          <w:lang w:val="en-US" w:eastAsia="ko-KR"/>
        </w:rPr>
        <w:t>In</w:t>
      </w:r>
      <w:r w:rsidRPr="006D13A1">
        <w:rPr>
          <w:rFonts w:eastAsia="맑은 고딕"/>
          <w:spacing w:val="-2"/>
          <w:sz w:val="20"/>
          <w:lang w:val="en-US" w:eastAsia="ko-KR"/>
        </w:rPr>
        <w:t xml:space="preserve"> </w:t>
      </w:r>
      <w:r w:rsidRPr="006D13A1">
        <w:rPr>
          <w:rFonts w:eastAsia="맑은 고딕"/>
          <w:sz w:val="20"/>
          <w:lang w:val="en-US" w:eastAsia="ko-KR"/>
        </w:rPr>
        <w:t>an</w:t>
      </w:r>
      <w:r w:rsidRPr="006D13A1">
        <w:rPr>
          <w:rFonts w:eastAsia="맑은 고딕"/>
          <w:spacing w:val="-2"/>
          <w:sz w:val="20"/>
          <w:lang w:val="en-US" w:eastAsia="ko-KR"/>
        </w:rPr>
        <w:t xml:space="preserve"> </w:t>
      </w:r>
      <w:r w:rsidRPr="006D13A1">
        <w:rPr>
          <w:rFonts w:eastAsia="맑은 고딕"/>
          <w:sz w:val="20"/>
          <w:lang w:val="en-US" w:eastAsia="ko-KR"/>
        </w:rPr>
        <w:t>EHT NDP</w:t>
      </w:r>
      <w:r w:rsidRPr="006D13A1">
        <w:rPr>
          <w:rFonts w:eastAsia="맑은 고딕"/>
          <w:spacing w:val="-1"/>
          <w:sz w:val="20"/>
          <w:lang w:val="en-US" w:eastAsia="ko-KR"/>
        </w:rPr>
        <w:t xml:space="preserve"> </w:t>
      </w:r>
      <w:r w:rsidRPr="006D13A1">
        <w:rPr>
          <w:rFonts w:eastAsia="맑은 고딕"/>
          <w:sz w:val="20"/>
          <w:lang w:val="en-US" w:eastAsia="ko-KR"/>
        </w:rPr>
        <w:t>Announcement frame</w:t>
      </w:r>
      <w:r w:rsidRPr="006D13A1">
        <w:rPr>
          <w:rFonts w:eastAsia="맑은 고딕"/>
          <w:spacing w:val="-2"/>
          <w:sz w:val="20"/>
          <w:lang w:val="en-US" w:eastAsia="ko-KR"/>
        </w:rPr>
        <w:t xml:space="preserve"> </w:t>
      </w:r>
      <w:r w:rsidRPr="006D13A1">
        <w:rPr>
          <w:rFonts w:eastAsia="맑은 고딕"/>
          <w:sz w:val="20"/>
          <w:lang w:val="en-US" w:eastAsia="ko-KR"/>
        </w:rPr>
        <w:t>with</w:t>
      </w:r>
      <w:r w:rsidRPr="006D13A1">
        <w:rPr>
          <w:rFonts w:eastAsia="맑은 고딕"/>
          <w:spacing w:val="-1"/>
          <w:sz w:val="20"/>
          <w:lang w:val="en-US" w:eastAsia="ko-KR"/>
        </w:rPr>
        <w:t xml:space="preserve"> </w:t>
      </w:r>
      <w:r w:rsidRPr="006D13A1">
        <w:rPr>
          <w:rFonts w:eastAsia="맑은 고딕"/>
          <w:sz w:val="20"/>
          <w:lang w:val="en-US" w:eastAsia="ko-KR"/>
        </w:rPr>
        <w:t>a</w:t>
      </w:r>
      <w:r w:rsidRPr="006D13A1">
        <w:rPr>
          <w:rFonts w:eastAsia="맑은 고딕"/>
          <w:spacing w:val="-1"/>
          <w:sz w:val="20"/>
          <w:lang w:val="en-US" w:eastAsia="ko-KR"/>
        </w:rPr>
        <w:t xml:space="preserve"> </w:t>
      </w:r>
      <w:r w:rsidRPr="006D13A1">
        <w:rPr>
          <w:rFonts w:eastAsia="맑은 고딕"/>
          <w:sz w:val="20"/>
          <w:lang w:val="en-US" w:eastAsia="ko-KR"/>
        </w:rPr>
        <w:t>single</w:t>
      </w:r>
      <w:r w:rsidRPr="006D13A1">
        <w:rPr>
          <w:rFonts w:eastAsia="맑은 고딕"/>
          <w:spacing w:val="-2"/>
          <w:sz w:val="20"/>
          <w:lang w:val="en-US" w:eastAsia="ko-KR"/>
        </w:rPr>
        <w:t xml:space="preserve"> </w:t>
      </w:r>
      <w:r w:rsidRPr="006D13A1">
        <w:rPr>
          <w:rFonts w:eastAsia="맑은 고딕"/>
          <w:sz w:val="20"/>
          <w:lang w:val="en-US" w:eastAsia="ko-KR"/>
        </w:rPr>
        <w:t>STA</w:t>
      </w:r>
      <w:r w:rsidRPr="006D13A1">
        <w:rPr>
          <w:rFonts w:eastAsia="맑은 고딕"/>
          <w:spacing w:val="-1"/>
          <w:sz w:val="20"/>
          <w:lang w:val="en-US" w:eastAsia="ko-KR"/>
        </w:rPr>
        <w:t xml:space="preserve"> </w:t>
      </w:r>
      <w:r w:rsidRPr="006D13A1">
        <w:rPr>
          <w:rFonts w:eastAsia="맑은 고딕"/>
          <w:sz w:val="20"/>
          <w:lang w:val="en-US" w:eastAsia="ko-KR"/>
        </w:rPr>
        <w:t>Info field</w:t>
      </w:r>
      <w:ins w:id="124" w:author="천진영/책임연구원/ICT기술센터 C&amp;M표준(연)IoT커넥티비티표준Task(jiny.chun@lge.com)" w:date="2022-08-23T14:52:00Z">
        <w:r w:rsidR="00FA4CCE" w:rsidRPr="00FA4CCE">
          <w:rPr>
            <w:rFonts w:eastAsia="맑은 고딕"/>
            <w:sz w:val="20"/>
            <w:lang w:val="en-US" w:eastAsia="ko-KR"/>
          </w:rPr>
          <w:t xml:space="preserve"> </w:t>
        </w:r>
      </w:ins>
      <w:ins w:id="125" w:author="천진영/책임연구원/ICT기술센터 C&amp;M표준(연)IoT커넥티비티표준Task(jiny.chun@lge.com)" w:date="2022-08-23T14:54:00Z">
        <w:r w:rsidR="00D6762B" w:rsidRPr="00FA4CCE">
          <w:rPr>
            <w:rFonts w:eastAsia="맑은 고딕"/>
            <w:color w:val="70AD47" w:themeColor="accent6"/>
            <w:sz w:val="20"/>
            <w:lang w:val="en-US" w:eastAsia="ko-KR"/>
          </w:rPr>
          <w:t>(#</w:t>
        </w:r>
        <w:r w:rsidR="00D6762B">
          <w:rPr>
            <w:rFonts w:eastAsia="맑은 고딕"/>
            <w:color w:val="70AD47" w:themeColor="accent6"/>
            <w:sz w:val="20"/>
            <w:lang w:val="en-US" w:eastAsia="ko-KR"/>
          </w:rPr>
          <w:t>10974</w:t>
        </w:r>
        <w:r w:rsidR="00D6762B" w:rsidRPr="00FA4CCE">
          <w:rPr>
            <w:rFonts w:eastAsia="맑은 고딕"/>
            <w:color w:val="70AD47" w:themeColor="accent6"/>
            <w:sz w:val="20"/>
            <w:lang w:val="en-US" w:eastAsia="ko-KR"/>
          </w:rPr>
          <w:t>)</w:t>
        </w:r>
        <w:r w:rsidR="00D6762B">
          <w:rPr>
            <w:rFonts w:eastAsia="맑은 고딕"/>
            <w:color w:val="70AD47" w:themeColor="accent6"/>
            <w:sz w:val="20"/>
            <w:lang w:val="en-US" w:eastAsia="ko-KR"/>
          </w:rPr>
          <w:t>(#12957)</w:t>
        </w:r>
      </w:ins>
      <w:ins w:id="126" w:author="천진영/책임연구원/ICT기술센터 C&amp;M표준(연)IoT커넥티비티표준Task(jiny.chun@lge.com)" w:date="2022-08-23T14:52:00Z">
        <w:r w:rsidR="00FA4CCE" w:rsidRPr="00FA4CCE">
          <w:rPr>
            <w:rFonts w:eastAsia="맑은 고딕"/>
            <w:sz w:val="20"/>
            <w:u w:val="single"/>
            <w:lang w:val="en-US" w:eastAsia="ko-KR"/>
          </w:rPr>
          <w:t>which contains a value less than 2008 in the AID subfield</w:t>
        </w:r>
      </w:ins>
      <w:r w:rsidRPr="006D13A1">
        <w:rPr>
          <w:rFonts w:eastAsia="맑은 고딕"/>
          <w:sz w:val="20"/>
          <w:lang w:val="en-US" w:eastAsia="ko-KR"/>
        </w:rPr>
        <w:t>,</w:t>
      </w:r>
      <w:r w:rsidRPr="006D13A1">
        <w:rPr>
          <w:rFonts w:eastAsia="맑은 고딕"/>
          <w:spacing w:val="-1"/>
          <w:sz w:val="20"/>
          <w:lang w:val="en-US" w:eastAsia="ko-KR"/>
        </w:rPr>
        <w:t xml:space="preserve"> </w:t>
      </w:r>
      <w:r w:rsidRPr="006D13A1">
        <w:rPr>
          <w:rFonts w:eastAsia="맑은 고딕"/>
          <w:sz w:val="20"/>
          <w:lang w:val="en-US" w:eastAsia="ko-KR"/>
        </w:rPr>
        <w:t>the</w:t>
      </w:r>
      <w:r w:rsidRPr="006D13A1">
        <w:rPr>
          <w:rFonts w:eastAsia="맑은 고딕"/>
          <w:spacing w:val="-1"/>
          <w:sz w:val="20"/>
          <w:lang w:val="en-US" w:eastAsia="ko-KR"/>
        </w:rPr>
        <w:t xml:space="preserve"> </w:t>
      </w:r>
      <w:r w:rsidRPr="006D13A1">
        <w:rPr>
          <w:rFonts w:eastAsia="맑은 고딕"/>
          <w:sz w:val="20"/>
          <w:lang w:val="en-US" w:eastAsia="ko-KR"/>
        </w:rPr>
        <w:t>RA</w:t>
      </w:r>
      <w:r w:rsidRPr="006D13A1">
        <w:rPr>
          <w:rFonts w:eastAsia="맑은 고딕"/>
          <w:spacing w:val="-1"/>
          <w:sz w:val="20"/>
          <w:lang w:val="en-US" w:eastAsia="ko-KR"/>
        </w:rPr>
        <w:t xml:space="preserve"> </w:t>
      </w:r>
      <w:r w:rsidRPr="006D13A1">
        <w:rPr>
          <w:rFonts w:eastAsia="맑은 고딕"/>
          <w:sz w:val="20"/>
          <w:lang w:val="en-US" w:eastAsia="ko-KR"/>
        </w:rPr>
        <w:t>is</w:t>
      </w:r>
      <w:r w:rsidRPr="006D13A1">
        <w:rPr>
          <w:rFonts w:eastAsia="맑은 고딕"/>
          <w:spacing w:val="-1"/>
          <w:sz w:val="20"/>
          <w:lang w:val="en-US" w:eastAsia="ko-KR"/>
        </w:rPr>
        <w:t xml:space="preserve"> </w:t>
      </w:r>
      <w:r w:rsidRPr="006D13A1">
        <w:rPr>
          <w:rFonts w:eastAsia="맑은 고딕"/>
          <w:sz w:val="20"/>
          <w:lang w:val="en-US" w:eastAsia="ko-KR"/>
        </w:rPr>
        <w:t>an</w:t>
      </w:r>
      <w:r w:rsidRPr="006D13A1">
        <w:rPr>
          <w:rFonts w:eastAsia="맑은 고딕"/>
          <w:spacing w:val="-1"/>
          <w:sz w:val="20"/>
          <w:lang w:val="en-US" w:eastAsia="ko-KR"/>
        </w:rPr>
        <w:t xml:space="preserve"> </w:t>
      </w:r>
      <w:r w:rsidRPr="006D13A1">
        <w:rPr>
          <w:rFonts w:eastAsia="맑은 고딕"/>
          <w:sz w:val="20"/>
          <w:lang w:val="en-US" w:eastAsia="ko-KR"/>
        </w:rPr>
        <w:t>individual</w:t>
      </w:r>
      <w:r w:rsidRPr="006D13A1">
        <w:rPr>
          <w:rFonts w:eastAsia="맑은 고딕"/>
          <w:spacing w:val="-1"/>
          <w:sz w:val="20"/>
          <w:lang w:val="en-US" w:eastAsia="ko-KR"/>
        </w:rPr>
        <w:t xml:space="preserve"> </w:t>
      </w:r>
      <w:r w:rsidRPr="006D13A1">
        <w:rPr>
          <w:rFonts w:eastAsia="맑은 고딕"/>
          <w:sz w:val="20"/>
          <w:lang w:val="en-US" w:eastAsia="ko-KR"/>
        </w:rPr>
        <w:t>address</w:t>
      </w:r>
      <w:r w:rsidRPr="006D13A1">
        <w:rPr>
          <w:rFonts w:eastAsia="맑은 고딕"/>
          <w:spacing w:val="-2"/>
          <w:sz w:val="20"/>
          <w:lang w:val="en-US" w:eastAsia="ko-KR"/>
        </w:rPr>
        <w:t xml:space="preserve"> </w:t>
      </w:r>
      <w:r w:rsidRPr="006D13A1">
        <w:rPr>
          <w:rFonts w:eastAsia="맑은 고딕"/>
          <w:sz w:val="20"/>
          <w:lang w:val="en-US" w:eastAsia="ko-KR"/>
        </w:rPr>
        <w:t>and</w:t>
      </w:r>
      <w:r w:rsidRPr="006D13A1">
        <w:rPr>
          <w:rFonts w:eastAsia="맑은 고딕"/>
          <w:spacing w:val="-1"/>
          <w:sz w:val="20"/>
          <w:lang w:val="en-US" w:eastAsia="ko-KR"/>
        </w:rPr>
        <w:t xml:space="preserve"> </w:t>
      </w:r>
      <w:r w:rsidRPr="006D13A1">
        <w:rPr>
          <w:rFonts w:eastAsia="맑은 고딕"/>
          <w:sz w:val="20"/>
          <w:lang w:val="en-US" w:eastAsia="ko-KR"/>
        </w:rPr>
        <w:t xml:space="preserve">the </w:t>
      </w:r>
      <w:proofErr w:type="spellStart"/>
      <w:r w:rsidRPr="006D13A1">
        <w:rPr>
          <w:rFonts w:eastAsia="맑은 고딕"/>
          <w:sz w:val="20"/>
          <w:lang w:val="en-US" w:eastAsia="ko-KR"/>
        </w:rPr>
        <w:t>Nc</w:t>
      </w:r>
      <w:proofErr w:type="spellEnd"/>
      <w:r w:rsidRPr="006D13A1">
        <w:rPr>
          <w:rFonts w:eastAsia="맑은 고딕"/>
          <w:sz w:val="20"/>
          <w:lang w:val="en-US" w:eastAsia="ko-KR"/>
        </w:rPr>
        <w:t xml:space="preserve"> index subfield is reserved.</w:t>
      </w:r>
    </w:p>
    <w:p w14:paraId="4B826496" w14:textId="77777777" w:rsidR="006D13A1" w:rsidRPr="006D13A1" w:rsidRDefault="006D13A1" w:rsidP="00BD5D63">
      <w:pPr>
        <w:autoSpaceDE w:val="0"/>
        <w:autoSpaceDN w:val="0"/>
        <w:adjustRightInd w:val="0"/>
        <w:jc w:val="both"/>
        <w:rPr>
          <w:rStyle w:val="SC13204878"/>
        </w:rPr>
      </w:pPr>
    </w:p>
    <w:sectPr w:rsidR="006D13A1" w:rsidRPr="006D13A1" w:rsidSect="00F40870">
      <w:headerReference w:type="default" r:id="rId11"/>
      <w:footerReference w:type="default" r:id="rId12"/>
      <w:pgSz w:w="12240" w:h="15840"/>
      <w:pgMar w:top="1135" w:right="1440" w:bottom="960" w:left="1440" w:header="720" w:footer="720" w:gutter="0"/>
      <w:cols w:space="720" w:equalWidth="0">
        <w:col w:w="9360"/>
      </w:cols>
      <w:noEndnote/>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8" w:author="천진영/책임연구원/ICT기술센터 C&amp;M표준(연)IoT커넥티비티표준Task(jiny.chun@lge.com)" w:date="2022-08-23T15:17:00Z" w:initials="천C">
    <w:p w14:paraId="02CC2398" w14:textId="080B6BD6" w:rsidR="00761E7F" w:rsidRDefault="00761E7F">
      <w:pPr>
        <w:pStyle w:val="aa"/>
        <w:rPr>
          <w:lang w:eastAsia="ko-KR"/>
        </w:rPr>
      </w:pPr>
      <w:r>
        <w:rPr>
          <w:rStyle w:val="a9"/>
        </w:rPr>
        <w:annotationRef/>
      </w:r>
      <w:r>
        <w:rPr>
          <w:lang w:eastAsia="ko-KR"/>
        </w:rPr>
        <w:t>T</w:t>
      </w:r>
      <w:r>
        <w:rPr>
          <w:rFonts w:hint="eastAsia"/>
          <w:lang w:eastAsia="ko-KR"/>
        </w:rPr>
        <w:t xml:space="preserve">he </w:t>
      </w:r>
      <w:r>
        <w:rPr>
          <w:lang w:eastAsia="ko-KR"/>
        </w:rPr>
        <w:t>table format was changed by 11-22/1090. But I touched unchanged part. So I think there’s no problem.</w:t>
      </w:r>
    </w:p>
  </w:comment>
  <w:comment w:id="89" w:author="천진영/책임연구원/ICT기술센터 C&amp;M표준(연)IoT커넥티비티표준Task(jiny.chun@lge.com)" w:date="2022-08-24T09:09:00Z" w:initials="천C">
    <w:p w14:paraId="25591635" w14:textId="22C3D9B1" w:rsidR="00761E7F" w:rsidRDefault="00761E7F">
      <w:pPr>
        <w:pStyle w:val="aa"/>
        <w:rPr>
          <w:lang w:eastAsia="ko-KR"/>
        </w:rPr>
      </w:pPr>
      <w:r>
        <w:rPr>
          <w:rStyle w:val="a9"/>
        </w:rPr>
        <w:annotationRef/>
      </w:r>
      <w:r>
        <w:rPr>
          <w:lang w:eastAsia="ko-KR"/>
        </w:rPr>
        <w:t>P</w:t>
      </w:r>
      <w:r>
        <w:rPr>
          <w:rFonts w:hint="eastAsia"/>
          <w:lang w:eastAsia="ko-KR"/>
        </w:rPr>
        <w:t xml:space="preserve">lease </w:t>
      </w:r>
      <w:r>
        <w:rPr>
          <w:lang w:eastAsia="ko-KR"/>
        </w:rPr>
        <w:t xml:space="preserve">make it a separate </w:t>
      </w:r>
      <w:proofErr w:type="spellStart"/>
      <w:r>
        <w:rPr>
          <w:lang w:eastAsia="ko-KR"/>
        </w:rPr>
        <w:t>pharagraph</w:t>
      </w:r>
      <w:proofErr w:type="spellEnd"/>
      <w:r>
        <w:rPr>
          <w:lang w:eastAsia="ko-KR"/>
        </w:rPr>
        <w:t>.</w:t>
      </w:r>
    </w:p>
  </w:comment>
  <w:comment w:id="111" w:author="천진영/책임연구원/ICT기술센터 C&amp;M표준(연)IoT커넥티비티표준Task(jiny.chun@lge.com)" w:date="2022-08-24T09:28:00Z" w:initials="천C">
    <w:p w14:paraId="504D2493" w14:textId="32E6A8BC" w:rsidR="00761E7F" w:rsidRDefault="00761E7F">
      <w:pPr>
        <w:pStyle w:val="aa"/>
        <w:rPr>
          <w:lang w:eastAsia="ko-KR"/>
        </w:rPr>
      </w:pPr>
      <w:r>
        <w:rPr>
          <w:rStyle w:val="a9"/>
        </w:rPr>
        <w:annotationRef/>
      </w:r>
      <w:r>
        <w:rPr>
          <w:lang w:eastAsia="ko-KR"/>
        </w:rPr>
        <w:t>P</w:t>
      </w:r>
      <w:r>
        <w:rPr>
          <w:rFonts w:hint="eastAsia"/>
          <w:lang w:eastAsia="ko-KR"/>
        </w:rPr>
        <w:t xml:space="preserve">lease </w:t>
      </w:r>
      <w:r>
        <w:rPr>
          <w:lang w:eastAsia="ko-KR"/>
        </w:rPr>
        <w:t xml:space="preserve">make the changes all </w:t>
      </w:r>
      <w:proofErr w:type="spellStart"/>
      <w:r>
        <w:rPr>
          <w:lang w:eastAsia="ko-KR"/>
        </w:rPr>
        <w:t>refered</w:t>
      </w:r>
      <w:proofErr w:type="spellEnd"/>
      <w:r>
        <w:rPr>
          <w:lang w:eastAsia="ko-KR"/>
        </w:rPr>
        <w:t xml:space="preserve"> title of Table 9-42c by global search.</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2CC2398" w15:done="0"/>
  <w15:commentEx w15:paraId="25591635" w15:done="0"/>
  <w15:commentEx w15:paraId="504D249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15024F" w14:textId="77777777" w:rsidR="004965BD" w:rsidRDefault="004965BD">
      <w:r>
        <w:separator/>
      </w:r>
    </w:p>
  </w:endnote>
  <w:endnote w:type="continuationSeparator" w:id="0">
    <w:p w14:paraId="108DA6A6" w14:textId="77777777" w:rsidR="004965BD" w:rsidRDefault="00496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돋움">
    <w:altName w:val="Dotum"/>
    <w:panose1 w:val="020B0600000101010101"/>
    <w:charset w:val="81"/>
    <w:family w:val="moder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NewRomanPSMT">
    <w:altName w:val="Times New Roman"/>
    <w:panose1 w:val="00000000000000000000"/>
    <w:charset w:val="00"/>
    <w:family w:val="roman"/>
    <w:notTrueType/>
    <w:pitch w:val="default"/>
    <w:sig w:usb0="00000003" w:usb1="09070000" w:usb2="00000010" w:usb3="00000000" w:csb0="000A0001" w:csb1="00000000"/>
  </w:font>
  <w:font w:name="맑은 고딕">
    <w:panose1 w:val="020B0503020000020004"/>
    <w:charset w:val="81"/>
    <w:family w:val="modern"/>
    <w:pitch w:val="variable"/>
    <w:sig w:usb0="9000002F" w:usb1="29D77CFB" w:usb2="00000012" w:usb3="00000000" w:csb0="00080001" w:csb1="00000000"/>
  </w:font>
  <w:font w:name="TimesNewRomanPS-Italic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F225F0" w14:textId="593380B1" w:rsidR="00761E7F" w:rsidRDefault="00761E7F" w:rsidP="006D13A1">
    <w:pPr>
      <w:pStyle w:val="a3"/>
      <w:tabs>
        <w:tab w:val="clear" w:pos="6480"/>
        <w:tab w:val="center" w:pos="4680"/>
        <w:tab w:val="right" w:pos="9360"/>
      </w:tabs>
    </w:pPr>
    <w:r>
      <w:t>Submission</w:t>
    </w:r>
    <w:r>
      <w:tab/>
      <w:t xml:space="preserve">page </w:t>
    </w:r>
    <w:r>
      <w:fldChar w:fldCharType="begin"/>
    </w:r>
    <w:r>
      <w:instrText xml:space="preserve">page </w:instrText>
    </w:r>
    <w:r>
      <w:fldChar w:fldCharType="separate"/>
    </w:r>
    <w:r w:rsidR="00A979FF">
      <w:rPr>
        <w:noProof/>
      </w:rPr>
      <w:t>10</w:t>
    </w:r>
    <w:r>
      <w:fldChar w:fldCharType="end"/>
    </w:r>
    <w:r>
      <w:tab/>
    </w:r>
    <w:proofErr w:type="spellStart"/>
    <w:r>
      <w:t>Jinyoung</w:t>
    </w:r>
    <w:proofErr w:type="spellEnd"/>
    <w:r>
      <w:t xml:space="preserve"> Chun, </w:t>
    </w:r>
    <w:r>
      <w:rPr>
        <w:rFonts w:hint="eastAsia"/>
        <w:lang w:eastAsia="ko-KR"/>
      </w:rPr>
      <w:t>LG</w:t>
    </w:r>
    <w:r>
      <w:rPr>
        <w:lang w:eastAsia="ko-KR"/>
      </w:rPr>
      <w:t xml:space="preserve"> Electronics</w:t>
    </w:r>
    <w:r>
      <w:t xml:space="preserve"> </w:t>
    </w:r>
  </w:p>
  <w:p w14:paraId="0C2F2FA4" w14:textId="77777777" w:rsidR="00761E7F" w:rsidRDefault="00761E7F"/>
  <w:p w14:paraId="2555F048" w14:textId="77777777" w:rsidR="00761E7F" w:rsidRDefault="00761E7F"/>
  <w:p w14:paraId="27EEE17A" w14:textId="77777777" w:rsidR="00761E7F" w:rsidRDefault="00761E7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D2CBFF" w14:textId="77777777" w:rsidR="004965BD" w:rsidRDefault="004965BD">
      <w:r>
        <w:separator/>
      </w:r>
    </w:p>
  </w:footnote>
  <w:footnote w:type="continuationSeparator" w:id="0">
    <w:p w14:paraId="40F0870B" w14:textId="77777777" w:rsidR="004965BD" w:rsidRDefault="004965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07C489" w14:textId="2830C382" w:rsidR="00761E7F" w:rsidRDefault="00761E7F" w:rsidP="00A979FF">
    <w:pPr>
      <w:pStyle w:val="a4"/>
      <w:tabs>
        <w:tab w:val="clear" w:pos="6480"/>
        <w:tab w:val="center" w:pos="4680"/>
        <w:tab w:val="right" w:pos="9360"/>
      </w:tabs>
    </w:pPr>
    <w:r>
      <w:rPr>
        <w:rFonts w:hint="eastAsia"/>
        <w:lang w:eastAsia="ko-KR"/>
      </w:rPr>
      <w:t>Aug</w:t>
    </w:r>
    <w:r>
      <w:rPr>
        <w:lang w:eastAsia="ko-KR"/>
      </w:rPr>
      <w:t xml:space="preserve"> 20</w:t>
    </w:r>
    <w:r>
      <w:t>22</w:t>
    </w:r>
    <w:r>
      <w:tab/>
    </w:r>
    <w:r>
      <w:tab/>
    </w:r>
    <w:fldSimple w:instr=" TITLE  \* MERGEFORMAT ">
      <w:r>
        <w:t>doc.: IEEE 802.11-22/</w:t>
      </w:r>
    </w:fldSimple>
    <w:r>
      <w:rPr>
        <w:rFonts w:hint="eastAsia"/>
        <w:lang w:eastAsia="ko-KR"/>
      </w:rPr>
      <w:t>1307</w:t>
    </w:r>
    <w:r>
      <w:t>r0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402"/>
    <w:multiLevelType w:val="multilevel"/>
    <w:tmpl w:val="00000885"/>
    <w:lvl w:ilvl="0">
      <w:start w:val="9"/>
      <w:numFmt w:val="decimal"/>
      <w:lvlText w:val="%1."/>
      <w:lvlJc w:val="left"/>
      <w:pPr>
        <w:ind w:left="1266" w:hanging="267"/>
      </w:pPr>
      <w:rPr>
        <w:rFonts w:ascii="Arial" w:hAnsi="Arial" w:cs="Arial"/>
        <w:b/>
        <w:bCs/>
        <w:i w:val="0"/>
        <w:iCs w:val="0"/>
        <w:spacing w:val="-1"/>
        <w:w w:val="100"/>
        <w:sz w:val="24"/>
        <w:szCs w:val="24"/>
      </w:rPr>
    </w:lvl>
    <w:lvl w:ilvl="1">
      <w:start w:val="2"/>
      <w:numFmt w:val="decimal"/>
      <w:lvlText w:val="%1.%2"/>
      <w:lvlJc w:val="left"/>
      <w:pPr>
        <w:ind w:left="1365" w:hanging="366"/>
      </w:pPr>
      <w:rPr>
        <w:rFonts w:ascii="Arial" w:hAnsi="Arial" w:cs="Arial"/>
        <w:b/>
        <w:bCs/>
        <w:i w:val="0"/>
        <w:iCs w:val="0"/>
        <w:w w:val="99"/>
        <w:sz w:val="22"/>
        <w:szCs w:val="22"/>
      </w:rPr>
    </w:lvl>
    <w:lvl w:ilvl="2">
      <w:start w:val="4"/>
      <w:numFmt w:val="decimal"/>
      <w:lvlText w:val="%1.%2.%3"/>
      <w:lvlJc w:val="left"/>
      <w:pPr>
        <w:ind w:left="1500" w:hanging="501"/>
      </w:pPr>
      <w:rPr>
        <w:rFonts w:ascii="Arial" w:hAnsi="Arial" w:cs="Arial"/>
        <w:b/>
        <w:bCs/>
        <w:i w:val="0"/>
        <w:iCs w:val="0"/>
        <w:spacing w:val="-1"/>
        <w:w w:val="99"/>
        <w:sz w:val="20"/>
        <w:szCs w:val="20"/>
      </w:rPr>
    </w:lvl>
    <w:lvl w:ilvl="3">
      <w:start w:val="1"/>
      <w:numFmt w:val="decimal"/>
      <w:lvlText w:val="%1.%2.%3.%4"/>
      <w:lvlJc w:val="left"/>
      <w:pPr>
        <w:ind w:left="1667" w:hanging="668"/>
      </w:pPr>
      <w:rPr>
        <w:rFonts w:ascii="Arial" w:hAnsi="Arial" w:cs="Arial"/>
        <w:b/>
        <w:bCs/>
        <w:i w:val="0"/>
        <w:iCs w:val="0"/>
        <w:spacing w:val="-1"/>
        <w:w w:val="99"/>
        <w:sz w:val="20"/>
        <w:szCs w:val="20"/>
      </w:rPr>
    </w:lvl>
    <w:lvl w:ilvl="4">
      <w:numFmt w:val="bullet"/>
      <w:lvlText w:val="•"/>
      <w:lvlJc w:val="left"/>
      <w:pPr>
        <w:ind w:left="2942" w:hanging="668"/>
      </w:pPr>
    </w:lvl>
    <w:lvl w:ilvl="5">
      <w:numFmt w:val="bullet"/>
      <w:lvlText w:val="•"/>
      <w:lvlJc w:val="left"/>
      <w:pPr>
        <w:ind w:left="4225" w:hanging="668"/>
      </w:pPr>
    </w:lvl>
    <w:lvl w:ilvl="6">
      <w:numFmt w:val="bullet"/>
      <w:lvlText w:val="•"/>
      <w:lvlJc w:val="left"/>
      <w:pPr>
        <w:ind w:left="5508" w:hanging="668"/>
      </w:pPr>
    </w:lvl>
    <w:lvl w:ilvl="7">
      <w:numFmt w:val="bullet"/>
      <w:lvlText w:val="•"/>
      <w:lvlJc w:val="left"/>
      <w:pPr>
        <w:ind w:left="6791" w:hanging="668"/>
      </w:pPr>
    </w:lvl>
    <w:lvl w:ilvl="8">
      <w:numFmt w:val="bullet"/>
      <w:lvlText w:val="•"/>
      <w:lvlJc w:val="left"/>
      <w:pPr>
        <w:ind w:left="8074" w:hanging="668"/>
      </w:pPr>
    </w:lvl>
  </w:abstractNum>
  <w:abstractNum w:abstractNumId="1">
    <w:nsid w:val="00000403"/>
    <w:multiLevelType w:val="multilevel"/>
    <w:tmpl w:val="00000886"/>
    <w:lvl w:ilvl="0">
      <w:start w:val="9"/>
      <w:numFmt w:val="decimal"/>
      <w:lvlText w:val="%1"/>
      <w:lvlJc w:val="left"/>
      <w:pPr>
        <w:ind w:left="1667" w:hanging="668"/>
      </w:pPr>
    </w:lvl>
    <w:lvl w:ilvl="1">
      <w:start w:val="2"/>
      <w:numFmt w:val="decimal"/>
      <w:lvlText w:val="%1.%2"/>
      <w:lvlJc w:val="left"/>
      <w:pPr>
        <w:ind w:left="1667" w:hanging="668"/>
      </w:pPr>
    </w:lvl>
    <w:lvl w:ilvl="2">
      <w:start w:val="4"/>
      <w:numFmt w:val="decimal"/>
      <w:lvlText w:val="%1.%2.%3"/>
      <w:lvlJc w:val="left"/>
      <w:pPr>
        <w:ind w:left="1667" w:hanging="668"/>
      </w:pPr>
    </w:lvl>
    <w:lvl w:ilvl="3">
      <w:start w:val="5"/>
      <w:numFmt w:val="decimal"/>
      <w:lvlText w:val="%1.%2.%3.%4"/>
      <w:lvlJc w:val="left"/>
      <w:pPr>
        <w:ind w:left="1667" w:hanging="668"/>
      </w:pPr>
      <w:rPr>
        <w:rFonts w:ascii="Arial" w:hAnsi="Arial" w:cs="Arial"/>
        <w:b/>
        <w:bCs/>
        <w:i w:val="0"/>
        <w:iCs w:val="0"/>
        <w:spacing w:val="-1"/>
        <w:w w:val="99"/>
        <w:sz w:val="20"/>
        <w:szCs w:val="20"/>
      </w:rPr>
    </w:lvl>
    <w:lvl w:ilvl="4">
      <w:start w:val="1"/>
      <w:numFmt w:val="decimal"/>
      <w:lvlText w:val="%1.%2.%3.%4.%5"/>
      <w:lvlJc w:val="left"/>
      <w:pPr>
        <w:ind w:left="1832" w:hanging="833"/>
      </w:pPr>
      <w:rPr>
        <w:rFonts w:ascii="Arial" w:hAnsi="Arial" w:cs="Arial"/>
        <w:b/>
        <w:bCs/>
        <w:i w:val="0"/>
        <w:iCs w:val="0"/>
        <w:spacing w:val="-1"/>
        <w:w w:val="99"/>
        <w:sz w:val="20"/>
        <w:szCs w:val="20"/>
      </w:rPr>
    </w:lvl>
    <w:lvl w:ilvl="5">
      <w:numFmt w:val="bullet"/>
      <w:lvlText w:val="•"/>
      <w:lvlJc w:val="left"/>
      <w:pPr>
        <w:ind w:left="5751" w:hanging="833"/>
      </w:pPr>
    </w:lvl>
    <w:lvl w:ilvl="6">
      <w:numFmt w:val="bullet"/>
      <w:lvlText w:val="•"/>
      <w:lvlJc w:val="left"/>
      <w:pPr>
        <w:ind w:left="6728" w:hanging="833"/>
      </w:pPr>
    </w:lvl>
    <w:lvl w:ilvl="7">
      <w:numFmt w:val="bullet"/>
      <w:lvlText w:val="•"/>
      <w:lvlJc w:val="left"/>
      <w:pPr>
        <w:ind w:left="7706" w:hanging="833"/>
      </w:pPr>
    </w:lvl>
    <w:lvl w:ilvl="8">
      <w:numFmt w:val="bullet"/>
      <w:lvlText w:val="•"/>
      <w:lvlJc w:val="left"/>
      <w:pPr>
        <w:ind w:left="8684" w:hanging="833"/>
      </w:pPr>
    </w:lvl>
  </w:abstractNum>
  <w:abstractNum w:abstractNumId="2">
    <w:nsid w:val="00000404"/>
    <w:multiLevelType w:val="multilevel"/>
    <w:tmpl w:val="00000887"/>
    <w:lvl w:ilvl="0">
      <w:start w:val="9"/>
      <w:numFmt w:val="decimal"/>
      <w:lvlText w:val="%1"/>
      <w:lvlJc w:val="left"/>
      <w:pPr>
        <w:ind w:left="1833" w:hanging="834"/>
      </w:pPr>
    </w:lvl>
    <w:lvl w:ilvl="1">
      <w:start w:val="2"/>
      <w:numFmt w:val="decimal"/>
      <w:lvlText w:val="%1.%2"/>
      <w:lvlJc w:val="left"/>
      <w:pPr>
        <w:ind w:left="1833" w:hanging="834"/>
      </w:pPr>
    </w:lvl>
    <w:lvl w:ilvl="2">
      <w:start w:val="4"/>
      <w:numFmt w:val="decimal"/>
      <w:lvlText w:val="%1.%2.%3"/>
      <w:lvlJc w:val="left"/>
      <w:pPr>
        <w:ind w:left="1833" w:hanging="834"/>
      </w:pPr>
    </w:lvl>
    <w:lvl w:ilvl="3">
      <w:start w:val="7"/>
      <w:numFmt w:val="decimal"/>
      <w:lvlText w:val="%1.%2.%3.%4"/>
      <w:lvlJc w:val="left"/>
      <w:pPr>
        <w:ind w:left="1833" w:hanging="834"/>
      </w:pPr>
    </w:lvl>
    <w:lvl w:ilvl="4">
      <w:start w:val="8"/>
      <w:numFmt w:val="decimal"/>
      <w:lvlText w:val="%1.%2.%3.%4.%5"/>
      <w:lvlJc w:val="left"/>
      <w:pPr>
        <w:ind w:left="1833" w:hanging="834"/>
      </w:pPr>
      <w:rPr>
        <w:rFonts w:ascii="Arial" w:hAnsi="Arial" w:cs="Arial"/>
        <w:b/>
        <w:bCs/>
        <w:i w:val="0"/>
        <w:iCs w:val="0"/>
        <w:spacing w:val="-1"/>
        <w:w w:val="99"/>
        <w:sz w:val="20"/>
        <w:szCs w:val="20"/>
      </w:rPr>
    </w:lvl>
    <w:lvl w:ilvl="5">
      <w:numFmt w:val="bullet"/>
      <w:lvlText w:val="•"/>
      <w:lvlJc w:val="left"/>
      <w:pPr>
        <w:ind w:left="6240" w:hanging="834"/>
      </w:pPr>
    </w:lvl>
    <w:lvl w:ilvl="6">
      <w:numFmt w:val="bullet"/>
      <w:lvlText w:val="•"/>
      <w:lvlJc w:val="left"/>
      <w:pPr>
        <w:ind w:left="7120" w:hanging="834"/>
      </w:pPr>
    </w:lvl>
    <w:lvl w:ilvl="7">
      <w:numFmt w:val="bullet"/>
      <w:lvlText w:val="•"/>
      <w:lvlJc w:val="left"/>
      <w:pPr>
        <w:ind w:left="8000" w:hanging="834"/>
      </w:pPr>
    </w:lvl>
    <w:lvl w:ilvl="8">
      <w:numFmt w:val="bullet"/>
      <w:lvlText w:val="•"/>
      <w:lvlJc w:val="left"/>
      <w:pPr>
        <w:ind w:left="8880" w:hanging="834"/>
      </w:pPr>
    </w:lvl>
  </w:abstractNum>
  <w:abstractNum w:abstractNumId="3">
    <w:nsid w:val="00000405"/>
    <w:multiLevelType w:val="multilevel"/>
    <w:tmpl w:val="00000888"/>
    <w:lvl w:ilvl="0">
      <w:start w:val="1"/>
      <w:numFmt w:val="lowerLetter"/>
      <w:lvlText w:val="%1)"/>
      <w:lvlJc w:val="left"/>
      <w:pPr>
        <w:ind w:left="1639" w:hanging="439"/>
      </w:pPr>
      <w:rPr>
        <w:rFonts w:ascii="Times New Roman" w:hAnsi="Times New Roman" w:cs="Times New Roman"/>
        <w:b w:val="0"/>
        <w:bCs w:val="0"/>
        <w:i w:val="0"/>
        <w:iCs w:val="0"/>
        <w:w w:val="99"/>
        <w:sz w:val="20"/>
        <w:szCs w:val="20"/>
      </w:rPr>
    </w:lvl>
    <w:lvl w:ilvl="1">
      <w:start w:val="1"/>
      <w:numFmt w:val="decimal"/>
      <w:lvlText w:val="%2)"/>
      <w:lvlJc w:val="left"/>
      <w:pPr>
        <w:ind w:left="2040" w:hanging="402"/>
      </w:pPr>
      <w:rPr>
        <w:rFonts w:ascii="Times New Roman" w:hAnsi="Times New Roman" w:cs="Times New Roman"/>
        <w:b w:val="0"/>
        <w:bCs w:val="0"/>
        <w:i w:val="0"/>
        <w:iCs w:val="0"/>
        <w:w w:val="99"/>
        <w:sz w:val="20"/>
        <w:szCs w:val="20"/>
      </w:rPr>
    </w:lvl>
    <w:lvl w:ilvl="2">
      <w:numFmt w:val="bullet"/>
      <w:lvlText w:val="•"/>
      <w:lvlJc w:val="left"/>
      <w:pPr>
        <w:ind w:left="2995" w:hanging="402"/>
      </w:pPr>
    </w:lvl>
    <w:lvl w:ilvl="3">
      <w:numFmt w:val="bullet"/>
      <w:lvlText w:val="•"/>
      <w:lvlJc w:val="left"/>
      <w:pPr>
        <w:ind w:left="3951" w:hanging="402"/>
      </w:pPr>
    </w:lvl>
    <w:lvl w:ilvl="4">
      <w:numFmt w:val="bullet"/>
      <w:lvlText w:val="•"/>
      <w:lvlJc w:val="left"/>
      <w:pPr>
        <w:ind w:left="4906" w:hanging="402"/>
      </w:pPr>
    </w:lvl>
    <w:lvl w:ilvl="5">
      <w:numFmt w:val="bullet"/>
      <w:lvlText w:val="•"/>
      <w:lvlJc w:val="left"/>
      <w:pPr>
        <w:ind w:left="5862" w:hanging="402"/>
      </w:pPr>
    </w:lvl>
    <w:lvl w:ilvl="6">
      <w:numFmt w:val="bullet"/>
      <w:lvlText w:val="•"/>
      <w:lvlJc w:val="left"/>
      <w:pPr>
        <w:ind w:left="6817" w:hanging="402"/>
      </w:pPr>
    </w:lvl>
    <w:lvl w:ilvl="7">
      <w:numFmt w:val="bullet"/>
      <w:lvlText w:val="•"/>
      <w:lvlJc w:val="left"/>
      <w:pPr>
        <w:ind w:left="7773" w:hanging="402"/>
      </w:pPr>
    </w:lvl>
    <w:lvl w:ilvl="8">
      <w:numFmt w:val="bullet"/>
      <w:lvlText w:val="•"/>
      <w:lvlJc w:val="left"/>
      <w:pPr>
        <w:ind w:left="8728" w:hanging="402"/>
      </w:pPr>
    </w:lvl>
  </w:abstractNum>
  <w:abstractNum w:abstractNumId="4">
    <w:nsid w:val="00000406"/>
    <w:multiLevelType w:val="multilevel"/>
    <w:tmpl w:val="00000889"/>
    <w:lvl w:ilvl="0">
      <w:start w:val="9"/>
      <w:numFmt w:val="decimal"/>
      <w:lvlText w:val="%1"/>
      <w:lvlJc w:val="left"/>
      <w:pPr>
        <w:ind w:left="1668" w:hanging="669"/>
      </w:pPr>
    </w:lvl>
    <w:lvl w:ilvl="1">
      <w:start w:val="3"/>
      <w:numFmt w:val="decimal"/>
      <w:lvlText w:val="%1.%2"/>
      <w:lvlJc w:val="left"/>
      <w:pPr>
        <w:ind w:left="1668" w:hanging="669"/>
      </w:pPr>
    </w:lvl>
    <w:lvl w:ilvl="2">
      <w:start w:val="1"/>
      <w:numFmt w:val="decimal"/>
      <w:lvlText w:val="%1.%2.%3"/>
      <w:lvlJc w:val="left"/>
      <w:pPr>
        <w:ind w:left="1668" w:hanging="669"/>
      </w:pPr>
    </w:lvl>
    <w:lvl w:ilvl="3">
      <w:start w:val="5"/>
      <w:numFmt w:val="decimal"/>
      <w:lvlText w:val="%1.%2.%3.%4"/>
      <w:lvlJc w:val="left"/>
      <w:pPr>
        <w:ind w:left="1668" w:hanging="669"/>
      </w:pPr>
      <w:rPr>
        <w:rFonts w:ascii="Arial" w:hAnsi="Arial" w:cs="Arial"/>
        <w:b/>
        <w:bCs/>
        <w:i w:val="0"/>
        <w:iCs w:val="0"/>
        <w:spacing w:val="-1"/>
        <w:w w:val="99"/>
        <w:sz w:val="20"/>
        <w:szCs w:val="20"/>
      </w:rPr>
    </w:lvl>
    <w:lvl w:ilvl="4">
      <w:start w:val="1"/>
      <w:numFmt w:val="decimal"/>
      <w:lvlText w:val="%1.%2.%3.%4.%5"/>
      <w:lvlJc w:val="left"/>
      <w:pPr>
        <w:ind w:left="1832" w:hanging="833"/>
      </w:pPr>
      <w:rPr>
        <w:rFonts w:ascii="Arial" w:hAnsi="Arial" w:cs="Arial"/>
        <w:b/>
        <w:bCs/>
        <w:i w:val="0"/>
        <w:iCs w:val="0"/>
        <w:spacing w:val="-1"/>
        <w:w w:val="99"/>
        <w:sz w:val="20"/>
        <w:szCs w:val="20"/>
      </w:rPr>
    </w:lvl>
    <w:lvl w:ilvl="5">
      <w:numFmt w:val="bullet"/>
      <w:lvlText w:val="•"/>
      <w:lvlJc w:val="left"/>
      <w:pPr>
        <w:ind w:left="5751" w:hanging="833"/>
      </w:pPr>
    </w:lvl>
    <w:lvl w:ilvl="6">
      <w:numFmt w:val="bullet"/>
      <w:lvlText w:val="•"/>
      <w:lvlJc w:val="left"/>
      <w:pPr>
        <w:ind w:left="6728" w:hanging="833"/>
      </w:pPr>
    </w:lvl>
    <w:lvl w:ilvl="7">
      <w:numFmt w:val="bullet"/>
      <w:lvlText w:val="•"/>
      <w:lvlJc w:val="left"/>
      <w:pPr>
        <w:ind w:left="7706" w:hanging="833"/>
      </w:pPr>
    </w:lvl>
    <w:lvl w:ilvl="8">
      <w:numFmt w:val="bullet"/>
      <w:lvlText w:val="•"/>
      <w:lvlJc w:val="left"/>
      <w:pPr>
        <w:ind w:left="8684" w:hanging="833"/>
      </w:pPr>
    </w:lvl>
  </w:abstractNum>
  <w:abstractNum w:abstractNumId="5">
    <w:nsid w:val="00000407"/>
    <w:multiLevelType w:val="multilevel"/>
    <w:tmpl w:val="0000088A"/>
    <w:lvl w:ilvl="0">
      <w:numFmt w:val="bullet"/>
      <w:lvlText w:val="—"/>
      <w:lvlJc w:val="left"/>
      <w:pPr>
        <w:ind w:left="1600" w:hanging="400"/>
      </w:pPr>
      <w:rPr>
        <w:rFonts w:ascii="Times New Roman" w:hAnsi="Times New Roman" w:cs="Times New Roman"/>
        <w:b w:val="0"/>
        <w:bCs w:val="0"/>
        <w:i w:val="0"/>
        <w:iCs w:val="0"/>
        <w:w w:val="99"/>
        <w:sz w:val="20"/>
        <w:szCs w:val="20"/>
      </w:rPr>
    </w:lvl>
    <w:lvl w:ilvl="1">
      <w:numFmt w:val="bullet"/>
      <w:lvlText w:val="•"/>
      <w:lvlJc w:val="left"/>
      <w:pPr>
        <w:ind w:left="2504" w:hanging="400"/>
      </w:pPr>
    </w:lvl>
    <w:lvl w:ilvl="2">
      <w:numFmt w:val="bullet"/>
      <w:lvlText w:val="•"/>
      <w:lvlJc w:val="left"/>
      <w:pPr>
        <w:ind w:left="3408" w:hanging="400"/>
      </w:pPr>
    </w:lvl>
    <w:lvl w:ilvl="3">
      <w:numFmt w:val="bullet"/>
      <w:lvlText w:val="•"/>
      <w:lvlJc w:val="left"/>
      <w:pPr>
        <w:ind w:left="4312" w:hanging="400"/>
      </w:pPr>
    </w:lvl>
    <w:lvl w:ilvl="4">
      <w:numFmt w:val="bullet"/>
      <w:lvlText w:val="•"/>
      <w:lvlJc w:val="left"/>
      <w:pPr>
        <w:ind w:left="5216" w:hanging="400"/>
      </w:pPr>
    </w:lvl>
    <w:lvl w:ilvl="5">
      <w:numFmt w:val="bullet"/>
      <w:lvlText w:val="•"/>
      <w:lvlJc w:val="left"/>
      <w:pPr>
        <w:ind w:left="6120" w:hanging="400"/>
      </w:pPr>
    </w:lvl>
    <w:lvl w:ilvl="6">
      <w:numFmt w:val="bullet"/>
      <w:lvlText w:val="•"/>
      <w:lvlJc w:val="left"/>
      <w:pPr>
        <w:ind w:left="7024" w:hanging="400"/>
      </w:pPr>
    </w:lvl>
    <w:lvl w:ilvl="7">
      <w:numFmt w:val="bullet"/>
      <w:lvlText w:val="•"/>
      <w:lvlJc w:val="left"/>
      <w:pPr>
        <w:ind w:left="7928" w:hanging="400"/>
      </w:pPr>
    </w:lvl>
    <w:lvl w:ilvl="8">
      <w:numFmt w:val="bullet"/>
      <w:lvlText w:val="•"/>
      <w:lvlJc w:val="left"/>
      <w:pPr>
        <w:ind w:left="8832" w:hanging="400"/>
      </w:pPr>
    </w:lvl>
  </w:abstractNum>
  <w:abstractNum w:abstractNumId="6">
    <w:nsid w:val="00000408"/>
    <w:multiLevelType w:val="multilevel"/>
    <w:tmpl w:val="0000088B"/>
    <w:lvl w:ilvl="0">
      <w:numFmt w:val="bullet"/>
      <w:lvlText w:val="—"/>
      <w:lvlJc w:val="left"/>
      <w:pPr>
        <w:ind w:left="1639" w:hanging="400"/>
      </w:pPr>
      <w:rPr>
        <w:rFonts w:ascii="Times New Roman" w:hAnsi="Times New Roman" w:cs="Times New Roman"/>
        <w:b w:val="0"/>
        <w:bCs w:val="0"/>
        <w:i w:val="0"/>
        <w:iCs w:val="0"/>
        <w:w w:val="99"/>
        <w:sz w:val="20"/>
        <w:szCs w:val="20"/>
      </w:rPr>
    </w:lvl>
    <w:lvl w:ilvl="1">
      <w:numFmt w:val="bullet"/>
      <w:lvlText w:val="•"/>
      <w:lvlJc w:val="left"/>
      <w:pPr>
        <w:ind w:left="2540" w:hanging="400"/>
      </w:pPr>
    </w:lvl>
    <w:lvl w:ilvl="2">
      <w:numFmt w:val="bullet"/>
      <w:lvlText w:val="•"/>
      <w:lvlJc w:val="left"/>
      <w:pPr>
        <w:ind w:left="3440" w:hanging="400"/>
      </w:pPr>
    </w:lvl>
    <w:lvl w:ilvl="3">
      <w:numFmt w:val="bullet"/>
      <w:lvlText w:val="•"/>
      <w:lvlJc w:val="left"/>
      <w:pPr>
        <w:ind w:left="4340" w:hanging="400"/>
      </w:pPr>
    </w:lvl>
    <w:lvl w:ilvl="4">
      <w:numFmt w:val="bullet"/>
      <w:lvlText w:val="•"/>
      <w:lvlJc w:val="left"/>
      <w:pPr>
        <w:ind w:left="5240" w:hanging="400"/>
      </w:pPr>
    </w:lvl>
    <w:lvl w:ilvl="5">
      <w:numFmt w:val="bullet"/>
      <w:lvlText w:val="•"/>
      <w:lvlJc w:val="left"/>
      <w:pPr>
        <w:ind w:left="6140" w:hanging="400"/>
      </w:pPr>
    </w:lvl>
    <w:lvl w:ilvl="6">
      <w:numFmt w:val="bullet"/>
      <w:lvlText w:val="•"/>
      <w:lvlJc w:val="left"/>
      <w:pPr>
        <w:ind w:left="7040" w:hanging="400"/>
      </w:pPr>
    </w:lvl>
    <w:lvl w:ilvl="7">
      <w:numFmt w:val="bullet"/>
      <w:lvlText w:val="•"/>
      <w:lvlJc w:val="left"/>
      <w:pPr>
        <w:ind w:left="7940" w:hanging="400"/>
      </w:pPr>
    </w:lvl>
    <w:lvl w:ilvl="8">
      <w:numFmt w:val="bullet"/>
      <w:lvlText w:val="•"/>
      <w:lvlJc w:val="left"/>
      <w:pPr>
        <w:ind w:left="8840" w:hanging="400"/>
      </w:pPr>
    </w:lvl>
  </w:abstractNum>
  <w:abstractNum w:abstractNumId="7">
    <w:nsid w:val="00000409"/>
    <w:multiLevelType w:val="multilevel"/>
    <w:tmpl w:val="0000088C"/>
    <w:lvl w:ilvl="0">
      <w:start w:val="9"/>
      <w:numFmt w:val="decimal"/>
      <w:lvlText w:val="%1"/>
      <w:lvlJc w:val="left"/>
      <w:pPr>
        <w:ind w:left="1778" w:hanging="779"/>
      </w:pPr>
    </w:lvl>
    <w:lvl w:ilvl="1">
      <w:start w:val="3"/>
      <w:numFmt w:val="decimal"/>
      <w:lvlText w:val="%1.%2"/>
      <w:lvlJc w:val="left"/>
      <w:pPr>
        <w:ind w:left="1778" w:hanging="779"/>
      </w:pPr>
    </w:lvl>
    <w:lvl w:ilvl="2">
      <w:start w:val="1"/>
      <w:numFmt w:val="decimal"/>
      <w:lvlText w:val="%1.%2.%3"/>
      <w:lvlJc w:val="left"/>
      <w:pPr>
        <w:ind w:left="1778" w:hanging="779"/>
      </w:pPr>
    </w:lvl>
    <w:lvl w:ilvl="3">
      <w:start w:val="22"/>
      <w:numFmt w:val="decimal"/>
      <w:lvlText w:val="%1.%2.%3.%4"/>
      <w:lvlJc w:val="left"/>
      <w:pPr>
        <w:ind w:left="1778" w:hanging="779"/>
      </w:pPr>
      <w:rPr>
        <w:rFonts w:ascii="Arial" w:hAnsi="Arial" w:cs="Arial"/>
        <w:b/>
        <w:bCs/>
        <w:i w:val="0"/>
        <w:iCs w:val="0"/>
        <w:spacing w:val="-1"/>
        <w:w w:val="99"/>
        <w:sz w:val="20"/>
        <w:szCs w:val="20"/>
      </w:rPr>
    </w:lvl>
    <w:lvl w:ilvl="4">
      <w:start w:val="1"/>
      <w:numFmt w:val="decimal"/>
      <w:lvlText w:val="%1.%2.%3.%4.%5"/>
      <w:lvlJc w:val="left"/>
      <w:pPr>
        <w:ind w:left="1944" w:hanging="945"/>
      </w:pPr>
      <w:rPr>
        <w:rFonts w:ascii="Arial" w:hAnsi="Arial" w:cs="Arial"/>
        <w:b/>
        <w:bCs/>
        <w:i w:val="0"/>
        <w:iCs w:val="0"/>
        <w:spacing w:val="-1"/>
        <w:w w:val="99"/>
        <w:sz w:val="20"/>
        <w:szCs w:val="20"/>
      </w:rPr>
    </w:lvl>
    <w:lvl w:ilvl="5">
      <w:start w:val="1"/>
      <w:numFmt w:val="lowerLetter"/>
      <w:lvlText w:val="%6)"/>
      <w:lvlJc w:val="left"/>
      <w:pPr>
        <w:ind w:left="1639" w:hanging="440"/>
      </w:pPr>
      <w:rPr>
        <w:w w:val="99"/>
      </w:rPr>
    </w:lvl>
    <w:lvl w:ilvl="6">
      <w:numFmt w:val="bullet"/>
      <w:lvlText w:val="•"/>
      <w:lvlJc w:val="left"/>
      <w:pPr>
        <w:ind w:left="6290" w:hanging="440"/>
      </w:pPr>
    </w:lvl>
    <w:lvl w:ilvl="7">
      <w:numFmt w:val="bullet"/>
      <w:lvlText w:val="•"/>
      <w:lvlJc w:val="left"/>
      <w:pPr>
        <w:ind w:left="7377" w:hanging="440"/>
      </w:pPr>
    </w:lvl>
    <w:lvl w:ilvl="8">
      <w:numFmt w:val="bullet"/>
      <w:lvlText w:val="•"/>
      <w:lvlJc w:val="left"/>
      <w:pPr>
        <w:ind w:left="8465" w:hanging="440"/>
      </w:pPr>
    </w:lvl>
  </w:abstractNum>
  <w:abstractNum w:abstractNumId="8">
    <w:nsid w:val="0000040A"/>
    <w:multiLevelType w:val="multilevel"/>
    <w:tmpl w:val="0000088D"/>
    <w:lvl w:ilvl="0">
      <w:numFmt w:val="bullet"/>
      <w:lvlText w:val="—"/>
      <w:lvlJc w:val="left"/>
      <w:pPr>
        <w:ind w:left="1599" w:hanging="400"/>
      </w:pPr>
      <w:rPr>
        <w:rFonts w:ascii="Times New Roman" w:hAnsi="Times New Roman" w:cs="Times New Roman"/>
        <w:b w:val="0"/>
        <w:bCs w:val="0"/>
        <w:i w:val="0"/>
        <w:iCs w:val="0"/>
        <w:w w:val="99"/>
        <w:sz w:val="20"/>
        <w:szCs w:val="20"/>
      </w:rPr>
    </w:lvl>
    <w:lvl w:ilvl="1">
      <w:numFmt w:val="bullet"/>
      <w:lvlText w:val="•"/>
      <w:lvlJc w:val="left"/>
      <w:pPr>
        <w:ind w:left="2504" w:hanging="400"/>
      </w:pPr>
    </w:lvl>
    <w:lvl w:ilvl="2">
      <w:numFmt w:val="bullet"/>
      <w:lvlText w:val="•"/>
      <w:lvlJc w:val="left"/>
      <w:pPr>
        <w:ind w:left="3408" w:hanging="400"/>
      </w:pPr>
    </w:lvl>
    <w:lvl w:ilvl="3">
      <w:numFmt w:val="bullet"/>
      <w:lvlText w:val="•"/>
      <w:lvlJc w:val="left"/>
      <w:pPr>
        <w:ind w:left="4312" w:hanging="400"/>
      </w:pPr>
    </w:lvl>
    <w:lvl w:ilvl="4">
      <w:numFmt w:val="bullet"/>
      <w:lvlText w:val="•"/>
      <w:lvlJc w:val="left"/>
      <w:pPr>
        <w:ind w:left="5216" w:hanging="400"/>
      </w:pPr>
    </w:lvl>
    <w:lvl w:ilvl="5">
      <w:numFmt w:val="bullet"/>
      <w:lvlText w:val="•"/>
      <w:lvlJc w:val="left"/>
      <w:pPr>
        <w:ind w:left="6120" w:hanging="400"/>
      </w:pPr>
    </w:lvl>
    <w:lvl w:ilvl="6">
      <w:numFmt w:val="bullet"/>
      <w:lvlText w:val="•"/>
      <w:lvlJc w:val="left"/>
      <w:pPr>
        <w:ind w:left="7024" w:hanging="400"/>
      </w:pPr>
    </w:lvl>
    <w:lvl w:ilvl="7">
      <w:numFmt w:val="bullet"/>
      <w:lvlText w:val="•"/>
      <w:lvlJc w:val="left"/>
      <w:pPr>
        <w:ind w:left="7928" w:hanging="400"/>
      </w:pPr>
    </w:lvl>
    <w:lvl w:ilvl="8">
      <w:numFmt w:val="bullet"/>
      <w:lvlText w:val="•"/>
      <w:lvlJc w:val="left"/>
      <w:pPr>
        <w:ind w:left="8832" w:hanging="400"/>
      </w:pPr>
    </w:lvl>
  </w:abstractNum>
  <w:abstractNum w:abstractNumId="9">
    <w:nsid w:val="0000040B"/>
    <w:multiLevelType w:val="multilevel"/>
    <w:tmpl w:val="0000088E"/>
    <w:lvl w:ilvl="0">
      <w:numFmt w:val="bullet"/>
      <w:lvlText w:val="—"/>
      <w:lvlJc w:val="left"/>
      <w:pPr>
        <w:ind w:left="1600" w:hanging="400"/>
      </w:pPr>
      <w:rPr>
        <w:rFonts w:ascii="Times New Roman" w:hAnsi="Times New Roman" w:cs="Times New Roman"/>
        <w:b w:val="0"/>
        <w:bCs w:val="0"/>
        <w:i w:val="0"/>
        <w:iCs w:val="0"/>
        <w:w w:val="99"/>
        <w:sz w:val="20"/>
        <w:szCs w:val="20"/>
        <w:u w:val="single"/>
      </w:rPr>
    </w:lvl>
    <w:lvl w:ilvl="1">
      <w:numFmt w:val="bullet"/>
      <w:lvlText w:val="•"/>
      <w:lvlJc w:val="left"/>
      <w:pPr>
        <w:ind w:left="2504" w:hanging="400"/>
      </w:pPr>
    </w:lvl>
    <w:lvl w:ilvl="2">
      <w:numFmt w:val="bullet"/>
      <w:lvlText w:val="•"/>
      <w:lvlJc w:val="left"/>
      <w:pPr>
        <w:ind w:left="3408" w:hanging="400"/>
      </w:pPr>
    </w:lvl>
    <w:lvl w:ilvl="3">
      <w:numFmt w:val="bullet"/>
      <w:lvlText w:val="•"/>
      <w:lvlJc w:val="left"/>
      <w:pPr>
        <w:ind w:left="4312" w:hanging="400"/>
      </w:pPr>
    </w:lvl>
    <w:lvl w:ilvl="4">
      <w:numFmt w:val="bullet"/>
      <w:lvlText w:val="•"/>
      <w:lvlJc w:val="left"/>
      <w:pPr>
        <w:ind w:left="5216" w:hanging="400"/>
      </w:pPr>
    </w:lvl>
    <w:lvl w:ilvl="5">
      <w:numFmt w:val="bullet"/>
      <w:lvlText w:val="•"/>
      <w:lvlJc w:val="left"/>
      <w:pPr>
        <w:ind w:left="6120" w:hanging="400"/>
      </w:pPr>
    </w:lvl>
    <w:lvl w:ilvl="6">
      <w:numFmt w:val="bullet"/>
      <w:lvlText w:val="•"/>
      <w:lvlJc w:val="left"/>
      <w:pPr>
        <w:ind w:left="7024" w:hanging="400"/>
      </w:pPr>
    </w:lvl>
    <w:lvl w:ilvl="7">
      <w:numFmt w:val="bullet"/>
      <w:lvlText w:val="•"/>
      <w:lvlJc w:val="left"/>
      <w:pPr>
        <w:ind w:left="7928" w:hanging="400"/>
      </w:pPr>
    </w:lvl>
    <w:lvl w:ilvl="8">
      <w:numFmt w:val="bullet"/>
      <w:lvlText w:val="•"/>
      <w:lvlJc w:val="left"/>
      <w:pPr>
        <w:ind w:left="8832" w:hanging="400"/>
      </w:pPr>
    </w:lvl>
  </w:abstractNum>
  <w:abstractNum w:abstractNumId="10">
    <w:nsid w:val="0000040C"/>
    <w:multiLevelType w:val="multilevel"/>
    <w:tmpl w:val="0000088F"/>
    <w:lvl w:ilvl="0">
      <w:numFmt w:val="bullet"/>
      <w:lvlText w:val="—"/>
      <w:lvlJc w:val="left"/>
      <w:pPr>
        <w:ind w:left="1600" w:hanging="400"/>
      </w:pPr>
      <w:rPr>
        <w:rFonts w:ascii="Times New Roman" w:hAnsi="Times New Roman" w:cs="Times New Roman"/>
        <w:b w:val="0"/>
        <w:bCs w:val="0"/>
        <w:i w:val="0"/>
        <w:iCs w:val="0"/>
        <w:w w:val="99"/>
        <w:sz w:val="20"/>
        <w:szCs w:val="20"/>
      </w:rPr>
    </w:lvl>
    <w:lvl w:ilvl="1">
      <w:numFmt w:val="bullet"/>
      <w:lvlText w:val="•"/>
      <w:lvlJc w:val="left"/>
      <w:pPr>
        <w:ind w:left="2504" w:hanging="400"/>
      </w:pPr>
    </w:lvl>
    <w:lvl w:ilvl="2">
      <w:numFmt w:val="bullet"/>
      <w:lvlText w:val="•"/>
      <w:lvlJc w:val="left"/>
      <w:pPr>
        <w:ind w:left="3408" w:hanging="400"/>
      </w:pPr>
    </w:lvl>
    <w:lvl w:ilvl="3">
      <w:numFmt w:val="bullet"/>
      <w:lvlText w:val="•"/>
      <w:lvlJc w:val="left"/>
      <w:pPr>
        <w:ind w:left="4312" w:hanging="400"/>
      </w:pPr>
    </w:lvl>
    <w:lvl w:ilvl="4">
      <w:numFmt w:val="bullet"/>
      <w:lvlText w:val="•"/>
      <w:lvlJc w:val="left"/>
      <w:pPr>
        <w:ind w:left="5216" w:hanging="400"/>
      </w:pPr>
    </w:lvl>
    <w:lvl w:ilvl="5">
      <w:numFmt w:val="bullet"/>
      <w:lvlText w:val="•"/>
      <w:lvlJc w:val="left"/>
      <w:pPr>
        <w:ind w:left="6120" w:hanging="400"/>
      </w:pPr>
    </w:lvl>
    <w:lvl w:ilvl="6">
      <w:numFmt w:val="bullet"/>
      <w:lvlText w:val="•"/>
      <w:lvlJc w:val="left"/>
      <w:pPr>
        <w:ind w:left="7024" w:hanging="400"/>
      </w:pPr>
    </w:lvl>
    <w:lvl w:ilvl="7">
      <w:numFmt w:val="bullet"/>
      <w:lvlText w:val="•"/>
      <w:lvlJc w:val="left"/>
      <w:pPr>
        <w:ind w:left="7928" w:hanging="400"/>
      </w:pPr>
    </w:lvl>
    <w:lvl w:ilvl="8">
      <w:numFmt w:val="bullet"/>
      <w:lvlText w:val="•"/>
      <w:lvlJc w:val="left"/>
      <w:pPr>
        <w:ind w:left="8832" w:hanging="400"/>
      </w:pPr>
    </w:lvl>
  </w:abstractNum>
  <w:abstractNum w:abstractNumId="11">
    <w:nsid w:val="0000040D"/>
    <w:multiLevelType w:val="multilevel"/>
    <w:tmpl w:val="00000890"/>
    <w:lvl w:ilvl="0">
      <w:start w:val="9"/>
      <w:numFmt w:val="decimal"/>
      <w:lvlText w:val="%1"/>
      <w:lvlJc w:val="left"/>
      <w:pPr>
        <w:ind w:left="1945" w:hanging="946"/>
      </w:pPr>
    </w:lvl>
    <w:lvl w:ilvl="1">
      <w:start w:val="3"/>
      <w:numFmt w:val="decimal"/>
      <w:lvlText w:val="%1.%2"/>
      <w:lvlJc w:val="left"/>
      <w:pPr>
        <w:ind w:left="1945" w:hanging="946"/>
      </w:pPr>
    </w:lvl>
    <w:lvl w:ilvl="2">
      <w:start w:val="1"/>
      <w:numFmt w:val="decimal"/>
      <w:lvlText w:val="%1.%2.%3"/>
      <w:lvlJc w:val="left"/>
      <w:pPr>
        <w:ind w:left="1945" w:hanging="946"/>
      </w:pPr>
    </w:lvl>
    <w:lvl w:ilvl="3">
      <w:start w:val="22"/>
      <w:numFmt w:val="decimal"/>
      <w:lvlText w:val="%1.%2.%3.%4"/>
      <w:lvlJc w:val="left"/>
      <w:pPr>
        <w:ind w:left="1945" w:hanging="946"/>
      </w:pPr>
    </w:lvl>
    <w:lvl w:ilvl="4">
      <w:start w:val="5"/>
      <w:numFmt w:val="decimal"/>
      <w:lvlText w:val="%1.%2.%3.%4.%5"/>
      <w:lvlJc w:val="left"/>
      <w:pPr>
        <w:ind w:left="1945" w:hanging="946"/>
      </w:pPr>
      <w:rPr>
        <w:rFonts w:ascii="Arial" w:hAnsi="Arial" w:cs="Arial"/>
        <w:b/>
        <w:bCs/>
        <w:i w:val="0"/>
        <w:iCs w:val="0"/>
        <w:spacing w:val="-1"/>
        <w:w w:val="99"/>
        <w:sz w:val="20"/>
        <w:szCs w:val="20"/>
      </w:rPr>
    </w:lvl>
    <w:lvl w:ilvl="5">
      <w:numFmt w:val="bullet"/>
      <w:lvlText w:val="•"/>
      <w:lvlJc w:val="left"/>
      <w:pPr>
        <w:ind w:left="6290" w:hanging="946"/>
      </w:pPr>
    </w:lvl>
    <w:lvl w:ilvl="6">
      <w:numFmt w:val="bullet"/>
      <w:lvlText w:val="•"/>
      <w:lvlJc w:val="left"/>
      <w:pPr>
        <w:ind w:left="7160" w:hanging="946"/>
      </w:pPr>
    </w:lvl>
    <w:lvl w:ilvl="7">
      <w:numFmt w:val="bullet"/>
      <w:lvlText w:val="•"/>
      <w:lvlJc w:val="left"/>
      <w:pPr>
        <w:ind w:left="8030" w:hanging="946"/>
      </w:pPr>
    </w:lvl>
    <w:lvl w:ilvl="8">
      <w:numFmt w:val="bullet"/>
      <w:lvlText w:val="•"/>
      <w:lvlJc w:val="left"/>
      <w:pPr>
        <w:ind w:left="8900" w:hanging="946"/>
      </w:pPr>
    </w:lvl>
  </w:abstractNum>
  <w:abstractNum w:abstractNumId="12">
    <w:nsid w:val="0000040E"/>
    <w:multiLevelType w:val="multilevel"/>
    <w:tmpl w:val="00000891"/>
    <w:lvl w:ilvl="0">
      <w:numFmt w:val="bullet"/>
      <w:lvlText w:val="—"/>
      <w:lvlJc w:val="left"/>
      <w:pPr>
        <w:ind w:left="1600" w:hanging="400"/>
      </w:pPr>
      <w:rPr>
        <w:rFonts w:ascii="Times New Roman" w:hAnsi="Times New Roman" w:cs="Times New Roman"/>
        <w:b w:val="0"/>
        <w:bCs w:val="0"/>
        <w:i w:val="0"/>
        <w:iCs w:val="0"/>
        <w:w w:val="99"/>
        <w:sz w:val="20"/>
        <w:szCs w:val="20"/>
      </w:rPr>
    </w:lvl>
    <w:lvl w:ilvl="1">
      <w:numFmt w:val="bullet"/>
      <w:lvlText w:val="•"/>
      <w:lvlJc w:val="left"/>
      <w:pPr>
        <w:ind w:left="2504" w:hanging="400"/>
      </w:pPr>
    </w:lvl>
    <w:lvl w:ilvl="2">
      <w:numFmt w:val="bullet"/>
      <w:lvlText w:val="•"/>
      <w:lvlJc w:val="left"/>
      <w:pPr>
        <w:ind w:left="3408" w:hanging="400"/>
      </w:pPr>
    </w:lvl>
    <w:lvl w:ilvl="3">
      <w:numFmt w:val="bullet"/>
      <w:lvlText w:val="•"/>
      <w:lvlJc w:val="left"/>
      <w:pPr>
        <w:ind w:left="4312" w:hanging="400"/>
      </w:pPr>
    </w:lvl>
    <w:lvl w:ilvl="4">
      <w:numFmt w:val="bullet"/>
      <w:lvlText w:val="•"/>
      <w:lvlJc w:val="left"/>
      <w:pPr>
        <w:ind w:left="5216" w:hanging="400"/>
      </w:pPr>
    </w:lvl>
    <w:lvl w:ilvl="5">
      <w:numFmt w:val="bullet"/>
      <w:lvlText w:val="•"/>
      <w:lvlJc w:val="left"/>
      <w:pPr>
        <w:ind w:left="6120" w:hanging="400"/>
      </w:pPr>
    </w:lvl>
    <w:lvl w:ilvl="6">
      <w:numFmt w:val="bullet"/>
      <w:lvlText w:val="•"/>
      <w:lvlJc w:val="left"/>
      <w:pPr>
        <w:ind w:left="7024" w:hanging="400"/>
      </w:pPr>
    </w:lvl>
    <w:lvl w:ilvl="7">
      <w:numFmt w:val="bullet"/>
      <w:lvlText w:val="•"/>
      <w:lvlJc w:val="left"/>
      <w:pPr>
        <w:ind w:left="7928" w:hanging="400"/>
      </w:pPr>
    </w:lvl>
    <w:lvl w:ilvl="8">
      <w:numFmt w:val="bullet"/>
      <w:lvlText w:val="•"/>
      <w:lvlJc w:val="left"/>
      <w:pPr>
        <w:ind w:left="8832" w:hanging="400"/>
      </w:pPr>
    </w:lvl>
  </w:abstractNum>
  <w:abstractNum w:abstractNumId="13">
    <w:nsid w:val="0000040F"/>
    <w:multiLevelType w:val="multilevel"/>
    <w:tmpl w:val="00000892"/>
    <w:lvl w:ilvl="0">
      <w:numFmt w:val="bullet"/>
      <w:lvlText w:val="—"/>
      <w:lvlJc w:val="left"/>
      <w:pPr>
        <w:ind w:left="1600" w:hanging="400"/>
      </w:pPr>
      <w:rPr>
        <w:rFonts w:ascii="Times New Roman" w:hAnsi="Times New Roman" w:cs="Times New Roman"/>
        <w:b w:val="0"/>
        <w:bCs w:val="0"/>
        <w:i w:val="0"/>
        <w:iCs w:val="0"/>
        <w:w w:val="99"/>
        <w:sz w:val="20"/>
        <w:szCs w:val="20"/>
        <w:u w:val="single"/>
      </w:rPr>
    </w:lvl>
    <w:lvl w:ilvl="1">
      <w:numFmt w:val="bullet"/>
      <w:lvlText w:val="•"/>
      <w:lvlJc w:val="left"/>
      <w:pPr>
        <w:ind w:left="2504" w:hanging="400"/>
      </w:pPr>
    </w:lvl>
    <w:lvl w:ilvl="2">
      <w:numFmt w:val="bullet"/>
      <w:lvlText w:val="•"/>
      <w:lvlJc w:val="left"/>
      <w:pPr>
        <w:ind w:left="3408" w:hanging="400"/>
      </w:pPr>
    </w:lvl>
    <w:lvl w:ilvl="3">
      <w:numFmt w:val="bullet"/>
      <w:lvlText w:val="•"/>
      <w:lvlJc w:val="left"/>
      <w:pPr>
        <w:ind w:left="4312" w:hanging="400"/>
      </w:pPr>
    </w:lvl>
    <w:lvl w:ilvl="4">
      <w:numFmt w:val="bullet"/>
      <w:lvlText w:val="•"/>
      <w:lvlJc w:val="left"/>
      <w:pPr>
        <w:ind w:left="5216" w:hanging="400"/>
      </w:pPr>
    </w:lvl>
    <w:lvl w:ilvl="5">
      <w:numFmt w:val="bullet"/>
      <w:lvlText w:val="•"/>
      <w:lvlJc w:val="left"/>
      <w:pPr>
        <w:ind w:left="6120" w:hanging="400"/>
      </w:pPr>
    </w:lvl>
    <w:lvl w:ilvl="6">
      <w:numFmt w:val="bullet"/>
      <w:lvlText w:val="•"/>
      <w:lvlJc w:val="left"/>
      <w:pPr>
        <w:ind w:left="7024" w:hanging="400"/>
      </w:pPr>
    </w:lvl>
    <w:lvl w:ilvl="7">
      <w:numFmt w:val="bullet"/>
      <w:lvlText w:val="•"/>
      <w:lvlJc w:val="left"/>
      <w:pPr>
        <w:ind w:left="7928" w:hanging="400"/>
      </w:pPr>
    </w:lvl>
    <w:lvl w:ilvl="8">
      <w:numFmt w:val="bullet"/>
      <w:lvlText w:val="•"/>
      <w:lvlJc w:val="left"/>
      <w:pPr>
        <w:ind w:left="8832" w:hanging="400"/>
      </w:pPr>
    </w:lvl>
  </w:abstractNum>
  <w:abstractNum w:abstractNumId="14">
    <w:nsid w:val="00000410"/>
    <w:multiLevelType w:val="multilevel"/>
    <w:tmpl w:val="00000893"/>
    <w:lvl w:ilvl="0">
      <w:start w:val="9"/>
      <w:numFmt w:val="decimal"/>
      <w:lvlText w:val="%1"/>
      <w:lvlJc w:val="left"/>
      <w:pPr>
        <w:ind w:left="1667" w:hanging="668"/>
      </w:pPr>
    </w:lvl>
    <w:lvl w:ilvl="1">
      <w:start w:val="3"/>
      <w:numFmt w:val="decimal"/>
      <w:lvlText w:val="%1.%2"/>
      <w:lvlJc w:val="left"/>
      <w:pPr>
        <w:ind w:left="1667" w:hanging="668"/>
      </w:pPr>
    </w:lvl>
    <w:lvl w:ilvl="2">
      <w:start w:val="3"/>
      <w:numFmt w:val="decimal"/>
      <w:lvlText w:val="%1.%2.%3"/>
      <w:lvlJc w:val="left"/>
      <w:pPr>
        <w:ind w:left="1667" w:hanging="668"/>
      </w:pPr>
    </w:lvl>
    <w:lvl w:ilvl="3">
      <w:start w:val="5"/>
      <w:numFmt w:val="decimal"/>
      <w:lvlText w:val="%1.%2.%3.%4"/>
      <w:lvlJc w:val="left"/>
      <w:pPr>
        <w:ind w:left="1667" w:hanging="668"/>
      </w:pPr>
      <w:rPr>
        <w:rFonts w:ascii="Arial" w:hAnsi="Arial" w:cs="Arial"/>
        <w:b/>
        <w:bCs/>
        <w:i w:val="0"/>
        <w:iCs w:val="0"/>
        <w:spacing w:val="-1"/>
        <w:w w:val="99"/>
        <w:sz w:val="20"/>
        <w:szCs w:val="20"/>
      </w:rPr>
    </w:lvl>
    <w:lvl w:ilvl="4">
      <w:numFmt w:val="bullet"/>
      <w:lvlText w:val="•"/>
      <w:lvlJc w:val="left"/>
      <w:pPr>
        <w:ind w:left="5252" w:hanging="668"/>
      </w:pPr>
    </w:lvl>
    <w:lvl w:ilvl="5">
      <w:numFmt w:val="bullet"/>
      <w:lvlText w:val="•"/>
      <w:lvlJc w:val="left"/>
      <w:pPr>
        <w:ind w:left="6150" w:hanging="668"/>
      </w:pPr>
    </w:lvl>
    <w:lvl w:ilvl="6">
      <w:numFmt w:val="bullet"/>
      <w:lvlText w:val="•"/>
      <w:lvlJc w:val="left"/>
      <w:pPr>
        <w:ind w:left="7048" w:hanging="668"/>
      </w:pPr>
    </w:lvl>
    <w:lvl w:ilvl="7">
      <w:numFmt w:val="bullet"/>
      <w:lvlText w:val="•"/>
      <w:lvlJc w:val="left"/>
      <w:pPr>
        <w:ind w:left="7946" w:hanging="668"/>
      </w:pPr>
    </w:lvl>
    <w:lvl w:ilvl="8">
      <w:numFmt w:val="bullet"/>
      <w:lvlText w:val="•"/>
      <w:lvlJc w:val="left"/>
      <w:pPr>
        <w:ind w:left="8844" w:hanging="668"/>
      </w:pPr>
    </w:lvl>
  </w:abstractNum>
  <w:abstractNum w:abstractNumId="15">
    <w:nsid w:val="00000411"/>
    <w:multiLevelType w:val="multilevel"/>
    <w:tmpl w:val="00000894"/>
    <w:lvl w:ilvl="0">
      <w:start w:val="9"/>
      <w:numFmt w:val="decimal"/>
      <w:lvlText w:val="%1"/>
      <w:lvlJc w:val="left"/>
      <w:pPr>
        <w:ind w:left="1365" w:hanging="366"/>
      </w:pPr>
    </w:lvl>
    <w:lvl w:ilvl="1">
      <w:start w:val="4"/>
      <w:numFmt w:val="decimal"/>
      <w:lvlText w:val="%1.%2"/>
      <w:lvlJc w:val="left"/>
      <w:pPr>
        <w:ind w:left="1365" w:hanging="366"/>
      </w:pPr>
      <w:rPr>
        <w:rFonts w:ascii="Arial" w:hAnsi="Arial" w:cs="Arial"/>
        <w:b/>
        <w:bCs/>
        <w:i w:val="0"/>
        <w:iCs w:val="0"/>
        <w:w w:val="99"/>
        <w:sz w:val="22"/>
        <w:szCs w:val="22"/>
      </w:rPr>
    </w:lvl>
    <w:lvl w:ilvl="2">
      <w:start w:val="1"/>
      <w:numFmt w:val="decimal"/>
      <w:lvlText w:val="%1.%2.%3"/>
      <w:lvlJc w:val="left"/>
      <w:pPr>
        <w:ind w:left="1500" w:hanging="501"/>
      </w:pPr>
      <w:rPr>
        <w:rFonts w:ascii="Arial" w:hAnsi="Arial" w:cs="Arial"/>
        <w:b/>
        <w:bCs/>
        <w:i w:val="0"/>
        <w:iCs w:val="0"/>
        <w:spacing w:val="-1"/>
        <w:w w:val="99"/>
        <w:sz w:val="20"/>
        <w:szCs w:val="20"/>
      </w:rPr>
    </w:lvl>
    <w:lvl w:ilvl="3">
      <w:start w:val="4"/>
      <w:numFmt w:val="decimal"/>
      <w:lvlText w:val="%1.%2.%3.%4"/>
      <w:lvlJc w:val="left"/>
      <w:pPr>
        <w:ind w:left="1667" w:hanging="668"/>
      </w:pPr>
      <w:rPr>
        <w:rFonts w:ascii="Arial" w:hAnsi="Arial" w:cs="Arial"/>
        <w:b/>
        <w:bCs/>
        <w:i w:val="0"/>
        <w:iCs w:val="0"/>
        <w:spacing w:val="-1"/>
        <w:w w:val="99"/>
        <w:sz w:val="20"/>
        <w:szCs w:val="20"/>
      </w:rPr>
    </w:lvl>
    <w:lvl w:ilvl="4">
      <w:numFmt w:val="bullet"/>
      <w:lvlText w:val="•"/>
      <w:lvlJc w:val="left"/>
      <w:pPr>
        <w:ind w:left="3905" w:hanging="668"/>
      </w:pPr>
    </w:lvl>
    <w:lvl w:ilvl="5">
      <w:numFmt w:val="bullet"/>
      <w:lvlText w:val="•"/>
      <w:lvlJc w:val="left"/>
      <w:pPr>
        <w:ind w:left="5027" w:hanging="668"/>
      </w:pPr>
    </w:lvl>
    <w:lvl w:ilvl="6">
      <w:numFmt w:val="bullet"/>
      <w:lvlText w:val="•"/>
      <w:lvlJc w:val="left"/>
      <w:pPr>
        <w:ind w:left="6150" w:hanging="668"/>
      </w:pPr>
    </w:lvl>
    <w:lvl w:ilvl="7">
      <w:numFmt w:val="bullet"/>
      <w:lvlText w:val="•"/>
      <w:lvlJc w:val="left"/>
      <w:pPr>
        <w:ind w:left="7272" w:hanging="668"/>
      </w:pPr>
    </w:lvl>
    <w:lvl w:ilvl="8">
      <w:numFmt w:val="bullet"/>
      <w:lvlText w:val="•"/>
      <w:lvlJc w:val="left"/>
      <w:pPr>
        <w:ind w:left="8395" w:hanging="668"/>
      </w:pPr>
    </w:lvl>
  </w:abstractNum>
  <w:abstractNum w:abstractNumId="16">
    <w:nsid w:val="00000412"/>
    <w:multiLevelType w:val="multilevel"/>
    <w:tmpl w:val="00000895"/>
    <w:lvl w:ilvl="0">
      <w:numFmt w:val="bullet"/>
      <w:lvlText w:val="—"/>
      <w:lvlJc w:val="left"/>
      <w:pPr>
        <w:ind w:left="1599" w:hanging="400"/>
      </w:pPr>
      <w:rPr>
        <w:rFonts w:ascii="Times New Roman" w:hAnsi="Times New Roman" w:cs="Times New Roman"/>
        <w:b w:val="0"/>
        <w:bCs w:val="0"/>
        <w:i w:val="0"/>
        <w:iCs w:val="0"/>
        <w:w w:val="99"/>
        <w:sz w:val="20"/>
        <w:szCs w:val="20"/>
      </w:rPr>
    </w:lvl>
    <w:lvl w:ilvl="1">
      <w:numFmt w:val="bullet"/>
      <w:lvlText w:val="•"/>
      <w:lvlJc w:val="left"/>
      <w:pPr>
        <w:ind w:left="2504" w:hanging="400"/>
      </w:pPr>
    </w:lvl>
    <w:lvl w:ilvl="2">
      <w:numFmt w:val="bullet"/>
      <w:lvlText w:val="•"/>
      <w:lvlJc w:val="left"/>
      <w:pPr>
        <w:ind w:left="3408" w:hanging="400"/>
      </w:pPr>
    </w:lvl>
    <w:lvl w:ilvl="3">
      <w:numFmt w:val="bullet"/>
      <w:lvlText w:val="•"/>
      <w:lvlJc w:val="left"/>
      <w:pPr>
        <w:ind w:left="4312" w:hanging="400"/>
      </w:pPr>
    </w:lvl>
    <w:lvl w:ilvl="4">
      <w:numFmt w:val="bullet"/>
      <w:lvlText w:val="•"/>
      <w:lvlJc w:val="left"/>
      <w:pPr>
        <w:ind w:left="5216" w:hanging="400"/>
      </w:pPr>
    </w:lvl>
    <w:lvl w:ilvl="5">
      <w:numFmt w:val="bullet"/>
      <w:lvlText w:val="•"/>
      <w:lvlJc w:val="left"/>
      <w:pPr>
        <w:ind w:left="6120" w:hanging="400"/>
      </w:pPr>
    </w:lvl>
    <w:lvl w:ilvl="6">
      <w:numFmt w:val="bullet"/>
      <w:lvlText w:val="•"/>
      <w:lvlJc w:val="left"/>
      <w:pPr>
        <w:ind w:left="7024" w:hanging="400"/>
      </w:pPr>
    </w:lvl>
    <w:lvl w:ilvl="7">
      <w:numFmt w:val="bullet"/>
      <w:lvlText w:val="•"/>
      <w:lvlJc w:val="left"/>
      <w:pPr>
        <w:ind w:left="7928" w:hanging="400"/>
      </w:pPr>
    </w:lvl>
    <w:lvl w:ilvl="8">
      <w:numFmt w:val="bullet"/>
      <w:lvlText w:val="•"/>
      <w:lvlJc w:val="left"/>
      <w:pPr>
        <w:ind w:left="8832" w:hanging="400"/>
      </w:pPr>
    </w:lvl>
  </w:abstractNum>
  <w:abstractNum w:abstractNumId="17">
    <w:nsid w:val="00000413"/>
    <w:multiLevelType w:val="multilevel"/>
    <w:tmpl w:val="00000896"/>
    <w:lvl w:ilvl="0">
      <w:start w:val="9"/>
      <w:numFmt w:val="decimal"/>
      <w:lvlText w:val="%1"/>
      <w:lvlJc w:val="left"/>
      <w:pPr>
        <w:ind w:left="1667" w:hanging="668"/>
      </w:pPr>
    </w:lvl>
    <w:lvl w:ilvl="1">
      <w:start w:val="4"/>
      <w:numFmt w:val="decimal"/>
      <w:lvlText w:val="%1.%2"/>
      <w:lvlJc w:val="left"/>
      <w:pPr>
        <w:ind w:left="1667" w:hanging="668"/>
      </w:pPr>
    </w:lvl>
    <w:lvl w:ilvl="2">
      <w:start w:val="1"/>
      <w:numFmt w:val="decimal"/>
      <w:lvlText w:val="%1.%2.%3"/>
      <w:lvlJc w:val="left"/>
      <w:pPr>
        <w:ind w:left="1667" w:hanging="668"/>
      </w:pPr>
    </w:lvl>
    <w:lvl w:ilvl="3">
      <w:start w:val="8"/>
      <w:numFmt w:val="decimal"/>
      <w:lvlText w:val="%1.%2.%3.%4"/>
      <w:lvlJc w:val="left"/>
      <w:pPr>
        <w:ind w:left="1667" w:hanging="668"/>
      </w:pPr>
      <w:rPr>
        <w:rFonts w:ascii="Arial" w:hAnsi="Arial" w:cs="Arial"/>
        <w:b/>
        <w:bCs/>
        <w:i w:val="0"/>
        <w:iCs w:val="0"/>
        <w:spacing w:val="-1"/>
        <w:w w:val="99"/>
        <w:sz w:val="20"/>
        <w:szCs w:val="20"/>
      </w:rPr>
    </w:lvl>
    <w:lvl w:ilvl="4">
      <w:numFmt w:val="bullet"/>
      <w:lvlText w:val="•"/>
      <w:lvlJc w:val="left"/>
      <w:pPr>
        <w:ind w:left="5252" w:hanging="668"/>
      </w:pPr>
    </w:lvl>
    <w:lvl w:ilvl="5">
      <w:numFmt w:val="bullet"/>
      <w:lvlText w:val="•"/>
      <w:lvlJc w:val="left"/>
      <w:pPr>
        <w:ind w:left="6150" w:hanging="668"/>
      </w:pPr>
    </w:lvl>
    <w:lvl w:ilvl="6">
      <w:numFmt w:val="bullet"/>
      <w:lvlText w:val="•"/>
      <w:lvlJc w:val="left"/>
      <w:pPr>
        <w:ind w:left="7048" w:hanging="668"/>
      </w:pPr>
    </w:lvl>
    <w:lvl w:ilvl="7">
      <w:numFmt w:val="bullet"/>
      <w:lvlText w:val="•"/>
      <w:lvlJc w:val="left"/>
      <w:pPr>
        <w:ind w:left="7946" w:hanging="668"/>
      </w:pPr>
    </w:lvl>
    <w:lvl w:ilvl="8">
      <w:numFmt w:val="bullet"/>
      <w:lvlText w:val="•"/>
      <w:lvlJc w:val="left"/>
      <w:pPr>
        <w:ind w:left="8844" w:hanging="668"/>
      </w:pPr>
    </w:lvl>
  </w:abstractNum>
  <w:abstractNum w:abstractNumId="18">
    <w:nsid w:val="00000414"/>
    <w:multiLevelType w:val="multilevel"/>
    <w:tmpl w:val="00000897"/>
    <w:lvl w:ilvl="0">
      <w:numFmt w:val="bullet"/>
      <w:lvlText w:val="—"/>
      <w:lvlJc w:val="left"/>
      <w:pPr>
        <w:ind w:left="718" w:hanging="400"/>
      </w:pPr>
      <w:rPr>
        <w:rFonts w:ascii="Times New Roman" w:hAnsi="Times New Roman" w:cs="Times New Roman"/>
        <w:w w:val="100"/>
      </w:rPr>
    </w:lvl>
    <w:lvl w:ilvl="1">
      <w:numFmt w:val="bullet"/>
      <w:lvlText w:val="•"/>
      <w:lvlJc w:val="left"/>
      <w:pPr>
        <w:ind w:left="1245" w:hanging="400"/>
      </w:pPr>
    </w:lvl>
    <w:lvl w:ilvl="2">
      <w:numFmt w:val="bullet"/>
      <w:lvlText w:val="•"/>
      <w:lvlJc w:val="left"/>
      <w:pPr>
        <w:ind w:left="1770" w:hanging="400"/>
      </w:pPr>
    </w:lvl>
    <w:lvl w:ilvl="3">
      <w:numFmt w:val="bullet"/>
      <w:lvlText w:val="•"/>
      <w:lvlJc w:val="left"/>
      <w:pPr>
        <w:ind w:left="2295" w:hanging="400"/>
      </w:pPr>
    </w:lvl>
    <w:lvl w:ilvl="4">
      <w:numFmt w:val="bullet"/>
      <w:lvlText w:val="•"/>
      <w:lvlJc w:val="left"/>
      <w:pPr>
        <w:ind w:left="2820" w:hanging="400"/>
      </w:pPr>
    </w:lvl>
    <w:lvl w:ilvl="5">
      <w:numFmt w:val="bullet"/>
      <w:lvlText w:val="•"/>
      <w:lvlJc w:val="left"/>
      <w:pPr>
        <w:ind w:left="3345" w:hanging="400"/>
      </w:pPr>
    </w:lvl>
    <w:lvl w:ilvl="6">
      <w:numFmt w:val="bullet"/>
      <w:lvlText w:val="•"/>
      <w:lvlJc w:val="left"/>
      <w:pPr>
        <w:ind w:left="3870" w:hanging="400"/>
      </w:pPr>
    </w:lvl>
    <w:lvl w:ilvl="7">
      <w:numFmt w:val="bullet"/>
      <w:lvlText w:val="•"/>
      <w:lvlJc w:val="left"/>
      <w:pPr>
        <w:ind w:left="4395" w:hanging="400"/>
      </w:pPr>
    </w:lvl>
    <w:lvl w:ilvl="8">
      <w:numFmt w:val="bullet"/>
      <w:lvlText w:val="•"/>
      <w:lvlJc w:val="left"/>
      <w:pPr>
        <w:ind w:left="4920" w:hanging="400"/>
      </w:pPr>
    </w:lvl>
  </w:abstractNum>
  <w:abstractNum w:abstractNumId="19">
    <w:nsid w:val="00000415"/>
    <w:multiLevelType w:val="multilevel"/>
    <w:tmpl w:val="00000898"/>
    <w:lvl w:ilvl="0">
      <w:start w:val="9"/>
      <w:numFmt w:val="decimal"/>
      <w:lvlText w:val="%1"/>
      <w:lvlJc w:val="left"/>
      <w:pPr>
        <w:ind w:left="1777" w:hanging="778"/>
      </w:pPr>
    </w:lvl>
    <w:lvl w:ilvl="1">
      <w:start w:val="4"/>
      <w:numFmt w:val="decimal"/>
      <w:lvlText w:val="%1.%2"/>
      <w:lvlJc w:val="left"/>
      <w:pPr>
        <w:ind w:left="1777" w:hanging="778"/>
      </w:pPr>
    </w:lvl>
    <w:lvl w:ilvl="2">
      <w:start w:val="1"/>
      <w:numFmt w:val="decimal"/>
      <w:lvlText w:val="%1.%2.%3"/>
      <w:lvlJc w:val="left"/>
      <w:pPr>
        <w:ind w:left="1777" w:hanging="778"/>
      </w:pPr>
    </w:lvl>
    <w:lvl w:ilvl="3">
      <w:start w:val="70"/>
      <w:numFmt w:val="decimal"/>
      <w:lvlText w:val="%1.%2.%3.%4"/>
      <w:lvlJc w:val="left"/>
      <w:pPr>
        <w:ind w:left="1777" w:hanging="778"/>
      </w:pPr>
      <w:rPr>
        <w:rFonts w:ascii="Arial" w:hAnsi="Arial" w:cs="Arial"/>
        <w:b/>
        <w:bCs/>
        <w:i w:val="0"/>
        <w:iCs w:val="0"/>
        <w:spacing w:val="-1"/>
        <w:w w:val="99"/>
        <w:sz w:val="20"/>
        <w:szCs w:val="20"/>
      </w:rPr>
    </w:lvl>
    <w:lvl w:ilvl="4">
      <w:numFmt w:val="bullet"/>
      <w:lvlText w:val="•"/>
      <w:lvlJc w:val="left"/>
      <w:pPr>
        <w:ind w:left="5324" w:hanging="778"/>
      </w:pPr>
    </w:lvl>
    <w:lvl w:ilvl="5">
      <w:numFmt w:val="bullet"/>
      <w:lvlText w:val="•"/>
      <w:lvlJc w:val="left"/>
      <w:pPr>
        <w:ind w:left="6210" w:hanging="778"/>
      </w:pPr>
    </w:lvl>
    <w:lvl w:ilvl="6">
      <w:numFmt w:val="bullet"/>
      <w:lvlText w:val="•"/>
      <w:lvlJc w:val="left"/>
      <w:pPr>
        <w:ind w:left="7096" w:hanging="778"/>
      </w:pPr>
    </w:lvl>
    <w:lvl w:ilvl="7">
      <w:numFmt w:val="bullet"/>
      <w:lvlText w:val="•"/>
      <w:lvlJc w:val="left"/>
      <w:pPr>
        <w:ind w:left="7982" w:hanging="778"/>
      </w:pPr>
    </w:lvl>
    <w:lvl w:ilvl="8">
      <w:numFmt w:val="bullet"/>
      <w:lvlText w:val="•"/>
      <w:lvlJc w:val="left"/>
      <w:pPr>
        <w:ind w:left="8868" w:hanging="778"/>
      </w:pPr>
    </w:lvl>
  </w:abstractNum>
  <w:abstractNum w:abstractNumId="20">
    <w:nsid w:val="00000416"/>
    <w:multiLevelType w:val="multilevel"/>
    <w:tmpl w:val="00000899"/>
    <w:lvl w:ilvl="0">
      <w:start w:val="9"/>
      <w:numFmt w:val="decimal"/>
      <w:lvlText w:val="%1"/>
      <w:lvlJc w:val="left"/>
      <w:pPr>
        <w:ind w:left="1667" w:hanging="668"/>
      </w:pPr>
    </w:lvl>
    <w:lvl w:ilvl="1">
      <w:start w:val="4"/>
      <w:numFmt w:val="decimal"/>
      <w:lvlText w:val="%1.%2"/>
      <w:lvlJc w:val="left"/>
      <w:pPr>
        <w:ind w:left="1667" w:hanging="668"/>
      </w:pPr>
    </w:lvl>
    <w:lvl w:ilvl="2">
      <w:start w:val="2"/>
      <w:numFmt w:val="decimal"/>
      <w:lvlText w:val="%1.%2.%3"/>
      <w:lvlJc w:val="left"/>
      <w:pPr>
        <w:ind w:left="1667" w:hanging="668"/>
      </w:pPr>
    </w:lvl>
    <w:lvl w:ilvl="3">
      <w:start w:val="1"/>
      <w:numFmt w:val="decimal"/>
      <w:lvlText w:val="%1.%2.%3.%4"/>
      <w:lvlJc w:val="left"/>
      <w:pPr>
        <w:ind w:left="1667" w:hanging="668"/>
      </w:pPr>
      <w:rPr>
        <w:rFonts w:ascii="Arial" w:hAnsi="Arial" w:cs="Arial"/>
        <w:b/>
        <w:bCs/>
        <w:i w:val="0"/>
        <w:iCs w:val="0"/>
        <w:spacing w:val="-1"/>
        <w:w w:val="99"/>
        <w:sz w:val="20"/>
        <w:szCs w:val="20"/>
      </w:rPr>
    </w:lvl>
    <w:lvl w:ilvl="4">
      <w:numFmt w:val="bullet"/>
      <w:lvlText w:val="•"/>
      <w:lvlJc w:val="left"/>
      <w:pPr>
        <w:ind w:left="5252" w:hanging="668"/>
      </w:pPr>
    </w:lvl>
    <w:lvl w:ilvl="5">
      <w:numFmt w:val="bullet"/>
      <w:lvlText w:val="•"/>
      <w:lvlJc w:val="left"/>
      <w:pPr>
        <w:ind w:left="6150" w:hanging="668"/>
      </w:pPr>
    </w:lvl>
    <w:lvl w:ilvl="6">
      <w:numFmt w:val="bullet"/>
      <w:lvlText w:val="•"/>
      <w:lvlJc w:val="left"/>
      <w:pPr>
        <w:ind w:left="7048" w:hanging="668"/>
      </w:pPr>
    </w:lvl>
    <w:lvl w:ilvl="7">
      <w:numFmt w:val="bullet"/>
      <w:lvlText w:val="•"/>
      <w:lvlJc w:val="left"/>
      <w:pPr>
        <w:ind w:left="7946" w:hanging="668"/>
      </w:pPr>
    </w:lvl>
    <w:lvl w:ilvl="8">
      <w:numFmt w:val="bullet"/>
      <w:lvlText w:val="•"/>
      <w:lvlJc w:val="left"/>
      <w:pPr>
        <w:ind w:left="8844" w:hanging="668"/>
      </w:pPr>
    </w:lvl>
  </w:abstractNum>
  <w:abstractNum w:abstractNumId="21">
    <w:nsid w:val="00000417"/>
    <w:multiLevelType w:val="multilevel"/>
    <w:tmpl w:val="0000089A"/>
    <w:lvl w:ilvl="0">
      <w:start w:val="9"/>
      <w:numFmt w:val="decimal"/>
      <w:lvlText w:val="%1"/>
      <w:lvlJc w:val="left"/>
      <w:pPr>
        <w:ind w:left="1667" w:hanging="668"/>
      </w:pPr>
    </w:lvl>
    <w:lvl w:ilvl="1">
      <w:start w:val="4"/>
      <w:numFmt w:val="decimal"/>
      <w:lvlText w:val="%1.%2"/>
      <w:lvlJc w:val="left"/>
      <w:pPr>
        <w:ind w:left="1667" w:hanging="668"/>
      </w:pPr>
    </w:lvl>
    <w:lvl w:ilvl="2">
      <w:start w:val="2"/>
      <w:numFmt w:val="decimal"/>
      <w:lvlText w:val="%1.%2.%3"/>
      <w:lvlJc w:val="left"/>
      <w:pPr>
        <w:ind w:left="1667" w:hanging="668"/>
      </w:pPr>
    </w:lvl>
    <w:lvl w:ilvl="3">
      <w:start w:val="5"/>
      <w:numFmt w:val="decimal"/>
      <w:lvlText w:val="%1.%2.%3.%4"/>
      <w:lvlJc w:val="left"/>
      <w:pPr>
        <w:ind w:left="1667" w:hanging="668"/>
      </w:pPr>
      <w:rPr>
        <w:rFonts w:ascii="Arial" w:hAnsi="Arial" w:cs="Arial"/>
        <w:b/>
        <w:bCs/>
        <w:i w:val="0"/>
        <w:iCs w:val="0"/>
        <w:spacing w:val="-1"/>
        <w:w w:val="99"/>
        <w:sz w:val="20"/>
        <w:szCs w:val="20"/>
      </w:rPr>
    </w:lvl>
    <w:lvl w:ilvl="4">
      <w:start w:val="1"/>
      <w:numFmt w:val="decimal"/>
      <w:lvlText w:val="%1.%2.%3.%4.%5"/>
      <w:lvlJc w:val="left"/>
      <w:pPr>
        <w:ind w:left="1832" w:hanging="833"/>
      </w:pPr>
      <w:rPr>
        <w:rFonts w:ascii="Arial" w:hAnsi="Arial" w:cs="Arial"/>
        <w:b/>
        <w:bCs/>
        <w:i w:val="0"/>
        <w:iCs w:val="0"/>
        <w:spacing w:val="-1"/>
        <w:w w:val="99"/>
        <w:sz w:val="20"/>
        <w:szCs w:val="20"/>
      </w:rPr>
    </w:lvl>
    <w:lvl w:ilvl="5">
      <w:numFmt w:val="bullet"/>
      <w:lvlText w:val="•"/>
      <w:lvlJc w:val="left"/>
      <w:pPr>
        <w:ind w:left="5751" w:hanging="833"/>
      </w:pPr>
    </w:lvl>
    <w:lvl w:ilvl="6">
      <w:numFmt w:val="bullet"/>
      <w:lvlText w:val="•"/>
      <w:lvlJc w:val="left"/>
      <w:pPr>
        <w:ind w:left="6728" w:hanging="833"/>
      </w:pPr>
    </w:lvl>
    <w:lvl w:ilvl="7">
      <w:numFmt w:val="bullet"/>
      <w:lvlText w:val="•"/>
      <w:lvlJc w:val="left"/>
      <w:pPr>
        <w:ind w:left="7706" w:hanging="833"/>
      </w:pPr>
    </w:lvl>
    <w:lvl w:ilvl="8">
      <w:numFmt w:val="bullet"/>
      <w:lvlText w:val="•"/>
      <w:lvlJc w:val="left"/>
      <w:pPr>
        <w:ind w:left="8684" w:hanging="833"/>
      </w:pPr>
    </w:lvl>
  </w:abstractNum>
  <w:abstractNum w:abstractNumId="22">
    <w:nsid w:val="00000418"/>
    <w:multiLevelType w:val="multilevel"/>
    <w:tmpl w:val="0000089B"/>
    <w:lvl w:ilvl="0">
      <w:numFmt w:val="bullet"/>
      <w:lvlText w:val="—"/>
      <w:lvlJc w:val="left"/>
      <w:pPr>
        <w:ind w:left="1600" w:hanging="400"/>
      </w:pPr>
      <w:rPr>
        <w:rFonts w:ascii="Times New Roman" w:hAnsi="Times New Roman" w:cs="Times New Roman"/>
        <w:b w:val="0"/>
        <w:bCs w:val="0"/>
        <w:i w:val="0"/>
        <w:iCs w:val="0"/>
        <w:w w:val="99"/>
        <w:sz w:val="20"/>
        <w:szCs w:val="20"/>
      </w:rPr>
    </w:lvl>
    <w:lvl w:ilvl="1">
      <w:numFmt w:val="bullet"/>
      <w:lvlText w:val="•"/>
      <w:lvlJc w:val="left"/>
      <w:pPr>
        <w:ind w:left="2504" w:hanging="400"/>
      </w:pPr>
    </w:lvl>
    <w:lvl w:ilvl="2">
      <w:numFmt w:val="bullet"/>
      <w:lvlText w:val="•"/>
      <w:lvlJc w:val="left"/>
      <w:pPr>
        <w:ind w:left="3408" w:hanging="400"/>
      </w:pPr>
    </w:lvl>
    <w:lvl w:ilvl="3">
      <w:numFmt w:val="bullet"/>
      <w:lvlText w:val="•"/>
      <w:lvlJc w:val="left"/>
      <w:pPr>
        <w:ind w:left="4312" w:hanging="400"/>
      </w:pPr>
    </w:lvl>
    <w:lvl w:ilvl="4">
      <w:numFmt w:val="bullet"/>
      <w:lvlText w:val="•"/>
      <w:lvlJc w:val="left"/>
      <w:pPr>
        <w:ind w:left="5216" w:hanging="400"/>
      </w:pPr>
    </w:lvl>
    <w:lvl w:ilvl="5">
      <w:numFmt w:val="bullet"/>
      <w:lvlText w:val="•"/>
      <w:lvlJc w:val="left"/>
      <w:pPr>
        <w:ind w:left="6120" w:hanging="400"/>
      </w:pPr>
    </w:lvl>
    <w:lvl w:ilvl="6">
      <w:numFmt w:val="bullet"/>
      <w:lvlText w:val="•"/>
      <w:lvlJc w:val="left"/>
      <w:pPr>
        <w:ind w:left="7024" w:hanging="400"/>
      </w:pPr>
    </w:lvl>
    <w:lvl w:ilvl="7">
      <w:numFmt w:val="bullet"/>
      <w:lvlText w:val="•"/>
      <w:lvlJc w:val="left"/>
      <w:pPr>
        <w:ind w:left="7928" w:hanging="400"/>
      </w:pPr>
    </w:lvl>
    <w:lvl w:ilvl="8">
      <w:numFmt w:val="bullet"/>
      <w:lvlText w:val="•"/>
      <w:lvlJc w:val="left"/>
      <w:pPr>
        <w:ind w:left="8832" w:hanging="400"/>
      </w:pPr>
    </w:lvl>
  </w:abstractNum>
  <w:abstractNum w:abstractNumId="23">
    <w:nsid w:val="00000419"/>
    <w:multiLevelType w:val="multilevel"/>
    <w:tmpl w:val="0000089C"/>
    <w:lvl w:ilvl="0">
      <w:numFmt w:val="bullet"/>
      <w:lvlText w:val="—"/>
      <w:lvlJc w:val="left"/>
      <w:pPr>
        <w:ind w:left="1600" w:hanging="400"/>
      </w:pPr>
      <w:rPr>
        <w:rFonts w:ascii="Times New Roman" w:hAnsi="Times New Roman" w:cs="Times New Roman"/>
        <w:b w:val="0"/>
        <w:bCs w:val="0"/>
        <w:i w:val="0"/>
        <w:iCs w:val="0"/>
        <w:w w:val="99"/>
        <w:sz w:val="20"/>
        <w:szCs w:val="20"/>
        <w:u w:val="single"/>
      </w:rPr>
    </w:lvl>
    <w:lvl w:ilvl="1">
      <w:numFmt w:val="bullet"/>
      <w:lvlText w:val="•"/>
      <w:lvlJc w:val="left"/>
      <w:pPr>
        <w:ind w:left="2504" w:hanging="400"/>
      </w:pPr>
    </w:lvl>
    <w:lvl w:ilvl="2">
      <w:numFmt w:val="bullet"/>
      <w:lvlText w:val="•"/>
      <w:lvlJc w:val="left"/>
      <w:pPr>
        <w:ind w:left="3408" w:hanging="400"/>
      </w:pPr>
    </w:lvl>
    <w:lvl w:ilvl="3">
      <w:numFmt w:val="bullet"/>
      <w:lvlText w:val="•"/>
      <w:lvlJc w:val="left"/>
      <w:pPr>
        <w:ind w:left="4312" w:hanging="400"/>
      </w:pPr>
    </w:lvl>
    <w:lvl w:ilvl="4">
      <w:numFmt w:val="bullet"/>
      <w:lvlText w:val="•"/>
      <w:lvlJc w:val="left"/>
      <w:pPr>
        <w:ind w:left="5216" w:hanging="400"/>
      </w:pPr>
    </w:lvl>
    <w:lvl w:ilvl="5">
      <w:numFmt w:val="bullet"/>
      <w:lvlText w:val="•"/>
      <w:lvlJc w:val="left"/>
      <w:pPr>
        <w:ind w:left="6120" w:hanging="400"/>
      </w:pPr>
    </w:lvl>
    <w:lvl w:ilvl="6">
      <w:numFmt w:val="bullet"/>
      <w:lvlText w:val="•"/>
      <w:lvlJc w:val="left"/>
      <w:pPr>
        <w:ind w:left="7024" w:hanging="400"/>
      </w:pPr>
    </w:lvl>
    <w:lvl w:ilvl="7">
      <w:numFmt w:val="bullet"/>
      <w:lvlText w:val="•"/>
      <w:lvlJc w:val="left"/>
      <w:pPr>
        <w:ind w:left="7928" w:hanging="400"/>
      </w:pPr>
    </w:lvl>
    <w:lvl w:ilvl="8">
      <w:numFmt w:val="bullet"/>
      <w:lvlText w:val="•"/>
      <w:lvlJc w:val="left"/>
      <w:pPr>
        <w:ind w:left="8832" w:hanging="400"/>
      </w:pPr>
    </w:lvl>
  </w:abstractNum>
  <w:abstractNum w:abstractNumId="24">
    <w:nsid w:val="0000041A"/>
    <w:multiLevelType w:val="multilevel"/>
    <w:tmpl w:val="0000089D"/>
    <w:lvl w:ilvl="0">
      <w:start w:val="9"/>
      <w:numFmt w:val="decimal"/>
      <w:lvlText w:val="%1"/>
      <w:lvlJc w:val="left"/>
      <w:pPr>
        <w:ind w:left="1889" w:hanging="890"/>
      </w:pPr>
    </w:lvl>
    <w:lvl w:ilvl="1">
      <w:start w:val="4"/>
      <w:numFmt w:val="decimal"/>
      <w:lvlText w:val="%1.%2"/>
      <w:lvlJc w:val="left"/>
      <w:pPr>
        <w:ind w:left="1889" w:hanging="890"/>
      </w:pPr>
    </w:lvl>
    <w:lvl w:ilvl="2">
      <w:start w:val="2"/>
      <w:numFmt w:val="decimal"/>
      <w:lvlText w:val="%1.%2.%3"/>
      <w:lvlJc w:val="left"/>
      <w:pPr>
        <w:ind w:left="1889" w:hanging="890"/>
      </w:pPr>
    </w:lvl>
    <w:lvl w:ilvl="3">
      <w:start w:val="157"/>
      <w:numFmt w:val="decimal"/>
      <w:lvlText w:val="%1.%2.%3.%4"/>
      <w:lvlJc w:val="left"/>
      <w:pPr>
        <w:ind w:left="1889" w:hanging="890"/>
      </w:pPr>
      <w:rPr>
        <w:rFonts w:ascii="Arial" w:hAnsi="Arial" w:cs="Arial"/>
        <w:b/>
        <w:bCs/>
        <w:i w:val="0"/>
        <w:iCs w:val="0"/>
        <w:spacing w:val="-1"/>
        <w:w w:val="99"/>
        <w:sz w:val="20"/>
        <w:szCs w:val="20"/>
      </w:rPr>
    </w:lvl>
    <w:lvl w:ilvl="4">
      <w:start w:val="3"/>
      <w:numFmt w:val="decimal"/>
      <w:lvlText w:val="%1.%2.%3.%4.%5"/>
      <w:lvlJc w:val="left"/>
      <w:pPr>
        <w:ind w:left="2057" w:hanging="1058"/>
      </w:pPr>
      <w:rPr>
        <w:rFonts w:ascii="Arial" w:hAnsi="Arial" w:cs="Arial"/>
        <w:b/>
        <w:bCs/>
        <w:i w:val="0"/>
        <w:iCs w:val="0"/>
        <w:spacing w:val="-1"/>
        <w:w w:val="99"/>
        <w:sz w:val="20"/>
        <w:szCs w:val="20"/>
      </w:rPr>
    </w:lvl>
    <w:lvl w:ilvl="5">
      <w:numFmt w:val="bullet"/>
      <w:lvlText w:val="—"/>
      <w:lvlJc w:val="left"/>
      <w:pPr>
        <w:ind w:left="1639" w:hanging="400"/>
      </w:pPr>
      <w:rPr>
        <w:rFonts w:ascii="Times New Roman" w:hAnsi="Times New Roman" w:cs="Times New Roman"/>
        <w:b w:val="0"/>
        <w:bCs w:val="0"/>
        <w:i w:val="0"/>
        <w:iCs w:val="0"/>
        <w:w w:val="99"/>
        <w:sz w:val="20"/>
        <w:szCs w:val="20"/>
      </w:rPr>
    </w:lvl>
    <w:lvl w:ilvl="6">
      <w:numFmt w:val="bullet"/>
      <w:lvlText w:val="•"/>
      <w:lvlJc w:val="left"/>
      <w:pPr>
        <w:ind w:left="6350" w:hanging="400"/>
      </w:pPr>
    </w:lvl>
    <w:lvl w:ilvl="7">
      <w:numFmt w:val="bullet"/>
      <w:lvlText w:val="•"/>
      <w:lvlJc w:val="left"/>
      <w:pPr>
        <w:ind w:left="7422" w:hanging="400"/>
      </w:pPr>
    </w:lvl>
    <w:lvl w:ilvl="8">
      <w:numFmt w:val="bullet"/>
      <w:lvlText w:val="•"/>
      <w:lvlJc w:val="left"/>
      <w:pPr>
        <w:ind w:left="8495" w:hanging="400"/>
      </w:pPr>
    </w:lvl>
  </w:abstractNum>
  <w:abstractNum w:abstractNumId="25">
    <w:nsid w:val="0000041B"/>
    <w:multiLevelType w:val="multilevel"/>
    <w:tmpl w:val="0000089E"/>
    <w:lvl w:ilvl="0">
      <w:start w:val="9"/>
      <w:numFmt w:val="decimal"/>
      <w:lvlText w:val="%1"/>
      <w:lvlJc w:val="left"/>
      <w:pPr>
        <w:ind w:left="1889" w:hanging="890"/>
      </w:pPr>
    </w:lvl>
    <w:lvl w:ilvl="1">
      <w:start w:val="4"/>
      <w:numFmt w:val="decimal"/>
      <w:lvlText w:val="%1.%2"/>
      <w:lvlJc w:val="left"/>
      <w:pPr>
        <w:ind w:left="1889" w:hanging="890"/>
      </w:pPr>
    </w:lvl>
    <w:lvl w:ilvl="2">
      <w:numFmt w:val="bullet"/>
      <w:lvlText w:val="•"/>
      <w:lvlJc w:val="left"/>
      <w:pPr>
        <w:ind w:left="3632" w:hanging="890"/>
      </w:pPr>
    </w:lvl>
    <w:lvl w:ilvl="3">
      <w:numFmt w:val="bullet"/>
      <w:lvlText w:val="•"/>
      <w:lvlJc w:val="left"/>
      <w:pPr>
        <w:ind w:left="4508" w:hanging="890"/>
      </w:pPr>
    </w:lvl>
    <w:lvl w:ilvl="4">
      <w:numFmt w:val="bullet"/>
      <w:lvlText w:val="•"/>
      <w:lvlJc w:val="left"/>
      <w:pPr>
        <w:ind w:left="5384" w:hanging="890"/>
      </w:pPr>
    </w:lvl>
    <w:lvl w:ilvl="5">
      <w:numFmt w:val="bullet"/>
      <w:lvlText w:val="•"/>
      <w:lvlJc w:val="left"/>
      <w:pPr>
        <w:ind w:left="6260" w:hanging="890"/>
      </w:pPr>
    </w:lvl>
    <w:lvl w:ilvl="6">
      <w:numFmt w:val="bullet"/>
      <w:lvlText w:val="•"/>
      <w:lvlJc w:val="left"/>
      <w:pPr>
        <w:ind w:left="7136" w:hanging="890"/>
      </w:pPr>
    </w:lvl>
    <w:lvl w:ilvl="7">
      <w:numFmt w:val="bullet"/>
      <w:lvlText w:val="•"/>
      <w:lvlJc w:val="left"/>
      <w:pPr>
        <w:ind w:left="8012" w:hanging="890"/>
      </w:pPr>
    </w:lvl>
    <w:lvl w:ilvl="8">
      <w:numFmt w:val="bullet"/>
      <w:lvlText w:val="•"/>
      <w:lvlJc w:val="left"/>
      <w:pPr>
        <w:ind w:left="8888" w:hanging="890"/>
      </w:pPr>
    </w:lvl>
  </w:abstractNum>
  <w:abstractNum w:abstractNumId="26">
    <w:nsid w:val="0000041C"/>
    <w:multiLevelType w:val="multilevel"/>
    <w:tmpl w:val="0000089F"/>
    <w:lvl w:ilvl="0">
      <w:numFmt w:val="bullet"/>
      <w:lvlText w:val="—"/>
      <w:lvlJc w:val="left"/>
      <w:pPr>
        <w:ind w:left="1600" w:hanging="400"/>
      </w:pPr>
      <w:rPr>
        <w:rFonts w:ascii="Times New Roman" w:hAnsi="Times New Roman" w:cs="Times New Roman"/>
        <w:b w:val="0"/>
        <w:bCs w:val="0"/>
        <w:i w:val="0"/>
        <w:iCs w:val="0"/>
        <w:w w:val="99"/>
        <w:sz w:val="20"/>
        <w:szCs w:val="20"/>
      </w:rPr>
    </w:lvl>
    <w:lvl w:ilvl="1">
      <w:numFmt w:val="bullet"/>
      <w:lvlText w:val="•"/>
      <w:lvlJc w:val="left"/>
      <w:pPr>
        <w:ind w:left="2504" w:hanging="400"/>
      </w:pPr>
    </w:lvl>
    <w:lvl w:ilvl="2">
      <w:numFmt w:val="bullet"/>
      <w:lvlText w:val="•"/>
      <w:lvlJc w:val="left"/>
      <w:pPr>
        <w:ind w:left="3408" w:hanging="400"/>
      </w:pPr>
    </w:lvl>
    <w:lvl w:ilvl="3">
      <w:numFmt w:val="bullet"/>
      <w:lvlText w:val="•"/>
      <w:lvlJc w:val="left"/>
      <w:pPr>
        <w:ind w:left="4312" w:hanging="400"/>
      </w:pPr>
    </w:lvl>
    <w:lvl w:ilvl="4">
      <w:numFmt w:val="bullet"/>
      <w:lvlText w:val="•"/>
      <w:lvlJc w:val="left"/>
      <w:pPr>
        <w:ind w:left="5216" w:hanging="400"/>
      </w:pPr>
    </w:lvl>
    <w:lvl w:ilvl="5">
      <w:numFmt w:val="bullet"/>
      <w:lvlText w:val="•"/>
      <w:lvlJc w:val="left"/>
      <w:pPr>
        <w:ind w:left="6120" w:hanging="400"/>
      </w:pPr>
    </w:lvl>
    <w:lvl w:ilvl="6">
      <w:numFmt w:val="bullet"/>
      <w:lvlText w:val="•"/>
      <w:lvlJc w:val="left"/>
      <w:pPr>
        <w:ind w:left="7024" w:hanging="400"/>
      </w:pPr>
    </w:lvl>
    <w:lvl w:ilvl="7">
      <w:numFmt w:val="bullet"/>
      <w:lvlText w:val="•"/>
      <w:lvlJc w:val="left"/>
      <w:pPr>
        <w:ind w:left="7928" w:hanging="400"/>
      </w:pPr>
    </w:lvl>
    <w:lvl w:ilvl="8">
      <w:numFmt w:val="bullet"/>
      <w:lvlText w:val="•"/>
      <w:lvlJc w:val="left"/>
      <w:pPr>
        <w:ind w:left="8832" w:hanging="400"/>
      </w:pPr>
    </w:lvl>
  </w:abstractNum>
  <w:abstractNum w:abstractNumId="27">
    <w:nsid w:val="0000041D"/>
    <w:multiLevelType w:val="multilevel"/>
    <w:tmpl w:val="000008A0"/>
    <w:lvl w:ilvl="0">
      <w:numFmt w:val="bullet"/>
      <w:lvlText w:val="—"/>
      <w:lvlJc w:val="left"/>
      <w:pPr>
        <w:ind w:left="1639" w:hanging="400"/>
      </w:pPr>
      <w:rPr>
        <w:rFonts w:ascii="Times New Roman" w:hAnsi="Times New Roman" w:cs="Times New Roman"/>
        <w:b w:val="0"/>
        <w:bCs w:val="0"/>
        <w:i w:val="0"/>
        <w:iCs w:val="0"/>
        <w:w w:val="99"/>
        <w:sz w:val="20"/>
        <w:szCs w:val="20"/>
      </w:rPr>
    </w:lvl>
    <w:lvl w:ilvl="1">
      <w:numFmt w:val="bullet"/>
      <w:lvlText w:val="•"/>
      <w:lvlJc w:val="left"/>
      <w:pPr>
        <w:ind w:left="2540" w:hanging="400"/>
      </w:pPr>
    </w:lvl>
    <w:lvl w:ilvl="2">
      <w:numFmt w:val="bullet"/>
      <w:lvlText w:val="•"/>
      <w:lvlJc w:val="left"/>
      <w:pPr>
        <w:ind w:left="3440" w:hanging="400"/>
      </w:pPr>
    </w:lvl>
    <w:lvl w:ilvl="3">
      <w:numFmt w:val="bullet"/>
      <w:lvlText w:val="•"/>
      <w:lvlJc w:val="left"/>
      <w:pPr>
        <w:ind w:left="4340" w:hanging="400"/>
      </w:pPr>
    </w:lvl>
    <w:lvl w:ilvl="4">
      <w:numFmt w:val="bullet"/>
      <w:lvlText w:val="•"/>
      <w:lvlJc w:val="left"/>
      <w:pPr>
        <w:ind w:left="5240" w:hanging="400"/>
      </w:pPr>
    </w:lvl>
    <w:lvl w:ilvl="5">
      <w:numFmt w:val="bullet"/>
      <w:lvlText w:val="•"/>
      <w:lvlJc w:val="left"/>
      <w:pPr>
        <w:ind w:left="6140" w:hanging="400"/>
      </w:pPr>
    </w:lvl>
    <w:lvl w:ilvl="6">
      <w:numFmt w:val="bullet"/>
      <w:lvlText w:val="•"/>
      <w:lvlJc w:val="left"/>
      <w:pPr>
        <w:ind w:left="7040" w:hanging="400"/>
      </w:pPr>
    </w:lvl>
    <w:lvl w:ilvl="7">
      <w:numFmt w:val="bullet"/>
      <w:lvlText w:val="•"/>
      <w:lvlJc w:val="left"/>
      <w:pPr>
        <w:ind w:left="7940" w:hanging="400"/>
      </w:pPr>
    </w:lvl>
    <w:lvl w:ilvl="8">
      <w:numFmt w:val="bullet"/>
      <w:lvlText w:val="•"/>
      <w:lvlJc w:val="left"/>
      <w:pPr>
        <w:ind w:left="8840" w:hanging="400"/>
      </w:pPr>
    </w:lvl>
  </w:abstractNum>
  <w:abstractNum w:abstractNumId="28">
    <w:nsid w:val="0000041E"/>
    <w:multiLevelType w:val="multilevel"/>
    <w:tmpl w:val="000008A1"/>
    <w:lvl w:ilvl="0">
      <w:start w:val="9"/>
      <w:numFmt w:val="decimal"/>
      <w:lvlText w:val="%1"/>
      <w:lvlJc w:val="left"/>
      <w:pPr>
        <w:ind w:left="1889" w:hanging="890"/>
      </w:pPr>
    </w:lvl>
    <w:lvl w:ilvl="1">
      <w:start w:val="4"/>
      <w:numFmt w:val="decimal"/>
      <w:lvlText w:val="%1.%2"/>
      <w:lvlJc w:val="left"/>
      <w:pPr>
        <w:ind w:left="1889" w:hanging="890"/>
      </w:pPr>
    </w:lvl>
    <w:lvl w:ilvl="2">
      <w:start w:val="2"/>
      <w:numFmt w:val="decimal"/>
      <w:lvlText w:val="%1.%2.%3"/>
      <w:lvlJc w:val="left"/>
      <w:pPr>
        <w:ind w:left="1889" w:hanging="890"/>
      </w:pPr>
    </w:lvl>
    <w:lvl w:ilvl="3">
      <w:start w:val="311"/>
      <w:numFmt w:val="decimal"/>
      <w:lvlText w:val="%1.%2.%3.%4"/>
      <w:lvlJc w:val="left"/>
      <w:pPr>
        <w:ind w:left="1889" w:hanging="890"/>
      </w:pPr>
      <w:rPr>
        <w:rFonts w:ascii="Arial" w:hAnsi="Arial" w:cs="Arial"/>
        <w:b/>
        <w:bCs/>
        <w:i w:val="0"/>
        <w:iCs w:val="0"/>
        <w:spacing w:val="-1"/>
        <w:w w:val="99"/>
        <w:sz w:val="20"/>
        <w:szCs w:val="20"/>
      </w:rPr>
    </w:lvl>
    <w:lvl w:ilvl="4">
      <w:start w:val="1"/>
      <w:numFmt w:val="decimal"/>
      <w:lvlText w:val="%1.%2.%3.%4.%5"/>
      <w:lvlJc w:val="left"/>
      <w:pPr>
        <w:ind w:left="2056" w:hanging="1057"/>
      </w:pPr>
      <w:rPr>
        <w:rFonts w:ascii="Arial" w:hAnsi="Arial" w:cs="Arial"/>
        <w:b/>
        <w:bCs/>
        <w:i w:val="0"/>
        <w:iCs w:val="0"/>
        <w:spacing w:val="-1"/>
        <w:w w:val="99"/>
        <w:sz w:val="20"/>
        <w:szCs w:val="20"/>
      </w:rPr>
    </w:lvl>
    <w:lvl w:ilvl="5">
      <w:start w:val="1"/>
      <w:numFmt w:val="decimal"/>
      <w:lvlText w:val="%1.%2.%3.%4.%5.%6"/>
      <w:lvlJc w:val="left"/>
      <w:pPr>
        <w:ind w:left="2223" w:hanging="1224"/>
      </w:pPr>
      <w:rPr>
        <w:rFonts w:ascii="Arial" w:hAnsi="Arial" w:cs="Arial"/>
        <w:b/>
        <w:bCs/>
        <w:i w:val="0"/>
        <w:iCs w:val="0"/>
        <w:spacing w:val="-1"/>
        <w:w w:val="99"/>
        <w:sz w:val="20"/>
        <w:szCs w:val="20"/>
      </w:rPr>
    </w:lvl>
    <w:lvl w:ilvl="6">
      <w:numFmt w:val="bullet"/>
      <w:lvlText w:val="•"/>
      <w:lvlJc w:val="left"/>
      <w:pPr>
        <w:ind w:left="6430" w:hanging="1224"/>
      </w:pPr>
    </w:lvl>
    <w:lvl w:ilvl="7">
      <w:numFmt w:val="bullet"/>
      <w:lvlText w:val="•"/>
      <w:lvlJc w:val="left"/>
      <w:pPr>
        <w:ind w:left="7482" w:hanging="1224"/>
      </w:pPr>
    </w:lvl>
    <w:lvl w:ilvl="8">
      <w:numFmt w:val="bullet"/>
      <w:lvlText w:val="•"/>
      <w:lvlJc w:val="left"/>
      <w:pPr>
        <w:ind w:left="8535" w:hanging="1224"/>
      </w:pPr>
    </w:lvl>
  </w:abstractNum>
  <w:abstractNum w:abstractNumId="29">
    <w:nsid w:val="0000041F"/>
    <w:multiLevelType w:val="multilevel"/>
    <w:tmpl w:val="000008A2"/>
    <w:lvl w:ilvl="0">
      <w:numFmt w:val="bullet"/>
      <w:lvlText w:val="—"/>
      <w:lvlJc w:val="left"/>
      <w:pPr>
        <w:ind w:left="1600" w:hanging="400"/>
      </w:pPr>
      <w:rPr>
        <w:rFonts w:ascii="Times New Roman" w:hAnsi="Times New Roman" w:cs="Times New Roman"/>
        <w:b w:val="0"/>
        <w:bCs w:val="0"/>
        <w:i w:val="0"/>
        <w:iCs w:val="0"/>
        <w:w w:val="99"/>
        <w:sz w:val="20"/>
        <w:szCs w:val="20"/>
      </w:rPr>
    </w:lvl>
    <w:lvl w:ilvl="1">
      <w:numFmt w:val="bullet"/>
      <w:lvlText w:val="•"/>
      <w:lvlJc w:val="left"/>
      <w:pPr>
        <w:ind w:left="2504" w:hanging="400"/>
      </w:pPr>
    </w:lvl>
    <w:lvl w:ilvl="2">
      <w:numFmt w:val="bullet"/>
      <w:lvlText w:val="•"/>
      <w:lvlJc w:val="left"/>
      <w:pPr>
        <w:ind w:left="3408" w:hanging="400"/>
      </w:pPr>
    </w:lvl>
    <w:lvl w:ilvl="3">
      <w:numFmt w:val="bullet"/>
      <w:lvlText w:val="•"/>
      <w:lvlJc w:val="left"/>
      <w:pPr>
        <w:ind w:left="4312" w:hanging="400"/>
      </w:pPr>
    </w:lvl>
    <w:lvl w:ilvl="4">
      <w:numFmt w:val="bullet"/>
      <w:lvlText w:val="•"/>
      <w:lvlJc w:val="left"/>
      <w:pPr>
        <w:ind w:left="5216" w:hanging="400"/>
      </w:pPr>
    </w:lvl>
    <w:lvl w:ilvl="5">
      <w:numFmt w:val="bullet"/>
      <w:lvlText w:val="•"/>
      <w:lvlJc w:val="left"/>
      <w:pPr>
        <w:ind w:left="6120" w:hanging="400"/>
      </w:pPr>
    </w:lvl>
    <w:lvl w:ilvl="6">
      <w:numFmt w:val="bullet"/>
      <w:lvlText w:val="•"/>
      <w:lvlJc w:val="left"/>
      <w:pPr>
        <w:ind w:left="7024" w:hanging="400"/>
      </w:pPr>
    </w:lvl>
    <w:lvl w:ilvl="7">
      <w:numFmt w:val="bullet"/>
      <w:lvlText w:val="•"/>
      <w:lvlJc w:val="left"/>
      <w:pPr>
        <w:ind w:left="7928" w:hanging="400"/>
      </w:pPr>
    </w:lvl>
    <w:lvl w:ilvl="8">
      <w:numFmt w:val="bullet"/>
      <w:lvlText w:val="•"/>
      <w:lvlJc w:val="left"/>
      <w:pPr>
        <w:ind w:left="8832" w:hanging="400"/>
      </w:pPr>
    </w:lvl>
  </w:abstractNum>
  <w:abstractNum w:abstractNumId="30">
    <w:nsid w:val="00000420"/>
    <w:multiLevelType w:val="multilevel"/>
    <w:tmpl w:val="000008A3"/>
    <w:lvl w:ilvl="0">
      <w:numFmt w:val="bullet"/>
      <w:lvlText w:val="—"/>
      <w:lvlJc w:val="left"/>
      <w:pPr>
        <w:ind w:left="1602" w:hanging="400"/>
      </w:pPr>
      <w:rPr>
        <w:rFonts w:ascii="Times New Roman" w:hAnsi="Times New Roman" w:cs="Times New Roman"/>
        <w:b w:val="0"/>
        <w:bCs w:val="0"/>
        <w:i w:val="0"/>
        <w:iCs w:val="0"/>
        <w:w w:val="99"/>
        <w:sz w:val="20"/>
        <w:szCs w:val="20"/>
      </w:rPr>
    </w:lvl>
    <w:lvl w:ilvl="1">
      <w:numFmt w:val="bullet"/>
      <w:lvlText w:val="•"/>
      <w:lvlJc w:val="left"/>
      <w:pPr>
        <w:ind w:left="2504" w:hanging="400"/>
      </w:pPr>
    </w:lvl>
    <w:lvl w:ilvl="2">
      <w:numFmt w:val="bullet"/>
      <w:lvlText w:val="•"/>
      <w:lvlJc w:val="left"/>
      <w:pPr>
        <w:ind w:left="3408" w:hanging="400"/>
      </w:pPr>
    </w:lvl>
    <w:lvl w:ilvl="3">
      <w:numFmt w:val="bullet"/>
      <w:lvlText w:val="•"/>
      <w:lvlJc w:val="left"/>
      <w:pPr>
        <w:ind w:left="4312" w:hanging="400"/>
      </w:pPr>
    </w:lvl>
    <w:lvl w:ilvl="4">
      <w:numFmt w:val="bullet"/>
      <w:lvlText w:val="•"/>
      <w:lvlJc w:val="left"/>
      <w:pPr>
        <w:ind w:left="5216" w:hanging="400"/>
      </w:pPr>
    </w:lvl>
    <w:lvl w:ilvl="5">
      <w:numFmt w:val="bullet"/>
      <w:lvlText w:val="•"/>
      <w:lvlJc w:val="left"/>
      <w:pPr>
        <w:ind w:left="6120" w:hanging="400"/>
      </w:pPr>
    </w:lvl>
    <w:lvl w:ilvl="6">
      <w:numFmt w:val="bullet"/>
      <w:lvlText w:val="•"/>
      <w:lvlJc w:val="left"/>
      <w:pPr>
        <w:ind w:left="7024" w:hanging="400"/>
      </w:pPr>
    </w:lvl>
    <w:lvl w:ilvl="7">
      <w:numFmt w:val="bullet"/>
      <w:lvlText w:val="•"/>
      <w:lvlJc w:val="left"/>
      <w:pPr>
        <w:ind w:left="7928" w:hanging="400"/>
      </w:pPr>
    </w:lvl>
    <w:lvl w:ilvl="8">
      <w:numFmt w:val="bullet"/>
      <w:lvlText w:val="•"/>
      <w:lvlJc w:val="left"/>
      <w:pPr>
        <w:ind w:left="8832" w:hanging="400"/>
      </w:pPr>
    </w:lvl>
  </w:abstractNum>
  <w:abstractNum w:abstractNumId="31">
    <w:nsid w:val="00000421"/>
    <w:multiLevelType w:val="multilevel"/>
    <w:tmpl w:val="000008A4"/>
    <w:lvl w:ilvl="0">
      <w:numFmt w:val="bullet"/>
      <w:lvlText w:val="—"/>
      <w:lvlJc w:val="left"/>
      <w:pPr>
        <w:ind w:left="1600" w:hanging="400"/>
      </w:pPr>
      <w:rPr>
        <w:rFonts w:ascii="Times New Roman" w:hAnsi="Times New Roman" w:cs="Times New Roman"/>
        <w:b w:val="0"/>
        <w:bCs w:val="0"/>
        <w:i w:val="0"/>
        <w:iCs w:val="0"/>
        <w:w w:val="99"/>
        <w:sz w:val="20"/>
        <w:szCs w:val="20"/>
      </w:rPr>
    </w:lvl>
    <w:lvl w:ilvl="1">
      <w:numFmt w:val="bullet"/>
      <w:lvlText w:val="•"/>
      <w:lvlJc w:val="left"/>
      <w:pPr>
        <w:ind w:left="2504" w:hanging="400"/>
      </w:pPr>
    </w:lvl>
    <w:lvl w:ilvl="2">
      <w:numFmt w:val="bullet"/>
      <w:lvlText w:val="•"/>
      <w:lvlJc w:val="left"/>
      <w:pPr>
        <w:ind w:left="3408" w:hanging="400"/>
      </w:pPr>
    </w:lvl>
    <w:lvl w:ilvl="3">
      <w:numFmt w:val="bullet"/>
      <w:lvlText w:val="•"/>
      <w:lvlJc w:val="left"/>
      <w:pPr>
        <w:ind w:left="4312" w:hanging="400"/>
      </w:pPr>
    </w:lvl>
    <w:lvl w:ilvl="4">
      <w:numFmt w:val="bullet"/>
      <w:lvlText w:val="•"/>
      <w:lvlJc w:val="left"/>
      <w:pPr>
        <w:ind w:left="5216" w:hanging="400"/>
      </w:pPr>
    </w:lvl>
    <w:lvl w:ilvl="5">
      <w:numFmt w:val="bullet"/>
      <w:lvlText w:val="•"/>
      <w:lvlJc w:val="left"/>
      <w:pPr>
        <w:ind w:left="6120" w:hanging="400"/>
      </w:pPr>
    </w:lvl>
    <w:lvl w:ilvl="6">
      <w:numFmt w:val="bullet"/>
      <w:lvlText w:val="•"/>
      <w:lvlJc w:val="left"/>
      <w:pPr>
        <w:ind w:left="7024" w:hanging="400"/>
      </w:pPr>
    </w:lvl>
    <w:lvl w:ilvl="7">
      <w:numFmt w:val="bullet"/>
      <w:lvlText w:val="•"/>
      <w:lvlJc w:val="left"/>
      <w:pPr>
        <w:ind w:left="7928" w:hanging="400"/>
      </w:pPr>
    </w:lvl>
    <w:lvl w:ilvl="8">
      <w:numFmt w:val="bullet"/>
      <w:lvlText w:val="•"/>
      <w:lvlJc w:val="left"/>
      <w:pPr>
        <w:ind w:left="8832" w:hanging="400"/>
      </w:pPr>
    </w:lvl>
  </w:abstractNum>
  <w:abstractNum w:abstractNumId="32">
    <w:nsid w:val="00000422"/>
    <w:multiLevelType w:val="multilevel"/>
    <w:tmpl w:val="000008A5"/>
    <w:lvl w:ilvl="0">
      <w:numFmt w:val="bullet"/>
      <w:lvlText w:val="—"/>
      <w:lvlJc w:val="left"/>
      <w:pPr>
        <w:ind w:left="1600" w:hanging="400"/>
      </w:pPr>
      <w:rPr>
        <w:rFonts w:ascii="Times New Roman" w:hAnsi="Times New Roman" w:cs="Times New Roman"/>
        <w:b w:val="0"/>
        <w:bCs w:val="0"/>
        <w:i w:val="0"/>
        <w:iCs w:val="0"/>
        <w:w w:val="99"/>
        <w:sz w:val="20"/>
        <w:szCs w:val="20"/>
      </w:rPr>
    </w:lvl>
    <w:lvl w:ilvl="1">
      <w:numFmt w:val="bullet"/>
      <w:lvlText w:val="•"/>
      <w:lvlJc w:val="left"/>
      <w:pPr>
        <w:ind w:left="2504" w:hanging="400"/>
      </w:pPr>
    </w:lvl>
    <w:lvl w:ilvl="2">
      <w:numFmt w:val="bullet"/>
      <w:lvlText w:val="•"/>
      <w:lvlJc w:val="left"/>
      <w:pPr>
        <w:ind w:left="3408" w:hanging="400"/>
      </w:pPr>
    </w:lvl>
    <w:lvl w:ilvl="3">
      <w:numFmt w:val="bullet"/>
      <w:lvlText w:val="•"/>
      <w:lvlJc w:val="left"/>
      <w:pPr>
        <w:ind w:left="4312" w:hanging="400"/>
      </w:pPr>
    </w:lvl>
    <w:lvl w:ilvl="4">
      <w:numFmt w:val="bullet"/>
      <w:lvlText w:val="•"/>
      <w:lvlJc w:val="left"/>
      <w:pPr>
        <w:ind w:left="5216" w:hanging="400"/>
      </w:pPr>
    </w:lvl>
    <w:lvl w:ilvl="5">
      <w:numFmt w:val="bullet"/>
      <w:lvlText w:val="•"/>
      <w:lvlJc w:val="left"/>
      <w:pPr>
        <w:ind w:left="6120" w:hanging="400"/>
      </w:pPr>
    </w:lvl>
    <w:lvl w:ilvl="6">
      <w:numFmt w:val="bullet"/>
      <w:lvlText w:val="•"/>
      <w:lvlJc w:val="left"/>
      <w:pPr>
        <w:ind w:left="7024" w:hanging="400"/>
      </w:pPr>
    </w:lvl>
    <w:lvl w:ilvl="7">
      <w:numFmt w:val="bullet"/>
      <w:lvlText w:val="•"/>
      <w:lvlJc w:val="left"/>
      <w:pPr>
        <w:ind w:left="7928" w:hanging="400"/>
      </w:pPr>
    </w:lvl>
    <w:lvl w:ilvl="8">
      <w:numFmt w:val="bullet"/>
      <w:lvlText w:val="•"/>
      <w:lvlJc w:val="left"/>
      <w:pPr>
        <w:ind w:left="8832" w:hanging="400"/>
      </w:pPr>
    </w:lvl>
  </w:abstractNum>
  <w:abstractNum w:abstractNumId="33">
    <w:nsid w:val="00000423"/>
    <w:multiLevelType w:val="multilevel"/>
    <w:tmpl w:val="000008A6"/>
    <w:lvl w:ilvl="0">
      <w:start w:val="9"/>
      <w:numFmt w:val="decimal"/>
      <w:lvlText w:val="%1"/>
      <w:lvlJc w:val="left"/>
      <w:pPr>
        <w:ind w:left="2057" w:hanging="1058"/>
      </w:pPr>
    </w:lvl>
    <w:lvl w:ilvl="1">
      <w:start w:val="4"/>
      <w:numFmt w:val="decimal"/>
      <w:lvlText w:val="%1.%2"/>
      <w:lvlJc w:val="left"/>
      <w:pPr>
        <w:ind w:left="2057" w:hanging="1058"/>
      </w:pPr>
    </w:lvl>
    <w:lvl w:ilvl="2">
      <w:start w:val="2"/>
      <w:numFmt w:val="decimal"/>
      <w:lvlText w:val="%1.%2.%3"/>
      <w:lvlJc w:val="left"/>
      <w:pPr>
        <w:ind w:left="2057" w:hanging="1058"/>
      </w:pPr>
    </w:lvl>
    <w:lvl w:ilvl="3">
      <w:start w:val="313"/>
      <w:numFmt w:val="decimal"/>
      <w:lvlText w:val="%1.%2.%3.%4"/>
      <w:lvlJc w:val="left"/>
      <w:pPr>
        <w:ind w:left="2057" w:hanging="1058"/>
      </w:pPr>
    </w:lvl>
    <w:lvl w:ilvl="4">
      <w:start w:val="2"/>
      <w:numFmt w:val="decimal"/>
      <w:lvlText w:val="%1.%2.%3.%4.%5"/>
      <w:lvlJc w:val="left"/>
      <w:pPr>
        <w:ind w:left="2057" w:hanging="1058"/>
      </w:pPr>
      <w:rPr>
        <w:rFonts w:ascii="Arial" w:hAnsi="Arial" w:cs="Arial"/>
        <w:b/>
        <w:bCs/>
        <w:i w:val="0"/>
        <w:iCs w:val="0"/>
        <w:spacing w:val="-1"/>
        <w:w w:val="99"/>
        <w:sz w:val="20"/>
        <w:szCs w:val="20"/>
      </w:rPr>
    </w:lvl>
    <w:lvl w:ilvl="5">
      <w:numFmt w:val="bullet"/>
      <w:lvlText w:val="•"/>
      <w:lvlJc w:val="left"/>
      <w:pPr>
        <w:ind w:left="6350" w:hanging="1058"/>
      </w:pPr>
    </w:lvl>
    <w:lvl w:ilvl="6">
      <w:numFmt w:val="bullet"/>
      <w:lvlText w:val="•"/>
      <w:lvlJc w:val="left"/>
      <w:pPr>
        <w:ind w:left="7208" w:hanging="1058"/>
      </w:pPr>
    </w:lvl>
    <w:lvl w:ilvl="7">
      <w:numFmt w:val="bullet"/>
      <w:lvlText w:val="•"/>
      <w:lvlJc w:val="left"/>
      <w:pPr>
        <w:ind w:left="8066" w:hanging="1058"/>
      </w:pPr>
    </w:lvl>
    <w:lvl w:ilvl="8">
      <w:numFmt w:val="bullet"/>
      <w:lvlText w:val="•"/>
      <w:lvlJc w:val="left"/>
      <w:pPr>
        <w:ind w:left="8924" w:hanging="1058"/>
      </w:pPr>
    </w:lvl>
  </w:abstractNum>
  <w:abstractNum w:abstractNumId="34">
    <w:nsid w:val="00000424"/>
    <w:multiLevelType w:val="multilevel"/>
    <w:tmpl w:val="000008A7"/>
    <w:lvl w:ilvl="0">
      <w:numFmt w:val="bullet"/>
      <w:lvlText w:val="—"/>
      <w:lvlJc w:val="left"/>
      <w:pPr>
        <w:ind w:left="560" w:hanging="226"/>
      </w:pPr>
      <w:rPr>
        <w:rFonts w:ascii="Times New Roman" w:hAnsi="Times New Roman" w:cs="Times New Roman"/>
        <w:b w:val="0"/>
        <w:bCs w:val="0"/>
        <w:i w:val="0"/>
        <w:iCs w:val="0"/>
        <w:w w:val="100"/>
        <w:sz w:val="18"/>
        <w:szCs w:val="18"/>
      </w:rPr>
    </w:lvl>
    <w:lvl w:ilvl="1">
      <w:numFmt w:val="bullet"/>
      <w:lvlText w:val="•"/>
      <w:lvlJc w:val="left"/>
      <w:pPr>
        <w:ind w:left="803" w:hanging="226"/>
      </w:pPr>
    </w:lvl>
    <w:lvl w:ilvl="2">
      <w:numFmt w:val="bullet"/>
      <w:lvlText w:val="•"/>
      <w:lvlJc w:val="left"/>
      <w:pPr>
        <w:ind w:left="1047" w:hanging="226"/>
      </w:pPr>
    </w:lvl>
    <w:lvl w:ilvl="3">
      <w:numFmt w:val="bullet"/>
      <w:lvlText w:val="•"/>
      <w:lvlJc w:val="left"/>
      <w:pPr>
        <w:ind w:left="1290" w:hanging="226"/>
      </w:pPr>
    </w:lvl>
    <w:lvl w:ilvl="4">
      <w:numFmt w:val="bullet"/>
      <w:lvlText w:val="•"/>
      <w:lvlJc w:val="left"/>
      <w:pPr>
        <w:ind w:left="1534" w:hanging="226"/>
      </w:pPr>
    </w:lvl>
    <w:lvl w:ilvl="5">
      <w:numFmt w:val="bullet"/>
      <w:lvlText w:val="•"/>
      <w:lvlJc w:val="left"/>
      <w:pPr>
        <w:ind w:left="1777" w:hanging="226"/>
      </w:pPr>
    </w:lvl>
    <w:lvl w:ilvl="6">
      <w:numFmt w:val="bullet"/>
      <w:lvlText w:val="•"/>
      <w:lvlJc w:val="left"/>
      <w:pPr>
        <w:ind w:left="2021" w:hanging="226"/>
      </w:pPr>
    </w:lvl>
    <w:lvl w:ilvl="7">
      <w:numFmt w:val="bullet"/>
      <w:lvlText w:val="•"/>
      <w:lvlJc w:val="left"/>
      <w:pPr>
        <w:ind w:left="2264" w:hanging="226"/>
      </w:pPr>
    </w:lvl>
    <w:lvl w:ilvl="8">
      <w:numFmt w:val="bullet"/>
      <w:lvlText w:val="•"/>
      <w:lvlJc w:val="left"/>
      <w:pPr>
        <w:ind w:left="2508" w:hanging="226"/>
      </w:pPr>
    </w:lvl>
  </w:abstractNum>
  <w:abstractNum w:abstractNumId="35">
    <w:nsid w:val="00000425"/>
    <w:multiLevelType w:val="multilevel"/>
    <w:tmpl w:val="000008A8"/>
    <w:lvl w:ilvl="0">
      <w:numFmt w:val="bullet"/>
      <w:lvlText w:val="—"/>
      <w:lvlJc w:val="left"/>
      <w:pPr>
        <w:ind w:left="514" w:hanging="226"/>
      </w:pPr>
      <w:rPr>
        <w:rFonts w:ascii="Times New Roman" w:hAnsi="Times New Roman" w:cs="Times New Roman"/>
        <w:b w:val="0"/>
        <w:bCs w:val="0"/>
        <w:i w:val="0"/>
        <w:iCs w:val="0"/>
        <w:w w:val="100"/>
        <w:sz w:val="18"/>
        <w:szCs w:val="18"/>
      </w:rPr>
    </w:lvl>
    <w:lvl w:ilvl="1">
      <w:numFmt w:val="bullet"/>
      <w:lvlText w:val="•"/>
      <w:lvlJc w:val="left"/>
      <w:pPr>
        <w:ind w:left="767" w:hanging="226"/>
      </w:pPr>
    </w:lvl>
    <w:lvl w:ilvl="2">
      <w:numFmt w:val="bullet"/>
      <w:lvlText w:val="•"/>
      <w:lvlJc w:val="left"/>
      <w:pPr>
        <w:ind w:left="1015" w:hanging="226"/>
      </w:pPr>
    </w:lvl>
    <w:lvl w:ilvl="3">
      <w:numFmt w:val="bullet"/>
      <w:lvlText w:val="•"/>
      <w:lvlJc w:val="left"/>
      <w:pPr>
        <w:ind w:left="1262" w:hanging="226"/>
      </w:pPr>
    </w:lvl>
    <w:lvl w:ilvl="4">
      <w:numFmt w:val="bullet"/>
      <w:lvlText w:val="•"/>
      <w:lvlJc w:val="left"/>
      <w:pPr>
        <w:ind w:left="1510" w:hanging="226"/>
      </w:pPr>
    </w:lvl>
    <w:lvl w:ilvl="5">
      <w:numFmt w:val="bullet"/>
      <w:lvlText w:val="•"/>
      <w:lvlJc w:val="left"/>
      <w:pPr>
        <w:ind w:left="1757" w:hanging="226"/>
      </w:pPr>
    </w:lvl>
    <w:lvl w:ilvl="6">
      <w:numFmt w:val="bullet"/>
      <w:lvlText w:val="•"/>
      <w:lvlJc w:val="left"/>
      <w:pPr>
        <w:ind w:left="2005" w:hanging="226"/>
      </w:pPr>
    </w:lvl>
    <w:lvl w:ilvl="7">
      <w:numFmt w:val="bullet"/>
      <w:lvlText w:val="•"/>
      <w:lvlJc w:val="left"/>
      <w:pPr>
        <w:ind w:left="2252" w:hanging="226"/>
      </w:pPr>
    </w:lvl>
    <w:lvl w:ilvl="8">
      <w:numFmt w:val="bullet"/>
      <w:lvlText w:val="•"/>
      <w:lvlJc w:val="left"/>
      <w:pPr>
        <w:ind w:left="2500" w:hanging="226"/>
      </w:pPr>
    </w:lvl>
  </w:abstractNum>
  <w:abstractNum w:abstractNumId="36">
    <w:nsid w:val="00000426"/>
    <w:multiLevelType w:val="multilevel"/>
    <w:tmpl w:val="000008A9"/>
    <w:lvl w:ilvl="0">
      <w:numFmt w:val="bullet"/>
      <w:lvlText w:val="—"/>
      <w:lvlJc w:val="left"/>
      <w:pPr>
        <w:ind w:left="1600" w:hanging="400"/>
      </w:pPr>
      <w:rPr>
        <w:rFonts w:ascii="Times New Roman" w:hAnsi="Times New Roman" w:cs="Times New Roman"/>
        <w:b w:val="0"/>
        <w:bCs w:val="0"/>
        <w:i w:val="0"/>
        <w:iCs w:val="0"/>
        <w:w w:val="99"/>
        <w:sz w:val="20"/>
        <w:szCs w:val="20"/>
      </w:rPr>
    </w:lvl>
    <w:lvl w:ilvl="1">
      <w:numFmt w:val="bullet"/>
      <w:lvlText w:val="•"/>
      <w:lvlJc w:val="left"/>
      <w:pPr>
        <w:ind w:left="2504" w:hanging="400"/>
      </w:pPr>
    </w:lvl>
    <w:lvl w:ilvl="2">
      <w:numFmt w:val="bullet"/>
      <w:lvlText w:val="•"/>
      <w:lvlJc w:val="left"/>
      <w:pPr>
        <w:ind w:left="3408" w:hanging="400"/>
      </w:pPr>
    </w:lvl>
    <w:lvl w:ilvl="3">
      <w:numFmt w:val="bullet"/>
      <w:lvlText w:val="•"/>
      <w:lvlJc w:val="left"/>
      <w:pPr>
        <w:ind w:left="4312" w:hanging="400"/>
      </w:pPr>
    </w:lvl>
    <w:lvl w:ilvl="4">
      <w:numFmt w:val="bullet"/>
      <w:lvlText w:val="•"/>
      <w:lvlJc w:val="left"/>
      <w:pPr>
        <w:ind w:left="5216" w:hanging="400"/>
      </w:pPr>
    </w:lvl>
    <w:lvl w:ilvl="5">
      <w:numFmt w:val="bullet"/>
      <w:lvlText w:val="•"/>
      <w:lvlJc w:val="left"/>
      <w:pPr>
        <w:ind w:left="6120" w:hanging="400"/>
      </w:pPr>
    </w:lvl>
    <w:lvl w:ilvl="6">
      <w:numFmt w:val="bullet"/>
      <w:lvlText w:val="•"/>
      <w:lvlJc w:val="left"/>
      <w:pPr>
        <w:ind w:left="7024" w:hanging="400"/>
      </w:pPr>
    </w:lvl>
    <w:lvl w:ilvl="7">
      <w:numFmt w:val="bullet"/>
      <w:lvlText w:val="•"/>
      <w:lvlJc w:val="left"/>
      <w:pPr>
        <w:ind w:left="7928" w:hanging="400"/>
      </w:pPr>
    </w:lvl>
    <w:lvl w:ilvl="8">
      <w:numFmt w:val="bullet"/>
      <w:lvlText w:val="•"/>
      <w:lvlJc w:val="left"/>
      <w:pPr>
        <w:ind w:left="8832" w:hanging="400"/>
      </w:pPr>
    </w:lvl>
  </w:abstractNum>
  <w:abstractNum w:abstractNumId="37">
    <w:nsid w:val="00000427"/>
    <w:multiLevelType w:val="multilevel"/>
    <w:tmpl w:val="000008AA"/>
    <w:lvl w:ilvl="0">
      <w:numFmt w:val="bullet"/>
      <w:lvlText w:val="—"/>
      <w:lvlJc w:val="left"/>
      <w:pPr>
        <w:ind w:left="1600" w:hanging="400"/>
      </w:pPr>
      <w:rPr>
        <w:rFonts w:ascii="Times New Roman" w:hAnsi="Times New Roman" w:cs="Times New Roman"/>
        <w:b w:val="0"/>
        <w:bCs w:val="0"/>
        <w:i w:val="0"/>
        <w:iCs w:val="0"/>
        <w:w w:val="99"/>
        <w:sz w:val="20"/>
        <w:szCs w:val="20"/>
      </w:rPr>
    </w:lvl>
    <w:lvl w:ilvl="1">
      <w:numFmt w:val="bullet"/>
      <w:lvlText w:val="•"/>
      <w:lvlJc w:val="left"/>
      <w:pPr>
        <w:ind w:left="2504" w:hanging="400"/>
      </w:pPr>
    </w:lvl>
    <w:lvl w:ilvl="2">
      <w:numFmt w:val="bullet"/>
      <w:lvlText w:val="•"/>
      <w:lvlJc w:val="left"/>
      <w:pPr>
        <w:ind w:left="3408" w:hanging="400"/>
      </w:pPr>
    </w:lvl>
    <w:lvl w:ilvl="3">
      <w:numFmt w:val="bullet"/>
      <w:lvlText w:val="•"/>
      <w:lvlJc w:val="left"/>
      <w:pPr>
        <w:ind w:left="4312" w:hanging="400"/>
      </w:pPr>
    </w:lvl>
    <w:lvl w:ilvl="4">
      <w:numFmt w:val="bullet"/>
      <w:lvlText w:val="•"/>
      <w:lvlJc w:val="left"/>
      <w:pPr>
        <w:ind w:left="5216" w:hanging="400"/>
      </w:pPr>
    </w:lvl>
    <w:lvl w:ilvl="5">
      <w:numFmt w:val="bullet"/>
      <w:lvlText w:val="•"/>
      <w:lvlJc w:val="left"/>
      <w:pPr>
        <w:ind w:left="6120" w:hanging="400"/>
      </w:pPr>
    </w:lvl>
    <w:lvl w:ilvl="6">
      <w:numFmt w:val="bullet"/>
      <w:lvlText w:val="•"/>
      <w:lvlJc w:val="left"/>
      <w:pPr>
        <w:ind w:left="7024" w:hanging="400"/>
      </w:pPr>
    </w:lvl>
    <w:lvl w:ilvl="7">
      <w:numFmt w:val="bullet"/>
      <w:lvlText w:val="•"/>
      <w:lvlJc w:val="left"/>
      <w:pPr>
        <w:ind w:left="7928" w:hanging="400"/>
      </w:pPr>
    </w:lvl>
    <w:lvl w:ilvl="8">
      <w:numFmt w:val="bullet"/>
      <w:lvlText w:val="•"/>
      <w:lvlJc w:val="left"/>
      <w:pPr>
        <w:ind w:left="8832" w:hanging="400"/>
      </w:pPr>
    </w:lvl>
  </w:abstractNum>
  <w:abstractNum w:abstractNumId="38">
    <w:nsid w:val="00000428"/>
    <w:multiLevelType w:val="multilevel"/>
    <w:tmpl w:val="000008AB"/>
    <w:lvl w:ilvl="0">
      <w:start w:val="9"/>
      <w:numFmt w:val="decimal"/>
      <w:lvlText w:val="%1"/>
      <w:lvlJc w:val="left"/>
      <w:pPr>
        <w:ind w:left="1365" w:hanging="366"/>
      </w:pPr>
    </w:lvl>
    <w:lvl w:ilvl="1">
      <w:start w:val="6"/>
      <w:numFmt w:val="decimal"/>
      <w:lvlText w:val="%1.%2"/>
      <w:lvlJc w:val="left"/>
      <w:pPr>
        <w:ind w:left="1365" w:hanging="366"/>
      </w:pPr>
      <w:rPr>
        <w:rFonts w:ascii="Arial" w:hAnsi="Arial" w:cs="Arial"/>
        <w:b/>
        <w:bCs/>
        <w:i w:val="0"/>
        <w:iCs w:val="0"/>
        <w:w w:val="99"/>
        <w:sz w:val="22"/>
        <w:szCs w:val="22"/>
      </w:rPr>
    </w:lvl>
    <w:lvl w:ilvl="2">
      <w:start w:val="7"/>
      <w:numFmt w:val="decimal"/>
      <w:lvlText w:val="%1.%2.%3"/>
      <w:lvlJc w:val="left"/>
      <w:pPr>
        <w:ind w:left="1500" w:hanging="501"/>
      </w:pPr>
      <w:rPr>
        <w:rFonts w:ascii="Arial" w:hAnsi="Arial" w:cs="Arial"/>
        <w:b/>
        <w:bCs/>
        <w:i w:val="0"/>
        <w:iCs w:val="0"/>
        <w:spacing w:val="-1"/>
        <w:w w:val="99"/>
        <w:sz w:val="20"/>
        <w:szCs w:val="20"/>
      </w:rPr>
    </w:lvl>
    <w:lvl w:ilvl="3">
      <w:start w:val="1"/>
      <w:numFmt w:val="decimal"/>
      <w:lvlText w:val="%1.%2.%3.%4"/>
      <w:lvlJc w:val="left"/>
      <w:pPr>
        <w:ind w:left="1667" w:hanging="668"/>
      </w:pPr>
      <w:rPr>
        <w:rFonts w:ascii="Arial" w:hAnsi="Arial" w:cs="Arial"/>
        <w:b/>
        <w:bCs/>
        <w:i w:val="0"/>
        <w:iCs w:val="0"/>
        <w:spacing w:val="-1"/>
        <w:w w:val="99"/>
        <w:sz w:val="20"/>
        <w:szCs w:val="20"/>
      </w:rPr>
    </w:lvl>
    <w:lvl w:ilvl="4">
      <w:numFmt w:val="bullet"/>
      <w:lvlText w:val="•"/>
      <w:lvlJc w:val="left"/>
      <w:pPr>
        <w:ind w:left="3905" w:hanging="668"/>
      </w:pPr>
    </w:lvl>
    <w:lvl w:ilvl="5">
      <w:numFmt w:val="bullet"/>
      <w:lvlText w:val="•"/>
      <w:lvlJc w:val="left"/>
      <w:pPr>
        <w:ind w:left="5027" w:hanging="668"/>
      </w:pPr>
    </w:lvl>
    <w:lvl w:ilvl="6">
      <w:numFmt w:val="bullet"/>
      <w:lvlText w:val="•"/>
      <w:lvlJc w:val="left"/>
      <w:pPr>
        <w:ind w:left="6150" w:hanging="668"/>
      </w:pPr>
    </w:lvl>
    <w:lvl w:ilvl="7">
      <w:numFmt w:val="bullet"/>
      <w:lvlText w:val="•"/>
      <w:lvlJc w:val="left"/>
      <w:pPr>
        <w:ind w:left="7272" w:hanging="668"/>
      </w:pPr>
    </w:lvl>
    <w:lvl w:ilvl="8">
      <w:numFmt w:val="bullet"/>
      <w:lvlText w:val="•"/>
      <w:lvlJc w:val="left"/>
      <w:pPr>
        <w:ind w:left="8395" w:hanging="668"/>
      </w:pPr>
    </w:lvl>
  </w:abstractNum>
  <w:abstractNum w:abstractNumId="39">
    <w:nsid w:val="00000429"/>
    <w:multiLevelType w:val="multilevel"/>
    <w:tmpl w:val="000008AC"/>
    <w:lvl w:ilvl="0">
      <w:start w:val="9"/>
      <w:numFmt w:val="decimal"/>
      <w:lvlText w:val="%1"/>
      <w:lvlJc w:val="left"/>
      <w:pPr>
        <w:ind w:left="1610" w:hanging="611"/>
      </w:pPr>
    </w:lvl>
    <w:lvl w:ilvl="1">
      <w:numFmt w:val="bullet"/>
      <w:lvlText w:val="•"/>
      <w:lvlJc w:val="left"/>
      <w:pPr>
        <w:ind w:left="2522" w:hanging="611"/>
      </w:pPr>
    </w:lvl>
    <w:lvl w:ilvl="2">
      <w:numFmt w:val="bullet"/>
      <w:lvlText w:val="•"/>
      <w:lvlJc w:val="left"/>
      <w:pPr>
        <w:ind w:left="3424" w:hanging="611"/>
      </w:pPr>
    </w:lvl>
    <w:lvl w:ilvl="3">
      <w:numFmt w:val="bullet"/>
      <w:lvlText w:val="•"/>
      <w:lvlJc w:val="left"/>
      <w:pPr>
        <w:ind w:left="4326" w:hanging="611"/>
      </w:pPr>
    </w:lvl>
    <w:lvl w:ilvl="4">
      <w:numFmt w:val="bullet"/>
      <w:lvlText w:val="•"/>
      <w:lvlJc w:val="left"/>
      <w:pPr>
        <w:ind w:left="5228" w:hanging="611"/>
      </w:pPr>
    </w:lvl>
    <w:lvl w:ilvl="5">
      <w:numFmt w:val="bullet"/>
      <w:lvlText w:val="•"/>
      <w:lvlJc w:val="left"/>
      <w:pPr>
        <w:ind w:left="6130" w:hanging="611"/>
      </w:pPr>
    </w:lvl>
    <w:lvl w:ilvl="6">
      <w:numFmt w:val="bullet"/>
      <w:lvlText w:val="•"/>
      <w:lvlJc w:val="left"/>
      <w:pPr>
        <w:ind w:left="7032" w:hanging="611"/>
      </w:pPr>
    </w:lvl>
    <w:lvl w:ilvl="7">
      <w:numFmt w:val="bullet"/>
      <w:lvlText w:val="•"/>
      <w:lvlJc w:val="left"/>
      <w:pPr>
        <w:ind w:left="7934" w:hanging="611"/>
      </w:pPr>
    </w:lvl>
    <w:lvl w:ilvl="8">
      <w:numFmt w:val="bullet"/>
      <w:lvlText w:val="•"/>
      <w:lvlJc w:val="left"/>
      <w:pPr>
        <w:ind w:left="8836" w:hanging="611"/>
      </w:pPr>
    </w:lvl>
  </w:abstractNum>
  <w:abstractNum w:abstractNumId="40">
    <w:nsid w:val="0000042A"/>
    <w:multiLevelType w:val="multilevel"/>
    <w:tmpl w:val="000008AD"/>
    <w:lvl w:ilvl="0">
      <w:start w:val="9"/>
      <w:numFmt w:val="decimal"/>
      <w:lvlText w:val="%1"/>
      <w:lvlJc w:val="left"/>
      <w:pPr>
        <w:ind w:left="1778" w:hanging="779"/>
      </w:pPr>
    </w:lvl>
    <w:lvl w:ilvl="1">
      <w:start w:val="6"/>
      <w:numFmt w:val="decimal"/>
      <w:lvlText w:val="%1.%2"/>
      <w:lvlJc w:val="left"/>
      <w:pPr>
        <w:ind w:left="1778" w:hanging="779"/>
      </w:pPr>
    </w:lvl>
    <w:lvl w:ilvl="2">
      <w:start w:val="12"/>
      <w:numFmt w:val="decimal"/>
      <w:lvlText w:val="%1.%2.%3"/>
      <w:lvlJc w:val="left"/>
      <w:pPr>
        <w:ind w:left="1778" w:hanging="779"/>
      </w:pPr>
    </w:lvl>
    <w:lvl w:ilvl="3">
      <w:start w:val="2"/>
      <w:numFmt w:val="decimal"/>
      <w:lvlText w:val="%1.%2.%3.%4"/>
      <w:lvlJc w:val="left"/>
      <w:pPr>
        <w:ind w:left="1778" w:hanging="779"/>
      </w:pPr>
      <w:rPr>
        <w:rFonts w:ascii="Arial" w:hAnsi="Arial" w:cs="Arial"/>
        <w:b/>
        <w:bCs/>
        <w:i w:val="0"/>
        <w:iCs w:val="0"/>
        <w:spacing w:val="-1"/>
        <w:w w:val="99"/>
        <w:sz w:val="20"/>
        <w:szCs w:val="20"/>
      </w:rPr>
    </w:lvl>
    <w:lvl w:ilvl="4">
      <w:numFmt w:val="bullet"/>
      <w:lvlText w:val="•"/>
      <w:lvlJc w:val="left"/>
      <w:pPr>
        <w:ind w:left="5324" w:hanging="779"/>
      </w:pPr>
    </w:lvl>
    <w:lvl w:ilvl="5">
      <w:numFmt w:val="bullet"/>
      <w:lvlText w:val="•"/>
      <w:lvlJc w:val="left"/>
      <w:pPr>
        <w:ind w:left="6210" w:hanging="779"/>
      </w:pPr>
    </w:lvl>
    <w:lvl w:ilvl="6">
      <w:numFmt w:val="bullet"/>
      <w:lvlText w:val="•"/>
      <w:lvlJc w:val="left"/>
      <w:pPr>
        <w:ind w:left="7096" w:hanging="779"/>
      </w:pPr>
    </w:lvl>
    <w:lvl w:ilvl="7">
      <w:numFmt w:val="bullet"/>
      <w:lvlText w:val="•"/>
      <w:lvlJc w:val="left"/>
      <w:pPr>
        <w:ind w:left="7982" w:hanging="779"/>
      </w:pPr>
    </w:lvl>
    <w:lvl w:ilvl="8">
      <w:numFmt w:val="bullet"/>
      <w:lvlText w:val="•"/>
      <w:lvlJc w:val="left"/>
      <w:pPr>
        <w:ind w:left="8868" w:hanging="779"/>
      </w:pPr>
    </w:lvl>
  </w:abstractNum>
  <w:abstractNum w:abstractNumId="41">
    <w:nsid w:val="0000042B"/>
    <w:multiLevelType w:val="multilevel"/>
    <w:tmpl w:val="000008AE"/>
    <w:lvl w:ilvl="0">
      <w:start w:val="9"/>
      <w:numFmt w:val="decimal"/>
      <w:lvlText w:val="%1"/>
      <w:lvlJc w:val="left"/>
      <w:pPr>
        <w:ind w:left="1778" w:hanging="779"/>
      </w:pPr>
    </w:lvl>
    <w:lvl w:ilvl="1">
      <w:start w:val="6"/>
      <w:numFmt w:val="decimal"/>
      <w:lvlText w:val="%1.%2"/>
      <w:lvlJc w:val="left"/>
      <w:pPr>
        <w:ind w:left="1778" w:hanging="779"/>
      </w:pPr>
    </w:lvl>
    <w:lvl w:ilvl="2">
      <w:start w:val="13"/>
      <w:numFmt w:val="decimal"/>
      <w:lvlText w:val="%1.%2.%3"/>
      <w:lvlJc w:val="left"/>
      <w:pPr>
        <w:ind w:left="1778" w:hanging="779"/>
      </w:pPr>
    </w:lvl>
    <w:lvl w:ilvl="3">
      <w:start w:val="8"/>
      <w:numFmt w:val="decimal"/>
      <w:lvlText w:val="%1.%2.%3.%4"/>
      <w:lvlJc w:val="left"/>
      <w:pPr>
        <w:ind w:left="1778" w:hanging="779"/>
      </w:pPr>
      <w:rPr>
        <w:rFonts w:ascii="Arial" w:hAnsi="Arial" w:cs="Arial"/>
        <w:b/>
        <w:bCs/>
        <w:i w:val="0"/>
        <w:iCs w:val="0"/>
        <w:spacing w:val="-1"/>
        <w:w w:val="99"/>
        <w:sz w:val="20"/>
        <w:szCs w:val="20"/>
      </w:rPr>
    </w:lvl>
    <w:lvl w:ilvl="4">
      <w:numFmt w:val="bullet"/>
      <w:lvlText w:val="•"/>
      <w:lvlJc w:val="left"/>
      <w:pPr>
        <w:ind w:left="5324" w:hanging="779"/>
      </w:pPr>
    </w:lvl>
    <w:lvl w:ilvl="5">
      <w:numFmt w:val="bullet"/>
      <w:lvlText w:val="•"/>
      <w:lvlJc w:val="left"/>
      <w:pPr>
        <w:ind w:left="6210" w:hanging="779"/>
      </w:pPr>
    </w:lvl>
    <w:lvl w:ilvl="6">
      <w:numFmt w:val="bullet"/>
      <w:lvlText w:val="•"/>
      <w:lvlJc w:val="left"/>
      <w:pPr>
        <w:ind w:left="7096" w:hanging="779"/>
      </w:pPr>
    </w:lvl>
    <w:lvl w:ilvl="7">
      <w:numFmt w:val="bullet"/>
      <w:lvlText w:val="•"/>
      <w:lvlJc w:val="left"/>
      <w:pPr>
        <w:ind w:left="7982" w:hanging="779"/>
      </w:pPr>
    </w:lvl>
    <w:lvl w:ilvl="8">
      <w:numFmt w:val="bullet"/>
      <w:lvlText w:val="•"/>
      <w:lvlJc w:val="left"/>
      <w:pPr>
        <w:ind w:left="8868" w:hanging="779"/>
      </w:pPr>
    </w:lvl>
  </w:abstractNum>
  <w:abstractNum w:abstractNumId="42">
    <w:nsid w:val="0000042C"/>
    <w:multiLevelType w:val="multilevel"/>
    <w:tmpl w:val="000008AF"/>
    <w:lvl w:ilvl="0">
      <w:numFmt w:val="bullet"/>
      <w:lvlText w:val="—"/>
      <w:lvlJc w:val="left"/>
      <w:pPr>
        <w:ind w:left="1639" w:hanging="428"/>
      </w:pPr>
      <w:rPr>
        <w:rFonts w:ascii="Times New Roman" w:hAnsi="Times New Roman" w:cs="Times New Roman"/>
        <w:w w:val="99"/>
      </w:rPr>
    </w:lvl>
    <w:lvl w:ilvl="1">
      <w:numFmt w:val="bullet"/>
      <w:lvlText w:val="•"/>
      <w:lvlJc w:val="left"/>
      <w:pPr>
        <w:ind w:left="2540" w:hanging="428"/>
      </w:pPr>
    </w:lvl>
    <w:lvl w:ilvl="2">
      <w:numFmt w:val="bullet"/>
      <w:lvlText w:val="•"/>
      <w:lvlJc w:val="left"/>
      <w:pPr>
        <w:ind w:left="3440" w:hanging="428"/>
      </w:pPr>
    </w:lvl>
    <w:lvl w:ilvl="3">
      <w:numFmt w:val="bullet"/>
      <w:lvlText w:val="•"/>
      <w:lvlJc w:val="left"/>
      <w:pPr>
        <w:ind w:left="4340" w:hanging="428"/>
      </w:pPr>
    </w:lvl>
    <w:lvl w:ilvl="4">
      <w:numFmt w:val="bullet"/>
      <w:lvlText w:val="•"/>
      <w:lvlJc w:val="left"/>
      <w:pPr>
        <w:ind w:left="5240" w:hanging="428"/>
      </w:pPr>
    </w:lvl>
    <w:lvl w:ilvl="5">
      <w:numFmt w:val="bullet"/>
      <w:lvlText w:val="•"/>
      <w:lvlJc w:val="left"/>
      <w:pPr>
        <w:ind w:left="6140" w:hanging="428"/>
      </w:pPr>
    </w:lvl>
    <w:lvl w:ilvl="6">
      <w:numFmt w:val="bullet"/>
      <w:lvlText w:val="•"/>
      <w:lvlJc w:val="left"/>
      <w:pPr>
        <w:ind w:left="7040" w:hanging="428"/>
      </w:pPr>
    </w:lvl>
    <w:lvl w:ilvl="7">
      <w:numFmt w:val="bullet"/>
      <w:lvlText w:val="•"/>
      <w:lvlJc w:val="left"/>
      <w:pPr>
        <w:ind w:left="7940" w:hanging="428"/>
      </w:pPr>
    </w:lvl>
    <w:lvl w:ilvl="8">
      <w:numFmt w:val="bullet"/>
      <w:lvlText w:val="•"/>
      <w:lvlJc w:val="left"/>
      <w:pPr>
        <w:ind w:left="8840" w:hanging="428"/>
      </w:pPr>
    </w:lvl>
  </w:abstractNum>
  <w:abstractNum w:abstractNumId="43">
    <w:nsid w:val="0000042D"/>
    <w:multiLevelType w:val="multilevel"/>
    <w:tmpl w:val="000008B0"/>
    <w:lvl w:ilvl="0">
      <w:start w:val="9"/>
      <w:numFmt w:val="decimal"/>
      <w:lvlText w:val="%1"/>
      <w:lvlJc w:val="left"/>
      <w:pPr>
        <w:ind w:left="1611" w:hanging="612"/>
      </w:pPr>
    </w:lvl>
    <w:lvl w:ilvl="1">
      <w:start w:val="6"/>
      <w:numFmt w:val="decimal"/>
      <w:lvlText w:val="%1.%2"/>
      <w:lvlJc w:val="left"/>
      <w:pPr>
        <w:ind w:left="1611" w:hanging="612"/>
      </w:pPr>
    </w:lvl>
    <w:lvl w:ilvl="2">
      <w:start w:val="34"/>
      <w:numFmt w:val="decimal"/>
      <w:lvlText w:val="%1.%2.%3"/>
      <w:lvlJc w:val="left"/>
      <w:pPr>
        <w:ind w:left="1611" w:hanging="612"/>
      </w:pPr>
      <w:rPr>
        <w:rFonts w:ascii="Arial" w:hAnsi="Arial" w:cs="Arial"/>
        <w:b/>
        <w:bCs/>
        <w:i w:val="0"/>
        <w:iCs w:val="0"/>
        <w:spacing w:val="-1"/>
        <w:w w:val="99"/>
        <w:sz w:val="20"/>
        <w:szCs w:val="20"/>
      </w:rPr>
    </w:lvl>
    <w:lvl w:ilvl="3">
      <w:start w:val="1"/>
      <w:numFmt w:val="decimal"/>
      <w:lvlText w:val="%1.%2.%3.%4"/>
      <w:lvlJc w:val="left"/>
      <w:pPr>
        <w:ind w:left="1778" w:hanging="779"/>
      </w:pPr>
      <w:rPr>
        <w:rFonts w:ascii="Arial" w:hAnsi="Arial" w:cs="Arial"/>
        <w:b/>
        <w:bCs/>
        <w:i w:val="0"/>
        <w:iCs w:val="0"/>
        <w:spacing w:val="-1"/>
        <w:w w:val="99"/>
        <w:sz w:val="20"/>
        <w:szCs w:val="20"/>
      </w:rPr>
    </w:lvl>
    <w:lvl w:ilvl="4">
      <w:numFmt w:val="bullet"/>
      <w:lvlText w:val="•"/>
      <w:lvlJc w:val="left"/>
      <w:pPr>
        <w:ind w:left="4733" w:hanging="779"/>
      </w:pPr>
    </w:lvl>
    <w:lvl w:ilvl="5">
      <w:numFmt w:val="bullet"/>
      <w:lvlText w:val="•"/>
      <w:lvlJc w:val="left"/>
      <w:pPr>
        <w:ind w:left="5717" w:hanging="779"/>
      </w:pPr>
    </w:lvl>
    <w:lvl w:ilvl="6">
      <w:numFmt w:val="bullet"/>
      <w:lvlText w:val="•"/>
      <w:lvlJc w:val="left"/>
      <w:pPr>
        <w:ind w:left="6702" w:hanging="779"/>
      </w:pPr>
    </w:lvl>
    <w:lvl w:ilvl="7">
      <w:numFmt w:val="bullet"/>
      <w:lvlText w:val="•"/>
      <w:lvlJc w:val="left"/>
      <w:pPr>
        <w:ind w:left="7686" w:hanging="779"/>
      </w:pPr>
    </w:lvl>
    <w:lvl w:ilvl="8">
      <w:numFmt w:val="bullet"/>
      <w:lvlText w:val="•"/>
      <w:lvlJc w:val="left"/>
      <w:pPr>
        <w:ind w:left="8671" w:hanging="779"/>
      </w:pPr>
    </w:lvl>
  </w:abstractNum>
  <w:abstractNum w:abstractNumId="44">
    <w:nsid w:val="0000042E"/>
    <w:multiLevelType w:val="multilevel"/>
    <w:tmpl w:val="000008B1"/>
    <w:lvl w:ilvl="0">
      <w:start w:val="9"/>
      <w:numFmt w:val="decimal"/>
      <w:lvlText w:val="%1"/>
      <w:lvlJc w:val="left"/>
      <w:pPr>
        <w:ind w:left="1501" w:hanging="502"/>
      </w:pPr>
    </w:lvl>
    <w:lvl w:ilvl="1">
      <w:start w:val="7"/>
      <w:numFmt w:val="decimal"/>
      <w:lvlText w:val="%1.%2"/>
      <w:lvlJc w:val="left"/>
      <w:pPr>
        <w:ind w:left="1501" w:hanging="502"/>
      </w:pPr>
    </w:lvl>
    <w:lvl w:ilvl="2">
      <w:start w:val="1"/>
      <w:numFmt w:val="decimal"/>
      <w:lvlText w:val="%1.%2.%3"/>
      <w:lvlJc w:val="left"/>
      <w:pPr>
        <w:ind w:left="1501" w:hanging="502"/>
      </w:pPr>
      <w:rPr>
        <w:rFonts w:ascii="Arial" w:hAnsi="Arial" w:cs="Arial"/>
        <w:b/>
        <w:bCs/>
        <w:i w:val="0"/>
        <w:iCs w:val="0"/>
        <w:spacing w:val="-1"/>
        <w:w w:val="99"/>
        <w:sz w:val="20"/>
        <w:szCs w:val="20"/>
      </w:rPr>
    </w:lvl>
    <w:lvl w:ilvl="3">
      <w:numFmt w:val="bullet"/>
      <w:lvlText w:val="—"/>
      <w:lvlJc w:val="left"/>
      <w:pPr>
        <w:ind w:left="1600" w:hanging="400"/>
      </w:pPr>
      <w:rPr>
        <w:rFonts w:ascii="Times New Roman" w:hAnsi="Times New Roman" w:cs="Times New Roman"/>
        <w:b w:val="0"/>
        <w:bCs w:val="0"/>
        <w:i w:val="0"/>
        <w:iCs w:val="0"/>
        <w:w w:val="99"/>
        <w:sz w:val="20"/>
        <w:szCs w:val="20"/>
      </w:rPr>
    </w:lvl>
    <w:lvl w:ilvl="4">
      <w:numFmt w:val="bullet"/>
      <w:lvlText w:val="•"/>
      <w:lvlJc w:val="left"/>
      <w:pPr>
        <w:ind w:left="4613" w:hanging="400"/>
      </w:pPr>
    </w:lvl>
    <w:lvl w:ilvl="5">
      <w:numFmt w:val="bullet"/>
      <w:lvlText w:val="•"/>
      <w:lvlJc w:val="left"/>
      <w:pPr>
        <w:ind w:left="5617" w:hanging="400"/>
      </w:pPr>
    </w:lvl>
    <w:lvl w:ilvl="6">
      <w:numFmt w:val="bullet"/>
      <w:lvlText w:val="•"/>
      <w:lvlJc w:val="left"/>
      <w:pPr>
        <w:ind w:left="6622" w:hanging="400"/>
      </w:pPr>
    </w:lvl>
    <w:lvl w:ilvl="7">
      <w:numFmt w:val="bullet"/>
      <w:lvlText w:val="•"/>
      <w:lvlJc w:val="left"/>
      <w:pPr>
        <w:ind w:left="7626" w:hanging="400"/>
      </w:pPr>
    </w:lvl>
    <w:lvl w:ilvl="8">
      <w:numFmt w:val="bullet"/>
      <w:lvlText w:val="•"/>
      <w:lvlJc w:val="left"/>
      <w:pPr>
        <w:ind w:left="8631" w:hanging="400"/>
      </w:pPr>
    </w:lvl>
  </w:abstractNum>
  <w:abstractNum w:abstractNumId="45">
    <w:nsid w:val="0000042F"/>
    <w:multiLevelType w:val="multilevel"/>
    <w:tmpl w:val="000008B2"/>
    <w:lvl w:ilvl="0">
      <w:numFmt w:val="bullet"/>
      <w:lvlText w:val="—"/>
      <w:lvlJc w:val="left"/>
      <w:pPr>
        <w:ind w:left="1600" w:hanging="400"/>
      </w:pPr>
      <w:rPr>
        <w:rFonts w:ascii="Times New Roman" w:hAnsi="Times New Roman" w:cs="Times New Roman"/>
        <w:b w:val="0"/>
        <w:bCs w:val="0"/>
        <w:i w:val="0"/>
        <w:iCs w:val="0"/>
        <w:w w:val="99"/>
        <w:sz w:val="20"/>
        <w:szCs w:val="20"/>
      </w:rPr>
    </w:lvl>
    <w:lvl w:ilvl="1">
      <w:numFmt w:val="bullet"/>
      <w:lvlText w:val="•"/>
      <w:lvlJc w:val="left"/>
      <w:pPr>
        <w:ind w:left="2504" w:hanging="400"/>
      </w:pPr>
    </w:lvl>
    <w:lvl w:ilvl="2">
      <w:numFmt w:val="bullet"/>
      <w:lvlText w:val="•"/>
      <w:lvlJc w:val="left"/>
      <w:pPr>
        <w:ind w:left="3408" w:hanging="400"/>
      </w:pPr>
    </w:lvl>
    <w:lvl w:ilvl="3">
      <w:numFmt w:val="bullet"/>
      <w:lvlText w:val="•"/>
      <w:lvlJc w:val="left"/>
      <w:pPr>
        <w:ind w:left="4312" w:hanging="400"/>
      </w:pPr>
    </w:lvl>
    <w:lvl w:ilvl="4">
      <w:numFmt w:val="bullet"/>
      <w:lvlText w:val="•"/>
      <w:lvlJc w:val="left"/>
      <w:pPr>
        <w:ind w:left="5216" w:hanging="400"/>
      </w:pPr>
    </w:lvl>
    <w:lvl w:ilvl="5">
      <w:numFmt w:val="bullet"/>
      <w:lvlText w:val="•"/>
      <w:lvlJc w:val="left"/>
      <w:pPr>
        <w:ind w:left="6120" w:hanging="400"/>
      </w:pPr>
    </w:lvl>
    <w:lvl w:ilvl="6">
      <w:numFmt w:val="bullet"/>
      <w:lvlText w:val="•"/>
      <w:lvlJc w:val="left"/>
      <w:pPr>
        <w:ind w:left="7024" w:hanging="400"/>
      </w:pPr>
    </w:lvl>
    <w:lvl w:ilvl="7">
      <w:numFmt w:val="bullet"/>
      <w:lvlText w:val="•"/>
      <w:lvlJc w:val="left"/>
      <w:pPr>
        <w:ind w:left="7928" w:hanging="400"/>
      </w:pPr>
    </w:lvl>
    <w:lvl w:ilvl="8">
      <w:numFmt w:val="bullet"/>
      <w:lvlText w:val="•"/>
      <w:lvlJc w:val="left"/>
      <w:pPr>
        <w:ind w:left="8832" w:hanging="400"/>
      </w:pPr>
    </w:lvl>
  </w:abstractNum>
  <w:abstractNum w:abstractNumId="46">
    <w:nsid w:val="00000430"/>
    <w:multiLevelType w:val="multilevel"/>
    <w:tmpl w:val="000008B3"/>
    <w:lvl w:ilvl="0">
      <w:numFmt w:val="bullet"/>
      <w:lvlText w:val="—"/>
      <w:lvlJc w:val="left"/>
      <w:pPr>
        <w:ind w:left="355" w:hanging="225"/>
      </w:pPr>
      <w:rPr>
        <w:rFonts w:ascii="Times New Roman" w:hAnsi="Times New Roman" w:cs="Times New Roman"/>
        <w:b w:val="0"/>
        <w:bCs w:val="0"/>
        <w:i w:val="0"/>
        <w:iCs w:val="0"/>
        <w:w w:val="100"/>
        <w:sz w:val="18"/>
        <w:szCs w:val="18"/>
      </w:rPr>
    </w:lvl>
    <w:lvl w:ilvl="1">
      <w:numFmt w:val="bullet"/>
      <w:lvlText w:val="•"/>
      <w:lvlJc w:val="left"/>
      <w:pPr>
        <w:ind w:left="803" w:hanging="225"/>
      </w:pPr>
    </w:lvl>
    <w:lvl w:ilvl="2">
      <w:numFmt w:val="bullet"/>
      <w:lvlText w:val="•"/>
      <w:lvlJc w:val="left"/>
      <w:pPr>
        <w:ind w:left="1247" w:hanging="225"/>
      </w:pPr>
    </w:lvl>
    <w:lvl w:ilvl="3">
      <w:numFmt w:val="bullet"/>
      <w:lvlText w:val="•"/>
      <w:lvlJc w:val="left"/>
      <w:pPr>
        <w:ind w:left="1690" w:hanging="225"/>
      </w:pPr>
    </w:lvl>
    <w:lvl w:ilvl="4">
      <w:numFmt w:val="bullet"/>
      <w:lvlText w:val="•"/>
      <w:lvlJc w:val="left"/>
      <w:pPr>
        <w:ind w:left="2134" w:hanging="225"/>
      </w:pPr>
    </w:lvl>
    <w:lvl w:ilvl="5">
      <w:numFmt w:val="bullet"/>
      <w:lvlText w:val="•"/>
      <w:lvlJc w:val="left"/>
      <w:pPr>
        <w:ind w:left="2577" w:hanging="225"/>
      </w:pPr>
    </w:lvl>
    <w:lvl w:ilvl="6">
      <w:numFmt w:val="bullet"/>
      <w:lvlText w:val="•"/>
      <w:lvlJc w:val="left"/>
      <w:pPr>
        <w:ind w:left="3021" w:hanging="225"/>
      </w:pPr>
    </w:lvl>
    <w:lvl w:ilvl="7">
      <w:numFmt w:val="bullet"/>
      <w:lvlText w:val="•"/>
      <w:lvlJc w:val="left"/>
      <w:pPr>
        <w:ind w:left="3464" w:hanging="225"/>
      </w:pPr>
    </w:lvl>
    <w:lvl w:ilvl="8">
      <w:numFmt w:val="bullet"/>
      <w:lvlText w:val="•"/>
      <w:lvlJc w:val="left"/>
      <w:pPr>
        <w:ind w:left="3908" w:hanging="225"/>
      </w:pPr>
    </w:lvl>
  </w:abstractNum>
  <w:abstractNum w:abstractNumId="47">
    <w:nsid w:val="00000431"/>
    <w:multiLevelType w:val="multilevel"/>
    <w:tmpl w:val="000008B4"/>
    <w:lvl w:ilvl="0">
      <w:start w:val="9"/>
      <w:numFmt w:val="decimal"/>
      <w:lvlText w:val="%1"/>
      <w:lvlJc w:val="left"/>
      <w:pPr>
        <w:ind w:left="1501" w:hanging="502"/>
      </w:pPr>
    </w:lvl>
    <w:lvl w:ilvl="1">
      <w:start w:val="8"/>
      <w:numFmt w:val="decimal"/>
      <w:lvlText w:val="%1.%2"/>
      <w:lvlJc w:val="left"/>
      <w:pPr>
        <w:ind w:left="1501" w:hanging="502"/>
      </w:pPr>
    </w:lvl>
    <w:lvl w:ilvl="2">
      <w:start w:val="2"/>
      <w:numFmt w:val="decimal"/>
      <w:lvlText w:val="%1.%2.%3"/>
      <w:lvlJc w:val="left"/>
      <w:pPr>
        <w:ind w:left="1501" w:hanging="502"/>
      </w:pPr>
      <w:rPr>
        <w:rFonts w:ascii="Arial" w:hAnsi="Arial" w:cs="Arial"/>
        <w:b/>
        <w:bCs/>
        <w:i w:val="0"/>
        <w:iCs w:val="0"/>
        <w:spacing w:val="-1"/>
        <w:w w:val="99"/>
        <w:sz w:val="20"/>
        <w:szCs w:val="20"/>
      </w:rPr>
    </w:lvl>
    <w:lvl w:ilvl="3">
      <w:start w:val="1"/>
      <w:numFmt w:val="decimal"/>
      <w:lvlText w:val="%1.%2.%3.%4"/>
      <w:lvlJc w:val="left"/>
      <w:pPr>
        <w:ind w:left="1667" w:hanging="668"/>
      </w:pPr>
      <w:rPr>
        <w:rFonts w:ascii="Arial" w:hAnsi="Arial" w:cs="Arial"/>
        <w:b/>
        <w:bCs/>
        <w:i w:val="0"/>
        <w:iCs w:val="0"/>
        <w:spacing w:val="-1"/>
        <w:w w:val="99"/>
        <w:sz w:val="20"/>
        <w:szCs w:val="20"/>
      </w:rPr>
    </w:lvl>
    <w:lvl w:ilvl="4">
      <w:numFmt w:val="bullet"/>
      <w:lvlText w:val="•"/>
      <w:lvlJc w:val="left"/>
      <w:pPr>
        <w:ind w:left="4653" w:hanging="668"/>
      </w:pPr>
    </w:lvl>
    <w:lvl w:ilvl="5">
      <w:numFmt w:val="bullet"/>
      <w:lvlText w:val="•"/>
      <w:lvlJc w:val="left"/>
      <w:pPr>
        <w:ind w:left="5651" w:hanging="668"/>
      </w:pPr>
    </w:lvl>
    <w:lvl w:ilvl="6">
      <w:numFmt w:val="bullet"/>
      <w:lvlText w:val="•"/>
      <w:lvlJc w:val="left"/>
      <w:pPr>
        <w:ind w:left="6648" w:hanging="668"/>
      </w:pPr>
    </w:lvl>
    <w:lvl w:ilvl="7">
      <w:numFmt w:val="bullet"/>
      <w:lvlText w:val="•"/>
      <w:lvlJc w:val="left"/>
      <w:pPr>
        <w:ind w:left="7646" w:hanging="668"/>
      </w:pPr>
    </w:lvl>
    <w:lvl w:ilvl="8">
      <w:numFmt w:val="bullet"/>
      <w:lvlText w:val="•"/>
      <w:lvlJc w:val="left"/>
      <w:pPr>
        <w:ind w:left="8644" w:hanging="668"/>
      </w:pPr>
    </w:lvl>
  </w:abstractNum>
  <w:abstractNum w:abstractNumId="48">
    <w:nsid w:val="00000432"/>
    <w:multiLevelType w:val="multilevel"/>
    <w:tmpl w:val="000008B5"/>
    <w:lvl w:ilvl="0">
      <w:numFmt w:val="bullet"/>
      <w:lvlText w:val="—"/>
      <w:lvlJc w:val="left"/>
      <w:pPr>
        <w:ind w:left="1599" w:hanging="400"/>
      </w:pPr>
      <w:rPr>
        <w:rFonts w:ascii="Times New Roman" w:hAnsi="Times New Roman" w:cs="Times New Roman"/>
        <w:b w:val="0"/>
        <w:bCs w:val="0"/>
        <w:i w:val="0"/>
        <w:iCs w:val="0"/>
        <w:w w:val="99"/>
        <w:sz w:val="20"/>
        <w:szCs w:val="20"/>
      </w:rPr>
    </w:lvl>
    <w:lvl w:ilvl="1">
      <w:numFmt w:val="bullet"/>
      <w:lvlText w:val="•"/>
      <w:lvlJc w:val="left"/>
      <w:pPr>
        <w:ind w:left="2504" w:hanging="400"/>
      </w:pPr>
    </w:lvl>
    <w:lvl w:ilvl="2">
      <w:numFmt w:val="bullet"/>
      <w:lvlText w:val="•"/>
      <w:lvlJc w:val="left"/>
      <w:pPr>
        <w:ind w:left="3408" w:hanging="400"/>
      </w:pPr>
    </w:lvl>
    <w:lvl w:ilvl="3">
      <w:numFmt w:val="bullet"/>
      <w:lvlText w:val="•"/>
      <w:lvlJc w:val="left"/>
      <w:pPr>
        <w:ind w:left="4312" w:hanging="400"/>
      </w:pPr>
    </w:lvl>
    <w:lvl w:ilvl="4">
      <w:numFmt w:val="bullet"/>
      <w:lvlText w:val="•"/>
      <w:lvlJc w:val="left"/>
      <w:pPr>
        <w:ind w:left="5216" w:hanging="400"/>
      </w:pPr>
    </w:lvl>
    <w:lvl w:ilvl="5">
      <w:numFmt w:val="bullet"/>
      <w:lvlText w:val="•"/>
      <w:lvlJc w:val="left"/>
      <w:pPr>
        <w:ind w:left="6120" w:hanging="400"/>
      </w:pPr>
    </w:lvl>
    <w:lvl w:ilvl="6">
      <w:numFmt w:val="bullet"/>
      <w:lvlText w:val="•"/>
      <w:lvlJc w:val="left"/>
      <w:pPr>
        <w:ind w:left="7024" w:hanging="400"/>
      </w:pPr>
    </w:lvl>
    <w:lvl w:ilvl="7">
      <w:numFmt w:val="bullet"/>
      <w:lvlText w:val="•"/>
      <w:lvlJc w:val="left"/>
      <w:pPr>
        <w:ind w:left="7928" w:hanging="400"/>
      </w:pPr>
    </w:lvl>
    <w:lvl w:ilvl="8">
      <w:numFmt w:val="bullet"/>
      <w:lvlText w:val="•"/>
      <w:lvlJc w:val="left"/>
      <w:pPr>
        <w:ind w:left="8832" w:hanging="400"/>
      </w:pPr>
    </w:lvl>
  </w:abstractNum>
  <w:abstractNum w:abstractNumId="49">
    <w:nsid w:val="00000433"/>
    <w:multiLevelType w:val="multilevel"/>
    <w:tmpl w:val="000008B6"/>
    <w:lvl w:ilvl="0">
      <w:numFmt w:val="bullet"/>
      <w:lvlText w:val="—"/>
      <w:lvlJc w:val="left"/>
      <w:pPr>
        <w:ind w:left="1639" w:hanging="440"/>
      </w:pPr>
      <w:rPr>
        <w:rFonts w:ascii="Times New Roman" w:hAnsi="Times New Roman" w:cs="Times New Roman"/>
        <w:b w:val="0"/>
        <w:bCs w:val="0"/>
        <w:i w:val="0"/>
        <w:iCs w:val="0"/>
        <w:w w:val="99"/>
        <w:sz w:val="20"/>
        <w:szCs w:val="20"/>
      </w:rPr>
    </w:lvl>
    <w:lvl w:ilvl="1">
      <w:numFmt w:val="bullet"/>
      <w:lvlText w:val="•"/>
      <w:lvlJc w:val="left"/>
      <w:pPr>
        <w:ind w:left="2540" w:hanging="440"/>
      </w:pPr>
    </w:lvl>
    <w:lvl w:ilvl="2">
      <w:numFmt w:val="bullet"/>
      <w:lvlText w:val="•"/>
      <w:lvlJc w:val="left"/>
      <w:pPr>
        <w:ind w:left="3440" w:hanging="440"/>
      </w:pPr>
    </w:lvl>
    <w:lvl w:ilvl="3">
      <w:numFmt w:val="bullet"/>
      <w:lvlText w:val="•"/>
      <w:lvlJc w:val="left"/>
      <w:pPr>
        <w:ind w:left="4340" w:hanging="440"/>
      </w:pPr>
    </w:lvl>
    <w:lvl w:ilvl="4">
      <w:numFmt w:val="bullet"/>
      <w:lvlText w:val="•"/>
      <w:lvlJc w:val="left"/>
      <w:pPr>
        <w:ind w:left="5240" w:hanging="440"/>
      </w:pPr>
    </w:lvl>
    <w:lvl w:ilvl="5">
      <w:numFmt w:val="bullet"/>
      <w:lvlText w:val="•"/>
      <w:lvlJc w:val="left"/>
      <w:pPr>
        <w:ind w:left="6140" w:hanging="440"/>
      </w:pPr>
    </w:lvl>
    <w:lvl w:ilvl="6">
      <w:numFmt w:val="bullet"/>
      <w:lvlText w:val="•"/>
      <w:lvlJc w:val="left"/>
      <w:pPr>
        <w:ind w:left="7040" w:hanging="440"/>
      </w:pPr>
    </w:lvl>
    <w:lvl w:ilvl="7">
      <w:numFmt w:val="bullet"/>
      <w:lvlText w:val="•"/>
      <w:lvlJc w:val="left"/>
      <w:pPr>
        <w:ind w:left="7940" w:hanging="440"/>
      </w:pPr>
    </w:lvl>
    <w:lvl w:ilvl="8">
      <w:numFmt w:val="bullet"/>
      <w:lvlText w:val="•"/>
      <w:lvlJc w:val="left"/>
      <w:pPr>
        <w:ind w:left="8840" w:hanging="440"/>
      </w:pPr>
    </w:lvl>
  </w:abstractNum>
  <w:abstractNum w:abstractNumId="50">
    <w:nsid w:val="00000434"/>
    <w:multiLevelType w:val="multilevel"/>
    <w:tmpl w:val="000008B7"/>
    <w:lvl w:ilvl="0">
      <w:numFmt w:val="bullet"/>
      <w:lvlText w:val="—"/>
      <w:lvlJc w:val="left"/>
      <w:pPr>
        <w:ind w:left="570" w:hanging="225"/>
      </w:pPr>
      <w:rPr>
        <w:rFonts w:ascii="Times New Roman" w:hAnsi="Times New Roman" w:cs="Times New Roman"/>
        <w:b w:val="0"/>
        <w:bCs w:val="0"/>
        <w:i w:val="0"/>
        <w:iCs w:val="0"/>
        <w:w w:val="100"/>
        <w:sz w:val="18"/>
        <w:szCs w:val="18"/>
      </w:rPr>
    </w:lvl>
    <w:lvl w:ilvl="1">
      <w:numFmt w:val="bullet"/>
      <w:lvlText w:val="•"/>
      <w:lvlJc w:val="left"/>
      <w:pPr>
        <w:ind w:left="821" w:hanging="225"/>
      </w:pPr>
    </w:lvl>
    <w:lvl w:ilvl="2">
      <w:numFmt w:val="bullet"/>
      <w:lvlText w:val="•"/>
      <w:lvlJc w:val="left"/>
      <w:pPr>
        <w:ind w:left="1063" w:hanging="225"/>
      </w:pPr>
    </w:lvl>
    <w:lvl w:ilvl="3">
      <w:numFmt w:val="bullet"/>
      <w:lvlText w:val="•"/>
      <w:lvlJc w:val="left"/>
      <w:pPr>
        <w:ind w:left="1304" w:hanging="225"/>
      </w:pPr>
    </w:lvl>
    <w:lvl w:ilvl="4">
      <w:numFmt w:val="bullet"/>
      <w:lvlText w:val="•"/>
      <w:lvlJc w:val="left"/>
      <w:pPr>
        <w:ind w:left="1546" w:hanging="225"/>
      </w:pPr>
    </w:lvl>
    <w:lvl w:ilvl="5">
      <w:numFmt w:val="bullet"/>
      <w:lvlText w:val="•"/>
      <w:lvlJc w:val="left"/>
      <w:pPr>
        <w:ind w:left="1787" w:hanging="225"/>
      </w:pPr>
    </w:lvl>
    <w:lvl w:ilvl="6">
      <w:numFmt w:val="bullet"/>
      <w:lvlText w:val="•"/>
      <w:lvlJc w:val="left"/>
      <w:pPr>
        <w:ind w:left="2029" w:hanging="225"/>
      </w:pPr>
    </w:lvl>
    <w:lvl w:ilvl="7">
      <w:numFmt w:val="bullet"/>
      <w:lvlText w:val="•"/>
      <w:lvlJc w:val="left"/>
      <w:pPr>
        <w:ind w:left="2270" w:hanging="225"/>
      </w:pPr>
    </w:lvl>
    <w:lvl w:ilvl="8">
      <w:numFmt w:val="bullet"/>
      <w:lvlText w:val="•"/>
      <w:lvlJc w:val="left"/>
      <w:pPr>
        <w:ind w:left="2512" w:hanging="225"/>
      </w:pPr>
    </w:lvl>
  </w:abstractNum>
  <w:abstractNum w:abstractNumId="51">
    <w:nsid w:val="0D854D8C"/>
    <w:multiLevelType w:val="multilevel"/>
    <w:tmpl w:val="7C74125C"/>
    <w:lvl w:ilvl="0">
      <w:start w:val="36"/>
      <w:numFmt w:val="decimal"/>
      <w:lvlText w:val="%1"/>
      <w:lvlJc w:val="left"/>
      <w:pPr>
        <w:ind w:left="936" w:hanging="936"/>
      </w:pPr>
      <w:rPr>
        <w:rFonts w:hint="default"/>
      </w:rPr>
    </w:lvl>
    <w:lvl w:ilvl="1">
      <w:start w:val="3"/>
      <w:numFmt w:val="decimal"/>
      <w:lvlText w:val="%1.%2"/>
      <w:lvlJc w:val="left"/>
      <w:pPr>
        <w:ind w:left="1069" w:hanging="936"/>
      </w:pPr>
      <w:rPr>
        <w:rFonts w:hint="default"/>
      </w:rPr>
    </w:lvl>
    <w:lvl w:ilvl="2">
      <w:start w:val="13"/>
      <w:numFmt w:val="decimal"/>
      <w:lvlText w:val="%1.%2.%3"/>
      <w:lvlJc w:val="left"/>
      <w:pPr>
        <w:ind w:left="1202" w:hanging="936"/>
      </w:pPr>
      <w:rPr>
        <w:rFonts w:hint="default"/>
      </w:rPr>
    </w:lvl>
    <w:lvl w:ilvl="3">
      <w:start w:val="11"/>
      <w:numFmt w:val="decimal"/>
      <w:lvlText w:val="%1.%2.%3.%4"/>
      <w:lvlJc w:val="left"/>
      <w:pPr>
        <w:ind w:left="1335" w:hanging="936"/>
      </w:pPr>
      <w:rPr>
        <w:rFonts w:hint="default"/>
      </w:rPr>
    </w:lvl>
    <w:lvl w:ilvl="4">
      <w:start w:val="1"/>
      <w:numFmt w:val="decimal"/>
      <w:lvlText w:val="%1.%2.%3.%4.%5"/>
      <w:lvlJc w:val="left"/>
      <w:pPr>
        <w:ind w:left="1612" w:hanging="1080"/>
      </w:pPr>
      <w:rPr>
        <w:rFonts w:hint="default"/>
      </w:rPr>
    </w:lvl>
    <w:lvl w:ilvl="5">
      <w:start w:val="1"/>
      <w:numFmt w:val="decimal"/>
      <w:lvlText w:val="%1.%2.%3.%4.%5.%6"/>
      <w:lvlJc w:val="left"/>
      <w:pPr>
        <w:ind w:left="1745" w:hanging="1080"/>
      </w:pPr>
      <w:rPr>
        <w:rFonts w:hint="default"/>
      </w:rPr>
    </w:lvl>
    <w:lvl w:ilvl="6">
      <w:start w:val="1"/>
      <w:numFmt w:val="decimal"/>
      <w:lvlText w:val="%1.%2.%3.%4.%5.%6.%7"/>
      <w:lvlJc w:val="left"/>
      <w:pPr>
        <w:ind w:left="2238" w:hanging="1440"/>
      </w:pPr>
      <w:rPr>
        <w:rFonts w:hint="default"/>
      </w:rPr>
    </w:lvl>
    <w:lvl w:ilvl="7">
      <w:start w:val="1"/>
      <w:numFmt w:val="decimal"/>
      <w:lvlText w:val="%1.%2.%3.%4.%5.%6.%7.%8"/>
      <w:lvlJc w:val="left"/>
      <w:pPr>
        <w:ind w:left="2371" w:hanging="1440"/>
      </w:pPr>
      <w:rPr>
        <w:rFonts w:hint="default"/>
      </w:rPr>
    </w:lvl>
    <w:lvl w:ilvl="8">
      <w:start w:val="1"/>
      <w:numFmt w:val="decimal"/>
      <w:lvlText w:val="%1.%2.%3.%4.%5.%6.%7.%8.%9"/>
      <w:lvlJc w:val="left"/>
      <w:pPr>
        <w:ind w:left="2864" w:hanging="1800"/>
      </w:pPr>
      <w:rPr>
        <w:rFonts w:hint="default"/>
      </w:rPr>
    </w:lvl>
  </w:abstractNum>
  <w:abstractNum w:abstractNumId="52">
    <w:nsid w:val="254A4AC1"/>
    <w:multiLevelType w:val="hybridMultilevel"/>
    <w:tmpl w:val="C39A6BA8"/>
    <w:lvl w:ilvl="0" w:tplc="3112FC7C">
      <w:start w:val="9"/>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3">
    <w:nsid w:val="33FB6BFD"/>
    <w:multiLevelType w:val="multilevel"/>
    <w:tmpl w:val="4D6EDC5E"/>
    <w:styleLink w:val="Headings"/>
    <w:lvl w:ilvl="0">
      <w:start w:val="1"/>
      <w:numFmt w:val="decimal"/>
      <w:isLgl/>
      <w:lvlText w:val="%1"/>
      <w:lvlJc w:val="left"/>
      <w:pPr>
        <w:tabs>
          <w:tab w:val="num" w:pos="360"/>
        </w:tabs>
        <w:ind w:left="360" w:hanging="360"/>
      </w:pPr>
      <w:rPr>
        <w:rFonts w:ascii="Arial" w:hAnsi="Arial" w:hint="default"/>
      </w:rPr>
    </w:lvl>
    <w:lvl w:ilvl="1">
      <w:start w:val="1"/>
      <w:numFmt w:val="decimal"/>
      <w:lvlText w:val="%1.%2"/>
      <w:lvlJc w:val="left"/>
      <w:pPr>
        <w:tabs>
          <w:tab w:val="num" w:pos="576"/>
        </w:tabs>
        <w:ind w:left="360" w:hanging="360"/>
      </w:pPr>
      <w:rPr>
        <w:rFonts w:hint="default"/>
      </w:rPr>
    </w:lvl>
    <w:lvl w:ilvl="2">
      <w:start w:val="1"/>
      <w:numFmt w:val="decimal"/>
      <w:lvlText w:val="%1.%2.%3"/>
      <w:lvlJc w:val="left"/>
      <w:pPr>
        <w:tabs>
          <w:tab w:val="num" w:pos="720"/>
        </w:tabs>
        <w:ind w:left="360" w:hanging="360"/>
      </w:pPr>
      <w:rPr>
        <w:rFonts w:hint="default"/>
      </w:rPr>
    </w:lvl>
    <w:lvl w:ilvl="3">
      <w:start w:val="1"/>
      <w:numFmt w:val="decimal"/>
      <w:lvlText w:val="%1.%2.%3.%4"/>
      <w:lvlJc w:val="left"/>
      <w:pPr>
        <w:tabs>
          <w:tab w:val="num" w:pos="864"/>
        </w:tabs>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54">
    <w:nsid w:val="49672D59"/>
    <w:multiLevelType w:val="multilevel"/>
    <w:tmpl w:val="D67CFED0"/>
    <w:lvl w:ilvl="0">
      <w:start w:val="1"/>
      <w:numFmt w:val="decimal"/>
      <w:pStyle w:val="1"/>
      <w:isLgl/>
      <w:lvlText w:val="%1"/>
      <w:lvlJc w:val="left"/>
      <w:pPr>
        <w:tabs>
          <w:tab w:val="num" w:pos="720"/>
        </w:tabs>
        <w:ind w:left="360" w:hanging="360"/>
      </w:pPr>
      <w:rPr>
        <w:rFonts w:asciiTheme="majorHAnsi" w:hAnsiTheme="majorHAnsi" w:hint="default"/>
      </w:rPr>
    </w:lvl>
    <w:lvl w:ilvl="1">
      <w:start w:val="1"/>
      <w:numFmt w:val="decimal"/>
      <w:pStyle w:val="2"/>
      <w:lvlText w:val="%1.%2"/>
      <w:lvlJc w:val="left"/>
      <w:pPr>
        <w:tabs>
          <w:tab w:val="num" w:pos="720"/>
        </w:tabs>
        <w:ind w:left="360" w:hanging="360"/>
      </w:pPr>
      <w:rPr>
        <w:rFonts w:asciiTheme="majorHAnsi" w:hAnsiTheme="majorHAnsi"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1.%2.%3"/>
      <w:lvlJc w:val="left"/>
      <w:pPr>
        <w:tabs>
          <w:tab w:val="num" w:pos="720"/>
        </w:tabs>
        <w:ind w:left="360" w:hanging="360"/>
      </w:pPr>
      <w:rPr>
        <w:rFonts w:asciiTheme="majorHAnsi" w:hAnsiTheme="majorHAnsi"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lvlText w:val="%1.%2.%3.%4"/>
      <w:lvlJc w:val="left"/>
      <w:pPr>
        <w:tabs>
          <w:tab w:val="num" w:pos="864"/>
        </w:tabs>
        <w:ind w:left="360" w:hanging="360"/>
      </w:pPr>
      <w:rPr>
        <w:rFonts w:asciiTheme="majorHAnsi" w:hAnsiTheme="majorHAnsi" w:hint="default"/>
      </w:rPr>
    </w:lvl>
    <w:lvl w:ilvl="4">
      <w:start w:val="1"/>
      <w:numFmt w:val="decimal"/>
      <w:pStyle w:val="5"/>
      <w:lvlText w:val="%1.%2.%3.%4.%5"/>
      <w:lvlJc w:val="left"/>
      <w:pPr>
        <w:ind w:left="360" w:hanging="360"/>
      </w:pPr>
      <w:rPr>
        <w:rFonts w:asciiTheme="majorHAnsi" w:hAnsiTheme="majorHAnsi" w:hint="default"/>
      </w:rPr>
    </w:lvl>
    <w:lvl w:ilvl="5">
      <w:start w:val="1"/>
      <w:numFmt w:val="decimal"/>
      <w:pStyle w:val="6"/>
      <w:lvlText w:val="%1.%2.%3.%4.%5.%6"/>
      <w:lvlJc w:val="left"/>
      <w:pPr>
        <w:ind w:left="360" w:hanging="360"/>
      </w:pPr>
      <w:rPr>
        <w:rFonts w:asciiTheme="majorHAnsi" w:hAnsiTheme="majorHAnsi" w:hint="default"/>
      </w:rPr>
    </w:lvl>
    <w:lvl w:ilvl="6">
      <w:start w:val="1"/>
      <w:numFmt w:val="none"/>
      <w:pStyle w:val="7"/>
      <w:lvlText w:val=""/>
      <w:lvlJc w:val="left"/>
      <w:pPr>
        <w:ind w:left="360" w:hanging="360"/>
      </w:pPr>
      <w:rPr>
        <w:rFonts w:hint="default"/>
      </w:rPr>
    </w:lvl>
    <w:lvl w:ilvl="7">
      <w:start w:val="1"/>
      <w:numFmt w:val="none"/>
      <w:pStyle w:val="8"/>
      <w:lvlText w:val=""/>
      <w:lvlJc w:val="left"/>
      <w:pPr>
        <w:ind w:left="360" w:hanging="360"/>
      </w:pPr>
      <w:rPr>
        <w:rFonts w:hint="default"/>
      </w:rPr>
    </w:lvl>
    <w:lvl w:ilvl="8">
      <w:start w:val="1"/>
      <w:numFmt w:val="none"/>
      <w:pStyle w:val="9"/>
      <w:lvlText w:val=""/>
      <w:lvlJc w:val="left"/>
      <w:pPr>
        <w:ind w:left="360" w:hanging="360"/>
      </w:pPr>
      <w:rPr>
        <w:rFonts w:hint="default"/>
      </w:rPr>
    </w:lvl>
  </w:abstractNum>
  <w:abstractNum w:abstractNumId="55">
    <w:nsid w:val="5A2A483E"/>
    <w:multiLevelType w:val="hybridMultilevel"/>
    <w:tmpl w:val="C6A662BC"/>
    <w:lvl w:ilvl="0" w:tplc="ACC222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3"/>
  </w:num>
  <w:num w:numId="2">
    <w:abstractNumId w:val="54"/>
  </w:num>
  <w:num w:numId="3">
    <w:abstractNumId w:val="55"/>
  </w:num>
  <w:num w:numId="4">
    <w:abstractNumId w:val="51"/>
  </w:num>
  <w:num w:numId="5">
    <w:abstractNumId w:val="50"/>
  </w:num>
  <w:num w:numId="6">
    <w:abstractNumId w:val="49"/>
  </w:num>
  <w:num w:numId="7">
    <w:abstractNumId w:val="48"/>
  </w:num>
  <w:num w:numId="8">
    <w:abstractNumId w:val="47"/>
  </w:num>
  <w:num w:numId="9">
    <w:abstractNumId w:val="46"/>
  </w:num>
  <w:num w:numId="10">
    <w:abstractNumId w:val="45"/>
  </w:num>
  <w:num w:numId="11">
    <w:abstractNumId w:val="44"/>
  </w:num>
  <w:num w:numId="12">
    <w:abstractNumId w:val="43"/>
  </w:num>
  <w:num w:numId="13">
    <w:abstractNumId w:val="42"/>
  </w:num>
  <w:num w:numId="14">
    <w:abstractNumId w:val="41"/>
  </w:num>
  <w:num w:numId="15">
    <w:abstractNumId w:val="40"/>
  </w:num>
  <w:num w:numId="16">
    <w:abstractNumId w:val="39"/>
  </w:num>
  <w:num w:numId="17">
    <w:abstractNumId w:val="38"/>
  </w:num>
  <w:num w:numId="18">
    <w:abstractNumId w:val="37"/>
  </w:num>
  <w:num w:numId="19">
    <w:abstractNumId w:val="36"/>
  </w:num>
  <w:num w:numId="20">
    <w:abstractNumId w:val="35"/>
  </w:num>
  <w:num w:numId="21">
    <w:abstractNumId w:val="34"/>
  </w:num>
  <w:num w:numId="22">
    <w:abstractNumId w:val="33"/>
  </w:num>
  <w:num w:numId="23">
    <w:abstractNumId w:val="32"/>
  </w:num>
  <w:num w:numId="24">
    <w:abstractNumId w:val="31"/>
  </w:num>
  <w:num w:numId="25">
    <w:abstractNumId w:val="30"/>
  </w:num>
  <w:num w:numId="26">
    <w:abstractNumId w:val="29"/>
  </w:num>
  <w:num w:numId="27">
    <w:abstractNumId w:val="28"/>
  </w:num>
  <w:num w:numId="28">
    <w:abstractNumId w:val="27"/>
  </w:num>
  <w:num w:numId="29">
    <w:abstractNumId w:val="26"/>
  </w:num>
  <w:num w:numId="30">
    <w:abstractNumId w:val="25"/>
  </w:num>
  <w:num w:numId="31">
    <w:abstractNumId w:val="24"/>
  </w:num>
  <w:num w:numId="32">
    <w:abstractNumId w:val="23"/>
  </w:num>
  <w:num w:numId="33">
    <w:abstractNumId w:val="22"/>
  </w:num>
  <w:num w:numId="34">
    <w:abstractNumId w:val="21"/>
  </w:num>
  <w:num w:numId="35">
    <w:abstractNumId w:val="20"/>
  </w:num>
  <w:num w:numId="36">
    <w:abstractNumId w:val="19"/>
  </w:num>
  <w:num w:numId="37">
    <w:abstractNumId w:val="18"/>
  </w:num>
  <w:num w:numId="38">
    <w:abstractNumId w:val="17"/>
  </w:num>
  <w:num w:numId="39">
    <w:abstractNumId w:val="16"/>
  </w:num>
  <w:num w:numId="40">
    <w:abstractNumId w:val="15"/>
  </w:num>
  <w:num w:numId="41">
    <w:abstractNumId w:val="14"/>
  </w:num>
  <w:num w:numId="42">
    <w:abstractNumId w:val="13"/>
  </w:num>
  <w:num w:numId="43">
    <w:abstractNumId w:val="12"/>
  </w:num>
  <w:num w:numId="44">
    <w:abstractNumId w:val="11"/>
  </w:num>
  <w:num w:numId="45">
    <w:abstractNumId w:val="10"/>
  </w:num>
  <w:num w:numId="46">
    <w:abstractNumId w:val="9"/>
  </w:num>
  <w:num w:numId="47">
    <w:abstractNumId w:val="8"/>
  </w:num>
  <w:num w:numId="48">
    <w:abstractNumId w:val="7"/>
  </w:num>
  <w:num w:numId="49">
    <w:abstractNumId w:val="6"/>
  </w:num>
  <w:num w:numId="50">
    <w:abstractNumId w:val="5"/>
  </w:num>
  <w:num w:numId="51">
    <w:abstractNumId w:val="4"/>
  </w:num>
  <w:num w:numId="52">
    <w:abstractNumId w:val="3"/>
  </w:num>
  <w:num w:numId="53">
    <w:abstractNumId w:val="2"/>
  </w:num>
  <w:num w:numId="54">
    <w:abstractNumId w:val="1"/>
  </w:num>
  <w:num w:numId="55">
    <w:abstractNumId w:val="0"/>
  </w:num>
  <w:num w:numId="56">
    <w:abstractNumId w:val="52"/>
  </w:num>
  <w:numIdMacAtCleanup w:val="5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천진영/책임연구원/ICT기술센터 C&amp;M표준(연)IoT커넥티비티표준Task(jiny.chun@lge.com)">
    <w15:presenceInfo w15:providerId="AD" w15:userId="S-1-5-21-2543426832-1914326140-3112152631-1082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intFractionalCharacterWidth/>
  <w:mirrorMargins/>
  <w:bordersDoNotSurroundHeader/>
  <w:bordersDoNotSurroundFooter/>
  <w:hideSpellingErrors/>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19"/>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3ACB"/>
    <w:rsid w:val="00005062"/>
    <w:rsid w:val="00005120"/>
    <w:rsid w:val="00010FDC"/>
    <w:rsid w:val="00011009"/>
    <w:rsid w:val="00012150"/>
    <w:rsid w:val="00013ABD"/>
    <w:rsid w:val="00013C43"/>
    <w:rsid w:val="00015F03"/>
    <w:rsid w:val="000165AA"/>
    <w:rsid w:val="00017517"/>
    <w:rsid w:val="00017B78"/>
    <w:rsid w:val="00021FBC"/>
    <w:rsid w:val="00025002"/>
    <w:rsid w:val="0002639C"/>
    <w:rsid w:val="00031645"/>
    <w:rsid w:val="00031B81"/>
    <w:rsid w:val="0003211C"/>
    <w:rsid w:val="00032E02"/>
    <w:rsid w:val="000359C1"/>
    <w:rsid w:val="00035A6A"/>
    <w:rsid w:val="0003628E"/>
    <w:rsid w:val="0003647B"/>
    <w:rsid w:val="00041CE2"/>
    <w:rsid w:val="00042283"/>
    <w:rsid w:val="00042452"/>
    <w:rsid w:val="00043A2B"/>
    <w:rsid w:val="000448FA"/>
    <w:rsid w:val="00044F0F"/>
    <w:rsid w:val="00047DDD"/>
    <w:rsid w:val="00047FB7"/>
    <w:rsid w:val="00047FBA"/>
    <w:rsid w:val="00050BE8"/>
    <w:rsid w:val="00050DF7"/>
    <w:rsid w:val="000513BD"/>
    <w:rsid w:val="00051571"/>
    <w:rsid w:val="00053715"/>
    <w:rsid w:val="00054259"/>
    <w:rsid w:val="00054F7C"/>
    <w:rsid w:val="00055361"/>
    <w:rsid w:val="00055783"/>
    <w:rsid w:val="00057544"/>
    <w:rsid w:val="00057981"/>
    <w:rsid w:val="00063B89"/>
    <w:rsid w:val="000647E7"/>
    <w:rsid w:val="00065916"/>
    <w:rsid w:val="00071736"/>
    <w:rsid w:val="00074099"/>
    <w:rsid w:val="00075B15"/>
    <w:rsid w:val="00080115"/>
    <w:rsid w:val="000811E5"/>
    <w:rsid w:val="00081DB2"/>
    <w:rsid w:val="00082AE9"/>
    <w:rsid w:val="000840D0"/>
    <w:rsid w:val="00084AD1"/>
    <w:rsid w:val="00085C91"/>
    <w:rsid w:val="00086275"/>
    <w:rsid w:val="000863DA"/>
    <w:rsid w:val="00086463"/>
    <w:rsid w:val="00092C59"/>
    <w:rsid w:val="00093E53"/>
    <w:rsid w:val="000958CD"/>
    <w:rsid w:val="000971EA"/>
    <w:rsid w:val="000977BD"/>
    <w:rsid w:val="000A04E6"/>
    <w:rsid w:val="000A2FF1"/>
    <w:rsid w:val="000A3355"/>
    <w:rsid w:val="000A365F"/>
    <w:rsid w:val="000A6729"/>
    <w:rsid w:val="000A721F"/>
    <w:rsid w:val="000A764C"/>
    <w:rsid w:val="000A76D8"/>
    <w:rsid w:val="000B0761"/>
    <w:rsid w:val="000B088E"/>
    <w:rsid w:val="000B0B24"/>
    <w:rsid w:val="000B3E14"/>
    <w:rsid w:val="000B43E4"/>
    <w:rsid w:val="000B4A3A"/>
    <w:rsid w:val="000B7F08"/>
    <w:rsid w:val="000C1200"/>
    <w:rsid w:val="000C285F"/>
    <w:rsid w:val="000C5A1D"/>
    <w:rsid w:val="000D11B6"/>
    <w:rsid w:val="000D180D"/>
    <w:rsid w:val="000D3B65"/>
    <w:rsid w:val="000D43F8"/>
    <w:rsid w:val="000D4C9E"/>
    <w:rsid w:val="000D511B"/>
    <w:rsid w:val="000D7A4C"/>
    <w:rsid w:val="000E0D7A"/>
    <w:rsid w:val="000E151D"/>
    <w:rsid w:val="000E1F2A"/>
    <w:rsid w:val="000E32B6"/>
    <w:rsid w:val="000E4548"/>
    <w:rsid w:val="000F1E06"/>
    <w:rsid w:val="000F1F93"/>
    <w:rsid w:val="000F2E8C"/>
    <w:rsid w:val="000F3986"/>
    <w:rsid w:val="000F4D14"/>
    <w:rsid w:val="000F5794"/>
    <w:rsid w:val="000F5A3C"/>
    <w:rsid w:val="000F61F4"/>
    <w:rsid w:val="000F61FE"/>
    <w:rsid w:val="000F7452"/>
    <w:rsid w:val="001004D3"/>
    <w:rsid w:val="001036B0"/>
    <w:rsid w:val="00104337"/>
    <w:rsid w:val="001046F3"/>
    <w:rsid w:val="0010605F"/>
    <w:rsid w:val="0010781F"/>
    <w:rsid w:val="00107B4D"/>
    <w:rsid w:val="00107B60"/>
    <w:rsid w:val="001101CE"/>
    <w:rsid w:val="00111D2A"/>
    <w:rsid w:val="00112E2A"/>
    <w:rsid w:val="00113B7E"/>
    <w:rsid w:val="001150F7"/>
    <w:rsid w:val="00116036"/>
    <w:rsid w:val="00117F02"/>
    <w:rsid w:val="00120580"/>
    <w:rsid w:val="00121364"/>
    <w:rsid w:val="00121CC0"/>
    <w:rsid w:val="001223F8"/>
    <w:rsid w:val="00122B5B"/>
    <w:rsid w:val="00123361"/>
    <w:rsid w:val="00124BA4"/>
    <w:rsid w:val="0012600D"/>
    <w:rsid w:val="00126B9A"/>
    <w:rsid w:val="00126F7A"/>
    <w:rsid w:val="00127344"/>
    <w:rsid w:val="0013004F"/>
    <w:rsid w:val="00130286"/>
    <w:rsid w:val="001324C2"/>
    <w:rsid w:val="00133C09"/>
    <w:rsid w:val="00135192"/>
    <w:rsid w:val="00135B34"/>
    <w:rsid w:val="00137885"/>
    <w:rsid w:val="00137B6C"/>
    <w:rsid w:val="00144BD2"/>
    <w:rsid w:val="001469FB"/>
    <w:rsid w:val="001472D4"/>
    <w:rsid w:val="001502CE"/>
    <w:rsid w:val="001503CF"/>
    <w:rsid w:val="00152467"/>
    <w:rsid w:val="001547A8"/>
    <w:rsid w:val="001549A3"/>
    <w:rsid w:val="00155396"/>
    <w:rsid w:val="001556E8"/>
    <w:rsid w:val="00156787"/>
    <w:rsid w:val="00160192"/>
    <w:rsid w:val="00160619"/>
    <w:rsid w:val="00163F16"/>
    <w:rsid w:val="001705DD"/>
    <w:rsid w:val="00172460"/>
    <w:rsid w:val="001727B9"/>
    <w:rsid w:val="001738A3"/>
    <w:rsid w:val="0017449E"/>
    <w:rsid w:val="00174970"/>
    <w:rsid w:val="00175B26"/>
    <w:rsid w:val="00181978"/>
    <w:rsid w:val="0018245B"/>
    <w:rsid w:val="00183394"/>
    <w:rsid w:val="00184047"/>
    <w:rsid w:val="001850ED"/>
    <w:rsid w:val="001853F8"/>
    <w:rsid w:val="00186A90"/>
    <w:rsid w:val="00190AFF"/>
    <w:rsid w:val="00191504"/>
    <w:rsid w:val="00193996"/>
    <w:rsid w:val="0019712F"/>
    <w:rsid w:val="00197D2C"/>
    <w:rsid w:val="00197E4A"/>
    <w:rsid w:val="001A0132"/>
    <w:rsid w:val="001A2B00"/>
    <w:rsid w:val="001A429A"/>
    <w:rsid w:val="001A5226"/>
    <w:rsid w:val="001A55E7"/>
    <w:rsid w:val="001A5C01"/>
    <w:rsid w:val="001A5C04"/>
    <w:rsid w:val="001B013E"/>
    <w:rsid w:val="001B02FA"/>
    <w:rsid w:val="001B217E"/>
    <w:rsid w:val="001B2BCE"/>
    <w:rsid w:val="001B7005"/>
    <w:rsid w:val="001C19D3"/>
    <w:rsid w:val="001C240A"/>
    <w:rsid w:val="001C3C14"/>
    <w:rsid w:val="001C6FA2"/>
    <w:rsid w:val="001D0171"/>
    <w:rsid w:val="001D25A0"/>
    <w:rsid w:val="001D2E67"/>
    <w:rsid w:val="001D3204"/>
    <w:rsid w:val="001D4CD9"/>
    <w:rsid w:val="001D4E5F"/>
    <w:rsid w:val="001D6175"/>
    <w:rsid w:val="001D63A8"/>
    <w:rsid w:val="001D669C"/>
    <w:rsid w:val="001D683C"/>
    <w:rsid w:val="001D6C84"/>
    <w:rsid w:val="001D723B"/>
    <w:rsid w:val="001D794E"/>
    <w:rsid w:val="001D7955"/>
    <w:rsid w:val="001D7D8D"/>
    <w:rsid w:val="001E1D03"/>
    <w:rsid w:val="001E1F1F"/>
    <w:rsid w:val="001E3BE4"/>
    <w:rsid w:val="001E47B8"/>
    <w:rsid w:val="001E5538"/>
    <w:rsid w:val="001F01C9"/>
    <w:rsid w:val="001F0E2F"/>
    <w:rsid w:val="001F376F"/>
    <w:rsid w:val="001F4241"/>
    <w:rsid w:val="001F43DF"/>
    <w:rsid w:val="001F5A28"/>
    <w:rsid w:val="00202BE3"/>
    <w:rsid w:val="0020389D"/>
    <w:rsid w:val="00205EDC"/>
    <w:rsid w:val="00206565"/>
    <w:rsid w:val="00207791"/>
    <w:rsid w:val="00210C30"/>
    <w:rsid w:val="002126A1"/>
    <w:rsid w:val="00212EC4"/>
    <w:rsid w:val="00214C65"/>
    <w:rsid w:val="00215487"/>
    <w:rsid w:val="00217967"/>
    <w:rsid w:val="00217CA7"/>
    <w:rsid w:val="00221DF8"/>
    <w:rsid w:val="002248B1"/>
    <w:rsid w:val="00224FAA"/>
    <w:rsid w:val="0022565E"/>
    <w:rsid w:val="00225B08"/>
    <w:rsid w:val="00226848"/>
    <w:rsid w:val="00226EBD"/>
    <w:rsid w:val="00227354"/>
    <w:rsid w:val="00227DFB"/>
    <w:rsid w:val="00230E7B"/>
    <w:rsid w:val="00233F21"/>
    <w:rsid w:val="0023433E"/>
    <w:rsid w:val="00234A43"/>
    <w:rsid w:val="00234E34"/>
    <w:rsid w:val="0023550A"/>
    <w:rsid w:val="002360E0"/>
    <w:rsid w:val="00237B8B"/>
    <w:rsid w:val="002404FA"/>
    <w:rsid w:val="00244FE5"/>
    <w:rsid w:val="00246C60"/>
    <w:rsid w:val="00250C8A"/>
    <w:rsid w:val="00251C55"/>
    <w:rsid w:val="00252ADC"/>
    <w:rsid w:val="0025369B"/>
    <w:rsid w:val="002536A6"/>
    <w:rsid w:val="002545C3"/>
    <w:rsid w:val="00254F26"/>
    <w:rsid w:val="00256394"/>
    <w:rsid w:val="0025765D"/>
    <w:rsid w:val="00257737"/>
    <w:rsid w:val="00257F10"/>
    <w:rsid w:val="002600EB"/>
    <w:rsid w:val="00260F6A"/>
    <w:rsid w:val="0026148B"/>
    <w:rsid w:val="00262EEA"/>
    <w:rsid w:val="0026301F"/>
    <w:rsid w:val="00264D47"/>
    <w:rsid w:val="00264DCB"/>
    <w:rsid w:val="00267489"/>
    <w:rsid w:val="00271631"/>
    <w:rsid w:val="00272ECE"/>
    <w:rsid w:val="002732B6"/>
    <w:rsid w:val="00275C7B"/>
    <w:rsid w:val="00276604"/>
    <w:rsid w:val="0027674F"/>
    <w:rsid w:val="00276874"/>
    <w:rsid w:val="00276D4E"/>
    <w:rsid w:val="00277873"/>
    <w:rsid w:val="00277A9A"/>
    <w:rsid w:val="00281221"/>
    <w:rsid w:val="00281421"/>
    <w:rsid w:val="002815EB"/>
    <w:rsid w:val="002818AC"/>
    <w:rsid w:val="00282573"/>
    <w:rsid w:val="002836D0"/>
    <w:rsid w:val="00284633"/>
    <w:rsid w:val="00285726"/>
    <w:rsid w:val="0028670D"/>
    <w:rsid w:val="00286C8A"/>
    <w:rsid w:val="0029020B"/>
    <w:rsid w:val="002902BF"/>
    <w:rsid w:val="002907EE"/>
    <w:rsid w:val="002917A7"/>
    <w:rsid w:val="00293F86"/>
    <w:rsid w:val="002974BC"/>
    <w:rsid w:val="002A0120"/>
    <w:rsid w:val="002A5A26"/>
    <w:rsid w:val="002A6FE1"/>
    <w:rsid w:val="002A78CC"/>
    <w:rsid w:val="002B1ACA"/>
    <w:rsid w:val="002B3A59"/>
    <w:rsid w:val="002B58CB"/>
    <w:rsid w:val="002C1AFC"/>
    <w:rsid w:val="002C3DA8"/>
    <w:rsid w:val="002C446A"/>
    <w:rsid w:val="002C5B3E"/>
    <w:rsid w:val="002C6EFE"/>
    <w:rsid w:val="002C75EE"/>
    <w:rsid w:val="002C7FA5"/>
    <w:rsid w:val="002D2D96"/>
    <w:rsid w:val="002D2E61"/>
    <w:rsid w:val="002D4230"/>
    <w:rsid w:val="002D441A"/>
    <w:rsid w:val="002D44BE"/>
    <w:rsid w:val="002D4CBF"/>
    <w:rsid w:val="002D56FC"/>
    <w:rsid w:val="002E27A4"/>
    <w:rsid w:val="002E2DC2"/>
    <w:rsid w:val="002E4FA9"/>
    <w:rsid w:val="002E5287"/>
    <w:rsid w:val="002E58AC"/>
    <w:rsid w:val="002E71FC"/>
    <w:rsid w:val="002E7A28"/>
    <w:rsid w:val="002F272A"/>
    <w:rsid w:val="002F2D4F"/>
    <w:rsid w:val="002F5C7B"/>
    <w:rsid w:val="00300768"/>
    <w:rsid w:val="00300F9E"/>
    <w:rsid w:val="003044AC"/>
    <w:rsid w:val="00305B68"/>
    <w:rsid w:val="00307F85"/>
    <w:rsid w:val="00312897"/>
    <w:rsid w:val="0031569B"/>
    <w:rsid w:val="00316D95"/>
    <w:rsid w:val="00317E81"/>
    <w:rsid w:val="0032121D"/>
    <w:rsid w:val="00323D64"/>
    <w:rsid w:val="00325185"/>
    <w:rsid w:val="003264CC"/>
    <w:rsid w:val="00326D9A"/>
    <w:rsid w:val="00327E24"/>
    <w:rsid w:val="0033024A"/>
    <w:rsid w:val="003346B8"/>
    <w:rsid w:val="003361D2"/>
    <w:rsid w:val="0033717E"/>
    <w:rsid w:val="00337CAD"/>
    <w:rsid w:val="003411FC"/>
    <w:rsid w:val="00341C2E"/>
    <w:rsid w:val="00345E07"/>
    <w:rsid w:val="0034620C"/>
    <w:rsid w:val="003467AC"/>
    <w:rsid w:val="003471C4"/>
    <w:rsid w:val="003478AD"/>
    <w:rsid w:val="00353C0B"/>
    <w:rsid w:val="00354C0C"/>
    <w:rsid w:val="00354E08"/>
    <w:rsid w:val="00356509"/>
    <w:rsid w:val="00360C64"/>
    <w:rsid w:val="00361221"/>
    <w:rsid w:val="0036165C"/>
    <w:rsid w:val="00361A7D"/>
    <w:rsid w:val="003624FC"/>
    <w:rsid w:val="003636A5"/>
    <w:rsid w:val="00363B8D"/>
    <w:rsid w:val="003674FB"/>
    <w:rsid w:val="00367830"/>
    <w:rsid w:val="00367DFD"/>
    <w:rsid w:val="00370D13"/>
    <w:rsid w:val="00371265"/>
    <w:rsid w:val="00373CC1"/>
    <w:rsid w:val="00375604"/>
    <w:rsid w:val="00375F40"/>
    <w:rsid w:val="0037683B"/>
    <w:rsid w:val="00376F6A"/>
    <w:rsid w:val="00377BA5"/>
    <w:rsid w:val="003817BE"/>
    <w:rsid w:val="003839B8"/>
    <w:rsid w:val="00383B86"/>
    <w:rsid w:val="00383D31"/>
    <w:rsid w:val="00385F91"/>
    <w:rsid w:val="0038640A"/>
    <w:rsid w:val="0039133D"/>
    <w:rsid w:val="00392A99"/>
    <w:rsid w:val="0039564A"/>
    <w:rsid w:val="00395FFC"/>
    <w:rsid w:val="003A2190"/>
    <w:rsid w:val="003A2858"/>
    <w:rsid w:val="003A42E0"/>
    <w:rsid w:val="003A74B1"/>
    <w:rsid w:val="003B340F"/>
    <w:rsid w:val="003B4D44"/>
    <w:rsid w:val="003B4F7E"/>
    <w:rsid w:val="003B7FE9"/>
    <w:rsid w:val="003C03C2"/>
    <w:rsid w:val="003C160F"/>
    <w:rsid w:val="003C1BDC"/>
    <w:rsid w:val="003C292F"/>
    <w:rsid w:val="003C2B5E"/>
    <w:rsid w:val="003C60A0"/>
    <w:rsid w:val="003C6848"/>
    <w:rsid w:val="003D05BC"/>
    <w:rsid w:val="003D2021"/>
    <w:rsid w:val="003D3069"/>
    <w:rsid w:val="003D47CC"/>
    <w:rsid w:val="003D66D1"/>
    <w:rsid w:val="003D6E7F"/>
    <w:rsid w:val="003E10A1"/>
    <w:rsid w:val="003E319A"/>
    <w:rsid w:val="003E34F1"/>
    <w:rsid w:val="003E4185"/>
    <w:rsid w:val="003E49B0"/>
    <w:rsid w:val="003E612A"/>
    <w:rsid w:val="003F0C4E"/>
    <w:rsid w:val="003F2386"/>
    <w:rsid w:val="003F3E21"/>
    <w:rsid w:val="003F4523"/>
    <w:rsid w:val="003F5749"/>
    <w:rsid w:val="003F5E46"/>
    <w:rsid w:val="00402260"/>
    <w:rsid w:val="00403B31"/>
    <w:rsid w:val="00403C45"/>
    <w:rsid w:val="00403E81"/>
    <w:rsid w:val="004061C7"/>
    <w:rsid w:val="004066FA"/>
    <w:rsid w:val="004138FE"/>
    <w:rsid w:val="00414539"/>
    <w:rsid w:val="00415209"/>
    <w:rsid w:val="00415514"/>
    <w:rsid w:val="004162C5"/>
    <w:rsid w:val="00417271"/>
    <w:rsid w:val="00417E29"/>
    <w:rsid w:val="0042009A"/>
    <w:rsid w:val="004215F4"/>
    <w:rsid w:val="004222E0"/>
    <w:rsid w:val="00423877"/>
    <w:rsid w:val="00424110"/>
    <w:rsid w:val="00424588"/>
    <w:rsid w:val="00426089"/>
    <w:rsid w:val="00431DA6"/>
    <w:rsid w:val="0043535E"/>
    <w:rsid w:val="00436FED"/>
    <w:rsid w:val="004402D2"/>
    <w:rsid w:val="00441C1C"/>
    <w:rsid w:val="00441E7C"/>
    <w:rsid w:val="00441EEC"/>
    <w:rsid w:val="00442037"/>
    <w:rsid w:val="004427B8"/>
    <w:rsid w:val="00442866"/>
    <w:rsid w:val="00442A1F"/>
    <w:rsid w:val="00442AB9"/>
    <w:rsid w:val="00445DC8"/>
    <w:rsid w:val="00446222"/>
    <w:rsid w:val="004465F3"/>
    <w:rsid w:val="00446628"/>
    <w:rsid w:val="004471EC"/>
    <w:rsid w:val="00451767"/>
    <w:rsid w:val="00455675"/>
    <w:rsid w:val="00456875"/>
    <w:rsid w:val="00456C11"/>
    <w:rsid w:val="00457F13"/>
    <w:rsid w:val="00464187"/>
    <w:rsid w:val="004668A4"/>
    <w:rsid w:val="004675B6"/>
    <w:rsid w:val="004679E8"/>
    <w:rsid w:val="0047110F"/>
    <w:rsid w:val="0047111F"/>
    <w:rsid w:val="0047140F"/>
    <w:rsid w:val="00472CF7"/>
    <w:rsid w:val="00472D54"/>
    <w:rsid w:val="00474534"/>
    <w:rsid w:val="00474D9E"/>
    <w:rsid w:val="00475257"/>
    <w:rsid w:val="0047598A"/>
    <w:rsid w:val="00477A8C"/>
    <w:rsid w:val="00477B34"/>
    <w:rsid w:val="00477E13"/>
    <w:rsid w:val="0048075E"/>
    <w:rsid w:val="00481E33"/>
    <w:rsid w:val="00482864"/>
    <w:rsid w:val="00484614"/>
    <w:rsid w:val="004846AE"/>
    <w:rsid w:val="00485746"/>
    <w:rsid w:val="0048630F"/>
    <w:rsid w:val="00486718"/>
    <w:rsid w:val="00486768"/>
    <w:rsid w:val="00490F85"/>
    <w:rsid w:val="00491508"/>
    <w:rsid w:val="00492181"/>
    <w:rsid w:val="004932C5"/>
    <w:rsid w:val="004965BD"/>
    <w:rsid w:val="00496EA5"/>
    <w:rsid w:val="00497FA4"/>
    <w:rsid w:val="004A23F2"/>
    <w:rsid w:val="004A35AB"/>
    <w:rsid w:val="004A3B2E"/>
    <w:rsid w:val="004A40B7"/>
    <w:rsid w:val="004A4FAA"/>
    <w:rsid w:val="004A66D0"/>
    <w:rsid w:val="004A6910"/>
    <w:rsid w:val="004B08C7"/>
    <w:rsid w:val="004B0AB8"/>
    <w:rsid w:val="004B1506"/>
    <w:rsid w:val="004B21DF"/>
    <w:rsid w:val="004B2B82"/>
    <w:rsid w:val="004B46B6"/>
    <w:rsid w:val="004B6AB1"/>
    <w:rsid w:val="004C0C4E"/>
    <w:rsid w:val="004C133A"/>
    <w:rsid w:val="004C3D5C"/>
    <w:rsid w:val="004C4208"/>
    <w:rsid w:val="004C69B5"/>
    <w:rsid w:val="004C7392"/>
    <w:rsid w:val="004D079E"/>
    <w:rsid w:val="004D1A26"/>
    <w:rsid w:val="004D1A49"/>
    <w:rsid w:val="004D26B9"/>
    <w:rsid w:val="004D2893"/>
    <w:rsid w:val="004D31C9"/>
    <w:rsid w:val="004D5005"/>
    <w:rsid w:val="004D536D"/>
    <w:rsid w:val="004D578D"/>
    <w:rsid w:val="004D63A0"/>
    <w:rsid w:val="004D77C7"/>
    <w:rsid w:val="004E06FB"/>
    <w:rsid w:val="004E1A38"/>
    <w:rsid w:val="004E1A97"/>
    <w:rsid w:val="004E3BAC"/>
    <w:rsid w:val="004E5DB4"/>
    <w:rsid w:val="004E6D5F"/>
    <w:rsid w:val="004F02B9"/>
    <w:rsid w:val="004F0D8B"/>
    <w:rsid w:val="004F14D1"/>
    <w:rsid w:val="004F166E"/>
    <w:rsid w:val="004F2009"/>
    <w:rsid w:val="004F23DC"/>
    <w:rsid w:val="004F42A4"/>
    <w:rsid w:val="004F6AFF"/>
    <w:rsid w:val="004F7463"/>
    <w:rsid w:val="004F7581"/>
    <w:rsid w:val="004F7ACE"/>
    <w:rsid w:val="005007B0"/>
    <w:rsid w:val="00506864"/>
    <w:rsid w:val="005108BF"/>
    <w:rsid w:val="00510FF3"/>
    <w:rsid w:val="00511421"/>
    <w:rsid w:val="00511E32"/>
    <w:rsid w:val="0051256D"/>
    <w:rsid w:val="00512635"/>
    <w:rsid w:val="0051324F"/>
    <w:rsid w:val="0051368F"/>
    <w:rsid w:val="00513A3C"/>
    <w:rsid w:val="005164D7"/>
    <w:rsid w:val="00516A55"/>
    <w:rsid w:val="005177E2"/>
    <w:rsid w:val="005234B0"/>
    <w:rsid w:val="005236DF"/>
    <w:rsid w:val="00525767"/>
    <w:rsid w:val="005267E4"/>
    <w:rsid w:val="00526D33"/>
    <w:rsid w:val="00527100"/>
    <w:rsid w:val="00527323"/>
    <w:rsid w:val="0053032A"/>
    <w:rsid w:val="005313BD"/>
    <w:rsid w:val="00531BCF"/>
    <w:rsid w:val="0053271D"/>
    <w:rsid w:val="0053288C"/>
    <w:rsid w:val="00533027"/>
    <w:rsid w:val="00533FF6"/>
    <w:rsid w:val="00534E54"/>
    <w:rsid w:val="00537BD7"/>
    <w:rsid w:val="00541F1E"/>
    <w:rsid w:val="005423A3"/>
    <w:rsid w:val="00542A71"/>
    <w:rsid w:val="00542EB6"/>
    <w:rsid w:val="00546339"/>
    <w:rsid w:val="0054743D"/>
    <w:rsid w:val="00547756"/>
    <w:rsid w:val="00547AEE"/>
    <w:rsid w:val="005500DD"/>
    <w:rsid w:val="00552778"/>
    <w:rsid w:val="00554683"/>
    <w:rsid w:val="005546A8"/>
    <w:rsid w:val="00554F0D"/>
    <w:rsid w:val="005555E4"/>
    <w:rsid w:val="00555978"/>
    <w:rsid w:val="00560867"/>
    <w:rsid w:val="0056115B"/>
    <w:rsid w:val="005619A7"/>
    <w:rsid w:val="00562D88"/>
    <w:rsid w:val="00563C52"/>
    <w:rsid w:val="00563F25"/>
    <w:rsid w:val="005656ED"/>
    <w:rsid w:val="005666D9"/>
    <w:rsid w:val="00566705"/>
    <w:rsid w:val="00566D11"/>
    <w:rsid w:val="005670F0"/>
    <w:rsid w:val="0056750B"/>
    <w:rsid w:val="00571D2F"/>
    <w:rsid w:val="005737AE"/>
    <w:rsid w:val="00574030"/>
    <w:rsid w:val="0057495D"/>
    <w:rsid w:val="00576A34"/>
    <w:rsid w:val="00577B51"/>
    <w:rsid w:val="00577F01"/>
    <w:rsid w:val="005832F3"/>
    <w:rsid w:val="00585E89"/>
    <w:rsid w:val="00590896"/>
    <w:rsid w:val="005908C0"/>
    <w:rsid w:val="005915A7"/>
    <w:rsid w:val="00591927"/>
    <w:rsid w:val="0059268A"/>
    <w:rsid w:val="00593D8F"/>
    <w:rsid w:val="0059503B"/>
    <w:rsid w:val="00596F7C"/>
    <w:rsid w:val="005A0115"/>
    <w:rsid w:val="005A06CF"/>
    <w:rsid w:val="005A0ED7"/>
    <w:rsid w:val="005A0FA8"/>
    <w:rsid w:val="005A232A"/>
    <w:rsid w:val="005A25F3"/>
    <w:rsid w:val="005A3964"/>
    <w:rsid w:val="005A7DC3"/>
    <w:rsid w:val="005B0264"/>
    <w:rsid w:val="005B174C"/>
    <w:rsid w:val="005B392B"/>
    <w:rsid w:val="005B3B31"/>
    <w:rsid w:val="005B607D"/>
    <w:rsid w:val="005C004F"/>
    <w:rsid w:val="005C0130"/>
    <w:rsid w:val="005C03FC"/>
    <w:rsid w:val="005C1214"/>
    <w:rsid w:val="005C218F"/>
    <w:rsid w:val="005D16E9"/>
    <w:rsid w:val="005D2A85"/>
    <w:rsid w:val="005D3FAF"/>
    <w:rsid w:val="005D7724"/>
    <w:rsid w:val="005D7E4F"/>
    <w:rsid w:val="005E07EB"/>
    <w:rsid w:val="005E1461"/>
    <w:rsid w:val="005E3477"/>
    <w:rsid w:val="005E38B5"/>
    <w:rsid w:val="005E3A8F"/>
    <w:rsid w:val="005E4676"/>
    <w:rsid w:val="005E4924"/>
    <w:rsid w:val="005E6059"/>
    <w:rsid w:val="005E7572"/>
    <w:rsid w:val="005E7FCE"/>
    <w:rsid w:val="005F04B7"/>
    <w:rsid w:val="005F2ADC"/>
    <w:rsid w:val="005F3277"/>
    <w:rsid w:val="005F4E9B"/>
    <w:rsid w:val="005F6434"/>
    <w:rsid w:val="005F71F9"/>
    <w:rsid w:val="00601139"/>
    <w:rsid w:val="0060160F"/>
    <w:rsid w:val="00601B3E"/>
    <w:rsid w:val="006032C8"/>
    <w:rsid w:val="0060347D"/>
    <w:rsid w:val="00603E59"/>
    <w:rsid w:val="00605E42"/>
    <w:rsid w:val="00610F5D"/>
    <w:rsid w:val="00613398"/>
    <w:rsid w:val="006171D0"/>
    <w:rsid w:val="00617554"/>
    <w:rsid w:val="006176F4"/>
    <w:rsid w:val="006179ED"/>
    <w:rsid w:val="0062440B"/>
    <w:rsid w:val="0062640B"/>
    <w:rsid w:val="00627EF9"/>
    <w:rsid w:val="00631502"/>
    <w:rsid w:val="00631F2D"/>
    <w:rsid w:val="00632143"/>
    <w:rsid w:val="00634189"/>
    <w:rsid w:val="006342C8"/>
    <w:rsid w:val="00634FA1"/>
    <w:rsid w:val="00635807"/>
    <w:rsid w:val="00636A54"/>
    <w:rsid w:val="00640159"/>
    <w:rsid w:val="00640FBB"/>
    <w:rsid w:val="00642608"/>
    <w:rsid w:val="0064267C"/>
    <w:rsid w:val="00642FFA"/>
    <w:rsid w:val="006433EE"/>
    <w:rsid w:val="0064706A"/>
    <w:rsid w:val="0065185D"/>
    <w:rsid w:val="00651A32"/>
    <w:rsid w:val="00652F7B"/>
    <w:rsid w:val="006539BB"/>
    <w:rsid w:val="00656E90"/>
    <w:rsid w:val="006579F9"/>
    <w:rsid w:val="00663373"/>
    <w:rsid w:val="006644A7"/>
    <w:rsid w:val="00664B2C"/>
    <w:rsid w:val="006657F9"/>
    <w:rsid w:val="00666FBF"/>
    <w:rsid w:val="006670DF"/>
    <w:rsid w:val="00673B47"/>
    <w:rsid w:val="00677059"/>
    <w:rsid w:val="00677588"/>
    <w:rsid w:val="00680C4F"/>
    <w:rsid w:val="00681FAF"/>
    <w:rsid w:val="0068272D"/>
    <w:rsid w:val="006827A4"/>
    <w:rsid w:val="00682C6D"/>
    <w:rsid w:val="00683CF9"/>
    <w:rsid w:val="00684440"/>
    <w:rsid w:val="006867D6"/>
    <w:rsid w:val="006875BE"/>
    <w:rsid w:val="00690213"/>
    <w:rsid w:val="00690391"/>
    <w:rsid w:val="0069276C"/>
    <w:rsid w:val="00692FCD"/>
    <w:rsid w:val="006935CF"/>
    <w:rsid w:val="00694CA0"/>
    <w:rsid w:val="00694CC1"/>
    <w:rsid w:val="00694F80"/>
    <w:rsid w:val="006960A7"/>
    <w:rsid w:val="0069791F"/>
    <w:rsid w:val="006A1568"/>
    <w:rsid w:val="006A1600"/>
    <w:rsid w:val="006A23E8"/>
    <w:rsid w:val="006A4072"/>
    <w:rsid w:val="006A55B4"/>
    <w:rsid w:val="006A583F"/>
    <w:rsid w:val="006A5B10"/>
    <w:rsid w:val="006A6ECC"/>
    <w:rsid w:val="006B1595"/>
    <w:rsid w:val="006B16CD"/>
    <w:rsid w:val="006B1B2A"/>
    <w:rsid w:val="006B204F"/>
    <w:rsid w:val="006B366B"/>
    <w:rsid w:val="006B6584"/>
    <w:rsid w:val="006B6F80"/>
    <w:rsid w:val="006B7E59"/>
    <w:rsid w:val="006C0727"/>
    <w:rsid w:val="006C2BA6"/>
    <w:rsid w:val="006C402F"/>
    <w:rsid w:val="006C4203"/>
    <w:rsid w:val="006C51D4"/>
    <w:rsid w:val="006C59D4"/>
    <w:rsid w:val="006C64A9"/>
    <w:rsid w:val="006C6AF5"/>
    <w:rsid w:val="006D13A1"/>
    <w:rsid w:val="006D1D52"/>
    <w:rsid w:val="006D25FA"/>
    <w:rsid w:val="006D43A9"/>
    <w:rsid w:val="006D61F5"/>
    <w:rsid w:val="006D650F"/>
    <w:rsid w:val="006D667B"/>
    <w:rsid w:val="006E145F"/>
    <w:rsid w:val="006E1A11"/>
    <w:rsid w:val="006E2B23"/>
    <w:rsid w:val="006E321A"/>
    <w:rsid w:val="006E6717"/>
    <w:rsid w:val="006F09A9"/>
    <w:rsid w:val="006F0A2B"/>
    <w:rsid w:val="006F2890"/>
    <w:rsid w:val="006F295B"/>
    <w:rsid w:val="006F353A"/>
    <w:rsid w:val="006F3DCF"/>
    <w:rsid w:val="006F40AC"/>
    <w:rsid w:val="006F4200"/>
    <w:rsid w:val="006F479F"/>
    <w:rsid w:val="006F4F82"/>
    <w:rsid w:val="006F7D0B"/>
    <w:rsid w:val="00700311"/>
    <w:rsid w:val="00700B6A"/>
    <w:rsid w:val="0070244D"/>
    <w:rsid w:val="007036B3"/>
    <w:rsid w:val="00704203"/>
    <w:rsid w:val="00704746"/>
    <w:rsid w:val="00710500"/>
    <w:rsid w:val="00710903"/>
    <w:rsid w:val="00717FF4"/>
    <w:rsid w:val="007207AE"/>
    <w:rsid w:val="0072189A"/>
    <w:rsid w:val="007219BB"/>
    <w:rsid w:val="00721E00"/>
    <w:rsid w:val="007229D3"/>
    <w:rsid w:val="00723EDD"/>
    <w:rsid w:val="00730060"/>
    <w:rsid w:val="007305B7"/>
    <w:rsid w:val="00730F48"/>
    <w:rsid w:val="0073146A"/>
    <w:rsid w:val="00732874"/>
    <w:rsid w:val="00732A32"/>
    <w:rsid w:val="00732B3A"/>
    <w:rsid w:val="00734CE5"/>
    <w:rsid w:val="0073513E"/>
    <w:rsid w:val="00737331"/>
    <w:rsid w:val="00737EDB"/>
    <w:rsid w:val="007411C6"/>
    <w:rsid w:val="00742FC8"/>
    <w:rsid w:val="00743D14"/>
    <w:rsid w:val="007443E1"/>
    <w:rsid w:val="00744729"/>
    <w:rsid w:val="00745712"/>
    <w:rsid w:val="00745AAE"/>
    <w:rsid w:val="0074616A"/>
    <w:rsid w:val="007476DB"/>
    <w:rsid w:val="0075000A"/>
    <w:rsid w:val="0075074A"/>
    <w:rsid w:val="00750BD5"/>
    <w:rsid w:val="00751017"/>
    <w:rsid w:val="00754210"/>
    <w:rsid w:val="00754B4D"/>
    <w:rsid w:val="0075579D"/>
    <w:rsid w:val="007563A4"/>
    <w:rsid w:val="00757566"/>
    <w:rsid w:val="00760889"/>
    <w:rsid w:val="007614B6"/>
    <w:rsid w:val="00761E7F"/>
    <w:rsid w:val="00762A7D"/>
    <w:rsid w:val="00762B9A"/>
    <w:rsid w:val="007636E2"/>
    <w:rsid w:val="0076498C"/>
    <w:rsid w:val="00765649"/>
    <w:rsid w:val="00770572"/>
    <w:rsid w:val="00777608"/>
    <w:rsid w:val="00780CFD"/>
    <w:rsid w:val="00781A65"/>
    <w:rsid w:val="00781A78"/>
    <w:rsid w:val="00784E9D"/>
    <w:rsid w:val="007858FB"/>
    <w:rsid w:val="00785E93"/>
    <w:rsid w:val="0078744E"/>
    <w:rsid w:val="007908AA"/>
    <w:rsid w:val="007925C0"/>
    <w:rsid w:val="00792AA8"/>
    <w:rsid w:val="0079367F"/>
    <w:rsid w:val="00793A45"/>
    <w:rsid w:val="00793A62"/>
    <w:rsid w:val="00795AE4"/>
    <w:rsid w:val="007A0461"/>
    <w:rsid w:val="007A0CF0"/>
    <w:rsid w:val="007A49CE"/>
    <w:rsid w:val="007A5910"/>
    <w:rsid w:val="007A5D55"/>
    <w:rsid w:val="007A6041"/>
    <w:rsid w:val="007A636F"/>
    <w:rsid w:val="007A64F1"/>
    <w:rsid w:val="007A7186"/>
    <w:rsid w:val="007A7A91"/>
    <w:rsid w:val="007B0B34"/>
    <w:rsid w:val="007B409C"/>
    <w:rsid w:val="007C0448"/>
    <w:rsid w:val="007C30A6"/>
    <w:rsid w:val="007C67E6"/>
    <w:rsid w:val="007C6A31"/>
    <w:rsid w:val="007D0535"/>
    <w:rsid w:val="007D0B9C"/>
    <w:rsid w:val="007D1702"/>
    <w:rsid w:val="007D1BE5"/>
    <w:rsid w:val="007D3F71"/>
    <w:rsid w:val="007D49FE"/>
    <w:rsid w:val="007D70A9"/>
    <w:rsid w:val="007E5C15"/>
    <w:rsid w:val="007E65AA"/>
    <w:rsid w:val="007E6879"/>
    <w:rsid w:val="007E7EE1"/>
    <w:rsid w:val="007F01F7"/>
    <w:rsid w:val="007F0D6A"/>
    <w:rsid w:val="00800788"/>
    <w:rsid w:val="008023E1"/>
    <w:rsid w:val="008026FC"/>
    <w:rsid w:val="008050EC"/>
    <w:rsid w:val="0080561E"/>
    <w:rsid w:val="00805B2F"/>
    <w:rsid w:val="00806BC6"/>
    <w:rsid w:val="00807234"/>
    <w:rsid w:val="00807377"/>
    <w:rsid w:val="00813BE0"/>
    <w:rsid w:val="00814D7A"/>
    <w:rsid w:val="008151DF"/>
    <w:rsid w:val="008160FD"/>
    <w:rsid w:val="008168DF"/>
    <w:rsid w:val="0081727B"/>
    <w:rsid w:val="00817438"/>
    <w:rsid w:val="00821890"/>
    <w:rsid w:val="008243BD"/>
    <w:rsid w:val="00825FC2"/>
    <w:rsid w:val="00827530"/>
    <w:rsid w:val="00827A6D"/>
    <w:rsid w:val="00830256"/>
    <w:rsid w:val="008313E6"/>
    <w:rsid w:val="0083144D"/>
    <w:rsid w:val="0083499A"/>
    <w:rsid w:val="00836586"/>
    <w:rsid w:val="00840049"/>
    <w:rsid w:val="008400CF"/>
    <w:rsid w:val="00840F73"/>
    <w:rsid w:val="008427CE"/>
    <w:rsid w:val="00842FAD"/>
    <w:rsid w:val="00843139"/>
    <w:rsid w:val="00844279"/>
    <w:rsid w:val="0084679F"/>
    <w:rsid w:val="0084798C"/>
    <w:rsid w:val="008510CD"/>
    <w:rsid w:val="00851A9D"/>
    <w:rsid w:val="008541E7"/>
    <w:rsid w:val="0085439B"/>
    <w:rsid w:val="00854D93"/>
    <w:rsid w:val="00855146"/>
    <w:rsid w:val="008558B2"/>
    <w:rsid w:val="008558C0"/>
    <w:rsid w:val="00855A4E"/>
    <w:rsid w:val="00855F56"/>
    <w:rsid w:val="00856280"/>
    <w:rsid w:val="00856898"/>
    <w:rsid w:val="0085778D"/>
    <w:rsid w:val="008616FB"/>
    <w:rsid w:val="008634DC"/>
    <w:rsid w:val="00865316"/>
    <w:rsid w:val="00867F0A"/>
    <w:rsid w:val="008712C0"/>
    <w:rsid w:val="0087332F"/>
    <w:rsid w:val="008738DD"/>
    <w:rsid w:val="0087406B"/>
    <w:rsid w:val="008755DD"/>
    <w:rsid w:val="00877031"/>
    <w:rsid w:val="00880691"/>
    <w:rsid w:val="00881124"/>
    <w:rsid w:val="008812F1"/>
    <w:rsid w:val="00881ED1"/>
    <w:rsid w:val="00885967"/>
    <w:rsid w:val="00885AE0"/>
    <w:rsid w:val="0088742C"/>
    <w:rsid w:val="00887B9E"/>
    <w:rsid w:val="0089013B"/>
    <w:rsid w:val="008902DC"/>
    <w:rsid w:val="0089289E"/>
    <w:rsid w:val="00893069"/>
    <w:rsid w:val="00894C60"/>
    <w:rsid w:val="008978F5"/>
    <w:rsid w:val="00897B5D"/>
    <w:rsid w:val="008A35CA"/>
    <w:rsid w:val="008A4777"/>
    <w:rsid w:val="008A4A5E"/>
    <w:rsid w:val="008A4A8C"/>
    <w:rsid w:val="008A4DEB"/>
    <w:rsid w:val="008A5FF8"/>
    <w:rsid w:val="008A7425"/>
    <w:rsid w:val="008A7651"/>
    <w:rsid w:val="008A7D82"/>
    <w:rsid w:val="008B08A8"/>
    <w:rsid w:val="008B1844"/>
    <w:rsid w:val="008B19CC"/>
    <w:rsid w:val="008B1DA0"/>
    <w:rsid w:val="008B22D7"/>
    <w:rsid w:val="008B2A9F"/>
    <w:rsid w:val="008B64AA"/>
    <w:rsid w:val="008B67FE"/>
    <w:rsid w:val="008B775D"/>
    <w:rsid w:val="008C00F1"/>
    <w:rsid w:val="008C042B"/>
    <w:rsid w:val="008C145B"/>
    <w:rsid w:val="008C15B5"/>
    <w:rsid w:val="008C3766"/>
    <w:rsid w:val="008C3EBD"/>
    <w:rsid w:val="008C422F"/>
    <w:rsid w:val="008C47C1"/>
    <w:rsid w:val="008C4E14"/>
    <w:rsid w:val="008C557D"/>
    <w:rsid w:val="008C6206"/>
    <w:rsid w:val="008C63DE"/>
    <w:rsid w:val="008C6B1F"/>
    <w:rsid w:val="008E0D6B"/>
    <w:rsid w:val="008E1842"/>
    <w:rsid w:val="008E4F09"/>
    <w:rsid w:val="008F1369"/>
    <w:rsid w:val="008F417C"/>
    <w:rsid w:val="008F5022"/>
    <w:rsid w:val="008F52D4"/>
    <w:rsid w:val="008F7B72"/>
    <w:rsid w:val="00900B66"/>
    <w:rsid w:val="00900CB8"/>
    <w:rsid w:val="00901620"/>
    <w:rsid w:val="00901DF7"/>
    <w:rsid w:val="009026B5"/>
    <w:rsid w:val="00902837"/>
    <w:rsid w:val="00904CC0"/>
    <w:rsid w:val="00905415"/>
    <w:rsid w:val="0090638E"/>
    <w:rsid w:val="00906EB4"/>
    <w:rsid w:val="00907325"/>
    <w:rsid w:val="00910337"/>
    <w:rsid w:val="009151FF"/>
    <w:rsid w:val="00916F70"/>
    <w:rsid w:val="00917F26"/>
    <w:rsid w:val="009217A9"/>
    <w:rsid w:val="009223CF"/>
    <w:rsid w:val="009226DA"/>
    <w:rsid w:val="00923439"/>
    <w:rsid w:val="009236FF"/>
    <w:rsid w:val="0092372B"/>
    <w:rsid w:val="009239B8"/>
    <w:rsid w:val="0092467A"/>
    <w:rsid w:val="009247B1"/>
    <w:rsid w:val="00924879"/>
    <w:rsid w:val="00925BC7"/>
    <w:rsid w:val="009277B0"/>
    <w:rsid w:val="009315C2"/>
    <w:rsid w:val="009330B4"/>
    <w:rsid w:val="00935DBA"/>
    <w:rsid w:val="00935F56"/>
    <w:rsid w:val="009378B9"/>
    <w:rsid w:val="00940894"/>
    <w:rsid w:val="009418D1"/>
    <w:rsid w:val="00943214"/>
    <w:rsid w:val="0094395A"/>
    <w:rsid w:val="00943B9A"/>
    <w:rsid w:val="00944135"/>
    <w:rsid w:val="00944811"/>
    <w:rsid w:val="00945919"/>
    <w:rsid w:val="00945E34"/>
    <w:rsid w:val="00947217"/>
    <w:rsid w:val="009473AA"/>
    <w:rsid w:val="00950F83"/>
    <w:rsid w:val="00952259"/>
    <w:rsid w:val="00953BBF"/>
    <w:rsid w:val="00954111"/>
    <w:rsid w:val="009544A9"/>
    <w:rsid w:val="00954676"/>
    <w:rsid w:val="00957265"/>
    <w:rsid w:val="009574D4"/>
    <w:rsid w:val="00957E76"/>
    <w:rsid w:val="0096053C"/>
    <w:rsid w:val="00961EF9"/>
    <w:rsid w:val="00964FE7"/>
    <w:rsid w:val="009650F3"/>
    <w:rsid w:val="00965C6C"/>
    <w:rsid w:val="00966F0E"/>
    <w:rsid w:val="00966F8B"/>
    <w:rsid w:val="00970EA6"/>
    <w:rsid w:val="00972267"/>
    <w:rsid w:val="0097304E"/>
    <w:rsid w:val="00973DA3"/>
    <w:rsid w:val="00973F5C"/>
    <w:rsid w:val="00976795"/>
    <w:rsid w:val="009810A7"/>
    <w:rsid w:val="00981329"/>
    <w:rsid w:val="009813F0"/>
    <w:rsid w:val="009818F5"/>
    <w:rsid w:val="00981B9D"/>
    <w:rsid w:val="00981CBC"/>
    <w:rsid w:val="00983114"/>
    <w:rsid w:val="00986216"/>
    <w:rsid w:val="00987BED"/>
    <w:rsid w:val="00987C7E"/>
    <w:rsid w:val="009900AE"/>
    <w:rsid w:val="00991DBD"/>
    <w:rsid w:val="0099506E"/>
    <w:rsid w:val="00995250"/>
    <w:rsid w:val="00997259"/>
    <w:rsid w:val="009A1CAE"/>
    <w:rsid w:val="009A20D7"/>
    <w:rsid w:val="009A235C"/>
    <w:rsid w:val="009A624D"/>
    <w:rsid w:val="009A7F20"/>
    <w:rsid w:val="009B0CBB"/>
    <w:rsid w:val="009B5811"/>
    <w:rsid w:val="009B7B8C"/>
    <w:rsid w:val="009C02AE"/>
    <w:rsid w:val="009C0527"/>
    <w:rsid w:val="009C20E2"/>
    <w:rsid w:val="009C404A"/>
    <w:rsid w:val="009C42B5"/>
    <w:rsid w:val="009C77EB"/>
    <w:rsid w:val="009C7A5B"/>
    <w:rsid w:val="009D280D"/>
    <w:rsid w:val="009D30AC"/>
    <w:rsid w:val="009D30B7"/>
    <w:rsid w:val="009D4EE1"/>
    <w:rsid w:val="009D5A16"/>
    <w:rsid w:val="009D75C1"/>
    <w:rsid w:val="009E3337"/>
    <w:rsid w:val="009E3CA3"/>
    <w:rsid w:val="009E4398"/>
    <w:rsid w:val="009E4B28"/>
    <w:rsid w:val="009E4C05"/>
    <w:rsid w:val="009E5127"/>
    <w:rsid w:val="009F025F"/>
    <w:rsid w:val="009F37A9"/>
    <w:rsid w:val="009F3FA1"/>
    <w:rsid w:val="009F470D"/>
    <w:rsid w:val="009F6E7A"/>
    <w:rsid w:val="009F73E5"/>
    <w:rsid w:val="009F7741"/>
    <w:rsid w:val="009F77D8"/>
    <w:rsid w:val="00A00ED6"/>
    <w:rsid w:val="00A00F1D"/>
    <w:rsid w:val="00A01B3C"/>
    <w:rsid w:val="00A01CB9"/>
    <w:rsid w:val="00A02092"/>
    <w:rsid w:val="00A03A1C"/>
    <w:rsid w:val="00A07707"/>
    <w:rsid w:val="00A07C53"/>
    <w:rsid w:val="00A10AB7"/>
    <w:rsid w:val="00A10B77"/>
    <w:rsid w:val="00A13FC7"/>
    <w:rsid w:val="00A142D9"/>
    <w:rsid w:val="00A142F2"/>
    <w:rsid w:val="00A148DF"/>
    <w:rsid w:val="00A14FA0"/>
    <w:rsid w:val="00A16FA1"/>
    <w:rsid w:val="00A17721"/>
    <w:rsid w:val="00A20A75"/>
    <w:rsid w:val="00A20B6C"/>
    <w:rsid w:val="00A21718"/>
    <w:rsid w:val="00A21CCE"/>
    <w:rsid w:val="00A21EBE"/>
    <w:rsid w:val="00A25929"/>
    <w:rsid w:val="00A26718"/>
    <w:rsid w:val="00A303C6"/>
    <w:rsid w:val="00A32ED6"/>
    <w:rsid w:val="00A33D6A"/>
    <w:rsid w:val="00A33F7B"/>
    <w:rsid w:val="00A34823"/>
    <w:rsid w:val="00A37C82"/>
    <w:rsid w:val="00A40509"/>
    <w:rsid w:val="00A40733"/>
    <w:rsid w:val="00A40F72"/>
    <w:rsid w:val="00A412EA"/>
    <w:rsid w:val="00A41F70"/>
    <w:rsid w:val="00A422E3"/>
    <w:rsid w:val="00A45F0D"/>
    <w:rsid w:val="00A47DE6"/>
    <w:rsid w:val="00A540C0"/>
    <w:rsid w:val="00A5556F"/>
    <w:rsid w:val="00A57A64"/>
    <w:rsid w:val="00A62484"/>
    <w:rsid w:val="00A62BC2"/>
    <w:rsid w:val="00A63F43"/>
    <w:rsid w:val="00A640BF"/>
    <w:rsid w:val="00A64D7D"/>
    <w:rsid w:val="00A6582C"/>
    <w:rsid w:val="00A65B24"/>
    <w:rsid w:val="00A71E9E"/>
    <w:rsid w:val="00A74585"/>
    <w:rsid w:val="00A74E29"/>
    <w:rsid w:val="00A753BF"/>
    <w:rsid w:val="00A7558D"/>
    <w:rsid w:val="00A761F0"/>
    <w:rsid w:val="00A7666B"/>
    <w:rsid w:val="00A8065B"/>
    <w:rsid w:val="00A81EFE"/>
    <w:rsid w:val="00A83006"/>
    <w:rsid w:val="00A83036"/>
    <w:rsid w:val="00A8394A"/>
    <w:rsid w:val="00A83AA0"/>
    <w:rsid w:val="00A859BF"/>
    <w:rsid w:val="00A85DEC"/>
    <w:rsid w:val="00A862D5"/>
    <w:rsid w:val="00A87470"/>
    <w:rsid w:val="00A87A04"/>
    <w:rsid w:val="00A91C7D"/>
    <w:rsid w:val="00A94B4E"/>
    <w:rsid w:val="00A95EC6"/>
    <w:rsid w:val="00A96574"/>
    <w:rsid w:val="00A96F80"/>
    <w:rsid w:val="00A974F3"/>
    <w:rsid w:val="00A979FF"/>
    <w:rsid w:val="00AA0F42"/>
    <w:rsid w:val="00AA1354"/>
    <w:rsid w:val="00AA1C47"/>
    <w:rsid w:val="00AA3A13"/>
    <w:rsid w:val="00AA418E"/>
    <w:rsid w:val="00AA427C"/>
    <w:rsid w:val="00AA4B18"/>
    <w:rsid w:val="00AA7593"/>
    <w:rsid w:val="00AA75F4"/>
    <w:rsid w:val="00AB0D8B"/>
    <w:rsid w:val="00AB15FE"/>
    <w:rsid w:val="00AB4A62"/>
    <w:rsid w:val="00AB5B46"/>
    <w:rsid w:val="00AB7D1B"/>
    <w:rsid w:val="00AC0BF3"/>
    <w:rsid w:val="00AC32D5"/>
    <w:rsid w:val="00AC3EDC"/>
    <w:rsid w:val="00AC4556"/>
    <w:rsid w:val="00AC6387"/>
    <w:rsid w:val="00AD38C4"/>
    <w:rsid w:val="00AE1479"/>
    <w:rsid w:val="00AE3368"/>
    <w:rsid w:val="00AE3516"/>
    <w:rsid w:val="00AE3F39"/>
    <w:rsid w:val="00AE4E6C"/>
    <w:rsid w:val="00AE56C0"/>
    <w:rsid w:val="00AF04F7"/>
    <w:rsid w:val="00AF2C8F"/>
    <w:rsid w:val="00AF5C62"/>
    <w:rsid w:val="00AF62F8"/>
    <w:rsid w:val="00B01C33"/>
    <w:rsid w:val="00B034D4"/>
    <w:rsid w:val="00B03E1F"/>
    <w:rsid w:val="00B0449C"/>
    <w:rsid w:val="00B04997"/>
    <w:rsid w:val="00B05022"/>
    <w:rsid w:val="00B10947"/>
    <w:rsid w:val="00B110E4"/>
    <w:rsid w:val="00B12457"/>
    <w:rsid w:val="00B126D5"/>
    <w:rsid w:val="00B13640"/>
    <w:rsid w:val="00B14065"/>
    <w:rsid w:val="00B14F5F"/>
    <w:rsid w:val="00B1532F"/>
    <w:rsid w:val="00B15BB6"/>
    <w:rsid w:val="00B15C4F"/>
    <w:rsid w:val="00B15F9D"/>
    <w:rsid w:val="00B206AF"/>
    <w:rsid w:val="00B208F8"/>
    <w:rsid w:val="00B2161F"/>
    <w:rsid w:val="00B24394"/>
    <w:rsid w:val="00B243AC"/>
    <w:rsid w:val="00B2558E"/>
    <w:rsid w:val="00B25A23"/>
    <w:rsid w:val="00B25B88"/>
    <w:rsid w:val="00B27774"/>
    <w:rsid w:val="00B27989"/>
    <w:rsid w:val="00B27DA8"/>
    <w:rsid w:val="00B3220F"/>
    <w:rsid w:val="00B32653"/>
    <w:rsid w:val="00B332CF"/>
    <w:rsid w:val="00B34500"/>
    <w:rsid w:val="00B347EF"/>
    <w:rsid w:val="00B34F50"/>
    <w:rsid w:val="00B35A23"/>
    <w:rsid w:val="00B375CB"/>
    <w:rsid w:val="00B40412"/>
    <w:rsid w:val="00B40773"/>
    <w:rsid w:val="00B4224D"/>
    <w:rsid w:val="00B44120"/>
    <w:rsid w:val="00B459BC"/>
    <w:rsid w:val="00B45FCA"/>
    <w:rsid w:val="00B51BA4"/>
    <w:rsid w:val="00B52590"/>
    <w:rsid w:val="00B544FD"/>
    <w:rsid w:val="00B554B1"/>
    <w:rsid w:val="00B5650E"/>
    <w:rsid w:val="00B57E3A"/>
    <w:rsid w:val="00B61B6B"/>
    <w:rsid w:val="00B620D6"/>
    <w:rsid w:val="00B627E9"/>
    <w:rsid w:val="00B63C2F"/>
    <w:rsid w:val="00B65C57"/>
    <w:rsid w:val="00B70EC8"/>
    <w:rsid w:val="00B71054"/>
    <w:rsid w:val="00B726FD"/>
    <w:rsid w:val="00B72ABF"/>
    <w:rsid w:val="00B76BFB"/>
    <w:rsid w:val="00B7781F"/>
    <w:rsid w:val="00B80455"/>
    <w:rsid w:val="00B82C30"/>
    <w:rsid w:val="00B835E9"/>
    <w:rsid w:val="00B84EF2"/>
    <w:rsid w:val="00B850CE"/>
    <w:rsid w:val="00B900B9"/>
    <w:rsid w:val="00B92D8F"/>
    <w:rsid w:val="00B947B7"/>
    <w:rsid w:val="00B948BC"/>
    <w:rsid w:val="00B949F0"/>
    <w:rsid w:val="00B94A7E"/>
    <w:rsid w:val="00B95E90"/>
    <w:rsid w:val="00B960E8"/>
    <w:rsid w:val="00B96246"/>
    <w:rsid w:val="00BA0157"/>
    <w:rsid w:val="00BA02D9"/>
    <w:rsid w:val="00BA2E27"/>
    <w:rsid w:val="00BA3A45"/>
    <w:rsid w:val="00BA3D08"/>
    <w:rsid w:val="00BA4274"/>
    <w:rsid w:val="00BA4F8A"/>
    <w:rsid w:val="00BA5962"/>
    <w:rsid w:val="00BA63A2"/>
    <w:rsid w:val="00BA7B9E"/>
    <w:rsid w:val="00BA7C36"/>
    <w:rsid w:val="00BB0B9B"/>
    <w:rsid w:val="00BB275C"/>
    <w:rsid w:val="00BB3CCB"/>
    <w:rsid w:val="00BB3E7B"/>
    <w:rsid w:val="00BB633A"/>
    <w:rsid w:val="00BB6AA8"/>
    <w:rsid w:val="00BC0992"/>
    <w:rsid w:val="00BC1EEE"/>
    <w:rsid w:val="00BC4499"/>
    <w:rsid w:val="00BC6567"/>
    <w:rsid w:val="00BD197C"/>
    <w:rsid w:val="00BD42B2"/>
    <w:rsid w:val="00BD56E1"/>
    <w:rsid w:val="00BD5D63"/>
    <w:rsid w:val="00BD65E1"/>
    <w:rsid w:val="00BD6FB0"/>
    <w:rsid w:val="00BD77E7"/>
    <w:rsid w:val="00BE000A"/>
    <w:rsid w:val="00BE499D"/>
    <w:rsid w:val="00BE5147"/>
    <w:rsid w:val="00BE68C2"/>
    <w:rsid w:val="00BE6AA9"/>
    <w:rsid w:val="00BE7627"/>
    <w:rsid w:val="00BF140C"/>
    <w:rsid w:val="00BF1C11"/>
    <w:rsid w:val="00BF3390"/>
    <w:rsid w:val="00BF36F9"/>
    <w:rsid w:val="00BF3731"/>
    <w:rsid w:val="00BF6447"/>
    <w:rsid w:val="00BF6992"/>
    <w:rsid w:val="00BF72C4"/>
    <w:rsid w:val="00C016AC"/>
    <w:rsid w:val="00C01846"/>
    <w:rsid w:val="00C01899"/>
    <w:rsid w:val="00C02AEE"/>
    <w:rsid w:val="00C03AA0"/>
    <w:rsid w:val="00C04D06"/>
    <w:rsid w:val="00C0540A"/>
    <w:rsid w:val="00C06F9E"/>
    <w:rsid w:val="00C072B9"/>
    <w:rsid w:val="00C07427"/>
    <w:rsid w:val="00C140D0"/>
    <w:rsid w:val="00C15173"/>
    <w:rsid w:val="00C154C3"/>
    <w:rsid w:val="00C155F1"/>
    <w:rsid w:val="00C160A4"/>
    <w:rsid w:val="00C168BC"/>
    <w:rsid w:val="00C17431"/>
    <w:rsid w:val="00C17DCE"/>
    <w:rsid w:val="00C25127"/>
    <w:rsid w:val="00C25750"/>
    <w:rsid w:val="00C27076"/>
    <w:rsid w:val="00C27917"/>
    <w:rsid w:val="00C27962"/>
    <w:rsid w:val="00C27B1D"/>
    <w:rsid w:val="00C308F7"/>
    <w:rsid w:val="00C328F2"/>
    <w:rsid w:val="00C35E9D"/>
    <w:rsid w:val="00C37615"/>
    <w:rsid w:val="00C45246"/>
    <w:rsid w:val="00C5104B"/>
    <w:rsid w:val="00C523B4"/>
    <w:rsid w:val="00C52D8D"/>
    <w:rsid w:val="00C541EC"/>
    <w:rsid w:val="00C6158E"/>
    <w:rsid w:val="00C61EF5"/>
    <w:rsid w:val="00C62682"/>
    <w:rsid w:val="00C63513"/>
    <w:rsid w:val="00C6640B"/>
    <w:rsid w:val="00C67201"/>
    <w:rsid w:val="00C67371"/>
    <w:rsid w:val="00C723FB"/>
    <w:rsid w:val="00C72A8B"/>
    <w:rsid w:val="00C74A90"/>
    <w:rsid w:val="00C771FE"/>
    <w:rsid w:val="00C808DA"/>
    <w:rsid w:val="00C818D7"/>
    <w:rsid w:val="00C822FB"/>
    <w:rsid w:val="00C823FA"/>
    <w:rsid w:val="00C82D24"/>
    <w:rsid w:val="00C82E2C"/>
    <w:rsid w:val="00C864BA"/>
    <w:rsid w:val="00C879D2"/>
    <w:rsid w:val="00C90165"/>
    <w:rsid w:val="00C937A2"/>
    <w:rsid w:val="00C94E3E"/>
    <w:rsid w:val="00C9648A"/>
    <w:rsid w:val="00C97730"/>
    <w:rsid w:val="00C97A98"/>
    <w:rsid w:val="00CA06D4"/>
    <w:rsid w:val="00CA09B2"/>
    <w:rsid w:val="00CA1819"/>
    <w:rsid w:val="00CA294D"/>
    <w:rsid w:val="00CA319C"/>
    <w:rsid w:val="00CA3569"/>
    <w:rsid w:val="00CA6829"/>
    <w:rsid w:val="00CB0D21"/>
    <w:rsid w:val="00CB0EC2"/>
    <w:rsid w:val="00CB218B"/>
    <w:rsid w:val="00CB2E9D"/>
    <w:rsid w:val="00CB37F7"/>
    <w:rsid w:val="00CB47C7"/>
    <w:rsid w:val="00CB623E"/>
    <w:rsid w:val="00CB6723"/>
    <w:rsid w:val="00CB7D3B"/>
    <w:rsid w:val="00CB7DA8"/>
    <w:rsid w:val="00CC0677"/>
    <w:rsid w:val="00CC07A7"/>
    <w:rsid w:val="00CC3486"/>
    <w:rsid w:val="00CC34F5"/>
    <w:rsid w:val="00CC4AA1"/>
    <w:rsid w:val="00CC5CB8"/>
    <w:rsid w:val="00CD4C13"/>
    <w:rsid w:val="00CD55AA"/>
    <w:rsid w:val="00CD7F3F"/>
    <w:rsid w:val="00CE046E"/>
    <w:rsid w:val="00CE29CD"/>
    <w:rsid w:val="00CE3CA9"/>
    <w:rsid w:val="00CE3D20"/>
    <w:rsid w:val="00CE557B"/>
    <w:rsid w:val="00CE5F8F"/>
    <w:rsid w:val="00CE64CC"/>
    <w:rsid w:val="00CE713E"/>
    <w:rsid w:val="00CF08B1"/>
    <w:rsid w:val="00CF0EFB"/>
    <w:rsid w:val="00CF52EB"/>
    <w:rsid w:val="00CF5327"/>
    <w:rsid w:val="00CF7646"/>
    <w:rsid w:val="00D010CD"/>
    <w:rsid w:val="00D02143"/>
    <w:rsid w:val="00D029E5"/>
    <w:rsid w:val="00D05211"/>
    <w:rsid w:val="00D07186"/>
    <w:rsid w:val="00D103DF"/>
    <w:rsid w:val="00D13E54"/>
    <w:rsid w:val="00D14B33"/>
    <w:rsid w:val="00D15873"/>
    <w:rsid w:val="00D16A8A"/>
    <w:rsid w:val="00D16B09"/>
    <w:rsid w:val="00D2089E"/>
    <w:rsid w:val="00D20FC5"/>
    <w:rsid w:val="00D23045"/>
    <w:rsid w:val="00D234F5"/>
    <w:rsid w:val="00D2372C"/>
    <w:rsid w:val="00D25190"/>
    <w:rsid w:val="00D2780C"/>
    <w:rsid w:val="00D30EFC"/>
    <w:rsid w:val="00D310C7"/>
    <w:rsid w:val="00D32C70"/>
    <w:rsid w:val="00D340CD"/>
    <w:rsid w:val="00D378D7"/>
    <w:rsid w:val="00D45587"/>
    <w:rsid w:val="00D45AD9"/>
    <w:rsid w:val="00D4664F"/>
    <w:rsid w:val="00D476A3"/>
    <w:rsid w:val="00D50EE6"/>
    <w:rsid w:val="00D517E1"/>
    <w:rsid w:val="00D51FF8"/>
    <w:rsid w:val="00D53A54"/>
    <w:rsid w:val="00D53C8A"/>
    <w:rsid w:val="00D53E89"/>
    <w:rsid w:val="00D55B04"/>
    <w:rsid w:val="00D56ED1"/>
    <w:rsid w:val="00D571BE"/>
    <w:rsid w:val="00D60664"/>
    <w:rsid w:val="00D608D1"/>
    <w:rsid w:val="00D60E34"/>
    <w:rsid w:val="00D62906"/>
    <w:rsid w:val="00D629B9"/>
    <w:rsid w:val="00D631DB"/>
    <w:rsid w:val="00D632C2"/>
    <w:rsid w:val="00D6762B"/>
    <w:rsid w:val="00D67AA1"/>
    <w:rsid w:val="00D708EF"/>
    <w:rsid w:val="00D71969"/>
    <w:rsid w:val="00D73056"/>
    <w:rsid w:val="00D73663"/>
    <w:rsid w:val="00D73ADA"/>
    <w:rsid w:val="00D73E3A"/>
    <w:rsid w:val="00D748F9"/>
    <w:rsid w:val="00D74F15"/>
    <w:rsid w:val="00D83D46"/>
    <w:rsid w:val="00D847BA"/>
    <w:rsid w:val="00D90F35"/>
    <w:rsid w:val="00D91C05"/>
    <w:rsid w:val="00D91FE3"/>
    <w:rsid w:val="00D920DF"/>
    <w:rsid w:val="00D9244C"/>
    <w:rsid w:val="00D92989"/>
    <w:rsid w:val="00D92B01"/>
    <w:rsid w:val="00D9316B"/>
    <w:rsid w:val="00D9374D"/>
    <w:rsid w:val="00D93F28"/>
    <w:rsid w:val="00D971DE"/>
    <w:rsid w:val="00DA1B53"/>
    <w:rsid w:val="00DA1D1B"/>
    <w:rsid w:val="00DA2C24"/>
    <w:rsid w:val="00DA34CF"/>
    <w:rsid w:val="00DA3B95"/>
    <w:rsid w:val="00DA51A8"/>
    <w:rsid w:val="00DA7075"/>
    <w:rsid w:val="00DB1512"/>
    <w:rsid w:val="00DB1E0B"/>
    <w:rsid w:val="00DB1EDE"/>
    <w:rsid w:val="00DB2583"/>
    <w:rsid w:val="00DB40C7"/>
    <w:rsid w:val="00DB53E0"/>
    <w:rsid w:val="00DB6057"/>
    <w:rsid w:val="00DB6CAB"/>
    <w:rsid w:val="00DB7419"/>
    <w:rsid w:val="00DB797E"/>
    <w:rsid w:val="00DB7CD5"/>
    <w:rsid w:val="00DC0842"/>
    <w:rsid w:val="00DC0EDC"/>
    <w:rsid w:val="00DC1A78"/>
    <w:rsid w:val="00DC2149"/>
    <w:rsid w:val="00DC4C88"/>
    <w:rsid w:val="00DC5A7B"/>
    <w:rsid w:val="00DD0727"/>
    <w:rsid w:val="00DD1008"/>
    <w:rsid w:val="00DD321A"/>
    <w:rsid w:val="00DD6F04"/>
    <w:rsid w:val="00DD7017"/>
    <w:rsid w:val="00DE10FA"/>
    <w:rsid w:val="00DE1B5F"/>
    <w:rsid w:val="00DE2D61"/>
    <w:rsid w:val="00DE3071"/>
    <w:rsid w:val="00DE5A0B"/>
    <w:rsid w:val="00DE6303"/>
    <w:rsid w:val="00DE66C3"/>
    <w:rsid w:val="00DE70A5"/>
    <w:rsid w:val="00DF0AD4"/>
    <w:rsid w:val="00DF2A52"/>
    <w:rsid w:val="00DF3C0B"/>
    <w:rsid w:val="00E01B84"/>
    <w:rsid w:val="00E01E2C"/>
    <w:rsid w:val="00E0564D"/>
    <w:rsid w:val="00E05C55"/>
    <w:rsid w:val="00E068FD"/>
    <w:rsid w:val="00E13C6F"/>
    <w:rsid w:val="00E156F1"/>
    <w:rsid w:val="00E15D63"/>
    <w:rsid w:val="00E160D0"/>
    <w:rsid w:val="00E16BE5"/>
    <w:rsid w:val="00E16CB6"/>
    <w:rsid w:val="00E173BB"/>
    <w:rsid w:val="00E17E18"/>
    <w:rsid w:val="00E20233"/>
    <w:rsid w:val="00E20B6A"/>
    <w:rsid w:val="00E21EB4"/>
    <w:rsid w:val="00E21EDD"/>
    <w:rsid w:val="00E23853"/>
    <w:rsid w:val="00E24EC6"/>
    <w:rsid w:val="00E258A8"/>
    <w:rsid w:val="00E30CF5"/>
    <w:rsid w:val="00E31639"/>
    <w:rsid w:val="00E3225D"/>
    <w:rsid w:val="00E32BB8"/>
    <w:rsid w:val="00E34670"/>
    <w:rsid w:val="00E34AA6"/>
    <w:rsid w:val="00E3727D"/>
    <w:rsid w:val="00E40154"/>
    <w:rsid w:val="00E40B07"/>
    <w:rsid w:val="00E40C68"/>
    <w:rsid w:val="00E46DE5"/>
    <w:rsid w:val="00E5206F"/>
    <w:rsid w:val="00E534DE"/>
    <w:rsid w:val="00E54234"/>
    <w:rsid w:val="00E5465F"/>
    <w:rsid w:val="00E556EB"/>
    <w:rsid w:val="00E55C95"/>
    <w:rsid w:val="00E5726C"/>
    <w:rsid w:val="00E60532"/>
    <w:rsid w:val="00E613DC"/>
    <w:rsid w:val="00E62A41"/>
    <w:rsid w:val="00E631FB"/>
    <w:rsid w:val="00E651AA"/>
    <w:rsid w:val="00E667DA"/>
    <w:rsid w:val="00E66FB6"/>
    <w:rsid w:val="00E67274"/>
    <w:rsid w:val="00E702A7"/>
    <w:rsid w:val="00E71165"/>
    <w:rsid w:val="00E736FD"/>
    <w:rsid w:val="00E73FA8"/>
    <w:rsid w:val="00E7565D"/>
    <w:rsid w:val="00E80401"/>
    <w:rsid w:val="00E80AE0"/>
    <w:rsid w:val="00E817DF"/>
    <w:rsid w:val="00E845EF"/>
    <w:rsid w:val="00E85024"/>
    <w:rsid w:val="00E92CE6"/>
    <w:rsid w:val="00E931C3"/>
    <w:rsid w:val="00E93AB2"/>
    <w:rsid w:val="00E93DB7"/>
    <w:rsid w:val="00E95158"/>
    <w:rsid w:val="00E9578D"/>
    <w:rsid w:val="00EA1146"/>
    <w:rsid w:val="00EA1B76"/>
    <w:rsid w:val="00EA23D6"/>
    <w:rsid w:val="00EA2C04"/>
    <w:rsid w:val="00EA6B47"/>
    <w:rsid w:val="00EA79FF"/>
    <w:rsid w:val="00EB18C7"/>
    <w:rsid w:val="00EB2CD0"/>
    <w:rsid w:val="00EB30F6"/>
    <w:rsid w:val="00EB6EFD"/>
    <w:rsid w:val="00EB7D49"/>
    <w:rsid w:val="00EC1DCD"/>
    <w:rsid w:val="00EC1E9D"/>
    <w:rsid w:val="00EC2941"/>
    <w:rsid w:val="00EC625F"/>
    <w:rsid w:val="00EC6845"/>
    <w:rsid w:val="00EC6B6E"/>
    <w:rsid w:val="00EC77D7"/>
    <w:rsid w:val="00EC7A67"/>
    <w:rsid w:val="00ED100E"/>
    <w:rsid w:val="00ED116D"/>
    <w:rsid w:val="00ED1FC2"/>
    <w:rsid w:val="00ED6312"/>
    <w:rsid w:val="00ED74B6"/>
    <w:rsid w:val="00EE20A5"/>
    <w:rsid w:val="00EE5892"/>
    <w:rsid w:val="00EE5BFA"/>
    <w:rsid w:val="00EE61AD"/>
    <w:rsid w:val="00EF0657"/>
    <w:rsid w:val="00EF13FE"/>
    <w:rsid w:val="00EF14F1"/>
    <w:rsid w:val="00EF17D0"/>
    <w:rsid w:val="00EF1E58"/>
    <w:rsid w:val="00EF236E"/>
    <w:rsid w:val="00EF2414"/>
    <w:rsid w:val="00EF3412"/>
    <w:rsid w:val="00EF4AB4"/>
    <w:rsid w:val="00EF4E78"/>
    <w:rsid w:val="00EF5467"/>
    <w:rsid w:val="00EF741A"/>
    <w:rsid w:val="00F013B2"/>
    <w:rsid w:val="00F04210"/>
    <w:rsid w:val="00F05298"/>
    <w:rsid w:val="00F05A57"/>
    <w:rsid w:val="00F06A05"/>
    <w:rsid w:val="00F106FA"/>
    <w:rsid w:val="00F1357E"/>
    <w:rsid w:val="00F155EB"/>
    <w:rsid w:val="00F21040"/>
    <w:rsid w:val="00F2343F"/>
    <w:rsid w:val="00F237F2"/>
    <w:rsid w:val="00F24613"/>
    <w:rsid w:val="00F248D7"/>
    <w:rsid w:val="00F275D9"/>
    <w:rsid w:val="00F27ADA"/>
    <w:rsid w:val="00F30F0A"/>
    <w:rsid w:val="00F311F5"/>
    <w:rsid w:val="00F323D0"/>
    <w:rsid w:val="00F331B7"/>
    <w:rsid w:val="00F3404B"/>
    <w:rsid w:val="00F35DD9"/>
    <w:rsid w:val="00F365E4"/>
    <w:rsid w:val="00F3683D"/>
    <w:rsid w:val="00F40870"/>
    <w:rsid w:val="00F40D1C"/>
    <w:rsid w:val="00F42C78"/>
    <w:rsid w:val="00F43D0F"/>
    <w:rsid w:val="00F43DB3"/>
    <w:rsid w:val="00F44D0F"/>
    <w:rsid w:val="00F45429"/>
    <w:rsid w:val="00F4546B"/>
    <w:rsid w:val="00F4668D"/>
    <w:rsid w:val="00F46F7F"/>
    <w:rsid w:val="00F47391"/>
    <w:rsid w:val="00F50D50"/>
    <w:rsid w:val="00F5236A"/>
    <w:rsid w:val="00F52FD5"/>
    <w:rsid w:val="00F54DA7"/>
    <w:rsid w:val="00F55895"/>
    <w:rsid w:val="00F55F4A"/>
    <w:rsid w:val="00F55FC4"/>
    <w:rsid w:val="00F57301"/>
    <w:rsid w:val="00F61EB1"/>
    <w:rsid w:val="00F62BE9"/>
    <w:rsid w:val="00F639BA"/>
    <w:rsid w:val="00F669BC"/>
    <w:rsid w:val="00F67D85"/>
    <w:rsid w:val="00F70066"/>
    <w:rsid w:val="00F704CC"/>
    <w:rsid w:val="00F70910"/>
    <w:rsid w:val="00F7439A"/>
    <w:rsid w:val="00F745D5"/>
    <w:rsid w:val="00F75356"/>
    <w:rsid w:val="00F775C9"/>
    <w:rsid w:val="00F815CA"/>
    <w:rsid w:val="00F82A01"/>
    <w:rsid w:val="00F85B80"/>
    <w:rsid w:val="00F919AA"/>
    <w:rsid w:val="00F93322"/>
    <w:rsid w:val="00F93D29"/>
    <w:rsid w:val="00F94242"/>
    <w:rsid w:val="00F9626C"/>
    <w:rsid w:val="00FA1DA8"/>
    <w:rsid w:val="00FA4CCE"/>
    <w:rsid w:val="00FA68E3"/>
    <w:rsid w:val="00FA7959"/>
    <w:rsid w:val="00FB087A"/>
    <w:rsid w:val="00FB1C8F"/>
    <w:rsid w:val="00FB1D8C"/>
    <w:rsid w:val="00FB3910"/>
    <w:rsid w:val="00FB4319"/>
    <w:rsid w:val="00FB4431"/>
    <w:rsid w:val="00FB68CA"/>
    <w:rsid w:val="00FB7E34"/>
    <w:rsid w:val="00FC2464"/>
    <w:rsid w:val="00FC4CDA"/>
    <w:rsid w:val="00FC65B0"/>
    <w:rsid w:val="00FD0CBB"/>
    <w:rsid w:val="00FD2CE9"/>
    <w:rsid w:val="00FE0085"/>
    <w:rsid w:val="00FE05FB"/>
    <w:rsid w:val="00FE08ED"/>
    <w:rsid w:val="00FE0F3F"/>
    <w:rsid w:val="00FE1F29"/>
    <w:rsid w:val="00FE2E6D"/>
    <w:rsid w:val="00FE404F"/>
    <w:rsid w:val="00FE58B8"/>
    <w:rsid w:val="00FE64FD"/>
    <w:rsid w:val="00FF2516"/>
    <w:rsid w:val="00FF41E1"/>
    <w:rsid w:val="00FF72CA"/>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FCA656"/>
  <w15:docId w15:val="{BA3B4AC5-7371-4427-AAA4-70814ACF7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바탕"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1" w:qFormat="1"/>
    <w:lsdException w:name="heading 2" w:uiPriority="1" w:qFormat="1"/>
    <w:lsdException w:name="heading 3" w:uiPriority="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08EF"/>
    <w:rPr>
      <w:sz w:val="22"/>
      <w:lang w:val="en-GB"/>
    </w:rPr>
  </w:style>
  <w:style w:type="paragraph" w:styleId="1">
    <w:name w:val="heading 1"/>
    <w:basedOn w:val="a"/>
    <w:next w:val="BodyText"/>
    <w:link w:val="1Char"/>
    <w:uiPriority w:val="1"/>
    <w:qFormat/>
    <w:rsid w:val="00B900B9"/>
    <w:pPr>
      <w:keepNext/>
      <w:keepLines/>
      <w:numPr>
        <w:numId w:val="2"/>
      </w:numPr>
      <w:spacing w:before="320"/>
      <w:outlineLvl w:val="0"/>
    </w:pPr>
    <w:rPr>
      <w:rFonts w:asciiTheme="majorHAnsi" w:hAnsiTheme="majorHAnsi"/>
      <w:b/>
      <w:sz w:val="32"/>
    </w:rPr>
  </w:style>
  <w:style w:type="paragraph" w:styleId="2">
    <w:name w:val="heading 2"/>
    <w:basedOn w:val="1"/>
    <w:next w:val="BodyText"/>
    <w:link w:val="2Char"/>
    <w:uiPriority w:val="1"/>
    <w:qFormat/>
    <w:rsid w:val="007D3F71"/>
    <w:pPr>
      <w:numPr>
        <w:ilvl w:val="1"/>
      </w:numPr>
      <w:spacing w:before="280"/>
      <w:outlineLvl w:val="1"/>
    </w:pPr>
    <w:rPr>
      <w:sz w:val="28"/>
    </w:rPr>
  </w:style>
  <w:style w:type="paragraph" w:styleId="3">
    <w:name w:val="heading 3"/>
    <w:basedOn w:val="2"/>
    <w:next w:val="BodyText"/>
    <w:link w:val="3Char"/>
    <w:uiPriority w:val="1"/>
    <w:qFormat/>
    <w:rsid w:val="00610F5D"/>
    <w:pPr>
      <w:numPr>
        <w:ilvl w:val="2"/>
      </w:numPr>
      <w:spacing w:before="240" w:after="60"/>
      <w:outlineLvl w:val="2"/>
    </w:pPr>
    <w:rPr>
      <w:sz w:val="24"/>
    </w:rPr>
  </w:style>
  <w:style w:type="paragraph" w:styleId="4">
    <w:name w:val="heading 4"/>
    <w:basedOn w:val="3"/>
    <w:next w:val="BodyText"/>
    <w:link w:val="4Char"/>
    <w:unhideWhenUsed/>
    <w:qFormat/>
    <w:rsid w:val="00610F5D"/>
    <w:pPr>
      <w:numPr>
        <w:ilvl w:val="3"/>
      </w:numPr>
      <w:spacing w:before="40"/>
      <w:outlineLvl w:val="3"/>
    </w:pPr>
    <w:rPr>
      <w:rFonts w:eastAsiaTheme="majorEastAsia" w:cstheme="majorBidi"/>
      <w:iCs/>
    </w:rPr>
  </w:style>
  <w:style w:type="paragraph" w:styleId="5">
    <w:name w:val="heading 5"/>
    <w:basedOn w:val="4"/>
    <w:next w:val="BodyText"/>
    <w:link w:val="5Char"/>
    <w:unhideWhenUsed/>
    <w:qFormat/>
    <w:rsid w:val="00610F5D"/>
    <w:pPr>
      <w:numPr>
        <w:ilvl w:val="4"/>
      </w:numPr>
      <w:outlineLvl w:val="4"/>
    </w:pPr>
  </w:style>
  <w:style w:type="paragraph" w:styleId="6">
    <w:name w:val="heading 6"/>
    <w:basedOn w:val="5"/>
    <w:next w:val="BodyText"/>
    <w:link w:val="6Char"/>
    <w:unhideWhenUsed/>
    <w:qFormat/>
    <w:rsid w:val="00610F5D"/>
    <w:pPr>
      <w:numPr>
        <w:ilvl w:val="5"/>
      </w:numPr>
      <w:outlineLvl w:val="5"/>
    </w:pPr>
  </w:style>
  <w:style w:type="paragraph" w:styleId="7">
    <w:name w:val="heading 7"/>
    <w:basedOn w:val="a"/>
    <w:next w:val="a"/>
    <w:link w:val="7Char"/>
    <w:semiHidden/>
    <w:unhideWhenUsed/>
    <w:qFormat/>
    <w:rsid w:val="00610F5D"/>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Char"/>
    <w:semiHidden/>
    <w:unhideWhenUsed/>
    <w:qFormat/>
    <w:rsid w:val="00610F5D"/>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Char"/>
    <w:semiHidden/>
    <w:unhideWhenUsed/>
    <w:qFormat/>
    <w:rsid w:val="00610F5D"/>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pPr>
      <w:pBdr>
        <w:top w:val="single" w:sz="6" w:space="1" w:color="auto"/>
      </w:pBdr>
      <w:tabs>
        <w:tab w:val="center" w:pos="6480"/>
        <w:tab w:val="right" w:pos="12960"/>
      </w:tabs>
    </w:pPr>
    <w:rPr>
      <w:sz w:val="24"/>
    </w:rPr>
  </w:style>
  <w:style w:type="paragraph" w:styleId="a4">
    <w:name w:val="header"/>
    <w:basedOn w:val="a"/>
    <w:link w:val="Char0"/>
    <w:uiPriority w:val="99"/>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basedOn w:val="a0"/>
    <w:uiPriority w:val="99"/>
    <w:rPr>
      <w:color w:val="0000FF"/>
      <w:u w:val="single"/>
    </w:rPr>
  </w:style>
  <w:style w:type="paragraph" w:styleId="a7">
    <w:name w:val="Date"/>
    <w:basedOn w:val="a"/>
    <w:next w:val="a"/>
    <w:rsid w:val="001E3BE4"/>
  </w:style>
  <w:style w:type="paragraph" w:styleId="a8">
    <w:name w:val="Balloon Text"/>
    <w:basedOn w:val="a"/>
    <w:semiHidden/>
    <w:rsid w:val="00044F0F"/>
    <w:rPr>
      <w:rFonts w:ascii="Tahoma" w:hAnsi="Tahoma" w:cs="Tahoma"/>
      <w:sz w:val="16"/>
      <w:szCs w:val="16"/>
    </w:rPr>
  </w:style>
  <w:style w:type="character" w:styleId="a9">
    <w:name w:val="annotation reference"/>
    <w:basedOn w:val="a0"/>
    <w:uiPriority w:val="99"/>
    <w:rsid w:val="000840D0"/>
    <w:rPr>
      <w:sz w:val="16"/>
      <w:szCs w:val="16"/>
    </w:rPr>
  </w:style>
  <w:style w:type="paragraph" w:styleId="aa">
    <w:name w:val="annotation text"/>
    <w:basedOn w:val="a"/>
    <w:link w:val="Char1"/>
    <w:uiPriority w:val="99"/>
    <w:rsid w:val="000840D0"/>
    <w:rPr>
      <w:sz w:val="20"/>
    </w:rPr>
  </w:style>
  <w:style w:type="paragraph" w:styleId="ab">
    <w:name w:val="annotation subject"/>
    <w:basedOn w:val="aa"/>
    <w:next w:val="aa"/>
    <w:semiHidden/>
    <w:rsid w:val="000840D0"/>
    <w:rPr>
      <w:b/>
      <w:bCs/>
    </w:rPr>
  </w:style>
  <w:style w:type="table" w:styleId="ac">
    <w:name w:val="Table Grid"/>
    <w:basedOn w:val="a1"/>
    <w:uiPriority w:val="59"/>
    <w:rsid w:val="00F639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line number"/>
    <w:basedOn w:val="a0"/>
    <w:rsid w:val="00FE0085"/>
  </w:style>
  <w:style w:type="paragraph" w:styleId="ae">
    <w:name w:val="List Paragraph"/>
    <w:basedOn w:val="a"/>
    <w:uiPriority w:val="1"/>
    <w:qFormat/>
    <w:rsid w:val="00CB6723"/>
    <w:pPr>
      <w:ind w:left="720"/>
      <w:contextualSpacing/>
    </w:p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basedOn w:val="a"/>
    <w:next w:val="a"/>
    <w:link w:val="Char2"/>
    <w:unhideWhenUsed/>
    <w:qFormat/>
    <w:rsid w:val="00E54234"/>
    <w:pPr>
      <w:spacing w:before="120" w:after="200"/>
      <w:jc w:val="center"/>
    </w:pPr>
    <w:rPr>
      <w:rFonts w:ascii="Arial" w:hAnsi="Arial"/>
      <w:b/>
      <w:iCs/>
      <w:sz w:val="18"/>
      <w:szCs w:val="18"/>
    </w:rPr>
  </w:style>
  <w:style w:type="character" w:customStyle="1" w:styleId="1Char">
    <w:name w:val="제목 1 Char"/>
    <w:basedOn w:val="a0"/>
    <w:link w:val="1"/>
    <w:uiPriority w:val="9"/>
    <w:rsid w:val="00B900B9"/>
    <w:rPr>
      <w:rFonts w:asciiTheme="majorHAnsi" w:hAnsiTheme="majorHAnsi"/>
      <w:b/>
      <w:sz w:val="32"/>
      <w:lang w:val="en-GB"/>
    </w:rPr>
  </w:style>
  <w:style w:type="paragraph" w:styleId="af0">
    <w:name w:val="Bibliography"/>
    <w:basedOn w:val="a"/>
    <w:next w:val="a"/>
    <w:uiPriority w:val="37"/>
    <w:unhideWhenUsed/>
    <w:rsid w:val="00526D33"/>
  </w:style>
  <w:style w:type="character" w:styleId="af1">
    <w:name w:val="Placeholder Text"/>
    <w:basedOn w:val="a0"/>
    <w:uiPriority w:val="99"/>
    <w:semiHidden/>
    <w:rsid w:val="00327E24"/>
    <w:rPr>
      <w:color w:val="808080"/>
    </w:rPr>
  </w:style>
  <w:style w:type="paragraph" w:customStyle="1" w:styleId="TableTitle">
    <w:name w:val="TableTitle"/>
    <w:next w:val="a"/>
    <w:uiPriority w:val="99"/>
    <w:rsid w:val="00C27076"/>
    <w:pPr>
      <w:widowControl w:val="0"/>
      <w:autoSpaceDE w:val="0"/>
      <w:autoSpaceDN w:val="0"/>
      <w:adjustRightInd w:val="0"/>
      <w:spacing w:line="240" w:lineRule="atLeast"/>
      <w:jc w:val="center"/>
    </w:pPr>
    <w:rPr>
      <w:rFonts w:ascii="Arial" w:eastAsiaTheme="minorEastAsia" w:hAnsi="Arial" w:cs="Arial"/>
      <w:b/>
      <w:bCs/>
      <w:color w:val="000000"/>
      <w:w w:val="0"/>
    </w:rPr>
  </w:style>
  <w:style w:type="character" w:customStyle="1" w:styleId="CaptionChar3">
    <w:name w:val="Caption Char3"/>
    <w:aliases w:val="Caption Char1 Char1,Caption Char Char Char1,Caption Char1 Char Char,Caption Char2 Char,Caption Char Char Char Char,Caption Char Char1 Char,Caption Char Char2,fig and tbl Char,fighead2 Char,Table Caption Char,fighead21 Char,fighead22 Char"/>
    <w:basedOn w:val="a0"/>
    <w:rsid w:val="00B835E9"/>
    <w:rPr>
      <w:b/>
      <w:bCs/>
      <w:lang w:val="en-GB"/>
    </w:rPr>
  </w:style>
  <w:style w:type="numbering" w:customStyle="1" w:styleId="Headings">
    <w:name w:val="Headings"/>
    <w:uiPriority w:val="99"/>
    <w:rsid w:val="00610F5D"/>
    <w:pPr>
      <w:numPr>
        <w:numId w:val="1"/>
      </w:numPr>
    </w:pPr>
  </w:style>
  <w:style w:type="character" w:customStyle="1" w:styleId="4Char">
    <w:name w:val="제목 4 Char"/>
    <w:basedOn w:val="a0"/>
    <w:link w:val="4"/>
    <w:rsid w:val="00D708EF"/>
    <w:rPr>
      <w:rFonts w:asciiTheme="majorHAnsi" w:eastAsiaTheme="majorEastAsia" w:hAnsiTheme="majorHAnsi" w:cstheme="majorBidi"/>
      <w:b/>
      <w:iCs/>
      <w:sz w:val="24"/>
      <w:lang w:val="en-GB"/>
    </w:rPr>
  </w:style>
  <w:style w:type="character" w:customStyle="1" w:styleId="5Char">
    <w:name w:val="제목 5 Char"/>
    <w:basedOn w:val="a0"/>
    <w:link w:val="5"/>
    <w:rsid w:val="008151DF"/>
    <w:rPr>
      <w:rFonts w:asciiTheme="majorHAnsi" w:eastAsiaTheme="majorEastAsia" w:hAnsiTheme="majorHAnsi" w:cstheme="majorBidi"/>
      <w:b/>
      <w:iCs/>
      <w:sz w:val="24"/>
      <w:lang w:val="en-GB"/>
    </w:rPr>
  </w:style>
  <w:style w:type="paragraph" w:customStyle="1" w:styleId="CellBody">
    <w:name w:val="CellBody"/>
    <w:uiPriority w:val="99"/>
    <w:rsid w:val="00907325"/>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90732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TableText">
    <w:name w:val="TableText"/>
    <w:uiPriority w:val="99"/>
    <w:rsid w:val="00907325"/>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Body">
    <w:name w:val="Body"/>
    <w:uiPriority w:val="99"/>
    <w:rsid w:val="003B4F7E"/>
    <w:pPr>
      <w:widowControl w:val="0"/>
      <w:autoSpaceDE w:val="0"/>
      <w:autoSpaceDN w:val="0"/>
      <w:adjustRightInd w:val="0"/>
      <w:spacing w:before="240" w:line="240" w:lineRule="atLeast"/>
      <w:jc w:val="both"/>
    </w:pPr>
    <w:rPr>
      <w:rFonts w:eastAsia="MS Mincho"/>
      <w:color w:val="000000"/>
      <w:w w:val="0"/>
      <w:lang w:eastAsia="ja-JP"/>
    </w:rPr>
  </w:style>
  <w:style w:type="paragraph" w:customStyle="1" w:styleId="Equation">
    <w:name w:val="Equation"/>
    <w:uiPriority w:val="99"/>
    <w:rsid w:val="003B4F7E"/>
    <w:pPr>
      <w:suppressAutoHyphens/>
      <w:autoSpaceDE w:val="0"/>
      <w:autoSpaceDN w:val="0"/>
      <w:adjustRightInd w:val="0"/>
      <w:spacing w:before="240" w:after="240" w:line="200" w:lineRule="atLeast"/>
      <w:ind w:firstLine="200"/>
    </w:pPr>
    <w:rPr>
      <w:color w:val="000000"/>
      <w:w w:val="0"/>
      <w:lang w:eastAsia="ko-KR"/>
    </w:rPr>
  </w:style>
  <w:style w:type="paragraph" w:customStyle="1" w:styleId="Equationvariable">
    <w:name w:val="Equation variable"/>
    <w:basedOn w:val="a"/>
    <w:uiPriority w:val="99"/>
    <w:rsid w:val="00BD42B2"/>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paragraph" w:customStyle="1" w:styleId="Editorsnote">
    <w:name w:val="Editor's note"/>
    <w:basedOn w:val="a"/>
    <w:next w:val="a"/>
    <w:qFormat/>
    <w:rsid w:val="00AE56C0"/>
    <w:pPr>
      <w:autoSpaceDE w:val="0"/>
      <w:autoSpaceDN w:val="0"/>
      <w:adjustRightInd w:val="0"/>
      <w:spacing w:before="120" w:after="120"/>
      <w:jc w:val="both"/>
    </w:pPr>
    <w:rPr>
      <w:rFonts w:cs="TimesNewRomanPSMT"/>
      <w:b/>
      <w:i/>
      <w:color w:val="FF0000"/>
      <w:sz w:val="20"/>
      <w:lang w:val="en-US"/>
    </w:rPr>
  </w:style>
  <w:style w:type="paragraph" w:customStyle="1" w:styleId="T">
    <w:name w:val="T"/>
    <w:aliases w:val="Text"/>
    <w:link w:val="TChar"/>
    <w:uiPriority w:val="99"/>
    <w:rsid w:val="0060113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customStyle="1" w:styleId="B-Body">
    <w:name w:val="B-Body"/>
    <w:link w:val="B-BodyChar"/>
    <w:qFormat/>
    <w:rsid w:val="00B34500"/>
    <w:pPr>
      <w:tabs>
        <w:tab w:val="left" w:pos="2160"/>
      </w:tabs>
      <w:spacing w:before="120" w:after="40"/>
      <w:ind w:left="720"/>
    </w:pPr>
    <w:rPr>
      <w:sz w:val="22"/>
    </w:rPr>
  </w:style>
  <w:style w:type="character" w:customStyle="1" w:styleId="B-BodyChar">
    <w:name w:val="B-Body Char"/>
    <w:basedOn w:val="a0"/>
    <w:link w:val="B-Body"/>
    <w:rsid w:val="00B34500"/>
    <w:rPr>
      <w:sz w:val="22"/>
    </w:rPr>
  </w:style>
  <w:style w:type="paragraph" w:customStyle="1" w:styleId="Note">
    <w:name w:val="Note"/>
    <w:uiPriority w:val="99"/>
    <w:rsid w:val="00275C7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character" w:customStyle="1" w:styleId="Subscript">
    <w:name w:val="Subscript"/>
    <w:uiPriority w:val="99"/>
    <w:rsid w:val="00275C7B"/>
    <w:rPr>
      <w:vertAlign w:val="subscript"/>
    </w:rPr>
  </w:style>
  <w:style w:type="character" w:customStyle="1" w:styleId="TChar">
    <w:name w:val="T Char"/>
    <w:aliases w:val="Text Char"/>
    <w:basedOn w:val="a0"/>
    <w:link w:val="T"/>
    <w:uiPriority w:val="99"/>
    <w:rsid w:val="000F7452"/>
    <w:rPr>
      <w:rFonts w:eastAsiaTheme="minorEastAsia"/>
      <w:color w:val="000000"/>
      <w:w w:val="0"/>
    </w:rPr>
  </w:style>
  <w:style w:type="paragraph" w:customStyle="1" w:styleId="MTDisplayEquation">
    <w:name w:val="MTDisplayEquation"/>
    <w:basedOn w:val="T"/>
    <w:next w:val="a"/>
    <w:link w:val="MTDisplayEquationChar"/>
    <w:rsid w:val="0083499A"/>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enter" w:pos="5400"/>
        <w:tab w:val="right" w:pos="10800"/>
      </w:tabs>
      <w:suppressAutoHyphens w:val="0"/>
    </w:pPr>
    <w:rPr>
      <w:rFonts w:eastAsia="MS Mincho"/>
      <w:sz w:val="22"/>
      <w:szCs w:val="22"/>
      <w:lang w:eastAsia="ja-JP"/>
    </w:rPr>
  </w:style>
  <w:style w:type="character" w:customStyle="1" w:styleId="MTDisplayEquationChar">
    <w:name w:val="MTDisplayEquation Char"/>
    <w:basedOn w:val="TChar"/>
    <w:link w:val="MTDisplayEquation"/>
    <w:rsid w:val="0083499A"/>
    <w:rPr>
      <w:rFonts w:eastAsia="MS Mincho"/>
      <w:color w:val="000000"/>
      <w:w w:val="0"/>
      <w:sz w:val="22"/>
      <w:szCs w:val="22"/>
      <w:lang w:eastAsia="ja-JP"/>
    </w:rPr>
  </w:style>
  <w:style w:type="character" w:customStyle="1" w:styleId="Char2">
    <w:name w:val="캡션 Char"/>
    <w:aliases w:val="Caption Char1 Char2,Caption Char Char Char2,Caption Char1 Char Char1,Caption Char2 Char1,Caption Char Char Char Char1,Caption Char Char1 Char1,fig and tbl Char1,fighead2 Char1,Table Caption Char1,fighead21 Char1,fighead22 Char1,fighead23 Char"/>
    <w:basedOn w:val="a0"/>
    <w:link w:val="af"/>
    <w:rsid w:val="00E54234"/>
    <w:rPr>
      <w:rFonts w:ascii="Arial" w:hAnsi="Arial"/>
      <w:b/>
      <w:iCs/>
      <w:sz w:val="18"/>
      <w:szCs w:val="18"/>
      <w:lang w:val="en-GB"/>
    </w:rPr>
  </w:style>
  <w:style w:type="character" w:customStyle="1" w:styleId="Char1">
    <w:name w:val="메모 텍스트 Char"/>
    <w:link w:val="aa"/>
    <w:uiPriority w:val="99"/>
    <w:rsid w:val="007411C6"/>
    <w:rPr>
      <w:lang w:val="en-GB"/>
    </w:rPr>
  </w:style>
  <w:style w:type="character" w:customStyle="1" w:styleId="Bold">
    <w:name w:val="Bold"/>
    <w:aliases w:val="Italic"/>
    <w:basedOn w:val="a0"/>
    <w:rsid w:val="0018245B"/>
    <w:rPr>
      <w:b/>
      <w:bCs/>
      <w:i/>
      <w:iCs/>
    </w:rPr>
  </w:style>
  <w:style w:type="paragraph" w:customStyle="1" w:styleId="EditingInstruction">
    <w:name w:val="Editing Instruction"/>
    <w:basedOn w:val="a"/>
    <w:next w:val="a"/>
    <w:qFormat/>
    <w:rsid w:val="00424110"/>
    <w:pPr>
      <w:spacing w:before="120" w:after="120"/>
    </w:pPr>
    <w:rPr>
      <w:b/>
      <w:i/>
    </w:rPr>
  </w:style>
  <w:style w:type="paragraph" w:customStyle="1" w:styleId="FigTitle">
    <w:name w:val="FigTitle"/>
    <w:uiPriority w:val="99"/>
    <w:rsid w:val="004F7ACE"/>
    <w:pPr>
      <w:widowControl w:val="0"/>
      <w:autoSpaceDE w:val="0"/>
      <w:autoSpaceDN w:val="0"/>
      <w:adjustRightInd w:val="0"/>
      <w:spacing w:before="240" w:line="240" w:lineRule="atLeast"/>
      <w:jc w:val="center"/>
    </w:pPr>
    <w:rPr>
      <w:rFonts w:ascii="Arial" w:eastAsia="맑은 고딕" w:hAnsi="Arial" w:cs="Arial"/>
      <w:b/>
      <w:bCs/>
      <w:color w:val="000000"/>
      <w:w w:val="0"/>
    </w:rPr>
  </w:style>
  <w:style w:type="paragraph" w:customStyle="1" w:styleId="figuretext">
    <w:name w:val="figure text"/>
    <w:uiPriority w:val="99"/>
    <w:rsid w:val="004F7ACE"/>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character" w:customStyle="1" w:styleId="6Char">
    <w:name w:val="제목 6 Char"/>
    <w:basedOn w:val="a0"/>
    <w:link w:val="6"/>
    <w:rsid w:val="00B3220F"/>
    <w:rPr>
      <w:rFonts w:asciiTheme="majorHAnsi" w:eastAsiaTheme="majorEastAsia" w:hAnsiTheme="majorHAnsi" w:cstheme="majorBidi"/>
      <w:b/>
      <w:iCs/>
      <w:sz w:val="24"/>
      <w:lang w:val="en-GB"/>
    </w:rPr>
  </w:style>
  <w:style w:type="paragraph" w:customStyle="1" w:styleId="Ll1">
    <w:name w:val="Ll1"/>
    <w:aliases w:val="NumberedList21"/>
    <w:uiPriority w:val="99"/>
    <w:rsid w:val="00925BC7"/>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
    <w:name w:val="Ll"/>
    <w:aliases w:val="NumberedList2"/>
    <w:uiPriority w:val="99"/>
    <w:rsid w:val="00925BC7"/>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VariableList">
    <w:name w:val="VariableList"/>
    <w:uiPriority w:val="99"/>
    <w:rsid w:val="00925BC7"/>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rPr>
  </w:style>
  <w:style w:type="character" w:customStyle="1" w:styleId="Underline">
    <w:name w:val="Underline"/>
    <w:uiPriority w:val="99"/>
    <w:rsid w:val="00925BC7"/>
  </w:style>
  <w:style w:type="paragraph" w:customStyle="1" w:styleId="BodyText">
    <w:name w:val="BodyText"/>
    <w:basedOn w:val="a"/>
    <w:qFormat/>
    <w:rsid w:val="00017B78"/>
    <w:pPr>
      <w:spacing w:before="120" w:after="120"/>
      <w:jc w:val="both"/>
    </w:pPr>
  </w:style>
  <w:style w:type="paragraph" w:customStyle="1" w:styleId="CellText">
    <w:name w:val="CellText"/>
    <w:basedOn w:val="a"/>
    <w:qFormat/>
    <w:rsid w:val="005C03FC"/>
    <w:rPr>
      <w:sz w:val="18"/>
      <w:lang w:val="en-US" w:eastAsia="ko-KR"/>
    </w:rPr>
  </w:style>
  <w:style w:type="paragraph" w:customStyle="1" w:styleId="TGaxandDensiFi">
    <w:name w:val="TGax_and_DensiFi"/>
    <w:basedOn w:val="a"/>
    <w:next w:val="a"/>
    <w:qFormat/>
    <w:rsid w:val="00D53C8A"/>
    <w:pPr>
      <w:shd w:val="clear" w:color="auto" w:fill="E7E6E6" w:themeFill="background2"/>
    </w:pPr>
    <w:rPr>
      <w:rFonts w:eastAsiaTheme="minorEastAsia"/>
    </w:rPr>
  </w:style>
  <w:style w:type="character" w:customStyle="1" w:styleId="7Char">
    <w:name w:val="제목 7 Char"/>
    <w:basedOn w:val="a0"/>
    <w:link w:val="7"/>
    <w:semiHidden/>
    <w:rsid w:val="00610F5D"/>
    <w:rPr>
      <w:rFonts w:asciiTheme="majorHAnsi" w:eastAsiaTheme="majorEastAsia" w:hAnsiTheme="majorHAnsi" w:cstheme="majorBidi"/>
      <w:i/>
      <w:iCs/>
      <w:color w:val="1F4D78" w:themeColor="accent1" w:themeShade="7F"/>
      <w:sz w:val="22"/>
      <w:lang w:val="en-GB"/>
    </w:rPr>
  </w:style>
  <w:style w:type="character" w:customStyle="1" w:styleId="8Char">
    <w:name w:val="제목 8 Char"/>
    <w:basedOn w:val="a0"/>
    <w:link w:val="8"/>
    <w:semiHidden/>
    <w:rsid w:val="00610F5D"/>
    <w:rPr>
      <w:rFonts w:asciiTheme="majorHAnsi" w:eastAsiaTheme="majorEastAsia" w:hAnsiTheme="majorHAnsi" w:cstheme="majorBidi"/>
      <w:color w:val="272727" w:themeColor="text1" w:themeTint="D8"/>
      <w:sz w:val="21"/>
      <w:szCs w:val="21"/>
      <w:lang w:val="en-GB"/>
    </w:rPr>
  </w:style>
  <w:style w:type="character" w:customStyle="1" w:styleId="9Char">
    <w:name w:val="제목 9 Char"/>
    <w:basedOn w:val="a0"/>
    <w:link w:val="9"/>
    <w:semiHidden/>
    <w:rsid w:val="00610F5D"/>
    <w:rPr>
      <w:rFonts w:asciiTheme="majorHAnsi" w:eastAsiaTheme="majorEastAsia" w:hAnsiTheme="majorHAnsi" w:cstheme="majorBidi"/>
      <w:i/>
      <w:iCs/>
      <w:color w:val="272727" w:themeColor="text1" w:themeTint="D8"/>
      <w:sz w:val="21"/>
      <w:szCs w:val="21"/>
      <w:lang w:val="en-GB"/>
    </w:rPr>
  </w:style>
  <w:style w:type="paragraph" w:customStyle="1" w:styleId="SP3278539">
    <w:name w:val="SP.3.278539"/>
    <w:basedOn w:val="a"/>
    <w:next w:val="a"/>
    <w:uiPriority w:val="99"/>
    <w:rsid w:val="00973F5C"/>
    <w:pPr>
      <w:widowControl w:val="0"/>
      <w:autoSpaceDE w:val="0"/>
      <w:autoSpaceDN w:val="0"/>
      <w:adjustRightInd w:val="0"/>
    </w:pPr>
    <w:rPr>
      <w:rFonts w:eastAsia="맑은 고딕"/>
      <w:sz w:val="24"/>
      <w:szCs w:val="24"/>
      <w:lang w:val="en-US" w:eastAsia="ko-KR"/>
    </w:rPr>
  </w:style>
  <w:style w:type="paragraph" w:styleId="af2">
    <w:name w:val="Revision"/>
    <w:hidden/>
    <w:uiPriority w:val="99"/>
    <w:semiHidden/>
    <w:rsid w:val="00233F21"/>
    <w:rPr>
      <w:sz w:val="22"/>
      <w:lang w:val="en-GB"/>
    </w:rPr>
  </w:style>
  <w:style w:type="paragraph" w:customStyle="1" w:styleId="SP11131117">
    <w:name w:val="SP.11.131117"/>
    <w:basedOn w:val="a"/>
    <w:next w:val="a"/>
    <w:uiPriority w:val="99"/>
    <w:rsid w:val="00457F13"/>
    <w:pPr>
      <w:widowControl w:val="0"/>
      <w:autoSpaceDE w:val="0"/>
      <w:autoSpaceDN w:val="0"/>
      <w:adjustRightInd w:val="0"/>
    </w:pPr>
    <w:rPr>
      <w:sz w:val="24"/>
      <w:szCs w:val="24"/>
      <w:lang w:val="en-US"/>
    </w:rPr>
  </w:style>
  <w:style w:type="paragraph" w:customStyle="1" w:styleId="SP11131159">
    <w:name w:val="SP.11.131159"/>
    <w:basedOn w:val="a"/>
    <w:next w:val="a"/>
    <w:uiPriority w:val="99"/>
    <w:rsid w:val="00457F13"/>
    <w:pPr>
      <w:widowControl w:val="0"/>
      <w:autoSpaceDE w:val="0"/>
      <w:autoSpaceDN w:val="0"/>
      <w:adjustRightInd w:val="0"/>
    </w:pPr>
    <w:rPr>
      <w:sz w:val="24"/>
      <w:szCs w:val="24"/>
      <w:lang w:val="en-US"/>
    </w:rPr>
  </w:style>
  <w:style w:type="paragraph" w:customStyle="1" w:styleId="SP11131137">
    <w:name w:val="SP.11.131137"/>
    <w:basedOn w:val="a"/>
    <w:next w:val="a"/>
    <w:uiPriority w:val="99"/>
    <w:rsid w:val="00457F13"/>
    <w:pPr>
      <w:widowControl w:val="0"/>
      <w:autoSpaceDE w:val="0"/>
      <w:autoSpaceDN w:val="0"/>
      <w:adjustRightInd w:val="0"/>
    </w:pPr>
    <w:rPr>
      <w:sz w:val="24"/>
      <w:szCs w:val="24"/>
      <w:lang w:val="en-US"/>
    </w:rPr>
  </w:style>
  <w:style w:type="paragraph" w:customStyle="1" w:styleId="SP11131119">
    <w:name w:val="SP.11.131119"/>
    <w:basedOn w:val="a"/>
    <w:next w:val="a"/>
    <w:uiPriority w:val="99"/>
    <w:rsid w:val="00457F13"/>
    <w:pPr>
      <w:widowControl w:val="0"/>
      <w:autoSpaceDE w:val="0"/>
      <w:autoSpaceDN w:val="0"/>
      <w:adjustRightInd w:val="0"/>
    </w:pPr>
    <w:rPr>
      <w:sz w:val="24"/>
      <w:szCs w:val="24"/>
      <w:lang w:val="en-US"/>
    </w:rPr>
  </w:style>
  <w:style w:type="character" w:customStyle="1" w:styleId="SC11323600">
    <w:name w:val="SC.11.323600"/>
    <w:uiPriority w:val="99"/>
    <w:rsid w:val="00457F13"/>
    <w:rPr>
      <w:color w:val="000000"/>
      <w:sz w:val="20"/>
      <w:szCs w:val="20"/>
    </w:rPr>
  </w:style>
  <w:style w:type="paragraph" w:customStyle="1" w:styleId="SP11131146">
    <w:name w:val="SP.11.131146"/>
    <w:basedOn w:val="a"/>
    <w:next w:val="a"/>
    <w:uiPriority w:val="99"/>
    <w:rsid w:val="00457F13"/>
    <w:pPr>
      <w:widowControl w:val="0"/>
      <w:autoSpaceDE w:val="0"/>
      <w:autoSpaceDN w:val="0"/>
      <w:adjustRightInd w:val="0"/>
    </w:pPr>
    <w:rPr>
      <w:sz w:val="24"/>
      <w:szCs w:val="24"/>
      <w:lang w:val="en-US"/>
    </w:rPr>
  </w:style>
  <w:style w:type="paragraph" w:styleId="af3">
    <w:name w:val="endnote text"/>
    <w:basedOn w:val="a"/>
    <w:link w:val="Char3"/>
    <w:semiHidden/>
    <w:unhideWhenUsed/>
    <w:rsid w:val="00354C0C"/>
    <w:pPr>
      <w:snapToGrid w:val="0"/>
    </w:pPr>
  </w:style>
  <w:style w:type="character" w:customStyle="1" w:styleId="Char3">
    <w:name w:val="미주 텍스트 Char"/>
    <w:basedOn w:val="a0"/>
    <w:link w:val="af3"/>
    <w:semiHidden/>
    <w:rsid w:val="00354C0C"/>
    <w:rPr>
      <w:sz w:val="22"/>
      <w:lang w:val="en-GB"/>
    </w:rPr>
  </w:style>
  <w:style w:type="character" w:styleId="af4">
    <w:name w:val="endnote reference"/>
    <w:basedOn w:val="a0"/>
    <w:semiHidden/>
    <w:unhideWhenUsed/>
    <w:rsid w:val="00354C0C"/>
    <w:rPr>
      <w:vertAlign w:val="superscript"/>
    </w:rPr>
  </w:style>
  <w:style w:type="paragraph" w:customStyle="1" w:styleId="SP1386063">
    <w:name w:val="SP.13.86063"/>
    <w:basedOn w:val="a"/>
    <w:next w:val="a"/>
    <w:uiPriority w:val="99"/>
    <w:rsid w:val="00CF52EB"/>
    <w:pPr>
      <w:widowControl w:val="0"/>
      <w:autoSpaceDE w:val="0"/>
      <w:autoSpaceDN w:val="0"/>
      <w:adjustRightInd w:val="0"/>
    </w:pPr>
    <w:rPr>
      <w:sz w:val="24"/>
      <w:szCs w:val="24"/>
      <w:lang w:val="en-US"/>
    </w:rPr>
  </w:style>
  <w:style w:type="paragraph" w:customStyle="1" w:styleId="SP1386064">
    <w:name w:val="SP.13.86064"/>
    <w:basedOn w:val="a"/>
    <w:next w:val="a"/>
    <w:uiPriority w:val="99"/>
    <w:rsid w:val="00CF52EB"/>
    <w:pPr>
      <w:widowControl w:val="0"/>
      <w:autoSpaceDE w:val="0"/>
      <w:autoSpaceDN w:val="0"/>
      <w:adjustRightInd w:val="0"/>
    </w:pPr>
    <w:rPr>
      <w:sz w:val="24"/>
      <w:szCs w:val="24"/>
      <w:lang w:val="en-US"/>
    </w:rPr>
  </w:style>
  <w:style w:type="paragraph" w:customStyle="1" w:styleId="SP1386038">
    <w:name w:val="SP.13.86038"/>
    <w:basedOn w:val="a"/>
    <w:next w:val="a"/>
    <w:uiPriority w:val="99"/>
    <w:rsid w:val="00CF52EB"/>
    <w:pPr>
      <w:widowControl w:val="0"/>
      <w:autoSpaceDE w:val="0"/>
      <w:autoSpaceDN w:val="0"/>
      <w:adjustRightInd w:val="0"/>
    </w:pPr>
    <w:rPr>
      <w:sz w:val="24"/>
      <w:szCs w:val="24"/>
      <w:lang w:val="en-US"/>
    </w:rPr>
  </w:style>
  <w:style w:type="character" w:customStyle="1" w:styleId="SC13303120">
    <w:name w:val="SC.13.303120"/>
    <w:uiPriority w:val="99"/>
    <w:rsid w:val="00CF52EB"/>
    <w:rPr>
      <w:color w:val="000000"/>
      <w:sz w:val="20"/>
      <w:szCs w:val="20"/>
    </w:rPr>
  </w:style>
  <w:style w:type="paragraph" w:customStyle="1" w:styleId="SP1265723">
    <w:name w:val="SP.12.65723"/>
    <w:basedOn w:val="a"/>
    <w:next w:val="a"/>
    <w:uiPriority w:val="99"/>
    <w:rsid w:val="001101CE"/>
    <w:pPr>
      <w:widowControl w:val="0"/>
      <w:autoSpaceDE w:val="0"/>
      <w:autoSpaceDN w:val="0"/>
      <w:adjustRightInd w:val="0"/>
    </w:pPr>
    <w:rPr>
      <w:sz w:val="24"/>
      <w:szCs w:val="24"/>
      <w:lang w:val="en-US"/>
    </w:rPr>
  </w:style>
  <w:style w:type="paragraph" w:customStyle="1" w:styleId="SP1265753">
    <w:name w:val="SP.12.65753"/>
    <w:basedOn w:val="a"/>
    <w:next w:val="a"/>
    <w:uiPriority w:val="99"/>
    <w:rsid w:val="001101CE"/>
    <w:pPr>
      <w:widowControl w:val="0"/>
      <w:autoSpaceDE w:val="0"/>
      <w:autoSpaceDN w:val="0"/>
      <w:adjustRightInd w:val="0"/>
    </w:pPr>
    <w:rPr>
      <w:sz w:val="24"/>
      <w:szCs w:val="24"/>
      <w:lang w:val="en-US"/>
    </w:rPr>
  </w:style>
  <w:style w:type="paragraph" w:customStyle="1" w:styleId="SP1265743">
    <w:name w:val="SP.12.65743"/>
    <w:basedOn w:val="a"/>
    <w:next w:val="a"/>
    <w:uiPriority w:val="99"/>
    <w:rsid w:val="001101CE"/>
    <w:pPr>
      <w:widowControl w:val="0"/>
      <w:autoSpaceDE w:val="0"/>
      <w:autoSpaceDN w:val="0"/>
      <w:adjustRightInd w:val="0"/>
    </w:pPr>
    <w:rPr>
      <w:sz w:val="24"/>
      <w:szCs w:val="24"/>
      <w:lang w:val="en-US"/>
    </w:rPr>
  </w:style>
  <w:style w:type="character" w:customStyle="1" w:styleId="SC12204806">
    <w:name w:val="SC.12.204806"/>
    <w:uiPriority w:val="99"/>
    <w:rsid w:val="001101CE"/>
    <w:rPr>
      <w:color w:val="000000"/>
      <w:sz w:val="20"/>
      <w:szCs w:val="20"/>
    </w:rPr>
  </w:style>
  <w:style w:type="character" w:customStyle="1" w:styleId="SC12204878">
    <w:name w:val="SC.12.204878"/>
    <w:uiPriority w:val="99"/>
    <w:rsid w:val="001101CE"/>
    <w:rPr>
      <w:color w:val="000000"/>
      <w:sz w:val="20"/>
      <w:szCs w:val="20"/>
    </w:rPr>
  </w:style>
  <w:style w:type="paragraph" w:customStyle="1" w:styleId="SP1265676">
    <w:name w:val="SP.12.65676"/>
    <w:basedOn w:val="a"/>
    <w:next w:val="a"/>
    <w:uiPriority w:val="99"/>
    <w:rsid w:val="002536A6"/>
    <w:pPr>
      <w:widowControl w:val="0"/>
      <w:autoSpaceDE w:val="0"/>
      <w:autoSpaceDN w:val="0"/>
      <w:adjustRightInd w:val="0"/>
    </w:pPr>
    <w:rPr>
      <w:sz w:val="24"/>
      <w:szCs w:val="24"/>
      <w:lang w:val="en-US"/>
    </w:rPr>
  </w:style>
  <w:style w:type="paragraph" w:customStyle="1" w:styleId="SP1265801">
    <w:name w:val="SP.12.65801"/>
    <w:basedOn w:val="a"/>
    <w:next w:val="a"/>
    <w:uiPriority w:val="99"/>
    <w:rsid w:val="00FF2516"/>
    <w:pPr>
      <w:widowControl w:val="0"/>
      <w:autoSpaceDE w:val="0"/>
      <w:autoSpaceDN w:val="0"/>
      <w:adjustRightInd w:val="0"/>
    </w:pPr>
    <w:rPr>
      <w:sz w:val="24"/>
      <w:szCs w:val="24"/>
      <w:lang w:val="en-US"/>
    </w:rPr>
  </w:style>
  <w:style w:type="character" w:customStyle="1" w:styleId="SC13204878">
    <w:name w:val="SC.13.204878"/>
    <w:uiPriority w:val="99"/>
    <w:rsid w:val="00F05A57"/>
    <w:rPr>
      <w:color w:val="000000"/>
      <w:sz w:val="20"/>
      <w:szCs w:val="20"/>
    </w:rPr>
  </w:style>
  <w:style w:type="paragraph" w:customStyle="1" w:styleId="SP13307387">
    <w:name w:val="SP.13.307387"/>
    <w:basedOn w:val="a"/>
    <w:next w:val="a"/>
    <w:uiPriority w:val="99"/>
    <w:rsid w:val="00F05A57"/>
    <w:pPr>
      <w:widowControl w:val="0"/>
      <w:autoSpaceDE w:val="0"/>
      <w:autoSpaceDN w:val="0"/>
      <w:adjustRightInd w:val="0"/>
    </w:pPr>
    <w:rPr>
      <w:sz w:val="24"/>
      <w:szCs w:val="24"/>
      <w:lang w:val="en-US"/>
    </w:rPr>
  </w:style>
  <w:style w:type="paragraph" w:customStyle="1" w:styleId="SP13307417">
    <w:name w:val="SP.13.307417"/>
    <w:basedOn w:val="a"/>
    <w:next w:val="a"/>
    <w:uiPriority w:val="99"/>
    <w:rsid w:val="00F05A57"/>
    <w:pPr>
      <w:widowControl w:val="0"/>
      <w:autoSpaceDE w:val="0"/>
      <w:autoSpaceDN w:val="0"/>
      <w:adjustRightInd w:val="0"/>
    </w:pPr>
    <w:rPr>
      <w:sz w:val="24"/>
      <w:szCs w:val="24"/>
      <w:lang w:val="en-US"/>
    </w:rPr>
  </w:style>
  <w:style w:type="paragraph" w:customStyle="1" w:styleId="SP13307465">
    <w:name w:val="SP.13.307465"/>
    <w:basedOn w:val="a"/>
    <w:next w:val="a"/>
    <w:uiPriority w:val="99"/>
    <w:rsid w:val="00F05A57"/>
    <w:pPr>
      <w:widowControl w:val="0"/>
      <w:autoSpaceDE w:val="0"/>
      <w:autoSpaceDN w:val="0"/>
      <w:adjustRightInd w:val="0"/>
    </w:pPr>
    <w:rPr>
      <w:sz w:val="24"/>
      <w:szCs w:val="24"/>
      <w:lang w:val="en-US"/>
    </w:rPr>
  </w:style>
  <w:style w:type="paragraph" w:customStyle="1" w:styleId="SP13106683">
    <w:name w:val="SP.13.106683"/>
    <w:basedOn w:val="a"/>
    <w:next w:val="a"/>
    <w:uiPriority w:val="99"/>
    <w:rsid w:val="009223CF"/>
    <w:pPr>
      <w:widowControl w:val="0"/>
      <w:autoSpaceDE w:val="0"/>
      <w:autoSpaceDN w:val="0"/>
      <w:adjustRightInd w:val="0"/>
    </w:pPr>
    <w:rPr>
      <w:sz w:val="24"/>
      <w:szCs w:val="24"/>
      <w:lang w:val="en-US"/>
    </w:rPr>
  </w:style>
  <w:style w:type="paragraph" w:customStyle="1" w:styleId="SP13106713">
    <w:name w:val="SP.13.106713"/>
    <w:basedOn w:val="a"/>
    <w:next w:val="a"/>
    <w:uiPriority w:val="99"/>
    <w:rsid w:val="009223CF"/>
    <w:pPr>
      <w:widowControl w:val="0"/>
      <w:autoSpaceDE w:val="0"/>
      <w:autoSpaceDN w:val="0"/>
      <w:adjustRightInd w:val="0"/>
    </w:pPr>
    <w:rPr>
      <w:sz w:val="24"/>
      <w:szCs w:val="24"/>
      <w:lang w:val="en-US"/>
    </w:rPr>
  </w:style>
  <w:style w:type="paragraph" w:customStyle="1" w:styleId="SP13106703">
    <w:name w:val="SP.13.106703"/>
    <w:basedOn w:val="a"/>
    <w:next w:val="a"/>
    <w:uiPriority w:val="99"/>
    <w:rsid w:val="009223CF"/>
    <w:pPr>
      <w:widowControl w:val="0"/>
      <w:autoSpaceDE w:val="0"/>
      <w:autoSpaceDN w:val="0"/>
      <w:adjustRightInd w:val="0"/>
    </w:pPr>
    <w:rPr>
      <w:sz w:val="24"/>
      <w:szCs w:val="24"/>
      <w:lang w:val="en-US"/>
    </w:rPr>
  </w:style>
  <w:style w:type="paragraph" w:customStyle="1" w:styleId="SP16253957">
    <w:name w:val="SP.16.253957"/>
    <w:basedOn w:val="a"/>
    <w:next w:val="a"/>
    <w:uiPriority w:val="99"/>
    <w:rsid w:val="00961EF9"/>
    <w:pPr>
      <w:widowControl w:val="0"/>
      <w:autoSpaceDE w:val="0"/>
      <w:autoSpaceDN w:val="0"/>
      <w:adjustRightInd w:val="0"/>
    </w:pPr>
    <w:rPr>
      <w:sz w:val="24"/>
      <w:szCs w:val="24"/>
      <w:lang w:val="en-US"/>
    </w:rPr>
  </w:style>
  <w:style w:type="paragraph" w:customStyle="1" w:styleId="SP16254010">
    <w:name w:val="SP.16.254010"/>
    <w:basedOn w:val="a"/>
    <w:next w:val="a"/>
    <w:uiPriority w:val="99"/>
    <w:rsid w:val="00961EF9"/>
    <w:pPr>
      <w:widowControl w:val="0"/>
      <w:autoSpaceDE w:val="0"/>
      <w:autoSpaceDN w:val="0"/>
      <w:adjustRightInd w:val="0"/>
    </w:pPr>
    <w:rPr>
      <w:sz w:val="24"/>
      <w:szCs w:val="24"/>
      <w:lang w:val="en-US"/>
    </w:rPr>
  </w:style>
  <w:style w:type="paragraph" w:customStyle="1" w:styleId="SP16253983">
    <w:name w:val="SP.16.253983"/>
    <w:basedOn w:val="a"/>
    <w:next w:val="a"/>
    <w:uiPriority w:val="99"/>
    <w:rsid w:val="00961EF9"/>
    <w:pPr>
      <w:widowControl w:val="0"/>
      <w:autoSpaceDE w:val="0"/>
      <w:autoSpaceDN w:val="0"/>
      <w:adjustRightInd w:val="0"/>
    </w:pPr>
    <w:rPr>
      <w:sz w:val="24"/>
      <w:szCs w:val="24"/>
      <w:lang w:val="en-US"/>
    </w:rPr>
  </w:style>
  <w:style w:type="character" w:customStyle="1" w:styleId="SC16192610">
    <w:name w:val="SC.16.192610"/>
    <w:uiPriority w:val="99"/>
    <w:rsid w:val="00961EF9"/>
    <w:rPr>
      <w:color w:val="000000"/>
      <w:sz w:val="20"/>
      <w:szCs w:val="20"/>
    </w:rPr>
  </w:style>
  <w:style w:type="paragraph" w:customStyle="1" w:styleId="SP1690506">
    <w:name w:val="SP.16.90506"/>
    <w:basedOn w:val="a"/>
    <w:next w:val="a"/>
    <w:uiPriority w:val="99"/>
    <w:rsid w:val="00DF3C0B"/>
    <w:pPr>
      <w:widowControl w:val="0"/>
      <w:autoSpaceDE w:val="0"/>
      <w:autoSpaceDN w:val="0"/>
      <w:adjustRightInd w:val="0"/>
    </w:pPr>
    <w:rPr>
      <w:sz w:val="24"/>
      <w:szCs w:val="24"/>
      <w:lang w:val="en-US"/>
    </w:rPr>
  </w:style>
  <w:style w:type="paragraph" w:customStyle="1" w:styleId="SP1690128">
    <w:name w:val="SP.16.90128"/>
    <w:basedOn w:val="a"/>
    <w:next w:val="a"/>
    <w:uiPriority w:val="99"/>
    <w:rsid w:val="00DF3C0B"/>
    <w:pPr>
      <w:widowControl w:val="0"/>
      <w:autoSpaceDE w:val="0"/>
      <w:autoSpaceDN w:val="0"/>
      <w:adjustRightInd w:val="0"/>
    </w:pPr>
    <w:rPr>
      <w:sz w:val="24"/>
      <w:szCs w:val="24"/>
      <w:lang w:val="en-US"/>
    </w:rPr>
  </w:style>
  <w:style w:type="character" w:customStyle="1" w:styleId="SC16323600">
    <w:name w:val="SC.16.323600"/>
    <w:uiPriority w:val="99"/>
    <w:rsid w:val="00DF3C0B"/>
    <w:rPr>
      <w:color w:val="000000"/>
      <w:sz w:val="20"/>
      <w:szCs w:val="20"/>
    </w:rPr>
  </w:style>
  <w:style w:type="paragraph" w:customStyle="1" w:styleId="SP1690550">
    <w:name w:val="SP.16.90550"/>
    <w:basedOn w:val="a"/>
    <w:next w:val="a"/>
    <w:uiPriority w:val="99"/>
    <w:rsid w:val="00DF3C0B"/>
    <w:pPr>
      <w:widowControl w:val="0"/>
      <w:autoSpaceDE w:val="0"/>
      <w:autoSpaceDN w:val="0"/>
      <w:adjustRightInd w:val="0"/>
    </w:pPr>
    <w:rPr>
      <w:sz w:val="24"/>
      <w:szCs w:val="24"/>
      <w:lang w:val="en-US"/>
    </w:rPr>
  </w:style>
  <w:style w:type="paragraph" w:customStyle="1" w:styleId="SP17139658">
    <w:name w:val="SP.17.139658"/>
    <w:basedOn w:val="a"/>
    <w:next w:val="a"/>
    <w:uiPriority w:val="99"/>
    <w:rsid w:val="009D30AC"/>
    <w:pPr>
      <w:widowControl w:val="0"/>
      <w:autoSpaceDE w:val="0"/>
      <w:autoSpaceDN w:val="0"/>
      <w:adjustRightInd w:val="0"/>
    </w:pPr>
    <w:rPr>
      <w:rFonts w:ascii="Arial" w:hAnsi="Arial" w:cs="Arial"/>
      <w:sz w:val="24"/>
      <w:szCs w:val="24"/>
      <w:lang w:val="en-US"/>
    </w:rPr>
  </w:style>
  <w:style w:type="character" w:customStyle="1" w:styleId="SC17323600">
    <w:name w:val="SC.17.323600"/>
    <w:uiPriority w:val="99"/>
    <w:rsid w:val="009D30AC"/>
    <w:rPr>
      <w:color w:val="000000"/>
      <w:sz w:val="20"/>
      <w:szCs w:val="20"/>
    </w:rPr>
  </w:style>
  <w:style w:type="paragraph" w:styleId="af5">
    <w:name w:val="Body Text"/>
    <w:basedOn w:val="a"/>
    <w:link w:val="Char4"/>
    <w:uiPriority w:val="1"/>
    <w:unhideWhenUsed/>
    <w:qFormat/>
    <w:rsid w:val="009D30AC"/>
    <w:pPr>
      <w:spacing w:after="180"/>
    </w:pPr>
  </w:style>
  <w:style w:type="character" w:customStyle="1" w:styleId="Char4">
    <w:name w:val="본문 Char"/>
    <w:basedOn w:val="a0"/>
    <w:link w:val="af5"/>
    <w:uiPriority w:val="99"/>
    <w:semiHidden/>
    <w:rsid w:val="009D30AC"/>
    <w:rPr>
      <w:sz w:val="22"/>
      <w:lang w:val="en-GB"/>
    </w:rPr>
  </w:style>
  <w:style w:type="numbering" w:customStyle="1" w:styleId="10">
    <w:name w:val="목록 없음1"/>
    <w:next w:val="a2"/>
    <w:uiPriority w:val="99"/>
    <w:semiHidden/>
    <w:unhideWhenUsed/>
    <w:rsid w:val="009D30AC"/>
  </w:style>
  <w:style w:type="character" w:customStyle="1" w:styleId="2Char">
    <w:name w:val="제목 2 Char"/>
    <w:basedOn w:val="a0"/>
    <w:link w:val="2"/>
    <w:uiPriority w:val="9"/>
    <w:rsid w:val="009D30AC"/>
    <w:rPr>
      <w:rFonts w:asciiTheme="majorHAnsi" w:hAnsiTheme="majorHAnsi"/>
      <w:b/>
      <w:sz w:val="28"/>
      <w:lang w:val="en-GB"/>
    </w:rPr>
  </w:style>
  <w:style w:type="character" w:customStyle="1" w:styleId="3Char">
    <w:name w:val="제목 3 Char"/>
    <w:basedOn w:val="a0"/>
    <w:link w:val="3"/>
    <w:uiPriority w:val="9"/>
    <w:rsid w:val="009D30AC"/>
    <w:rPr>
      <w:rFonts w:asciiTheme="majorHAnsi" w:hAnsiTheme="majorHAnsi"/>
      <w:b/>
      <w:sz w:val="24"/>
      <w:lang w:val="en-GB"/>
    </w:rPr>
  </w:style>
  <w:style w:type="paragraph" w:customStyle="1" w:styleId="11">
    <w:name w:val="제목1"/>
    <w:basedOn w:val="a"/>
    <w:next w:val="a"/>
    <w:uiPriority w:val="1"/>
    <w:qFormat/>
    <w:rsid w:val="009D30AC"/>
    <w:pPr>
      <w:widowControl w:val="0"/>
      <w:autoSpaceDE w:val="0"/>
      <w:autoSpaceDN w:val="0"/>
      <w:adjustRightInd w:val="0"/>
      <w:spacing w:before="91"/>
      <w:ind w:left="759" w:hanging="400"/>
    </w:pPr>
    <w:rPr>
      <w:rFonts w:ascii="Arial" w:eastAsia="맑은 고딕" w:hAnsi="Arial" w:cs="Arial"/>
      <w:b/>
      <w:bCs/>
      <w:sz w:val="24"/>
      <w:szCs w:val="24"/>
      <w:lang w:val="en-US" w:eastAsia="ko-KR"/>
    </w:rPr>
  </w:style>
  <w:style w:type="character" w:customStyle="1" w:styleId="Char5">
    <w:name w:val="제목 Char"/>
    <w:basedOn w:val="a0"/>
    <w:link w:val="af6"/>
    <w:uiPriority w:val="10"/>
    <w:rsid w:val="009D30AC"/>
    <w:rPr>
      <w:rFonts w:ascii="맑은 고딕" w:eastAsia="돋움" w:hAnsi="맑은 고딕" w:cs="Times New Roman"/>
      <w:b/>
      <w:bCs/>
      <w:kern w:val="0"/>
      <w:sz w:val="32"/>
      <w:szCs w:val="32"/>
    </w:rPr>
  </w:style>
  <w:style w:type="paragraph" w:customStyle="1" w:styleId="TableParagraph">
    <w:name w:val="Table Paragraph"/>
    <w:basedOn w:val="a"/>
    <w:uiPriority w:val="1"/>
    <w:qFormat/>
    <w:rsid w:val="009D30AC"/>
    <w:pPr>
      <w:widowControl w:val="0"/>
      <w:autoSpaceDE w:val="0"/>
      <w:autoSpaceDN w:val="0"/>
      <w:adjustRightInd w:val="0"/>
    </w:pPr>
    <w:rPr>
      <w:rFonts w:eastAsia="맑은 고딕"/>
      <w:sz w:val="24"/>
      <w:szCs w:val="24"/>
      <w:lang w:val="en-US" w:eastAsia="ko-KR"/>
    </w:rPr>
  </w:style>
  <w:style w:type="paragraph" w:styleId="af6">
    <w:name w:val="Title"/>
    <w:basedOn w:val="a"/>
    <w:next w:val="a"/>
    <w:link w:val="Char5"/>
    <w:uiPriority w:val="1"/>
    <w:qFormat/>
    <w:rsid w:val="009D30AC"/>
    <w:pPr>
      <w:spacing w:before="240" w:after="120"/>
      <w:jc w:val="center"/>
      <w:outlineLvl w:val="0"/>
    </w:pPr>
    <w:rPr>
      <w:rFonts w:ascii="맑은 고딕" w:eastAsia="돋움" w:hAnsi="맑은 고딕"/>
      <w:b/>
      <w:bCs/>
      <w:sz w:val="32"/>
      <w:szCs w:val="32"/>
      <w:lang w:val="en-US"/>
    </w:rPr>
  </w:style>
  <w:style w:type="character" w:customStyle="1" w:styleId="Char10">
    <w:name w:val="제목 Char1"/>
    <w:basedOn w:val="a0"/>
    <w:rsid w:val="009D30AC"/>
    <w:rPr>
      <w:rFonts w:asciiTheme="majorHAnsi" w:eastAsiaTheme="majorEastAsia" w:hAnsiTheme="majorHAnsi" w:cstheme="majorBidi"/>
      <w:b/>
      <w:bCs/>
      <w:sz w:val="32"/>
      <w:szCs w:val="32"/>
      <w:lang w:val="en-GB"/>
    </w:rPr>
  </w:style>
  <w:style w:type="character" w:customStyle="1" w:styleId="fontstyle01">
    <w:name w:val="fontstyle01"/>
    <w:basedOn w:val="a0"/>
    <w:rsid w:val="00316D95"/>
    <w:rPr>
      <w:rFonts w:ascii="TimesNewRomanPSMT" w:hAnsi="TimesNewRomanPSMT" w:hint="default"/>
      <w:b w:val="0"/>
      <w:bCs w:val="0"/>
      <w:i w:val="0"/>
      <w:iCs w:val="0"/>
      <w:color w:val="000000"/>
      <w:sz w:val="20"/>
      <w:szCs w:val="20"/>
    </w:rPr>
  </w:style>
  <w:style w:type="character" w:customStyle="1" w:styleId="fontstyle21">
    <w:name w:val="fontstyle21"/>
    <w:basedOn w:val="a0"/>
    <w:rsid w:val="00316D95"/>
    <w:rPr>
      <w:rFonts w:ascii="TimesNewRomanPS-ItalicMT" w:hAnsi="TimesNewRomanPS-ItalicMT" w:hint="default"/>
      <w:b w:val="0"/>
      <w:bCs w:val="0"/>
      <w:i/>
      <w:iCs/>
      <w:color w:val="000000"/>
      <w:sz w:val="20"/>
      <w:szCs w:val="20"/>
    </w:rPr>
  </w:style>
  <w:style w:type="numbering" w:customStyle="1" w:styleId="20">
    <w:name w:val="목록 없음2"/>
    <w:next w:val="a2"/>
    <w:uiPriority w:val="99"/>
    <w:semiHidden/>
    <w:unhideWhenUsed/>
    <w:rsid w:val="006D13A1"/>
  </w:style>
  <w:style w:type="character" w:customStyle="1" w:styleId="Char0">
    <w:name w:val="머리글 Char"/>
    <w:basedOn w:val="a0"/>
    <w:link w:val="a4"/>
    <w:uiPriority w:val="99"/>
    <w:rsid w:val="006D13A1"/>
    <w:rPr>
      <w:b/>
      <w:sz w:val="28"/>
      <w:lang w:val="en-GB"/>
    </w:rPr>
  </w:style>
  <w:style w:type="character" w:customStyle="1" w:styleId="Char">
    <w:name w:val="바닥글 Char"/>
    <w:basedOn w:val="a0"/>
    <w:link w:val="a3"/>
    <w:uiPriority w:val="99"/>
    <w:rsid w:val="006D13A1"/>
    <w:rPr>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8637">
      <w:bodyDiv w:val="1"/>
      <w:marLeft w:val="0"/>
      <w:marRight w:val="0"/>
      <w:marTop w:val="0"/>
      <w:marBottom w:val="0"/>
      <w:divBdr>
        <w:top w:val="none" w:sz="0" w:space="0" w:color="auto"/>
        <w:left w:val="none" w:sz="0" w:space="0" w:color="auto"/>
        <w:bottom w:val="none" w:sz="0" w:space="0" w:color="auto"/>
        <w:right w:val="none" w:sz="0" w:space="0" w:color="auto"/>
      </w:divBdr>
    </w:div>
    <w:div w:id="3410279">
      <w:bodyDiv w:val="1"/>
      <w:marLeft w:val="0"/>
      <w:marRight w:val="0"/>
      <w:marTop w:val="0"/>
      <w:marBottom w:val="0"/>
      <w:divBdr>
        <w:top w:val="none" w:sz="0" w:space="0" w:color="auto"/>
        <w:left w:val="none" w:sz="0" w:space="0" w:color="auto"/>
        <w:bottom w:val="none" w:sz="0" w:space="0" w:color="auto"/>
        <w:right w:val="none" w:sz="0" w:space="0" w:color="auto"/>
      </w:divBdr>
    </w:div>
    <w:div w:id="4525680">
      <w:bodyDiv w:val="1"/>
      <w:marLeft w:val="0"/>
      <w:marRight w:val="0"/>
      <w:marTop w:val="0"/>
      <w:marBottom w:val="0"/>
      <w:divBdr>
        <w:top w:val="none" w:sz="0" w:space="0" w:color="auto"/>
        <w:left w:val="none" w:sz="0" w:space="0" w:color="auto"/>
        <w:bottom w:val="none" w:sz="0" w:space="0" w:color="auto"/>
        <w:right w:val="none" w:sz="0" w:space="0" w:color="auto"/>
      </w:divBdr>
    </w:div>
    <w:div w:id="4674012">
      <w:bodyDiv w:val="1"/>
      <w:marLeft w:val="0"/>
      <w:marRight w:val="0"/>
      <w:marTop w:val="0"/>
      <w:marBottom w:val="0"/>
      <w:divBdr>
        <w:top w:val="none" w:sz="0" w:space="0" w:color="auto"/>
        <w:left w:val="none" w:sz="0" w:space="0" w:color="auto"/>
        <w:bottom w:val="none" w:sz="0" w:space="0" w:color="auto"/>
        <w:right w:val="none" w:sz="0" w:space="0" w:color="auto"/>
      </w:divBdr>
    </w:div>
    <w:div w:id="7340909">
      <w:bodyDiv w:val="1"/>
      <w:marLeft w:val="0"/>
      <w:marRight w:val="0"/>
      <w:marTop w:val="0"/>
      <w:marBottom w:val="0"/>
      <w:divBdr>
        <w:top w:val="none" w:sz="0" w:space="0" w:color="auto"/>
        <w:left w:val="none" w:sz="0" w:space="0" w:color="auto"/>
        <w:bottom w:val="none" w:sz="0" w:space="0" w:color="auto"/>
        <w:right w:val="none" w:sz="0" w:space="0" w:color="auto"/>
      </w:divBdr>
    </w:div>
    <w:div w:id="8260719">
      <w:bodyDiv w:val="1"/>
      <w:marLeft w:val="0"/>
      <w:marRight w:val="0"/>
      <w:marTop w:val="0"/>
      <w:marBottom w:val="0"/>
      <w:divBdr>
        <w:top w:val="none" w:sz="0" w:space="0" w:color="auto"/>
        <w:left w:val="none" w:sz="0" w:space="0" w:color="auto"/>
        <w:bottom w:val="none" w:sz="0" w:space="0" w:color="auto"/>
        <w:right w:val="none" w:sz="0" w:space="0" w:color="auto"/>
      </w:divBdr>
    </w:div>
    <w:div w:id="9259608">
      <w:bodyDiv w:val="1"/>
      <w:marLeft w:val="0"/>
      <w:marRight w:val="0"/>
      <w:marTop w:val="0"/>
      <w:marBottom w:val="0"/>
      <w:divBdr>
        <w:top w:val="none" w:sz="0" w:space="0" w:color="auto"/>
        <w:left w:val="none" w:sz="0" w:space="0" w:color="auto"/>
        <w:bottom w:val="none" w:sz="0" w:space="0" w:color="auto"/>
        <w:right w:val="none" w:sz="0" w:space="0" w:color="auto"/>
      </w:divBdr>
    </w:div>
    <w:div w:id="9449776">
      <w:bodyDiv w:val="1"/>
      <w:marLeft w:val="0"/>
      <w:marRight w:val="0"/>
      <w:marTop w:val="0"/>
      <w:marBottom w:val="0"/>
      <w:divBdr>
        <w:top w:val="none" w:sz="0" w:space="0" w:color="auto"/>
        <w:left w:val="none" w:sz="0" w:space="0" w:color="auto"/>
        <w:bottom w:val="none" w:sz="0" w:space="0" w:color="auto"/>
        <w:right w:val="none" w:sz="0" w:space="0" w:color="auto"/>
      </w:divBdr>
    </w:div>
    <w:div w:id="10225899">
      <w:bodyDiv w:val="1"/>
      <w:marLeft w:val="0"/>
      <w:marRight w:val="0"/>
      <w:marTop w:val="0"/>
      <w:marBottom w:val="0"/>
      <w:divBdr>
        <w:top w:val="none" w:sz="0" w:space="0" w:color="auto"/>
        <w:left w:val="none" w:sz="0" w:space="0" w:color="auto"/>
        <w:bottom w:val="none" w:sz="0" w:space="0" w:color="auto"/>
        <w:right w:val="none" w:sz="0" w:space="0" w:color="auto"/>
      </w:divBdr>
    </w:div>
    <w:div w:id="10691114">
      <w:bodyDiv w:val="1"/>
      <w:marLeft w:val="0"/>
      <w:marRight w:val="0"/>
      <w:marTop w:val="0"/>
      <w:marBottom w:val="0"/>
      <w:divBdr>
        <w:top w:val="none" w:sz="0" w:space="0" w:color="auto"/>
        <w:left w:val="none" w:sz="0" w:space="0" w:color="auto"/>
        <w:bottom w:val="none" w:sz="0" w:space="0" w:color="auto"/>
        <w:right w:val="none" w:sz="0" w:space="0" w:color="auto"/>
      </w:divBdr>
    </w:div>
    <w:div w:id="11422878">
      <w:bodyDiv w:val="1"/>
      <w:marLeft w:val="0"/>
      <w:marRight w:val="0"/>
      <w:marTop w:val="0"/>
      <w:marBottom w:val="0"/>
      <w:divBdr>
        <w:top w:val="none" w:sz="0" w:space="0" w:color="auto"/>
        <w:left w:val="none" w:sz="0" w:space="0" w:color="auto"/>
        <w:bottom w:val="none" w:sz="0" w:space="0" w:color="auto"/>
        <w:right w:val="none" w:sz="0" w:space="0" w:color="auto"/>
      </w:divBdr>
    </w:div>
    <w:div w:id="15543795">
      <w:bodyDiv w:val="1"/>
      <w:marLeft w:val="0"/>
      <w:marRight w:val="0"/>
      <w:marTop w:val="0"/>
      <w:marBottom w:val="0"/>
      <w:divBdr>
        <w:top w:val="none" w:sz="0" w:space="0" w:color="auto"/>
        <w:left w:val="none" w:sz="0" w:space="0" w:color="auto"/>
        <w:bottom w:val="none" w:sz="0" w:space="0" w:color="auto"/>
        <w:right w:val="none" w:sz="0" w:space="0" w:color="auto"/>
      </w:divBdr>
    </w:div>
    <w:div w:id="16808107">
      <w:bodyDiv w:val="1"/>
      <w:marLeft w:val="0"/>
      <w:marRight w:val="0"/>
      <w:marTop w:val="0"/>
      <w:marBottom w:val="0"/>
      <w:divBdr>
        <w:top w:val="none" w:sz="0" w:space="0" w:color="auto"/>
        <w:left w:val="none" w:sz="0" w:space="0" w:color="auto"/>
        <w:bottom w:val="none" w:sz="0" w:space="0" w:color="auto"/>
        <w:right w:val="none" w:sz="0" w:space="0" w:color="auto"/>
      </w:divBdr>
    </w:div>
    <w:div w:id="17977191">
      <w:bodyDiv w:val="1"/>
      <w:marLeft w:val="0"/>
      <w:marRight w:val="0"/>
      <w:marTop w:val="0"/>
      <w:marBottom w:val="0"/>
      <w:divBdr>
        <w:top w:val="none" w:sz="0" w:space="0" w:color="auto"/>
        <w:left w:val="none" w:sz="0" w:space="0" w:color="auto"/>
        <w:bottom w:val="none" w:sz="0" w:space="0" w:color="auto"/>
        <w:right w:val="none" w:sz="0" w:space="0" w:color="auto"/>
      </w:divBdr>
    </w:div>
    <w:div w:id="20473479">
      <w:bodyDiv w:val="1"/>
      <w:marLeft w:val="0"/>
      <w:marRight w:val="0"/>
      <w:marTop w:val="0"/>
      <w:marBottom w:val="0"/>
      <w:divBdr>
        <w:top w:val="none" w:sz="0" w:space="0" w:color="auto"/>
        <w:left w:val="none" w:sz="0" w:space="0" w:color="auto"/>
        <w:bottom w:val="none" w:sz="0" w:space="0" w:color="auto"/>
        <w:right w:val="none" w:sz="0" w:space="0" w:color="auto"/>
      </w:divBdr>
    </w:div>
    <w:div w:id="21051348">
      <w:bodyDiv w:val="1"/>
      <w:marLeft w:val="0"/>
      <w:marRight w:val="0"/>
      <w:marTop w:val="0"/>
      <w:marBottom w:val="0"/>
      <w:divBdr>
        <w:top w:val="none" w:sz="0" w:space="0" w:color="auto"/>
        <w:left w:val="none" w:sz="0" w:space="0" w:color="auto"/>
        <w:bottom w:val="none" w:sz="0" w:space="0" w:color="auto"/>
        <w:right w:val="none" w:sz="0" w:space="0" w:color="auto"/>
      </w:divBdr>
    </w:div>
    <w:div w:id="21056860">
      <w:bodyDiv w:val="1"/>
      <w:marLeft w:val="0"/>
      <w:marRight w:val="0"/>
      <w:marTop w:val="0"/>
      <w:marBottom w:val="0"/>
      <w:divBdr>
        <w:top w:val="none" w:sz="0" w:space="0" w:color="auto"/>
        <w:left w:val="none" w:sz="0" w:space="0" w:color="auto"/>
        <w:bottom w:val="none" w:sz="0" w:space="0" w:color="auto"/>
        <w:right w:val="none" w:sz="0" w:space="0" w:color="auto"/>
      </w:divBdr>
    </w:div>
    <w:div w:id="21371017">
      <w:bodyDiv w:val="1"/>
      <w:marLeft w:val="0"/>
      <w:marRight w:val="0"/>
      <w:marTop w:val="0"/>
      <w:marBottom w:val="0"/>
      <w:divBdr>
        <w:top w:val="none" w:sz="0" w:space="0" w:color="auto"/>
        <w:left w:val="none" w:sz="0" w:space="0" w:color="auto"/>
        <w:bottom w:val="none" w:sz="0" w:space="0" w:color="auto"/>
        <w:right w:val="none" w:sz="0" w:space="0" w:color="auto"/>
      </w:divBdr>
    </w:div>
    <w:div w:id="21631387">
      <w:bodyDiv w:val="1"/>
      <w:marLeft w:val="0"/>
      <w:marRight w:val="0"/>
      <w:marTop w:val="0"/>
      <w:marBottom w:val="0"/>
      <w:divBdr>
        <w:top w:val="none" w:sz="0" w:space="0" w:color="auto"/>
        <w:left w:val="none" w:sz="0" w:space="0" w:color="auto"/>
        <w:bottom w:val="none" w:sz="0" w:space="0" w:color="auto"/>
        <w:right w:val="none" w:sz="0" w:space="0" w:color="auto"/>
      </w:divBdr>
    </w:div>
    <w:div w:id="26685870">
      <w:bodyDiv w:val="1"/>
      <w:marLeft w:val="0"/>
      <w:marRight w:val="0"/>
      <w:marTop w:val="0"/>
      <w:marBottom w:val="0"/>
      <w:divBdr>
        <w:top w:val="none" w:sz="0" w:space="0" w:color="auto"/>
        <w:left w:val="none" w:sz="0" w:space="0" w:color="auto"/>
        <w:bottom w:val="none" w:sz="0" w:space="0" w:color="auto"/>
        <w:right w:val="none" w:sz="0" w:space="0" w:color="auto"/>
      </w:divBdr>
    </w:div>
    <w:div w:id="27067783">
      <w:bodyDiv w:val="1"/>
      <w:marLeft w:val="0"/>
      <w:marRight w:val="0"/>
      <w:marTop w:val="0"/>
      <w:marBottom w:val="0"/>
      <w:divBdr>
        <w:top w:val="none" w:sz="0" w:space="0" w:color="auto"/>
        <w:left w:val="none" w:sz="0" w:space="0" w:color="auto"/>
        <w:bottom w:val="none" w:sz="0" w:space="0" w:color="auto"/>
        <w:right w:val="none" w:sz="0" w:space="0" w:color="auto"/>
      </w:divBdr>
    </w:div>
    <w:div w:id="27222884">
      <w:bodyDiv w:val="1"/>
      <w:marLeft w:val="0"/>
      <w:marRight w:val="0"/>
      <w:marTop w:val="0"/>
      <w:marBottom w:val="0"/>
      <w:divBdr>
        <w:top w:val="none" w:sz="0" w:space="0" w:color="auto"/>
        <w:left w:val="none" w:sz="0" w:space="0" w:color="auto"/>
        <w:bottom w:val="none" w:sz="0" w:space="0" w:color="auto"/>
        <w:right w:val="none" w:sz="0" w:space="0" w:color="auto"/>
      </w:divBdr>
    </w:div>
    <w:div w:id="28647041">
      <w:bodyDiv w:val="1"/>
      <w:marLeft w:val="0"/>
      <w:marRight w:val="0"/>
      <w:marTop w:val="0"/>
      <w:marBottom w:val="0"/>
      <w:divBdr>
        <w:top w:val="none" w:sz="0" w:space="0" w:color="auto"/>
        <w:left w:val="none" w:sz="0" w:space="0" w:color="auto"/>
        <w:bottom w:val="none" w:sz="0" w:space="0" w:color="auto"/>
        <w:right w:val="none" w:sz="0" w:space="0" w:color="auto"/>
      </w:divBdr>
    </w:div>
    <w:div w:id="29117185">
      <w:bodyDiv w:val="1"/>
      <w:marLeft w:val="0"/>
      <w:marRight w:val="0"/>
      <w:marTop w:val="0"/>
      <w:marBottom w:val="0"/>
      <w:divBdr>
        <w:top w:val="none" w:sz="0" w:space="0" w:color="auto"/>
        <w:left w:val="none" w:sz="0" w:space="0" w:color="auto"/>
        <w:bottom w:val="none" w:sz="0" w:space="0" w:color="auto"/>
        <w:right w:val="none" w:sz="0" w:space="0" w:color="auto"/>
      </w:divBdr>
    </w:div>
    <w:div w:id="32657056">
      <w:bodyDiv w:val="1"/>
      <w:marLeft w:val="0"/>
      <w:marRight w:val="0"/>
      <w:marTop w:val="0"/>
      <w:marBottom w:val="0"/>
      <w:divBdr>
        <w:top w:val="none" w:sz="0" w:space="0" w:color="auto"/>
        <w:left w:val="none" w:sz="0" w:space="0" w:color="auto"/>
        <w:bottom w:val="none" w:sz="0" w:space="0" w:color="auto"/>
        <w:right w:val="none" w:sz="0" w:space="0" w:color="auto"/>
      </w:divBdr>
    </w:div>
    <w:div w:id="34548686">
      <w:bodyDiv w:val="1"/>
      <w:marLeft w:val="0"/>
      <w:marRight w:val="0"/>
      <w:marTop w:val="0"/>
      <w:marBottom w:val="0"/>
      <w:divBdr>
        <w:top w:val="none" w:sz="0" w:space="0" w:color="auto"/>
        <w:left w:val="none" w:sz="0" w:space="0" w:color="auto"/>
        <w:bottom w:val="none" w:sz="0" w:space="0" w:color="auto"/>
        <w:right w:val="none" w:sz="0" w:space="0" w:color="auto"/>
      </w:divBdr>
    </w:div>
    <w:div w:id="36592054">
      <w:bodyDiv w:val="1"/>
      <w:marLeft w:val="0"/>
      <w:marRight w:val="0"/>
      <w:marTop w:val="0"/>
      <w:marBottom w:val="0"/>
      <w:divBdr>
        <w:top w:val="none" w:sz="0" w:space="0" w:color="auto"/>
        <w:left w:val="none" w:sz="0" w:space="0" w:color="auto"/>
        <w:bottom w:val="none" w:sz="0" w:space="0" w:color="auto"/>
        <w:right w:val="none" w:sz="0" w:space="0" w:color="auto"/>
      </w:divBdr>
    </w:div>
    <w:div w:id="38557819">
      <w:bodyDiv w:val="1"/>
      <w:marLeft w:val="0"/>
      <w:marRight w:val="0"/>
      <w:marTop w:val="0"/>
      <w:marBottom w:val="0"/>
      <w:divBdr>
        <w:top w:val="none" w:sz="0" w:space="0" w:color="auto"/>
        <w:left w:val="none" w:sz="0" w:space="0" w:color="auto"/>
        <w:bottom w:val="none" w:sz="0" w:space="0" w:color="auto"/>
        <w:right w:val="none" w:sz="0" w:space="0" w:color="auto"/>
      </w:divBdr>
    </w:div>
    <w:div w:id="40788490">
      <w:bodyDiv w:val="1"/>
      <w:marLeft w:val="0"/>
      <w:marRight w:val="0"/>
      <w:marTop w:val="0"/>
      <w:marBottom w:val="0"/>
      <w:divBdr>
        <w:top w:val="none" w:sz="0" w:space="0" w:color="auto"/>
        <w:left w:val="none" w:sz="0" w:space="0" w:color="auto"/>
        <w:bottom w:val="none" w:sz="0" w:space="0" w:color="auto"/>
        <w:right w:val="none" w:sz="0" w:space="0" w:color="auto"/>
      </w:divBdr>
    </w:div>
    <w:div w:id="42140861">
      <w:bodyDiv w:val="1"/>
      <w:marLeft w:val="0"/>
      <w:marRight w:val="0"/>
      <w:marTop w:val="0"/>
      <w:marBottom w:val="0"/>
      <w:divBdr>
        <w:top w:val="none" w:sz="0" w:space="0" w:color="auto"/>
        <w:left w:val="none" w:sz="0" w:space="0" w:color="auto"/>
        <w:bottom w:val="none" w:sz="0" w:space="0" w:color="auto"/>
        <w:right w:val="none" w:sz="0" w:space="0" w:color="auto"/>
      </w:divBdr>
    </w:div>
    <w:div w:id="45952766">
      <w:bodyDiv w:val="1"/>
      <w:marLeft w:val="0"/>
      <w:marRight w:val="0"/>
      <w:marTop w:val="0"/>
      <w:marBottom w:val="0"/>
      <w:divBdr>
        <w:top w:val="none" w:sz="0" w:space="0" w:color="auto"/>
        <w:left w:val="none" w:sz="0" w:space="0" w:color="auto"/>
        <w:bottom w:val="none" w:sz="0" w:space="0" w:color="auto"/>
        <w:right w:val="none" w:sz="0" w:space="0" w:color="auto"/>
      </w:divBdr>
    </w:div>
    <w:div w:id="46420443">
      <w:bodyDiv w:val="1"/>
      <w:marLeft w:val="0"/>
      <w:marRight w:val="0"/>
      <w:marTop w:val="0"/>
      <w:marBottom w:val="0"/>
      <w:divBdr>
        <w:top w:val="none" w:sz="0" w:space="0" w:color="auto"/>
        <w:left w:val="none" w:sz="0" w:space="0" w:color="auto"/>
        <w:bottom w:val="none" w:sz="0" w:space="0" w:color="auto"/>
        <w:right w:val="none" w:sz="0" w:space="0" w:color="auto"/>
      </w:divBdr>
    </w:div>
    <w:div w:id="47651723">
      <w:bodyDiv w:val="1"/>
      <w:marLeft w:val="0"/>
      <w:marRight w:val="0"/>
      <w:marTop w:val="0"/>
      <w:marBottom w:val="0"/>
      <w:divBdr>
        <w:top w:val="none" w:sz="0" w:space="0" w:color="auto"/>
        <w:left w:val="none" w:sz="0" w:space="0" w:color="auto"/>
        <w:bottom w:val="none" w:sz="0" w:space="0" w:color="auto"/>
        <w:right w:val="none" w:sz="0" w:space="0" w:color="auto"/>
      </w:divBdr>
    </w:div>
    <w:div w:id="47657542">
      <w:bodyDiv w:val="1"/>
      <w:marLeft w:val="0"/>
      <w:marRight w:val="0"/>
      <w:marTop w:val="0"/>
      <w:marBottom w:val="0"/>
      <w:divBdr>
        <w:top w:val="none" w:sz="0" w:space="0" w:color="auto"/>
        <w:left w:val="none" w:sz="0" w:space="0" w:color="auto"/>
        <w:bottom w:val="none" w:sz="0" w:space="0" w:color="auto"/>
        <w:right w:val="none" w:sz="0" w:space="0" w:color="auto"/>
      </w:divBdr>
    </w:div>
    <w:div w:id="50539398">
      <w:bodyDiv w:val="1"/>
      <w:marLeft w:val="0"/>
      <w:marRight w:val="0"/>
      <w:marTop w:val="0"/>
      <w:marBottom w:val="0"/>
      <w:divBdr>
        <w:top w:val="none" w:sz="0" w:space="0" w:color="auto"/>
        <w:left w:val="none" w:sz="0" w:space="0" w:color="auto"/>
        <w:bottom w:val="none" w:sz="0" w:space="0" w:color="auto"/>
        <w:right w:val="none" w:sz="0" w:space="0" w:color="auto"/>
      </w:divBdr>
    </w:div>
    <w:div w:id="50545590">
      <w:bodyDiv w:val="1"/>
      <w:marLeft w:val="0"/>
      <w:marRight w:val="0"/>
      <w:marTop w:val="0"/>
      <w:marBottom w:val="0"/>
      <w:divBdr>
        <w:top w:val="none" w:sz="0" w:space="0" w:color="auto"/>
        <w:left w:val="none" w:sz="0" w:space="0" w:color="auto"/>
        <w:bottom w:val="none" w:sz="0" w:space="0" w:color="auto"/>
        <w:right w:val="none" w:sz="0" w:space="0" w:color="auto"/>
      </w:divBdr>
    </w:div>
    <w:div w:id="50815729">
      <w:bodyDiv w:val="1"/>
      <w:marLeft w:val="0"/>
      <w:marRight w:val="0"/>
      <w:marTop w:val="0"/>
      <w:marBottom w:val="0"/>
      <w:divBdr>
        <w:top w:val="none" w:sz="0" w:space="0" w:color="auto"/>
        <w:left w:val="none" w:sz="0" w:space="0" w:color="auto"/>
        <w:bottom w:val="none" w:sz="0" w:space="0" w:color="auto"/>
        <w:right w:val="none" w:sz="0" w:space="0" w:color="auto"/>
      </w:divBdr>
    </w:div>
    <w:div w:id="51009187">
      <w:bodyDiv w:val="1"/>
      <w:marLeft w:val="0"/>
      <w:marRight w:val="0"/>
      <w:marTop w:val="0"/>
      <w:marBottom w:val="0"/>
      <w:divBdr>
        <w:top w:val="none" w:sz="0" w:space="0" w:color="auto"/>
        <w:left w:val="none" w:sz="0" w:space="0" w:color="auto"/>
        <w:bottom w:val="none" w:sz="0" w:space="0" w:color="auto"/>
        <w:right w:val="none" w:sz="0" w:space="0" w:color="auto"/>
      </w:divBdr>
    </w:div>
    <w:div w:id="53090519">
      <w:bodyDiv w:val="1"/>
      <w:marLeft w:val="0"/>
      <w:marRight w:val="0"/>
      <w:marTop w:val="0"/>
      <w:marBottom w:val="0"/>
      <w:divBdr>
        <w:top w:val="none" w:sz="0" w:space="0" w:color="auto"/>
        <w:left w:val="none" w:sz="0" w:space="0" w:color="auto"/>
        <w:bottom w:val="none" w:sz="0" w:space="0" w:color="auto"/>
        <w:right w:val="none" w:sz="0" w:space="0" w:color="auto"/>
      </w:divBdr>
    </w:div>
    <w:div w:id="53623033">
      <w:bodyDiv w:val="1"/>
      <w:marLeft w:val="0"/>
      <w:marRight w:val="0"/>
      <w:marTop w:val="0"/>
      <w:marBottom w:val="0"/>
      <w:divBdr>
        <w:top w:val="none" w:sz="0" w:space="0" w:color="auto"/>
        <w:left w:val="none" w:sz="0" w:space="0" w:color="auto"/>
        <w:bottom w:val="none" w:sz="0" w:space="0" w:color="auto"/>
        <w:right w:val="none" w:sz="0" w:space="0" w:color="auto"/>
      </w:divBdr>
    </w:div>
    <w:div w:id="53745957">
      <w:bodyDiv w:val="1"/>
      <w:marLeft w:val="0"/>
      <w:marRight w:val="0"/>
      <w:marTop w:val="0"/>
      <w:marBottom w:val="0"/>
      <w:divBdr>
        <w:top w:val="none" w:sz="0" w:space="0" w:color="auto"/>
        <w:left w:val="none" w:sz="0" w:space="0" w:color="auto"/>
        <w:bottom w:val="none" w:sz="0" w:space="0" w:color="auto"/>
        <w:right w:val="none" w:sz="0" w:space="0" w:color="auto"/>
      </w:divBdr>
    </w:div>
    <w:div w:id="54935905">
      <w:bodyDiv w:val="1"/>
      <w:marLeft w:val="0"/>
      <w:marRight w:val="0"/>
      <w:marTop w:val="0"/>
      <w:marBottom w:val="0"/>
      <w:divBdr>
        <w:top w:val="none" w:sz="0" w:space="0" w:color="auto"/>
        <w:left w:val="none" w:sz="0" w:space="0" w:color="auto"/>
        <w:bottom w:val="none" w:sz="0" w:space="0" w:color="auto"/>
        <w:right w:val="none" w:sz="0" w:space="0" w:color="auto"/>
      </w:divBdr>
    </w:div>
    <w:div w:id="57436782">
      <w:bodyDiv w:val="1"/>
      <w:marLeft w:val="0"/>
      <w:marRight w:val="0"/>
      <w:marTop w:val="0"/>
      <w:marBottom w:val="0"/>
      <w:divBdr>
        <w:top w:val="none" w:sz="0" w:space="0" w:color="auto"/>
        <w:left w:val="none" w:sz="0" w:space="0" w:color="auto"/>
        <w:bottom w:val="none" w:sz="0" w:space="0" w:color="auto"/>
        <w:right w:val="none" w:sz="0" w:space="0" w:color="auto"/>
      </w:divBdr>
    </w:div>
    <w:div w:id="58134971">
      <w:bodyDiv w:val="1"/>
      <w:marLeft w:val="0"/>
      <w:marRight w:val="0"/>
      <w:marTop w:val="0"/>
      <w:marBottom w:val="0"/>
      <w:divBdr>
        <w:top w:val="none" w:sz="0" w:space="0" w:color="auto"/>
        <w:left w:val="none" w:sz="0" w:space="0" w:color="auto"/>
        <w:bottom w:val="none" w:sz="0" w:space="0" w:color="auto"/>
        <w:right w:val="none" w:sz="0" w:space="0" w:color="auto"/>
      </w:divBdr>
    </w:div>
    <w:div w:id="58990225">
      <w:bodyDiv w:val="1"/>
      <w:marLeft w:val="0"/>
      <w:marRight w:val="0"/>
      <w:marTop w:val="0"/>
      <w:marBottom w:val="0"/>
      <w:divBdr>
        <w:top w:val="none" w:sz="0" w:space="0" w:color="auto"/>
        <w:left w:val="none" w:sz="0" w:space="0" w:color="auto"/>
        <w:bottom w:val="none" w:sz="0" w:space="0" w:color="auto"/>
        <w:right w:val="none" w:sz="0" w:space="0" w:color="auto"/>
      </w:divBdr>
    </w:div>
    <w:div w:id="59181675">
      <w:bodyDiv w:val="1"/>
      <w:marLeft w:val="0"/>
      <w:marRight w:val="0"/>
      <w:marTop w:val="0"/>
      <w:marBottom w:val="0"/>
      <w:divBdr>
        <w:top w:val="none" w:sz="0" w:space="0" w:color="auto"/>
        <w:left w:val="none" w:sz="0" w:space="0" w:color="auto"/>
        <w:bottom w:val="none" w:sz="0" w:space="0" w:color="auto"/>
        <w:right w:val="none" w:sz="0" w:space="0" w:color="auto"/>
      </w:divBdr>
    </w:div>
    <w:div w:id="59597769">
      <w:bodyDiv w:val="1"/>
      <w:marLeft w:val="0"/>
      <w:marRight w:val="0"/>
      <w:marTop w:val="0"/>
      <w:marBottom w:val="0"/>
      <w:divBdr>
        <w:top w:val="none" w:sz="0" w:space="0" w:color="auto"/>
        <w:left w:val="none" w:sz="0" w:space="0" w:color="auto"/>
        <w:bottom w:val="none" w:sz="0" w:space="0" w:color="auto"/>
        <w:right w:val="none" w:sz="0" w:space="0" w:color="auto"/>
      </w:divBdr>
    </w:div>
    <w:div w:id="63798011">
      <w:bodyDiv w:val="1"/>
      <w:marLeft w:val="0"/>
      <w:marRight w:val="0"/>
      <w:marTop w:val="0"/>
      <w:marBottom w:val="0"/>
      <w:divBdr>
        <w:top w:val="none" w:sz="0" w:space="0" w:color="auto"/>
        <w:left w:val="none" w:sz="0" w:space="0" w:color="auto"/>
        <w:bottom w:val="none" w:sz="0" w:space="0" w:color="auto"/>
        <w:right w:val="none" w:sz="0" w:space="0" w:color="auto"/>
      </w:divBdr>
    </w:div>
    <w:div w:id="64382851">
      <w:bodyDiv w:val="1"/>
      <w:marLeft w:val="0"/>
      <w:marRight w:val="0"/>
      <w:marTop w:val="0"/>
      <w:marBottom w:val="0"/>
      <w:divBdr>
        <w:top w:val="none" w:sz="0" w:space="0" w:color="auto"/>
        <w:left w:val="none" w:sz="0" w:space="0" w:color="auto"/>
        <w:bottom w:val="none" w:sz="0" w:space="0" w:color="auto"/>
        <w:right w:val="none" w:sz="0" w:space="0" w:color="auto"/>
      </w:divBdr>
    </w:div>
    <w:div w:id="64571997">
      <w:bodyDiv w:val="1"/>
      <w:marLeft w:val="0"/>
      <w:marRight w:val="0"/>
      <w:marTop w:val="0"/>
      <w:marBottom w:val="0"/>
      <w:divBdr>
        <w:top w:val="none" w:sz="0" w:space="0" w:color="auto"/>
        <w:left w:val="none" w:sz="0" w:space="0" w:color="auto"/>
        <w:bottom w:val="none" w:sz="0" w:space="0" w:color="auto"/>
        <w:right w:val="none" w:sz="0" w:space="0" w:color="auto"/>
      </w:divBdr>
    </w:div>
    <w:div w:id="65760668">
      <w:bodyDiv w:val="1"/>
      <w:marLeft w:val="0"/>
      <w:marRight w:val="0"/>
      <w:marTop w:val="0"/>
      <w:marBottom w:val="0"/>
      <w:divBdr>
        <w:top w:val="none" w:sz="0" w:space="0" w:color="auto"/>
        <w:left w:val="none" w:sz="0" w:space="0" w:color="auto"/>
        <w:bottom w:val="none" w:sz="0" w:space="0" w:color="auto"/>
        <w:right w:val="none" w:sz="0" w:space="0" w:color="auto"/>
      </w:divBdr>
    </w:div>
    <w:div w:id="66419445">
      <w:bodyDiv w:val="1"/>
      <w:marLeft w:val="0"/>
      <w:marRight w:val="0"/>
      <w:marTop w:val="0"/>
      <w:marBottom w:val="0"/>
      <w:divBdr>
        <w:top w:val="none" w:sz="0" w:space="0" w:color="auto"/>
        <w:left w:val="none" w:sz="0" w:space="0" w:color="auto"/>
        <w:bottom w:val="none" w:sz="0" w:space="0" w:color="auto"/>
        <w:right w:val="none" w:sz="0" w:space="0" w:color="auto"/>
      </w:divBdr>
    </w:div>
    <w:div w:id="67961762">
      <w:bodyDiv w:val="1"/>
      <w:marLeft w:val="0"/>
      <w:marRight w:val="0"/>
      <w:marTop w:val="0"/>
      <w:marBottom w:val="0"/>
      <w:divBdr>
        <w:top w:val="none" w:sz="0" w:space="0" w:color="auto"/>
        <w:left w:val="none" w:sz="0" w:space="0" w:color="auto"/>
        <w:bottom w:val="none" w:sz="0" w:space="0" w:color="auto"/>
        <w:right w:val="none" w:sz="0" w:space="0" w:color="auto"/>
      </w:divBdr>
    </w:div>
    <w:div w:id="68235538">
      <w:bodyDiv w:val="1"/>
      <w:marLeft w:val="0"/>
      <w:marRight w:val="0"/>
      <w:marTop w:val="0"/>
      <w:marBottom w:val="0"/>
      <w:divBdr>
        <w:top w:val="none" w:sz="0" w:space="0" w:color="auto"/>
        <w:left w:val="none" w:sz="0" w:space="0" w:color="auto"/>
        <w:bottom w:val="none" w:sz="0" w:space="0" w:color="auto"/>
        <w:right w:val="none" w:sz="0" w:space="0" w:color="auto"/>
      </w:divBdr>
    </w:div>
    <w:div w:id="68382118">
      <w:bodyDiv w:val="1"/>
      <w:marLeft w:val="0"/>
      <w:marRight w:val="0"/>
      <w:marTop w:val="0"/>
      <w:marBottom w:val="0"/>
      <w:divBdr>
        <w:top w:val="none" w:sz="0" w:space="0" w:color="auto"/>
        <w:left w:val="none" w:sz="0" w:space="0" w:color="auto"/>
        <w:bottom w:val="none" w:sz="0" w:space="0" w:color="auto"/>
        <w:right w:val="none" w:sz="0" w:space="0" w:color="auto"/>
      </w:divBdr>
    </w:div>
    <w:div w:id="68617385">
      <w:bodyDiv w:val="1"/>
      <w:marLeft w:val="0"/>
      <w:marRight w:val="0"/>
      <w:marTop w:val="0"/>
      <w:marBottom w:val="0"/>
      <w:divBdr>
        <w:top w:val="none" w:sz="0" w:space="0" w:color="auto"/>
        <w:left w:val="none" w:sz="0" w:space="0" w:color="auto"/>
        <w:bottom w:val="none" w:sz="0" w:space="0" w:color="auto"/>
        <w:right w:val="none" w:sz="0" w:space="0" w:color="auto"/>
      </w:divBdr>
    </w:div>
    <w:div w:id="69275471">
      <w:bodyDiv w:val="1"/>
      <w:marLeft w:val="0"/>
      <w:marRight w:val="0"/>
      <w:marTop w:val="0"/>
      <w:marBottom w:val="0"/>
      <w:divBdr>
        <w:top w:val="none" w:sz="0" w:space="0" w:color="auto"/>
        <w:left w:val="none" w:sz="0" w:space="0" w:color="auto"/>
        <w:bottom w:val="none" w:sz="0" w:space="0" w:color="auto"/>
        <w:right w:val="none" w:sz="0" w:space="0" w:color="auto"/>
      </w:divBdr>
    </w:div>
    <w:div w:id="70277804">
      <w:bodyDiv w:val="1"/>
      <w:marLeft w:val="0"/>
      <w:marRight w:val="0"/>
      <w:marTop w:val="0"/>
      <w:marBottom w:val="0"/>
      <w:divBdr>
        <w:top w:val="none" w:sz="0" w:space="0" w:color="auto"/>
        <w:left w:val="none" w:sz="0" w:space="0" w:color="auto"/>
        <w:bottom w:val="none" w:sz="0" w:space="0" w:color="auto"/>
        <w:right w:val="none" w:sz="0" w:space="0" w:color="auto"/>
      </w:divBdr>
    </w:div>
    <w:div w:id="70394230">
      <w:bodyDiv w:val="1"/>
      <w:marLeft w:val="0"/>
      <w:marRight w:val="0"/>
      <w:marTop w:val="0"/>
      <w:marBottom w:val="0"/>
      <w:divBdr>
        <w:top w:val="none" w:sz="0" w:space="0" w:color="auto"/>
        <w:left w:val="none" w:sz="0" w:space="0" w:color="auto"/>
        <w:bottom w:val="none" w:sz="0" w:space="0" w:color="auto"/>
        <w:right w:val="none" w:sz="0" w:space="0" w:color="auto"/>
      </w:divBdr>
    </w:div>
    <w:div w:id="71050704">
      <w:bodyDiv w:val="1"/>
      <w:marLeft w:val="0"/>
      <w:marRight w:val="0"/>
      <w:marTop w:val="0"/>
      <w:marBottom w:val="0"/>
      <w:divBdr>
        <w:top w:val="none" w:sz="0" w:space="0" w:color="auto"/>
        <w:left w:val="none" w:sz="0" w:space="0" w:color="auto"/>
        <w:bottom w:val="none" w:sz="0" w:space="0" w:color="auto"/>
        <w:right w:val="none" w:sz="0" w:space="0" w:color="auto"/>
      </w:divBdr>
    </w:div>
    <w:div w:id="74936164">
      <w:bodyDiv w:val="1"/>
      <w:marLeft w:val="0"/>
      <w:marRight w:val="0"/>
      <w:marTop w:val="0"/>
      <w:marBottom w:val="0"/>
      <w:divBdr>
        <w:top w:val="none" w:sz="0" w:space="0" w:color="auto"/>
        <w:left w:val="none" w:sz="0" w:space="0" w:color="auto"/>
        <w:bottom w:val="none" w:sz="0" w:space="0" w:color="auto"/>
        <w:right w:val="none" w:sz="0" w:space="0" w:color="auto"/>
      </w:divBdr>
    </w:div>
    <w:div w:id="74978001">
      <w:bodyDiv w:val="1"/>
      <w:marLeft w:val="0"/>
      <w:marRight w:val="0"/>
      <w:marTop w:val="0"/>
      <w:marBottom w:val="0"/>
      <w:divBdr>
        <w:top w:val="none" w:sz="0" w:space="0" w:color="auto"/>
        <w:left w:val="none" w:sz="0" w:space="0" w:color="auto"/>
        <w:bottom w:val="none" w:sz="0" w:space="0" w:color="auto"/>
        <w:right w:val="none" w:sz="0" w:space="0" w:color="auto"/>
      </w:divBdr>
    </w:div>
    <w:div w:id="74981622">
      <w:bodyDiv w:val="1"/>
      <w:marLeft w:val="0"/>
      <w:marRight w:val="0"/>
      <w:marTop w:val="0"/>
      <w:marBottom w:val="0"/>
      <w:divBdr>
        <w:top w:val="none" w:sz="0" w:space="0" w:color="auto"/>
        <w:left w:val="none" w:sz="0" w:space="0" w:color="auto"/>
        <w:bottom w:val="none" w:sz="0" w:space="0" w:color="auto"/>
        <w:right w:val="none" w:sz="0" w:space="0" w:color="auto"/>
      </w:divBdr>
    </w:div>
    <w:div w:id="75639747">
      <w:bodyDiv w:val="1"/>
      <w:marLeft w:val="0"/>
      <w:marRight w:val="0"/>
      <w:marTop w:val="0"/>
      <w:marBottom w:val="0"/>
      <w:divBdr>
        <w:top w:val="none" w:sz="0" w:space="0" w:color="auto"/>
        <w:left w:val="none" w:sz="0" w:space="0" w:color="auto"/>
        <w:bottom w:val="none" w:sz="0" w:space="0" w:color="auto"/>
        <w:right w:val="none" w:sz="0" w:space="0" w:color="auto"/>
      </w:divBdr>
    </w:div>
    <w:div w:id="76173444">
      <w:bodyDiv w:val="1"/>
      <w:marLeft w:val="0"/>
      <w:marRight w:val="0"/>
      <w:marTop w:val="0"/>
      <w:marBottom w:val="0"/>
      <w:divBdr>
        <w:top w:val="none" w:sz="0" w:space="0" w:color="auto"/>
        <w:left w:val="none" w:sz="0" w:space="0" w:color="auto"/>
        <w:bottom w:val="none" w:sz="0" w:space="0" w:color="auto"/>
        <w:right w:val="none" w:sz="0" w:space="0" w:color="auto"/>
      </w:divBdr>
    </w:div>
    <w:div w:id="76830167">
      <w:bodyDiv w:val="1"/>
      <w:marLeft w:val="0"/>
      <w:marRight w:val="0"/>
      <w:marTop w:val="0"/>
      <w:marBottom w:val="0"/>
      <w:divBdr>
        <w:top w:val="none" w:sz="0" w:space="0" w:color="auto"/>
        <w:left w:val="none" w:sz="0" w:space="0" w:color="auto"/>
        <w:bottom w:val="none" w:sz="0" w:space="0" w:color="auto"/>
        <w:right w:val="none" w:sz="0" w:space="0" w:color="auto"/>
      </w:divBdr>
    </w:div>
    <w:div w:id="77748407">
      <w:bodyDiv w:val="1"/>
      <w:marLeft w:val="0"/>
      <w:marRight w:val="0"/>
      <w:marTop w:val="0"/>
      <w:marBottom w:val="0"/>
      <w:divBdr>
        <w:top w:val="none" w:sz="0" w:space="0" w:color="auto"/>
        <w:left w:val="none" w:sz="0" w:space="0" w:color="auto"/>
        <w:bottom w:val="none" w:sz="0" w:space="0" w:color="auto"/>
        <w:right w:val="none" w:sz="0" w:space="0" w:color="auto"/>
      </w:divBdr>
    </w:div>
    <w:div w:id="77750523">
      <w:bodyDiv w:val="1"/>
      <w:marLeft w:val="0"/>
      <w:marRight w:val="0"/>
      <w:marTop w:val="0"/>
      <w:marBottom w:val="0"/>
      <w:divBdr>
        <w:top w:val="none" w:sz="0" w:space="0" w:color="auto"/>
        <w:left w:val="none" w:sz="0" w:space="0" w:color="auto"/>
        <w:bottom w:val="none" w:sz="0" w:space="0" w:color="auto"/>
        <w:right w:val="none" w:sz="0" w:space="0" w:color="auto"/>
      </w:divBdr>
    </w:div>
    <w:div w:id="81032785">
      <w:bodyDiv w:val="1"/>
      <w:marLeft w:val="0"/>
      <w:marRight w:val="0"/>
      <w:marTop w:val="0"/>
      <w:marBottom w:val="0"/>
      <w:divBdr>
        <w:top w:val="none" w:sz="0" w:space="0" w:color="auto"/>
        <w:left w:val="none" w:sz="0" w:space="0" w:color="auto"/>
        <w:bottom w:val="none" w:sz="0" w:space="0" w:color="auto"/>
        <w:right w:val="none" w:sz="0" w:space="0" w:color="auto"/>
      </w:divBdr>
    </w:div>
    <w:div w:id="81875426">
      <w:bodyDiv w:val="1"/>
      <w:marLeft w:val="0"/>
      <w:marRight w:val="0"/>
      <w:marTop w:val="0"/>
      <w:marBottom w:val="0"/>
      <w:divBdr>
        <w:top w:val="none" w:sz="0" w:space="0" w:color="auto"/>
        <w:left w:val="none" w:sz="0" w:space="0" w:color="auto"/>
        <w:bottom w:val="none" w:sz="0" w:space="0" w:color="auto"/>
        <w:right w:val="none" w:sz="0" w:space="0" w:color="auto"/>
      </w:divBdr>
    </w:div>
    <w:div w:id="82456914">
      <w:bodyDiv w:val="1"/>
      <w:marLeft w:val="0"/>
      <w:marRight w:val="0"/>
      <w:marTop w:val="0"/>
      <w:marBottom w:val="0"/>
      <w:divBdr>
        <w:top w:val="none" w:sz="0" w:space="0" w:color="auto"/>
        <w:left w:val="none" w:sz="0" w:space="0" w:color="auto"/>
        <w:bottom w:val="none" w:sz="0" w:space="0" w:color="auto"/>
        <w:right w:val="none" w:sz="0" w:space="0" w:color="auto"/>
      </w:divBdr>
    </w:div>
    <w:div w:id="83692864">
      <w:bodyDiv w:val="1"/>
      <w:marLeft w:val="0"/>
      <w:marRight w:val="0"/>
      <w:marTop w:val="0"/>
      <w:marBottom w:val="0"/>
      <w:divBdr>
        <w:top w:val="none" w:sz="0" w:space="0" w:color="auto"/>
        <w:left w:val="none" w:sz="0" w:space="0" w:color="auto"/>
        <w:bottom w:val="none" w:sz="0" w:space="0" w:color="auto"/>
        <w:right w:val="none" w:sz="0" w:space="0" w:color="auto"/>
      </w:divBdr>
    </w:div>
    <w:div w:id="85612624">
      <w:bodyDiv w:val="1"/>
      <w:marLeft w:val="0"/>
      <w:marRight w:val="0"/>
      <w:marTop w:val="0"/>
      <w:marBottom w:val="0"/>
      <w:divBdr>
        <w:top w:val="none" w:sz="0" w:space="0" w:color="auto"/>
        <w:left w:val="none" w:sz="0" w:space="0" w:color="auto"/>
        <w:bottom w:val="none" w:sz="0" w:space="0" w:color="auto"/>
        <w:right w:val="none" w:sz="0" w:space="0" w:color="auto"/>
      </w:divBdr>
    </w:div>
    <w:div w:id="86535295">
      <w:bodyDiv w:val="1"/>
      <w:marLeft w:val="0"/>
      <w:marRight w:val="0"/>
      <w:marTop w:val="0"/>
      <w:marBottom w:val="0"/>
      <w:divBdr>
        <w:top w:val="none" w:sz="0" w:space="0" w:color="auto"/>
        <w:left w:val="none" w:sz="0" w:space="0" w:color="auto"/>
        <w:bottom w:val="none" w:sz="0" w:space="0" w:color="auto"/>
        <w:right w:val="none" w:sz="0" w:space="0" w:color="auto"/>
      </w:divBdr>
    </w:div>
    <w:div w:id="87971427">
      <w:bodyDiv w:val="1"/>
      <w:marLeft w:val="0"/>
      <w:marRight w:val="0"/>
      <w:marTop w:val="0"/>
      <w:marBottom w:val="0"/>
      <w:divBdr>
        <w:top w:val="none" w:sz="0" w:space="0" w:color="auto"/>
        <w:left w:val="none" w:sz="0" w:space="0" w:color="auto"/>
        <w:bottom w:val="none" w:sz="0" w:space="0" w:color="auto"/>
        <w:right w:val="none" w:sz="0" w:space="0" w:color="auto"/>
      </w:divBdr>
    </w:div>
    <w:div w:id="90588506">
      <w:bodyDiv w:val="1"/>
      <w:marLeft w:val="0"/>
      <w:marRight w:val="0"/>
      <w:marTop w:val="0"/>
      <w:marBottom w:val="0"/>
      <w:divBdr>
        <w:top w:val="none" w:sz="0" w:space="0" w:color="auto"/>
        <w:left w:val="none" w:sz="0" w:space="0" w:color="auto"/>
        <w:bottom w:val="none" w:sz="0" w:space="0" w:color="auto"/>
        <w:right w:val="none" w:sz="0" w:space="0" w:color="auto"/>
      </w:divBdr>
    </w:div>
    <w:div w:id="91362204">
      <w:bodyDiv w:val="1"/>
      <w:marLeft w:val="0"/>
      <w:marRight w:val="0"/>
      <w:marTop w:val="0"/>
      <w:marBottom w:val="0"/>
      <w:divBdr>
        <w:top w:val="none" w:sz="0" w:space="0" w:color="auto"/>
        <w:left w:val="none" w:sz="0" w:space="0" w:color="auto"/>
        <w:bottom w:val="none" w:sz="0" w:space="0" w:color="auto"/>
        <w:right w:val="none" w:sz="0" w:space="0" w:color="auto"/>
      </w:divBdr>
    </w:div>
    <w:div w:id="92437220">
      <w:bodyDiv w:val="1"/>
      <w:marLeft w:val="0"/>
      <w:marRight w:val="0"/>
      <w:marTop w:val="0"/>
      <w:marBottom w:val="0"/>
      <w:divBdr>
        <w:top w:val="none" w:sz="0" w:space="0" w:color="auto"/>
        <w:left w:val="none" w:sz="0" w:space="0" w:color="auto"/>
        <w:bottom w:val="none" w:sz="0" w:space="0" w:color="auto"/>
        <w:right w:val="none" w:sz="0" w:space="0" w:color="auto"/>
      </w:divBdr>
    </w:div>
    <w:div w:id="97411375">
      <w:bodyDiv w:val="1"/>
      <w:marLeft w:val="0"/>
      <w:marRight w:val="0"/>
      <w:marTop w:val="0"/>
      <w:marBottom w:val="0"/>
      <w:divBdr>
        <w:top w:val="none" w:sz="0" w:space="0" w:color="auto"/>
        <w:left w:val="none" w:sz="0" w:space="0" w:color="auto"/>
        <w:bottom w:val="none" w:sz="0" w:space="0" w:color="auto"/>
        <w:right w:val="none" w:sz="0" w:space="0" w:color="auto"/>
      </w:divBdr>
    </w:div>
    <w:div w:id="98380296">
      <w:bodyDiv w:val="1"/>
      <w:marLeft w:val="0"/>
      <w:marRight w:val="0"/>
      <w:marTop w:val="0"/>
      <w:marBottom w:val="0"/>
      <w:divBdr>
        <w:top w:val="none" w:sz="0" w:space="0" w:color="auto"/>
        <w:left w:val="none" w:sz="0" w:space="0" w:color="auto"/>
        <w:bottom w:val="none" w:sz="0" w:space="0" w:color="auto"/>
        <w:right w:val="none" w:sz="0" w:space="0" w:color="auto"/>
      </w:divBdr>
    </w:div>
    <w:div w:id="99493178">
      <w:bodyDiv w:val="1"/>
      <w:marLeft w:val="0"/>
      <w:marRight w:val="0"/>
      <w:marTop w:val="0"/>
      <w:marBottom w:val="0"/>
      <w:divBdr>
        <w:top w:val="none" w:sz="0" w:space="0" w:color="auto"/>
        <w:left w:val="none" w:sz="0" w:space="0" w:color="auto"/>
        <w:bottom w:val="none" w:sz="0" w:space="0" w:color="auto"/>
        <w:right w:val="none" w:sz="0" w:space="0" w:color="auto"/>
      </w:divBdr>
    </w:div>
    <w:div w:id="101001490">
      <w:bodyDiv w:val="1"/>
      <w:marLeft w:val="0"/>
      <w:marRight w:val="0"/>
      <w:marTop w:val="0"/>
      <w:marBottom w:val="0"/>
      <w:divBdr>
        <w:top w:val="none" w:sz="0" w:space="0" w:color="auto"/>
        <w:left w:val="none" w:sz="0" w:space="0" w:color="auto"/>
        <w:bottom w:val="none" w:sz="0" w:space="0" w:color="auto"/>
        <w:right w:val="none" w:sz="0" w:space="0" w:color="auto"/>
      </w:divBdr>
    </w:div>
    <w:div w:id="101539465">
      <w:bodyDiv w:val="1"/>
      <w:marLeft w:val="0"/>
      <w:marRight w:val="0"/>
      <w:marTop w:val="0"/>
      <w:marBottom w:val="0"/>
      <w:divBdr>
        <w:top w:val="none" w:sz="0" w:space="0" w:color="auto"/>
        <w:left w:val="none" w:sz="0" w:space="0" w:color="auto"/>
        <w:bottom w:val="none" w:sz="0" w:space="0" w:color="auto"/>
        <w:right w:val="none" w:sz="0" w:space="0" w:color="auto"/>
      </w:divBdr>
    </w:div>
    <w:div w:id="102188144">
      <w:bodyDiv w:val="1"/>
      <w:marLeft w:val="0"/>
      <w:marRight w:val="0"/>
      <w:marTop w:val="0"/>
      <w:marBottom w:val="0"/>
      <w:divBdr>
        <w:top w:val="none" w:sz="0" w:space="0" w:color="auto"/>
        <w:left w:val="none" w:sz="0" w:space="0" w:color="auto"/>
        <w:bottom w:val="none" w:sz="0" w:space="0" w:color="auto"/>
        <w:right w:val="none" w:sz="0" w:space="0" w:color="auto"/>
      </w:divBdr>
    </w:div>
    <w:div w:id="104614862">
      <w:bodyDiv w:val="1"/>
      <w:marLeft w:val="0"/>
      <w:marRight w:val="0"/>
      <w:marTop w:val="0"/>
      <w:marBottom w:val="0"/>
      <w:divBdr>
        <w:top w:val="none" w:sz="0" w:space="0" w:color="auto"/>
        <w:left w:val="none" w:sz="0" w:space="0" w:color="auto"/>
        <w:bottom w:val="none" w:sz="0" w:space="0" w:color="auto"/>
        <w:right w:val="none" w:sz="0" w:space="0" w:color="auto"/>
      </w:divBdr>
    </w:div>
    <w:div w:id="105007898">
      <w:bodyDiv w:val="1"/>
      <w:marLeft w:val="0"/>
      <w:marRight w:val="0"/>
      <w:marTop w:val="0"/>
      <w:marBottom w:val="0"/>
      <w:divBdr>
        <w:top w:val="none" w:sz="0" w:space="0" w:color="auto"/>
        <w:left w:val="none" w:sz="0" w:space="0" w:color="auto"/>
        <w:bottom w:val="none" w:sz="0" w:space="0" w:color="auto"/>
        <w:right w:val="none" w:sz="0" w:space="0" w:color="auto"/>
      </w:divBdr>
    </w:div>
    <w:div w:id="107312128">
      <w:bodyDiv w:val="1"/>
      <w:marLeft w:val="0"/>
      <w:marRight w:val="0"/>
      <w:marTop w:val="0"/>
      <w:marBottom w:val="0"/>
      <w:divBdr>
        <w:top w:val="none" w:sz="0" w:space="0" w:color="auto"/>
        <w:left w:val="none" w:sz="0" w:space="0" w:color="auto"/>
        <w:bottom w:val="none" w:sz="0" w:space="0" w:color="auto"/>
        <w:right w:val="none" w:sz="0" w:space="0" w:color="auto"/>
      </w:divBdr>
    </w:div>
    <w:div w:id="107550824">
      <w:bodyDiv w:val="1"/>
      <w:marLeft w:val="0"/>
      <w:marRight w:val="0"/>
      <w:marTop w:val="0"/>
      <w:marBottom w:val="0"/>
      <w:divBdr>
        <w:top w:val="none" w:sz="0" w:space="0" w:color="auto"/>
        <w:left w:val="none" w:sz="0" w:space="0" w:color="auto"/>
        <w:bottom w:val="none" w:sz="0" w:space="0" w:color="auto"/>
        <w:right w:val="none" w:sz="0" w:space="0" w:color="auto"/>
      </w:divBdr>
    </w:div>
    <w:div w:id="107967785">
      <w:bodyDiv w:val="1"/>
      <w:marLeft w:val="0"/>
      <w:marRight w:val="0"/>
      <w:marTop w:val="0"/>
      <w:marBottom w:val="0"/>
      <w:divBdr>
        <w:top w:val="none" w:sz="0" w:space="0" w:color="auto"/>
        <w:left w:val="none" w:sz="0" w:space="0" w:color="auto"/>
        <w:bottom w:val="none" w:sz="0" w:space="0" w:color="auto"/>
        <w:right w:val="none" w:sz="0" w:space="0" w:color="auto"/>
      </w:divBdr>
    </w:div>
    <w:div w:id="109739527">
      <w:bodyDiv w:val="1"/>
      <w:marLeft w:val="0"/>
      <w:marRight w:val="0"/>
      <w:marTop w:val="0"/>
      <w:marBottom w:val="0"/>
      <w:divBdr>
        <w:top w:val="none" w:sz="0" w:space="0" w:color="auto"/>
        <w:left w:val="none" w:sz="0" w:space="0" w:color="auto"/>
        <w:bottom w:val="none" w:sz="0" w:space="0" w:color="auto"/>
        <w:right w:val="none" w:sz="0" w:space="0" w:color="auto"/>
      </w:divBdr>
    </w:div>
    <w:div w:id="110512498">
      <w:bodyDiv w:val="1"/>
      <w:marLeft w:val="0"/>
      <w:marRight w:val="0"/>
      <w:marTop w:val="0"/>
      <w:marBottom w:val="0"/>
      <w:divBdr>
        <w:top w:val="none" w:sz="0" w:space="0" w:color="auto"/>
        <w:left w:val="none" w:sz="0" w:space="0" w:color="auto"/>
        <w:bottom w:val="none" w:sz="0" w:space="0" w:color="auto"/>
        <w:right w:val="none" w:sz="0" w:space="0" w:color="auto"/>
      </w:divBdr>
    </w:div>
    <w:div w:id="110982755">
      <w:bodyDiv w:val="1"/>
      <w:marLeft w:val="0"/>
      <w:marRight w:val="0"/>
      <w:marTop w:val="0"/>
      <w:marBottom w:val="0"/>
      <w:divBdr>
        <w:top w:val="none" w:sz="0" w:space="0" w:color="auto"/>
        <w:left w:val="none" w:sz="0" w:space="0" w:color="auto"/>
        <w:bottom w:val="none" w:sz="0" w:space="0" w:color="auto"/>
        <w:right w:val="none" w:sz="0" w:space="0" w:color="auto"/>
      </w:divBdr>
    </w:div>
    <w:div w:id="111293090">
      <w:bodyDiv w:val="1"/>
      <w:marLeft w:val="0"/>
      <w:marRight w:val="0"/>
      <w:marTop w:val="0"/>
      <w:marBottom w:val="0"/>
      <w:divBdr>
        <w:top w:val="none" w:sz="0" w:space="0" w:color="auto"/>
        <w:left w:val="none" w:sz="0" w:space="0" w:color="auto"/>
        <w:bottom w:val="none" w:sz="0" w:space="0" w:color="auto"/>
        <w:right w:val="none" w:sz="0" w:space="0" w:color="auto"/>
      </w:divBdr>
    </w:div>
    <w:div w:id="113140540">
      <w:bodyDiv w:val="1"/>
      <w:marLeft w:val="0"/>
      <w:marRight w:val="0"/>
      <w:marTop w:val="0"/>
      <w:marBottom w:val="0"/>
      <w:divBdr>
        <w:top w:val="none" w:sz="0" w:space="0" w:color="auto"/>
        <w:left w:val="none" w:sz="0" w:space="0" w:color="auto"/>
        <w:bottom w:val="none" w:sz="0" w:space="0" w:color="auto"/>
        <w:right w:val="none" w:sz="0" w:space="0" w:color="auto"/>
      </w:divBdr>
    </w:div>
    <w:div w:id="113790069">
      <w:bodyDiv w:val="1"/>
      <w:marLeft w:val="0"/>
      <w:marRight w:val="0"/>
      <w:marTop w:val="0"/>
      <w:marBottom w:val="0"/>
      <w:divBdr>
        <w:top w:val="none" w:sz="0" w:space="0" w:color="auto"/>
        <w:left w:val="none" w:sz="0" w:space="0" w:color="auto"/>
        <w:bottom w:val="none" w:sz="0" w:space="0" w:color="auto"/>
        <w:right w:val="none" w:sz="0" w:space="0" w:color="auto"/>
      </w:divBdr>
    </w:div>
    <w:div w:id="115607744">
      <w:bodyDiv w:val="1"/>
      <w:marLeft w:val="0"/>
      <w:marRight w:val="0"/>
      <w:marTop w:val="0"/>
      <w:marBottom w:val="0"/>
      <w:divBdr>
        <w:top w:val="none" w:sz="0" w:space="0" w:color="auto"/>
        <w:left w:val="none" w:sz="0" w:space="0" w:color="auto"/>
        <w:bottom w:val="none" w:sz="0" w:space="0" w:color="auto"/>
        <w:right w:val="none" w:sz="0" w:space="0" w:color="auto"/>
      </w:divBdr>
    </w:div>
    <w:div w:id="116224456">
      <w:bodyDiv w:val="1"/>
      <w:marLeft w:val="0"/>
      <w:marRight w:val="0"/>
      <w:marTop w:val="0"/>
      <w:marBottom w:val="0"/>
      <w:divBdr>
        <w:top w:val="none" w:sz="0" w:space="0" w:color="auto"/>
        <w:left w:val="none" w:sz="0" w:space="0" w:color="auto"/>
        <w:bottom w:val="none" w:sz="0" w:space="0" w:color="auto"/>
        <w:right w:val="none" w:sz="0" w:space="0" w:color="auto"/>
      </w:divBdr>
    </w:div>
    <w:div w:id="116340074">
      <w:bodyDiv w:val="1"/>
      <w:marLeft w:val="0"/>
      <w:marRight w:val="0"/>
      <w:marTop w:val="0"/>
      <w:marBottom w:val="0"/>
      <w:divBdr>
        <w:top w:val="none" w:sz="0" w:space="0" w:color="auto"/>
        <w:left w:val="none" w:sz="0" w:space="0" w:color="auto"/>
        <w:bottom w:val="none" w:sz="0" w:space="0" w:color="auto"/>
        <w:right w:val="none" w:sz="0" w:space="0" w:color="auto"/>
      </w:divBdr>
    </w:div>
    <w:div w:id="117770137">
      <w:bodyDiv w:val="1"/>
      <w:marLeft w:val="0"/>
      <w:marRight w:val="0"/>
      <w:marTop w:val="0"/>
      <w:marBottom w:val="0"/>
      <w:divBdr>
        <w:top w:val="none" w:sz="0" w:space="0" w:color="auto"/>
        <w:left w:val="none" w:sz="0" w:space="0" w:color="auto"/>
        <w:bottom w:val="none" w:sz="0" w:space="0" w:color="auto"/>
        <w:right w:val="none" w:sz="0" w:space="0" w:color="auto"/>
      </w:divBdr>
    </w:div>
    <w:div w:id="118452242">
      <w:bodyDiv w:val="1"/>
      <w:marLeft w:val="0"/>
      <w:marRight w:val="0"/>
      <w:marTop w:val="0"/>
      <w:marBottom w:val="0"/>
      <w:divBdr>
        <w:top w:val="none" w:sz="0" w:space="0" w:color="auto"/>
        <w:left w:val="none" w:sz="0" w:space="0" w:color="auto"/>
        <w:bottom w:val="none" w:sz="0" w:space="0" w:color="auto"/>
        <w:right w:val="none" w:sz="0" w:space="0" w:color="auto"/>
      </w:divBdr>
    </w:div>
    <w:div w:id="119039581">
      <w:bodyDiv w:val="1"/>
      <w:marLeft w:val="0"/>
      <w:marRight w:val="0"/>
      <w:marTop w:val="0"/>
      <w:marBottom w:val="0"/>
      <w:divBdr>
        <w:top w:val="none" w:sz="0" w:space="0" w:color="auto"/>
        <w:left w:val="none" w:sz="0" w:space="0" w:color="auto"/>
        <w:bottom w:val="none" w:sz="0" w:space="0" w:color="auto"/>
        <w:right w:val="none" w:sz="0" w:space="0" w:color="auto"/>
      </w:divBdr>
    </w:div>
    <w:div w:id="119761257">
      <w:bodyDiv w:val="1"/>
      <w:marLeft w:val="0"/>
      <w:marRight w:val="0"/>
      <w:marTop w:val="0"/>
      <w:marBottom w:val="0"/>
      <w:divBdr>
        <w:top w:val="none" w:sz="0" w:space="0" w:color="auto"/>
        <w:left w:val="none" w:sz="0" w:space="0" w:color="auto"/>
        <w:bottom w:val="none" w:sz="0" w:space="0" w:color="auto"/>
        <w:right w:val="none" w:sz="0" w:space="0" w:color="auto"/>
      </w:divBdr>
    </w:div>
    <w:div w:id="120003735">
      <w:bodyDiv w:val="1"/>
      <w:marLeft w:val="0"/>
      <w:marRight w:val="0"/>
      <w:marTop w:val="0"/>
      <w:marBottom w:val="0"/>
      <w:divBdr>
        <w:top w:val="none" w:sz="0" w:space="0" w:color="auto"/>
        <w:left w:val="none" w:sz="0" w:space="0" w:color="auto"/>
        <w:bottom w:val="none" w:sz="0" w:space="0" w:color="auto"/>
        <w:right w:val="none" w:sz="0" w:space="0" w:color="auto"/>
      </w:divBdr>
    </w:div>
    <w:div w:id="123038411">
      <w:bodyDiv w:val="1"/>
      <w:marLeft w:val="0"/>
      <w:marRight w:val="0"/>
      <w:marTop w:val="0"/>
      <w:marBottom w:val="0"/>
      <w:divBdr>
        <w:top w:val="none" w:sz="0" w:space="0" w:color="auto"/>
        <w:left w:val="none" w:sz="0" w:space="0" w:color="auto"/>
        <w:bottom w:val="none" w:sz="0" w:space="0" w:color="auto"/>
        <w:right w:val="none" w:sz="0" w:space="0" w:color="auto"/>
      </w:divBdr>
    </w:div>
    <w:div w:id="123231160">
      <w:bodyDiv w:val="1"/>
      <w:marLeft w:val="0"/>
      <w:marRight w:val="0"/>
      <w:marTop w:val="0"/>
      <w:marBottom w:val="0"/>
      <w:divBdr>
        <w:top w:val="none" w:sz="0" w:space="0" w:color="auto"/>
        <w:left w:val="none" w:sz="0" w:space="0" w:color="auto"/>
        <w:bottom w:val="none" w:sz="0" w:space="0" w:color="auto"/>
        <w:right w:val="none" w:sz="0" w:space="0" w:color="auto"/>
      </w:divBdr>
    </w:div>
    <w:div w:id="123667686">
      <w:bodyDiv w:val="1"/>
      <w:marLeft w:val="0"/>
      <w:marRight w:val="0"/>
      <w:marTop w:val="0"/>
      <w:marBottom w:val="0"/>
      <w:divBdr>
        <w:top w:val="none" w:sz="0" w:space="0" w:color="auto"/>
        <w:left w:val="none" w:sz="0" w:space="0" w:color="auto"/>
        <w:bottom w:val="none" w:sz="0" w:space="0" w:color="auto"/>
        <w:right w:val="none" w:sz="0" w:space="0" w:color="auto"/>
      </w:divBdr>
    </w:div>
    <w:div w:id="125508254">
      <w:bodyDiv w:val="1"/>
      <w:marLeft w:val="0"/>
      <w:marRight w:val="0"/>
      <w:marTop w:val="0"/>
      <w:marBottom w:val="0"/>
      <w:divBdr>
        <w:top w:val="none" w:sz="0" w:space="0" w:color="auto"/>
        <w:left w:val="none" w:sz="0" w:space="0" w:color="auto"/>
        <w:bottom w:val="none" w:sz="0" w:space="0" w:color="auto"/>
        <w:right w:val="none" w:sz="0" w:space="0" w:color="auto"/>
      </w:divBdr>
    </w:div>
    <w:div w:id="126820593">
      <w:bodyDiv w:val="1"/>
      <w:marLeft w:val="0"/>
      <w:marRight w:val="0"/>
      <w:marTop w:val="0"/>
      <w:marBottom w:val="0"/>
      <w:divBdr>
        <w:top w:val="none" w:sz="0" w:space="0" w:color="auto"/>
        <w:left w:val="none" w:sz="0" w:space="0" w:color="auto"/>
        <w:bottom w:val="none" w:sz="0" w:space="0" w:color="auto"/>
        <w:right w:val="none" w:sz="0" w:space="0" w:color="auto"/>
      </w:divBdr>
    </w:div>
    <w:div w:id="127863090">
      <w:bodyDiv w:val="1"/>
      <w:marLeft w:val="0"/>
      <w:marRight w:val="0"/>
      <w:marTop w:val="0"/>
      <w:marBottom w:val="0"/>
      <w:divBdr>
        <w:top w:val="none" w:sz="0" w:space="0" w:color="auto"/>
        <w:left w:val="none" w:sz="0" w:space="0" w:color="auto"/>
        <w:bottom w:val="none" w:sz="0" w:space="0" w:color="auto"/>
        <w:right w:val="none" w:sz="0" w:space="0" w:color="auto"/>
      </w:divBdr>
    </w:div>
    <w:div w:id="128129059">
      <w:bodyDiv w:val="1"/>
      <w:marLeft w:val="0"/>
      <w:marRight w:val="0"/>
      <w:marTop w:val="0"/>
      <w:marBottom w:val="0"/>
      <w:divBdr>
        <w:top w:val="none" w:sz="0" w:space="0" w:color="auto"/>
        <w:left w:val="none" w:sz="0" w:space="0" w:color="auto"/>
        <w:bottom w:val="none" w:sz="0" w:space="0" w:color="auto"/>
        <w:right w:val="none" w:sz="0" w:space="0" w:color="auto"/>
      </w:divBdr>
    </w:div>
    <w:div w:id="128397392">
      <w:bodyDiv w:val="1"/>
      <w:marLeft w:val="0"/>
      <w:marRight w:val="0"/>
      <w:marTop w:val="0"/>
      <w:marBottom w:val="0"/>
      <w:divBdr>
        <w:top w:val="none" w:sz="0" w:space="0" w:color="auto"/>
        <w:left w:val="none" w:sz="0" w:space="0" w:color="auto"/>
        <w:bottom w:val="none" w:sz="0" w:space="0" w:color="auto"/>
        <w:right w:val="none" w:sz="0" w:space="0" w:color="auto"/>
      </w:divBdr>
    </w:div>
    <w:div w:id="128784182">
      <w:bodyDiv w:val="1"/>
      <w:marLeft w:val="0"/>
      <w:marRight w:val="0"/>
      <w:marTop w:val="0"/>
      <w:marBottom w:val="0"/>
      <w:divBdr>
        <w:top w:val="none" w:sz="0" w:space="0" w:color="auto"/>
        <w:left w:val="none" w:sz="0" w:space="0" w:color="auto"/>
        <w:bottom w:val="none" w:sz="0" w:space="0" w:color="auto"/>
        <w:right w:val="none" w:sz="0" w:space="0" w:color="auto"/>
      </w:divBdr>
    </w:div>
    <w:div w:id="129056420">
      <w:bodyDiv w:val="1"/>
      <w:marLeft w:val="0"/>
      <w:marRight w:val="0"/>
      <w:marTop w:val="0"/>
      <w:marBottom w:val="0"/>
      <w:divBdr>
        <w:top w:val="none" w:sz="0" w:space="0" w:color="auto"/>
        <w:left w:val="none" w:sz="0" w:space="0" w:color="auto"/>
        <w:bottom w:val="none" w:sz="0" w:space="0" w:color="auto"/>
        <w:right w:val="none" w:sz="0" w:space="0" w:color="auto"/>
      </w:divBdr>
    </w:div>
    <w:div w:id="130489347">
      <w:bodyDiv w:val="1"/>
      <w:marLeft w:val="0"/>
      <w:marRight w:val="0"/>
      <w:marTop w:val="0"/>
      <w:marBottom w:val="0"/>
      <w:divBdr>
        <w:top w:val="none" w:sz="0" w:space="0" w:color="auto"/>
        <w:left w:val="none" w:sz="0" w:space="0" w:color="auto"/>
        <w:bottom w:val="none" w:sz="0" w:space="0" w:color="auto"/>
        <w:right w:val="none" w:sz="0" w:space="0" w:color="auto"/>
      </w:divBdr>
    </w:div>
    <w:div w:id="130683923">
      <w:bodyDiv w:val="1"/>
      <w:marLeft w:val="0"/>
      <w:marRight w:val="0"/>
      <w:marTop w:val="0"/>
      <w:marBottom w:val="0"/>
      <w:divBdr>
        <w:top w:val="none" w:sz="0" w:space="0" w:color="auto"/>
        <w:left w:val="none" w:sz="0" w:space="0" w:color="auto"/>
        <w:bottom w:val="none" w:sz="0" w:space="0" w:color="auto"/>
        <w:right w:val="none" w:sz="0" w:space="0" w:color="auto"/>
      </w:divBdr>
    </w:div>
    <w:div w:id="131363629">
      <w:bodyDiv w:val="1"/>
      <w:marLeft w:val="0"/>
      <w:marRight w:val="0"/>
      <w:marTop w:val="0"/>
      <w:marBottom w:val="0"/>
      <w:divBdr>
        <w:top w:val="none" w:sz="0" w:space="0" w:color="auto"/>
        <w:left w:val="none" w:sz="0" w:space="0" w:color="auto"/>
        <w:bottom w:val="none" w:sz="0" w:space="0" w:color="auto"/>
        <w:right w:val="none" w:sz="0" w:space="0" w:color="auto"/>
      </w:divBdr>
    </w:div>
    <w:div w:id="131753911">
      <w:bodyDiv w:val="1"/>
      <w:marLeft w:val="0"/>
      <w:marRight w:val="0"/>
      <w:marTop w:val="0"/>
      <w:marBottom w:val="0"/>
      <w:divBdr>
        <w:top w:val="none" w:sz="0" w:space="0" w:color="auto"/>
        <w:left w:val="none" w:sz="0" w:space="0" w:color="auto"/>
        <w:bottom w:val="none" w:sz="0" w:space="0" w:color="auto"/>
        <w:right w:val="none" w:sz="0" w:space="0" w:color="auto"/>
      </w:divBdr>
    </w:div>
    <w:div w:id="132529071">
      <w:bodyDiv w:val="1"/>
      <w:marLeft w:val="0"/>
      <w:marRight w:val="0"/>
      <w:marTop w:val="0"/>
      <w:marBottom w:val="0"/>
      <w:divBdr>
        <w:top w:val="none" w:sz="0" w:space="0" w:color="auto"/>
        <w:left w:val="none" w:sz="0" w:space="0" w:color="auto"/>
        <w:bottom w:val="none" w:sz="0" w:space="0" w:color="auto"/>
        <w:right w:val="none" w:sz="0" w:space="0" w:color="auto"/>
      </w:divBdr>
    </w:div>
    <w:div w:id="133061206">
      <w:bodyDiv w:val="1"/>
      <w:marLeft w:val="0"/>
      <w:marRight w:val="0"/>
      <w:marTop w:val="0"/>
      <w:marBottom w:val="0"/>
      <w:divBdr>
        <w:top w:val="none" w:sz="0" w:space="0" w:color="auto"/>
        <w:left w:val="none" w:sz="0" w:space="0" w:color="auto"/>
        <w:bottom w:val="none" w:sz="0" w:space="0" w:color="auto"/>
        <w:right w:val="none" w:sz="0" w:space="0" w:color="auto"/>
      </w:divBdr>
    </w:div>
    <w:div w:id="133377726">
      <w:bodyDiv w:val="1"/>
      <w:marLeft w:val="0"/>
      <w:marRight w:val="0"/>
      <w:marTop w:val="0"/>
      <w:marBottom w:val="0"/>
      <w:divBdr>
        <w:top w:val="none" w:sz="0" w:space="0" w:color="auto"/>
        <w:left w:val="none" w:sz="0" w:space="0" w:color="auto"/>
        <w:bottom w:val="none" w:sz="0" w:space="0" w:color="auto"/>
        <w:right w:val="none" w:sz="0" w:space="0" w:color="auto"/>
      </w:divBdr>
    </w:div>
    <w:div w:id="133985311">
      <w:bodyDiv w:val="1"/>
      <w:marLeft w:val="0"/>
      <w:marRight w:val="0"/>
      <w:marTop w:val="0"/>
      <w:marBottom w:val="0"/>
      <w:divBdr>
        <w:top w:val="none" w:sz="0" w:space="0" w:color="auto"/>
        <w:left w:val="none" w:sz="0" w:space="0" w:color="auto"/>
        <w:bottom w:val="none" w:sz="0" w:space="0" w:color="auto"/>
        <w:right w:val="none" w:sz="0" w:space="0" w:color="auto"/>
      </w:divBdr>
    </w:div>
    <w:div w:id="135152751">
      <w:bodyDiv w:val="1"/>
      <w:marLeft w:val="0"/>
      <w:marRight w:val="0"/>
      <w:marTop w:val="0"/>
      <w:marBottom w:val="0"/>
      <w:divBdr>
        <w:top w:val="none" w:sz="0" w:space="0" w:color="auto"/>
        <w:left w:val="none" w:sz="0" w:space="0" w:color="auto"/>
        <w:bottom w:val="none" w:sz="0" w:space="0" w:color="auto"/>
        <w:right w:val="none" w:sz="0" w:space="0" w:color="auto"/>
      </w:divBdr>
    </w:div>
    <w:div w:id="135218793">
      <w:bodyDiv w:val="1"/>
      <w:marLeft w:val="0"/>
      <w:marRight w:val="0"/>
      <w:marTop w:val="0"/>
      <w:marBottom w:val="0"/>
      <w:divBdr>
        <w:top w:val="none" w:sz="0" w:space="0" w:color="auto"/>
        <w:left w:val="none" w:sz="0" w:space="0" w:color="auto"/>
        <w:bottom w:val="none" w:sz="0" w:space="0" w:color="auto"/>
        <w:right w:val="none" w:sz="0" w:space="0" w:color="auto"/>
      </w:divBdr>
    </w:div>
    <w:div w:id="135803456">
      <w:bodyDiv w:val="1"/>
      <w:marLeft w:val="0"/>
      <w:marRight w:val="0"/>
      <w:marTop w:val="0"/>
      <w:marBottom w:val="0"/>
      <w:divBdr>
        <w:top w:val="none" w:sz="0" w:space="0" w:color="auto"/>
        <w:left w:val="none" w:sz="0" w:space="0" w:color="auto"/>
        <w:bottom w:val="none" w:sz="0" w:space="0" w:color="auto"/>
        <w:right w:val="none" w:sz="0" w:space="0" w:color="auto"/>
      </w:divBdr>
    </w:div>
    <w:div w:id="136652123">
      <w:bodyDiv w:val="1"/>
      <w:marLeft w:val="0"/>
      <w:marRight w:val="0"/>
      <w:marTop w:val="0"/>
      <w:marBottom w:val="0"/>
      <w:divBdr>
        <w:top w:val="none" w:sz="0" w:space="0" w:color="auto"/>
        <w:left w:val="none" w:sz="0" w:space="0" w:color="auto"/>
        <w:bottom w:val="none" w:sz="0" w:space="0" w:color="auto"/>
        <w:right w:val="none" w:sz="0" w:space="0" w:color="auto"/>
      </w:divBdr>
    </w:div>
    <w:div w:id="137305881">
      <w:bodyDiv w:val="1"/>
      <w:marLeft w:val="0"/>
      <w:marRight w:val="0"/>
      <w:marTop w:val="0"/>
      <w:marBottom w:val="0"/>
      <w:divBdr>
        <w:top w:val="none" w:sz="0" w:space="0" w:color="auto"/>
        <w:left w:val="none" w:sz="0" w:space="0" w:color="auto"/>
        <w:bottom w:val="none" w:sz="0" w:space="0" w:color="auto"/>
        <w:right w:val="none" w:sz="0" w:space="0" w:color="auto"/>
      </w:divBdr>
    </w:div>
    <w:div w:id="139270674">
      <w:bodyDiv w:val="1"/>
      <w:marLeft w:val="0"/>
      <w:marRight w:val="0"/>
      <w:marTop w:val="0"/>
      <w:marBottom w:val="0"/>
      <w:divBdr>
        <w:top w:val="none" w:sz="0" w:space="0" w:color="auto"/>
        <w:left w:val="none" w:sz="0" w:space="0" w:color="auto"/>
        <w:bottom w:val="none" w:sz="0" w:space="0" w:color="auto"/>
        <w:right w:val="none" w:sz="0" w:space="0" w:color="auto"/>
      </w:divBdr>
    </w:div>
    <w:div w:id="141508391">
      <w:bodyDiv w:val="1"/>
      <w:marLeft w:val="0"/>
      <w:marRight w:val="0"/>
      <w:marTop w:val="0"/>
      <w:marBottom w:val="0"/>
      <w:divBdr>
        <w:top w:val="none" w:sz="0" w:space="0" w:color="auto"/>
        <w:left w:val="none" w:sz="0" w:space="0" w:color="auto"/>
        <w:bottom w:val="none" w:sz="0" w:space="0" w:color="auto"/>
        <w:right w:val="none" w:sz="0" w:space="0" w:color="auto"/>
      </w:divBdr>
    </w:div>
    <w:div w:id="142284192">
      <w:bodyDiv w:val="1"/>
      <w:marLeft w:val="0"/>
      <w:marRight w:val="0"/>
      <w:marTop w:val="0"/>
      <w:marBottom w:val="0"/>
      <w:divBdr>
        <w:top w:val="none" w:sz="0" w:space="0" w:color="auto"/>
        <w:left w:val="none" w:sz="0" w:space="0" w:color="auto"/>
        <w:bottom w:val="none" w:sz="0" w:space="0" w:color="auto"/>
        <w:right w:val="none" w:sz="0" w:space="0" w:color="auto"/>
      </w:divBdr>
    </w:div>
    <w:div w:id="142697452">
      <w:bodyDiv w:val="1"/>
      <w:marLeft w:val="0"/>
      <w:marRight w:val="0"/>
      <w:marTop w:val="0"/>
      <w:marBottom w:val="0"/>
      <w:divBdr>
        <w:top w:val="none" w:sz="0" w:space="0" w:color="auto"/>
        <w:left w:val="none" w:sz="0" w:space="0" w:color="auto"/>
        <w:bottom w:val="none" w:sz="0" w:space="0" w:color="auto"/>
        <w:right w:val="none" w:sz="0" w:space="0" w:color="auto"/>
      </w:divBdr>
    </w:div>
    <w:div w:id="143399333">
      <w:bodyDiv w:val="1"/>
      <w:marLeft w:val="0"/>
      <w:marRight w:val="0"/>
      <w:marTop w:val="0"/>
      <w:marBottom w:val="0"/>
      <w:divBdr>
        <w:top w:val="none" w:sz="0" w:space="0" w:color="auto"/>
        <w:left w:val="none" w:sz="0" w:space="0" w:color="auto"/>
        <w:bottom w:val="none" w:sz="0" w:space="0" w:color="auto"/>
        <w:right w:val="none" w:sz="0" w:space="0" w:color="auto"/>
      </w:divBdr>
    </w:div>
    <w:div w:id="144205722">
      <w:bodyDiv w:val="1"/>
      <w:marLeft w:val="0"/>
      <w:marRight w:val="0"/>
      <w:marTop w:val="0"/>
      <w:marBottom w:val="0"/>
      <w:divBdr>
        <w:top w:val="none" w:sz="0" w:space="0" w:color="auto"/>
        <w:left w:val="none" w:sz="0" w:space="0" w:color="auto"/>
        <w:bottom w:val="none" w:sz="0" w:space="0" w:color="auto"/>
        <w:right w:val="none" w:sz="0" w:space="0" w:color="auto"/>
      </w:divBdr>
    </w:div>
    <w:div w:id="145053833">
      <w:bodyDiv w:val="1"/>
      <w:marLeft w:val="0"/>
      <w:marRight w:val="0"/>
      <w:marTop w:val="0"/>
      <w:marBottom w:val="0"/>
      <w:divBdr>
        <w:top w:val="none" w:sz="0" w:space="0" w:color="auto"/>
        <w:left w:val="none" w:sz="0" w:space="0" w:color="auto"/>
        <w:bottom w:val="none" w:sz="0" w:space="0" w:color="auto"/>
        <w:right w:val="none" w:sz="0" w:space="0" w:color="auto"/>
      </w:divBdr>
    </w:div>
    <w:div w:id="148715285">
      <w:bodyDiv w:val="1"/>
      <w:marLeft w:val="0"/>
      <w:marRight w:val="0"/>
      <w:marTop w:val="0"/>
      <w:marBottom w:val="0"/>
      <w:divBdr>
        <w:top w:val="none" w:sz="0" w:space="0" w:color="auto"/>
        <w:left w:val="none" w:sz="0" w:space="0" w:color="auto"/>
        <w:bottom w:val="none" w:sz="0" w:space="0" w:color="auto"/>
        <w:right w:val="none" w:sz="0" w:space="0" w:color="auto"/>
      </w:divBdr>
    </w:div>
    <w:div w:id="149834452">
      <w:bodyDiv w:val="1"/>
      <w:marLeft w:val="0"/>
      <w:marRight w:val="0"/>
      <w:marTop w:val="0"/>
      <w:marBottom w:val="0"/>
      <w:divBdr>
        <w:top w:val="none" w:sz="0" w:space="0" w:color="auto"/>
        <w:left w:val="none" w:sz="0" w:space="0" w:color="auto"/>
        <w:bottom w:val="none" w:sz="0" w:space="0" w:color="auto"/>
        <w:right w:val="none" w:sz="0" w:space="0" w:color="auto"/>
      </w:divBdr>
    </w:div>
    <w:div w:id="151604045">
      <w:bodyDiv w:val="1"/>
      <w:marLeft w:val="0"/>
      <w:marRight w:val="0"/>
      <w:marTop w:val="0"/>
      <w:marBottom w:val="0"/>
      <w:divBdr>
        <w:top w:val="none" w:sz="0" w:space="0" w:color="auto"/>
        <w:left w:val="none" w:sz="0" w:space="0" w:color="auto"/>
        <w:bottom w:val="none" w:sz="0" w:space="0" w:color="auto"/>
        <w:right w:val="none" w:sz="0" w:space="0" w:color="auto"/>
      </w:divBdr>
    </w:div>
    <w:div w:id="151726633">
      <w:bodyDiv w:val="1"/>
      <w:marLeft w:val="0"/>
      <w:marRight w:val="0"/>
      <w:marTop w:val="0"/>
      <w:marBottom w:val="0"/>
      <w:divBdr>
        <w:top w:val="none" w:sz="0" w:space="0" w:color="auto"/>
        <w:left w:val="none" w:sz="0" w:space="0" w:color="auto"/>
        <w:bottom w:val="none" w:sz="0" w:space="0" w:color="auto"/>
        <w:right w:val="none" w:sz="0" w:space="0" w:color="auto"/>
      </w:divBdr>
    </w:div>
    <w:div w:id="154928820">
      <w:bodyDiv w:val="1"/>
      <w:marLeft w:val="0"/>
      <w:marRight w:val="0"/>
      <w:marTop w:val="0"/>
      <w:marBottom w:val="0"/>
      <w:divBdr>
        <w:top w:val="none" w:sz="0" w:space="0" w:color="auto"/>
        <w:left w:val="none" w:sz="0" w:space="0" w:color="auto"/>
        <w:bottom w:val="none" w:sz="0" w:space="0" w:color="auto"/>
        <w:right w:val="none" w:sz="0" w:space="0" w:color="auto"/>
      </w:divBdr>
    </w:div>
    <w:div w:id="154957387">
      <w:bodyDiv w:val="1"/>
      <w:marLeft w:val="0"/>
      <w:marRight w:val="0"/>
      <w:marTop w:val="0"/>
      <w:marBottom w:val="0"/>
      <w:divBdr>
        <w:top w:val="none" w:sz="0" w:space="0" w:color="auto"/>
        <w:left w:val="none" w:sz="0" w:space="0" w:color="auto"/>
        <w:bottom w:val="none" w:sz="0" w:space="0" w:color="auto"/>
        <w:right w:val="none" w:sz="0" w:space="0" w:color="auto"/>
      </w:divBdr>
    </w:div>
    <w:div w:id="156121465">
      <w:bodyDiv w:val="1"/>
      <w:marLeft w:val="0"/>
      <w:marRight w:val="0"/>
      <w:marTop w:val="0"/>
      <w:marBottom w:val="0"/>
      <w:divBdr>
        <w:top w:val="none" w:sz="0" w:space="0" w:color="auto"/>
        <w:left w:val="none" w:sz="0" w:space="0" w:color="auto"/>
        <w:bottom w:val="none" w:sz="0" w:space="0" w:color="auto"/>
        <w:right w:val="none" w:sz="0" w:space="0" w:color="auto"/>
      </w:divBdr>
    </w:div>
    <w:div w:id="157890491">
      <w:bodyDiv w:val="1"/>
      <w:marLeft w:val="0"/>
      <w:marRight w:val="0"/>
      <w:marTop w:val="0"/>
      <w:marBottom w:val="0"/>
      <w:divBdr>
        <w:top w:val="none" w:sz="0" w:space="0" w:color="auto"/>
        <w:left w:val="none" w:sz="0" w:space="0" w:color="auto"/>
        <w:bottom w:val="none" w:sz="0" w:space="0" w:color="auto"/>
        <w:right w:val="none" w:sz="0" w:space="0" w:color="auto"/>
      </w:divBdr>
    </w:div>
    <w:div w:id="158009801">
      <w:bodyDiv w:val="1"/>
      <w:marLeft w:val="0"/>
      <w:marRight w:val="0"/>
      <w:marTop w:val="0"/>
      <w:marBottom w:val="0"/>
      <w:divBdr>
        <w:top w:val="none" w:sz="0" w:space="0" w:color="auto"/>
        <w:left w:val="none" w:sz="0" w:space="0" w:color="auto"/>
        <w:bottom w:val="none" w:sz="0" w:space="0" w:color="auto"/>
        <w:right w:val="none" w:sz="0" w:space="0" w:color="auto"/>
      </w:divBdr>
    </w:div>
    <w:div w:id="158010218">
      <w:bodyDiv w:val="1"/>
      <w:marLeft w:val="0"/>
      <w:marRight w:val="0"/>
      <w:marTop w:val="0"/>
      <w:marBottom w:val="0"/>
      <w:divBdr>
        <w:top w:val="none" w:sz="0" w:space="0" w:color="auto"/>
        <w:left w:val="none" w:sz="0" w:space="0" w:color="auto"/>
        <w:bottom w:val="none" w:sz="0" w:space="0" w:color="auto"/>
        <w:right w:val="none" w:sz="0" w:space="0" w:color="auto"/>
      </w:divBdr>
    </w:div>
    <w:div w:id="158079567">
      <w:bodyDiv w:val="1"/>
      <w:marLeft w:val="0"/>
      <w:marRight w:val="0"/>
      <w:marTop w:val="0"/>
      <w:marBottom w:val="0"/>
      <w:divBdr>
        <w:top w:val="none" w:sz="0" w:space="0" w:color="auto"/>
        <w:left w:val="none" w:sz="0" w:space="0" w:color="auto"/>
        <w:bottom w:val="none" w:sz="0" w:space="0" w:color="auto"/>
        <w:right w:val="none" w:sz="0" w:space="0" w:color="auto"/>
      </w:divBdr>
    </w:div>
    <w:div w:id="159542707">
      <w:bodyDiv w:val="1"/>
      <w:marLeft w:val="0"/>
      <w:marRight w:val="0"/>
      <w:marTop w:val="0"/>
      <w:marBottom w:val="0"/>
      <w:divBdr>
        <w:top w:val="none" w:sz="0" w:space="0" w:color="auto"/>
        <w:left w:val="none" w:sz="0" w:space="0" w:color="auto"/>
        <w:bottom w:val="none" w:sz="0" w:space="0" w:color="auto"/>
        <w:right w:val="none" w:sz="0" w:space="0" w:color="auto"/>
      </w:divBdr>
    </w:div>
    <w:div w:id="160780361">
      <w:bodyDiv w:val="1"/>
      <w:marLeft w:val="0"/>
      <w:marRight w:val="0"/>
      <w:marTop w:val="0"/>
      <w:marBottom w:val="0"/>
      <w:divBdr>
        <w:top w:val="none" w:sz="0" w:space="0" w:color="auto"/>
        <w:left w:val="none" w:sz="0" w:space="0" w:color="auto"/>
        <w:bottom w:val="none" w:sz="0" w:space="0" w:color="auto"/>
        <w:right w:val="none" w:sz="0" w:space="0" w:color="auto"/>
      </w:divBdr>
    </w:div>
    <w:div w:id="161507463">
      <w:bodyDiv w:val="1"/>
      <w:marLeft w:val="0"/>
      <w:marRight w:val="0"/>
      <w:marTop w:val="0"/>
      <w:marBottom w:val="0"/>
      <w:divBdr>
        <w:top w:val="none" w:sz="0" w:space="0" w:color="auto"/>
        <w:left w:val="none" w:sz="0" w:space="0" w:color="auto"/>
        <w:bottom w:val="none" w:sz="0" w:space="0" w:color="auto"/>
        <w:right w:val="none" w:sz="0" w:space="0" w:color="auto"/>
      </w:divBdr>
    </w:div>
    <w:div w:id="162934830">
      <w:bodyDiv w:val="1"/>
      <w:marLeft w:val="0"/>
      <w:marRight w:val="0"/>
      <w:marTop w:val="0"/>
      <w:marBottom w:val="0"/>
      <w:divBdr>
        <w:top w:val="none" w:sz="0" w:space="0" w:color="auto"/>
        <w:left w:val="none" w:sz="0" w:space="0" w:color="auto"/>
        <w:bottom w:val="none" w:sz="0" w:space="0" w:color="auto"/>
        <w:right w:val="none" w:sz="0" w:space="0" w:color="auto"/>
      </w:divBdr>
    </w:div>
    <w:div w:id="164443565">
      <w:bodyDiv w:val="1"/>
      <w:marLeft w:val="0"/>
      <w:marRight w:val="0"/>
      <w:marTop w:val="0"/>
      <w:marBottom w:val="0"/>
      <w:divBdr>
        <w:top w:val="none" w:sz="0" w:space="0" w:color="auto"/>
        <w:left w:val="none" w:sz="0" w:space="0" w:color="auto"/>
        <w:bottom w:val="none" w:sz="0" w:space="0" w:color="auto"/>
        <w:right w:val="none" w:sz="0" w:space="0" w:color="auto"/>
      </w:divBdr>
    </w:div>
    <w:div w:id="166755245">
      <w:bodyDiv w:val="1"/>
      <w:marLeft w:val="0"/>
      <w:marRight w:val="0"/>
      <w:marTop w:val="0"/>
      <w:marBottom w:val="0"/>
      <w:divBdr>
        <w:top w:val="none" w:sz="0" w:space="0" w:color="auto"/>
        <w:left w:val="none" w:sz="0" w:space="0" w:color="auto"/>
        <w:bottom w:val="none" w:sz="0" w:space="0" w:color="auto"/>
        <w:right w:val="none" w:sz="0" w:space="0" w:color="auto"/>
      </w:divBdr>
    </w:div>
    <w:div w:id="168107086">
      <w:bodyDiv w:val="1"/>
      <w:marLeft w:val="0"/>
      <w:marRight w:val="0"/>
      <w:marTop w:val="0"/>
      <w:marBottom w:val="0"/>
      <w:divBdr>
        <w:top w:val="none" w:sz="0" w:space="0" w:color="auto"/>
        <w:left w:val="none" w:sz="0" w:space="0" w:color="auto"/>
        <w:bottom w:val="none" w:sz="0" w:space="0" w:color="auto"/>
        <w:right w:val="none" w:sz="0" w:space="0" w:color="auto"/>
      </w:divBdr>
    </w:div>
    <w:div w:id="173888506">
      <w:bodyDiv w:val="1"/>
      <w:marLeft w:val="0"/>
      <w:marRight w:val="0"/>
      <w:marTop w:val="0"/>
      <w:marBottom w:val="0"/>
      <w:divBdr>
        <w:top w:val="none" w:sz="0" w:space="0" w:color="auto"/>
        <w:left w:val="none" w:sz="0" w:space="0" w:color="auto"/>
        <w:bottom w:val="none" w:sz="0" w:space="0" w:color="auto"/>
        <w:right w:val="none" w:sz="0" w:space="0" w:color="auto"/>
      </w:divBdr>
    </w:div>
    <w:div w:id="175390009">
      <w:bodyDiv w:val="1"/>
      <w:marLeft w:val="0"/>
      <w:marRight w:val="0"/>
      <w:marTop w:val="0"/>
      <w:marBottom w:val="0"/>
      <w:divBdr>
        <w:top w:val="none" w:sz="0" w:space="0" w:color="auto"/>
        <w:left w:val="none" w:sz="0" w:space="0" w:color="auto"/>
        <w:bottom w:val="none" w:sz="0" w:space="0" w:color="auto"/>
        <w:right w:val="none" w:sz="0" w:space="0" w:color="auto"/>
      </w:divBdr>
    </w:div>
    <w:div w:id="176770270">
      <w:bodyDiv w:val="1"/>
      <w:marLeft w:val="0"/>
      <w:marRight w:val="0"/>
      <w:marTop w:val="0"/>
      <w:marBottom w:val="0"/>
      <w:divBdr>
        <w:top w:val="none" w:sz="0" w:space="0" w:color="auto"/>
        <w:left w:val="none" w:sz="0" w:space="0" w:color="auto"/>
        <w:bottom w:val="none" w:sz="0" w:space="0" w:color="auto"/>
        <w:right w:val="none" w:sz="0" w:space="0" w:color="auto"/>
      </w:divBdr>
    </w:div>
    <w:div w:id="179392696">
      <w:bodyDiv w:val="1"/>
      <w:marLeft w:val="0"/>
      <w:marRight w:val="0"/>
      <w:marTop w:val="0"/>
      <w:marBottom w:val="0"/>
      <w:divBdr>
        <w:top w:val="none" w:sz="0" w:space="0" w:color="auto"/>
        <w:left w:val="none" w:sz="0" w:space="0" w:color="auto"/>
        <w:bottom w:val="none" w:sz="0" w:space="0" w:color="auto"/>
        <w:right w:val="none" w:sz="0" w:space="0" w:color="auto"/>
      </w:divBdr>
    </w:div>
    <w:div w:id="180165082">
      <w:bodyDiv w:val="1"/>
      <w:marLeft w:val="0"/>
      <w:marRight w:val="0"/>
      <w:marTop w:val="0"/>
      <w:marBottom w:val="0"/>
      <w:divBdr>
        <w:top w:val="none" w:sz="0" w:space="0" w:color="auto"/>
        <w:left w:val="none" w:sz="0" w:space="0" w:color="auto"/>
        <w:bottom w:val="none" w:sz="0" w:space="0" w:color="auto"/>
        <w:right w:val="none" w:sz="0" w:space="0" w:color="auto"/>
      </w:divBdr>
    </w:div>
    <w:div w:id="180436391">
      <w:bodyDiv w:val="1"/>
      <w:marLeft w:val="0"/>
      <w:marRight w:val="0"/>
      <w:marTop w:val="0"/>
      <w:marBottom w:val="0"/>
      <w:divBdr>
        <w:top w:val="none" w:sz="0" w:space="0" w:color="auto"/>
        <w:left w:val="none" w:sz="0" w:space="0" w:color="auto"/>
        <w:bottom w:val="none" w:sz="0" w:space="0" w:color="auto"/>
        <w:right w:val="none" w:sz="0" w:space="0" w:color="auto"/>
      </w:divBdr>
    </w:div>
    <w:div w:id="180555302">
      <w:bodyDiv w:val="1"/>
      <w:marLeft w:val="0"/>
      <w:marRight w:val="0"/>
      <w:marTop w:val="0"/>
      <w:marBottom w:val="0"/>
      <w:divBdr>
        <w:top w:val="none" w:sz="0" w:space="0" w:color="auto"/>
        <w:left w:val="none" w:sz="0" w:space="0" w:color="auto"/>
        <w:bottom w:val="none" w:sz="0" w:space="0" w:color="auto"/>
        <w:right w:val="none" w:sz="0" w:space="0" w:color="auto"/>
      </w:divBdr>
    </w:div>
    <w:div w:id="181095594">
      <w:bodyDiv w:val="1"/>
      <w:marLeft w:val="0"/>
      <w:marRight w:val="0"/>
      <w:marTop w:val="0"/>
      <w:marBottom w:val="0"/>
      <w:divBdr>
        <w:top w:val="none" w:sz="0" w:space="0" w:color="auto"/>
        <w:left w:val="none" w:sz="0" w:space="0" w:color="auto"/>
        <w:bottom w:val="none" w:sz="0" w:space="0" w:color="auto"/>
        <w:right w:val="none" w:sz="0" w:space="0" w:color="auto"/>
      </w:divBdr>
    </w:div>
    <w:div w:id="181864098">
      <w:bodyDiv w:val="1"/>
      <w:marLeft w:val="0"/>
      <w:marRight w:val="0"/>
      <w:marTop w:val="0"/>
      <w:marBottom w:val="0"/>
      <w:divBdr>
        <w:top w:val="none" w:sz="0" w:space="0" w:color="auto"/>
        <w:left w:val="none" w:sz="0" w:space="0" w:color="auto"/>
        <w:bottom w:val="none" w:sz="0" w:space="0" w:color="auto"/>
        <w:right w:val="none" w:sz="0" w:space="0" w:color="auto"/>
      </w:divBdr>
    </w:div>
    <w:div w:id="181940341">
      <w:bodyDiv w:val="1"/>
      <w:marLeft w:val="0"/>
      <w:marRight w:val="0"/>
      <w:marTop w:val="0"/>
      <w:marBottom w:val="0"/>
      <w:divBdr>
        <w:top w:val="none" w:sz="0" w:space="0" w:color="auto"/>
        <w:left w:val="none" w:sz="0" w:space="0" w:color="auto"/>
        <w:bottom w:val="none" w:sz="0" w:space="0" w:color="auto"/>
        <w:right w:val="none" w:sz="0" w:space="0" w:color="auto"/>
      </w:divBdr>
    </w:div>
    <w:div w:id="182599619">
      <w:bodyDiv w:val="1"/>
      <w:marLeft w:val="0"/>
      <w:marRight w:val="0"/>
      <w:marTop w:val="0"/>
      <w:marBottom w:val="0"/>
      <w:divBdr>
        <w:top w:val="none" w:sz="0" w:space="0" w:color="auto"/>
        <w:left w:val="none" w:sz="0" w:space="0" w:color="auto"/>
        <w:bottom w:val="none" w:sz="0" w:space="0" w:color="auto"/>
        <w:right w:val="none" w:sz="0" w:space="0" w:color="auto"/>
      </w:divBdr>
    </w:div>
    <w:div w:id="184055242">
      <w:bodyDiv w:val="1"/>
      <w:marLeft w:val="0"/>
      <w:marRight w:val="0"/>
      <w:marTop w:val="0"/>
      <w:marBottom w:val="0"/>
      <w:divBdr>
        <w:top w:val="none" w:sz="0" w:space="0" w:color="auto"/>
        <w:left w:val="none" w:sz="0" w:space="0" w:color="auto"/>
        <w:bottom w:val="none" w:sz="0" w:space="0" w:color="auto"/>
        <w:right w:val="none" w:sz="0" w:space="0" w:color="auto"/>
      </w:divBdr>
    </w:div>
    <w:div w:id="184222191">
      <w:bodyDiv w:val="1"/>
      <w:marLeft w:val="0"/>
      <w:marRight w:val="0"/>
      <w:marTop w:val="0"/>
      <w:marBottom w:val="0"/>
      <w:divBdr>
        <w:top w:val="none" w:sz="0" w:space="0" w:color="auto"/>
        <w:left w:val="none" w:sz="0" w:space="0" w:color="auto"/>
        <w:bottom w:val="none" w:sz="0" w:space="0" w:color="auto"/>
        <w:right w:val="none" w:sz="0" w:space="0" w:color="auto"/>
      </w:divBdr>
    </w:div>
    <w:div w:id="185559248">
      <w:bodyDiv w:val="1"/>
      <w:marLeft w:val="0"/>
      <w:marRight w:val="0"/>
      <w:marTop w:val="0"/>
      <w:marBottom w:val="0"/>
      <w:divBdr>
        <w:top w:val="none" w:sz="0" w:space="0" w:color="auto"/>
        <w:left w:val="none" w:sz="0" w:space="0" w:color="auto"/>
        <w:bottom w:val="none" w:sz="0" w:space="0" w:color="auto"/>
        <w:right w:val="none" w:sz="0" w:space="0" w:color="auto"/>
      </w:divBdr>
    </w:div>
    <w:div w:id="186215978">
      <w:bodyDiv w:val="1"/>
      <w:marLeft w:val="0"/>
      <w:marRight w:val="0"/>
      <w:marTop w:val="0"/>
      <w:marBottom w:val="0"/>
      <w:divBdr>
        <w:top w:val="none" w:sz="0" w:space="0" w:color="auto"/>
        <w:left w:val="none" w:sz="0" w:space="0" w:color="auto"/>
        <w:bottom w:val="none" w:sz="0" w:space="0" w:color="auto"/>
        <w:right w:val="none" w:sz="0" w:space="0" w:color="auto"/>
      </w:divBdr>
    </w:div>
    <w:div w:id="187566956">
      <w:bodyDiv w:val="1"/>
      <w:marLeft w:val="0"/>
      <w:marRight w:val="0"/>
      <w:marTop w:val="0"/>
      <w:marBottom w:val="0"/>
      <w:divBdr>
        <w:top w:val="none" w:sz="0" w:space="0" w:color="auto"/>
        <w:left w:val="none" w:sz="0" w:space="0" w:color="auto"/>
        <w:bottom w:val="none" w:sz="0" w:space="0" w:color="auto"/>
        <w:right w:val="none" w:sz="0" w:space="0" w:color="auto"/>
      </w:divBdr>
    </w:div>
    <w:div w:id="189269526">
      <w:bodyDiv w:val="1"/>
      <w:marLeft w:val="0"/>
      <w:marRight w:val="0"/>
      <w:marTop w:val="0"/>
      <w:marBottom w:val="0"/>
      <w:divBdr>
        <w:top w:val="none" w:sz="0" w:space="0" w:color="auto"/>
        <w:left w:val="none" w:sz="0" w:space="0" w:color="auto"/>
        <w:bottom w:val="none" w:sz="0" w:space="0" w:color="auto"/>
        <w:right w:val="none" w:sz="0" w:space="0" w:color="auto"/>
      </w:divBdr>
    </w:div>
    <w:div w:id="190651755">
      <w:bodyDiv w:val="1"/>
      <w:marLeft w:val="0"/>
      <w:marRight w:val="0"/>
      <w:marTop w:val="0"/>
      <w:marBottom w:val="0"/>
      <w:divBdr>
        <w:top w:val="none" w:sz="0" w:space="0" w:color="auto"/>
        <w:left w:val="none" w:sz="0" w:space="0" w:color="auto"/>
        <w:bottom w:val="none" w:sz="0" w:space="0" w:color="auto"/>
        <w:right w:val="none" w:sz="0" w:space="0" w:color="auto"/>
      </w:divBdr>
    </w:div>
    <w:div w:id="191383990">
      <w:bodyDiv w:val="1"/>
      <w:marLeft w:val="0"/>
      <w:marRight w:val="0"/>
      <w:marTop w:val="0"/>
      <w:marBottom w:val="0"/>
      <w:divBdr>
        <w:top w:val="none" w:sz="0" w:space="0" w:color="auto"/>
        <w:left w:val="none" w:sz="0" w:space="0" w:color="auto"/>
        <w:bottom w:val="none" w:sz="0" w:space="0" w:color="auto"/>
        <w:right w:val="none" w:sz="0" w:space="0" w:color="auto"/>
      </w:divBdr>
    </w:div>
    <w:div w:id="193203118">
      <w:bodyDiv w:val="1"/>
      <w:marLeft w:val="0"/>
      <w:marRight w:val="0"/>
      <w:marTop w:val="0"/>
      <w:marBottom w:val="0"/>
      <w:divBdr>
        <w:top w:val="none" w:sz="0" w:space="0" w:color="auto"/>
        <w:left w:val="none" w:sz="0" w:space="0" w:color="auto"/>
        <w:bottom w:val="none" w:sz="0" w:space="0" w:color="auto"/>
        <w:right w:val="none" w:sz="0" w:space="0" w:color="auto"/>
      </w:divBdr>
    </w:div>
    <w:div w:id="193465160">
      <w:bodyDiv w:val="1"/>
      <w:marLeft w:val="0"/>
      <w:marRight w:val="0"/>
      <w:marTop w:val="0"/>
      <w:marBottom w:val="0"/>
      <w:divBdr>
        <w:top w:val="none" w:sz="0" w:space="0" w:color="auto"/>
        <w:left w:val="none" w:sz="0" w:space="0" w:color="auto"/>
        <w:bottom w:val="none" w:sz="0" w:space="0" w:color="auto"/>
        <w:right w:val="none" w:sz="0" w:space="0" w:color="auto"/>
      </w:divBdr>
    </w:div>
    <w:div w:id="193613236">
      <w:bodyDiv w:val="1"/>
      <w:marLeft w:val="0"/>
      <w:marRight w:val="0"/>
      <w:marTop w:val="0"/>
      <w:marBottom w:val="0"/>
      <w:divBdr>
        <w:top w:val="none" w:sz="0" w:space="0" w:color="auto"/>
        <w:left w:val="none" w:sz="0" w:space="0" w:color="auto"/>
        <w:bottom w:val="none" w:sz="0" w:space="0" w:color="auto"/>
        <w:right w:val="none" w:sz="0" w:space="0" w:color="auto"/>
      </w:divBdr>
    </w:div>
    <w:div w:id="194465426">
      <w:bodyDiv w:val="1"/>
      <w:marLeft w:val="0"/>
      <w:marRight w:val="0"/>
      <w:marTop w:val="0"/>
      <w:marBottom w:val="0"/>
      <w:divBdr>
        <w:top w:val="none" w:sz="0" w:space="0" w:color="auto"/>
        <w:left w:val="none" w:sz="0" w:space="0" w:color="auto"/>
        <w:bottom w:val="none" w:sz="0" w:space="0" w:color="auto"/>
        <w:right w:val="none" w:sz="0" w:space="0" w:color="auto"/>
      </w:divBdr>
    </w:div>
    <w:div w:id="200441630">
      <w:bodyDiv w:val="1"/>
      <w:marLeft w:val="0"/>
      <w:marRight w:val="0"/>
      <w:marTop w:val="0"/>
      <w:marBottom w:val="0"/>
      <w:divBdr>
        <w:top w:val="none" w:sz="0" w:space="0" w:color="auto"/>
        <w:left w:val="none" w:sz="0" w:space="0" w:color="auto"/>
        <w:bottom w:val="none" w:sz="0" w:space="0" w:color="auto"/>
        <w:right w:val="none" w:sz="0" w:space="0" w:color="auto"/>
      </w:divBdr>
    </w:div>
    <w:div w:id="202597109">
      <w:bodyDiv w:val="1"/>
      <w:marLeft w:val="0"/>
      <w:marRight w:val="0"/>
      <w:marTop w:val="0"/>
      <w:marBottom w:val="0"/>
      <w:divBdr>
        <w:top w:val="none" w:sz="0" w:space="0" w:color="auto"/>
        <w:left w:val="none" w:sz="0" w:space="0" w:color="auto"/>
        <w:bottom w:val="none" w:sz="0" w:space="0" w:color="auto"/>
        <w:right w:val="none" w:sz="0" w:space="0" w:color="auto"/>
      </w:divBdr>
    </w:div>
    <w:div w:id="203099177">
      <w:bodyDiv w:val="1"/>
      <w:marLeft w:val="0"/>
      <w:marRight w:val="0"/>
      <w:marTop w:val="0"/>
      <w:marBottom w:val="0"/>
      <w:divBdr>
        <w:top w:val="none" w:sz="0" w:space="0" w:color="auto"/>
        <w:left w:val="none" w:sz="0" w:space="0" w:color="auto"/>
        <w:bottom w:val="none" w:sz="0" w:space="0" w:color="auto"/>
        <w:right w:val="none" w:sz="0" w:space="0" w:color="auto"/>
      </w:divBdr>
    </w:div>
    <w:div w:id="205989623">
      <w:bodyDiv w:val="1"/>
      <w:marLeft w:val="0"/>
      <w:marRight w:val="0"/>
      <w:marTop w:val="0"/>
      <w:marBottom w:val="0"/>
      <w:divBdr>
        <w:top w:val="none" w:sz="0" w:space="0" w:color="auto"/>
        <w:left w:val="none" w:sz="0" w:space="0" w:color="auto"/>
        <w:bottom w:val="none" w:sz="0" w:space="0" w:color="auto"/>
        <w:right w:val="none" w:sz="0" w:space="0" w:color="auto"/>
      </w:divBdr>
    </w:div>
    <w:div w:id="207227530">
      <w:bodyDiv w:val="1"/>
      <w:marLeft w:val="0"/>
      <w:marRight w:val="0"/>
      <w:marTop w:val="0"/>
      <w:marBottom w:val="0"/>
      <w:divBdr>
        <w:top w:val="none" w:sz="0" w:space="0" w:color="auto"/>
        <w:left w:val="none" w:sz="0" w:space="0" w:color="auto"/>
        <w:bottom w:val="none" w:sz="0" w:space="0" w:color="auto"/>
        <w:right w:val="none" w:sz="0" w:space="0" w:color="auto"/>
      </w:divBdr>
    </w:div>
    <w:div w:id="210074084">
      <w:bodyDiv w:val="1"/>
      <w:marLeft w:val="0"/>
      <w:marRight w:val="0"/>
      <w:marTop w:val="0"/>
      <w:marBottom w:val="0"/>
      <w:divBdr>
        <w:top w:val="none" w:sz="0" w:space="0" w:color="auto"/>
        <w:left w:val="none" w:sz="0" w:space="0" w:color="auto"/>
        <w:bottom w:val="none" w:sz="0" w:space="0" w:color="auto"/>
        <w:right w:val="none" w:sz="0" w:space="0" w:color="auto"/>
      </w:divBdr>
    </w:div>
    <w:div w:id="210776797">
      <w:bodyDiv w:val="1"/>
      <w:marLeft w:val="0"/>
      <w:marRight w:val="0"/>
      <w:marTop w:val="0"/>
      <w:marBottom w:val="0"/>
      <w:divBdr>
        <w:top w:val="none" w:sz="0" w:space="0" w:color="auto"/>
        <w:left w:val="none" w:sz="0" w:space="0" w:color="auto"/>
        <w:bottom w:val="none" w:sz="0" w:space="0" w:color="auto"/>
        <w:right w:val="none" w:sz="0" w:space="0" w:color="auto"/>
      </w:divBdr>
    </w:div>
    <w:div w:id="212497956">
      <w:bodyDiv w:val="1"/>
      <w:marLeft w:val="0"/>
      <w:marRight w:val="0"/>
      <w:marTop w:val="0"/>
      <w:marBottom w:val="0"/>
      <w:divBdr>
        <w:top w:val="none" w:sz="0" w:space="0" w:color="auto"/>
        <w:left w:val="none" w:sz="0" w:space="0" w:color="auto"/>
        <w:bottom w:val="none" w:sz="0" w:space="0" w:color="auto"/>
        <w:right w:val="none" w:sz="0" w:space="0" w:color="auto"/>
      </w:divBdr>
    </w:div>
    <w:div w:id="214119975">
      <w:bodyDiv w:val="1"/>
      <w:marLeft w:val="0"/>
      <w:marRight w:val="0"/>
      <w:marTop w:val="0"/>
      <w:marBottom w:val="0"/>
      <w:divBdr>
        <w:top w:val="none" w:sz="0" w:space="0" w:color="auto"/>
        <w:left w:val="none" w:sz="0" w:space="0" w:color="auto"/>
        <w:bottom w:val="none" w:sz="0" w:space="0" w:color="auto"/>
        <w:right w:val="none" w:sz="0" w:space="0" w:color="auto"/>
      </w:divBdr>
    </w:div>
    <w:div w:id="216822116">
      <w:bodyDiv w:val="1"/>
      <w:marLeft w:val="0"/>
      <w:marRight w:val="0"/>
      <w:marTop w:val="0"/>
      <w:marBottom w:val="0"/>
      <w:divBdr>
        <w:top w:val="none" w:sz="0" w:space="0" w:color="auto"/>
        <w:left w:val="none" w:sz="0" w:space="0" w:color="auto"/>
        <w:bottom w:val="none" w:sz="0" w:space="0" w:color="auto"/>
        <w:right w:val="none" w:sz="0" w:space="0" w:color="auto"/>
      </w:divBdr>
    </w:div>
    <w:div w:id="220412381">
      <w:bodyDiv w:val="1"/>
      <w:marLeft w:val="0"/>
      <w:marRight w:val="0"/>
      <w:marTop w:val="0"/>
      <w:marBottom w:val="0"/>
      <w:divBdr>
        <w:top w:val="none" w:sz="0" w:space="0" w:color="auto"/>
        <w:left w:val="none" w:sz="0" w:space="0" w:color="auto"/>
        <w:bottom w:val="none" w:sz="0" w:space="0" w:color="auto"/>
        <w:right w:val="none" w:sz="0" w:space="0" w:color="auto"/>
      </w:divBdr>
    </w:div>
    <w:div w:id="222372737">
      <w:bodyDiv w:val="1"/>
      <w:marLeft w:val="0"/>
      <w:marRight w:val="0"/>
      <w:marTop w:val="0"/>
      <w:marBottom w:val="0"/>
      <w:divBdr>
        <w:top w:val="none" w:sz="0" w:space="0" w:color="auto"/>
        <w:left w:val="none" w:sz="0" w:space="0" w:color="auto"/>
        <w:bottom w:val="none" w:sz="0" w:space="0" w:color="auto"/>
        <w:right w:val="none" w:sz="0" w:space="0" w:color="auto"/>
      </w:divBdr>
    </w:div>
    <w:div w:id="223957015">
      <w:bodyDiv w:val="1"/>
      <w:marLeft w:val="0"/>
      <w:marRight w:val="0"/>
      <w:marTop w:val="0"/>
      <w:marBottom w:val="0"/>
      <w:divBdr>
        <w:top w:val="none" w:sz="0" w:space="0" w:color="auto"/>
        <w:left w:val="none" w:sz="0" w:space="0" w:color="auto"/>
        <w:bottom w:val="none" w:sz="0" w:space="0" w:color="auto"/>
        <w:right w:val="none" w:sz="0" w:space="0" w:color="auto"/>
      </w:divBdr>
    </w:div>
    <w:div w:id="226494698">
      <w:bodyDiv w:val="1"/>
      <w:marLeft w:val="0"/>
      <w:marRight w:val="0"/>
      <w:marTop w:val="0"/>
      <w:marBottom w:val="0"/>
      <w:divBdr>
        <w:top w:val="none" w:sz="0" w:space="0" w:color="auto"/>
        <w:left w:val="none" w:sz="0" w:space="0" w:color="auto"/>
        <w:bottom w:val="none" w:sz="0" w:space="0" w:color="auto"/>
        <w:right w:val="none" w:sz="0" w:space="0" w:color="auto"/>
      </w:divBdr>
    </w:div>
    <w:div w:id="228151797">
      <w:bodyDiv w:val="1"/>
      <w:marLeft w:val="0"/>
      <w:marRight w:val="0"/>
      <w:marTop w:val="0"/>
      <w:marBottom w:val="0"/>
      <w:divBdr>
        <w:top w:val="none" w:sz="0" w:space="0" w:color="auto"/>
        <w:left w:val="none" w:sz="0" w:space="0" w:color="auto"/>
        <w:bottom w:val="none" w:sz="0" w:space="0" w:color="auto"/>
        <w:right w:val="none" w:sz="0" w:space="0" w:color="auto"/>
      </w:divBdr>
    </w:div>
    <w:div w:id="228543469">
      <w:bodyDiv w:val="1"/>
      <w:marLeft w:val="0"/>
      <w:marRight w:val="0"/>
      <w:marTop w:val="0"/>
      <w:marBottom w:val="0"/>
      <w:divBdr>
        <w:top w:val="none" w:sz="0" w:space="0" w:color="auto"/>
        <w:left w:val="none" w:sz="0" w:space="0" w:color="auto"/>
        <w:bottom w:val="none" w:sz="0" w:space="0" w:color="auto"/>
        <w:right w:val="none" w:sz="0" w:space="0" w:color="auto"/>
      </w:divBdr>
    </w:div>
    <w:div w:id="229466893">
      <w:bodyDiv w:val="1"/>
      <w:marLeft w:val="0"/>
      <w:marRight w:val="0"/>
      <w:marTop w:val="0"/>
      <w:marBottom w:val="0"/>
      <w:divBdr>
        <w:top w:val="none" w:sz="0" w:space="0" w:color="auto"/>
        <w:left w:val="none" w:sz="0" w:space="0" w:color="auto"/>
        <w:bottom w:val="none" w:sz="0" w:space="0" w:color="auto"/>
        <w:right w:val="none" w:sz="0" w:space="0" w:color="auto"/>
      </w:divBdr>
    </w:div>
    <w:div w:id="233591940">
      <w:bodyDiv w:val="1"/>
      <w:marLeft w:val="0"/>
      <w:marRight w:val="0"/>
      <w:marTop w:val="0"/>
      <w:marBottom w:val="0"/>
      <w:divBdr>
        <w:top w:val="none" w:sz="0" w:space="0" w:color="auto"/>
        <w:left w:val="none" w:sz="0" w:space="0" w:color="auto"/>
        <w:bottom w:val="none" w:sz="0" w:space="0" w:color="auto"/>
        <w:right w:val="none" w:sz="0" w:space="0" w:color="auto"/>
      </w:divBdr>
    </w:div>
    <w:div w:id="234435065">
      <w:bodyDiv w:val="1"/>
      <w:marLeft w:val="0"/>
      <w:marRight w:val="0"/>
      <w:marTop w:val="0"/>
      <w:marBottom w:val="0"/>
      <w:divBdr>
        <w:top w:val="none" w:sz="0" w:space="0" w:color="auto"/>
        <w:left w:val="none" w:sz="0" w:space="0" w:color="auto"/>
        <w:bottom w:val="none" w:sz="0" w:space="0" w:color="auto"/>
        <w:right w:val="none" w:sz="0" w:space="0" w:color="auto"/>
      </w:divBdr>
    </w:div>
    <w:div w:id="236942558">
      <w:bodyDiv w:val="1"/>
      <w:marLeft w:val="0"/>
      <w:marRight w:val="0"/>
      <w:marTop w:val="0"/>
      <w:marBottom w:val="0"/>
      <w:divBdr>
        <w:top w:val="none" w:sz="0" w:space="0" w:color="auto"/>
        <w:left w:val="none" w:sz="0" w:space="0" w:color="auto"/>
        <w:bottom w:val="none" w:sz="0" w:space="0" w:color="auto"/>
        <w:right w:val="none" w:sz="0" w:space="0" w:color="auto"/>
      </w:divBdr>
    </w:div>
    <w:div w:id="237373880">
      <w:bodyDiv w:val="1"/>
      <w:marLeft w:val="0"/>
      <w:marRight w:val="0"/>
      <w:marTop w:val="0"/>
      <w:marBottom w:val="0"/>
      <w:divBdr>
        <w:top w:val="none" w:sz="0" w:space="0" w:color="auto"/>
        <w:left w:val="none" w:sz="0" w:space="0" w:color="auto"/>
        <w:bottom w:val="none" w:sz="0" w:space="0" w:color="auto"/>
        <w:right w:val="none" w:sz="0" w:space="0" w:color="auto"/>
      </w:divBdr>
    </w:div>
    <w:div w:id="237860251">
      <w:bodyDiv w:val="1"/>
      <w:marLeft w:val="0"/>
      <w:marRight w:val="0"/>
      <w:marTop w:val="0"/>
      <w:marBottom w:val="0"/>
      <w:divBdr>
        <w:top w:val="none" w:sz="0" w:space="0" w:color="auto"/>
        <w:left w:val="none" w:sz="0" w:space="0" w:color="auto"/>
        <w:bottom w:val="none" w:sz="0" w:space="0" w:color="auto"/>
        <w:right w:val="none" w:sz="0" w:space="0" w:color="auto"/>
      </w:divBdr>
    </w:div>
    <w:div w:id="237985572">
      <w:bodyDiv w:val="1"/>
      <w:marLeft w:val="0"/>
      <w:marRight w:val="0"/>
      <w:marTop w:val="0"/>
      <w:marBottom w:val="0"/>
      <w:divBdr>
        <w:top w:val="none" w:sz="0" w:space="0" w:color="auto"/>
        <w:left w:val="none" w:sz="0" w:space="0" w:color="auto"/>
        <w:bottom w:val="none" w:sz="0" w:space="0" w:color="auto"/>
        <w:right w:val="none" w:sz="0" w:space="0" w:color="auto"/>
      </w:divBdr>
    </w:div>
    <w:div w:id="238828621">
      <w:bodyDiv w:val="1"/>
      <w:marLeft w:val="0"/>
      <w:marRight w:val="0"/>
      <w:marTop w:val="0"/>
      <w:marBottom w:val="0"/>
      <w:divBdr>
        <w:top w:val="none" w:sz="0" w:space="0" w:color="auto"/>
        <w:left w:val="none" w:sz="0" w:space="0" w:color="auto"/>
        <w:bottom w:val="none" w:sz="0" w:space="0" w:color="auto"/>
        <w:right w:val="none" w:sz="0" w:space="0" w:color="auto"/>
      </w:divBdr>
    </w:div>
    <w:div w:id="239023772">
      <w:bodyDiv w:val="1"/>
      <w:marLeft w:val="0"/>
      <w:marRight w:val="0"/>
      <w:marTop w:val="0"/>
      <w:marBottom w:val="0"/>
      <w:divBdr>
        <w:top w:val="none" w:sz="0" w:space="0" w:color="auto"/>
        <w:left w:val="none" w:sz="0" w:space="0" w:color="auto"/>
        <w:bottom w:val="none" w:sz="0" w:space="0" w:color="auto"/>
        <w:right w:val="none" w:sz="0" w:space="0" w:color="auto"/>
      </w:divBdr>
    </w:div>
    <w:div w:id="239214947">
      <w:bodyDiv w:val="1"/>
      <w:marLeft w:val="0"/>
      <w:marRight w:val="0"/>
      <w:marTop w:val="0"/>
      <w:marBottom w:val="0"/>
      <w:divBdr>
        <w:top w:val="none" w:sz="0" w:space="0" w:color="auto"/>
        <w:left w:val="none" w:sz="0" w:space="0" w:color="auto"/>
        <w:bottom w:val="none" w:sz="0" w:space="0" w:color="auto"/>
        <w:right w:val="none" w:sz="0" w:space="0" w:color="auto"/>
      </w:divBdr>
    </w:div>
    <w:div w:id="239369968">
      <w:bodyDiv w:val="1"/>
      <w:marLeft w:val="0"/>
      <w:marRight w:val="0"/>
      <w:marTop w:val="0"/>
      <w:marBottom w:val="0"/>
      <w:divBdr>
        <w:top w:val="none" w:sz="0" w:space="0" w:color="auto"/>
        <w:left w:val="none" w:sz="0" w:space="0" w:color="auto"/>
        <w:bottom w:val="none" w:sz="0" w:space="0" w:color="auto"/>
        <w:right w:val="none" w:sz="0" w:space="0" w:color="auto"/>
      </w:divBdr>
    </w:div>
    <w:div w:id="242418640">
      <w:bodyDiv w:val="1"/>
      <w:marLeft w:val="0"/>
      <w:marRight w:val="0"/>
      <w:marTop w:val="0"/>
      <w:marBottom w:val="0"/>
      <w:divBdr>
        <w:top w:val="none" w:sz="0" w:space="0" w:color="auto"/>
        <w:left w:val="none" w:sz="0" w:space="0" w:color="auto"/>
        <w:bottom w:val="none" w:sz="0" w:space="0" w:color="auto"/>
        <w:right w:val="none" w:sz="0" w:space="0" w:color="auto"/>
      </w:divBdr>
    </w:div>
    <w:div w:id="244388597">
      <w:bodyDiv w:val="1"/>
      <w:marLeft w:val="0"/>
      <w:marRight w:val="0"/>
      <w:marTop w:val="0"/>
      <w:marBottom w:val="0"/>
      <w:divBdr>
        <w:top w:val="none" w:sz="0" w:space="0" w:color="auto"/>
        <w:left w:val="none" w:sz="0" w:space="0" w:color="auto"/>
        <w:bottom w:val="none" w:sz="0" w:space="0" w:color="auto"/>
        <w:right w:val="none" w:sz="0" w:space="0" w:color="auto"/>
      </w:divBdr>
    </w:div>
    <w:div w:id="244460700">
      <w:bodyDiv w:val="1"/>
      <w:marLeft w:val="0"/>
      <w:marRight w:val="0"/>
      <w:marTop w:val="0"/>
      <w:marBottom w:val="0"/>
      <w:divBdr>
        <w:top w:val="none" w:sz="0" w:space="0" w:color="auto"/>
        <w:left w:val="none" w:sz="0" w:space="0" w:color="auto"/>
        <w:bottom w:val="none" w:sz="0" w:space="0" w:color="auto"/>
        <w:right w:val="none" w:sz="0" w:space="0" w:color="auto"/>
      </w:divBdr>
    </w:div>
    <w:div w:id="246767017">
      <w:bodyDiv w:val="1"/>
      <w:marLeft w:val="0"/>
      <w:marRight w:val="0"/>
      <w:marTop w:val="0"/>
      <w:marBottom w:val="0"/>
      <w:divBdr>
        <w:top w:val="none" w:sz="0" w:space="0" w:color="auto"/>
        <w:left w:val="none" w:sz="0" w:space="0" w:color="auto"/>
        <w:bottom w:val="none" w:sz="0" w:space="0" w:color="auto"/>
        <w:right w:val="none" w:sz="0" w:space="0" w:color="auto"/>
      </w:divBdr>
    </w:div>
    <w:div w:id="246883539">
      <w:bodyDiv w:val="1"/>
      <w:marLeft w:val="0"/>
      <w:marRight w:val="0"/>
      <w:marTop w:val="0"/>
      <w:marBottom w:val="0"/>
      <w:divBdr>
        <w:top w:val="none" w:sz="0" w:space="0" w:color="auto"/>
        <w:left w:val="none" w:sz="0" w:space="0" w:color="auto"/>
        <w:bottom w:val="none" w:sz="0" w:space="0" w:color="auto"/>
        <w:right w:val="none" w:sz="0" w:space="0" w:color="auto"/>
      </w:divBdr>
    </w:div>
    <w:div w:id="249850643">
      <w:bodyDiv w:val="1"/>
      <w:marLeft w:val="0"/>
      <w:marRight w:val="0"/>
      <w:marTop w:val="0"/>
      <w:marBottom w:val="0"/>
      <w:divBdr>
        <w:top w:val="none" w:sz="0" w:space="0" w:color="auto"/>
        <w:left w:val="none" w:sz="0" w:space="0" w:color="auto"/>
        <w:bottom w:val="none" w:sz="0" w:space="0" w:color="auto"/>
        <w:right w:val="none" w:sz="0" w:space="0" w:color="auto"/>
      </w:divBdr>
    </w:div>
    <w:div w:id="251087099">
      <w:bodyDiv w:val="1"/>
      <w:marLeft w:val="0"/>
      <w:marRight w:val="0"/>
      <w:marTop w:val="0"/>
      <w:marBottom w:val="0"/>
      <w:divBdr>
        <w:top w:val="none" w:sz="0" w:space="0" w:color="auto"/>
        <w:left w:val="none" w:sz="0" w:space="0" w:color="auto"/>
        <w:bottom w:val="none" w:sz="0" w:space="0" w:color="auto"/>
        <w:right w:val="none" w:sz="0" w:space="0" w:color="auto"/>
      </w:divBdr>
    </w:div>
    <w:div w:id="251554719">
      <w:bodyDiv w:val="1"/>
      <w:marLeft w:val="0"/>
      <w:marRight w:val="0"/>
      <w:marTop w:val="0"/>
      <w:marBottom w:val="0"/>
      <w:divBdr>
        <w:top w:val="none" w:sz="0" w:space="0" w:color="auto"/>
        <w:left w:val="none" w:sz="0" w:space="0" w:color="auto"/>
        <w:bottom w:val="none" w:sz="0" w:space="0" w:color="auto"/>
        <w:right w:val="none" w:sz="0" w:space="0" w:color="auto"/>
      </w:divBdr>
    </w:div>
    <w:div w:id="252907066">
      <w:bodyDiv w:val="1"/>
      <w:marLeft w:val="0"/>
      <w:marRight w:val="0"/>
      <w:marTop w:val="0"/>
      <w:marBottom w:val="0"/>
      <w:divBdr>
        <w:top w:val="none" w:sz="0" w:space="0" w:color="auto"/>
        <w:left w:val="none" w:sz="0" w:space="0" w:color="auto"/>
        <w:bottom w:val="none" w:sz="0" w:space="0" w:color="auto"/>
        <w:right w:val="none" w:sz="0" w:space="0" w:color="auto"/>
      </w:divBdr>
    </w:div>
    <w:div w:id="257451561">
      <w:bodyDiv w:val="1"/>
      <w:marLeft w:val="0"/>
      <w:marRight w:val="0"/>
      <w:marTop w:val="0"/>
      <w:marBottom w:val="0"/>
      <w:divBdr>
        <w:top w:val="none" w:sz="0" w:space="0" w:color="auto"/>
        <w:left w:val="none" w:sz="0" w:space="0" w:color="auto"/>
        <w:bottom w:val="none" w:sz="0" w:space="0" w:color="auto"/>
        <w:right w:val="none" w:sz="0" w:space="0" w:color="auto"/>
      </w:divBdr>
    </w:div>
    <w:div w:id="258679579">
      <w:bodyDiv w:val="1"/>
      <w:marLeft w:val="0"/>
      <w:marRight w:val="0"/>
      <w:marTop w:val="0"/>
      <w:marBottom w:val="0"/>
      <w:divBdr>
        <w:top w:val="none" w:sz="0" w:space="0" w:color="auto"/>
        <w:left w:val="none" w:sz="0" w:space="0" w:color="auto"/>
        <w:bottom w:val="none" w:sz="0" w:space="0" w:color="auto"/>
        <w:right w:val="none" w:sz="0" w:space="0" w:color="auto"/>
      </w:divBdr>
    </w:div>
    <w:div w:id="260069686">
      <w:bodyDiv w:val="1"/>
      <w:marLeft w:val="0"/>
      <w:marRight w:val="0"/>
      <w:marTop w:val="0"/>
      <w:marBottom w:val="0"/>
      <w:divBdr>
        <w:top w:val="none" w:sz="0" w:space="0" w:color="auto"/>
        <w:left w:val="none" w:sz="0" w:space="0" w:color="auto"/>
        <w:bottom w:val="none" w:sz="0" w:space="0" w:color="auto"/>
        <w:right w:val="none" w:sz="0" w:space="0" w:color="auto"/>
      </w:divBdr>
    </w:div>
    <w:div w:id="262688843">
      <w:bodyDiv w:val="1"/>
      <w:marLeft w:val="0"/>
      <w:marRight w:val="0"/>
      <w:marTop w:val="0"/>
      <w:marBottom w:val="0"/>
      <w:divBdr>
        <w:top w:val="none" w:sz="0" w:space="0" w:color="auto"/>
        <w:left w:val="none" w:sz="0" w:space="0" w:color="auto"/>
        <w:bottom w:val="none" w:sz="0" w:space="0" w:color="auto"/>
        <w:right w:val="none" w:sz="0" w:space="0" w:color="auto"/>
      </w:divBdr>
    </w:div>
    <w:div w:id="262954647">
      <w:bodyDiv w:val="1"/>
      <w:marLeft w:val="0"/>
      <w:marRight w:val="0"/>
      <w:marTop w:val="0"/>
      <w:marBottom w:val="0"/>
      <w:divBdr>
        <w:top w:val="none" w:sz="0" w:space="0" w:color="auto"/>
        <w:left w:val="none" w:sz="0" w:space="0" w:color="auto"/>
        <w:bottom w:val="none" w:sz="0" w:space="0" w:color="auto"/>
        <w:right w:val="none" w:sz="0" w:space="0" w:color="auto"/>
      </w:divBdr>
    </w:div>
    <w:div w:id="269748906">
      <w:bodyDiv w:val="1"/>
      <w:marLeft w:val="0"/>
      <w:marRight w:val="0"/>
      <w:marTop w:val="0"/>
      <w:marBottom w:val="0"/>
      <w:divBdr>
        <w:top w:val="none" w:sz="0" w:space="0" w:color="auto"/>
        <w:left w:val="none" w:sz="0" w:space="0" w:color="auto"/>
        <w:bottom w:val="none" w:sz="0" w:space="0" w:color="auto"/>
        <w:right w:val="none" w:sz="0" w:space="0" w:color="auto"/>
      </w:divBdr>
    </w:div>
    <w:div w:id="269894231">
      <w:bodyDiv w:val="1"/>
      <w:marLeft w:val="0"/>
      <w:marRight w:val="0"/>
      <w:marTop w:val="0"/>
      <w:marBottom w:val="0"/>
      <w:divBdr>
        <w:top w:val="none" w:sz="0" w:space="0" w:color="auto"/>
        <w:left w:val="none" w:sz="0" w:space="0" w:color="auto"/>
        <w:bottom w:val="none" w:sz="0" w:space="0" w:color="auto"/>
        <w:right w:val="none" w:sz="0" w:space="0" w:color="auto"/>
      </w:divBdr>
    </w:div>
    <w:div w:id="270205702">
      <w:bodyDiv w:val="1"/>
      <w:marLeft w:val="0"/>
      <w:marRight w:val="0"/>
      <w:marTop w:val="0"/>
      <w:marBottom w:val="0"/>
      <w:divBdr>
        <w:top w:val="none" w:sz="0" w:space="0" w:color="auto"/>
        <w:left w:val="none" w:sz="0" w:space="0" w:color="auto"/>
        <w:bottom w:val="none" w:sz="0" w:space="0" w:color="auto"/>
        <w:right w:val="none" w:sz="0" w:space="0" w:color="auto"/>
      </w:divBdr>
    </w:div>
    <w:div w:id="272134004">
      <w:bodyDiv w:val="1"/>
      <w:marLeft w:val="0"/>
      <w:marRight w:val="0"/>
      <w:marTop w:val="0"/>
      <w:marBottom w:val="0"/>
      <w:divBdr>
        <w:top w:val="none" w:sz="0" w:space="0" w:color="auto"/>
        <w:left w:val="none" w:sz="0" w:space="0" w:color="auto"/>
        <w:bottom w:val="none" w:sz="0" w:space="0" w:color="auto"/>
        <w:right w:val="none" w:sz="0" w:space="0" w:color="auto"/>
      </w:divBdr>
    </w:div>
    <w:div w:id="273370635">
      <w:bodyDiv w:val="1"/>
      <w:marLeft w:val="0"/>
      <w:marRight w:val="0"/>
      <w:marTop w:val="0"/>
      <w:marBottom w:val="0"/>
      <w:divBdr>
        <w:top w:val="none" w:sz="0" w:space="0" w:color="auto"/>
        <w:left w:val="none" w:sz="0" w:space="0" w:color="auto"/>
        <w:bottom w:val="none" w:sz="0" w:space="0" w:color="auto"/>
        <w:right w:val="none" w:sz="0" w:space="0" w:color="auto"/>
      </w:divBdr>
    </w:div>
    <w:div w:id="273564925">
      <w:bodyDiv w:val="1"/>
      <w:marLeft w:val="0"/>
      <w:marRight w:val="0"/>
      <w:marTop w:val="0"/>
      <w:marBottom w:val="0"/>
      <w:divBdr>
        <w:top w:val="none" w:sz="0" w:space="0" w:color="auto"/>
        <w:left w:val="none" w:sz="0" w:space="0" w:color="auto"/>
        <w:bottom w:val="none" w:sz="0" w:space="0" w:color="auto"/>
        <w:right w:val="none" w:sz="0" w:space="0" w:color="auto"/>
      </w:divBdr>
    </w:div>
    <w:div w:id="274292644">
      <w:bodyDiv w:val="1"/>
      <w:marLeft w:val="0"/>
      <w:marRight w:val="0"/>
      <w:marTop w:val="0"/>
      <w:marBottom w:val="0"/>
      <w:divBdr>
        <w:top w:val="none" w:sz="0" w:space="0" w:color="auto"/>
        <w:left w:val="none" w:sz="0" w:space="0" w:color="auto"/>
        <w:bottom w:val="none" w:sz="0" w:space="0" w:color="auto"/>
        <w:right w:val="none" w:sz="0" w:space="0" w:color="auto"/>
      </w:divBdr>
    </w:div>
    <w:div w:id="276107331">
      <w:bodyDiv w:val="1"/>
      <w:marLeft w:val="0"/>
      <w:marRight w:val="0"/>
      <w:marTop w:val="0"/>
      <w:marBottom w:val="0"/>
      <w:divBdr>
        <w:top w:val="none" w:sz="0" w:space="0" w:color="auto"/>
        <w:left w:val="none" w:sz="0" w:space="0" w:color="auto"/>
        <w:bottom w:val="none" w:sz="0" w:space="0" w:color="auto"/>
        <w:right w:val="none" w:sz="0" w:space="0" w:color="auto"/>
      </w:divBdr>
    </w:div>
    <w:div w:id="278151211">
      <w:bodyDiv w:val="1"/>
      <w:marLeft w:val="0"/>
      <w:marRight w:val="0"/>
      <w:marTop w:val="0"/>
      <w:marBottom w:val="0"/>
      <w:divBdr>
        <w:top w:val="none" w:sz="0" w:space="0" w:color="auto"/>
        <w:left w:val="none" w:sz="0" w:space="0" w:color="auto"/>
        <w:bottom w:val="none" w:sz="0" w:space="0" w:color="auto"/>
        <w:right w:val="none" w:sz="0" w:space="0" w:color="auto"/>
      </w:divBdr>
    </w:div>
    <w:div w:id="279922011">
      <w:bodyDiv w:val="1"/>
      <w:marLeft w:val="0"/>
      <w:marRight w:val="0"/>
      <w:marTop w:val="0"/>
      <w:marBottom w:val="0"/>
      <w:divBdr>
        <w:top w:val="none" w:sz="0" w:space="0" w:color="auto"/>
        <w:left w:val="none" w:sz="0" w:space="0" w:color="auto"/>
        <w:bottom w:val="none" w:sz="0" w:space="0" w:color="auto"/>
        <w:right w:val="none" w:sz="0" w:space="0" w:color="auto"/>
      </w:divBdr>
    </w:div>
    <w:div w:id="280035806">
      <w:bodyDiv w:val="1"/>
      <w:marLeft w:val="0"/>
      <w:marRight w:val="0"/>
      <w:marTop w:val="0"/>
      <w:marBottom w:val="0"/>
      <w:divBdr>
        <w:top w:val="none" w:sz="0" w:space="0" w:color="auto"/>
        <w:left w:val="none" w:sz="0" w:space="0" w:color="auto"/>
        <w:bottom w:val="none" w:sz="0" w:space="0" w:color="auto"/>
        <w:right w:val="none" w:sz="0" w:space="0" w:color="auto"/>
      </w:divBdr>
    </w:div>
    <w:div w:id="280965150">
      <w:bodyDiv w:val="1"/>
      <w:marLeft w:val="0"/>
      <w:marRight w:val="0"/>
      <w:marTop w:val="0"/>
      <w:marBottom w:val="0"/>
      <w:divBdr>
        <w:top w:val="none" w:sz="0" w:space="0" w:color="auto"/>
        <w:left w:val="none" w:sz="0" w:space="0" w:color="auto"/>
        <w:bottom w:val="none" w:sz="0" w:space="0" w:color="auto"/>
        <w:right w:val="none" w:sz="0" w:space="0" w:color="auto"/>
      </w:divBdr>
    </w:div>
    <w:div w:id="281349109">
      <w:bodyDiv w:val="1"/>
      <w:marLeft w:val="0"/>
      <w:marRight w:val="0"/>
      <w:marTop w:val="0"/>
      <w:marBottom w:val="0"/>
      <w:divBdr>
        <w:top w:val="none" w:sz="0" w:space="0" w:color="auto"/>
        <w:left w:val="none" w:sz="0" w:space="0" w:color="auto"/>
        <w:bottom w:val="none" w:sz="0" w:space="0" w:color="auto"/>
        <w:right w:val="none" w:sz="0" w:space="0" w:color="auto"/>
      </w:divBdr>
    </w:div>
    <w:div w:id="281500058">
      <w:bodyDiv w:val="1"/>
      <w:marLeft w:val="0"/>
      <w:marRight w:val="0"/>
      <w:marTop w:val="0"/>
      <w:marBottom w:val="0"/>
      <w:divBdr>
        <w:top w:val="none" w:sz="0" w:space="0" w:color="auto"/>
        <w:left w:val="none" w:sz="0" w:space="0" w:color="auto"/>
        <w:bottom w:val="none" w:sz="0" w:space="0" w:color="auto"/>
        <w:right w:val="none" w:sz="0" w:space="0" w:color="auto"/>
      </w:divBdr>
    </w:div>
    <w:div w:id="283585755">
      <w:bodyDiv w:val="1"/>
      <w:marLeft w:val="0"/>
      <w:marRight w:val="0"/>
      <w:marTop w:val="0"/>
      <w:marBottom w:val="0"/>
      <w:divBdr>
        <w:top w:val="none" w:sz="0" w:space="0" w:color="auto"/>
        <w:left w:val="none" w:sz="0" w:space="0" w:color="auto"/>
        <w:bottom w:val="none" w:sz="0" w:space="0" w:color="auto"/>
        <w:right w:val="none" w:sz="0" w:space="0" w:color="auto"/>
      </w:divBdr>
    </w:div>
    <w:div w:id="284432293">
      <w:bodyDiv w:val="1"/>
      <w:marLeft w:val="0"/>
      <w:marRight w:val="0"/>
      <w:marTop w:val="0"/>
      <w:marBottom w:val="0"/>
      <w:divBdr>
        <w:top w:val="none" w:sz="0" w:space="0" w:color="auto"/>
        <w:left w:val="none" w:sz="0" w:space="0" w:color="auto"/>
        <w:bottom w:val="none" w:sz="0" w:space="0" w:color="auto"/>
        <w:right w:val="none" w:sz="0" w:space="0" w:color="auto"/>
      </w:divBdr>
    </w:div>
    <w:div w:id="284628963">
      <w:bodyDiv w:val="1"/>
      <w:marLeft w:val="0"/>
      <w:marRight w:val="0"/>
      <w:marTop w:val="0"/>
      <w:marBottom w:val="0"/>
      <w:divBdr>
        <w:top w:val="none" w:sz="0" w:space="0" w:color="auto"/>
        <w:left w:val="none" w:sz="0" w:space="0" w:color="auto"/>
        <w:bottom w:val="none" w:sz="0" w:space="0" w:color="auto"/>
        <w:right w:val="none" w:sz="0" w:space="0" w:color="auto"/>
      </w:divBdr>
    </w:div>
    <w:div w:id="285158180">
      <w:bodyDiv w:val="1"/>
      <w:marLeft w:val="0"/>
      <w:marRight w:val="0"/>
      <w:marTop w:val="0"/>
      <w:marBottom w:val="0"/>
      <w:divBdr>
        <w:top w:val="none" w:sz="0" w:space="0" w:color="auto"/>
        <w:left w:val="none" w:sz="0" w:space="0" w:color="auto"/>
        <w:bottom w:val="none" w:sz="0" w:space="0" w:color="auto"/>
        <w:right w:val="none" w:sz="0" w:space="0" w:color="auto"/>
      </w:divBdr>
    </w:div>
    <w:div w:id="286007085">
      <w:bodyDiv w:val="1"/>
      <w:marLeft w:val="0"/>
      <w:marRight w:val="0"/>
      <w:marTop w:val="0"/>
      <w:marBottom w:val="0"/>
      <w:divBdr>
        <w:top w:val="none" w:sz="0" w:space="0" w:color="auto"/>
        <w:left w:val="none" w:sz="0" w:space="0" w:color="auto"/>
        <w:bottom w:val="none" w:sz="0" w:space="0" w:color="auto"/>
        <w:right w:val="none" w:sz="0" w:space="0" w:color="auto"/>
      </w:divBdr>
    </w:div>
    <w:div w:id="286670021">
      <w:bodyDiv w:val="1"/>
      <w:marLeft w:val="0"/>
      <w:marRight w:val="0"/>
      <w:marTop w:val="0"/>
      <w:marBottom w:val="0"/>
      <w:divBdr>
        <w:top w:val="none" w:sz="0" w:space="0" w:color="auto"/>
        <w:left w:val="none" w:sz="0" w:space="0" w:color="auto"/>
        <w:bottom w:val="none" w:sz="0" w:space="0" w:color="auto"/>
        <w:right w:val="none" w:sz="0" w:space="0" w:color="auto"/>
      </w:divBdr>
    </w:div>
    <w:div w:id="286788603">
      <w:bodyDiv w:val="1"/>
      <w:marLeft w:val="0"/>
      <w:marRight w:val="0"/>
      <w:marTop w:val="0"/>
      <w:marBottom w:val="0"/>
      <w:divBdr>
        <w:top w:val="none" w:sz="0" w:space="0" w:color="auto"/>
        <w:left w:val="none" w:sz="0" w:space="0" w:color="auto"/>
        <w:bottom w:val="none" w:sz="0" w:space="0" w:color="auto"/>
        <w:right w:val="none" w:sz="0" w:space="0" w:color="auto"/>
      </w:divBdr>
    </w:div>
    <w:div w:id="288096385">
      <w:bodyDiv w:val="1"/>
      <w:marLeft w:val="0"/>
      <w:marRight w:val="0"/>
      <w:marTop w:val="0"/>
      <w:marBottom w:val="0"/>
      <w:divBdr>
        <w:top w:val="none" w:sz="0" w:space="0" w:color="auto"/>
        <w:left w:val="none" w:sz="0" w:space="0" w:color="auto"/>
        <w:bottom w:val="none" w:sz="0" w:space="0" w:color="auto"/>
        <w:right w:val="none" w:sz="0" w:space="0" w:color="auto"/>
      </w:divBdr>
    </w:div>
    <w:div w:id="288512665">
      <w:bodyDiv w:val="1"/>
      <w:marLeft w:val="0"/>
      <w:marRight w:val="0"/>
      <w:marTop w:val="0"/>
      <w:marBottom w:val="0"/>
      <w:divBdr>
        <w:top w:val="none" w:sz="0" w:space="0" w:color="auto"/>
        <w:left w:val="none" w:sz="0" w:space="0" w:color="auto"/>
        <w:bottom w:val="none" w:sz="0" w:space="0" w:color="auto"/>
        <w:right w:val="none" w:sz="0" w:space="0" w:color="auto"/>
      </w:divBdr>
    </w:div>
    <w:div w:id="289016125">
      <w:bodyDiv w:val="1"/>
      <w:marLeft w:val="0"/>
      <w:marRight w:val="0"/>
      <w:marTop w:val="0"/>
      <w:marBottom w:val="0"/>
      <w:divBdr>
        <w:top w:val="none" w:sz="0" w:space="0" w:color="auto"/>
        <w:left w:val="none" w:sz="0" w:space="0" w:color="auto"/>
        <w:bottom w:val="none" w:sz="0" w:space="0" w:color="auto"/>
        <w:right w:val="none" w:sz="0" w:space="0" w:color="auto"/>
      </w:divBdr>
    </w:div>
    <w:div w:id="289291609">
      <w:bodyDiv w:val="1"/>
      <w:marLeft w:val="0"/>
      <w:marRight w:val="0"/>
      <w:marTop w:val="0"/>
      <w:marBottom w:val="0"/>
      <w:divBdr>
        <w:top w:val="none" w:sz="0" w:space="0" w:color="auto"/>
        <w:left w:val="none" w:sz="0" w:space="0" w:color="auto"/>
        <w:bottom w:val="none" w:sz="0" w:space="0" w:color="auto"/>
        <w:right w:val="none" w:sz="0" w:space="0" w:color="auto"/>
      </w:divBdr>
    </w:div>
    <w:div w:id="289669566">
      <w:bodyDiv w:val="1"/>
      <w:marLeft w:val="0"/>
      <w:marRight w:val="0"/>
      <w:marTop w:val="0"/>
      <w:marBottom w:val="0"/>
      <w:divBdr>
        <w:top w:val="none" w:sz="0" w:space="0" w:color="auto"/>
        <w:left w:val="none" w:sz="0" w:space="0" w:color="auto"/>
        <w:bottom w:val="none" w:sz="0" w:space="0" w:color="auto"/>
        <w:right w:val="none" w:sz="0" w:space="0" w:color="auto"/>
      </w:divBdr>
    </w:div>
    <w:div w:id="290790159">
      <w:bodyDiv w:val="1"/>
      <w:marLeft w:val="0"/>
      <w:marRight w:val="0"/>
      <w:marTop w:val="0"/>
      <w:marBottom w:val="0"/>
      <w:divBdr>
        <w:top w:val="none" w:sz="0" w:space="0" w:color="auto"/>
        <w:left w:val="none" w:sz="0" w:space="0" w:color="auto"/>
        <w:bottom w:val="none" w:sz="0" w:space="0" w:color="auto"/>
        <w:right w:val="none" w:sz="0" w:space="0" w:color="auto"/>
      </w:divBdr>
    </w:div>
    <w:div w:id="291710495">
      <w:bodyDiv w:val="1"/>
      <w:marLeft w:val="0"/>
      <w:marRight w:val="0"/>
      <w:marTop w:val="0"/>
      <w:marBottom w:val="0"/>
      <w:divBdr>
        <w:top w:val="none" w:sz="0" w:space="0" w:color="auto"/>
        <w:left w:val="none" w:sz="0" w:space="0" w:color="auto"/>
        <w:bottom w:val="none" w:sz="0" w:space="0" w:color="auto"/>
        <w:right w:val="none" w:sz="0" w:space="0" w:color="auto"/>
      </w:divBdr>
    </w:div>
    <w:div w:id="295456155">
      <w:bodyDiv w:val="1"/>
      <w:marLeft w:val="0"/>
      <w:marRight w:val="0"/>
      <w:marTop w:val="0"/>
      <w:marBottom w:val="0"/>
      <w:divBdr>
        <w:top w:val="none" w:sz="0" w:space="0" w:color="auto"/>
        <w:left w:val="none" w:sz="0" w:space="0" w:color="auto"/>
        <w:bottom w:val="none" w:sz="0" w:space="0" w:color="auto"/>
        <w:right w:val="none" w:sz="0" w:space="0" w:color="auto"/>
      </w:divBdr>
    </w:div>
    <w:div w:id="295718277">
      <w:bodyDiv w:val="1"/>
      <w:marLeft w:val="0"/>
      <w:marRight w:val="0"/>
      <w:marTop w:val="0"/>
      <w:marBottom w:val="0"/>
      <w:divBdr>
        <w:top w:val="none" w:sz="0" w:space="0" w:color="auto"/>
        <w:left w:val="none" w:sz="0" w:space="0" w:color="auto"/>
        <w:bottom w:val="none" w:sz="0" w:space="0" w:color="auto"/>
        <w:right w:val="none" w:sz="0" w:space="0" w:color="auto"/>
      </w:divBdr>
    </w:div>
    <w:div w:id="296111461">
      <w:bodyDiv w:val="1"/>
      <w:marLeft w:val="0"/>
      <w:marRight w:val="0"/>
      <w:marTop w:val="0"/>
      <w:marBottom w:val="0"/>
      <w:divBdr>
        <w:top w:val="none" w:sz="0" w:space="0" w:color="auto"/>
        <w:left w:val="none" w:sz="0" w:space="0" w:color="auto"/>
        <w:bottom w:val="none" w:sz="0" w:space="0" w:color="auto"/>
        <w:right w:val="none" w:sz="0" w:space="0" w:color="auto"/>
      </w:divBdr>
    </w:div>
    <w:div w:id="296881928">
      <w:bodyDiv w:val="1"/>
      <w:marLeft w:val="0"/>
      <w:marRight w:val="0"/>
      <w:marTop w:val="0"/>
      <w:marBottom w:val="0"/>
      <w:divBdr>
        <w:top w:val="none" w:sz="0" w:space="0" w:color="auto"/>
        <w:left w:val="none" w:sz="0" w:space="0" w:color="auto"/>
        <w:bottom w:val="none" w:sz="0" w:space="0" w:color="auto"/>
        <w:right w:val="none" w:sz="0" w:space="0" w:color="auto"/>
      </w:divBdr>
    </w:div>
    <w:div w:id="298193586">
      <w:bodyDiv w:val="1"/>
      <w:marLeft w:val="0"/>
      <w:marRight w:val="0"/>
      <w:marTop w:val="0"/>
      <w:marBottom w:val="0"/>
      <w:divBdr>
        <w:top w:val="none" w:sz="0" w:space="0" w:color="auto"/>
        <w:left w:val="none" w:sz="0" w:space="0" w:color="auto"/>
        <w:bottom w:val="none" w:sz="0" w:space="0" w:color="auto"/>
        <w:right w:val="none" w:sz="0" w:space="0" w:color="auto"/>
      </w:divBdr>
    </w:div>
    <w:div w:id="299383516">
      <w:bodyDiv w:val="1"/>
      <w:marLeft w:val="0"/>
      <w:marRight w:val="0"/>
      <w:marTop w:val="0"/>
      <w:marBottom w:val="0"/>
      <w:divBdr>
        <w:top w:val="none" w:sz="0" w:space="0" w:color="auto"/>
        <w:left w:val="none" w:sz="0" w:space="0" w:color="auto"/>
        <w:bottom w:val="none" w:sz="0" w:space="0" w:color="auto"/>
        <w:right w:val="none" w:sz="0" w:space="0" w:color="auto"/>
      </w:divBdr>
    </w:div>
    <w:div w:id="300428065">
      <w:bodyDiv w:val="1"/>
      <w:marLeft w:val="0"/>
      <w:marRight w:val="0"/>
      <w:marTop w:val="0"/>
      <w:marBottom w:val="0"/>
      <w:divBdr>
        <w:top w:val="none" w:sz="0" w:space="0" w:color="auto"/>
        <w:left w:val="none" w:sz="0" w:space="0" w:color="auto"/>
        <w:bottom w:val="none" w:sz="0" w:space="0" w:color="auto"/>
        <w:right w:val="none" w:sz="0" w:space="0" w:color="auto"/>
      </w:divBdr>
    </w:div>
    <w:div w:id="300967359">
      <w:bodyDiv w:val="1"/>
      <w:marLeft w:val="0"/>
      <w:marRight w:val="0"/>
      <w:marTop w:val="0"/>
      <w:marBottom w:val="0"/>
      <w:divBdr>
        <w:top w:val="none" w:sz="0" w:space="0" w:color="auto"/>
        <w:left w:val="none" w:sz="0" w:space="0" w:color="auto"/>
        <w:bottom w:val="none" w:sz="0" w:space="0" w:color="auto"/>
        <w:right w:val="none" w:sz="0" w:space="0" w:color="auto"/>
      </w:divBdr>
    </w:div>
    <w:div w:id="302854679">
      <w:bodyDiv w:val="1"/>
      <w:marLeft w:val="0"/>
      <w:marRight w:val="0"/>
      <w:marTop w:val="0"/>
      <w:marBottom w:val="0"/>
      <w:divBdr>
        <w:top w:val="none" w:sz="0" w:space="0" w:color="auto"/>
        <w:left w:val="none" w:sz="0" w:space="0" w:color="auto"/>
        <w:bottom w:val="none" w:sz="0" w:space="0" w:color="auto"/>
        <w:right w:val="none" w:sz="0" w:space="0" w:color="auto"/>
      </w:divBdr>
    </w:div>
    <w:div w:id="302927904">
      <w:bodyDiv w:val="1"/>
      <w:marLeft w:val="0"/>
      <w:marRight w:val="0"/>
      <w:marTop w:val="0"/>
      <w:marBottom w:val="0"/>
      <w:divBdr>
        <w:top w:val="none" w:sz="0" w:space="0" w:color="auto"/>
        <w:left w:val="none" w:sz="0" w:space="0" w:color="auto"/>
        <w:bottom w:val="none" w:sz="0" w:space="0" w:color="auto"/>
        <w:right w:val="none" w:sz="0" w:space="0" w:color="auto"/>
      </w:divBdr>
    </w:div>
    <w:div w:id="302932292">
      <w:bodyDiv w:val="1"/>
      <w:marLeft w:val="0"/>
      <w:marRight w:val="0"/>
      <w:marTop w:val="0"/>
      <w:marBottom w:val="0"/>
      <w:divBdr>
        <w:top w:val="none" w:sz="0" w:space="0" w:color="auto"/>
        <w:left w:val="none" w:sz="0" w:space="0" w:color="auto"/>
        <w:bottom w:val="none" w:sz="0" w:space="0" w:color="auto"/>
        <w:right w:val="none" w:sz="0" w:space="0" w:color="auto"/>
      </w:divBdr>
    </w:div>
    <w:div w:id="305597825">
      <w:bodyDiv w:val="1"/>
      <w:marLeft w:val="0"/>
      <w:marRight w:val="0"/>
      <w:marTop w:val="0"/>
      <w:marBottom w:val="0"/>
      <w:divBdr>
        <w:top w:val="none" w:sz="0" w:space="0" w:color="auto"/>
        <w:left w:val="none" w:sz="0" w:space="0" w:color="auto"/>
        <w:bottom w:val="none" w:sz="0" w:space="0" w:color="auto"/>
        <w:right w:val="none" w:sz="0" w:space="0" w:color="auto"/>
      </w:divBdr>
    </w:div>
    <w:div w:id="307054774">
      <w:bodyDiv w:val="1"/>
      <w:marLeft w:val="0"/>
      <w:marRight w:val="0"/>
      <w:marTop w:val="0"/>
      <w:marBottom w:val="0"/>
      <w:divBdr>
        <w:top w:val="none" w:sz="0" w:space="0" w:color="auto"/>
        <w:left w:val="none" w:sz="0" w:space="0" w:color="auto"/>
        <w:bottom w:val="none" w:sz="0" w:space="0" w:color="auto"/>
        <w:right w:val="none" w:sz="0" w:space="0" w:color="auto"/>
      </w:divBdr>
    </w:div>
    <w:div w:id="307981219">
      <w:bodyDiv w:val="1"/>
      <w:marLeft w:val="0"/>
      <w:marRight w:val="0"/>
      <w:marTop w:val="0"/>
      <w:marBottom w:val="0"/>
      <w:divBdr>
        <w:top w:val="none" w:sz="0" w:space="0" w:color="auto"/>
        <w:left w:val="none" w:sz="0" w:space="0" w:color="auto"/>
        <w:bottom w:val="none" w:sz="0" w:space="0" w:color="auto"/>
        <w:right w:val="none" w:sz="0" w:space="0" w:color="auto"/>
      </w:divBdr>
    </w:div>
    <w:div w:id="309093235">
      <w:bodyDiv w:val="1"/>
      <w:marLeft w:val="0"/>
      <w:marRight w:val="0"/>
      <w:marTop w:val="0"/>
      <w:marBottom w:val="0"/>
      <w:divBdr>
        <w:top w:val="none" w:sz="0" w:space="0" w:color="auto"/>
        <w:left w:val="none" w:sz="0" w:space="0" w:color="auto"/>
        <w:bottom w:val="none" w:sz="0" w:space="0" w:color="auto"/>
        <w:right w:val="none" w:sz="0" w:space="0" w:color="auto"/>
      </w:divBdr>
    </w:div>
    <w:div w:id="309671946">
      <w:bodyDiv w:val="1"/>
      <w:marLeft w:val="0"/>
      <w:marRight w:val="0"/>
      <w:marTop w:val="0"/>
      <w:marBottom w:val="0"/>
      <w:divBdr>
        <w:top w:val="none" w:sz="0" w:space="0" w:color="auto"/>
        <w:left w:val="none" w:sz="0" w:space="0" w:color="auto"/>
        <w:bottom w:val="none" w:sz="0" w:space="0" w:color="auto"/>
        <w:right w:val="none" w:sz="0" w:space="0" w:color="auto"/>
      </w:divBdr>
    </w:div>
    <w:div w:id="309986520">
      <w:bodyDiv w:val="1"/>
      <w:marLeft w:val="0"/>
      <w:marRight w:val="0"/>
      <w:marTop w:val="0"/>
      <w:marBottom w:val="0"/>
      <w:divBdr>
        <w:top w:val="none" w:sz="0" w:space="0" w:color="auto"/>
        <w:left w:val="none" w:sz="0" w:space="0" w:color="auto"/>
        <w:bottom w:val="none" w:sz="0" w:space="0" w:color="auto"/>
        <w:right w:val="none" w:sz="0" w:space="0" w:color="auto"/>
      </w:divBdr>
    </w:div>
    <w:div w:id="310788224">
      <w:bodyDiv w:val="1"/>
      <w:marLeft w:val="0"/>
      <w:marRight w:val="0"/>
      <w:marTop w:val="0"/>
      <w:marBottom w:val="0"/>
      <w:divBdr>
        <w:top w:val="none" w:sz="0" w:space="0" w:color="auto"/>
        <w:left w:val="none" w:sz="0" w:space="0" w:color="auto"/>
        <w:bottom w:val="none" w:sz="0" w:space="0" w:color="auto"/>
        <w:right w:val="none" w:sz="0" w:space="0" w:color="auto"/>
      </w:divBdr>
    </w:div>
    <w:div w:id="311717905">
      <w:bodyDiv w:val="1"/>
      <w:marLeft w:val="0"/>
      <w:marRight w:val="0"/>
      <w:marTop w:val="0"/>
      <w:marBottom w:val="0"/>
      <w:divBdr>
        <w:top w:val="none" w:sz="0" w:space="0" w:color="auto"/>
        <w:left w:val="none" w:sz="0" w:space="0" w:color="auto"/>
        <w:bottom w:val="none" w:sz="0" w:space="0" w:color="auto"/>
        <w:right w:val="none" w:sz="0" w:space="0" w:color="auto"/>
      </w:divBdr>
    </w:div>
    <w:div w:id="311756409">
      <w:bodyDiv w:val="1"/>
      <w:marLeft w:val="0"/>
      <w:marRight w:val="0"/>
      <w:marTop w:val="0"/>
      <w:marBottom w:val="0"/>
      <w:divBdr>
        <w:top w:val="none" w:sz="0" w:space="0" w:color="auto"/>
        <w:left w:val="none" w:sz="0" w:space="0" w:color="auto"/>
        <w:bottom w:val="none" w:sz="0" w:space="0" w:color="auto"/>
        <w:right w:val="none" w:sz="0" w:space="0" w:color="auto"/>
      </w:divBdr>
    </w:div>
    <w:div w:id="312178693">
      <w:bodyDiv w:val="1"/>
      <w:marLeft w:val="0"/>
      <w:marRight w:val="0"/>
      <w:marTop w:val="0"/>
      <w:marBottom w:val="0"/>
      <w:divBdr>
        <w:top w:val="none" w:sz="0" w:space="0" w:color="auto"/>
        <w:left w:val="none" w:sz="0" w:space="0" w:color="auto"/>
        <w:bottom w:val="none" w:sz="0" w:space="0" w:color="auto"/>
        <w:right w:val="none" w:sz="0" w:space="0" w:color="auto"/>
      </w:divBdr>
    </w:div>
    <w:div w:id="312488581">
      <w:bodyDiv w:val="1"/>
      <w:marLeft w:val="0"/>
      <w:marRight w:val="0"/>
      <w:marTop w:val="0"/>
      <w:marBottom w:val="0"/>
      <w:divBdr>
        <w:top w:val="none" w:sz="0" w:space="0" w:color="auto"/>
        <w:left w:val="none" w:sz="0" w:space="0" w:color="auto"/>
        <w:bottom w:val="none" w:sz="0" w:space="0" w:color="auto"/>
        <w:right w:val="none" w:sz="0" w:space="0" w:color="auto"/>
      </w:divBdr>
    </w:div>
    <w:div w:id="313530547">
      <w:bodyDiv w:val="1"/>
      <w:marLeft w:val="0"/>
      <w:marRight w:val="0"/>
      <w:marTop w:val="0"/>
      <w:marBottom w:val="0"/>
      <w:divBdr>
        <w:top w:val="none" w:sz="0" w:space="0" w:color="auto"/>
        <w:left w:val="none" w:sz="0" w:space="0" w:color="auto"/>
        <w:bottom w:val="none" w:sz="0" w:space="0" w:color="auto"/>
        <w:right w:val="none" w:sz="0" w:space="0" w:color="auto"/>
      </w:divBdr>
    </w:div>
    <w:div w:id="320086518">
      <w:bodyDiv w:val="1"/>
      <w:marLeft w:val="0"/>
      <w:marRight w:val="0"/>
      <w:marTop w:val="0"/>
      <w:marBottom w:val="0"/>
      <w:divBdr>
        <w:top w:val="none" w:sz="0" w:space="0" w:color="auto"/>
        <w:left w:val="none" w:sz="0" w:space="0" w:color="auto"/>
        <w:bottom w:val="none" w:sz="0" w:space="0" w:color="auto"/>
        <w:right w:val="none" w:sz="0" w:space="0" w:color="auto"/>
      </w:divBdr>
    </w:div>
    <w:div w:id="320548397">
      <w:bodyDiv w:val="1"/>
      <w:marLeft w:val="0"/>
      <w:marRight w:val="0"/>
      <w:marTop w:val="0"/>
      <w:marBottom w:val="0"/>
      <w:divBdr>
        <w:top w:val="none" w:sz="0" w:space="0" w:color="auto"/>
        <w:left w:val="none" w:sz="0" w:space="0" w:color="auto"/>
        <w:bottom w:val="none" w:sz="0" w:space="0" w:color="auto"/>
        <w:right w:val="none" w:sz="0" w:space="0" w:color="auto"/>
      </w:divBdr>
    </w:div>
    <w:div w:id="321006109">
      <w:bodyDiv w:val="1"/>
      <w:marLeft w:val="0"/>
      <w:marRight w:val="0"/>
      <w:marTop w:val="0"/>
      <w:marBottom w:val="0"/>
      <w:divBdr>
        <w:top w:val="none" w:sz="0" w:space="0" w:color="auto"/>
        <w:left w:val="none" w:sz="0" w:space="0" w:color="auto"/>
        <w:bottom w:val="none" w:sz="0" w:space="0" w:color="auto"/>
        <w:right w:val="none" w:sz="0" w:space="0" w:color="auto"/>
      </w:divBdr>
    </w:div>
    <w:div w:id="321323081">
      <w:bodyDiv w:val="1"/>
      <w:marLeft w:val="0"/>
      <w:marRight w:val="0"/>
      <w:marTop w:val="0"/>
      <w:marBottom w:val="0"/>
      <w:divBdr>
        <w:top w:val="none" w:sz="0" w:space="0" w:color="auto"/>
        <w:left w:val="none" w:sz="0" w:space="0" w:color="auto"/>
        <w:bottom w:val="none" w:sz="0" w:space="0" w:color="auto"/>
        <w:right w:val="none" w:sz="0" w:space="0" w:color="auto"/>
      </w:divBdr>
    </w:div>
    <w:div w:id="322853396">
      <w:bodyDiv w:val="1"/>
      <w:marLeft w:val="0"/>
      <w:marRight w:val="0"/>
      <w:marTop w:val="0"/>
      <w:marBottom w:val="0"/>
      <w:divBdr>
        <w:top w:val="none" w:sz="0" w:space="0" w:color="auto"/>
        <w:left w:val="none" w:sz="0" w:space="0" w:color="auto"/>
        <w:bottom w:val="none" w:sz="0" w:space="0" w:color="auto"/>
        <w:right w:val="none" w:sz="0" w:space="0" w:color="auto"/>
      </w:divBdr>
    </w:div>
    <w:div w:id="323239934">
      <w:bodyDiv w:val="1"/>
      <w:marLeft w:val="0"/>
      <w:marRight w:val="0"/>
      <w:marTop w:val="0"/>
      <w:marBottom w:val="0"/>
      <w:divBdr>
        <w:top w:val="none" w:sz="0" w:space="0" w:color="auto"/>
        <w:left w:val="none" w:sz="0" w:space="0" w:color="auto"/>
        <w:bottom w:val="none" w:sz="0" w:space="0" w:color="auto"/>
        <w:right w:val="none" w:sz="0" w:space="0" w:color="auto"/>
      </w:divBdr>
    </w:div>
    <w:div w:id="324817971">
      <w:bodyDiv w:val="1"/>
      <w:marLeft w:val="0"/>
      <w:marRight w:val="0"/>
      <w:marTop w:val="0"/>
      <w:marBottom w:val="0"/>
      <w:divBdr>
        <w:top w:val="none" w:sz="0" w:space="0" w:color="auto"/>
        <w:left w:val="none" w:sz="0" w:space="0" w:color="auto"/>
        <w:bottom w:val="none" w:sz="0" w:space="0" w:color="auto"/>
        <w:right w:val="none" w:sz="0" w:space="0" w:color="auto"/>
      </w:divBdr>
    </w:div>
    <w:div w:id="326715309">
      <w:bodyDiv w:val="1"/>
      <w:marLeft w:val="0"/>
      <w:marRight w:val="0"/>
      <w:marTop w:val="0"/>
      <w:marBottom w:val="0"/>
      <w:divBdr>
        <w:top w:val="none" w:sz="0" w:space="0" w:color="auto"/>
        <w:left w:val="none" w:sz="0" w:space="0" w:color="auto"/>
        <w:bottom w:val="none" w:sz="0" w:space="0" w:color="auto"/>
        <w:right w:val="none" w:sz="0" w:space="0" w:color="auto"/>
      </w:divBdr>
    </w:div>
    <w:div w:id="326976882">
      <w:bodyDiv w:val="1"/>
      <w:marLeft w:val="0"/>
      <w:marRight w:val="0"/>
      <w:marTop w:val="0"/>
      <w:marBottom w:val="0"/>
      <w:divBdr>
        <w:top w:val="none" w:sz="0" w:space="0" w:color="auto"/>
        <w:left w:val="none" w:sz="0" w:space="0" w:color="auto"/>
        <w:bottom w:val="none" w:sz="0" w:space="0" w:color="auto"/>
        <w:right w:val="none" w:sz="0" w:space="0" w:color="auto"/>
      </w:divBdr>
    </w:div>
    <w:div w:id="327291519">
      <w:bodyDiv w:val="1"/>
      <w:marLeft w:val="0"/>
      <w:marRight w:val="0"/>
      <w:marTop w:val="0"/>
      <w:marBottom w:val="0"/>
      <w:divBdr>
        <w:top w:val="none" w:sz="0" w:space="0" w:color="auto"/>
        <w:left w:val="none" w:sz="0" w:space="0" w:color="auto"/>
        <w:bottom w:val="none" w:sz="0" w:space="0" w:color="auto"/>
        <w:right w:val="none" w:sz="0" w:space="0" w:color="auto"/>
      </w:divBdr>
    </w:div>
    <w:div w:id="328796058">
      <w:bodyDiv w:val="1"/>
      <w:marLeft w:val="0"/>
      <w:marRight w:val="0"/>
      <w:marTop w:val="0"/>
      <w:marBottom w:val="0"/>
      <w:divBdr>
        <w:top w:val="none" w:sz="0" w:space="0" w:color="auto"/>
        <w:left w:val="none" w:sz="0" w:space="0" w:color="auto"/>
        <w:bottom w:val="none" w:sz="0" w:space="0" w:color="auto"/>
        <w:right w:val="none" w:sz="0" w:space="0" w:color="auto"/>
      </w:divBdr>
    </w:div>
    <w:div w:id="329601786">
      <w:bodyDiv w:val="1"/>
      <w:marLeft w:val="0"/>
      <w:marRight w:val="0"/>
      <w:marTop w:val="0"/>
      <w:marBottom w:val="0"/>
      <w:divBdr>
        <w:top w:val="none" w:sz="0" w:space="0" w:color="auto"/>
        <w:left w:val="none" w:sz="0" w:space="0" w:color="auto"/>
        <w:bottom w:val="none" w:sz="0" w:space="0" w:color="auto"/>
        <w:right w:val="none" w:sz="0" w:space="0" w:color="auto"/>
      </w:divBdr>
    </w:div>
    <w:div w:id="334458722">
      <w:bodyDiv w:val="1"/>
      <w:marLeft w:val="0"/>
      <w:marRight w:val="0"/>
      <w:marTop w:val="0"/>
      <w:marBottom w:val="0"/>
      <w:divBdr>
        <w:top w:val="none" w:sz="0" w:space="0" w:color="auto"/>
        <w:left w:val="none" w:sz="0" w:space="0" w:color="auto"/>
        <w:bottom w:val="none" w:sz="0" w:space="0" w:color="auto"/>
        <w:right w:val="none" w:sz="0" w:space="0" w:color="auto"/>
      </w:divBdr>
    </w:div>
    <w:div w:id="336808105">
      <w:bodyDiv w:val="1"/>
      <w:marLeft w:val="0"/>
      <w:marRight w:val="0"/>
      <w:marTop w:val="0"/>
      <w:marBottom w:val="0"/>
      <w:divBdr>
        <w:top w:val="none" w:sz="0" w:space="0" w:color="auto"/>
        <w:left w:val="none" w:sz="0" w:space="0" w:color="auto"/>
        <w:bottom w:val="none" w:sz="0" w:space="0" w:color="auto"/>
        <w:right w:val="none" w:sz="0" w:space="0" w:color="auto"/>
      </w:divBdr>
    </w:div>
    <w:div w:id="337199945">
      <w:bodyDiv w:val="1"/>
      <w:marLeft w:val="0"/>
      <w:marRight w:val="0"/>
      <w:marTop w:val="0"/>
      <w:marBottom w:val="0"/>
      <w:divBdr>
        <w:top w:val="none" w:sz="0" w:space="0" w:color="auto"/>
        <w:left w:val="none" w:sz="0" w:space="0" w:color="auto"/>
        <w:bottom w:val="none" w:sz="0" w:space="0" w:color="auto"/>
        <w:right w:val="none" w:sz="0" w:space="0" w:color="auto"/>
      </w:divBdr>
    </w:div>
    <w:div w:id="338821487">
      <w:bodyDiv w:val="1"/>
      <w:marLeft w:val="0"/>
      <w:marRight w:val="0"/>
      <w:marTop w:val="0"/>
      <w:marBottom w:val="0"/>
      <w:divBdr>
        <w:top w:val="none" w:sz="0" w:space="0" w:color="auto"/>
        <w:left w:val="none" w:sz="0" w:space="0" w:color="auto"/>
        <w:bottom w:val="none" w:sz="0" w:space="0" w:color="auto"/>
        <w:right w:val="none" w:sz="0" w:space="0" w:color="auto"/>
      </w:divBdr>
    </w:div>
    <w:div w:id="340858312">
      <w:bodyDiv w:val="1"/>
      <w:marLeft w:val="0"/>
      <w:marRight w:val="0"/>
      <w:marTop w:val="0"/>
      <w:marBottom w:val="0"/>
      <w:divBdr>
        <w:top w:val="none" w:sz="0" w:space="0" w:color="auto"/>
        <w:left w:val="none" w:sz="0" w:space="0" w:color="auto"/>
        <w:bottom w:val="none" w:sz="0" w:space="0" w:color="auto"/>
        <w:right w:val="none" w:sz="0" w:space="0" w:color="auto"/>
      </w:divBdr>
    </w:div>
    <w:div w:id="341318153">
      <w:bodyDiv w:val="1"/>
      <w:marLeft w:val="0"/>
      <w:marRight w:val="0"/>
      <w:marTop w:val="0"/>
      <w:marBottom w:val="0"/>
      <w:divBdr>
        <w:top w:val="none" w:sz="0" w:space="0" w:color="auto"/>
        <w:left w:val="none" w:sz="0" w:space="0" w:color="auto"/>
        <w:bottom w:val="none" w:sz="0" w:space="0" w:color="auto"/>
        <w:right w:val="none" w:sz="0" w:space="0" w:color="auto"/>
      </w:divBdr>
    </w:div>
    <w:div w:id="341510976">
      <w:bodyDiv w:val="1"/>
      <w:marLeft w:val="0"/>
      <w:marRight w:val="0"/>
      <w:marTop w:val="0"/>
      <w:marBottom w:val="0"/>
      <w:divBdr>
        <w:top w:val="none" w:sz="0" w:space="0" w:color="auto"/>
        <w:left w:val="none" w:sz="0" w:space="0" w:color="auto"/>
        <w:bottom w:val="none" w:sz="0" w:space="0" w:color="auto"/>
        <w:right w:val="none" w:sz="0" w:space="0" w:color="auto"/>
      </w:divBdr>
    </w:div>
    <w:div w:id="341859850">
      <w:bodyDiv w:val="1"/>
      <w:marLeft w:val="0"/>
      <w:marRight w:val="0"/>
      <w:marTop w:val="0"/>
      <w:marBottom w:val="0"/>
      <w:divBdr>
        <w:top w:val="none" w:sz="0" w:space="0" w:color="auto"/>
        <w:left w:val="none" w:sz="0" w:space="0" w:color="auto"/>
        <w:bottom w:val="none" w:sz="0" w:space="0" w:color="auto"/>
        <w:right w:val="none" w:sz="0" w:space="0" w:color="auto"/>
      </w:divBdr>
    </w:div>
    <w:div w:id="343941999">
      <w:bodyDiv w:val="1"/>
      <w:marLeft w:val="0"/>
      <w:marRight w:val="0"/>
      <w:marTop w:val="0"/>
      <w:marBottom w:val="0"/>
      <w:divBdr>
        <w:top w:val="none" w:sz="0" w:space="0" w:color="auto"/>
        <w:left w:val="none" w:sz="0" w:space="0" w:color="auto"/>
        <w:bottom w:val="none" w:sz="0" w:space="0" w:color="auto"/>
        <w:right w:val="none" w:sz="0" w:space="0" w:color="auto"/>
      </w:divBdr>
    </w:div>
    <w:div w:id="344282344">
      <w:bodyDiv w:val="1"/>
      <w:marLeft w:val="0"/>
      <w:marRight w:val="0"/>
      <w:marTop w:val="0"/>
      <w:marBottom w:val="0"/>
      <w:divBdr>
        <w:top w:val="none" w:sz="0" w:space="0" w:color="auto"/>
        <w:left w:val="none" w:sz="0" w:space="0" w:color="auto"/>
        <w:bottom w:val="none" w:sz="0" w:space="0" w:color="auto"/>
        <w:right w:val="none" w:sz="0" w:space="0" w:color="auto"/>
      </w:divBdr>
    </w:div>
    <w:div w:id="344751646">
      <w:bodyDiv w:val="1"/>
      <w:marLeft w:val="0"/>
      <w:marRight w:val="0"/>
      <w:marTop w:val="0"/>
      <w:marBottom w:val="0"/>
      <w:divBdr>
        <w:top w:val="none" w:sz="0" w:space="0" w:color="auto"/>
        <w:left w:val="none" w:sz="0" w:space="0" w:color="auto"/>
        <w:bottom w:val="none" w:sz="0" w:space="0" w:color="auto"/>
        <w:right w:val="none" w:sz="0" w:space="0" w:color="auto"/>
      </w:divBdr>
    </w:div>
    <w:div w:id="345640698">
      <w:bodyDiv w:val="1"/>
      <w:marLeft w:val="0"/>
      <w:marRight w:val="0"/>
      <w:marTop w:val="0"/>
      <w:marBottom w:val="0"/>
      <w:divBdr>
        <w:top w:val="none" w:sz="0" w:space="0" w:color="auto"/>
        <w:left w:val="none" w:sz="0" w:space="0" w:color="auto"/>
        <w:bottom w:val="none" w:sz="0" w:space="0" w:color="auto"/>
        <w:right w:val="none" w:sz="0" w:space="0" w:color="auto"/>
      </w:divBdr>
    </w:div>
    <w:div w:id="347098674">
      <w:bodyDiv w:val="1"/>
      <w:marLeft w:val="0"/>
      <w:marRight w:val="0"/>
      <w:marTop w:val="0"/>
      <w:marBottom w:val="0"/>
      <w:divBdr>
        <w:top w:val="none" w:sz="0" w:space="0" w:color="auto"/>
        <w:left w:val="none" w:sz="0" w:space="0" w:color="auto"/>
        <w:bottom w:val="none" w:sz="0" w:space="0" w:color="auto"/>
        <w:right w:val="none" w:sz="0" w:space="0" w:color="auto"/>
      </w:divBdr>
    </w:div>
    <w:div w:id="348996506">
      <w:bodyDiv w:val="1"/>
      <w:marLeft w:val="0"/>
      <w:marRight w:val="0"/>
      <w:marTop w:val="0"/>
      <w:marBottom w:val="0"/>
      <w:divBdr>
        <w:top w:val="none" w:sz="0" w:space="0" w:color="auto"/>
        <w:left w:val="none" w:sz="0" w:space="0" w:color="auto"/>
        <w:bottom w:val="none" w:sz="0" w:space="0" w:color="auto"/>
        <w:right w:val="none" w:sz="0" w:space="0" w:color="auto"/>
      </w:divBdr>
    </w:div>
    <w:div w:id="349651392">
      <w:bodyDiv w:val="1"/>
      <w:marLeft w:val="0"/>
      <w:marRight w:val="0"/>
      <w:marTop w:val="0"/>
      <w:marBottom w:val="0"/>
      <w:divBdr>
        <w:top w:val="none" w:sz="0" w:space="0" w:color="auto"/>
        <w:left w:val="none" w:sz="0" w:space="0" w:color="auto"/>
        <w:bottom w:val="none" w:sz="0" w:space="0" w:color="auto"/>
        <w:right w:val="none" w:sz="0" w:space="0" w:color="auto"/>
      </w:divBdr>
    </w:div>
    <w:div w:id="350031709">
      <w:bodyDiv w:val="1"/>
      <w:marLeft w:val="0"/>
      <w:marRight w:val="0"/>
      <w:marTop w:val="0"/>
      <w:marBottom w:val="0"/>
      <w:divBdr>
        <w:top w:val="none" w:sz="0" w:space="0" w:color="auto"/>
        <w:left w:val="none" w:sz="0" w:space="0" w:color="auto"/>
        <w:bottom w:val="none" w:sz="0" w:space="0" w:color="auto"/>
        <w:right w:val="none" w:sz="0" w:space="0" w:color="auto"/>
      </w:divBdr>
    </w:div>
    <w:div w:id="350228762">
      <w:bodyDiv w:val="1"/>
      <w:marLeft w:val="0"/>
      <w:marRight w:val="0"/>
      <w:marTop w:val="0"/>
      <w:marBottom w:val="0"/>
      <w:divBdr>
        <w:top w:val="none" w:sz="0" w:space="0" w:color="auto"/>
        <w:left w:val="none" w:sz="0" w:space="0" w:color="auto"/>
        <w:bottom w:val="none" w:sz="0" w:space="0" w:color="auto"/>
        <w:right w:val="none" w:sz="0" w:space="0" w:color="auto"/>
      </w:divBdr>
    </w:div>
    <w:div w:id="350760387">
      <w:bodyDiv w:val="1"/>
      <w:marLeft w:val="0"/>
      <w:marRight w:val="0"/>
      <w:marTop w:val="0"/>
      <w:marBottom w:val="0"/>
      <w:divBdr>
        <w:top w:val="none" w:sz="0" w:space="0" w:color="auto"/>
        <w:left w:val="none" w:sz="0" w:space="0" w:color="auto"/>
        <w:bottom w:val="none" w:sz="0" w:space="0" w:color="auto"/>
        <w:right w:val="none" w:sz="0" w:space="0" w:color="auto"/>
      </w:divBdr>
    </w:div>
    <w:div w:id="351879452">
      <w:bodyDiv w:val="1"/>
      <w:marLeft w:val="0"/>
      <w:marRight w:val="0"/>
      <w:marTop w:val="0"/>
      <w:marBottom w:val="0"/>
      <w:divBdr>
        <w:top w:val="none" w:sz="0" w:space="0" w:color="auto"/>
        <w:left w:val="none" w:sz="0" w:space="0" w:color="auto"/>
        <w:bottom w:val="none" w:sz="0" w:space="0" w:color="auto"/>
        <w:right w:val="none" w:sz="0" w:space="0" w:color="auto"/>
      </w:divBdr>
    </w:div>
    <w:div w:id="352456703">
      <w:bodyDiv w:val="1"/>
      <w:marLeft w:val="0"/>
      <w:marRight w:val="0"/>
      <w:marTop w:val="0"/>
      <w:marBottom w:val="0"/>
      <w:divBdr>
        <w:top w:val="none" w:sz="0" w:space="0" w:color="auto"/>
        <w:left w:val="none" w:sz="0" w:space="0" w:color="auto"/>
        <w:bottom w:val="none" w:sz="0" w:space="0" w:color="auto"/>
        <w:right w:val="none" w:sz="0" w:space="0" w:color="auto"/>
      </w:divBdr>
    </w:div>
    <w:div w:id="352608274">
      <w:bodyDiv w:val="1"/>
      <w:marLeft w:val="0"/>
      <w:marRight w:val="0"/>
      <w:marTop w:val="0"/>
      <w:marBottom w:val="0"/>
      <w:divBdr>
        <w:top w:val="none" w:sz="0" w:space="0" w:color="auto"/>
        <w:left w:val="none" w:sz="0" w:space="0" w:color="auto"/>
        <w:bottom w:val="none" w:sz="0" w:space="0" w:color="auto"/>
        <w:right w:val="none" w:sz="0" w:space="0" w:color="auto"/>
      </w:divBdr>
    </w:div>
    <w:div w:id="352610278">
      <w:bodyDiv w:val="1"/>
      <w:marLeft w:val="0"/>
      <w:marRight w:val="0"/>
      <w:marTop w:val="0"/>
      <w:marBottom w:val="0"/>
      <w:divBdr>
        <w:top w:val="none" w:sz="0" w:space="0" w:color="auto"/>
        <w:left w:val="none" w:sz="0" w:space="0" w:color="auto"/>
        <w:bottom w:val="none" w:sz="0" w:space="0" w:color="auto"/>
        <w:right w:val="none" w:sz="0" w:space="0" w:color="auto"/>
      </w:divBdr>
    </w:div>
    <w:div w:id="352653014">
      <w:bodyDiv w:val="1"/>
      <w:marLeft w:val="0"/>
      <w:marRight w:val="0"/>
      <w:marTop w:val="0"/>
      <w:marBottom w:val="0"/>
      <w:divBdr>
        <w:top w:val="none" w:sz="0" w:space="0" w:color="auto"/>
        <w:left w:val="none" w:sz="0" w:space="0" w:color="auto"/>
        <w:bottom w:val="none" w:sz="0" w:space="0" w:color="auto"/>
        <w:right w:val="none" w:sz="0" w:space="0" w:color="auto"/>
      </w:divBdr>
    </w:div>
    <w:div w:id="352849772">
      <w:bodyDiv w:val="1"/>
      <w:marLeft w:val="0"/>
      <w:marRight w:val="0"/>
      <w:marTop w:val="0"/>
      <w:marBottom w:val="0"/>
      <w:divBdr>
        <w:top w:val="none" w:sz="0" w:space="0" w:color="auto"/>
        <w:left w:val="none" w:sz="0" w:space="0" w:color="auto"/>
        <w:bottom w:val="none" w:sz="0" w:space="0" w:color="auto"/>
        <w:right w:val="none" w:sz="0" w:space="0" w:color="auto"/>
      </w:divBdr>
    </w:div>
    <w:div w:id="354427616">
      <w:bodyDiv w:val="1"/>
      <w:marLeft w:val="0"/>
      <w:marRight w:val="0"/>
      <w:marTop w:val="0"/>
      <w:marBottom w:val="0"/>
      <w:divBdr>
        <w:top w:val="none" w:sz="0" w:space="0" w:color="auto"/>
        <w:left w:val="none" w:sz="0" w:space="0" w:color="auto"/>
        <w:bottom w:val="none" w:sz="0" w:space="0" w:color="auto"/>
        <w:right w:val="none" w:sz="0" w:space="0" w:color="auto"/>
      </w:divBdr>
    </w:div>
    <w:div w:id="355890072">
      <w:bodyDiv w:val="1"/>
      <w:marLeft w:val="0"/>
      <w:marRight w:val="0"/>
      <w:marTop w:val="0"/>
      <w:marBottom w:val="0"/>
      <w:divBdr>
        <w:top w:val="none" w:sz="0" w:space="0" w:color="auto"/>
        <w:left w:val="none" w:sz="0" w:space="0" w:color="auto"/>
        <w:bottom w:val="none" w:sz="0" w:space="0" w:color="auto"/>
        <w:right w:val="none" w:sz="0" w:space="0" w:color="auto"/>
      </w:divBdr>
    </w:div>
    <w:div w:id="356084088">
      <w:bodyDiv w:val="1"/>
      <w:marLeft w:val="0"/>
      <w:marRight w:val="0"/>
      <w:marTop w:val="0"/>
      <w:marBottom w:val="0"/>
      <w:divBdr>
        <w:top w:val="none" w:sz="0" w:space="0" w:color="auto"/>
        <w:left w:val="none" w:sz="0" w:space="0" w:color="auto"/>
        <w:bottom w:val="none" w:sz="0" w:space="0" w:color="auto"/>
        <w:right w:val="none" w:sz="0" w:space="0" w:color="auto"/>
      </w:divBdr>
    </w:div>
    <w:div w:id="356464828">
      <w:bodyDiv w:val="1"/>
      <w:marLeft w:val="0"/>
      <w:marRight w:val="0"/>
      <w:marTop w:val="0"/>
      <w:marBottom w:val="0"/>
      <w:divBdr>
        <w:top w:val="none" w:sz="0" w:space="0" w:color="auto"/>
        <w:left w:val="none" w:sz="0" w:space="0" w:color="auto"/>
        <w:bottom w:val="none" w:sz="0" w:space="0" w:color="auto"/>
        <w:right w:val="none" w:sz="0" w:space="0" w:color="auto"/>
      </w:divBdr>
    </w:div>
    <w:div w:id="358899898">
      <w:bodyDiv w:val="1"/>
      <w:marLeft w:val="0"/>
      <w:marRight w:val="0"/>
      <w:marTop w:val="0"/>
      <w:marBottom w:val="0"/>
      <w:divBdr>
        <w:top w:val="none" w:sz="0" w:space="0" w:color="auto"/>
        <w:left w:val="none" w:sz="0" w:space="0" w:color="auto"/>
        <w:bottom w:val="none" w:sz="0" w:space="0" w:color="auto"/>
        <w:right w:val="none" w:sz="0" w:space="0" w:color="auto"/>
      </w:divBdr>
    </w:div>
    <w:div w:id="359278594">
      <w:bodyDiv w:val="1"/>
      <w:marLeft w:val="0"/>
      <w:marRight w:val="0"/>
      <w:marTop w:val="0"/>
      <w:marBottom w:val="0"/>
      <w:divBdr>
        <w:top w:val="none" w:sz="0" w:space="0" w:color="auto"/>
        <w:left w:val="none" w:sz="0" w:space="0" w:color="auto"/>
        <w:bottom w:val="none" w:sz="0" w:space="0" w:color="auto"/>
        <w:right w:val="none" w:sz="0" w:space="0" w:color="auto"/>
      </w:divBdr>
    </w:div>
    <w:div w:id="359739986">
      <w:bodyDiv w:val="1"/>
      <w:marLeft w:val="0"/>
      <w:marRight w:val="0"/>
      <w:marTop w:val="0"/>
      <w:marBottom w:val="0"/>
      <w:divBdr>
        <w:top w:val="none" w:sz="0" w:space="0" w:color="auto"/>
        <w:left w:val="none" w:sz="0" w:space="0" w:color="auto"/>
        <w:bottom w:val="none" w:sz="0" w:space="0" w:color="auto"/>
        <w:right w:val="none" w:sz="0" w:space="0" w:color="auto"/>
      </w:divBdr>
    </w:div>
    <w:div w:id="360008697">
      <w:bodyDiv w:val="1"/>
      <w:marLeft w:val="0"/>
      <w:marRight w:val="0"/>
      <w:marTop w:val="0"/>
      <w:marBottom w:val="0"/>
      <w:divBdr>
        <w:top w:val="none" w:sz="0" w:space="0" w:color="auto"/>
        <w:left w:val="none" w:sz="0" w:space="0" w:color="auto"/>
        <w:bottom w:val="none" w:sz="0" w:space="0" w:color="auto"/>
        <w:right w:val="none" w:sz="0" w:space="0" w:color="auto"/>
      </w:divBdr>
    </w:div>
    <w:div w:id="360783936">
      <w:bodyDiv w:val="1"/>
      <w:marLeft w:val="0"/>
      <w:marRight w:val="0"/>
      <w:marTop w:val="0"/>
      <w:marBottom w:val="0"/>
      <w:divBdr>
        <w:top w:val="none" w:sz="0" w:space="0" w:color="auto"/>
        <w:left w:val="none" w:sz="0" w:space="0" w:color="auto"/>
        <w:bottom w:val="none" w:sz="0" w:space="0" w:color="auto"/>
        <w:right w:val="none" w:sz="0" w:space="0" w:color="auto"/>
      </w:divBdr>
    </w:div>
    <w:div w:id="361130027">
      <w:bodyDiv w:val="1"/>
      <w:marLeft w:val="0"/>
      <w:marRight w:val="0"/>
      <w:marTop w:val="0"/>
      <w:marBottom w:val="0"/>
      <w:divBdr>
        <w:top w:val="none" w:sz="0" w:space="0" w:color="auto"/>
        <w:left w:val="none" w:sz="0" w:space="0" w:color="auto"/>
        <w:bottom w:val="none" w:sz="0" w:space="0" w:color="auto"/>
        <w:right w:val="none" w:sz="0" w:space="0" w:color="auto"/>
      </w:divBdr>
    </w:div>
    <w:div w:id="361131646">
      <w:bodyDiv w:val="1"/>
      <w:marLeft w:val="0"/>
      <w:marRight w:val="0"/>
      <w:marTop w:val="0"/>
      <w:marBottom w:val="0"/>
      <w:divBdr>
        <w:top w:val="none" w:sz="0" w:space="0" w:color="auto"/>
        <w:left w:val="none" w:sz="0" w:space="0" w:color="auto"/>
        <w:bottom w:val="none" w:sz="0" w:space="0" w:color="auto"/>
        <w:right w:val="none" w:sz="0" w:space="0" w:color="auto"/>
      </w:divBdr>
    </w:div>
    <w:div w:id="361782825">
      <w:bodyDiv w:val="1"/>
      <w:marLeft w:val="0"/>
      <w:marRight w:val="0"/>
      <w:marTop w:val="0"/>
      <w:marBottom w:val="0"/>
      <w:divBdr>
        <w:top w:val="none" w:sz="0" w:space="0" w:color="auto"/>
        <w:left w:val="none" w:sz="0" w:space="0" w:color="auto"/>
        <w:bottom w:val="none" w:sz="0" w:space="0" w:color="auto"/>
        <w:right w:val="none" w:sz="0" w:space="0" w:color="auto"/>
      </w:divBdr>
    </w:div>
    <w:div w:id="362022510">
      <w:bodyDiv w:val="1"/>
      <w:marLeft w:val="0"/>
      <w:marRight w:val="0"/>
      <w:marTop w:val="0"/>
      <w:marBottom w:val="0"/>
      <w:divBdr>
        <w:top w:val="none" w:sz="0" w:space="0" w:color="auto"/>
        <w:left w:val="none" w:sz="0" w:space="0" w:color="auto"/>
        <w:bottom w:val="none" w:sz="0" w:space="0" w:color="auto"/>
        <w:right w:val="none" w:sz="0" w:space="0" w:color="auto"/>
      </w:divBdr>
    </w:div>
    <w:div w:id="364867672">
      <w:bodyDiv w:val="1"/>
      <w:marLeft w:val="0"/>
      <w:marRight w:val="0"/>
      <w:marTop w:val="0"/>
      <w:marBottom w:val="0"/>
      <w:divBdr>
        <w:top w:val="none" w:sz="0" w:space="0" w:color="auto"/>
        <w:left w:val="none" w:sz="0" w:space="0" w:color="auto"/>
        <w:bottom w:val="none" w:sz="0" w:space="0" w:color="auto"/>
        <w:right w:val="none" w:sz="0" w:space="0" w:color="auto"/>
      </w:divBdr>
    </w:div>
    <w:div w:id="364982185">
      <w:bodyDiv w:val="1"/>
      <w:marLeft w:val="0"/>
      <w:marRight w:val="0"/>
      <w:marTop w:val="0"/>
      <w:marBottom w:val="0"/>
      <w:divBdr>
        <w:top w:val="none" w:sz="0" w:space="0" w:color="auto"/>
        <w:left w:val="none" w:sz="0" w:space="0" w:color="auto"/>
        <w:bottom w:val="none" w:sz="0" w:space="0" w:color="auto"/>
        <w:right w:val="none" w:sz="0" w:space="0" w:color="auto"/>
      </w:divBdr>
    </w:div>
    <w:div w:id="365981829">
      <w:bodyDiv w:val="1"/>
      <w:marLeft w:val="0"/>
      <w:marRight w:val="0"/>
      <w:marTop w:val="0"/>
      <w:marBottom w:val="0"/>
      <w:divBdr>
        <w:top w:val="none" w:sz="0" w:space="0" w:color="auto"/>
        <w:left w:val="none" w:sz="0" w:space="0" w:color="auto"/>
        <w:bottom w:val="none" w:sz="0" w:space="0" w:color="auto"/>
        <w:right w:val="none" w:sz="0" w:space="0" w:color="auto"/>
      </w:divBdr>
    </w:div>
    <w:div w:id="366293999">
      <w:bodyDiv w:val="1"/>
      <w:marLeft w:val="0"/>
      <w:marRight w:val="0"/>
      <w:marTop w:val="0"/>
      <w:marBottom w:val="0"/>
      <w:divBdr>
        <w:top w:val="none" w:sz="0" w:space="0" w:color="auto"/>
        <w:left w:val="none" w:sz="0" w:space="0" w:color="auto"/>
        <w:bottom w:val="none" w:sz="0" w:space="0" w:color="auto"/>
        <w:right w:val="none" w:sz="0" w:space="0" w:color="auto"/>
      </w:divBdr>
    </w:div>
    <w:div w:id="366563218">
      <w:bodyDiv w:val="1"/>
      <w:marLeft w:val="0"/>
      <w:marRight w:val="0"/>
      <w:marTop w:val="0"/>
      <w:marBottom w:val="0"/>
      <w:divBdr>
        <w:top w:val="none" w:sz="0" w:space="0" w:color="auto"/>
        <w:left w:val="none" w:sz="0" w:space="0" w:color="auto"/>
        <w:bottom w:val="none" w:sz="0" w:space="0" w:color="auto"/>
        <w:right w:val="none" w:sz="0" w:space="0" w:color="auto"/>
      </w:divBdr>
    </w:div>
    <w:div w:id="367225518">
      <w:bodyDiv w:val="1"/>
      <w:marLeft w:val="0"/>
      <w:marRight w:val="0"/>
      <w:marTop w:val="0"/>
      <w:marBottom w:val="0"/>
      <w:divBdr>
        <w:top w:val="none" w:sz="0" w:space="0" w:color="auto"/>
        <w:left w:val="none" w:sz="0" w:space="0" w:color="auto"/>
        <w:bottom w:val="none" w:sz="0" w:space="0" w:color="auto"/>
        <w:right w:val="none" w:sz="0" w:space="0" w:color="auto"/>
      </w:divBdr>
    </w:div>
    <w:div w:id="368532481">
      <w:bodyDiv w:val="1"/>
      <w:marLeft w:val="0"/>
      <w:marRight w:val="0"/>
      <w:marTop w:val="0"/>
      <w:marBottom w:val="0"/>
      <w:divBdr>
        <w:top w:val="none" w:sz="0" w:space="0" w:color="auto"/>
        <w:left w:val="none" w:sz="0" w:space="0" w:color="auto"/>
        <w:bottom w:val="none" w:sz="0" w:space="0" w:color="auto"/>
        <w:right w:val="none" w:sz="0" w:space="0" w:color="auto"/>
      </w:divBdr>
    </w:div>
    <w:div w:id="372391595">
      <w:bodyDiv w:val="1"/>
      <w:marLeft w:val="0"/>
      <w:marRight w:val="0"/>
      <w:marTop w:val="0"/>
      <w:marBottom w:val="0"/>
      <w:divBdr>
        <w:top w:val="none" w:sz="0" w:space="0" w:color="auto"/>
        <w:left w:val="none" w:sz="0" w:space="0" w:color="auto"/>
        <w:bottom w:val="none" w:sz="0" w:space="0" w:color="auto"/>
        <w:right w:val="none" w:sz="0" w:space="0" w:color="auto"/>
      </w:divBdr>
    </w:div>
    <w:div w:id="373968890">
      <w:bodyDiv w:val="1"/>
      <w:marLeft w:val="0"/>
      <w:marRight w:val="0"/>
      <w:marTop w:val="0"/>
      <w:marBottom w:val="0"/>
      <w:divBdr>
        <w:top w:val="none" w:sz="0" w:space="0" w:color="auto"/>
        <w:left w:val="none" w:sz="0" w:space="0" w:color="auto"/>
        <w:bottom w:val="none" w:sz="0" w:space="0" w:color="auto"/>
        <w:right w:val="none" w:sz="0" w:space="0" w:color="auto"/>
      </w:divBdr>
    </w:div>
    <w:div w:id="375740301">
      <w:bodyDiv w:val="1"/>
      <w:marLeft w:val="0"/>
      <w:marRight w:val="0"/>
      <w:marTop w:val="0"/>
      <w:marBottom w:val="0"/>
      <w:divBdr>
        <w:top w:val="none" w:sz="0" w:space="0" w:color="auto"/>
        <w:left w:val="none" w:sz="0" w:space="0" w:color="auto"/>
        <w:bottom w:val="none" w:sz="0" w:space="0" w:color="auto"/>
        <w:right w:val="none" w:sz="0" w:space="0" w:color="auto"/>
      </w:divBdr>
    </w:div>
    <w:div w:id="376274867">
      <w:bodyDiv w:val="1"/>
      <w:marLeft w:val="0"/>
      <w:marRight w:val="0"/>
      <w:marTop w:val="0"/>
      <w:marBottom w:val="0"/>
      <w:divBdr>
        <w:top w:val="none" w:sz="0" w:space="0" w:color="auto"/>
        <w:left w:val="none" w:sz="0" w:space="0" w:color="auto"/>
        <w:bottom w:val="none" w:sz="0" w:space="0" w:color="auto"/>
        <w:right w:val="none" w:sz="0" w:space="0" w:color="auto"/>
      </w:divBdr>
    </w:div>
    <w:div w:id="376635695">
      <w:bodyDiv w:val="1"/>
      <w:marLeft w:val="0"/>
      <w:marRight w:val="0"/>
      <w:marTop w:val="0"/>
      <w:marBottom w:val="0"/>
      <w:divBdr>
        <w:top w:val="none" w:sz="0" w:space="0" w:color="auto"/>
        <w:left w:val="none" w:sz="0" w:space="0" w:color="auto"/>
        <w:bottom w:val="none" w:sz="0" w:space="0" w:color="auto"/>
        <w:right w:val="none" w:sz="0" w:space="0" w:color="auto"/>
      </w:divBdr>
    </w:div>
    <w:div w:id="378165648">
      <w:bodyDiv w:val="1"/>
      <w:marLeft w:val="0"/>
      <w:marRight w:val="0"/>
      <w:marTop w:val="0"/>
      <w:marBottom w:val="0"/>
      <w:divBdr>
        <w:top w:val="none" w:sz="0" w:space="0" w:color="auto"/>
        <w:left w:val="none" w:sz="0" w:space="0" w:color="auto"/>
        <w:bottom w:val="none" w:sz="0" w:space="0" w:color="auto"/>
        <w:right w:val="none" w:sz="0" w:space="0" w:color="auto"/>
      </w:divBdr>
    </w:div>
    <w:div w:id="379478381">
      <w:bodyDiv w:val="1"/>
      <w:marLeft w:val="0"/>
      <w:marRight w:val="0"/>
      <w:marTop w:val="0"/>
      <w:marBottom w:val="0"/>
      <w:divBdr>
        <w:top w:val="none" w:sz="0" w:space="0" w:color="auto"/>
        <w:left w:val="none" w:sz="0" w:space="0" w:color="auto"/>
        <w:bottom w:val="none" w:sz="0" w:space="0" w:color="auto"/>
        <w:right w:val="none" w:sz="0" w:space="0" w:color="auto"/>
      </w:divBdr>
    </w:div>
    <w:div w:id="379985527">
      <w:bodyDiv w:val="1"/>
      <w:marLeft w:val="0"/>
      <w:marRight w:val="0"/>
      <w:marTop w:val="0"/>
      <w:marBottom w:val="0"/>
      <w:divBdr>
        <w:top w:val="none" w:sz="0" w:space="0" w:color="auto"/>
        <w:left w:val="none" w:sz="0" w:space="0" w:color="auto"/>
        <w:bottom w:val="none" w:sz="0" w:space="0" w:color="auto"/>
        <w:right w:val="none" w:sz="0" w:space="0" w:color="auto"/>
      </w:divBdr>
    </w:div>
    <w:div w:id="383065012">
      <w:bodyDiv w:val="1"/>
      <w:marLeft w:val="0"/>
      <w:marRight w:val="0"/>
      <w:marTop w:val="0"/>
      <w:marBottom w:val="0"/>
      <w:divBdr>
        <w:top w:val="none" w:sz="0" w:space="0" w:color="auto"/>
        <w:left w:val="none" w:sz="0" w:space="0" w:color="auto"/>
        <w:bottom w:val="none" w:sz="0" w:space="0" w:color="auto"/>
        <w:right w:val="none" w:sz="0" w:space="0" w:color="auto"/>
      </w:divBdr>
    </w:div>
    <w:div w:id="384329100">
      <w:bodyDiv w:val="1"/>
      <w:marLeft w:val="0"/>
      <w:marRight w:val="0"/>
      <w:marTop w:val="0"/>
      <w:marBottom w:val="0"/>
      <w:divBdr>
        <w:top w:val="none" w:sz="0" w:space="0" w:color="auto"/>
        <w:left w:val="none" w:sz="0" w:space="0" w:color="auto"/>
        <w:bottom w:val="none" w:sz="0" w:space="0" w:color="auto"/>
        <w:right w:val="none" w:sz="0" w:space="0" w:color="auto"/>
      </w:divBdr>
    </w:div>
    <w:div w:id="386102963">
      <w:bodyDiv w:val="1"/>
      <w:marLeft w:val="0"/>
      <w:marRight w:val="0"/>
      <w:marTop w:val="0"/>
      <w:marBottom w:val="0"/>
      <w:divBdr>
        <w:top w:val="none" w:sz="0" w:space="0" w:color="auto"/>
        <w:left w:val="none" w:sz="0" w:space="0" w:color="auto"/>
        <w:bottom w:val="none" w:sz="0" w:space="0" w:color="auto"/>
        <w:right w:val="none" w:sz="0" w:space="0" w:color="auto"/>
      </w:divBdr>
    </w:div>
    <w:div w:id="386954975">
      <w:bodyDiv w:val="1"/>
      <w:marLeft w:val="0"/>
      <w:marRight w:val="0"/>
      <w:marTop w:val="0"/>
      <w:marBottom w:val="0"/>
      <w:divBdr>
        <w:top w:val="none" w:sz="0" w:space="0" w:color="auto"/>
        <w:left w:val="none" w:sz="0" w:space="0" w:color="auto"/>
        <w:bottom w:val="none" w:sz="0" w:space="0" w:color="auto"/>
        <w:right w:val="none" w:sz="0" w:space="0" w:color="auto"/>
      </w:divBdr>
    </w:div>
    <w:div w:id="387805602">
      <w:bodyDiv w:val="1"/>
      <w:marLeft w:val="0"/>
      <w:marRight w:val="0"/>
      <w:marTop w:val="0"/>
      <w:marBottom w:val="0"/>
      <w:divBdr>
        <w:top w:val="none" w:sz="0" w:space="0" w:color="auto"/>
        <w:left w:val="none" w:sz="0" w:space="0" w:color="auto"/>
        <w:bottom w:val="none" w:sz="0" w:space="0" w:color="auto"/>
        <w:right w:val="none" w:sz="0" w:space="0" w:color="auto"/>
      </w:divBdr>
    </w:div>
    <w:div w:id="395251732">
      <w:bodyDiv w:val="1"/>
      <w:marLeft w:val="0"/>
      <w:marRight w:val="0"/>
      <w:marTop w:val="0"/>
      <w:marBottom w:val="0"/>
      <w:divBdr>
        <w:top w:val="none" w:sz="0" w:space="0" w:color="auto"/>
        <w:left w:val="none" w:sz="0" w:space="0" w:color="auto"/>
        <w:bottom w:val="none" w:sz="0" w:space="0" w:color="auto"/>
        <w:right w:val="none" w:sz="0" w:space="0" w:color="auto"/>
      </w:divBdr>
    </w:div>
    <w:div w:id="396558993">
      <w:bodyDiv w:val="1"/>
      <w:marLeft w:val="0"/>
      <w:marRight w:val="0"/>
      <w:marTop w:val="0"/>
      <w:marBottom w:val="0"/>
      <w:divBdr>
        <w:top w:val="none" w:sz="0" w:space="0" w:color="auto"/>
        <w:left w:val="none" w:sz="0" w:space="0" w:color="auto"/>
        <w:bottom w:val="none" w:sz="0" w:space="0" w:color="auto"/>
        <w:right w:val="none" w:sz="0" w:space="0" w:color="auto"/>
      </w:divBdr>
    </w:div>
    <w:div w:id="397750737">
      <w:bodyDiv w:val="1"/>
      <w:marLeft w:val="0"/>
      <w:marRight w:val="0"/>
      <w:marTop w:val="0"/>
      <w:marBottom w:val="0"/>
      <w:divBdr>
        <w:top w:val="none" w:sz="0" w:space="0" w:color="auto"/>
        <w:left w:val="none" w:sz="0" w:space="0" w:color="auto"/>
        <w:bottom w:val="none" w:sz="0" w:space="0" w:color="auto"/>
        <w:right w:val="none" w:sz="0" w:space="0" w:color="auto"/>
      </w:divBdr>
    </w:div>
    <w:div w:id="398140756">
      <w:bodyDiv w:val="1"/>
      <w:marLeft w:val="0"/>
      <w:marRight w:val="0"/>
      <w:marTop w:val="0"/>
      <w:marBottom w:val="0"/>
      <w:divBdr>
        <w:top w:val="none" w:sz="0" w:space="0" w:color="auto"/>
        <w:left w:val="none" w:sz="0" w:space="0" w:color="auto"/>
        <w:bottom w:val="none" w:sz="0" w:space="0" w:color="auto"/>
        <w:right w:val="none" w:sz="0" w:space="0" w:color="auto"/>
      </w:divBdr>
    </w:div>
    <w:div w:id="399670306">
      <w:bodyDiv w:val="1"/>
      <w:marLeft w:val="0"/>
      <w:marRight w:val="0"/>
      <w:marTop w:val="0"/>
      <w:marBottom w:val="0"/>
      <w:divBdr>
        <w:top w:val="none" w:sz="0" w:space="0" w:color="auto"/>
        <w:left w:val="none" w:sz="0" w:space="0" w:color="auto"/>
        <w:bottom w:val="none" w:sz="0" w:space="0" w:color="auto"/>
        <w:right w:val="none" w:sz="0" w:space="0" w:color="auto"/>
      </w:divBdr>
    </w:div>
    <w:div w:id="400719752">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2261176">
      <w:bodyDiv w:val="1"/>
      <w:marLeft w:val="0"/>
      <w:marRight w:val="0"/>
      <w:marTop w:val="0"/>
      <w:marBottom w:val="0"/>
      <w:divBdr>
        <w:top w:val="none" w:sz="0" w:space="0" w:color="auto"/>
        <w:left w:val="none" w:sz="0" w:space="0" w:color="auto"/>
        <w:bottom w:val="none" w:sz="0" w:space="0" w:color="auto"/>
        <w:right w:val="none" w:sz="0" w:space="0" w:color="auto"/>
      </w:divBdr>
    </w:div>
    <w:div w:id="404303940">
      <w:bodyDiv w:val="1"/>
      <w:marLeft w:val="0"/>
      <w:marRight w:val="0"/>
      <w:marTop w:val="0"/>
      <w:marBottom w:val="0"/>
      <w:divBdr>
        <w:top w:val="none" w:sz="0" w:space="0" w:color="auto"/>
        <w:left w:val="none" w:sz="0" w:space="0" w:color="auto"/>
        <w:bottom w:val="none" w:sz="0" w:space="0" w:color="auto"/>
        <w:right w:val="none" w:sz="0" w:space="0" w:color="auto"/>
      </w:divBdr>
    </w:div>
    <w:div w:id="405227441">
      <w:bodyDiv w:val="1"/>
      <w:marLeft w:val="0"/>
      <w:marRight w:val="0"/>
      <w:marTop w:val="0"/>
      <w:marBottom w:val="0"/>
      <w:divBdr>
        <w:top w:val="none" w:sz="0" w:space="0" w:color="auto"/>
        <w:left w:val="none" w:sz="0" w:space="0" w:color="auto"/>
        <w:bottom w:val="none" w:sz="0" w:space="0" w:color="auto"/>
        <w:right w:val="none" w:sz="0" w:space="0" w:color="auto"/>
      </w:divBdr>
    </w:div>
    <w:div w:id="406150370">
      <w:bodyDiv w:val="1"/>
      <w:marLeft w:val="0"/>
      <w:marRight w:val="0"/>
      <w:marTop w:val="0"/>
      <w:marBottom w:val="0"/>
      <w:divBdr>
        <w:top w:val="none" w:sz="0" w:space="0" w:color="auto"/>
        <w:left w:val="none" w:sz="0" w:space="0" w:color="auto"/>
        <w:bottom w:val="none" w:sz="0" w:space="0" w:color="auto"/>
        <w:right w:val="none" w:sz="0" w:space="0" w:color="auto"/>
      </w:divBdr>
    </w:div>
    <w:div w:id="406926719">
      <w:bodyDiv w:val="1"/>
      <w:marLeft w:val="0"/>
      <w:marRight w:val="0"/>
      <w:marTop w:val="0"/>
      <w:marBottom w:val="0"/>
      <w:divBdr>
        <w:top w:val="none" w:sz="0" w:space="0" w:color="auto"/>
        <w:left w:val="none" w:sz="0" w:space="0" w:color="auto"/>
        <w:bottom w:val="none" w:sz="0" w:space="0" w:color="auto"/>
        <w:right w:val="none" w:sz="0" w:space="0" w:color="auto"/>
      </w:divBdr>
    </w:div>
    <w:div w:id="407116057">
      <w:bodyDiv w:val="1"/>
      <w:marLeft w:val="0"/>
      <w:marRight w:val="0"/>
      <w:marTop w:val="0"/>
      <w:marBottom w:val="0"/>
      <w:divBdr>
        <w:top w:val="none" w:sz="0" w:space="0" w:color="auto"/>
        <w:left w:val="none" w:sz="0" w:space="0" w:color="auto"/>
        <w:bottom w:val="none" w:sz="0" w:space="0" w:color="auto"/>
        <w:right w:val="none" w:sz="0" w:space="0" w:color="auto"/>
      </w:divBdr>
    </w:div>
    <w:div w:id="407118259">
      <w:bodyDiv w:val="1"/>
      <w:marLeft w:val="0"/>
      <w:marRight w:val="0"/>
      <w:marTop w:val="0"/>
      <w:marBottom w:val="0"/>
      <w:divBdr>
        <w:top w:val="none" w:sz="0" w:space="0" w:color="auto"/>
        <w:left w:val="none" w:sz="0" w:space="0" w:color="auto"/>
        <w:bottom w:val="none" w:sz="0" w:space="0" w:color="auto"/>
        <w:right w:val="none" w:sz="0" w:space="0" w:color="auto"/>
      </w:divBdr>
    </w:div>
    <w:div w:id="407775966">
      <w:bodyDiv w:val="1"/>
      <w:marLeft w:val="0"/>
      <w:marRight w:val="0"/>
      <w:marTop w:val="0"/>
      <w:marBottom w:val="0"/>
      <w:divBdr>
        <w:top w:val="none" w:sz="0" w:space="0" w:color="auto"/>
        <w:left w:val="none" w:sz="0" w:space="0" w:color="auto"/>
        <w:bottom w:val="none" w:sz="0" w:space="0" w:color="auto"/>
        <w:right w:val="none" w:sz="0" w:space="0" w:color="auto"/>
      </w:divBdr>
    </w:div>
    <w:div w:id="411007392">
      <w:bodyDiv w:val="1"/>
      <w:marLeft w:val="0"/>
      <w:marRight w:val="0"/>
      <w:marTop w:val="0"/>
      <w:marBottom w:val="0"/>
      <w:divBdr>
        <w:top w:val="none" w:sz="0" w:space="0" w:color="auto"/>
        <w:left w:val="none" w:sz="0" w:space="0" w:color="auto"/>
        <w:bottom w:val="none" w:sz="0" w:space="0" w:color="auto"/>
        <w:right w:val="none" w:sz="0" w:space="0" w:color="auto"/>
      </w:divBdr>
    </w:div>
    <w:div w:id="413354943">
      <w:bodyDiv w:val="1"/>
      <w:marLeft w:val="0"/>
      <w:marRight w:val="0"/>
      <w:marTop w:val="0"/>
      <w:marBottom w:val="0"/>
      <w:divBdr>
        <w:top w:val="none" w:sz="0" w:space="0" w:color="auto"/>
        <w:left w:val="none" w:sz="0" w:space="0" w:color="auto"/>
        <w:bottom w:val="none" w:sz="0" w:space="0" w:color="auto"/>
        <w:right w:val="none" w:sz="0" w:space="0" w:color="auto"/>
      </w:divBdr>
    </w:div>
    <w:div w:id="414515410">
      <w:bodyDiv w:val="1"/>
      <w:marLeft w:val="0"/>
      <w:marRight w:val="0"/>
      <w:marTop w:val="0"/>
      <w:marBottom w:val="0"/>
      <w:divBdr>
        <w:top w:val="none" w:sz="0" w:space="0" w:color="auto"/>
        <w:left w:val="none" w:sz="0" w:space="0" w:color="auto"/>
        <w:bottom w:val="none" w:sz="0" w:space="0" w:color="auto"/>
        <w:right w:val="none" w:sz="0" w:space="0" w:color="auto"/>
      </w:divBdr>
    </w:div>
    <w:div w:id="414985213">
      <w:bodyDiv w:val="1"/>
      <w:marLeft w:val="0"/>
      <w:marRight w:val="0"/>
      <w:marTop w:val="0"/>
      <w:marBottom w:val="0"/>
      <w:divBdr>
        <w:top w:val="none" w:sz="0" w:space="0" w:color="auto"/>
        <w:left w:val="none" w:sz="0" w:space="0" w:color="auto"/>
        <w:bottom w:val="none" w:sz="0" w:space="0" w:color="auto"/>
        <w:right w:val="none" w:sz="0" w:space="0" w:color="auto"/>
      </w:divBdr>
    </w:div>
    <w:div w:id="415054069">
      <w:bodyDiv w:val="1"/>
      <w:marLeft w:val="0"/>
      <w:marRight w:val="0"/>
      <w:marTop w:val="0"/>
      <w:marBottom w:val="0"/>
      <w:divBdr>
        <w:top w:val="none" w:sz="0" w:space="0" w:color="auto"/>
        <w:left w:val="none" w:sz="0" w:space="0" w:color="auto"/>
        <w:bottom w:val="none" w:sz="0" w:space="0" w:color="auto"/>
        <w:right w:val="none" w:sz="0" w:space="0" w:color="auto"/>
      </w:divBdr>
    </w:div>
    <w:div w:id="416095447">
      <w:bodyDiv w:val="1"/>
      <w:marLeft w:val="0"/>
      <w:marRight w:val="0"/>
      <w:marTop w:val="0"/>
      <w:marBottom w:val="0"/>
      <w:divBdr>
        <w:top w:val="none" w:sz="0" w:space="0" w:color="auto"/>
        <w:left w:val="none" w:sz="0" w:space="0" w:color="auto"/>
        <w:bottom w:val="none" w:sz="0" w:space="0" w:color="auto"/>
        <w:right w:val="none" w:sz="0" w:space="0" w:color="auto"/>
      </w:divBdr>
    </w:div>
    <w:div w:id="416169647">
      <w:bodyDiv w:val="1"/>
      <w:marLeft w:val="0"/>
      <w:marRight w:val="0"/>
      <w:marTop w:val="0"/>
      <w:marBottom w:val="0"/>
      <w:divBdr>
        <w:top w:val="none" w:sz="0" w:space="0" w:color="auto"/>
        <w:left w:val="none" w:sz="0" w:space="0" w:color="auto"/>
        <w:bottom w:val="none" w:sz="0" w:space="0" w:color="auto"/>
        <w:right w:val="none" w:sz="0" w:space="0" w:color="auto"/>
      </w:divBdr>
    </w:div>
    <w:div w:id="416563148">
      <w:bodyDiv w:val="1"/>
      <w:marLeft w:val="0"/>
      <w:marRight w:val="0"/>
      <w:marTop w:val="0"/>
      <w:marBottom w:val="0"/>
      <w:divBdr>
        <w:top w:val="none" w:sz="0" w:space="0" w:color="auto"/>
        <w:left w:val="none" w:sz="0" w:space="0" w:color="auto"/>
        <w:bottom w:val="none" w:sz="0" w:space="0" w:color="auto"/>
        <w:right w:val="none" w:sz="0" w:space="0" w:color="auto"/>
      </w:divBdr>
    </w:div>
    <w:div w:id="418410716">
      <w:bodyDiv w:val="1"/>
      <w:marLeft w:val="0"/>
      <w:marRight w:val="0"/>
      <w:marTop w:val="0"/>
      <w:marBottom w:val="0"/>
      <w:divBdr>
        <w:top w:val="none" w:sz="0" w:space="0" w:color="auto"/>
        <w:left w:val="none" w:sz="0" w:space="0" w:color="auto"/>
        <w:bottom w:val="none" w:sz="0" w:space="0" w:color="auto"/>
        <w:right w:val="none" w:sz="0" w:space="0" w:color="auto"/>
      </w:divBdr>
    </w:div>
    <w:div w:id="419916034">
      <w:bodyDiv w:val="1"/>
      <w:marLeft w:val="0"/>
      <w:marRight w:val="0"/>
      <w:marTop w:val="0"/>
      <w:marBottom w:val="0"/>
      <w:divBdr>
        <w:top w:val="none" w:sz="0" w:space="0" w:color="auto"/>
        <w:left w:val="none" w:sz="0" w:space="0" w:color="auto"/>
        <w:bottom w:val="none" w:sz="0" w:space="0" w:color="auto"/>
        <w:right w:val="none" w:sz="0" w:space="0" w:color="auto"/>
      </w:divBdr>
    </w:div>
    <w:div w:id="420641249">
      <w:bodyDiv w:val="1"/>
      <w:marLeft w:val="0"/>
      <w:marRight w:val="0"/>
      <w:marTop w:val="0"/>
      <w:marBottom w:val="0"/>
      <w:divBdr>
        <w:top w:val="none" w:sz="0" w:space="0" w:color="auto"/>
        <w:left w:val="none" w:sz="0" w:space="0" w:color="auto"/>
        <w:bottom w:val="none" w:sz="0" w:space="0" w:color="auto"/>
        <w:right w:val="none" w:sz="0" w:space="0" w:color="auto"/>
      </w:divBdr>
    </w:div>
    <w:div w:id="421921598">
      <w:bodyDiv w:val="1"/>
      <w:marLeft w:val="0"/>
      <w:marRight w:val="0"/>
      <w:marTop w:val="0"/>
      <w:marBottom w:val="0"/>
      <w:divBdr>
        <w:top w:val="none" w:sz="0" w:space="0" w:color="auto"/>
        <w:left w:val="none" w:sz="0" w:space="0" w:color="auto"/>
        <w:bottom w:val="none" w:sz="0" w:space="0" w:color="auto"/>
        <w:right w:val="none" w:sz="0" w:space="0" w:color="auto"/>
      </w:divBdr>
    </w:div>
    <w:div w:id="422384983">
      <w:bodyDiv w:val="1"/>
      <w:marLeft w:val="0"/>
      <w:marRight w:val="0"/>
      <w:marTop w:val="0"/>
      <w:marBottom w:val="0"/>
      <w:divBdr>
        <w:top w:val="none" w:sz="0" w:space="0" w:color="auto"/>
        <w:left w:val="none" w:sz="0" w:space="0" w:color="auto"/>
        <w:bottom w:val="none" w:sz="0" w:space="0" w:color="auto"/>
        <w:right w:val="none" w:sz="0" w:space="0" w:color="auto"/>
      </w:divBdr>
    </w:div>
    <w:div w:id="422529629">
      <w:bodyDiv w:val="1"/>
      <w:marLeft w:val="0"/>
      <w:marRight w:val="0"/>
      <w:marTop w:val="0"/>
      <w:marBottom w:val="0"/>
      <w:divBdr>
        <w:top w:val="none" w:sz="0" w:space="0" w:color="auto"/>
        <w:left w:val="none" w:sz="0" w:space="0" w:color="auto"/>
        <w:bottom w:val="none" w:sz="0" w:space="0" w:color="auto"/>
        <w:right w:val="none" w:sz="0" w:space="0" w:color="auto"/>
      </w:divBdr>
    </w:div>
    <w:div w:id="422840649">
      <w:bodyDiv w:val="1"/>
      <w:marLeft w:val="0"/>
      <w:marRight w:val="0"/>
      <w:marTop w:val="0"/>
      <w:marBottom w:val="0"/>
      <w:divBdr>
        <w:top w:val="none" w:sz="0" w:space="0" w:color="auto"/>
        <w:left w:val="none" w:sz="0" w:space="0" w:color="auto"/>
        <w:bottom w:val="none" w:sz="0" w:space="0" w:color="auto"/>
        <w:right w:val="none" w:sz="0" w:space="0" w:color="auto"/>
      </w:divBdr>
    </w:div>
    <w:div w:id="424767305">
      <w:bodyDiv w:val="1"/>
      <w:marLeft w:val="0"/>
      <w:marRight w:val="0"/>
      <w:marTop w:val="0"/>
      <w:marBottom w:val="0"/>
      <w:divBdr>
        <w:top w:val="none" w:sz="0" w:space="0" w:color="auto"/>
        <w:left w:val="none" w:sz="0" w:space="0" w:color="auto"/>
        <w:bottom w:val="none" w:sz="0" w:space="0" w:color="auto"/>
        <w:right w:val="none" w:sz="0" w:space="0" w:color="auto"/>
      </w:divBdr>
    </w:div>
    <w:div w:id="424814113">
      <w:bodyDiv w:val="1"/>
      <w:marLeft w:val="0"/>
      <w:marRight w:val="0"/>
      <w:marTop w:val="0"/>
      <w:marBottom w:val="0"/>
      <w:divBdr>
        <w:top w:val="none" w:sz="0" w:space="0" w:color="auto"/>
        <w:left w:val="none" w:sz="0" w:space="0" w:color="auto"/>
        <w:bottom w:val="none" w:sz="0" w:space="0" w:color="auto"/>
        <w:right w:val="none" w:sz="0" w:space="0" w:color="auto"/>
      </w:divBdr>
    </w:div>
    <w:div w:id="425733425">
      <w:bodyDiv w:val="1"/>
      <w:marLeft w:val="0"/>
      <w:marRight w:val="0"/>
      <w:marTop w:val="0"/>
      <w:marBottom w:val="0"/>
      <w:divBdr>
        <w:top w:val="none" w:sz="0" w:space="0" w:color="auto"/>
        <w:left w:val="none" w:sz="0" w:space="0" w:color="auto"/>
        <w:bottom w:val="none" w:sz="0" w:space="0" w:color="auto"/>
        <w:right w:val="none" w:sz="0" w:space="0" w:color="auto"/>
      </w:divBdr>
    </w:div>
    <w:div w:id="426390268">
      <w:bodyDiv w:val="1"/>
      <w:marLeft w:val="0"/>
      <w:marRight w:val="0"/>
      <w:marTop w:val="0"/>
      <w:marBottom w:val="0"/>
      <w:divBdr>
        <w:top w:val="none" w:sz="0" w:space="0" w:color="auto"/>
        <w:left w:val="none" w:sz="0" w:space="0" w:color="auto"/>
        <w:bottom w:val="none" w:sz="0" w:space="0" w:color="auto"/>
        <w:right w:val="none" w:sz="0" w:space="0" w:color="auto"/>
      </w:divBdr>
    </w:div>
    <w:div w:id="429393194">
      <w:bodyDiv w:val="1"/>
      <w:marLeft w:val="0"/>
      <w:marRight w:val="0"/>
      <w:marTop w:val="0"/>
      <w:marBottom w:val="0"/>
      <w:divBdr>
        <w:top w:val="none" w:sz="0" w:space="0" w:color="auto"/>
        <w:left w:val="none" w:sz="0" w:space="0" w:color="auto"/>
        <w:bottom w:val="none" w:sz="0" w:space="0" w:color="auto"/>
        <w:right w:val="none" w:sz="0" w:space="0" w:color="auto"/>
      </w:divBdr>
    </w:div>
    <w:div w:id="431555475">
      <w:bodyDiv w:val="1"/>
      <w:marLeft w:val="0"/>
      <w:marRight w:val="0"/>
      <w:marTop w:val="0"/>
      <w:marBottom w:val="0"/>
      <w:divBdr>
        <w:top w:val="none" w:sz="0" w:space="0" w:color="auto"/>
        <w:left w:val="none" w:sz="0" w:space="0" w:color="auto"/>
        <w:bottom w:val="none" w:sz="0" w:space="0" w:color="auto"/>
        <w:right w:val="none" w:sz="0" w:space="0" w:color="auto"/>
      </w:divBdr>
    </w:div>
    <w:div w:id="434206312">
      <w:bodyDiv w:val="1"/>
      <w:marLeft w:val="0"/>
      <w:marRight w:val="0"/>
      <w:marTop w:val="0"/>
      <w:marBottom w:val="0"/>
      <w:divBdr>
        <w:top w:val="none" w:sz="0" w:space="0" w:color="auto"/>
        <w:left w:val="none" w:sz="0" w:space="0" w:color="auto"/>
        <w:bottom w:val="none" w:sz="0" w:space="0" w:color="auto"/>
        <w:right w:val="none" w:sz="0" w:space="0" w:color="auto"/>
      </w:divBdr>
    </w:div>
    <w:div w:id="434329973">
      <w:bodyDiv w:val="1"/>
      <w:marLeft w:val="0"/>
      <w:marRight w:val="0"/>
      <w:marTop w:val="0"/>
      <w:marBottom w:val="0"/>
      <w:divBdr>
        <w:top w:val="none" w:sz="0" w:space="0" w:color="auto"/>
        <w:left w:val="none" w:sz="0" w:space="0" w:color="auto"/>
        <w:bottom w:val="none" w:sz="0" w:space="0" w:color="auto"/>
        <w:right w:val="none" w:sz="0" w:space="0" w:color="auto"/>
      </w:divBdr>
    </w:div>
    <w:div w:id="438843123">
      <w:bodyDiv w:val="1"/>
      <w:marLeft w:val="0"/>
      <w:marRight w:val="0"/>
      <w:marTop w:val="0"/>
      <w:marBottom w:val="0"/>
      <w:divBdr>
        <w:top w:val="none" w:sz="0" w:space="0" w:color="auto"/>
        <w:left w:val="none" w:sz="0" w:space="0" w:color="auto"/>
        <w:bottom w:val="none" w:sz="0" w:space="0" w:color="auto"/>
        <w:right w:val="none" w:sz="0" w:space="0" w:color="auto"/>
      </w:divBdr>
    </w:div>
    <w:div w:id="440338927">
      <w:bodyDiv w:val="1"/>
      <w:marLeft w:val="0"/>
      <w:marRight w:val="0"/>
      <w:marTop w:val="0"/>
      <w:marBottom w:val="0"/>
      <w:divBdr>
        <w:top w:val="none" w:sz="0" w:space="0" w:color="auto"/>
        <w:left w:val="none" w:sz="0" w:space="0" w:color="auto"/>
        <w:bottom w:val="none" w:sz="0" w:space="0" w:color="auto"/>
        <w:right w:val="none" w:sz="0" w:space="0" w:color="auto"/>
      </w:divBdr>
    </w:div>
    <w:div w:id="440732589">
      <w:bodyDiv w:val="1"/>
      <w:marLeft w:val="0"/>
      <w:marRight w:val="0"/>
      <w:marTop w:val="0"/>
      <w:marBottom w:val="0"/>
      <w:divBdr>
        <w:top w:val="none" w:sz="0" w:space="0" w:color="auto"/>
        <w:left w:val="none" w:sz="0" w:space="0" w:color="auto"/>
        <w:bottom w:val="none" w:sz="0" w:space="0" w:color="auto"/>
        <w:right w:val="none" w:sz="0" w:space="0" w:color="auto"/>
      </w:divBdr>
    </w:div>
    <w:div w:id="441340579">
      <w:bodyDiv w:val="1"/>
      <w:marLeft w:val="0"/>
      <w:marRight w:val="0"/>
      <w:marTop w:val="0"/>
      <w:marBottom w:val="0"/>
      <w:divBdr>
        <w:top w:val="none" w:sz="0" w:space="0" w:color="auto"/>
        <w:left w:val="none" w:sz="0" w:space="0" w:color="auto"/>
        <w:bottom w:val="none" w:sz="0" w:space="0" w:color="auto"/>
        <w:right w:val="none" w:sz="0" w:space="0" w:color="auto"/>
      </w:divBdr>
    </w:div>
    <w:div w:id="441806226">
      <w:bodyDiv w:val="1"/>
      <w:marLeft w:val="0"/>
      <w:marRight w:val="0"/>
      <w:marTop w:val="0"/>
      <w:marBottom w:val="0"/>
      <w:divBdr>
        <w:top w:val="none" w:sz="0" w:space="0" w:color="auto"/>
        <w:left w:val="none" w:sz="0" w:space="0" w:color="auto"/>
        <w:bottom w:val="none" w:sz="0" w:space="0" w:color="auto"/>
        <w:right w:val="none" w:sz="0" w:space="0" w:color="auto"/>
      </w:divBdr>
    </w:div>
    <w:div w:id="442921961">
      <w:bodyDiv w:val="1"/>
      <w:marLeft w:val="0"/>
      <w:marRight w:val="0"/>
      <w:marTop w:val="0"/>
      <w:marBottom w:val="0"/>
      <w:divBdr>
        <w:top w:val="none" w:sz="0" w:space="0" w:color="auto"/>
        <w:left w:val="none" w:sz="0" w:space="0" w:color="auto"/>
        <w:bottom w:val="none" w:sz="0" w:space="0" w:color="auto"/>
        <w:right w:val="none" w:sz="0" w:space="0" w:color="auto"/>
      </w:divBdr>
    </w:div>
    <w:div w:id="443813779">
      <w:bodyDiv w:val="1"/>
      <w:marLeft w:val="0"/>
      <w:marRight w:val="0"/>
      <w:marTop w:val="0"/>
      <w:marBottom w:val="0"/>
      <w:divBdr>
        <w:top w:val="none" w:sz="0" w:space="0" w:color="auto"/>
        <w:left w:val="none" w:sz="0" w:space="0" w:color="auto"/>
        <w:bottom w:val="none" w:sz="0" w:space="0" w:color="auto"/>
        <w:right w:val="none" w:sz="0" w:space="0" w:color="auto"/>
      </w:divBdr>
    </w:div>
    <w:div w:id="445348984">
      <w:bodyDiv w:val="1"/>
      <w:marLeft w:val="0"/>
      <w:marRight w:val="0"/>
      <w:marTop w:val="0"/>
      <w:marBottom w:val="0"/>
      <w:divBdr>
        <w:top w:val="none" w:sz="0" w:space="0" w:color="auto"/>
        <w:left w:val="none" w:sz="0" w:space="0" w:color="auto"/>
        <w:bottom w:val="none" w:sz="0" w:space="0" w:color="auto"/>
        <w:right w:val="none" w:sz="0" w:space="0" w:color="auto"/>
      </w:divBdr>
    </w:div>
    <w:div w:id="445467157">
      <w:bodyDiv w:val="1"/>
      <w:marLeft w:val="0"/>
      <w:marRight w:val="0"/>
      <w:marTop w:val="0"/>
      <w:marBottom w:val="0"/>
      <w:divBdr>
        <w:top w:val="none" w:sz="0" w:space="0" w:color="auto"/>
        <w:left w:val="none" w:sz="0" w:space="0" w:color="auto"/>
        <w:bottom w:val="none" w:sz="0" w:space="0" w:color="auto"/>
        <w:right w:val="none" w:sz="0" w:space="0" w:color="auto"/>
      </w:divBdr>
    </w:div>
    <w:div w:id="448549054">
      <w:bodyDiv w:val="1"/>
      <w:marLeft w:val="0"/>
      <w:marRight w:val="0"/>
      <w:marTop w:val="0"/>
      <w:marBottom w:val="0"/>
      <w:divBdr>
        <w:top w:val="none" w:sz="0" w:space="0" w:color="auto"/>
        <w:left w:val="none" w:sz="0" w:space="0" w:color="auto"/>
        <w:bottom w:val="none" w:sz="0" w:space="0" w:color="auto"/>
        <w:right w:val="none" w:sz="0" w:space="0" w:color="auto"/>
      </w:divBdr>
    </w:div>
    <w:div w:id="449322827">
      <w:bodyDiv w:val="1"/>
      <w:marLeft w:val="0"/>
      <w:marRight w:val="0"/>
      <w:marTop w:val="0"/>
      <w:marBottom w:val="0"/>
      <w:divBdr>
        <w:top w:val="none" w:sz="0" w:space="0" w:color="auto"/>
        <w:left w:val="none" w:sz="0" w:space="0" w:color="auto"/>
        <w:bottom w:val="none" w:sz="0" w:space="0" w:color="auto"/>
        <w:right w:val="none" w:sz="0" w:space="0" w:color="auto"/>
      </w:divBdr>
    </w:div>
    <w:div w:id="450711570">
      <w:bodyDiv w:val="1"/>
      <w:marLeft w:val="0"/>
      <w:marRight w:val="0"/>
      <w:marTop w:val="0"/>
      <w:marBottom w:val="0"/>
      <w:divBdr>
        <w:top w:val="none" w:sz="0" w:space="0" w:color="auto"/>
        <w:left w:val="none" w:sz="0" w:space="0" w:color="auto"/>
        <w:bottom w:val="none" w:sz="0" w:space="0" w:color="auto"/>
        <w:right w:val="none" w:sz="0" w:space="0" w:color="auto"/>
      </w:divBdr>
    </w:div>
    <w:div w:id="451630023">
      <w:bodyDiv w:val="1"/>
      <w:marLeft w:val="0"/>
      <w:marRight w:val="0"/>
      <w:marTop w:val="0"/>
      <w:marBottom w:val="0"/>
      <w:divBdr>
        <w:top w:val="none" w:sz="0" w:space="0" w:color="auto"/>
        <w:left w:val="none" w:sz="0" w:space="0" w:color="auto"/>
        <w:bottom w:val="none" w:sz="0" w:space="0" w:color="auto"/>
        <w:right w:val="none" w:sz="0" w:space="0" w:color="auto"/>
      </w:divBdr>
    </w:div>
    <w:div w:id="452289757">
      <w:bodyDiv w:val="1"/>
      <w:marLeft w:val="0"/>
      <w:marRight w:val="0"/>
      <w:marTop w:val="0"/>
      <w:marBottom w:val="0"/>
      <w:divBdr>
        <w:top w:val="none" w:sz="0" w:space="0" w:color="auto"/>
        <w:left w:val="none" w:sz="0" w:space="0" w:color="auto"/>
        <w:bottom w:val="none" w:sz="0" w:space="0" w:color="auto"/>
        <w:right w:val="none" w:sz="0" w:space="0" w:color="auto"/>
      </w:divBdr>
    </w:div>
    <w:div w:id="454955875">
      <w:bodyDiv w:val="1"/>
      <w:marLeft w:val="0"/>
      <w:marRight w:val="0"/>
      <w:marTop w:val="0"/>
      <w:marBottom w:val="0"/>
      <w:divBdr>
        <w:top w:val="none" w:sz="0" w:space="0" w:color="auto"/>
        <w:left w:val="none" w:sz="0" w:space="0" w:color="auto"/>
        <w:bottom w:val="none" w:sz="0" w:space="0" w:color="auto"/>
        <w:right w:val="none" w:sz="0" w:space="0" w:color="auto"/>
      </w:divBdr>
    </w:div>
    <w:div w:id="457534863">
      <w:bodyDiv w:val="1"/>
      <w:marLeft w:val="0"/>
      <w:marRight w:val="0"/>
      <w:marTop w:val="0"/>
      <w:marBottom w:val="0"/>
      <w:divBdr>
        <w:top w:val="none" w:sz="0" w:space="0" w:color="auto"/>
        <w:left w:val="none" w:sz="0" w:space="0" w:color="auto"/>
        <w:bottom w:val="none" w:sz="0" w:space="0" w:color="auto"/>
        <w:right w:val="none" w:sz="0" w:space="0" w:color="auto"/>
      </w:divBdr>
    </w:div>
    <w:div w:id="459765852">
      <w:bodyDiv w:val="1"/>
      <w:marLeft w:val="0"/>
      <w:marRight w:val="0"/>
      <w:marTop w:val="0"/>
      <w:marBottom w:val="0"/>
      <w:divBdr>
        <w:top w:val="none" w:sz="0" w:space="0" w:color="auto"/>
        <w:left w:val="none" w:sz="0" w:space="0" w:color="auto"/>
        <w:bottom w:val="none" w:sz="0" w:space="0" w:color="auto"/>
        <w:right w:val="none" w:sz="0" w:space="0" w:color="auto"/>
      </w:divBdr>
    </w:div>
    <w:div w:id="461268352">
      <w:bodyDiv w:val="1"/>
      <w:marLeft w:val="0"/>
      <w:marRight w:val="0"/>
      <w:marTop w:val="0"/>
      <w:marBottom w:val="0"/>
      <w:divBdr>
        <w:top w:val="none" w:sz="0" w:space="0" w:color="auto"/>
        <w:left w:val="none" w:sz="0" w:space="0" w:color="auto"/>
        <w:bottom w:val="none" w:sz="0" w:space="0" w:color="auto"/>
        <w:right w:val="none" w:sz="0" w:space="0" w:color="auto"/>
      </w:divBdr>
    </w:div>
    <w:div w:id="461339639">
      <w:bodyDiv w:val="1"/>
      <w:marLeft w:val="0"/>
      <w:marRight w:val="0"/>
      <w:marTop w:val="0"/>
      <w:marBottom w:val="0"/>
      <w:divBdr>
        <w:top w:val="none" w:sz="0" w:space="0" w:color="auto"/>
        <w:left w:val="none" w:sz="0" w:space="0" w:color="auto"/>
        <w:bottom w:val="none" w:sz="0" w:space="0" w:color="auto"/>
        <w:right w:val="none" w:sz="0" w:space="0" w:color="auto"/>
      </w:divBdr>
    </w:div>
    <w:div w:id="462112794">
      <w:bodyDiv w:val="1"/>
      <w:marLeft w:val="0"/>
      <w:marRight w:val="0"/>
      <w:marTop w:val="0"/>
      <w:marBottom w:val="0"/>
      <w:divBdr>
        <w:top w:val="none" w:sz="0" w:space="0" w:color="auto"/>
        <w:left w:val="none" w:sz="0" w:space="0" w:color="auto"/>
        <w:bottom w:val="none" w:sz="0" w:space="0" w:color="auto"/>
        <w:right w:val="none" w:sz="0" w:space="0" w:color="auto"/>
      </w:divBdr>
    </w:div>
    <w:div w:id="463349386">
      <w:bodyDiv w:val="1"/>
      <w:marLeft w:val="0"/>
      <w:marRight w:val="0"/>
      <w:marTop w:val="0"/>
      <w:marBottom w:val="0"/>
      <w:divBdr>
        <w:top w:val="none" w:sz="0" w:space="0" w:color="auto"/>
        <w:left w:val="none" w:sz="0" w:space="0" w:color="auto"/>
        <w:bottom w:val="none" w:sz="0" w:space="0" w:color="auto"/>
        <w:right w:val="none" w:sz="0" w:space="0" w:color="auto"/>
      </w:divBdr>
    </w:div>
    <w:div w:id="465246521">
      <w:bodyDiv w:val="1"/>
      <w:marLeft w:val="0"/>
      <w:marRight w:val="0"/>
      <w:marTop w:val="0"/>
      <w:marBottom w:val="0"/>
      <w:divBdr>
        <w:top w:val="none" w:sz="0" w:space="0" w:color="auto"/>
        <w:left w:val="none" w:sz="0" w:space="0" w:color="auto"/>
        <w:bottom w:val="none" w:sz="0" w:space="0" w:color="auto"/>
        <w:right w:val="none" w:sz="0" w:space="0" w:color="auto"/>
      </w:divBdr>
    </w:div>
    <w:div w:id="465398167">
      <w:bodyDiv w:val="1"/>
      <w:marLeft w:val="0"/>
      <w:marRight w:val="0"/>
      <w:marTop w:val="0"/>
      <w:marBottom w:val="0"/>
      <w:divBdr>
        <w:top w:val="none" w:sz="0" w:space="0" w:color="auto"/>
        <w:left w:val="none" w:sz="0" w:space="0" w:color="auto"/>
        <w:bottom w:val="none" w:sz="0" w:space="0" w:color="auto"/>
        <w:right w:val="none" w:sz="0" w:space="0" w:color="auto"/>
      </w:divBdr>
    </w:div>
    <w:div w:id="465775635">
      <w:bodyDiv w:val="1"/>
      <w:marLeft w:val="0"/>
      <w:marRight w:val="0"/>
      <w:marTop w:val="0"/>
      <w:marBottom w:val="0"/>
      <w:divBdr>
        <w:top w:val="none" w:sz="0" w:space="0" w:color="auto"/>
        <w:left w:val="none" w:sz="0" w:space="0" w:color="auto"/>
        <w:bottom w:val="none" w:sz="0" w:space="0" w:color="auto"/>
        <w:right w:val="none" w:sz="0" w:space="0" w:color="auto"/>
      </w:divBdr>
    </w:div>
    <w:div w:id="466171260">
      <w:bodyDiv w:val="1"/>
      <w:marLeft w:val="0"/>
      <w:marRight w:val="0"/>
      <w:marTop w:val="0"/>
      <w:marBottom w:val="0"/>
      <w:divBdr>
        <w:top w:val="none" w:sz="0" w:space="0" w:color="auto"/>
        <w:left w:val="none" w:sz="0" w:space="0" w:color="auto"/>
        <w:bottom w:val="none" w:sz="0" w:space="0" w:color="auto"/>
        <w:right w:val="none" w:sz="0" w:space="0" w:color="auto"/>
      </w:divBdr>
    </w:div>
    <w:div w:id="469372563">
      <w:bodyDiv w:val="1"/>
      <w:marLeft w:val="0"/>
      <w:marRight w:val="0"/>
      <w:marTop w:val="0"/>
      <w:marBottom w:val="0"/>
      <w:divBdr>
        <w:top w:val="none" w:sz="0" w:space="0" w:color="auto"/>
        <w:left w:val="none" w:sz="0" w:space="0" w:color="auto"/>
        <w:bottom w:val="none" w:sz="0" w:space="0" w:color="auto"/>
        <w:right w:val="none" w:sz="0" w:space="0" w:color="auto"/>
      </w:divBdr>
    </w:div>
    <w:div w:id="470173436">
      <w:bodyDiv w:val="1"/>
      <w:marLeft w:val="0"/>
      <w:marRight w:val="0"/>
      <w:marTop w:val="0"/>
      <w:marBottom w:val="0"/>
      <w:divBdr>
        <w:top w:val="none" w:sz="0" w:space="0" w:color="auto"/>
        <w:left w:val="none" w:sz="0" w:space="0" w:color="auto"/>
        <w:bottom w:val="none" w:sz="0" w:space="0" w:color="auto"/>
        <w:right w:val="none" w:sz="0" w:space="0" w:color="auto"/>
      </w:divBdr>
    </w:div>
    <w:div w:id="471169643">
      <w:bodyDiv w:val="1"/>
      <w:marLeft w:val="0"/>
      <w:marRight w:val="0"/>
      <w:marTop w:val="0"/>
      <w:marBottom w:val="0"/>
      <w:divBdr>
        <w:top w:val="none" w:sz="0" w:space="0" w:color="auto"/>
        <w:left w:val="none" w:sz="0" w:space="0" w:color="auto"/>
        <w:bottom w:val="none" w:sz="0" w:space="0" w:color="auto"/>
        <w:right w:val="none" w:sz="0" w:space="0" w:color="auto"/>
      </w:divBdr>
    </w:div>
    <w:div w:id="471749957">
      <w:bodyDiv w:val="1"/>
      <w:marLeft w:val="0"/>
      <w:marRight w:val="0"/>
      <w:marTop w:val="0"/>
      <w:marBottom w:val="0"/>
      <w:divBdr>
        <w:top w:val="none" w:sz="0" w:space="0" w:color="auto"/>
        <w:left w:val="none" w:sz="0" w:space="0" w:color="auto"/>
        <w:bottom w:val="none" w:sz="0" w:space="0" w:color="auto"/>
        <w:right w:val="none" w:sz="0" w:space="0" w:color="auto"/>
      </w:divBdr>
    </w:div>
    <w:div w:id="471942569">
      <w:bodyDiv w:val="1"/>
      <w:marLeft w:val="0"/>
      <w:marRight w:val="0"/>
      <w:marTop w:val="0"/>
      <w:marBottom w:val="0"/>
      <w:divBdr>
        <w:top w:val="none" w:sz="0" w:space="0" w:color="auto"/>
        <w:left w:val="none" w:sz="0" w:space="0" w:color="auto"/>
        <w:bottom w:val="none" w:sz="0" w:space="0" w:color="auto"/>
        <w:right w:val="none" w:sz="0" w:space="0" w:color="auto"/>
      </w:divBdr>
    </w:div>
    <w:div w:id="472337655">
      <w:bodyDiv w:val="1"/>
      <w:marLeft w:val="0"/>
      <w:marRight w:val="0"/>
      <w:marTop w:val="0"/>
      <w:marBottom w:val="0"/>
      <w:divBdr>
        <w:top w:val="none" w:sz="0" w:space="0" w:color="auto"/>
        <w:left w:val="none" w:sz="0" w:space="0" w:color="auto"/>
        <w:bottom w:val="none" w:sz="0" w:space="0" w:color="auto"/>
        <w:right w:val="none" w:sz="0" w:space="0" w:color="auto"/>
      </w:divBdr>
    </w:div>
    <w:div w:id="473988055">
      <w:bodyDiv w:val="1"/>
      <w:marLeft w:val="0"/>
      <w:marRight w:val="0"/>
      <w:marTop w:val="0"/>
      <w:marBottom w:val="0"/>
      <w:divBdr>
        <w:top w:val="none" w:sz="0" w:space="0" w:color="auto"/>
        <w:left w:val="none" w:sz="0" w:space="0" w:color="auto"/>
        <w:bottom w:val="none" w:sz="0" w:space="0" w:color="auto"/>
        <w:right w:val="none" w:sz="0" w:space="0" w:color="auto"/>
      </w:divBdr>
    </w:div>
    <w:div w:id="474177481">
      <w:bodyDiv w:val="1"/>
      <w:marLeft w:val="0"/>
      <w:marRight w:val="0"/>
      <w:marTop w:val="0"/>
      <w:marBottom w:val="0"/>
      <w:divBdr>
        <w:top w:val="none" w:sz="0" w:space="0" w:color="auto"/>
        <w:left w:val="none" w:sz="0" w:space="0" w:color="auto"/>
        <w:bottom w:val="none" w:sz="0" w:space="0" w:color="auto"/>
        <w:right w:val="none" w:sz="0" w:space="0" w:color="auto"/>
      </w:divBdr>
    </w:div>
    <w:div w:id="478308854">
      <w:bodyDiv w:val="1"/>
      <w:marLeft w:val="0"/>
      <w:marRight w:val="0"/>
      <w:marTop w:val="0"/>
      <w:marBottom w:val="0"/>
      <w:divBdr>
        <w:top w:val="none" w:sz="0" w:space="0" w:color="auto"/>
        <w:left w:val="none" w:sz="0" w:space="0" w:color="auto"/>
        <w:bottom w:val="none" w:sz="0" w:space="0" w:color="auto"/>
        <w:right w:val="none" w:sz="0" w:space="0" w:color="auto"/>
      </w:divBdr>
    </w:div>
    <w:div w:id="480998941">
      <w:bodyDiv w:val="1"/>
      <w:marLeft w:val="0"/>
      <w:marRight w:val="0"/>
      <w:marTop w:val="0"/>
      <w:marBottom w:val="0"/>
      <w:divBdr>
        <w:top w:val="none" w:sz="0" w:space="0" w:color="auto"/>
        <w:left w:val="none" w:sz="0" w:space="0" w:color="auto"/>
        <w:bottom w:val="none" w:sz="0" w:space="0" w:color="auto"/>
        <w:right w:val="none" w:sz="0" w:space="0" w:color="auto"/>
      </w:divBdr>
    </w:div>
    <w:div w:id="482354336">
      <w:bodyDiv w:val="1"/>
      <w:marLeft w:val="0"/>
      <w:marRight w:val="0"/>
      <w:marTop w:val="0"/>
      <w:marBottom w:val="0"/>
      <w:divBdr>
        <w:top w:val="none" w:sz="0" w:space="0" w:color="auto"/>
        <w:left w:val="none" w:sz="0" w:space="0" w:color="auto"/>
        <w:bottom w:val="none" w:sz="0" w:space="0" w:color="auto"/>
        <w:right w:val="none" w:sz="0" w:space="0" w:color="auto"/>
      </w:divBdr>
    </w:div>
    <w:div w:id="483282880">
      <w:bodyDiv w:val="1"/>
      <w:marLeft w:val="0"/>
      <w:marRight w:val="0"/>
      <w:marTop w:val="0"/>
      <w:marBottom w:val="0"/>
      <w:divBdr>
        <w:top w:val="none" w:sz="0" w:space="0" w:color="auto"/>
        <w:left w:val="none" w:sz="0" w:space="0" w:color="auto"/>
        <w:bottom w:val="none" w:sz="0" w:space="0" w:color="auto"/>
        <w:right w:val="none" w:sz="0" w:space="0" w:color="auto"/>
      </w:divBdr>
    </w:div>
    <w:div w:id="484199479">
      <w:bodyDiv w:val="1"/>
      <w:marLeft w:val="0"/>
      <w:marRight w:val="0"/>
      <w:marTop w:val="0"/>
      <w:marBottom w:val="0"/>
      <w:divBdr>
        <w:top w:val="none" w:sz="0" w:space="0" w:color="auto"/>
        <w:left w:val="none" w:sz="0" w:space="0" w:color="auto"/>
        <w:bottom w:val="none" w:sz="0" w:space="0" w:color="auto"/>
        <w:right w:val="none" w:sz="0" w:space="0" w:color="auto"/>
      </w:divBdr>
    </w:div>
    <w:div w:id="485126633">
      <w:bodyDiv w:val="1"/>
      <w:marLeft w:val="0"/>
      <w:marRight w:val="0"/>
      <w:marTop w:val="0"/>
      <w:marBottom w:val="0"/>
      <w:divBdr>
        <w:top w:val="none" w:sz="0" w:space="0" w:color="auto"/>
        <w:left w:val="none" w:sz="0" w:space="0" w:color="auto"/>
        <w:bottom w:val="none" w:sz="0" w:space="0" w:color="auto"/>
        <w:right w:val="none" w:sz="0" w:space="0" w:color="auto"/>
      </w:divBdr>
    </w:div>
    <w:div w:id="488522250">
      <w:bodyDiv w:val="1"/>
      <w:marLeft w:val="0"/>
      <w:marRight w:val="0"/>
      <w:marTop w:val="0"/>
      <w:marBottom w:val="0"/>
      <w:divBdr>
        <w:top w:val="none" w:sz="0" w:space="0" w:color="auto"/>
        <w:left w:val="none" w:sz="0" w:space="0" w:color="auto"/>
        <w:bottom w:val="none" w:sz="0" w:space="0" w:color="auto"/>
        <w:right w:val="none" w:sz="0" w:space="0" w:color="auto"/>
      </w:divBdr>
    </w:div>
    <w:div w:id="488715774">
      <w:bodyDiv w:val="1"/>
      <w:marLeft w:val="0"/>
      <w:marRight w:val="0"/>
      <w:marTop w:val="0"/>
      <w:marBottom w:val="0"/>
      <w:divBdr>
        <w:top w:val="none" w:sz="0" w:space="0" w:color="auto"/>
        <w:left w:val="none" w:sz="0" w:space="0" w:color="auto"/>
        <w:bottom w:val="none" w:sz="0" w:space="0" w:color="auto"/>
        <w:right w:val="none" w:sz="0" w:space="0" w:color="auto"/>
      </w:divBdr>
    </w:div>
    <w:div w:id="492533201">
      <w:bodyDiv w:val="1"/>
      <w:marLeft w:val="0"/>
      <w:marRight w:val="0"/>
      <w:marTop w:val="0"/>
      <w:marBottom w:val="0"/>
      <w:divBdr>
        <w:top w:val="none" w:sz="0" w:space="0" w:color="auto"/>
        <w:left w:val="none" w:sz="0" w:space="0" w:color="auto"/>
        <w:bottom w:val="none" w:sz="0" w:space="0" w:color="auto"/>
        <w:right w:val="none" w:sz="0" w:space="0" w:color="auto"/>
      </w:divBdr>
    </w:div>
    <w:div w:id="494146820">
      <w:bodyDiv w:val="1"/>
      <w:marLeft w:val="0"/>
      <w:marRight w:val="0"/>
      <w:marTop w:val="0"/>
      <w:marBottom w:val="0"/>
      <w:divBdr>
        <w:top w:val="none" w:sz="0" w:space="0" w:color="auto"/>
        <w:left w:val="none" w:sz="0" w:space="0" w:color="auto"/>
        <w:bottom w:val="none" w:sz="0" w:space="0" w:color="auto"/>
        <w:right w:val="none" w:sz="0" w:space="0" w:color="auto"/>
      </w:divBdr>
    </w:div>
    <w:div w:id="495413925">
      <w:bodyDiv w:val="1"/>
      <w:marLeft w:val="0"/>
      <w:marRight w:val="0"/>
      <w:marTop w:val="0"/>
      <w:marBottom w:val="0"/>
      <w:divBdr>
        <w:top w:val="none" w:sz="0" w:space="0" w:color="auto"/>
        <w:left w:val="none" w:sz="0" w:space="0" w:color="auto"/>
        <w:bottom w:val="none" w:sz="0" w:space="0" w:color="auto"/>
        <w:right w:val="none" w:sz="0" w:space="0" w:color="auto"/>
      </w:divBdr>
    </w:div>
    <w:div w:id="495803013">
      <w:bodyDiv w:val="1"/>
      <w:marLeft w:val="0"/>
      <w:marRight w:val="0"/>
      <w:marTop w:val="0"/>
      <w:marBottom w:val="0"/>
      <w:divBdr>
        <w:top w:val="none" w:sz="0" w:space="0" w:color="auto"/>
        <w:left w:val="none" w:sz="0" w:space="0" w:color="auto"/>
        <w:bottom w:val="none" w:sz="0" w:space="0" w:color="auto"/>
        <w:right w:val="none" w:sz="0" w:space="0" w:color="auto"/>
      </w:divBdr>
    </w:div>
    <w:div w:id="496264480">
      <w:bodyDiv w:val="1"/>
      <w:marLeft w:val="0"/>
      <w:marRight w:val="0"/>
      <w:marTop w:val="0"/>
      <w:marBottom w:val="0"/>
      <w:divBdr>
        <w:top w:val="none" w:sz="0" w:space="0" w:color="auto"/>
        <w:left w:val="none" w:sz="0" w:space="0" w:color="auto"/>
        <w:bottom w:val="none" w:sz="0" w:space="0" w:color="auto"/>
        <w:right w:val="none" w:sz="0" w:space="0" w:color="auto"/>
      </w:divBdr>
    </w:div>
    <w:div w:id="496385792">
      <w:bodyDiv w:val="1"/>
      <w:marLeft w:val="0"/>
      <w:marRight w:val="0"/>
      <w:marTop w:val="0"/>
      <w:marBottom w:val="0"/>
      <w:divBdr>
        <w:top w:val="none" w:sz="0" w:space="0" w:color="auto"/>
        <w:left w:val="none" w:sz="0" w:space="0" w:color="auto"/>
        <w:bottom w:val="none" w:sz="0" w:space="0" w:color="auto"/>
        <w:right w:val="none" w:sz="0" w:space="0" w:color="auto"/>
      </w:divBdr>
    </w:div>
    <w:div w:id="498736573">
      <w:bodyDiv w:val="1"/>
      <w:marLeft w:val="0"/>
      <w:marRight w:val="0"/>
      <w:marTop w:val="0"/>
      <w:marBottom w:val="0"/>
      <w:divBdr>
        <w:top w:val="none" w:sz="0" w:space="0" w:color="auto"/>
        <w:left w:val="none" w:sz="0" w:space="0" w:color="auto"/>
        <w:bottom w:val="none" w:sz="0" w:space="0" w:color="auto"/>
        <w:right w:val="none" w:sz="0" w:space="0" w:color="auto"/>
      </w:divBdr>
    </w:div>
    <w:div w:id="500777603">
      <w:bodyDiv w:val="1"/>
      <w:marLeft w:val="0"/>
      <w:marRight w:val="0"/>
      <w:marTop w:val="0"/>
      <w:marBottom w:val="0"/>
      <w:divBdr>
        <w:top w:val="none" w:sz="0" w:space="0" w:color="auto"/>
        <w:left w:val="none" w:sz="0" w:space="0" w:color="auto"/>
        <w:bottom w:val="none" w:sz="0" w:space="0" w:color="auto"/>
        <w:right w:val="none" w:sz="0" w:space="0" w:color="auto"/>
      </w:divBdr>
    </w:div>
    <w:div w:id="505676618">
      <w:bodyDiv w:val="1"/>
      <w:marLeft w:val="0"/>
      <w:marRight w:val="0"/>
      <w:marTop w:val="0"/>
      <w:marBottom w:val="0"/>
      <w:divBdr>
        <w:top w:val="none" w:sz="0" w:space="0" w:color="auto"/>
        <w:left w:val="none" w:sz="0" w:space="0" w:color="auto"/>
        <w:bottom w:val="none" w:sz="0" w:space="0" w:color="auto"/>
        <w:right w:val="none" w:sz="0" w:space="0" w:color="auto"/>
      </w:divBdr>
    </w:div>
    <w:div w:id="506402327">
      <w:bodyDiv w:val="1"/>
      <w:marLeft w:val="0"/>
      <w:marRight w:val="0"/>
      <w:marTop w:val="0"/>
      <w:marBottom w:val="0"/>
      <w:divBdr>
        <w:top w:val="none" w:sz="0" w:space="0" w:color="auto"/>
        <w:left w:val="none" w:sz="0" w:space="0" w:color="auto"/>
        <w:bottom w:val="none" w:sz="0" w:space="0" w:color="auto"/>
        <w:right w:val="none" w:sz="0" w:space="0" w:color="auto"/>
      </w:divBdr>
    </w:div>
    <w:div w:id="507522353">
      <w:bodyDiv w:val="1"/>
      <w:marLeft w:val="0"/>
      <w:marRight w:val="0"/>
      <w:marTop w:val="0"/>
      <w:marBottom w:val="0"/>
      <w:divBdr>
        <w:top w:val="none" w:sz="0" w:space="0" w:color="auto"/>
        <w:left w:val="none" w:sz="0" w:space="0" w:color="auto"/>
        <w:bottom w:val="none" w:sz="0" w:space="0" w:color="auto"/>
        <w:right w:val="none" w:sz="0" w:space="0" w:color="auto"/>
      </w:divBdr>
    </w:div>
    <w:div w:id="507721779">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11651664">
      <w:bodyDiv w:val="1"/>
      <w:marLeft w:val="0"/>
      <w:marRight w:val="0"/>
      <w:marTop w:val="0"/>
      <w:marBottom w:val="0"/>
      <w:divBdr>
        <w:top w:val="none" w:sz="0" w:space="0" w:color="auto"/>
        <w:left w:val="none" w:sz="0" w:space="0" w:color="auto"/>
        <w:bottom w:val="none" w:sz="0" w:space="0" w:color="auto"/>
        <w:right w:val="none" w:sz="0" w:space="0" w:color="auto"/>
      </w:divBdr>
    </w:div>
    <w:div w:id="511989058">
      <w:bodyDiv w:val="1"/>
      <w:marLeft w:val="0"/>
      <w:marRight w:val="0"/>
      <w:marTop w:val="0"/>
      <w:marBottom w:val="0"/>
      <w:divBdr>
        <w:top w:val="none" w:sz="0" w:space="0" w:color="auto"/>
        <w:left w:val="none" w:sz="0" w:space="0" w:color="auto"/>
        <w:bottom w:val="none" w:sz="0" w:space="0" w:color="auto"/>
        <w:right w:val="none" w:sz="0" w:space="0" w:color="auto"/>
      </w:divBdr>
    </w:div>
    <w:div w:id="512110729">
      <w:bodyDiv w:val="1"/>
      <w:marLeft w:val="0"/>
      <w:marRight w:val="0"/>
      <w:marTop w:val="0"/>
      <w:marBottom w:val="0"/>
      <w:divBdr>
        <w:top w:val="none" w:sz="0" w:space="0" w:color="auto"/>
        <w:left w:val="none" w:sz="0" w:space="0" w:color="auto"/>
        <w:bottom w:val="none" w:sz="0" w:space="0" w:color="auto"/>
        <w:right w:val="none" w:sz="0" w:space="0" w:color="auto"/>
      </w:divBdr>
    </w:div>
    <w:div w:id="513419889">
      <w:bodyDiv w:val="1"/>
      <w:marLeft w:val="0"/>
      <w:marRight w:val="0"/>
      <w:marTop w:val="0"/>
      <w:marBottom w:val="0"/>
      <w:divBdr>
        <w:top w:val="none" w:sz="0" w:space="0" w:color="auto"/>
        <w:left w:val="none" w:sz="0" w:space="0" w:color="auto"/>
        <w:bottom w:val="none" w:sz="0" w:space="0" w:color="auto"/>
        <w:right w:val="none" w:sz="0" w:space="0" w:color="auto"/>
      </w:divBdr>
    </w:div>
    <w:div w:id="514927268">
      <w:bodyDiv w:val="1"/>
      <w:marLeft w:val="0"/>
      <w:marRight w:val="0"/>
      <w:marTop w:val="0"/>
      <w:marBottom w:val="0"/>
      <w:divBdr>
        <w:top w:val="none" w:sz="0" w:space="0" w:color="auto"/>
        <w:left w:val="none" w:sz="0" w:space="0" w:color="auto"/>
        <w:bottom w:val="none" w:sz="0" w:space="0" w:color="auto"/>
        <w:right w:val="none" w:sz="0" w:space="0" w:color="auto"/>
      </w:divBdr>
    </w:div>
    <w:div w:id="516120318">
      <w:bodyDiv w:val="1"/>
      <w:marLeft w:val="0"/>
      <w:marRight w:val="0"/>
      <w:marTop w:val="0"/>
      <w:marBottom w:val="0"/>
      <w:divBdr>
        <w:top w:val="none" w:sz="0" w:space="0" w:color="auto"/>
        <w:left w:val="none" w:sz="0" w:space="0" w:color="auto"/>
        <w:bottom w:val="none" w:sz="0" w:space="0" w:color="auto"/>
        <w:right w:val="none" w:sz="0" w:space="0" w:color="auto"/>
      </w:divBdr>
    </w:div>
    <w:div w:id="517810820">
      <w:bodyDiv w:val="1"/>
      <w:marLeft w:val="0"/>
      <w:marRight w:val="0"/>
      <w:marTop w:val="0"/>
      <w:marBottom w:val="0"/>
      <w:divBdr>
        <w:top w:val="none" w:sz="0" w:space="0" w:color="auto"/>
        <w:left w:val="none" w:sz="0" w:space="0" w:color="auto"/>
        <w:bottom w:val="none" w:sz="0" w:space="0" w:color="auto"/>
        <w:right w:val="none" w:sz="0" w:space="0" w:color="auto"/>
      </w:divBdr>
    </w:div>
    <w:div w:id="519584346">
      <w:bodyDiv w:val="1"/>
      <w:marLeft w:val="0"/>
      <w:marRight w:val="0"/>
      <w:marTop w:val="0"/>
      <w:marBottom w:val="0"/>
      <w:divBdr>
        <w:top w:val="none" w:sz="0" w:space="0" w:color="auto"/>
        <w:left w:val="none" w:sz="0" w:space="0" w:color="auto"/>
        <w:bottom w:val="none" w:sz="0" w:space="0" w:color="auto"/>
        <w:right w:val="none" w:sz="0" w:space="0" w:color="auto"/>
      </w:divBdr>
    </w:div>
    <w:div w:id="520242117">
      <w:bodyDiv w:val="1"/>
      <w:marLeft w:val="0"/>
      <w:marRight w:val="0"/>
      <w:marTop w:val="0"/>
      <w:marBottom w:val="0"/>
      <w:divBdr>
        <w:top w:val="none" w:sz="0" w:space="0" w:color="auto"/>
        <w:left w:val="none" w:sz="0" w:space="0" w:color="auto"/>
        <w:bottom w:val="none" w:sz="0" w:space="0" w:color="auto"/>
        <w:right w:val="none" w:sz="0" w:space="0" w:color="auto"/>
      </w:divBdr>
    </w:div>
    <w:div w:id="521092023">
      <w:bodyDiv w:val="1"/>
      <w:marLeft w:val="0"/>
      <w:marRight w:val="0"/>
      <w:marTop w:val="0"/>
      <w:marBottom w:val="0"/>
      <w:divBdr>
        <w:top w:val="none" w:sz="0" w:space="0" w:color="auto"/>
        <w:left w:val="none" w:sz="0" w:space="0" w:color="auto"/>
        <w:bottom w:val="none" w:sz="0" w:space="0" w:color="auto"/>
        <w:right w:val="none" w:sz="0" w:space="0" w:color="auto"/>
      </w:divBdr>
    </w:div>
    <w:div w:id="5241015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9684456">
      <w:bodyDiv w:val="1"/>
      <w:marLeft w:val="0"/>
      <w:marRight w:val="0"/>
      <w:marTop w:val="0"/>
      <w:marBottom w:val="0"/>
      <w:divBdr>
        <w:top w:val="none" w:sz="0" w:space="0" w:color="auto"/>
        <w:left w:val="none" w:sz="0" w:space="0" w:color="auto"/>
        <w:bottom w:val="none" w:sz="0" w:space="0" w:color="auto"/>
        <w:right w:val="none" w:sz="0" w:space="0" w:color="auto"/>
      </w:divBdr>
    </w:div>
    <w:div w:id="529804124">
      <w:bodyDiv w:val="1"/>
      <w:marLeft w:val="0"/>
      <w:marRight w:val="0"/>
      <w:marTop w:val="0"/>
      <w:marBottom w:val="0"/>
      <w:divBdr>
        <w:top w:val="none" w:sz="0" w:space="0" w:color="auto"/>
        <w:left w:val="none" w:sz="0" w:space="0" w:color="auto"/>
        <w:bottom w:val="none" w:sz="0" w:space="0" w:color="auto"/>
        <w:right w:val="none" w:sz="0" w:space="0" w:color="auto"/>
      </w:divBdr>
    </w:div>
    <w:div w:id="530462950">
      <w:bodyDiv w:val="1"/>
      <w:marLeft w:val="0"/>
      <w:marRight w:val="0"/>
      <w:marTop w:val="0"/>
      <w:marBottom w:val="0"/>
      <w:divBdr>
        <w:top w:val="none" w:sz="0" w:space="0" w:color="auto"/>
        <w:left w:val="none" w:sz="0" w:space="0" w:color="auto"/>
        <w:bottom w:val="none" w:sz="0" w:space="0" w:color="auto"/>
        <w:right w:val="none" w:sz="0" w:space="0" w:color="auto"/>
      </w:divBdr>
    </w:div>
    <w:div w:id="535779247">
      <w:bodyDiv w:val="1"/>
      <w:marLeft w:val="0"/>
      <w:marRight w:val="0"/>
      <w:marTop w:val="0"/>
      <w:marBottom w:val="0"/>
      <w:divBdr>
        <w:top w:val="none" w:sz="0" w:space="0" w:color="auto"/>
        <w:left w:val="none" w:sz="0" w:space="0" w:color="auto"/>
        <w:bottom w:val="none" w:sz="0" w:space="0" w:color="auto"/>
        <w:right w:val="none" w:sz="0" w:space="0" w:color="auto"/>
      </w:divBdr>
    </w:div>
    <w:div w:id="536235663">
      <w:bodyDiv w:val="1"/>
      <w:marLeft w:val="0"/>
      <w:marRight w:val="0"/>
      <w:marTop w:val="0"/>
      <w:marBottom w:val="0"/>
      <w:divBdr>
        <w:top w:val="none" w:sz="0" w:space="0" w:color="auto"/>
        <w:left w:val="none" w:sz="0" w:space="0" w:color="auto"/>
        <w:bottom w:val="none" w:sz="0" w:space="0" w:color="auto"/>
        <w:right w:val="none" w:sz="0" w:space="0" w:color="auto"/>
      </w:divBdr>
    </w:div>
    <w:div w:id="536703128">
      <w:bodyDiv w:val="1"/>
      <w:marLeft w:val="0"/>
      <w:marRight w:val="0"/>
      <w:marTop w:val="0"/>
      <w:marBottom w:val="0"/>
      <w:divBdr>
        <w:top w:val="none" w:sz="0" w:space="0" w:color="auto"/>
        <w:left w:val="none" w:sz="0" w:space="0" w:color="auto"/>
        <w:bottom w:val="none" w:sz="0" w:space="0" w:color="auto"/>
        <w:right w:val="none" w:sz="0" w:space="0" w:color="auto"/>
      </w:divBdr>
    </w:div>
    <w:div w:id="537161716">
      <w:bodyDiv w:val="1"/>
      <w:marLeft w:val="0"/>
      <w:marRight w:val="0"/>
      <w:marTop w:val="0"/>
      <w:marBottom w:val="0"/>
      <w:divBdr>
        <w:top w:val="none" w:sz="0" w:space="0" w:color="auto"/>
        <w:left w:val="none" w:sz="0" w:space="0" w:color="auto"/>
        <w:bottom w:val="none" w:sz="0" w:space="0" w:color="auto"/>
        <w:right w:val="none" w:sz="0" w:space="0" w:color="auto"/>
      </w:divBdr>
    </w:div>
    <w:div w:id="537204236">
      <w:bodyDiv w:val="1"/>
      <w:marLeft w:val="0"/>
      <w:marRight w:val="0"/>
      <w:marTop w:val="0"/>
      <w:marBottom w:val="0"/>
      <w:divBdr>
        <w:top w:val="none" w:sz="0" w:space="0" w:color="auto"/>
        <w:left w:val="none" w:sz="0" w:space="0" w:color="auto"/>
        <w:bottom w:val="none" w:sz="0" w:space="0" w:color="auto"/>
        <w:right w:val="none" w:sz="0" w:space="0" w:color="auto"/>
      </w:divBdr>
    </w:div>
    <w:div w:id="537400293">
      <w:bodyDiv w:val="1"/>
      <w:marLeft w:val="0"/>
      <w:marRight w:val="0"/>
      <w:marTop w:val="0"/>
      <w:marBottom w:val="0"/>
      <w:divBdr>
        <w:top w:val="none" w:sz="0" w:space="0" w:color="auto"/>
        <w:left w:val="none" w:sz="0" w:space="0" w:color="auto"/>
        <w:bottom w:val="none" w:sz="0" w:space="0" w:color="auto"/>
        <w:right w:val="none" w:sz="0" w:space="0" w:color="auto"/>
      </w:divBdr>
    </w:div>
    <w:div w:id="540285936">
      <w:bodyDiv w:val="1"/>
      <w:marLeft w:val="0"/>
      <w:marRight w:val="0"/>
      <w:marTop w:val="0"/>
      <w:marBottom w:val="0"/>
      <w:divBdr>
        <w:top w:val="none" w:sz="0" w:space="0" w:color="auto"/>
        <w:left w:val="none" w:sz="0" w:space="0" w:color="auto"/>
        <w:bottom w:val="none" w:sz="0" w:space="0" w:color="auto"/>
        <w:right w:val="none" w:sz="0" w:space="0" w:color="auto"/>
      </w:divBdr>
    </w:div>
    <w:div w:id="540485726">
      <w:bodyDiv w:val="1"/>
      <w:marLeft w:val="0"/>
      <w:marRight w:val="0"/>
      <w:marTop w:val="0"/>
      <w:marBottom w:val="0"/>
      <w:divBdr>
        <w:top w:val="none" w:sz="0" w:space="0" w:color="auto"/>
        <w:left w:val="none" w:sz="0" w:space="0" w:color="auto"/>
        <w:bottom w:val="none" w:sz="0" w:space="0" w:color="auto"/>
        <w:right w:val="none" w:sz="0" w:space="0" w:color="auto"/>
      </w:divBdr>
    </w:div>
    <w:div w:id="541787474">
      <w:bodyDiv w:val="1"/>
      <w:marLeft w:val="0"/>
      <w:marRight w:val="0"/>
      <w:marTop w:val="0"/>
      <w:marBottom w:val="0"/>
      <w:divBdr>
        <w:top w:val="none" w:sz="0" w:space="0" w:color="auto"/>
        <w:left w:val="none" w:sz="0" w:space="0" w:color="auto"/>
        <w:bottom w:val="none" w:sz="0" w:space="0" w:color="auto"/>
        <w:right w:val="none" w:sz="0" w:space="0" w:color="auto"/>
      </w:divBdr>
    </w:div>
    <w:div w:id="542014321">
      <w:bodyDiv w:val="1"/>
      <w:marLeft w:val="0"/>
      <w:marRight w:val="0"/>
      <w:marTop w:val="0"/>
      <w:marBottom w:val="0"/>
      <w:divBdr>
        <w:top w:val="none" w:sz="0" w:space="0" w:color="auto"/>
        <w:left w:val="none" w:sz="0" w:space="0" w:color="auto"/>
        <w:bottom w:val="none" w:sz="0" w:space="0" w:color="auto"/>
        <w:right w:val="none" w:sz="0" w:space="0" w:color="auto"/>
      </w:divBdr>
    </w:div>
    <w:div w:id="542250476">
      <w:bodyDiv w:val="1"/>
      <w:marLeft w:val="0"/>
      <w:marRight w:val="0"/>
      <w:marTop w:val="0"/>
      <w:marBottom w:val="0"/>
      <w:divBdr>
        <w:top w:val="none" w:sz="0" w:space="0" w:color="auto"/>
        <w:left w:val="none" w:sz="0" w:space="0" w:color="auto"/>
        <w:bottom w:val="none" w:sz="0" w:space="0" w:color="auto"/>
        <w:right w:val="none" w:sz="0" w:space="0" w:color="auto"/>
      </w:divBdr>
    </w:div>
    <w:div w:id="542913068">
      <w:bodyDiv w:val="1"/>
      <w:marLeft w:val="0"/>
      <w:marRight w:val="0"/>
      <w:marTop w:val="0"/>
      <w:marBottom w:val="0"/>
      <w:divBdr>
        <w:top w:val="none" w:sz="0" w:space="0" w:color="auto"/>
        <w:left w:val="none" w:sz="0" w:space="0" w:color="auto"/>
        <w:bottom w:val="none" w:sz="0" w:space="0" w:color="auto"/>
        <w:right w:val="none" w:sz="0" w:space="0" w:color="auto"/>
      </w:divBdr>
    </w:div>
    <w:div w:id="543835330">
      <w:bodyDiv w:val="1"/>
      <w:marLeft w:val="0"/>
      <w:marRight w:val="0"/>
      <w:marTop w:val="0"/>
      <w:marBottom w:val="0"/>
      <w:divBdr>
        <w:top w:val="none" w:sz="0" w:space="0" w:color="auto"/>
        <w:left w:val="none" w:sz="0" w:space="0" w:color="auto"/>
        <w:bottom w:val="none" w:sz="0" w:space="0" w:color="auto"/>
        <w:right w:val="none" w:sz="0" w:space="0" w:color="auto"/>
      </w:divBdr>
    </w:div>
    <w:div w:id="544408431">
      <w:bodyDiv w:val="1"/>
      <w:marLeft w:val="0"/>
      <w:marRight w:val="0"/>
      <w:marTop w:val="0"/>
      <w:marBottom w:val="0"/>
      <w:divBdr>
        <w:top w:val="none" w:sz="0" w:space="0" w:color="auto"/>
        <w:left w:val="none" w:sz="0" w:space="0" w:color="auto"/>
        <w:bottom w:val="none" w:sz="0" w:space="0" w:color="auto"/>
        <w:right w:val="none" w:sz="0" w:space="0" w:color="auto"/>
      </w:divBdr>
    </w:div>
    <w:div w:id="545064066">
      <w:bodyDiv w:val="1"/>
      <w:marLeft w:val="0"/>
      <w:marRight w:val="0"/>
      <w:marTop w:val="0"/>
      <w:marBottom w:val="0"/>
      <w:divBdr>
        <w:top w:val="none" w:sz="0" w:space="0" w:color="auto"/>
        <w:left w:val="none" w:sz="0" w:space="0" w:color="auto"/>
        <w:bottom w:val="none" w:sz="0" w:space="0" w:color="auto"/>
        <w:right w:val="none" w:sz="0" w:space="0" w:color="auto"/>
      </w:divBdr>
    </w:div>
    <w:div w:id="545067805">
      <w:bodyDiv w:val="1"/>
      <w:marLeft w:val="0"/>
      <w:marRight w:val="0"/>
      <w:marTop w:val="0"/>
      <w:marBottom w:val="0"/>
      <w:divBdr>
        <w:top w:val="none" w:sz="0" w:space="0" w:color="auto"/>
        <w:left w:val="none" w:sz="0" w:space="0" w:color="auto"/>
        <w:bottom w:val="none" w:sz="0" w:space="0" w:color="auto"/>
        <w:right w:val="none" w:sz="0" w:space="0" w:color="auto"/>
      </w:divBdr>
    </w:div>
    <w:div w:id="545071147">
      <w:bodyDiv w:val="1"/>
      <w:marLeft w:val="0"/>
      <w:marRight w:val="0"/>
      <w:marTop w:val="0"/>
      <w:marBottom w:val="0"/>
      <w:divBdr>
        <w:top w:val="none" w:sz="0" w:space="0" w:color="auto"/>
        <w:left w:val="none" w:sz="0" w:space="0" w:color="auto"/>
        <w:bottom w:val="none" w:sz="0" w:space="0" w:color="auto"/>
        <w:right w:val="none" w:sz="0" w:space="0" w:color="auto"/>
      </w:divBdr>
    </w:div>
    <w:div w:id="548801818">
      <w:bodyDiv w:val="1"/>
      <w:marLeft w:val="0"/>
      <w:marRight w:val="0"/>
      <w:marTop w:val="0"/>
      <w:marBottom w:val="0"/>
      <w:divBdr>
        <w:top w:val="none" w:sz="0" w:space="0" w:color="auto"/>
        <w:left w:val="none" w:sz="0" w:space="0" w:color="auto"/>
        <w:bottom w:val="none" w:sz="0" w:space="0" w:color="auto"/>
        <w:right w:val="none" w:sz="0" w:space="0" w:color="auto"/>
      </w:divBdr>
    </w:div>
    <w:div w:id="550577250">
      <w:bodyDiv w:val="1"/>
      <w:marLeft w:val="0"/>
      <w:marRight w:val="0"/>
      <w:marTop w:val="0"/>
      <w:marBottom w:val="0"/>
      <w:divBdr>
        <w:top w:val="none" w:sz="0" w:space="0" w:color="auto"/>
        <w:left w:val="none" w:sz="0" w:space="0" w:color="auto"/>
        <w:bottom w:val="none" w:sz="0" w:space="0" w:color="auto"/>
        <w:right w:val="none" w:sz="0" w:space="0" w:color="auto"/>
      </w:divBdr>
    </w:div>
    <w:div w:id="551817890">
      <w:bodyDiv w:val="1"/>
      <w:marLeft w:val="0"/>
      <w:marRight w:val="0"/>
      <w:marTop w:val="0"/>
      <w:marBottom w:val="0"/>
      <w:divBdr>
        <w:top w:val="none" w:sz="0" w:space="0" w:color="auto"/>
        <w:left w:val="none" w:sz="0" w:space="0" w:color="auto"/>
        <w:bottom w:val="none" w:sz="0" w:space="0" w:color="auto"/>
        <w:right w:val="none" w:sz="0" w:space="0" w:color="auto"/>
      </w:divBdr>
    </w:div>
    <w:div w:id="551967664">
      <w:bodyDiv w:val="1"/>
      <w:marLeft w:val="0"/>
      <w:marRight w:val="0"/>
      <w:marTop w:val="0"/>
      <w:marBottom w:val="0"/>
      <w:divBdr>
        <w:top w:val="none" w:sz="0" w:space="0" w:color="auto"/>
        <w:left w:val="none" w:sz="0" w:space="0" w:color="auto"/>
        <w:bottom w:val="none" w:sz="0" w:space="0" w:color="auto"/>
        <w:right w:val="none" w:sz="0" w:space="0" w:color="auto"/>
      </w:divBdr>
    </w:div>
    <w:div w:id="552276039">
      <w:bodyDiv w:val="1"/>
      <w:marLeft w:val="0"/>
      <w:marRight w:val="0"/>
      <w:marTop w:val="0"/>
      <w:marBottom w:val="0"/>
      <w:divBdr>
        <w:top w:val="none" w:sz="0" w:space="0" w:color="auto"/>
        <w:left w:val="none" w:sz="0" w:space="0" w:color="auto"/>
        <w:bottom w:val="none" w:sz="0" w:space="0" w:color="auto"/>
        <w:right w:val="none" w:sz="0" w:space="0" w:color="auto"/>
      </w:divBdr>
    </w:div>
    <w:div w:id="555513816">
      <w:bodyDiv w:val="1"/>
      <w:marLeft w:val="0"/>
      <w:marRight w:val="0"/>
      <w:marTop w:val="0"/>
      <w:marBottom w:val="0"/>
      <w:divBdr>
        <w:top w:val="none" w:sz="0" w:space="0" w:color="auto"/>
        <w:left w:val="none" w:sz="0" w:space="0" w:color="auto"/>
        <w:bottom w:val="none" w:sz="0" w:space="0" w:color="auto"/>
        <w:right w:val="none" w:sz="0" w:space="0" w:color="auto"/>
      </w:divBdr>
    </w:div>
    <w:div w:id="556354783">
      <w:bodyDiv w:val="1"/>
      <w:marLeft w:val="0"/>
      <w:marRight w:val="0"/>
      <w:marTop w:val="0"/>
      <w:marBottom w:val="0"/>
      <w:divBdr>
        <w:top w:val="none" w:sz="0" w:space="0" w:color="auto"/>
        <w:left w:val="none" w:sz="0" w:space="0" w:color="auto"/>
        <w:bottom w:val="none" w:sz="0" w:space="0" w:color="auto"/>
        <w:right w:val="none" w:sz="0" w:space="0" w:color="auto"/>
      </w:divBdr>
    </w:div>
    <w:div w:id="556404649">
      <w:bodyDiv w:val="1"/>
      <w:marLeft w:val="0"/>
      <w:marRight w:val="0"/>
      <w:marTop w:val="0"/>
      <w:marBottom w:val="0"/>
      <w:divBdr>
        <w:top w:val="none" w:sz="0" w:space="0" w:color="auto"/>
        <w:left w:val="none" w:sz="0" w:space="0" w:color="auto"/>
        <w:bottom w:val="none" w:sz="0" w:space="0" w:color="auto"/>
        <w:right w:val="none" w:sz="0" w:space="0" w:color="auto"/>
      </w:divBdr>
    </w:div>
    <w:div w:id="556432798">
      <w:bodyDiv w:val="1"/>
      <w:marLeft w:val="0"/>
      <w:marRight w:val="0"/>
      <w:marTop w:val="0"/>
      <w:marBottom w:val="0"/>
      <w:divBdr>
        <w:top w:val="none" w:sz="0" w:space="0" w:color="auto"/>
        <w:left w:val="none" w:sz="0" w:space="0" w:color="auto"/>
        <w:bottom w:val="none" w:sz="0" w:space="0" w:color="auto"/>
        <w:right w:val="none" w:sz="0" w:space="0" w:color="auto"/>
      </w:divBdr>
    </w:div>
    <w:div w:id="556934276">
      <w:bodyDiv w:val="1"/>
      <w:marLeft w:val="0"/>
      <w:marRight w:val="0"/>
      <w:marTop w:val="0"/>
      <w:marBottom w:val="0"/>
      <w:divBdr>
        <w:top w:val="none" w:sz="0" w:space="0" w:color="auto"/>
        <w:left w:val="none" w:sz="0" w:space="0" w:color="auto"/>
        <w:bottom w:val="none" w:sz="0" w:space="0" w:color="auto"/>
        <w:right w:val="none" w:sz="0" w:space="0" w:color="auto"/>
      </w:divBdr>
    </w:div>
    <w:div w:id="557785843">
      <w:bodyDiv w:val="1"/>
      <w:marLeft w:val="0"/>
      <w:marRight w:val="0"/>
      <w:marTop w:val="0"/>
      <w:marBottom w:val="0"/>
      <w:divBdr>
        <w:top w:val="none" w:sz="0" w:space="0" w:color="auto"/>
        <w:left w:val="none" w:sz="0" w:space="0" w:color="auto"/>
        <w:bottom w:val="none" w:sz="0" w:space="0" w:color="auto"/>
        <w:right w:val="none" w:sz="0" w:space="0" w:color="auto"/>
      </w:divBdr>
    </w:div>
    <w:div w:id="558975693">
      <w:bodyDiv w:val="1"/>
      <w:marLeft w:val="0"/>
      <w:marRight w:val="0"/>
      <w:marTop w:val="0"/>
      <w:marBottom w:val="0"/>
      <w:divBdr>
        <w:top w:val="none" w:sz="0" w:space="0" w:color="auto"/>
        <w:left w:val="none" w:sz="0" w:space="0" w:color="auto"/>
        <w:bottom w:val="none" w:sz="0" w:space="0" w:color="auto"/>
        <w:right w:val="none" w:sz="0" w:space="0" w:color="auto"/>
      </w:divBdr>
    </w:div>
    <w:div w:id="559485665">
      <w:bodyDiv w:val="1"/>
      <w:marLeft w:val="0"/>
      <w:marRight w:val="0"/>
      <w:marTop w:val="0"/>
      <w:marBottom w:val="0"/>
      <w:divBdr>
        <w:top w:val="none" w:sz="0" w:space="0" w:color="auto"/>
        <w:left w:val="none" w:sz="0" w:space="0" w:color="auto"/>
        <w:bottom w:val="none" w:sz="0" w:space="0" w:color="auto"/>
        <w:right w:val="none" w:sz="0" w:space="0" w:color="auto"/>
      </w:divBdr>
    </w:div>
    <w:div w:id="559825709">
      <w:bodyDiv w:val="1"/>
      <w:marLeft w:val="0"/>
      <w:marRight w:val="0"/>
      <w:marTop w:val="0"/>
      <w:marBottom w:val="0"/>
      <w:divBdr>
        <w:top w:val="none" w:sz="0" w:space="0" w:color="auto"/>
        <w:left w:val="none" w:sz="0" w:space="0" w:color="auto"/>
        <w:bottom w:val="none" w:sz="0" w:space="0" w:color="auto"/>
        <w:right w:val="none" w:sz="0" w:space="0" w:color="auto"/>
      </w:divBdr>
    </w:div>
    <w:div w:id="561789649">
      <w:bodyDiv w:val="1"/>
      <w:marLeft w:val="0"/>
      <w:marRight w:val="0"/>
      <w:marTop w:val="0"/>
      <w:marBottom w:val="0"/>
      <w:divBdr>
        <w:top w:val="none" w:sz="0" w:space="0" w:color="auto"/>
        <w:left w:val="none" w:sz="0" w:space="0" w:color="auto"/>
        <w:bottom w:val="none" w:sz="0" w:space="0" w:color="auto"/>
        <w:right w:val="none" w:sz="0" w:space="0" w:color="auto"/>
      </w:divBdr>
    </w:div>
    <w:div w:id="562905999">
      <w:bodyDiv w:val="1"/>
      <w:marLeft w:val="0"/>
      <w:marRight w:val="0"/>
      <w:marTop w:val="0"/>
      <w:marBottom w:val="0"/>
      <w:divBdr>
        <w:top w:val="none" w:sz="0" w:space="0" w:color="auto"/>
        <w:left w:val="none" w:sz="0" w:space="0" w:color="auto"/>
        <w:bottom w:val="none" w:sz="0" w:space="0" w:color="auto"/>
        <w:right w:val="none" w:sz="0" w:space="0" w:color="auto"/>
      </w:divBdr>
    </w:div>
    <w:div w:id="563103961">
      <w:bodyDiv w:val="1"/>
      <w:marLeft w:val="0"/>
      <w:marRight w:val="0"/>
      <w:marTop w:val="0"/>
      <w:marBottom w:val="0"/>
      <w:divBdr>
        <w:top w:val="none" w:sz="0" w:space="0" w:color="auto"/>
        <w:left w:val="none" w:sz="0" w:space="0" w:color="auto"/>
        <w:bottom w:val="none" w:sz="0" w:space="0" w:color="auto"/>
        <w:right w:val="none" w:sz="0" w:space="0" w:color="auto"/>
      </w:divBdr>
    </w:div>
    <w:div w:id="563565576">
      <w:bodyDiv w:val="1"/>
      <w:marLeft w:val="0"/>
      <w:marRight w:val="0"/>
      <w:marTop w:val="0"/>
      <w:marBottom w:val="0"/>
      <w:divBdr>
        <w:top w:val="none" w:sz="0" w:space="0" w:color="auto"/>
        <w:left w:val="none" w:sz="0" w:space="0" w:color="auto"/>
        <w:bottom w:val="none" w:sz="0" w:space="0" w:color="auto"/>
        <w:right w:val="none" w:sz="0" w:space="0" w:color="auto"/>
      </w:divBdr>
    </w:div>
    <w:div w:id="563879513">
      <w:bodyDiv w:val="1"/>
      <w:marLeft w:val="0"/>
      <w:marRight w:val="0"/>
      <w:marTop w:val="0"/>
      <w:marBottom w:val="0"/>
      <w:divBdr>
        <w:top w:val="none" w:sz="0" w:space="0" w:color="auto"/>
        <w:left w:val="none" w:sz="0" w:space="0" w:color="auto"/>
        <w:bottom w:val="none" w:sz="0" w:space="0" w:color="auto"/>
        <w:right w:val="none" w:sz="0" w:space="0" w:color="auto"/>
      </w:divBdr>
    </w:div>
    <w:div w:id="564100286">
      <w:bodyDiv w:val="1"/>
      <w:marLeft w:val="0"/>
      <w:marRight w:val="0"/>
      <w:marTop w:val="0"/>
      <w:marBottom w:val="0"/>
      <w:divBdr>
        <w:top w:val="none" w:sz="0" w:space="0" w:color="auto"/>
        <w:left w:val="none" w:sz="0" w:space="0" w:color="auto"/>
        <w:bottom w:val="none" w:sz="0" w:space="0" w:color="auto"/>
        <w:right w:val="none" w:sz="0" w:space="0" w:color="auto"/>
      </w:divBdr>
    </w:div>
    <w:div w:id="565647630">
      <w:bodyDiv w:val="1"/>
      <w:marLeft w:val="0"/>
      <w:marRight w:val="0"/>
      <w:marTop w:val="0"/>
      <w:marBottom w:val="0"/>
      <w:divBdr>
        <w:top w:val="none" w:sz="0" w:space="0" w:color="auto"/>
        <w:left w:val="none" w:sz="0" w:space="0" w:color="auto"/>
        <w:bottom w:val="none" w:sz="0" w:space="0" w:color="auto"/>
        <w:right w:val="none" w:sz="0" w:space="0" w:color="auto"/>
      </w:divBdr>
    </w:div>
    <w:div w:id="565726244">
      <w:bodyDiv w:val="1"/>
      <w:marLeft w:val="0"/>
      <w:marRight w:val="0"/>
      <w:marTop w:val="0"/>
      <w:marBottom w:val="0"/>
      <w:divBdr>
        <w:top w:val="none" w:sz="0" w:space="0" w:color="auto"/>
        <w:left w:val="none" w:sz="0" w:space="0" w:color="auto"/>
        <w:bottom w:val="none" w:sz="0" w:space="0" w:color="auto"/>
        <w:right w:val="none" w:sz="0" w:space="0" w:color="auto"/>
      </w:divBdr>
    </w:div>
    <w:div w:id="565802493">
      <w:bodyDiv w:val="1"/>
      <w:marLeft w:val="0"/>
      <w:marRight w:val="0"/>
      <w:marTop w:val="0"/>
      <w:marBottom w:val="0"/>
      <w:divBdr>
        <w:top w:val="none" w:sz="0" w:space="0" w:color="auto"/>
        <w:left w:val="none" w:sz="0" w:space="0" w:color="auto"/>
        <w:bottom w:val="none" w:sz="0" w:space="0" w:color="auto"/>
        <w:right w:val="none" w:sz="0" w:space="0" w:color="auto"/>
      </w:divBdr>
    </w:div>
    <w:div w:id="566034975">
      <w:bodyDiv w:val="1"/>
      <w:marLeft w:val="0"/>
      <w:marRight w:val="0"/>
      <w:marTop w:val="0"/>
      <w:marBottom w:val="0"/>
      <w:divBdr>
        <w:top w:val="none" w:sz="0" w:space="0" w:color="auto"/>
        <w:left w:val="none" w:sz="0" w:space="0" w:color="auto"/>
        <w:bottom w:val="none" w:sz="0" w:space="0" w:color="auto"/>
        <w:right w:val="none" w:sz="0" w:space="0" w:color="auto"/>
      </w:divBdr>
    </w:div>
    <w:div w:id="567031285">
      <w:bodyDiv w:val="1"/>
      <w:marLeft w:val="0"/>
      <w:marRight w:val="0"/>
      <w:marTop w:val="0"/>
      <w:marBottom w:val="0"/>
      <w:divBdr>
        <w:top w:val="none" w:sz="0" w:space="0" w:color="auto"/>
        <w:left w:val="none" w:sz="0" w:space="0" w:color="auto"/>
        <w:bottom w:val="none" w:sz="0" w:space="0" w:color="auto"/>
        <w:right w:val="none" w:sz="0" w:space="0" w:color="auto"/>
      </w:divBdr>
    </w:div>
    <w:div w:id="567810092">
      <w:bodyDiv w:val="1"/>
      <w:marLeft w:val="0"/>
      <w:marRight w:val="0"/>
      <w:marTop w:val="0"/>
      <w:marBottom w:val="0"/>
      <w:divBdr>
        <w:top w:val="none" w:sz="0" w:space="0" w:color="auto"/>
        <w:left w:val="none" w:sz="0" w:space="0" w:color="auto"/>
        <w:bottom w:val="none" w:sz="0" w:space="0" w:color="auto"/>
        <w:right w:val="none" w:sz="0" w:space="0" w:color="auto"/>
      </w:divBdr>
    </w:div>
    <w:div w:id="568001888">
      <w:bodyDiv w:val="1"/>
      <w:marLeft w:val="0"/>
      <w:marRight w:val="0"/>
      <w:marTop w:val="0"/>
      <w:marBottom w:val="0"/>
      <w:divBdr>
        <w:top w:val="none" w:sz="0" w:space="0" w:color="auto"/>
        <w:left w:val="none" w:sz="0" w:space="0" w:color="auto"/>
        <w:bottom w:val="none" w:sz="0" w:space="0" w:color="auto"/>
        <w:right w:val="none" w:sz="0" w:space="0" w:color="auto"/>
      </w:divBdr>
    </w:div>
    <w:div w:id="569461075">
      <w:bodyDiv w:val="1"/>
      <w:marLeft w:val="0"/>
      <w:marRight w:val="0"/>
      <w:marTop w:val="0"/>
      <w:marBottom w:val="0"/>
      <w:divBdr>
        <w:top w:val="none" w:sz="0" w:space="0" w:color="auto"/>
        <w:left w:val="none" w:sz="0" w:space="0" w:color="auto"/>
        <w:bottom w:val="none" w:sz="0" w:space="0" w:color="auto"/>
        <w:right w:val="none" w:sz="0" w:space="0" w:color="auto"/>
      </w:divBdr>
    </w:div>
    <w:div w:id="569735127">
      <w:bodyDiv w:val="1"/>
      <w:marLeft w:val="0"/>
      <w:marRight w:val="0"/>
      <w:marTop w:val="0"/>
      <w:marBottom w:val="0"/>
      <w:divBdr>
        <w:top w:val="none" w:sz="0" w:space="0" w:color="auto"/>
        <w:left w:val="none" w:sz="0" w:space="0" w:color="auto"/>
        <w:bottom w:val="none" w:sz="0" w:space="0" w:color="auto"/>
        <w:right w:val="none" w:sz="0" w:space="0" w:color="auto"/>
      </w:divBdr>
    </w:div>
    <w:div w:id="570584492">
      <w:bodyDiv w:val="1"/>
      <w:marLeft w:val="0"/>
      <w:marRight w:val="0"/>
      <w:marTop w:val="0"/>
      <w:marBottom w:val="0"/>
      <w:divBdr>
        <w:top w:val="none" w:sz="0" w:space="0" w:color="auto"/>
        <w:left w:val="none" w:sz="0" w:space="0" w:color="auto"/>
        <w:bottom w:val="none" w:sz="0" w:space="0" w:color="auto"/>
        <w:right w:val="none" w:sz="0" w:space="0" w:color="auto"/>
      </w:divBdr>
    </w:div>
    <w:div w:id="570850532">
      <w:bodyDiv w:val="1"/>
      <w:marLeft w:val="0"/>
      <w:marRight w:val="0"/>
      <w:marTop w:val="0"/>
      <w:marBottom w:val="0"/>
      <w:divBdr>
        <w:top w:val="none" w:sz="0" w:space="0" w:color="auto"/>
        <w:left w:val="none" w:sz="0" w:space="0" w:color="auto"/>
        <w:bottom w:val="none" w:sz="0" w:space="0" w:color="auto"/>
        <w:right w:val="none" w:sz="0" w:space="0" w:color="auto"/>
      </w:divBdr>
    </w:div>
    <w:div w:id="572548100">
      <w:bodyDiv w:val="1"/>
      <w:marLeft w:val="0"/>
      <w:marRight w:val="0"/>
      <w:marTop w:val="0"/>
      <w:marBottom w:val="0"/>
      <w:divBdr>
        <w:top w:val="none" w:sz="0" w:space="0" w:color="auto"/>
        <w:left w:val="none" w:sz="0" w:space="0" w:color="auto"/>
        <w:bottom w:val="none" w:sz="0" w:space="0" w:color="auto"/>
        <w:right w:val="none" w:sz="0" w:space="0" w:color="auto"/>
      </w:divBdr>
    </w:div>
    <w:div w:id="575482993">
      <w:bodyDiv w:val="1"/>
      <w:marLeft w:val="0"/>
      <w:marRight w:val="0"/>
      <w:marTop w:val="0"/>
      <w:marBottom w:val="0"/>
      <w:divBdr>
        <w:top w:val="none" w:sz="0" w:space="0" w:color="auto"/>
        <w:left w:val="none" w:sz="0" w:space="0" w:color="auto"/>
        <w:bottom w:val="none" w:sz="0" w:space="0" w:color="auto"/>
        <w:right w:val="none" w:sz="0" w:space="0" w:color="auto"/>
      </w:divBdr>
    </w:div>
    <w:div w:id="575627936">
      <w:bodyDiv w:val="1"/>
      <w:marLeft w:val="0"/>
      <w:marRight w:val="0"/>
      <w:marTop w:val="0"/>
      <w:marBottom w:val="0"/>
      <w:divBdr>
        <w:top w:val="none" w:sz="0" w:space="0" w:color="auto"/>
        <w:left w:val="none" w:sz="0" w:space="0" w:color="auto"/>
        <w:bottom w:val="none" w:sz="0" w:space="0" w:color="auto"/>
        <w:right w:val="none" w:sz="0" w:space="0" w:color="auto"/>
      </w:divBdr>
    </w:div>
    <w:div w:id="576398821">
      <w:bodyDiv w:val="1"/>
      <w:marLeft w:val="0"/>
      <w:marRight w:val="0"/>
      <w:marTop w:val="0"/>
      <w:marBottom w:val="0"/>
      <w:divBdr>
        <w:top w:val="none" w:sz="0" w:space="0" w:color="auto"/>
        <w:left w:val="none" w:sz="0" w:space="0" w:color="auto"/>
        <w:bottom w:val="none" w:sz="0" w:space="0" w:color="auto"/>
        <w:right w:val="none" w:sz="0" w:space="0" w:color="auto"/>
      </w:divBdr>
    </w:div>
    <w:div w:id="578290844">
      <w:bodyDiv w:val="1"/>
      <w:marLeft w:val="0"/>
      <w:marRight w:val="0"/>
      <w:marTop w:val="0"/>
      <w:marBottom w:val="0"/>
      <w:divBdr>
        <w:top w:val="none" w:sz="0" w:space="0" w:color="auto"/>
        <w:left w:val="none" w:sz="0" w:space="0" w:color="auto"/>
        <w:bottom w:val="none" w:sz="0" w:space="0" w:color="auto"/>
        <w:right w:val="none" w:sz="0" w:space="0" w:color="auto"/>
      </w:divBdr>
    </w:div>
    <w:div w:id="578515536">
      <w:bodyDiv w:val="1"/>
      <w:marLeft w:val="0"/>
      <w:marRight w:val="0"/>
      <w:marTop w:val="0"/>
      <w:marBottom w:val="0"/>
      <w:divBdr>
        <w:top w:val="none" w:sz="0" w:space="0" w:color="auto"/>
        <w:left w:val="none" w:sz="0" w:space="0" w:color="auto"/>
        <w:bottom w:val="none" w:sz="0" w:space="0" w:color="auto"/>
        <w:right w:val="none" w:sz="0" w:space="0" w:color="auto"/>
      </w:divBdr>
    </w:div>
    <w:div w:id="580213243">
      <w:bodyDiv w:val="1"/>
      <w:marLeft w:val="0"/>
      <w:marRight w:val="0"/>
      <w:marTop w:val="0"/>
      <w:marBottom w:val="0"/>
      <w:divBdr>
        <w:top w:val="none" w:sz="0" w:space="0" w:color="auto"/>
        <w:left w:val="none" w:sz="0" w:space="0" w:color="auto"/>
        <w:bottom w:val="none" w:sz="0" w:space="0" w:color="auto"/>
        <w:right w:val="none" w:sz="0" w:space="0" w:color="auto"/>
      </w:divBdr>
    </w:div>
    <w:div w:id="580456862">
      <w:bodyDiv w:val="1"/>
      <w:marLeft w:val="0"/>
      <w:marRight w:val="0"/>
      <w:marTop w:val="0"/>
      <w:marBottom w:val="0"/>
      <w:divBdr>
        <w:top w:val="none" w:sz="0" w:space="0" w:color="auto"/>
        <w:left w:val="none" w:sz="0" w:space="0" w:color="auto"/>
        <w:bottom w:val="none" w:sz="0" w:space="0" w:color="auto"/>
        <w:right w:val="none" w:sz="0" w:space="0" w:color="auto"/>
      </w:divBdr>
    </w:div>
    <w:div w:id="581454917">
      <w:bodyDiv w:val="1"/>
      <w:marLeft w:val="0"/>
      <w:marRight w:val="0"/>
      <w:marTop w:val="0"/>
      <w:marBottom w:val="0"/>
      <w:divBdr>
        <w:top w:val="none" w:sz="0" w:space="0" w:color="auto"/>
        <w:left w:val="none" w:sz="0" w:space="0" w:color="auto"/>
        <w:bottom w:val="none" w:sz="0" w:space="0" w:color="auto"/>
        <w:right w:val="none" w:sz="0" w:space="0" w:color="auto"/>
      </w:divBdr>
    </w:div>
    <w:div w:id="581567171">
      <w:bodyDiv w:val="1"/>
      <w:marLeft w:val="0"/>
      <w:marRight w:val="0"/>
      <w:marTop w:val="0"/>
      <w:marBottom w:val="0"/>
      <w:divBdr>
        <w:top w:val="none" w:sz="0" w:space="0" w:color="auto"/>
        <w:left w:val="none" w:sz="0" w:space="0" w:color="auto"/>
        <w:bottom w:val="none" w:sz="0" w:space="0" w:color="auto"/>
        <w:right w:val="none" w:sz="0" w:space="0" w:color="auto"/>
      </w:divBdr>
    </w:div>
    <w:div w:id="581722707">
      <w:bodyDiv w:val="1"/>
      <w:marLeft w:val="0"/>
      <w:marRight w:val="0"/>
      <w:marTop w:val="0"/>
      <w:marBottom w:val="0"/>
      <w:divBdr>
        <w:top w:val="none" w:sz="0" w:space="0" w:color="auto"/>
        <w:left w:val="none" w:sz="0" w:space="0" w:color="auto"/>
        <w:bottom w:val="none" w:sz="0" w:space="0" w:color="auto"/>
        <w:right w:val="none" w:sz="0" w:space="0" w:color="auto"/>
      </w:divBdr>
    </w:div>
    <w:div w:id="582564488">
      <w:bodyDiv w:val="1"/>
      <w:marLeft w:val="0"/>
      <w:marRight w:val="0"/>
      <w:marTop w:val="0"/>
      <w:marBottom w:val="0"/>
      <w:divBdr>
        <w:top w:val="none" w:sz="0" w:space="0" w:color="auto"/>
        <w:left w:val="none" w:sz="0" w:space="0" w:color="auto"/>
        <w:bottom w:val="none" w:sz="0" w:space="0" w:color="auto"/>
        <w:right w:val="none" w:sz="0" w:space="0" w:color="auto"/>
      </w:divBdr>
    </w:div>
    <w:div w:id="583029290">
      <w:bodyDiv w:val="1"/>
      <w:marLeft w:val="0"/>
      <w:marRight w:val="0"/>
      <w:marTop w:val="0"/>
      <w:marBottom w:val="0"/>
      <w:divBdr>
        <w:top w:val="none" w:sz="0" w:space="0" w:color="auto"/>
        <w:left w:val="none" w:sz="0" w:space="0" w:color="auto"/>
        <w:bottom w:val="none" w:sz="0" w:space="0" w:color="auto"/>
        <w:right w:val="none" w:sz="0" w:space="0" w:color="auto"/>
      </w:divBdr>
    </w:div>
    <w:div w:id="583224809">
      <w:bodyDiv w:val="1"/>
      <w:marLeft w:val="0"/>
      <w:marRight w:val="0"/>
      <w:marTop w:val="0"/>
      <w:marBottom w:val="0"/>
      <w:divBdr>
        <w:top w:val="none" w:sz="0" w:space="0" w:color="auto"/>
        <w:left w:val="none" w:sz="0" w:space="0" w:color="auto"/>
        <w:bottom w:val="none" w:sz="0" w:space="0" w:color="auto"/>
        <w:right w:val="none" w:sz="0" w:space="0" w:color="auto"/>
      </w:divBdr>
    </w:div>
    <w:div w:id="584801778">
      <w:bodyDiv w:val="1"/>
      <w:marLeft w:val="0"/>
      <w:marRight w:val="0"/>
      <w:marTop w:val="0"/>
      <w:marBottom w:val="0"/>
      <w:divBdr>
        <w:top w:val="none" w:sz="0" w:space="0" w:color="auto"/>
        <w:left w:val="none" w:sz="0" w:space="0" w:color="auto"/>
        <w:bottom w:val="none" w:sz="0" w:space="0" w:color="auto"/>
        <w:right w:val="none" w:sz="0" w:space="0" w:color="auto"/>
      </w:divBdr>
    </w:div>
    <w:div w:id="585845818">
      <w:bodyDiv w:val="1"/>
      <w:marLeft w:val="0"/>
      <w:marRight w:val="0"/>
      <w:marTop w:val="0"/>
      <w:marBottom w:val="0"/>
      <w:divBdr>
        <w:top w:val="none" w:sz="0" w:space="0" w:color="auto"/>
        <w:left w:val="none" w:sz="0" w:space="0" w:color="auto"/>
        <w:bottom w:val="none" w:sz="0" w:space="0" w:color="auto"/>
        <w:right w:val="none" w:sz="0" w:space="0" w:color="auto"/>
      </w:divBdr>
    </w:div>
    <w:div w:id="586884084">
      <w:bodyDiv w:val="1"/>
      <w:marLeft w:val="0"/>
      <w:marRight w:val="0"/>
      <w:marTop w:val="0"/>
      <w:marBottom w:val="0"/>
      <w:divBdr>
        <w:top w:val="none" w:sz="0" w:space="0" w:color="auto"/>
        <w:left w:val="none" w:sz="0" w:space="0" w:color="auto"/>
        <w:bottom w:val="none" w:sz="0" w:space="0" w:color="auto"/>
        <w:right w:val="none" w:sz="0" w:space="0" w:color="auto"/>
      </w:divBdr>
    </w:div>
    <w:div w:id="587886815">
      <w:bodyDiv w:val="1"/>
      <w:marLeft w:val="0"/>
      <w:marRight w:val="0"/>
      <w:marTop w:val="0"/>
      <w:marBottom w:val="0"/>
      <w:divBdr>
        <w:top w:val="none" w:sz="0" w:space="0" w:color="auto"/>
        <w:left w:val="none" w:sz="0" w:space="0" w:color="auto"/>
        <w:bottom w:val="none" w:sz="0" w:space="0" w:color="auto"/>
        <w:right w:val="none" w:sz="0" w:space="0" w:color="auto"/>
      </w:divBdr>
    </w:div>
    <w:div w:id="588271129">
      <w:bodyDiv w:val="1"/>
      <w:marLeft w:val="0"/>
      <w:marRight w:val="0"/>
      <w:marTop w:val="0"/>
      <w:marBottom w:val="0"/>
      <w:divBdr>
        <w:top w:val="none" w:sz="0" w:space="0" w:color="auto"/>
        <w:left w:val="none" w:sz="0" w:space="0" w:color="auto"/>
        <w:bottom w:val="none" w:sz="0" w:space="0" w:color="auto"/>
        <w:right w:val="none" w:sz="0" w:space="0" w:color="auto"/>
      </w:divBdr>
    </w:div>
    <w:div w:id="588541477">
      <w:bodyDiv w:val="1"/>
      <w:marLeft w:val="0"/>
      <w:marRight w:val="0"/>
      <w:marTop w:val="0"/>
      <w:marBottom w:val="0"/>
      <w:divBdr>
        <w:top w:val="none" w:sz="0" w:space="0" w:color="auto"/>
        <w:left w:val="none" w:sz="0" w:space="0" w:color="auto"/>
        <w:bottom w:val="none" w:sz="0" w:space="0" w:color="auto"/>
        <w:right w:val="none" w:sz="0" w:space="0" w:color="auto"/>
      </w:divBdr>
    </w:div>
    <w:div w:id="592474397">
      <w:bodyDiv w:val="1"/>
      <w:marLeft w:val="0"/>
      <w:marRight w:val="0"/>
      <w:marTop w:val="0"/>
      <w:marBottom w:val="0"/>
      <w:divBdr>
        <w:top w:val="none" w:sz="0" w:space="0" w:color="auto"/>
        <w:left w:val="none" w:sz="0" w:space="0" w:color="auto"/>
        <w:bottom w:val="none" w:sz="0" w:space="0" w:color="auto"/>
        <w:right w:val="none" w:sz="0" w:space="0" w:color="auto"/>
      </w:divBdr>
    </w:div>
    <w:div w:id="592474916">
      <w:bodyDiv w:val="1"/>
      <w:marLeft w:val="0"/>
      <w:marRight w:val="0"/>
      <w:marTop w:val="0"/>
      <w:marBottom w:val="0"/>
      <w:divBdr>
        <w:top w:val="none" w:sz="0" w:space="0" w:color="auto"/>
        <w:left w:val="none" w:sz="0" w:space="0" w:color="auto"/>
        <w:bottom w:val="none" w:sz="0" w:space="0" w:color="auto"/>
        <w:right w:val="none" w:sz="0" w:space="0" w:color="auto"/>
      </w:divBdr>
    </w:div>
    <w:div w:id="594095227">
      <w:bodyDiv w:val="1"/>
      <w:marLeft w:val="0"/>
      <w:marRight w:val="0"/>
      <w:marTop w:val="0"/>
      <w:marBottom w:val="0"/>
      <w:divBdr>
        <w:top w:val="none" w:sz="0" w:space="0" w:color="auto"/>
        <w:left w:val="none" w:sz="0" w:space="0" w:color="auto"/>
        <w:bottom w:val="none" w:sz="0" w:space="0" w:color="auto"/>
        <w:right w:val="none" w:sz="0" w:space="0" w:color="auto"/>
      </w:divBdr>
    </w:div>
    <w:div w:id="595135251">
      <w:bodyDiv w:val="1"/>
      <w:marLeft w:val="0"/>
      <w:marRight w:val="0"/>
      <w:marTop w:val="0"/>
      <w:marBottom w:val="0"/>
      <w:divBdr>
        <w:top w:val="none" w:sz="0" w:space="0" w:color="auto"/>
        <w:left w:val="none" w:sz="0" w:space="0" w:color="auto"/>
        <w:bottom w:val="none" w:sz="0" w:space="0" w:color="auto"/>
        <w:right w:val="none" w:sz="0" w:space="0" w:color="auto"/>
      </w:divBdr>
    </w:div>
    <w:div w:id="595793618">
      <w:bodyDiv w:val="1"/>
      <w:marLeft w:val="0"/>
      <w:marRight w:val="0"/>
      <w:marTop w:val="0"/>
      <w:marBottom w:val="0"/>
      <w:divBdr>
        <w:top w:val="none" w:sz="0" w:space="0" w:color="auto"/>
        <w:left w:val="none" w:sz="0" w:space="0" w:color="auto"/>
        <w:bottom w:val="none" w:sz="0" w:space="0" w:color="auto"/>
        <w:right w:val="none" w:sz="0" w:space="0" w:color="auto"/>
      </w:divBdr>
    </w:div>
    <w:div w:id="596328575">
      <w:bodyDiv w:val="1"/>
      <w:marLeft w:val="0"/>
      <w:marRight w:val="0"/>
      <w:marTop w:val="0"/>
      <w:marBottom w:val="0"/>
      <w:divBdr>
        <w:top w:val="none" w:sz="0" w:space="0" w:color="auto"/>
        <w:left w:val="none" w:sz="0" w:space="0" w:color="auto"/>
        <w:bottom w:val="none" w:sz="0" w:space="0" w:color="auto"/>
        <w:right w:val="none" w:sz="0" w:space="0" w:color="auto"/>
      </w:divBdr>
    </w:div>
    <w:div w:id="601452429">
      <w:bodyDiv w:val="1"/>
      <w:marLeft w:val="0"/>
      <w:marRight w:val="0"/>
      <w:marTop w:val="0"/>
      <w:marBottom w:val="0"/>
      <w:divBdr>
        <w:top w:val="none" w:sz="0" w:space="0" w:color="auto"/>
        <w:left w:val="none" w:sz="0" w:space="0" w:color="auto"/>
        <w:bottom w:val="none" w:sz="0" w:space="0" w:color="auto"/>
        <w:right w:val="none" w:sz="0" w:space="0" w:color="auto"/>
      </w:divBdr>
    </w:div>
    <w:div w:id="601496807">
      <w:bodyDiv w:val="1"/>
      <w:marLeft w:val="0"/>
      <w:marRight w:val="0"/>
      <w:marTop w:val="0"/>
      <w:marBottom w:val="0"/>
      <w:divBdr>
        <w:top w:val="none" w:sz="0" w:space="0" w:color="auto"/>
        <w:left w:val="none" w:sz="0" w:space="0" w:color="auto"/>
        <w:bottom w:val="none" w:sz="0" w:space="0" w:color="auto"/>
        <w:right w:val="none" w:sz="0" w:space="0" w:color="auto"/>
      </w:divBdr>
    </w:div>
    <w:div w:id="601838115">
      <w:bodyDiv w:val="1"/>
      <w:marLeft w:val="0"/>
      <w:marRight w:val="0"/>
      <w:marTop w:val="0"/>
      <w:marBottom w:val="0"/>
      <w:divBdr>
        <w:top w:val="none" w:sz="0" w:space="0" w:color="auto"/>
        <w:left w:val="none" w:sz="0" w:space="0" w:color="auto"/>
        <w:bottom w:val="none" w:sz="0" w:space="0" w:color="auto"/>
        <w:right w:val="none" w:sz="0" w:space="0" w:color="auto"/>
      </w:divBdr>
    </w:div>
    <w:div w:id="604116152">
      <w:bodyDiv w:val="1"/>
      <w:marLeft w:val="0"/>
      <w:marRight w:val="0"/>
      <w:marTop w:val="0"/>
      <w:marBottom w:val="0"/>
      <w:divBdr>
        <w:top w:val="none" w:sz="0" w:space="0" w:color="auto"/>
        <w:left w:val="none" w:sz="0" w:space="0" w:color="auto"/>
        <w:bottom w:val="none" w:sz="0" w:space="0" w:color="auto"/>
        <w:right w:val="none" w:sz="0" w:space="0" w:color="auto"/>
      </w:divBdr>
    </w:div>
    <w:div w:id="609437687">
      <w:bodyDiv w:val="1"/>
      <w:marLeft w:val="0"/>
      <w:marRight w:val="0"/>
      <w:marTop w:val="0"/>
      <w:marBottom w:val="0"/>
      <w:divBdr>
        <w:top w:val="none" w:sz="0" w:space="0" w:color="auto"/>
        <w:left w:val="none" w:sz="0" w:space="0" w:color="auto"/>
        <w:bottom w:val="none" w:sz="0" w:space="0" w:color="auto"/>
        <w:right w:val="none" w:sz="0" w:space="0" w:color="auto"/>
      </w:divBdr>
    </w:div>
    <w:div w:id="612829590">
      <w:bodyDiv w:val="1"/>
      <w:marLeft w:val="0"/>
      <w:marRight w:val="0"/>
      <w:marTop w:val="0"/>
      <w:marBottom w:val="0"/>
      <w:divBdr>
        <w:top w:val="none" w:sz="0" w:space="0" w:color="auto"/>
        <w:left w:val="none" w:sz="0" w:space="0" w:color="auto"/>
        <w:bottom w:val="none" w:sz="0" w:space="0" w:color="auto"/>
        <w:right w:val="none" w:sz="0" w:space="0" w:color="auto"/>
      </w:divBdr>
    </w:div>
    <w:div w:id="613175086">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941172">
      <w:bodyDiv w:val="1"/>
      <w:marLeft w:val="0"/>
      <w:marRight w:val="0"/>
      <w:marTop w:val="0"/>
      <w:marBottom w:val="0"/>
      <w:divBdr>
        <w:top w:val="none" w:sz="0" w:space="0" w:color="auto"/>
        <w:left w:val="none" w:sz="0" w:space="0" w:color="auto"/>
        <w:bottom w:val="none" w:sz="0" w:space="0" w:color="auto"/>
        <w:right w:val="none" w:sz="0" w:space="0" w:color="auto"/>
      </w:divBdr>
    </w:div>
    <w:div w:id="616914557">
      <w:bodyDiv w:val="1"/>
      <w:marLeft w:val="0"/>
      <w:marRight w:val="0"/>
      <w:marTop w:val="0"/>
      <w:marBottom w:val="0"/>
      <w:divBdr>
        <w:top w:val="none" w:sz="0" w:space="0" w:color="auto"/>
        <w:left w:val="none" w:sz="0" w:space="0" w:color="auto"/>
        <w:bottom w:val="none" w:sz="0" w:space="0" w:color="auto"/>
        <w:right w:val="none" w:sz="0" w:space="0" w:color="auto"/>
      </w:divBdr>
    </w:div>
    <w:div w:id="617033676">
      <w:bodyDiv w:val="1"/>
      <w:marLeft w:val="0"/>
      <w:marRight w:val="0"/>
      <w:marTop w:val="0"/>
      <w:marBottom w:val="0"/>
      <w:divBdr>
        <w:top w:val="none" w:sz="0" w:space="0" w:color="auto"/>
        <w:left w:val="none" w:sz="0" w:space="0" w:color="auto"/>
        <w:bottom w:val="none" w:sz="0" w:space="0" w:color="auto"/>
        <w:right w:val="none" w:sz="0" w:space="0" w:color="auto"/>
      </w:divBdr>
    </w:div>
    <w:div w:id="617223393">
      <w:bodyDiv w:val="1"/>
      <w:marLeft w:val="0"/>
      <w:marRight w:val="0"/>
      <w:marTop w:val="0"/>
      <w:marBottom w:val="0"/>
      <w:divBdr>
        <w:top w:val="none" w:sz="0" w:space="0" w:color="auto"/>
        <w:left w:val="none" w:sz="0" w:space="0" w:color="auto"/>
        <w:bottom w:val="none" w:sz="0" w:space="0" w:color="auto"/>
        <w:right w:val="none" w:sz="0" w:space="0" w:color="auto"/>
      </w:divBdr>
    </w:div>
    <w:div w:id="617486773">
      <w:bodyDiv w:val="1"/>
      <w:marLeft w:val="0"/>
      <w:marRight w:val="0"/>
      <w:marTop w:val="0"/>
      <w:marBottom w:val="0"/>
      <w:divBdr>
        <w:top w:val="none" w:sz="0" w:space="0" w:color="auto"/>
        <w:left w:val="none" w:sz="0" w:space="0" w:color="auto"/>
        <w:bottom w:val="none" w:sz="0" w:space="0" w:color="auto"/>
        <w:right w:val="none" w:sz="0" w:space="0" w:color="auto"/>
      </w:divBdr>
    </w:div>
    <w:div w:id="617489567">
      <w:bodyDiv w:val="1"/>
      <w:marLeft w:val="0"/>
      <w:marRight w:val="0"/>
      <w:marTop w:val="0"/>
      <w:marBottom w:val="0"/>
      <w:divBdr>
        <w:top w:val="none" w:sz="0" w:space="0" w:color="auto"/>
        <w:left w:val="none" w:sz="0" w:space="0" w:color="auto"/>
        <w:bottom w:val="none" w:sz="0" w:space="0" w:color="auto"/>
        <w:right w:val="none" w:sz="0" w:space="0" w:color="auto"/>
      </w:divBdr>
    </w:div>
    <w:div w:id="618070913">
      <w:bodyDiv w:val="1"/>
      <w:marLeft w:val="0"/>
      <w:marRight w:val="0"/>
      <w:marTop w:val="0"/>
      <w:marBottom w:val="0"/>
      <w:divBdr>
        <w:top w:val="none" w:sz="0" w:space="0" w:color="auto"/>
        <w:left w:val="none" w:sz="0" w:space="0" w:color="auto"/>
        <w:bottom w:val="none" w:sz="0" w:space="0" w:color="auto"/>
        <w:right w:val="none" w:sz="0" w:space="0" w:color="auto"/>
      </w:divBdr>
    </w:div>
    <w:div w:id="619145463">
      <w:bodyDiv w:val="1"/>
      <w:marLeft w:val="0"/>
      <w:marRight w:val="0"/>
      <w:marTop w:val="0"/>
      <w:marBottom w:val="0"/>
      <w:divBdr>
        <w:top w:val="none" w:sz="0" w:space="0" w:color="auto"/>
        <w:left w:val="none" w:sz="0" w:space="0" w:color="auto"/>
        <w:bottom w:val="none" w:sz="0" w:space="0" w:color="auto"/>
        <w:right w:val="none" w:sz="0" w:space="0" w:color="auto"/>
      </w:divBdr>
    </w:div>
    <w:div w:id="620575273">
      <w:bodyDiv w:val="1"/>
      <w:marLeft w:val="0"/>
      <w:marRight w:val="0"/>
      <w:marTop w:val="0"/>
      <w:marBottom w:val="0"/>
      <w:divBdr>
        <w:top w:val="none" w:sz="0" w:space="0" w:color="auto"/>
        <w:left w:val="none" w:sz="0" w:space="0" w:color="auto"/>
        <w:bottom w:val="none" w:sz="0" w:space="0" w:color="auto"/>
        <w:right w:val="none" w:sz="0" w:space="0" w:color="auto"/>
      </w:divBdr>
    </w:div>
    <w:div w:id="621379454">
      <w:bodyDiv w:val="1"/>
      <w:marLeft w:val="0"/>
      <w:marRight w:val="0"/>
      <w:marTop w:val="0"/>
      <w:marBottom w:val="0"/>
      <w:divBdr>
        <w:top w:val="none" w:sz="0" w:space="0" w:color="auto"/>
        <w:left w:val="none" w:sz="0" w:space="0" w:color="auto"/>
        <w:bottom w:val="none" w:sz="0" w:space="0" w:color="auto"/>
        <w:right w:val="none" w:sz="0" w:space="0" w:color="auto"/>
      </w:divBdr>
    </w:div>
    <w:div w:id="622930651">
      <w:bodyDiv w:val="1"/>
      <w:marLeft w:val="0"/>
      <w:marRight w:val="0"/>
      <w:marTop w:val="0"/>
      <w:marBottom w:val="0"/>
      <w:divBdr>
        <w:top w:val="none" w:sz="0" w:space="0" w:color="auto"/>
        <w:left w:val="none" w:sz="0" w:space="0" w:color="auto"/>
        <w:bottom w:val="none" w:sz="0" w:space="0" w:color="auto"/>
        <w:right w:val="none" w:sz="0" w:space="0" w:color="auto"/>
      </w:divBdr>
    </w:div>
    <w:div w:id="623586774">
      <w:bodyDiv w:val="1"/>
      <w:marLeft w:val="0"/>
      <w:marRight w:val="0"/>
      <w:marTop w:val="0"/>
      <w:marBottom w:val="0"/>
      <w:divBdr>
        <w:top w:val="none" w:sz="0" w:space="0" w:color="auto"/>
        <w:left w:val="none" w:sz="0" w:space="0" w:color="auto"/>
        <w:bottom w:val="none" w:sz="0" w:space="0" w:color="auto"/>
        <w:right w:val="none" w:sz="0" w:space="0" w:color="auto"/>
      </w:divBdr>
    </w:div>
    <w:div w:id="624115644">
      <w:bodyDiv w:val="1"/>
      <w:marLeft w:val="0"/>
      <w:marRight w:val="0"/>
      <w:marTop w:val="0"/>
      <w:marBottom w:val="0"/>
      <w:divBdr>
        <w:top w:val="none" w:sz="0" w:space="0" w:color="auto"/>
        <w:left w:val="none" w:sz="0" w:space="0" w:color="auto"/>
        <w:bottom w:val="none" w:sz="0" w:space="0" w:color="auto"/>
        <w:right w:val="none" w:sz="0" w:space="0" w:color="auto"/>
      </w:divBdr>
    </w:div>
    <w:div w:id="624166451">
      <w:bodyDiv w:val="1"/>
      <w:marLeft w:val="0"/>
      <w:marRight w:val="0"/>
      <w:marTop w:val="0"/>
      <w:marBottom w:val="0"/>
      <w:divBdr>
        <w:top w:val="none" w:sz="0" w:space="0" w:color="auto"/>
        <w:left w:val="none" w:sz="0" w:space="0" w:color="auto"/>
        <w:bottom w:val="none" w:sz="0" w:space="0" w:color="auto"/>
        <w:right w:val="none" w:sz="0" w:space="0" w:color="auto"/>
      </w:divBdr>
    </w:div>
    <w:div w:id="626858830">
      <w:bodyDiv w:val="1"/>
      <w:marLeft w:val="0"/>
      <w:marRight w:val="0"/>
      <w:marTop w:val="0"/>
      <w:marBottom w:val="0"/>
      <w:divBdr>
        <w:top w:val="none" w:sz="0" w:space="0" w:color="auto"/>
        <w:left w:val="none" w:sz="0" w:space="0" w:color="auto"/>
        <w:bottom w:val="none" w:sz="0" w:space="0" w:color="auto"/>
        <w:right w:val="none" w:sz="0" w:space="0" w:color="auto"/>
      </w:divBdr>
    </w:div>
    <w:div w:id="628514673">
      <w:bodyDiv w:val="1"/>
      <w:marLeft w:val="0"/>
      <w:marRight w:val="0"/>
      <w:marTop w:val="0"/>
      <w:marBottom w:val="0"/>
      <w:divBdr>
        <w:top w:val="none" w:sz="0" w:space="0" w:color="auto"/>
        <w:left w:val="none" w:sz="0" w:space="0" w:color="auto"/>
        <w:bottom w:val="none" w:sz="0" w:space="0" w:color="auto"/>
        <w:right w:val="none" w:sz="0" w:space="0" w:color="auto"/>
      </w:divBdr>
    </w:div>
    <w:div w:id="629361411">
      <w:bodyDiv w:val="1"/>
      <w:marLeft w:val="0"/>
      <w:marRight w:val="0"/>
      <w:marTop w:val="0"/>
      <w:marBottom w:val="0"/>
      <w:divBdr>
        <w:top w:val="none" w:sz="0" w:space="0" w:color="auto"/>
        <w:left w:val="none" w:sz="0" w:space="0" w:color="auto"/>
        <w:bottom w:val="none" w:sz="0" w:space="0" w:color="auto"/>
        <w:right w:val="none" w:sz="0" w:space="0" w:color="auto"/>
      </w:divBdr>
    </w:div>
    <w:div w:id="630785976">
      <w:bodyDiv w:val="1"/>
      <w:marLeft w:val="0"/>
      <w:marRight w:val="0"/>
      <w:marTop w:val="0"/>
      <w:marBottom w:val="0"/>
      <w:divBdr>
        <w:top w:val="none" w:sz="0" w:space="0" w:color="auto"/>
        <w:left w:val="none" w:sz="0" w:space="0" w:color="auto"/>
        <w:bottom w:val="none" w:sz="0" w:space="0" w:color="auto"/>
        <w:right w:val="none" w:sz="0" w:space="0" w:color="auto"/>
      </w:divBdr>
    </w:div>
    <w:div w:id="632905193">
      <w:bodyDiv w:val="1"/>
      <w:marLeft w:val="0"/>
      <w:marRight w:val="0"/>
      <w:marTop w:val="0"/>
      <w:marBottom w:val="0"/>
      <w:divBdr>
        <w:top w:val="none" w:sz="0" w:space="0" w:color="auto"/>
        <w:left w:val="none" w:sz="0" w:space="0" w:color="auto"/>
        <w:bottom w:val="none" w:sz="0" w:space="0" w:color="auto"/>
        <w:right w:val="none" w:sz="0" w:space="0" w:color="auto"/>
      </w:divBdr>
    </w:div>
    <w:div w:id="634065189">
      <w:bodyDiv w:val="1"/>
      <w:marLeft w:val="0"/>
      <w:marRight w:val="0"/>
      <w:marTop w:val="0"/>
      <w:marBottom w:val="0"/>
      <w:divBdr>
        <w:top w:val="none" w:sz="0" w:space="0" w:color="auto"/>
        <w:left w:val="none" w:sz="0" w:space="0" w:color="auto"/>
        <w:bottom w:val="none" w:sz="0" w:space="0" w:color="auto"/>
        <w:right w:val="none" w:sz="0" w:space="0" w:color="auto"/>
      </w:divBdr>
    </w:div>
    <w:div w:id="634455400">
      <w:bodyDiv w:val="1"/>
      <w:marLeft w:val="0"/>
      <w:marRight w:val="0"/>
      <w:marTop w:val="0"/>
      <w:marBottom w:val="0"/>
      <w:divBdr>
        <w:top w:val="none" w:sz="0" w:space="0" w:color="auto"/>
        <w:left w:val="none" w:sz="0" w:space="0" w:color="auto"/>
        <w:bottom w:val="none" w:sz="0" w:space="0" w:color="auto"/>
        <w:right w:val="none" w:sz="0" w:space="0" w:color="auto"/>
      </w:divBdr>
    </w:div>
    <w:div w:id="634726225">
      <w:bodyDiv w:val="1"/>
      <w:marLeft w:val="0"/>
      <w:marRight w:val="0"/>
      <w:marTop w:val="0"/>
      <w:marBottom w:val="0"/>
      <w:divBdr>
        <w:top w:val="none" w:sz="0" w:space="0" w:color="auto"/>
        <w:left w:val="none" w:sz="0" w:space="0" w:color="auto"/>
        <w:bottom w:val="none" w:sz="0" w:space="0" w:color="auto"/>
        <w:right w:val="none" w:sz="0" w:space="0" w:color="auto"/>
      </w:divBdr>
    </w:div>
    <w:div w:id="635523644">
      <w:bodyDiv w:val="1"/>
      <w:marLeft w:val="0"/>
      <w:marRight w:val="0"/>
      <w:marTop w:val="0"/>
      <w:marBottom w:val="0"/>
      <w:divBdr>
        <w:top w:val="none" w:sz="0" w:space="0" w:color="auto"/>
        <w:left w:val="none" w:sz="0" w:space="0" w:color="auto"/>
        <w:bottom w:val="none" w:sz="0" w:space="0" w:color="auto"/>
        <w:right w:val="none" w:sz="0" w:space="0" w:color="auto"/>
      </w:divBdr>
    </w:div>
    <w:div w:id="636031393">
      <w:bodyDiv w:val="1"/>
      <w:marLeft w:val="0"/>
      <w:marRight w:val="0"/>
      <w:marTop w:val="0"/>
      <w:marBottom w:val="0"/>
      <w:divBdr>
        <w:top w:val="none" w:sz="0" w:space="0" w:color="auto"/>
        <w:left w:val="none" w:sz="0" w:space="0" w:color="auto"/>
        <w:bottom w:val="none" w:sz="0" w:space="0" w:color="auto"/>
        <w:right w:val="none" w:sz="0" w:space="0" w:color="auto"/>
      </w:divBdr>
    </w:div>
    <w:div w:id="636573805">
      <w:bodyDiv w:val="1"/>
      <w:marLeft w:val="0"/>
      <w:marRight w:val="0"/>
      <w:marTop w:val="0"/>
      <w:marBottom w:val="0"/>
      <w:divBdr>
        <w:top w:val="none" w:sz="0" w:space="0" w:color="auto"/>
        <w:left w:val="none" w:sz="0" w:space="0" w:color="auto"/>
        <w:bottom w:val="none" w:sz="0" w:space="0" w:color="auto"/>
        <w:right w:val="none" w:sz="0" w:space="0" w:color="auto"/>
      </w:divBdr>
    </w:div>
    <w:div w:id="637153933">
      <w:bodyDiv w:val="1"/>
      <w:marLeft w:val="0"/>
      <w:marRight w:val="0"/>
      <w:marTop w:val="0"/>
      <w:marBottom w:val="0"/>
      <w:divBdr>
        <w:top w:val="none" w:sz="0" w:space="0" w:color="auto"/>
        <w:left w:val="none" w:sz="0" w:space="0" w:color="auto"/>
        <w:bottom w:val="none" w:sz="0" w:space="0" w:color="auto"/>
        <w:right w:val="none" w:sz="0" w:space="0" w:color="auto"/>
      </w:divBdr>
    </w:div>
    <w:div w:id="637300318">
      <w:bodyDiv w:val="1"/>
      <w:marLeft w:val="0"/>
      <w:marRight w:val="0"/>
      <w:marTop w:val="0"/>
      <w:marBottom w:val="0"/>
      <w:divBdr>
        <w:top w:val="none" w:sz="0" w:space="0" w:color="auto"/>
        <w:left w:val="none" w:sz="0" w:space="0" w:color="auto"/>
        <w:bottom w:val="none" w:sz="0" w:space="0" w:color="auto"/>
        <w:right w:val="none" w:sz="0" w:space="0" w:color="auto"/>
      </w:divBdr>
    </w:div>
    <w:div w:id="637956478">
      <w:bodyDiv w:val="1"/>
      <w:marLeft w:val="0"/>
      <w:marRight w:val="0"/>
      <w:marTop w:val="0"/>
      <w:marBottom w:val="0"/>
      <w:divBdr>
        <w:top w:val="none" w:sz="0" w:space="0" w:color="auto"/>
        <w:left w:val="none" w:sz="0" w:space="0" w:color="auto"/>
        <w:bottom w:val="none" w:sz="0" w:space="0" w:color="auto"/>
        <w:right w:val="none" w:sz="0" w:space="0" w:color="auto"/>
      </w:divBdr>
    </w:div>
    <w:div w:id="641538484">
      <w:bodyDiv w:val="1"/>
      <w:marLeft w:val="0"/>
      <w:marRight w:val="0"/>
      <w:marTop w:val="0"/>
      <w:marBottom w:val="0"/>
      <w:divBdr>
        <w:top w:val="none" w:sz="0" w:space="0" w:color="auto"/>
        <w:left w:val="none" w:sz="0" w:space="0" w:color="auto"/>
        <w:bottom w:val="none" w:sz="0" w:space="0" w:color="auto"/>
        <w:right w:val="none" w:sz="0" w:space="0" w:color="auto"/>
      </w:divBdr>
    </w:div>
    <w:div w:id="642152110">
      <w:bodyDiv w:val="1"/>
      <w:marLeft w:val="0"/>
      <w:marRight w:val="0"/>
      <w:marTop w:val="0"/>
      <w:marBottom w:val="0"/>
      <w:divBdr>
        <w:top w:val="none" w:sz="0" w:space="0" w:color="auto"/>
        <w:left w:val="none" w:sz="0" w:space="0" w:color="auto"/>
        <w:bottom w:val="none" w:sz="0" w:space="0" w:color="auto"/>
        <w:right w:val="none" w:sz="0" w:space="0" w:color="auto"/>
      </w:divBdr>
    </w:div>
    <w:div w:id="646008426">
      <w:bodyDiv w:val="1"/>
      <w:marLeft w:val="0"/>
      <w:marRight w:val="0"/>
      <w:marTop w:val="0"/>
      <w:marBottom w:val="0"/>
      <w:divBdr>
        <w:top w:val="none" w:sz="0" w:space="0" w:color="auto"/>
        <w:left w:val="none" w:sz="0" w:space="0" w:color="auto"/>
        <w:bottom w:val="none" w:sz="0" w:space="0" w:color="auto"/>
        <w:right w:val="none" w:sz="0" w:space="0" w:color="auto"/>
      </w:divBdr>
    </w:div>
    <w:div w:id="646478173">
      <w:bodyDiv w:val="1"/>
      <w:marLeft w:val="0"/>
      <w:marRight w:val="0"/>
      <w:marTop w:val="0"/>
      <w:marBottom w:val="0"/>
      <w:divBdr>
        <w:top w:val="none" w:sz="0" w:space="0" w:color="auto"/>
        <w:left w:val="none" w:sz="0" w:space="0" w:color="auto"/>
        <w:bottom w:val="none" w:sz="0" w:space="0" w:color="auto"/>
        <w:right w:val="none" w:sz="0" w:space="0" w:color="auto"/>
      </w:divBdr>
    </w:div>
    <w:div w:id="646514386">
      <w:bodyDiv w:val="1"/>
      <w:marLeft w:val="0"/>
      <w:marRight w:val="0"/>
      <w:marTop w:val="0"/>
      <w:marBottom w:val="0"/>
      <w:divBdr>
        <w:top w:val="none" w:sz="0" w:space="0" w:color="auto"/>
        <w:left w:val="none" w:sz="0" w:space="0" w:color="auto"/>
        <w:bottom w:val="none" w:sz="0" w:space="0" w:color="auto"/>
        <w:right w:val="none" w:sz="0" w:space="0" w:color="auto"/>
      </w:divBdr>
    </w:div>
    <w:div w:id="647051388">
      <w:bodyDiv w:val="1"/>
      <w:marLeft w:val="0"/>
      <w:marRight w:val="0"/>
      <w:marTop w:val="0"/>
      <w:marBottom w:val="0"/>
      <w:divBdr>
        <w:top w:val="none" w:sz="0" w:space="0" w:color="auto"/>
        <w:left w:val="none" w:sz="0" w:space="0" w:color="auto"/>
        <w:bottom w:val="none" w:sz="0" w:space="0" w:color="auto"/>
        <w:right w:val="none" w:sz="0" w:space="0" w:color="auto"/>
      </w:divBdr>
    </w:div>
    <w:div w:id="649141874">
      <w:bodyDiv w:val="1"/>
      <w:marLeft w:val="0"/>
      <w:marRight w:val="0"/>
      <w:marTop w:val="0"/>
      <w:marBottom w:val="0"/>
      <w:divBdr>
        <w:top w:val="none" w:sz="0" w:space="0" w:color="auto"/>
        <w:left w:val="none" w:sz="0" w:space="0" w:color="auto"/>
        <w:bottom w:val="none" w:sz="0" w:space="0" w:color="auto"/>
        <w:right w:val="none" w:sz="0" w:space="0" w:color="auto"/>
      </w:divBdr>
    </w:div>
    <w:div w:id="651443082">
      <w:bodyDiv w:val="1"/>
      <w:marLeft w:val="0"/>
      <w:marRight w:val="0"/>
      <w:marTop w:val="0"/>
      <w:marBottom w:val="0"/>
      <w:divBdr>
        <w:top w:val="none" w:sz="0" w:space="0" w:color="auto"/>
        <w:left w:val="none" w:sz="0" w:space="0" w:color="auto"/>
        <w:bottom w:val="none" w:sz="0" w:space="0" w:color="auto"/>
        <w:right w:val="none" w:sz="0" w:space="0" w:color="auto"/>
      </w:divBdr>
    </w:div>
    <w:div w:id="655567698">
      <w:bodyDiv w:val="1"/>
      <w:marLeft w:val="0"/>
      <w:marRight w:val="0"/>
      <w:marTop w:val="0"/>
      <w:marBottom w:val="0"/>
      <w:divBdr>
        <w:top w:val="none" w:sz="0" w:space="0" w:color="auto"/>
        <w:left w:val="none" w:sz="0" w:space="0" w:color="auto"/>
        <w:bottom w:val="none" w:sz="0" w:space="0" w:color="auto"/>
        <w:right w:val="none" w:sz="0" w:space="0" w:color="auto"/>
      </w:divBdr>
    </w:div>
    <w:div w:id="656111151">
      <w:bodyDiv w:val="1"/>
      <w:marLeft w:val="0"/>
      <w:marRight w:val="0"/>
      <w:marTop w:val="0"/>
      <w:marBottom w:val="0"/>
      <w:divBdr>
        <w:top w:val="none" w:sz="0" w:space="0" w:color="auto"/>
        <w:left w:val="none" w:sz="0" w:space="0" w:color="auto"/>
        <w:bottom w:val="none" w:sz="0" w:space="0" w:color="auto"/>
        <w:right w:val="none" w:sz="0" w:space="0" w:color="auto"/>
      </w:divBdr>
    </w:div>
    <w:div w:id="657920970">
      <w:bodyDiv w:val="1"/>
      <w:marLeft w:val="0"/>
      <w:marRight w:val="0"/>
      <w:marTop w:val="0"/>
      <w:marBottom w:val="0"/>
      <w:divBdr>
        <w:top w:val="none" w:sz="0" w:space="0" w:color="auto"/>
        <w:left w:val="none" w:sz="0" w:space="0" w:color="auto"/>
        <w:bottom w:val="none" w:sz="0" w:space="0" w:color="auto"/>
        <w:right w:val="none" w:sz="0" w:space="0" w:color="auto"/>
      </w:divBdr>
    </w:div>
    <w:div w:id="658078283">
      <w:bodyDiv w:val="1"/>
      <w:marLeft w:val="0"/>
      <w:marRight w:val="0"/>
      <w:marTop w:val="0"/>
      <w:marBottom w:val="0"/>
      <w:divBdr>
        <w:top w:val="none" w:sz="0" w:space="0" w:color="auto"/>
        <w:left w:val="none" w:sz="0" w:space="0" w:color="auto"/>
        <w:bottom w:val="none" w:sz="0" w:space="0" w:color="auto"/>
        <w:right w:val="none" w:sz="0" w:space="0" w:color="auto"/>
      </w:divBdr>
    </w:div>
    <w:div w:id="658314460">
      <w:bodyDiv w:val="1"/>
      <w:marLeft w:val="0"/>
      <w:marRight w:val="0"/>
      <w:marTop w:val="0"/>
      <w:marBottom w:val="0"/>
      <w:divBdr>
        <w:top w:val="none" w:sz="0" w:space="0" w:color="auto"/>
        <w:left w:val="none" w:sz="0" w:space="0" w:color="auto"/>
        <w:bottom w:val="none" w:sz="0" w:space="0" w:color="auto"/>
        <w:right w:val="none" w:sz="0" w:space="0" w:color="auto"/>
      </w:divBdr>
    </w:div>
    <w:div w:id="659773408">
      <w:bodyDiv w:val="1"/>
      <w:marLeft w:val="0"/>
      <w:marRight w:val="0"/>
      <w:marTop w:val="0"/>
      <w:marBottom w:val="0"/>
      <w:divBdr>
        <w:top w:val="none" w:sz="0" w:space="0" w:color="auto"/>
        <w:left w:val="none" w:sz="0" w:space="0" w:color="auto"/>
        <w:bottom w:val="none" w:sz="0" w:space="0" w:color="auto"/>
        <w:right w:val="none" w:sz="0" w:space="0" w:color="auto"/>
      </w:divBdr>
    </w:div>
    <w:div w:id="660037372">
      <w:bodyDiv w:val="1"/>
      <w:marLeft w:val="0"/>
      <w:marRight w:val="0"/>
      <w:marTop w:val="0"/>
      <w:marBottom w:val="0"/>
      <w:divBdr>
        <w:top w:val="none" w:sz="0" w:space="0" w:color="auto"/>
        <w:left w:val="none" w:sz="0" w:space="0" w:color="auto"/>
        <w:bottom w:val="none" w:sz="0" w:space="0" w:color="auto"/>
        <w:right w:val="none" w:sz="0" w:space="0" w:color="auto"/>
      </w:divBdr>
    </w:div>
    <w:div w:id="661196343">
      <w:bodyDiv w:val="1"/>
      <w:marLeft w:val="0"/>
      <w:marRight w:val="0"/>
      <w:marTop w:val="0"/>
      <w:marBottom w:val="0"/>
      <w:divBdr>
        <w:top w:val="none" w:sz="0" w:space="0" w:color="auto"/>
        <w:left w:val="none" w:sz="0" w:space="0" w:color="auto"/>
        <w:bottom w:val="none" w:sz="0" w:space="0" w:color="auto"/>
        <w:right w:val="none" w:sz="0" w:space="0" w:color="auto"/>
      </w:divBdr>
    </w:div>
    <w:div w:id="662246327">
      <w:bodyDiv w:val="1"/>
      <w:marLeft w:val="0"/>
      <w:marRight w:val="0"/>
      <w:marTop w:val="0"/>
      <w:marBottom w:val="0"/>
      <w:divBdr>
        <w:top w:val="none" w:sz="0" w:space="0" w:color="auto"/>
        <w:left w:val="none" w:sz="0" w:space="0" w:color="auto"/>
        <w:bottom w:val="none" w:sz="0" w:space="0" w:color="auto"/>
        <w:right w:val="none" w:sz="0" w:space="0" w:color="auto"/>
      </w:divBdr>
    </w:div>
    <w:div w:id="664625709">
      <w:bodyDiv w:val="1"/>
      <w:marLeft w:val="0"/>
      <w:marRight w:val="0"/>
      <w:marTop w:val="0"/>
      <w:marBottom w:val="0"/>
      <w:divBdr>
        <w:top w:val="none" w:sz="0" w:space="0" w:color="auto"/>
        <w:left w:val="none" w:sz="0" w:space="0" w:color="auto"/>
        <w:bottom w:val="none" w:sz="0" w:space="0" w:color="auto"/>
        <w:right w:val="none" w:sz="0" w:space="0" w:color="auto"/>
      </w:divBdr>
    </w:div>
    <w:div w:id="665060056">
      <w:bodyDiv w:val="1"/>
      <w:marLeft w:val="0"/>
      <w:marRight w:val="0"/>
      <w:marTop w:val="0"/>
      <w:marBottom w:val="0"/>
      <w:divBdr>
        <w:top w:val="none" w:sz="0" w:space="0" w:color="auto"/>
        <w:left w:val="none" w:sz="0" w:space="0" w:color="auto"/>
        <w:bottom w:val="none" w:sz="0" w:space="0" w:color="auto"/>
        <w:right w:val="none" w:sz="0" w:space="0" w:color="auto"/>
      </w:divBdr>
    </w:div>
    <w:div w:id="667054687">
      <w:bodyDiv w:val="1"/>
      <w:marLeft w:val="0"/>
      <w:marRight w:val="0"/>
      <w:marTop w:val="0"/>
      <w:marBottom w:val="0"/>
      <w:divBdr>
        <w:top w:val="none" w:sz="0" w:space="0" w:color="auto"/>
        <w:left w:val="none" w:sz="0" w:space="0" w:color="auto"/>
        <w:bottom w:val="none" w:sz="0" w:space="0" w:color="auto"/>
        <w:right w:val="none" w:sz="0" w:space="0" w:color="auto"/>
      </w:divBdr>
    </w:div>
    <w:div w:id="667827202">
      <w:bodyDiv w:val="1"/>
      <w:marLeft w:val="0"/>
      <w:marRight w:val="0"/>
      <w:marTop w:val="0"/>
      <w:marBottom w:val="0"/>
      <w:divBdr>
        <w:top w:val="none" w:sz="0" w:space="0" w:color="auto"/>
        <w:left w:val="none" w:sz="0" w:space="0" w:color="auto"/>
        <w:bottom w:val="none" w:sz="0" w:space="0" w:color="auto"/>
        <w:right w:val="none" w:sz="0" w:space="0" w:color="auto"/>
      </w:divBdr>
    </w:div>
    <w:div w:id="668871614">
      <w:bodyDiv w:val="1"/>
      <w:marLeft w:val="0"/>
      <w:marRight w:val="0"/>
      <w:marTop w:val="0"/>
      <w:marBottom w:val="0"/>
      <w:divBdr>
        <w:top w:val="none" w:sz="0" w:space="0" w:color="auto"/>
        <w:left w:val="none" w:sz="0" w:space="0" w:color="auto"/>
        <w:bottom w:val="none" w:sz="0" w:space="0" w:color="auto"/>
        <w:right w:val="none" w:sz="0" w:space="0" w:color="auto"/>
      </w:divBdr>
    </w:div>
    <w:div w:id="670719161">
      <w:bodyDiv w:val="1"/>
      <w:marLeft w:val="0"/>
      <w:marRight w:val="0"/>
      <w:marTop w:val="0"/>
      <w:marBottom w:val="0"/>
      <w:divBdr>
        <w:top w:val="none" w:sz="0" w:space="0" w:color="auto"/>
        <w:left w:val="none" w:sz="0" w:space="0" w:color="auto"/>
        <w:bottom w:val="none" w:sz="0" w:space="0" w:color="auto"/>
        <w:right w:val="none" w:sz="0" w:space="0" w:color="auto"/>
      </w:divBdr>
    </w:div>
    <w:div w:id="670723819">
      <w:bodyDiv w:val="1"/>
      <w:marLeft w:val="0"/>
      <w:marRight w:val="0"/>
      <w:marTop w:val="0"/>
      <w:marBottom w:val="0"/>
      <w:divBdr>
        <w:top w:val="none" w:sz="0" w:space="0" w:color="auto"/>
        <w:left w:val="none" w:sz="0" w:space="0" w:color="auto"/>
        <w:bottom w:val="none" w:sz="0" w:space="0" w:color="auto"/>
        <w:right w:val="none" w:sz="0" w:space="0" w:color="auto"/>
      </w:divBdr>
    </w:div>
    <w:div w:id="672223241">
      <w:bodyDiv w:val="1"/>
      <w:marLeft w:val="0"/>
      <w:marRight w:val="0"/>
      <w:marTop w:val="0"/>
      <w:marBottom w:val="0"/>
      <w:divBdr>
        <w:top w:val="none" w:sz="0" w:space="0" w:color="auto"/>
        <w:left w:val="none" w:sz="0" w:space="0" w:color="auto"/>
        <w:bottom w:val="none" w:sz="0" w:space="0" w:color="auto"/>
        <w:right w:val="none" w:sz="0" w:space="0" w:color="auto"/>
      </w:divBdr>
    </w:div>
    <w:div w:id="672731862">
      <w:bodyDiv w:val="1"/>
      <w:marLeft w:val="0"/>
      <w:marRight w:val="0"/>
      <w:marTop w:val="0"/>
      <w:marBottom w:val="0"/>
      <w:divBdr>
        <w:top w:val="none" w:sz="0" w:space="0" w:color="auto"/>
        <w:left w:val="none" w:sz="0" w:space="0" w:color="auto"/>
        <w:bottom w:val="none" w:sz="0" w:space="0" w:color="auto"/>
        <w:right w:val="none" w:sz="0" w:space="0" w:color="auto"/>
      </w:divBdr>
    </w:div>
    <w:div w:id="676688758">
      <w:bodyDiv w:val="1"/>
      <w:marLeft w:val="0"/>
      <w:marRight w:val="0"/>
      <w:marTop w:val="0"/>
      <w:marBottom w:val="0"/>
      <w:divBdr>
        <w:top w:val="none" w:sz="0" w:space="0" w:color="auto"/>
        <w:left w:val="none" w:sz="0" w:space="0" w:color="auto"/>
        <w:bottom w:val="none" w:sz="0" w:space="0" w:color="auto"/>
        <w:right w:val="none" w:sz="0" w:space="0" w:color="auto"/>
      </w:divBdr>
    </w:div>
    <w:div w:id="679159574">
      <w:bodyDiv w:val="1"/>
      <w:marLeft w:val="0"/>
      <w:marRight w:val="0"/>
      <w:marTop w:val="0"/>
      <w:marBottom w:val="0"/>
      <w:divBdr>
        <w:top w:val="none" w:sz="0" w:space="0" w:color="auto"/>
        <w:left w:val="none" w:sz="0" w:space="0" w:color="auto"/>
        <w:bottom w:val="none" w:sz="0" w:space="0" w:color="auto"/>
        <w:right w:val="none" w:sz="0" w:space="0" w:color="auto"/>
      </w:divBdr>
    </w:div>
    <w:div w:id="680814048">
      <w:bodyDiv w:val="1"/>
      <w:marLeft w:val="0"/>
      <w:marRight w:val="0"/>
      <w:marTop w:val="0"/>
      <w:marBottom w:val="0"/>
      <w:divBdr>
        <w:top w:val="none" w:sz="0" w:space="0" w:color="auto"/>
        <w:left w:val="none" w:sz="0" w:space="0" w:color="auto"/>
        <w:bottom w:val="none" w:sz="0" w:space="0" w:color="auto"/>
        <w:right w:val="none" w:sz="0" w:space="0" w:color="auto"/>
      </w:divBdr>
    </w:div>
    <w:div w:id="681055866">
      <w:bodyDiv w:val="1"/>
      <w:marLeft w:val="0"/>
      <w:marRight w:val="0"/>
      <w:marTop w:val="0"/>
      <w:marBottom w:val="0"/>
      <w:divBdr>
        <w:top w:val="none" w:sz="0" w:space="0" w:color="auto"/>
        <w:left w:val="none" w:sz="0" w:space="0" w:color="auto"/>
        <w:bottom w:val="none" w:sz="0" w:space="0" w:color="auto"/>
        <w:right w:val="none" w:sz="0" w:space="0" w:color="auto"/>
      </w:divBdr>
    </w:div>
    <w:div w:id="681250718">
      <w:bodyDiv w:val="1"/>
      <w:marLeft w:val="0"/>
      <w:marRight w:val="0"/>
      <w:marTop w:val="0"/>
      <w:marBottom w:val="0"/>
      <w:divBdr>
        <w:top w:val="none" w:sz="0" w:space="0" w:color="auto"/>
        <w:left w:val="none" w:sz="0" w:space="0" w:color="auto"/>
        <w:bottom w:val="none" w:sz="0" w:space="0" w:color="auto"/>
        <w:right w:val="none" w:sz="0" w:space="0" w:color="auto"/>
      </w:divBdr>
    </w:div>
    <w:div w:id="681512265">
      <w:bodyDiv w:val="1"/>
      <w:marLeft w:val="0"/>
      <w:marRight w:val="0"/>
      <w:marTop w:val="0"/>
      <w:marBottom w:val="0"/>
      <w:divBdr>
        <w:top w:val="none" w:sz="0" w:space="0" w:color="auto"/>
        <w:left w:val="none" w:sz="0" w:space="0" w:color="auto"/>
        <w:bottom w:val="none" w:sz="0" w:space="0" w:color="auto"/>
        <w:right w:val="none" w:sz="0" w:space="0" w:color="auto"/>
      </w:divBdr>
    </w:div>
    <w:div w:id="682171732">
      <w:bodyDiv w:val="1"/>
      <w:marLeft w:val="0"/>
      <w:marRight w:val="0"/>
      <w:marTop w:val="0"/>
      <w:marBottom w:val="0"/>
      <w:divBdr>
        <w:top w:val="none" w:sz="0" w:space="0" w:color="auto"/>
        <w:left w:val="none" w:sz="0" w:space="0" w:color="auto"/>
        <w:bottom w:val="none" w:sz="0" w:space="0" w:color="auto"/>
        <w:right w:val="none" w:sz="0" w:space="0" w:color="auto"/>
      </w:divBdr>
    </w:div>
    <w:div w:id="684014468">
      <w:bodyDiv w:val="1"/>
      <w:marLeft w:val="0"/>
      <w:marRight w:val="0"/>
      <w:marTop w:val="0"/>
      <w:marBottom w:val="0"/>
      <w:divBdr>
        <w:top w:val="none" w:sz="0" w:space="0" w:color="auto"/>
        <w:left w:val="none" w:sz="0" w:space="0" w:color="auto"/>
        <w:bottom w:val="none" w:sz="0" w:space="0" w:color="auto"/>
        <w:right w:val="none" w:sz="0" w:space="0" w:color="auto"/>
      </w:divBdr>
    </w:div>
    <w:div w:id="685208517">
      <w:bodyDiv w:val="1"/>
      <w:marLeft w:val="0"/>
      <w:marRight w:val="0"/>
      <w:marTop w:val="0"/>
      <w:marBottom w:val="0"/>
      <w:divBdr>
        <w:top w:val="none" w:sz="0" w:space="0" w:color="auto"/>
        <w:left w:val="none" w:sz="0" w:space="0" w:color="auto"/>
        <w:bottom w:val="none" w:sz="0" w:space="0" w:color="auto"/>
        <w:right w:val="none" w:sz="0" w:space="0" w:color="auto"/>
      </w:divBdr>
    </w:div>
    <w:div w:id="688066236">
      <w:bodyDiv w:val="1"/>
      <w:marLeft w:val="0"/>
      <w:marRight w:val="0"/>
      <w:marTop w:val="0"/>
      <w:marBottom w:val="0"/>
      <w:divBdr>
        <w:top w:val="none" w:sz="0" w:space="0" w:color="auto"/>
        <w:left w:val="none" w:sz="0" w:space="0" w:color="auto"/>
        <w:bottom w:val="none" w:sz="0" w:space="0" w:color="auto"/>
        <w:right w:val="none" w:sz="0" w:space="0" w:color="auto"/>
      </w:divBdr>
    </w:div>
    <w:div w:id="691225336">
      <w:bodyDiv w:val="1"/>
      <w:marLeft w:val="0"/>
      <w:marRight w:val="0"/>
      <w:marTop w:val="0"/>
      <w:marBottom w:val="0"/>
      <w:divBdr>
        <w:top w:val="none" w:sz="0" w:space="0" w:color="auto"/>
        <w:left w:val="none" w:sz="0" w:space="0" w:color="auto"/>
        <w:bottom w:val="none" w:sz="0" w:space="0" w:color="auto"/>
        <w:right w:val="none" w:sz="0" w:space="0" w:color="auto"/>
      </w:divBdr>
    </w:div>
    <w:div w:id="693186795">
      <w:bodyDiv w:val="1"/>
      <w:marLeft w:val="0"/>
      <w:marRight w:val="0"/>
      <w:marTop w:val="0"/>
      <w:marBottom w:val="0"/>
      <w:divBdr>
        <w:top w:val="none" w:sz="0" w:space="0" w:color="auto"/>
        <w:left w:val="none" w:sz="0" w:space="0" w:color="auto"/>
        <w:bottom w:val="none" w:sz="0" w:space="0" w:color="auto"/>
        <w:right w:val="none" w:sz="0" w:space="0" w:color="auto"/>
      </w:divBdr>
    </w:div>
    <w:div w:id="693459772">
      <w:bodyDiv w:val="1"/>
      <w:marLeft w:val="0"/>
      <w:marRight w:val="0"/>
      <w:marTop w:val="0"/>
      <w:marBottom w:val="0"/>
      <w:divBdr>
        <w:top w:val="none" w:sz="0" w:space="0" w:color="auto"/>
        <w:left w:val="none" w:sz="0" w:space="0" w:color="auto"/>
        <w:bottom w:val="none" w:sz="0" w:space="0" w:color="auto"/>
        <w:right w:val="none" w:sz="0" w:space="0" w:color="auto"/>
      </w:divBdr>
    </w:div>
    <w:div w:id="700208524">
      <w:bodyDiv w:val="1"/>
      <w:marLeft w:val="0"/>
      <w:marRight w:val="0"/>
      <w:marTop w:val="0"/>
      <w:marBottom w:val="0"/>
      <w:divBdr>
        <w:top w:val="none" w:sz="0" w:space="0" w:color="auto"/>
        <w:left w:val="none" w:sz="0" w:space="0" w:color="auto"/>
        <w:bottom w:val="none" w:sz="0" w:space="0" w:color="auto"/>
        <w:right w:val="none" w:sz="0" w:space="0" w:color="auto"/>
      </w:divBdr>
    </w:div>
    <w:div w:id="700790765">
      <w:bodyDiv w:val="1"/>
      <w:marLeft w:val="0"/>
      <w:marRight w:val="0"/>
      <w:marTop w:val="0"/>
      <w:marBottom w:val="0"/>
      <w:divBdr>
        <w:top w:val="none" w:sz="0" w:space="0" w:color="auto"/>
        <w:left w:val="none" w:sz="0" w:space="0" w:color="auto"/>
        <w:bottom w:val="none" w:sz="0" w:space="0" w:color="auto"/>
        <w:right w:val="none" w:sz="0" w:space="0" w:color="auto"/>
      </w:divBdr>
    </w:div>
    <w:div w:id="700908843">
      <w:bodyDiv w:val="1"/>
      <w:marLeft w:val="0"/>
      <w:marRight w:val="0"/>
      <w:marTop w:val="0"/>
      <w:marBottom w:val="0"/>
      <w:divBdr>
        <w:top w:val="none" w:sz="0" w:space="0" w:color="auto"/>
        <w:left w:val="none" w:sz="0" w:space="0" w:color="auto"/>
        <w:bottom w:val="none" w:sz="0" w:space="0" w:color="auto"/>
        <w:right w:val="none" w:sz="0" w:space="0" w:color="auto"/>
      </w:divBdr>
    </w:div>
    <w:div w:id="702243038">
      <w:bodyDiv w:val="1"/>
      <w:marLeft w:val="0"/>
      <w:marRight w:val="0"/>
      <w:marTop w:val="0"/>
      <w:marBottom w:val="0"/>
      <w:divBdr>
        <w:top w:val="none" w:sz="0" w:space="0" w:color="auto"/>
        <w:left w:val="none" w:sz="0" w:space="0" w:color="auto"/>
        <w:bottom w:val="none" w:sz="0" w:space="0" w:color="auto"/>
        <w:right w:val="none" w:sz="0" w:space="0" w:color="auto"/>
      </w:divBdr>
    </w:div>
    <w:div w:id="704453023">
      <w:bodyDiv w:val="1"/>
      <w:marLeft w:val="0"/>
      <w:marRight w:val="0"/>
      <w:marTop w:val="0"/>
      <w:marBottom w:val="0"/>
      <w:divBdr>
        <w:top w:val="none" w:sz="0" w:space="0" w:color="auto"/>
        <w:left w:val="none" w:sz="0" w:space="0" w:color="auto"/>
        <w:bottom w:val="none" w:sz="0" w:space="0" w:color="auto"/>
        <w:right w:val="none" w:sz="0" w:space="0" w:color="auto"/>
      </w:divBdr>
    </w:div>
    <w:div w:id="708147250">
      <w:bodyDiv w:val="1"/>
      <w:marLeft w:val="0"/>
      <w:marRight w:val="0"/>
      <w:marTop w:val="0"/>
      <w:marBottom w:val="0"/>
      <w:divBdr>
        <w:top w:val="none" w:sz="0" w:space="0" w:color="auto"/>
        <w:left w:val="none" w:sz="0" w:space="0" w:color="auto"/>
        <w:bottom w:val="none" w:sz="0" w:space="0" w:color="auto"/>
        <w:right w:val="none" w:sz="0" w:space="0" w:color="auto"/>
      </w:divBdr>
    </w:div>
    <w:div w:id="710225599">
      <w:bodyDiv w:val="1"/>
      <w:marLeft w:val="0"/>
      <w:marRight w:val="0"/>
      <w:marTop w:val="0"/>
      <w:marBottom w:val="0"/>
      <w:divBdr>
        <w:top w:val="none" w:sz="0" w:space="0" w:color="auto"/>
        <w:left w:val="none" w:sz="0" w:space="0" w:color="auto"/>
        <w:bottom w:val="none" w:sz="0" w:space="0" w:color="auto"/>
        <w:right w:val="none" w:sz="0" w:space="0" w:color="auto"/>
      </w:divBdr>
    </w:div>
    <w:div w:id="710502000">
      <w:bodyDiv w:val="1"/>
      <w:marLeft w:val="0"/>
      <w:marRight w:val="0"/>
      <w:marTop w:val="0"/>
      <w:marBottom w:val="0"/>
      <w:divBdr>
        <w:top w:val="none" w:sz="0" w:space="0" w:color="auto"/>
        <w:left w:val="none" w:sz="0" w:space="0" w:color="auto"/>
        <w:bottom w:val="none" w:sz="0" w:space="0" w:color="auto"/>
        <w:right w:val="none" w:sz="0" w:space="0" w:color="auto"/>
      </w:divBdr>
    </w:div>
    <w:div w:id="712390239">
      <w:bodyDiv w:val="1"/>
      <w:marLeft w:val="0"/>
      <w:marRight w:val="0"/>
      <w:marTop w:val="0"/>
      <w:marBottom w:val="0"/>
      <w:divBdr>
        <w:top w:val="none" w:sz="0" w:space="0" w:color="auto"/>
        <w:left w:val="none" w:sz="0" w:space="0" w:color="auto"/>
        <w:bottom w:val="none" w:sz="0" w:space="0" w:color="auto"/>
        <w:right w:val="none" w:sz="0" w:space="0" w:color="auto"/>
      </w:divBdr>
    </w:div>
    <w:div w:id="712656917">
      <w:bodyDiv w:val="1"/>
      <w:marLeft w:val="0"/>
      <w:marRight w:val="0"/>
      <w:marTop w:val="0"/>
      <w:marBottom w:val="0"/>
      <w:divBdr>
        <w:top w:val="none" w:sz="0" w:space="0" w:color="auto"/>
        <w:left w:val="none" w:sz="0" w:space="0" w:color="auto"/>
        <w:bottom w:val="none" w:sz="0" w:space="0" w:color="auto"/>
        <w:right w:val="none" w:sz="0" w:space="0" w:color="auto"/>
      </w:divBdr>
    </w:div>
    <w:div w:id="713038487">
      <w:bodyDiv w:val="1"/>
      <w:marLeft w:val="0"/>
      <w:marRight w:val="0"/>
      <w:marTop w:val="0"/>
      <w:marBottom w:val="0"/>
      <w:divBdr>
        <w:top w:val="none" w:sz="0" w:space="0" w:color="auto"/>
        <w:left w:val="none" w:sz="0" w:space="0" w:color="auto"/>
        <w:bottom w:val="none" w:sz="0" w:space="0" w:color="auto"/>
        <w:right w:val="none" w:sz="0" w:space="0" w:color="auto"/>
      </w:divBdr>
    </w:div>
    <w:div w:id="714505967">
      <w:bodyDiv w:val="1"/>
      <w:marLeft w:val="0"/>
      <w:marRight w:val="0"/>
      <w:marTop w:val="0"/>
      <w:marBottom w:val="0"/>
      <w:divBdr>
        <w:top w:val="none" w:sz="0" w:space="0" w:color="auto"/>
        <w:left w:val="none" w:sz="0" w:space="0" w:color="auto"/>
        <w:bottom w:val="none" w:sz="0" w:space="0" w:color="auto"/>
        <w:right w:val="none" w:sz="0" w:space="0" w:color="auto"/>
      </w:divBdr>
    </w:div>
    <w:div w:id="718627249">
      <w:bodyDiv w:val="1"/>
      <w:marLeft w:val="0"/>
      <w:marRight w:val="0"/>
      <w:marTop w:val="0"/>
      <w:marBottom w:val="0"/>
      <w:divBdr>
        <w:top w:val="none" w:sz="0" w:space="0" w:color="auto"/>
        <w:left w:val="none" w:sz="0" w:space="0" w:color="auto"/>
        <w:bottom w:val="none" w:sz="0" w:space="0" w:color="auto"/>
        <w:right w:val="none" w:sz="0" w:space="0" w:color="auto"/>
      </w:divBdr>
    </w:div>
    <w:div w:id="720323234">
      <w:bodyDiv w:val="1"/>
      <w:marLeft w:val="0"/>
      <w:marRight w:val="0"/>
      <w:marTop w:val="0"/>
      <w:marBottom w:val="0"/>
      <w:divBdr>
        <w:top w:val="none" w:sz="0" w:space="0" w:color="auto"/>
        <w:left w:val="none" w:sz="0" w:space="0" w:color="auto"/>
        <w:bottom w:val="none" w:sz="0" w:space="0" w:color="auto"/>
        <w:right w:val="none" w:sz="0" w:space="0" w:color="auto"/>
      </w:divBdr>
    </w:div>
    <w:div w:id="723409829">
      <w:bodyDiv w:val="1"/>
      <w:marLeft w:val="0"/>
      <w:marRight w:val="0"/>
      <w:marTop w:val="0"/>
      <w:marBottom w:val="0"/>
      <w:divBdr>
        <w:top w:val="none" w:sz="0" w:space="0" w:color="auto"/>
        <w:left w:val="none" w:sz="0" w:space="0" w:color="auto"/>
        <w:bottom w:val="none" w:sz="0" w:space="0" w:color="auto"/>
        <w:right w:val="none" w:sz="0" w:space="0" w:color="auto"/>
      </w:divBdr>
    </w:div>
    <w:div w:id="723526726">
      <w:bodyDiv w:val="1"/>
      <w:marLeft w:val="0"/>
      <w:marRight w:val="0"/>
      <w:marTop w:val="0"/>
      <w:marBottom w:val="0"/>
      <w:divBdr>
        <w:top w:val="none" w:sz="0" w:space="0" w:color="auto"/>
        <w:left w:val="none" w:sz="0" w:space="0" w:color="auto"/>
        <w:bottom w:val="none" w:sz="0" w:space="0" w:color="auto"/>
        <w:right w:val="none" w:sz="0" w:space="0" w:color="auto"/>
      </w:divBdr>
    </w:div>
    <w:div w:id="723795190">
      <w:bodyDiv w:val="1"/>
      <w:marLeft w:val="0"/>
      <w:marRight w:val="0"/>
      <w:marTop w:val="0"/>
      <w:marBottom w:val="0"/>
      <w:divBdr>
        <w:top w:val="none" w:sz="0" w:space="0" w:color="auto"/>
        <w:left w:val="none" w:sz="0" w:space="0" w:color="auto"/>
        <w:bottom w:val="none" w:sz="0" w:space="0" w:color="auto"/>
        <w:right w:val="none" w:sz="0" w:space="0" w:color="auto"/>
      </w:divBdr>
    </w:div>
    <w:div w:id="723915139">
      <w:bodyDiv w:val="1"/>
      <w:marLeft w:val="0"/>
      <w:marRight w:val="0"/>
      <w:marTop w:val="0"/>
      <w:marBottom w:val="0"/>
      <w:divBdr>
        <w:top w:val="none" w:sz="0" w:space="0" w:color="auto"/>
        <w:left w:val="none" w:sz="0" w:space="0" w:color="auto"/>
        <w:bottom w:val="none" w:sz="0" w:space="0" w:color="auto"/>
        <w:right w:val="none" w:sz="0" w:space="0" w:color="auto"/>
      </w:divBdr>
    </w:div>
    <w:div w:id="727146980">
      <w:bodyDiv w:val="1"/>
      <w:marLeft w:val="0"/>
      <w:marRight w:val="0"/>
      <w:marTop w:val="0"/>
      <w:marBottom w:val="0"/>
      <w:divBdr>
        <w:top w:val="none" w:sz="0" w:space="0" w:color="auto"/>
        <w:left w:val="none" w:sz="0" w:space="0" w:color="auto"/>
        <w:bottom w:val="none" w:sz="0" w:space="0" w:color="auto"/>
        <w:right w:val="none" w:sz="0" w:space="0" w:color="auto"/>
      </w:divBdr>
    </w:div>
    <w:div w:id="727337201">
      <w:bodyDiv w:val="1"/>
      <w:marLeft w:val="0"/>
      <w:marRight w:val="0"/>
      <w:marTop w:val="0"/>
      <w:marBottom w:val="0"/>
      <w:divBdr>
        <w:top w:val="none" w:sz="0" w:space="0" w:color="auto"/>
        <w:left w:val="none" w:sz="0" w:space="0" w:color="auto"/>
        <w:bottom w:val="none" w:sz="0" w:space="0" w:color="auto"/>
        <w:right w:val="none" w:sz="0" w:space="0" w:color="auto"/>
      </w:divBdr>
    </w:div>
    <w:div w:id="728185430">
      <w:bodyDiv w:val="1"/>
      <w:marLeft w:val="0"/>
      <w:marRight w:val="0"/>
      <w:marTop w:val="0"/>
      <w:marBottom w:val="0"/>
      <w:divBdr>
        <w:top w:val="none" w:sz="0" w:space="0" w:color="auto"/>
        <w:left w:val="none" w:sz="0" w:space="0" w:color="auto"/>
        <w:bottom w:val="none" w:sz="0" w:space="0" w:color="auto"/>
        <w:right w:val="none" w:sz="0" w:space="0" w:color="auto"/>
      </w:divBdr>
    </w:div>
    <w:div w:id="730612294">
      <w:bodyDiv w:val="1"/>
      <w:marLeft w:val="0"/>
      <w:marRight w:val="0"/>
      <w:marTop w:val="0"/>
      <w:marBottom w:val="0"/>
      <w:divBdr>
        <w:top w:val="none" w:sz="0" w:space="0" w:color="auto"/>
        <w:left w:val="none" w:sz="0" w:space="0" w:color="auto"/>
        <w:bottom w:val="none" w:sz="0" w:space="0" w:color="auto"/>
        <w:right w:val="none" w:sz="0" w:space="0" w:color="auto"/>
      </w:divBdr>
    </w:div>
    <w:div w:id="735511302">
      <w:bodyDiv w:val="1"/>
      <w:marLeft w:val="0"/>
      <w:marRight w:val="0"/>
      <w:marTop w:val="0"/>
      <w:marBottom w:val="0"/>
      <w:divBdr>
        <w:top w:val="none" w:sz="0" w:space="0" w:color="auto"/>
        <w:left w:val="none" w:sz="0" w:space="0" w:color="auto"/>
        <w:bottom w:val="none" w:sz="0" w:space="0" w:color="auto"/>
        <w:right w:val="none" w:sz="0" w:space="0" w:color="auto"/>
      </w:divBdr>
    </w:div>
    <w:div w:id="736509766">
      <w:bodyDiv w:val="1"/>
      <w:marLeft w:val="0"/>
      <w:marRight w:val="0"/>
      <w:marTop w:val="0"/>
      <w:marBottom w:val="0"/>
      <w:divBdr>
        <w:top w:val="none" w:sz="0" w:space="0" w:color="auto"/>
        <w:left w:val="none" w:sz="0" w:space="0" w:color="auto"/>
        <w:bottom w:val="none" w:sz="0" w:space="0" w:color="auto"/>
        <w:right w:val="none" w:sz="0" w:space="0" w:color="auto"/>
      </w:divBdr>
    </w:div>
    <w:div w:id="741294171">
      <w:bodyDiv w:val="1"/>
      <w:marLeft w:val="0"/>
      <w:marRight w:val="0"/>
      <w:marTop w:val="0"/>
      <w:marBottom w:val="0"/>
      <w:divBdr>
        <w:top w:val="none" w:sz="0" w:space="0" w:color="auto"/>
        <w:left w:val="none" w:sz="0" w:space="0" w:color="auto"/>
        <w:bottom w:val="none" w:sz="0" w:space="0" w:color="auto"/>
        <w:right w:val="none" w:sz="0" w:space="0" w:color="auto"/>
      </w:divBdr>
    </w:div>
    <w:div w:id="741417296">
      <w:bodyDiv w:val="1"/>
      <w:marLeft w:val="0"/>
      <w:marRight w:val="0"/>
      <w:marTop w:val="0"/>
      <w:marBottom w:val="0"/>
      <w:divBdr>
        <w:top w:val="none" w:sz="0" w:space="0" w:color="auto"/>
        <w:left w:val="none" w:sz="0" w:space="0" w:color="auto"/>
        <w:bottom w:val="none" w:sz="0" w:space="0" w:color="auto"/>
        <w:right w:val="none" w:sz="0" w:space="0" w:color="auto"/>
      </w:divBdr>
    </w:div>
    <w:div w:id="742143166">
      <w:bodyDiv w:val="1"/>
      <w:marLeft w:val="0"/>
      <w:marRight w:val="0"/>
      <w:marTop w:val="0"/>
      <w:marBottom w:val="0"/>
      <w:divBdr>
        <w:top w:val="none" w:sz="0" w:space="0" w:color="auto"/>
        <w:left w:val="none" w:sz="0" w:space="0" w:color="auto"/>
        <w:bottom w:val="none" w:sz="0" w:space="0" w:color="auto"/>
        <w:right w:val="none" w:sz="0" w:space="0" w:color="auto"/>
      </w:divBdr>
    </w:div>
    <w:div w:id="744187248">
      <w:bodyDiv w:val="1"/>
      <w:marLeft w:val="0"/>
      <w:marRight w:val="0"/>
      <w:marTop w:val="0"/>
      <w:marBottom w:val="0"/>
      <w:divBdr>
        <w:top w:val="none" w:sz="0" w:space="0" w:color="auto"/>
        <w:left w:val="none" w:sz="0" w:space="0" w:color="auto"/>
        <w:bottom w:val="none" w:sz="0" w:space="0" w:color="auto"/>
        <w:right w:val="none" w:sz="0" w:space="0" w:color="auto"/>
      </w:divBdr>
    </w:div>
    <w:div w:id="746194595">
      <w:bodyDiv w:val="1"/>
      <w:marLeft w:val="0"/>
      <w:marRight w:val="0"/>
      <w:marTop w:val="0"/>
      <w:marBottom w:val="0"/>
      <w:divBdr>
        <w:top w:val="none" w:sz="0" w:space="0" w:color="auto"/>
        <w:left w:val="none" w:sz="0" w:space="0" w:color="auto"/>
        <w:bottom w:val="none" w:sz="0" w:space="0" w:color="auto"/>
        <w:right w:val="none" w:sz="0" w:space="0" w:color="auto"/>
      </w:divBdr>
    </w:div>
    <w:div w:id="746613674">
      <w:bodyDiv w:val="1"/>
      <w:marLeft w:val="0"/>
      <w:marRight w:val="0"/>
      <w:marTop w:val="0"/>
      <w:marBottom w:val="0"/>
      <w:divBdr>
        <w:top w:val="none" w:sz="0" w:space="0" w:color="auto"/>
        <w:left w:val="none" w:sz="0" w:space="0" w:color="auto"/>
        <w:bottom w:val="none" w:sz="0" w:space="0" w:color="auto"/>
        <w:right w:val="none" w:sz="0" w:space="0" w:color="auto"/>
      </w:divBdr>
    </w:div>
    <w:div w:id="747534660">
      <w:bodyDiv w:val="1"/>
      <w:marLeft w:val="0"/>
      <w:marRight w:val="0"/>
      <w:marTop w:val="0"/>
      <w:marBottom w:val="0"/>
      <w:divBdr>
        <w:top w:val="none" w:sz="0" w:space="0" w:color="auto"/>
        <w:left w:val="none" w:sz="0" w:space="0" w:color="auto"/>
        <w:bottom w:val="none" w:sz="0" w:space="0" w:color="auto"/>
        <w:right w:val="none" w:sz="0" w:space="0" w:color="auto"/>
      </w:divBdr>
    </w:div>
    <w:div w:id="747579782">
      <w:bodyDiv w:val="1"/>
      <w:marLeft w:val="0"/>
      <w:marRight w:val="0"/>
      <w:marTop w:val="0"/>
      <w:marBottom w:val="0"/>
      <w:divBdr>
        <w:top w:val="none" w:sz="0" w:space="0" w:color="auto"/>
        <w:left w:val="none" w:sz="0" w:space="0" w:color="auto"/>
        <w:bottom w:val="none" w:sz="0" w:space="0" w:color="auto"/>
        <w:right w:val="none" w:sz="0" w:space="0" w:color="auto"/>
      </w:divBdr>
    </w:div>
    <w:div w:id="749156475">
      <w:bodyDiv w:val="1"/>
      <w:marLeft w:val="0"/>
      <w:marRight w:val="0"/>
      <w:marTop w:val="0"/>
      <w:marBottom w:val="0"/>
      <w:divBdr>
        <w:top w:val="none" w:sz="0" w:space="0" w:color="auto"/>
        <w:left w:val="none" w:sz="0" w:space="0" w:color="auto"/>
        <w:bottom w:val="none" w:sz="0" w:space="0" w:color="auto"/>
        <w:right w:val="none" w:sz="0" w:space="0" w:color="auto"/>
      </w:divBdr>
    </w:div>
    <w:div w:id="749350132">
      <w:bodyDiv w:val="1"/>
      <w:marLeft w:val="0"/>
      <w:marRight w:val="0"/>
      <w:marTop w:val="0"/>
      <w:marBottom w:val="0"/>
      <w:divBdr>
        <w:top w:val="none" w:sz="0" w:space="0" w:color="auto"/>
        <w:left w:val="none" w:sz="0" w:space="0" w:color="auto"/>
        <w:bottom w:val="none" w:sz="0" w:space="0" w:color="auto"/>
        <w:right w:val="none" w:sz="0" w:space="0" w:color="auto"/>
      </w:divBdr>
    </w:div>
    <w:div w:id="750548461">
      <w:bodyDiv w:val="1"/>
      <w:marLeft w:val="0"/>
      <w:marRight w:val="0"/>
      <w:marTop w:val="0"/>
      <w:marBottom w:val="0"/>
      <w:divBdr>
        <w:top w:val="none" w:sz="0" w:space="0" w:color="auto"/>
        <w:left w:val="none" w:sz="0" w:space="0" w:color="auto"/>
        <w:bottom w:val="none" w:sz="0" w:space="0" w:color="auto"/>
        <w:right w:val="none" w:sz="0" w:space="0" w:color="auto"/>
      </w:divBdr>
    </w:div>
    <w:div w:id="751046930">
      <w:bodyDiv w:val="1"/>
      <w:marLeft w:val="0"/>
      <w:marRight w:val="0"/>
      <w:marTop w:val="0"/>
      <w:marBottom w:val="0"/>
      <w:divBdr>
        <w:top w:val="none" w:sz="0" w:space="0" w:color="auto"/>
        <w:left w:val="none" w:sz="0" w:space="0" w:color="auto"/>
        <w:bottom w:val="none" w:sz="0" w:space="0" w:color="auto"/>
        <w:right w:val="none" w:sz="0" w:space="0" w:color="auto"/>
      </w:divBdr>
    </w:div>
    <w:div w:id="752241186">
      <w:bodyDiv w:val="1"/>
      <w:marLeft w:val="0"/>
      <w:marRight w:val="0"/>
      <w:marTop w:val="0"/>
      <w:marBottom w:val="0"/>
      <w:divBdr>
        <w:top w:val="none" w:sz="0" w:space="0" w:color="auto"/>
        <w:left w:val="none" w:sz="0" w:space="0" w:color="auto"/>
        <w:bottom w:val="none" w:sz="0" w:space="0" w:color="auto"/>
        <w:right w:val="none" w:sz="0" w:space="0" w:color="auto"/>
      </w:divBdr>
    </w:div>
    <w:div w:id="752430683">
      <w:bodyDiv w:val="1"/>
      <w:marLeft w:val="0"/>
      <w:marRight w:val="0"/>
      <w:marTop w:val="0"/>
      <w:marBottom w:val="0"/>
      <w:divBdr>
        <w:top w:val="none" w:sz="0" w:space="0" w:color="auto"/>
        <w:left w:val="none" w:sz="0" w:space="0" w:color="auto"/>
        <w:bottom w:val="none" w:sz="0" w:space="0" w:color="auto"/>
        <w:right w:val="none" w:sz="0" w:space="0" w:color="auto"/>
      </w:divBdr>
    </w:div>
    <w:div w:id="753549157">
      <w:bodyDiv w:val="1"/>
      <w:marLeft w:val="0"/>
      <w:marRight w:val="0"/>
      <w:marTop w:val="0"/>
      <w:marBottom w:val="0"/>
      <w:divBdr>
        <w:top w:val="none" w:sz="0" w:space="0" w:color="auto"/>
        <w:left w:val="none" w:sz="0" w:space="0" w:color="auto"/>
        <w:bottom w:val="none" w:sz="0" w:space="0" w:color="auto"/>
        <w:right w:val="none" w:sz="0" w:space="0" w:color="auto"/>
      </w:divBdr>
    </w:div>
    <w:div w:id="754131442">
      <w:bodyDiv w:val="1"/>
      <w:marLeft w:val="0"/>
      <w:marRight w:val="0"/>
      <w:marTop w:val="0"/>
      <w:marBottom w:val="0"/>
      <w:divBdr>
        <w:top w:val="none" w:sz="0" w:space="0" w:color="auto"/>
        <w:left w:val="none" w:sz="0" w:space="0" w:color="auto"/>
        <w:bottom w:val="none" w:sz="0" w:space="0" w:color="auto"/>
        <w:right w:val="none" w:sz="0" w:space="0" w:color="auto"/>
      </w:divBdr>
    </w:div>
    <w:div w:id="754325086">
      <w:bodyDiv w:val="1"/>
      <w:marLeft w:val="0"/>
      <w:marRight w:val="0"/>
      <w:marTop w:val="0"/>
      <w:marBottom w:val="0"/>
      <w:divBdr>
        <w:top w:val="none" w:sz="0" w:space="0" w:color="auto"/>
        <w:left w:val="none" w:sz="0" w:space="0" w:color="auto"/>
        <w:bottom w:val="none" w:sz="0" w:space="0" w:color="auto"/>
        <w:right w:val="none" w:sz="0" w:space="0" w:color="auto"/>
      </w:divBdr>
    </w:div>
    <w:div w:id="754597530">
      <w:bodyDiv w:val="1"/>
      <w:marLeft w:val="0"/>
      <w:marRight w:val="0"/>
      <w:marTop w:val="0"/>
      <w:marBottom w:val="0"/>
      <w:divBdr>
        <w:top w:val="none" w:sz="0" w:space="0" w:color="auto"/>
        <w:left w:val="none" w:sz="0" w:space="0" w:color="auto"/>
        <w:bottom w:val="none" w:sz="0" w:space="0" w:color="auto"/>
        <w:right w:val="none" w:sz="0" w:space="0" w:color="auto"/>
      </w:divBdr>
    </w:div>
    <w:div w:id="754785021">
      <w:bodyDiv w:val="1"/>
      <w:marLeft w:val="0"/>
      <w:marRight w:val="0"/>
      <w:marTop w:val="0"/>
      <w:marBottom w:val="0"/>
      <w:divBdr>
        <w:top w:val="none" w:sz="0" w:space="0" w:color="auto"/>
        <w:left w:val="none" w:sz="0" w:space="0" w:color="auto"/>
        <w:bottom w:val="none" w:sz="0" w:space="0" w:color="auto"/>
        <w:right w:val="none" w:sz="0" w:space="0" w:color="auto"/>
      </w:divBdr>
    </w:div>
    <w:div w:id="756634028">
      <w:bodyDiv w:val="1"/>
      <w:marLeft w:val="0"/>
      <w:marRight w:val="0"/>
      <w:marTop w:val="0"/>
      <w:marBottom w:val="0"/>
      <w:divBdr>
        <w:top w:val="none" w:sz="0" w:space="0" w:color="auto"/>
        <w:left w:val="none" w:sz="0" w:space="0" w:color="auto"/>
        <w:bottom w:val="none" w:sz="0" w:space="0" w:color="auto"/>
        <w:right w:val="none" w:sz="0" w:space="0" w:color="auto"/>
      </w:divBdr>
    </w:div>
    <w:div w:id="756950677">
      <w:bodyDiv w:val="1"/>
      <w:marLeft w:val="0"/>
      <w:marRight w:val="0"/>
      <w:marTop w:val="0"/>
      <w:marBottom w:val="0"/>
      <w:divBdr>
        <w:top w:val="none" w:sz="0" w:space="0" w:color="auto"/>
        <w:left w:val="none" w:sz="0" w:space="0" w:color="auto"/>
        <w:bottom w:val="none" w:sz="0" w:space="0" w:color="auto"/>
        <w:right w:val="none" w:sz="0" w:space="0" w:color="auto"/>
      </w:divBdr>
    </w:div>
    <w:div w:id="757483778">
      <w:bodyDiv w:val="1"/>
      <w:marLeft w:val="0"/>
      <w:marRight w:val="0"/>
      <w:marTop w:val="0"/>
      <w:marBottom w:val="0"/>
      <w:divBdr>
        <w:top w:val="none" w:sz="0" w:space="0" w:color="auto"/>
        <w:left w:val="none" w:sz="0" w:space="0" w:color="auto"/>
        <w:bottom w:val="none" w:sz="0" w:space="0" w:color="auto"/>
        <w:right w:val="none" w:sz="0" w:space="0" w:color="auto"/>
      </w:divBdr>
    </w:div>
    <w:div w:id="759646274">
      <w:bodyDiv w:val="1"/>
      <w:marLeft w:val="0"/>
      <w:marRight w:val="0"/>
      <w:marTop w:val="0"/>
      <w:marBottom w:val="0"/>
      <w:divBdr>
        <w:top w:val="none" w:sz="0" w:space="0" w:color="auto"/>
        <w:left w:val="none" w:sz="0" w:space="0" w:color="auto"/>
        <w:bottom w:val="none" w:sz="0" w:space="0" w:color="auto"/>
        <w:right w:val="none" w:sz="0" w:space="0" w:color="auto"/>
      </w:divBdr>
    </w:div>
    <w:div w:id="760297352">
      <w:bodyDiv w:val="1"/>
      <w:marLeft w:val="0"/>
      <w:marRight w:val="0"/>
      <w:marTop w:val="0"/>
      <w:marBottom w:val="0"/>
      <w:divBdr>
        <w:top w:val="none" w:sz="0" w:space="0" w:color="auto"/>
        <w:left w:val="none" w:sz="0" w:space="0" w:color="auto"/>
        <w:bottom w:val="none" w:sz="0" w:space="0" w:color="auto"/>
        <w:right w:val="none" w:sz="0" w:space="0" w:color="auto"/>
      </w:divBdr>
    </w:div>
    <w:div w:id="760761478">
      <w:bodyDiv w:val="1"/>
      <w:marLeft w:val="0"/>
      <w:marRight w:val="0"/>
      <w:marTop w:val="0"/>
      <w:marBottom w:val="0"/>
      <w:divBdr>
        <w:top w:val="none" w:sz="0" w:space="0" w:color="auto"/>
        <w:left w:val="none" w:sz="0" w:space="0" w:color="auto"/>
        <w:bottom w:val="none" w:sz="0" w:space="0" w:color="auto"/>
        <w:right w:val="none" w:sz="0" w:space="0" w:color="auto"/>
      </w:divBdr>
    </w:div>
    <w:div w:id="760837039">
      <w:bodyDiv w:val="1"/>
      <w:marLeft w:val="0"/>
      <w:marRight w:val="0"/>
      <w:marTop w:val="0"/>
      <w:marBottom w:val="0"/>
      <w:divBdr>
        <w:top w:val="none" w:sz="0" w:space="0" w:color="auto"/>
        <w:left w:val="none" w:sz="0" w:space="0" w:color="auto"/>
        <w:bottom w:val="none" w:sz="0" w:space="0" w:color="auto"/>
        <w:right w:val="none" w:sz="0" w:space="0" w:color="auto"/>
      </w:divBdr>
    </w:div>
    <w:div w:id="760879353">
      <w:bodyDiv w:val="1"/>
      <w:marLeft w:val="0"/>
      <w:marRight w:val="0"/>
      <w:marTop w:val="0"/>
      <w:marBottom w:val="0"/>
      <w:divBdr>
        <w:top w:val="none" w:sz="0" w:space="0" w:color="auto"/>
        <w:left w:val="none" w:sz="0" w:space="0" w:color="auto"/>
        <w:bottom w:val="none" w:sz="0" w:space="0" w:color="auto"/>
        <w:right w:val="none" w:sz="0" w:space="0" w:color="auto"/>
      </w:divBdr>
    </w:div>
    <w:div w:id="761341717">
      <w:bodyDiv w:val="1"/>
      <w:marLeft w:val="0"/>
      <w:marRight w:val="0"/>
      <w:marTop w:val="0"/>
      <w:marBottom w:val="0"/>
      <w:divBdr>
        <w:top w:val="none" w:sz="0" w:space="0" w:color="auto"/>
        <w:left w:val="none" w:sz="0" w:space="0" w:color="auto"/>
        <w:bottom w:val="none" w:sz="0" w:space="0" w:color="auto"/>
        <w:right w:val="none" w:sz="0" w:space="0" w:color="auto"/>
      </w:divBdr>
    </w:div>
    <w:div w:id="762140811">
      <w:bodyDiv w:val="1"/>
      <w:marLeft w:val="0"/>
      <w:marRight w:val="0"/>
      <w:marTop w:val="0"/>
      <w:marBottom w:val="0"/>
      <w:divBdr>
        <w:top w:val="none" w:sz="0" w:space="0" w:color="auto"/>
        <w:left w:val="none" w:sz="0" w:space="0" w:color="auto"/>
        <w:bottom w:val="none" w:sz="0" w:space="0" w:color="auto"/>
        <w:right w:val="none" w:sz="0" w:space="0" w:color="auto"/>
      </w:divBdr>
    </w:div>
    <w:div w:id="765418082">
      <w:bodyDiv w:val="1"/>
      <w:marLeft w:val="0"/>
      <w:marRight w:val="0"/>
      <w:marTop w:val="0"/>
      <w:marBottom w:val="0"/>
      <w:divBdr>
        <w:top w:val="none" w:sz="0" w:space="0" w:color="auto"/>
        <w:left w:val="none" w:sz="0" w:space="0" w:color="auto"/>
        <w:bottom w:val="none" w:sz="0" w:space="0" w:color="auto"/>
        <w:right w:val="none" w:sz="0" w:space="0" w:color="auto"/>
      </w:divBdr>
    </w:div>
    <w:div w:id="765536901">
      <w:bodyDiv w:val="1"/>
      <w:marLeft w:val="0"/>
      <w:marRight w:val="0"/>
      <w:marTop w:val="0"/>
      <w:marBottom w:val="0"/>
      <w:divBdr>
        <w:top w:val="none" w:sz="0" w:space="0" w:color="auto"/>
        <w:left w:val="none" w:sz="0" w:space="0" w:color="auto"/>
        <w:bottom w:val="none" w:sz="0" w:space="0" w:color="auto"/>
        <w:right w:val="none" w:sz="0" w:space="0" w:color="auto"/>
      </w:divBdr>
    </w:div>
    <w:div w:id="768355645">
      <w:bodyDiv w:val="1"/>
      <w:marLeft w:val="0"/>
      <w:marRight w:val="0"/>
      <w:marTop w:val="0"/>
      <w:marBottom w:val="0"/>
      <w:divBdr>
        <w:top w:val="none" w:sz="0" w:space="0" w:color="auto"/>
        <w:left w:val="none" w:sz="0" w:space="0" w:color="auto"/>
        <w:bottom w:val="none" w:sz="0" w:space="0" w:color="auto"/>
        <w:right w:val="none" w:sz="0" w:space="0" w:color="auto"/>
      </w:divBdr>
    </w:div>
    <w:div w:id="769276998">
      <w:bodyDiv w:val="1"/>
      <w:marLeft w:val="0"/>
      <w:marRight w:val="0"/>
      <w:marTop w:val="0"/>
      <w:marBottom w:val="0"/>
      <w:divBdr>
        <w:top w:val="none" w:sz="0" w:space="0" w:color="auto"/>
        <w:left w:val="none" w:sz="0" w:space="0" w:color="auto"/>
        <w:bottom w:val="none" w:sz="0" w:space="0" w:color="auto"/>
        <w:right w:val="none" w:sz="0" w:space="0" w:color="auto"/>
      </w:divBdr>
    </w:div>
    <w:div w:id="769589507">
      <w:bodyDiv w:val="1"/>
      <w:marLeft w:val="0"/>
      <w:marRight w:val="0"/>
      <w:marTop w:val="0"/>
      <w:marBottom w:val="0"/>
      <w:divBdr>
        <w:top w:val="none" w:sz="0" w:space="0" w:color="auto"/>
        <w:left w:val="none" w:sz="0" w:space="0" w:color="auto"/>
        <w:bottom w:val="none" w:sz="0" w:space="0" w:color="auto"/>
        <w:right w:val="none" w:sz="0" w:space="0" w:color="auto"/>
      </w:divBdr>
    </w:div>
    <w:div w:id="770904594">
      <w:bodyDiv w:val="1"/>
      <w:marLeft w:val="0"/>
      <w:marRight w:val="0"/>
      <w:marTop w:val="0"/>
      <w:marBottom w:val="0"/>
      <w:divBdr>
        <w:top w:val="none" w:sz="0" w:space="0" w:color="auto"/>
        <w:left w:val="none" w:sz="0" w:space="0" w:color="auto"/>
        <w:bottom w:val="none" w:sz="0" w:space="0" w:color="auto"/>
        <w:right w:val="none" w:sz="0" w:space="0" w:color="auto"/>
      </w:divBdr>
    </w:div>
    <w:div w:id="771172742">
      <w:bodyDiv w:val="1"/>
      <w:marLeft w:val="0"/>
      <w:marRight w:val="0"/>
      <w:marTop w:val="0"/>
      <w:marBottom w:val="0"/>
      <w:divBdr>
        <w:top w:val="none" w:sz="0" w:space="0" w:color="auto"/>
        <w:left w:val="none" w:sz="0" w:space="0" w:color="auto"/>
        <w:bottom w:val="none" w:sz="0" w:space="0" w:color="auto"/>
        <w:right w:val="none" w:sz="0" w:space="0" w:color="auto"/>
      </w:divBdr>
    </w:div>
    <w:div w:id="771587589">
      <w:bodyDiv w:val="1"/>
      <w:marLeft w:val="0"/>
      <w:marRight w:val="0"/>
      <w:marTop w:val="0"/>
      <w:marBottom w:val="0"/>
      <w:divBdr>
        <w:top w:val="none" w:sz="0" w:space="0" w:color="auto"/>
        <w:left w:val="none" w:sz="0" w:space="0" w:color="auto"/>
        <w:bottom w:val="none" w:sz="0" w:space="0" w:color="auto"/>
        <w:right w:val="none" w:sz="0" w:space="0" w:color="auto"/>
      </w:divBdr>
    </w:div>
    <w:div w:id="771780039">
      <w:bodyDiv w:val="1"/>
      <w:marLeft w:val="0"/>
      <w:marRight w:val="0"/>
      <w:marTop w:val="0"/>
      <w:marBottom w:val="0"/>
      <w:divBdr>
        <w:top w:val="none" w:sz="0" w:space="0" w:color="auto"/>
        <w:left w:val="none" w:sz="0" w:space="0" w:color="auto"/>
        <w:bottom w:val="none" w:sz="0" w:space="0" w:color="auto"/>
        <w:right w:val="none" w:sz="0" w:space="0" w:color="auto"/>
      </w:divBdr>
    </w:div>
    <w:div w:id="772163816">
      <w:bodyDiv w:val="1"/>
      <w:marLeft w:val="0"/>
      <w:marRight w:val="0"/>
      <w:marTop w:val="0"/>
      <w:marBottom w:val="0"/>
      <w:divBdr>
        <w:top w:val="none" w:sz="0" w:space="0" w:color="auto"/>
        <w:left w:val="none" w:sz="0" w:space="0" w:color="auto"/>
        <w:bottom w:val="none" w:sz="0" w:space="0" w:color="auto"/>
        <w:right w:val="none" w:sz="0" w:space="0" w:color="auto"/>
      </w:divBdr>
    </w:div>
    <w:div w:id="773598075">
      <w:bodyDiv w:val="1"/>
      <w:marLeft w:val="0"/>
      <w:marRight w:val="0"/>
      <w:marTop w:val="0"/>
      <w:marBottom w:val="0"/>
      <w:divBdr>
        <w:top w:val="none" w:sz="0" w:space="0" w:color="auto"/>
        <w:left w:val="none" w:sz="0" w:space="0" w:color="auto"/>
        <w:bottom w:val="none" w:sz="0" w:space="0" w:color="auto"/>
        <w:right w:val="none" w:sz="0" w:space="0" w:color="auto"/>
      </w:divBdr>
    </w:div>
    <w:div w:id="773936572">
      <w:bodyDiv w:val="1"/>
      <w:marLeft w:val="0"/>
      <w:marRight w:val="0"/>
      <w:marTop w:val="0"/>
      <w:marBottom w:val="0"/>
      <w:divBdr>
        <w:top w:val="none" w:sz="0" w:space="0" w:color="auto"/>
        <w:left w:val="none" w:sz="0" w:space="0" w:color="auto"/>
        <w:bottom w:val="none" w:sz="0" w:space="0" w:color="auto"/>
        <w:right w:val="none" w:sz="0" w:space="0" w:color="auto"/>
      </w:divBdr>
    </w:div>
    <w:div w:id="773983615">
      <w:bodyDiv w:val="1"/>
      <w:marLeft w:val="0"/>
      <w:marRight w:val="0"/>
      <w:marTop w:val="0"/>
      <w:marBottom w:val="0"/>
      <w:divBdr>
        <w:top w:val="none" w:sz="0" w:space="0" w:color="auto"/>
        <w:left w:val="none" w:sz="0" w:space="0" w:color="auto"/>
        <w:bottom w:val="none" w:sz="0" w:space="0" w:color="auto"/>
        <w:right w:val="none" w:sz="0" w:space="0" w:color="auto"/>
      </w:divBdr>
    </w:div>
    <w:div w:id="774521409">
      <w:bodyDiv w:val="1"/>
      <w:marLeft w:val="0"/>
      <w:marRight w:val="0"/>
      <w:marTop w:val="0"/>
      <w:marBottom w:val="0"/>
      <w:divBdr>
        <w:top w:val="none" w:sz="0" w:space="0" w:color="auto"/>
        <w:left w:val="none" w:sz="0" w:space="0" w:color="auto"/>
        <w:bottom w:val="none" w:sz="0" w:space="0" w:color="auto"/>
        <w:right w:val="none" w:sz="0" w:space="0" w:color="auto"/>
      </w:divBdr>
    </w:div>
    <w:div w:id="775367540">
      <w:bodyDiv w:val="1"/>
      <w:marLeft w:val="0"/>
      <w:marRight w:val="0"/>
      <w:marTop w:val="0"/>
      <w:marBottom w:val="0"/>
      <w:divBdr>
        <w:top w:val="none" w:sz="0" w:space="0" w:color="auto"/>
        <w:left w:val="none" w:sz="0" w:space="0" w:color="auto"/>
        <w:bottom w:val="none" w:sz="0" w:space="0" w:color="auto"/>
        <w:right w:val="none" w:sz="0" w:space="0" w:color="auto"/>
      </w:divBdr>
    </w:div>
    <w:div w:id="775560723">
      <w:bodyDiv w:val="1"/>
      <w:marLeft w:val="0"/>
      <w:marRight w:val="0"/>
      <w:marTop w:val="0"/>
      <w:marBottom w:val="0"/>
      <w:divBdr>
        <w:top w:val="none" w:sz="0" w:space="0" w:color="auto"/>
        <w:left w:val="none" w:sz="0" w:space="0" w:color="auto"/>
        <w:bottom w:val="none" w:sz="0" w:space="0" w:color="auto"/>
        <w:right w:val="none" w:sz="0" w:space="0" w:color="auto"/>
      </w:divBdr>
    </w:div>
    <w:div w:id="777137825">
      <w:bodyDiv w:val="1"/>
      <w:marLeft w:val="0"/>
      <w:marRight w:val="0"/>
      <w:marTop w:val="0"/>
      <w:marBottom w:val="0"/>
      <w:divBdr>
        <w:top w:val="none" w:sz="0" w:space="0" w:color="auto"/>
        <w:left w:val="none" w:sz="0" w:space="0" w:color="auto"/>
        <w:bottom w:val="none" w:sz="0" w:space="0" w:color="auto"/>
        <w:right w:val="none" w:sz="0" w:space="0" w:color="auto"/>
      </w:divBdr>
    </w:div>
    <w:div w:id="777604753">
      <w:bodyDiv w:val="1"/>
      <w:marLeft w:val="0"/>
      <w:marRight w:val="0"/>
      <w:marTop w:val="0"/>
      <w:marBottom w:val="0"/>
      <w:divBdr>
        <w:top w:val="none" w:sz="0" w:space="0" w:color="auto"/>
        <w:left w:val="none" w:sz="0" w:space="0" w:color="auto"/>
        <w:bottom w:val="none" w:sz="0" w:space="0" w:color="auto"/>
        <w:right w:val="none" w:sz="0" w:space="0" w:color="auto"/>
      </w:divBdr>
    </w:div>
    <w:div w:id="778254987">
      <w:bodyDiv w:val="1"/>
      <w:marLeft w:val="0"/>
      <w:marRight w:val="0"/>
      <w:marTop w:val="0"/>
      <w:marBottom w:val="0"/>
      <w:divBdr>
        <w:top w:val="none" w:sz="0" w:space="0" w:color="auto"/>
        <w:left w:val="none" w:sz="0" w:space="0" w:color="auto"/>
        <w:bottom w:val="none" w:sz="0" w:space="0" w:color="auto"/>
        <w:right w:val="none" w:sz="0" w:space="0" w:color="auto"/>
      </w:divBdr>
    </w:div>
    <w:div w:id="779645348">
      <w:bodyDiv w:val="1"/>
      <w:marLeft w:val="0"/>
      <w:marRight w:val="0"/>
      <w:marTop w:val="0"/>
      <w:marBottom w:val="0"/>
      <w:divBdr>
        <w:top w:val="none" w:sz="0" w:space="0" w:color="auto"/>
        <w:left w:val="none" w:sz="0" w:space="0" w:color="auto"/>
        <w:bottom w:val="none" w:sz="0" w:space="0" w:color="auto"/>
        <w:right w:val="none" w:sz="0" w:space="0" w:color="auto"/>
      </w:divBdr>
    </w:div>
    <w:div w:id="783619216">
      <w:bodyDiv w:val="1"/>
      <w:marLeft w:val="0"/>
      <w:marRight w:val="0"/>
      <w:marTop w:val="0"/>
      <w:marBottom w:val="0"/>
      <w:divBdr>
        <w:top w:val="none" w:sz="0" w:space="0" w:color="auto"/>
        <w:left w:val="none" w:sz="0" w:space="0" w:color="auto"/>
        <w:bottom w:val="none" w:sz="0" w:space="0" w:color="auto"/>
        <w:right w:val="none" w:sz="0" w:space="0" w:color="auto"/>
      </w:divBdr>
    </w:div>
    <w:div w:id="784470411">
      <w:bodyDiv w:val="1"/>
      <w:marLeft w:val="0"/>
      <w:marRight w:val="0"/>
      <w:marTop w:val="0"/>
      <w:marBottom w:val="0"/>
      <w:divBdr>
        <w:top w:val="none" w:sz="0" w:space="0" w:color="auto"/>
        <w:left w:val="none" w:sz="0" w:space="0" w:color="auto"/>
        <w:bottom w:val="none" w:sz="0" w:space="0" w:color="auto"/>
        <w:right w:val="none" w:sz="0" w:space="0" w:color="auto"/>
      </w:divBdr>
    </w:div>
    <w:div w:id="785539725">
      <w:bodyDiv w:val="1"/>
      <w:marLeft w:val="0"/>
      <w:marRight w:val="0"/>
      <w:marTop w:val="0"/>
      <w:marBottom w:val="0"/>
      <w:divBdr>
        <w:top w:val="none" w:sz="0" w:space="0" w:color="auto"/>
        <w:left w:val="none" w:sz="0" w:space="0" w:color="auto"/>
        <w:bottom w:val="none" w:sz="0" w:space="0" w:color="auto"/>
        <w:right w:val="none" w:sz="0" w:space="0" w:color="auto"/>
      </w:divBdr>
    </w:div>
    <w:div w:id="787546174">
      <w:bodyDiv w:val="1"/>
      <w:marLeft w:val="0"/>
      <w:marRight w:val="0"/>
      <w:marTop w:val="0"/>
      <w:marBottom w:val="0"/>
      <w:divBdr>
        <w:top w:val="none" w:sz="0" w:space="0" w:color="auto"/>
        <w:left w:val="none" w:sz="0" w:space="0" w:color="auto"/>
        <w:bottom w:val="none" w:sz="0" w:space="0" w:color="auto"/>
        <w:right w:val="none" w:sz="0" w:space="0" w:color="auto"/>
      </w:divBdr>
    </w:div>
    <w:div w:id="791434348">
      <w:bodyDiv w:val="1"/>
      <w:marLeft w:val="0"/>
      <w:marRight w:val="0"/>
      <w:marTop w:val="0"/>
      <w:marBottom w:val="0"/>
      <w:divBdr>
        <w:top w:val="none" w:sz="0" w:space="0" w:color="auto"/>
        <w:left w:val="none" w:sz="0" w:space="0" w:color="auto"/>
        <w:bottom w:val="none" w:sz="0" w:space="0" w:color="auto"/>
        <w:right w:val="none" w:sz="0" w:space="0" w:color="auto"/>
      </w:divBdr>
    </w:div>
    <w:div w:id="793131742">
      <w:bodyDiv w:val="1"/>
      <w:marLeft w:val="0"/>
      <w:marRight w:val="0"/>
      <w:marTop w:val="0"/>
      <w:marBottom w:val="0"/>
      <w:divBdr>
        <w:top w:val="none" w:sz="0" w:space="0" w:color="auto"/>
        <w:left w:val="none" w:sz="0" w:space="0" w:color="auto"/>
        <w:bottom w:val="none" w:sz="0" w:space="0" w:color="auto"/>
        <w:right w:val="none" w:sz="0" w:space="0" w:color="auto"/>
      </w:divBdr>
    </w:div>
    <w:div w:id="793252680">
      <w:bodyDiv w:val="1"/>
      <w:marLeft w:val="0"/>
      <w:marRight w:val="0"/>
      <w:marTop w:val="0"/>
      <w:marBottom w:val="0"/>
      <w:divBdr>
        <w:top w:val="none" w:sz="0" w:space="0" w:color="auto"/>
        <w:left w:val="none" w:sz="0" w:space="0" w:color="auto"/>
        <w:bottom w:val="none" w:sz="0" w:space="0" w:color="auto"/>
        <w:right w:val="none" w:sz="0" w:space="0" w:color="auto"/>
      </w:divBdr>
    </w:div>
    <w:div w:id="794297681">
      <w:bodyDiv w:val="1"/>
      <w:marLeft w:val="0"/>
      <w:marRight w:val="0"/>
      <w:marTop w:val="0"/>
      <w:marBottom w:val="0"/>
      <w:divBdr>
        <w:top w:val="none" w:sz="0" w:space="0" w:color="auto"/>
        <w:left w:val="none" w:sz="0" w:space="0" w:color="auto"/>
        <w:bottom w:val="none" w:sz="0" w:space="0" w:color="auto"/>
        <w:right w:val="none" w:sz="0" w:space="0" w:color="auto"/>
      </w:divBdr>
    </w:div>
    <w:div w:id="794523551">
      <w:bodyDiv w:val="1"/>
      <w:marLeft w:val="0"/>
      <w:marRight w:val="0"/>
      <w:marTop w:val="0"/>
      <w:marBottom w:val="0"/>
      <w:divBdr>
        <w:top w:val="none" w:sz="0" w:space="0" w:color="auto"/>
        <w:left w:val="none" w:sz="0" w:space="0" w:color="auto"/>
        <w:bottom w:val="none" w:sz="0" w:space="0" w:color="auto"/>
        <w:right w:val="none" w:sz="0" w:space="0" w:color="auto"/>
      </w:divBdr>
    </w:div>
    <w:div w:id="794756389">
      <w:bodyDiv w:val="1"/>
      <w:marLeft w:val="0"/>
      <w:marRight w:val="0"/>
      <w:marTop w:val="0"/>
      <w:marBottom w:val="0"/>
      <w:divBdr>
        <w:top w:val="none" w:sz="0" w:space="0" w:color="auto"/>
        <w:left w:val="none" w:sz="0" w:space="0" w:color="auto"/>
        <w:bottom w:val="none" w:sz="0" w:space="0" w:color="auto"/>
        <w:right w:val="none" w:sz="0" w:space="0" w:color="auto"/>
      </w:divBdr>
    </w:div>
    <w:div w:id="795179389">
      <w:bodyDiv w:val="1"/>
      <w:marLeft w:val="0"/>
      <w:marRight w:val="0"/>
      <w:marTop w:val="0"/>
      <w:marBottom w:val="0"/>
      <w:divBdr>
        <w:top w:val="none" w:sz="0" w:space="0" w:color="auto"/>
        <w:left w:val="none" w:sz="0" w:space="0" w:color="auto"/>
        <w:bottom w:val="none" w:sz="0" w:space="0" w:color="auto"/>
        <w:right w:val="none" w:sz="0" w:space="0" w:color="auto"/>
      </w:divBdr>
    </w:div>
    <w:div w:id="796069572">
      <w:bodyDiv w:val="1"/>
      <w:marLeft w:val="0"/>
      <w:marRight w:val="0"/>
      <w:marTop w:val="0"/>
      <w:marBottom w:val="0"/>
      <w:divBdr>
        <w:top w:val="none" w:sz="0" w:space="0" w:color="auto"/>
        <w:left w:val="none" w:sz="0" w:space="0" w:color="auto"/>
        <w:bottom w:val="none" w:sz="0" w:space="0" w:color="auto"/>
        <w:right w:val="none" w:sz="0" w:space="0" w:color="auto"/>
      </w:divBdr>
    </w:div>
    <w:div w:id="800030547">
      <w:bodyDiv w:val="1"/>
      <w:marLeft w:val="0"/>
      <w:marRight w:val="0"/>
      <w:marTop w:val="0"/>
      <w:marBottom w:val="0"/>
      <w:divBdr>
        <w:top w:val="none" w:sz="0" w:space="0" w:color="auto"/>
        <w:left w:val="none" w:sz="0" w:space="0" w:color="auto"/>
        <w:bottom w:val="none" w:sz="0" w:space="0" w:color="auto"/>
        <w:right w:val="none" w:sz="0" w:space="0" w:color="auto"/>
      </w:divBdr>
    </w:div>
    <w:div w:id="803474018">
      <w:bodyDiv w:val="1"/>
      <w:marLeft w:val="0"/>
      <w:marRight w:val="0"/>
      <w:marTop w:val="0"/>
      <w:marBottom w:val="0"/>
      <w:divBdr>
        <w:top w:val="none" w:sz="0" w:space="0" w:color="auto"/>
        <w:left w:val="none" w:sz="0" w:space="0" w:color="auto"/>
        <w:bottom w:val="none" w:sz="0" w:space="0" w:color="auto"/>
        <w:right w:val="none" w:sz="0" w:space="0" w:color="auto"/>
      </w:divBdr>
    </w:div>
    <w:div w:id="804734117">
      <w:bodyDiv w:val="1"/>
      <w:marLeft w:val="0"/>
      <w:marRight w:val="0"/>
      <w:marTop w:val="0"/>
      <w:marBottom w:val="0"/>
      <w:divBdr>
        <w:top w:val="none" w:sz="0" w:space="0" w:color="auto"/>
        <w:left w:val="none" w:sz="0" w:space="0" w:color="auto"/>
        <w:bottom w:val="none" w:sz="0" w:space="0" w:color="auto"/>
        <w:right w:val="none" w:sz="0" w:space="0" w:color="auto"/>
      </w:divBdr>
    </w:div>
    <w:div w:id="806512378">
      <w:bodyDiv w:val="1"/>
      <w:marLeft w:val="0"/>
      <w:marRight w:val="0"/>
      <w:marTop w:val="0"/>
      <w:marBottom w:val="0"/>
      <w:divBdr>
        <w:top w:val="none" w:sz="0" w:space="0" w:color="auto"/>
        <w:left w:val="none" w:sz="0" w:space="0" w:color="auto"/>
        <w:bottom w:val="none" w:sz="0" w:space="0" w:color="auto"/>
        <w:right w:val="none" w:sz="0" w:space="0" w:color="auto"/>
      </w:divBdr>
    </w:div>
    <w:div w:id="808017329">
      <w:bodyDiv w:val="1"/>
      <w:marLeft w:val="0"/>
      <w:marRight w:val="0"/>
      <w:marTop w:val="0"/>
      <w:marBottom w:val="0"/>
      <w:divBdr>
        <w:top w:val="none" w:sz="0" w:space="0" w:color="auto"/>
        <w:left w:val="none" w:sz="0" w:space="0" w:color="auto"/>
        <w:bottom w:val="none" w:sz="0" w:space="0" w:color="auto"/>
        <w:right w:val="none" w:sz="0" w:space="0" w:color="auto"/>
      </w:divBdr>
    </w:div>
    <w:div w:id="808324860">
      <w:bodyDiv w:val="1"/>
      <w:marLeft w:val="0"/>
      <w:marRight w:val="0"/>
      <w:marTop w:val="0"/>
      <w:marBottom w:val="0"/>
      <w:divBdr>
        <w:top w:val="none" w:sz="0" w:space="0" w:color="auto"/>
        <w:left w:val="none" w:sz="0" w:space="0" w:color="auto"/>
        <w:bottom w:val="none" w:sz="0" w:space="0" w:color="auto"/>
        <w:right w:val="none" w:sz="0" w:space="0" w:color="auto"/>
      </w:divBdr>
    </w:div>
    <w:div w:id="808598272">
      <w:bodyDiv w:val="1"/>
      <w:marLeft w:val="0"/>
      <w:marRight w:val="0"/>
      <w:marTop w:val="0"/>
      <w:marBottom w:val="0"/>
      <w:divBdr>
        <w:top w:val="none" w:sz="0" w:space="0" w:color="auto"/>
        <w:left w:val="none" w:sz="0" w:space="0" w:color="auto"/>
        <w:bottom w:val="none" w:sz="0" w:space="0" w:color="auto"/>
        <w:right w:val="none" w:sz="0" w:space="0" w:color="auto"/>
      </w:divBdr>
    </w:div>
    <w:div w:id="809713545">
      <w:bodyDiv w:val="1"/>
      <w:marLeft w:val="0"/>
      <w:marRight w:val="0"/>
      <w:marTop w:val="0"/>
      <w:marBottom w:val="0"/>
      <w:divBdr>
        <w:top w:val="none" w:sz="0" w:space="0" w:color="auto"/>
        <w:left w:val="none" w:sz="0" w:space="0" w:color="auto"/>
        <w:bottom w:val="none" w:sz="0" w:space="0" w:color="auto"/>
        <w:right w:val="none" w:sz="0" w:space="0" w:color="auto"/>
      </w:divBdr>
    </w:div>
    <w:div w:id="811943679">
      <w:bodyDiv w:val="1"/>
      <w:marLeft w:val="0"/>
      <w:marRight w:val="0"/>
      <w:marTop w:val="0"/>
      <w:marBottom w:val="0"/>
      <w:divBdr>
        <w:top w:val="none" w:sz="0" w:space="0" w:color="auto"/>
        <w:left w:val="none" w:sz="0" w:space="0" w:color="auto"/>
        <w:bottom w:val="none" w:sz="0" w:space="0" w:color="auto"/>
        <w:right w:val="none" w:sz="0" w:space="0" w:color="auto"/>
      </w:divBdr>
    </w:div>
    <w:div w:id="813255971">
      <w:bodyDiv w:val="1"/>
      <w:marLeft w:val="0"/>
      <w:marRight w:val="0"/>
      <w:marTop w:val="0"/>
      <w:marBottom w:val="0"/>
      <w:divBdr>
        <w:top w:val="none" w:sz="0" w:space="0" w:color="auto"/>
        <w:left w:val="none" w:sz="0" w:space="0" w:color="auto"/>
        <w:bottom w:val="none" w:sz="0" w:space="0" w:color="auto"/>
        <w:right w:val="none" w:sz="0" w:space="0" w:color="auto"/>
      </w:divBdr>
    </w:div>
    <w:div w:id="814838585">
      <w:bodyDiv w:val="1"/>
      <w:marLeft w:val="0"/>
      <w:marRight w:val="0"/>
      <w:marTop w:val="0"/>
      <w:marBottom w:val="0"/>
      <w:divBdr>
        <w:top w:val="none" w:sz="0" w:space="0" w:color="auto"/>
        <w:left w:val="none" w:sz="0" w:space="0" w:color="auto"/>
        <w:bottom w:val="none" w:sz="0" w:space="0" w:color="auto"/>
        <w:right w:val="none" w:sz="0" w:space="0" w:color="auto"/>
      </w:divBdr>
    </w:div>
    <w:div w:id="815027521">
      <w:bodyDiv w:val="1"/>
      <w:marLeft w:val="0"/>
      <w:marRight w:val="0"/>
      <w:marTop w:val="0"/>
      <w:marBottom w:val="0"/>
      <w:divBdr>
        <w:top w:val="none" w:sz="0" w:space="0" w:color="auto"/>
        <w:left w:val="none" w:sz="0" w:space="0" w:color="auto"/>
        <w:bottom w:val="none" w:sz="0" w:space="0" w:color="auto"/>
        <w:right w:val="none" w:sz="0" w:space="0" w:color="auto"/>
      </w:divBdr>
    </w:div>
    <w:div w:id="815413933">
      <w:bodyDiv w:val="1"/>
      <w:marLeft w:val="0"/>
      <w:marRight w:val="0"/>
      <w:marTop w:val="0"/>
      <w:marBottom w:val="0"/>
      <w:divBdr>
        <w:top w:val="none" w:sz="0" w:space="0" w:color="auto"/>
        <w:left w:val="none" w:sz="0" w:space="0" w:color="auto"/>
        <w:bottom w:val="none" w:sz="0" w:space="0" w:color="auto"/>
        <w:right w:val="none" w:sz="0" w:space="0" w:color="auto"/>
      </w:divBdr>
    </w:div>
    <w:div w:id="815731491">
      <w:bodyDiv w:val="1"/>
      <w:marLeft w:val="0"/>
      <w:marRight w:val="0"/>
      <w:marTop w:val="0"/>
      <w:marBottom w:val="0"/>
      <w:divBdr>
        <w:top w:val="none" w:sz="0" w:space="0" w:color="auto"/>
        <w:left w:val="none" w:sz="0" w:space="0" w:color="auto"/>
        <w:bottom w:val="none" w:sz="0" w:space="0" w:color="auto"/>
        <w:right w:val="none" w:sz="0" w:space="0" w:color="auto"/>
      </w:divBdr>
    </w:div>
    <w:div w:id="816653670">
      <w:bodyDiv w:val="1"/>
      <w:marLeft w:val="0"/>
      <w:marRight w:val="0"/>
      <w:marTop w:val="0"/>
      <w:marBottom w:val="0"/>
      <w:divBdr>
        <w:top w:val="none" w:sz="0" w:space="0" w:color="auto"/>
        <w:left w:val="none" w:sz="0" w:space="0" w:color="auto"/>
        <w:bottom w:val="none" w:sz="0" w:space="0" w:color="auto"/>
        <w:right w:val="none" w:sz="0" w:space="0" w:color="auto"/>
      </w:divBdr>
    </w:div>
    <w:div w:id="819006061">
      <w:bodyDiv w:val="1"/>
      <w:marLeft w:val="0"/>
      <w:marRight w:val="0"/>
      <w:marTop w:val="0"/>
      <w:marBottom w:val="0"/>
      <w:divBdr>
        <w:top w:val="none" w:sz="0" w:space="0" w:color="auto"/>
        <w:left w:val="none" w:sz="0" w:space="0" w:color="auto"/>
        <w:bottom w:val="none" w:sz="0" w:space="0" w:color="auto"/>
        <w:right w:val="none" w:sz="0" w:space="0" w:color="auto"/>
      </w:divBdr>
    </w:div>
    <w:div w:id="819073810">
      <w:bodyDiv w:val="1"/>
      <w:marLeft w:val="0"/>
      <w:marRight w:val="0"/>
      <w:marTop w:val="0"/>
      <w:marBottom w:val="0"/>
      <w:divBdr>
        <w:top w:val="none" w:sz="0" w:space="0" w:color="auto"/>
        <w:left w:val="none" w:sz="0" w:space="0" w:color="auto"/>
        <w:bottom w:val="none" w:sz="0" w:space="0" w:color="auto"/>
        <w:right w:val="none" w:sz="0" w:space="0" w:color="auto"/>
      </w:divBdr>
    </w:div>
    <w:div w:id="819150254">
      <w:bodyDiv w:val="1"/>
      <w:marLeft w:val="0"/>
      <w:marRight w:val="0"/>
      <w:marTop w:val="0"/>
      <w:marBottom w:val="0"/>
      <w:divBdr>
        <w:top w:val="none" w:sz="0" w:space="0" w:color="auto"/>
        <w:left w:val="none" w:sz="0" w:space="0" w:color="auto"/>
        <w:bottom w:val="none" w:sz="0" w:space="0" w:color="auto"/>
        <w:right w:val="none" w:sz="0" w:space="0" w:color="auto"/>
      </w:divBdr>
    </w:div>
    <w:div w:id="819276001">
      <w:bodyDiv w:val="1"/>
      <w:marLeft w:val="0"/>
      <w:marRight w:val="0"/>
      <w:marTop w:val="0"/>
      <w:marBottom w:val="0"/>
      <w:divBdr>
        <w:top w:val="none" w:sz="0" w:space="0" w:color="auto"/>
        <w:left w:val="none" w:sz="0" w:space="0" w:color="auto"/>
        <w:bottom w:val="none" w:sz="0" w:space="0" w:color="auto"/>
        <w:right w:val="none" w:sz="0" w:space="0" w:color="auto"/>
      </w:divBdr>
    </w:div>
    <w:div w:id="819687009">
      <w:bodyDiv w:val="1"/>
      <w:marLeft w:val="0"/>
      <w:marRight w:val="0"/>
      <w:marTop w:val="0"/>
      <w:marBottom w:val="0"/>
      <w:divBdr>
        <w:top w:val="none" w:sz="0" w:space="0" w:color="auto"/>
        <w:left w:val="none" w:sz="0" w:space="0" w:color="auto"/>
        <w:bottom w:val="none" w:sz="0" w:space="0" w:color="auto"/>
        <w:right w:val="none" w:sz="0" w:space="0" w:color="auto"/>
      </w:divBdr>
    </w:div>
    <w:div w:id="819879816">
      <w:bodyDiv w:val="1"/>
      <w:marLeft w:val="0"/>
      <w:marRight w:val="0"/>
      <w:marTop w:val="0"/>
      <w:marBottom w:val="0"/>
      <w:divBdr>
        <w:top w:val="none" w:sz="0" w:space="0" w:color="auto"/>
        <w:left w:val="none" w:sz="0" w:space="0" w:color="auto"/>
        <w:bottom w:val="none" w:sz="0" w:space="0" w:color="auto"/>
        <w:right w:val="none" w:sz="0" w:space="0" w:color="auto"/>
      </w:divBdr>
    </w:div>
    <w:div w:id="820195287">
      <w:bodyDiv w:val="1"/>
      <w:marLeft w:val="0"/>
      <w:marRight w:val="0"/>
      <w:marTop w:val="0"/>
      <w:marBottom w:val="0"/>
      <w:divBdr>
        <w:top w:val="none" w:sz="0" w:space="0" w:color="auto"/>
        <w:left w:val="none" w:sz="0" w:space="0" w:color="auto"/>
        <w:bottom w:val="none" w:sz="0" w:space="0" w:color="auto"/>
        <w:right w:val="none" w:sz="0" w:space="0" w:color="auto"/>
      </w:divBdr>
    </w:div>
    <w:div w:id="828401557">
      <w:bodyDiv w:val="1"/>
      <w:marLeft w:val="0"/>
      <w:marRight w:val="0"/>
      <w:marTop w:val="0"/>
      <w:marBottom w:val="0"/>
      <w:divBdr>
        <w:top w:val="none" w:sz="0" w:space="0" w:color="auto"/>
        <w:left w:val="none" w:sz="0" w:space="0" w:color="auto"/>
        <w:bottom w:val="none" w:sz="0" w:space="0" w:color="auto"/>
        <w:right w:val="none" w:sz="0" w:space="0" w:color="auto"/>
      </w:divBdr>
    </w:div>
    <w:div w:id="829060361">
      <w:bodyDiv w:val="1"/>
      <w:marLeft w:val="0"/>
      <w:marRight w:val="0"/>
      <w:marTop w:val="0"/>
      <w:marBottom w:val="0"/>
      <w:divBdr>
        <w:top w:val="none" w:sz="0" w:space="0" w:color="auto"/>
        <w:left w:val="none" w:sz="0" w:space="0" w:color="auto"/>
        <w:bottom w:val="none" w:sz="0" w:space="0" w:color="auto"/>
        <w:right w:val="none" w:sz="0" w:space="0" w:color="auto"/>
      </w:divBdr>
    </w:div>
    <w:div w:id="833494492">
      <w:bodyDiv w:val="1"/>
      <w:marLeft w:val="0"/>
      <w:marRight w:val="0"/>
      <w:marTop w:val="0"/>
      <w:marBottom w:val="0"/>
      <w:divBdr>
        <w:top w:val="none" w:sz="0" w:space="0" w:color="auto"/>
        <w:left w:val="none" w:sz="0" w:space="0" w:color="auto"/>
        <w:bottom w:val="none" w:sz="0" w:space="0" w:color="auto"/>
        <w:right w:val="none" w:sz="0" w:space="0" w:color="auto"/>
      </w:divBdr>
    </w:div>
    <w:div w:id="836505294">
      <w:bodyDiv w:val="1"/>
      <w:marLeft w:val="0"/>
      <w:marRight w:val="0"/>
      <w:marTop w:val="0"/>
      <w:marBottom w:val="0"/>
      <w:divBdr>
        <w:top w:val="none" w:sz="0" w:space="0" w:color="auto"/>
        <w:left w:val="none" w:sz="0" w:space="0" w:color="auto"/>
        <w:bottom w:val="none" w:sz="0" w:space="0" w:color="auto"/>
        <w:right w:val="none" w:sz="0" w:space="0" w:color="auto"/>
      </w:divBdr>
    </w:div>
    <w:div w:id="836964679">
      <w:bodyDiv w:val="1"/>
      <w:marLeft w:val="0"/>
      <w:marRight w:val="0"/>
      <w:marTop w:val="0"/>
      <w:marBottom w:val="0"/>
      <w:divBdr>
        <w:top w:val="none" w:sz="0" w:space="0" w:color="auto"/>
        <w:left w:val="none" w:sz="0" w:space="0" w:color="auto"/>
        <w:bottom w:val="none" w:sz="0" w:space="0" w:color="auto"/>
        <w:right w:val="none" w:sz="0" w:space="0" w:color="auto"/>
      </w:divBdr>
    </w:div>
    <w:div w:id="837765240">
      <w:bodyDiv w:val="1"/>
      <w:marLeft w:val="0"/>
      <w:marRight w:val="0"/>
      <w:marTop w:val="0"/>
      <w:marBottom w:val="0"/>
      <w:divBdr>
        <w:top w:val="none" w:sz="0" w:space="0" w:color="auto"/>
        <w:left w:val="none" w:sz="0" w:space="0" w:color="auto"/>
        <w:bottom w:val="none" w:sz="0" w:space="0" w:color="auto"/>
        <w:right w:val="none" w:sz="0" w:space="0" w:color="auto"/>
      </w:divBdr>
    </w:div>
    <w:div w:id="838347338">
      <w:bodyDiv w:val="1"/>
      <w:marLeft w:val="0"/>
      <w:marRight w:val="0"/>
      <w:marTop w:val="0"/>
      <w:marBottom w:val="0"/>
      <w:divBdr>
        <w:top w:val="none" w:sz="0" w:space="0" w:color="auto"/>
        <w:left w:val="none" w:sz="0" w:space="0" w:color="auto"/>
        <w:bottom w:val="none" w:sz="0" w:space="0" w:color="auto"/>
        <w:right w:val="none" w:sz="0" w:space="0" w:color="auto"/>
      </w:divBdr>
    </w:div>
    <w:div w:id="841168499">
      <w:bodyDiv w:val="1"/>
      <w:marLeft w:val="0"/>
      <w:marRight w:val="0"/>
      <w:marTop w:val="0"/>
      <w:marBottom w:val="0"/>
      <w:divBdr>
        <w:top w:val="none" w:sz="0" w:space="0" w:color="auto"/>
        <w:left w:val="none" w:sz="0" w:space="0" w:color="auto"/>
        <w:bottom w:val="none" w:sz="0" w:space="0" w:color="auto"/>
        <w:right w:val="none" w:sz="0" w:space="0" w:color="auto"/>
      </w:divBdr>
    </w:div>
    <w:div w:id="843209617">
      <w:bodyDiv w:val="1"/>
      <w:marLeft w:val="0"/>
      <w:marRight w:val="0"/>
      <w:marTop w:val="0"/>
      <w:marBottom w:val="0"/>
      <w:divBdr>
        <w:top w:val="none" w:sz="0" w:space="0" w:color="auto"/>
        <w:left w:val="none" w:sz="0" w:space="0" w:color="auto"/>
        <w:bottom w:val="none" w:sz="0" w:space="0" w:color="auto"/>
        <w:right w:val="none" w:sz="0" w:space="0" w:color="auto"/>
      </w:divBdr>
    </w:div>
    <w:div w:id="843857169">
      <w:bodyDiv w:val="1"/>
      <w:marLeft w:val="0"/>
      <w:marRight w:val="0"/>
      <w:marTop w:val="0"/>
      <w:marBottom w:val="0"/>
      <w:divBdr>
        <w:top w:val="none" w:sz="0" w:space="0" w:color="auto"/>
        <w:left w:val="none" w:sz="0" w:space="0" w:color="auto"/>
        <w:bottom w:val="none" w:sz="0" w:space="0" w:color="auto"/>
        <w:right w:val="none" w:sz="0" w:space="0" w:color="auto"/>
      </w:divBdr>
    </w:div>
    <w:div w:id="847791532">
      <w:bodyDiv w:val="1"/>
      <w:marLeft w:val="0"/>
      <w:marRight w:val="0"/>
      <w:marTop w:val="0"/>
      <w:marBottom w:val="0"/>
      <w:divBdr>
        <w:top w:val="none" w:sz="0" w:space="0" w:color="auto"/>
        <w:left w:val="none" w:sz="0" w:space="0" w:color="auto"/>
        <w:bottom w:val="none" w:sz="0" w:space="0" w:color="auto"/>
        <w:right w:val="none" w:sz="0" w:space="0" w:color="auto"/>
      </w:divBdr>
    </w:div>
    <w:div w:id="847990119">
      <w:bodyDiv w:val="1"/>
      <w:marLeft w:val="0"/>
      <w:marRight w:val="0"/>
      <w:marTop w:val="0"/>
      <w:marBottom w:val="0"/>
      <w:divBdr>
        <w:top w:val="none" w:sz="0" w:space="0" w:color="auto"/>
        <w:left w:val="none" w:sz="0" w:space="0" w:color="auto"/>
        <w:bottom w:val="none" w:sz="0" w:space="0" w:color="auto"/>
        <w:right w:val="none" w:sz="0" w:space="0" w:color="auto"/>
      </w:divBdr>
    </w:div>
    <w:div w:id="848374230">
      <w:bodyDiv w:val="1"/>
      <w:marLeft w:val="0"/>
      <w:marRight w:val="0"/>
      <w:marTop w:val="0"/>
      <w:marBottom w:val="0"/>
      <w:divBdr>
        <w:top w:val="none" w:sz="0" w:space="0" w:color="auto"/>
        <w:left w:val="none" w:sz="0" w:space="0" w:color="auto"/>
        <w:bottom w:val="none" w:sz="0" w:space="0" w:color="auto"/>
        <w:right w:val="none" w:sz="0" w:space="0" w:color="auto"/>
      </w:divBdr>
    </w:div>
    <w:div w:id="848763309">
      <w:bodyDiv w:val="1"/>
      <w:marLeft w:val="0"/>
      <w:marRight w:val="0"/>
      <w:marTop w:val="0"/>
      <w:marBottom w:val="0"/>
      <w:divBdr>
        <w:top w:val="none" w:sz="0" w:space="0" w:color="auto"/>
        <w:left w:val="none" w:sz="0" w:space="0" w:color="auto"/>
        <w:bottom w:val="none" w:sz="0" w:space="0" w:color="auto"/>
        <w:right w:val="none" w:sz="0" w:space="0" w:color="auto"/>
      </w:divBdr>
    </w:div>
    <w:div w:id="849494144">
      <w:bodyDiv w:val="1"/>
      <w:marLeft w:val="0"/>
      <w:marRight w:val="0"/>
      <w:marTop w:val="0"/>
      <w:marBottom w:val="0"/>
      <w:divBdr>
        <w:top w:val="none" w:sz="0" w:space="0" w:color="auto"/>
        <w:left w:val="none" w:sz="0" w:space="0" w:color="auto"/>
        <w:bottom w:val="none" w:sz="0" w:space="0" w:color="auto"/>
        <w:right w:val="none" w:sz="0" w:space="0" w:color="auto"/>
      </w:divBdr>
    </w:div>
    <w:div w:id="851605467">
      <w:bodyDiv w:val="1"/>
      <w:marLeft w:val="0"/>
      <w:marRight w:val="0"/>
      <w:marTop w:val="0"/>
      <w:marBottom w:val="0"/>
      <w:divBdr>
        <w:top w:val="none" w:sz="0" w:space="0" w:color="auto"/>
        <w:left w:val="none" w:sz="0" w:space="0" w:color="auto"/>
        <w:bottom w:val="none" w:sz="0" w:space="0" w:color="auto"/>
        <w:right w:val="none" w:sz="0" w:space="0" w:color="auto"/>
      </w:divBdr>
    </w:div>
    <w:div w:id="852769696">
      <w:bodyDiv w:val="1"/>
      <w:marLeft w:val="0"/>
      <w:marRight w:val="0"/>
      <w:marTop w:val="0"/>
      <w:marBottom w:val="0"/>
      <w:divBdr>
        <w:top w:val="none" w:sz="0" w:space="0" w:color="auto"/>
        <w:left w:val="none" w:sz="0" w:space="0" w:color="auto"/>
        <w:bottom w:val="none" w:sz="0" w:space="0" w:color="auto"/>
        <w:right w:val="none" w:sz="0" w:space="0" w:color="auto"/>
      </w:divBdr>
    </w:div>
    <w:div w:id="853039006">
      <w:bodyDiv w:val="1"/>
      <w:marLeft w:val="0"/>
      <w:marRight w:val="0"/>
      <w:marTop w:val="0"/>
      <w:marBottom w:val="0"/>
      <w:divBdr>
        <w:top w:val="none" w:sz="0" w:space="0" w:color="auto"/>
        <w:left w:val="none" w:sz="0" w:space="0" w:color="auto"/>
        <w:bottom w:val="none" w:sz="0" w:space="0" w:color="auto"/>
        <w:right w:val="none" w:sz="0" w:space="0" w:color="auto"/>
      </w:divBdr>
    </w:div>
    <w:div w:id="853229518">
      <w:bodyDiv w:val="1"/>
      <w:marLeft w:val="0"/>
      <w:marRight w:val="0"/>
      <w:marTop w:val="0"/>
      <w:marBottom w:val="0"/>
      <w:divBdr>
        <w:top w:val="none" w:sz="0" w:space="0" w:color="auto"/>
        <w:left w:val="none" w:sz="0" w:space="0" w:color="auto"/>
        <w:bottom w:val="none" w:sz="0" w:space="0" w:color="auto"/>
        <w:right w:val="none" w:sz="0" w:space="0" w:color="auto"/>
      </w:divBdr>
    </w:div>
    <w:div w:id="860243939">
      <w:bodyDiv w:val="1"/>
      <w:marLeft w:val="0"/>
      <w:marRight w:val="0"/>
      <w:marTop w:val="0"/>
      <w:marBottom w:val="0"/>
      <w:divBdr>
        <w:top w:val="none" w:sz="0" w:space="0" w:color="auto"/>
        <w:left w:val="none" w:sz="0" w:space="0" w:color="auto"/>
        <w:bottom w:val="none" w:sz="0" w:space="0" w:color="auto"/>
        <w:right w:val="none" w:sz="0" w:space="0" w:color="auto"/>
      </w:divBdr>
    </w:div>
    <w:div w:id="861669373">
      <w:bodyDiv w:val="1"/>
      <w:marLeft w:val="0"/>
      <w:marRight w:val="0"/>
      <w:marTop w:val="0"/>
      <w:marBottom w:val="0"/>
      <w:divBdr>
        <w:top w:val="none" w:sz="0" w:space="0" w:color="auto"/>
        <w:left w:val="none" w:sz="0" w:space="0" w:color="auto"/>
        <w:bottom w:val="none" w:sz="0" w:space="0" w:color="auto"/>
        <w:right w:val="none" w:sz="0" w:space="0" w:color="auto"/>
      </w:divBdr>
    </w:div>
    <w:div w:id="863783905">
      <w:bodyDiv w:val="1"/>
      <w:marLeft w:val="0"/>
      <w:marRight w:val="0"/>
      <w:marTop w:val="0"/>
      <w:marBottom w:val="0"/>
      <w:divBdr>
        <w:top w:val="none" w:sz="0" w:space="0" w:color="auto"/>
        <w:left w:val="none" w:sz="0" w:space="0" w:color="auto"/>
        <w:bottom w:val="none" w:sz="0" w:space="0" w:color="auto"/>
        <w:right w:val="none" w:sz="0" w:space="0" w:color="auto"/>
      </w:divBdr>
    </w:div>
    <w:div w:id="867061476">
      <w:bodyDiv w:val="1"/>
      <w:marLeft w:val="0"/>
      <w:marRight w:val="0"/>
      <w:marTop w:val="0"/>
      <w:marBottom w:val="0"/>
      <w:divBdr>
        <w:top w:val="none" w:sz="0" w:space="0" w:color="auto"/>
        <w:left w:val="none" w:sz="0" w:space="0" w:color="auto"/>
        <w:bottom w:val="none" w:sz="0" w:space="0" w:color="auto"/>
        <w:right w:val="none" w:sz="0" w:space="0" w:color="auto"/>
      </w:divBdr>
    </w:div>
    <w:div w:id="868176417">
      <w:bodyDiv w:val="1"/>
      <w:marLeft w:val="0"/>
      <w:marRight w:val="0"/>
      <w:marTop w:val="0"/>
      <w:marBottom w:val="0"/>
      <w:divBdr>
        <w:top w:val="none" w:sz="0" w:space="0" w:color="auto"/>
        <w:left w:val="none" w:sz="0" w:space="0" w:color="auto"/>
        <w:bottom w:val="none" w:sz="0" w:space="0" w:color="auto"/>
        <w:right w:val="none" w:sz="0" w:space="0" w:color="auto"/>
      </w:divBdr>
    </w:div>
    <w:div w:id="869295827">
      <w:bodyDiv w:val="1"/>
      <w:marLeft w:val="0"/>
      <w:marRight w:val="0"/>
      <w:marTop w:val="0"/>
      <w:marBottom w:val="0"/>
      <w:divBdr>
        <w:top w:val="none" w:sz="0" w:space="0" w:color="auto"/>
        <w:left w:val="none" w:sz="0" w:space="0" w:color="auto"/>
        <w:bottom w:val="none" w:sz="0" w:space="0" w:color="auto"/>
        <w:right w:val="none" w:sz="0" w:space="0" w:color="auto"/>
      </w:divBdr>
    </w:div>
    <w:div w:id="869803213">
      <w:bodyDiv w:val="1"/>
      <w:marLeft w:val="0"/>
      <w:marRight w:val="0"/>
      <w:marTop w:val="0"/>
      <w:marBottom w:val="0"/>
      <w:divBdr>
        <w:top w:val="none" w:sz="0" w:space="0" w:color="auto"/>
        <w:left w:val="none" w:sz="0" w:space="0" w:color="auto"/>
        <w:bottom w:val="none" w:sz="0" w:space="0" w:color="auto"/>
        <w:right w:val="none" w:sz="0" w:space="0" w:color="auto"/>
      </w:divBdr>
    </w:div>
    <w:div w:id="870610184">
      <w:bodyDiv w:val="1"/>
      <w:marLeft w:val="0"/>
      <w:marRight w:val="0"/>
      <w:marTop w:val="0"/>
      <w:marBottom w:val="0"/>
      <w:divBdr>
        <w:top w:val="none" w:sz="0" w:space="0" w:color="auto"/>
        <w:left w:val="none" w:sz="0" w:space="0" w:color="auto"/>
        <w:bottom w:val="none" w:sz="0" w:space="0" w:color="auto"/>
        <w:right w:val="none" w:sz="0" w:space="0" w:color="auto"/>
      </w:divBdr>
    </w:div>
    <w:div w:id="871840038">
      <w:bodyDiv w:val="1"/>
      <w:marLeft w:val="0"/>
      <w:marRight w:val="0"/>
      <w:marTop w:val="0"/>
      <w:marBottom w:val="0"/>
      <w:divBdr>
        <w:top w:val="none" w:sz="0" w:space="0" w:color="auto"/>
        <w:left w:val="none" w:sz="0" w:space="0" w:color="auto"/>
        <w:bottom w:val="none" w:sz="0" w:space="0" w:color="auto"/>
        <w:right w:val="none" w:sz="0" w:space="0" w:color="auto"/>
      </w:divBdr>
    </w:div>
    <w:div w:id="872885274">
      <w:bodyDiv w:val="1"/>
      <w:marLeft w:val="0"/>
      <w:marRight w:val="0"/>
      <w:marTop w:val="0"/>
      <w:marBottom w:val="0"/>
      <w:divBdr>
        <w:top w:val="none" w:sz="0" w:space="0" w:color="auto"/>
        <w:left w:val="none" w:sz="0" w:space="0" w:color="auto"/>
        <w:bottom w:val="none" w:sz="0" w:space="0" w:color="auto"/>
        <w:right w:val="none" w:sz="0" w:space="0" w:color="auto"/>
      </w:divBdr>
    </w:div>
    <w:div w:id="874541194">
      <w:bodyDiv w:val="1"/>
      <w:marLeft w:val="0"/>
      <w:marRight w:val="0"/>
      <w:marTop w:val="0"/>
      <w:marBottom w:val="0"/>
      <w:divBdr>
        <w:top w:val="none" w:sz="0" w:space="0" w:color="auto"/>
        <w:left w:val="none" w:sz="0" w:space="0" w:color="auto"/>
        <w:bottom w:val="none" w:sz="0" w:space="0" w:color="auto"/>
        <w:right w:val="none" w:sz="0" w:space="0" w:color="auto"/>
      </w:divBdr>
    </w:div>
    <w:div w:id="876236092">
      <w:bodyDiv w:val="1"/>
      <w:marLeft w:val="0"/>
      <w:marRight w:val="0"/>
      <w:marTop w:val="0"/>
      <w:marBottom w:val="0"/>
      <w:divBdr>
        <w:top w:val="none" w:sz="0" w:space="0" w:color="auto"/>
        <w:left w:val="none" w:sz="0" w:space="0" w:color="auto"/>
        <w:bottom w:val="none" w:sz="0" w:space="0" w:color="auto"/>
        <w:right w:val="none" w:sz="0" w:space="0" w:color="auto"/>
      </w:divBdr>
    </w:div>
    <w:div w:id="876435677">
      <w:bodyDiv w:val="1"/>
      <w:marLeft w:val="0"/>
      <w:marRight w:val="0"/>
      <w:marTop w:val="0"/>
      <w:marBottom w:val="0"/>
      <w:divBdr>
        <w:top w:val="none" w:sz="0" w:space="0" w:color="auto"/>
        <w:left w:val="none" w:sz="0" w:space="0" w:color="auto"/>
        <w:bottom w:val="none" w:sz="0" w:space="0" w:color="auto"/>
        <w:right w:val="none" w:sz="0" w:space="0" w:color="auto"/>
      </w:divBdr>
    </w:div>
    <w:div w:id="877277534">
      <w:bodyDiv w:val="1"/>
      <w:marLeft w:val="0"/>
      <w:marRight w:val="0"/>
      <w:marTop w:val="0"/>
      <w:marBottom w:val="0"/>
      <w:divBdr>
        <w:top w:val="none" w:sz="0" w:space="0" w:color="auto"/>
        <w:left w:val="none" w:sz="0" w:space="0" w:color="auto"/>
        <w:bottom w:val="none" w:sz="0" w:space="0" w:color="auto"/>
        <w:right w:val="none" w:sz="0" w:space="0" w:color="auto"/>
      </w:divBdr>
    </w:div>
    <w:div w:id="879174293">
      <w:bodyDiv w:val="1"/>
      <w:marLeft w:val="0"/>
      <w:marRight w:val="0"/>
      <w:marTop w:val="0"/>
      <w:marBottom w:val="0"/>
      <w:divBdr>
        <w:top w:val="none" w:sz="0" w:space="0" w:color="auto"/>
        <w:left w:val="none" w:sz="0" w:space="0" w:color="auto"/>
        <w:bottom w:val="none" w:sz="0" w:space="0" w:color="auto"/>
        <w:right w:val="none" w:sz="0" w:space="0" w:color="auto"/>
      </w:divBdr>
    </w:div>
    <w:div w:id="881673229">
      <w:bodyDiv w:val="1"/>
      <w:marLeft w:val="0"/>
      <w:marRight w:val="0"/>
      <w:marTop w:val="0"/>
      <w:marBottom w:val="0"/>
      <w:divBdr>
        <w:top w:val="none" w:sz="0" w:space="0" w:color="auto"/>
        <w:left w:val="none" w:sz="0" w:space="0" w:color="auto"/>
        <w:bottom w:val="none" w:sz="0" w:space="0" w:color="auto"/>
        <w:right w:val="none" w:sz="0" w:space="0" w:color="auto"/>
      </w:divBdr>
    </w:div>
    <w:div w:id="881866906">
      <w:bodyDiv w:val="1"/>
      <w:marLeft w:val="0"/>
      <w:marRight w:val="0"/>
      <w:marTop w:val="0"/>
      <w:marBottom w:val="0"/>
      <w:divBdr>
        <w:top w:val="none" w:sz="0" w:space="0" w:color="auto"/>
        <w:left w:val="none" w:sz="0" w:space="0" w:color="auto"/>
        <w:bottom w:val="none" w:sz="0" w:space="0" w:color="auto"/>
        <w:right w:val="none" w:sz="0" w:space="0" w:color="auto"/>
      </w:divBdr>
    </w:div>
    <w:div w:id="882014204">
      <w:bodyDiv w:val="1"/>
      <w:marLeft w:val="0"/>
      <w:marRight w:val="0"/>
      <w:marTop w:val="0"/>
      <w:marBottom w:val="0"/>
      <w:divBdr>
        <w:top w:val="none" w:sz="0" w:space="0" w:color="auto"/>
        <w:left w:val="none" w:sz="0" w:space="0" w:color="auto"/>
        <w:bottom w:val="none" w:sz="0" w:space="0" w:color="auto"/>
        <w:right w:val="none" w:sz="0" w:space="0" w:color="auto"/>
      </w:divBdr>
    </w:div>
    <w:div w:id="882054863">
      <w:bodyDiv w:val="1"/>
      <w:marLeft w:val="0"/>
      <w:marRight w:val="0"/>
      <w:marTop w:val="0"/>
      <w:marBottom w:val="0"/>
      <w:divBdr>
        <w:top w:val="none" w:sz="0" w:space="0" w:color="auto"/>
        <w:left w:val="none" w:sz="0" w:space="0" w:color="auto"/>
        <w:bottom w:val="none" w:sz="0" w:space="0" w:color="auto"/>
        <w:right w:val="none" w:sz="0" w:space="0" w:color="auto"/>
      </w:divBdr>
    </w:div>
    <w:div w:id="882446356">
      <w:bodyDiv w:val="1"/>
      <w:marLeft w:val="0"/>
      <w:marRight w:val="0"/>
      <w:marTop w:val="0"/>
      <w:marBottom w:val="0"/>
      <w:divBdr>
        <w:top w:val="none" w:sz="0" w:space="0" w:color="auto"/>
        <w:left w:val="none" w:sz="0" w:space="0" w:color="auto"/>
        <w:bottom w:val="none" w:sz="0" w:space="0" w:color="auto"/>
        <w:right w:val="none" w:sz="0" w:space="0" w:color="auto"/>
      </w:divBdr>
    </w:div>
    <w:div w:id="882715305">
      <w:bodyDiv w:val="1"/>
      <w:marLeft w:val="0"/>
      <w:marRight w:val="0"/>
      <w:marTop w:val="0"/>
      <w:marBottom w:val="0"/>
      <w:divBdr>
        <w:top w:val="none" w:sz="0" w:space="0" w:color="auto"/>
        <w:left w:val="none" w:sz="0" w:space="0" w:color="auto"/>
        <w:bottom w:val="none" w:sz="0" w:space="0" w:color="auto"/>
        <w:right w:val="none" w:sz="0" w:space="0" w:color="auto"/>
      </w:divBdr>
    </w:div>
    <w:div w:id="885335566">
      <w:bodyDiv w:val="1"/>
      <w:marLeft w:val="0"/>
      <w:marRight w:val="0"/>
      <w:marTop w:val="0"/>
      <w:marBottom w:val="0"/>
      <w:divBdr>
        <w:top w:val="none" w:sz="0" w:space="0" w:color="auto"/>
        <w:left w:val="none" w:sz="0" w:space="0" w:color="auto"/>
        <w:bottom w:val="none" w:sz="0" w:space="0" w:color="auto"/>
        <w:right w:val="none" w:sz="0" w:space="0" w:color="auto"/>
      </w:divBdr>
    </w:div>
    <w:div w:id="885801014">
      <w:bodyDiv w:val="1"/>
      <w:marLeft w:val="0"/>
      <w:marRight w:val="0"/>
      <w:marTop w:val="0"/>
      <w:marBottom w:val="0"/>
      <w:divBdr>
        <w:top w:val="none" w:sz="0" w:space="0" w:color="auto"/>
        <w:left w:val="none" w:sz="0" w:space="0" w:color="auto"/>
        <w:bottom w:val="none" w:sz="0" w:space="0" w:color="auto"/>
        <w:right w:val="none" w:sz="0" w:space="0" w:color="auto"/>
      </w:divBdr>
    </w:div>
    <w:div w:id="886140733">
      <w:bodyDiv w:val="1"/>
      <w:marLeft w:val="0"/>
      <w:marRight w:val="0"/>
      <w:marTop w:val="0"/>
      <w:marBottom w:val="0"/>
      <w:divBdr>
        <w:top w:val="none" w:sz="0" w:space="0" w:color="auto"/>
        <w:left w:val="none" w:sz="0" w:space="0" w:color="auto"/>
        <w:bottom w:val="none" w:sz="0" w:space="0" w:color="auto"/>
        <w:right w:val="none" w:sz="0" w:space="0" w:color="auto"/>
      </w:divBdr>
    </w:div>
    <w:div w:id="886454199">
      <w:bodyDiv w:val="1"/>
      <w:marLeft w:val="0"/>
      <w:marRight w:val="0"/>
      <w:marTop w:val="0"/>
      <w:marBottom w:val="0"/>
      <w:divBdr>
        <w:top w:val="none" w:sz="0" w:space="0" w:color="auto"/>
        <w:left w:val="none" w:sz="0" w:space="0" w:color="auto"/>
        <w:bottom w:val="none" w:sz="0" w:space="0" w:color="auto"/>
        <w:right w:val="none" w:sz="0" w:space="0" w:color="auto"/>
      </w:divBdr>
    </w:div>
    <w:div w:id="886723939">
      <w:bodyDiv w:val="1"/>
      <w:marLeft w:val="0"/>
      <w:marRight w:val="0"/>
      <w:marTop w:val="0"/>
      <w:marBottom w:val="0"/>
      <w:divBdr>
        <w:top w:val="none" w:sz="0" w:space="0" w:color="auto"/>
        <w:left w:val="none" w:sz="0" w:space="0" w:color="auto"/>
        <w:bottom w:val="none" w:sz="0" w:space="0" w:color="auto"/>
        <w:right w:val="none" w:sz="0" w:space="0" w:color="auto"/>
      </w:divBdr>
    </w:div>
    <w:div w:id="887448495">
      <w:bodyDiv w:val="1"/>
      <w:marLeft w:val="0"/>
      <w:marRight w:val="0"/>
      <w:marTop w:val="0"/>
      <w:marBottom w:val="0"/>
      <w:divBdr>
        <w:top w:val="none" w:sz="0" w:space="0" w:color="auto"/>
        <w:left w:val="none" w:sz="0" w:space="0" w:color="auto"/>
        <w:bottom w:val="none" w:sz="0" w:space="0" w:color="auto"/>
        <w:right w:val="none" w:sz="0" w:space="0" w:color="auto"/>
      </w:divBdr>
    </w:div>
    <w:div w:id="888423334">
      <w:bodyDiv w:val="1"/>
      <w:marLeft w:val="0"/>
      <w:marRight w:val="0"/>
      <w:marTop w:val="0"/>
      <w:marBottom w:val="0"/>
      <w:divBdr>
        <w:top w:val="none" w:sz="0" w:space="0" w:color="auto"/>
        <w:left w:val="none" w:sz="0" w:space="0" w:color="auto"/>
        <w:bottom w:val="none" w:sz="0" w:space="0" w:color="auto"/>
        <w:right w:val="none" w:sz="0" w:space="0" w:color="auto"/>
      </w:divBdr>
    </w:div>
    <w:div w:id="889147328">
      <w:bodyDiv w:val="1"/>
      <w:marLeft w:val="0"/>
      <w:marRight w:val="0"/>
      <w:marTop w:val="0"/>
      <w:marBottom w:val="0"/>
      <w:divBdr>
        <w:top w:val="none" w:sz="0" w:space="0" w:color="auto"/>
        <w:left w:val="none" w:sz="0" w:space="0" w:color="auto"/>
        <w:bottom w:val="none" w:sz="0" w:space="0" w:color="auto"/>
        <w:right w:val="none" w:sz="0" w:space="0" w:color="auto"/>
      </w:divBdr>
    </w:div>
    <w:div w:id="889462357">
      <w:bodyDiv w:val="1"/>
      <w:marLeft w:val="0"/>
      <w:marRight w:val="0"/>
      <w:marTop w:val="0"/>
      <w:marBottom w:val="0"/>
      <w:divBdr>
        <w:top w:val="none" w:sz="0" w:space="0" w:color="auto"/>
        <w:left w:val="none" w:sz="0" w:space="0" w:color="auto"/>
        <w:bottom w:val="none" w:sz="0" w:space="0" w:color="auto"/>
        <w:right w:val="none" w:sz="0" w:space="0" w:color="auto"/>
      </w:divBdr>
    </w:div>
    <w:div w:id="891581292">
      <w:bodyDiv w:val="1"/>
      <w:marLeft w:val="0"/>
      <w:marRight w:val="0"/>
      <w:marTop w:val="0"/>
      <w:marBottom w:val="0"/>
      <w:divBdr>
        <w:top w:val="none" w:sz="0" w:space="0" w:color="auto"/>
        <w:left w:val="none" w:sz="0" w:space="0" w:color="auto"/>
        <w:bottom w:val="none" w:sz="0" w:space="0" w:color="auto"/>
        <w:right w:val="none" w:sz="0" w:space="0" w:color="auto"/>
      </w:divBdr>
    </w:div>
    <w:div w:id="892425707">
      <w:bodyDiv w:val="1"/>
      <w:marLeft w:val="0"/>
      <w:marRight w:val="0"/>
      <w:marTop w:val="0"/>
      <w:marBottom w:val="0"/>
      <w:divBdr>
        <w:top w:val="none" w:sz="0" w:space="0" w:color="auto"/>
        <w:left w:val="none" w:sz="0" w:space="0" w:color="auto"/>
        <w:bottom w:val="none" w:sz="0" w:space="0" w:color="auto"/>
        <w:right w:val="none" w:sz="0" w:space="0" w:color="auto"/>
      </w:divBdr>
    </w:div>
    <w:div w:id="892621923">
      <w:bodyDiv w:val="1"/>
      <w:marLeft w:val="0"/>
      <w:marRight w:val="0"/>
      <w:marTop w:val="0"/>
      <w:marBottom w:val="0"/>
      <w:divBdr>
        <w:top w:val="none" w:sz="0" w:space="0" w:color="auto"/>
        <w:left w:val="none" w:sz="0" w:space="0" w:color="auto"/>
        <w:bottom w:val="none" w:sz="0" w:space="0" w:color="auto"/>
        <w:right w:val="none" w:sz="0" w:space="0" w:color="auto"/>
      </w:divBdr>
    </w:div>
    <w:div w:id="893659398">
      <w:bodyDiv w:val="1"/>
      <w:marLeft w:val="0"/>
      <w:marRight w:val="0"/>
      <w:marTop w:val="0"/>
      <w:marBottom w:val="0"/>
      <w:divBdr>
        <w:top w:val="none" w:sz="0" w:space="0" w:color="auto"/>
        <w:left w:val="none" w:sz="0" w:space="0" w:color="auto"/>
        <w:bottom w:val="none" w:sz="0" w:space="0" w:color="auto"/>
        <w:right w:val="none" w:sz="0" w:space="0" w:color="auto"/>
      </w:divBdr>
    </w:div>
    <w:div w:id="894271029">
      <w:bodyDiv w:val="1"/>
      <w:marLeft w:val="0"/>
      <w:marRight w:val="0"/>
      <w:marTop w:val="0"/>
      <w:marBottom w:val="0"/>
      <w:divBdr>
        <w:top w:val="none" w:sz="0" w:space="0" w:color="auto"/>
        <w:left w:val="none" w:sz="0" w:space="0" w:color="auto"/>
        <w:bottom w:val="none" w:sz="0" w:space="0" w:color="auto"/>
        <w:right w:val="none" w:sz="0" w:space="0" w:color="auto"/>
      </w:divBdr>
    </w:div>
    <w:div w:id="894513611">
      <w:bodyDiv w:val="1"/>
      <w:marLeft w:val="0"/>
      <w:marRight w:val="0"/>
      <w:marTop w:val="0"/>
      <w:marBottom w:val="0"/>
      <w:divBdr>
        <w:top w:val="none" w:sz="0" w:space="0" w:color="auto"/>
        <w:left w:val="none" w:sz="0" w:space="0" w:color="auto"/>
        <w:bottom w:val="none" w:sz="0" w:space="0" w:color="auto"/>
        <w:right w:val="none" w:sz="0" w:space="0" w:color="auto"/>
      </w:divBdr>
    </w:div>
    <w:div w:id="894659646">
      <w:bodyDiv w:val="1"/>
      <w:marLeft w:val="0"/>
      <w:marRight w:val="0"/>
      <w:marTop w:val="0"/>
      <w:marBottom w:val="0"/>
      <w:divBdr>
        <w:top w:val="none" w:sz="0" w:space="0" w:color="auto"/>
        <w:left w:val="none" w:sz="0" w:space="0" w:color="auto"/>
        <w:bottom w:val="none" w:sz="0" w:space="0" w:color="auto"/>
        <w:right w:val="none" w:sz="0" w:space="0" w:color="auto"/>
      </w:divBdr>
    </w:div>
    <w:div w:id="894854058">
      <w:bodyDiv w:val="1"/>
      <w:marLeft w:val="0"/>
      <w:marRight w:val="0"/>
      <w:marTop w:val="0"/>
      <w:marBottom w:val="0"/>
      <w:divBdr>
        <w:top w:val="none" w:sz="0" w:space="0" w:color="auto"/>
        <w:left w:val="none" w:sz="0" w:space="0" w:color="auto"/>
        <w:bottom w:val="none" w:sz="0" w:space="0" w:color="auto"/>
        <w:right w:val="none" w:sz="0" w:space="0" w:color="auto"/>
      </w:divBdr>
    </w:div>
    <w:div w:id="896479276">
      <w:bodyDiv w:val="1"/>
      <w:marLeft w:val="0"/>
      <w:marRight w:val="0"/>
      <w:marTop w:val="0"/>
      <w:marBottom w:val="0"/>
      <w:divBdr>
        <w:top w:val="none" w:sz="0" w:space="0" w:color="auto"/>
        <w:left w:val="none" w:sz="0" w:space="0" w:color="auto"/>
        <w:bottom w:val="none" w:sz="0" w:space="0" w:color="auto"/>
        <w:right w:val="none" w:sz="0" w:space="0" w:color="auto"/>
      </w:divBdr>
    </w:div>
    <w:div w:id="897281355">
      <w:bodyDiv w:val="1"/>
      <w:marLeft w:val="0"/>
      <w:marRight w:val="0"/>
      <w:marTop w:val="0"/>
      <w:marBottom w:val="0"/>
      <w:divBdr>
        <w:top w:val="none" w:sz="0" w:space="0" w:color="auto"/>
        <w:left w:val="none" w:sz="0" w:space="0" w:color="auto"/>
        <w:bottom w:val="none" w:sz="0" w:space="0" w:color="auto"/>
        <w:right w:val="none" w:sz="0" w:space="0" w:color="auto"/>
      </w:divBdr>
    </w:div>
    <w:div w:id="899562221">
      <w:bodyDiv w:val="1"/>
      <w:marLeft w:val="0"/>
      <w:marRight w:val="0"/>
      <w:marTop w:val="0"/>
      <w:marBottom w:val="0"/>
      <w:divBdr>
        <w:top w:val="none" w:sz="0" w:space="0" w:color="auto"/>
        <w:left w:val="none" w:sz="0" w:space="0" w:color="auto"/>
        <w:bottom w:val="none" w:sz="0" w:space="0" w:color="auto"/>
        <w:right w:val="none" w:sz="0" w:space="0" w:color="auto"/>
      </w:divBdr>
    </w:div>
    <w:div w:id="899947387">
      <w:bodyDiv w:val="1"/>
      <w:marLeft w:val="0"/>
      <w:marRight w:val="0"/>
      <w:marTop w:val="0"/>
      <w:marBottom w:val="0"/>
      <w:divBdr>
        <w:top w:val="none" w:sz="0" w:space="0" w:color="auto"/>
        <w:left w:val="none" w:sz="0" w:space="0" w:color="auto"/>
        <w:bottom w:val="none" w:sz="0" w:space="0" w:color="auto"/>
        <w:right w:val="none" w:sz="0" w:space="0" w:color="auto"/>
      </w:divBdr>
    </w:div>
    <w:div w:id="901521388">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713727">
      <w:bodyDiv w:val="1"/>
      <w:marLeft w:val="0"/>
      <w:marRight w:val="0"/>
      <w:marTop w:val="0"/>
      <w:marBottom w:val="0"/>
      <w:divBdr>
        <w:top w:val="none" w:sz="0" w:space="0" w:color="auto"/>
        <w:left w:val="none" w:sz="0" w:space="0" w:color="auto"/>
        <w:bottom w:val="none" w:sz="0" w:space="0" w:color="auto"/>
        <w:right w:val="none" w:sz="0" w:space="0" w:color="auto"/>
      </w:divBdr>
    </w:div>
    <w:div w:id="903025844">
      <w:bodyDiv w:val="1"/>
      <w:marLeft w:val="0"/>
      <w:marRight w:val="0"/>
      <w:marTop w:val="0"/>
      <w:marBottom w:val="0"/>
      <w:divBdr>
        <w:top w:val="none" w:sz="0" w:space="0" w:color="auto"/>
        <w:left w:val="none" w:sz="0" w:space="0" w:color="auto"/>
        <w:bottom w:val="none" w:sz="0" w:space="0" w:color="auto"/>
        <w:right w:val="none" w:sz="0" w:space="0" w:color="auto"/>
      </w:divBdr>
    </w:div>
    <w:div w:id="903836043">
      <w:bodyDiv w:val="1"/>
      <w:marLeft w:val="0"/>
      <w:marRight w:val="0"/>
      <w:marTop w:val="0"/>
      <w:marBottom w:val="0"/>
      <w:divBdr>
        <w:top w:val="none" w:sz="0" w:space="0" w:color="auto"/>
        <w:left w:val="none" w:sz="0" w:space="0" w:color="auto"/>
        <w:bottom w:val="none" w:sz="0" w:space="0" w:color="auto"/>
        <w:right w:val="none" w:sz="0" w:space="0" w:color="auto"/>
      </w:divBdr>
    </w:div>
    <w:div w:id="904490673">
      <w:bodyDiv w:val="1"/>
      <w:marLeft w:val="0"/>
      <w:marRight w:val="0"/>
      <w:marTop w:val="0"/>
      <w:marBottom w:val="0"/>
      <w:divBdr>
        <w:top w:val="none" w:sz="0" w:space="0" w:color="auto"/>
        <w:left w:val="none" w:sz="0" w:space="0" w:color="auto"/>
        <w:bottom w:val="none" w:sz="0" w:space="0" w:color="auto"/>
        <w:right w:val="none" w:sz="0" w:space="0" w:color="auto"/>
      </w:divBdr>
    </w:div>
    <w:div w:id="904493642">
      <w:bodyDiv w:val="1"/>
      <w:marLeft w:val="0"/>
      <w:marRight w:val="0"/>
      <w:marTop w:val="0"/>
      <w:marBottom w:val="0"/>
      <w:divBdr>
        <w:top w:val="none" w:sz="0" w:space="0" w:color="auto"/>
        <w:left w:val="none" w:sz="0" w:space="0" w:color="auto"/>
        <w:bottom w:val="none" w:sz="0" w:space="0" w:color="auto"/>
        <w:right w:val="none" w:sz="0" w:space="0" w:color="auto"/>
      </w:divBdr>
    </w:div>
    <w:div w:id="904680373">
      <w:bodyDiv w:val="1"/>
      <w:marLeft w:val="0"/>
      <w:marRight w:val="0"/>
      <w:marTop w:val="0"/>
      <w:marBottom w:val="0"/>
      <w:divBdr>
        <w:top w:val="none" w:sz="0" w:space="0" w:color="auto"/>
        <w:left w:val="none" w:sz="0" w:space="0" w:color="auto"/>
        <w:bottom w:val="none" w:sz="0" w:space="0" w:color="auto"/>
        <w:right w:val="none" w:sz="0" w:space="0" w:color="auto"/>
      </w:divBdr>
    </w:div>
    <w:div w:id="904993384">
      <w:bodyDiv w:val="1"/>
      <w:marLeft w:val="0"/>
      <w:marRight w:val="0"/>
      <w:marTop w:val="0"/>
      <w:marBottom w:val="0"/>
      <w:divBdr>
        <w:top w:val="none" w:sz="0" w:space="0" w:color="auto"/>
        <w:left w:val="none" w:sz="0" w:space="0" w:color="auto"/>
        <w:bottom w:val="none" w:sz="0" w:space="0" w:color="auto"/>
        <w:right w:val="none" w:sz="0" w:space="0" w:color="auto"/>
      </w:divBdr>
    </w:div>
    <w:div w:id="905534415">
      <w:bodyDiv w:val="1"/>
      <w:marLeft w:val="0"/>
      <w:marRight w:val="0"/>
      <w:marTop w:val="0"/>
      <w:marBottom w:val="0"/>
      <w:divBdr>
        <w:top w:val="none" w:sz="0" w:space="0" w:color="auto"/>
        <w:left w:val="none" w:sz="0" w:space="0" w:color="auto"/>
        <w:bottom w:val="none" w:sz="0" w:space="0" w:color="auto"/>
        <w:right w:val="none" w:sz="0" w:space="0" w:color="auto"/>
      </w:divBdr>
    </w:div>
    <w:div w:id="906234034">
      <w:bodyDiv w:val="1"/>
      <w:marLeft w:val="0"/>
      <w:marRight w:val="0"/>
      <w:marTop w:val="0"/>
      <w:marBottom w:val="0"/>
      <w:divBdr>
        <w:top w:val="none" w:sz="0" w:space="0" w:color="auto"/>
        <w:left w:val="none" w:sz="0" w:space="0" w:color="auto"/>
        <w:bottom w:val="none" w:sz="0" w:space="0" w:color="auto"/>
        <w:right w:val="none" w:sz="0" w:space="0" w:color="auto"/>
      </w:divBdr>
    </w:div>
    <w:div w:id="907418683">
      <w:bodyDiv w:val="1"/>
      <w:marLeft w:val="0"/>
      <w:marRight w:val="0"/>
      <w:marTop w:val="0"/>
      <w:marBottom w:val="0"/>
      <w:divBdr>
        <w:top w:val="none" w:sz="0" w:space="0" w:color="auto"/>
        <w:left w:val="none" w:sz="0" w:space="0" w:color="auto"/>
        <w:bottom w:val="none" w:sz="0" w:space="0" w:color="auto"/>
        <w:right w:val="none" w:sz="0" w:space="0" w:color="auto"/>
      </w:divBdr>
    </w:div>
    <w:div w:id="907619743">
      <w:bodyDiv w:val="1"/>
      <w:marLeft w:val="0"/>
      <w:marRight w:val="0"/>
      <w:marTop w:val="0"/>
      <w:marBottom w:val="0"/>
      <w:divBdr>
        <w:top w:val="none" w:sz="0" w:space="0" w:color="auto"/>
        <w:left w:val="none" w:sz="0" w:space="0" w:color="auto"/>
        <w:bottom w:val="none" w:sz="0" w:space="0" w:color="auto"/>
        <w:right w:val="none" w:sz="0" w:space="0" w:color="auto"/>
      </w:divBdr>
    </w:div>
    <w:div w:id="908267446">
      <w:bodyDiv w:val="1"/>
      <w:marLeft w:val="0"/>
      <w:marRight w:val="0"/>
      <w:marTop w:val="0"/>
      <w:marBottom w:val="0"/>
      <w:divBdr>
        <w:top w:val="none" w:sz="0" w:space="0" w:color="auto"/>
        <w:left w:val="none" w:sz="0" w:space="0" w:color="auto"/>
        <w:bottom w:val="none" w:sz="0" w:space="0" w:color="auto"/>
        <w:right w:val="none" w:sz="0" w:space="0" w:color="auto"/>
      </w:divBdr>
    </w:div>
    <w:div w:id="908492709">
      <w:bodyDiv w:val="1"/>
      <w:marLeft w:val="0"/>
      <w:marRight w:val="0"/>
      <w:marTop w:val="0"/>
      <w:marBottom w:val="0"/>
      <w:divBdr>
        <w:top w:val="none" w:sz="0" w:space="0" w:color="auto"/>
        <w:left w:val="none" w:sz="0" w:space="0" w:color="auto"/>
        <w:bottom w:val="none" w:sz="0" w:space="0" w:color="auto"/>
        <w:right w:val="none" w:sz="0" w:space="0" w:color="auto"/>
      </w:divBdr>
    </w:div>
    <w:div w:id="910582227">
      <w:bodyDiv w:val="1"/>
      <w:marLeft w:val="0"/>
      <w:marRight w:val="0"/>
      <w:marTop w:val="0"/>
      <w:marBottom w:val="0"/>
      <w:divBdr>
        <w:top w:val="none" w:sz="0" w:space="0" w:color="auto"/>
        <w:left w:val="none" w:sz="0" w:space="0" w:color="auto"/>
        <w:bottom w:val="none" w:sz="0" w:space="0" w:color="auto"/>
        <w:right w:val="none" w:sz="0" w:space="0" w:color="auto"/>
      </w:divBdr>
    </w:div>
    <w:div w:id="912206170">
      <w:bodyDiv w:val="1"/>
      <w:marLeft w:val="0"/>
      <w:marRight w:val="0"/>
      <w:marTop w:val="0"/>
      <w:marBottom w:val="0"/>
      <w:divBdr>
        <w:top w:val="none" w:sz="0" w:space="0" w:color="auto"/>
        <w:left w:val="none" w:sz="0" w:space="0" w:color="auto"/>
        <w:bottom w:val="none" w:sz="0" w:space="0" w:color="auto"/>
        <w:right w:val="none" w:sz="0" w:space="0" w:color="auto"/>
      </w:divBdr>
    </w:div>
    <w:div w:id="914244590">
      <w:bodyDiv w:val="1"/>
      <w:marLeft w:val="0"/>
      <w:marRight w:val="0"/>
      <w:marTop w:val="0"/>
      <w:marBottom w:val="0"/>
      <w:divBdr>
        <w:top w:val="none" w:sz="0" w:space="0" w:color="auto"/>
        <w:left w:val="none" w:sz="0" w:space="0" w:color="auto"/>
        <w:bottom w:val="none" w:sz="0" w:space="0" w:color="auto"/>
        <w:right w:val="none" w:sz="0" w:space="0" w:color="auto"/>
      </w:divBdr>
    </w:div>
    <w:div w:id="914318976">
      <w:bodyDiv w:val="1"/>
      <w:marLeft w:val="0"/>
      <w:marRight w:val="0"/>
      <w:marTop w:val="0"/>
      <w:marBottom w:val="0"/>
      <w:divBdr>
        <w:top w:val="none" w:sz="0" w:space="0" w:color="auto"/>
        <w:left w:val="none" w:sz="0" w:space="0" w:color="auto"/>
        <w:bottom w:val="none" w:sz="0" w:space="0" w:color="auto"/>
        <w:right w:val="none" w:sz="0" w:space="0" w:color="auto"/>
      </w:divBdr>
    </w:div>
    <w:div w:id="914433597">
      <w:bodyDiv w:val="1"/>
      <w:marLeft w:val="0"/>
      <w:marRight w:val="0"/>
      <w:marTop w:val="0"/>
      <w:marBottom w:val="0"/>
      <w:divBdr>
        <w:top w:val="none" w:sz="0" w:space="0" w:color="auto"/>
        <w:left w:val="none" w:sz="0" w:space="0" w:color="auto"/>
        <w:bottom w:val="none" w:sz="0" w:space="0" w:color="auto"/>
        <w:right w:val="none" w:sz="0" w:space="0" w:color="auto"/>
      </w:divBdr>
    </w:div>
    <w:div w:id="914777456">
      <w:bodyDiv w:val="1"/>
      <w:marLeft w:val="0"/>
      <w:marRight w:val="0"/>
      <w:marTop w:val="0"/>
      <w:marBottom w:val="0"/>
      <w:divBdr>
        <w:top w:val="none" w:sz="0" w:space="0" w:color="auto"/>
        <w:left w:val="none" w:sz="0" w:space="0" w:color="auto"/>
        <w:bottom w:val="none" w:sz="0" w:space="0" w:color="auto"/>
        <w:right w:val="none" w:sz="0" w:space="0" w:color="auto"/>
      </w:divBdr>
    </w:div>
    <w:div w:id="914826306">
      <w:bodyDiv w:val="1"/>
      <w:marLeft w:val="0"/>
      <w:marRight w:val="0"/>
      <w:marTop w:val="0"/>
      <w:marBottom w:val="0"/>
      <w:divBdr>
        <w:top w:val="none" w:sz="0" w:space="0" w:color="auto"/>
        <w:left w:val="none" w:sz="0" w:space="0" w:color="auto"/>
        <w:bottom w:val="none" w:sz="0" w:space="0" w:color="auto"/>
        <w:right w:val="none" w:sz="0" w:space="0" w:color="auto"/>
      </w:divBdr>
    </w:div>
    <w:div w:id="915943573">
      <w:bodyDiv w:val="1"/>
      <w:marLeft w:val="0"/>
      <w:marRight w:val="0"/>
      <w:marTop w:val="0"/>
      <w:marBottom w:val="0"/>
      <w:divBdr>
        <w:top w:val="none" w:sz="0" w:space="0" w:color="auto"/>
        <w:left w:val="none" w:sz="0" w:space="0" w:color="auto"/>
        <w:bottom w:val="none" w:sz="0" w:space="0" w:color="auto"/>
        <w:right w:val="none" w:sz="0" w:space="0" w:color="auto"/>
      </w:divBdr>
    </w:div>
    <w:div w:id="916204604">
      <w:bodyDiv w:val="1"/>
      <w:marLeft w:val="0"/>
      <w:marRight w:val="0"/>
      <w:marTop w:val="0"/>
      <w:marBottom w:val="0"/>
      <w:divBdr>
        <w:top w:val="none" w:sz="0" w:space="0" w:color="auto"/>
        <w:left w:val="none" w:sz="0" w:space="0" w:color="auto"/>
        <w:bottom w:val="none" w:sz="0" w:space="0" w:color="auto"/>
        <w:right w:val="none" w:sz="0" w:space="0" w:color="auto"/>
      </w:divBdr>
    </w:div>
    <w:div w:id="916474424">
      <w:bodyDiv w:val="1"/>
      <w:marLeft w:val="0"/>
      <w:marRight w:val="0"/>
      <w:marTop w:val="0"/>
      <w:marBottom w:val="0"/>
      <w:divBdr>
        <w:top w:val="none" w:sz="0" w:space="0" w:color="auto"/>
        <w:left w:val="none" w:sz="0" w:space="0" w:color="auto"/>
        <w:bottom w:val="none" w:sz="0" w:space="0" w:color="auto"/>
        <w:right w:val="none" w:sz="0" w:space="0" w:color="auto"/>
      </w:divBdr>
    </w:div>
    <w:div w:id="916790609">
      <w:bodyDiv w:val="1"/>
      <w:marLeft w:val="0"/>
      <w:marRight w:val="0"/>
      <w:marTop w:val="0"/>
      <w:marBottom w:val="0"/>
      <w:divBdr>
        <w:top w:val="none" w:sz="0" w:space="0" w:color="auto"/>
        <w:left w:val="none" w:sz="0" w:space="0" w:color="auto"/>
        <w:bottom w:val="none" w:sz="0" w:space="0" w:color="auto"/>
        <w:right w:val="none" w:sz="0" w:space="0" w:color="auto"/>
      </w:divBdr>
    </w:div>
    <w:div w:id="918710826">
      <w:bodyDiv w:val="1"/>
      <w:marLeft w:val="0"/>
      <w:marRight w:val="0"/>
      <w:marTop w:val="0"/>
      <w:marBottom w:val="0"/>
      <w:divBdr>
        <w:top w:val="none" w:sz="0" w:space="0" w:color="auto"/>
        <w:left w:val="none" w:sz="0" w:space="0" w:color="auto"/>
        <w:bottom w:val="none" w:sz="0" w:space="0" w:color="auto"/>
        <w:right w:val="none" w:sz="0" w:space="0" w:color="auto"/>
      </w:divBdr>
    </w:div>
    <w:div w:id="919798490">
      <w:bodyDiv w:val="1"/>
      <w:marLeft w:val="0"/>
      <w:marRight w:val="0"/>
      <w:marTop w:val="0"/>
      <w:marBottom w:val="0"/>
      <w:divBdr>
        <w:top w:val="none" w:sz="0" w:space="0" w:color="auto"/>
        <w:left w:val="none" w:sz="0" w:space="0" w:color="auto"/>
        <w:bottom w:val="none" w:sz="0" w:space="0" w:color="auto"/>
        <w:right w:val="none" w:sz="0" w:space="0" w:color="auto"/>
      </w:divBdr>
    </w:div>
    <w:div w:id="919830281">
      <w:bodyDiv w:val="1"/>
      <w:marLeft w:val="0"/>
      <w:marRight w:val="0"/>
      <w:marTop w:val="0"/>
      <w:marBottom w:val="0"/>
      <w:divBdr>
        <w:top w:val="none" w:sz="0" w:space="0" w:color="auto"/>
        <w:left w:val="none" w:sz="0" w:space="0" w:color="auto"/>
        <w:bottom w:val="none" w:sz="0" w:space="0" w:color="auto"/>
        <w:right w:val="none" w:sz="0" w:space="0" w:color="auto"/>
      </w:divBdr>
    </w:div>
    <w:div w:id="923732973">
      <w:bodyDiv w:val="1"/>
      <w:marLeft w:val="0"/>
      <w:marRight w:val="0"/>
      <w:marTop w:val="0"/>
      <w:marBottom w:val="0"/>
      <w:divBdr>
        <w:top w:val="none" w:sz="0" w:space="0" w:color="auto"/>
        <w:left w:val="none" w:sz="0" w:space="0" w:color="auto"/>
        <w:bottom w:val="none" w:sz="0" w:space="0" w:color="auto"/>
        <w:right w:val="none" w:sz="0" w:space="0" w:color="auto"/>
      </w:divBdr>
    </w:div>
    <w:div w:id="924416304">
      <w:bodyDiv w:val="1"/>
      <w:marLeft w:val="0"/>
      <w:marRight w:val="0"/>
      <w:marTop w:val="0"/>
      <w:marBottom w:val="0"/>
      <w:divBdr>
        <w:top w:val="none" w:sz="0" w:space="0" w:color="auto"/>
        <w:left w:val="none" w:sz="0" w:space="0" w:color="auto"/>
        <w:bottom w:val="none" w:sz="0" w:space="0" w:color="auto"/>
        <w:right w:val="none" w:sz="0" w:space="0" w:color="auto"/>
      </w:divBdr>
    </w:div>
    <w:div w:id="925847367">
      <w:bodyDiv w:val="1"/>
      <w:marLeft w:val="0"/>
      <w:marRight w:val="0"/>
      <w:marTop w:val="0"/>
      <w:marBottom w:val="0"/>
      <w:divBdr>
        <w:top w:val="none" w:sz="0" w:space="0" w:color="auto"/>
        <w:left w:val="none" w:sz="0" w:space="0" w:color="auto"/>
        <w:bottom w:val="none" w:sz="0" w:space="0" w:color="auto"/>
        <w:right w:val="none" w:sz="0" w:space="0" w:color="auto"/>
      </w:divBdr>
    </w:div>
    <w:div w:id="926574120">
      <w:bodyDiv w:val="1"/>
      <w:marLeft w:val="0"/>
      <w:marRight w:val="0"/>
      <w:marTop w:val="0"/>
      <w:marBottom w:val="0"/>
      <w:divBdr>
        <w:top w:val="none" w:sz="0" w:space="0" w:color="auto"/>
        <w:left w:val="none" w:sz="0" w:space="0" w:color="auto"/>
        <w:bottom w:val="none" w:sz="0" w:space="0" w:color="auto"/>
        <w:right w:val="none" w:sz="0" w:space="0" w:color="auto"/>
      </w:divBdr>
    </w:div>
    <w:div w:id="926767859">
      <w:bodyDiv w:val="1"/>
      <w:marLeft w:val="0"/>
      <w:marRight w:val="0"/>
      <w:marTop w:val="0"/>
      <w:marBottom w:val="0"/>
      <w:divBdr>
        <w:top w:val="none" w:sz="0" w:space="0" w:color="auto"/>
        <w:left w:val="none" w:sz="0" w:space="0" w:color="auto"/>
        <w:bottom w:val="none" w:sz="0" w:space="0" w:color="auto"/>
        <w:right w:val="none" w:sz="0" w:space="0" w:color="auto"/>
      </w:divBdr>
    </w:div>
    <w:div w:id="927156244">
      <w:bodyDiv w:val="1"/>
      <w:marLeft w:val="0"/>
      <w:marRight w:val="0"/>
      <w:marTop w:val="0"/>
      <w:marBottom w:val="0"/>
      <w:divBdr>
        <w:top w:val="none" w:sz="0" w:space="0" w:color="auto"/>
        <w:left w:val="none" w:sz="0" w:space="0" w:color="auto"/>
        <w:bottom w:val="none" w:sz="0" w:space="0" w:color="auto"/>
        <w:right w:val="none" w:sz="0" w:space="0" w:color="auto"/>
      </w:divBdr>
    </w:div>
    <w:div w:id="934169153">
      <w:bodyDiv w:val="1"/>
      <w:marLeft w:val="0"/>
      <w:marRight w:val="0"/>
      <w:marTop w:val="0"/>
      <w:marBottom w:val="0"/>
      <w:divBdr>
        <w:top w:val="none" w:sz="0" w:space="0" w:color="auto"/>
        <w:left w:val="none" w:sz="0" w:space="0" w:color="auto"/>
        <w:bottom w:val="none" w:sz="0" w:space="0" w:color="auto"/>
        <w:right w:val="none" w:sz="0" w:space="0" w:color="auto"/>
      </w:divBdr>
    </w:div>
    <w:div w:id="936137089">
      <w:bodyDiv w:val="1"/>
      <w:marLeft w:val="0"/>
      <w:marRight w:val="0"/>
      <w:marTop w:val="0"/>
      <w:marBottom w:val="0"/>
      <w:divBdr>
        <w:top w:val="none" w:sz="0" w:space="0" w:color="auto"/>
        <w:left w:val="none" w:sz="0" w:space="0" w:color="auto"/>
        <w:bottom w:val="none" w:sz="0" w:space="0" w:color="auto"/>
        <w:right w:val="none" w:sz="0" w:space="0" w:color="auto"/>
      </w:divBdr>
    </w:div>
    <w:div w:id="936408806">
      <w:bodyDiv w:val="1"/>
      <w:marLeft w:val="0"/>
      <w:marRight w:val="0"/>
      <w:marTop w:val="0"/>
      <w:marBottom w:val="0"/>
      <w:divBdr>
        <w:top w:val="none" w:sz="0" w:space="0" w:color="auto"/>
        <w:left w:val="none" w:sz="0" w:space="0" w:color="auto"/>
        <w:bottom w:val="none" w:sz="0" w:space="0" w:color="auto"/>
        <w:right w:val="none" w:sz="0" w:space="0" w:color="auto"/>
      </w:divBdr>
    </w:div>
    <w:div w:id="936642831">
      <w:bodyDiv w:val="1"/>
      <w:marLeft w:val="0"/>
      <w:marRight w:val="0"/>
      <w:marTop w:val="0"/>
      <w:marBottom w:val="0"/>
      <w:divBdr>
        <w:top w:val="none" w:sz="0" w:space="0" w:color="auto"/>
        <w:left w:val="none" w:sz="0" w:space="0" w:color="auto"/>
        <w:bottom w:val="none" w:sz="0" w:space="0" w:color="auto"/>
        <w:right w:val="none" w:sz="0" w:space="0" w:color="auto"/>
      </w:divBdr>
    </w:div>
    <w:div w:id="939026221">
      <w:bodyDiv w:val="1"/>
      <w:marLeft w:val="0"/>
      <w:marRight w:val="0"/>
      <w:marTop w:val="0"/>
      <w:marBottom w:val="0"/>
      <w:divBdr>
        <w:top w:val="none" w:sz="0" w:space="0" w:color="auto"/>
        <w:left w:val="none" w:sz="0" w:space="0" w:color="auto"/>
        <w:bottom w:val="none" w:sz="0" w:space="0" w:color="auto"/>
        <w:right w:val="none" w:sz="0" w:space="0" w:color="auto"/>
      </w:divBdr>
    </w:div>
    <w:div w:id="940264331">
      <w:bodyDiv w:val="1"/>
      <w:marLeft w:val="0"/>
      <w:marRight w:val="0"/>
      <w:marTop w:val="0"/>
      <w:marBottom w:val="0"/>
      <w:divBdr>
        <w:top w:val="none" w:sz="0" w:space="0" w:color="auto"/>
        <w:left w:val="none" w:sz="0" w:space="0" w:color="auto"/>
        <w:bottom w:val="none" w:sz="0" w:space="0" w:color="auto"/>
        <w:right w:val="none" w:sz="0" w:space="0" w:color="auto"/>
      </w:divBdr>
    </w:div>
    <w:div w:id="943070643">
      <w:bodyDiv w:val="1"/>
      <w:marLeft w:val="0"/>
      <w:marRight w:val="0"/>
      <w:marTop w:val="0"/>
      <w:marBottom w:val="0"/>
      <w:divBdr>
        <w:top w:val="none" w:sz="0" w:space="0" w:color="auto"/>
        <w:left w:val="none" w:sz="0" w:space="0" w:color="auto"/>
        <w:bottom w:val="none" w:sz="0" w:space="0" w:color="auto"/>
        <w:right w:val="none" w:sz="0" w:space="0" w:color="auto"/>
      </w:divBdr>
    </w:div>
    <w:div w:id="944726077">
      <w:bodyDiv w:val="1"/>
      <w:marLeft w:val="0"/>
      <w:marRight w:val="0"/>
      <w:marTop w:val="0"/>
      <w:marBottom w:val="0"/>
      <w:divBdr>
        <w:top w:val="none" w:sz="0" w:space="0" w:color="auto"/>
        <w:left w:val="none" w:sz="0" w:space="0" w:color="auto"/>
        <w:bottom w:val="none" w:sz="0" w:space="0" w:color="auto"/>
        <w:right w:val="none" w:sz="0" w:space="0" w:color="auto"/>
      </w:divBdr>
    </w:div>
    <w:div w:id="945305348">
      <w:bodyDiv w:val="1"/>
      <w:marLeft w:val="0"/>
      <w:marRight w:val="0"/>
      <w:marTop w:val="0"/>
      <w:marBottom w:val="0"/>
      <w:divBdr>
        <w:top w:val="none" w:sz="0" w:space="0" w:color="auto"/>
        <w:left w:val="none" w:sz="0" w:space="0" w:color="auto"/>
        <w:bottom w:val="none" w:sz="0" w:space="0" w:color="auto"/>
        <w:right w:val="none" w:sz="0" w:space="0" w:color="auto"/>
      </w:divBdr>
    </w:div>
    <w:div w:id="945380913">
      <w:bodyDiv w:val="1"/>
      <w:marLeft w:val="0"/>
      <w:marRight w:val="0"/>
      <w:marTop w:val="0"/>
      <w:marBottom w:val="0"/>
      <w:divBdr>
        <w:top w:val="none" w:sz="0" w:space="0" w:color="auto"/>
        <w:left w:val="none" w:sz="0" w:space="0" w:color="auto"/>
        <w:bottom w:val="none" w:sz="0" w:space="0" w:color="auto"/>
        <w:right w:val="none" w:sz="0" w:space="0" w:color="auto"/>
      </w:divBdr>
    </w:div>
    <w:div w:id="949508650">
      <w:bodyDiv w:val="1"/>
      <w:marLeft w:val="0"/>
      <w:marRight w:val="0"/>
      <w:marTop w:val="0"/>
      <w:marBottom w:val="0"/>
      <w:divBdr>
        <w:top w:val="none" w:sz="0" w:space="0" w:color="auto"/>
        <w:left w:val="none" w:sz="0" w:space="0" w:color="auto"/>
        <w:bottom w:val="none" w:sz="0" w:space="0" w:color="auto"/>
        <w:right w:val="none" w:sz="0" w:space="0" w:color="auto"/>
      </w:divBdr>
    </w:div>
    <w:div w:id="952055876">
      <w:bodyDiv w:val="1"/>
      <w:marLeft w:val="0"/>
      <w:marRight w:val="0"/>
      <w:marTop w:val="0"/>
      <w:marBottom w:val="0"/>
      <w:divBdr>
        <w:top w:val="none" w:sz="0" w:space="0" w:color="auto"/>
        <w:left w:val="none" w:sz="0" w:space="0" w:color="auto"/>
        <w:bottom w:val="none" w:sz="0" w:space="0" w:color="auto"/>
        <w:right w:val="none" w:sz="0" w:space="0" w:color="auto"/>
      </w:divBdr>
    </w:div>
    <w:div w:id="952445624">
      <w:bodyDiv w:val="1"/>
      <w:marLeft w:val="0"/>
      <w:marRight w:val="0"/>
      <w:marTop w:val="0"/>
      <w:marBottom w:val="0"/>
      <w:divBdr>
        <w:top w:val="none" w:sz="0" w:space="0" w:color="auto"/>
        <w:left w:val="none" w:sz="0" w:space="0" w:color="auto"/>
        <w:bottom w:val="none" w:sz="0" w:space="0" w:color="auto"/>
        <w:right w:val="none" w:sz="0" w:space="0" w:color="auto"/>
      </w:divBdr>
    </w:div>
    <w:div w:id="953950363">
      <w:bodyDiv w:val="1"/>
      <w:marLeft w:val="0"/>
      <w:marRight w:val="0"/>
      <w:marTop w:val="0"/>
      <w:marBottom w:val="0"/>
      <w:divBdr>
        <w:top w:val="none" w:sz="0" w:space="0" w:color="auto"/>
        <w:left w:val="none" w:sz="0" w:space="0" w:color="auto"/>
        <w:bottom w:val="none" w:sz="0" w:space="0" w:color="auto"/>
        <w:right w:val="none" w:sz="0" w:space="0" w:color="auto"/>
      </w:divBdr>
    </w:div>
    <w:div w:id="954143401">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6135610">
      <w:bodyDiv w:val="1"/>
      <w:marLeft w:val="0"/>
      <w:marRight w:val="0"/>
      <w:marTop w:val="0"/>
      <w:marBottom w:val="0"/>
      <w:divBdr>
        <w:top w:val="none" w:sz="0" w:space="0" w:color="auto"/>
        <w:left w:val="none" w:sz="0" w:space="0" w:color="auto"/>
        <w:bottom w:val="none" w:sz="0" w:space="0" w:color="auto"/>
        <w:right w:val="none" w:sz="0" w:space="0" w:color="auto"/>
      </w:divBdr>
    </w:div>
    <w:div w:id="958799850">
      <w:bodyDiv w:val="1"/>
      <w:marLeft w:val="0"/>
      <w:marRight w:val="0"/>
      <w:marTop w:val="0"/>
      <w:marBottom w:val="0"/>
      <w:divBdr>
        <w:top w:val="none" w:sz="0" w:space="0" w:color="auto"/>
        <w:left w:val="none" w:sz="0" w:space="0" w:color="auto"/>
        <w:bottom w:val="none" w:sz="0" w:space="0" w:color="auto"/>
        <w:right w:val="none" w:sz="0" w:space="0" w:color="auto"/>
      </w:divBdr>
    </w:div>
    <w:div w:id="959338585">
      <w:bodyDiv w:val="1"/>
      <w:marLeft w:val="0"/>
      <w:marRight w:val="0"/>
      <w:marTop w:val="0"/>
      <w:marBottom w:val="0"/>
      <w:divBdr>
        <w:top w:val="none" w:sz="0" w:space="0" w:color="auto"/>
        <w:left w:val="none" w:sz="0" w:space="0" w:color="auto"/>
        <w:bottom w:val="none" w:sz="0" w:space="0" w:color="auto"/>
        <w:right w:val="none" w:sz="0" w:space="0" w:color="auto"/>
      </w:divBdr>
    </w:div>
    <w:div w:id="959339326">
      <w:bodyDiv w:val="1"/>
      <w:marLeft w:val="0"/>
      <w:marRight w:val="0"/>
      <w:marTop w:val="0"/>
      <w:marBottom w:val="0"/>
      <w:divBdr>
        <w:top w:val="none" w:sz="0" w:space="0" w:color="auto"/>
        <w:left w:val="none" w:sz="0" w:space="0" w:color="auto"/>
        <w:bottom w:val="none" w:sz="0" w:space="0" w:color="auto"/>
        <w:right w:val="none" w:sz="0" w:space="0" w:color="auto"/>
      </w:divBdr>
    </w:div>
    <w:div w:id="961810145">
      <w:bodyDiv w:val="1"/>
      <w:marLeft w:val="0"/>
      <w:marRight w:val="0"/>
      <w:marTop w:val="0"/>
      <w:marBottom w:val="0"/>
      <w:divBdr>
        <w:top w:val="none" w:sz="0" w:space="0" w:color="auto"/>
        <w:left w:val="none" w:sz="0" w:space="0" w:color="auto"/>
        <w:bottom w:val="none" w:sz="0" w:space="0" w:color="auto"/>
        <w:right w:val="none" w:sz="0" w:space="0" w:color="auto"/>
      </w:divBdr>
    </w:div>
    <w:div w:id="963460582">
      <w:bodyDiv w:val="1"/>
      <w:marLeft w:val="0"/>
      <w:marRight w:val="0"/>
      <w:marTop w:val="0"/>
      <w:marBottom w:val="0"/>
      <w:divBdr>
        <w:top w:val="none" w:sz="0" w:space="0" w:color="auto"/>
        <w:left w:val="none" w:sz="0" w:space="0" w:color="auto"/>
        <w:bottom w:val="none" w:sz="0" w:space="0" w:color="auto"/>
        <w:right w:val="none" w:sz="0" w:space="0" w:color="auto"/>
      </w:divBdr>
    </w:div>
    <w:div w:id="964700823">
      <w:bodyDiv w:val="1"/>
      <w:marLeft w:val="0"/>
      <w:marRight w:val="0"/>
      <w:marTop w:val="0"/>
      <w:marBottom w:val="0"/>
      <w:divBdr>
        <w:top w:val="none" w:sz="0" w:space="0" w:color="auto"/>
        <w:left w:val="none" w:sz="0" w:space="0" w:color="auto"/>
        <w:bottom w:val="none" w:sz="0" w:space="0" w:color="auto"/>
        <w:right w:val="none" w:sz="0" w:space="0" w:color="auto"/>
      </w:divBdr>
    </w:div>
    <w:div w:id="965426260">
      <w:bodyDiv w:val="1"/>
      <w:marLeft w:val="0"/>
      <w:marRight w:val="0"/>
      <w:marTop w:val="0"/>
      <w:marBottom w:val="0"/>
      <w:divBdr>
        <w:top w:val="none" w:sz="0" w:space="0" w:color="auto"/>
        <w:left w:val="none" w:sz="0" w:space="0" w:color="auto"/>
        <w:bottom w:val="none" w:sz="0" w:space="0" w:color="auto"/>
        <w:right w:val="none" w:sz="0" w:space="0" w:color="auto"/>
      </w:divBdr>
    </w:div>
    <w:div w:id="967197577">
      <w:bodyDiv w:val="1"/>
      <w:marLeft w:val="0"/>
      <w:marRight w:val="0"/>
      <w:marTop w:val="0"/>
      <w:marBottom w:val="0"/>
      <w:divBdr>
        <w:top w:val="none" w:sz="0" w:space="0" w:color="auto"/>
        <w:left w:val="none" w:sz="0" w:space="0" w:color="auto"/>
        <w:bottom w:val="none" w:sz="0" w:space="0" w:color="auto"/>
        <w:right w:val="none" w:sz="0" w:space="0" w:color="auto"/>
      </w:divBdr>
    </w:div>
    <w:div w:id="967317571">
      <w:bodyDiv w:val="1"/>
      <w:marLeft w:val="0"/>
      <w:marRight w:val="0"/>
      <w:marTop w:val="0"/>
      <w:marBottom w:val="0"/>
      <w:divBdr>
        <w:top w:val="none" w:sz="0" w:space="0" w:color="auto"/>
        <w:left w:val="none" w:sz="0" w:space="0" w:color="auto"/>
        <w:bottom w:val="none" w:sz="0" w:space="0" w:color="auto"/>
        <w:right w:val="none" w:sz="0" w:space="0" w:color="auto"/>
      </w:divBdr>
    </w:div>
    <w:div w:id="967318006">
      <w:bodyDiv w:val="1"/>
      <w:marLeft w:val="0"/>
      <w:marRight w:val="0"/>
      <w:marTop w:val="0"/>
      <w:marBottom w:val="0"/>
      <w:divBdr>
        <w:top w:val="none" w:sz="0" w:space="0" w:color="auto"/>
        <w:left w:val="none" w:sz="0" w:space="0" w:color="auto"/>
        <w:bottom w:val="none" w:sz="0" w:space="0" w:color="auto"/>
        <w:right w:val="none" w:sz="0" w:space="0" w:color="auto"/>
      </w:divBdr>
    </w:div>
    <w:div w:id="967929576">
      <w:bodyDiv w:val="1"/>
      <w:marLeft w:val="0"/>
      <w:marRight w:val="0"/>
      <w:marTop w:val="0"/>
      <w:marBottom w:val="0"/>
      <w:divBdr>
        <w:top w:val="none" w:sz="0" w:space="0" w:color="auto"/>
        <w:left w:val="none" w:sz="0" w:space="0" w:color="auto"/>
        <w:bottom w:val="none" w:sz="0" w:space="0" w:color="auto"/>
        <w:right w:val="none" w:sz="0" w:space="0" w:color="auto"/>
      </w:divBdr>
    </w:div>
    <w:div w:id="969869747">
      <w:bodyDiv w:val="1"/>
      <w:marLeft w:val="0"/>
      <w:marRight w:val="0"/>
      <w:marTop w:val="0"/>
      <w:marBottom w:val="0"/>
      <w:divBdr>
        <w:top w:val="none" w:sz="0" w:space="0" w:color="auto"/>
        <w:left w:val="none" w:sz="0" w:space="0" w:color="auto"/>
        <w:bottom w:val="none" w:sz="0" w:space="0" w:color="auto"/>
        <w:right w:val="none" w:sz="0" w:space="0" w:color="auto"/>
      </w:divBdr>
    </w:div>
    <w:div w:id="970793682">
      <w:bodyDiv w:val="1"/>
      <w:marLeft w:val="0"/>
      <w:marRight w:val="0"/>
      <w:marTop w:val="0"/>
      <w:marBottom w:val="0"/>
      <w:divBdr>
        <w:top w:val="none" w:sz="0" w:space="0" w:color="auto"/>
        <w:left w:val="none" w:sz="0" w:space="0" w:color="auto"/>
        <w:bottom w:val="none" w:sz="0" w:space="0" w:color="auto"/>
        <w:right w:val="none" w:sz="0" w:space="0" w:color="auto"/>
      </w:divBdr>
    </w:div>
    <w:div w:id="970941506">
      <w:bodyDiv w:val="1"/>
      <w:marLeft w:val="0"/>
      <w:marRight w:val="0"/>
      <w:marTop w:val="0"/>
      <w:marBottom w:val="0"/>
      <w:divBdr>
        <w:top w:val="none" w:sz="0" w:space="0" w:color="auto"/>
        <w:left w:val="none" w:sz="0" w:space="0" w:color="auto"/>
        <w:bottom w:val="none" w:sz="0" w:space="0" w:color="auto"/>
        <w:right w:val="none" w:sz="0" w:space="0" w:color="auto"/>
      </w:divBdr>
    </w:div>
    <w:div w:id="971708647">
      <w:bodyDiv w:val="1"/>
      <w:marLeft w:val="0"/>
      <w:marRight w:val="0"/>
      <w:marTop w:val="0"/>
      <w:marBottom w:val="0"/>
      <w:divBdr>
        <w:top w:val="none" w:sz="0" w:space="0" w:color="auto"/>
        <w:left w:val="none" w:sz="0" w:space="0" w:color="auto"/>
        <w:bottom w:val="none" w:sz="0" w:space="0" w:color="auto"/>
        <w:right w:val="none" w:sz="0" w:space="0" w:color="auto"/>
      </w:divBdr>
    </w:div>
    <w:div w:id="972641823">
      <w:bodyDiv w:val="1"/>
      <w:marLeft w:val="0"/>
      <w:marRight w:val="0"/>
      <w:marTop w:val="0"/>
      <w:marBottom w:val="0"/>
      <w:divBdr>
        <w:top w:val="none" w:sz="0" w:space="0" w:color="auto"/>
        <w:left w:val="none" w:sz="0" w:space="0" w:color="auto"/>
        <w:bottom w:val="none" w:sz="0" w:space="0" w:color="auto"/>
        <w:right w:val="none" w:sz="0" w:space="0" w:color="auto"/>
      </w:divBdr>
    </w:div>
    <w:div w:id="973827657">
      <w:bodyDiv w:val="1"/>
      <w:marLeft w:val="0"/>
      <w:marRight w:val="0"/>
      <w:marTop w:val="0"/>
      <w:marBottom w:val="0"/>
      <w:divBdr>
        <w:top w:val="none" w:sz="0" w:space="0" w:color="auto"/>
        <w:left w:val="none" w:sz="0" w:space="0" w:color="auto"/>
        <w:bottom w:val="none" w:sz="0" w:space="0" w:color="auto"/>
        <w:right w:val="none" w:sz="0" w:space="0" w:color="auto"/>
      </w:divBdr>
    </w:div>
    <w:div w:id="974869339">
      <w:bodyDiv w:val="1"/>
      <w:marLeft w:val="0"/>
      <w:marRight w:val="0"/>
      <w:marTop w:val="0"/>
      <w:marBottom w:val="0"/>
      <w:divBdr>
        <w:top w:val="none" w:sz="0" w:space="0" w:color="auto"/>
        <w:left w:val="none" w:sz="0" w:space="0" w:color="auto"/>
        <w:bottom w:val="none" w:sz="0" w:space="0" w:color="auto"/>
        <w:right w:val="none" w:sz="0" w:space="0" w:color="auto"/>
      </w:divBdr>
    </w:div>
    <w:div w:id="975061941">
      <w:bodyDiv w:val="1"/>
      <w:marLeft w:val="0"/>
      <w:marRight w:val="0"/>
      <w:marTop w:val="0"/>
      <w:marBottom w:val="0"/>
      <w:divBdr>
        <w:top w:val="none" w:sz="0" w:space="0" w:color="auto"/>
        <w:left w:val="none" w:sz="0" w:space="0" w:color="auto"/>
        <w:bottom w:val="none" w:sz="0" w:space="0" w:color="auto"/>
        <w:right w:val="none" w:sz="0" w:space="0" w:color="auto"/>
      </w:divBdr>
    </w:div>
    <w:div w:id="977106650">
      <w:bodyDiv w:val="1"/>
      <w:marLeft w:val="0"/>
      <w:marRight w:val="0"/>
      <w:marTop w:val="0"/>
      <w:marBottom w:val="0"/>
      <w:divBdr>
        <w:top w:val="none" w:sz="0" w:space="0" w:color="auto"/>
        <w:left w:val="none" w:sz="0" w:space="0" w:color="auto"/>
        <w:bottom w:val="none" w:sz="0" w:space="0" w:color="auto"/>
        <w:right w:val="none" w:sz="0" w:space="0" w:color="auto"/>
      </w:divBdr>
    </w:div>
    <w:div w:id="980118288">
      <w:bodyDiv w:val="1"/>
      <w:marLeft w:val="0"/>
      <w:marRight w:val="0"/>
      <w:marTop w:val="0"/>
      <w:marBottom w:val="0"/>
      <w:divBdr>
        <w:top w:val="none" w:sz="0" w:space="0" w:color="auto"/>
        <w:left w:val="none" w:sz="0" w:space="0" w:color="auto"/>
        <w:bottom w:val="none" w:sz="0" w:space="0" w:color="auto"/>
        <w:right w:val="none" w:sz="0" w:space="0" w:color="auto"/>
      </w:divBdr>
    </w:div>
    <w:div w:id="981926732">
      <w:bodyDiv w:val="1"/>
      <w:marLeft w:val="0"/>
      <w:marRight w:val="0"/>
      <w:marTop w:val="0"/>
      <w:marBottom w:val="0"/>
      <w:divBdr>
        <w:top w:val="none" w:sz="0" w:space="0" w:color="auto"/>
        <w:left w:val="none" w:sz="0" w:space="0" w:color="auto"/>
        <w:bottom w:val="none" w:sz="0" w:space="0" w:color="auto"/>
        <w:right w:val="none" w:sz="0" w:space="0" w:color="auto"/>
      </w:divBdr>
    </w:div>
    <w:div w:id="984242887">
      <w:bodyDiv w:val="1"/>
      <w:marLeft w:val="0"/>
      <w:marRight w:val="0"/>
      <w:marTop w:val="0"/>
      <w:marBottom w:val="0"/>
      <w:divBdr>
        <w:top w:val="none" w:sz="0" w:space="0" w:color="auto"/>
        <w:left w:val="none" w:sz="0" w:space="0" w:color="auto"/>
        <w:bottom w:val="none" w:sz="0" w:space="0" w:color="auto"/>
        <w:right w:val="none" w:sz="0" w:space="0" w:color="auto"/>
      </w:divBdr>
    </w:div>
    <w:div w:id="984973199">
      <w:bodyDiv w:val="1"/>
      <w:marLeft w:val="0"/>
      <w:marRight w:val="0"/>
      <w:marTop w:val="0"/>
      <w:marBottom w:val="0"/>
      <w:divBdr>
        <w:top w:val="none" w:sz="0" w:space="0" w:color="auto"/>
        <w:left w:val="none" w:sz="0" w:space="0" w:color="auto"/>
        <w:bottom w:val="none" w:sz="0" w:space="0" w:color="auto"/>
        <w:right w:val="none" w:sz="0" w:space="0" w:color="auto"/>
      </w:divBdr>
    </w:div>
    <w:div w:id="985234619">
      <w:bodyDiv w:val="1"/>
      <w:marLeft w:val="0"/>
      <w:marRight w:val="0"/>
      <w:marTop w:val="0"/>
      <w:marBottom w:val="0"/>
      <w:divBdr>
        <w:top w:val="none" w:sz="0" w:space="0" w:color="auto"/>
        <w:left w:val="none" w:sz="0" w:space="0" w:color="auto"/>
        <w:bottom w:val="none" w:sz="0" w:space="0" w:color="auto"/>
        <w:right w:val="none" w:sz="0" w:space="0" w:color="auto"/>
      </w:divBdr>
    </w:div>
    <w:div w:id="985353458">
      <w:bodyDiv w:val="1"/>
      <w:marLeft w:val="0"/>
      <w:marRight w:val="0"/>
      <w:marTop w:val="0"/>
      <w:marBottom w:val="0"/>
      <w:divBdr>
        <w:top w:val="none" w:sz="0" w:space="0" w:color="auto"/>
        <w:left w:val="none" w:sz="0" w:space="0" w:color="auto"/>
        <w:bottom w:val="none" w:sz="0" w:space="0" w:color="auto"/>
        <w:right w:val="none" w:sz="0" w:space="0" w:color="auto"/>
      </w:divBdr>
    </w:div>
    <w:div w:id="986592611">
      <w:bodyDiv w:val="1"/>
      <w:marLeft w:val="0"/>
      <w:marRight w:val="0"/>
      <w:marTop w:val="0"/>
      <w:marBottom w:val="0"/>
      <w:divBdr>
        <w:top w:val="none" w:sz="0" w:space="0" w:color="auto"/>
        <w:left w:val="none" w:sz="0" w:space="0" w:color="auto"/>
        <w:bottom w:val="none" w:sz="0" w:space="0" w:color="auto"/>
        <w:right w:val="none" w:sz="0" w:space="0" w:color="auto"/>
      </w:divBdr>
    </w:div>
    <w:div w:id="986670707">
      <w:bodyDiv w:val="1"/>
      <w:marLeft w:val="0"/>
      <w:marRight w:val="0"/>
      <w:marTop w:val="0"/>
      <w:marBottom w:val="0"/>
      <w:divBdr>
        <w:top w:val="none" w:sz="0" w:space="0" w:color="auto"/>
        <w:left w:val="none" w:sz="0" w:space="0" w:color="auto"/>
        <w:bottom w:val="none" w:sz="0" w:space="0" w:color="auto"/>
        <w:right w:val="none" w:sz="0" w:space="0" w:color="auto"/>
      </w:divBdr>
    </w:div>
    <w:div w:id="987442610">
      <w:bodyDiv w:val="1"/>
      <w:marLeft w:val="0"/>
      <w:marRight w:val="0"/>
      <w:marTop w:val="0"/>
      <w:marBottom w:val="0"/>
      <w:divBdr>
        <w:top w:val="none" w:sz="0" w:space="0" w:color="auto"/>
        <w:left w:val="none" w:sz="0" w:space="0" w:color="auto"/>
        <w:bottom w:val="none" w:sz="0" w:space="0" w:color="auto"/>
        <w:right w:val="none" w:sz="0" w:space="0" w:color="auto"/>
      </w:divBdr>
    </w:div>
    <w:div w:id="989749000">
      <w:bodyDiv w:val="1"/>
      <w:marLeft w:val="0"/>
      <w:marRight w:val="0"/>
      <w:marTop w:val="0"/>
      <w:marBottom w:val="0"/>
      <w:divBdr>
        <w:top w:val="none" w:sz="0" w:space="0" w:color="auto"/>
        <w:left w:val="none" w:sz="0" w:space="0" w:color="auto"/>
        <w:bottom w:val="none" w:sz="0" w:space="0" w:color="auto"/>
        <w:right w:val="none" w:sz="0" w:space="0" w:color="auto"/>
      </w:divBdr>
    </w:div>
    <w:div w:id="990716813">
      <w:bodyDiv w:val="1"/>
      <w:marLeft w:val="0"/>
      <w:marRight w:val="0"/>
      <w:marTop w:val="0"/>
      <w:marBottom w:val="0"/>
      <w:divBdr>
        <w:top w:val="none" w:sz="0" w:space="0" w:color="auto"/>
        <w:left w:val="none" w:sz="0" w:space="0" w:color="auto"/>
        <w:bottom w:val="none" w:sz="0" w:space="0" w:color="auto"/>
        <w:right w:val="none" w:sz="0" w:space="0" w:color="auto"/>
      </w:divBdr>
    </w:div>
    <w:div w:id="994144118">
      <w:bodyDiv w:val="1"/>
      <w:marLeft w:val="0"/>
      <w:marRight w:val="0"/>
      <w:marTop w:val="0"/>
      <w:marBottom w:val="0"/>
      <w:divBdr>
        <w:top w:val="none" w:sz="0" w:space="0" w:color="auto"/>
        <w:left w:val="none" w:sz="0" w:space="0" w:color="auto"/>
        <w:bottom w:val="none" w:sz="0" w:space="0" w:color="auto"/>
        <w:right w:val="none" w:sz="0" w:space="0" w:color="auto"/>
      </w:divBdr>
    </w:div>
    <w:div w:id="994383395">
      <w:bodyDiv w:val="1"/>
      <w:marLeft w:val="0"/>
      <w:marRight w:val="0"/>
      <w:marTop w:val="0"/>
      <w:marBottom w:val="0"/>
      <w:divBdr>
        <w:top w:val="none" w:sz="0" w:space="0" w:color="auto"/>
        <w:left w:val="none" w:sz="0" w:space="0" w:color="auto"/>
        <w:bottom w:val="none" w:sz="0" w:space="0" w:color="auto"/>
        <w:right w:val="none" w:sz="0" w:space="0" w:color="auto"/>
      </w:divBdr>
    </w:div>
    <w:div w:id="994454080">
      <w:bodyDiv w:val="1"/>
      <w:marLeft w:val="0"/>
      <w:marRight w:val="0"/>
      <w:marTop w:val="0"/>
      <w:marBottom w:val="0"/>
      <w:divBdr>
        <w:top w:val="none" w:sz="0" w:space="0" w:color="auto"/>
        <w:left w:val="none" w:sz="0" w:space="0" w:color="auto"/>
        <w:bottom w:val="none" w:sz="0" w:space="0" w:color="auto"/>
        <w:right w:val="none" w:sz="0" w:space="0" w:color="auto"/>
      </w:divBdr>
    </w:div>
    <w:div w:id="995886241">
      <w:bodyDiv w:val="1"/>
      <w:marLeft w:val="0"/>
      <w:marRight w:val="0"/>
      <w:marTop w:val="0"/>
      <w:marBottom w:val="0"/>
      <w:divBdr>
        <w:top w:val="none" w:sz="0" w:space="0" w:color="auto"/>
        <w:left w:val="none" w:sz="0" w:space="0" w:color="auto"/>
        <w:bottom w:val="none" w:sz="0" w:space="0" w:color="auto"/>
        <w:right w:val="none" w:sz="0" w:space="0" w:color="auto"/>
      </w:divBdr>
    </w:div>
    <w:div w:id="996147862">
      <w:bodyDiv w:val="1"/>
      <w:marLeft w:val="0"/>
      <w:marRight w:val="0"/>
      <w:marTop w:val="0"/>
      <w:marBottom w:val="0"/>
      <w:divBdr>
        <w:top w:val="none" w:sz="0" w:space="0" w:color="auto"/>
        <w:left w:val="none" w:sz="0" w:space="0" w:color="auto"/>
        <w:bottom w:val="none" w:sz="0" w:space="0" w:color="auto"/>
        <w:right w:val="none" w:sz="0" w:space="0" w:color="auto"/>
      </w:divBdr>
    </w:div>
    <w:div w:id="997346939">
      <w:bodyDiv w:val="1"/>
      <w:marLeft w:val="0"/>
      <w:marRight w:val="0"/>
      <w:marTop w:val="0"/>
      <w:marBottom w:val="0"/>
      <w:divBdr>
        <w:top w:val="none" w:sz="0" w:space="0" w:color="auto"/>
        <w:left w:val="none" w:sz="0" w:space="0" w:color="auto"/>
        <w:bottom w:val="none" w:sz="0" w:space="0" w:color="auto"/>
        <w:right w:val="none" w:sz="0" w:space="0" w:color="auto"/>
      </w:divBdr>
    </w:div>
    <w:div w:id="997997990">
      <w:bodyDiv w:val="1"/>
      <w:marLeft w:val="0"/>
      <w:marRight w:val="0"/>
      <w:marTop w:val="0"/>
      <w:marBottom w:val="0"/>
      <w:divBdr>
        <w:top w:val="none" w:sz="0" w:space="0" w:color="auto"/>
        <w:left w:val="none" w:sz="0" w:space="0" w:color="auto"/>
        <w:bottom w:val="none" w:sz="0" w:space="0" w:color="auto"/>
        <w:right w:val="none" w:sz="0" w:space="0" w:color="auto"/>
      </w:divBdr>
    </w:div>
    <w:div w:id="999506083">
      <w:bodyDiv w:val="1"/>
      <w:marLeft w:val="0"/>
      <w:marRight w:val="0"/>
      <w:marTop w:val="0"/>
      <w:marBottom w:val="0"/>
      <w:divBdr>
        <w:top w:val="none" w:sz="0" w:space="0" w:color="auto"/>
        <w:left w:val="none" w:sz="0" w:space="0" w:color="auto"/>
        <w:bottom w:val="none" w:sz="0" w:space="0" w:color="auto"/>
        <w:right w:val="none" w:sz="0" w:space="0" w:color="auto"/>
      </w:divBdr>
    </w:div>
    <w:div w:id="1000889573">
      <w:bodyDiv w:val="1"/>
      <w:marLeft w:val="0"/>
      <w:marRight w:val="0"/>
      <w:marTop w:val="0"/>
      <w:marBottom w:val="0"/>
      <w:divBdr>
        <w:top w:val="none" w:sz="0" w:space="0" w:color="auto"/>
        <w:left w:val="none" w:sz="0" w:space="0" w:color="auto"/>
        <w:bottom w:val="none" w:sz="0" w:space="0" w:color="auto"/>
        <w:right w:val="none" w:sz="0" w:space="0" w:color="auto"/>
      </w:divBdr>
    </w:div>
    <w:div w:id="1001352622">
      <w:bodyDiv w:val="1"/>
      <w:marLeft w:val="0"/>
      <w:marRight w:val="0"/>
      <w:marTop w:val="0"/>
      <w:marBottom w:val="0"/>
      <w:divBdr>
        <w:top w:val="none" w:sz="0" w:space="0" w:color="auto"/>
        <w:left w:val="none" w:sz="0" w:space="0" w:color="auto"/>
        <w:bottom w:val="none" w:sz="0" w:space="0" w:color="auto"/>
        <w:right w:val="none" w:sz="0" w:space="0" w:color="auto"/>
      </w:divBdr>
    </w:div>
    <w:div w:id="1003166115">
      <w:bodyDiv w:val="1"/>
      <w:marLeft w:val="0"/>
      <w:marRight w:val="0"/>
      <w:marTop w:val="0"/>
      <w:marBottom w:val="0"/>
      <w:divBdr>
        <w:top w:val="none" w:sz="0" w:space="0" w:color="auto"/>
        <w:left w:val="none" w:sz="0" w:space="0" w:color="auto"/>
        <w:bottom w:val="none" w:sz="0" w:space="0" w:color="auto"/>
        <w:right w:val="none" w:sz="0" w:space="0" w:color="auto"/>
      </w:divBdr>
    </w:div>
    <w:div w:id="1003509095">
      <w:bodyDiv w:val="1"/>
      <w:marLeft w:val="0"/>
      <w:marRight w:val="0"/>
      <w:marTop w:val="0"/>
      <w:marBottom w:val="0"/>
      <w:divBdr>
        <w:top w:val="none" w:sz="0" w:space="0" w:color="auto"/>
        <w:left w:val="none" w:sz="0" w:space="0" w:color="auto"/>
        <w:bottom w:val="none" w:sz="0" w:space="0" w:color="auto"/>
        <w:right w:val="none" w:sz="0" w:space="0" w:color="auto"/>
      </w:divBdr>
    </w:div>
    <w:div w:id="1004360758">
      <w:bodyDiv w:val="1"/>
      <w:marLeft w:val="0"/>
      <w:marRight w:val="0"/>
      <w:marTop w:val="0"/>
      <w:marBottom w:val="0"/>
      <w:divBdr>
        <w:top w:val="none" w:sz="0" w:space="0" w:color="auto"/>
        <w:left w:val="none" w:sz="0" w:space="0" w:color="auto"/>
        <w:bottom w:val="none" w:sz="0" w:space="0" w:color="auto"/>
        <w:right w:val="none" w:sz="0" w:space="0" w:color="auto"/>
      </w:divBdr>
    </w:div>
    <w:div w:id="1004430451">
      <w:bodyDiv w:val="1"/>
      <w:marLeft w:val="0"/>
      <w:marRight w:val="0"/>
      <w:marTop w:val="0"/>
      <w:marBottom w:val="0"/>
      <w:divBdr>
        <w:top w:val="none" w:sz="0" w:space="0" w:color="auto"/>
        <w:left w:val="none" w:sz="0" w:space="0" w:color="auto"/>
        <w:bottom w:val="none" w:sz="0" w:space="0" w:color="auto"/>
        <w:right w:val="none" w:sz="0" w:space="0" w:color="auto"/>
      </w:divBdr>
    </w:div>
    <w:div w:id="1006711236">
      <w:bodyDiv w:val="1"/>
      <w:marLeft w:val="0"/>
      <w:marRight w:val="0"/>
      <w:marTop w:val="0"/>
      <w:marBottom w:val="0"/>
      <w:divBdr>
        <w:top w:val="none" w:sz="0" w:space="0" w:color="auto"/>
        <w:left w:val="none" w:sz="0" w:space="0" w:color="auto"/>
        <w:bottom w:val="none" w:sz="0" w:space="0" w:color="auto"/>
        <w:right w:val="none" w:sz="0" w:space="0" w:color="auto"/>
      </w:divBdr>
    </w:div>
    <w:div w:id="1009332302">
      <w:bodyDiv w:val="1"/>
      <w:marLeft w:val="0"/>
      <w:marRight w:val="0"/>
      <w:marTop w:val="0"/>
      <w:marBottom w:val="0"/>
      <w:divBdr>
        <w:top w:val="none" w:sz="0" w:space="0" w:color="auto"/>
        <w:left w:val="none" w:sz="0" w:space="0" w:color="auto"/>
        <w:bottom w:val="none" w:sz="0" w:space="0" w:color="auto"/>
        <w:right w:val="none" w:sz="0" w:space="0" w:color="auto"/>
      </w:divBdr>
    </w:div>
    <w:div w:id="1010449514">
      <w:bodyDiv w:val="1"/>
      <w:marLeft w:val="0"/>
      <w:marRight w:val="0"/>
      <w:marTop w:val="0"/>
      <w:marBottom w:val="0"/>
      <w:divBdr>
        <w:top w:val="none" w:sz="0" w:space="0" w:color="auto"/>
        <w:left w:val="none" w:sz="0" w:space="0" w:color="auto"/>
        <w:bottom w:val="none" w:sz="0" w:space="0" w:color="auto"/>
        <w:right w:val="none" w:sz="0" w:space="0" w:color="auto"/>
      </w:divBdr>
    </w:div>
    <w:div w:id="1010989747">
      <w:bodyDiv w:val="1"/>
      <w:marLeft w:val="0"/>
      <w:marRight w:val="0"/>
      <w:marTop w:val="0"/>
      <w:marBottom w:val="0"/>
      <w:divBdr>
        <w:top w:val="none" w:sz="0" w:space="0" w:color="auto"/>
        <w:left w:val="none" w:sz="0" w:space="0" w:color="auto"/>
        <w:bottom w:val="none" w:sz="0" w:space="0" w:color="auto"/>
        <w:right w:val="none" w:sz="0" w:space="0" w:color="auto"/>
      </w:divBdr>
    </w:div>
    <w:div w:id="1011950213">
      <w:bodyDiv w:val="1"/>
      <w:marLeft w:val="0"/>
      <w:marRight w:val="0"/>
      <w:marTop w:val="0"/>
      <w:marBottom w:val="0"/>
      <w:divBdr>
        <w:top w:val="none" w:sz="0" w:space="0" w:color="auto"/>
        <w:left w:val="none" w:sz="0" w:space="0" w:color="auto"/>
        <w:bottom w:val="none" w:sz="0" w:space="0" w:color="auto"/>
        <w:right w:val="none" w:sz="0" w:space="0" w:color="auto"/>
      </w:divBdr>
    </w:div>
    <w:div w:id="1015039904">
      <w:bodyDiv w:val="1"/>
      <w:marLeft w:val="0"/>
      <w:marRight w:val="0"/>
      <w:marTop w:val="0"/>
      <w:marBottom w:val="0"/>
      <w:divBdr>
        <w:top w:val="none" w:sz="0" w:space="0" w:color="auto"/>
        <w:left w:val="none" w:sz="0" w:space="0" w:color="auto"/>
        <w:bottom w:val="none" w:sz="0" w:space="0" w:color="auto"/>
        <w:right w:val="none" w:sz="0" w:space="0" w:color="auto"/>
      </w:divBdr>
    </w:div>
    <w:div w:id="1019042306">
      <w:bodyDiv w:val="1"/>
      <w:marLeft w:val="0"/>
      <w:marRight w:val="0"/>
      <w:marTop w:val="0"/>
      <w:marBottom w:val="0"/>
      <w:divBdr>
        <w:top w:val="none" w:sz="0" w:space="0" w:color="auto"/>
        <w:left w:val="none" w:sz="0" w:space="0" w:color="auto"/>
        <w:bottom w:val="none" w:sz="0" w:space="0" w:color="auto"/>
        <w:right w:val="none" w:sz="0" w:space="0" w:color="auto"/>
      </w:divBdr>
    </w:div>
    <w:div w:id="1021471418">
      <w:bodyDiv w:val="1"/>
      <w:marLeft w:val="0"/>
      <w:marRight w:val="0"/>
      <w:marTop w:val="0"/>
      <w:marBottom w:val="0"/>
      <w:divBdr>
        <w:top w:val="none" w:sz="0" w:space="0" w:color="auto"/>
        <w:left w:val="none" w:sz="0" w:space="0" w:color="auto"/>
        <w:bottom w:val="none" w:sz="0" w:space="0" w:color="auto"/>
        <w:right w:val="none" w:sz="0" w:space="0" w:color="auto"/>
      </w:divBdr>
    </w:div>
    <w:div w:id="1022048503">
      <w:bodyDiv w:val="1"/>
      <w:marLeft w:val="0"/>
      <w:marRight w:val="0"/>
      <w:marTop w:val="0"/>
      <w:marBottom w:val="0"/>
      <w:divBdr>
        <w:top w:val="none" w:sz="0" w:space="0" w:color="auto"/>
        <w:left w:val="none" w:sz="0" w:space="0" w:color="auto"/>
        <w:bottom w:val="none" w:sz="0" w:space="0" w:color="auto"/>
        <w:right w:val="none" w:sz="0" w:space="0" w:color="auto"/>
      </w:divBdr>
    </w:div>
    <w:div w:id="1022367260">
      <w:bodyDiv w:val="1"/>
      <w:marLeft w:val="0"/>
      <w:marRight w:val="0"/>
      <w:marTop w:val="0"/>
      <w:marBottom w:val="0"/>
      <w:divBdr>
        <w:top w:val="none" w:sz="0" w:space="0" w:color="auto"/>
        <w:left w:val="none" w:sz="0" w:space="0" w:color="auto"/>
        <w:bottom w:val="none" w:sz="0" w:space="0" w:color="auto"/>
        <w:right w:val="none" w:sz="0" w:space="0" w:color="auto"/>
      </w:divBdr>
    </w:div>
    <w:div w:id="1022710582">
      <w:bodyDiv w:val="1"/>
      <w:marLeft w:val="0"/>
      <w:marRight w:val="0"/>
      <w:marTop w:val="0"/>
      <w:marBottom w:val="0"/>
      <w:divBdr>
        <w:top w:val="none" w:sz="0" w:space="0" w:color="auto"/>
        <w:left w:val="none" w:sz="0" w:space="0" w:color="auto"/>
        <w:bottom w:val="none" w:sz="0" w:space="0" w:color="auto"/>
        <w:right w:val="none" w:sz="0" w:space="0" w:color="auto"/>
      </w:divBdr>
    </w:div>
    <w:div w:id="1024281318">
      <w:bodyDiv w:val="1"/>
      <w:marLeft w:val="0"/>
      <w:marRight w:val="0"/>
      <w:marTop w:val="0"/>
      <w:marBottom w:val="0"/>
      <w:divBdr>
        <w:top w:val="none" w:sz="0" w:space="0" w:color="auto"/>
        <w:left w:val="none" w:sz="0" w:space="0" w:color="auto"/>
        <w:bottom w:val="none" w:sz="0" w:space="0" w:color="auto"/>
        <w:right w:val="none" w:sz="0" w:space="0" w:color="auto"/>
      </w:divBdr>
    </w:div>
    <w:div w:id="1024867192">
      <w:bodyDiv w:val="1"/>
      <w:marLeft w:val="0"/>
      <w:marRight w:val="0"/>
      <w:marTop w:val="0"/>
      <w:marBottom w:val="0"/>
      <w:divBdr>
        <w:top w:val="none" w:sz="0" w:space="0" w:color="auto"/>
        <w:left w:val="none" w:sz="0" w:space="0" w:color="auto"/>
        <w:bottom w:val="none" w:sz="0" w:space="0" w:color="auto"/>
        <w:right w:val="none" w:sz="0" w:space="0" w:color="auto"/>
      </w:divBdr>
    </w:div>
    <w:div w:id="1027412865">
      <w:bodyDiv w:val="1"/>
      <w:marLeft w:val="0"/>
      <w:marRight w:val="0"/>
      <w:marTop w:val="0"/>
      <w:marBottom w:val="0"/>
      <w:divBdr>
        <w:top w:val="none" w:sz="0" w:space="0" w:color="auto"/>
        <w:left w:val="none" w:sz="0" w:space="0" w:color="auto"/>
        <w:bottom w:val="none" w:sz="0" w:space="0" w:color="auto"/>
        <w:right w:val="none" w:sz="0" w:space="0" w:color="auto"/>
      </w:divBdr>
    </w:div>
    <w:div w:id="1027950178">
      <w:bodyDiv w:val="1"/>
      <w:marLeft w:val="0"/>
      <w:marRight w:val="0"/>
      <w:marTop w:val="0"/>
      <w:marBottom w:val="0"/>
      <w:divBdr>
        <w:top w:val="none" w:sz="0" w:space="0" w:color="auto"/>
        <w:left w:val="none" w:sz="0" w:space="0" w:color="auto"/>
        <w:bottom w:val="none" w:sz="0" w:space="0" w:color="auto"/>
        <w:right w:val="none" w:sz="0" w:space="0" w:color="auto"/>
      </w:divBdr>
    </w:div>
    <w:div w:id="1028793180">
      <w:bodyDiv w:val="1"/>
      <w:marLeft w:val="0"/>
      <w:marRight w:val="0"/>
      <w:marTop w:val="0"/>
      <w:marBottom w:val="0"/>
      <w:divBdr>
        <w:top w:val="none" w:sz="0" w:space="0" w:color="auto"/>
        <w:left w:val="none" w:sz="0" w:space="0" w:color="auto"/>
        <w:bottom w:val="none" w:sz="0" w:space="0" w:color="auto"/>
        <w:right w:val="none" w:sz="0" w:space="0" w:color="auto"/>
      </w:divBdr>
    </w:div>
    <w:div w:id="1029376773">
      <w:bodyDiv w:val="1"/>
      <w:marLeft w:val="0"/>
      <w:marRight w:val="0"/>
      <w:marTop w:val="0"/>
      <w:marBottom w:val="0"/>
      <w:divBdr>
        <w:top w:val="none" w:sz="0" w:space="0" w:color="auto"/>
        <w:left w:val="none" w:sz="0" w:space="0" w:color="auto"/>
        <w:bottom w:val="none" w:sz="0" w:space="0" w:color="auto"/>
        <w:right w:val="none" w:sz="0" w:space="0" w:color="auto"/>
      </w:divBdr>
    </w:div>
    <w:div w:id="1029379833">
      <w:bodyDiv w:val="1"/>
      <w:marLeft w:val="0"/>
      <w:marRight w:val="0"/>
      <w:marTop w:val="0"/>
      <w:marBottom w:val="0"/>
      <w:divBdr>
        <w:top w:val="none" w:sz="0" w:space="0" w:color="auto"/>
        <w:left w:val="none" w:sz="0" w:space="0" w:color="auto"/>
        <w:bottom w:val="none" w:sz="0" w:space="0" w:color="auto"/>
        <w:right w:val="none" w:sz="0" w:space="0" w:color="auto"/>
      </w:divBdr>
    </w:div>
    <w:div w:id="1029643551">
      <w:bodyDiv w:val="1"/>
      <w:marLeft w:val="0"/>
      <w:marRight w:val="0"/>
      <w:marTop w:val="0"/>
      <w:marBottom w:val="0"/>
      <w:divBdr>
        <w:top w:val="none" w:sz="0" w:space="0" w:color="auto"/>
        <w:left w:val="none" w:sz="0" w:space="0" w:color="auto"/>
        <w:bottom w:val="none" w:sz="0" w:space="0" w:color="auto"/>
        <w:right w:val="none" w:sz="0" w:space="0" w:color="auto"/>
      </w:divBdr>
    </w:div>
    <w:div w:id="1030184523">
      <w:bodyDiv w:val="1"/>
      <w:marLeft w:val="0"/>
      <w:marRight w:val="0"/>
      <w:marTop w:val="0"/>
      <w:marBottom w:val="0"/>
      <w:divBdr>
        <w:top w:val="none" w:sz="0" w:space="0" w:color="auto"/>
        <w:left w:val="none" w:sz="0" w:space="0" w:color="auto"/>
        <w:bottom w:val="none" w:sz="0" w:space="0" w:color="auto"/>
        <w:right w:val="none" w:sz="0" w:space="0" w:color="auto"/>
      </w:divBdr>
    </w:div>
    <w:div w:id="1030373198">
      <w:bodyDiv w:val="1"/>
      <w:marLeft w:val="0"/>
      <w:marRight w:val="0"/>
      <w:marTop w:val="0"/>
      <w:marBottom w:val="0"/>
      <w:divBdr>
        <w:top w:val="none" w:sz="0" w:space="0" w:color="auto"/>
        <w:left w:val="none" w:sz="0" w:space="0" w:color="auto"/>
        <w:bottom w:val="none" w:sz="0" w:space="0" w:color="auto"/>
        <w:right w:val="none" w:sz="0" w:space="0" w:color="auto"/>
      </w:divBdr>
    </w:div>
    <w:div w:id="1030453863">
      <w:bodyDiv w:val="1"/>
      <w:marLeft w:val="0"/>
      <w:marRight w:val="0"/>
      <w:marTop w:val="0"/>
      <w:marBottom w:val="0"/>
      <w:divBdr>
        <w:top w:val="none" w:sz="0" w:space="0" w:color="auto"/>
        <w:left w:val="none" w:sz="0" w:space="0" w:color="auto"/>
        <w:bottom w:val="none" w:sz="0" w:space="0" w:color="auto"/>
        <w:right w:val="none" w:sz="0" w:space="0" w:color="auto"/>
      </w:divBdr>
    </w:div>
    <w:div w:id="1030493227">
      <w:bodyDiv w:val="1"/>
      <w:marLeft w:val="0"/>
      <w:marRight w:val="0"/>
      <w:marTop w:val="0"/>
      <w:marBottom w:val="0"/>
      <w:divBdr>
        <w:top w:val="none" w:sz="0" w:space="0" w:color="auto"/>
        <w:left w:val="none" w:sz="0" w:space="0" w:color="auto"/>
        <w:bottom w:val="none" w:sz="0" w:space="0" w:color="auto"/>
        <w:right w:val="none" w:sz="0" w:space="0" w:color="auto"/>
      </w:divBdr>
    </w:div>
    <w:div w:id="1033655463">
      <w:bodyDiv w:val="1"/>
      <w:marLeft w:val="0"/>
      <w:marRight w:val="0"/>
      <w:marTop w:val="0"/>
      <w:marBottom w:val="0"/>
      <w:divBdr>
        <w:top w:val="none" w:sz="0" w:space="0" w:color="auto"/>
        <w:left w:val="none" w:sz="0" w:space="0" w:color="auto"/>
        <w:bottom w:val="none" w:sz="0" w:space="0" w:color="auto"/>
        <w:right w:val="none" w:sz="0" w:space="0" w:color="auto"/>
      </w:divBdr>
    </w:div>
    <w:div w:id="1034774708">
      <w:bodyDiv w:val="1"/>
      <w:marLeft w:val="0"/>
      <w:marRight w:val="0"/>
      <w:marTop w:val="0"/>
      <w:marBottom w:val="0"/>
      <w:divBdr>
        <w:top w:val="none" w:sz="0" w:space="0" w:color="auto"/>
        <w:left w:val="none" w:sz="0" w:space="0" w:color="auto"/>
        <w:bottom w:val="none" w:sz="0" w:space="0" w:color="auto"/>
        <w:right w:val="none" w:sz="0" w:space="0" w:color="auto"/>
      </w:divBdr>
    </w:div>
    <w:div w:id="1034887858">
      <w:bodyDiv w:val="1"/>
      <w:marLeft w:val="0"/>
      <w:marRight w:val="0"/>
      <w:marTop w:val="0"/>
      <w:marBottom w:val="0"/>
      <w:divBdr>
        <w:top w:val="none" w:sz="0" w:space="0" w:color="auto"/>
        <w:left w:val="none" w:sz="0" w:space="0" w:color="auto"/>
        <w:bottom w:val="none" w:sz="0" w:space="0" w:color="auto"/>
        <w:right w:val="none" w:sz="0" w:space="0" w:color="auto"/>
      </w:divBdr>
    </w:div>
    <w:div w:id="1034958698">
      <w:bodyDiv w:val="1"/>
      <w:marLeft w:val="0"/>
      <w:marRight w:val="0"/>
      <w:marTop w:val="0"/>
      <w:marBottom w:val="0"/>
      <w:divBdr>
        <w:top w:val="none" w:sz="0" w:space="0" w:color="auto"/>
        <w:left w:val="none" w:sz="0" w:space="0" w:color="auto"/>
        <w:bottom w:val="none" w:sz="0" w:space="0" w:color="auto"/>
        <w:right w:val="none" w:sz="0" w:space="0" w:color="auto"/>
      </w:divBdr>
    </w:div>
    <w:div w:id="1034958711">
      <w:bodyDiv w:val="1"/>
      <w:marLeft w:val="0"/>
      <w:marRight w:val="0"/>
      <w:marTop w:val="0"/>
      <w:marBottom w:val="0"/>
      <w:divBdr>
        <w:top w:val="none" w:sz="0" w:space="0" w:color="auto"/>
        <w:left w:val="none" w:sz="0" w:space="0" w:color="auto"/>
        <w:bottom w:val="none" w:sz="0" w:space="0" w:color="auto"/>
        <w:right w:val="none" w:sz="0" w:space="0" w:color="auto"/>
      </w:divBdr>
    </w:div>
    <w:div w:id="1036003636">
      <w:bodyDiv w:val="1"/>
      <w:marLeft w:val="0"/>
      <w:marRight w:val="0"/>
      <w:marTop w:val="0"/>
      <w:marBottom w:val="0"/>
      <w:divBdr>
        <w:top w:val="none" w:sz="0" w:space="0" w:color="auto"/>
        <w:left w:val="none" w:sz="0" w:space="0" w:color="auto"/>
        <w:bottom w:val="none" w:sz="0" w:space="0" w:color="auto"/>
        <w:right w:val="none" w:sz="0" w:space="0" w:color="auto"/>
      </w:divBdr>
    </w:div>
    <w:div w:id="1036661940">
      <w:bodyDiv w:val="1"/>
      <w:marLeft w:val="0"/>
      <w:marRight w:val="0"/>
      <w:marTop w:val="0"/>
      <w:marBottom w:val="0"/>
      <w:divBdr>
        <w:top w:val="none" w:sz="0" w:space="0" w:color="auto"/>
        <w:left w:val="none" w:sz="0" w:space="0" w:color="auto"/>
        <w:bottom w:val="none" w:sz="0" w:space="0" w:color="auto"/>
        <w:right w:val="none" w:sz="0" w:space="0" w:color="auto"/>
      </w:divBdr>
    </w:div>
    <w:div w:id="1037438626">
      <w:bodyDiv w:val="1"/>
      <w:marLeft w:val="0"/>
      <w:marRight w:val="0"/>
      <w:marTop w:val="0"/>
      <w:marBottom w:val="0"/>
      <w:divBdr>
        <w:top w:val="none" w:sz="0" w:space="0" w:color="auto"/>
        <w:left w:val="none" w:sz="0" w:space="0" w:color="auto"/>
        <w:bottom w:val="none" w:sz="0" w:space="0" w:color="auto"/>
        <w:right w:val="none" w:sz="0" w:space="0" w:color="auto"/>
      </w:divBdr>
    </w:div>
    <w:div w:id="1037462789">
      <w:bodyDiv w:val="1"/>
      <w:marLeft w:val="0"/>
      <w:marRight w:val="0"/>
      <w:marTop w:val="0"/>
      <w:marBottom w:val="0"/>
      <w:divBdr>
        <w:top w:val="none" w:sz="0" w:space="0" w:color="auto"/>
        <w:left w:val="none" w:sz="0" w:space="0" w:color="auto"/>
        <w:bottom w:val="none" w:sz="0" w:space="0" w:color="auto"/>
        <w:right w:val="none" w:sz="0" w:space="0" w:color="auto"/>
      </w:divBdr>
    </w:div>
    <w:div w:id="1040205590">
      <w:bodyDiv w:val="1"/>
      <w:marLeft w:val="0"/>
      <w:marRight w:val="0"/>
      <w:marTop w:val="0"/>
      <w:marBottom w:val="0"/>
      <w:divBdr>
        <w:top w:val="none" w:sz="0" w:space="0" w:color="auto"/>
        <w:left w:val="none" w:sz="0" w:space="0" w:color="auto"/>
        <w:bottom w:val="none" w:sz="0" w:space="0" w:color="auto"/>
        <w:right w:val="none" w:sz="0" w:space="0" w:color="auto"/>
      </w:divBdr>
    </w:div>
    <w:div w:id="1041251119">
      <w:bodyDiv w:val="1"/>
      <w:marLeft w:val="0"/>
      <w:marRight w:val="0"/>
      <w:marTop w:val="0"/>
      <w:marBottom w:val="0"/>
      <w:divBdr>
        <w:top w:val="none" w:sz="0" w:space="0" w:color="auto"/>
        <w:left w:val="none" w:sz="0" w:space="0" w:color="auto"/>
        <w:bottom w:val="none" w:sz="0" w:space="0" w:color="auto"/>
        <w:right w:val="none" w:sz="0" w:space="0" w:color="auto"/>
      </w:divBdr>
    </w:div>
    <w:div w:id="1041901642">
      <w:bodyDiv w:val="1"/>
      <w:marLeft w:val="0"/>
      <w:marRight w:val="0"/>
      <w:marTop w:val="0"/>
      <w:marBottom w:val="0"/>
      <w:divBdr>
        <w:top w:val="none" w:sz="0" w:space="0" w:color="auto"/>
        <w:left w:val="none" w:sz="0" w:space="0" w:color="auto"/>
        <w:bottom w:val="none" w:sz="0" w:space="0" w:color="auto"/>
        <w:right w:val="none" w:sz="0" w:space="0" w:color="auto"/>
      </w:divBdr>
    </w:div>
    <w:div w:id="1041975670">
      <w:bodyDiv w:val="1"/>
      <w:marLeft w:val="0"/>
      <w:marRight w:val="0"/>
      <w:marTop w:val="0"/>
      <w:marBottom w:val="0"/>
      <w:divBdr>
        <w:top w:val="none" w:sz="0" w:space="0" w:color="auto"/>
        <w:left w:val="none" w:sz="0" w:space="0" w:color="auto"/>
        <w:bottom w:val="none" w:sz="0" w:space="0" w:color="auto"/>
        <w:right w:val="none" w:sz="0" w:space="0" w:color="auto"/>
      </w:divBdr>
    </w:div>
    <w:div w:id="1044528565">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529184">
      <w:bodyDiv w:val="1"/>
      <w:marLeft w:val="0"/>
      <w:marRight w:val="0"/>
      <w:marTop w:val="0"/>
      <w:marBottom w:val="0"/>
      <w:divBdr>
        <w:top w:val="none" w:sz="0" w:space="0" w:color="auto"/>
        <w:left w:val="none" w:sz="0" w:space="0" w:color="auto"/>
        <w:bottom w:val="none" w:sz="0" w:space="0" w:color="auto"/>
        <w:right w:val="none" w:sz="0" w:space="0" w:color="auto"/>
      </w:divBdr>
    </w:div>
    <w:div w:id="1047602528">
      <w:bodyDiv w:val="1"/>
      <w:marLeft w:val="0"/>
      <w:marRight w:val="0"/>
      <w:marTop w:val="0"/>
      <w:marBottom w:val="0"/>
      <w:divBdr>
        <w:top w:val="none" w:sz="0" w:space="0" w:color="auto"/>
        <w:left w:val="none" w:sz="0" w:space="0" w:color="auto"/>
        <w:bottom w:val="none" w:sz="0" w:space="0" w:color="auto"/>
        <w:right w:val="none" w:sz="0" w:space="0" w:color="auto"/>
      </w:divBdr>
    </w:div>
    <w:div w:id="1048214923">
      <w:bodyDiv w:val="1"/>
      <w:marLeft w:val="0"/>
      <w:marRight w:val="0"/>
      <w:marTop w:val="0"/>
      <w:marBottom w:val="0"/>
      <w:divBdr>
        <w:top w:val="none" w:sz="0" w:space="0" w:color="auto"/>
        <w:left w:val="none" w:sz="0" w:space="0" w:color="auto"/>
        <w:bottom w:val="none" w:sz="0" w:space="0" w:color="auto"/>
        <w:right w:val="none" w:sz="0" w:space="0" w:color="auto"/>
      </w:divBdr>
    </w:div>
    <w:div w:id="1049766463">
      <w:bodyDiv w:val="1"/>
      <w:marLeft w:val="0"/>
      <w:marRight w:val="0"/>
      <w:marTop w:val="0"/>
      <w:marBottom w:val="0"/>
      <w:divBdr>
        <w:top w:val="none" w:sz="0" w:space="0" w:color="auto"/>
        <w:left w:val="none" w:sz="0" w:space="0" w:color="auto"/>
        <w:bottom w:val="none" w:sz="0" w:space="0" w:color="auto"/>
        <w:right w:val="none" w:sz="0" w:space="0" w:color="auto"/>
      </w:divBdr>
    </w:div>
    <w:div w:id="1054305818">
      <w:bodyDiv w:val="1"/>
      <w:marLeft w:val="0"/>
      <w:marRight w:val="0"/>
      <w:marTop w:val="0"/>
      <w:marBottom w:val="0"/>
      <w:divBdr>
        <w:top w:val="none" w:sz="0" w:space="0" w:color="auto"/>
        <w:left w:val="none" w:sz="0" w:space="0" w:color="auto"/>
        <w:bottom w:val="none" w:sz="0" w:space="0" w:color="auto"/>
        <w:right w:val="none" w:sz="0" w:space="0" w:color="auto"/>
      </w:divBdr>
    </w:div>
    <w:div w:id="1054891169">
      <w:bodyDiv w:val="1"/>
      <w:marLeft w:val="0"/>
      <w:marRight w:val="0"/>
      <w:marTop w:val="0"/>
      <w:marBottom w:val="0"/>
      <w:divBdr>
        <w:top w:val="none" w:sz="0" w:space="0" w:color="auto"/>
        <w:left w:val="none" w:sz="0" w:space="0" w:color="auto"/>
        <w:bottom w:val="none" w:sz="0" w:space="0" w:color="auto"/>
        <w:right w:val="none" w:sz="0" w:space="0" w:color="auto"/>
      </w:divBdr>
    </w:div>
    <w:div w:id="1055278160">
      <w:bodyDiv w:val="1"/>
      <w:marLeft w:val="0"/>
      <w:marRight w:val="0"/>
      <w:marTop w:val="0"/>
      <w:marBottom w:val="0"/>
      <w:divBdr>
        <w:top w:val="none" w:sz="0" w:space="0" w:color="auto"/>
        <w:left w:val="none" w:sz="0" w:space="0" w:color="auto"/>
        <w:bottom w:val="none" w:sz="0" w:space="0" w:color="auto"/>
        <w:right w:val="none" w:sz="0" w:space="0" w:color="auto"/>
      </w:divBdr>
    </w:div>
    <w:div w:id="1057316828">
      <w:bodyDiv w:val="1"/>
      <w:marLeft w:val="0"/>
      <w:marRight w:val="0"/>
      <w:marTop w:val="0"/>
      <w:marBottom w:val="0"/>
      <w:divBdr>
        <w:top w:val="none" w:sz="0" w:space="0" w:color="auto"/>
        <w:left w:val="none" w:sz="0" w:space="0" w:color="auto"/>
        <w:bottom w:val="none" w:sz="0" w:space="0" w:color="auto"/>
        <w:right w:val="none" w:sz="0" w:space="0" w:color="auto"/>
      </w:divBdr>
    </w:div>
    <w:div w:id="1058481897">
      <w:bodyDiv w:val="1"/>
      <w:marLeft w:val="0"/>
      <w:marRight w:val="0"/>
      <w:marTop w:val="0"/>
      <w:marBottom w:val="0"/>
      <w:divBdr>
        <w:top w:val="none" w:sz="0" w:space="0" w:color="auto"/>
        <w:left w:val="none" w:sz="0" w:space="0" w:color="auto"/>
        <w:bottom w:val="none" w:sz="0" w:space="0" w:color="auto"/>
        <w:right w:val="none" w:sz="0" w:space="0" w:color="auto"/>
      </w:divBdr>
    </w:div>
    <w:div w:id="1060323820">
      <w:bodyDiv w:val="1"/>
      <w:marLeft w:val="0"/>
      <w:marRight w:val="0"/>
      <w:marTop w:val="0"/>
      <w:marBottom w:val="0"/>
      <w:divBdr>
        <w:top w:val="none" w:sz="0" w:space="0" w:color="auto"/>
        <w:left w:val="none" w:sz="0" w:space="0" w:color="auto"/>
        <w:bottom w:val="none" w:sz="0" w:space="0" w:color="auto"/>
        <w:right w:val="none" w:sz="0" w:space="0" w:color="auto"/>
      </w:divBdr>
    </w:div>
    <w:div w:id="1063680375">
      <w:bodyDiv w:val="1"/>
      <w:marLeft w:val="0"/>
      <w:marRight w:val="0"/>
      <w:marTop w:val="0"/>
      <w:marBottom w:val="0"/>
      <w:divBdr>
        <w:top w:val="none" w:sz="0" w:space="0" w:color="auto"/>
        <w:left w:val="none" w:sz="0" w:space="0" w:color="auto"/>
        <w:bottom w:val="none" w:sz="0" w:space="0" w:color="auto"/>
        <w:right w:val="none" w:sz="0" w:space="0" w:color="auto"/>
      </w:divBdr>
    </w:div>
    <w:div w:id="1063790832">
      <w:bodyDiv w:val="1"/>
      <w:marLeft w:val="0"/>
      <w:marRight w:val="0"/>
      <w:marTop w:val="0"/>
      <w:marBottom w:val="0"/>
      <w:divBdr>
        <w:top w:val="none" w:sz="0" w:space="0" w:color="auto"/>
        <w:left w:val="none" w:sz="0" w:space="0" w:color="auto"/>
        <w:bottom w:val="none" w:sz="0" w:space="0" w:color="auto"/>
        <w:right w:val="none" w:sz="0" w:space="0" w:color="auto"/>
      </w:divBdr>
    </w:div>
    <w:div w:id="1064178346">
      <w:bodyDiv w:val="1"/>
      <w:marLeft w:val="0"/>
      <w:marRight w:val="0"/>
      <w:marTop w:val="0"/>
      <w:marBottom w:val="0"/>
      <w:divBdr>
        <w:top w:val="none" w:sz="0" w:space="0" w:color="auto"/>
        <w:left w:val="none" w:sz="0" w:space="0" w:color="auto"/>
        <w:bottom w:val="none" w:sz="0" w:space="0" w:color="auto"/>
        <w:right w:val="none" w:sz="0" w:space="0" w:color="auto"/>
      </w:divBdr>
    </w:div>
    <w:div w:id="1065372168">
      <w:bodyDiv w:val="1"/>
      <w:marLeft w:val="0"/>
      <w:marRight w:val="0"/>
      <w:marTop w:val="0"/>
      <w:marBottom w:val="0"/>
      <w:divBdr>
        <w:top w:val="none" w:sz="0" w:space="0" w:color="auto"/>
        <w:left w:val="none" w:sz="0" w:space="0" w:color="auto"/>
        <w:bottom w:val="none" w:sz="0" w:space="0" w:color="auto"/>
        <w:right w:val="none" w:sz="0" w:space="0" w:color="auto"/>
      </w:divBdr>
    </w:div>
    <w:div w:id="1065950344">
      <w:bodyDiv w:val="1"/>
      <w:marLeft w:val="0"/>
      <w:marRight w:val="0"/>
      <w:marTop w:val="0"/>
      <w:marBottom w:val="0"/>
      <w:divBdr>
        <w:top w:val="none" w:sz="0" w:space="0" w:color="auto"/>
        <w:left w:val="none" w:sz="0" w:space="0" w:color="auto"/>
        <w:bottom w:val="none" w:sz="0" w:space="0" w:color="auto"/>
        <w:right w:val="none" w:sz="0" w:space="0" w:color="auto"/>
      </w:divBdr>
    </w:div>
    <w:div w:id="1066879497">
      <w:bodyDiv w:val="1"/>
      <w:marLeft w:val="0"/>
      <w:marRight w:val="0"/>
      <w:marTop w:val="0"/>
      <w:marBottom w:val="0"/>
      <w:divBdr>
        <w:top w:val="none" w:sz="0" w:space="0" w:color="auto"/>
        <w:left w:val="none" w:sz="0" w:space="0" w:color="auto"/>
        <w:bottom w:val="none" w:sz="0" w:space="0" w:color="auto"/>
        <w:right w:val="none" w:sz="0" w:space="0" w:color="auto"/>
      </w:divBdr>
    </w:div>
    <w:div w:id="1068268236">
      <w:bodyDiv w:val="1"/>
      <w:marLeft w:val="0"/>
      <w:marRight w:val="0"/>
      <w:marTop w:val="0"/>
      <w:marBottom w:val="0"/>
      <w:divBdr>
        <w:top w:val="none" w:sz="0" w:space="0" w:color="auto"/>
        <w:left w:val="none" w:sz="0" w:space="0" w:color="auto"/>
        <w:bottom w:val="none" w:sz="0" w:space="0" w:color="auto"/>
        <w:right w:val="none" w:sz="0" w:space="0" w:color="auto"/>
      </w:divBdr>
    </w:div>
    <w:div w:id="1069310175">
      <w:bodyDiv w:val="1"/>
      <w:marLeft w:val="0"/>
      <w:marRight w:val="0"/>
      <w:marTop w:val="0"/>
      <w:marBottom w:val="0"/>
      <w:divBdr>
        <w:top w:val="none" w:sz="0" w:space="0" w:color="auto"/>
        <w:left w:val="none" w:sz="0" w:space="0" w:color="auto"/>
        <w:bottom w:val="none" w:sz="0" w:space="0" w:color="auto"/>
        <w:right w:val="none" w:sz="0" w:space="0" w:color="auto"/>
      </w:divBdr>
    </w:div>
    <w:div w:id="1072045471">
      <w:bodyDiv w:val="1"/>
      <w:marLeft w:val="0"/>
      <w:marRight w:val="0"/>
      <w:marTop w:val="0"/>
      <w:marBottom w:val="0"/>
      <w:divBdr>
        <w:top w:val="none" w:sz="0" w:space="0" w:color="auto"/>
        <w:left w:val="none" w:sz="0" w:space="0" w:color="auto"/>
        <w:bottom w:val="none" w:sz="0" w:space="0" w:color="auto"/>
        <w:right w:val="none" w:sz="0" w:space="0" w:color="auto"/>
      </w:divBdr>
    </w:div>
    <w:div w:id="1073625375">
      <w:bodyDiv w:val="1"/>
      <w:marLeft w:val="0"/>
      <w:marRight w:val="0"/>
      <w:marTop w:val="0"/>
      <w:marBottom w:val="0"/>
      <w:divBdr>
        <w:top w:val="none" w:sz="0" w:space="0" w:color="auto"/>
        <w:left w:val="none" w:sz="0" w:space="0" w:color="auto"/>
        <w:bottom w:val="none" w:sz="0" w:space="0" w:color="auto"/>
        <w:right w:val="none" w:sz="0" w:space="0" w:color="auto"/>
      </w:divBdr>
    </w:div>
    <w:div w:id="1075860423">
      <w:bodyDiv w:val="1"/>
      <w:marLeft w:val="0"/>
      <w:marRight w:val="0"/>
      <w:marTop w:val="0"/>
      <w:marBottom w:val="0"/>
      <w:divBdr>
        <w:top w:val="none" w:sz="0" w:space="0" w:color="auto"/>
        <w:left w:val="none" w:sz="0" w:space="0" w:color="auto"/>
        <w:bottom w:val="none" w:sz="0" w:space="0" w:color="auto"/>
        <w:right w:val="none" w:sz="0" w:space="0" w:color="auto"/>
      </w:divBdr>
    </w:div>
    <w:div w:id="1076628368">
      <w:bodyDiv w:val="1"/>
      <w:marLeft w:val="0"/>
      <w:marRight w:val="0"/>
      <w:marTop w:val="0"/>
      <w:marBottom w:val="0"/>
      <w:divBdr>
        <w:top w:val="none" w:sz="0" w:space="0" w:color="auto"/>
        <w:left w:val="none" w:sz="0" w:space="0" w:color="auto"/>
        <w:bottom w:val="none" w:sz="0" w:space="0" w:color="auto"/>
        <w:right w:val="none" w:sz="0" w:space="0" w:color="auto"/>
      </w:divBdr>
    </w:div>
    <w:div w:id="1082333083">
      <w:bodyDiv w:val="1"/>
      <w:marLeft w:val="0"/>
      <w:marRight w:val="0"/>
      <w:marTop w:val="0"/>
      <w:marBottom w:val="0"/>
      <w:divBdr>
        <w:top w:val="none" w:sz="0" w:space="0" w:color="auto"/>
        <w:left w:val="none" w:sz="0" w:space="0" w:color="auto"/>
        <w:bottom w:val="none" w:sz="0" w:space="0" w:color="auto"/>
        <w:right w:val="none" w:sz="0" w:space="0" w:color="auto"/>
      </w:divBdr>
    </w:div>
    <w:div w:id="1082487873">
      <w:bodyDiv w:val="1"/>
      <w:marLeft w:val="0"/>
      <w:marRight w:val="0"/>
      <w:marTop w:val="0"/>
      <w:marBottom w:val="0"/>
      <w:divBdr>
        <w:top w:val="none" w:sz="0" w:space="0" w:color="auto"/>
        <w:left w:val="none" w:sz="0" w:space="0" w:color="auto"/>
        <w:bottom w:val="none" w:sz="0" w:space="0" w:color="auto"/>
        <w:right w:val="none" w:sz="0" w:space="0" w:color="auto"/>
      </w:divBdr>
    </w:div>
    <w:div w:id="1083453216">
      <w:bodyDiv w:val="1"/>
      <w:marLeft w:val="0"/>
      <w:marRight w:val="0"/>
      <w:marTop w:val="0"/>
      <w:marBottom w:val="0"/>
      <w:divBdr>
        <w:top w:val="none" w:sz="0" w:space="0" w:color="auto"/>
        <w:left w:val="none" w:sz="0" w:space="0" w:color="auto"/>
        <w:bottom w:val="none" w:sz="0" w:space="0" w:color="auto"/>
        <w:right w:val="none" w:sz="0" w:space="0" w:color="auto"/>
      </w:divBdr>
    </w:div>
    <w:div w:id="1088891823">
      <w:bodyDiv w:val="1"/>
      <w:marLeft w:val="0"/>
      <w:marRight w:val="0"/>
      <w:marTop w:val="0"/>
      <w:marBottom w:val="0"/>
      <w:divBdr>
        <w:top w:val="none" w:sz="0" w:space="0" w:color="auto"/>
        <w:left w:val="none" w:sz="0" w:space="0" w:color="auto"/>
        <w:bottom w:val="none" w:sz="0" w:space="0" w:color="auto"/>
        <w:right w:val="none" w:sz="0" w:space="0" w:color="auto"/>
      </w:divBdr>
    </w:div>
    <w:div w:id="1092818817">
      <w:bodyDiv w:val="1"/>
      <w:marLeft w:val="0"/>
      <w:marRight w:val="0"/>
      <w:marTop w:val="0"/>
      <w:marBottom w:val="0"/>
      <w:divBdr>
        <w:top w:val="none" w:sz="0" w:space="0" w:color="auto"/>
        <w:left w:val="none" w:sz="0" w:space="0" w:color="auto"/>
        <w:bottom w:val="none" w:sz="0" w:space="0" w:color="auto"/>
        <w:right w:val="none" w:sz="0" w:space="0" w:color="auto"/>
      </w:divBdr>
    </w:div>
    <w:div w:id="1092896888">
      <w:bodyDiv w:val="1"/>
      <w:marLeft w:val="0"/>
      <w:marRight w:val="0"/>
      <w:marTop w:val="0"/>
      <w:marBottom w:val="0"/>
      <w:divBdr>
        <w:top w:val="none" w:sz="0" w:space="0" w:color="auto"/>
        <w:left w:val="none" w:sz="0" w:space="0" w:color="auto"/>
        <w:bottom w:val="none" w:sz="0" w:space="0" w:color="auto"/>
        <w:right w:val="none" w:sz="0" w:space="0" w:color="auto"/>
      </w:divBdr>
    </w:div>
    <w:div w:id="1095053260">
      <w:bodyDiv w:val="1"/>
      <w:marLeft w:val="0"/>
      <w:marRight w:val="0"/>
      <w:marTop w:val="0"/>
      <w:marBottom w:val="0"/>
      <w:divBdr>
        <w:top w:val="none" w:sz="0" w:space="0" w:color="auto"/>
        <w:left w:val="none" w:sz="0" w:space="0" w:color="auto"/>
        <w:bottom w:val="none" w:sz="0" w:space="0" w:color="auto"/>
        <w:right w:val="none" w:sz="0" w:space="0" w:color="auto"/>
      </w:divBdr>
    </w:div>
    <w:div w:id="1095248264">
      <w:bodyDiv w:val="1"/>
      <w:marLeft w:val="0"/>
      <w:marRight w:val="0"/>
      <w:marTop w:val="0"/>
      <w:marBottom w:val="0"/>
      <w:divBdr>
        <w:top w:val="none" w:sz="0" w:space="0" w:color="auto"/>
        <w:left w:val="none" w:sz="0" w:space="0" w:color="auto"/>
        <w:bottom w:val="none" w:sz="0" w:space="0" w:color="auto"/>
        <w:right w:val="none" w:sz="0" w:space="0" w:color="auto"/>
      </w:divBdr>
    </w:div>
    <w:div w:id="1095320447">
      <w:bodyDiv w:val="1"/>
      <w:marLeft w:val="0"/>
      <w:marRight w:val="0"/>
      <w:marTop w:val="0"/>
      <w:marBottom w:val="0"/>
      <w:divBdr>
        <w:top w:val="none" w:sz="0" w:space="0" w:color="auto"/>
        <w:left w:val="none" w:sz="0" w:space="0" w:color="auto"/>
        <w:bottom w:val="none" w:sz="0" w:space="0" w:color="auto"/>
        <w:right w:val="none" w:sz="0" w:space="0" w:color="auto"/>
      </w:divBdr>
    </w:div>
    <w:div w:id="1095395588">
      <w:bodyDiv w:val="1"/>
      <w:marLeft w:val="0"/>
      <w:marRight w:val="0"/>
      <w:marTop w:val="0"/>
      <w:marBottom w:val="0"/>
      <w:divBdr>
        <w:top w:val="none" w:sz="0" w:space="0" w:color="auto"/>
        <w:left w:val="none" w:sz="0" w:space="0" w:color="auto"/>
        <w:bottom w:val="none" w:sz="0" w:space="0" w:color="auto"/>
        <w:right w:val="none" w:sz="0" w:space="0" w:color="auto"/>
      </w:divBdr>
    </w:div>
    <w:div w:id="1095978441">
      <w:bodyDiv w:val="1"/>
      <w:marLeft w:val="0"/>
      <w:marRight w:val="0"/>
      <w:marTop w:val="0"/>
      <w:marBottom w:val="0"/>
      <w:divBdr>
        <w:top w:val="none" w:sz="0" w:space="0" w:color="auto"/>
        <w:left w:val="none" w:sz="0" w:space="0" w:color="auto"/>
        <w:bottom w:val="none" w:sz="0" w:space="0" w:color="auto"/>
        <w:right w:val="none" w:sz="0" w:space="0" w:color="auto"/>
      </w:divBdr>
    </w:div>
    <w:div w:id="1097093482">
      <w:bodyDiv w:val="1"/>
      <w:marLeft w:val="0"/>
      <w:marRight w:val="0"/>
      <w:marTop w:val="0"/>
      <w:marBottom w:val="0"/>
      <w:divBdr>
        <w:top w:val="none" w:sz="0" w:space="0" w:color="auto"/>
        <w:left w:val="none" w:sz="0" w:space="0" w:color="auto"/>
        <w:bottom w:val="none" w:sz="0" w:space="0" w:color="auto"/>
        <w:right w:val="none" w:sz="0" w:space="0" w:color="auto"/>
      </w:divBdr>
    </w:div>
    <w:div w:id="1098988819">
      <w:bodyDiv w:val="1"/>
      <w:marLeft w:val="0"/>
      <w:marRight w:val="0"/>
      <w:marTop w:val="0"/>
      <w:marBottom w:val="0"/>
      <w:divBdr>
        <w:top w:val="none" w:sz="0" w:space="0" w:color="auto"/>
        <w:left w:val="none" w:sz="0" w:space="0" w:color="auto"/>
        <w:bottom w:val="none" w:sz="0" w:space="0" w:color="auto"/>
        <w:right w:val="none" w:sz="0" w:space="0" w:color="auto"/>
      </w:divBdr>
    </w:div>
    <w:div w:id="1099106451">
      <w:bodyDiv w:val="1"/>
      <w:marLeft w:val="0"/>
      <w:marRight w:val="0"/>
      <w:marTop w:val="0"/>
      <w:marBottom w:val="0"/>
      <w:divBdr>
        <w:top w:val="none" w:sz="0" w:space="0" w:color="auto"/>
        <w:left w:val="none" w:sz="0" w:space="0" w:color="auto"/>
        <w:bottom w:val="none" w:sz="0" w:space="0" w:color="auto"/>
        <w:right w:val="none" w:sz="0" w:space="0" w:color="auto"/>
      </w:divBdr>
    </w:div>
    <w:div w:id="1100106792">
      <w:bodyDiv w:val="1"/>
      <w:marLeft w:val="0"/>
      <w:marRight w:val="0"/>
      <w:marTop w:val="0"/>
      <w:marBottom w:val="0"/>
      <w:divBdr>
        <w:top w:val="none" w:sz="0" w:space="0" w:color="auto"/>
        <w:left w:val="none" w:sz="0" w:space="0" w:color="auto"/>
        <w:bottom w:val="none" w:sz="0" w:space="0" w:color="auto"/>
        <w:right w:val="none" w:sz="0" w:space="0" w:color="auto"/>
      </w:divBdr>
    </w:div>
    <w:div w:id="1101224454">
      <w:bodyDiv w:val="1"/>
      <w:marLeft w:val="0"/>
      <w:marRight w:val="0"/>
      <w:marTop w:val="0"/>
      <w:marBottom w:val="0"/>
      <w:divBdr>
        <w:top w:val="none" w:sz="0" w:space="0" w:color="auto"/>
        <w:left w:val="none" w:sz="0" w:space="0" w:color="auto"/>
        <w:bottom w:val="none" w:sz="0" w:space="0" w:color="auto"/>
        <w:right w:val="none" w:sz="0" w:space="0" w:color="auto"/>
      </w:divBdr>
    </w:div>
    <w:div w:id="1102533629">
      <w:bodyDiv w:val="1"/>
      <w:marLeft w:val="0"/>
      <w:marRight w:val="0"/>
      <w:marTop w:val="0"/>
      <w:marBottom w:val="0"/>
      <w:divBdr>
        <w:top w:val="none" w:sz="0" w:space="0" w:color="auto"/>
        <w:left w:val="none" w:sz="0" w:space="0" w:color="auto"/>
        <w:bottom w:val="none" w:sz="0" w:space="0" w:color="auto"/>
        <w:right w:val="none" w:sz="0" w:space="0" w:color="auto"/>
      </w:divBdr>
    </w:div>
    <w:div w:id="1104035999">
      <w:bodyDiv w:val="1"/>
      <w:marLeft w:val="0"/>
      <w:marRight w:val="0"/>
      <w:marTop w:val="0"/>
      <w:marBottom w:val="0"/>
      <w:divBdr>
        <w:top w:val="none" w:sz="0" w:space="0" w:color="auto"/>
        <w:left w:val="none" w:sz="0" w:space="0" w:color="auto"/>
        <w:bottom w:val="none" w:sz="0" w:space="0" w:color="auto"/>
        <w:right w:val="none" w:sz="0" w:space="0" w:color="auto"/>
      </w:divBdr>
    </w:div>
    <w:div w:id="1106147088">
      <w:bodyDiv w:val="1"/>
      <w:marLeft w:val="0"/>
      <w:marRight w:val="0"/>
      <w:marTop w:val="0"/>
      <w:marBottom w:val="0"/>
      <w:divBdr>
        <w:top w:val="none" w:sz="0" w:space="0" w:color="auto"/>
        <w:left w:val="none" w:sz="0" w:space="0" w:color="auto"/>
        <w:bottom w:val="none" w:sz="0" w:space="0" w:color="auto"/>
        <w:right w:val="none" w:sz="0" w:space="0" w:color="auto"/>
      </w:divBdr>
    </w:div>
    <w:div w:id="1106148351">
      <w:bodyDiv w:val="1"/>
      <w:marLeft w:val="0"/>
      <w:marRight w:val="0"/>
      <w:marTop w:val="0"/>
      <w:marBottom w:val="0"/>
      <w:divBdr>
        <w:top w:val="none" w:sz="0" w:space="0" w:color="auto"/>
        <w:left w:val="none" w:sz="0" w:space="0" w:color="auto"/>
        <w:bottom w:val="none" w:sz="0" w:space="0" w:color="auto"/>
        <w:right w:val="none" w:sz="0" w:space="0" w:color="auto"/>
      </w:divBdr>
    </w:div>
    <w:div w:id="1106774082">
      <w:bodyDiv w:val="1"/>
      <w:marLeft w:val="0"/>
      <w:marRight w:val="0"/>
      <w:marTop w:val="0"/>
      <w:marBottom w:val="0"/>
      <w:divBdr>
        <w:top w:val="none" w:sz="0" w:space="0" w:color="auto"/>
        <w:left w:val="none" w:sz="0" w:space="0" w:color="auto"/>
        <w:bottom w:val="none" w:sz="0" w:space="0" w:color="auto"/>
        <w:right w:val="none" w:sz="0" w:space="0" w:color="auto"/>
      </w:divBdr>
    </w:div>
    <w:div w:id="1107315618">
      <w:bodyDiv w:val="1"/>
      <w:marLeft w:val="0"/>
      <w:marRight w:val="0"/>
      <w:marTop w:val="0"/>
      <w:marBottom w:val="0"/>
      <w:divBdr>
        <w:top w:val="none" w:sz="0" w:space="0" w:color="auto"/>
        <w:left w:val="none" w:sz="0" w:space="0" w:color="auto"/>
        <w:bottom w:val="none" w:sz="0" w:space="0" w:color="auto"/>
        <w:right w:val="none" w:sz="0" w:space="0" w:color="auto"/>
      </w:divBdr>
    </w:div>
    <w:div w:id="1107894853">
      <w:bodyDiv w:val="1"/>
      <w:marLeft w:val="0"/>
      <w:marRight w:val="0"/>
      <w:marTop w:val="0"/>
      <w:marBottom w:val="0"/>
      <w:divBdr>
        <w:top w:val="none" w:sz="0" w:space="0" w:color="auto"/>
        <w:left w:val="none" w:sz="0" w:space="0" w:color="auto"/>
        <w:bottom w:val="none" w:sz="0" w:space="0" w:color="auto"/>
        <w:right w:val="none" w:sz="0" w:space="0" w:color="auto"/>
      </w:divBdr>
    </w:div>
    <w:div w:id="1110275067">
      <w:bodyDiv w:val="1"/>
      <w:marLeft w:val="0"/>
      <w:marRight w:val="0"/>
      <w:marTop w:val="0"/>
      <w:marBottom w:val="0"/>
      <w:divBdr>
        <w:top w:val="none" w:sz="0" w:space="0" w:color="auto"/>
        <w:left w:val="none" w:sz="0" w:space="0" w:color="auto"/>
        <w:bottom w:val="none" w:sz="0" w:space="0" w:color="auto"/>
        <w:right w:val="none" w:sz="0" w:space="0" w:color="auto"/>
      </w:divBdr>
    </w:div>
    <w:div w:id="1113136518">
      <w:bodyDiv w:val="1"/>
      <w:marLeft w:val="0"/>
      <w:marRight w:val="0"/>
      <w:marTop w:val="0"/>
      <w:marBottom w:val="0"/>
      <w:divBdr>
        <w:top w:val="none" w:sz="0" w:space="0" w:color="auto"/>
        <w:left w:val="none" w:sz="0" w:space="0" w:color="auto"/>
        <w:bottom w:val="none" w:sz="0" w:space="0" w:color="auto"/>
        <w:right w:val="none" w:sz="0" w:space="0" w:color="auto"/>
      </w:divBdr>
    </w:div>
    <w:div w:id="1113981758">
      <w:bodyDiv w:val="1"/>
      <w:marLeft w:val="0"/>
      <w:marRight w:val="0"/>
      <w:marTop w:val="0"/>
      <w:marBottom w:val="0"/>
      <w:divBdr>
        <w:top w:val="none" w:sz="0" w:space="0" w:color="auto"/>
        <w:left w:val="none" w:sz="0" w:space="0" w:color="auto"/>
        <w:bottom w:val="none" w:sz="0" w:space="0" w:color="auto"/>
        <w:right w:val="none" w:sz="0" w:space="0" w:color="auto"/>
      </w:divBdr>
    </w:div>
    <w:div w:id="1114440683">
      <w:bodyDiv w:val="1"/>
      <w:marLeft w:val="0"/>
      <w:marRight w:val="0"/>
      <w:marTop w:val="0"/>
      <w:marBottom w:val="0"/>
      <w:divBdr>
        <w:top w:val="none" w:sz="0" w:space="0" w:color="auto"/>
        <w:left w:val="none" w:sz="0" w:space="0" w:color="auto"/>
        <w:bottom w:val="none" w:sz="0" w:space="0" w:color="auto"/>
        <w:right w:val="none" w:sz="0" w:space="0" w:color="auto"/>
      </w:divBdr>
    </w:div>
    <w:div w:id="1115756116">
      <w:bodyDiv w:val="1"/>
      <w:marLeft w:val="0"/>
      <w:marRight w:val="0"/>
      <w:marTop w:val="0"/>
      <w:marBottom w:val="0"/>
      <w:divBdr>
        <w:top w:val="none" w:sz="0" w:space="0" w:color="auto"/>
        <w:left w:val="none" w:sz="0" w:space="0" w:color="auto"/>
        <w:bottom w:val="none" w:sz="0" w:space="0" w:color="auto"/>
        <w:right w:val="none" w:sz="0" w:space="0" w:color="auto"/>
      </w:divBdr>
    </w:div>
    <w:div w:id="1119763886">
      <w:bodyDiv w:val="1"/>
      <w:marLeft w:val="0"/>
      <w:marRight w:val="0"/>
      <w:marTop w:val="0"/>
      <w:marBottom w:val="0"/>
      <w:divBdr>
        <w:top w:val="none" w:sz="0" w:space="0" w:color="auto"/>
        <w:left w:val="none" w:sz="0" w:space="0" w:color="auto"/>
        <w:bottom w:val="none" w:sz="0" w:space="0" w:color="auto"/>
        <w:right w:val="none" w:sz="0" w:space="0" w:color="auto"/>
      </w:divBdr>
    </w:div>
    <w:div w:id="1121267061">
      <w:bodyDiv w:val="1"/>
      <w:marLeft w:val="0"/>
      <w:marRight w:val="0"/>
      <w:marTop w:val="0"/>
      <w:marBottom w:val="0"/>
      <w:divBdr>
        <w:top w:val="none" w:sz="0" w:space="0" w:color="auto"/>
        <w:left w:val="none" w:sz="0" w:space="0" w:color="auto"/>
        <w:bottom w:val="none" w:sz="0" w:space="0" w:color="auto"/>
        <w:right w:val="none" w:sz="0" w:space="0" w:color="auto"/>
      </w:divBdr>
    </w:div>
    <w:div w:id="1122460249">
      <w:bodyDiv w:val="1"/>
      <w:marLeft w:val="0"/>
      <w:marRight w:val="0"/>
      <w:marTop w:val="0"/>
      <w:marBottom w:val="0"/>
      <w:divBdr>
        <w:top w:val="none" w:sz="0" w:space="0" w:color="auto"/>
        <w:left w:val="none" w:sz="0" w:space="0" w:color="auto"/>
        <w:bottom w:val="none" w:sz="0" w:space="0" w:color="auto"/>
        <w:right w:val="none" w:sz="0" w:space="0" w:color="auto"/>
      </w:divBdr>
    </w:div>
    <w:div w:id="1122844617">
      <w:bodyDiv w:val="1"/>
      <w:marLeft w:val="0"/>
      <w:marRight w:val="0"/>
      <w:marTop w:val="0"/>
      <w:marBottom w:val="0"/>
      <w:divBdr>
        <w:top w:val="none" w:sz="0" w:space="0" w:color="auto"/>
        <w:left w:val="none" w:sz="0" w:space="0" w:color="auto"/>
        <w:bottom w:val="none" w:sz="0" w:space="0" w:color="auto"/>
        <w:right w:val="none" w:sz="0" w:space="0" w:color="auto"/>
      </w:divBdr>
    </w:div>
    <w:div w:id="1123228368">
      <w:bodyDiv w:val="1"/>
      <w:marLeft w:val="0"/>
      <w:marRight w:val="0"/>
      <w:marTop w:val="0"/>
      <w:marBottom w:val="0"/>
      <w:divBdr>
        <w:top w:val="none" w:sz="0" w:space="0" w:color="auto"/>
        <w:left w:val="none" w:sz="0" w:space="0" w:color="auto"/>
        <w:bottom w:val="none" w:sz="0" w:space="0" w:color="auto"/>
        <w:right w:val="none" w:sz="0" w:space="0" w:color="auto"/>
      </w:divBdr>
    </w:div>
    <w:div w:id="1127160103">
      <w:bodyDiv w:val="1"/>
      <w:marLeft w:val="0"/>
      <w:marRight w:val="0"/>
      <w:marTop w:val="0"/>
      <w:marBottom w:val="0"/>
      <w:divBdr>
        <w:top w:val="none" w:sz="0" w:space="0" w:color="auto"/>
        <w:left w:val="none" w:sz="0" w:space="0" w:color="auto"/>
        <w:bottom w:val="none" w:sz="0" w:space="0" w:color="auto"/>
        <w:right w:val="none" w:sz="0" w:space="0" w:color="auto"/>
      </w:divBdr>
    </w:div>
    <w:div w:id="1127505232">
      <w:bodyDiv w:val="1"/>
      <w:marLeft w:val="0"/>
      <w:marRight w:val="0"/>
      <w:marTop w:val="0"/>
      <w:marBottom w:val="0"/>
      <w:divBdr>
        <w:top w:val="none" w:sz="0" w:space="0" w:color="auto"/>
        <w:left w:val="none" w:sz="0" w:space="0" w:color="auto"/>
        <w:bottom w:val="none" w:sz="0" w:space="0" w:color="auto"/>
        <w:right w:val="none" w:sz="0" w:space="0" w:color="auto"/>
      </w:divBdr>
    </w:div>
    <w:div w:id="1128627750">
      <w:bodyDiv w:val="1"/>
      <w:marLeft w:val="0"/>
      <w:marRight w:val="0"/>
      <w:marTop w:val="0"/>
      <w:marBottom w:val="0"/>
      <w:divBdr>
        <w:top w:val="none" w:sz="0" w:space="0" w:color="auto"/>
        <w:left w:val="none" w:sz="0" w:space="0" w:color="auto"/>
        <w:bottom w:val="none" w:sz="0" w:space="0" w:color="auto"/>
        <w:right w:val="none" w:sz="0" w:space="0" w:color="auto"/>
      </w:divBdr>
    </w:div>
    <w:div w:id="1129326686">
      <w:bodyDiv w:val="1"/>
      <w:marLeft w:val="0"/>
      <w:marRight w:val="0"/>
      <w:marTop w:val="0"/>
      <w:marBottom w:val="0"/>
      <w:divBdr>
        <w:top w:val="none" w:sz="0" w:space="0" w:color="auto"/>
        <w:left w:val="none" w:sz="0" w:space="0" w:color="auto"/>
        <w:bottom w:val="none" w:sz="0" w:space="0" w:color="auto"/>
        <w:right w:val="none" w:sz="0" w:space="0" w:color="auto"/>
      </w:divBdr>
    </w:div>
    <w:div w:id="1132670316">
      <w:bodyDiv w:val="1"/>
      <w:marLeft w:val="0"/>
      <w:marRight w:val="0"/>
      <w:marTop w:val="0"/>
      <w:marBottom w:val="0"/>
      <w:divBdr>
        <w:top w:val="none" w:sz="0" w:space="0" w:color="auto"/>
        <w:left w:val="none" w:sz="0" w:space="0" w:color="auto"/>
        <w:bottom w:val="none" w:sz="0" w:space="0" w:color="auto"/>
        <w:right w:val="none" w:sz="0" w:space="0" w:color="auto"/>
      </w:divBdr>
    </w:div>
    <w:div w:id="1133213741">
      <w:bodyDiv w:val="1"/>
      <w:marLeft w:val="0"/>
      <w:marRight w:val="0"/>
      <w:marTop w:val="0"/>
      <w:marBottom w:val="0"/>
      <w:divBdr>
        <w:top w:val="none" w:sz="0" w:space="0" w:color="auto"/>
        <w:left w:val="none" w:sz="0" w:space="0" w:color="auto"/>
        <w:bottom w:val="none" w:sz="0" w:space="0" w:color="auto"/>
        <w:right w:val="none" w:sz="0" w:space="0" w:color="auto"/>
      </w:divBdr>
    </w:div>
    <w:div w:id="1135683102">
      <w:bodyDiv w:val="1"/>
      <w:marLeft w:val="0"/>
      <w:marRight w:val="0"/>
      <w:marTop w:val="0"/>
      <w:marBottom w:val="0"/>
      <w:divBdr>
        <w:top w:val="none" w:sz="0" w:space="0" w:color="auto"/>
        <w:left w:val="none" w:sz="0" w:space="0" w:color="auto"/>
        <w:bottom w:val="none" w:sz="0" w:space="0" w:color="auto"/>
        <w:right w:val="none" w:sz="0" w:space="0" w:color="auto"/>
      </w:divBdr>
    </w:div>
    <w:div w:id="1140342651">
      <w:bodyDiv w:val="1"/>
      <w:marLeft w:val="0"/>
      <w:marRight w:val="0"/>
      <w:marTop w:val="0"/>
      <w:marBottom w:val="0"/>
      <w:divBdr>
        <w:top w:val="none" w:sz="0" w:space="0" w:color="auto"/>
        <w:left w:val="none" w:sz="0" w:space="0" w:color="auto"/>
        <w:bottom w:val="none" w:sz="0" w:space="0" w:color="auto"/>
        <w:right w:val="none" w:sz="0" w:space="0" w:color="auto"/>
      </w:divBdr>
    </w:div>
    <w:div w:id="1140533136">
      <w:bodyDiv w:val="1"/>
      <w:marLeft w:val="0"/>
      <w:marRight w:val="0"/>
      <w:marTop w:val="0"/>
      <w:marBottom w:val="0"/>
      <w:divBdr>
        <w:top w:val="none" w:sz="0" w:space="0" w:color="auto"/>
        <w:left w:val="none" w:sz="0" w:space="0" w:color="auto"/>
        <w:bottom w:val="none" w:sz="0" w:space="0" w:color="auto"/>
        <w:right w:val="none" w:sz="0" w:space="0" w:color="auto"/>
      </w:divBdr>
    </w:div>
    <w:div w:id="1141188826">
      <w:bodyDiv w:val="1"/>
      <w:marLeft w:val="0"/>
      <w:marRight w:val="0"/>
      <w:marTop w:val="0"/>
      <w:marBottom w:val="0"/>
      <w:divBdr>
        <w:top w:val="none" w:sz="0" w:space="0" w:color="auto"/>
        <w:left w:val="none" w:sz="0" w:space="0" w:color="auto"/>
        <w:bottom w:val="none" w:sz="0" w:space="0" w:color="auto"/>
        <w:right w:val="none" w:sz="0" w:space="0" w:color="auto"/>
      </w:divBdr>
    </w:div>
    <w:div w:id="1141771735">
      <w:bodyDiv w:val="1"/>
      <w:marLeft w:val="0"/>
      <w:marRight w:val="0"/>
      <w:marTop w:val="0"/>
      <w:marBottom w:val="0"/>
      <w:divBdr>
        <w:top w:val="none" w:sz="0" w:space="0" w:color="auto"/>
        <w:left w:val="none" w:sz="0" w:space="0" w:color="auto"/>
        <w:bottom w:val="none" w:sz="0" w:space="0" w:color="auto"/>
        <w:right w:val="none" w:sz="0" w:space="0" w:color="auto"/>
      </w:divBdr>
    </w:div>
    <w:div w:id="1146778183">
      <w:bodyDiv w:val="1"/>
      <w:marLeft w:val="0"/>
      <w:marRight w:val="0"/>
      <w:marTop w:val="0"/>
      <w:marBottom w:val="0"/>
      <w:divBdr>
        <w:top w:val="none" w:sz="0" w:space="0" w:color="auto"/>
        <w:left w:val="none" w:sz="0" w:space="0" w:color="auto"/>
        <w:bottom w:val="none" w:sz="0" w:space="0" w:color="auto"/>
        <w:right w:val="none" w:sz="0" w:space="0" w:color="auto"/>
      </w:divBdr>
    </w:div>
    <w:div w:id="1148131215">
      <w:bodyDiv w:val="1"/>
      <w:marLeft w:val="0"/>
      <w:marRight w:val="0"/>
      <w:marTop w:val="0"/>
      <w:marBottom w:val="0"/>
      <w:divBdr>
        <w:top w:val="none" w:sz="0" w:space="0" w:color="auto"/>
        <w:left w:val="none" w:sz="0" w:space="0" w:color="auto"/>
        <w:bottom w:val="none" w:sz="0" w:space="0" w:color="auto"/>
        <w:right w:val="none" w:sz="0" w:space="0" w:color="auto"/>
      </w:divBdr>
    </w:div>
    <w:div w:id="1148519694">
      <w:bodyDiv w:val="1"/>
      <w:marLeft w:val="0"/>
      <w:marRight w:val="0"/>
      <w:marTop w:val="0"/>
      <w:marBottom w:val="0"/>
      <w:divBdr>
        <w:top w:val="none" w:sz="0" w:space="0" w:color="auto"/>
        <w:left w:val="none" w:sz="0" w:space="0" w:color="auto"/>
        <w:bottom w:val="none" w:sz="0" w:space="0" w:color="auto"/>
        <w:right w:val="none" w:sz="0" w:space="0" w:color="auto"/>
      </w:divBdr>
    </w:div>
    <w:div w:id="1149521554">
      <w:bodyDiv w:val="1"/>
      <w:marLeft w:val="0"/>
      <w:marRight w:val="0"/>
      <w:marTop w:val="0"/>
      <w:marBottom w:val="0"/>
      <w:divBdr>
        <w:top w:val="none" w:sz="0" w:space="0" w:color="auto"/>
        <w:left w:val="none" w:sz="0" w:space="0" w:color="auto"/>
        <w:bottom w:val="none" w:sz="0" w:space="0" w:color="auto"/>
        <w:right w:val="none" w:sz="0" w:space="0" w:color="auto"/>
      </w:divBdr>
    </w:div>
    <w:div w:id="1149710879">
      <w:bodyDiv w:val="1"/>
      <w:marLeft w:val="0"/>
      <w:marRight w:val="0"/>
      <w:marTop w:val="0"/>
      <w:marBottom w:val="0"/>
      <w:divBdr>
        <w:top w:val="none" w:sz="0" w:space="0" w:color="auto"/>
        <w:left w:val="none" w:sz="0" w:space="0" w:color="auto"/>
        <w:bottom w:val="none" w:sz="0" w:space="0" w:color="auto"/>
        <w:right w:val="none" w:sz="0" w:space="0" w:color="auto"/>
      </w:divBdr>
    </w:div>
    <w:div w:id="1150173601">
      <w:bodyDiv w:val="1"/>
      <w:marLeft w:val="0"/>
      <w:marRight w:val="0"/>
      <w:marTop w:val="0"/>
      <w:marBottom w:val="0"/>
      <w:divBdr>
        <w:top w:val="none" w:sz="0" w:space="0" w:color="auto"/>
        <w:left w:val="none" w:sz="0" w:space="0" w:color="auto"/>
        <w:bottom w:val="none" w:sz="0" w:space="0" w:color="auto"/>
        <w:right w:val="none" w:sz="0" w:space="0" w:color="auto"/>
      </w:divBdr>
    </w:div>
    <w:div w:id="1151681044">
      <w:bodyDiv w:val="1"/>
      <w:marLeft w:val="0"/>
      <w:marRight w:val="0"/>
      <w:marTop w:val="0"/>
      <w:marBottom w:val="0"/>
      <w:divBdr>
        <w:top w:val="none" w:sz="0" w:space="0" w:color="auto"/>
        <w:left w:val="none" w:sz="0" w:space="0" w:color="auto"/>
        <w:bottom w:val="none" w:sz="0" w:space="0" w:color="auto"/>
        <w:right w:val="none" w:sz="0" w:space="0" w:color="auto"/>
      </w:divBdr>
    </w:div>
    <w:div w:id="1154226422">
      <w:bodyDiv w:val="1"/>
      <w:marLeft w:val="0"/>
      <w:marRight w:val="0"/>
      <w:marTop w:val="0"/>
      <w:marBottom w:val="0"/>
      <w:divBdr>
        <w:top w:val="none" w:sz="0" w:space="0" w:color="auto"/>
        <w:left w:val="none" w:sz="0" w:space="0" w:color="auto"/>
        <w:bottom w:val="none" w:sz="0" w:space="0" w:color="auto"/>
        <w:right w:val="none" w:sz="0" w:space="0" w:color="auto"/>
      </w:divBdr>
    </w:div>
    <w:div w:id="1154295058">
      <w:bodyDiv w:val="1"/>
      <w:marLeft w:val="0"/>
      <w:marRight w:val="0"/>
      <w:marTop w:val="0"/>
      <w:marBottom w:val="0"/>
      <w:divBdr>
        <w:top w:val="none" w:sz="0" w:space="0" w:color="auto"/>
        <w:left w:val="none" w:sz="0" w:space="0" w:color="auto"/>
        <w:bottom w:val="none" w:sz="0" w:space="0" w:color="auto"/>
        <w:right w:val="none" w:sz="0" w:space="0" w:color="auto"/>
      </w:divBdr>
    </w:div>
    <w:div w:id="1157453662">
      <w:bodyDiv w:val="1"/>
      <w:marLeft w:val="0"/>
      <w:marRight w:val="0"/>
      <w:marTop w:val="0"/>
      <w:marBottom w:val="0"/>
      <w:divBdr>
        <w:top w:val="none" w:sz="0" w:space="0" w:color="auto"/>
        <w:left w:val="none" w:sz="0" w:space="0" w:color="auto"/>
        <w:bottom w:val="none" w:sz="0" w:space="0" w:color="auto"/>
        <w:right w:val="none" w:sz="0" w:space="0" w:color="auto"/>
      </w:divBdr>
    </w:div>
    <w:div w:id="1158686697">
      <w:bodyDiv w:val="1"/>
      <w:marLeft w:val="0"/>
      <w:marRight w:val="0"/>
      <w:marTop w:val="0"/>
      <w:marBottom w:val="0"/>
      <w:divBdr>
        <w:top w:val="none" w:sz="0" w:space="0" w:color="auto"/>
        <w:left w:val="none" w:sz="0" w:space="0" w:color="auto"/>
        <w:bottom w:val="none" w:sz="0" w:space="0" w:color="auto"/>
        <w:right w:val="none" w:sz="0" w:space="0" w:color="auto"/>
      </w:divBdr>
    </w:div>
    <w:div w:id="1160536024">
      <w:bodyDiv w:val="1"/>
      <w:marLeft w:val="0"/>
      <w:marRight w:val="0"/>
      <w:marTop w:val="0"/>
      <w:marBottom w:val="0"/>
      <w:divBdr>
        <w:top w:val="none" w:sz="0" w:space="0" w:color="auto"/>
        <w:left w:val="none" w:sz="0" w:space="0" w:color="auto"/>
        <w:bottom w:val="none" w:sz="0" w:space="0" w:color="auto"/>
        <w:right w:val="none" w:sz="0" w:space="0" w:color="auto"/>
      </w:divBdr>
    </w:div>
    <w:div w:id="1161967780">
      <w:bodyDiv w:val="1"/>
      <w:marLeft w:val="0"/>
      <w:marRight w:val="0"/>
      <w:marTop w:val="0"/>
      <w:marBottom w:val="0"/>
      <w:divBdr>
        <w:top w:val="none" w:sz="0" w:space="0" w:color="auto"/>
        <w:left w:val="none" w:sz="0" w:space="0" w:color="auto"/>
        <w:bottom w:val="none" w:sz="0" w:space="0" w:color="auto"/>
        <w:right w:val="none" w:sz="0" w:space="0" w:color="auto"/>
      </w:divBdr>
    </w:div>
    <w:div w:id="1163280894">
      <w:bodyDiv w:val="1"/>
      <w:marLeft w:val="0"/>
      <w:marRight w:val="0"/>
      <w:marTop w:val="0"/>
      <w:marBottom w:val="0"/>
      <w:divBdr>
        <w:top w:val="none" w:sz="0" w:space="0" w:color="auto"/>
        <w:left w:val="none" w:sz="0" w:space="0" w:color="auto"/>
        <w:bottom w:val="none" w:sz="0" w:space="0" w:color="auto"/>
        <w:right w:val="none" w:sz="0" w:space="0" w:color="auto"/>
      </w:divBdr>
    </w:div>
    <w:div w:id="1164273413">
      <w:bodyDiv w:val="1"/>
      <w:marLeft w:val="0"/>
      <w:marRight w:val="0"/>
      <w:marTop w:val="0"/>
      <w:marBottom w:val="0"/>
      <w:divBdr>
        <w:top w:val="none" w:sz="0" w:space="0" w:color="auto"/>
        <w:left w:val="none" w:sz="0" w:space="0" w:color="auto"/>
        <w:bottom w:val="none" w:sz="0" w:space="0" w:color="auto"/>
        <w:right w:val="none" w:sz="0" w:space="0" w:color="auto"/>
      </w:divBdr>
    </w:div>
    <w:div w:id="1168129472">
      <w:bodyDiv w:val="1"/>
      <w:marLeft w:val="0"/>
      <w:marRight w:val="0"/>
      <w:marTop w:val="0"/>
      <w:marBottom w:val="0"/>
      <w:divBdr>
        <w:top w:val="none" w:sz="0" w:space="0" w:color="auto"/>
        <w:left w:val="none" w:sz="0" w:space="0" w:color="auto"/>
        <w:bottom w:val="none" w:sz="0" w:space="0" w:color="auto"/>
        <w:right w:val="none" w:sz="0" w:space="0" w:color="auto"/>
      </w:divBdr>
    </w:div>
    <w:div w:id="1168518801">
      <w:bodyDiv w:val="1"/>
      <w:marLeft w:val="0"/>
      <w:marRight w:val="0"/>
      <w:marTop w:val="0"/>
      <w:marBottom w:val="0"/>
      <w:divBdr>
        <w:top w:val="none" w:sz="0" w:space="0" w:color="auto"/>
        <w:left w:val="none" w:sz="0" w:space="0" w:color="auto"/>
        <w:bottom w:val="none" w:sz="0" w:space="0" w:color="auto"/>
        <w:right w:val="none" w:sz="0" w:space="0" w:color="auto"/>
      </w:divBdr>
    </w:div>
    <w:div w:id="1168911765">
      <w:bodyDiv w:val="1"/>
      <w:marLeft w:val="0"/>
      <w:marRight w:val="0"/>
      <w:marTop w:val="0"/>
      <w:marBottom w:val="0"/>
      <w:divBdr>
        <w:top w:val="none" w:sz="0" w:space="0" w:color="auto"/>
        <w:left w:val="none" w:sz="0" w:space="0" w:color="auto"/>
        <w:bottom w:val="none" w:sz="0" w:space="0" w:color="auto"/>
        <w:right w:val="none" w:sz="0" w:space="0" w:color="auto"/>
      </w:divBdr>
    </w:div>
    <w:div w:id="1169905784">
      <w:bodyDiv w:val="1"/>
      <w:marLeft w:val="0"/>
      <w:marRight w:val="0"/>
      <w:marTop w:val="0"/>
      <w:marBottom w:val="0"/>
      <w:divBdr>
        <w:top w:val="none" w:sz="0" w:space="0" w:color="auto"/>
        <w:left w:val="none" w:sz="0" w:space="0" w:color="auto"/>
        <w:bottom w:val="none" w:sz="0" w:space="0" w:color="auto"/>
        <w:right w:val="none" w:sz="0" w:space="0" w:color="auto"/>
      </w:divBdr>
    </w:div>
    <w:div w:id="1172258100">
      <w:bodyDiv w:val="1"/>
      <w:marLeft w:val="0"/>
      <w:marRight w:val="0"/>
      <w:marTop w:val="0"/>
      <w:marBottom w:val="0"/>
      <w:divBdr>
        <w:top w:val="none" w:sz="0" w:space="0" w:color="auto"/>
        <w:left w:val="none" w:sz="0" w:space="0" w:color="auto"/>
        <w:bottom w:val="none" w:sz="0" w:space="0" w:color="auto"/>
        <w:right w:val="none" w:sz="0" w:space="0" w:color="auto"/>
      </w:divBdr>
    </w:div>
    <w:div w:id="1172376731">
      <w:bodyDiv w:val="1"/>
      <w:marLeft w:val="0"/>
      <w:marRight w:val="0"/>
      <w:marTop w:val="0"/>
      <w:marBottom w:val="0"/>
      <w:divBdr>
        <w:top w:val="none" w:sz="0" w:space="0" w:color="auto"/>
        <w:left w:val="none" w:sz="0" w:space="0" w:color="auto"/>
        <w:bottom w:val="none" w:sz="0" w:space="0" w:color="auto"/>
        <w:right w:val="none" w:sz="0" w:space="0" w:color="auto"/>
      </w:divBdr>
    </w:div>
    <w:div w:id="1173647073">
      <w:bodyDiv w:val="1"/>
      <w:marLeft w:val="0"/>
      <w:marRight w:val="0"/>
      <w:marTop w:val="0"/>
      <w:marBottom w:val="0"/>
      <w:divBdr>
        <w:top w:val="none" w:sz="0" w:space="0" w:color="auto"/>
        <w:left w:val="none" w:sz="0" w:space="0" w:color="auto"/>
        <w:bottom w:val="none" w:sz="0" w:space="0" w:color="auto"/>
        <w:right w:val="none" w:sz="0" w:space="0" w:color="auto"/>
      </w:divBdr>
    </w:div>
    <w:div w:id="1174028567">
      <w:bodyDiv w:val="1"/>
      <w:marLeft w:val="0"/>
      <w:marRight w:val="0"/>
      <w:marTop w:val="0"/>
      <w:marBottom w:val="0"/>
      <w:divBdr>
        <w:top w:val="none" w:sz="0" w:space="0" w:color="auto"/>
        <w:left w:val="none" w:sz="0" w:space="0" w:color="auto"/>
        <w:bottom w:val="none" w:sz="0" w:space="0" w:color="auto"/>
        <w:right w:val="none" w:sz="0" w:space="0" w:color="auto"/>
      </w:divBdr>
    </w:div>
    <w:div w:id="1175999610">
      <w:bodyDiv w:val="1"/>
      <w:marLeft w:val="0"/>
      <w:marRight w:val="0"/>
      <w:marTop w:val="0"/>
      <w:marBottom w:val="0"/>
      <w:divBdr>
        <w:top w:val="none" w:sz="0" w:space="0" w:color="auto"/>
        <w:left w:val="none" w:sz="0" w:space="0" w:color="auto"/>
        <w:bottom w:val="none" w:sz="0" w:space="0" w:color="auto"/>
        <w:right w:val="none" w:sz="0" w:space="0" w:color="auto"/>
      </w:divBdr>
    </w:div>
    <w:div w:id="1176309452">
      <w:bodyDiv w:val="1"/>
      <w:marLeft w:val="0"/>
      <w:marRight w:val="0"/>
      <w:marTop w:val="0"/>
      <w:marBottom w:val="0"/>
      <w:divBdr>
        <w:top w:val="none" w:sz="0" w:space="0" w:color="auto"/>
        <w:left w:val="none" w:sz="0" w:space="0" w:color="auto"/>
        <w:bottom w:val="none" w:sz="0" w:space="0" w:color="auto"/>
        <w:right w:val="none" w:sz="0" w:space="0" w:color="auto"/>
      </w:divBdr>
    </w:div>
    <w:div w:id="1177041789">
      <w:bodyDiv w:val="1"/>
      <w:marLeft w:val="0"/>
      <w:marRight w:val="0"/>
      <w:marTop w:val="0"/>
      <w:marBottom w:val="0"/>
      <w:divBdr>
        <w:top w:val="none" w:sz="0" w:space="0" w:color="auto"/>
        <w:left w:val="none" w:sz="0" w:space="0" w:color="auto"/>
        <w:bottom w:val="none" w:sz="0" w:space="0" w:color="auto"/>
        <w:right w:val="none" w:sz="0" w:space="0" w:color="auto"/>
      </w:divBdr>
    </w:div>
    <w:div w:id="1177236279">
      <w:bodyDiv w:val="1"/>
      <w:marLeft w:val="0"/>
      <w:marRight w:val="0"/>
      <w:marTop w:val="0"/>
      <w:marBottom w:val="0"/>
      <w:divBdr>
        <w:top w:val="none" w:sz="0" w:space="0" w:color="auto"/>
        <w:left w:val="none" w:sz="0" w:space="0" w:color="auto"/>
        <w:bottom w:val="none" w:sz="0" w:space="0" w:color="auto"/>
        <w:right w:val="none" w:sz="0" w:space="0" w:color="auto"/>
      </w:divBdr>
    </w:div>
    <w:div w:id="1179779880">
      <w:bodyDiv w:val="1"/>
      <w:marLeft w:val="0"/>
      <w:marRight w:val="0"/>
      <w:marTop w:val="0"/>
      <w:marBottom w:val="0"/>
      <w:divBdr>
        <w:top w:val="none" w:sz="0" w:space="0" w:color="auto"/>
        <w:left w:val="none" w:sz="0" w:space="0" w:color="auto"/>
        <w:bottom w:val="none" w:sz="0" w:space="0" w:color="auto"/>
        <w:right w:val="none" w:sz="0" w:space="0" w:color="auto"/>
      </w:divBdr>
    </w:div>
    <w:div w:id="1180924624">
      <w:bodyDiv w:val="1"/>
      <w:marLeft w:val="0"/>
      <w:marRight w:val="0"/>
      <w:marTop w:val="0"/>
      <w:marBottom w:val="0"/>
      <w:divBdr>
        <w:top w:val="none" w:sz="0" w:space="0" w:color="auto"/>
        <w:left w:val="none" w:sz="0" w:space="0" w:color="auto"/>
        <w:bottom w:val="none" w:sz="0" w:space="0" w:color="auto"/>
        <w:right w:val="none" w:sz="0" w:space="0" w:color="auto"/>
      </w:divBdr>
    </w:div>
    <w:div w:id="1181816927">
      <w:bodyDiv w:val="1"/>
      <w:marLeft w:val="0"/>
      <w:marRight w:val="0"/>
      <w:marTop w:val="0"/>
      <w:marBottom w:val="0"/>
      <w:divBdr>
        <w:top w:val="none" w:sz="0" w:space="0" w:color="auto"/>
        <w:left w:val="none" w:sz="0" w:space="0" w:color="auto"/>
        <w:bottom w:val="none" w:sz="0" w:space="0" w:color="auto"/>
        <w:right w:val="none" w:sz="0" w:space="0" w:color="auto"/>
      </w:divBdr>
    </w:div>
    <w:div w:id="1182086558">
      <w:bodyDiv w:val="1"/>
      <w:marLeft w:val="0"/>
      <w:marRight w:val="0"/>
      <w:marTop w:val="0"/>
      <w:marBottom w:val="0"/>
      <w:divBdr>
        <w:top w:val="none" w:sz="0" w:space="0" w:color="auto"/>
        <w:left w:val="none" w:sz="0" w:space="0" w:color="auto"/>
        <w:bottom w:val="none" w:sz="0" w:space="0" w:color="auto"/>
        <w:right w:val="none" w:sz="0" w:space="0" w:color="auto"/>
      </w:divBdr>
    </w:div>
    <w:div w:id="1182164483">
      <w:bodyDiv w:val="1"/>
      <w:marLeft w:val="0"/>
      <w:marRight w:val="0"/>
      <w:marTop w:val="0"/>
      <w:marBottom w:val="0"/>
      <w:divBdr>
        <w:top w:val="none" w:sz="0" w:space="0" w:color="auto"/>
        <w:left w:val="none" w:sz="0" w:space="0" w:color="auto"/>
        <w:bottom w:val="none" w:sz="0" w:space="0" w:color="auto"/>
        <w:right w:val="none" w:sz="0" w:space="0" w:color="auto"/>
      </w:divBdr>
    </w:div>
    <w:div w:id="1185367195">
      <w:bodyDiv w:val="1"/>
      <w:marLeft w:val="0"/>
      <w:marRight w:val="0"/>
      <w:marTop w:val="0"/>
      <w:marBottom w:val="0"/>
      <w:divBdr>
        <w:top w:val="none" w:sz="0" w:space="0" w:color="auto"/>
        <w:left w:val="none" w:sz="0" w:space="0" w:color="auto"/>
        <w:bottom w:val="none" w:sz="0" w:space="0" w:color="auto"/>
        <w:right w:val="none" w:sz="0" w:space="0" w:color="auto"/>
      </w:divBdr>
    </w:div>
    <w:div w:id="1187981653">
      <w:bodyDiv w:val="1"/>
      <w:marLeft w:val="0"/>
      <w:marRight w:val="0"/>
      <w:marTop w:val="0"/>
      <w:marBottom w:val="0"/>
      <w:divBdr>
        <w:top w:val="none" w:sz="0" w:space="0" w:color="auto"/>
        <w:left w:val="none" w:sz="0" w:space="0" w:color="auto"/>
        <w:bottom w:val="none" w:sz="0" w:space="0" w:color="auto"/>
        <w:right w:val="none" w:sz="0" w:space="0" w:color="auto"/>
      </w:divBdr>
    </w:div>
    <w:div w:id="1192035153">
      <w:bodyDiv w:val="1"/>
      <w:marLeft w:val="0"/>
      <w:marRight w:val="0"/>
      <w:marTop w:val="0"/>
      <w:marBottom w:val="0"/>
      <w:divBdr>
        <w:top w:val="none" w:sz="0" w:space="0" w:color="auto"/>
        <w:left w:val="none" w:sz="0" w:space="0" w:color="auto"/>
        <w:bottom w:val="none" w:sz="0" w:space="0" w:color="auto"/>
        <w:right w:val="none" w:sz="0" w:space="0" w:color="auto"/>
      </w:divBdr>
    </w:div>
    <w:div w:id="1193417694">
      <w:bodyDiv w:val="1"/>
      <w:marLeft w:val="0"/>
      <w:marRight w:val="0"/>
      <w:marTop w:val="0"/>
      <w:marBottom w:val="0"/>
      <w:divBdr>
        <w:top w:val="none" w:sz="0" w:space="0" w:color="auto"/>
        <w:left w:val="none" w:sz="0" w:space="0" w:color="auto"/>
        <w:bottom w:val="none" w:sz="0" w:space="0" w:color="auto"/>
        <w:right w:val="none" w:sz="0" w:space="0" w:color="auto"/>
      </w:divBdr>
    </w:div>
    <w:div w:id="1193542352">
      <w:bodyDiv w:val="1"/>
      <w:marLeft w:val="0"/>
      <w:marRight w:val="0"/>
      <w:marTop w:val="0"/>
      <w:marBottom w:val="0"/>
      <w:divBdr>
        <w:top w:val="none" w:sz="0" w:space="0" w:color="auto"/>
        <w:left w:val="none" w:sz="0" w:space="0" w:color="auto"/>
        <w:bottom w:val="none" w:sz="0" w:space="0" w:color="auto"/>
        <w:right w:val="none" w:sz="0" w:space="0" w:color="auto"/>
      </w:divBdr>
    </w:div>
    <w:div w:id="1195461596">
      <w:bodyDiv w:val="1"/>
      <w:marLeft w:val="0"/>
      <w:marRight w:val="0"/>
      <w:marTop w:val="0"/>
      <w:marBottom w:val="0"/>
      <w:divBdr>
        <w:top w:val="none" w:sz="0" w:space="0" w:color="auto"/>
        <w:left w:val="none" w:sz="0" w:space="0" w:color="auto"/>
        <w:bottom w:val="none" w:sz="0" w:space="0" w:color="auto"/>
        <w:right w:val="none" w:sz="0" w:space="0" w:color="auto"/>
      </w:divBdr>
    </w:div>
    <w:div w:id="1198276582">
      <w:bodyDiv w:val="1"/>
      <w:marLeft w:val="0"/>
      <w:marRight w:val="0"/>
      <w:marTop w:val="0"/>
      <w:marBottom w:val="0"/>
      <w:divBdr>
        <w:top w:val="none" w:sz="0" w:space="0" w:color="auto"/>
        <w:left w:val="none" w:sz="0" w:space="0" w:color="auto"/>
        <w:bottom w:val="none" w:sz="0" w:space="0" w:color="auto"/>
        <w:right w:val="none" w:sz="0" w:space="0" w:color="auto"/>
      </w:divBdr>
    </w:div>
    <w:div w:id="1199514591">
      <w:bodyDiv w:val="1"/>
      <w:marLeft w:val="0"/>
      <w:marRight w:val="0"/>
      <w:marTop w:val="0"/>
      <w:marBottom w:val="0"/>
      <w:divBdr>
        <w:top w:val="none" w:sz="0" w:space="0" w:color="auto"/>
        <w:left w:val="none" w:sz="0" w:space="0" w:color="auto"/>
        <w:bottom w:val="none" w:sz="0" w:space="0" w:color="auto"/>
        <w:right w:val="none" w:sz="0" w:space="0" w:color="auto"/>
      </w:divBdr>
    </w:div>
    <w:div w:id="1199976799">
      <w:bodyDiv w:val="1"/>
      <w:marLeft w:val="0"/>
      <w:marRight w:val="0"/>
      <w:marTop w:val="0"/>
      <w:marBottom w:val="0"/>
      <w:divBdr>
        <w:top w:val="none" w:sz="0" w:space="0" w:color="auto"/>
        <w:left w:val="none" w:sz="0" w:space="0" w:color="auto"/>
        <w:bottom w:val="none" w:sz="0" w:space="0" w:color="auto"/>
        <w:right w:val="none" w:sz="0" w:space="0" w:color="auto"/>
      </w:divBdr>
    </w:div>
    <w:div w:id="1200047709">
      <w:bodyDiv w:val="1"/>
      <w:marLeft w:val="0"/>
      <w:marRight w:val="0"/>
      <w:marTop w:val="0"/>
      <w:marBottom w:val="0"/>
      <w:divBdr>
        <w:top w:val="none" w:sz="0" w:space="0" w:color="auto"/>
        <w:left w:val="none" w:sz="0" w:space="0" w:color="auto"/>
        <w:bottom w:val="none" w:sz="0" w:space="0" w:color="auto"/>
        <w:right w:val="none" w:sz="0" w:space="0" w:color="auto"/>
      </w:divBdr>
    </w:div>
    <w:div w:id="1200049825">
      <w:bodyDiv w:val="1"/>
      <w:marLeft w:val="0"/>
      <w:marRight w:val="0"/>
      <w:marTop w:val="0"/>
      <w:marBottom w:val="0"/>
      <w:divBdr>
        <w:top w:val="none" w:sz="0" w:space="0" w:color="auto"/>
        <w:left w:val="none" w:sz="0" w:space="0" w:color="auto"/>
        <w:bottom w:val="none" w:sz="0" w:space="0" w:color="auto"/>
        <w:right w:val="none" w:sz="0" w:space="0" w:color="auto"/>
      </w:divBdr>
    </w:div>
    <w:div w:id="1201824063">
      <w:bodyDiv w:val="1"/>
      <w:marLeft w:val="0"/>
      <w:marRight w:val="0"/>
      <w:marTop w:val="0"/>
      <w:marBottom w:val="0"/>
      <w:divBdr>
        <w:top w:val="none" w:sz="0" w:space="0" w:color="auto"/>
        <w:left w:val="none" w:sz="0" w:space="0" w:color="auto"/>
        <w:bottom w:val="none" w:sz="0" w:space="0" w:color="auto"/>
        <w:right w:val="none" w:sz="0" w:space="0" w:color="auto"/>
      </w:divBdr>
    </w:div>
    <w:div w:id="1201937210">
      <w:bodyDiv w:val="1"/>
      <w:marLeft w:val="0"/>
      <w:marRight w:val="0"/>
      <w:marTop w:val="0"/>
      <w:marBottom w:val="0"/>
      <w:divBdr>
        <w:top w:val="none" w:sz="0" w:space="0" w:color="auto"/>
        <w:left w:val="none" w:sz="0" w:space="0" w:color="auto"/>
        <w:bottom w:val="none" w:sz="0" w:space="0" w:color="auto"/>
        <w:right w:val="none" w:sz="0" w:space="0" w:color="auto"/>
      </w:divBdr>
    </w:div>
    <w:div w:id="1203787703">
      <w:bodyDiv w:val="1"/>
      <w:marLeft w:val="0"/>
      <w:marRight w:val="0"/>
      <w:marTop w:val="0"/>
      <w:marBottom w:val="0"/>
      <w:divBdr>
        <w:top w:val="none" w:sz="0" w:space="0" w:color="auto"/>
        <w:left w:val="none" w:sz="0" w:space="0" w:color="auto"/>
        <w:bottom w:val="none" w:sz="0" w:space="0" w:color="auto"/>
        <w:right w:val="none" w:sz="0" w:space="0" w:color="auto"/>
      </w:divBdr>
    </w:div>
    <w:div w:id="1206866007">
      <w:bodyDiv w:val="1"/>
      <w:marLeft w:val="0"/>
      <w:marRight w:val="0"/>
      <w:marTop w:val="0"/>
      <w:marBottom w:val="0"/>
      <w:divBdr>
        <w:top w:val="none" w:sz="0" w:space="0" w:color="auto"/>
        <w:left w:val="none" w:sz="0" w:space="0" w:color="auto"/>
        <w:bottom w:val="none" w:sz="0" w:space="0" w:color="auto"/>
        <w:right w:val="none" w:sz="0" w:space="0" w:color="auto"/>
      </w:divBdr>
    </w:div>
    <w:div w:id="1207067377">
      <w:bodyDiv w:val="1"/>
      <w:marLeft w:val="0"/>
      <w:marRight w:val="0"/>
      <w:marTop w:val="0"/>
      <w:marBottom w:val="0"/>
      <w:divBdr>
        <w:top w:val="none" w:sz="0" w:space="0" w:color="auto"/>
        <w:left w:val="none" w:sz="0" w:space="0" w:color="auto"/>
        <w:bottom w:val="none" w:sz="0" w:space="0" w:color="auto"/>
        <w:right w:val="none" w:sz="0" w:space="0" w:color="auto"/>
      </w:divBdr>
    </w:div>
    <w:div w:id="1207448391">
      <w:bodyDiv w:val="1"/>
      <w:marLeft w:val="0"/>
      <w:marRight w:val="0"/>
      <w:marTop w:val="0"/>
      <w:marBottom w:val="0"/>
      <w:divBdr>
        <w:top w:val="none" w:sz="0" w:space="0" w:color="auto"/>
        <w:left w:val="none" w:sz="0" w:space="0" w:color="auto"/>
        <w:bottom w:val="none" w:sz="0" w:space="0" w:color="auto"/>
        <w:right w:val="none" w:sz="0" w:space="0" w:color="auto"/>
      </w:divBdr>
    </w:div>
    <w:div w:id="1207790929">
      <w:bodyDiv w:val="1"/>
      <w:marLeft w:val="0"/>
      <w:marRight w:val="0"/>
      <w:marTop w:val="0"/>
      <w:marBottom w:val="0"/>
      <w:divBdr>
        <w:top w:val="none" w:sz="0" w:space="0" w:color="auto"/>
        <w:left w:val="none" w:sz="0" w:space="0" w:color="auto"/>
        <w:bottom w:val="none" w:sz="0" w:space="0" w:color="auto"/>
        <w:right w:val="none" w:sz="0" w:space="0" w:color="auto"/>
      </w:divBdr>
    </w:div>
    <w:div w:id="1208180655">
      <w:bodyDiv w:val="1"/>
      <w:marLeft w:val="0"/>
      <w:marRight w:val="0"/>
      <w:marTop w:val="0"/>
      <w:marBottom w:val="0"/>
      <w:divBdr>
        <w:top w:val="none" w:sz="0" w:space="0" w:color="auto"/>
        <w:left w:val="none" w:sz="0" w:space="0" w:color="auto"/>
        <w:bottom w:val="none" w:sz="0" w:space="0" w:color="auto"/>
        <w:right w:val="none" w:sz="0" w:space="0" w:color="auto"/>
      </w:divBdr>
    </w:div>
    <w:div w:id="1209143404">
      <w:bodyDiv w:val="1"/>
      <w:marLeft w:val="0"/>
      <w:marRight w:val="0"/>
      <w:marTop w:val="0"/>
      <w:marBottom w:val="0"/>
      <w:divBdr>
        <w:top w:val="none" w:sz="0" w:space="0" w:color="auto"/>
        <w:left w:val="none" w:sz="0" w:space="0" w:color="auto"/>
        <w:bottom w:val="none" w:sz="0" w:space="0" w:color="auto"/>
        <w:right w:val="none" w:sz="0" w:space="0" w:color="auto"/>
      </w:divBdr>
    </w:div>
    <w:div w:id="1209613663">
      <w:bodyDiv w:val="1"/>
      <w:marLeft w:val="0"/>
      <w:marRight w:val="0"/>
      <w:marTop w:val="0"/>
      <w:marBottom w:val="0"/>
      <w:divBdr>
        <w:top w:val="none" w:sz="0" w:space="0" w:color="auto"/>
        <w:left w:val="none" w:sz="0" w:space="0" w:color="auto"/>
        <w:bottom w:val="none" w:sz="0" w:space="0" w:color="auto"/>
        <w:right w:val="none" w:sz="0" w:space="0" w:color="auto"/>
      </w:divBdr>
    </w:div>
    <w:div w:id="1211455252">
      <w:bodyDiv w:val="1"/>
      <w:marLeft w:val="0"/>
      <w:marRight w:val="0"/>
      <w:marTop w:val="0"/>
      <w:marBottom w:val="0"/>
      <w:divBdr>
        <w:top w:val="none" w:sz="0" w:space="0" w:color="auto"/>
        <w:left w:val="none" w:sz="0" w:space="0" w:color="auto"/>
        <w:bottom w:val="none" w:sz="0" w:space="0" w:color="auto"/>
        <w:right w:val="none" w:sz="0" w:space="0" w:color="auto"/>
      </w:divBdr>
    </w:div>
    <w:div w:id="1211500204">
      <w:bodyDiv w:val="1"/>
      <w:marLeft w:val="0"/>
      <w:marRight w:val="0"/>
      <w:marTop w:val="0"/>
      <w:marBottom w:val="0"/>
      <w:divBdr>
        <w:top w:val="none" w:sz="0" w:space="0" w:color="auto"/>
        <w:left w:val="none" w:sz="0" w:space="0" w:color="auto"/>
        <w:bottom w:val="none" w:sz="0" w:space="0" w:color="auto"/>
        <w:right w:val="none" w:sz="0" w:space="0" w:color="auto"/>
      </w:divBdr>
    </w:div>
    <w:div w:id="1214583213">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850675">
      <w:bodyDiv w:val="1"/>
      <w:marLeft w:val="0"/>
      <w:marRight w:val="0"/>
      <w:marTop w:val="0"/>
      <w:marBottom w:val="0"/>
      <w:divBdr>
        <w:top w:val="none" w:sz="0" w:space="0" w:color="auto"/>
        <w:left w:val="none" w:sz="0" w:space="0" w:color="auto"/>
        <w:bottom w:val="none" w:sz="0" w:space="0" w:color="auto"/>
        <w:right w:val="none" w:sz="0" w:space="0" w:color="auto"/>
      </w:divBdr>
    </w:div>
    <w:div w:id="1216161005">
      <w:bodyDiv w:val="1"/>
      <w:marLeft w:val="0"/>
      <w:marRight w:val="0"/>
      <w:marTop w:val="0"/>
      <w:marBottom w:val="0"/>
      <w:divBdr>
        <w:top w:val="none" w:sz="0" w:space="0" w:color="auto"/>
        <w:left w:val="none" w:sz="0" w:space="0" w:color="auto"/>
        <w:bottom w:val="none" w:sz="0" w:space="0" w:color="auto"/>
        <w:right w:val="none" w:sz="0" w:space="0" w:color="auto"/>
      </w:divBdr>
    </w:div>
    <w:div w:id="1217005482">
      <w:bodyDiv w:val="1"/>
      <w:marLeft w:val="0"/>
      <w:marRight w:val="0"/>
      <w:marTop w:val="0"/>
      <w:marBottom w:val="0"/>
      <w:divBdr>
        <w:top w:val="none" w:sz="0" w:space="0" w:color="auto"/>
        <w:left w:val="none" w:sz="0" w:space="0" w:color="auto"/>
        <w:bottom w:val="none" w:sz="0" w:space="0" w:color="auto"/>
        <w:right w:val="none" w:sz="0" w:space="0" w:color="auto"/>
      </w:divBdr>
    </w:div>
    <w:div w:id="1217594847">
      <w:bodyDiv w:val="1"/>
      <w:marLeft w:val="0"/>
      <w:marRight w:val="0"/>
      <w:marTop w:val="0"/>
      <w:marBottom w:val="0"/>
      <w:divBdr>
        <w:top w:val="none" w:sz="0" w:space="0" w:color="auto"/>
        <w:left w:val="none" w:sz="0" w:space="0" w:color="auto"/>
        <w:bottom w:val="none" w:sz="0" w:space="0" w:color="auto"/>
        <w:right w:val="none" w:sz="0" w:space="0" w:color="auto"/>
      </w:divBdr>
    </w:div>
    <w:div w:id="1219436978">
      <w:bodyDiv w:val="1"/>
      <w:marLeft w:val="0"/>
      <w:marRight w:val="0"/>
      <w:marTop w:val="0"/>
      <w:marBottom w:val="0"/>
      <w:divBdr>
        <w:top w:val="none" w:sz="0" w:space="0" w:color="auto"/>
        <w:left w:val="none" w:sz="0" w:space="0" w:color="auto"/>
        <w:bottom w:val="none" w:sz="0" w:space="0" w:color="auto"/>
        <w:right w:val="none" w:sz="0" w:space="0" w:color="auto"/>
      </w:divBdr>
    </w:div>
    <w:div w:id="1219706931">
      <w:bodyDiv w:val="1"/>
      <w:marLeft w:val="0"/>
      <w:marRight w:val="0"/>
      <w:marTop w:val="0"/>
      <w:marBottom w:val="0"/>
      <w:divBdr>
        <w:top w:val="none" w:sz="0" w:space="0" w:color="auto"/>
        <w:left w:val="none" w:sz="0" w:space="0" w:color="auto"/>
        <w:bottom w:val="none" w:sz="0" w:space="0" w:color="auto"/>
        <w:right w:val="none" w:sz="0" w:space="0" w:color="auto"/>
      </w:divBdr>
    </w:div>
    <w:div w:id="1220437555">
      <w:bodyDiv w:val="1"/>
      <w:marLeft w:val="0"/>
      <w:marRight w:val="0"/>
      <w:marTop w:val="0"/>
      <w:marBottom w:val="0"/>
      <w:divBdr>
        <w:top w:val="none" w:sz="0" w:space="0" w:color="auto"/>
        <w:left w:val="none" w:sz="0" w:space="0" w:color="auto"/>
        <w:bottom w:val="none" w:sz="0" w:space="0" w:color="auto"/>
        <w:right w:val="none" w:sz="0" w:space="0" w:color="auto"/>
      </w:divBdr>
    </w:div>
    <w:div w:id="1223327306">
      <w:bodyDiv w:val="1"/>
      <w:marLeft w:val="0"/>
      <w:marRight w:val="0"/>
      <w:marTop w:val="0"/>
      <w:marBottom w:val="0"/>
      <w:divBdr>
        <w:top w:val="none" w:sz="0" w:space="0" w:color="auto"/>
        <w:left w:val="none" w:sz="0" w:space="0" w:color="auto"/>
        <w:bottom w:val="none" w:sz="0" w:space="0" w:color="auto"/>
        <w:right w:val="none" w:sz="0" w:space="0" w:color="auto"/>
      </w:divBdr>
    </w:div>
    <w:div w:id="1223558154">
      <w:bodyDiv w:val="1"/>
      <w:marLeft w:val="0"/>
      <w:marRight w:val="0"/>
      <w:marTop w:val="0"/>
      <w:marBottom w:val="0"/>
      <w:divBdr>
        <w:top w:val="none" w:sz="0" w:space="0" w:color="auto"/>
        <w:left w:val="none" w:sz="0" w:space="0" w:color="auto"/>
        <w:bottom w:val="none" w:sz="0" w:space="0" w:color="auto"/>
        <w:right w:val="none" w:sz="0" w:space="0" w:color="auto"/>
      </w:divBdr>
    </w:div>
    <w:div w:id="1225022342">
      <w:bodyDiv w:val="1"/>
      <w:marLeft w:val="0"/>
      <w:marRight w:val="0"/>
      <w:marTop w:val="0"/>
      <w:marBottom w:val="0"/>
      <w:divBdr>
        <w:top w:val="none" w:sz="0" w:space="0" w:color="auto"/>
        <w:left w:val="none" w:sz="0" w:space="0" w:color="auto"/>
        <w:bottom w:val="none" w:sz="0" w:space="0" w:color="auto"/>
        <w:right w:val="none" w:sz="0" w:space="0" w:color="auto"/>
      </w:divBdr>
    </w:div>
    <w:div w:id="1226838961">
      <w:bodyDiv w:val="1"/>
      <w:marLeft w:val="0"/>
      <w:marRight w:val="0"/>
      <w:marTop w:val="0"/>
      <w:marBottom w:val="0"/>
      <w:divBdr>
        <w:top w:val="none" w:sz="0" w:space="0" w:color="auto"/>
        <w:left w:val="none" w:sz="0" w:space="0" w:color="auto"/>
        <w:bottom w:val="none" w:sz="0" w:space="0" w:color="auto"/>
        <w:right w:val="none" w:sz="0" w:space="0" w:color="auto"/>
      </w:divBdr>
    </w:div>
    <w:div w:id="1227759720">
      <w:bodyDiv w:val="1"/>
      <w:marLeft w:val="0"/>
      <w:marRight w:val="0"/>
      <w:marTop w:val="0"/>
      <w:marBottom w:val="0"/>
      <w:divBdr>
        <w:top w:val="none" w:sz="0" w:space="0" w:color="auto"/>
        <w:left w:val="none" w:sz="0" w:space="0" w:color="auto"/>
        <w:bottom w:val="none" w:sz="0" w:space="0" w:color="auto"/>
        <w:right w:val="none" w:sz="0" w:space="0" w:color="auto"/>
      </w:divBdr>
    </w:div>
    <w:div w:id="1228304708">
      <w:bodyDiv w:val="1"/>
      <w:marLeft w:val="0"/>
      <w:marRight w:val="0"/>
      <w:marTop w:val="0"/>
      <w:marBottom w:val="0"/>
      <w:divBdr>
        <w:top w:val="none" w:sz="0" w:space="0" w:color="auto"/>
        <w:left w:val="none" w:sz="0" w:space="0" w:color="auto"/>
        <w:bottom w:val="none" w:sz="0" w:space="0" w:color="auto"/>
        <w:right w:val="none" w:sz="0" w:space="0" w:color="auto"/>
      </w:divBdr>
    </w:div>
    <w:div w:id="1228958071">
      <w:bodyDiv w:val="1"/>
      <w:marLeft w:val="0"/>
      <w:marRight w:val="0"/>
      <w:marTop w:val="0"/>
      <w:marBottom w:val="0"/>
      <w:divBdr>
        <w:top w:val="none" w:sz="0" w:space="0" w:color="auto"/>
        <w:left w:val="none" w:sz="0" w:space="0" w:color="auto"/>
        <w:bottom w:val="none" w:sz="0" w:space="0" w:color="auto"/>
        <w:right w:val="none" w:sz="0" w:space="0" w:color="auto"/>
      </w:divBdr>
    </w:div>
    <w:div w:id="1230922843">
      <w:bodyDiv w:val="1"/>
      <w:marLeft w:val="0"/>
      <w:marRight w:val="0"/>
      <w:marTop w:val="0"/>
      <w:marBottom w:val="0"/>
      <w:divBdr>
        <w:top w:val="none" w:sz="0" w:space="0" w:color="auto"/>
        <w:left w:val="none" w:sz="0" w:space="0" w:color="auto"/>
        <w:bottom w:val="none" w:sz="0" w:space="0" w:color="auto"/>
        <w:right w:val="none" w:sz="0" w:space="0" w:color="auto"/>
      </w:divBdr>
    </w:div>
    <w:div w:id="1231191823">
      <w:bodyDiv w:val="1"/>
      <w:marLeft w:val="0"/>
      <w:marRight w:val="0"/>
      <w:marTop w:val="0"/>
      <w:marBottom w:val="0"/>
      <w:divBdr>
        <w:top w:val="none" w:sz="0" w:space="0" w:color="auto"/>
        <w:left w:val="none" w:sz="0" w:space="0" w:color="auto"/>
        <w:bottom w:val="none" w:sz="0" w:space="0" w:color="auto"/>
        <w:right w:val="none" w:sz="0" w:space="0" w:color="auto"/>
      </w:divBdr>
    </w:div>
    <w:div w:id="1231695241">
      <w:bodyDiv w:val="1"/>
      <w:marLeft w:val="0"/>
      <w:marRight w:val="0"/>
      <w:marTop w:val="0"/>
      <w:marBottom w:val="0"/>
      <w:divBdr>
        <w:top w:val="none" w:sz="0" w:space="0" w:color="auto"/>
        <w:left w:val="none" w:sz="0" w:space="0" w:color="auto"/>
        <w:bottom w:val="none" w:sz="0" w:space="0" w:color="auto"/>
        <w:right w:val="none" w:sz="0" w:space="0" w:color="auto"/>
      </w:divBdr>
    </w:div>
    <w:div w:id="1232153260">
      <w:bodyDiv w:val="1"/>
      <w:marLeft w:val="0"/>
      <w:marRight w:val="0"/>
      <w:marTop w:val="0"/>
      <w:marBottom w:val="0"/>
      <w:divBdr>
        <w:top w:val="none" w:sz="0" w:space="0" w:color="auto"/>
        <w:left w:val="none" w:sz="0" w:space="0" w:color="auto"/>
        <w:bottom w:val="none" w:sz="0" w:space="0" w:color="auto"/>
        <w:right w:val="none" w:sz="0" w:space="0" w:color="auto"/>
      </w:divBdr>
    </w:div>
    <w:div w:id="1232276678">
      <w:bodyDiv w:val="1"/>
      <w:marLeft w:val="0"/>
      <w:marRight w:val="0"/>
      <w:marTop w:val="0"/>
      <w:marBottom w:val="0"/>
      <w:divBdr>
        <w:top w:val="none" w:sz="0" w:space="0" w:color="auto"/>
        <w:left w:val="none" w:sz="0" w:space="0" w:color="auto"/>
        <w:bottom w:val="none" w:sz="0" w:space="0" w:color="auto"/>
        <w:right w:val="none" w:sz="0" w:space="0" w:color="auto"/>
      </w:divBdr>
    </w:div>
    <w:div w:id="1234198259">
      <w:bodyDiv w:val="1"/>
      <w:marLeft w:val="0"/>
      <w:marRight w:val="0"/>
      <w:marTop w:val="0"/>
      <w:marBottom w:val="0"/>
      <w:divBdr>
        <w:top w:val="none" w:sz="0" w:space="0" w:color="auto"/>
        <w:left w:val="none" w:sz="0" w:space="0" w:color="auto"/>
        <w:bottom w:val="none" w:sz="0" w:space="0" w:color="auto"/>
        <w:right w:val="none" w:sz="0" w:space="0" w:color="auto"/>
      </w:divBdr>
    </w:div>
    <w:div w:id="1235047415">
      <w:bodyDiv w:val="1"/>
      <w:marLeft w:val="0"/>
      <w:marRight w:val="0"/>
      <w:marTop w:val="0"/>
      <w:marBottom w:val="0"/>
      <w:divBdr>
        <w:top w:val="none" w:sz="0" w:space="0" w:color="auto"/>
        <w:left w:val="none" w:sz="0" w:space="0" w:color="auto"/>
        <w:bottom w:val="none" w:sz="0" w:space="0" w:color="auto"/>
        <w:right w:val="none" w:sz="0" w:space="0" w:color="auto"/>
      </w:divBdr>
    </w:div>
    <w:div w:id="1235385833">
      <w:bodyDiv w:val="1"/>
      <w:marLeft w:val="0"/>
      <w:marRight w:val="0"/>
      <w:marTop w:val="0"/>
      <w:marBottom w:val="0"/>
      <w:divBdr>
        <w:top w:val="none" w:sz="0" w:space="0" w:color="auto"/>
        <w:left w:val="none" w:sz="0" w:space="0" w:color="auto"/>
        <w:bottom w:val="none" w:sz="0" w:space="0" w:color="auto"/>
        <w:right w:val="none" w:sz="0" w:space="0" w:color="auto"/>
      </w:divBdr>
    </w:div>
    <w:div w:id="1236476927">
      <w:bodyDiv w:val="1"/>
      <w:marLeft w:val="0"/>
      <w:marRight w:val="0"/>
      <w:marTop w:val="0"/>
      <w:marBottom w:val="0"/>
      <w:divBdr>
        <w:top w:val="none" w:sz="0" w:space="0" w:color="auto"/>
        <w:left w:val="none" w:sz="0" w:space="0" w:color="auto"/>
        <w:bottom w:val="none" w:sz="0" w:space="0" w:color="auto"/>
        <w:right w:val="none" w:sz="0" w:space="0" w:color="auto"/>
      </w:divBdr>
    </w:div>
    <w:div w:id="1237059293">
      <w:bodyDiv w:val="1"/>
      <w:marLeft w:val="0"/>
      <w:marRight w:val="0"/>
      <w:marTop w:val="0"/>
      <w:marBottom w:val="0"/>
      <w:divBdr>
        <w:top w:val="none" w:sz="0" w:space="0" w:color="auto"/>
        <w:left w:val="none" w:sz="0" w:space="0" w:color="auto"/>
        <w:bottom w:val="none" w:sz="0" w:space="0" w:color="auto"/>
        <w:right w:val="none" w:sz="0" w:space="0" w:color="auto"/>
      </w:divBdr>
    </w:div>
    <w:div w:id="1237665927">
      <w:bodyDiv w:val="1"/>
      <w:marLeft w:val="0"/>
      <w:marRight w:val="0"/>
      <w:marTop w:val="0"/>
      <w:marBottom w:val="0"/>
      <w:divBdr>
        <w:top w:val="none" w:sz="0" w:space="0" w:color="auto"/>
        <w:left w:val="none" w:sz="0" w:space="0" w:color="auto"/>
        <w:bottom w:val="none" w:sz="0" w:space="0" w:color="auto"/>
        <w:right w:val="none" w:sz="0" w:space="0" w:color="auto"/>
      </w:divBdr>
    </w:div>
    <w:div w:id="1238128512">
      <w:bodyDiv w:val="1"/>
      <w:marLeft w:val="0"/>
      <w:marRight w:val="0"/>
      <w:marTop w:val="0"/>
      <w:marBottom w:val="0"/>
      <w:divBdr>
        <w:top w:val="none" w:sz="0" w:space="0" w:color="auto"/>
        <w:left w:val="none" w:sz="0" w:space="0" w:color="auto"/>
        <w:bottom w:val="none" w:sz="0" w:space="0" w:color="auto"/>
        <w:right w:val="none" w:sz="0" w:space="0" w:color="auto"/>
      </w:divBdr>
    </w:div>
    <w:div w:id="1238248431">
      <w:bodyDiv w:val="1"/>
      <w:marLeft w:val="0"/>
      <w:marRight w:val="0"/>
      <w:marTop w:val="0"/>
      <w:marBottom w:val="0"/>
      <w:divBdr>
        <w:top w:val="none" w:sz="0" w:space="0" w:color="auto"/>
        <w:left w:val="none" w:sz="0" w:space="0" w:color="auto"/>
        <w:bottom w:val="none" w:sz="0" w:space="0" w:color="auto"/>
        <w:right w:val="none" w:sz="0" w:space="0" w:color="auto"/>
      </w:divBdr>
    </w:div>
    <w:div w:id="1240556826">
      <w:bodyDiv w:val="1"/>
      <w:marLeft w:val="0"/>
      <w:marRight w:val="0"/>
      <w:marTop w:val="0"/>
      <w:marBottom w:val="0"/>
      <w:divBdr>
        <w:top w:val="none" w:sz="0" w:space="0" w:color="auto"/>
        <w:left w:val="none" w:sz="0" w:space="0" w:color="auto"/>
        <w:bottom w:val="none" w:sz="0" w:space="0" w:color="auto"/>
        <w:right w:val="none" w:sz="0" w:space="0" w:color="auto"/>
      </w:divBdr>
    </w:div>
    <w:div w:id="1241017383">
      <w:bodyDiv w:val="1"/>
      <w:marLeft w:val="0"/>
      <w:marRight w:val="0"/>
      <w:marTop w:val="0"/>
      <w:marBottom w:val="0"/>
      <w:divBdr>
        <w:top w:val="none" w:sz="0" w:space="0" w:color="auto"/>
        <w:left w:val="none" w:sz="0" w:space="0" w:color="auto"/>
        <w:bottom w:val="none" w:sz="0" w:space="0" w:color="auto"/>
        <w:right w:val="none" w:sz="0" w:space="0" w:color="auto"/>
      </w:divBdr>
    </w:div>
    <w:div w:id="1241865575">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4804684">
      <w:bodyDiv w:val="1"/>
      <w:marLeft w:val="0"/>
      <w:marRight w:val="0"/>
      <w:marTop w:val="0"/>
      <w:marBottom w:val="0"/>
      <w:divBdr>
        <w:top w:val="none" w:sz="0" w:space="0" w:color="auto"/>
        <w:left w:val="none" w:sz="0" w:space="0" w:color="auto"/>
        <w:bottom w:val="none" w:sz="0" w:space="0" w:color="auto"/>
        <w:right w:val="none" w:sz="0" w:space="0" w:color="auto"/>
      </w:divBdr>
    </w:div>
    <w:div w:id="1245143829">
      <w:bodyDiv w:val="1"/>
      <w:marLeft w:val="0"/>
      <w:marRight w:val="0"/>
      <w:marTop w:val="0"/>
      <w:marBottom w:val="0"/>
      <w:divBdr>
        <w:top w:val="none" w:sz="0" w:space="0" w:color="auto"/>
        <w:left w:val="none" w:sz="0" w:space="0" w:color="auto"/>
        <w:bottom w:val="none" w:sz="0" w:space="0" w:color="auto"/>
        <w:right w:val="none" w:sz="0" w:space="0" w:color="auto"/>
      </w:divBdr>
    </w:div>
    <w:div w:id="1245797126">
      <w:bodyDiv w:val="1"/>
      <w:marLeft w:val="0"/>
      <w:marRight w:val="0"/>
      <w:marTop w:val="0"/>
      <w:marBottom w:val="0"/>
      <w:divBdr>
        <w:top w:val="none" w:sz="0" w:space="0" w:color="auto"/>
        <w:left w:val="none" w:sz="0" w:space="0" w:color="auto"/>
        <w:bottom w:val="none" w:sz="0" w:space="0" w:color="auto"/>
        <w:right w:val="none" w:sz="0" w:space="0" w:color="auto"/>
      </w:divBdr>
    </w:div>
    <w:div w:id="1245841963">
      <w:bodyDiv w:val="1"/>
      <w:marLeft w:val="0"/>
      <w:marRight w:val="0"/>
      <w:marTop w:val="0"/>
      <w:marBottom w:val="0"/>
      <w:divBdr>
        <w:top w:val="none" w:sz="0" w:space="0" w:color="auto"/>
        <w:left w:val="none" w:sz="0" w:space="0" w:color="auto"/>
        <w:bottom w:val="none" w:sz="0" w:space="0" w:color="auto"/>
        <w:right w:val="none" w:sz="0" w:space="0" w:color="auto"/>
      </w:divBdr>
    </w:div>
    <w:div w:id="1247375533">
      <w:bodyDiv w:val="1"/>
      <w:marLeft w:val="0"/>
      <w:marRight w:val="0"/>
      <w:marTop w:val="0"/>
      <w:marBottom w:val="0"/>
      <w:divBdr>
        <w:top w:val="none" w:sz="0" w:space="0" w:color="auto"/>
        <w:left w:val="none" w:sz="0" w:space="0" w:color="auto"/>
        <w:bottom w:val="none" w:sz="0" w:space="0" w:color="auto"/>
        <w:right w:val="none" w:sz="0" w:space="0" w:color="auto"/>
      </w:divBdr>
    </w:div>
    <w:div w:id="1252810906">
      <w:bodyDiv w:val="1"/>
      <w:marLeft w:val="0"/>
      <w:marRight w:val="0"/>
      <w:marTop w:val="0"/>
      <w:marBottom w:val="0"/>
      <w:divBdr>
        <w:top w:val="none" w:sz="0" w:space="0" w:color="auto"/>
        <w:left w:val="none" w:sz="0" w:space="0" w:color="auto"/>
        <w:bottom w:val="none" w:sz="0" w:space="0" w:color="auto"/>
        <w:right w:val="none" w:sz="0" w:space="0" w:color="auto"/>
      </w:divBdr>
    </w:div>
    <w:div w:id="1252854282">
      <w:bodyDiv w:val="1"/>
      <w:marLeft w:val="0"/>
      <w:marRight w:val="0"/>
      <w:marTop w:val="0"/>
      <w:marBottom w:val="0"/>
      <w:divBdr>
        <w:top w:val="none" w:sz="0" w:space="0" w:color="auto"/>
        <w:left w:val="none" w:sz="0" w:space="0" w:color="auto"/>
        <w:bottom w:val="none" w:sz="0" w:space="0" w:color="auto"/>
        <w:right w:val="none" w:sz="0" w:space="0" w:color="auto"/>
      </w:divBdr>
    </w:div>
    <w:div w:id="1253397675">
      <w:bodyDiv w:val="1"/>
      <w:marLeft w:val="0"/>
      <w:marRight w:val="0"/>
      <w:marTop w:val="0"/>
      <w:marBottom w:val="0"/>
      <w:divBdr>
        <w:top w:val="none" w:sz="0" w:space="0" w:color="auto"/>
        <w:left w:val="none" w:sz="0" w:space="0" w:color="auto"/>
        <w:bottom w:val="none" w:sz="0" w:space="0" w:color="auto"/>
        <w:right w:val="none" w:sz="0" w:space="0" w:color="auto"/>
      </w:divBdr>
    </w:div>
    <w:div w:id="1254824986">
      <w:bodyDiv w:val="1"/>
      <w:marLeft w:val="0"/>
      <w:marRight w:val="0"/>
      <w:marTop w:val="0"/>
      <w:marBottom w:val="0"/>
      <w:divBdr>
        <w:top w:val="none" w:sz="0" w:space="0" w:color="auto"/>
        <w:left w:val="none" w:sz="0" w:space="0" w:color="auto"/>
        <w:bottom w:val="none" w:sz="0" w:space="0" w:color="auto"/>
        <w:right w:val="none" w:sz="0" w:space="0" w:color="auto"/>
      </w:divBdr>
    </w:div>
    <w:div w:id="1255241883">
      <w:bodyDiv w:val="1"/>
      <w:marLeft w:val="0"/>
      <w:marRight w:val="0"/>
      <w:marTop w:val="0"/>
      <w:marBottom w:val="0"/>
      <w:divBdr>
        <w:top w:val="none" w:sz="0" w:space="0" w:color="auto"/>
        <w:left w:val="none" w:sz="0" w:space="0" w:color="auto"/>
        <w:bottom w:val="none" w:sz="0" w:space="0" w:color="auto"/>
        <w:right w:val="none" w:sz="0" w:space="0" w:color="auto"/>
      </w:divBdr>
    </w:div>
    <w:div w:id="1258250548">
      <w:bodyDiv w:val="1"/>
      <w:marLeft w:val="0"/>
      <w:marRight w:val="0"/>
      <w:marTop w:val="0"/>
      <w:marBottom w:val="0"/>
      <w:divBdr>
        <w:top w:val="none" w:sz="0" w:space="0" w:color="auto"/>
        <w:left w:val="none" w:sz="0" w:space="0" w:color="auto"/>
        <w:bottom w:val="none" w:sz="0" w:space="0" w:color="auto"/>
        <w:right w:val="none" w:sz="0" w:space="0" w:color="auto"/>
      </w:divBdr>
    </w:div>
    <w:div w:id="1258707043">
      <w:bodyDiv w:val="1"/>
      <w:marLeft w:val="0"/>
      <w:marRight w:val="0"/>
      <w:marTop w:val="0"/>
      <w:marBottom w:val="0"/>
      <w:divBdr>
        <w:top w:val="none" w:sz="0" w:space="0" w:color="auto"/>
        <w:left w:val="none" w:sz="0" w:space="0" w:color="auto"/>
        <w:bottom w:val="none" w:sz="0" w:space="0" w:color="auto"/>
        <w:right w:val="none" w:sz="0" w:space="0" w:color="auto"/>
      </w:divBdr>
    </w:div>
    <w:div w:id="1261992061">
      <w:bodyDiv w:val="1"/>
      <w:marLeft w:val="0"/>
      <w:marRight w:val="0"/>
      <w:marTop w:val="0"/>
      <w:marBottom w:val="0"/>
      <w:divBdr>
        <w:top w:val="none" w:sz="0" w:space="0" w:color="auto"/>
        <w:left w:val="none" w:sz="0" w:space="0" w:color="auto"/>
        <w:bottom w:val="none" w:sz="0" w:space="0" w:color="auto"/>
        <w:right w:val="none" w:sz="0" w:space="0" w:color="auto"/>
      </w:divBdr>
    </w:div>
    <w:div w:id="1263105745">
      <w:bodyDiv w:val="1"/>
      <w:marLeft w:val="0"/>
      <w:marRight w:val="0"/>
      <w:marTop w:val="0"/>
      <w:marBottom w:val="0"/>
      <w:divBdr>
        <w:top w:val="none" w:sz="0" w:space="0" w:color="auto"/>
        <w:left w:val="none" w:sz="0" w:space="0" w:color="auto"/>
        <w:bottom w:val="none" w:sz="0" w:space="0" w:color="auto"/>
        <w:right w:val="none" w:sz="0" w:space="0" w:color="auto"/>
      </w:divBdr>
    </w:div>
    <w:div w:id="1263608355">
      <w:bodyDiv w:val="1"/>
      <w:marLeft w:val="0"/>
      <w:marRight w:val="0"/>
      <w:marTop w:val="0"/>
      <w:marBottom w:val="0"/>
      <w:divBdr>
        <w:top w:val="none" w:sz="0" w:space="0" w:color="auto"/>
        <w:left w:val="none" w:sz="0" w:space="0" w:color="auto"/>
        <w:bottom w:val="none" w:sz="0" w:space="0" w:color="auto"/>
        <w:right w:val="none" w:sz="0" w:space="0" w:color="auto"/>
      </w:divBdr>
    </w:div>
    <w:div w:id="1264147137">
      <w:bodyDiv w:val="1"/>
      <w:marLeft w:val="0"/>
      <w:marRight w:val="0"/>
      <w:marTop w:val="0"/>
      <w:marBottom w:val="0"/>
      <w:divBdr>
        <w:top w:val="none" w:sz="0" w:space="0" w:color="auto"/>
        <w:left w:val="none" w:sz="0" w:space="0" w:color="auto"/>
        <w:bottom w:val="none" w:sz="0" w:space="0" w:color="auto"/>
        <w:right w:val="none" w:sz="0" w:space="0" w:color="auto"/>
      </w:divBdr>
    </w:div>
    <w:div w:id="1264655597">
      <w:bodyDiv w:val="1"/>
      <w:marLeft w:val="0"/>
      <w:marRight w:val="0"/>
      <w:marTop w:val="0"/>
      <w:marBottom w:val="0"/>
      <w:divBdr>
        <w:top w:val="none" w:sz="0" w:space="0" w:color="auto"/>
        <w:left w:val="none" w:sz="0" w:space="0" w:color="auto"/>
        <w:bottom w:val="none" w:sz="0" w:space="0" w:color="auto"/>
        <w:right w:val="none" w:sz="0" w:space="0" w:color="auto"/>
      </w:divBdr>
    </w:div>
    <w:div w:id="1265991103">
      <w:bodyDiv w:val="1"/>
      <w:marLeft w:val="0"/>
      <w:marRight w:val="0"/>
      <w:marTop w:val="0"/>
      <w:marBottom w:val="0"/>
      <w:divBdr>
        <w:top w:val="none" w:sz="0" w:space="0" w:color="auto"/>
        <w:left w:val="none" w:sz="0" w:space="0" w:color="auto"/>
        <w:bottom w:val="none" w:sz="0" w:space="0" w:color="auto"/>
        <w:right w:val="none" w:sz="0" w:space="0" w:color="auto"/>
      </w:divBdr>
    </w:div>
    <w:div w:id="1266304435">
      <w:bodyDiv w:val="1"/>
      <w:marLeft w:val="0"/>
      <w:marRight w:val="0"/>
      <w:marTop w:val="0"/>
      <w:marBottom w:val="0"/>
      <w:divBdr>
        <w:top w:val="none" w:sz="0" w:space="0" w:color="auto"/>
        <w:left w:val="none" w:sz="0" w:space="0" w:color="auto"/>
        <w:bottom w:val="none" w:sz="0" w:space="0" w:color="auto"/>
        <w:right w:val="none" w:sz="0" w:space="0" w:color="auto"/>
      </w:divBdr>
    </w:div>
    <w:div w:id="1269118078">
      <w:bodyDiv w:val="1"/>
      <w:marLeft w:val="0"/>
      <w:marRight w:val="0"/>
      <w:marTop w:val="0"/>
      <w:marBottom w:val="0"/>
      <w:divBdr>
        <w:top w:val="none" w:sz="0" w:space="0" w:color="auto"/>
        <w:left w:val="none" w:sz="0" w:space="0" w:color="auto"/>
        <w:bottom w:val="none" w:sz="0" w:space="0" w:color="auto"/>
        <w:right w:val="none" w:sz="0" w:space="0" w:color="auto"/>
      </w:divBdr>
    </w:div>
    <w:div w:id="1269461394">
      <w:bodyDiv w:val="1"/>
      <w:marLeft w:val="0"/>
      <w:marRight w:val="0"/>
      <w:marTop w:val="0"/>
      <w:marBottom w:val="0"/>
      <w:divBdr>
        <w:top w:val="none" w:sz="0" w:space="0" w:color="auto"/>
        <w:left w:val="none" w:sz="0" w:space="0" w:color="auto"/>
        <w:bottom w:val="none" w:sz="0" w:space="0" w:color="auto"/>
        <w:right w:val="none" w:sz="0" w:space="0" w:color="auto"/>
      </w:divBdr>
    </w:div>
    <w:div w:id="1269972540">
      <w:bodyDiv w:val="1"/>
      <w:marLeft w:val="0"/>
      <w:marRight w:val="0"/>
      <w:marTop w:val="0"/>
      <w:marBottom w:val="0"/>
      <w:divBdr>
        <w:top w:val="none" w:sz="0" w:space="0" w:color="auto"/>
        <w:left w:val="none" w:sz="0" w:space="0" w:color="auto"/>
        <w:bottom w:val="none" w:sz="0" w:space="0" w:color="auto"/>
        <w:right w:val="none" w:sz="0" w:space="0" w:color="auto"/>
      </w:divBdr>
    </w:div>
    <w:div w:id="1271738168">
      <w:bodyDiv w:val="1"/>
      <w:marLeft w:val="0"/>
      <w:marRight w:val="0"/>
      <w:marTop w:val="0"/>
      <w:marBottom w:val="0"/>
      <w:divBdr>
        <w:top w:val="none" w:sz="0" w:space="0" w:color="auto"/>
        <w:left w:val="none" w:sz="0" w:space="0" w:color="auto"/>
        <w:bottom w:val="none" w:sz="0" w:space="0" w:color="auto"/>
        <w:right w:val="none" w:sz="0" w:space="0" w:color="auto"/>
      </w:divBdr>
    </w:div>
    <w:div w:id="1275134005">
      <w:bodyDiv w:val="1"/>
      <w:marLeft w:val="0"/>
      <w:marRight w:val="0"/>
      <w:marTop w:val="0"/>
      <w:marBottom w:val="0"/>
      <w:divBdr>
        <w:top w:val="none" w:sz="0" w:space="0" w:color="auto"/>
        <w:left w:val="none" w:sz="0" w:space="0" w:color="auto"/>
        <w:bottom w:val="none" w:sz="0" w:space="0" w:color="auto"/>
        <w:right w:val="none" w:sz="0" w:space="0" w:color="auto"/>
      </w:divBdr>
    </w:div>
    <w:div w:id="1275163896">
      <w:bodyDiv w:val="1"/>
      <w:marLeft w:val="0"/>
      <w:marRight w:val="0"/>
      <w:marTop w:val="0"/>
      <w:marBottom w:val="0"/>
      <w:divBdr>
        <w:top w:val="none" w:sz="0" w:space="0" w:color="auto"/>
        <w:left w:val="none" w:sz="0" w:space="0" w:color="auto"/>
        <w:bottom w:val="none" w:sz="0" w:space="0" w:color="auto"/>
        <w:right w:val="none" w:sz="0" w:space="0" w:color="auto"/>
      </w:divBdr>
    </w:div>
    <w:div w:id="1275938689">
      <w:bodyDiv w:val="1"/>
      <w:marLeft w:val="0"/>
      <w:marRight w:val="0"/>
      <w:marTop w:val="0"/>
      <w:marBottom w:val="0"/>
      <w:divBdr>
        <w:top w:val="none" w:sz="0" w:space="0" w:color="auto"/>
        <w:left w:val="none" w:sz="0" w:space="0" w:color="auto"/>
        <w:bottom w:val="none" w:sz="0" w:space="0" w:color="auto"/>
        <w:right w:val="none" w:sz="0" w:space="0" w:color="auto"/>
      </w:divBdr>
    </w:div>
    <w:div w:id="1276522373">
      <w:bodyDiv w:val="1"/>
      <w:marLeft w:val="0"/>
      <w:marRight w:val="0"/>
      <w:marTop w:val="0"/>
      <w:marBottom w:val="0"/>
      <w:divBdr>
        <w:top w:val="none" w:sz="0" w:space="0" w:color="auto"/>
        <w:left w:val="none" w:sz="0" w:space="0" w:color="auto"/>
        <w:bottom w:val="none" w:sz="0" w:space="0" w:color="auto"/>
        <w:right w:val="none" w:sz="0" w:space="0" w:color="auto"/>
      </w:divBdr>
    </w:div>
    <w:div w:id="1277174680">
      <w:bodyDiv w:val="1"/>
      <w:marLeft w:val="0"/>
      <w:marRight w:val="0"/>
      <w:marTop w:val="0"/>
      <w:marBottom w:val="0"/>
      <w:divBdr>
        <w:top w:val="none" w:sz="0" w:space="0" w:color="auto"/>
        <w:left w:val="none" w:sz="0" w:space="0" w:color="auto"/>
        <w:bottom w:val="none" w:sz="0" w:space="0" w:color="auto"/>
        <w:right w:val="none" w:sz="0" w:space="0" w:color="auto"/>
      </w:divBdr>
    </w:div>
    <w:div w:id="1277175551">
      <w:bodyDiv w:val="1"/>
      <w:marLeft w:val="0"/>
      <w:marRight w:val="0"/>
      <w:marTop w:val="0"/>
      <w:marBottom w:val="0"/>
      <w:divBdr>
        <w:top w:val="none" w:sz="0" w:space="0" w:color="auto"/>
        <w:left w:val="none" w:sz="0" w:space="0" w:color="auto"/>
        <w:bottom w:val="none" w:sz="0" w:space="0" w:color="auto"/>
        <w:right w:val="none" w:sz="0" w:space="0" w:color="auto"/>
      </w:divBdr>
    </w:div>
    <w:div w:id="1277714600">
      <w:bodyDiv w:val="1"/>
      <w:marLeft w:val="0"/>
      <w:marRight w:val="0"/>
      <w:marTop w:val="0"/>
      <w:marBottom w:val="0"/>
      <w:divBdr>
        <w:top w:val="none" w:sz="0" w:space="0" w:color="auto"/>
        <w:left w:val="none" w:sz="0" w:space="0" w:color="auto"/>
        <w:bottom w:val="none" w:sz="0" w:space="0" w:color="auto"/>
        <w:right w:val="none" w:sz="0" w:space="0" w:color="auto"/>
      </w:divBdr>
    </w:div>
    <w:div w:id="1278441513">
      <w:bodyDiv w:val="1"/>
      <w:marLeft w:val="0"/>
      <w:marRight w:val="0"/>
      <w:marTop w:val="0"/>
      <w:marBottom w:val="0"/>
      <w:divBdr>
        <w:top w:val="none" w:sz="0" w:space="0" w:color="auto"/>
        <w:left w:val="none" w:sz="0" w:space="0" w:color="auto"/>
        <w:bottom w:val="none" w:sz="0" w:space="0" w:color="auto"/>
        <w:right w:val="none" w:sz="0" w:space="0" w:color="auto"/>
      </w:divBdr>
    </w:div>
    <w:div w:id="1278677293">
      <w:bodyDiv w:val="1"/>
      <w:marLeft w:val="0"/>
      <w:marRight w:val="0"/>
      <w:marTop w:val="0"/>
      <w:marBottom w:val="0"/>
      <w:divBdr>
        <w:top w:val="none" w:sz="0" w:space="0" w:color="auto"/>
        <w:left w:val="none" w:sz="0" w:space="0" w:color="auto"/>
        <w:bottom w:val="none" w:sz="0" w:space="0" w:color="auto"/>
        <w:right w:val="none" w:sz="0" w:space="0" w:color="auto"/>
      </w:divBdr>
    </w:div>
    <w:div w:id="1279533889">
      <w:bodyDiv w:val="1"/>
      <w:marLeft w:val="0"/>
      <w:marRight w:val="0"/>
      <w:marTop w:val="0"/>
      <w:marBottom w:val="0"/>
      <w:divBdr>
        <w:top w:val="none" w:sz="0" w:space="0" w:color="auto"/>
        <w:left w:val="none" w:sz="0" w:space="0" w:color="auto"/>
        <w:bottom w:val="none" w:sz="0" w:space="0" w:color="auto"/>
        <w:right w:val="none" w:sz="0" w:space="0" w:color="auto"/>
      </w:divBdr>
    </w:div>
    <w:div w:id="1281182457">
      <w:bodyDiv w:val="1"/>
      <w:marLeft w:val="0"/>
      <w:marRight w:val="0"/>
      <w:marTop w:val="0"/>
      <w:marBottom w:val="0"/>
      <w:divBdr>
        <w:top w:val="none" w:sz="0" w:space="0" w:color="auto"/>
        <w:left w:val="none" w:sz="0" w:space="0" w:color="auto"/>
        <w:bottom w:val="none" w:sz="0" w:space="0" w:color="auto"/>
        <w:right w:val="none" w:sz="0" w:space="0" w:color="auto"/>
      </w:divBdr>
    </w:div>
    <w:div w:id="1286693657">
      <w:bodyDiv w:val="1"/>
      <w:marLeft w:val="0"/>
      <w:marRight w:val="0"/>
      <w:marTop w:val="0"/>
      <w:marBottom w:val="0"/>
      <w:divBdr>
        <w:top w:val="none" w:sz="0" w:space="0" w:color="auto"/>
        <w:left w:val="none" w:sz="0" w:space="0" w:color="auto"/>
        <w:bottom w:val="none" w:sz="0" w:space="0" w:color="auto"/>
        <w:right w:val="none" w:sz="0" w:space="0" w:color="auto"/>
      </w:divBdr>
    </w:div>
    <w:div w:id="1286884605">
      <w:bodyDiv w:val="1"/>
      <w:marLeft w:val="0"/>
      <w:marRight w:val="0"/>
      <w:marTop w:val="0"/>
      <w:marBottom w:val="0"/>
      <w:divBdr>
        <w:top w:val="none" w:sz="0" w:space="0" w:color="auto"/>
        <w:left w:val="none" w:sz="0" w:space="0" w:color="auto"/>
        <w:bottom w:val="none" w:sz="0" w:space="0" w:color="auto"/>
        <w:right w:val="none" w:sz="0" w:space="0" w:color="auto"/>
      </w:divBdr>
    </w:div>
    <w:div w:id="1287586528">
      <w:bodyDiv w:val="1"/>
      <w:marLeft w:val="0"/>
      <w:marRight w:val="0"/>
      <w:marTop w:val="0"/>
      <w:marBottom w:val="0"/>
      <w:divBdr>
        <w:top w:val="none" w:sz="0" w:space="0" w:color="auto"/>
        <w:left w:val="none" w:sz="0" w:space="0" w:color="auto"/>
        <w:bottom w:val="none" w:sz="0" w:space="0" w:color="auto"/>
        <w:right w:val="none" w:sz="0" w:space="0" w:color="auto"/>
      </w:divBdr>
    </w:div>
    <w:div w:id="1288581066">
      <w:bodyDiv w:val="1"/>
      <w:marLeft w:val="0"/>
      <w:marRight w:val="0"/>
      <w:marTop w:val="0"/>
      <w:marBottom w:val="0"/>
      <w:divBdr>
        <w:top w:val="none" w:sz="0" w:space="0" w:color="auto"/>
        <w:left w:val="none" w:sz="0" w:space="0" w:color="auto"/>
        <w:bottom w:val="none" w:sz="0" w:space="0" w:color="auto"/>
        <w:right w:val="none" w:sz="0" w:space="0" w:color="auto"/>
      </w:divBdr>
    </w:div>
    <w:div w:id="1289824119">
      <w:bodyDiv w:val="1"/>
      <w:marLeft w:val="0"/>
      <w:marRight w:val="0"/>
      <w:marTop w:val="0"/>
      <w:marBottom w:val="0"/>
      <w:divBdr>
        <w:top w:val="none" w:sz="0" w:space="0" w:color="auto"/>
        <w:left w:val="none" w:sz="0" w:space="0" w:color="auto"/>
        <w:bottom w:val="none" w:sz="0" w:space="0" w:color="auto"/>
        <w:right w:val="none" w:sz="0" w:space="0" w:color="auto"/>
      </w:divBdr>
    </w:div>
    <w:div w:id="1291788061">
      <w:bodyDiv w:val="1"/>
      <w:marLeft w:val="0"/>
      <w:marRight w:val="0"/>
      <w:marTop w:val="0"/>
      <w:marBottom w:val="0"/>
      <w:divBdr>
        <w:top w:val="none" w:sz="0" w:space="0" w:color="auto"/>
        <w:left w:val="none" w:sz="0" w:space="0" w:color="auto"/>
        <w:bottom w:val="none" w:sz="0" w:space="0" w:color="auto"/>
        <w:right w:val="none" w:sz="0" w:space="0" w:color="auto"/>
      </w:divBdr>
    </w:div>
    <w:div w:id="1291940280">
      <w:bodyDiv w:val="1"/>
      <w:marLeft w:val="0"/>
      <w:marRight w:val="0"/>
      <w:marTop w:val="0"/>
      <w:marBottom w:val="0"/>
      <w:divBdr>
        <w:top w:val="none" w:sz="0" w:space="0" w:color="auto"/>
        <w:left w:val="none" w:sz="0" w:space="0" w:color="auto"/>
        <w:bottom w:val="none" w:sz="0" w:space="0" w:color="auto"/>
        <w:right w:val="none" w:sz="0" w:space="0" w:color="auto"/>
      </w:divBdr>
    </w:div>
    <w:div w:id="1293904791">
      <w:bodyDiv w:val="1"/>
      <w:marLeft w:val="0"/>
      <w:marRight w:val="0"/>
      <w:marTop w:val="0"/>
      <w:marBottom w:val="0"/>
      <w:divBdr>
        <w:top w:val="none" w:sz="0" w:space="0" w:color="auto"/>
        <w:left w:val="none" w:sz="0" w:space="0" w:color="auto"/>
        <w:bottom w:val="none" w:sz="0" w:space="0" w:color="auto"/>
        <w:right w:val="none" w:sz="0" w:space="0" w:color="auto"/>
      </w:divBdr>
    </w:div>
    <w:div w:id="1295789383">
      <w:bodyDiv w:val="1"/>
      <w:marLeft w:val="0"/>
      <w:marRight w:val="0"/>
      <w:marTop w:val="0"/>
      <w:marBottom w:val="0"/>
      <w:divBdr>
        <w:top w:val="none" w:sz="0" w:space="0" w:color="auto"/>
        <w:left w:val="none" w:sz="0" w:space="0" w:color="auto"/>
        <w:bottom w:val="none" w:sz="0" w:space="0" w:color="auto"/>
        <w:right w:val="none" w:sz="0" w:space="0" w:color="auto"/>
      </w:divBdr>
    </w:div>
    <w:div w:id="1297029615">
      <w:bodyDiv w:val="1"/>
      <w:marLeft w:val="0"/>
      <w:marRight w:val="0"/>
      <w:marTop w:val="0"/>
      <w:marBottom w:val="0"/>
      <w:divBdr>
        <w:top w:val="none" w:sz="0" w:space="0" w:color="auto"/>
        <w:left w:val="none" w:sz="0" w:space="0" w:color="auto"/>
        <w:bottom w:val="none" w:sz="0" w:space="0" w:color="auto"/>
        <w:right w:val="none" w:sz="0" w:space="0" w:color="auto"/>
      </w:divBdr>
    </w:div>
    <w:div w:id="1297446975">
      <w:bodyDiv w:val="1"/>
      <w:marLeft w:val="0"/>
      <w:marRight w:val="0"/>
      <w:marTop w:val="0"/>
      <w:marBottom w:val="0"/>
      <w:divBdr>
        <w:top w:val="none" w:sz="0" w:space="0" w:color="auto"/>
        <w:left w:val="none" w:sz="0" w:space="0" w:color="auto"/>
        <w:bottom w:val="none" w:sz="0" w:space="0" w:color="auto"/>
        <w:right w:val="none" w:sz="0" w:space="0" w:color="auto"/>
      </w:divBdr>
    </w:div>
    <w:div w:id="1300575103">
      <w:bodyDiv w:val="1"/>
      <w:marLeft w:val="0"/>
      <w:marRight w:val="0"/>
      <w:marTop w:val="0"/>
      <w:marBottom w:val="0"/>
      <w:divBdr>
        <w:top w:val="none" w:sz="0" w:space="0" w:color="auto"/>
        <w:left w:val="none" w:sz="0" w:space="0" w:color="auto"/>
        <w:bottom w:val="none" w:sz="0" w:space="0" w:color="auto"/>
        <w:right w:val="none" w:sz="0" w:space="0" w:color="auto"/>
      </w:divBdr>
    </w:div>
    <w:div w:id="1300917222">
      <w:bodyDiv w:val="1"/>
      <w:marLeft w:val="0"/>
      <w:marRight w:val="0"/>
      <w:marTop w:val="0"/>
      <w:marBottom w:val="0"/>
      <w:divBdr>
        <w:top w:val="none" w:sz="0" w:space="0" w:color="auto"/>
        <w:left w:val="none" w:sz="0" w:space="0" w:color="auto"/>
        <w:bottom w:val="none" w:sz="0" w:space="0" w:color="auto"/>
        <w:right w:val="none" w:sz="0" w:space="0" w:color="auto"/>
      </w:divBdr>
    </w:div>
    <w:div w:id="1302350358">
      <w:bodyDiv w:val="1"/>
      <w:marLeft w:val="0"/>
      <w:marRight w:val="0"/>
      <w:marTop w:val="0"/>
      <w:marBottom w:val="0"/>
      <w:divBdr>
        <w:top w:val="none" w:sz="0" w:space="0" w:color="auto"/>
        <w:left w:val="none" w:sz="0" w:space="0" w:color="auto"/>
        <w:bottom w:val="none" w:sz="0" w:space="0" w:color="auto"/>
        <w:right w:val="none" w:sz="0" w:space="0" w:color="auto"/>
      </w:divBdr>
    </w:div>
    <w:div w:id="1303075889">
      <w:bodyDiv w:val="1"/>
      <w:marLeft w:val="0"/>
      <w:marRight w:val="0"/>
      <w:marTop w:val="0"/>
      <w:marBottom w:val="0"/>
      <w:divBdr>
        <w:top w:val="none" w:sz="0" w:space="0" w:color="auto"/>
        <w:left w:val="none" w:sz="0" w:space="0" w:color="auto"/>
        <w:bottom w:val="none" w:sz="0" w:space="0" w:color="auto"/>
        <w:right w:val="none" w:sz="0" w:space="0" w:color="auto"/>
      </w:divBdr>
    </w:div>
    <w:div w:id="1305504215">
      <w:bodyDiv w:val="1"/>
      <w:marLeft w:val="0"/>
      <w:marRight w:val="0"/>
      <w:marTop w:val="0"/>
      <w:marBottom w:val="0"/>
      <w:divBdr>
        <w:top w:val="none" w:sz="0" w:space="0" w:color="auto"/>
        <w:left w:val="none" w:sz="0" w:space="0" w:color="auto"/>
        <w:bottom w:val="none" w:sz="0" w:space="0" w:color="auto"/>
        <w:right w:val="none" w:sz="0" w:space="0" w:color="auto"/>
      </w:divBdr>
    </w:div>
    <w:div w:id="1309240364">
      <w:bodyDiv w:val="1"/>
      <w:marLeft w:val="0"/>
      <w:marRight w:val="0"/>
      <w:marTop w:val="0"/>
      <w:marBottom w:val="0"/>
      <w:divBdr>
        <w:top w:val="none" w:sz="0" w:space="0" w:color="auto"/>
        <w:left w:val="none" w:sz="0" w:space="0" w:color="auto"/>
        <w:bottom w:val="none" w:sz="0" w:space="0" w:color="auto"/>
        <w:right w:val="none" w:sz="0" w:space="0" w:color="auto"/>
      </w:divBdr>
    </w:div>
    <w:div w:id="1310785762">
      <w:bodyDiv w:val="1"/>
      <w:marLeft w:val="0"/>
      <w:marRight w:val="0"/>
      <w:marTop w:val="0"/>
      <w:marBottom w:val="0"/>
      <w:divBdr>
        <w:top w:val="none" w:sz="0" w:space="0" w:color="auto"/>
        <w:left w:val="none" w:sz="0" w:space="0" w:color="auto"/>
        <w:bottom w:val="none" w:sz="0" w:space="0" w:color="auto"/>
        <w:right w:val="none" w:sz="0" w:space="0" w:color="auto"/>
      </w:divBdr>
    </w:div>
    <w:div w:id="1311211469">
      <w:bodyDiv w:val="1"/>
      <w:marLeft w:val="0"/>
      <w:marRight w:val="0"/>
      <w:marTop w:val="0"/>
      <w:marBottom w:val="0"/>
      <w:divBdr>
        <w:top w:val="none" w:sz="0" w:space="0" w:color="auto"/>
        <w:left w:val="none" w:sz="0" w:space="0" w:color="auto"/>
        <w:bottom w:val="none" w:sz="0" w:space="0" w:color="auto"/>
        <w:right w:val="none" w:sz="0" w:space="0" w:color="auto"/>
      </w:divBdr>
    </w:div>
    <w:div w:id="1313027176">
      <w:bodyDiv w:val="1"/>
      <w:marLeft w:val="0"/>
      <w:marRight w:val="0"/>
      <w:marTop w:val="0"/>
      <w:marBottom w:val="0"/>
      <w:divBdr>
        <w:top w:val="none" w:sz="0" w:space="0" w:color="auto"/>
        <w:left w:val="none" w:sz="0" w:space="0" w:color="auto"/>
        <w:bottom w:val="none" w:sz="0" w:space="0" w:color="auto"/>
        <w:right w:val="none" w:sz="0" w:space="0" w:color="auto"/>
      </w:divBdr>
    </w:div>
    <w:div w:id="1313870240">
      <w:bodyDiv w:val="1"/>
      <w:marLeft w:val="0"/>
      <w:marRight w:val="0"/>
      <w:marTop w:val="0"/>
      <w:marBottom w:val="0"/>
      <w:divBdr>
        <w:top w:val="none" w:sz="0" w:space="0" w:color="auto"/>
        <w:left w:val="none" w:sz="0" w:space="0" w:color="auto"/>
        <w:bottom w:val="none" w:sz="0" w:space="0" w:color="auto"/>
        <w:right w:val="none" w:sz="0" w:space="0" w:color="auto"/>
      </w:divBdr>
    </w:div>
    <w:div w:id="1313873180">
      <w:bodyDiv w:val="1"/>
      <w:marLeft w:val="0"/>
      <w:marRight w:val="0"/>
      <w:marTop w:val="0"/>
      <w:marBottom w:val="0"/>
      <w:divBdr>
        <w:top w:val="none" w:sz="0" w:space="0" w:color="auto"/>
        <w:left w:val="none" w:sz="0" w:space="0" w:color="auto"/>
        <w:bottom w:val="none" w:sz="0" w:space="0" w:color="auto"/>
        <w:right w:val="none" w:sz="0" w:space="0" w:color="auto"/>
      </w:divBdr>
    </w:div>
    <w:div w:id="1316295563">
      <w:bodyDiv w:val="1"/>
      <w:marLeft w:val="0"/>
      <w:marRight w:val="0"/>
      <w:marTop w:val="0"/>
      <w:marBottom w:val="0"/>
      <w:divBdr>
        <w:top w:val="none" w:sz="0" w:space="0" w:color="auto"/>
        <w:left w:val="none" w:sz="0" w:space="0" w:color="auto"/>
        <w:bottom w:val="none" w:sz="0" w:space="0" w:color="auto"/>
        <w:right w:val="none" w:sz="0" w:space="0" w:color="auto"/>
      </w:divBdr>
    </w:div>
    <w:div w:id="1317340920">
      <w:bodyDiv w:val="1"/>
      <w:marLeft w:val="0"/>
      <w:marRight w:val="0"/>
      <w:marTop w:val="0"/>
      <w:marBottom w:val="0"/>
      <w:divBdr>
        <w:top w:val="none" w:sz="0" w:space="0" w:color="auto"/>
        <w:left w:val="none" w:sz="0" w:space="0" w:color="auto"/>
        <w:bottom w:val="none" w:sz="0" w:space="0" w:color="auto"/>
        <w:right w:val="none" w:sz="0" w:space="0" w:color="auto"/>
      </w:divBdr>
    </w:div>
    <w:div w:id="1318414419">
      <w:bodyDiv w:val="1"/>
      <w:marLeft w:val="0"/>
      <w:marRight w:val="0"/>
      <w:marTop w:val="0"/>
      <w:marBottom w:val="0"/>
      <w:divBdr>
        <w:top w:val="none" w:sz="0" w:space="0" w:color="auto"/>
        <w:left w:val="none" w:sz="0" w:space="0" w:color="auto"/>
        <w:bottom w:val="none" w:sz="0" w:space="0" w:color="auto"/>
        <w:right w:val="none" w:sz="0" w:space="0" w:color="auto"/>
      </w:divBdr>
    </w:div>
    <w:div w:id="1321083501">
      <w:bodyDiv w:val="1"/>
      <w:marLeft w:val="0"/>
      <w:marRight w:val="0"/>
      <w:marTop w:val="0"/>
      <w:marBottom w:val="0"/>
      <w:divBdr>
        <w:top w:val="none" w:sz="0" w:space="0" w:color="auto"/>
        <w:left w:val="none" w:sz="0" w:space="0" w:color="auto"/>
        <w:bottom w:val="none" w:sz="0" w:space="0" w:color="auto"/>
        <w:right w:val="none" w:sz="0" w:space="0" w:color="auto"/>
      </w:divBdr>
    </w:div>
    <w:div w:id="1322078409">
      <w:bodyDiv w:val="1"/>
      <w:marLeft w:val="0"/>
      <w:marRight w:val="0"/>
      <w:marTop w:val="0"/>
      <w:marBottom w:val="0"/>
      <w:divBdr>
        <w:top w:val="none" w:sz="0" w:space="0" w:color="auto"/>
        <w:left w:val="none" w:sz="0" w:space="0" w:color="auto"/>
        <w:bottom w:val="none" w:sz="0" w:space="0" w:color="auto"/>
        <w:right w:val="none" w:sz="0" w:space="0" w:color="auto"/>
      </w:divBdr>
    </w:div>
    <w:div w:id="1323310990">
      <w:bodyDiv w:val="1"/>
      <w:marLeft w:val="0"/>
      <w:marRight w:val="0"/>
      <w:marTop w:val="0"/>
      <w:marBottom w:val="0"/>
      <w:divBdr>
        <w:top w:val="none" w:sz="0" w:space="0" w:color="auto"/>
        <w:left w:val="none" w:sz="0" w:space="0" w:color="auto"/>
        <w:bottom w:val="none" w:sz="0" w:space="0" w:color="auto"/>
        <w:right w:val="none" w:sz="0" w:space="0" w:color="auto"/>
      </w:divBdr>
    </w:div>
    <w:div w:id="1323584010">
      <w:bodyDiv w:val="1"/>
      <w:marLeft w:val="0"/>
      <w:marRight w:val="0"/>
      <w:marTop w:val="0"/>
      <w:marBottom w:val="0"/>
      <w:divBdr>
        <w:top w:val="none" w:sz="0" w:space="0" w:color="auto"/>
        <w:left w:val="none" w:sz="0" w:space="0" w:color="auto"/>
        <w:bottom w:val="none" w:sz="0" w:space="0" w:color="auto"/>
        <w:right w:val="none" w:sz="0" w:space="0" w:color="auto"/>
      </w:divBdr>
    </w:div>
    <w:div w:id="1325207439">
      <w:bodyDiv w:val="1"/>
      <w:marLeft w:val="0"/>
      <w:marRight w:val="0"/>
      <w:marTop w:val="0"/>
      <w:marBottom w:val="0"/>
      <w:divBdr>
        <w:top w:val="none" w:sz="0" w:space="0" w:color="auto"/>
        <w:left w:val="none" w:sz="0" w:space="0" w:color="auto"/>
        <w:bottom w:val="none" w:sz="0" w:space="0" w:color="auto"/>
        <w:right w:val="none" w:sz="0" w:space="0" w:color="auto"/>
      </w:divBdr>
    </w:div>
    <w:div w:id="1327435416">
      <w:bodyDiv w:val="1"/>
      <w:marLeft w:val="0"/>
      <w:marRight w:val="0"/>
      <w:marTop w:val="0"/>
      <w:marBottom w:val="0"/>
      <w:divBdr>
        <w:top w:val="none" w:sz="0" w:space="0" w:color="auto"/>
        <w:left w:val="none" w:sz="0" w:space="0" w:color="auto"/>
        <w:bottom w:val="none" w:sz="0" w:space="0" w:color="auto"/>
        <w:right w:val="none" w:sz="0" w:space="0" w:color="auto"/>
      </w:divBdr>
    </w:div>
    <w:div w:id="1327897812">
      <w:bodyDiv w:val="1"/>
      <w:marLeft w:val="0"/>
      <w:marRight w:val="0"/>
      <w:marTop w:val="0"/>
      <w:marBottom w:val="0"/>
      <w:divBdr>
        <w:top w:val="none" w:sz="0" w:space="0" w:color="auto"/>
        <w:left w:val="none" w:sz="0" w:space="0" w:color="auto"/>
        <w:bottom w:val="none" w:sz="0" w:space="0" w:color="auto"/>
        <w:right w:val="none" w:sz="0" w:space="0" w:color="auto"/>
      </w:divBdr>
    </w:div>
    <w:div w:id="1329400792">
      <w:bodyDiv w:val="1"/>
      <w:marLeft w:val="0"/>
      <w:marRight w:val="0"/>
      <w:marTop w:val="0"/>
      <w:marBottom w:val="0"/>
      <w:divBdr>
        <w:top w:val="none" w:sz="0" w:space="0" w:color="auto"/>
        <w:left w:val="none" w:sz="0" w:space="0" w:color="auto"/>
        <w:bottom w:val="none" w:sz="0" w:space="0" w:color="auto"/>
        <w:right w:val="none" w:sz="0" w:space="0" w:color="auto"/>
      </w:divBdr>
    </w:div>
    <w:div w:id="1330062956">
      <w:bodyDiv w:val="1"/>
      <w:marLeft w:val="0"/>
      <w:marRight w:val="0"/>
      <w:marTop w:val="0"/>
      <w:marBottom w:val="0"/>
      <w:divBdr>
        <w:top w:val="none" w:sz="0" w:space="0" w:color="auto"/>
        <w:left w:val="none" w:sz="0" w:space="0" w:color="auto"/>
        <w:bottom w:val="none" w:sz="0" w:space="0" w:color="auto"/>
        <w:right w:val="none" w:sz="0" w:space="0" w:color="auto"/>
      </w:divBdr>
    </w:div>
    <w:div w:id="1330476647">
      <w:bodyDiv w:val="1"/>
      <w:marLeft w:val="0"/>
      <w:marRight w:val="0"/>
      <w:marTop w:val="0"/>
      <w:marBottom w:val="0"/>
      <w:divBdr>
        <w:top w:val="none" w:sz="0" w:space="0" w:color="auto"/>
        <w:left w:val="none" w:sz="0" w:space="0" w:color="auto"/>
        <w:bottom w:val="none" w:sz="0" w:space="0" w:color="auto"/>
        <w:right w:val="none" w:sz="0" w:space="0" w:color="auto"/>
      </w:divBdr>
    </w:div>
    <w:div w:id="1332757335">
      <w:bodyDiv w:val="1"/>
      <w:marLeft w:val="0"/>
      <w:marRight w:val="0"/>
      <w:marTop w:val="0"/>
      <w:marBottom w:val="0"/>
      <w:divBdr>
        <w:top w:val="none" w:sz="0" w:space="0" w:color="auto"/>
        <w:left w:val="none" w:sz="0" w:space="0" w:color="auto"/>
        <w:bottom w:val="none" w:sz="0" w:space="0" w:color="auto"/>
        <w:right w:val="none" w:sz="0" w:space="0" w:color="auto"/>
      </w:divBdr>
    </w:div>
    <w:div w:id="1332951855">
      <w:bodyDiv w:val="1"/>
      <w:marLeft w:val="0"/>
      <w:marRight w:val="0"/>
      <w:marTop w:val="0"/>
      <w:marBottom w:val="0"/>
      <w:divBdr>
        <w:top w:val="none" w:sz="0" w:space="0" w:color="auto"/>
        <w:left w:val="none" w:sz="0" w:space="0" w:color="auto"/>
        <w:bottom w:val="none" w:sz="0" w:space="0" w:color="auto"/>
        <w:right w:val="none" w:sz="0" w:space="0" w:color="auto"/>
      </w:divBdr>
    </w:div>
    <w:div w:id="1333334643">
      <w:bodyDiv w:val="1"/>
      <w:marLeft w:val="0"/>
      <w:marRight w:val="0"/>
      <w:marTop w:val="0"/>
      <w:marBottom w:val="0"/>
      <w:divBdr>
        <w:top w:val="none" w:sz="0" w:space="0" w:color="auto"/>
        <w:left w:val="none" w:sz="0" w:space="0" w:color="auto"/>
        <w:bottom w:val="none" w:sz="0" w:space="0" w:color="auto"/>
        <w:right w:val="none" w:sz="0" w:space="0" w:color="auto"/>
      </w:divBdr>
    </w:div>
    <w:div w:id="1334911904">
      <w:bodyDiv w:val="1"/>
      <w:marLeft w:val="0"/>
      <w:marRight w:val="0"/>
      <w:marTop w:val="0"/>
      <w:marBottom w:val="0"/>
      <w:divBdr>
        <w:top w:val="none" w:sz="0" w:space="0" w:color="auto"/>
        <w:left w:val="none" w:sz="0" w:space="0" w:color="auto"/>
        <w:bottom w:val="none" w:sz="0" w:space="0" w:color="auto"/>
        <w:right w:val="none" w:sz="0" w:space="0" w:color="auto"/>
      </w:divBdr>
    </w:div>
    <w:div w:id="1335038512">
      <w:bodyDiv w:val="1"/>
      <w:marLeft w:val="0"/>
      <w:marRight w:val="0"/>
      <w:marTop w:val="0"/>
      <w:marBottom w:val="0"/>
      <w:divBdr>
        <w:top w:val="none" w:sz="0" w:space="0" w:color="auto"/>
        <w:left w:val="none" w:sz="0" w:space="0" w:color="auto"/>
        <w:bottom w:val="none" w:sz="0" w:space="0" w:color="auto"/>
        <w:right w:val="none" w:sz="0" w:space="0" w:color="auto"/>
      </w:divBdr>
    </w:div>
    <w:div w:id="1335645043">
      <w:bodyDiv w:val="1"/>
      <w:marLeft w:val="0"/>
      <w:marRight w:val="0"/>
      <w:marTop w:val="0"/>
      <w:marBottom w:val="0"/>
      <w:divBdr>
        <w:top w:val="none" w:sz="0" w:space="0" w:color="auto"/>
        <w:left w:val="none" w:sz="0" w:space="0" w:color="auto"/>
        <w:bottom w:val="none" w:sz="0" w:space="0" w:color="auto"/>
        <w:right w:val="none" w:sz="0" w:space="0" w:color="auto"/>
      </w:divBdr>
    </w:div>
    <w:div w:id="1335717921">
      <w:bodyDiv w:val="1"/>
      <w:marLeft w:val="0"/>
      <w:marRight w:val="0"/>
      <w:marTop w:val="0"/>
      <w:marBottom w:val="0"/>
      <w:divBdr>
        <w:top w:val="none" w:sz="0" w:space="0" w:color="auto"/>
        <w:left w:val="none" w:sz="0" w:space="0" w:color="auto"/>
        <w:bottom w:val="none" w:sz="0" w:space="0" w:color="auto"/>
        <w:right w:val="none" w:sz="0" w:space="0" w:color="auto"/>
      </w:divBdr>
    </w:div>
    <w:div w:id="1336301191">
      <w:bodyDiv w:val="1"/>
      <w:marLeft w:val="0"/>
      <w:marRight w:val="0"/>
      <w:marTop w:val="0"/>
      <w:marBottom w:val="0"/>
      <w:divBdr>
        <w:top w:val="none" w:sz="0" w:space="0" w:color="auto"/>
        <w:left w:val="none" w:sz="0" w:space="0" w:color="auto"/>
        <w:bottom w:val="none" w:sz="0" w:space="0" w:color="auto"/>
        <w:right w:val="none" w:sz="0" w:space="0" w:color="auto"/>
      </w:divBdr>
    </w:div>
    <w:div w:id="1337073395">
      <w:bodyDiv w:val="1"/>
      <w:marLeft w:val="0"/>
      <w:marRight w:val="0"/>
      <w:marTop w:val="0"/>
      <w:marBottom w:val="0"/>
      <w:divBdr>
        <w:top w:val="none" w:sz="0" w:space="0" w:color="auto"/>
        <w:left w:val="none" w:sz="0" w:space="0" w:color="auto"/>
        <w:bottom w:val="none" w:sz="0" w:space="0" w:color="auto"/>
        <w:right w:val="none" w:sz="0" w:space="0" w:color="auto"/>
      </w:divBdr>
    </w:div>
    <w:div w:id="1340963673">
      <w:bodyDiv w:val="1"/>
      <w:marLeft w:val="0"/>
      <w:marRight w:val="0"/>
      <w:marTop w:val="0"/>
      <w:marBottom w:val="0"/>
      <w:divBdr>
        <w:top w:val="none" w:sz="0" w:space="0" w:color="auto"/>
        <w:left w:val="none" w:sz="0" w:space="0" w:color="auto"/>
        <w:bottom w:val="none" w:sz="0" w:space="0" w:color="auto"/>
        <w:right w:val="none" w:sz="0" w:space="0" w:color="auto"/>
      </w:divBdr>
    </w:div>
    <w:div w:id="1344936902">
      <w:bodyDiv w:val="1"/>
      <w:marLeft w:val="0"/>
      <w:marRight w:val="0"/>
      <w:marTop w:val="0"/>
      <w:marBottom w:val="0"/>
      <w:divBdr>
        <w:top w:val="none" w:sz="0" w:space="0" w:color="auto"/>
        <w:left w:val="none" w:sz="0" w:space="0" w:color="auto"/>
        <w:bottom w:val="none" w:sz="0" w:space="0" w:color="auto"/>
        <w:right w:val="none" w:sz="0" w:space="0" w:color="auto"/>
      </w:divBdr>
    </w:div>
    <w:div w:id="1347752405">
      <w:bodyDiv w:val="1"/>
      <w:marLeft w:val="0"/>
      <w:marRight w:val="0"/>
      <w:marTop w:val="0"/>
      <w:marBottom w:val="0"/>
      <w:divBdr>
        <w:top w:val="none" w:sz="0" w:space="0" w:color="auto"/>
        <w:left w:val="none" w:sz="0" w:space="0" w:color="auto"/>
        <w:bottom w:val="none" w:sz="0" w:space="0" w:color="auto"/>
        <w:right w:val="none" w:sz="0" w:space="0" w:color="auto"/>
      </w:divBdr>
    </w:div>
    <w:div w:id="1350375383">
      <w:bodyDiv w:val="1"/>
      <w:marLeft w:val="0"/>
      <w:marRight w:val="0"/>
      <w:marTop w:val="0"/>
      <w:marBottom w:val="0"/>
      <w:divBdr>
        <w:top w:val="none" w:sz="0" w:space="0" w:color="auto"/>
        <w:left w:val="none" w:sz="0" w:space="0" w:color="auto"/>
        <w:bottom w:val="none" w:sz="0" w:space="0" w:color="auto"/>
        <w:right w:val="none" w:sz="0" w:space="0" w:color="auto"/>
      </w:divBdr>
    </w:div>
    <w:div w:id="1352024353">
      <w:bodyDiv w:val="1"/>
      <w:marLeft w:val="0"/>
      <w:marRight w:val="0"/>
      <w:marTop w:val="0"/>
      <w:marBottom w:val="0"/>
      <w:divBdr>
        <w:top w:val="none" w:sz="0" w:space="0" w:color="auto"/>
        <w:left w:val="none" w:sz="0" w:space="0" w:color="auto"/>
        <w:bottom w:val="none" w:sz="0" w:space="0" w:color="auto"/>
        <w:right w:val="none" w:sz="0" w:space="0" w:color="auto"/>
      </w:divBdr>
    </w:div>
    <w:div w:id="1353531052">
      <w:bodyDiv w:val="1"/>
      <w:marLeft w:val="0"/>
      <w:marRight w:val="0"/>
      <w:marTop w:val="0"/>
      <w:marBottom w:val="0"/>
      <w:divBdr>
        <w:top w:val="none" w:sz="0" w:space="0" w:color="auto"/>
        <w:left w:val="none" w:sz="0" w:space="0" w:color="auto"/>
        <w:bottom w:val="none" w:sz="0" w:space="0" w:color="auto"/>
        <w:right w:val="none" w:sz="0" w:space="0" w:color="auto"/>
      </w:divBdr>
    </w:div>
    <w:div w:id="1355498649">
      <w:bodyDiv w:val="1"/>
      <w:marLeft w:val="0"/>
      <w:marRight w:val="0"/>
      <w:marTop w:val="0"/>
      <w:marBottom w:val="0"/>
      <w:divBdr>
        <w:top w:val="none" w:sz="0" w:space="0" w:color="auto"/>
        <w:left w:val="none" w:sz="0" w:space="0" w:color="auto"/>
        <w:bottom w:val="none" w:sz="0" w:space="0" w:color="auto"/>
        <w:right w:val="none" w:sz="0" w:space="0" w:color="auto"/>
      </w:divBdr>
    </w:div>
    <w:div w:id="1356612225">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7275021">
      <w:bodyDiv w:val="1"/>
      <w:marLeft w:val="0"/>
      <w:marRight w:val="0"/>
      <w:marTop w:val="0"/>
      <w:marBottom w:val="0"/>
      <w:divBdr>
        <w:top w:val="none" w:sz="0" w:space="0" w:color="auto"/>
        <w:left w:val="none" w:sz="0" w:space="0" w:color="auto"/>
        <w:bottom w:val="none" w:sz="0" w:space="0" w:color="auto"/>
        <w:right w:val="none" w:sz="0" w:space="0" w:color="auto"/>
      </w:divBdr>
    </w:div>
    <w:div w:id="1358656946">
      <w:bodyDiv w:val="1"/>
      <w:marLeft w:val="0"/>
      <w:marRight w:val="0"/>
      <w:marTop w:val="0"/>
      <w:marBottom w:val="0"/>
      <w:divBdr>
        <w:top w:val="none" w:sz="0" w:space="0" w:color="auto"/>
        <w:left w:val="none" w:sz="0" w:space="0" w:color="auto"/>
        <w:bottom w:val="none" w:sz="0" w:space="0" w:color="auto"/>
        <w:right w:val="none" w:sz="0" w:space="0" w:color="auto"/>
      </w:divBdr>
    </w:div>
    <w:div w:id="1358848974">
      <w:bodyDiv w:val="1"/>
      <w:marLeft w:val="0"/>
      <w:marRight w:val="0"/>
      <w:marTop w:val="0"/>
      <w:marBottom w:val="0"/>
      <w:divBdr>
        <w:top w:val="none" w:sz="0" w:space="0" w:color="auto"/>
        <w:left w:val="none" w:sz="0" w:space="0" w:color="auto"/>
        <w:bottom w:val="none" w:sz="0" w:space="0" w:color="auto"/>
        <w:right w:val="none" w:sz="0" w:space="0" w:color="auto"/>
      </w:divBdr>
    </w:div>
    <w:div w:id="1359313274">
      <w:bodyDiv w:val="1"/>
      <w:marLeft w:val="0"/>
      <w:marRight w:val="0"/>
      <w:marTop w:val="0"/>
      <w:marBottom w:val="0"/>
      <w:divBdr>
        <w:top w:val="none" w:sz="0" w:space="0" w:color="auto"/>
        <w:left w:val="none" w:sz="0" w:space="0" w:color="auto"/>
        <w:bottom w:val="none" w:sz="0" w:space="0" w:color="auto"/>
        <w:right w:val="none" w:sz="0" w:space="0" w:color="auto"/>
      </w:divBdr>
    </w:div>
    <w:div w:id="1359701584">
      <w:bodyDiv w:val="1"/>
      <w:marLeft w:val="0"/>
      <w:marRight w:val="0"/>
      <w:marTop w:val="0"/>
      <w:marBottom w:val="0"/>
      <w:divBdr>
        <w:top w:val="none" w:sz="0" w:space="0" w:color="auto"/>
        <w:left w:val="none" w:sz="0" w:space="0" w:color="auto"/>
        <w:bottom w:val="none" w:sz="0" w:space="0" w:color="auto"/>
        <w:right w:val="none" w:sz="0" w:space="0" w:color="auto"/>
      </w:divBdr>
    </w:div>
    <w:div w:id="1359811774">
      <w:bodyDiv w:val="1"/>
      <w:marLeft w:val="0"/>
      <w:marRight w:val="0"/>
      <w:marTop w:val="0"/>
      <w:marBottom w:val="0"/>
      <w:divBdr>
        <w:top w:val="none" w:sz="0" w:space="0" w:color="auto"/>
        <w:left w:val="none" w:sz="0" w:space="0" w:color="auto"/>
        <w:bottom w:val="none" w:sz="0" w:space="0" w:color="auto"/>
        <w:right w:val="none" w:sz="0" w:space="0" w:color="auto"/>
      </w:divBdr>
    </w:div>
    <w:div w:id="1359893959">
      <w:bodyDiv w:val="1"/>
      <w:marLeft w:val="0"/>
      <w:marRight w:val="0"/>
      <w:marTop w:val="0"/>
      <w:marBottom w:val="0"/>
      <w:divBdr>
        <w:top w:val="none" w:sz="0" w:space="0" w:color="auto"/>
        <w:left w:val="none" w:sz="0" w:space="0" w:color="auto"/>
        <w:bottom w:val="none" w:sz="0" w:space="0" w:color="auto"/>
        <w:right w:val="none" w:sz="0" w:space="0" w:color="auto"/>
      </w:divBdr>
    </w:div>
    <w:div w:id="1364482251">
      <w:bodyDiv w:val="1"/>
      <w:marLeft w:val="0"/>
      <w:marRight w:val="0"/>
      <w:marTop w:val="0"/>
      <w:marBottom w:val="0"/>
      <w:divBdr>
        <w:top w:val="none" w:sz="0" w:space="0" w:color="auto"/>
        <w:left w:val="none" w:sz="0" w:space="0" w:color="auto"/>
        <w:bottom w:val="none" w:sz="0" w:space="0" w:color="auto"/>
        <w:right w:val="none" w:sz="0" w:space="0" w:color="auto"/>
      </w:divBdr>
    </w:div>
    <w:div w:id="1364592281">
      <w:bodyDiv w:val="1"/>
      <w:marLeft w:val="0"/>
      <w:marRight w:val="0"/>
      <w:marTop w:val="0"/>
      <w:marBottom w:val="0"/>
      <w:divBdr>
        <w:top w:val="none" w:sz="0" w:space="0" w:color="auto"/>
        <w:left w:val="none" w:sz="0" w:space="0" w:color="auto"/>
        <w:bottom w:val="none" w:sz="0" w:space="0" w:color="auto"/>
        <w:right w:val="none" w:sz="0" w:space="0" w:color="auto"/>
      </w:divBdr>
    </w:div>
    <w:div w:id="1365983695">
      <w:bodyDiv w:val="1"/>
      <w:marLeft w:val="0"/>
      <w:marRight w:val="0"/>
      <w:marTop w:val="0"/>
      <w:marBottom w:val="0"/>
      <w:divBdr>
        <w:top w:val="none" w:sz="0" w:space="0" w:color="auto"/>
        <w:left w:val="none" w:sz="0" w:space="0" w:color="auto"/>
        <w:bottom w:val="none" w:sz="0" w:space="0" w:color="auto"/>
        <w:right w:val="none" w:sz="0" w:space="0" w:color="auto"/>
      </w:divBdr>
    </w:div>
    <w:div w:id="1368488680">
      <w:bodyDiv w:val="1"/>
      <w:marLeft w:val="0"/>
      <w:marRight w:val="0"/>
      <w:marTop w:val="0"/>
      <w:marBottom w:val="0"/>
      <w:divBdr>
        <w:top w:val="none" w:sz="0" w:space="0" w:color="auto"/>
        <w:left w:val="none" w:sz="0" w:space="0" w:color="auto"/>
        <w:bottom w:val="none" w:sz="0" w:space="0" w:color="auto"/>
        <w:right w:val="none" w:sz="0" w:space="0" w:color="auto"/>
      </w:divBdr>
    </w:div>
    <w:div w:id="1371415351">
      <w:bodyDiv w:val="1"/>
      <w:marLeft w:val="0"/>
      <w:marRight w:val="0"/>
      <w:marTop w:val="0"/>
      <w:marBottom w:val="0"/>
      <w:divBdr>
        <w:top w:val="none" w:sz="0" w:space="0" w:color="auto"/>
        <w:left w:val="none" w:sz="0" w:space="0" w:color="auto"/>
        <w:bottom w:val="none" w:sz="0" w:space="0" w:color="auto"/>
        <w:right w:val="none" w:sz="0" w:space="0" w:color="auto"/>
      </w:divBdr>
    </w:div>
    <w:div w:id="1371884166">
      <w:bodyDiv w:val="1"/>
      <w:marLeft w:val="0"/>
      <w:marRight w:val="0"/>
      <w:marTop w:val="0"/>
      <w:marBottom w:val="0"/>
      <w:divBdr>
        <w:top w:val="none" w:sz="0" w:space="0" w:color="auto"/>
        <w:left w:val="none" w:sz="0" w:space="0" w:color="auto"/>
        <w:bottom w:val="none" w:sz="0" w:space="0" w:color="auto"/>
        <w:right w:val="none" w:sz="0" w:space="0" w:color="auto"/>
      </w:divBdr>
    </w:div>
    <w:div w:id="1372336826">
      <w:bodyDiv w:val="1"/>
      <w:marLeft w:val="0"/>
      <w:marRight w:val="0"/>
      <w:marTop w:val="0"/>
      <w:marBottom w:val="0"/>
      <w:divBdr>
        <w:top w:val="none" w:sz="0" w:space="0" w:color="auto"/>
        <w:left w:val="none" w:sz="0" w:space="0" w:color="auto"/>
        <w:bottom w:val="none" w:sz="0" w:space="0" w:color="auto"/>
        <w:right w:val="none" w:sz="0" w:space="0" w:color="auto"/>
      </w:divBdr>
    </w:div>
    <w:div w:id="1372613181">
      <w:bodyDiv w:val="1"/>
      <w:marLeft w:val="0"/>
      <w:marRight w:val="0"/>
      <w:marTop w:val="0"/>
      <w:marBottom w:val="0"/>
      <w:divBdr>
        <w:top w:val="none" w:sz="0" w:space="0" w:color="auto"/>
        <w:left w:val="none" w:sz="0" w:space="0" w:color="auto"/>
        <w:bottom w:val="none" w:sz="0" w:space="0" w:color="auto"/>
        <w:right w:val="none" w:sz="0" w:space="0" w:color="auto"/>
      </w:divBdr>
    </w:div>
    <w:div w:id="1373261142">
      <w:bodyDiv w:val="1"/>
      <w:marLeft w:val="0"/>
      <w:marRight w:val="0"/>
      <w:marTop w:val="0"/>
      <w:marBottom w:val="0"/>
      <w:divBdr>
        <w:top w:val="none" w:sz="0" w:space="0" w:color="auto"/>
        <w:left w:val="none" w:sz="0" w:space="0" w:color="auto"/>
        <w:bottom w:val="none" w:sz="0" w:space="0" w:color="auto"/>
        <w:right w:val="none" w:sz="0" w:space="0" w:color="auto"/>
      </w:divBdr>
    </w:div>
    <w:div w:id="1373382096">
      <w:bodyDiv w:val="1"/>
      <w:marLeft w:val="0"/>
      <w:marRight w:val="0"/>
      <w:marTop w:val="0"/>
      <w:marBottom w:val="0"/>
      <w:divBdr>
        <w:top w:val="none" w:sz="0" w:space="0" w:color="auto"/>
        <w:left w:val="none" w:sz="0" w:space="0" w:color="auto"/>
        <w:bottom w:val="none" w:sz="0" w:space="0" w:color="auto"/>
        <w:right w:val="none" w:sz="0" w:space="0" w:color="auto"/>
      </w:divBdr>
    </w:div>
    <w:div w:id="1373580435">
      <w:bodyDiv w:val="1"/>
      <w:marLeft w:val="0"/>
      <w:marRight w:val="0"/>
      <w:marTop w:val="0"/>
      <w:marBottom w:val="0"/>
      <w:divBdr>
        <w:top w:val="none" w:sz="0" w:space="0" w:color="auto"/>
        <w:left w:val="none" w:sz="0" w:space="0" w:color="auto"/>
        <w:bottom w:val="none" w:sz="0" w:space="0" w:color="auto"/>
        <w:right w:val="none" w:sz="0" w:space="0" w:color="auto"/>
      </w:divBdr>
    </w:div>
    <w:div w:id="1373844435">
      <w:bodyDiv w:val="1"/>
      <w:marLeft w:val="0"/>
      <w:marRight w:val="0"/>
      <w:marTop w:val="0"/>
      <w:marBottom w:val="0"/>
      <w:divBdr>
        <w:top w:val="none" w:sz="0" w:space="0" w:color="auto"/>
        <w:left w:val="none" w:sz="0" w:space="0" w:color="auto"/>
        <w:bottom w:val="none" w:sz="0" w:space="0" w:color="auto"/>
        <w:right w:val="none" w:sz="0" w:space="0" w:color="auto"/>
      </w:divBdr>
    </w:div>
    <w:div w:id="1374816359">
      <w:bodyDiv w:val="1"/>
      <w:marLeft w:val="0"/>
      <w:marRight w:val="0"/>
      <w:marTop w:val="0"/>
      <w:marBottom w:val="0"/>
      <w:divBdr>
        <w:top w:val="none" w:sz="0" w:space="0" w:color="auto"/>
        <w:left w:val="none" w:sz="0" w:space="0" w:color="auto"/>
        <w:bottom w:val="none" w:sz="0" w:space="0" w:color="auto"/>
        <w:right w:val="none" w:sz="0" w:space="0" w:color="auto"/>
      </w:divBdr>
    </w:div>
    <w:div w:id="1375042807">
      <w:bodyDiv w:val="1"/>
      <w:marLeft w:val="0"/>
      <w:marRight w:val="0"/>
      <w:marTop w:val="0"/>
      <w:marBottom w:val="0"/>
      <w:divBdr>
        <w:top w:val="none" w:sz="0" w:space="0" w:color="auto"/>
        <w:left w:val="none" w:sz="0" w:space="0" w:color="auto"/>
        <w:bottom w:val="none" w:sz="0" w:space="0" w:color="auto"/>
        <w:right w:val="none" w:sz="0" w:space="0" w:color="auto"/>
      </w:divBdr>
    </w:div>
    <w:div w:id="1375277029">
      <w:bodyDiv w:val="1"/>
      <w:marLeft w:val="0"/>
      <w:marRight w:val="0"/>
      <w:marTop w:val="0"/>
      <w:marBottom w:val="0"/>
      <w:divBdr>
        <w:top w:val="none" w:sz="0" w:space="0" w:color="auto"/>
        <w:left w:val="none" w:sz="0" w:space="0" w:color="auto"/>
        <w:bottom w:val="none" w:sz="0" w:space="0" w:color="auto"/>
        <w:right w:val="none" w:sz="0" w:space="0" w:color="auto"/>
      </w:divBdr>
    </w:div>
    <w:div w:id="1375883456">
      <w:bodyDiv w:val="1"/>
      <w:marLeft w:val="0"/>
      <w:marRight w:val="0"/>
      <w:marTop w:val="0"/>
      <w:marBottom w:val="0"/>
      <w:divBdr>
        <w:top w:val="none" w:sz="0" w:space="0" w:color="auto"/>
        <w:left w:val="none" w:sz="0" w:space="0" w:color="auto"/>
        <w:bottom w:val="none" w:sz="0" w:space="0" w:color="auto"/>
        <w:right w:val="none" w:sz="0" w:space="0" w:color="auto"/>
      </w:divBdr>
    </w:div>
    <w:div w:id="1376000173">
      <w:bodyDiv w:val="1"/>
      <w:marLeft w:val="0"/>
      <w:marRight w:val="0"/>
      <w:marTop w:val="0"/>
      <w:marBottom w:val="0"/>
      <w:divBdr>
        <w:top w:val="none" w:sz="0" w:space="0" w:color="auto"/>
        <w:left w:val="none" w:sz="0" w:space="0" w:color="auto"/>
        <w:bottom w:val="none" w:sz="0" w:space="0" w:color="auto"/>
        <w:right w:val="none" w:sz="0" w:space="0" w:color="auto"/>
      </w:divBdr>
    </w:div>
    <w:div w:id="1376081964">
      <w:bodyDiv w:val="1"/>
      <w:marLeft w:val="0"/>
      <w:marRight w:val="0"/>
      <w:marTop w:val="0"/>
      <w:marBottom w:val="0"/>
      <w:divBdr>
        <w:top w:val="none" w:sz="0" w:space="0" w:color="auto"/>
        <w:left w:val="none" w:sz="0" w:space="0" w:color="auto"/>
        <w:bottom w:val="none" w:sz="0" w:space="0" w:color="auto"/>
        <w:right w:val="none" w:sz="0" w:space="0" w:color="auto"/>
      </w:divBdr>
    </w:div>
    <w:div w:id="1378358414">
      <w:bodyDiv w:val="1"/>
      <w:marLeft w:val="0"/>
      <w:marRight w:val="0"/>
      <w:marTop w:val="0"/>
      <w:marBottom w:val="0"/>
      <w:divBdr>
        <w:top w:val="none" w:sz="0" w:space="0" w:color="auto"/>
        <w:left w:val="none" w:sz="0" w:space="0" w:color="auto"/>
        <w:bottom w:val="none" w:sz="0" w:space="0" w:color="auto"/>
        <w:right w:val="none" w:sz="0" w:space="0" w:color="auto"/>
      </w:divBdr>
    </w:div>
    <w:div w:id="1383554181">
      <w:bodyDiv w:val="1"/>
      <w:marLeft w:val="0"/>
      <w:marRight w:val="0"/>
      <w:marTop w:val="0"/>
      <w:marBottom w:val="0"/>
      <w:divBdr>
        <w:top w:val="none" w:sz="0" w:space="0" w:color="auto"/>
        <w:left w:val="none" w:sz="0" w:space="0" w:color="auto"/>
        <w:bottom w:val="none" w:sz="0" w:space="0" w:color="auto"/>
        <w:right w:val="none" w:sz="0" w:space="0" w:color="auto"/>
      </w:divBdr>
    </w:div>
    <w:div w:id="1383746006">
      <w:bodyDiv w:val="1"/>
      <w:marLeft w:val="0"/>
      <w:marRight w:val="0"/>
      <w:marTop w:val="0"/>
      <w:marBottom w:val="0"/>
      <w:divBdr>
        <w:top w:val="none" w:sz="0" w:space="0" w:color="auto"/>
        <w:left w:val="none" w:sz="0" w:space="0" w:color="auto"/>
        <w:bottom w:val="none" w:sz="0" w:space="0" w:color="auto"/>
        <w:right w:val="none" w:sz="0" w:space="0" w:color="auto"/>
      </w:divBdr>
    </w:div>
    <w:div w:id="1384328914">
      <w:bodyDiv w:val="1"/>
      <w:marLeft w:val="0"/>
      <w:marRight w:val="0"/>
      <w:marTop w:val="0"/>
      <w:marBottom w:val="0"/>
      <w:divBdr>
        <w:top w:val="none" w:sz="0" w:space="0" w:color="auto"/>
        <w:left w:val="none" w:sz="0" w:space="0" w:color="auto"/>
        <w:bottom w:val="none" w:sz="0" w:space="0" w:color="auto"/>
        <w:right w:val="none" w:sz="0" w:space="0" w:color="auto"/>
      </w:divBdr>
    </w:div>
    <w:div w:id="1385174980">
      <w:bodyDiv w:val="1"/>
      <w:marLeft w:val="0"/>
      <w:marRight w:val="0"/>
      <w:marTop w:val="0"/>
      <w:marBottom w:val="0"/>
      <w:divBdr>
        <w:top w:val="none" w:sz="0" w:space="0" w:color="auto"/>
        <w:left w:val="none" w:sz="0" w:space="0" w:color="auto"/>
        <w:bottom w:val="none" w:sz="0" w:space="0" w:color="auto"/>
        <w:right w:val="none" w:sz="0" w:space="0" w:color="auto"/>
      </w:divBdr>
    </w:div>
    <w:div w:id="1386635396">
      <w:bodyDiv w:val="1"/>
      <w:marLeft w:val="0"/>
      <w:marRight w:val="0"/>
      <w:marTop w:val="0"/>
      <w:marBottom w:val="0"/>
      <w:divBdr>
        <w:top w:val="none" w:sz="0" w:space="0" w:color="auto"/>
        <w:left w:val="none" w:sz="0" w:space="0" w:color="auto"/>
        <w:bottom w:val="none" w:sz="0" w:space="0" w:color="auto"/>
        <w:right w:val="none" w:sz="0" w:space="0" w:color="auto"/>
      </w:divBdr>
    </w:div>
    <w:div w:id="1387601332">
      <w:bodyDiv w:val="1"/>
      <w:marLeft w:val="0"/>
      <w:marRight w:val="0"/>
      <w:marTop w:val="0"/>
      <w:marBottom w:val="0"/>
      <w:divBdr>
        <w:top w:val="none" w:sz="0" w:space="0" w:color="auto"/>
        <w:left w:val="none" w:sz="0" w:space="0" w:color="auto"/>
        <w:bottom w:val="none" w:sz="0" w:space="0" w:color="auto"/>
        <w:right w:val="none" w:sz="0" w:space="0" w:color="auto"/>
      </w:divBdr>
    </w:div>
    <w:div w:id="1387869999">
      <w:bodyDiv w:val="1"/>
      <w:marLeft w:val="0"/>
      <w:marRight w:val="0"/>
      <w:marTop w:val="0"/>
      <w:marBottom w:val="0"/>
      <w:divBdr>
        <w:top w:val="none" w:sz="0" w:space="0" w:color="auto"/>
        <w:left w:val="none" w:sz="0" w:space="0" w:color="auto"/>
        <w:bottom w:val="none" w:sz="0" w:space="0" w:color="auto"/>
        <w:right w:val="none" w:sz="0" w:space="0" w:color="auto"/>
      </w:divBdr>
    </w:div>
    <w:div w:id="1388917329">
      <w:bodyDiv w:val="1"/>
      <w:marLeft w:val="0"/>
      <w:marRight w:val="0"/>
      <w:marTop w:val="0"/>
      <w:marBottom w:val="0"/>
      <w:divBdr>
        <w:top w:val="none" w:sz="0" w:space="0" w:color="auto"/>
        <w:left w:val="none" w:sz="0" w:space="0" w:color="auto"/>
        <w:bottom w:val="none" w:sz="0" w:space="0" w:color="auto"/>
        <w:right w:val="none" w:sz="0" w:space="0" w:color="auto"/>
      </w:divBdr>
    </w:div>
    <w:div w:id="1392003215">
      <w:bodyDiv w:val="1"/>
      <w:marLeft w:val="0"/>
      <w:marRight w:val="0"/>
      <w:marTop w:val="0"/>
      <w:marBottom w:val="0"/>
      <w:divBdr>
        <w:top w:val="none" w:sz="0" w:space="0" w:color="auto"/>
        <w:left w:val="none" w:sz="0" w:space="0" w:color="auto"/>
        <w:bottom w:val="none" w:sz="0" w:space="0" w:color="auto"/>
        <w:right w:val="none" w:sz="0" w:space="0" w:color="auto"/>
      </w:divBdr>
    </w:div>
    <w:div w:id="1393626283">
      <w:bodyDiv w:val="1"/>
      <w:marLeft w:val="0"/>
      <w:marRight w:val="0"/>
      <w:marTop w:val="0"/>
      <w:marBottom w:val="0"/>
      <w:divBdr>
        <w:top w:val="none" w:sz="0" w:space="0" w:color="auto"/>
        <w:left w:val="none" w:sz="0" w:space="0" w:color="auto"/>
        <w:bottom w:val="none" w:sz="0" w:space="0" w:color="auto"/>
        <w:right w:val="none" w:sz="0" w:space="0" w:color="auto"/>
      </w:divBdr>
    </w:div>
    <w:div w:id="1399400963">
      <w:bodyDiv w:val="1"/>
      <w:marLeft w:val="0"/>
      <w:marRight w:val="0"/>
      <w:marTop w:val="0"/>
      <w:marBottom w:val="0"/>
      <w:divBdr>
        <w:top w:val="none" w:sz="0" w:space="0" w:color="auto"/>
        <w:left w:val="none" w:sz="0" w:space="0" w:color="auto"/>
        <w:bottom w:val="none" w:sz="0" w:space="0" w:color="auto"/>
        <w:right w:val="none" w:sz="0" w:space="0" w:color="auto"/>
      </w:divBdr>
    </w:div>
    <w:div w:id="1400595218">
      <w:bodyDiv w:val="1"/>
      <w:marLeft w:val="0"/>
      <w:marRight w:val="0"/>
      <w:marTop w:val="0"/>
      <w:marBottom w:val="0"/>
      <w:divBdr>
        <w:top w:val="none" w:sz="0" w:space="0" w:color="auto"/>
        <w:left w:val="none" w:sz="0" w:space="0" w:color="auto"/>
        <w:bottom w:val="none" w:sz="0" w:space="0" w:color="auto"/>
        <w:right w:val="none" w:sz="0" w:space="0" w:color="auto"/>
      </w:divBdr>
    </w:div>
    <w:div w:id="1406492867">
      <w:bodyDiv w:val="1"/>
      <w:marLeft w:val="0"/>
      <w:marRight w:val="0"/>
      <w:marTop w:val="0"/>
      <w:marBottom w:val="0"/>
      <w:divBdr>
        <w:top w:val="none" w:sz="0" w:space="0" w:color="auto"/>
        <w:left w:val="none" w:sz="0" w:space="0" w:color="auto"/>
        <w:bottom w:val="none" w:sz="0" w:space="0" w:color="auto"/>
        <w:right w:val="none" w:sz="0" w:space="0" w:color="auto"/>
      </w:divBdr>
    </w:div>
    <w:div w:id="1407146943">
      <w:bodyDiv w:val="1"/>
      <w:marLeft w:val="0"/>
      <w:marRight w:val="0"/>
      <w:marTop w:val="0"/>
      <w:marBottom w:val="0"/>
      <w:divBdr>
        <w:top w:val="none" w:sz="0" w:space="0" w:color="auto"/>
        <w:left w:val="none" w:sz="0" w:space="0" w:color="auto"/>
        <w:bottom w:val="none" w:sz="0" w:space="0" w:color="auto"/>
        <w:right w:val="none" w:sz="0" w:space="0" w:color="auto"/>
      </w:divBdr>
    </w:div>
    <w:div w:id="1407413793">
      <w:bodyDiv w:val="1"/>
      <w:marLeft w:val="0"/>
      <w:marRight w:val="0"/>
      <w:marTop w:val="0"/>
      <w:marBottom w:val="0"/>
      <w:divBdr>
        <w:top w:val="none" w:sz="0" w:space="0" w:color="auto"/>
        <w:left w:val="none" w:sz="0" w:space="0" w:color="auto"/>
        <w:bottom w:val="none" w:sz="0" w:space="0" w:color="auto"/>
        <w:right w:val="none" w:sz="0" w:space="0" w:color="auto"/>
      </w:divBdr>
    </w:div>
    <w:div w:id="1409959207">
      <w:bodyDiv w:val="1"/>
      <w:marLeft w:val="0"/>
      <w:marRight w:val="0"/>
      <w:marTop w:val="0"/>
      <w:marBottom w:val="0"/>
      <w:divBdr>
        <w:top w:val="none" w:sz="0" w:space="0" w:color="auto"/>
        <w:left w:val="none" w:sz="0" w:space="0" w:color="auto"/>
        <w:bottom w:val="none" w:sz="0" w:space="0" w:color="auto"/>
        <w:right w:val="none" w:sz="0" w:space="0" w:color="auto"/>
      </w:divBdr>
    </w:div>
    <w:div w:id="1412040976">
      <w:bodyDiv w:val="1"/>
      <w:marLeft w:val="0"/>
      <w:marRight w:val="0"/>
      <w:marTop w:val="0"/>
      <w:marBottom w:val="0"/>
      <w:divBdr>
        <w:top w:val="none" w:sz="0" w:space="0" w:color="auto"/>
        <w:left w:val="none" w:sz="0" w:space="0" w:color="auto"/>
        <w:bottom w:val="none" w:sz="0" w:space="0" w:color="auto"/>
        <w:right w:val="none" w:sz="0" w:space="0" w:color="auto"/>
      </w:divBdr>
    </w:div>
    <w:div w:id="1412117654">
      <w:bodyDiv w:val="1"/>
      <w:marLeft w:val="0"/>
      <w:marRight w:val="0"/>
      <w:marTop w:val="0"/>
      <w:marBottom w:val="0"/>
      <w:divBdr>
        <w:top w:val="none" w:sz="0" w:space="0" w:color="auto"/>
        <w:left w:val="none" w:sz="0" w:space="0" w:color="auto"/>
        <w:bottom w:val="none" w:sz="0" w:space="0" w:color="auto"/>
        <w:right w:val="none" w:sz="0" w:space="0" w:color="auto"/>
      </w:divBdr>
    </w:div>
    <w:div w:id="1415206124">
      <w:bodyDiv w:val="1"/>
      <w:marLeft w:val="0"/>
      <w:marRight w:val="0"/>
      <w:marTop w:val="0"/>
      <w:marBottom w:val="0"/>
      <w:divBdr>
        <w:top w:val="none" w:sz="0" w:space="0" w:color="auto"/>
        <w:left w:val="none" w:sz="0" w:space="0" w:color="auto"/>
        <w:bottom w:val="none" w:sz="0" w:space="0" w:color="auto"/>
        <w:right w:val="none" w:sz="0" w:space="0" w:color="auto"/>
      </w:divBdr>
    </w:div>
    <w:div w:id="1416828241">
      <w:bodyDiv w:val="1"/>
      <w:marLeft w:val="0"/>
      <w:marRight w:val="0"/>
      <w:marTop w:val="0"/>
      <w:marBottom w:val="0"/>
      <w:divBdr>
        <w:top w:val="none" w:sz="0" w:space="0" w:color="auto"/>
        <w:left w:val="none" w:sz="0" w:space="0" w:color="auto"/>
        <w:bottom w:val="none" w:sz="0" w:space="0" w:color="auto"/>
        <w:right w:val="none" w:sz="0" w:space="0" w:color="auto"/>
      </w:divBdr>
    </w:div>
    <w:div w:id="1417095065">
      <w:bodyDiv w:val="1"/>
      <w:marLeft w:val="0"/>
      <w:marRight w:val="0"/>
      <w:marTop w:val="0"/>
      <w:marBottom w:val="0"/>
      <w:divBdr>
        <w:top w:val="none" w:sz="0" w:space="0" w:color="auto"/>
        <w:left w:val="none" w:sz="0" w:space="0" w:color="auto"/>
        <w:bottom w:val="none" w:sz="0" w:space="0" w:color="auto"/>
        <w:right w:val="none" w:sz="0" w:space="0" w:color="auto"/>
      </w:divBdr>
    </w:div>
    <w:div w:id="1417286831">
      <w:bodyDiv w:val="1"/>
      <w:marLeft w:val="0"/>
      <w:marRight w:val="0"/>
      <w:marTop w:val="0"/>
      <w:marBottom w:val="0"/>
      <w:divBdr>
        <w:top w:val="none" w:sz="0" w:space="0" w:color="auto"/>
        <w:left w:val="none" w:sz="0" w:space="0" w:color="auto"/>
        <w:bottom w:val="none" w:sz="0" w:space="0" w:color="auto"/>
        <w:right w:val="none" w:sz="0" w:space="0" w:color="auto"/>
      </w:divBdr>
    </w:div>
    <w:div w:id="1417902385">
      <w:bodyDiv w:val="1"/>
      <w:marLeft w:val="0"/>
      <w:marRight w:val="0"/>
      <w:marTop w:val="0"/>
      <w:marBottom w:val="0"/>
      <w:divBdr>
        <w:top w:val="none" w:sz="0" w:space="0" w:color="auto"/>
        <w:left w:val="none" w:sz="0" w:space="0" w:color="auto"/>
        <w:bottom w:val="none" w:sz="0" w:space="0" w:color="auto"/>
        <w:right w:val="none" w:sz="0" w:space="0" w:color="auto"/>
      </w:divBdr>
    </w:div>
    <w:div w:id="1417943887">
      <w:bodyDiv w:val="1"/>
      <w:marLeft w:val="0"/>
      <w:marRight w:val="0"/>
      <w:marTop w:val="0"/>
      <w:marBottom w:val="0"/>
      <w:divBdr>
        <w:top w:val="none" w:sz="0" w:space="0" w:color="auto"/>
        <w:left w:val="none" w:sz="0" w:space="0" w:color="auto"/>
        <w:bottom w:val="none" w:sz="0" w:space="0" w:color="auto"/>
        <w:right w:val="none" w:sz="0" w:space="0" w:color="auto"/>
      </w:divBdr>
    </w:div>
    <w:div w:id="1418474323">
      <w:bodyDiv w:val="1"/>
      <w:marLeft w:val="0"/>
      <w:marRight w:val="0"/>
      <w:marTop w:val="0"/>
      <w:marBottom w:val="0"/>
      <w:divBdr>
        <w:top w:val="none" w:sz="0" w:space="0" w:color="auto"/>
        <w:left w:val="none" w:sz="0" w:space="0" w:color="auto"/>
        <w:bottom w:val="none" w:sz="0" w:space="0" w:color="auto"/>
        <w:right w:val="none" w:sz="0" w:space="0" w:color="auto"/>
      </w:divBdr>
    </w:div>
    <w:div w:id="1419213788">
      <w:bodyDiv w:val="1"/>
      <w:marLeft w:val="0"/>
      <w:marRight w:val="0"/>
      <w:marTop w:val="0"/>
      <w:marBottom w:val="0"/>
      <w:divBdr>
        <w:top w:val="none" w:sz="0" w:space="0" w:color="auto"/>
        <w:left w:val="none" w:sz="0" w:space="0" w:color="auto"/>
        <w:bottom w:val="none" w:sz="0" w:space="0" w:color="auto"/>
        <w:right w:val="none" w:sz="0" w:space="0" w:color="auto"/>
      </w:divBdr>
    </w:div>
    <w:div w:id="1419671281">
      <w:bodyDiv w:val="1"/>
      <w:marLeft w:val="0"/>
      <w:marRight w:val="0"/>
      <w:marTop w:val="0"/>
      <w:marBottom w:val="0"/>
      <w:divBdr>
        <w:top w:val="none" w:sz="0" w:space="0" w:color="auto"/>
        <w:left w:val="none" w:sz="0" w:space="0" w:color="auto"/>
        <w:bottom w:val="none" w:sz="0" w:space="0" w:color="auto"/>
        <w:right w:val="none" w:sz="0" w:space="0" w:color="auto"/>
      </w:divBdr>
    </w:div>
    <w:div w:id="1421639287">
      <w:bodyDiv w:val="1"/>
      <w:marLeft w:val="0"/>
      <w:marRight w:val="0"/>
      <w:marTop w:val="0"/>
      <w:marBottom w:val="0"/>
      <w:divBdr>
        <w:top w:val="none" w:sz="0" w:space="0" w:color="auto"/>
        <w:left w:val="none" w:sz="0" w:space="0" w:color="auto"/>
        <w:bottom w:val="none" w:sz="0" w:space="0" w:color="auto"/>
        <w:right w:val="none" w:sz="0" w:space="0" w:color="auto"/>
      </w:divBdr>
    </w:div>
    <w:div w:id="1425607411">
      <w:bodyDiv w:val="1"/>
      <w:marLeft w:val="0"/>
      <w:marRight w:val="0"/>
      <w:marTop w:val="0"/>
      <w:marBottom w:val="0"/>
      <w:divBdr>
        <w:top w:val="none" w:sz="0" w:space="0" w:color="auto"/>
        <w:left w:val="none" w:sz="0" w:space="0" w:color="auto"/>
        <w:bottom w:val="none" w:sz="0" w:space="0" w:color="auto"/>
        <w:right w:val="none" w:sz="0" w:space="0" w:color="auto"/>
      </w:divBdr>
    </w:div>
    <w:div w:id="1427189267">
      <w:bodyDiv w:val="1"/>
      <w:marLeft w:val="0"/>
      <w:marRight w:val="0"/>
      <w:marTop w:val="0"/>
      <w:marBottom w:val="0"/>
      <w:divBdr>
        <w:top w:val="none" w:sz="0" w:space="0" w:color="auto"/>
        <w:left w:val="none" w:sz="0" w:space="0" w:color="auto"/>
        <w:bottom w:val="none" w:sz="0" w:space="0" w:color="auto"/>
        <w:right w:val="none" w:sz="0" w:space="0" w:color="auto"/>
      </w:divBdr>
    </w:div>
    <w:div w:id="1427340060">
      <w:bodyDiv w:val="1"/>
      <w:marLeft w:val="0"/>
      <w:marRight w:val="0"/>
      <w:marTop w:val="0"/>
      <w:marBottom w:val="0"/>
      <w:divBdr>
        <w:top w:val="none" w:sz="0" w:space="0" w:color="auto"/>
        <w:left w:val="none" w:sz="0" w:space="0" w:color="auto"/>
        <w:bottom w:val="none" w:sz="0" w:space="0" w:color="auto"/>
        <w:right w:val="none" w:sz="0" w:space="0" w:color="auto"/>
      </w:divBdr>
    </w:div>
    <w:div w:id="1427771520">
      <w:bodyDiv w:val="1"/>
      <w:marLeft w:val="0"/>
      <w:marRight w:val="0"/>
      <w:marTop w:val="0"/>
      <w:marBottom w:val="0"/>
      <w:divBdr>
        <w:top w:val="none" w:sz="0" w:space="0" w:color="auto"/>
        <w:left w:val="none" w:sz="0" w:space="0" w:color="auto"/>
        <w:bottom w:val="none" w:sz="0" w:space="0" w:color="auto"/>
        <w:right w:val="none" w:sz="0" w:space="0" w:color="auto"/>
      </w:divBdr>
    </w:div>
    <w:div w:id="1428766116">
      <w:bodyDiv w:val="1"/>
      <w:marLeft w:val="0"/>
      <w:marRight w:val="0"/>
      <w:marTop w:val="0"/>
      <w:marBottom w:val="0"/>
      <w:divBdr>
        <w:top w:val="none" w:sz="0" w:space="0" w:color="auto"/>
        <w:left w:val="none" w:sz="0" w:space="0" w:color="auto"/>
        <w:bottom w:val="none" w:sz="0" w:space="0" w:color="auto"/>
        <w:right w:val="none" w:sz="0" w:space="0" w:color="auto"/>
      </w:divBdr>
    </w:div>
    <w:div w:id="1429427739">
      <w:bodyDiv w:val="1"/>
      <w:marLeft w:val="0"/>
      <w:marRight w:val="0"/>
      <w:marTop w:val="0"/>
      <w:marBottom w:val="0"/>
      <w:divBdr>
        <w:top w:val="none" w:sz="0" w:space="0" w:color="auto"/>
        <w:left w:val="none" w:sz="0" w:space="0" w:color="auto"/>
        <w:bottom w:val="none" w:sz="0" w:space="0" w:color="auto"/>
        <w:right w:val="none" w:sz="0" w:space="0" w:color="auto"/>
      </w:divBdr>
    </w:div>
    <w:div w:id="1430002755">
      <w:bodyDiv w:val="1"/>
      <w:marLeft w:val="0"/>
      <w:marRight w:val="0"/>
      <w:marTop w:val="0"/>
      <w:marBottom w:val="0"/>
      <w:divBdr>
        <w:top w:val="none" w:sz="0" w:space="0" w:color="auto"/>
        <w:left w:val="none" w:sz="0" w:space="0" w:color="auto"/>
        <w:bottom w:val="none" w:sz="0" w:space="0" w:color="auto"/>
        <w:right w:val="none" w:sz="0" w:space="0" w:color="auto"/>
      </w:divBdr>
    </w:div>
    <w:div w:id="1430543988">
      <w:bodyDiv w:val="1"/>
      <w:marLeft w:val="0"/>
      <w:marRight w:val="0"/>
      <w:marTop w:val="0"/>
      <w:marBottom w:val="0"/>
      <w:divBdr>
        <w:top w:val="none" w:sz="0" w:space="0" w:color="auto"/>
        <w:left w:val="none" w:sz="0" w:space="0" w:color="auto"/>
        <w:bottom w:val="none" w:sz="0" w:space="0" w:color="auto"/>
        <w:right w:val="none" w:sz="0" w:space="0" w:color="auto"/>
      </w:divBdr>
    </w:div>
    <w:div w:id="1431585141">
      <w:bodyDiv w:val="1"/>
      <w:marLeft w:val="0"/>
      <w:marRight w:val="0"/>
      <w:marTop w:val="0"/>
      <w:marBottom w:val="0"/>
      <w:divBdr>
        <w:top w:val="none" w:sz="0" w:space="0" w:color="auto"/>
        <w:left w:val="none" w:sz="0" w:space="0" w:color="auto"/>
        <w:bottom w:val="none" w:sz="0" w:space="0" w:color="auto"/>
        <w:right w:val="none" w:sz="0" w:space="0" w:color="auto"/>
      </w:divBdr>
    </w:div>
    <w:div w:id="1434280294">
      <w:bodyDiv w:val="1"/>
      <w:marLeft w:val="0"/>
      <w:marRight w:val="0"/>
      <w:marTop w:val="0"/>
      <w:marBottom w:val="0"/>
      <w:divBdr>
        <w:top w:val="none" w:sz="0" w:space="0" w:color="auto"/>
        <w:left w:val="none" w:sz="0" w:space="0" w:color="auto"/>
        <w:bottom w:val="none" w:sz="0" w:space="0" w:color="auto"/>
        <w:right w:val="none" w:sz="0" w:space="0" w:color="auto"/>
      </w:divBdr>
    </w:div>
    <w:div w:id="1435134030">
      <w:bodyDiv w:val="1"/>
      <w:marLeft w:val="0"/>
      <w:marRight w:val="0"/>
      <w:marTop w:val="0"/>
      <w:marBottom w:val="0"/>
      <w:divBdr>
        <w:top w:val="none" w:sz="0" w:space="0" w:color="auto"/>
        <w:left w:val="none" w:sz="0" w:space="0" w:color="auto"/>
        <w:bottom w:val="none" w:sz="0" w:space="0" w:color="auto"/>
        <w:right w:val="none" w:sz="0" w:space="0" w:color="auto"/>
      </w:divBdr>
    </w:div>
    <w:div w:id="1435633684">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8330700">
      <w:bodyDiv w:val="1"/>
      <w:marLeft w:val="0"/>
      <w:marRight w:val="0"/>
      <w:marTop w:val="0"/>
      <w:marBottom w:val="0"/>
      <w:divBdr>
        <w:top w:val="none" w:sz="0" w:space="0" w:color="auto"/>
        <w:left w:val="none" w:sz="0" w:space="0" w:color="auto"/>
        <w:bottom w:val="none" w:sz="0" w:space="0" w:color="auto"/>
        <w:right w:val="none" w:sz="0" w:space="0" w:color="auto"/>
      </w:divBdr>
    </w:div>
    <w:div w:id="1440835977">
      <w:bodyDiv w:val="1"/>
      <w:marLeft w:val="0"/>
      <w:marRight w:val="0"/>
      <w:marTop w:val="0"/>
      <w:marBottom w:val="0"/>
      <w:divBdr>
        <w:top w:val="none" w:sz="0" w:space="0" w:color="auto"/>
        <w:left w:val="none" w:sz="0" w:space="0" w:color="auto"/>
        <w:bottom w:val="none" w:sz="0" w:space="0" w:color="auto"/>
        <w:right w:val="none" w:sz="0" w:space="0" w:color="auto"/>
      </w:divBdr>
    </w:div>
    <w:div w:id="1441804740">
      <w:bodyDiv w:val="1"/>
      <w:marLeft w:val="0"/>
      <w:marRight w:val="0"/>
      <w:marTop w:val="0"/>
      <w:marBottom w:val="0"/>
      <w:divBdr>
        <w:top w:val="none" w:sz="0" w:space="0" w:color="auto"/>
        <w:left w:val="none" w:sz="0" w:space="0" w:color="auto"/>
        <w:bottom w:val="none" w:sz="0" w:space="0" w:color="auto"/>
        <w:right w:val="none" w:sz="0" w:space="0" w:color="auto"/>
      </w:divBdr>
    </w:div>
    <w:div w:id="1442258715">
      <w:bodyDiv w:val="1"/>
      <w:marLeft w:val="0"/>
      <w:marRight w:val="0"/>
      <w:marTop w:val="0"/>
      <w:marBottom w:val="0"/>
      <w:divBdr>
        <w:top w:val="none" w:sz="0" w:space="0" w:color="auto"/>
        <w:left w:val="none" w:sz="0" w:space="0" w:color="auto"/>
        <w:bottom w:val="none" w:sz="0" w:space="0" w:color="auto"/>
        <w:right w:val="none" w:sz="0" w:space="0" w:color="auto"/>
      </w:divBdr>
    </w:div>
    <w:div w:id="1445881435">
      <w:bodyDiv w:val="1"/>
      <w:marLeft w:val="0"/>
      <w:marRight w:val="0"/>
      <w:marTop w:val="0"/>
      <w:marBottom w:val="0"/>
      <w:divBdr>
        <w:top w:val="none" w:sz="0" w:space="0" w:color="auto"/>
        <w:left w:val="none" w:sz="0" w:space="0" w:color="auto"/>
        <w:bottom w:val="none" w:sz="0" w:space="0" w:color="auto"/>
        <w:right w:val="none" w:sz="0" w:space="0" w:color="auto"/>
      </w:divBdr>
    </w:div>
    <w:div w:id="1449545705">
      <w:bodyDiv w:val="1"/>
      <w:marLeft w:val="0"/>
      <w:marRight w:val="0"/>
      <w:marTop w:val="0"/>
      <w:marBottom w:val="0"/>
      <w:divBdr>
        <w:top w:val="none" w:sz="0" w:space="0" w:color="auto"/>
        <w:left w:val="none" w:sz="0" w:space="0" w:color="auto"/>
        <w:bottom w:val="none" w:sz="0" w:space="0" w:color="auto"/>
        <w:right w:val="none" w:sz="0" w:space="0" w:color="auto"/>
      </w:divBdr>
    </w:div>
    <w:div w:id="1450323009">
      <w:bodyDiv w:val="1"/>
      <w:marLeft w:val="0"/>
      <w:marRight w:val="0"/>
      <w:marTop w:val="0"/>
      <w:marBottom w:val="0"/>
      <w:divBdr>
        <w:top w:val="none" w:sz="0" w:space="0" w:color="auto"/>
        <w:left w:val="none" w:sz="0" w:space="0" w:color="auto"/>
        <w:bottom w:val="none" w:sz="0" w:space="0" w:color="auto"/>
        <w:right w:val="none" w:sz="0" w:space="0" w:color="auto"/>
      </w:divBdr>
    </w:div>
    <w:div w:id="1451587895">
      <w:bodyDiv w:val="1"/>
      <w:marLeft w:val="0"/>
      <w:marRight w:val="0"/>
      <w:marTop w:val="0"/>
      <w:marBottom w:val="0"/>
      <w:divBdr>
        <w:top w:val="none" w:sz="0" w:space="0" w:color="auto"/>
        <w:left w:val="none" w:sz="0" w:space="0" w:color="auto"/>
        <w:bottom w:val="none" w:sz="0" w:space="0" w:color="auto"/>
        <w:right w:val="none" w:sz="0" w:space="0" w:color="auto"/>
      </w:divBdr>
    </w:div>
    <w:div w:id="1452164442">
      <w:bodyDiv w:val="1"/>
      <w:marLeft w:val="0"/>
      <w:marRight w:val="0"/>
      <w:marTop w:val="0"/>
      <w:marBottom w:val="0"/>
      <w:divBdr>
        <w:top w:val="none" w:sz="0" w:space="0" w:color="auto"/>
        <w:left w:val="none" w:sz="0" w:space="0" w:color="auto"/>
        <w:bottom w:val="none" w:sz="0" w:space="0" w:color="auto"/>
        <w:right w:val="none" w:sz="0" w:space="0" w:color="auto"/>
      </w:divBdr>
    </w:div>
    <w:div w:id="1454908020">
      <w:bodyDiv w:val="1"/>
      <w:marLeft w:val="0"/>
      <w:marRight w:val="0"/>
      <w:marTop w:val="0"/>
      <w:marBottom w:val="0"/>
      <w:divBdr>
        <w:top w:val="none" w:sz="0" w:space="0" w:color="auto"/>
        <w:left w:val="none" w:sz="0" w:space="0" w:color="auto"/>
        <w:bottom w:val="none" w:sz="0" w:space="0" w:color="auto"/>
        <w:right w:val="none" w:sz="0" w:space="0" w:color="auto"/>
      </w:divBdr>
    </w:div>
    <w:div w:id="1455368298">
      <w:bodyDiv w:val="1"/>
      <w:marLeft w:val="0"/>
      <w:marRight w:val="0"/>
      <w:marTop w:val="0"/>
      <w:marBottom w:val="0"/>
      <w:divBdr>
        <w:top w:val="none" w:sz="0" w:space="0" w:color="auto"/>
        <w:left w:val="none" w:sz="0" w:space="0" w:color="auto"/>
        <w:bottom w:val="none" w:sz="0" w:space="0" w:color="auto"/>
        <w:right w:val="none" w:sz="0" w:space="0" w:color="auto"/>
      </w:divBdr>
    </w:div>
    <w:div w:id="1459686166">
      <w:bodyDiv w:val="1"/>
      <w:marLeft w:val="0"/>
      <w:marRight w:val="0"/>
      <w:marTop w:val="0"/>
      <w:marBottom w:val="0"/>
      <w:divBdr>
        <w:top w:val="none" w:sz="0" w:space="0" w:color="auto"/>
        <w:left w:val="none" w:sz="0" w:space="0" w:color="auto"/>
        <w:bottom w:val="none" w:sz="0" w:space="0" w:color="auto"/>
        <w:right w:val="none" w:sz="0" w:space="0" w:color="auto"/>
      </w:divBdr>
    </w:div>
    <w:div w:id="1460763219">
      <w:bodyDiv w:val="1"/>
      <w:marLeft w:val="0"/>
      <w:marRight w:val="0"/>
      <w:marTop w:val="0"/>
      <w:marBottom w:val="0"/>
      <w:divBdr>
        <w:top w:val="none" w:sz="0" w:space="0" w:color="auto"/>
        <w:left w:val="none" w:sz="0" w:space="0" w:color="auto"/>
        <w:bottom w:val="none" w:sz="0" w:space="0" w:color="auto"/>
        <w:right w:val="none" w:sz="0" w:space="0" w:color="auto"/>
      </w:divBdr>
    </w:div>
    <w:div w:id="1462462139">
      <w:bodyDiv w:val="1"/>
      <w:marLeft w:val="0"/>
      <w:marRight w:val="0"/>
      <w:marTop w:val="0"/>
      <w:marBottom w:val="0"/>
      <w:divBdr>
        <w:top w:val="none" w:sz="0" w:space="0" w:color="auto"/>
        <w:left w:val="none" w:sz="0" w:space="0" w:color="auto"/>
        <w:bottom w:val="none" w:sz="0" w:space="0" w:color="auto"/>
        <w:right w:val="none" w:sz="0" w:space="0" w:color="auto"/>
      </w:divBdr>
    </w:div>
    <w:div w:id="1462841384">
      <w:bodyDiv w:val="1"/>
      <w:marLeft w:val="0"/>
      <w:marRight w:val="0"/>
      <w:marTop w:val="0"/>
      <w:marBottom w:val="0"/>
      <w:divBdr>
        <w:top w:val="none" w:sz="0" w:space="0" w:color="auto"/>
        <w:left w:val="none" w:sz="0" w:space="0" w:color="auto"/>
        <w:bottom w:val="none" w:sz="0" w:space="0" w:color="auto"/>
        <w:right w:val="none" w:sz="0" w:space="0" w:color="auto"/>
      </w:divBdr>
    </w:div>
    <w:div w:id="1463888411">
      <w:bodyDiv w:val="1"/>
      <w:marLeft w:val="0"/>
      <w:marRight w:val="0"/>
      <w:marTop w:val="0"/>
      <w:marBottom w:val="0"/>
      <w:divBdr>
        <w:top w:val="none" w:sz="0" w:space="0" w:color="auto"/>
        <w:left w:val="none" w:sz="0" w:space="0" w:color="auto"/>
        <w:bottom w:val="none" w:sz="0" w:space="0" w:color="auto"/>
        <w:right w:val="none" w:sz="0" w:space="0" w:color="auto"/>
      </w:divBdr>
    </w:div>
    <w:div w:id="1465730091">
      <w:bodyDiv w:val="1"/>
      <w:marLeft w:val="0"/>
      <w:marRight w:val="0"/>
      <w:marTop w:val="0"/>
      <w:marBottom w:val="0"/>
      <w:divBdr>
        <w:top w:val="none" w:sz="0" w:space="0" w:color="auto"/>
        <w:left w:val="none" w:sz="0" w:space="0" w:color="auto"/>
        <w:bottom w:val="none" w:sz="0" w:space="0" w:color="auto"/>
        <w:right w:val="none" w:sz="0" w:space="0" w:color="auto"/>
      </w:divBdr>
    </w:div>
    <w:div w:id="1466585441">
      <w:bodyDiv w:val="1"/>
      <w:marLeft w:val="0"/>
      <w:marRight w:val="0"/>
      <w:marTop w:val="0"/>
      <w:marBottom w:val="0"/>
      <w:divBdr>
        <w:top w:val="none" w:sz="0" w:space="0" w:color="auto"/>
        <w:left w:val="none" w:sz="0" w:space="0" w:color="auto"/>
        <w:bottom w:val="none" w:sz="0" w:space="0" w:color="auto"/>
        <w:right w:val="none" w:sz="0" w:space="0" w:color="auto"/>
      </w:divBdr>
    </w:div>
    <w:div w:id="1470199776">
      <w:bodyDiv w:val="1"/>
      <w:marLeft w:val="0"/>
      <w:marRight w:val="0"/>
      <w:marTop w:val="0"/>
      <w:marBottom w:val="0"/>
      <w:divBdr>
        <w:top w:val="none" w:sz="0" w:space="0" w:color="auto"/>
        <w:left w:val="none" w:sz="0" w:space="0" w:color="auto"/>
        <w:bottom w:val="none" w:sz="0" w:space="0" w:color="auto"/>
        <w:right w:val="none" w:sz="0" w:space="0" w:color="auto"/>
      </w:divBdr>
    </w:div>
    <w:div w:id="1470248409">
      <w:bodyDiv w:val="1"/>
      <w:marLeft w:val="0"/>
      <w:marRight w:val="0"/>
      <w:marTop w:val="0"/>
      <w:marBottom w:val="0"/>
      <w:divBdr>
        <w:top w:val="none" w:sz="0" w:space="0" w:color="auto"/>
        <w:left w:val="none" w:sz="0" w:space="0" w:color="auto"/>
        <w:bottom w:val="none" w:sz="0" w:space="0" w:color="auto"/>
        <w:right w:val="none" w:sz="0" w:space="0" w:color="auto"/>
      </w:divBdr>
    </w:div>
    <w:div w:id="1470515804">
      <w:bodyDiv w:val="1"/>
      <w:marLeft w:val="0"/>
      <w:marRight w:val="0"/>
      <w:marTop w:val="0"/>
      <w:marBottom w:val="0"/>
      <w:divBdr>
        <w:top w:val="none" w:sz="0" w:space="0" w:color="auto"/>
        <w:left w:val="none" w:sz="0" w:space="0" w:color="auto"/>
        <w:bottom w:val="none" w:sz="0" w:space="0" w:color="auto"/>
        <w:right w:val="none" w:sz="0" w:space="0" w:color="auto"/>
      </w:divBdr>
    </w:div>
    <w:div w:id="1471753023">
      <w:bodyDiv w:val="1"/>
      <w:marLeft w:val="0"/>
      <w:marRight w:val="0"/>
      <w:marTop w:val="0"/>
      <w:marBottom w:val="0"/>
      <w:divBdr>
        <w:top w:val="none" w:sz="0" w:space="0" w:color="auto"/>
        <w:left w:val="none" w:sz="0" w:space="0" w:color="auto"/>
        <w:bottom w:val="none" w:sz="0" w:space="0" w:color="auto"/>
        <w:right w:val="none" w:sz="0" w:space="0" w:color="auto"/>
      </w:divBdr>
    </w:div>
    <w:div w:id="1474635208">
      <w:bodyDiv w:val="1"/>
      <w:marLeft w:val="0"/>
      <w:marRight w:val="0"/>
      <w:marTop w:val="0"/>
      <w:marBottom w:val="0"/>
      <w:divBdr>
        <w:top w:val="none" w:sz="0" w:space="0" w:color="auto"/>
        <w:left w:val="none" w:sz="0" w:space="0" w:color="auto"/>
        <w:bottom w:val="none" w:sz="0" w:space="0" w:color="auto"/>
        <w:right w:val="none" w:sz="0" w:space="0" w:color="auto"/>
      </w:divBdr>
    </w:div>
    <w:div w:id="1474637921">
      <w:bodyDiv w:val="1"/>
      <w:marLeft w:val="0"/>
      <w:marRight w:val="0"/>
      <w:marTop w:val="0"/>
      <w:marBottom w:val="0"/>
      <w:divBdr>
        <w:top w:val="none" w:sz="0" w:space="0" w:color="auto"/>
        <w:left w:val="none" w:sz="0" w:space="0" w:color="auto"/>
        <w:bottom w:val="none" w:sz="0" w:space="0" w:color="auto"/>
        <w:right w:val="none" w:sz="0" w:space="0" w:color="auto"/>
      </w:divBdr>
    </w:div>
    <w:div w:id="1476795276">
      <w:bodyDiv w:val="1"/>
      <w:marLeft w:val="0"/>
      <w:marRight w:val="0"/>
      <w:marTop w:val="0"/>
      <w:marBottom w:val="0"/>
      <w:divBdr>
        <w:top w:val="none" w:sz="0" w:space="0" w:color="auto"/>
        <w:left w:val="none" w:sz="0" w:space="0" w:color="auto"/>
        <w:bottom w:val="none" w:sz="0" w:space="0" w:color="auto"/>
        <w:right w:val="none" w:sz="0" w:space="0" w:color="auto"/>
      </w:divBdr>
    </w:div>
    <w:div w:id="1477448919">
      <w:bodyDiv w:val="1"/>
      <w:marLeft w:val="0"/>
      <w:marRight w:val="0"/>
      <w:marTop w:val="0"/>
      <w:marBottom w:val="0"/>
      <w:divBdr>
        <w:top w:val="none" w:sz="0" w:space="0" w:color="auto"/>
        <w:left w:val="none" w:sz="0" w:space="0" w:color="auto"/>
        <w:bottom w:val="none" w:sz="0" w:space="0" w:color="auto"/>
        <w:right w:val="none" w:sz="0" w:space="0" w:color="auto"/>
      </w:divBdr>
    </w:div>
    <w:div w:id="1478720217">
      <w:bodyDiv w:val="1"/>
      <w:marLeft w:val="0"/>
      <w:marRight w:val="0"/>
      <w:marTop w:val="0"/>
      <w:marBottom w:val="0"/>
      <w:divBdr>
        <w:top w:val="none" w:sz="0" w:space="0" w:color="auto"/>
        <w:left w:val="none" w:sz="0" w:space="0" w:color="auto"/>
        <w:bottom w:val="none" w:sz="0" w:space="0" w:color="auto"/>
        <w:right w:val="none" w:sz="0" w:space="0" w:color="auto"/>
      </w:divBdr>
    </w:div>
    <w:div w:id="1479374668">
      <w:bodyDiv w:val="1"/>
      <w:marLeft w:val="0"/>
      <w:marRight w:val="0"/>
      <w:marTop w:val="0"/>
      <w:marBottom w:val="0"/>
      <w:divBdr>
        <w:top w:val="none" w:sz="0" w:space="0" w:color="auto"/>
        <w:left w:val="none" w:sz="0" w:space="0" w:color="auto"/>
        <w:bottom w:val="none" w:sz="0" w:space="0" w:color="auto"/>
        <w:right w:val="none" w:sz="0" w:space="0" w:color="auto"/>
      </w:divBdr>
    </w:div>
    <w:div w:id="1479952921">
      <w:bodyDiv w:val="1"/>
      <w:marLeft w:val="0"/>
      <w:marRight w:val="0"/>
      <w:marTop w:val="0"/>
      <w:marBottom w:val="0"/>
      <w:divBdr>
        <w:top w:val="none" w:sz="0" w:space="0" w:color="auto"/>
        <w:left w:val="none" w:sz="0" w:space="0" w:color="auto"/>
        <w:bottom w:val="none" w:sz="0" w:space="0" w:color="auto"/>
        <w:right w:val="none" w:sz="0" w:space="0" w:color="auto"/>
      </w:divBdr>
    </w:div>
    <w:div w:id="1483765647">
      <w:bodyDiv w:val="1"/>
      <w:marLeft w:val="0"/>
      <w:marRight w:val="0"/>
      <w:marTop w:val="0"/>
      <w:marBottom w:val="0"/>
      <w:divBdr>
        <w:top w:val="none" w:sz="0" w:space="0" w:color="auto"/>
        <w:left w:val="none" w:sz="0" w:space="0" w:color="auto"/>
        <w:bottom w:val="none" w:sz="0" w:space="0" w:color="auto"/>
        <w:right w:val="none" w:sz="0" w:space="0" w:color="auto"/>
      </w:divBdr>
    </w:div>
    <w:div w:id="1484156737">
      <w:bodyDiv w:val="1"/>
      <w:marLeft w:val="0"/>
      <w:marRight w:val="0"/>
      <w:marTop w:val="0"/>
      <w:marBottom w:val="0"/>
      <w:divBdr>
        <w:top w:val="none" w:sz="0" w:space="0" w:color="auto"/>
        <w:left w:val="none" w:sz="0" w:space="0" w:color="auto"/>
        <w:bottom w:val="none" w:sz="0" w:space="0" w:color="auto"/>
        <w:right w:val="none" w:sz="0" w:space="0" w:color="auto"/>
      </w:divBdr>
    </w:div>
    <w:div w:id="1485929885">
      <w:bodyDiv w:val="1"/>
      <w:marLeft w:val="0"/>
      <w:marRight w:val="0"/>
      <w:marTop w:val="0"/>
      <w:marBottom w:val="0"/>
      <w:divBdr>
        <w:top w:val="none" w:sz="0" w:space="0" w:color="auto"/>
        <w:left w:val="none" w:sz="0" w:space="0" w:color="auto"/>
        <w:bottom w:val="none" w:sz="0" w:space="0" w:color="auto"/>
        <w:right w:val="none" w:sz="0" w:space="0" w:color="auto"/>
      </w:divBdr>
    </w:div>
    <w:div w:id="1486430399">
      <w:bodyDiv w:val="1"/>
      <w:marLeft w:val="0"/>
      <w:marRight w:val="0"/>
      <w:marTop w:val="0"/>
      <w:marBottom w:val="0"/>
      <w:divBdr>
        <w:top w:val="none" w:sz="0" w:space="0" w:color="auto"/>
        <w:left w:val="none" w:sz="0" w:space="0" w:color="auto"/>
        <w:bottom w:val="none" w:sz="0" w:space="0" w:color="auto"/>
        <w:right w:val="none" w:sz="0" w:space="0" w:color="auto"/>
      </w:divBdr>
    </w:div>
    <w:div w:id="1488012244">
      <w:bodyDiv w:val="1"/>
      <w:marLeft w:val="0"/>
      <w:marRight w:val="0"/>
      <w:marTop w:val="0"/>
      <w:marBottom w:val="0"/>
      <w:divBdr>
        <w:top w:val="none" w:sz="0" w:space="0" w:color="auto"/>
        <w:left w:val="none" w:sz="0" w:space="0" w:color="auto"/>
        <w:bottom w:val="none" w:sz="0" w:space="0" w:color="auto"/>
        <w:right w:val="none" w:sz="0" w:space="0" w:color="auto"/>
      </w:divBdr>
    </w:div>
    <w:div w:id="1490168326">
      <w:bodyDiv w:val="1"/>
      <w:marLeft w:val="0"/>
      <w:marRight w:val="0"/>
      <w:marTop w:val="0"/>
      <w:marBottom w:val="0"/>
      <w:divBdr>
        <w:top w:val="none" w:sz="0" w:space="0" w:color="auto"/>
        <w:left w:val="none" w:sz="0" w:space="0" w:color="auto"/>
        <w:bottom w:val="none" w:sz="0" w:space="0" w:color="auto"/>
        <w:right w:val="none" w:sz="0" w:space="0" w:color="auto"/>
      </w:divBdr>
    </w:div>
    <w:div w:id="1490290995">
      <w:bodyDiv w:val="1"/>
      <w:marLeft w:val="0"/>
      <w:marRight w:val="0"/>
      <w:marTop w:val="0"/>
      <w:marBottom w:val="0"/>
      <w:divBdr>
        <w:top w:val="none" w:sz="0" w:space="0" w:color="auto"/>
        <w:left w:val="none" w:sz="0" w:space="0" w:color="auto"/>
        <w:bottom w:val="none" w:sz="0" w:space="0" w:color="auto"/>
        <w:right w:val="none" w:sz="0" w:space="0" w:color="auto"/>
      </w:divBdr>
    </w:div>
    <w:div w:id="1491292544">
      <w:bodyDiv w:val="1"/>
      <w:marLeft w:val="0"/>
      <w:marRight w:val="0"/>
      <w:marTop w:val="0"/>
      <w:marBottom w:val="0"/>
      <w:divBdr>
        <w:top w:val="none" w:sz="0" w:space="0" w:color="auto"/>
        <w:left w:val="none" w:sz="0" w:space="0" w:color="auto"/>
        <w:bottom w:val="none" w:sz="0" w:space="0" w:color="auto"/>
        <w:right w:val="none" w:sz="0" w:space="0" w:color="auto"/>
      </w:divBdr>
    </w:div>
    <w:div w:id="1492982272">
      <w:bodyDiv w:val="1"/>
      <w:marLeft w:val="0"/>
      <w:marRight w:val="0"/>
      <w:marTop w:val="0"/>
      <w:marBottom w:val="0"/>
      <w:divBdr>
        <w:top w:val="none" w:sz="0" w:space="0" w:color="auto"/>
        <w:left w:val="none" w:sz="0" w:space="0" w:color="auto"/>
        <w:bottom w:val="none" w:sz="0" w:space="0" w:color="auto"/>
        <w:right w:val="none" w:sz="0" w:space="0" w:color="auto"/>
      </w:divBdr>
    </w:div>
    <w:div w:id="1492983248">
      <w:bodyDiv w:val="1"/>
      <w:marLeft w:val="0"/>
      <w:marRight w:val="0"/>
      <w:marTop w:val="0"/>
      <w:marBottom w:val="0"/>
      <w:divBdr>
        <w:top w:val="none" w:sz="0" w:space="0" w:color="auto"/>
        <w:left w:val="none" w:sz="0" w:space="0" w:color="auto"/>
        <w:bottom w:val="none" w:sz="0" w:space="0" w:color="auto"/>
        <w:right w:val="none" w:sz="0" w:space="0" w:color="auto"/>
      </w:divBdr>
    </w:div>
    <w:div w:id="1494374829">
      <w:bodyDiv w:val="1"/>
      <w:marLeft w:val="0"/>
      <w:marRight w:val="0"/>
      <w:marTop w:val="0"/>
      <w:marBottom w:val="0"/>
      <w:divBdr>
        <w:top w:val="none" w:sz="0" w:space="0" w:color="auto"/>
        <w:left w:val="none" w:sz="0" w:space="0" w:color="auto"/>
        <w:bottom w:val="none" w:sz="0" w:space="0" w:color="auto"/>
        <w:right w:val="none" w:sz="0" w:space="0" w:color="auto"/>
      </w:divBdr>
    </w:div>
    <w:div w:id="1494954069">
      <w:bodyDiv w:val="1"/>
      <w:marLeft w:val="0"/>
      <w:marRight w:val="0"/>
      <w:marTop w:val="0"/>
      <w:marBottom w:val="0"/>
      <w:divBdr>
        <w:top w:val="none" w:sz="0" w:space="0" w:color="auto"/>
        <w:left w:val="none" w:sz="0" w:space="0" w:color="auto"/>
        <w:bottom w:val="none" w:sz="0" w:space="0" w:color="auto"/>
        <w:right w:val="none" w:sz="0" w:space="0" w:color="auto"/>
      </w:divBdr>
    </w:div>
    <w:div w:id="1495610691">
      <w:bodyDiv w:val="1"/>
      <w:marLeft w:val="0"/>
      <w:marRight w:val="0"/>
      <w:marTop w:val="0"/>
      <w:marBottom w:val="0"/>
      <w:divBdr>
        <w:top w:val="none" w:sz="0" w:space="0" w:color="auto"/>
        <w:left w:val="none" w:sz="0" w:space="0" w:color="auto"/>
        <w:bottom w:val="none" w:sz="0" w:space="0" w:color="auto"/>
        <w:right w:val="none" w:sz="0" w:space="0" w:color="auto"/>
      </w:divBdr>
    </w:div>
    <w:div w:id="1496456456">
      <w:bodyDiv w:val="1"/>
      <w:marLeft w:val="0"/>
      <w:marRight w:val="0"/>
      <w:marTop w:val="0"/>
      <w:marBottom w:val="0"/>
      <w:divBdr>
        <w:top w:val="none" w:sz="0" w:space="0" w:color="auto"/>
        <w:left w:val="none" w:sz="0" w:space="0" w:color="auto"/>
        <w:bottom w:val="none" w:sz="0" w:space="0" w:color="auto"/>
        <w:right w:val="none" w:sz="0" w:space="0" w:color="auto"/>
      </w:divBdr>
    </w:div>
    <w:div w:id="1497961326">
      <w:bodyDiv w:val="1"/>
      <w:marLeft w:val="0"/>
      <w:marRight w:val="0"/>
      <w:marTop w:val="0"/>
      <w:marBottom w:val="0"/>
      <w:divBdr>
        <w:top w:val="none" w:sz="0" w:space="0" w:color="auto"/>
        <w:left w:val="none" w:sz="0" w:space="0" w:color="auto"/>
        <w:bottom w:val="none" w:sz="0" w:space="0" w:color="auto"/>
        <w:right w:val="none" w:sz="0" w:space="0" w:color="auto"/>
      </w:divBdr>
    </w:div>
    <w:div w:id="1498377805">
      <w:bodyDiv w:val="1"/>
      <w:marLeft w:val="0"/>
      <w:marRight w:val="0"/>
      <w:marTop w:val="0"/>
      <w:marBottom w:val="0"/>
      <w:divBdr>
        <w:top w:val="none" w:sz="0" w:space="0" w:color="auto"/>
        <w:left w:val="none" w:sz="0" w:space="0" w:color="auto"/>
        <w:bottom w:val="none" w:sz="0" w:space="0" w:color="auto"/>
        <w:right w:val="none" w:sz="0" w:space="0" w:color="auto"/>
      </w:divBdr>
    </w:div>
    <w:div w:id="1498693234">
      <w:bodyDiv w:val="1"/>
      <w:marLeft w:val="0"/>
      <w:marRight w:val="0"/>
      <w:marTop w:val="0"/>
      <w:marBottom w:val="0"/>
      <w:divBdr>
        <w:top w:val="none" w:sz="0" w:space="0" w:color="auto"/>
        <w:left w:val="none" w:sz="0" w:space="0" w:color="auto"/>
        <w:bottom w:val="none" w:sz="0" w:space="0" w:color="auto"/>
        <w:right w:val="none" w:sz="0" w:space="0" w:color="auto"/>
      </w:divBdr>
    </w:div>
    <w:div w:id="1499925779">
      <w:bodyDiv w:val="1"/>
      <w:marLeft w:val="0"/>
      <w:marRight w:val="0"/>
      <w:marTop w:val="0"/>
      <w:marBottom w:val="0"/>
      <w:divBdr>
        <w:top w:val="none" w:sz="0" w:space="0" w:color="auto"/>
        <w:left w:val="none" w:sz="0" w:space="0" w:color="auto"/>
        <w:bottom w:val="none" w:sz="0" w:space="0" w:color="auto"/>
        <w:right w:val="none" w:sz="0" w:space="0" w:color="auto"/>
      </w:divBdr>
    </w:div>
    <w:div w:id="1500343974">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2967172">
      <w:bodyDiv w:val="1"/>
      <w:marLeft w:val="0"/>
      <w:marRight w:val="0"/>
      <w:marTop w:val="0"/>
      <w:marBottom w:val="0"/>
      <w:divBdr>
        <w:top w:val="none" w:sz="0" w:space="0" w:color="auto"/>
        <w:left w:val="none" w:sz="0" w:space="0" w:color="auto"/>
        <w:bottom w:val="none" w:sz="0" w:space="0" w:color="auto"/>
        <w:right w:val="none" w:sz="0" w:space="0" w:color="auto"/>
      </w:divBdr>
    </w:div>
    <w:div w:id="1504707381">
      <w:bodyDiv w:val="1"/>
      <w:marLeft w:val="0"/>
      <w:marRight w:val="0"/>
      <w:marTop w:val="0"/>
      <w:marBottom w:val="0"/>
      <w:divBdr>
        <w:top w:val="none" w:sz="0" w:space="0" w:color="auto"/>
        <w:left w:val="none" w:sz="0" w:space="0" w:color="auto"/>
        <w:bottom w:val="none" w:sz="0" w:space="0" w:color="auto"/>
        <w:right w:val="none" w:sz="0" w:space="0" w:color="auto"/>
      </w:divBdr>
    </w:div>
    <w:div w:id="1506746202">
      <w:bodyDiv w:val="1"/>
      <w:marLeft w:val="0"/>
      <w:marRight w:val="0"/>
      <w:marTop w:val="0"/>
      <w:marBottom w:val="0"/>
      <w:divBdr>
        <w:top w:val="none" w:sz="0" w:space="0" w:color="auto"/>
        <w:left w:val="none" w:sz="0" w:space="0" w:color="auto"/>
        <w:bottom w:val="none" w:sz="0" w:space="0" w:color="auto"/>
        <w:right w:val="none" w:sz="0" w:space="0" w:color="auto"/>
      </w:divBdr>
    </w:div>
    <w:div w:id="1507090176">
      <w:bodyDiv w:val="1"/>
      <w:marLeft w:val="0"/>
      <w:marRight w:val="0"/>
      <w:marTop w:val="0"/>
      <w:marBottom w:val="0"/>
      <w:divBdr>
        <w:top w:val="none" w:sz="0" w:space="0" w:color="auto"/>
        <w:left w:val="none" w:sz="0" w:space="0" w:color="auto"/>
        <w:bottom w:val="none" w:sz="0" w:space="0" w:color="auto"/>
        <w:right w:val="none" w:sz="0" w:space="0" w:color="auto"/>
      </w:divBdr>
    </w:div>
    <w:div w:id="1508401834">
      <w:bodyDiv w:val="1"/>
      <w:marLeft w:val="0"/>
      <w:marRight w:val="0"/>
      <w:marTop w:val="0"/>
      <w:marBottom w:val="0"/>
      <w:divBdr>
        <w:top w:val="none" w:sz="0" w:space="0" w:color="auto"/>
        <w:left w:val="none" w:sz="0" w:space="0" w:color="auto"/>
        <w:bottom w:val="none" w:sz="0" w:space="0" w:color="auto"/>
        <w:right w:val="none" w:sz="0" w:space="0" w:color="auto"/>
      </w:divBdr>
    </w:div>
    <w:div w:id="1509365396">
      <w:bodyDiv w:val="1"/>
      <w:marLeft w:val="0"/>
      <w:marRight w:val="0"/>
      <w:marTop w:val="0"/>
      <w:marBottom w:val="0"/>
      <w:divBdr>
        <w:top w:val="none" w:sz="0" w:space="0" w:color="auto"/>
        <w:left w:val="none" w:sz="0" w:space="0" w:color="auto"/>
        <w:bottom w:val="none" w:sz="0" w:space="0" w:color="auto"/>
        <w:right w:val="none" w:sz="0" w:space="0" w:color="auto"/>
      </w:divBdr>
    </w:div>
    <w:div w:id="1509905177">
      <w:bodyDiv w:val="1"/>
      <w:marLeft w:val="0"/>
      <w:marRight w:val="0"/>
      <w:marTop w:val="0"/>
      <w:marBottom w:val="0"/>
      <w:divBdr>
        <w:top w:val="none" w:sz="0" w:space="0" w:color="auto"/>
        <w:left w:val="none" w:sz="0" w:space="0" w:color="auto"/>
        <w:bottom w:val="none" w:sz="0" w:space="0" w:color="auto"/>
        <w:right w:val="none" w:sz="0" w:space="0" w:color="auto"/>
      </w:divBdr>
    </w:div>
    <w:div w:id="1510484338">
      <w:bodyDiv w:val="1"/>
      <w:marLeft w:val="0"/>
      <w:marRight w:val="0"/>
      <w:marTop w:val="0"/>
      <w:marBottom w:val="0"/>
      <w:divBdr>
        <w:top w:val="none" w:sz="0" w:space="0" w:color="auto"/>
        <w:left w:val="none" w:sz="0" w:space="0" w:color="auto"/>
        <w:bottom w:val="none" w:sz="0" w:space="0" w:color="auto"/>
        <w:right w:val="none" w:sz="0" w:space="0" w:color="auto"/>
      </w:divBdr>
    </w:div>
    <w:div w:id="1510485197">
      <w:bodyDiv w:val="1"/>
      <w:marLeft w:val="0"/>
      <w:marRight w:val="0"/>
      <w:marTop w:val="0"/>
      <w:marBottom w:val="0"/>
      <w:divBdr>
        <w:top w:val="none" w:sz="0" w:space="0" w:color="auto"/>
        <w:left w:val="none" w:sz="0" w:space="0" w:color="auto"/>
        <w:bottom w:val="none" w:sz="0" w:space="0" w:color="auto"/>
        <w:right w:val="none" w:sz="0" w:space="0" w:color="auto"/>
      </w:divBdr>
    </w:div>
    <w:div w:id="1510833381">
      <w:bodyDiv w:val="1"/>
      <w:marLeft w:val="0"/>
      <w:marRight w:val="0"/>
      <w:marTop w:val="0"/>
      <w:marBottom w:val="0"/>
      <w:divBdr>
        <w:top w:val="none" w:sz="0" w:space="0" w:color="auto"/>
        <w:left w:val="none" w:sz="0" w:space="0" w:color="auto"/>
        <w:bottom w:val="none" w:sz="0" w:space="0" w:color="auto"/>
        <w:right w:val="none" w:sz="0" w:space="0" w:color="auto"/>
      </w:divBdr>
    </w:div>
    <w:div w:id="1511336456">
      <w:bodyDiv w:val="1"/>
      <w:marLeft w:val="0"/>
      <w:marRight w:val="0"/>
      <w:marTop w:val="0"/>
      <w:marBottom w:val="0"/>
      <w:divBdr>
        <w:top w:val="none" w:sz="0" w:space="0" w:color="auto"/>
        <w:left w:val="none" w:sz="0" w:space="0" w:color="auto"/>
        <w:bottom w:val="none" w:sz="0" w:space="0" w:color="auto"/>
        <w:right w:val="none" w:sz="0" w:space="0" w:color="auto"/>
      </w:divBdr>
    </w:div>
    <w:div w:id="1515145291">
      <w:bodyDiv w:val="1"/>
      <w:marLeft w:val="0"/>
      <w:marRight w:val="0"/>
      <w:marTop w:val="0"/>
      <w:marBottom w:val="0"/>
      <w:divBdr>
        <w:top w:val="none" w:sz="0" w:space="0" w:color="auto"/>
        <w:left w:val="none" w:sz="0" w:space="0" w:color="auto"/>
        <w:bottom w:val="none" w:sz="0" w:space="0" w:color="auto"/>
        <w:right w:val="none" w:sz="0" w:space="0" w:color="auto"/>
      </w:divBdr>
    </w:div>
    <w:div w:id="1515411950">
      <w:bodyDiv w:val="1"/>
      <w:marLeft w:val="0"/>
      <w:marRight w:val="0"/>
      <w:marTop w:val="0"/>
      <w:marBottom w:val="0"/>
      <w:divBdr>
        <w:top w:val="none" w:sz="0" w:space="0" w:color="auto"/>
        <w:left w:val="none" w:sz="0" w:space="0" w:color="auto"/>
        <w:bottom w:val="none" w:sz="0" w:space="0" w:color="auto"/>
        <w:right w:val="none" w:sz="0" w:space="0" w:color="auto"/>
      </w:divBdr>
    </w:div>
    <w:div w:id="1515537578">
      <w:bodyDiv w:val="1"/>
      <w:marLeft w:val="0"/>
      <w:marRight w:val="0"/>
      <w:marTop w:val="0"/>
      <w:marBottom w:val="0"/>
      <w:divBdr>
        <w:top w:val="none" w:sz="0" w:space="0" w:color="auto"/>
        <w:left w:val="none" w:sz="0" w:space="0" w:color="auto"/>
        <w:bottom w:val="none" w:sz="0" w:space="0" w:color="auto"/>
        <w:right w:val="none" w:sz="0" w:space="0" w:color="auto"/>
      </w:divBdr>
    </w:div>
    <w:div w:id="1515873903">
      <w:bodyDiv w:val="1"/>
      <w:marLeft w:val="0"/>
      <w:marRight w:val="0"/>
      <w:marTop w:val="0"/>
      <w:marBottom w:val="0"/>
      <w:divBdr>
        <w:top w:val="none" w:sz="0" w:space="0" w:color="auto"/>
        <w:left w:val="none" w:sz="0" w:space="0" w:color="auto"/>
        <w:bottom w:val="none" w:sz="0" w:space="0" w:color="auto"/>
        <w:right w:val="none" w:sz="0" w:space="0" w:color="auto"/>
      </w:divBdr>
    </w:div>
    <w:div w:id="1518498107">
      <w:bodyDiv w:val="1"/>
      <w:marLeft w:val="0"/>
      <w:marRight w:val="0"/>
      <w:marTop w:val="0"/>
      <w:marBottom w:val="0"/>
      <w:divBdr>
        <w:top w:val="none" w:sz="0" w:space="0" w:color="auto"/>
        <w:left w:val="none" w:sz="0" w:space="0" w:color="auto"/>
        <w:bottom w:val="none" w:sz="0" w:space="0" w:color="auto"/>
        <w:right w:val="none" w:sz="0" w:space="0" w:color="auto"/>
      </w:divBdr>
    </w:div>
    <w:div w:id="1518738143">
      <w:bodyDiv w:val="1"/>
      <w:marLeft w:val="0"/>
      <w:marRight w:val="0"/>
      <w:marTop w:val="0"/>
      <w:marBottom w:val="0"/>
      <w:divBdr>
        <w:top w:val="none" w:sz="0" w:space="0" w:color="auto"/>
        <w:left w:val="none" w:sz="0" w:space="0" w:color="auto"/>
        <w:bottom w:val="none" w:sz="0" w:space="0" w:color="auto"/>
        <w:right w:val="none" w:sz="0" w:space="0" w:color="auto"/>
      </w:divBdr>
    </w:div>
    <w:div w:id="1520241523">
      <w:bodyDiv w:val="1"/>
      <w:marLeft w:val="0"/>
      <w:marRight w:val="0"/>
      <w:marTop w:val="0"/>
      <w:marBottom w:val="0"/>
      <w:divBdr>
        <w:top w:val="none" w:sz="0" w:space="0" w:color="auto"/>
        <w:left w:val="none" w:sz="0" w:space="0" w:color="auto"/>
        <w:bottom w:val="none" w:sz="0" w:space="0" w:color="auto"/>
        <w:right w:val="none" w:sz="0" w:space="0" w:color="auto"/>
      </w:divBdr>
    </w:div>
    <w:div w:id="1521162237">
      <w:bodyDiv w:val="1"/>
      <w:marLeft w:val="0"/>
      <w:marRight w:val="0"/>
      <w:marTop w:val="0"/>
      <w:marBottom w:val="0"/>
      <w:divBdr>
        <w:top w:val="none" w:sz="0" w:space="0" w:color="auto"/>
        <w:left w:val="none" w:sz="0" w:space="0" w:color="auto"/>
        <w:bottom w:val="none" w:sz="0" w:space="0" w:color="auto"/>
        <w:right w:val="none" w:sz="0" w:space="0" w:color="auto"/>
      </w:divBdr>
    </w:div>
    <w:div w:id="1521237766">
      <w:bodyDiv w:val="1"/>
      <w:marLeft w:val="0"/>
      <w:marRight w:val="0"/>
      <w:marTop w:val="0"/>
      <w:marBottom w:val="0"/>
      <w:divBdr>
        <w:top w:val="none" w:sz="0" w:space="0" w:color="auto"/>
        <w:left w:val="none" w:sz="0" w:space="0" w:color="auto"/>
        <w:bottom w:val="none" w:sz="0" w:space="0" w:color="auto"/>
        <w:right w:val="none" w:sz="0" w:space="0" w:color="auto"/>
      </w:divBdr>
    </w:div>
    <w:div w:id="1522469102">
      <w:bodyDiv w:val="1"/>
      <w:marLeft w:val="0"/>
      <w:marRight w:val="0"/>
      <w:marTop w:val="0"/>
      <w:marBottom w:val="0"/>
      <w:divBdr>
        <w:top w:val="none" w:sz="0" w:space="0" w:color="auto"/>
        <w:left w:val="none" w:sz="0" w:space="0" w:color="auto"/>
        <w:bottom w:val="none" w:sz="0" w:space="0" w:color="auto"/>
        <w:right w:val="none" w:sz="0" w:space="0" w:color="auto"/>
      </w:divBdr>
    </w:div>
    <w:div w:id="1525092104">
      <w:bodyDiv w:val="1"/>
      <w:marLeft w:val="0"/>
      <w:marRight w:val="0"/>
      <w:marTop w:val="0"/>
      <w:marBottom w:val="0"/>
      <w:divBdr>
        <w:top w:val="none" w:sz="0" w:space="0" w:color="auto"/>
        <w:left w:val="none" w:sz="0" w:space="0" w:color="auto"/>
        <w:bottom w:val="none" w:sz="0" w:space="0" w:color="auto"/>
        <w:right w:val="none" w:sz="0" w:space="0" w:color="auto"/>
      </w:divBdr>
    </w:div>
    <w:div w:id="1526554419">
      <w:bodyDiv w:val="1"/>
      <w:marLeft w:val="0"/>
      <w:marRight w:val="0"/>
      <w:marTop w:val="0"/>
      <w:marBottom w:val="0"/>
      <w:divBdr>
        <w:top w:val="none" w:sz="0" w:space="0" w:color="auto"/>
        <w:left w:val="none" w:sz="0" w:space="0" w:color="auto"/>
        <w:bottom w:val="none" w:sz="0" w:space="0" w:color="auto"/>
        <w:right w:val="none" w:sz="0" w:space="0" w:color="auto"/>
      </w:divBdr>
    </w:div>
    <w:div w:id="1527407005">
      <w:bodyDiv w:val="1"/>
      <w:marLeft w:val="0"/>
      <w:marRight w:val="0"/>
      <w:marTop w:val="0"/>
      <w:marBottom w:val="0"/>
      <w:divBdr>
        <w:top w:val="none" w:sz="0" w:space="0" w:color="auto"/>
        <w:left w:val="none" w:sz="0" w:space="0" w:color="auto"/>
        <w:bottom w:val="none" w:sz="0" w:space="0" w:color="auto"/>
        <w:right w:val="none" w:sz="0" w:space="0" w:color="auto"/>
      </w:divBdr>
    </w:div>
    <w:div w:id="1530097767">
      <w:bodyDiv w:val="1"/>
      <w:marLeft w:val="0"/>
      <w:marRight w:val="0"/>
      <w:marTop w:val="0"/>
      <w:marBottom w:val="0"/>
      <w:divBdr>
        <w:top w:val="none" w:sz="0" w:space="0" w:color="auto"/>
        <w:left w:val="none" w:sz="0" w:space="0" w:color="auto"/>
        <w:bottom w:val="none" w:sz="0" w:space="0" w:color="auto"/>
        <w:right w:val="none" w:sz="0" w:space="0" w:color="auto"/>
      </w:divBdr>
    </w:div>
    <w:div w:id="1531606897">
      <w:bodyDiv w:val="1"/>
      <w:marLeft w:val="0"/>
      <w:marRight w:val="0"/>
      <w:marTop w:val="0"/>
      <w:marBottom w:val="0"/>
      <w:divBdr>
        <w:top w:val="none" w:sz="0" w:space="0" w:color="auto"/>
        <w:left w:val="none" w:sz="0" w:space="0" w:color="auto"/>
        <w:bottom w:val="none" w:sz="0" w:space="0" w:color="auto"/>
        <w:right w:val="none" w:sz="0" w:space="0" w:color="auto"/>
      </w:divBdr>
    </w:div>
    <w:div w:id="1532692545">
      <w:bodyDiv w:val="1"/>
      <w:marLeft w:val="0"/>
      <w:marRight w:val="0"/>
      <w:marTop w:val="0"/>
      <w:marBottom w:val="0"/>
      <w:divBdr>
        <w:top w:val="none" w:sz="0" w:space="0" w:color="auto"/>
        <w:left w:val="none" w:sz="0" w:space="0" w:color="auto"/>
        <w:bottom w:val="none" w:sz="0" w:space="0" w:color="auto"/>
        <w:right w:val="none" w:sz="0" w:space="0" w:color="auto"/>
      </w:divBdr>
    </w:div>
    <w:div w:id="1532763931">
      <w:bodyDiv w:val="1"/>
      <w:marLeft w:val="0"/>
      <w:marRight w:val="0"/>
      <w:marTop w:val="0"/>
      <w:marBottom w:val="0"/>
      <w:divBdr>
        <w:top w:val="none" w:sz="0" w:space="0" w:color="auto"/>
        <w:left w:val="none" w:sz="0" w:space="0" w:color="auto"/>
        <w:bottom w:val="none" w:sz="0" w:space="0" w:color="auto"/>
        <w:right w:val="none" w:sz="0" w:space="0" w:color="auto"/>
      </w:divBdr>
    </w:div>
    <w:div w:id="1533037270">
      <w:bodyDiv w:val="1"/>
      <w:marLeft w:val="0"/>
      <w:marRight w:val="0"/>
      <w:marTop w:val="0"/>
      <w:marBottom w:val="0"/>
      <w:divBdr>
        <w:top w:val="none" w:sz="0" w:space="0" w:color="auto"/>
        <w:left w:val="none" w:sz="0" w:space="0" w:color="auto"/>
        <w:bottom w:val="none" w:sz="0" w:space="0" w:color="auto"/>
        <w:right w:val="none" w:sz="0" w:space="0" w:color="auto"/>
      </w:divBdr>
    </w:div>
    <w:div w:id="1533299941">
      <w:bodyDiv w:val="1"/>
      <w:marLeft w:val="0"/>
      <w:marRight w:val="0"/>
      <w:marTop w:val="0"/>
      <w:marBottom w:val="0"/>
      <w:divBdr>
        <w:top w:val="none" w:sz="0" w:space="0" w:color="auto"/>
        <w:left w:val="none" w:sz="0" w:space="0" w:color="auto"/>
        <w:bottom w:val="none" w:sz="0" w:space="0" w:color="auto"/>
        <w:right w:val="none" w:sz="0" w:space="0" w:color="auto"/>
      </w:divBdr>
    </w:div>
    <w:div w:id="1533300169">
      <w:bodyDiv w:val="1"/>
      <w:marLeft w:val="0"/>
      <w:marRight w:val="0"/>
      <w:marTop w:val="0"/>
      <w:marBottom w:val="0"/>
      <w:divBdr>
        <w:top w:val="none" w:sz="0" w:space="0" w:color="auto"/>
        <w:left w:val="none" w:sz="0" w:space="0" w:color="auto"/>
        <w:bottom w:val="none" w:sz="0" w:space="0" w:color="auto"/>
        <w:right w:val="none" w:sz="0" w:space="0" w:color="auto"/>
      </w:divBdr>
    </w:div>
    <w:div w:id="1534804628">
      <w:bodyDiv w:val="1"/>
      <w:marLeft w:val="0"/>
      <w:marRight w:val="0"/>
      <w:marTop w:val="0"/>
      <w:marBottom w:val="0"/>
      <w:divBdr>
        <w:top w:val="none" w:sz="0" w:space="0" w:color="auto"/>
        <w:left w:val="none" w:sz="0" w:space="0" w:color="auto"/>
        <w:bottom w:val="none" w:sz="0" w:space="0" w:color="auto"/>
        <w:right w:val="none" w:sz="0" w:space="0" w:color="auto"/>
      </w:divBdr>
    </w:div>
    <w:div w:id="1534808104">
      <w:bodyDiv w:val="1"/>
      <w:marLeft w:val="0"/>
      <w:marRight w:val="0"/>
      <w:marTop w:val="0"/>
      <w:marBottom w:val="0"/>
      <w:divBdr>
        <w:top w:val="none" w:sz="0" w:space="0" w:color="auto"/>
        <w:left w:val="none" w:sz="0" w:space="0" w:color="auto"/>
        <w:bottom w:val="none" w:sz="0" w:space="0" w:color="auto"/>
        <w:right w:val="none" w:sz="0" w:space="0" w:color="auto"/>
      </w:divBdr>
    </w:div>
    <w:div w:id="1535145494">
      <w:bodyDiv w:val="1"/>
      <w:marLeft w:val="0"/>
      <w:marRight w:val="0"/>
      <w:marTop w:val="0"/>
      <w:marBottom w:val="0"/>
      <w:divBdr>
        <w:top w:val="none" w:sz="0" w:space="0" w:color="auto"/>
        <w:left w:val="none" w:sz="0" w:space="0" w:color="auto"/>
        <w:bottom w:val="none" w:sz="0" w:space="0" w:color="auto"/>
        <w:right w:val="none" w:sz="0" w:space="0" w:color="auto"/>
      </w:divBdr>
    </w:div>
    <w:div w:id="1535461553">
      <w:bodyDiv w:val="1"/>
      <w:marLeft w:val="0"/>
      <w:marRight w:val="0"/>
      <w:marTop w:val="0"/>
      <w:marBottom w:val="0"/>
      <w:divBdr>
        <w:top w:val="none" w:sz="0" w:space="0" w:color="auto"/>
        <w:left w:val="none" w:sz="0" w:space="0" w:color="auto"/>
        <w:bottom w:val="none" w:sz="0" w:space="0" w:color="auto"/>
        <w:right w:val="none" w:sz="0" w:space="0" w:color="auto"/>
      </w:divBdr>
    </w:div>
    <w:div w:id="1536498867">
      <w:bodyDiv w:val="1"/>
      <w:marLeft w:val="0"/>
      <w:marRight w:val="0"/>
      <w:marTop w:val="0"/>
      <w:marBottom w:val="0"/>
      <w:divBdr>
        <w:top w:val="none" w:sz="0" w:space="0" w:color="auto"/>
        <w:left w:val="none" w:sz="0" w:space="0" w:color="auto"/>
        <w:bottom w:val="none" w:sz="0" w:space="0" w:color="auto"/>
        <w:right w:val="none" w:sz="0" w:space="0" w:color="auto"/>
      </w:divBdr>
    </w:div>
    <w:div w:id="1536581076">
      <w:bodyDiv w:val="1"/>
      <w:marLeft w:val="0"/>
      <w:marRight w:val="0"/>
      <w:marTop w:val="0"/>
      <w:marBottom w:val="0"/>
      <w:divBdr>
        <w:top w:val="none" w:sz="0" w:space="0" w:color="auto"/>
        <w:left w:val="none" w:sz="0" w:space="0" w:color="auto"/>
        <w:bottom w:val="none" w:sz="0" w:space="0" w:color="auto"/>
        <w:right w:val="none" w:sz="0" w:space="0" w:color="auto"/>
      </w:divBdr>
    </w:div>
    <w:div w:id="1537158573">
      <w:bodyDiv w:val="1"/>
      <w:marLeft w:val="0"/>
      <w:marRight w:val="0"/>
      <w:marTop w:val="0"/>
      <w:marBottom w:val="0"/>
      <w:divBdr>
        <w:top w:val="none" w:sz="0" w:space="0" w:color="auto"/>
        <w:left w:val="none" w:sz="0" w:space="0" w:color="auto"/>
        <w:bottom w:val="none" w:sz="0" w:space="0" w:color="auto"/>
        <w:right w:val="none" w:sz="0" w:space="0" w:color="auto"/>
      </w:divBdr>
    </w:div>
    <w:div w:id="1537736928">
      <w:bodyDiv w:val="1"/>
      <w:marLeft w:val="0"/>
      <w:marRight w:val="0"/>
      <w:marTop w:val="0"/>
      <w:marBottom w:val="0"/>
      <w:divBdr>
        <w:top w:val="none" w:sz="0" w:space="0" w:color="auto"/>
        <w:left w:val="none" w:sz="0" w:space="0" w:color="auto"/>
        <w:bottom w:val="none" w:sz="0" w:space="0" w:color="auto"/>
        <w:right w:val="none" w:sz="0" w:space="0" w:color="auto"/>
      </w:divBdr>
    </w:div>
    <w:div w:id="1537738329">
      <w:bodyDiv w:val="1"/>
      <w:marLeft w:val="0"/>
      <w:marRight w:val="0"/>
      <w:marTop w:val="0"/>
      <w:marBottom w:val="0"/>
      <w:divBdr>
        <w:top w:val="none" w:sz="0" w:space="0" w:color="auto"/>
        <w:left w:val="none" w:sz="0" w:space="0" w:color="auto"/>
        <w:bottom w:val="none" w:sz="0" w:space="0" w:color="auto"/>
        <w:right w:val="none" w:sz="0" w:space="0" w:color="auto"/>
      </w:divBdr>
    </w:div>
    <w:div w:id="1540967552">
      <w:bodyDiv w:val="1"/>
      <w:marLeft w:val="0"/>
      <w:marRight w:val="0"/>
      <w:marTop w:val="0"/>
      <w:marBottom w:val="0"/>
      <w:divBdr>
        <w:top w:val="none" w:sz="0" w:space="0" w:color="auto"/>
        <w:left w:val="none" w:sz="0" w:space="0" w:color="auto"/>
        <w:bottom w:val="none" w:sz="0" w:space="0" w:color="auto"/>
        <w:right w:val="none" w:sz="0" w:space="0" w:color="auto"/>
      </w:divBdr>
    </w:div>
    <w:div w:id="1541435721">
      <w:bodyDiv w:val="1"/>
      <w:marLeft w:val="0"/>
      <w:marRight w:val="0"/>
      <w:marTop w:val="0"/>
      <w:marBottom w:val="0"/>
      <w:divBdr>
        <w:top w:val="none" w:sz="0" w:space="0" w:color="auto"/>
        <w:left w:val="none" w:sz="0" w:space="0" w:color="auto"/>
        <w:bottom w:val="none" w:sz="0" w:space="0" w:color="auto"/>
        <w:right w:val="none" w:sz="0" w:space="0" w:color="auto"/>
      </w:divBdr>
    </w:div>
    <w:div w:id="1542089058">
      <w:bodyDiv w:val="1"/>
      <w:marLeft w:val="0"/>
      <w:marRight w:val="0"/>
      <w:marTop w:val="0"/>
      <w:marBottom w:val="0"/>
      <w:divBdr>
        <w:top w:val="none" w:sz="0" w:space="0" w:color="auto"/>
        <w:left w:val="none" w:sz="0" w:space="0" w:color="auto"/>
        <w:bottom w:val="none" w:sz="0" w:space="0" w:color="auto"/>
        <w:right w:val="none" w:sz="0" w:space="0" w:color="auto"/>
      </w:divBdr>
    </w:div>
    <w:div w:id="1542552862">
      <w:bodyDiv w:val="1"/>
      <w:marLeft w:val="0"/>
      <w:marRight w:val="0"/>
      <w:marTop w:val="0"/>
      <w:marBottom w:val="0"/>
      <w:divBdr>
        <w:top w:val="none" w:sz="0" w:space="0" w:color="auto"/>
        <w:left w:val="none" w:sz="0" w:space="0" w:color="auto"/>
        <w:bottom w:val="none" w:sz="0" w:space="0" w:color="auto"/>
        <w:right w:val="none" w:sz="0" w:space="0" w:color="auto"/>
      </w:divBdr>
    </w:div>
    <w:div w:id="1542665488">
      <w:bodyDiv w:val="1"/>
      <w:marLeft w:val="0"/>
      <w:marRight w:val="0"/>
      <w:marTop w:val="0"/>
      <w:marBottom w:val="0"/>
      <w:divBdr>
        <w:top w:val="none" w:sz="0" w:space="0" w:color="auto"/>
        <w:left w:val="none" w:sz="0" w:space="0" w:color="auto"/>
        <w:bottom w:val="none" w:sz="0" w:space="0" w:color="auto"/>
        <w:right w:val="none" w:sz="0" w:space="0" w:color="auto"/>
      </w:divBdr>
    </w:div>
    <w:div w:id="1542748612">
      <w:bodyDiv w:val="1"/>
      <w:marLeft w:val="0"/>
      <w:marRight w:val="0"/>
      <w:marTop w:val="0"/>
      <w:marBottom w:val="0"/>
      <w:divBdr>
        <w:top w:val="none" w:sz="0" w:space="0" w:color="auto"/>
        <w:left w:val="none" w:sz="0" w:space="0" w:color="auto"/>
        <w:bottom w:val="none" w:sz="0" w:space="0" w:color="auto"/>
        <w:right w:val="none" w:sz="0" w:space="0" w:color="auto"/>
      </w:divBdr>
    </w:div>
    <w:div w:id="1543522010">
      <w:bodyDiv w:val="1"/>
      <w:marLeft w:val="0"/>
      <w:marRight w:val="0"/>
      <w:marTop w:val="0"/>
      <w:marBottom w:val="0"/>
      <w:divBdr>
        <w:top w:val="none" w:sz="0" w:space="0" w:color="auto"/>
        <w:left w:val="none" w:sz="0" w:space="0" w:color="auto"/>
        <w:bottom w:val="none" w:sz="0" w:space="0" w:color="auto"/>
        <w:right w:val="none" w:sz="0" w:space="0" w:color="auto"/>
      </w:divBdr>
    </w:div>
    <w:div w:id="1543597339">
      <w:bodyDiv w:val="1"/>
      <w:marLeft w:val="0"/>
      <w:marRight w:val="0"/>
      <w:marTop w:val="0"/>
      <w:marBottom w:val="0"/>
      <w:divBdr>
        <w:top w:val="none" w:sz="0" w:space="0" w:color="auto"/>
        <w:left w:val="none" w:sz="0" w:space="0" w:color="auto"/>
        <w:bottom w:val="none" w:sz="0" w:space="0" w:color="auto"/>
        <w:right w:val="none" w:sz="0" w:space="0" w:color="auto"/>
      </w:divBdr>
    </w:div>
    <w:div w:id="1544757158">
      <w:bodyDiv w:val="1"/>
      <w:marLeft w:val="0"/>
      <w:marRight w:val="0"/>
      <w:marTop w:val="0"/>
      <w:marBottom w:val="0"/>
      <w:divBdr>
        <w:top w:val="none" w:sz="0" w:space="0" w:color="auto"/>
        <w:left w:val="none" w:sz="0" w:space="0" w:color="auto"/>
        <w:bottom w:val="none" w:sz="0" w:space="0" w:color="auto"/>
        <w:right w:val="none" w:sz="0" w:space="0" w:color="auto"/>
      </w:divBdr>
    </w:div>
    <w:div w:id="1544900024">
      <w:bodyDiv w:val="1"/>
      <w:marLeft w:val="0"/>
      <w:marRight w:val="0"/>
      <w:marTop w:val="0"/>
      <w:marBottom w:val="0"/>
      <w:divBdr>
        <w:top w:val="none" w:sz="0" w:space="0" w:color="auto"/>
        <w:left w:val="none" w:sz="0" w:space="0" w:color="auto"/>
        <w:bottom w:val="none" w:sz="0" w:space="0" w:color="auto"/>
        <w:right w:val="none" w:sz="0" w:space="0" w:color="auto"/>
      </w:divBdr>
    </w:div>
    <w:div w:id="1545024262">
      <w:bodyDiv w:val="1"/>
      <w:marLeft w:val="0"/>
      <w:marRight w:val="0"/>
      <w:marTop w:val="0"/>
      <w:marBottom w:val="0"/>
      <w:divBdr>
        <w:top w:val="none" w:sz="0" w:space="0" w:color="auto"/>
        <w:left w:val="none" w:sz="0" w:space="0" w:color="auto"/>
        <w:bottom w:val="none" w:sz="0" w:space="0" w:color="auto"/>
        <w:right w:val="none" w:sz="0" w:space="0" w:color="auto"/>
      </w:divBdr>
    </w:div>
    <w:div w:id="1546484637">
      <w:bodyDiv w:val="1"/>
      <w:marLeft w:val="0"/>
      <w:marRight w:val="0"/>
      <w:marTop w:val="0"/>
      <w:marBottom w:val="0"/>
      <w:divBdr>
        <w:top w:val="none" w:sz="0" w:space="0" w:color="auto"/>
        <w:left w:val="none" w:sz="0" w:space="0" w:color="auto"/>
        <w:bottom w:val="none" w:sz="0" w:space="0" w:color="auto"/>
        <w:right w:val="none" w:sz="0" w:space="0" w:color="auto"/>
      </w:divBdr>
    </w:div>
    <w:div w:id="1546604493">
      <w:bodyDiv w:val="1"/>
      <w:marLeft w:val="0"/>
      <w:marRight w:val="0"/>
      <w:marTop w:val="0"/>
      <w:marBottom w:val="0"/>
      <w:divBdr>
        <w:top w:val="none" w:sz="0" w:space="0" w:color="auto"/>
        <w:left w:val="none" w:sz="0" w:space="0" w:color="auto"/>
        <w:bottom w:val="none" w:sz="0" w:space="0" w:color="auto"/>
        <w:right w:val="none" w:sz="0" w:space="0" w:color="auto"/>
      </w:divBdr>
    </w:div>
    <w:div w:id="1547597566">
      <w:bodyDiv w:val="1"/>
      <w:marLeft w:val="0"/>
      <w:marRight w:val="0"/>
      <w:marTop w:val="0"/>
      <w:marBottom w:val="0"/>
      <w:divBdr>
        <w:top w:val="none" w:sz="0" w:space="0" w:color="auto"/>
        <w:left w:val="none" w:sz="0" w:space="0" w:color="auto"/>
        <w:bottom w:val="none" w:sz="0" w:space="0" w:color="auto"/>
        <w:right w:val="none" w:sz="0" w:space="0" w:color="auto"/>
      </w:divBdr>
    </w:div>
    <w:div w:id="1547638398">
      <w:bodyDiv w:val="1"/>
      <w:marLeft w:val="0"/>
      <w:marRight w:val="0"/>
      <w:marTop w:val="0"/>
      <w:marBottom w:val="0"/>
      <w:divBdr>
        <w:top w:val="none" w:sz="0" w:space="0" w:color="auto"/>
        <w:left w:val="none" w:sz="0" w:space="0" w:color="auto"/>
        <w:bottom w:val="none" w:sz="0" w:space="0" w:color="auto"/>
        <w:right w:val="none" w:sz="0" w:space="0" w:color="auto"/>
      </w:divBdr>
    </w:div>
    <w:div w:id="1548908064">
      <w:bodyDiv w:val="1"/>
      <w:marLeft w:val="0"/>
      <w:marRight w:val="0"/>
      <w:marTop w:val="0"/>
      <w:marBottom w:val="0"/>
      <w:divBdr>
        <w:top w:val="none" w:sz="0" w:space="0" w:color="auto"/>
        <w:left w:val="none" w:sz="0" w:space="0" w:color="auto"/>
        <w:bottom w:val="none" w:sz="0" w:space="0" w:color="auto"/>
        <w:right w:val="none" w:sz="0" w:space="0" w:color="auto"/>
      </w:divBdr>
    </w:div>
    <w:div w:id="1550417379">
      <w:bodyDiv w:val="1"/>
      <w:marLeft w:val="0"/>
      <w:marRight w:val="0"/>
      <w:marTop w:val="0"/>
      <w:marBottom w:val="0"/>
      <w:divBdr>
        <w:top w:val="none" w:sz="0" w:space="0" w:color="auto"/>
        <w:left w:val="none" w:sz="0" w:space="0" w:color="auto"/>
        <w:bottom w:val="none" w:sz="0" w:space="0" w:color="auto"/>
        <w:right w:val="none" w:sz="0" w:space="0" w:color="auto"/>
      </w:divBdr>
    </w:div>
    <w:div w:id="1550606164">
      <w:bodyDiv w:val="1"/>
      <w:marLeft w:val="0"/>
      <w:marRight w:val="0"/>
      <w:marTop w:val="0"/>
      <w:marBottom w:val="0"/>
      <w:divBdr>
        <w:top w:val="none" w:sz="0" w:space="0" w:color="auto"/>
        <w:left w:val="none" w:sz="0" w:space="0" w:color="auto"/>
        <w:bottom w:val="none" w:sz="0" w:space="0" w:color="auto"/>
        <w:right w:val="none" w:sz="0" w:space="0" w:color="auto"/>
      </w:divBdr>
    </w:div>
    <w:div w:id="1550989595">
      <w:bodyDiv w:val="1"/>
      <w:marLeft w:val="0"/>
      <w:marRight w:val="0"/>
      <w:marTop w:val="0"/>
      <w:marBottom w:val="0"/>
      <w:divBdr>
        <w:top w:val="none" w:sz="0" w:space="0" w:color="auto"/>
        <w:left w:val="none" w:sz="0" w:space="0" w:color="auto"/>
        <w:bottom w:val="none" w:sz="0" w:space="0" w:color="auto"/>
        <w:right w:val="none" w:sz="0" w:space="0" w:color="auto"/>
      </w:divBdr>
    </w:div>
    <w:div w:id="1551719990">
      <w:bodyDiv w:val="1"/>
      <w:marLeft w:val="0"/>
      <w:marRight w:val="0"/>
      <w:marTop w:val="0"/>
      <w:marBottom w:val="0"/>
      <w:divBdr>
        <w:top w:val="none" w:sz="0" w:space="0" w:color="auto"/>
        <w:left w:val="none" w:sz="0" w:space="0" w:color="auto"/>
        <w:bottom w:val="none" w:sz="0" w:space="0" w:color="auto"/>
        <w:right w:val="none" w:sz="0" w:space="0" w:color="auto"/>
      </w:divBdr>
    </w:div>
    <w:div w:id="1552570166">
      <w:bodyDiv w:val="1"/>
      <w:marLeft w:val="0"/>
      <w:marRight w:val="0"/>
      <w:marTop w:val="0"/>
      <w:marBottom w:val="0"/>
      <w:divBdr>
        <w:top w:val="none" w:sz="0" w:space="0" w:color="auto"/>
        <w:left w:val="none" w:sz="0" w:space="0" w:color="auto"/>
        <w:bottom w:val="none" w:sz="0" w:space="0" w:color="auto"/>
        <w:right w:val="none" w:sz="0" w:space="0" w:color="auto"/>
      </w:divBdr>
    </w:div>
    <w:div w:id="1555238716">
      <w:bodyDiv w:val="1"/>
      <w:marLeft w:val="0"/>
      <w:marRight w:val="0"/>
      <w:marTop w:val="0"/>
      <w:marBottom w:val="0"/>
      <w:divBdr>
        <w:top w:val="none" w:sz="0" w:space="0" w:color="auto"/>
        <w:left w:val="none" w:sz="0" w:space="0" w:color="auto"/>
        <w:bottom w:val="none" w:sz="0" w:space="0" w:color="auto"/>
        <w:right w:val="none" w:sz="0" w:space="0" w:color="auto"/>
      </w:divBdr>
    </w:div>
    <w:div w:id="1555771585">
      <w:bodyDiv w:val="1"/>
      <w:marLeft w:val="0"/>
      <w:marRight w:val="0"/>
      <w:marTop w:val="0"/>
      <w:marBottom w:val="0"/>
      <w:divBdr>
        <w:top w:val="none" w:sz="0" w:space="0" w:color="auto"/>
        <w:left w:val="none" w:sz="0" w:space="0" w:color="auto"/>
        <w:bottom w:val="none" w:sz="0" w:space="0" w:color="auto"/>
        <w:right w:val="none" w:sz="0" w:space="0" w:color="auto"/>
      </w:divBdr>
    </w:div>
    <w:div w:id="1555773074">
      <w:bodyDiv w:val="1"/>
      <w:marLeft w:val="0"/>
      <w:marRight w:val="0"/>
      <w:marTop w:val="0"/>
      <w:marBottom w:val="0"/>
      <w:divBdr>
        <w:top w:val="none" w:sz="0" w:space="0" w:color="auto"/>
        <w:left w:val="none" w:sz="0" w:space="0" w:color="auto"/>
        <w:bottom w:val="none" w:sz="0" w:space="0" w:color="auto"/>
        <w:right w:val="none" w:sz="0" w:space="0" w:color="auto"/>
      </w:divBdr>
    </w:div>
    <w:div w:id="1555852377">
      <w:bodyDiv w:val="1"/>
      <w:marLeft w:val="0"/>
      <w:marRight w:val="0"/>
      <w:marTop w:val="0"/>
      <w:marBottom w:val="0"/>
      <w:divBdr>
        <w:top w:val="none" w:sz="0" w:space="0" w:color="auto"/>
        <w:left w:val="none" w:sz="0" w:space="0" w:color="auto"/>
        <w:bottom w:val="none" w:sz="0" w:space="0" w:color="auto"/>
        <w:right w:val="none" w:sz="0" w:space="0" w:color="auto"/>
      </w:divBdr>
    </w:div>
    <w:div w:id="1556696896">
      <w:bodyDiv w:val="1"/>
      <w:marLeft w:val="0"/>
      <w:marRight w:val="0"/>
      <w:marTop w:val="0"/>
      <w:marBottom w:val="0"/>
      <w:divBdr>
        <w:top w:val="none" w:sz="0" w:space="0" w:color="auto"/>
        <w:left w:val="none" w:sz="0" w:space="0" w:color="auto"/>
        <w:bottom w:val="none" w:sz="0" w:space="0" w:color="auto"/>
        <w:right w:val="none" w:sz="0" w:space="0" w:color="auto"/>
      </w:divBdr>
    </w:div>
    <w:div w:id="1557085489">
      <w:bodyDiv w:val="1"/>
      <w:marLeft w:val="0"/>
      <w:marRight w:val="0"/>
      <w:marTop w:val="0"/>
      <w:marBottom w:val="0"/>
      <w:divBdr>
        <w:top w:val="none" w:sz="0" w:space="0" w:color="auto"/>
        <w:left w:val="none" w:sz="0" w:space="0" w:color="auto"/>
        <w:bottom w:val="none" w:sz="0" w:space="0" w:color="auto"/>
        <w:right w:val="none" w:sz="0" w:space="0" w:color="auto"/>
      </w:divBdr>
    </w:div>
    <w:div w:id="1557467282">
      <w:bodyDiv w:val="1"/>
      <w:marLeft w:val="0"/>
      <w:marRight w:val="0"/>
      <w:marTop w:val="0"/>
      <w:marBottom w:val="0"/>
      <w:divBdr>
        <w:top w:val="none" w:sz="0" w:space="0" w:color="auto"/>
        <w:left w:val="none" w:sz="0" w:space="0" w:color="auto"/>
        <w:bottom w:val="none" w:sz="0" w:space="0" w:color="auto"/>
        <w:right w:val="none" w:sz="0" w:space="0" w:color="auto"/>
      </w:divBdr>
    </w:div>
    <w:div w:id="1558396646">
      <w:bodyDiv w:val="1"/>
      <w:marLeft w:val="0"/>
      <w:marRight w:val="0"/>
      <w:marTop w:val="0"/>
      <w:marBottom w:val="0"/>
      <w:divBdr>
        <w:top w:val="none" w:sz="0" w:space="0" w:color="auto"/>
        <w:left w:val="none" w:sz="0" w:space="0" w:color="auto"/>
        <w:bottom w:val="none" w:sz="0" w:space="0" w:color="auto"/>
        <w:right w:val="none" w:sz="0" w:space="0" w:color="auto"/>
      </w:divBdr>
    </w:div>
    <w:div w:id="1559824871">
      <w:bodyDiv w:val="1"/>
      <w:marLeft w:val="0"/>
      <w:marRight w:val="0"/>
      <w:marTop w:val="0"/>
      <w:marBottom w:val="0"/>
      <w:divBdr>
        <w:top w:val="none" w:sz="0" w:space="0" w:color="auto"/>
        <w:left w:val="none" w:sz="0" w:space="0" w:color="auto"/>
        <w:bottom w:val="none" w:sz="0" w:space="0" w:color="auto"/>
        <w:right w:val="none" w:sz="0" w:space="0" w:color="auto"/>
      </w:divBdr>
    </w:div>
    <w:div w:id="1561285564">
      <w:bodyDiv w:val="1"/>
      <w:marLeft w:val="0"/>
      <w:marRight w:val="0"/>
      <w:marTop w:val="0"/>
      <w:marBottom w:val="0"/>
      <w:divBdr>
        <w:top w:val="none" w:sz="0" w:space="0" w:color="auto"/>
        <w:left w:val="none" w:sz="0" w:space="0" w:color="auto"/>
        <w:bottom w:val="none" w:sz="0" w:space="0" w:color="auto"/>
        <w:right w:val="none" w:sz="0" w:space="0" w:color="auto"/>
      </w:divBdr>
    </w:div>
    <w:div w:id="1561869806">
      <w:bodyDiv w:val="1"/>
      <w:marLeft w:val="0"/>
      <w:marRight w:val="0"/>
      <w:marTop w:val="0"/>
      <w:marBottom w:val="0"/>
      <w:divBdr>
        <w:top w:val="none" w:sz="0" w:space="0" w:color="auto"/>
        <w:left w:val="none" w:sz="0" w:space="0" w:color="auto"/>
        <w:bottom w:val="none" w:sz="0" w:space="0" w:color="auto"/>
        <w:right w:val="none" w:sz="0" w:space="0" w:color="auto"/>
      </w:divBdr>
    </w:div>
    <w:div w:id="1566260276">
      <w:bodyDiv w:val="1"/>
      <w:marLeft w:val="0"/>
      <w:marRight w:val="0"/>
      <w:marTop w:val="0"/>
      <w:marBottom w:val="0"/>
      <w:divBdr>
        <w:top w:val="none" w:sz="0" w:space="0" w:color="auto"/>
        <w:left w:val="none" w:sz="0" w:space="0" w:color="auto"/>
        <w:bottom w:val="none" w:sz="0" w:space="0" w:color="auto"/>
        <w:right w:val="none" w:sz="0" w:space="0" w:color="auto"/>
      </w:divBdr>
    </w:div>
    <w:div w:id="1567573855">
      <w:bodyDiv w:val="1"/>
      <w:marLeft w:val="0"/>
      <w:marRight w:val="0"/>
      <w:marTop w:val="0"/>
      <w:marBottom w:val="0"/>
      <w:divBdr>
        <w:top w:val="none" w:sz="0" w:space="0" w:color="auto"/>
        <w:left w:val="none" w:sz="0" w:space="0" w:color="auto"/>
        <w:bottom w:val="none" w:sz="0" w:space="0" w:color="auto"/>
        <w:right w:val="none" w:sz="0" w:space="0" w:color="auto"/>
      </w:divBdr>
    </w:div>
    <w:div w:id="1568764606">
      <w:bodyDiv w:val="1"/>
      <w:marLeft w:val="0"/>
      <w:marRight w:val="0"/>
      <w:marTop w:val="0"/>
      <w:marBottom w:val="0"/>
      <w:divBdr>
        <w:top w:val="none" w:sz="0" w:space="0" w:color="auto"/>
        <w:left w:val="none" w:sz="0" w:space="0" w:color="auto"/>
        <w:bottom w:val="none" w:sz="0" w:space="0" w:color="auto"/>
        <w:right w:val="none" w:sz="0" w:space="0" w:color="auto"/>
      </w:divBdr>
    </w:div>
    <w:div w:id="1568801607">
      <w:bodyDiv w:val="1"/>
      <w:marLeft w:val="0"/>
      <w:marRight w:val="0"/>
      <w:marTop w:val="0"/>
      <w:marBottom w:val="0"/>
      <w:divBdr>
        <w:top w:val="none" w:sz="0" w:space="0" w:color="auto"/>
        <w:left w:val="none" w:sz="0" w:space="0" w:color="auto"/>
        <w:bottom w:val="none" w:sz="0" w:space="0" w:color="auto"/>
        <w:right w:val="none" w:sz="0" w:space="0" w:color="auto"/>
      </w:divBdr>
    </w:div>
    <w:div w:id="1571960309">
      <w:bodyDiv w:val="1"/>
      <w:marLeft w:val="0"/>
      <w:marRight w:val="0"/>
      <w:marTop w:val="0"/>
      <w:marBottom w:val="0"/>
      <w:divBdr>
        <w:top w:val="none" w:sz="0" w:space="0" w:color="auto"/>
        <w:left w:val="none" w:sz="0" w:space="0" w:color="auto"/>
        <w:bottom w:val="none" w:sz="0" w:space="0" w:color="auto"/>
        <w:right w:val="none" w:sz="0" w:space="0" w:color="auto"/>
      </w:divBdr>
    </w:div>
    <w:div w:id="1572421576">
      <w:bodyDiv w:val="1"/>
      <w:marLeft w:val="0"/>
      <w:marRight w:val="0"/>
      <w:marTop w:val="0"/>
      <w:marBottom w:val="0"/>
      <w:divBdr>
        <w:top w:val="none" w:sz="0" w:space="0" w:color="auto"/>
        <w:left w:val="none" w:sz="0" w:space="0" w:color="auto"/>
        <w:bottom w:val="none" w:sz="0" w:space="0" w:color="auto"/>
        <w:right w:val="none" w:sz="0" w:space="0" w:color="auto"/>
      </w:divBdr>
    </w:div>
    <w:div w:id="1572620659">
      <w:bodyDiv w:val="1"/>
      <w:marLeft w:val="0"/>
      <w:marRight w:val="0"/>
      <w:marTop w:val="0"/>
      <w:marBottom w:val="0"/>
      <w:divBdr>
        <w:top w:val="none" w:sz="0" w:space="0" w:color="auto"/>
        <w:left w:val="none" w:sz="0" w:space="0" w:color="auto"/>
        <w:bottom w:val="none" w:sz="0" w:space="0" w:color="auto"/>
        <w:right w:val="none" w:sz="0" w:space="0" w:color="auto"/>
      </w:divBdr>
    </w:div>
    <w:div w:id="1573737681">
      <w:bodyDiv w:val="1"/>
      <w:marLeft w:val="0"/>
      <w:marRight w:val="0"/>
      <w:marTop w:val="0"/>
      <w:marBottom w:val="0"/>
      <w:divBdr>
        <w:top w:val="none" w:sz="0" w:space="0" w:color="auto"/>
        <w:left w:val="none" w:sz="0" w:space="0" w:color="auto"/>
        <w:bottom w:val="none" w:sz="0" w:space="0" w:color="auto"/>
        <w:right w:val="none" w:sz="0" w:space="0" w:color="auto"/>
      </w:divBdr>
    </w:div>
    <w:div w:id="1573810529">
      <w:bodyDiv w:val="1"/>
      <w:marLeft w:val="0"/>
      <w:marRight w:val="0"/>
      <w:marTop w:val="0"/>
      <w:marBottom w:val="0"/>
      <w:divBdr>
        <w:top w:val="none" w:sz="0" w:space="0" w:color="auto"/>
        <w:left w:val="none" w:sz="0" w:space="0" w:color="auto"/>
        <w:bottom w:val="none" w:sz="0" w:space="0" w:color="auto"/>
        <w:right w:val="none" w:sz="0" w:space="0" w:color="auto"/>
      </w:divBdr>
    </w:div>
    <w:div w:id="1574662023">
      <w:bodyDiv w:val="1"/>
      <w:marLeft w:val="0"/>
      <w:marRight w:val="0"/>
      <w:marTop w:val="0"/>
      <w:marBottom w:val="0"/>
      <w:divBdr>
        <w:top w:val="none" w:sz="0" w:space="0" w:color="auto"/>
        <w:left w:val="none" w:sz="0" w:space="0" w:color="auto"/>
        <w:bottom w:val="none" w:sz="0" w:space="0" w:color="auto"/>
        <w:right w:val="none" w:sz="0" w:space="0" w:color="auto"/>
      </w:divBdr>
    </w:div>
    <w:div w:id="1575579745">
      <w:bodyDiv w:val="1"/>
      <w:marLeft w:val="0"/>
      <w:marRight w:val="0"/>
      <w:marTop w:val="0"/>
      <w:marBottom w:val="0"/>
      <w:divBdr>
        <w:top w:val="none" w:sz="0" w:space="0" w:color="auto"/>
        <w:left w:val="none" w:sz="0" w:space="0" w:color="auto"/>
        <w:bottom w:val="none" w:sz="0" w:space="0" w:color="auto"/>
        <w:right w:val="none" w:sz="0" w:space="0" w:color="auto"/>
      </w:divBdr>
    </w:div>
    <w:div w:id="1577591167">
      <w:bodyDiv w:val="1"/>
      <w:marLeft w:val="0"/>
      <w:marRight w:val="0"/>
      <w:marTop w:val="0"/>
      <w:marBottom w:val="0"/>
      <w:divBdr>
        <w:top w:val="none" w:sz="0" w:space="0" w:color="auto"/>
        <w:left w:val="none" w:sz="0" w:space="0" w:color="auto"/>
        <w:bottom w:val="none" w:sz="0" w:space="0" w:color="auto"/>
        <w:right w:val="none" w:sz="0" w:space="0" w:color="auto"/>
      </w:divBdr>
    </w:div>
    <w:div w:id="1579319224">
      <w:bodyDiv w:val="1"/>
      <w:marLeft w:val="0"/>
      <w:marRight w:val="0"/>
      <w:marTop w:val="0"/>
      <w:marBottom w:val="0"/>
      <w:divBdr>
        <w:top w:val="none" w:sz="0" w:space="0" w:color="auto"/>
        <w:left w:val="none" w:sz="0" w:space="0" w:color="auto"/>
        <w:bottom w:val="none" w:sz="0" w:space="0" w:color="auto"/>
        <w:right w:val="none" w:sz="0" w:space="0" w:color="auto"/>
      </w:divBdr>
    </w:div>
    <w:div w:id="1580290287">
      <w:bodyDiv w:val="1"/>
      <w:marLeft w:val="0"/>
      <w:marRight w:val="0"/>
      <w:marTop w:val="0"/>
      <w:marBottom w:val="0"/>
      <w:divBdr>
        <w:top w:val="none" w:sz="0" w:space="0" w:color="auto"/>
        <w:left w:val="none" w:sz="0" w:space="0" w:color="auto"/>
        <w:bottom w:val="none" w:sz="0" w:space="0" w:color="auto"/>
        <w:right w:val="none" w:sz="0" w:space="0" w:color="auto"/>
      </w:divBdr>
    </w:div>
    <w:div w:id="1580866866">
      <w:bodyDiv w:val="1"/>
      <w:marLeft w:val="0"/>
      <w:marRight w:val="0"/>
      <w:marTop w:val="0"/>
      <w:marBottom w:val="0"/>
      <w:divBdr>
        <w:top w:val="none" w:sz="0" w:space="0" w:color="auto"/>
        <w:left w:val="none" w:sz="0" w:space="0" w:color="auto"/>
        <w:bottom w:val="none" w:sz="0" w:space="0" w:color="auto"/>
        <w:right w:val="none" w:sz="0" w:space="0" w:color="auto"/>
      </w:divBdr>
    </w:div>
    <w:div w:id="1581719285">
      <w:bodyDiv w:val="1"/>
      <w:marLeft w:val="0"/>
      <w:marRight w:val="0"/>
      <w:marTop w:val="0"/>
      <w:marBottom w:val="0"/>
      <w:divBdr>
        <w:top w:val="none" w:sz="0" w:space="0" w:color="auto"/>
        <w:left w:val="none" w:sz="0" w:space="0" w:color="auto"/>
        <w:bottom w:val="none" w:sz="0" w:space="0" w:color="auto"/>
        <w:right w:val="none" w:sz="0" w:space="0" w:color="auto"/>
      </w:divBdr>
    </w:div>
    <w:div w:id="1581788203">
      <w:bodyDiv w:val="1"/>
      <w:marLeft w:val="0"/>
      <w:marRight w:val="0"/>
      <w:marTop w:val="0"/>
      <w:marBottom w:val="0"/>
      <w:divBdr>
        <w:top w:val="none" w:sz="0" w:space="0" w:color="auto"/>
        <w:left w:val="none" w:sz="0" w:space="0" w:color="auto"/>
        <w:bottom w:val="none" w:sz="0" w:space="0" w:color="auto"/>
        <w:right w:val="none" w:sz="0" w:space="0" w:color="auto"/>
      </w:divBdr>
    </w:div>
    <w:div w:id="1582060130">
      <w:bodyDiv w:val="1"/>
      <w:marLeft w:val="0"/>
      <w:marRight w:val="0"/>
      <w:marTop w:val="0"/>
      <w:marBottom w:val="0"/>
      <w:divBdr>
        <w:top w:val="none" w:sz="0" w:space="0" w:color="auto"/>
        <w:left w:val="none" w:sz="0" w:space="0" w:color="auto"/>
        <w:bottom w:val="none" w:sz="0" w:space="0" w:color="auto"/>
        <w:right w:val="none" w:sz="0" w:space="0" w:color="auto"/>
      </w:divBdr>
    </w:div>
    <w:div w:id="1584535691">
      <w:bodyDiv w:val="1"/>
      <w:marLeft w:val="0"/>
      <w:marRight w:val="0"/>
      <w:marTop w:val="0"/>
      <w:marBottom w:val="0"/>
      <w:divBdr>
        <w:top w:val="none" w:sz="0" w:space="0" w:color="auto"/>
        <w:left w:val="none" w:sz="0" w:space="0" w:color="auto"/>
        <w:bottom w:val="none" w:sz="0" w:space="0" w:color="auto"/>
        <w:right w:val="none" w:sz="0" w:space="0" w:color="auto"/>
      </w:divBdr>
    </w:div>
    <w:div w:id="1584685570">
      <w:bodyDiv w:val="1"/>
      <w:marLeft w:val="0"/>
      <w:marRight w:val="0"/>
      <w:marTop w:val="0"/>
      <w:marBottom w:val="0"/>
      <w:divBdr>
        <w:top w:val="none" w:sz="0" w:space="0" w:color="auto"/>
        <w:left w:val="none" w:sz="0" w:space="0" w:color="auto"/>
        <w:bottom w:val="none" w:sz="0" w:space="0" w:color="auto"/>
        <w:right w:val="none" w:sz="0" w:space="0" w:color="auto"/>
      </w:divBdr>
    </w:div>
    <w:div w:id="1585409896">
      <w:bodyDiv w:val="1"/>
      <w:marLeft w:val="0"/>
      <w:marRight w:val="0"/>
      <w:marTop w:val="0"/>
      <w:marBottom w:val="0"/>
      <w:divBdr>
        <w:top w:val="none" w:sz="0" w:space="0" w:color="auto"/>
        <w:left w:val="none" w:sz="0" w:space="0" w:color="auto"/>
        <w:bottom w:val="none" w:sz="0" w:space="0" w:color="auto"/>
        <w:right w:val="none" w:sz="0" w:space="0" w:color="auto"/>
      </w:divBdr>
    </w:div>
    <w:div w:id="1587347495">
      <w:bodyDiv w:val="1"/>
      <w:marLeft w:val="0"/>
      <w:marRight w:val="0"/>
      <w:marTop w:val="0"/>
      <w:marBottom w:val="0"/>
      <w:divBdr>
        <w:top w:val="none" w:sz="0" w:space="0" w:color="auto"/>
        <w:left w:val="none" w:sz="0" w:space="0" w:color="auto"/>
        <w:bottom w:val="none" w:sz="0" w:space="0" w:color="auto"/>
        <w:right w:val="none" w:sz="0" w:space="0" w:color="auto"/>
      </w:divBdr>
    </w:div>
    <w:div w:id="1587957180">
      <w:bodyDiv w:val="1"/>
      <w:marLeft w:val="0"/>
      <w:marRight w:val="0"/>
      <w:marTop w:val="0"/>
      <w:marBottom w:val="0"/>
      <w:divBdr>
        <w:top w:val="none" w:sz="0" w:space="0" w:color="auto"/>
        <w:left w:val="none" w:sz="0" w:space="0" w:color="auto"/>
        <w:bottom w:val="none" w:sz="0" w:space="0" w:color="auto"/>
        <w:right w:val="none" w:sz="0" w:space="0" w:color="auto"/>
      </w:divBdr>
    </w:div>
    <w:div w:id="1590459531">
      <w:bodyDiv w:val="1"/>
      <w:marLeft w:val="0"/>
      <w:marRight w:val="0"/>
      <w:marTop w:val="0"/>
      <w:marBottom w:val="0"/>
      <w:divBdr>
        <w:top w:val="none" w:sz="0" w:space="0" w:color="auto"/>
        <w:left w:val="none" w:sz="0" w:space="0" w:color="auto"/>
        <w:bottom w:val="none" w:sz="0" w:space="0" w:color="auto"/>
        <w:right w:val="none" w:sz="0" w:space="0" w:color="auto"/>
      </w:divBdr>
    </w:div>
    <w:div w:id="1591233404">
      <w:bodyDiv w:val="1"/>
      <w:marLeft w:val="0"/>
      <w:marRight w:val="0"/>
      <w:marTop w:val="0"/>
      <w:marBottom w:val="0"/>
      <w:divBdr>
        <w:top w:val="none" w:sz="0" w:space="0" w:color="auto"/>
        <w:left w:val="none" w:sz="0" w:space="0" w:color="auto"/>
        <w:bottom w:val="none" w:sz="0" w:space="0" w:color="auto"/>
        <w:right w:val="none" w:sz="0" w:space="0" w:color="auto"/>
      </w:divBdr>
    </w:div>
    <w:div w:id="1594315939">
      <w:bodyDiv w:val="1"/>
      <w:marLeft w:val="0"/>
      <w:marRight w:val="0"/>
      <w:marTop w:val="0"/>
      <w:marBottom w:val="0"/>
      <w:divBdr>
        <w:top w:val="none" w:sz="0" w:space="0" w:color="auto"/>
        <w:left w:val="none" w:sz="0" w:space="0" w:color="auto"/>
        <w:bottom w:val="none" w:sz="0" w:space="0" w:color="auto"/>
        <w:right w:val="none" w:sz="0" w:space="0" w:color="auto"/>
      </w:divBdr>
    </w:div>
    <w:div w:id="1595548469">
      <w:bodyDiv w:val="1"/>
      <w:marLeft w:val="0"/>
      <w:marRight w:val="0"/>
      <w:marTop w:val="0"/>
      <w:marBottom w:val="0"/>
      <w:divBdr>
        <w:top w:val="none" w:sz="0" w:space="0" w:color="auto"/>
        <w:left w:val="none" w:sz="0" w:space="0" w:color="auto"/>
        <w:bottom w:val="none" w:sz="0" w:space="0" w:color="auto"/>
        <w:right w:val="none" w:sz="0" w:space="0" w:color="auto"/>
      </w:divBdr>
    </w:div>
    <w:div w:id="1596086629">
      <w:bodyDiv w:val="1"/>
      <w:marLeft w:val="0"/>
      <w:marRight w:val="0"/>
      <w:marTop w:val="0"/>
      <w:marBottom w:val="0"/>
      <w:divBdr>
        <w:top w:val="none" w:sz="0" w:space="0" w:color="auto"/>
        <w:left w:val="none" w:sz="0" w:space="0" w:color="auto"/>
        <w:bottom w:val="none" w:sz="0" w:space="0" w:color="auto"/>
        <w:right w:val="none" w:sz="0" w:space="0" w:color="auto"/>
      </w:divBdr>
    </w:div>
    <w:div w:id="1596205222">
      <w:bodyDiv w:val="1"/>
      <w:marLeft w:val="0"/>
      <w:marRight w:val="0"/>
      <w:marTop w:val="0"/>
      <w:marBottom w:val="0"/>
      <w:divBdr>
        <w:top w:val="none" w:sz="0" w:space="0" w:color="auto"/>
        <w:left w:val="none" w:sz="0" w:space="0" w:color="auto"/>
        <w:bottom w:val="none" w:sz="0" w:space="0" w:color="auto"/>
        <w:right w:val="none" w:sz="0" w:space="0" w:color="auto"/>
      </w:divBdr>
    </w:div>
    <w:div w:id="1597903762">
      <w:bodyDiv w:val="1"/>
      <w:marLeft w:val="0"/>
      <w:marRight w:val="0"/>
      <w:marTop w:val="0"/>
      <w:marBottom w:val="0"/>
      <w:divBdr>
        <w:top w:val="none" w:sz="0" w:space="0" w:color="auto"/>
        <w:left w:val="none" w:sz="0" w:space="0" w:color="auto"/>
        <w:bottom w:val="none" w:sz="0" w:space="0" w:color="auto"/>
        <w:right w:val="none" w:sz="0" w:space="0" w:color="auto"/>
      </w:divBdr>
    </w:div>
    <w:div w:id="1599757230">
      <w:bodyDiv w:val="1"/>
      <w:marLeft w:val="0"/>
      <w:marRight w:val="0"/>
      <w:marTop w:val="0"/>
      <w:marBottom w:val="0"/>
      <w:divBdr>
        <w:top w:val="none" w:sz="0" w:space="0" w:color="auto"/>
        <w:left w:val="none" w:sz="0" w:space="0" w:color="auto"/>
        <w:bottom w:val="none" w:sz="0" w:space="0" w:color="auto"/>
        <w:right w:val="none" w:sz="0" w:space="0" w:color="auto"/>
      </w:divBdr>
    </w:div>
    <w:div w:id="1600523486">
      <w:bodyDiv w:val="1"/>
      <w:marLeft w:val="0"/>
      <w:marRight w:val="0"/>
      <w:marTop w:val="0"/>
      <w:marBottom w:val="0"/>
      <w:divBdr>
        <w:top w:val="none" w:sz="0" w:space="0" w:color="auto"/>
        <w:left w:val="none" w:sz="0" w:space="0" w:color="auto"/>
        <w:bottom w:val="none" w:sz="0" w:space="0" w:color="auto"/>
        <w:right w:val="none" w:sz="0" w:space="0" w:color="auto"/>
      </w:divBdr>
    </w:div>
    <w:div w:id="1602296649">
      <w:bodyDiv w:val="1"/>
      <w:marLeft w:val="0"/>
      <w:marRight w:val="0"/>
      <w:marTop w:val="0"/>
      <w:marBottom w:val="0"/>
      <w:divBdr>
        <w:top w:val="none" w:sz="0" w:space="0" w:color="auto"/>
        <w:left w:val="none" w:sz="0" w:space="0" w:color="auto"/>
        <w:bottom w:val="none" w:sz="0" w:space="0" w:color="auto"/>
        <w:right w:val="none" w:sz="0" w:space="0" w:color="auto"/>
      </w:divBdr>
    </w:div>
    <w:div w:id="1605458205">
      <w:bodyDiv w:val="1"/>
      <w:marLeft w:val="0"/>
      <w:marRight w:val="0"/>
      <w:marTop w:val="0"/>
      <w:marBottom w:val="0"/>
      <w:divBdr>
        <w:top w:val="none" w:sz="0" w:space="0" w:color="auto"/>
        <w:left w:val="none" w:sz="0" w:space="0" w:color="auto"/>
        <w:bottom w:val="none" w:sz="0" w:space="0" w:color="auto"/>
        <w:right w:val="none" w:sz="0" w:space="0" w:color="auto"/>
      </w:divBdr>
    </w:div>
    <w:div w:id="1610351226">
      <w:bodyDiv w:val="1"/>
      <w:marLeft w:val="0"/>
      <w:marRight w:val="0"/>
      <w:marTop w:val="0"/>
      <w:marBottom w:val="0"/>
      <w:divBdr>
        <w:top w:val="none" w:sz="0" w:space="0" w:color="auto"/>
        <w:left w:val="none" w:sz="0" w:space="0" w:color="auto"/>
        <w:bottom w:val="none" w:sz="0" w:space="0" w:color="auto"/>
        <w:right w:val="none" w:sz="0" w:space="0" w:color="auto"/>
      </w:divBdr>
    </w:div>
    <w:div w:id="1610895039">
      <w:bodyDiv w:val="1"/>
      <w:marLeft w:val="0"/>
      <w:marRight w:val="0"/>
      <w:marTop w:val="0"/>
      <w:marBottom w:val="0"/>
      <w:divBdr>
        <w:top w:val="none" w:sz="0" w:space="0" w:color="auto"/>
        <w:left w:val="none" w:sz="0" w:space="0" w:color="auto"/>
        <w:bottom w:val="none" w:sz="0" w:space="0" w:color="auto"/>
        <w:right w:val="none" w:sz="0" w:space="0" w:color="auto"/>
      </w:divBdr>
    </w:div>
    <w:div w:id="1610967243">
      <w:bodyDiv w:val="1"/>
      <w:marLeft w:val="0"/>
      <w:marRight w:val="0"/>
      <w:marTop w:val="0"/>
      <w:marBottom w:val="0"/>
      <w:divBdr>
        <w:top w:val="none" w:sz="0" w:space="0" w:color="auto"/>
        <w:left w:val="none" w:sz="0" w:space="0" w:color="auto"/>
        <w:bottom w:val="none" w:sz="0" w:space="0" w:color="auto"/>
        <w:right w:val="none" w:sz="0" w:space="0" w:color="auto"/>
      </w:divBdr>
    </w:div>
    <w:div w:id="1611620833">
      <w:bodyDiv w:val="1"/>
      <w:marLeft w:val="0"/>
      <w:marRight w:val="0"/>
      <w:marTop w:val="0"/>
      <w:marBottom w:val="0"/>
      <w:divBdr>
        <w:top w:val="none" w:sz="0" w:space="0" w:color="auto"/>
        <w:left w:val="none" w:sz="0" w:space="0" w:color="auto"/>
        <w:bottom w:val="none" w:sz="0" w:space="0" w:color="auto"/>
        <w:right w:val="none" w:sz="0" w:space="0" w:color="auto"/>
      </w:divBdr>
    </w:div>
    <w:div w:id="1611625096">
      <w:bodyDiv w:val="1"/>
      <w:marLeft w:val="0"/>
      <w:marRight w:val="0"/>
      <w:marTop w:val="0"/>
      <w:marBottom w:val="0"/>
      <w:divBdr>
        <w:top w:val="none" w:sz="0" w:space="0" w:color="auto"/>
        <w:left w:val="none" w:sz="0" w:space="0" w:color="auto"/>
        <w:bottom w:val="none" w:sz="0" w:space="0" w:color="auto"/>
        <w:right w:val="none" w:sz="0" w:space="0" w:color="auto"/>
      </w:divBdr>
    </w:div>
    <w:div w:id="1614753363">
      <w:bodyDiv w:val="1"/>
      <w:marLeft w:val="0"/>
      <w:marRight w:val="0"/>
      <w:marTop w:val="0"/>
      <w:marBottom w:val="0"/>
      <w:divBdr>
        <w:top w:val="none" w:sz="0" w:space="0" w:color="auto"/>
        <w:left w:val="none" w:sz="0" w:space="0" w:color="auto"/>
        <w:bottom w:val="none" w:sz="0" w:space="0" w:color="auto"/>
        <w:right w:val="none" w:sz="0" w:space="0" w:color="auto"/>
      </w:divBdr>
    </w:div>
    <w:div w:id="1614940016">
      <w:bodyDiv w:val="1"/>
      <w:marLeft w:val="0"/>
      <w:marRight w:val="0"/>
      <w:marTop w:val="0"/>
      <w:marBottom w:val="0"/>
      <w:divBdr>
        <w:top w:val="none" w:sz="0" w:space="0" w:color="auto"/>
        <w:left w:val="none" w:sz="0" w:space="0" w:color="auto"/>
        <w:bottom w:val="none" w:sz="0" w:space="0" w:color="auto"/>
        <w:right w:val="none" w:sz="0" w:space="0" w:color="auto"/>
      </w:divBdr>
    </w:div>
    <w:div w:id="1615556746">
      <w:bodyDiv w:val="1"/>
      <w:marLeft w:val="0"/>
      <w:marRight w:val="0"/>
      <w:marTop w:val="0"/>
      <w:marBottom w:val="0"/>
      <w:divBdr>
        <w:top w:val="none" w:sz="0" w:space="0" w:color="auto"/>
        <w:left w:val="none" w:sz="0" w:space="0" w:color="auto"/>
        <w:bottom w:val="none" w:sz="0" w:space="0" w:color="auto"/>
        <w:right w:val="none" w:sz="0" w:space="0" w:color="auto"/>
      </w:divBdr>
    </w:div>
    <w:div w:id="1617831305">
      <w:bodyDiv w:val="1"/>
      <w:marLeft w:val="0"/>
      <w:marRight w:val="0"/>
      <w:marTop w:val="0"/>
      <w:marBottom w:val="0"/>
      <w:divBdr>
        <w:top w:val="none" w:sz="0" w:space="0" w:color="auto"/>
        <w:left w:val="none" w:sz="0" w:space="0" w:color="auto"/>
        <w:bottom w:val="none" w:sz="0" w:space="0" w:color="auto"/>
        <w:right w:val="none" w:sz="0" w:space="0" w:color="auto"/>
      </w:divBdr>
    </w:div>
    <w:div w:id="1618100170">
      <w:bodyDiv w:val="1"/>
      <w:marLeft w:val="0"/>
      <w:marRight w:val="0"/>
      <w:marTop w:val="0"/>
      <w:marBottom w:val="0"/>
      <w:divBdr>
        <w:top w:val="none" w:sz="0" w:space="0" w:color="auto"/>
        <w:left w:val="none" w:sz="0" w:space="0" w:color="auto"/>
        <w:bottom w:val="none" w:sz="0" w:space="0" w:color="auto"/>
        <w:right w:val="none" w:sz="0" w:space="0" w:color="auto"/>
      </w:divBdr>
    </w:div>
    <w:div w:id="1620408112">
      <w:bodyDiv w:val="1"/>
      <w:marLeft w:val="0"/>
      <w:marRight w:val="0"/>
      <w:marTop w:val="0"/>
      <w:marBottom w:val="0"/>
      <w:divBdr>
        <w:top w:val="none" w:sz="0" w:space="0" w:color="auto"/>
        <w:left w:val="none" w:sz="0" w:space="0" w:color="auto"/>
        <w:bottom w:val="none" w:sz="0" w:space="0" w:color="auto"/>
        <w:right w:val="none" w:sz="0" w:space="0" w:color="auto"/>
      </w:divBdr>
    </w:div>
    <w:div w:id="1620798005">
      <w:bodyDiv w:val="1"/>
      <w:marLeft w:val="0"/>
      <w:marRight w:val="0"/>
      <w:marTop w:val="0"/>
      <w:marBottom w:val="0"/>
      <w:divBdr>
        <w:top w:val="none" w:sz="0" w:space="0" w:color="auto"/>
        <w:left w:val="none" w:sz="0" w:space="0" w:color="auto"/>
        <w:bottom w:val="none" w:sz="0" w:space="0" w:color="auto"/>
        <w:right w:val="none" w:sz="0" w:space="0" w:color="auto"/>
      </w:divBdr>
    </w:div>
    <w:div w:id="1623683045">
      <w:bodyDiv w:val="1"/>
      <w:marLeft w:val="0"/>
      <w:marRight w:val="0"/>
      <w:marTop w:val="0"/>
      <w:marBottom w:val="0"/>
      <w:divBdr>
        <w:top w:val="none" w:sz="0" w:space="0" w:color="auto"/>
        <w:left w:val="none" w:sz="0" w:space="0" w:color="auto"/>
        <w:bottom w:val="none" w:sz="0" w:space="0" w:color="auto"/>
        <w:right w:val="none" w:sz="0" w:space="0" w:color="auto"/>
      </w:divBdr>
    </w:div>
    <w:div w:id="1624380406">
      <w:bodyDiv w:val="1"/>
      <w:marLeft w:val="0"/>
      <w:marRight w:val="0"/>
      <w:marTop w:val="0"/>
      <w:marBottom w:val="0"/>
      <w:divBdr>
        <w:top w:val="none" w:sz="0" w:space="0" w:color="auto"/>
        <w:left w:val="none" w:sz="0" w:space="0" w:color="auto"/>
        <w:bottom w:val="none" w:sz="0" w:space="0" w:color="auto"/>
        <w:right w:val="none" w:sz="0" w:space="0" w:color="auto"/>
      </w:divBdr>
    </w:div>
    <w:div w:id="1625387040">
      <w:bodyDiv w:val="1"/>
      <w:marLeft w:val="0"/>
      <w:marRight w:val="0"/>
      <w:marTop w:val="0"/>
      <w:marBottom w:val="0"/>
      <w:divBdr>
        <w:top w:val="none" w:sz="0" w:space="0" w:color="auto"/>
        <w:left w:val="none" w:sz="0" w:space="0" w:color="auto"/>
        <w:bottom w:val="none" w:sz="0" w:space="0" w:color="auto"/>
        <w:right w:val="none" w:sz="0" w:space="0" w:color="auto"/>
      </w:divBdr>
    </w:div>
    <w:div w:id="1627002067">
      <w:bodyDiv w:val="1"/>
      <w:marLeft w:val="0"/>
      <w:marRight w:val="0"/>
      <w:marTop w:val="0"/>
      <w:marBottom w:val="0"/>
      <w:divBdr>
        <w:top w:val="none" w:sz="0" w:space="0" w:color="auto"/>
        <w:left w:val="none" w:sz="0" w:space="0" w:color="auto"/>
        <w:bottom w:val="none" w:sz="0" w:space="0" w:color="auto"/>
        <w:right w:val="none" w:sz="0" w:space="0" w:color="auto"/>
      </w:divBdr>
    </w:div>
    <w:div w:id="1627002084">
      <w:bodyDiv w:val="1"/>
      <w:marLeft w:val="0"/>
      <w:marRight w:val="0"/>
      <w:marTop w:val="0"/>
      <w:marBottom w:val="0"/>
      <w:divBdr>
        <w:top w:val="none" w:sz="0" w:space="0" w:color="auto"/>
        <w:left w:val="none" w:sz="0" w:space="0" w:color="auto"/>
        <w:bottom w:val="none" w:sz="0" w:space="0" w:color="auto"/>
        <w:right w:val="none" w:sz="0" w:space="0" w:color="auto"/>
      </w:divBdr>
    </w:div>
    <w:div w:id="1627853185">
      <w:bodyDiv w:val="1"/>
      <w:marLeft w:val="0"/>
      <w:marRight w:val="0"/>
      <w:marTop w:val="0"/>
      <w:marBottom w:val="0"/>
      <w:divBdr>
        <w:top w:val="none" w:sz="0" w:space="0" w:color="auto"/>
        <w:left w:val="none" w:sz="0" w:space="0" w:color="auto"/>
        <w:bottom w:val="none" w:sz="0" w:space="0" w:color="auto"/>
        <w:right w:val="none" w:sz="0" w:space="0" w:color="auto"/>
      </w:divBdr>
    </w:div>
    <w:div w:id="1628583771">
      <w:bodyDiv w:val="1"/>
      <w:marLeft w:val="0"/>
      <w:marRight w:val="0"/>
      <w:marTop w:val="0"/>
      <w:marBottom w:val="0"/>
      <w:divBdr>
        <w:top w:val="none" w:sz="0" w:space="0" w:color="auto"/>
        <w:left w:val="none" w:sz="0" w:space="0" w:color="auto"/>
        <w:bottom w:val="none" w:sz="0" w:space="0" w:color="auto"/>
        <w:right w:val="none" w:sz="0" w:space="0" w:color="auto"/>
      </w:divBdr>
    </w:div>
    <w:div w:id="1628706549">
      <w:bodyDiv w:val="1"/>
      <w:marLeft w:val="0"/>
      <w:marRight w:val="0"/>
      <w:marTop w:val="0"/>
      <w:marBottom w:val="0"/>
      <w:divBdr>
        <w:top w:val="none" w:sz="0" w:space="0" w:color="auto"/>
        <w:left w:val="none" w:sz="0" w:space="0" w:color="auto"/>
        <w:bottom w:val="none" w:sz="0" w:space="0" w:color="auto"/>
        <w:right w:val="none" w:sz="0" w:space="0" w:color="auto"/>
      </w:divBdr>
    </w:div>
    <w:div w:id="1628929028">
      <w:bodyDiv w:val="1"/>
      <w:marLeft w:val="0"/>
      <w:marRight w:val="0"/>
      <w:marTop w:val="0"/>
      <w:marBottom w:val="0"/>
      <w:divBdr>
        <w:top w:val="none" w:sz="0" w:space="0" w:color="auto"/>
        <w:left w:val="none" w:sz="0" w:space="0" w:color="auto"/>
        <w:bottom w:val="none" w:sz="0" w:space="0" w:color="auto"/>
        <w:right w:val="none" w:sz="0" w:space="0" w:color="auto"/>
      </w:divBdr>
    </w:div>
    <w:div w:id="1631132114">
      <w:bodyDiv w:val="1"/>
      <w:marLeft w:val="0"/>
      <w:marRight w:val="0"/>
      <w:marTop w:val="0"/>
      <w:marBottom w:val="0"/>
      <w:divBdr>
        <w:top w:val="none" w:sz="0" w:space="0" w:color="auto"/>
        <w:left w:val="none" w:sz="0" w:space="0" w:color="auto"/>
        <w:bottom w:val="none" w:sz="0" w:space="0" w:color="auto"/>
        <w:right w:val="none" w:sz="0" w:space="0" w:color="auto"/>
      </w:divBdr>
    </w:div>
    <w:div w:id="1631982690">
      <w:bodyDiv w:val="1"/>
      <w:marLeft w:val="0"/>
      <w:marRight w:val="0"/>
      <w:marTop w:val="0"/>
      <w:marBottom w:val="0"/>
      <w:divBdr>
        <w:top w:val="none" w:sz="0" w:space="0" w:color="auto"/>
        <w:left w:val="none" w:sz="0" w:space="0" w:color="auto"/>
        <w:bottom w:val="none" w:sz="0" w:space="0" w:color="auto"/>
        <w:right w:val="none" w:sz="0" w:space="0" w:color="auto"/>
      </w:divBdr>
    </w:div>
    <w:div w:id="1634601586">
      <w:bodyDiv w:val="1"/>
      <w:marLeft w:val="0"/>
      <w:marRight w:val="0"/>
      <w:marTop w:val="0"/>
      <w:marBottom w:val="0"/>
      <w:divBdr>
        <w:top w:val="none" w:sz="0" w:space="0" w:color="auto"/>
        <w:left w:val="none" w:sz="0" w:space="0" w:color="auto"/>
        <w:bottom w:val="none" w:sz="0" w:space="0" w:color="auto"/>
        <w:right w:val="none" w:sz="0" w:space="0" w:color="auto"/>
      </w:divBdr>
    </w:div>
    <w:div w:id="1635063985">
      <w:bodyDiv w:val="1"/>
      <w:marLeft w:val="0"/>
      <w:marRight w:val="0"/>
      <w:marTop w:val="0"/>
      <w:marBottom w:val="0"/>
      <w:divBdr>
        <w:top w:val="none" w:sz="0" w:space="0" w:color="auto"/>
        <w:left w:val="none" w:sz="0" w:space="0" w:color="auto"/>
        <w:bottom w:val="none" w:sz="0" w:space="0" w:color="auto"/>
        <w:right w:val="none" w:sz="0" w:space="0" w:color="auto"/>
      </w:divBdr>
    </w:div>
    <w:div w:id="1635983978">
      <w:bodyDiv w:val="1"/>
      <w:marLeft w:val="0"/>
      <w:marRight w:val="0"/>
      <w:marTop w:val="0"/>
      <w:marBottom w:val="0"/>
      <w:divBdr>
        <w:top w:val="none" w:sz="0" w:space="0" w:color="auto"/>
        <w:left w:val="none" w:sz="0" w:space="0" w:color="auto"/>
        <w:bottom w:val="none" w:sz="0" w:space="0" w:color="auto"/>
        <w:right w:val="none" w:sz="0" w:space="0" w:color="auto"/>
      </w:divBdr>
    </w:div>
    <w:div w:id="1638878664">
      <w:bodyDiv w:val="1"/>
      <w:marLeft w:val="0"/>
      <w:marRight w:val="0"/>
      <w:marTop w:val="0"/>
      <w:marBottom w:val="0"/>
      <w:divBdr>
        <w:top w:val="none" w:sz="0" w:space="0" w:color="auto"/>
        <w:left w:val="none" w:sz="0" w:space="0" w:color="auto"/>
        <w:bottom w:val="none" w:sz="0" w:space="0" w:color="auto"/>
        <w:right w:val="none" w:sz="0" w:space="0" w:color="auto"/>
      </w:divBdr>
    </w:div>
    <w:div w:id="1639266399">
      <w:bodyDiv w:val="1"/>
      <w:marLeft w:val="0"/>
      <w:marRight w:val="0"/>
      <w:marTop w:val="0"/>
      <w:marBottom w:val="0"/>
      <w:divBdr>
        <w:top w:val="none" w:sz="0" w:space="0" w:color="auto"/>
        <w:left w:val="none" w:sz="0" w:space="0" w:color="auto"/>
        <w:bottom w:val="none" w:sz="0" w:space="0" w:color="auto"/>
        <w:right w:val="none" w:sz="0" w:space="0" w:color="auto"/>
      </w:divBdr>
    </w:div>
    <w:div w:id="1641223655">
      <w:bodyDiv w:val="1"/>
      <w:marLeft w:val="0"/>
      <w:marRight w:val="0"/>
      <w:marTop w:val="0"/>
      <w:marBottom w:val="0"/>
      <w:divBdr>
        <w:top w:val="none" w:sz="0" w:space="0" w:color="auto"/>
        <w:left w:val="none" w:sz="0" w:space="0" w:color="auto"/>
        <w:bottom w:val="none" w:sz="0" w:space="0" w:color="auto"/>
        <w:right w:val="none" w:sz="0" w:space="0" w:color="auto"/>
      </w:divBdr>
    </w:div>
    <w:div w:id="1643731695">
      <w:bodyDiv w:val="1"/>
      <w:marLeft w:val="0"/>
      <w:marRight w:val="0"/>
      <w:marTop w:val="0"/>
      <w:marBottom w:val="0"/>
      <w:divBdr>
        <w:top w:val="none" w:sz="0" w:space="0" w:color="auto"/>
        <w:left w:val="none" w:sz="0" w:space="0" w:color="auto"/>
        <w:bottom w:val="none" w:sz="0" w:space="0" w:color="auto"/>
        <w:right w:val="none" w:sz="0" w:space="0" w:color="auto"/>
      </w:divBdr>
    </w:div>
    <w:div w:id="1644774955">
      <w:bodyDiv w:val="1"/>
      <w:marLeft w:val="0"/>
      <w:marRight w:val="0"/>
      <w:marTop w:val="0"/>
      <w:marBottom w:val="0"/>
      <w:divBdr>
        <w:top w:val="none" w:sz="0" w:space="0" w:color="auto"/>
        <w:left w:val="none" w:sz="0" w:space="0" w:color="auto"/>
        <w:bottom w:val="none" w:sz="0" w:space="0" w:color="auto"/>
        <w:right w:val="none" w:sz="0" w:space="0" w:color="auto"/>
      </w:divBdr>
    </w:div>
    <w:div w:id="1645505997">
      <w:bodyDiv w:val="1"/>
      <w:marLeft w:val="0"/>
      <w:marRight w:val="0"/>
      <w:marTop w:val="0"/>
      <w:marBottom w:val="0"/>
      <w:divBdr>
        <w:top w:val="none" w:sz="0" w:space="0" w:color="auto"/>
        <w:left w:val="none" w:sz="0" w:space="0" w:color="auto"/>
        <w:bottom w:val="none" w:sz="0" w:space="0" w:color="auto"/>
        <w:right w:val="none" w:sz="0" w:space="0" w:color="auto"/>
      </w:divBdr>
    </w:div>
    <w:div w:id="1646740108">
      <w:bodyDiv w:val="1"/>
      <w:marLeft w:val="0"/>
      <w:marRight w:val="0"/>
      <w:marTop w:val="0"/>
      <w:marBottom w:val="0"/>
      <w:divBdr>
        <w:top w:val="none" w:sz="0" w:space="0" w:color="auto"/>
        <w:left w:val="none" w:sz="0" w:space="0" w:color="auto"/>
        <w:bottom w:val="none" w:sz="0" w:space="0" w:color="auto"/>
        <w:right w:val="none" w:sz="0" w:space="0" w:color="auto"/>
      </w:divBdr>
    </w:div>
    <w:div w:id="1648242376">
      <w:bodyDiv w:val="1"/>
      <w:marLeft w:val="0"/>
      <w:marRight w:val="0"/>
      <w:marTop w:val="0"/>
      <w:marBottom w:val="0"/>
      <w:divBdr>
        <w:top w:val="none" w:sz="0" w:space="0" w:color="auto"/>
        <w:left w:val="none" w:sz="0" w:space="0" w:color="auto"/>
        <w:bottom w:val="none" w:sz="0" w:space="0" w:color="auto"/>
        <w:right w:val="none" w:sz="0" w:space="0" w:color="auto"/>
      </w:divBdr>
    </w:div>
    <w:div w:id="1650284602">
      <w:bodyDiv w:val="1"/>
      <w:marLeft w:val="0"/>
      <w:marRight w:val="0"/>
      <w:marTop w:val="0"/>
      <w:marBottom w:val="0"/>
      <w:divBdr>
        <w:top w:val="none" w:sz="0" w:space="0" w:color="auto"/>
        <w:left w:val="none" w:sz="0" w:space="0" w:color="auto"/>
        <w:bottom w:val="none" w:sz="0" w:space="0" w:color="auto"/>
        <w:right w:val="none" w:sz="0" w:space="0" w:color="auto"/>
      </w:divBdr>
    </w:div>
    <w:div w:id="1650331160">
      <w:bodyDiv w:val="1"/>
      <w:marLeft w:val="0"/>
      <w:marRight w:val="0"/>
      <w:marTop w:val="0"/>
      <w:marBottom w:val="0"/>
      <w:divBdr>
        <w:top w:val="none" w:sz="0" w:space="0" w:color="auto"/>
        <w:left w:val="none" w:sz="0" w:space="0" w:color="auto"/>
        <w:bottom w:val="none" w:sz="0" w:space="0" w:color="auto"/>
        <w:right w:val="none" w:sz="0" w:space="0" w:color="auto"/>
      </w:divBdr>
    </w:div>
    <w:div w:id="1650404501">
      <w:bodyDiv w:val="1"/>
      <w:marLeft w:val="0"/>
      <w:marRight w:val="0"/>
      <w:marTop w:val="0"/>
      <w:marBottom w:val="0"/>
      <w:divBdr>
        <w:top w:val="none" w:sz="0" w:space="0" w:color="auto"/>
        <w:left w:val="none" w:sz="0" w:space="0" w:color="auto"/>
        <w:bottom w:val="none" w:sz="0" w:space="0" w:color="auto"/>
        <w:right w:val="none" w:sz="0" w:space="0" w:color="auto"/>
      </w:divBdr>
    </w:div>
    <w:div w:id="1651014688">
      <w:bodyDiv w:val="1"/>
      <w:marLeft w:val="0"/>
      <w:marRight w:val="0"/>
      <w:marTop w:val="0"/>
      <w:marBottom w:val="0"/>
      <w:divBdr>
        <w:top w:val="none" w:sz="0" w:space="0" w:color="auto"/>
        <w:left w:val="none" w:sz="0" w:space="0" w:color="auto"/>
        <w:bottom w:val="none" w:sz="0" w:space="0" w:color="auto"/>
        <w:right w:val="none" w:sz="0" w:space="0" w:color="auto"/>
      </w:divBdr>
    </w:div>
    <w:div w:id="1652445980">
      <w:bodyDiv w:val="1"/>
      <w:marLeft w:val="0"/>
      <w:marRight w:val="0"/>
      <w:marTop w:val="0"/>
      <w:marBottom w:val="0"/>
      <w:divBdr>
        <w:top w:val="none" w:sz="0" w:space="0" w:color="auto"/>
        <w:left w:val="none" w:sz="0" w:space="0" w:color="auto"/>
        <w:bottom w:val="none" w:sz="0" w:space="0" w:color="auto"/>
        <w:right w:val="none" w:sz="0" w:space="0" w:color="auto"/>
      </w:divBdr>
    </w:div>
    <w:div w:id="1652559262">
      <w:bodyDiv w:val="1"/>
      <w:marLeft w:val="0"/>
      <w:marRight w:val="0"/>
      <w:marTop w:val="0"/>
      <w:marBottom w:val="0"/>
      <w:divBdr>
        <w:top w:val="none" w:sz="0" w:space="0" w:color="auto"/>
        <w:left w:val="none" w:sz="0" w:space="0" w:color="auto"/>
        <w:bottom w:val="none" w:sz="0" w:space="0" w:color="auto"/>
        <w:right w:val="none" w:sz="0" w:space="0" w:color="auto"/>
      </w:divBdr>
    </w:div>
    <w:div w:id="1652561450">
      <w:bodyDiv w:val="1"/>
      <w:marLeft w:val="0"/>
      <w:marRight w:val="0"/>
      <w:marTop w:val="0"/>
      <w:marBottom w:val="0"/>
      <w:divBdr>
        <w:top w:val="none" w:sz="0" w:space="0" w:color="auto"/>
        <w:left w:val="none" w:sz="0" w:space="0" w:color="auto"/>
        <w:bottom w:val="none" w:sz="0" w:space="0" w:color="auto"/>
        <w:right w:val="none" w:sz="0" w:space="0" w:color="auto"/>
      </w:divBdr>
    </w:div>
    <w:div w:id="1652908927">
      <w:bodyDiv w:val="1"/>
      <w:marLeft w:val="0"/>
      <w:marRight w:val="0"/>
      <w:marTop w:val="0"/>
      <w:marBottom w:val="0"/>
      <w:divBdr>
        <w:top w:val="none" w:sz="0" w:space="0" w:color="auto"/>
        <w:left w:val="none" w:sz="0" w:space="0" w:color="auto"/>
        <w:bottom w:val="none" w:sz="0" w:space="0" w:color="auto"/>
        <w:right w:val="none" w:sz="0" w:space="0" w:color="auto"/>
      </w:divBdr>
    </w:div>
    <w:div w:id="1654019415">
      <w:bodyDiv w:val="1"/>
      <w:marLeft w:val="0"/>
      <w:marRight w:val="0"/>
      <w:marTop w:val="0"/>
      <w:marBottom w:val="0"/>
      <w:divBdr>
        <w:top w:val="none" w:sz="0" w:space="0" w:color="auto"/>
        <w:left w:val="none" w:sz="0" w:space="0" w:color="auto"/>
        <w:bottom w:val="none" w:sz="0" w:space="0" w:color="auto"/>
        <w:right w:val="none" w:sz="0" w:space="0" w:color="auto"/>
      </w:divBdr>
    </w:div>
    <w:div w:id="1654213458">
      <w:bodyDiv w:val="1"/>
      <w:marLeft w:val="0"/>
      <w:marRight w:val="0"/>
      <w:marTop w:val="0"/>
      <w:marBottom w:val="0"/>
      <w:divBdr>
        <w:top w:val="none" w:sz="0" w:space="0" w:color="auto"/>
        <w:left w:val="none" w:sz="0" w:space="0" w:color="auto"/>
        <w:bottom w:val="none" w:sz="0" w:space="0" w:color="auto"/>
        <w:right w:val="none" w:sz="0" w:space="0" w:color="auto"/>
      </w:divBdr>
    </w:div>
    <w:div w:id="1654718665">
      <w:bodyDiv w:val="1"/>
      <w:marLeft w:val="0"/>
      <w:marRight w:val="0"/>
      <w:marTop w:val="0"/>
      <w:marBottom w:val="0"/>
      <w:divBdr>
        <w:top w:val="none" w:sz="0" w:space="0" w:color="auto"/>
        <w:left w:val="none" w:sz="0" w:space="0" w:color="auto"/>
        <w:bottom w:val="none" w:sz="0" w:space="0" w:color="auto"/>
        <w:right w:val="none" w:sz="0" w:space="0" w:color="auto"/>
      </w:divBdr>
    </w:div>
    <w:div w:id="1656303723">
      <w:bodyDiv w:val="1"/>
      <w:marLeft w:val="0"/>
      <w:marRight w:val="0"/>
      <w:marTop w:val="0"/>
      <w:marBottom w:val="0"/>
      <w:divBdr>
        <w:top w:val="none" w:sz="0" w:space="0" w:color="auto"/>
        <w:left w:val="none" w:sz="0" w:space="0" w:color="auto"/>
        <w:bottom w:val="none" w:sz="0" w:space="0" w:color="auto"/>
        <w:right w:val="none" w:sz="0" w:space="0" w:color="auto"/>
      </w:divBdr>
    </w:div>
    <w:div w:id="1657345806">
      <w:bodyDiv w:val="1"/>
      <w:marLeft w:val="0"/>
      <w:marRight w:val="0"/>
      <w:marTop w:val="0"/>
      <w:marBottom w:val="0"/>
      <w:divBdr>
        <w:top w:val="none" w:sz="0" w:space="0" w:color="auto"/>
        <w:left w:val="none" w:sz="0" w:space="0" w:color="auto"/>
        <w:bottom w:val="none" w:sz="0" w:space="0" w:color="auto"/>
        <w:right w:val="none" w:sz="0" w:space="0" w:color="auto"/>
      </w:divBdr>
    </w:div>
    <w:div w:id="1658463136">
      <w:bodyDiv w:val="1"/>
      <w:marLeft w:val="0"/>
      <w:marRight w:val="0"/>
      <w:marTop w:val="0"/>
      <w:marBottom w:val="0"/>
      <w:divBdr>
        <w:top w:val="none" w:sz="0" w:space="0" w:color="auto"/>
        <w:left w:val="none" w:sz="0" w:space="0" w:color="auto"/>
        <w:bottom w:val="none" w:sz="0" w:space="0" w:color="auto"/>
        <w:right w:val="none" w:sz="0" w:space="0" w:color="auto"/>
      </w:divBdr>
    </w:div>
    <w:div w:id="1659118100">
      <w:bodyDiv w:val="1"/>
      <w:marLeft w:val="0"/>
      <w:marRight w:val="0"/>
      <w:marTop w:val="0"/>
      <w:marBottom w:val="0"/>
      <w:divBdr>
        <w:top w:val="none" w:sz="0" w:space="0" w:color="auto"/>
        <w:left w:val="none" w:sz="0" w:space="0" w:color="auto"/>
        <w:bottom w:val="none" w:sz="0" w:space="0" w:color="auto"/>
        <w:right w:val="none" w:sz="0" w:space="0" w:color="auto"/>
      </w:divBdr>
    </w:div>
    <w:div w:id="1660229314">
      <w:bodyDiv w:val="1"/>
      <w:marLeft w:val="0"/>
      <w:marRight w:val="0"/>
      <w:marTop w:val="0"/>
      <w:marBottom w:val="0"/>
      <w:divBdr>
        <w:top w:val="none" w:sz="0" w:space="0" w:color="auto"/>
        <w:left w:val="none" w:sz="0" w:space="0" w:color="auto"/>
        <w:bottom w:val="none" w:sz="0" w:space="0" w:color="auto"/>
        <w:right w:val="none" w:sz="0" w:space="0" w:color="auto"/>
      </w:divBdr>
    </w:div>
    <w:div w:id="1660765357">
      <w:bodyDiv w:val="1"/>
      <w:marLeft w:val="0"/>
      <w:marRight w:val="0"/>
      <w:marTop w:val="0"/>
      <w:marBottom w:val="0"/>
      <w:divBdr>
        <w:top w:val="none" w:sz="0" w:space="0" w:color="auto"/>
        <w:left w:val="none" w:sz="0" w:space="0" w:color="auto"/>
        <w:bottom w:val="none" w:sz="0" w:space="0" w:color="auto"/>
        <w:right w:val="none" w:sz="0" w:space="0" w:color="auto"/>
      </w:divBdr>
    </w:div>
    <w:div w:id="1661541771">
      <w:bodyDiv w:val="1"/>
      <w:marLeft w:val="0"/>
      <w:marRight w:val="0"/>
      <w:marTop w:val="0"/>
      <w:marBottom w:val="0"/>
      <w:divBdr>
        <w:top w:val="none" w:sz="0" w:space="0" w:color="auto"/>
        <w:left w:val="none" w:sz="0" w:space="0" w:color="auto"/>
        <w:bottom w:val="none" w:sz="0" w:space="0" w:color="auto"/>
        <w:right w:val="none" w:sz="0" w:space="0" w:color="auto"/>
      </w:divBdr>
    </w:div>
    <w:div w:id="1661814146">
      <w:bodyDiv w:val="1"/>
      <w:marLeft w:val="0"/>
      <w:marRight w:val="0"/>
      <w:marTop w:val="0"/>
      <w:marBottom w:val="0"/>
      <w:divBdr>
        <w:top w:val="none" w:sz="0" w:space="0" w:color="auto"/>
        <w:left w:val="none" w:sz="0" w:space="0" w:color="auto"/>
        <w:bottom w:val="none" w:sz="0" w:space="0" w:color="auto"/>
        <w:right w:val="none" w:sz="0" w:space="0" w:color="auto"/>
      </w:divBdr>
    </w:div>
    <w:div w:id="1662005736">
      <w:bodyDiv w:val="1"/>
      <w:marLeft w:val="0"/>
      <w:marRight w:val="0"/>
      <w:marTop w:val="0"/>
      <w:marBottom w:val="0"/>
      <w:divBdr>
        <w:top w:val="none" w:sz="0" w:space="0" w:color="auto"/>
        <w:left w:val="none" w:sz="0" w:space="0" w:color="auto"/>
        <w:bottom w:val="none" w:sz="0" w:space="0" w:color="auto"/>
        <w:right w:val="none" w:sz="0" w:space="0" w:color="auto"/>
      </w:divBdr>
    </w:div>
    <w:div w:id="1662199698">
      <w:bodyDiv w:val="1"/>
      <w:marLeft w:val="0"/>
      <w:marRight w:val="0"/>
      <w:marTop w:val="0"/>
      <w:marBottom w:val="0"/>
      <w:divBdr>
        <w:top w:val="none" w:sz="0" w:space="0" w:color="auto"/>
        <w:left w:val="none" w:sz="0" w:space="0" w:color="auto"/>
        <w:bottom w:val="none" w:sz="0" w:space="0" w:color="auto"/>
        <w:right w:val="none" w:sz="0" w:space="0" w:color="auto"/>
      </w:divBdr>
    </w:div>
    <w:div w:id="1662659546">
      <w:bodyDiv w:val="1"/>
      <w:marLeft w:val="0"/>
      <w:marRight w:val="0"/>
      <w:marTop w:val="0"/>
      <w:marBottom w:val="0"/>
      <w:divBdr>
        <w:top w:val="none" w:sz="0" w:space="0" w:color="auto"/>
        <w:left w:val="none" w:sz="0" w:space="0" w:color="auto"/>
        <w:bottom w:val="none" w:sz="0" w:space="0" w:color="auto"/>
        <w:right w:val="none" w:sz="0" w:space="0" w:color="auto"/>
      </w:divBdr>
    </w:div>
    <w:div w:id="1663314436">
      <w:bodyDiv w:val="1"/>
      <w:marLeft w:val="0"/>
      <w:marRight w:val="0"/>
      <w:marTop w:val="0"/>
      <w:marBottom w:val="0"/>
      <w:divBdr>
        <w:top w:val="none" w:sz="0" w:space="0" w:color="auto"/>
        <w:left w:val="none" w:sz="0" w:space="0" w:color="auto"/>
        <w:bottom w:val="none" w:sz="0" w:space="0" w:color="auto"/>
        <w:right w:val="none" w:sz="0" w:space="0" w:color="auto"/>
      </w:divBdr>
    </w:div>
    <w:div w:id="1664501775">
      <w:bodyDiv w:val="1"/>
      <w:marLeft w:val="0"/>
      <w:marRight w:val="0"/>
      <w:marTop w:val="0"/>
      <w:marBottom w:val="0"/>
      <w:divBdr>
        <w:top w:val="none" w:sz="0" w:space="0" w:color="auto"/>
        <w:left w:val="none" w:sz="0" w:space="0" w:color="auto"/>
        <w:bottom w:val="none" w:sz="0" w:space="0" w:color="auto"/>
        <w:right w:val="none" w:sz="0" w:space="0" w:color="auto"/>
      </w:divBdr>
    </w:div>
    <w:div w:id="1664505328">
      <w:bodyDiv w:val="1"/>
      <w:marLeft w:val="0"/>
      <w:marRight w:val="0"/>
      <w:marTop w:val="0"/>
      <w:marBottom w:val="0"/>
      <w:divBdr>
        <w:top w:val="none" w:sz="0" w:space="0" w:color="auto"/>
        <w:left w:val="none" w:sz="0" w:space="0" w:color="auto"/>
        <w:bottom w:val="none" w:sz="0" w:space="0" w:color="auto"/>
        <w:right w:val="none" w:sz="0" w:space="0" w:color="auto"/>
      </w:divBdr>
    </w:div>
    <w:div w:id="1666207946">
      <w:bodyDiv w:val="1"/>
      <w:marLeft w:val="0"/>
      <w:marRight w:val="0"/>
      <w:marTop w:val="0"/>
      <w:marBottom w:val="0"/>
      <w:divBdr>
        <w:top w:val="none" w:sz="0" w:space="0" w:color="auto"/>
        <w:left w:val="none" w:sz="0" w:space="0" w:color="auto"/>
        <w:bottom w:val="none" w:sz="0" w:space="0" w:color="auto"/>
        <w:right w:val="none" w:sz="0" w:space="0" w:color="auto"/>
      </w:divBdr>
    </w:div>
    <w:div w:id="1667591397">
      <w:bodyDiv w:val="1"/>
      <w:marLeft w:val="0"/>
      <w:marRight w:val="0"/>
      <w:marTop w:val="0"/>
      <w:marBottom w:val="0"/>
      <w:divBdr>
        <w:top w:val="none" w:sz="0" w:space="0" w:color="auto"/>
        <w:left w:val="none" w:sz="0" w:space="0" w:color="auto"/>
        <w:bottom w:val="none" w:sz="0" w:space="0" w:color="auto"/>
        <w:right w:val="none" w:sz="0" w:space="0" w:color="auto"/>
      </w:divBdr>
    </w:div>
    <w:div w:id="1667710217">
      <w:bodyDiv w:val="1"/>
      <w:marLeft w:val="0"/>
      <w:marRight w:val="0"/>
      <w:marTop w:val="0"/>
      <w:marBottom w:val="0"/>
      <w:divBdr>
        <w:top w:val="none" w:sz="0" w:space="0" w:color="auto"/>
        <w:left w:val="none" w:sz="0" w:space="0" w:color="auto"/>
        <w:bottom w:val="none" w:sz="0" w:space="0" w:color="auto"/>
        <w:right w:val="none" w:sz="0" w:space="0" w:color="auto"/>
      </w:divBdr>
    </w:div>
    <w:div w:id="1668245633">
      <w:bodyDiv w:val="1"/>
      <w:marLeft w:val="0"/>
      <w:marRight w:val="0"/>
      <w:marTop w:val="0"/>
      <w:marBottom w:val="0"/>
      <w:divBdr>
        <w:top w:val="none" w:sz="0" w:space="0" w:color="auto"/>
        <w:left w:val="none" w:sz="0" w:space="0" w:color="auto"/>
        <w:bottom w:val="none" w:sz="0" w:space="0" w:color="auto"/>
        <w:right w:val="none" w:sz="0" w:space="0" w:color="auto"/>
      </w:divBdr>
    </w:div>
    <w:div w:id="1668904741">
      <w:bodyDiv w:val="1"/>
      <w:marLeft w:val="0"/>
      <w:marRight w:val="0"/>
      <w:marTop w:val="0"/>
      <w:marBottom w:val="0"/>
      <w:divBdr>
        <w:top w:val="none" w:sz="0" w:space="0" w:color="auto"/>
        <w:left w:val="none" w:sz="0" w:space="0" w:color="auto"/>
        <w:bottom w:val="none" w:sz="0" w:space="0" w:color="auto"/>
        <w:right w:val="none" w:sz="0" w:space="0" w:color="auto"/>
      </w:divBdr>
    </w:div>
    <w:div w:id="1671758614">
      <w:bodyDiv w:val="1"/>
      <w:marLeft w:val="0"/>
      <w:marRight w:val="0"/>
      <w:marTop w:val="0"/>
      <w:marBottom w:val="0"/>
      <w:divBdr>
        <w:top w:val="none" w:sz="0" w:space="0" w:color="auto"/>
        <w:left w:val="none" w:sz="0" w:space="0" w:color="auto"/>
        <w:bottom w:val="none" w:sz="0" w:space="0" w:color="auto"/>
        <w:right w:val="none" w:sz="0" w:space="0" w:color="auto"/>
      </w:divBdr>
    </w:div>
    <w:div w:id="1672099327">
      <w:bodyDiv w:val="1"/>
      <w:marLeft w:val="0"/>
      <w:marRight w:val="0"/>
      <w:marTop w:val="0"/>
      <w:marBottom w:val="0"/>
      <w:divBdr>
        <w:top w:val="none" w:sz="0" w:space="0" w:color="auto"/>
        <w:left w:val="none" w:sz="0" w:space="0" w:color="auto"/>
        <w:bottom w:val="none" w:sz="0" w:space="0" w:color="auto"/>
        <w:right w:val="none" w:sz="0" w:space="0" w:color="auto"/>
      </w:divBdr>
    </w:div>
    <w:div w:id="1673557647">
      <w:bodyDiv w:val="1"/>
      <w:marLeft w:val="0"/>
      <w:marRight w:val="0"/>
      <w:marTop w:val="0"/>
      <w:marBottom w:val="0"/>
      <w:divBdr>
        <w:top w:val="none" w:sz="0" w:space="0" w:color="auto"/>
        <w:left w:val="none" w:sz="0" w:space="0" w:color="auto"/>
        <w:bottom w:val="none" w:sz="0" w:space="0" w:color="auto"/>
        <w:right w:val="none" w:sz="0" w:space="0" w:color="auto"/>
      </w:divBdr>
    </w:div>
    <w:div w:id="1675839698">
      <w:bodyDiv w:val="1"/>
      <w:marLeft w:val="0"/>
      <w:marRight w:val="0"/>
      <w:marTop w:val="0"/>
      <w:marBottom w:val="0"/>
      <w:divBdr>
        <w:top w:val="none" w:sz="0" w:space="0" w:color="auto"/>
        <w:left w:val="none" w:sz="0" w:space="0" w:color="auto"/>
        <w:bottom w:val="none" w:sz="0" w:space="0" w:color="auto"/>
        <w:right w:val="none" w:sz="0" w:space="0" w:color="auto"/>
      </w:divBdr>
    </w:div>
    <w:div w:id="1676109797">
      <w:bodyDiv w:val="1"/>
      <w:marLeft w:val="0"/>
      <w:marRight w:val="0"/>
      <w:marTop w:val="0"/>
      <w:marBottom w:val="0"/>
      <w:divBdr>
        <w:top w:val="none" w:sz="0" w:space="0" w:color="auto"/>
        <w:left w:val="none" w:sz="0" w:space="0" w:color="auto"/>
        <w:bottom w:val="none" w:sz="0" w:space="0" w:color="auto"/>
        <w:right w:val="none" w:sz="0" w:space="0" w:color="auto"/>
      </w:divBdr>
    </w:div>
    <w:div w:id="1677028039">
      <w:bodyDiv w:val="1"/>
      <w:marLeft w:val="0"/>
      <w:marRight w:val="0"/>
      <w:marTop w:val="0"/>
      <w:marBottom w:val="0"/>
      <w:divBdr>
        <w:top w:val="none" w:sz="0" w:space="0" w:color="auto"/>
        <w:left w:val="none" w:sz="0" w:space="0" w:color="auto"/>
        <w:bottom w:val="none" w:sz="0" w:space="0" w:color="auto"/>
        <w:right w:val="none" w:sz="0" w:space="0" w:color="auto"/>
      </w:divBdr>
    </w:div>
    <w:div w:id="1677343363">
      <w:bodyDiv w:val="1"/>
      <w:marLeft w:val="0"/>
      <w:marRight w:val="0"/>
      <w:marTop w:val="0"/>
      <w:marBottom w:val="0"/>
      <w:divBdr>
        <w:top w:val="none" w:sz="0" w:space="0" w:color="auto"/>
        <w:left w:val="none" w:sz="0" w:space="0" w:color="auto"/>
        <w:bottom w:val="none" w:sz="0" w:space="0" w:color="auto"/>
        <w:right w:val="none" w:sz="0" w:space="0" w:color="auto"/>
      </w:divBdr>
    </w:div>
    <w:div w:id="1677687190">
      <w:bodyDiv w:val="1"/>
      <w:marLeft w:val="0"/>
      <w:marRight w:val="0"/>
      <w:marTop w:val="0"/>
      <w:marBottom w:val="0"/>
      <w:divBdr>
        <w:top w:val="none" w:sz="0" w:space="0" w:color="auto"/>
        <w:left w:val="none" w:sz="0" w:space="0" w:color="auto"/>
        <w:bottom w:val="none" w:sz="0" w:space="0" w:color="auto"/>
        <w:right w:val="none" w:sz="0" w:space="0" w:color="auto"/>
      </w:divBdr>
    </w:div>
    <w:div w:id="1680308111">
      <w:bodyDiv w:val="1"/>
      <w:marLeft w:val="0"/>
      <w:marRight w:val="0"/>
      <w:marTop w:val="0"/>
      <w:marBottom w:val="0"/>
      <w:divBdr>
        <w:top w:val="none" w:sz="0" w:space="0" w:color="auto"/>
        <w:left w:val="none" w:sz="0" w:space="0" w:color="auto"/>
        <w:bottom w:val="none" w:sz="0" w:space="0" w:color="auto"/>
        <w:right w:val="none" w:sz="0" w:space="0" w:color="auto"/>
      </w:divBdr>
    </w:div>
    <w:div w:id="1682202359">
      <w:bodyDiv w:val="1"/>
      <w:marLeft w:val="0"/>
      <w:marRight w:val="0"/>
      <w:marTop w:val="0"/>
      <w:marBottom w:val="0"/>
      <w:divBdr>
        <w:top w:val="none" w:sz="0" w:space="0" w:color="auto"/>
        <w:left w:val="none" w:sz="0" w:space="0" w:color="auto"/>
        <w:bottom w:val="none" w:sz="0" w:space="0" w:color="auto"/>
        <w:right w:val="none" w:sz="0" w:space="0" w:color="auto"/>
      </w:divBdr>
    </w:div>
    <w:div w:id="1683386976">
      <w:bodyDiv w:val="1"/>
      <w:marLeft w:val="0"/>
      <w:marRight w:val="0"/>
      <w:marTop w:val="0"/>
      <w:marBottom w:val="0"/>
      <w:divBdr>
        <w:top w:val="none" w:sz="0" w:space="0" w:color="auto"/>
        <w:left w:val="none" w:sz="0" w:space="0" w:color="auto"/>
        <w:bottom w:val="none" w:sz="0" w:space="0" w:color="auto"/>
        <w:right w:val="none" w:sz="0" w:space="0" w:color="auto"/>
      </w:divBdr>
    </w:div>
    <w:div w:id="1683966981">
      <w:bodyDiv w:val="1"/>
      <w:marLeft w:val="0"/>
      <w:marRight w:val="0"/>
      <w:marTop w:val="0"/>
      <w:marBottom w:val="0"/>
      <w:divBdr>
        <w:top w:val="none" w:sz="0" w:space="0" w:color="auto"/>
        <w:left w:val="none" w:sz="0" w:space="0" w:color="auto"/>
        <w:bottom w:val="none" w:sz="0" w:space="0" w:color="auto"/>
        <w:right w:val="none" w:sz="0" w:space="0" w:color="auto"/>
      </w:divBdr>
    </w:div>
    <w:div w:id="1684284242">
      <w:bodyDiv w:val="1"/>
      <w:marLeft w:val="0"/>
      <w:marRight w:val="0"/>
      <w:marTop w:val="0"/>
      <w:marBottom w:val="0"/>
      <w:divBdr>
        <w:top w:val="none" w:sz="0" w:space="0" w:color="auto"/>
        <w:left w:val="none" w:sz="0" w:space="0" w:color="auto"/>
        <w:bottom w:val="none" w:sz="0" w:space="0" w:color="auto"/>
        <w:right w:val="none" w:sz="0" w:space="0" w:color="auto"/>
      </w:divBdr>
    </w:div>
    <w:div w:id="1685356269">
      <w:bodyDiv w:val="1"/>
      <w:marLeft w:val="0"/>
      <w:marRight w:val="0"/>
      <w:marTop w:val="0"/>
      <w:marBottom w:val="0"/>
      <w:divBdr>
        <w:top w:val="none" w:sz="0" w:space="0" w:color="auto"/>
        <w:left w:val="none" w:sz="0" w:space="0" w:color="auto"/>
        <w:bottom w:val="none" w:sz="0" w:space="0" w:color="auto"/>
        <w:right w:val="none" w:sz="0" w:space="0" w:color="auto"/>
      </w:divBdr>
    </w:div>
    <w:div w:id="1686129749">
      <w:bodyDiv w:val="1"/>
      <w:marLeft w:val="0"/>
      <w:marRight w:val="0"/>
      <w:marTop w:val="0"/>
      <w:marBottom w:val="0"/>
      <w:divBdr>
        <w:top w:val="none" w:sz="0" w:space="0" w:color="auto"/>
        <w:left w:val="none" w:sz="0" w:space="0" w:color="auto"/>
        <w:bottom w:val="none" w:sz="0" w:space="0" w:color="auto"/>
        <w:right w:val="none" w:sz="0" w:space="0" w:color="auto"/>
      </w:divBdr>
    </w:div>
    <w:div w:id="1686245057">
      <w:bodyDiv w:val="1"/>
      <w:marLeft w:val="0"/>
      <w:marRight w:val="0"/>
      <w:marTop w:val="0"/>
      <w:marBottom w:val="0"/>
      <w:divBdr>
        <w:top w:val="none" w:sz="0" w:space="0" w:color="auto"/>
        <w:left w:val="none" w:sz="0" w:space="0" w:color="auto"/>
        <w:bottom w:val="none" w:sz="0" w:space="0" w:color="auto"/>
        <w:right w:val="none" w:sz="0" w:space="0" w:color="auto"/>
      </w:divBdr>
    </w:div>
    <w:div w:id="1689134512">
      <w:bodyDiv w:val="1"/>
      <w:marLeft w:val="0"/>
      <w:marRight w:val="0"/>
      <w:marTop w:val="0"/>
      <w:marBottom w:val="0"/>
      <w:divBdr>
        <w:top w:val="none" w:sz="0" w:space="0" w:color="auto"/>
        <w:left w:val="none" w:sz="0" w:space="0" w:color="auto"/>
        <w:bottom w:val="none" w:sz="0" w:space="0" w:color="auto"/>
        <w:right w:val="none" w:sz="0" w:space="0" w:color="auto"/>
      </w:divBdr>
    </w:div>
    <w:div w:id="1689135273">
      <w:bodyDiv w:val="1"/>
      <w:marLeft w:val="0"/>
      <w:marRight w:val="0"/>
      <w:marTop w:val="0"/>
      <w:marBottom w:val="0"/>
      <w:divBdr>
        <w:top w:val="none" w:sz="0" w:space="0" w:color="auto"/>
        <w:left w:val="none" w:sz="0" w:space="0" w:color="auto"/>
        <w:bottom w:val="none" w:sz="0" w:space="0" w:color="auto"/>
        <w:right w:val="none" w:sz="0" w:space="0" w:color="auto"/>
      </w:divBdr>
    </w:div>
    <w:div w:id="1689452963">
      <w:bodyDiv w:val="1"/>
      <w:marLeft w:val="0"/>
      <w:marRight w:val="0"/>
      <w:marTop w:val="0"/>
      <w:marBottom w:val="0"/>
      <w:divBdr>
        <w:top w:val="none" w:sz="0" w:space="0" w:color="auto"/>
        <w:left w:val="none" w:sz="0" w:space="0" w:color="auto"/>
        <w:bottom w:val="none" w:sz="0" w:space="0" w:color="auto"/>
        <w:right w:val="none" w:sz="0" w:space="0" w:color="auto"/>
      </w:divBdr>
    </w:div>
    <w:div w:id="1689677238">
      <w:bodyDiv w:val="1"/>
      <w:marLeft w:val="0"/>
      <w:marRight w:val="0"/>
      <w:marTop w:val="0"/>
      <w:marBottom w:val="0"/>
      <w:divBdr>
        <w:top w:val="none" w:sz="0" w:space="0" w:color="auto"/>
        <w:left w:val="none" w:sz="0" w:space="0" w:color="auto"/>
        <w:bottom w:val="none" w:sz="0" w:space="0" w:color="auto"/>
        <w:right w:val="none" w:sz="0" w:space="0" w:color="auto"/>
      </w:divBdr>
    </w:div>
    <w:div w:id="1690058035">
      <w:bodyDiv w:val="1"/>
      <w:marLeft w:val="0"/>
      <w:marRight w:val="0"/>
      <w:marTop w:val="0"/>
      <w:marBottom w:val="0"/>
      <w:divBdr>
        <w:top w:val="none" w:sz="0" w:space="0" w:color="auto"/>
        <w:left w:val="none" w:sz="0" w:space="0" w:color="auto"/>
        <w:bottom w:val="none" w:sz="0" w:space="0" w:color="auto"/>
        <w:right w:val="none" w:sz="0" w:space="0" w:color="auto"/>
      </w:divBdr>
    </w:div>
    <w:div w:id="1691057027">
      <w:bodyDiv w:val="1"/>
      <w:marLeft w:val="0"/>
      <w:marRight w:val="0"/>
      <w:marTop w:val="0"/>
      <w:marBottom w:val="0"/>
      <w:divBdr>
        <w:top w:val="none" w:sz="0" w:space="0" w:color="auto"/>
        <w:left w:val="none" w:sz="0" w:space="0" w:color="auto"/>
        <w:bottom w:val="none" w:sz="0" w:space="0" w:color="auto"/>
        <w:right w:val="none" w:sz="0" w:space="0" w:color="auto"/>
      </w:divBdr>
    </w:div>
    <w:div w:id="1692338876">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3529682">
      <w:bodyDiv w:val="1"/>
      <w:marLeft w:val="0"/>
      <w:marRight w:val="0"/>
      <w:marTop w:val="0"/>
      <w:marBottom w:val="0"/>
      <w:divBdr>
        <w:top w:val="none" w:sz="0" w:space="0" w:color="auto"/>
        <w:left w:val="none" w:sz="0" w:space="0" w:color="auto"/>
        <w:bottom w:val="none" w:sz="0" w:space="0" w:color="auto"/>
        <w:right w:val="none" w:sz="0" w:space="0" w:color="auto"/>
      </w:divBdr>
    </w:div>
    <w:div w:id="1696342158">
      <w:bodyDiv w:val="1"/>
      <w:marLeft w:val="0"/>
      <w:marRight w:val="0"/>
      <w:marTop w:val="0"/>
      <w:marBottom w:val="0"/>
      <w:divBdr>
        <w:top w:val="none" w:sz="0" w:space="0" w:color="auto"/>
        <w:left w:val="none" w:sz="0" w:space="0" w:color="auto"/>
        <w:bottom w:val="none" w:sz="0" w:space="0" w:color="auto"/>
        <w:right w:val="none" w:sz="0" w:space="0" w:color="auto"/>
      </w:divBdr>
    </w:div>
    <w:div w:id="1697190342">
      <w:bodyDiv w:val="1"/>
      <w:marLeft w:val="0"/>
      <w:marRight w:val="0"/>
      <w:marTop w:val="0"/>
      <w:marBottom w:val="0"/>
      <w:divBdr>
        <w:top w:val="none" w:sz="0" w:space="0" w:color="auto"/>
        <w:left w:val="none" w:sz="0" w:space="0" w:color="auto"/>
        <w:bottom w:val="none" w:sz="0" w:space="0" w:color="auto"/>
        <w:right w:val="none" w:sz="0" w:space="0" w:color="auto"/>
      </w:divBdr>
    </w:div>
    <w:div w:id="1701930991">
      <w:bodyDiv w:val="1"/>
      <w:marLeft w:val="0"/>
      <w:marRight w:val="0"/>
      <w:marTop w:val="0"/>
      <w:marBottom w:val="0"/>
      <w:divBdr>
        <w:top w:val="none" w:sz="0" w:space="0" w:color="auto"/>
        <w:left w:val="none" w:sz="0" w:space="0" w:color="auto"/>
        <w:bottom w:val="none" w:sz="0" w:space="0" w:color="auto"/>
        <w:right w:val="none" w:sz="0" w:space="0" w:color="auto"/>
      </w:divBdr>
    </w:div>
    <w:div w:id="1705012439">
      <w:bodyDiv w:val="1"/>
      <w:marLeft w:val="0"/>
      <w:marRight w:val="0"/>
      <w:marTop w:val="0"/>
      <w:marBottom w:val="0"/>
      <w:divBdr>
        <w:top w:val="none" w:sz="0" w:space="0" w:color="auto"/>
        <w:left w:val="none" w:sz="0" w:space="0" w:color="auto"/>
        <w:bottom w:val="none" w:sz="0" w:space="0" w:color="auto"/>
        <w:right w:val="none" w:sz="0" w:space="0" w:color="auto"/>
      </w:divBdr>
    </w:div>
    <w:div w:id="1705405209">
      <w:bodyDiv w:val="1"/>
      <w:marLeft w:val="0"/>
      <w:marRight w:val="0"/>
      <w:marTop w:val="0"/>
      <w:marBottom w:val="0"/>
      <w:divBdr>
        <w:top w:val="none" w:sz="0" w:space="0" w:color="auto"/>
        <w:left w:val="none" w:sz="0" w:space="0" w:color="auto"/>
        <w:bottom w:val="none" w:sz="0" w:space="0" w:color="auto"/>
        <w:right w:val="none" w:sz="0" w:space="0" w:color="auto"/>
      </w:divBdr>
    </w:div>
    <w:div w:id="1705784819">
      <w:bodyDiv w:val="1"/>
      <w:marLeft w:val="0"/>
      <w:marRight w:val="0"/>
      <w:marTop w:val="0"/>
      <w:marBottom w:val="0"/>
      <w:divBdr>
        <w:top w:val="none" w:sz="0" w:space="0" w:color="auto"/>
        <w:left w:val="none" w:sz="0" w:space="0" w:color="auto"/>
        <w:bottom w:val="none" w:sz="0" w:space="0" w:color="auto"/>
        <w:right w:val="none" w:sz="0" w:space="0" w:color="auto"/>
      </w:divBdr>
    </w:div>
    <w:div w:id="1708331652">
      <w:bodyDiv w:val="1"/>
      <w:marLeft w:val="0"/>
      <w:marRight w:val="0"/>
      <w:marTop w:val="0"/>
      <w:marBottom w:val="0"/>
      <w:divBdr>
        <w:top w:val="none" w:sz="0" w:space="0" w:color="auto"/>
        <w:left w:val="none" w:sz="0" w:space="0" w:color="auto"/>
        <w:bottom w:val="none" w:sz="0" w:space="0" w:color="auto"/>
        <w:right w:val="none" w:sz="0" w:space="0" w:color="auto"/>
      </w:divBdr>
    </w:div>
    <w:div w:id="1708603211">
      <w:bodyDiv w:val="1"/>
      <w:marLeft w:val="0"/>
      <w:marRight w:val="0"/>
      <w:marTop w:val="0"/>
      <w:marBottom w:val="0"/>
      <w:divBdr>
        <w:top w:val="none" w:sz="0" w:space="0" w:color="auto"/>
        <w:left w:val="none" w:sz="0" w:space="0" w:color="auto"/>
        <w:bottom w:val="none" w:sz="0" w:space="0" w:color="auto"/>
        <w:right w:val="none" w:sz="0" w:space="0" w:color="auto"/>
      </w:divBdr>
    </w:div>
    <w:div w:id="1708721315">
      <w:bodyDiv w:val="1"/>
      <w:marLeft w:val="0"/>
      <w:marRight w:val="0"/>
      <w:marTop w:val="0"/>
      <w:marBottom w:val="0"/>
      <w:divBdr>
        <w:top w:val="none" w:sz="0" w:space="0" w:color="auto"/>
        <w:left w:val="none" w:sz="0" w:space="0" w:color="auto"/>
        <w:bottom w:val="none" w:sz="0" w:space="0" w:color="auto"/>
        <w:right w:val="none" w:sz="0" w:space="0" w:color="auto"/>
      </w:divBdr>
    </w:div>
    <w:div w:id="1710446869">
      <w:bodyDiv w:val="1"/>
      <w:marLeft w:val="0"/>
      <w:marRight w:val="0"/>
      <w:marTop w:val="0"/>
      <w:marBottom w:val="0"/>
      <w:divBdr>
        <w:top w:val="none" w:sz="0" w:space="0" w:color="auto"/>
        <w:left w:val="none" w:sz="0" w:space="0" w:color="auto"/>
        <w:bottom w:val="none" w:sz="0" w:space="0" w:color="auto"/>
        <w:right w:val="none" w:sz="0" w:space="0" w:color="auto"/>
      </w:divBdr>
    </w:div>
    <w:div w:id="1711416872">
      <w:bodyDiv w:val="1"/>
      <w:marLeft w:val="0"/>
      <w:marRight w:val="0"/>
      <w:marTop w:val="0"/>
      <w:marBottom w:val="0"/>
      <w:divBdr>
        <w:top w:val="none" w:sz="0" w:space="0" w:color="auto"/>
        <w:left w:val="none" w:sz="0" w:space="0" w:color="auto"/>
        <w:bottom w:val="none" w:sz="0" w:space="0" w:color="auto"/>
        <w:right w:val="none" w:sz="0" w:space="0" w:color="auto"/>
      </w:divBdr>
    </w:div>
    <w:div w:id="1711806264">
      <w:bodyDiv w:val="1"/>
      <w:marLeft w:val="0"/>
      <w:marRight w:val="0"/>
      <w:marTop w:val="0"/>
      <w:marBottom w:val="0"/>
      <w:divBdr>
        <w:top w:val="none" w:sz="0" w:space="0" w:color="auto"/>
        <w:left w:val="none" w:sz="0" w:space="0" w:color="auto"/>
        <w:bottom w:val="none" w:sz="0" w:space="0" w:color="auto"/>
        <w:right w:val="none" w:sz="0" w:space="0" w:color="auto"/>
      </w:divBdr>
    </w:div>
    <w:div w:id="1715541687">
      <w:bodyDiv w:val="1"/>
      <w:marLeft w:val="0"/>
      <w:marRight w:val="0"/>
      <w:marTop w:val="0"/>
      <w:marBottom w:val="0"/>
      <w:divBdr>
        <w:top w:val="none" w:sz="0" w:space="0" w:color="auto"/>
        <w:left w:val="none" w:sz="0" w:space="0" w:color="auto"/>
        <w:bottom w:val="none" w:sz="0" w:space="0" w:color="auto"/>
        <w:right w:val="none" w:sz="0" w:space="0" w:color="auto"/>
      </w:divBdr>
    </w:div>
    <w:div w:id="1716616379">
      <w:bodyDiv w:val="1"/>
      <w:marLeft w:val="0"/>
      <w:marRight w:val="0"/>
      <w:marTop w:val="0"/>
      <w:marBottom w:val="0"/>
      <w:divBdr>
        <w:top w:val="none" w:sz="0" w:space="0" w:color="auto"/>
        <w:left w:val="none" w:sz="0" w:space="0" w:color="auto"/>
        <w:bottom w:val="none" w:sz="0" w:space="0" w:color="auto"/>
        <w:right w:val="none" w:sz="0" w:space="0" w:color="auto"/>
      </w:divBdr>
    </w:div>
    <w:div w:id="1716731535">
      <w:bodyDiv w:val="1"/>
      <w:marLeft w:val="0"/>
      <w:marRight w:val="0"/>
      <w:marTop w:val="0"/>
      <w:marBottom w:val="0"/>
      <w:divBdr>
        <w:top w:val="none" w:sz="0" w:space="0" w:color="auto"/>
        <w:left w:val="none" w:sz="0" w:space="0" w:color="auto"/>
        <w:bottom w:val="none" w:sz="0" w:space="0" w:color="auto"/>
        <w:right w:val="none" w:sz="0" w:space="0" w:color="auto"/>
      </w:divBdr>
    </w:div>
    <w:div w:id="1717385999">
      <w:bodyDiv w:val="1"/>
      <w:marLeft w:val="0"/>
      <w:marRight w:val="0"/>
      <w:marTop w:val="0"/>
      <w:marBottom w:val="0"/>
      <w:divBdr>
        <w:top w:val="none" w:sz="0" w:space="0" w:color="auto"/>
        <w:left w:val="none" w:sz="0" w:space="0" w:color="auto"/>
        <w:bottom w:val="none" w:sz="0" w:space="0" w:color="auto"/>
        <w:right w:val="none" w:sz="0" w:space="0" w:color="auto"/>
      </w:divBdr>
    </w:div>
    <w:div w:id="1718048272">
      <w:bodyDiv w:val="1"/>
      <w:marLeft w:val="0"/>
      <w:marRight w:val="0"/>
      <w:marTop w:val="0"/>
      <w:marBottom w:val="0"/>
      <w:divBdr>
        <w:top w:val="none" w:sz="0" w:space="0" w:color="auto"/>
        <w:left w:val="none" w:sz="0" w:space="0" w:color="auto"/>
        <w:bottom w:val="none" w:sz="0" w:space="0" w:color="auto"/>
        <w:right w:val="none" w:sz="0" w:space="0" w:color="auto"/>
      </w:divBdr>
    </w:div>
    <w:div w:id="1719012765">
      <w:bodyDiv w:val="1"/>
      <w:marLeft w:val="0"/>
      <w:marRight w:val="0"/>
      <w:marTop w:val="0"/>
      <w:marBottom w:val="0"/>
      <w:divBdr>
        <w:top w:val="none" w:sz="0" w:space="0" w:color="auto"/>
        <w:left w:val="none" w:sz="0" w:space="0" w:color="auto"/>
        <w:bottom w:val="none" w:sz="0" w:space="0" w:color="auto"/>
        <w:right w:val="none" w:sz="0" w:space="0" w:color="auto"/>
      </w:divBdr>
    </w:div>
    <w:div w:id="1719357121">
      <w:bodyDiv w:val="1"/>
      <w:marLeft w:val="0"/>
      <w:marRight w:val="0"/>
      <w:marTop w:val="0"/>
      <w:marBottom w:val="0"/>
      <w:divBdr>
        <w:top w:val="none" w:sz="0" w:space="0" w:color="auto"/>
        <w:left w:val="none" w:sz="0" w:space="0" w:color="auto"/>
        <w:bottom w:val="none" w:sz="0" w:space="0" w:color="auto"/>
        <w:right w:val="none" w:sz="0" w:space="0" w:color="auto"/>
      </w:divBdr>
    </w:div>
    <w:div w:id="1719469944">
      <w:bodyDiv w:val="1"/>
      <w:marLeft w:val="0"/>
      <w:marRight w:val="0"/>
      <w:marTop w:val="0"/>
      <w:marBottom w:val="0"/>
      <w:divBdr>
        <w:top w:val="none" w:sz="0" w:space="0" w:color="auto"/>
        <w:left w:val="none" w:sz="0" w:space="0" w:color="auto"/>
        <w:bottom w:val="none" w:sz="0" w:space="0" w:color="auto"/>
        <w:right w:val="none" w:sz="0" w:space="0" w:color="auto"/>
      </w:divBdr>
    </w:div>
    <w:div w:id="1722636453">
      <w:bodyDiv w:val="1"/>
      <w:marLeft w:val="0"/>
      <w:marRight w:val="0"/>
      <w:marTop w:val="0"/>
      <w:marBottom w:val="0"/>
      <w:divBdr>
        <w:top w:val="none" w:sz="0" w:space="0" w:color="auto"/>
        <w:left w:val="none" w:sz="0" w:space="0" w:color="auto"/>
        <w:bottom w:val="none" w:sz="0" w:space="0" w:color="auto"/>
        <w:right w:val="none" w:sz="0" w:space="0" w:color="auto"/>
      </w:divBdr>
    </w:div>
    <w:div w:id="1726562104">
      <w:bodyDiv w:val="1"/>
      <w:marLeft w:val="0"/>
      <w:marRight w:val="0"/>
      <w:marTop w:val="0"/>
      <w:marBottom w:val="0"/>
      <w:divBdr>
        <w:top w:val="none" w:sz="0" w:space="0" w:color="auto"/>
        <w:left w:val="none" w:sz="0" w:space="0" w:color="auto"/>
        <w:bottom w:val="none" w:sz="0" w:space="0" w:color="auto"/>
        <w:right w:val="none" w:sz="0" w:space="0" w:color="auto"/>
      </w:divBdr>
    </w:div>
    <w:div w:id="1731034195">
      <w:bodyDiv w:val="1"/>
      <w:marLeft w:val="0"/>
      <w:marRight w:val="0"/>
      <w:marTop w:val="0"/>
      <w:marBottom w:val="0"/>
      <w:divBdr>
        <w:top w:val="none" w:sz="0" w:space="0" w:color="auto"/>
        <w:left w:val="none" w:sz="0" w:space="0" w:color="auto"/>
        <w:bottom w:val="none" w:sz="0" w:space="0" w:color="auto"/>
        <w:right w:val="none" w:sz="0" w:space="0" w:color="auto"/>
      </w:divBdr>
    </w:div>
    <w:div w:id="1731464910">
      <w:bodyDiv w:val="1"/>
      <w:marLeft w:val="0"/>
      <w:marRight w:val="0"/>
      <w:marTop w:val="0"/>
      <w:marBottom w:val="0"/>
      <w:divBdr>
        <w:top w:val="none" w:sz="0" w:space="0" w:color="auto"/>
        <w:left w:val="none" w:sz="0" w:space="0" w:color="auto"/>
        <w:bottom w:val="none" w:sz="0" w:space="0" w:color="auto"/>
        <w:right w:val="none" w:sz="0" w:space="0" w:color="auto"/>
      </w:divBdr>
    </w:div>
    <w:div w:id="1734885224">
      <w:bodyDiv w:val="1"/>
      <w:marLeft w:val="0"/>
      <w:marRight w:val="0"/>
      <w:marTop w:val="0"/>
      <w:marBottom w:val="0"/>
      <w:divBdr>
        <w:top w:val="none" w:sz="0" w:space="0" w:color="auto"/>
        <w:left w:val="none" w:sz="0" w:space="0" w:color="auto"/>
        <w:bottom w:val="none" w:sz="0" w:space="0" w:color="auto"/>
        <w:right w:val="none" w:sz="0" w:space="0" w:color="auto"/>
      </w:divBdr>
    </w:div>
    <w:div w:id="1735421607">
      <w:bodyDiv w:val="1"/>
      <w:marLeft w:val="0"/>
      <w:marRight w:val="0"/>
      <w:marTop w:val="0"/>
      <w:marBottom w:val="0"/>
      <w:divBdr>
        <w:top w:val="none" w:sz="0" w:space="0" w:color="auto"/>
        <w:left w:val="none" w:sz="0" w:space="0" w:color="auto"/>
        <w:bottom w:val="none" w:sz="0" w:space="0" w:color="auto"/>
        <w:right w:val="none" w:sz="0" w:space="0" w:color="auto"/>
      </w:divBdr>
    </w:div>
    <w:div w:id="1738741002">
      <w:bodyDiv w:val="1"/>
      <w:marLeft w:val="0"/>
      <w:marRight w:val="0"/>
      <w:marTop w:val="0"/>
      <w:marBottom w:val="0"/>
      <w:divBdr>
        <w:top w:val="none" w:sz="0" w:space="0" w:color="auto"/>
        <w:left w:val="none" w:sz="0" w:space="0" w:color="auto"/>
        <w:bottom w:val="none" w:sz="0" w:space="0" w:color="auto"/>
        <w:right w:val="none" w:sz="0" w:space="0" w:color="auto"/>
      </w:divBdr>
    </w:div>
    <w:div w:id="1740127857">
      <w:bodyDiv w:val="1"/>
      <w:marLeft w:val="0"/>
      <w:marRight w:val="0"/>
      <w:marTop w:val="0"/>
      <w:marBottom w:val="0"/>
      <w:divBdr>
        <w:top w:val="none" w:sz="0" w:space="0" w:color="auto"/>
        <w:left w:val="none" w:sz="0" w:space="0" w:color="auto"/>
        <w:bottom w:val="none" w:sz="0" w:space="0" w:color="auto"/>
        <w:right w:val="none" w:sz="0" w:space="0" w:color="auto"/>
      </w:divBdr>
    </w:div>
    <w:div w:id="1742213301">
      <w:bodyDiv w:val="1"/>
      <w:marLeft w:val="0"/>
      <w:marRight w:val="0"/>
      <w:marTop w:val="0"/>
      <w:marBottom w:val="0"/>
      <w:divBdr>
        <w:top w:val="none" w:sz="0" w:space="0" w:color="auto"/>
        <w:left w:val="none" w:sz="0" w:space="0" w:color="auto"/>
        <w:bottom w:val="none" w:sz="0" w:space="0" w:color="auto"/>
        <w:right w:val="none" w:sz="0" w:space="0" w:color="auto"/>
      </w:divBdr>
    </w:div>
    <w:div w:id="1742288213">
      <w:bodyDiv w:val="1"/>
      <w:marLeft w:val="0"/>
      <w:marRight w:val="0"/>
      <w:marTop w:val="0"/>
      <w:marBottom w:val="0"/>
      <w:divBdr>
        <w:top w:val="none" w:sz="0" w:space="0" w:color="auto"/>
        <w:left w:val="none" w:sz="0" w:space="0" w:color="auto"/>
        <w:bottom w:val="none" w:sz="0" w:space="0" w:color="auto"/>
        <w:right w:val="none" w:sz="0" w:space="0" w:color="auto"/>
      </w:divBdr>
    </w:div>
    <w:div w:id="1743331555">
      <w:bodyDiv w:val="1"/>
      <w:marLeft w:val="0"/>
      <w:marRight w:val="0"/>
      <w:marTop w:val="0"/>
      <w:marBottom w:val="0"/>
      <w:divBdr>
        <w:top w:val="none" w:sz="0" w:space="0" w:color="auto"/>
        <w:left w:val="none" w:sz="0" w:space="0" w:color="auto"/>
        <w:bottom w:val="none" w:sz="0" w:space="0" w:color="auto"/>
        <w:right w:val="none" w:sz="0" w:space="0" w:color="auto"/>
      </w:divBdr>
    </w:div>
    <w:div w:id="1743522462">
      <w:bodyDiv w:val="1"/>
      <w:marLeft w:val="0"/>
      <w:marRight w:val="0"/>
      <w:marTop w:val="0"/>
      <w:marBottom w:val="0"/>
      <w:divBdr>
        <w:top w:val="none" w:sz="0" w:space="0" w:color="auto"/>
        <w:left w:val="none" w:sz="0" w:space="0" w:color="auto"/>
        <w:bottom w:val="none" w:sz="0" w:space="0" w:color="auto"/>
        <w:right w:val="none" w:sz="0" w:space="0" w:color="auto"/>
      </w:divBdr>
    </w:div>
    <w:div w:id="1743985407">
      <w:bodyDiv w:val="1"/>
      <w:marLeft w:val="0"/>
      <w:marRight w:val="0"/>
      <w:marTop w:val="0"/>
      <w:marBottom w:val="0"/>
      <w:divBdr>
        <w:top w:val="none" w:sz="0" w:space="0" w:color="auto"/>
        <w:left w:val="none" w:sz="0" w:space="0" w:color="auto"/>
        <w:bottom w:val="none" w:sz="0" w:space="0" w:color="auto"/>
        <w:right w:val="none" w:sz="0" w:space="0" w:color="auto"/>
      </w:divBdr>
    </w:div>
    <w:div w:id="1745487817">
      <w:bodyDiv w:val="1"/>
      <w:marLeft w:val="0"/>
      <w:marRight w:val="0"/>
      <w:marTop w:val="0"/>
      <w:marBottom w:val="0"/>
      <w:divBdr>
        <w:top w:val="none" w:sz="0" w:space="0" w:color="auto"/>
        <w:left w:val="none" w:sz="0" w:space="0" w:color="auto"/>
        <w:bottom w:val="none" w:sz="0" w:space="0" w:color="auto"/>
        <w:right w:val="none" w:sz="0" w:space="0" w:color="auto"/>
      </w:divBdr>
    </w:div>
    <w:div w:id="1745835898">
      <w:bodyDiv w:val="1"/>
      <w:marLeft w:val="0"/>
      <w:marRight w:val="0"/>
      <w:marTop w:val="0"/>
      <w:marBottom w:val="0"/>
      <w:divBdr>
        <w:top w:val="none" w:sz="0" w:space="0" w:color="auto"/>
        <w:left w:val="none" w:sz="0" w:space="0" w:color="auto"/>
        <w:bottom w:val="none" w:sz="0" w:space="0" w:color="auto"/>
        <w:right w:val="none" w:sz="0" w:space="0" w:color="auto"/>
      </w:divBdr>
    </w:div>
    <w:div w:id="1747915201">
      <w:bodyDiv w:val="1"/>
      <w:marLeft w:val="0"/>
      <w:marRight w:val="0"/>
      <w:marTop w:val="0"/>
      <w:marBottom w:val="0"/>
      <w:divBdr>
        <w:top w:val="none" w:sz="0" w:space="0" w:color="auto"/>
        <w:left w:val="none" w:sz="0" w:space="0" w:color="auto"/>
        <w:bottom w:val="none" w:sz="0" w:space="0" w:color="auto"/>
        <w:right w:val="none" w:sz="0" w:space="0" w:color="auto"/>
      </w:divBdr>
    </w:div>
    <w:div w:id="1751922853">
      <w:bodyDiv w:val="1"/>
      <w:marLeft w:val="0"/>
      <w:marRight w:val="0"/>
      <w:marTop w:val="0"/>
      <w:marBottom w:val="0"/>
      <w:divBdr>
        <w:top w:val="none" w:sz="0" w:space="0" w:color="auto"/>
        <w:left w:val="none" w:sz="0" w:space="0" w:color="auto"/>
        <w:bottom w:val="none" w:sz="0" w:space="0" w:color="auto"/>
        <w:right w:val="none" w:sz="0" w:space="0" w:color="auto"/>
      </w:divBdr>
    </w:div>
    <w:div w:id="1752389997">
      <w:bodyDiv w:val="1"/>
      <w:marLeft w:val="0"/>
      <w:marRight w:val="0"/>
      <w:marTop w:val="0"/>
      <w:marBottom w:val="0"/>
      <w:divBdr>
        <w:top w:val="none" w:sz="0" w:space="0" w:color="auto"/>
        <w:left w:val="none" w:sz="0" w:space="0" w:color="auto"/>
        <w:bottom w:val="none" w:sz="0" w:space="0" w:color="auto"/>
        <w:right w:val="none" w:sz="0" w:space="0" w:color="auto"/>
      </w:divBdr>
    </w:div>
    <w:div w:id="1755009015">
      <w:bodyDiv w:val="1"/>
      <w:marLeft w:val="0"/>
      <w:marRight w:val="0"/>
      <w:marTop w:val="0"/>
      <w:marBottom w:val="0"/>
      <w:divBdr>
        <w:top w:val="none" w:sz="0" w:space="0" w:color="auto"/>
        <w:left w:val="none" w:sz="0" w:space="0" w:color="auto"/>
        <w:bottom w:val="none" w:sz="0" w:space="0" w:color="auto"/>
        <w:right w:val="none" w:sz="0" w:space="0" w:color="auto"/>
      </w:divBdr>
    </w:div>
    <w:div w:id="1755664999">
      <w:bodyDiv w:val="1"/>
      <w:marLeft w:val="0"/>
      <w:marRight w:val="0"/>
      <w:marTop w:val="0"/>
      <w:marBottom w:val="0"/>
      <w:divBdr>
        <w:top w:val="none" w:sz="0" w:space="0" w:color="auto"/>
        <w:left w:val="none" w:sz="0" w:space="0" w:color="auto"/>
        <w:bottom w:val="none" w:sz="0" w:space="0" w:color="auto"/>
        <w:right w:val="none" w:sz="0" w:space="0" w:color="auto"/>
      </w:divBdr>
    </w:div>
    <w:div w:id="1757088303">
      <w:bodyDiv w:val="1"/>
      <w:marLeft w:val="0"/>
      <w:marRight w:val="0"/>
      <w:marTop w:val="0"/>
      <w:marBottom w:val="0"/>
      <w:divBdr>
        <w:top w:val="none" w:sz="0" w:space="0" w:color="auto"/>
        <w:left w:val="none" w:sz="0" w:space="0" w:color="auto"/>
        <w:bottom w:val="none" w:sz="0" w:space="0" w:color="auto"/>
        <w:right w:val="none" w:sz="0" w:space="0" w:color="auto"/>
      </w:divBdr>
    </w:div>
    <w:div w:id="1759861001">
      <w:bodyDiv w:val="1"/>
      <w:marLeft w:val="0"/>
      <w:marRight w:val="0"/>
      <w:marTop w:val="0"/>
      <w:marBottom w:val="0"/>
      <w:divBdr>
        <w:top w:val="none" w:sz="0" w:space="0" w:color="auto"/>
        <w:left w:val="none" w:sz="0" w:space="0" w:color="auto"/>
        <w:bottom w:val="none" w:sz="0" w:space="0" w:color="auto"/>
        <w:right w:val="none" w:sz="0" w:space="0" w:color="auto"/>
      </w:divBdr>
    </w:div>
    <w:div w:id="1760055864">
      <w:bodyDiv w:val="1"/>
      <w:marLeft w:val="0"/>
      <w:marRight w:val="0"/>
      <w:marTop w:val="0"/>
      <w:marBottom w:val="0"/>
      <w:divBdr>
        <w:top w:val="none" w:sz="0" w:space="0" w:color="auto"/>
        <w:left w:val="none" w:sz="0" w:space="0" w:color="auto"/>
        <w:bottom w:val="none" w:sz="0" w:space="0" w:color="auto"/>
        <w:right w:val="none" w:sz="0" w:space="0" w:color="auto"/>
      </w:divBdr>
    </w:div>
    <w:div w:id="1760251917">
      <w:bodyDiv w:val="1"/>
      <w:marLeft w:val="0"/>
      <w:marRight w:val="0"/>
      <w:marTop w:val="0"/>
      <w:marBottom w:val="0"/>
      <w:divBdr>
        <w:top w:val="none" w:sz="0" w:space="0" w:color="auto"/>
        <w:left w:val="none" w:sz="0" w:space="0" w:color="auto"/>
        <w:bottom w:val="none" w:sz="0" w:space="0" w:color="auto"/>
        <w:right w:val="none" w:sz="0" w:space="0" w:color="auto"/>
      </w:divBdr>
    </w:div>
    <w:div w:id="1762023638">
      <w:bodyDiv w:val="1"/>
      <w:marLeft w:val="0"/>
      <w:marRight w:val="0"/>
      <w:marTop w:val="0"/>
      <w:marBottom w:val="0"/>
      <w:divBdr>
        <w:top w:val="none" w:sz="0" w:space="0" w:color="auto"/>
        <w:left w:val="none" w:sz="0" w:space="0" w:color="auto"/>
        <w:bottom w:val="none" w:sz="0" w:space="0" w:color="auto"/>
        <w:right w:val="none" w:sz="0" w:space="0" w:color="auto"/>
      </w:divBdr>
    </w:div>
    <w:div w:id="1762095142">
      <w:bodyDiv w:val="1"/>
      <w:marLeft w:val="0"/>
      <w:marRight w:val="0"/>
      <w:marTop w:val="0"/>
      <w:marBottom w:val="0"/>
      <w:divBdr>
        <w:top w:val="none" w:sz="0" w:space="0" w:color="auto"/>
        <w:left w:val="none" w:sz="0" w:space="0" w:color="auto"/>
        <w:bottom w:val="none" w:sz="0" w:space="0" w:color="auto"/>
        <w:right w:val="none" w:sz="0" w:space="0" w:color="auto"/>
      </w:divBdr>
    </w:div>
    <w:div w:id="1762293949">
      <w:bodyDiv w:val="1"/>
      <w:marLeft w:val="0"/>
      <w:marRight w:val="0"/>
      <w:marTop w:val="0"/>
      <w:marBottom w:val="0"/>
      <w:divBdr>
        <w:top w:val="none" w:sz="0" w:space="0" w:color="auto"/>
        <w:left w:val="none" w:sz="0" w:space="0" w:color="auto"/>
        <w:bottom w:val="none" w:sz="0" w:space="0" w:color="auto"/>
        <w:right w:val="none" w:sz="0" w:space="0" w:color="auto"/>
      </w:divBdr>
    </w:div>
    <w:div w:id="1763186554">
      <w:bodyDiv w:val="1"/>
      <w:marLeft w:val="0"/>
      <w:marRight w:val="0"/>
      <w:marTop w:val="0"/>
      <w:marBottom w:val="0"/>
      <w:divBdr>
        <w:top w:val="none" w:sz="0" w:space="0" w:color="auto"/>
        <w:left w:val="none" w:sz="0" w:space="0" w:color="auto"/>
        <w:bottom w:val="none" w:sz="0" w:space="0" w:color="auto"/>
        <w:right w:val="none" w:sz="0" w:space="0" w:color="auto"/>
      </w:divBdr>
    </w:div>
    <w:div w:id="1763263152">
      <w:bodyDiv w:val="1"/>
      <w:marLeft w:val="0"/>
      <w:marRight w:val="0"/>
      <w:marTop w:val="0"/>
      <w:marBottom w:val="0"/>
      <w:divBdr>
        <w:top w:val="none" w:sz="0" w:space="0" w:color="auto"/>
        <w:left w:val="none" w:sz="0" w:space="0" w:color="auto"/>
        <w:bottom w:val="none" w:sz="0" w:space="0" w:color="auto"/>
        <w:right w:val="none" w:sz="0" w:space="0" w:color="auto"/>
      </w:divBdr>
    </w:div>
    <w:div w:id="1765761993">
      <w:bodyDiv w:val="1"/>
      <w:marLeft w:val="0"/>
      <w:marRight w:val="0"/>
      <w:marTop w:val="0"/>
      <w:marBottom w:val="0"/>
      <w:divBdr>
        <w:top w:val="none" w:sz="0" w:space="0" w:color="auto"/>
        <w:left w:val="none" w:sz="0" w:space="0" w:color="auto"/>
        <w:bottom w:val="none" w:sz="0" w:space="0" w:color="auto"/>
        <w:right w:val="none" w:sz="0" w:space="0" w:color="auto"/>
      </w:divBdr>
    </w:div>
    <w:div w:id="1769350788">
      <w:bodyDiv w:val="1"/>
      <w:marLeft w:val="0"/>
      <w:marRight w:val="0"/>
      <w:marTop w:val="0"/>
      <w:marBottom w:val="0"/>
      <w:divBdr>
        <w:top w:val="none" w:sz="0" w:space="0" w:color="auto"/>
        <w:left w:val="none" w:sz="0" w:space="0" w:color="auto"/>
        <w:bottom w:val="none" w:sz="0" w:space="0" w:color="auto"/>
        <w:right w:val="none" w:sz="0" w:space="0" w:color="auto"/>
      </w:divBdr>
    </w:div>
    <w:div w:id="1770002333">
      <w:bodyDiv w:val="1"/>
      <w:marLeft w:val="0"/>
      <w:marRight w:val="0"/>
      <w:marTop w:val="0"/>
      <w:marBottom w:val="0"/>
      <w:divBdr>
        <w:top w:val="none" w:sz="0" w:space="0" w:color="auto"/>
        <w:left w:val="none" w:sz="0" w:space="0" w:color="auto"/>
        <w:bottom w:val="none" w:sz="0" w:space="0" w:color="auto"/>
        <w:right w:val="none" w:sz="0" w:space="0" w:color="auto"/>
      </w:divBdr>
    </w:div>
    <w:div w:id="1770732694">
      <w:bodyDiv w:val="1"/>
      <w:marLeft w:val="0"/>
      <w:marRight w:val="0"/>
      <w:marTop w:val="0"/>
      <w:marBottom w:val="0"/>
      <w:divBdr>
        <w:top w:val="none" w:sz="0" w:space="0" w:color="auto"/>
        <w:left w:val="none" w:sz="0" w:space="0" w:color="auto"/>
        <w:bottom w:val="none" w:sz="0" w:space="0" w:color="auto"/>
        <w:right w:val="none" w:sz="0" w:space="0" w:color="auto"/>
      </w:divBdr>
    </w:div>
    <w:div w:id="1775515328">
      <w:bodyDiv w:val="1"/>
      <w:marLeft w:val="0"/>
      <w:marRight w:val="0"/>
      <w:marTop w:val="0"/>
      <w:marBottom w:val="0"/>
      <w:divBdr>
        <w:top w:val="none" w:sz="0" w:space="0" w:color="auto"/>
        <w:left w:val="none" w:sz="0" w:space="0" w:color="auto"/>
        <w:bottom w:val="none" w:sz="0" w:space="0" w:color="auto"/>
        <w:right w:val="none" w:sz="0" w:space="0" w:color="auto"/>
      </w:divBdr>
    </w:div>
    <w:div w:id="1779716833">
      <w:bodyDiv w:val="1"/>
      <w:marLeft w:val="0"/>
      <w:marRight w:val="0"/>
      <w:marTop w:val="0"/>
      <w:marBottom w:val="0"/>
      <w:divBdr>
        <w:top w:val="none" w:sz="0" w:space="0" w:color="auto"/>
        <w:left w:val="none" w:sz="0" w:space="0" w:color="auto"/>
        <w:bottom w:val="none" w:sz="0" w:space="0" w:color="auto"/>
        <w:right w:val="none" w:sz="0" w:space="0" w:color="auto"/>
      </w:divBdr>
    </w:div>
    <w:div w:id="1780030320">
      <w:bodyDiv w:val="1"/>
      <w:marLeft w:val="0"/>
      <w:marRight w:val="0"/>
      <w:marTop w:val="0"/>
      <w:marBottom w:val="0"/>
      <w:divBdr>
        <w:top w:val="none" w:sz="0" w:space="0" w:color="auto"/>
        <w:left w:val="none" w:sz="0" w:space="0" w:color="auto"/>
        <w:bottom w:val="none" w:sz="0" w:space="0" w:color="auto"/>
        <w:right w:val="none" w:sz="0" w:space="0" w:color="auto"/>
      </w:divBdr>
    </w:div>
    <w:div w:id="1781027688">
      <w:bodyDiv w:val="1"/>
      <w:marLeft w:val="0"/>
      <w:marRight w:val="0"/>
      <w:marTop w:val="0"/>
      <w:marBottom w:val="0"/>
      <w:divBdr>
        <w:top w:val="none" w:sz="0" w:space="0" w:color="auto"/>
        <w:left w:val="none" w:sz="0" w:space="0" w:color="auto"/>
        <w:bottom w:val="none" w:sz="0" w:space="0" w:color="auto"/>
        <w:right w:val="none" w:sz="0" w:space="0" w:color="auto"/>
      </w:divBdr>
    </w:div>
    <w:div w:id="1782723336">
      <w:bodyDiv w:val="1"/>
      <w:marLeft w:val="0"/>
      <w:marRight w:val="0"/>
      <w:marTop w:val="0"/>
      <w:marBottom w:val="0"/>
      <w:divBdr>
        <w:top w:val="none" w:sz="0" w:space="0" w:color="auto"/>
        <w:left w:val="none" w:sz="0" w:space="0" w:color="auto"/>
        <w:bottom w:val="none" w:sz="0" w:space="0" w:color="auto"/>
        <w:right w:val="none" w:sz="0" w:space="0" w:color="auto"/>
      </w:divBdr>
    </w:div>
    <w:div w:id="1782728411">
      <w:bodyDiv w:val="1"/>
      <w:marLeft w:val="0"/>
      <w:marRight w:val="0"/>
      <w:marTop w:val="0"/>
      <w:marBottom w:val="0"/>
      <w:divBdr>
        <w:top w:val="none" w:sz="0" w:space="0" w:color="auto"/>
        <w:left w:val="none" w:sz="0" w:space="0" w:color="auto"/>
        <w:bottom w:val="none" w:sz="0" w:space="0" w:color="auto"/>
        <w:right w:val="none" w:sz="0" w:space="0" w:color="auto"/>
      </w:divBdr>
    </w:div>
    <w:div w:id="1783302012">
      <w:bodyDiv w:val="1"/>
      <w:marLeft w:val="0"/>
      <w:marRight w:val="0"/>
      <w:marTop w:val="0"/>
      <w:marBottom w:val="0"/>
      <w:divBdr>
        <w:top w:val="none" w:sz="0" w:space="0" w:color="auto"/>
        <w:left w:val="none" w:sz="0" w:space="0" w:color="auto"/>
        <w:bottom w:val="none" w:sz="0" w:space="0" w:color="auto"/>
        <w:right w:val="none" w:sz="0" w:space="0" w:color="auto"/>
      </w:divBdr>
    </w:div>
    <w:div w:id="1786728763">
      <w:bodyDiv w:val="1"/>
      <w:marLeft w:val="0"/>
      <w:marRight w:val="0"/>
      <w:marTop w:val="0"/>
      <w:marBottom w:val="0"/>
      <w:divBdr>
        <w:top w:val="none" w:sz="0" w:space="0" w:color="auto"/>
        <w:left w:val="none" w:sz="0" w:space="0" w:color="auto"/>
        <w:bottom w:val="none" w:sz="0" w:space="0" w:color="auto"/>
        <w:right w:val="none" w:sz="0" w:space="0" w:color="auto"/>
      </w:divBdr>
    </w:div>
    <w:div w:id="1787771396">
      <w:bodyDiv w:val="1"/>
      <w:marLeft w:val="0"/>
      <w:marRight w:val="0"/>
      <w:marTop w:val="0"/>
      <w:marBottom w:val="0"/>
      <w:divBdr>
        <w:top w:val="none" w:sz="0" w:space="0" w:color="auto"/>
        <w:left w:val="none" w:sz="0" w:space="0" w:color="auto"/>
        <w:bottom w:val="none" w:sz="0" w:space="0" w:color="auto"/>
        <w:right w:val="none" w:sz="0" w:space="0" w:color="auto"/>
      </w:divBdr>
    </w:div>
    <w:div w:id="1789928022">
      <w:bodyDiv w:val="1"/>
      <w:marLeft w:val="0"/>
      <w:marRight w:val="0"/>
      <w:marTop w:val="0"/>
      <w:marBottom w:val="0"/>
      <w:divBdr>
        <w:top w:val="none" w:sz="0" w:space="0" w:color="auto"/>
        <w:left w:val="none" w:sz="0" w:space="0" w:color="auto"/>
        <w:bottom w:val="none" w:sz="0" w:space="0" w:color="auto"/>
        <w:right w:val="none" w:sz="0" w:space="0" w:color="auto"/>
      </w:divBdr>
    </w:div>
    <w:div w:id="1790396735">
      <w:bodyDiv w:val="1"/>
      <w:marLeft w:val="0"/>
      <w:marRight w:val="0"/>
      <w:marTop w:val="0"/>
      <w:marBottom w:val="0"/>
      <w:divBdr>
        <w:top w:val="none" w:sz="0" w:space="0" w:color="auto"/>
        <w:left w:val="none" w:sz="0" w:space="0" w:color="auto"/>
        <w:bottom w:val="none" w:sz="0" w:space="0" w:color="auto"/>
        <w:right w:val="none" w:sz="0" w:space="0" w:color="auto"/>
      </w:divBdr>
    </w:div>
    <w:div w:id="1790972606">
      <w:bodyDiv w:val="1"/>
      <w:marLeft w:val="0"/>
      <w:marRight w:val="0"/>
      <w:marTop w:val="0"/>
      <w:marBottom w:val="0"/>
      <w:divBdr>
        <w:top w:val="none" w:sz="0" w:space="0" w:color="auto"/>
        <w:left w:val="none" w:sz="0" w:space="0" w:color="auto"/>
        <w:bottom w:val="none" w:sz="0" w:space="0" w:color="auto"/>
        <w:right w:val="none" w:sz="0" w:space="0" w:color="auto"/>
      </w:divBdr>
    </w:div>
    <w:div w:id="1791776740">
      <w:bodyDiv w:val="1"/>
      <w:marLeft w:val="0"/>
      <w:marRight w:val="0"/>
      <w:marTop w:val="0"/>
      <w:marBottom w:val="0"/>
      <w:divBdr>
        <w:top w:val="none" w:sz="0" w:space="0" w:color="auto"/>
        <w:left w:val="none" w:sz="0" w:space="0" w:color="auto"/>
        <w:bottom w:val="none" w:sz="0" w:space="0" w:color="auto"/>
        <w:right w:val="none" w:sz="0" w:space="0" w:color="auto"/>
      </w:divBdr>
    </w:div>
    <w:div w:id="1791893307">
      <w:bodyDiv w:val="1"/>
      <w:marLeft w:val="0"/>
      <w:marRight w:val="0"/>
      <w:marTop w:val="0"/>
      <w:marBottom w:val="0"/>
      <w:divBdr>
        <w:top w:val="none" w:sz="0" w:space="0" w:color="auto"/>
        <w:left w:val="none" w:sz="0" w:space="0" w:color="auto"/>
        <w:bottom w:val="none" w:sz="0" w:space="0" w:color="auto"/>
        <w:right w:val="none" w:sz="0" w:space="0" w:color="auto"/>
      </w:divBdr>
    </w:div>
    <w:div w:id="1792748985">
      <w:bodyDiv w:val="1"/>
      <w:marLeft w:val="0"/>
      <w:marRight w:val="0"/>
      <w:marTop w:val="0"/>
      <w:marBottom w:val="0"/>
      <w:divBdr>
        <w:top w:val="none" w:sz="0" w:space="0" w:color="auto"/>
        <w:left w:val="none" w:sz="0" w:space="0" w:color="auto"/>
        <w:bottom w:val="none" w:sz="0" w:space="0" w:color="auto"/>
        <w:right w:val="none" w:sz="0" w:space="0" w:color="auto"/>
      </w:divBdr>
    </w:div>
    <w:div w:id="1794977078">
      <w:bodyDiv w:val="1"/>
      <w:marLeft w:val="0"/>
      <w:marRight w:val="0"/>
      <w:marTop w:val="0"/>
      <w:marBottom w:val="0"/>
      <w:divBdr>
        <w:top w:val="none" w:sz="0" w:space="0" w:color="auto"/>
        <w:left w:val="none" w:sz="0" w:space="0" w:color="auto"/>
        <w:bottom w:val="none" w:sz="0" w:space="0" w:color="auto"/>
        <w:right w:val="none" w:sz="0" w:space="0" w:color="auto"/>
      </w:divBdr>
    </w:div>
    <w:div w:id="1795053822">
      <w:bodyDiv w:val="1"/>
      <w:marLeft w:val="0"/>
      <w:marRight w:val="0"/>
      <w:marTop w:val="0"/>
      <w:marBottom w:val="0"/>
      <w:divBdr>
        <w:top w:val="none" w:sz="0" w:space="0" w:color="auto"/>
        <w:left w:val="none" w:sz="0" w:space="0" w:color="auto"/>
        <w:bottom w:val="none" w:sz="0" w:space="0" w:color="auto"/>
        <w:right w:val="none" w:sz="0" w:space="0" w:color="auto"/>
      </w:divBdr>
    </w:div>
    <w:div w:id="1795905502">
      <w:bodyDiv w:val="1"/>
      <w:marLeft w:val="0"/>
      <w:marRight w:val="0"/>
      <w:marTop w:val="0"/>
      <w:marBottom w:val="0"/>
      <w:divBdr>
        <w:top w:val="none" w:sz="0" w:space="0" w:color="auto"/>
        <w:left w:val="none" w:sz="0" w:space="0" w:color="auto"/>
        <w:bottom w:val="none" w:sz="0" w:space="0" w:color="auto"/>
        <w:right w:val="none" w:sz="0" w:space="0" w:color="auto"/>
      </w:divBdr>
    </w:div>
    <w:div w:id="1796218240">
      <w:bodyDiv w:val="1"/>
      <w:marLeft w:val="0"/>
      <w:marRight w:val="0"/>
      <w:marTop w:val="0"/>
      <w:marBottom w:val="0"/>
      <w:divBdr>
        <w:top w:val="none" w:sz="0" w:space="0" w:color="auto"/>
        <w:left w:val="none" w:sz="0" w:space="0" w:color="auto"/>
        <w:bottom w:val="none" w:sz="0" w:space="0" w:color="auto"/>
        <w:right w:val="none" w:sz="0" w:space="0" w:color="auto"/>
      </w:divBdr>
    </w:div>
    <w:div w:id="1796409038">
      <w:bodyDiv w:val="1"/>
      <w:marLeft w:val="0"/>
      <w:marRight w:val="0"/>
      <w:marTop w:val="0"/>
      <w:marBottom w:val="0"/>
      <w:divBdr>
        <w:top w:val="none" w:sz="0" w:space="0" w:color="auto"/>
        <w:left w:val="none" w:sz="0" w:space="0" w:color="auto"/>
        <w:bottom w:val="none" w:sz="0" w:space="0" w:color="auto"/>
        <w:right w:val="none" w:sz="0" w:space="0" w:color="auto"/>
      </w:divBdr>
    </w:div>
    <w:div w:id="1796410913">
      <w:bodyDiv w:val="1"/>
      <w:marLeft w:val="0"/>
      <w:marRight w:val="0"/>
      <w:marTop w:val="0"/>
      <w:marBottom w:val="0"/>
      <w:divBdr>
        <w:top w:val="none" w:sz="0" w:space="0" w:color="auto"/>
        <w:left w:val="none" w:sz="0" w:space="0" w:color="auto"/>
        <w:bottom w:val="none" w:sz="0" w:space="0" w:color="auto"/>
        <w:right w:val="none" w:sz="0" w:space="0" w:color="auto"/>
      </w:divBdr>
    </w:div>
    <w:div w:id="1796748526">
      <w:bodyDiv w:val="1"/>
      <w:marLeft w:val="0"/>
      <w:marRight w:val="0"/>
      <w:marTop w:val="0"/>
      <w:marBottom w:val="0"/>
      <w:divBdr>
        <w:top w:val="none" w:sz="0" w:space="0" w:color="auto"/>
        <w:left w:val="none" w:sz="0" w:space="0" w:color="auto"/>
        <w:bottom w:val="none" w:sz="0" w:space="0" w:color="auto"/>
        <w:right w:val="none" w:sz="0" w:space="0" w:color="auto"/>
      </w:divBdr>
    </w:div>
    <w:div w:id="1797217508">
      <w:bodyDiv w:val="1"/>
      <w:marLeft w:val="0"/>
      <w:marRight w:val="0"/>
      <w:marTop w:val="0"/>
      <w:marBottom w:val="0"/>
      <w:divBdr>
        <w:top w:val="none" w:sz="0" w:space="0" w:color="auto"/>
        <w:left w:val="none" w:sz="0" w:space="0" w:color="auto"/>
        <w:bottom w:val="none" w:sz="0" w:space="0" w:color="auto"/>
        <w:right w:val="none" w:sz="0" w:space="0" w:color="auto"/>
      </w:divBdr>
    </w:div>
    <w:div w:id="1797261600">
      <w:bodyDiv w:val="1"/>
      <w:marLeft w:val="0"/>
      <w:marRight w:val="0"/>
      <w:marTop w:val="0"/>
      <w:marBottom w:val="0"/>
      <w:divBdr>
        <w:top w:val="none" w:sz="0" w:space="0" w:color="auto"/>
        <w:left w:val="none" w:sz="0" w:space="0" w:color="auto"/>
        <w:bottom w:val="none" w:sz="0" w:space="0" w:color="auto"/>
        <w:right w:val="none" w:sz="0" w:space="0" w:color="auto"/>
      </w:divBdr>
    </w:div>
    <w:div w:id="1797681104">
      <w:bodyDiv w:val="1"/>
      <w:marLeft w:val="0"/>
      <w:marRight w:val="0"/>
      <w:marTop w:val="0"/>
      <w:marBottom w:val="0"/>
      <w:divBdr>
        <w:top w:val="none" w:sz="0" w:space="0" w:color="auto"/>
        <w:left w:val="none" w:sz="0" w:space="0" w:color="auto"/>
        <w:bottom w:val="none" w:sz="0" w:space="0" w:color="auto"/>
        <w:right w:val="none" w:sz="0" w:space="0" w:color="auto"/>
      </w:divBdr>
    </w:div>
    <w:div w:id="1798253240">
      <w:bodyDiv w:val="1"/>
      <w:marLeft w:val="0"/>
      <w:marRight w:val="0"/>
      <w:marTop w:val="0"/>
      <w:marBottom w:val="0"/>
      <w:divBdr>
        <w:top w:val="none" w:sz="0" w:space="0" w:color="auto"/>
        <w:left w:val="none" w:sz="0" w:space="0" w:color="auto"/>
        <w:bottom w:val="none" w:sz="0" w:space="0" w:color="auto"/>
        <w:right w:val="none" w:sz="0" w:space="0" w:color="auto"/>
      </w:divBdr>
    </w:div>
    <w:div w:id="1798404432">
      <w:bodyDiv w:val="1"/>
      <w:marLeft w:val="0"/>
      <w:marRight w:val="0"/>
      <w:marTop w:val="0"/>
      <w:marBottom w:val="0"/>
      <w:divBdr>
        <w:top w:val="none" w:sz="0" w:space="0" w:color="auto"/>
        <w:left w:val="none" w:sz="0" w:space="0" w:color="auto"/>
        <w:bottom w:val="none" w:sz="0" w:space="0" w:color="auto"/>
        <w:right w:val="none" w:sz="0" w:space="0" w:color="auto"/>
      </w:divBdr>
    </w:div>
    <w:div w:id="1798792012">
      <w:bodyDiv w:val="1"/>
      <w:marLeft w:val="0"/>
      <w:marRight w:val="0"/>
      <w:marTop w:val="0"/>
      <w:marBottom w:val="0"/>
      <w:divBdr>
        <w:top w:val="none" w:sz="0" w:space="0" w:color="auto"/>
        <w:left w:val="none" w:sz="0" w:space="0" w:color="auto"/>
        <w:bottom w:val="none" w:sz="0" w:space="0" w:color="auto"/>
        <w:right w:val="none" w:sz="0" w:space="0" w:color="auto"/>
      </w:divBdr>
    </w:div>
    <w:div w:id="1798836897">
      <w:bodyDiv w:val="1"/>
      <w:marLeft w:val="0"/>
      <w:marRight w:val="0"/>
      <w:marTop w:val="0"/>
      <w:marBottom w:val="0"/>
      <w:divBdr>
        <w:top w:val="none" w:sz="0" w:space="0" w:color="auto"/>
        <w:left w:val="none" w:sz="0" w:space="0" w:color="auto"/>
        <w:bottom w:val="none" w:sz="0" w:space="0" w:color="auto"/>
        <w:right w:val="none" w:sz="0" w:space="0" w:color="auto"/>
      </w:divBdr>
    </w:div>
    <w:div w:id="1800802378">
      <w:bodyDiv w:val="1"/>
      <w:marLeft w:val="0"/>
      <w:marRight w:val="0"/>
      <w:marTop w:val="0"/>
      <w:marBottom w:val="0"/>
      <w:divBdr>
        <w:top w:val="none" w:sz="0" w:space="0" w:color="auto"/>
        <w:left w:val="none" w:sz="0" w:space="0" w:color="auto"/>
        <w:bottom w:val="none" w:sz="0" w:space="0" w:color="auto"/>
        <w:right w:val="none" w:sz="0" w:space="0" w:color="auto"/>
      </w:divBdr>
    </w:div>
    <w:div w:id="1803501911">
      <w:bodyDiv w:val="1"/>
      <w:marLeft w:val="0"/>
      <w:marRight w:val="0"/>
      <w:marTop w:val="0"/>
      <w:marBottom w:val="0"/>
      <w:divBdr>
        <w:top w:val="none" w:sz="0" w:space="0" w:color="auto"/>
        <w:left w:val="none" w:sz="0" w:space="0" w:color="auto"/>
        <w:bottom w:val="none" w:sz="0" w:space="0" w:color="auto"/>
        <w:right w:val="none" w:sz="0" w:space="0" w:color="auto"/>
      </w:divBdr>
    </w:div>
    <w:div w:id="1805273735">
      <w:bodyDiv w:val="1"/>
      <w:marLeft w:val="0"/>
      <w:marRight w:val="0"/>
      <w:marTop w:val="0"/>
      <w:marBottom w:val="0"/>
      <w:divBdr>
        <w:top w:val="none" w:sz="0" w:space="0" w:color="auto"/>
        <w:left w:val="none" w:sz="0" w:space="0" w:color="auto"/>
        <w:bottom w:val="none" w:sz="0" w:space="0" w:color="auto"/>
        <w:right w:val="none" w:sz="0" w:space="0" w:color="auto"/>
      </w:divBdr>
    </w:div>
    <w:div w:id="1810585302">
      <w:bodyDiv w:val="1"/>
      <w:marLeft w:val="0"/>
      <w:marRight w:val="0"/>
      <w:marTop w:val="0"/>
      <w:marBottom w:val="0"/>
      <w:divBdr>
        <w:top w:val="none" w:sz="0" w:space="0" w:color="auto"/>
        <w:left w:val="none" w:sz="0" w:space="0" w:color="auto"/>
        <w:bottom w:val="none" w:sz="0" w:space="0" w:color="auto"/>
        <w:right w:val="none" w:sz="0" w:space="0" w:color="auto"/>
      </w:divBdr>
    </w:div>
    <w:div w:id="1811704264">
      <w:bodyDiv w:val="1"/>
      <w:marLeft w:val="0"/>
      <w:marRight w:val="0"/>
      <w:marTop w:val="0"/>
      <w:marBottom w:val="0"/>
      <w:divBdr>
        <w:top w:val="none" w:sz="0" w:space="0" w:color="auto"/>
        <w:left w:val="none" w:sz="0" w:space="0" w:color="auto"/>
        <w:bottom w:val="none" w:sz="0" w:space="0" w:color="auto"/>
        <w:right w:val="none" w:sz="0" w:space="0" w:color="auto"/>
      </w:divBdr>
    </w:div>
    <w:div w:id="1813788496">
      <w:bodyDiv w:val="1"/>
      <w:marLeft w:val="0"/>
      <w:marRight w:val="0"/>
      <w:marTop w:val="0"/>
      <w:marBottom w:val="0"/>
      <w:divBdr>
        <w:top w:val="none" w:sz="0" w:space="0" w:color="auto"/>
        <w:left w:val="none" w:sz="0" w:space="0" w:color="auto"/>
        <w:bottom w:val="none" w:sz="0" w:space="0" w:color="auto"/>
        <w:right w:val="none" w:sz="0" w:space="0" w:color="auto"/>
      </w:divBdr>
    </w:div>
    <w:div w:id="1815561290">
      <w:bodyDiv w:val="1"/>
      <w:marLeft w:val="0"/>
      <w:marRight w:val="0"/>
      <w:marTop w:val="0"/>
      <w:marBottom w:val="0"/>
      <w:divBdr>
        <w:top w:val="none" w:sz="0" w:space="0" w:color="auto"/>
        <w:left w:val="none" w:sz="0" w:space="0" w:color="auto"/>
        <w:bottom w:val="none" w:sz="0" w:space="0" w:color="auto"/>
        <w:right w:val="none" w:sz="0" w:space="0" w:color="auto"/>
      </w:divBdr>
    </w:div>
    <w:div w:id="1816407495">
      <w:bodyDiv w:val="1"/>
      <w:marLeft w:val="0"/>
      <w:marRight w:val="0"/>
      <w:marTop w:val="0"/>
      <w:marBottom w:val="0"/>
      <w:divBdr>
        <w:top w:val="none" w:sz="0" w:space="0" w:color="auto"/>
        <w:left w:val="none" w:sz="0" w:space="0" w:color="auto"/>
        <w:bottom w:val="none" w:sz="0" w:space="0" w:color="auto"/>
        <w:right w:val="none" w:sz="0" w:space="0" w:color="auto"/>
      </w:divBdr>
    </w:div>
    <w:div w:id="1820077400">
      <w:bodyDiv w:val="1"/>
      <w:marLeft w:val="0"/>
      <w:marRight w:val="0"/>
      <w:marTop w:val="0"/>
      <w:marBottom w:val="0"/>
      <w:divBdr>
        <w:top w:val="none" w:sz="0" w:space="0" w:color="auto"/>
        <w:left w:val="none" w:sz="0" w:space="0" w:color="auto"/>
        <w:bottom w:val="none" w:sz="0" w:space="0" w:color="auto"/>
        <w:right w:val="none" w:sz="0" w:space="0" w:color="auto"/>
      </w:divBdr>
    </w:div>
    <w:div w:id="1821073803">
      <w:bodyDiv w:val="1"/>
      <w:marLeft w:val="0"/>
      <w:marRight w:val="0"/>
      <w:marTop w:val="0"/>
      <w:marBottom w:val="0"/>
      <w:divBdr>
        <w:top w:val="none" w:sz="0" w:space="0" w:color="auto"/>
        <w:left w:val="none" w:sz="0" w:space="0" w:color="auto"/>
        <w:bottom w:val="none" w:sz="0" w:space="0" w:color="auto"/>
        <w:right w:val="none" w:sz="0" w:space="0" w:color="auto"/>
      </w:divBdr>
    </w:div>
    <w:div w:id="1822110193">
      <w:bodyDiv w:val="1"/>
      <w:marLeft w:val="0"/>
      <w:marRight w:val="0"/>
      <w:marTop w:val="0"/>
      <w:marBottom w:val="0"/>
      <w:divBdr>
        <w:top w:val="none" w:sz="0" w:space="0" w:color="auto"/>
        <w:left w:val="none" w:sz="0" w:space="0" w:color="auto"/>
        <w:bottom w:val="none" w:sz="0" w:space="0" w:color="auto"/>
        <w:right w:val="none" w:sz="0" w:space="0" w:color="auto"/>
      </w:divBdr>
    </w:div>
    <w:div w:id="1822113122">
      <w:bodyDiv w:val="1"/>
      <w:marLeft w:val="0"/>
      <w:marRight w:val="0"/>
      <w:marTop w:val="0"/>
      <w:marBottom w:val="0"/>
      <w:divBdr>
        <w:top w:val="none" w:sz="0" w:space="0" w:color="auto"/>
        <w:left w:val="none" w:sz="0" w:space="0" w:color="auto"/>
        <w:bottom w:val="none" w:sz="0" w:space="0" w:color="auto"/>
        <w:right w:val="none" w:sz="0" w:space="0" w:color="auto"/>
      </w:divBdr>
    </w:div>
    <w:div w:id="1822428434">
      <w:bodyDiv w:val="1"/>
      <w:marLeft w:val="0"/>
      <w:marRight w:val="0"/>
      <w:marTop w:val="0"/>
      <w:marBottom w:val="0"/>
      <w:divBdr>
        <w:top w:val="none" w:sz="0" w:space="0" w:color="auto"/>
        <w:left w:val="none" w:sz="0" w:space="0" w:color="auto"/>
        <w:bottom w:val="none" w:sz="0" w:space="0" w:color="auto"/>
        <w:right w:val="none" w:sz="0" w:space="0" w:color="auto"/>
      </w:divBdr>
    </w:div>
    <w:div w:id="1827431526">
      <w:bodyDiv w:val="1"/>
      <w:marLeft w:val="0"/>
      <w:marRight w:val="0"/>
      <w:marTop w:val="0"/>
      <w:marBottom w:val="0"/>
      <w:divBdr>
        <w:top w:val="none" w:sz="0" w:space="0" w:color="auto"/>
        <w:left w:val="none" w:sz="0" w:space="0" w:color="auto"/>
        <w:bottom w:val="none" w:sz="0" w:space="0" w:color="auto"/>
        <w:right w:val="none" w:sz="0" w:space="0" w:color="auto"/>
      </w:divBdr>
    </w:div>
    <w:div w:id="1827669333">
      <w:bodyDiv w:val="1"/>
      <w:marLeft w:val="0"/>
      <w:marRight w:val="0"/>
      <w:marTop w:val="0"/>
      <w:marBottom w:val="0"/>
      <w:divBdr>
        <w:top w:val="none" w:sz="0" w:space="0" w:color="auto"/>
        <w:left w:val="none" w:sz="0" w:space="0" w:color="auto"/>
        <w:bottom w:val="none" w:sz="0" w:space="0" w:color="auto"/>
        <w:right w:val="none" w:sz="0" w:space="0" w:color="auto"/>
      </w:divBdr>
    </w:div>
    <w:div w:id="1830755594">
      <w:bodyDiv w:val="1"/>
      <w:marLeft w:val="0"/>
      <w:marRight w:val="0"/>
      <w:marTop w:val="0"/>
      <w:marBottom w:val="0"/>
      <w:divBdr>
        <w:top w:val="none" w:sz="0" w:space="0" w:color="auto"/>
        <w:left w:val="none" w:sz="0" w:space="0" w:color="auto"/>
        <w:bottom w:val="none" w:sz="0" w:space="0" w:color="auto"/>
        <w:right w:val="none" w:sz="0" w:space="0" w:color="auto"/>
      </w:divBdr>
    </w:div>
    <w:div w:id="1830977384">
      <w:bodyDiv w:val="1"/>
      <w:marLeft w:val="0"/>
      <w:marRight w:val="0"/>
      <w:marTop w:val="0"/>
      <w:marBottom w:val="0"/>
      <w:divBdr>
        <w:top w:val="none" w:sz="0" w:space="0" w:color="auto"/>
        <w:left w:val="none" w:sz="0" w:space="0" w:color="auto"/>
        <w:bottom w:val="none" w:sz="0" w:space="0" w:color="auto"/>
        <w:right w:val="none" w:sz="0" w:space="0" w:color="auto"/>
      </w:divBdr>
    </w:div>
    <w:div w:id="1831603909">
      <w:bodyDiv w:val="1"/>
      <w:marLeft w:val="0"/>
      <w:marRight w:val="0"/>
      <w:marTop w:val="0"/>
      <w:marBottom w:val="0"/>
      <w:divBdr>
        <w:top w:val="none" w:sz="0" w:space="0" w:color="auto"/>
        <w:left w:val="none" w:sz="0" w:space="0" w:color="auto"/>
        <w:bottom w:val="none" w:sz="0" w:space="0" w:color="auto"/>
        <w:right w:val="none" w:sz="0" w:space="0" w:color="auto"/>
      </w:divBdr>
    </w:div>
    <w:div w:id="1831868899">
      <w:bodyDiv w:val="1"/>
      <w:marLeft w:val="0"/>
      <w:marRight w:val="0"/>
      <w:marTop w:val="0"/>
      <w:marBottom w:val="0"/>
      <w:divBdr>
        <w:top w:val="none" w:sz="0" w:space="0" w:color="auto"/>
        <w:left w:val="none" w:sz="0" w:space="0" w:color="auto"/>
        <w:bottom w:val="none" w:sz="0" w:space="0" w:color="auto"/>
        <w:right w:val="none" w:sz="0" w:space="0" w:color="auto"/>
      </w:divBdr>
    </w:div>
    <w:div w:id="1832715633">
      <w:bodyDiv w:val="1"/>
      <w:marLeft w:val="0"/>
      <w:marRight w:val="0"/>
      <w:marTop w:val="0"/>
      <w:marBottom w:val="0"/>
      <w:divBdr>
        <w:top w:val="none" w:sz="0" w:space="0" w:color="auto"/>
        <w:left w:val="none" w:sz="0" w:space="0" w:color="auto"/>
        <w:bottom w:val="none" w:sz="0" w:space="0" w:color="auto"/>
        <w:right w:val="none" w:sz="0" w:space="0" w:color="auto"/>
      </w:divBdr>
    </w:div>
    <w:div w:id="1832942629">
      <w:bodyDiv w:val="1"/>
      <w:marLeft w:val="0"/>
      <w:marRight w:val="0"/>
      <w:marTop w:val="0"/>
      <w:marBottom w:val="0"/>
      <w:divBdr>
        <w:top w:val="none" w:sz="0" w:space="0" w:color="auto"/>
        <w:left w:val="none" w:sz="0" w:space="0" w:color="auto"/>
        <w:bottom w:val="none" w:sz="0" w:space="0" w:color="auto"/>
        <w:right w:val="none" w:sz="0" w:space="0" w:color="auto"/>
      </w:divBdr>
    </w:div>
    <w:div w:id="1833594133">
      <w:bodyDiv w:val="1"/>
      <w:marLeft w:val="0"/>
      <w:marRight w:val="0"/>
      <w:marTop w:val="0"/>
      <w:marBottom w:val="0"/>
      <w:divBdr>
        <w:top w:val="none" w:sz="0" w:space="0" w:color="auto"/>
        <w:left w:val="none" w:sz="0" w:space="0" w:color="auto"/>
        <w:bottom w:val="none" w:sz="0" w:space="0" w:color="auto"/>
        <w:right w:val="none" w:sz="0" w:space="0" w:color="auto"/>
      </w:divBdr>
    </w:div>
    <w:div w:id="1833641318">
      <w:bodyDiv w:val="1"/>
      <w:marLeft w:val="0"/>
      <w:marRight w:val="0"/>
      <w:marTop w:val="0"/>
      <w:marBottom w:val="0"/>
      <w:divBdr>
        <w:top w:val="none" w:sz="0" w:space="0" w:color="auto"/>
        <w:left w:val="none" w:sz="0" w:space="0" w:color="auto"/>
        <w:bottom w:val="none" w:sz="0" w:space="0" w:color="auto"/>
        <w:right w:val="none" w:sz="0" w:space="0" w:color="auto"/>
      </w:divBdr>
    </w:div>
    <w:div w:id="1833982288">
      <w:bodyDiv w:val="1"/>
      <w:marLeft w:val="0"/>
      <w:marRight w:val="0"/>
      <w:marTop w:val="0"/>
      <w:marBottom w:val="0"/>
      <w:divBdr>
        <w:top w:val="none" w:sz="0" w:space="0" w:color="auto"/>
        <w:left w:val="none" w:sz="0" w:space="0" w:color="auto"/>
        <w:bottom w:val="none" w:sz="0" w:space="0" w:color="auto"/>
        <w:right w:val="none" w:sz="0" w:space="0" w:color="auto"/>
      </w:divBdr>
    </w:div>
    <w:div w:id="1834449603">
      <w:bodyDiv w:val="1"/>
      <w:marLeft w:val="0"/>
      <w:marRight w:val="0"/>
      <w:marTop w:val="0"/>
      <w:marBottom w:val="0"/>
      <w:divBdr>
        <w:top w:val="none" w:sz="0" w:space="0" w:color="auto"/>
        <w:left w:val="none" w:sz="0" w:space="0" w:color="auto"/>
        <w:bottom w:val="none" w:sz="0" w:space="0" w:color="auto"/>
        <w:right w:val="none" w:sz="0" w:space="0" w:color="auto"/>
      </w:divBdr>
    </w:div>
    <w:div w:id="1835292729">
      <w:bodyDiv w:val="1"/>
      <w:marLeft w:val="0"/>
      <w:marRight w:val="0"/>
      <w:marTop w:val="0"/>
      <w:marBottom w:val="0"/>
      <w:divBdr>
        <w:top w:val="none" w:sz="0" w:space="0" w:color="auto"/>
        <w:left w:val="none" w:sz="0" w:space="0" w:color="auto"/>
        <w:bottom w:val="none" w:sz="0" w:space="0" w:color="auto"/>
        <w:right w:val="none" w:sz="0" w:space="0" w:color="auto"/>
      </w:divBdr>
    </w:div>
    <w:div w:id="1835685348">
      <w:bodyDiv w:val="1"/>
      <w:marLeft w:val="0"/>
      <w:marRight w:val="0"/>
      <w:marTop w:val="0"/>
      <w:marBottom w:val="0"/>
      <w:divBdr>
        <w:top w:val="none" w:sz="0" w:space="0" w:color="auto"/>
        <w:left w:val="none" w:sz="0" w:space="0" w:color="auto"/>
        <w:bottom w:val="none" w:sz="0" w:space="0" w:color="auto"/>
        <w:right w:val="none" w:sz="0" w:space="0" w:color="auto"/>
      </w:divBdr>
    </w:div>
    <w:div w:id="1836989219">
      <w:bodyDiv w:val="1"/>
      <w:marLeft w:val="0"/>
      <w:marRight w:val="0"/>
      <w:marTop w:val="0"/>
      <w:marBottom w:val="0"/>
      <w:divBdr>
        <w:top w:val="none" w:sz="0" w:space="0" w:color="auto"/>
        <w:left w:val="none" w:sz="0" w:space="0" w:color="auto"/>
        <w:bottom w:val="none" w:sz="0" w:space="0" w:color="auto"/>
        <w:right w:val="none" w:sz="0" w:space="0" w:color="auto"/>
      </w:divBdr>
    </w:div>
    <w:div w:id="1837257996">
      <w:bodyDiv w:val="1"/>
      <w:marLeft w:val="0"/>
      <w:marRight w:val="0"/>
      <w:marTop w:val="0"/>
      <w:marBottom w:val="0"/>
      <w:divBdr>
        <w:top w:val="none" w:sz="0" w:space="0" w:color="auto"/>
        <w:left w:val="none" w:sz="0" w:space="0" w:color="auto"/>
        <w:bottom w:val="none" w:sz="0" w:space="0" w:color="auto"/>
        <w:right w:val="none" w:sz="0" w:space="0" w:color="auto"/>
      </w:divBdr>
    </w:div>
    <w:div w:id="1837450681">
      <w:bodyDiv w:val="1"/>
      <w:marLeft w:val="0"/>
      <w:marRight w:val="0"/>
      <w:marTop w:val="0"/>
      <w:marBottom w:val="0"/>
      <w:divBdr>
        <w:top w:val="none" w:sz="0" w:space="0" w:color="auto"/>
        <w:left w:val="none" w:sz="0" w:space="0" w:color="auto"/>
        <w:bottom w:val="none" w:sz="0" w:space="0" w:color="auto"/>
        <w:right w:val="none" w:sz="0" w:space="0" w:color="auto"/>
      </w:divBdr>
    </w:div>
    <w:div w:id="1838155109">
      <w:bodyDiv w:val="1"/>
      <w:marLeft w:val="0"/>
      <w:marRight w:val="0"/>
      <w:marTop w:val="0"/>
      <w:marBottom w:val="0"/>
      <w:divBdr>
        <w:top w:val="none" w:sz="0" w:space="0" w:color="auto"/>
        <w:left w:val="none" w:sz="0" w:space="0" w:color="auto"/>
        <w:bottom w:val="none" w:sz="0" w:space="0" w:color="auto"/>
        <w:right w:val="none" w:sz="0" w:space="0" w:color="auto"/>
      </w:divBdr>
    </w:div>
    <w:div w:id="1838879539">
      <w:bodyDiv w:val="1"/>
      <w:marLeft w:val="0"/>
      <w:marRight w:val="0"/>
      <w:marTop w:val="0"/>
      <w:marBottom w:val="0"/>
      <w:divBdr>
        <w:top w:val="none" w:sz="0" w:space="0" w:color="auto"/>
        <w:left w:val="none" w:sz="0" w:space="0" w:color="auto"/>
        <w:bottom w:val="none" w:sz="0" w:space="0" w:color="auto"/>
        <w:right w:val="none" w:sz="0" w:space="0" w:color="auto"/>
      </w:divBdr>
    </w:div>
    <w:div w:id="1840149681">
      <w:bodyDiv w:val="1"/>
      <w:marLeft w:val="0"/>
      <w:marRight w:val="0"/>
      <w:marTop w:val="0"/>
      <w:marBottom w:val="0"/>
      <w:divBdr>
        <w:top w:val="none" w:sz="0" w:space="0" w:color="auto"/>
        <w:left w:val="none" w:sz="0" w:space="0" w:color="auto"/>
        <w:bottom w:val="none" w:sz="0" w:space="0" w:color="auto"/>
        <w:right w:val="none" w:sz="0" w:space="0" w:color="auto"/>
      </w:divBdr>
    </w:div>
    <w:div w:id="1840728240">
      <w:bodyDiv w:val="1"/>
      <w:marLeft w:val="0"/>
      <w:marRight w:val="0"/>
      <w:marTop w:val="0"/>
      <w:marBottom w:val="0"/>
      <w:divBdr>
        <w:top w:val="none" w:sz="0" w:space="0" w:color="auto"/>
        <w:left w:val="none" w:sz="0" w:space="0" w:color="auto"/>
        <w:bottom w:val="none" w:sz="0" w:space="0" w:color="auto"/>
        <w:right w:val="none" w:sz="0" w:space="0" w:color="auto"/>
      </w:divBdr>
    </w:div>
    <w:div w:id="1844543194">
      <w:bodyDiv w:val="1"/>
      <w:marLeft w:val="0"/>
      <w:marRight w:val="0"/>
      <w:marTop w:val="0"/>
      <w:marBottom w:val="0"/>
      <w:divBdr>
        <w:top w:val="none" w:sz="0" w:space="0" w:color="auto"/>
        <w:left w:val="none" w:sz="0" w:space="0" w:color="auto"/>
        <w:bottom w:val="none" w:sz="0" w:space="0" w:color="auto"/>
        <w:right w:val="none" w:sz="0" w:space="0" w:color="auto"/>
      </w:divBdr>
    </w:div>
    <w:div w:id="1845127398">
      <w:bodyDiv w:val="1"/>
      <w:marLeft w:val="0"/>
      <w:marRight w:val="0"/>
      <w:marTop w:val="0"/>
      <w:marBottom w:val="0"/>
      <w:divBdr>
        <w:top w:val="none" w:sz="0" w:space="0" w:color="auto"/>
        <w:left w:val="none" w:sz="0" w:space="0" w:color="auto"/>
        <w:bottom w:val="none" w:sz="0" w:space="0" w:color="auto"/>
        <w:right w:val="none" w:sz="0" w:space="0" w:color="auto"/>
      </w:divBdr>
    </w:div>
    <w:div w:id="1845975717">
      <w:bodyDiv w:val="1"/>
      <w:marLeft w:val="0"/>
      <w:marRight w:val="0"/>
      <w:marTop w:val="0"/>
      <w:marBottom w:val="0"/>
      <w:divBdr>
        <w:top w:val="none" w:sz="0" w:space="0" w:color="auto"/>
        <w:left w:val="none" w:sz="0" w:space="0" w:color="auto"/>
        <w:bottom w:val="none" w:sz="0" w:space="0" w:color="auto"/>
        <w:right w:val="none" w:sz="0" w:space="0" w:color="auto"/>
      </w:divBdr>
    </w:div>
    <w:div w:id="1847479533">
      <w:bodyDiv w:val="1"/>
      <w:marLeft w:val="0"/>
      <w:marRight w:val="0"/>
      <w:marTop w:val="0"/>
      <w:marBottom w:val="0"/>
      <w:divBdr>
        <w:top w:val="none" w:sz="0" w:space="0" w:color="auto"/>
        <w:left w:val="none" w:sz="0" w:space="0" w:color="auto"/>
        <w:bottom w:val="none" w:sz="0" w:space="0" w:color="auto"/>
        <w:right w:val="none" w:sz="0" w:space="0" w:color="auto"/>
      </w:divBdr>
    </w:div>
    <w:div w:id="1848519190">
      <w:bodyDiv w:val="1"/>
      <w:marLeft w:val="0"/>
      <w:marRight w:val="0"/>
      <w:marTop w:val="0"/>
      <w:marBottom w:val="0"/>
      <w:divBdr>
        <w:top w:val="none" w:sz="0" w:space="0" w:color="auto"/>
        <w:left w:val="none" w:sz="0" w:space="0" w:color="auto"/>
        <w:bottom w:val="none" w:sz="0" w:space="0" w:color="auto"/>
        <w:right w:val="none" w:sz="0" w:space="0" w:color="auto"/>
      </w:divBdr>
    </w:div>
    <w:div w:id="1850018178">
      <w:bodyDiv w:val="1"/>
      <w:marLeft w:val="0"/>
      <w:marRight w:val="0"/>
      <w:marTop w:val="0"/>
      <w:marBottom w:val="0"/>
      <w:divBdr>
        <w:top w:val="none" w:sz="0" w:space="0" w:color="auto"/>
        <w:left w:val="none" w:sz="0" w:space="0" w:color="auto"/>
        <w:bottom w:val="none" w:sz="0" w:space="0" w:color="auto"/>
        <w:right w:val="none" w:sz="0" w:space="0" w:color="auto"/>
      </w:divBdr>
    </w:div>
    <w:div w:id="1853452451">
      <w:bodyDiv w:val="1"/>
      <w:marLeft w:val="0"/>
      <w:marRight w:val="0"/>
      <w:marTop w:val="0"/>
      <w:marBottom w:val="0"/>
      <w:divBdr>
        <w:top w:val="none" w:sz="0" w:space="0" w:color="auto"/>
        <w:left w:val="none" w:sz="0" w:space="0" w:color="auto"/>
        <w:bottom w:val="none" w:sz="0" w:space="0" w:color="auto"/>
        <w:right w:val="none" w:sz="0" w:space="0" w:color="auto"/>
      </w:divBdr>
    </w:div>
    <w:div w:id="1856385259">
      <w:bodyDiv w:val="1"/>
      <w:marLeft w:val="0"/>
      <w:marRight w:val="0"/>
      <w:marTop w:val="0"/>
      <w:marBottom w:val="0"/>
      <w:divBdr>
        <w:top w:val="none" w:sz="0" w:space="0" w:color="auto"/>
        <w:left w:val="none" w:sz="0" w:space="0" w:color="auto"/>
        <w:bottom w:val="none" w:sz="0" w:space="0" w:color="auto"/>
        <w:right w:val="none" w:sz="0" w:space="0" w:color="auto"/>
      </w:divBdr>
    </w:div>
    <w:div w:id="1857496790">
      <w:bodyDiv w:val="1"/>
      <w:marLeft w:val="0"/>
      <w:marRight w:val="0"/>
      <w:marTop w:val="0"/>
      <w:marBottom w:val="0"/>
      <w:divBdr>
        <w:top w:val="none" w:sz="0" w:space="0" w:color="auto"/>
        <w:left w:val="none" w:sz="0" w:space="0" w:color="auto"/>
        <w:bottom w:val="none" w:sz="0" w:space="0" w:color="auto"/>
        <w:right w:val="none" w:sz="0" w:space="0" w:color="auto"/>
      </w:divBdr>
    </w:div>
    <w:div w:id="1858303040">
      <w:bodyDiv w:val="1"/>
      <w:marLeft w:val="0"/>
      <w:marRight w:val="0"/>
      <w:marTop w:val="0"/>
      <w:marBottom w:val="0"/>
      <w:divBdr>
        <w:top w:val="none" w:sz="0" w:space="0" w:color="auto"/>
        <w:left w:val="none" w:sz="0" w:space="0" w:color="auto"/>
        <w:bottom w:val="none" w:sz="0" w:space="0" w:color="auto"/>
        <w:right w:val="none" w:sz="0" w:space="0" w:color="auto"/>
      </w:divBdr>
    </w:div>
    <w:div w:id="1859462472">
      <w:bodyDiv w:val="1"/>
      <w:marLeft w:val="0"/>
      <w:marRight w:val="0"/>
      <w:marTop w:val="0"/>
      <w:marBottom w:val="0"/>
      <w:divBdr>
        <w:top w:val="none" w:sz="0" w:space="0" w:color="auto"/>
        <w:left w:val="none" w:sz="0" w:space="0" w:color="auto"/>
        <w:bottom w:val="none" w:sz="0" w:space="0" w:color="auto"/>
        <w:right w:val="none" w:sz="0" w:space="0" w:color="auto"/>
      </w:divBdr>
    </w:div>
    <w:div w:id="1859927942">
      <w:bodyDiv w:val="1"/>
      <w:marLeft w:val="0"/>
      <w:marRight w:val="0"/>
      <w:marTop w:val="0"/>
      <w:marBottom w:val="0"/>
      <w:divBdr>
        <w:top w:val="none" w:sz="0" w:space="0" w:color="auto"/>
        <w:left w:val="none" w:sz="0" w:space="0" w:color="auto"/>
        <w:bottom w:val="none" w:sz="0" w:space="0" w:color="auto"/>
        <w:right w:val="none" w:sz="0" w:space="0" w:color="auto"/>
      </w:divBdr>
    </w:div>
    <w:div w:id="1861435654">
      <w:bodyDiv w:val="1"/>
      <w:marLeft w:val="0"/>
      <w:marRight w:val="0"/>
      <w:marTop w:val="0"/>
      <w:marBottom w:val="0"/>
      <w:divBdr>
        <w:top w:val="none" w:sz="0" w:space="0" w:color="auto"/>
        <w:left w:val="none" w:sz="0" w:space="0" w:color="auto"/>
        <w:bottom w:val="none" w:sz="0" w:space="0" w:color="auto"/>
        <w:right w:val="none" w:sz="0" w:space="0" w:color="auto"/>
      </w:divBdr>
    </w:div>
    <w:div w:id="1863088349">
      <w:bodyDiv w:val="1"/>
      <w:marLeft w:val="0"/>
      <w:marRight w:val="0"/>
      <w:marTop w:val="0"/>
      <w:marBottom w:val="0"/>
      <w:divBdr>
        <w:top w:val="none" w:sz="0" w:space="0" w:color="auto"/>
        <w:left w:val="none" w:sz="0" w:space="0" w:color="auto"/>
        <w:bottom w:val="none" w:sz="0" w:space="0" w:color="auto"/>
        <w:right w:val="none" w:sz="0" w:space="0" w:color="auto"/>
      </w:divBdr>
    </w:div>
    <w:div w:id="1863929879">
      <w:bodyDiv w:val="1"/>
      <w:marLeft w:val="0"/>
      <w:marRight w:val="0"/>
      <w:marTop w:val="0"/>
      <w:marBottom w:val="0"/>
      <w:divBdr>
        <w:top w:val="none" w:sz="0" w:space="0" w:color="auto"/>
        <w:left w:val="none" w:sz="0" w:space="0" w:color="auto"/>
        <w:bottom w:val="none" w:sz="0" w:space="0" w:color="auto"/>
        <w:right w:val="none" w:sz="0" w:space="0" w:color="auto"/>
      </w:divBdr>
    </w:div>
    <w:div w:id="1865290000">
      <w:bodyDiv w:val="1"/>
      <w:marLeft w:val="0"/>
      <w:marRight w:val="0"/>
      <w:marTop w:val="0"/>
      <w:marBottom w:val="0"/>
      <w:divBdr>
        <w:top w:val="none" w:sz="0" w:space="0" w:color="auto"/>
        <w:left w:val="none" w:sz="0" w:space="0" w:color="auto"/>
        <w:bottom w:val="none" w:sz="0" w:space="0" w:color="auto"/>
        <w:right w:val="none" w:sz="0" w:space="0" w:color="auto"/>
      </w:divBdr>
    </w:div>
    <w:div w:id="1865945823">
      <w:bodyDiv w:val="1"/>
      <w:marLeft w:val="0"/>
      <w:marRight w:val="0"/>
      <w:marTop w:val="0"/>
      <w:marBottom w:val="0"/>
      <w:divBdr>
        <w:top w:val="none" w:sz="0" w:space="0" w:color="auto"/>
        <w:left w:val="none" w:sz="0" w:space="0" w:color="auto"/>
        <w:bottom w:val="none" w:sz="0" w:space="0" w:color="auto"/>
        <w:right w:val="none" w:sz="0" w:space="0" w:color="auto"/>
      </w:divBdr>
    </w:div>
    <w:div w:id="1866016144">
      <w:bodyDiv w:val="1"/>
      <w:marLeft w:val="0"/>
      <w:marRight w:val="0"/>
      <w:marTop w:val="0"/>
      <w:marBottom w:val="0"/>
      <w:divBdr>
        <w:top w:val="none" w:sz="0" w:space="0" w:color="auto"/>
        <w:left w:val="none" w:sz="0" w:space="0" w:color="auto"/>
        <w:bottom w:val="none" w:sz="0" w:space="0" w:color="auto"/>
        <w:right w:val="none" w:sz="0" w:space="0" w:color="auto"/>
      </w:divBdr>
    </w:div>
    <w:div w:id="1866210112">
      <w:bodyDiv w:val="1"/>
      <w:marLeft w:val="0"/>
      <w:marRight w:val="0"/>
      <w:marTop w:val="0"/>
      <w:marBottom w:val="0"/>
      <w:divBdr>
        <w:top w:val="none" w:sz="0" w:space="0" w:color="auto"/>
        <w:left w:val="none" w:sz="0" w:space="0" w:color="auto"/>
        <w:bottom w:val="none" w:sz="0" w:space="0" w:color="auto"/>
        <w:right w:val="none" w:sz="0" w:space="0" w:color="auto"/>
      </w:divBdr>
    </w:div>
    <w:div w:id="1866366168">
      <w:bodyDiv w:val="1"/>
      <w:marLeft w:val="0"/>
      <w:marRight w:val="0"/>
      <w:marTop w:val="0"/>
      <w:marBottom w:val="0"/>
      <w:divBdr>
        <w:top w:val="none" w:sz="0" w:space="0" w:color="auto"/>
        <w:left w:val="none" w:sz="0" w:space="0" w:color="auto"/>
        <w:bottom w:val="none" w:sz="0" w:space="0" w:color="auto"/>
        <w:right w:val="none" w:sz="0" w:space="0" w:color="auto"/>
      </w:divBdr>
    </w:div>
    <w:div w:id="1866867333">
      <w:bodyDiv w:val="1"/>
      <w:marLeft w:val="0"/>
      <w:marRight w:val="0"/>
      <w:marTop w:val="0"/>
      <w:marBottom w:val="0"/>
      <w:divBdr>
        <w:top w:val="none" w:sz="0" w:space="0" w:color="auto"/>
        <w:left w:val="none" w:sz="0" w:space="0" w:color="auto"/>
        <w:bottom w:val="none" w:sz="0" w:space="0" w:color="auto"/>
        <w:right w:val="none" w:sz="0" w:space="0" w:color="auto"/>
      </w:divBdr>
    </w:div>
    <w:div w:id="1869178407">
      <w:bodyDiv w:val="1"/>
      <w:marLeft w:val="0"/>
      <w:marRight w:val="0"/>
      <w:marTop w:val="0"/>
      <w:marBottom w:val="0"/>
      <w:divBdr>
        <w:top w:val="none" w:sz="0" w:space="0" w:color="auto"/>
        <w:left w:val="none" w:sz="0" w:space="0" w:color="auto"/>
        <w:bottom w:val="none" w:sz="0" w:space="0" w:color="auto"/>
        <w:right w:val="none" w:sz="0" w:space="0" w:color="auto"/>
      </w:divBdr>
    </w:div>
    <w:div w:id="1870873676">
      <w:bodyDiv w:val="1"/>
      <w:marLeft w:val="0"/>
      <w:marRight w:val="0"/>
      <w:marTop w:val="0"/>
      <w:marBottom w:val="0"/>
      <w:divBdr>
        <w:top w:val="none" w:sz="0" w:space="0" w:color="auto"/>
        <w:left w:val="none" w:sz="0" w:space="0" w:color="auto"/>
        <w:bottom w:val="none" w:sz="0" w:space="0" w:color="auto"/>
        <w:right w:val="none" w:sz="0" w:space="0" w:color="auto"/>
      </w:divBdr>
    </w:div>
    <w:div w:id="1871453817">
      <w:bodyDiv w:val="1"/>
      <w:marLeft w:val="0"/>
      <w:marRight w:val="0"/>
      <w:marTop w:val="0"/>
      <w:marBottom w:val="0"/>
      <w:divBdr>
        <w:top w:val="none" w:sz="0" w:space="0" w:color="auto"/>
        <w:left w:val="none" w:sz="0" w:space="0" w:color="auto"/>
        <w:bottom w:val="none" w:sz="0" w:space="0" w:color="auto"/>
        <w:right w:val="none" w:sz="0" w:space="0" w:color="auto"/>
      </w:divBdr>
    </w:div>
    <w:div w:id="1872260742">
      <w:bodyDiv w:val="1"/>
      <w:marLeft w:val="0"/>
      <w:marRight w:val="0"/>
      <w:marTop w:val="0"/>
      <w:marBottom w:val="0"/>
      <w:divBdr>
        <w:top w:val="none" w:sz="0" w:space="0" w:color="auto"/>
        <w:left w:val="none" w:sz="0" w:space="0" w:color="auto"/>
        <w:bottom w:val="none" w:sz="0" w:space="0" w:color="auto"/>
        <w:right w:val="none" w:sz="0" w:space="0" w:color="auto"/>
      </w:divBdr>
    </w:div>
    <w:div w:id="1874464215">
      <w:bodyDiv w:val="1"/>
      <w:marLeft w:val="0"/>
      <w:marRight w:val="0"/>
      <w:marTop w:val="0"/>
      <w:marBottom w:val="0"/>
      <w:divBdr>
        <w:top w:val="none" w:sz="0" w:space="0" w:color="auto"/>
        <w:left w:val="none" w:sz="0" w:space="0" w:color="auto"/>
        <w:bottom w:val="none" w:sz="0" w:space="0" w:color="auto"/>
        <w:right w:val="none" w:sz="0" w:space="0" w:color="auto"/>
      </w:divBdr>
    </w:div>
    <w:div w:id="1875533974">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81893164">
      <w:bodyDiv w:val="1"/>
      <w:marLeft w:val="0"/>
      <w:marRight w:val="0"/>
      <w:marTop w:val="0"/>
      <w:marBottom w:val="0"/>
      <w:divBdr>
        <w:top w:val="none" w:sz="0" w:space="0" w:color="auto"/>
        <w:left w:val="none" w:sz="0" w:space="0" w:color="auto"/>
        <w:bottom w:val="none" w:sz="0" w:space="0" w:color="auto"/>
        <w:right w:val="none" w:sz="0" w:space="0" w:color="auto"/>
      </w:divBdr>
    </w:div>
    <w:div w:id="1881894541">
      <w:bodyDiv w:val="1"/>
      <w:marLeft w:val="0"/>
      <w:marRight w:val="0"/>
      <w:marTop w:val="0"/>
      <w:marBottom w:val="0"/>
      <w:divBdr>
        <w:top w:val="none" w:sz="0" w:space="0" w:color="auto"/>
        <w:left w:val="none" w:sz="0" w:space="0" w:color="auto"/>
        <w:bottom w:val="none" w:sz="0" w:space="0" w:color="auto"/>
        <w:right w:val="none" w:sz="0" w:space="0" w:color="auto"/>
      </w:divBdr>
    </w:div>
    <w:div w:id="1884903905">
      <w:bodyDiv w:val="1"/>
      <w:marLeft w:val="0"/>
      <w:marRight w:val="0"/>
      <w:marTop w:val="0"/>
      <w:marBottom w:val="0"/>
      <w:divBdr>
        <w:top w:val="none" w:sz="0" w:space="0" w:color="auto"/>
        <w:left w:val="none" w:sz="0" w:space="0" w:color="auto"/>
        <w:bottom w:val="none" w:sz="0" w:space="0" w:color="auto"/>
        <w:right w:val="none" w:sz="0" w:space="0" w:color="auto"/>
      </w:divBdr>
    </w:div>
    <w:div w:id="1885217838">
      <w:bodyDiv w:val="1"/>
      <w:marLeft w:val="0"/>
      <w:marRight w:val="0"/>
      <w:marTop w:val="0"/>
      <w:marBottom w:val="0"/>
      <w:divBdr>
        <w:top w:val="none" w:sz="0" w:space="0" w:color="auto"/>
        <w:left w:val="none" w:sz="0" w:space="0" w:color="auto"/>
        <w:bottom w:val="none" w:sz="0" w:space="0" w:color="auto"/>
        <w:right w:val="none" w:sz="0" w:space="0" w:color="auto"/>
      </w:divBdr>
    </w:div>
    <w:div w:id="1885364339">
      <w:bodyDiv w:val="1"/>
      <w:marLeft w:val="0"/>
      <w:marRight w:val="0"/>
      <w:marTop w:val="0"/>
      <w:marBottom w:val="0"/>
      <w:divBdr>
        <w:top w:val="none" w:sz="0" w:space="0" w:color="auto"/>
        <w:left w:val="none" w:sz="0" w:space="0" w:color="auto"/>
        <w:bottom w:val="none" w:sz="0" w:space="0" w:color="auto"/>
        <w:right w:val="none" w:sz="0" w:space="0" w:color="auto"/>
      </w:divBdr>
    </w:div>
    <w:div w:id="1888489520">
      <w:bodyDiv w:val="1"/>
      <w:marLeft w:val="0"/>
      <w:marRight w:val="0"/>
      <w:marTop w:val="0"/>
      <w:marBottom w:val="0"/>
      <w:divBdr>
        <w:top w:val="none" w:sz="0" w:space="0" w:color="auto"/>
        <w:left w:val="none" w:sz="0" w:space="0" w:color="auto"/>
        <w:bottom w:val="none" w:sz="0" w:space="0" w:color="auto"/>
        <w:right w:val="none" w:sz="0" w:space="0" w:color="auto"/>
      </w:divBdr>
    </w:div>
    <w:div w:id="1888493382">
      <w:bodyDiv w:val="1"/>
      <w:marLeft w:val="0"/>
      <w:marRight w:val="0"/>
      <w:marTop w:val="0"/>
      <w:marBottom w:val="0"/>
      <w:divBdr>
        <w:top w:val="none" w:sz="0" w:space="0" w:color="auto"/>
        <w:left w:val="none" w:sz="0" w:space="0" w:color="auto"/>
        <w:bottom w:val="none" w:sz="0" w:space="0" w:color="auto"/>
        <w:right w:val="none" w:sz="0" w:space="0" w:color="auto"/>
      </w:divBdr>
    </w:div>
    <w:div w:id="1893954233">
      <w:bodyDiv w:val="1"/>
      <w:marLeft w:val="0"/>
      <w:marRight w:val="0"/>
      <w:marTop w:val="0"/>
      <w:marBottom w:val="0"/>
      <w:divBdr>
        <w:top w:val="none" w:sz="0" w:space="0" w:color="auto"/>
        <w:left w:val="none" w:sz="0" w:space="0" w:color="auto"/>
        <w:bottom w:val="none" w:sz="0" w:space="0" w:color="auto"/>
        <w:right w:val="none" w:sz="0" w:space="0" w:color="auto"/>
      </w:divBdr>
    </w:div>
    <w:div w:id="1894002357">
      <w:bodyDiv w:val="1"/>
      <w:marLeft w:val="0"/>
      <w:marRight w:val="0"/>
      <w:marTop w:val="0"/>
      <w:marBottom w:val="0"/>
      <w:divBdr>
        <w:top w:val="none" w:sz="0" w:space="0" w:color="auto"/>
        <w:left w:val="none" w:sz="0" w:space="0" w:color="auto"/>
        <w:bottom w:val="none" w:sz="0" w:space="0" w:color="auto"/>
        <w:right w:val="none" w:sz="0" w:space="0" w:color="auto"/>
      </w:divBdr>
    </w:div>
    <w:div w:id="1894269522">
      <w:bodyDiv w:val="1"/>
      <w:marLeft w:val="0"/>
      <w:marRight w:val="0"/>
      <w:marTop w:val="0"/>
      <w:marBottom w:val="0"/>
      <w:divBdr>
        <w:top w:val="none" w:sz="0" w:space="0" w:color="auto"/>
        <w:left w:val="none" w:sz="0" w:space="0" w:color="auto"/>
        <w:bottom w:val="none" w:sz="0" w:space="0" w:color="auto"/>
        <w:right w:val="none" w:sz="0" w:space="0" w:color="auto"/>
      </w:divBdr>
    </w:div>
    <w:div w:id="1895307060">
      <w:bodyDiv w:val="1"/>
      <w:marLeft w:val="0"/>
      <w:marRight w:val="0"/>
      <w:marTop w:val="0"/>
      <w:marBottom w:val="0"/>
      <w:divBdr>
        <w:top w:val="none" w:sz="0" w:space="0" w:color="auto"/>
        <w:left w:val="none" w:sz="0" w:space="0" w:color="auto"/>
        <w:bottom w:val="none" w:sz="0" w:space="0" w:color="auto"/>
        <w:right w:val="none" w:sz="0" w:space="0" w:color="auto"/>
      </w:divBdr>
    </w:div>
    <w:div w:id="1895694997">
      <w:bodyDiv w:val="1"/>
      <w:marLeft w:val="0"/>
      <w:marRight w:val="0"/>
      <w:marTop w:val="0"/>
      <w:marBottom w:val="0"/>
      <w:divBdr>
        <w:top w:val="none" w:sz="0" w:space="0" w:color="auto"/>
        <w:left w:val="none" w:sz="0" w:space="0" w:color="auto"/>
        <w:bottom w:val="none" w:sz="0" w:space="0" w:color="auto"/>
        <w:right w:val="none" w:sz="0" w:space="0" w:color="auto"/>
      </w:divBdr>
    </w:div>
    <w:div w:id="1895851369">
      <w:bodyDiv w:val="1"/>
      <w:marLeft w:val="0"/>
      <w:marRight w:val="0"/>
      <w:marTop w:val="0"/>
      <w:marBottom w:val="0"/>
      <w:divBdr>
        <w:top w:val="none" w:sz="0" w:space="0" w:color="auto"/>
        <w:left w:val="none" w:sz="0" w:space="0" w:color="auto"/>
        <w:bottom w:val="none" w:sz="0" w:space="0" w:color="auto"/>
        <w:right w:val="none" w:sz="0" w:space="0" w:color="auto"/>
      </w:divBdr>
    </w:div>
    <w:div w:id="1896113515">
      <w:bodyDiv w:val="1"/>
      <w:marLeft w:val="0"/>
      <w:marRight w:val="0"/>
      <w:marTop w:val="0"/>
      <w:marBottom w:val="0"/>
      <w:divBdr>
        <w:top w:val="none" w:sz="0" w:space="0" w:color="auto"/>
        <w:left w:val="none" w:sz="0" w:space="0" w:color="auto"/>
        <w:bottom w:val="none" w:sz="0" w:space="0" w:color="auto"/>
        <w:right w:val="none" w:sz="0" w:space="0" w:color="auto"/>
      </w:divBdr>
    </w:div>
    <w:div w:id="1898124562">
      <w:bodyDiv w:val="1"/>
      <w:marLeft w:val="0"/>
      <w:marRight w:val="0"/>
      <w:marTop w:val="0"/>
      <w:marBottom w:val="0"/>
      <w:divBdr>
        <w:top w:val="none" w:sz="0" w:space="0" w:color="auto"/>
        <w:left w:val="none" w:sz="0" w:space="0" w:color="auto"/>
        <w:bottom w:val="none" w:sz="0" w:space="0" w:color="auto"/>
        <w:right w:val="none" w:sz="0" w:space="0" w:color="auto"/>
      </w:divBdr>
    </w:div>
    <w:div w:id="1899053253">
      <w:bodyDiv w:val="1"/>
      <w:marLeft w:val="0"/>
      <w:marRight w:val="0"/>
      <w:marTop w:val="0"/>
      <w:marBottom w:val="0"/>
      <w:divBdr>
        <w:top w:val="none" w:sz="0" w:space="0" w:color="auto"/>
        <w:left w:val="none" w:sz="0" w:space="0" w:color="auto"/>
        <w:bottom w:val="none" w:sz="0" w:space="0" w:color="auto"/>
        <w:right w:val="none" w:sz="0" w:space="0" w:color="auto"/>
      </w:divBdr>
    </w:div>
    <w:div w:id="1899245115">
      <w:bodyDiv w:val="1"/>
      <w:marLeft w:val="0"/>
      <w:marRight w:val="0"/>
      <w:marTop w:val="0"/>
      <w:marBottom w:val="0"/>
      <w:divBdr>
        <w:top w:val="none" w:sz="0" w:space="0" w:color="auto"/>
        <w:left w:val="none" w:sz="0" w:space="0" w:color="auto"/>
        <w:bottom w:val="none" w:sz="0" w:space="0" w:color="auto"/>
        <w:right w:val="none" w:sz="0" w:space="0" w:color="auto"/>
      </w:divBdr>
    </w:div>
    <w:div w:id="1901742535">
      <w:bodyDiv w:val="1"/>
      <w:marLeft w:val="0"/>
      <w:marRight w:val="0"/>
      <w:marTop w:val="0"/>
      <w:marBottom w:val="0"/>
      <w:divBdr>
        <w:top w:val="none" w:sz="0" w:space="0" w:color="auto"/>
        <w:left w:val="none" w:sz="0" w:space="0" w:color="auto"/>
        <w:bottom w:val="none" w:sz="0" w:space="0" w:color="auto"/>
        <w:right w:val="none" w:sz="0" w:space="0" w:color="auto"/>
      </w:divBdr>
    </w:div>
    <w:div w:id="1905682471">
      <w:bodyDiv w:val="1"/>
      <w:marLeft w:val="0"/>
      <w:marRight w:val="0"/>
      <w:marTop w:val="0"/>
      <w:marBottom w:val="0"/>
      <w:divBdr>
        <w:top w:val="none" w:sz="0" w:space="0" w:color="auto"/>
        <w:left w:val="none" w:sz="0" w:space="0" w:color="auto"/>
        <w:bottom w:val="none" w:sz="0" w:space="0" w:color="auto"/>
        <w:right w:val="none" w:sz="0" w:space="0" w:color="auto"/>
      </w:divBdr>
    </w:div>
    <w:div w:id="1905793685">
      <w:bodyDiv w:val="1"/>
      <w:marLeft w:val="0"/>
      <w:marRight w:val="0"/>
      <w:marTop w:val="0"/>
      <w:marBottom w:val="0"/>
      <w:divBdr>
        <w:top w:val="none" w:sz="0" w:space="0" w:color="auto"/>
        <w:left w:val="none" w:sz="0" w:space="0" w:color="auto"/>
        <w:bottom w:val="none" w:sz="0" w:space="0" w:color="auto"/>
        <w:right w:val="none" w:sz="0" w:space="0" w:color="auto"/>
      </w:divBdr>
    </w:div>
    <w:div w:id="1906063121">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754">
      <w:bodyDiv w:val="1"/>
      <w:marLeft w:val="0"/>
      <w:marRight w:val="0"/>
      <w:marTop w:val="0"/>
      <w:marBottom w:val="0"/>
      <w:divBdr>
        <w:top w:val="none" w:sz="0" w:space="0" w:color="auto"/>
        <w:left w:val="none" w:sz="0" w:space="0" w:color="auto"/>
        <w:bottom w:val="none" w:sz="0" w:space="0" w:color="auto"/>
        <w:right w:val="none" w:sz="0" w:space="0" w:color="auto"/>
      </w:divBdr>
    </w:div>
    <w:div w:id="1910655285">
      <w:bodyDiv w:val="1"/>
      <w:marLeft w:val="0"/>
      <w:marRight w:val="0"/>
      <w:marTop w:val="0"/>
      <w:marBottom w:val="0"/>
      <w:divBdr>
        <w:top w:val="none" w:sz="0" w:space="0" w:color="auto"/>
        <w:left w:val="none" w:sz="0" w:space="0" w:color="auto"/>
        <w:bottom w:val="none" w:sz="0" w:space="0" w:color="auto"/>
        <w:right w:val="none" w:sz="0" w:space="0" w:color="auto"/>
      </w:divBdr>
    </w:div>
    <w:div w:id="1910918163">
      <w:bodyDiv w:val="1"/>
      <w:marLeft w:val="0"/>
      <w:marRight w:val="0"/>
      <w:marTop w:val="0"/>
      <w:marBottom w:val="0"/>
      <w:divBdr>
        <w:top w:val="none" w:sz="0" w:space="0" w:color="auto"/>
        <w:left w:val="none" w:sz="0" w:space="0" w:color="auto"/>
        <w:bottom w:val="none" w:sz="0" w:space="0" w:color="auto"/>
        <w:right w:val="none" w:sz="0" w:space="0" w:color="auto"/>
      </w:divBdr>
    </w:div>
    <w:div w:id="1911689287">
      <w:bodyDiv w:val="1"/>
      <w:marLeft w:val="0"/>
      <w:marRight w:val="0"/>
      <w:marTop w:val="0"/>
      <w:marBottom w:val="0"/>
      <w:divBdr>
        <w:top w:val="none" w:sz="0" w:space="0" w:color="auto"/>
        <w:left w:val="none" w:sz="0" w:space="0" w:color="auto"/>
        <w:bottom w:val="none" w:sz="0" w:space="0" w:color="auto"/>
        <w:right w:val="none" w:sz="0" w:space="0" w:color="auto"/>
      </w:divBdr>
    </w:div>
    <w:div w:id="1912543887">
      <w:bodyDiv w:val="1"/>
      <w:marLeft w:val="0"/>
      <w:marRight w:val="0"/>
      <w:marTop w:val="0"/>
      <w:marBottom w:val="0"/>
      <w:divBdr>
        <w:top w:val="none" w:sz="0" w:space="0" w:color="auto"/>
        <w:left w:val="none" w:sz="0" w:space="0" w:color="auto"/>
        <w:bottom w:val="none" w:sz="0" w:space="0" w:color="auto"/>
        <w:right w:val="none" w:sz="0" w:space="0" w:color="auto"/>
      </w:divBdr>
    </w:div>
    <w:div w:id="1912960819">
      <w:bodyDiv w:val="1"/>
      <w:marLeft w:val="0"/>
      <w:marRight w:val="0"/>
      <w:marTop w:val="0"/>
      <w:marBottom w:val="0"/>
      <w:divBdr>
        <w:top w:val="none" w:sz="0" w:space="0" w:color="auto"/>
        <w:left w:val="none" w:sz="0" w:space="0" w:color="auto"/>
        <w:bottom w:val="none" w:sz="0" w:space="0" w:color="auto"/>
        <w:right w:val="none" w:sz="0" w:space="0" w:color="auto"/>
      </w:divBdr>
    </w:div>
    <w:div w:id="1913655226">
      <w:bodyDiv w:val="1"/>
      <w:marLeft w:val="0"/>
      <w:marRight w:val="0"/>
      <w:marTop w:val="0"/>
      <w:marBottom w:val="0"/>
      <w:divBdr>
        <w:top w:val="none" w:sz="0" w:space="0" w:color="auto"/>
        <w:left w:val="none" w:sz="0" w:space="0" w:color="auto"/>
        <w:bottom w:val="none" w:sz="0" w:space="0" w:color="auto"/>
        <w:right w:val="none" w:sz="0" w:space="0" w:color="auto"/>
      </w:divBdr>
    </w:div>
    <w:div w:id="1913928676">
      <w:bodyDiv w:val="1"/>
      <w:marLeft w:val="0"/>
      <w:marRight w:val="0"/>
      <w:marTop w:val="0"/>
      <w:marBottom w:val="0"/>
      <w:divBdr>
        <w:top w:val="none" w:sz="0" w:space="0" w:color="auto"/>
        <w:left w:val="none" w:sz="0" w:space="0" w:color="auto"/>
        <w:bottom w:val="none" w:sz="0" w:space="0" w:color="auto"/>
        <w:right w:val="none" w:sz="0" w:space="0" w:color="auto"/>
      </w:divBdr>
    </w:div>
    <w:div w:id="1915965189">
      <w:bodyDiv w:val="1"/>
      <w:marLeft w:val="0"/>
      <w:marRight w:val="0"/>
      <w:marTop w:val="0"/>
      <w:marBottom w:val="0"/>
      <w:divBdr>
        <w:top w:val="none" w:sz="0" w:space="0" w:color="auto"/>
        <w:left w:val="none" w:sz="0" w:space="0" w:color="auto"/>
        <w:bottom w:val="none" w:sz="0" w:space="0" w:color="auto"/>
        <w:right w:val="none" w:sz="0" w:space="0" w:color="auto"/>
      </w:divBdr>
    </w:div>
    <w:div w:id="1918435454">
      <w:bodyDiv w:val="1"/>
      <w:marLeft w:val="0"/>
      <w:marRight w:val="0"/>
      <w:marTop w:val="0"/>
      <w:marBottom w:val="0"/>
      <w:divBdr>
        <w:top w:val="none" w:sz="0" w:space="0" w:color="auto"/>
        <w:left w:val="none" w:sz="0" w:space="0" w:color="auto"/>
        <w:bottom w:val="none" w:sz="0" w:space="0" w:color="auto"/>
        <w:right w:val="none" w:sz="0" w:space="0" w:color="auto"/>
      </w:divBdr>
    </w:div>
    <w:div w:id="1919051061">
      <w:bodyDiv w:val="1"/>
      <w:marLeft w:val="0"/>
      <w:marRight w:val="0"/>
      <w:marTop w:val="0"/>
      <w:marBottom w:val="0"/>
      <w:divBdr>
        <w:top w:val="none" w:sz="0" w:space="0" w:color="auto"/>
        <w:left w:val="none" w:sz="0" w:space="0" w:color="auto"/>
        <w:bottom w:val="none" w:sz="0" w:space="0" w:color="auto"/>
        <w:right w:val="none" w:sz="0" w:space="0" w:color="auto"/>
      </w:divBdr>
    </w:div>
    <w:div w:id="1920021655">
      <w:bodyDiv w:val="1"/>
      <w:marLeft w:val="0"/>
      <w:marRight w:val="0"/>
      <w:marTop w:val="0"/>
      <w:marBottom w:val="0"/>
      <w:divBdr>
        <w:top w:val="none" w:sz="0" w:space="0" w:color="auto"/>
        <w:left w:val="none" w:sz="0" w:space="0" w:color="auto"/>
        <w:bottom w:val="none" w:sz="0" w:space="0" w:color="auto"/>
        <w:right w:val="none" w:sz="0" w:space="0" w:color="auto"/>
      </w:divBdr>
    </w:div>
    <w:div w:id="1922249105">
      <w:bodyDiv w:val="1"/>
      <w:marLeft w:val="0"/>
      <w:marRight w:val="0"/>
      <w:marTop w:val="0"/>
      <w:marBottom w:val="0"/>
      <w:divBdr>
        <w:top w:val="none" w:sz="0" w:space="0" w:color="auto"/>
        <w:left w:val="none" w:sz="0" w:space="0" w:color="auto"/>
        <w:bottom w:val="none" w:sz="0" w:space="0" w:color="auto"/>
        <w:right w:val="none" w:sz="0" w:space="0" w:color="auto"/>
      </w:divBdr>
    </w:div>
    <w:div w:id="1923054608">
      <w:bodyDiv w:val="1"/>
      <w:marLeft w:val="0"/>
      <w:marRight w:val="0"/>
      <w:marTop w:val="0"/>
      <w:marBottom w:val="0"/>
      <w:divBdr>
        <w:top w:val="none" w:sz="0" w:space="0" w:color="auto"/>
        <w:left w:val="none" w:sz="0" w:space="0" w:color="auto"/>
        <w:bottom w:val="none" w:sz="0" w:space="0" w:color="auto"/>
        <w:right w:val="none" w:sz="0" w:space="0" w:color="auto"/>
      </w:divBdr>
    </w:div>
    <w:div w:id="1927037108">
      <w:bodyDiv w:val="1"/>
      <w:marLeft w:val="0"/>
      <w:marRight w:val="0"/>
      <w:marTop w:val="0"/>
      <w:marBottom w:val="0"/>
      <w:divBdr>
        <w:top w:val="none" w:sz="0" w:space="0" w:color="auto"/>
        <w:left w:val="none" w:sz="0" w:space="0" w:color="auto"/>
        <w:bottom w:val="none" w:sz="0" w:space="0" w:color="auto"/>
        <w:right w:val="none" w:sz="0" w:space="0" w:color="auto"/>
      </w:divBdr>
    </w:div>
    <w:div w:id="1927570760">
      <w:bodyDiv w:val="1"/>
      <w:marLeft w:val="0"/>
      <w:marRight w:val="0"/>
      <w:marTop w:val="0"/>
      <w:marBottom w:val="0"/>
      <w:divBdr>
        <w:top w:val="none" w:sz="0" w:space="0" w:color="auto"/>
        <w:left w:val="none" w:sz="0" w:space="0" w:color="auto"/>
        <w:bottom w:val="none" w:sz="0" w:space="0" w:color="auto"/>
        <w:right w:val="none" w:sz="0" w:space="0" w:color="auto"/>
      </w:divBdr>
    </w:div>
    <w:div w:id="1928414640">
      <w:bodyDiv w:val="1"/>
      <w:marLeft w:val="0"/>
      <w:marRight w:val="0"/>
      <w:marTop w:val="0"/>
      <w:marBottom w:val="0"/>
      <w:divBdr>
        <w:top w:val="none" w:sz="0" w:space="0" w:color="auto"/>
        <w:left w:val="none" w:sz="0" w:space="0" w:color="auto"/>
        <w:bottom w:val="none" w:sz="0" w:space="0" w:color="auto"/>
        <w:right w:val="none" w:sz="0" w:space="0" w:color="auto"/>
      </w:divBdr>
    </w:div>
    <w:div w:id="1928422724">
      <w:bodyDiv w:val="1"/>
      <w:marLeft w:val="0"/>
      <w:marRight w:val="0"/>
      <w:marTop w:val="0"/>
      <w:marBottom w:val="0"/>
      <w:divBdr>
        <w:top w:val="none" w:sz="0" w:space="0" w:color="auto"/>
        <w:left w:val="none" w:sz="0" w:space="0" w:color="auto"/>
        <w:bottom w:val="none" w:sz="0" w:space="0" w:color="auto"/>
        <w:right w:val="none" w:sz="0" w:space="0" w:color="auto"/>
      </w:divBdr>
    </w:div>
    <w:div w:id="1931885506">
      <w:bodyDiv w:val="1"/>
      <w:marLeft w:val="0"/>
      <w:marRight w:val="0"/>
      <w:marTop w:val="0"/>
      <w:marBottom w:val="0"/>
      <w:divBdr>
        <w:top w:val="none" w:sz="0" w:space="0" w:color="auto"/>
        <w:left w:val="none" w:sz="0" w:space="0" w:color="auto"/>
        <w:bottom w:val="none" w:sz="0" w:space="0" w:color="auto"/>
        <w:right w:val="none" w:sz="0" w:space="0" w:color="auto"/>
      </w:divBdr>
    </w:div>
    <w:div w:id="1933050906">
      <w:bodyDiv w:val="1"/>
      <w:marLeft w:val="0"/>
      <w:marRight w:val="0"/>
      <w:marTop w:val="0"/>
      <w:marBottom w:val="0"/>
      <w:divBdr>
        <w:top w:val="none" w:sz="0" w:space="0" w:color="auto"/>
        <w:left w:val="none" w:sz="0" w:space="0" w:color="auto"/>
        <w:bottom w:val="none" w:sz="0" w:space="0" w:color="auto"/>
        <w:right w:val="none" w:sz="0" w:space="0" w:color="auto"/>
      </w:divBdr>
    </w:div>
    <w:div w:id="1935287492">
      <w:bodyDiv w:val="1"/>
      <w:marLeft w:val="0"/>
      <w:marRight w:val="0"/>
      <w:marTop w:val="0"/>
      <w:marBottom w:val="0"/>
      <w:divBdr>
        <w:top w:val="none" w:sz="0" w:space="0" w:color="auto"/>
        <w:left w:val="none" w:sz="0" w:space="0" w:color="auto"/>
        <w:bottom w:val="none" w:sz="0" w:space="0" w:color="auto"/>
        <w:right w:val="none" w:sz="0" w:space="0" w:color="auto"/>
      </w:divBdr>
    </w:div>
    <w:div w:id="1937010830">
      <w:bodyDiv w:val="1"/>
      <w:marLeft w:val="0"/>
      <w:marRight w:val="0"/>
      <w:marTop w:val="0"/>
      <w:marBottom w:val="0"/>
      <w:divBdr>
        <w:top w:val="none" w:sz="0" w:space="0" w:color="auto"/>
        <w:left w:val="none" w:sz="0" w:space="0" w:color="auto"/>
        <w:bottom w:val="none" w:sz="0" w:space="0" w:color="auto"/>
        <w:right w:val="none" w:sz="0" w:space="0" w:color="auto"/>
      </w:divBdr>
    </w:div>
    <w:div w:id="1937789762">
      <w:bodyDiv w:val="1"/>
      <w:marLeft w:val="0"/>
      <w:marRight w:val="0"/>
      <w:marTop w:val="0"/>
      <w:marBottom w:val="0"/>
      <w:divBdr>
        <w:top w:val="none" w:sz="0" w:space="0" w:color="auto"/>
        <w:left w:val="none" w:sz="0" w:space="0" w:color="auto"/>
        <w:bottom w:val="none" w:sz="0" w:space="0" w:color="auto"/>
        <w:right w:val="none" w:sz="0" w:space="0" w:color="auto"/>
      </w:divBdr>
    </w:div>
    <w:div w:id="1937979560">
      <w:bodyDiv w:val="1"/>
      <w:marLeft w:val="0"/>
      <w:marRight w:val="0"/>
      <w:marTop w:val="0"/>
      <w:marBottom w:val="0"/>
      <w:divBdr>
        <w:top w:val="none" w:sz="0" w:space="0" w:color="auto"/>
        <w:left w:val="none" w:sz="0" w:space="0" w:color="auto"/>
        <w:bottom w:val="none" w:sz="0" w:space="0" w:color="auto"/>
        <w:right w:val="none" w:sz="0" w:space="0" w:color="auto"/>
      </w:divBdr>
    </w:div>
    <w:div w:id="1938630538">
      <w:bodyDiv w:val="1"/>
      <w:marLeft w:val="0"/>
      <w:marRight w:val="0"/>
      <w:marTop w:val="0"/>
      <w:marBottom w:val="0"/>
      <w:divBdr>
        <w:top w:val="none" w:sz="0" w:space="0" w:color="auto"/>
        <w:left w:val="none" w:sz="0" w:space="0" w:color="auto"/>
        <w:bottom w:val="none" w:sz="0" w:space="0" w:color="auto"/>
        <w:right w:val="none" w:sz="0" w:space="0" w:color="auto"/>
      </w:divBdr>
    </w:div>
    <w:div w:id="1939285880">
      <w:bodyDiv w:val="1"/>
      <w:marLeft w:val="0"/>
      <w:marRight w:val="0"/>
      <w:marTop w:val="0"/>
      <w:marBottom w:val="0"/>
      <w:divBdr>
        <w:top w:val="none" w:sz="0" w:space="0" w:color="auto"/>
        <w:left w:val="none" w:sz="0" w:space="0" w:color="auto"/>
        <w:bottom w:val="none" w:sz="0" w:space="0" w:color="auto"/>
        <w:right w:val="none" w:sz="0" w:space="0" w:color="auto"/>
      </w:divBdr>
    </w:div>
    <w:div w:id="1942447689">
      <w:bodyDiv w:val="1"/>
      <w:marLeft w:val="0"/>
      <w:marRight w:val="0"/>
      <w:marTop w:val="0"/>
      <w:marBottom w:val="0"/>
      <w:divBdr>
        <w:top w:val="none" w:sz="0" w:space="0" w:color="auto"/>
        <w:left w:val="none" w:sz="0" w:space="0" w:color="auto"/>
        <w:bottom w:val="none" w:sz="0" w:space="0" w:color="auto"/>
        <w:right w:val="none" w:sz="0" w:space="0" w:color="auto"/>
      </w:divBdr>
    </w:div>
    <w:div w:id="1942562281">
      <w:bodyDiv w:val="1"/>
      <w:marLeft w:val="0"/>
      <w:marRight w:val="0"/>
      <w:marTop w:val="0"/>
      <w:marBottom w:val="0"/>
      <w:divBdr>
        <w:top w:val="none" w:sz="0" w:space="0" w:color="auto"/>
        <w:left w:val="none" w:sz="0" w:space="0" w:color="auto"/>
        <w:bottom w:val="none" w:sz="0" w:space="0" w:color="auto"/>
        <w:right w:val="none" w:sz="0" w:space="0" w:color="auto"/>
      </w:divBdr>
    </w:div>
    <w:div w:id="1943294380">
      <w:bodyDiv w:val="1"/>
      <w:marLeft w:val="0"/>
      <w:marRight w:val="0"/>
      <w:marTop w:val="0"/>
      <w:marBottom w:val="0"/>
      <w:divBdr>
        <w:top w:val="none" w:sz="0" w:space="0" w:color="auto"/>
        <w:left w:val="none" w:sz="0" w:space="0" w:color="auto"/>
        <w:bottom w:val="none" w:sz="0" w:space="0" w:color="auto"/>
        <w:right w:val="none" w:sz="0" w:space="0" w:color="auto"/>
      </w:divBdr>
    </w:div>
    <w:div w:id="1944610162">
      <w:bodyDiv w:val="1"/>
      <w:marLeft w:val="0"/>
      <w:marRight w:val="0"/>
      <w:marTop w:val="0"/>
      <w:marBottom w:val="0"/>
      <w:divBdr>
        <w:top w:val="none" w:sz="0" w:space="0" w:color="auto"/>
        <w:left w:val="none" w:sz="0" w:space="0" w:color="auto"/>
        <w:bottom w:val="none" w:sz="0" w:space="0" w:color="auto"/>
        <w:right w:val="none" w:sz="0" w:space="0" w:color="auto"/>
      </w:divBdr>
    </w:div>
    <w:div w:id="1944916164">
      <w:bodyDiv w:val="1"/>
      <w:marLeft w:val="0"/>
      <w:marRight w:val="0"/>
      <w:marTop w:val="0"/>
      <w:marBottom w:val="0"/>
      <w:divBdr>
        <w:top w:val="none" w:sz="0" w:space="0" w:color="auto"/>
        <w:left w:val="none" w:sz="0" w:space="0" w:color="auto"/>
        <w:bottom w:val="none" w:sz="0" w:space="0" w:color="auto"/>
        <w:right w:val="none" w:sz="0" w:space="0" w:color="auto"/>
      </w:divBdr>
    </w:div>
    <w:div w:id="1945453815">
      <w:bodyDiv w:val="1"/>
      <w:marLeft w:val="0"/>
      <w:marRight w:val="0"/>
      <w:marTop w:val="0"/>
      <w:marBottom w:val="0"/>
      <w:divBdr>
        <w:top w:val="none" w:sz="0" w:space="0" w:color="auto"/>
        <w:left w:val="none" w:sz="0" w:space="0" w:color="auto"/>
        <w:bottom w:val="none" w:sz="0" w:space="0" w:color="auto"/>
        <w:right w:val="none" w:sz="0" w:space="0" w:color="auto"/>
      </w:divBdr>
    </w:div>
    <w:div w:id="1946770385">
      <w:bodyDiv w:val="1"/>
      <w:marLeft w:val="0"/>
      <w:marRight w:val="0"/>
      <w:marTop w:val="0"/>
      <w:marBottom w:val="0"/>
      <w:divBdr>
        <w:top w:val="none" w:sz="0" w:space="0" w:color="auto"/>
        <w:left w:val="none" w:sz="0" w:space="0" w:color="auto"/>
        <w:bottom w:val="none" w:sz="0" w:space="0" w:color="auto"/>
        <w:right w:val="none" w:sz="0" w:space="0" w:color="auto"/>
      </w:divBdr>
    </w:div>
    <w:div w:id="1950038469">
      <w:bodyDiv w:val="1"/>
      <w:marLeft w:val="0"/>
      <w:marRight w:val="0"/>
      <w:marTop w:val="0"/>
      <w:marBottom w:val="0"/>
      <w:divBdr>
        <w:top w:val="none" w:sz="0" w:space="0" w:color="auto"/>
        <w:left w:val="none" w:sz="0" w:space="0" w:color="auto"/>
        <w:bottom w:val="none" w:sz="0" w:space="0" w:color="auto"/>
        <w:right w:val="none" w:sz="0" w:space="0" w:color="auto"/>
      </w:divBdr>
    </w:div>
    <w:div w:id="1952125389">
      <w:bodyDiv w:val="1"/>
      <w:marLeft w:val="0"/>
      <w:marRight w:val="0"/>
      <w:marTop w:val="0"/>
      <w:marBottom w:val="0"/>
      <w:divBdr>
        <w:top w:val="none" w:sz="0" w:space="0" w:color="auto"/>
        <w:left w:val="none" w:sz="0" w:space="0" w:color="auto"/>
        <w:bottom w:val="none" w:sz="0" w:space="0" w:color="auto"/>
        <w:right w:val="none" w:sz="0" w:space="0" w:color="auto"/>
      </w:divBdr>
    </w:div>
    <w:div w:id="1952127321">
      <w:bodyDiv w:val="1"/>
      <w:marLeft w:val="0"/>
      <w:marRight w:val="0"/>
      <w:marTop w:val="0"/>
      <w:marBottom w:val="0"/>
      <w:divBdr>
        <w:top w:val="none" w:sz="0" w:space="0" w:color="auto"/>
        <w:left w:val="none" w:sz="0" w:space="0" w:color="auto"/>
        <w:bottom w:val="none" w:sz="0" w:space="0" w:color="auto"/>
        <w:right w:val="none" w:sz="0" w:space="0" w:color="auto"/>
      </w:divBdr>
    </w:div>
    <w:div w:id="1953634345">
      <w:bodyDiv w:val="1"/>
      <w:marLeft w:val="0"/>
      <w:marRight w:val="0"/>
      <w:marTop w:val="0"/>
      <w:marBottom w:val="0"/>
      <w:divBdr>
        <w:top w:val="none" w:sz="0" w:space="0" w:color="auto"/>
        <w:left w:val="none" w:sz="0" w:space="0" w:color="auto"/>
        <w:bottom w:val="none" w:sz="0" w:space="0" w:color="auto"/>
        <w:right w:val="none" w:sz="0" w:space="0" w:color="auto"/>
      </w:divBdr>
    </w:div>
    <w:div w:id="1953977581">
      <w:bodyDiv w:val="1"/>
      <w:marLeft w:val="0"/>
      <w:marRight w:val="0"/>
      <w:marTop w:val="0"/>
      <w:marBottom w:val="0"/>
      <w:divBdr>
        <w:top w:val="none" w:sz="0" w:space="0" w:color="auto"/>
        <w:left w:val="none" w:sz="0" w:space="0" w:color="auto"/>
        <w:bottom w:val="none" w:sz="0" w:space="0" w:color="auto"/>
        <w:right w:val="none" w:sz="0" w:space="0" w:color="auto"/>
      </w:divBdr>
    </w:div>
    <w:div w:id="1954093809">
      <w:bodyDiv w:val="1"/>
      <w:marLeft w:val="0"/>
      <w:marRight w:val="0"/>
      <w:marTop w:val="0"/>
      <w:marBottom w:val="0"/>
      <w:divBdr>
        <w:top w:val="none" w:sz="0" w:space="0" w:color="auto"/>
        <w:left w:val="none" w:sz="0" w:space="0" w:color="auto"/>
        <w:bottom w:val="none" w:sz="0" w:space="0" w:color="auto"/>
        <w:right w:val="none" w:sz="0" w:space="0" w:color="auto"/>
      </w:divBdr>
    </w:div>
    <w:div w:id="1954708699">
      <w:bodyDiv w:val="1"/>
      <w:marLeft w:val="0"/>
      <w:marRight w:val="0"/>
      <w:marTop w:val="0"/>
      <w:marBottom w:val="0"/>
      <w:divBdr>
        <w:top w:val="none" w:sz="0" w:space="0" w:color="auto"/>
        <w:left w:val="none" w:sz="0" w:space="0" w:color="auto"/>
        <w:bottom w:val="none" w:sz="0" w:space="0" w:color="auto"/>
        <w:right w:val="none" w:sz="0" w:space="0" w:color="auto"/>
      </w:divBdr>
    </w:div>
    <w:div w:id="1955549181">
      <w:bodyDiv w:val="1"/>
      <w:marLeft w:val="0"/>
      <w:marRight w:val="0"/>
      <w:marTop w:val="0"/>
      <w:marBottom w:val="0"/>
      <w:divBdr>
        <w:top w:val="none" w:sz="0" w:space="0" w:color="auto"/>
        <w:left w:val="none" w:sz="0" w:space="0" w:color="auto"/>
        <w:bottom w:val="none" w:sz="0" w:space="0" w:color="auto"/>
        <w:right w:val="none" w:sz="0" w:space="0" w:color="auto"/>
      </w:divBdr>
    </w:div>
    <w:div w:id="1956205296">
      <w:bodyDiv w:val="1"/>
      <w:marLeft w:val="0"/>
      <w:marRight w:val="0"/>
      <w:marTop w:val="0"/>
      <w:marBottom w:val="0"/>
      <w:divBdr>
        <w:top w:val="none" w:sz="0" w:space="0" w:color="auto"/>
        <w:left w:val="none" w:sz="0" w:space="0" w:color="auto"/>
        <w:bottom w:val="none" w:sz="0" w:space="0" w:color="auto"/>
        <w:right w:val="none" w:sz="0" w:space="0" w:color="auto"/>
      </w:divBdr>
    </w:div>
    <w:div w:id="1957133558">
      <w:bodyDiv w:val="1"/>
      <w:marLeft w:val="0"/>
      <w:marRight w:val="0"/>
      <w:marTop w:val="0"/>
      <w:marBottom w:val="0"/>
      <w:divBdr>
        <w:top w:val="none" w:sz="0" w:space="0" w:color="auto"/>
        <w:left w:val="none" w:sz="0" w:space="0" w:color="auto"/>
        <w:bottom w:val="none" w:sz="0" w:space="0" w:color="auto"/>
        <w:right w:val="none" w:sz="0" w:space="0" w:color="auto"/>
      </w:divBdr>
    </w:div>
    <w:div w:id="1957367338">
      <w:bodyDiv w:val="1"/>
      <w:marLeft w:val="0"/>
      <w:marRight w:val="0"/>
      <w:marTop w:val="0"/>
      <w:marBottom w:val="0"/>
      <w:divBdr>
        <w:top w:val="none" w:sz="0" w:space="0" w:color="auto"/>
        <w:left w:val="none" w:sz="0" w:space="0" w:color="auto"/>
        <w:bottom w:val="none" w:sz="0" w:space="0" w:color="auto"/>
        <w:right w:val="none" w:sz="0" w:space="0" w:color="auto"/>
      </w:divBdr>
    </w:div>
    <w:div w:id="1957712780">
      <w:bodyDiv w:val="1"/>
      <w:marLeft w:val="0"/>
      <w:marRight w:val="0"/>
      <w:marTop w:val="0"/>
      <w:marBottom w:val="0"/>
      <w:divBdr>
        <w:top w:val="none" w:sz="0" w:space="0" w:color="auto"/>
        <w:left w:val="none" w:sz="0" w:space="0" w:color="auto"/>
        <w:bottom w:val="none" w:sz="0" w:space="0" w:color="auto"/>
        <w:right w:val="none" w:sz="0" w:space="0" w:color="auto"/>
      </w:divBdr>
    </w:div>
    <w:div w:id="1963413264">
      <w:bodyDiv w:val="1"/>
      <w:marLeft w:val="0"/>
      <w:marRight w:val="0"/>
      <w:marTop w:val="0"/>
      <w:marBottom w:val="0"/>
      <w:divBdr>
        <w:top w:val="none" w:sz="0" w:space="0" w:color="auto"/>
        <w:left w:val="none" w:sz="0" w:space="0" w:color="auto"/>
        <w:bottom w:val="none" w:sz="0" w:space="0" w:color="auto"/>
        <w:right w:val="none" w:sz="0" w:space="0" w:color="auto"/>
      </w:divBdr>
    </w:div>
    <w:div w:id="1963802750">
      <w:bodyDiv w:val="1"/>
      <w:marLeft w:val="0"/>
      <w:marRight w:val="0"/>
      <w:marTop w:val="0"/>
      <w:marBottom w:val="0"/>
      <w:divBdr>
        <w:top w:val="none" w:sz="0" w:space="0" w:color="auto"/>
        <w:left w:val="none" w:sz="0" w:space="0" w:color="auto"/>
        <w:bottom w:val="none" w:sz="0" w:space="0" w:color="auto"/>
        <w:right w:val="none" w:sz="0" w:space="0" w:color="auto"/>
      </w:divBdr>
    </w:div>
    <w:div w:id="1964072252">
      <w:bodyDiv w:val="1"/>
      <w:marLeft w:val="0"/>
      <w:marRight w:val="0"/>
      <w:marTop w:val="0"/>
      <w:marBottom w:val="0"/>
      <w:divBdr>
        <w:top w:val="none" w:sz="0" w:space="0" w:color="auto"/>
        <w:left w:val="none" w:sz="0" w:space="0" w:color="auto"/>
        <w:bottom w:val="none" w:sz="0" w:space="0" w:color="auto"/>
        <w:right w:val="none" w:sz="0" w:space="0" w:color="auto"/>
      </w:divBdr>
    </w:div>
    <w:div w:id="1965581273">
      <w:bodyDiv w:val="1"/>
      <w:marLeft w:val="0"/>
      <w:marRight w:val="0"/>
      <w:marTop w:val="0"/>
      <w:marBottom w:val="0"/>
      <w:divBdr>
        <w:top w:val="none" w:sz="0" w:space="0" w:color="auto"/>
        <w:left w:val="none" w:sz="0" w:space="0" w:color="auto"/>
        <w:bottom w:val="none" w:sz="0" w:space="0" w:color="auto"/>
        <w:right w:val="none" w:sz="0" w:space="0" w:color="auto"/>
      </w:divBdr>
    </w:div>
    <w:div w:id="1965698729">
      <w:bodyDiv w:val="1"/>
      <w:marLeft w:val="0"/>
      <w:marRight w:val="0"/>
      <w:marTop w:val="0"/>
      <w:marBottom w:val="0"/>
      <w:divBdr>
        <w:top w:val="none" w:sz="0" w:space="0" w:color="auto"/>
        <w:left w:val="none" w:sz="0" w:space="0" w:color="auto"/>
        <w:bottom w:val="none" w:sz="0" w:space="0" w:color="auto"/>
        <w:right w:val="none" w:sz="0" w:space="0" w:color="auto"/>
      </w:divBdr>
    </w:div>
    <w:div w:id="1965843640">
      <w:bodyDiv w:val="1"/>
      <w:marLeft w:val="0"/>
      <w:marRight w:val="0"/>
      <w:marTop w:val="0"/>
      <w:marBottom w:val="0"/>
      <w:divBdr>
        <w:top w:val="none" w:sz="0" w:space="0" w:color="auto"/>
        <w:left w:val="none" w:sz="0" w:space="0" w:color="auto"/>
        <w:bottom w:val="none" w:sz="0" w:space="0" w:color="auto"/>
        <w:right w:val="none" w:sz="0" w:space="0" w:color="auto"/>
      </w:divBdr>
    </w:div>
    <w:div w:id="1966109024">
      <w:bodyDiv w:val="1"/>
      <w:marLeft w:val="0"/>
      <w:marRight w:val="0"/>
      <w:marTop w:val="0"/>
      <w:marBottom w:val="0"/>
      <w:divBdr>
        <w:top w:val="none" w:sz="0" w:space="0" w:color="auto"/>
        <w:left w:val="none" w:sz="0" w:space="0" w:color="auto"/>
        <w:bottom w:val="none" w:sz="0" w:space="0" w:color="auto"/>
        <w:right w:val="none" w:sz="0" w:space="0" w:color="auto"/>
      </w:divBdr>
    </w:div>
    <w:div w:id="1966347803">
      <w:bodyDiv w:val="1"/>
      <w:marLeft w:val="0"/>
      <w:marRight w:val="0"/>
      <w:marTop w:val="0"/>
      <w:marBottom w:val="0"/>
      <w:divBdr>
        <w:top w:val="none" w:sz="0" w:space="0" w:color="auto"/>
        <w:left w:val="none" w:sz="0" w:space="0" w:color="auto"/>
        <w:bottom w:val="none" w:sz="0" w:space="0" w:color="auto"/>
        <w:right w:val="none" w:sz="0" w:space="0" w:color="auto"/>
      </w:divBdr>
    </w:div>
    <w:div w:id="1967467668">
      <w:bodyDiv w:val="1"/>
      <w:marLeft w:val="0"/>
      <w:marRight w:val="0"/>
      <w:marTop w:val="0"/>
      <w:marBottom w:val="0"/>
      <w:divBdr>
        <w:top w:val="none" w:sz="0" w:space="0" w:color="auto"/>
        <w:left w:val="none" w:sz="0" w:space="0" w:color="auto"/>
        <w:bottom w:val="none" w:sz="0" w:space="0" w:color="auto"/>
        <w:right w:val="none" w:sz="0" w:space="0" w:color="auto"/>
      </w:divBdr>
    </w:div>
    <w:div w:id="1967659647">
      <w:bodyDiv w:val="1"/>
      <w:marLeft w:val="0"/>
      <w:marRight w:val="0"/>
      <w:marTop w:val="0"/>
      <w:marBottom w:val="0"/>
      <w:divBdr>
        <w:top w:val="none" w:sz="0" w:space="0" w:color="auto"/>
        <w:left w:val="none" w:sz="0" w:space="0" w:color="auto"/>
        <w:bottom w:val="none" w:sz="0" w:space="0" w:color="auto"/>
        <w:right w:val="none" w:sz="0" w:space="0" w:color="auto"/>
      </w:divBdr>
    </w:div>
    <w:div w:id="1968393505">
      <w:bodyDiv w:val="1"/>
      <w:marLeft w:val="0"/>
      <w:marRight w:val="0"/>
      <w:marTop w:val="0"/>
      <w:marBottom w:val="0"/>
      <w:divBdr>
        <w:top w:val="none" w:sz="0" w:space="0" w:color="auto"/>
        <w:left w:val="none" w:sz="0" w:space="0" w:color="auto"/>
        <w:bottom w:val="none" w:sz="0" w:space="0" w:color="auto"/>
        <w:right w:val="none" w:sz="0" w:space="0" w:color="auto"/>
      </w:divBdr>
    </w:div>
    <w:div w:id="1968773240">
      <w:bodyDiv w:val="1"/>
      <w:marLeft w:val="0"/>
      <w:marRight w:val="0"/>
      <w:marTop w:val="0"/>
      <w:marBottom w:val="0"/>
      <w:divBdr>
        <w:top w:val="none" w:sz="0" w:space="0" w:color="auto"/>
        <w:left w:val="none" w:sz="0" w:space="0" w:color="auto"/>
        <w:bottom w:val="none" w:sz="0" w:space="0" w:color="auto"/>
        <w:right w:val="none" w:sz="0" w:space="0" w:color="auto"/>
      </w:divBdr>
    </w:div>
    <w:div w:id="1970821828">
      <w:bodyDiv w:val="1"/>
      <w:marLeft w:val="0"/>
      <w:marRight w:val="0"/>
      <w:marTop w:val="0"/>
      <w:marBottom w:val="0"/>
      <w:divBdr>
        <w:top w:val="none" w:sz="0" w:space="0" w:color="auto"/>
        <w:left w:val="none" w:sz="0" w:space="0" w:color="auto"/>
        <w:bottom w:val="none" w:sz="0" w:space="0" w:color="auto"/>
        <w:right w:val="none" w:sz="0" w:space="0" w:color="auto"/>
      </w:divBdr>
    </w:div>
    <w:div w:id="1974481989">
      <w:bodyDiv w:val="1"/>
      <w:marLeft w:val="0"/>
      <w:marRight w:val="0"/>
      <w:marTop w:val="0"/>
      <w:marBottom w:val="0"/>
      <w:divBdr>
        <w:top w:val="none" w:sz="0" w:space="0" w:color="auto"/>
        <w:left w:val="none" w:sz="0" w:space="0" w:color="auto"/>
        <w:bottom w:val="none" w:sz="0" w:space="0" w:color="auto"/>
        <w:right w:val="none" w:sz="0" w:space="0" w:color="auto"/>
      </w:divBdr>
    </w:div>
    <w:div w:id="1975210006">
      <w:bodyDiv w:val="1"/>
      <w:marLeft w:val="0"/>
      <w:marRight w:val="0"/>
      <w:marTop w:val="0"/>
      <w:marBottom w:val="0"/>
      <w:divBdr>
        <w:top w:val="none" w:sz="0" w:space="0" w:color="auto"/>
        <w:left w:val="none" w:sz="0" w:space="0" w:color="auto"/>
        <w:bottom w:val="none" w:sz="0" w:space="0" w:color="auto"/>
        <w:right w:val="none" w:sz="0" w:space="0" w:color="auto"/>
      </w:divBdr>
    </w:div>
    <w:div w:id="1975333748">
      <w:bodyDiv w:val="1"/>
      <w:marLeft w:val="0"/>
      <w:marRight w:val="0"/>
      <w:marTop w:val="0"/>
      <w:marBottom w:val="0"/>
      <w:divBdr>
        <w:top w:val="none" w:sz="0" w:space="0" w:color="auto"/>
        <w:left w:val="none" w:sz="0" w:space="0" w:color="auto"/>
        <w:bottom w:val="none" w:sz="0" w:space="0" w:color="auto"/>
        <w:right w:val="none" w:sz="0" w:space="0" w:color="auto"/>
      </w:divBdr>
    </w:div>
    <w:div w:id="1979146493">
      <w:bodyDiv w:val="1"/>
      <w:marLeft w:val="0"/>
      <w:marRight w:val="0"/>
      <w:marTop w:val="0"/>
      <w:marBottom w:val="0"/>
      <w:divBdr>
        <w:top w:val="none" w:sz="0" w:space="0" w:color="auto"/>
        <w:left w:val="none" w:sz="0" w:space="0" w:color="auto"/>
        <w:bottom w:val="none" w:sz="0" w:space="0" w:color="auto"/>
        <w:right w:val="none" w:sz="0" w:space="0" w:color="auto"/>
      </w:divBdr>
    </w:div>
    <w:div w:id="1979869681">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3003666">
      <w:bodyDiv w:val="1"/>
      <w:marLeft w:val="0"/>
      <w:marRight w:val="0"/>
      <w:marTop w:val="0"/>
      <w:marBottom w:val="0"/>
      <w:divBdr>
        <w:top w:val="none" w:sz="0" w:space="0" w:color="auto"/>
        <w:left w:val="none" w:sz="0" w:space="0" w:color="auto"/>
        <w:bottom w:val="none" w:sz="0" w:space="0" w:color="auto"/>
        <w:right w:val="none" w:sz="0" w:space="0" w:color="auto"/>
      </w:divBdr>
    </w:div>
    <w:div w:id="1984190020">
      <w:bodyDiv w:val="1"/>
      <w:marLeft w:val="0"/>
      <w:marRight w:val="0"/>
      <w:marTop w:val="0"/>
      <w:marBottom w:val="0"/>
      <w:divBdr>
        <w:top w:val="none" w:sz="0" w:space="0" w:color="auto"/>
        <w:left w:val="none" w:sz="0" w:space="0" w:color="auto"/>
        <w:bottom w:val="none" w:sz="0" w:space="0" w:color="auto"/>
        <w:right w:val="none" w:sz="0" w:space="0" w:color="auto"/>
      </w:divBdr>
    </w:div>
    <w:div w:id="1985504788">
      <w:bodyDiv w:val="1"/>
      <w:marLeft w:val="0"/>
      <w:marRight w:val="0"/>
      <w:marTop w:val="0"/>
      <w:marBottom w:val="0"/>
      <w:divBdr>
        <w:top w:val="none" w:sz="0" w:space="0" w:color="auto"/>
        <w:left w:val="none" w:sz="0" w:space="0" w:color="auto"/>
        <w:bottom w:val="none" w:sz="0" w:space="0" w:color="auto"/>
        <w:right w:val="none" w:sz="0" w:space="0" w:color="auto"/>
      </w:divBdr>
    </w:div>
    <w:div w:id="1985618468">
      <w:bodyDiv w:val="1"/>
      <w:marLeft w:val="0"/>
      <w:marRight w:val="0"/>
      <w:marTop w:val="0"/>
      <w:marBottom w:val="0"/>
      <w:divBdr>
        <w:top w:val="none" w:sz="0" w:space="0" w:color="auto"/>
        <w:left w:val="none" w:sz="0" w:space="0" w:color="auto"/>
        <w:bottom w:val="none" w:sz="0" w:space="0" w:color="auto"/>
        <w:right w:val="none" w:sz="0" w:space="0" w:color="auto"/>
      </w:divBdr>
    </w:div>
    <w:div w:id="1986935954">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124152">
      <w:bodyDiv w:val="1"/>
      <w:marLeft w:val="0"/>
      <w:marRight w:val="0"/>
      <w:marTop w:val="0"/>
      <w:marBottom w:val="0"/>
      <w:divBdr>
        <w:top w:val="none" w:sz="0" w:space="0" w:color="auto"/>
        <w:left w:val="none" w:sz="0" w:space="0" w:color="auto"/>
        <w:bottom w:val="none" w:sz="0" w:space="0" w:color="auto"/>
        <w:right w:val="none" w:sz="0" w:space="0" w:color="auto"/>
      </w:divBdr>
    </w:div>
    <w:div w:id="1987394761">
      <w:bodyDiv w:val="1"/>
      <w:marLeft w:val="0"/>
      <w:marRight w:val="0"/>
      <w:marTop w:val="0"/>
      <w:marBottom w:val="0"/>
      <w:divBdr>
        <w:top w:val="none" w:sz="0" w:space="0" w:color="auto"/>
        <w:left w:val="none" w:sz="0" w:space="0" w:color="auto"/>
        <w:bottom w:val="none" w:sz="0" w:space="0" w:color="auto"/>
        <w:right w:val="none" w:sz="0" w:space="0" w:color="auto"/>
      </w:divBdr>
    </w:div>
    <w:div w:id="1987465469">
      <w:bodyDiv w:val="1"/>
      <w:marLeft w:val="0"/>
      <w:marRight w:val="0"/>
      <w:marTop w:val="0"/>
      <w:marBottom w:val="0"/>
      <w:divBdr>
        <w:top w:val="none" w:sz="0" w:space="0" w:color="auto"/>
        <w:left w:val="none" w:sz="0" w:space="0" w:color="auto"/>
        <w:bottom w:val="none" w:sz="0" w:space="0" w:color="auto"/>
        <w:right w:val="none" w:sz="0" w:space="0" w:color="auto"/>
      </w:divBdr>
    </w:div>
    <w:div w:id="1987468850">
      <w:bodyDiv w:val="1"/>
      <w:marLeft w:val="0"/>
      <w:marRight w:val="0"/>
      <w:marTop w:val="0"/>
      <w:marBottom w:val="0"/>
      <w:divBdr>
        <w:top w:val="none" w:sz="0" w:space="0" w:color="auto"/>
        <w:left w:val="none" w:sz="0" w:space="0" w:color="auto"/>
        <w:bottom w:val="none" w:sz="0" w:space="0" w:color="auto"/>
        <w:right w:val="none" w:sz="0" w:space="0" w:color="auto"/>
      </w:divBdr>
    </w:div>
    <w:div w:id="1987974987">
      <w:bodyDiv w:val="1"/>
      <w:marLeft w:val="0"/>
      <w:marRight w:val="0"/>
      <w:marTop w:val="0"/>
      <w:marBottom w:val="0"/>
      <w:divBdr>
        <w:top w:val="none" w:sz="0" w:space="0" w:color="auto"/>
        <w:left w:val="none" w:sz="0" w:space="0" w:color="auto"/>
        <w:bottom w:val="none" w:sz="0" w:space="0" w:color="auto"/>
        <w:right w:val="none" w:sz="0" w:space="0" w:color="auto"/>
      </w:divBdr>
    </w:div>
    <w:div w:id="1988700548">
      <w:bodyDiv w:val="1"/>
      <w:marLeft w:val="0"/>
      <w:marRight w:val="0"/>
      <w:marTop w:val="0"/>
      <w:marBottom w:val="0"/>
      <w:divBdr>
        <w:top w:val="none" w:sz="0" w:space="0" w:color="auto"/>
        <w:left w:val="none" w:sz="0" w:space="0" w:color="auto"/>
        <w:bottom w:val="none" w:sz="0" w:space="0" w:color="auto"/>
        <w:right w:val="none" w:sz="0" w:space="0" w:color="auto"/>
      </w:divBdr>
    </w:div>
    <w:div w:id="1988894603">
      <w:bodyDiv w:val="1"/>
      <w:marLeft w:val="0"/>
      <w:marRight w:val="0"/>
      <w:marTop w:val="0"/>
      <w:marBottom w:val="0"/>
      <w:divBdr>
        <w:top w:val="none" w:sz="0" w:space="0" w:color="auto"/>
        <w:left w:val="none" w:sz="0" w:space="0" w:color="auto"/>
        <w:bottom w:val="none" w:sz="0" w:space="0" w:color="auto"/>
        <w:right w:val="none" w:sz="0" w:space="0" w:color="auto"/>
      </w:divBdr>
    </w:div>
    <w:div w:id="1990985399">
      <w:bodyDiv w:val="1"/>
      <w:marLeft w:val="0"/>
      <w:marRight w:val="0"/>
      <w:marTop w:val="0"/>
      <w:marBottom w:val="0"/>
      <w:divBdr>
        <w:top w:val="none" w:sz="0" w:space="0" w:color="auto"/>
        <w:left w:val="none" w:sz="0" w:space="0" w:color="auto"/>
        <w:bottom w:val="none" w:sz="0" w:space="0" w:color="auto"/>
        <w:right w:val="none" w:sz="0" w:space="0" w:color="auto"/>
      </w:divBdr>
    </w:div>
    <w:div w:id="1992978694">
      <w:bodyDiv w:val="1"/>
      <w:marLeft w:val="0"/>
      <w:marRight w:val="0"/>
      <w:marTop w:val="0"/>
      <w:marBottom w:val="0"/>
      <w:divBdr>
        <w:top w:val="none" w:sz="0" w:space="0" w:color="auto"/>
        <w:left w:val="none" w:sz="0" w:space="0" w:color="auto"/>
        <w:bottom w:val="none" w:sz="0" w:space="0" w:color="auto"/>
        <w:right w:val="none" w:sz="0" w:space="0" w:color="auto"/>
      </w:divBdr>
    </w:div>
    <w:div w:id="1993174045">
      <w:bodyDiv w:val="1"/>
      <w:marLeft w:val="0"/>
      <w:marRight w:val="0"/>
      <w:marTop w:val="0"/>
      <w:marBottom w:val="0"/>
      <w:divBdr>
        <w:top w:val="none" w:sz="0" w:space="0" w:color="auto"/>
        <w:left w:val="none" w:sz="0" w:space="0" w:color="auto"/>
        <w:bottom w:val="none" w:sz="0" w:space="0" w:color="auto"/>
        <w:right w:val="none" w:sz="0" w:space="0" w:color="auto"/>
      </w:divBdr>
    </w:div>
    <w:div w:id="1993412146">
      <w:bodyDiv w:val="1"/>
      <w:marLeft w:val="0"/>
      <w:marRight w:val="0"/>
      <w:marTop w:val="0"/>
      <w:marBottom w:val="0"/>
      <w:divBdr>
        <w:top w:val="none" w:sz="0" w:space="0" w:color="auto"/>
        <w:left w:val="none" w:sz="0" w:space="0" w:color="auto"/>
        <w:bottom w:val="none" w:sz="0" w:space="0" w:color="auto"/>
        <w:right w:val="none" w:sz="0" w:space="0" w:color="auto"/>
      </w:divBdr>
    </w:div>
    <w:div w:id="1995328334">
      <w:bodyDiv w:val="1"/>
      <w:marLeft w:val="0"/>
      <w:marRight w:val="0"/>
      <w:marTop w:val="0"/>
      <w:marBottom w:val="0"/>
      <w:divBdr>
        <w:top w:val="none" w:sz="0" w:space="0" w:color="auto"/>
        <w:left w:val="none" w:sz="0" w:space="0" w:color="auto"/>
        <w:bottom w:val="none" w:sz="0" w:space="0" w:color="auto"/>
        <w:right w:val="none" w:sz="0" w:space="0" w:color="auto"/>
      </w:divBdr>
    </w:div>
    <w:div w:id="1996031178">
      <w:bodyDiv w:val="1"/>
      <w:marLeft w:val="0"/>
      <w:marRight w:val="0"/>
      <w:marTop w:val="0"/>
      <w:marBottom w:val="0"/>
      <w:divBdr>
        <w:top w:val="none" w:sz="0" w:space="0" w:color="auto"/>
        <w:left w:val="none" w:sz="0" w:space="0" w:color="auto"/>
        <w:bottom w:val="none" w:sz="0" w:space="0" w:color="auto"/>
        <w:right w:val="none" w:sz="0" w:space="0" w:color="auto"/>
      </w:divBdr>
    </w:div>
    <w:div w:id="1996102635">
      <w:bodyDiv w:val="1"/>
      <w:marLeft w:val="0"/>
      <w:marRight w:val="0"/>
      <w:marTop w:val="0"/>
      <w:marBottom w:val="0"/>
      <w:divBdr>
        <w:top w:val="none" w:sz="0" w:space="0" w:color="auto"/>
        <w:left w:val="none" w:sz="0" w:space="0" w:color="auto"/>
        <w:bottom w:val="none" w:sz="0" w:space="0" w:color="auto"/>
        <w:right w:val="none" w:sz="0" w:space="0" w:color="auto"/>
      </w:divBdr>
    </w:div>
    <w:div w:id="1997567807">
      <w:bodyDiv w:val="1"/>
      <w:marLeft w:val="0"/>
      <w:marRight w:val="0"/>
      <w:marTop w:val="0"/>
      <w:marBottom w:val="0"/>
      <w:divBdr>
        <w:top w:val="none" w:sz="0" w:space="0" w:color="auto"/>
        <w:left w:val="none" w:sz="0" w:space="0" w:color="auto"/>
        <w:bottom w:val="none" w:sz="0" w:space="0" w:color="auto"/>
        <w:right w:val="none" w:sz="0" w:space="0" w:color="auto"/>
      </w:divBdr>
    </w:div>
    <w:div w:id="1999723482">
      <w:bodyDiv w:val="1"/>
      <w:marLeft w:val="0"/>
      <w:marRight w:val="0"/>
      <w:marTop w:val="0"/>
      <w:marBottom w:val="0"/>
      <w:divBdr>
        <w:top w:val="none" w:sz="0" w:space="0" w:color="auto"/>
        <w:left w:val="none" w:sz="0" w:space="0" w:color="auto"/>
        <w:bottom w:val="none" w:sz="0" w:space="0" w:color="auto"/>
        <w:right w:val="none" w:sz="0" w:space="0" w:color="auto"/>
      </w:divBdr>
    </w:div>
    <w:div w:id="2000189334">
      <w:bodyDiv w:val="1"/>
      <w:marLeft w:val="0"/>
      <w:marRight w:val="0"/>
      <w:marTop w:val="0"/>
      <w:marBottom w:val="0"/>
      <w:divBdr>
        <w:top w:val="none" w:sz="0" w:space="0" w:color="auto"/>
        <w:left w:val="none" w:sz="0" w:space="0" w:color="auto"/>
        <w:bottom w:val="none" w:sz="0" w:space="0" w:color="auto"/>
        <w:right w:val="none" w:sz="0" w:space="0" w:color="auto"/>
      </w:divBdr>
    </w:div>
    <w:div w:id="2001276178">
      <w:bodyDiv w:val="1"/>
      <w:marLeft w:val="0"/>
      <w:marRight w:val="0"/>
      <w:marTop w:val="0"/>
      <w:marBottom w:val="0"/>
      <w:divBdr>
        <w:top w:val="none" w:sz="0" w:space="0" w:color="auto"/>
        <w:left w:val="none" w:sz="0" w:space="0" w:color="auto"/>
        <w:bottom w:val="none" w:sz="0" w:space="0" w:color="auto"/>
        <w:right w:val="none" w:sz="0" w:space="0" w:color="auto"/>
      </w:divBdr>
    </w:div>
    <w:div w:id="2003504215">
      <w:bodyDiv w:val="1"/>
      <w:marLeft w:val="0"/>
      <w:marRight w:val="0"/>
      <w:marTop w:val="0"/>
      <w:marBottom w:val="0"/>
      <w:divBdr>
        <w:top w:val="none" w:sz="0" w:space="0" w:color="auto"/>
        <w:left w:val="none" w:sz="0" w:space="0" w:color="auto"/>
        <w:bottom w:val="none" w:sz="0" w:space="0" w:color="auto"/>
        <w:right w:val="none" w:sz="0" w:space="0" w:color="auto"/>
      </w:divBdr>
    </w:div>
    <w:div w:id="2003850510">
      <w:bodyDiv w:val="1"/>
      <w:marLeft w:val="0"/>
      <w:marRight w:val="0"/>
      <w:marTop w:val="0"/>
      <w:marBottom w:val="0"/>
      <w:divBdr>
        <w:top w:val="none" w:sz="0" w:space="0" w:color="auto"/>
        <w:left w:val="none" w:sz="0" w:space="0" w:color="auto"/>
        <w:bottom w:val="none" w:sz="0" w:space="0" w:color="auto"/>
        <w:right w:val="none" w:sz="0" w:space="0" w:color="auto"/>
      </w:divBdr>
    </w:div>
    <w:div w:id="2005665058">
      <w:bodyDiv w:val="1"/>
      <w:marLeft w:val="0"/>
      <w:marRight w:val="0"/>
      <w:marTop w:val="0"/>
      <w:marBottom w:val="0"/>
      <w:divBdr>
        <w:top w:val="none" w:sz="0" w:space="0" w:color="auto"/>
        <w:left w:val="none" w:sz="0" w:space="0" w:color="auto"/>
        <w:bottom w:val="none" w:sz="0" w:space="0" w:color="auto"/>
        <w:right w:val="none" w:sz="0" w:space="0" w:color="auto"/>
      </w:divBdr>
    </w:div>
    <w:div w:id="2006282749">
      <w:bodyDiv w:val="1"/>
      <w:marLeft w:val="0"/>
      <w:marRight w:val="0"/>
      <w:marTop w:val="0"/>
      <w:marBottom w:val="0"/>
      <w:divBdr>
        <w:top w:val="none" w:sz="0" w:space="0" w:color="auto"/>
        <w:left w:val="none" w:sz="0" w:space="0" w:color="auto"/>
        <w:bottom w:val="none" w:sz="0" w:space="0" w:color="auto"/>
        <w:right w:val="none" w:sz="0" w:space="0" w:color="auto"/>
      </w:divBdr>
    </w:div>
    <w:div w:id="2008483633">
      <w:bodyDiv w:val="1"/>
      <w:marLeft w:val="0"/>
      <w:marRight w:val="0"/>
      <w:marTop w:val="0"/>
      <w:marBottom w:val="0"/>
      <w:divBdr>
        <w:top w:val="none" w:sz="0" w:space="0" w:color="auto"/>
        <w:left w:val="none" w:sz="0" w:space="0" w:color="auto"/>
        <w:bottom w:val="none" w:sz="0" w:space="0" w:color="auto"/>
        <w:right w:val="none" w:sz="0" w:space="0" w:color="auto"/>
      </w:divBdr>
    </w:div>
    <w:div w:id="2009017772">
      <w:bodyDiv w:val="1"/>
      <w:marLeft w:val="0"/>
      <w:marRight w:val="0"/>
      <w:marTop w:val="0"/>
      <w:marBottom w:val="0"/>
      <w:divBdr>
        <w:top w:val="none" w:sz="0" w:space="0" w:color="auto"/>
        <w:left w:val="none" w:sz="0" w:space="0" w:color="auto"/>
        <w:bottom w:val="none" w:sz="0" w:space="0" w:color="auto"/>
        <w:right w:val="none" w:sz="0" w:space="0" w:color="auto"/>
      </w:divBdr>
    </w:div>
    <w:div w:id="2009359921">
      <w:bodyDiv w:val="1"/>
      <w:marLeft w:val="0"/>
      <w:marRight w:val="0"/>
      <w:marTop w:val="0"/>
      <w:marBottom w:val="0"/>
      <w:divBdr>
        <w:top w:val="none" w:sz="0" w:space="0" w:color="auto"/>
        <w:left w:val="none" w:sz="0" w:space="0" w:color="auto"/>
        <w:bottom w:val="none" w:sz="0" w:space="0" w:color="auto"/>
        <w:right w:val="none" w:sz="0" w:space="0" w:color="auto"/>
      </w:divBdr>
    </w:div>
    <w:div w:id="2012368366">
      <w:bodyDiv w:val="1"/>
      <w:marLeft w:val="0"/>
      <w:marRight w:val="0"/>
      <w:marTop w:val="0"/>
      <w:marBottom w:val="0"/>
      <w:divBdr>
        <w:top w:val="none" w:sz="0" w:space="0" w:color="auto"/>
        <w:left w:val="none" w:sz="0" w:space="0" w:color="auto"/>
        <w:bottom w:val="none" w:sz="0" w:space="0" w:color="auto"/>
        <w:right w:val="none" w:sz="0" w:space="0" w:color="auto"/>
      </w:divBdr>
    </w:div>
    <w:div w:id="2012901992">
      <w:bodyDiv w:val="1"/>
      <w:marLeft w:val="0"/>
      <w:marRight w:val="0"/>
      <w:marTop w:val="0"/>
      <w:marBottom w:val="0"/>
      <w:divBdr>
        <w:top w:val="none" w:sz="0" w:space="0" w:color="auto"/>
        <w:left w:val="none" w:sz="0" w:space="0" w:color="auto"/>
        <w:bottom w:val="none" w:sz="0" w:space="0" w:color="auto"/>
        <w:right w:val="none" w:sz="0" w:space="0" w:color="auto"/>
      </w:divBdr>
    </w:div>
    <w:div w:id="2013222596">
      <w:bodyDiv w:val="1"/>
      <w:marLeft w:val="0"/>
      <w:marRight w:val="0"/>
      <w:marTop w:val="0"/>
      <w:marBottom w:val="0"/>
      <w:divBdr>
        <w:top w:val="none" w:sz="0" w:space="0" w:color="auto"/>
        <w:left w:val="none" w:sz="0" w:space="0" w:color="auto"/>
        <w:bottom w:val="none" w:sz="0" w:space="0" w:color="auto"/>
        <w:right w:val="none" w:sz="0" w:space="0" w:color="auto"/>
      </w:divBdr>
    </w:div>
    <w:div w:id="2014412038">
      <w:bodyDiv w:val="1"/>
      <w:marLeft w:val="0"/>
      <w:marRight w:val="0"/>
      <w:marTop w:val="0"/>
      <w:marBottom w:val="0"/>
      <w:divBdr>
        <w:top w:val="none" w:sz="0" w:space="0" w:color="auto"/>
        <w:left w:val="none" w:sz="0" w:space="0" w:color="auto"/>
        <w:bottom w:val="none" w:sz="0" w:space="0" w:color="auto"/>
        <w:right w:val="none" w:sz="0" w:space="0" w:color="auto"/>
      </w:divBdr>
    </w:div>
    <w:div w:id="2014603671">
      <w:bodyDiv w:val="1"/>
      <w:marLeft w:val="0"/>
      <w:marRight w:val="0"/>
      <w:marTop w:val="0"/>
      <w:marBottom w:val="0"/>
      <w:divBdr>
        <w:top w:val="none" w:sz="0" w:space="0" w:color="auto"/>
        <w:left w:val="none" w:sz="0" w:space="0" w:color="auto"/>
        <w:bottom w:val="none" w:sz="0" w:space="0" w:color="auto"/>
        <w:right w:val="none" w:sz="0" w:space="0" w:color="auto"/>
      </w:divBdr>
    </w:div>
    <w:div w:id="2014796600">
      <w:bodyDiv w:val="1"/>
      <w:marLeft w:val="0"/>
      <w:marRight w:val="0"/>
      <w:marTop w:val="0"/>
      <w:marBottom w:val="0"/>
      <w:divBdr>
        <w:top w:val="none" w:sz="0" w:space="0" w:color="auto"/>
        <w:left w:val="none" w:sz="0" w:space="0" w:color="auto"/>
        <w:bottom w:val="none" w:sz="0" w:space="0" w:color="auto"/>
        <w:right w:val="none" w:sz="0" w:space="0" w:color="auto"/>
      </w:divBdr>
    </w:div>
    <w:div w:id="2016220895">
      <w:bodyDiv w:val="1"/>
      <w:marLeft w:val="0"/>
      <w:marRight w:val="0"/>
      <w:marTop w:val="0"/>
      <w:marBottom w:val="0"/>
      <w:divBdr>
        <w:top w:val="none" w:sz="0" w:space="0" w:color="auto"/>
        <w:left w:val="none" w:sz="0" w:space="0" w:color="auto"/>
        <w:bottom w:val="none" w:sz="0" w:space="0" w:color="auto"/>
        <w:right w:val="none" w:sz="0" w:space="0" w:color="auto"/>
      </w:divBdr>
    </w:div>
    <w:div w:id="2016566789">
      <w:bodyDiv w:val="1"/>
      <w:marLeft w:val="0"/>
      <w:marRight w:val="0"/>
      <w:marTop w:val="0"/>
      <w:marBottom w:val="0"/>
      <w:divBdr>
        <w:top w:val="none" w:sz="0" w:space="0" w:color="auto"/>
        <w:left w:val="none" w:sz="0" w:space="0" w:color="auto"/>
        <w:bottom w:val="none" w:sz="0" w:space="0" w:color="auto"/>
        <w:right w:val="none" w:sz="0" w:space="0" w:color="auto"/>
      </w:divBdr>
    </w:div>
    <w:div w:id="2016571923">
      <w:bodyDiv w:val="1"/>
      <w:marLeft w:val="0"/>
      <w:marRight w:val="0"/>
      <w:marTop w:val="0"/>
      <w:marBottom w:val="0"/>
      <w:divBdr>
        <w:top w:val="none" w:sz="0" w:space="0" w:color="auto"/>
        <w:left w:val="none" w:sz="0" w:space="0" w:color="auto"/>
        <w:bottom w:val="none" w:sz="0" w:space="0" w:color="auto"/>
        <w:right w:val="none" w:sz="0" w:space="0" w:color="auto"/>
      </w:divBdr>
    </w:div>
    <w:div w:id="2016876488">
      <w:bodyDiv w:val="1"/>
      <w:marLeft w:val="0"/>
      <w:marRight w:val="0"/>
      <w:marTop w:val="0"/>
      <w:marBottom w:val="0"/>
      <w:divBdr>
        <w:top w:val="none" w:sz="0" w:space="0" w:color="auto"/>
        <w:left w:val="none" w:sz="0" w:space="0" w:color="auto"/>
        <w:bottom w:val="none" w:sz="0" w:space="0" w:color="auto"/>
        <w:right w:val="none" w:sz="0" w:space="0" w:color="auto"/>
      </w:divBdr>
    </w:div>
    <w:div w:id="2017536016">
      <w:bodyDiv w:val="1"/>
      <w:marLeft w:val="0"/>
      <w:marRight w:val="0"/>
      <w:marTop w:val="0"/>
      <w:marBottom w:val="0"/>
      <w:divBdr>
        <w:top w:val="none" w:sz="0" w:space="0" w:color="auto"/>
        <w:left w:val="none" w:sz="0" w:space="0" w:color="auto"/>
        <w:bottom w:val="none" w:sz="0" w:space="0" w:color="auto"/>
        <w:right w:val="none" w:sz="0" w:space="0" w:color="auto"/>
      </w:divBdr>
    </w:div>
    <w:div w:id="2017882647">
      <w:bodyDiv w:val="1"/>
      <w:marLeft w:val="0"/>
      <w:marRight w:val="0"/>
      <w:marTop w:val="0"/>
      <w:marBottom w:val="0"/>
      <w:divBdr>
        <w:top w:val="none" w:sz="0" w:space="0" w:color="auto"/>
        <w:left w:val="none" w:sz="0" w:space="0" w:color="auto"/>
        <w:bottom w:val="none" w:sz="0" w:space="0" w:color="auto"/>
        <w:right w:val="none" w:sz="0" w:space="0" w:color="auto"/>
      </w:divBdr>
    </w:div>
    <w:div w:id="2023781423">
      <w:bodyDiv w:val="1"/>
      <w:marLeft w:val="0"/>
      <w:marRight w:val="0"/>
      <w:marTop w:val="0"/>
      <w:marBottom w:val="0"/>
      <w:divBdr>
        <w:top w:val="none" w:sz="0" w:space="0" w:color="auto"/>
        <w:left w:val="none" w:sz="0" w:space="0" w:color="auto"/>
        <w:bottom w:val="none" w:sz="0" w:space="0" w:color="auto"/>
        <w:right w:val="none" w:sz="0" w:space="0" w:color="auto"/>
      </w:divBdr>
    </w:div>
    <w:div w:id="2023822841">
      <w:bodyDiv w:val="1"/>
      <w:marLeft w:val="0"/>
      <w:marRight w:val="0"/>
      <w:marTop w:val="0"/>
      <w:marBottom w:val="0"/>
      <w:divBdr>
        <w:top w:val="none" w:sz="0" w:space="0" w:color="auto"/>
        <w:left w:val="none" w:sz="0" w:space="0" w:color="auto"/>
        <w:bottom w:val="none" w:sz="0" w:space="0" w:color="auto"/>
        <w:right w:val="none" w:sz="0" w:space="0" w:color="auto"/>
      </w:divBdr>
    </w:div>
    <w:div w:id="2024278930">
      <w:bodyDiv w:val="1"/>
      <w:marLeft w:val="0"/>
      <w:marRight w:val="0"/>
      <w:marTop w:val="0"/>
      <w:marBottom w:val="0"/>
      <w:divBdr>
        <w:top w:val="none" w:sz="0" w:space="0" w:color="auto"/>
        <w:left w:val="none" w:sz="0" w:space="0" w:color="auto"/>
        <w:bottom w:val="none" w:sz="0" w:space="0" w:color="auto"/>
        <w:right w:val="none" w:sz="0" w:space="0" w:color="auto"/>
      </w:divBdr>
    </w:div>
    <w:div w:id="2024280532">
      <w:bodyDiv w:val="1"/>
      <w:marLeft w:val="0"/>
      <w:marRight w:val="0"/>
      <w:marTop w:val="0"/>
      <w:marBottom w:val="0"/>
      <w:divBdr>
        <w:top w:val="none" w:sz="0" w:space="0" w:color="auto"/>
        <w:left w:val="none" w:sz="0" w:space="0" w:color="auto"/>
        <w:bottom w:val="none" w:sz="0" w:space="0" w:color="auto"/>
        <w:right w:val="none" w:sz="0" w:space="0" w:color="auto"/>
      </w:divBdr>
    </w:div>
    <w:div w:id="2025545707">
      <w:bodyDiv w:val="1"/>
      <w:marLeft w:val="0"/>
      <w:marRight w:val="0"/>
      <w:marTop w:val="0"/>
      <w:marBottom w:val="0"/>
      <w:divBdr>
        <w:top w:val="none" w:sz="0" w:space="0" w:color="auto"/>
        <w:left w:val="none" w:sz="0" w:space="0" w:color="auto"/>
        <w:bottom w:val="none" w:sz="0" w:space="0" w:color="auto"/>
        <w:right w:val="none" w:sz="0" w:space="0" w:color="auto"/>
      </w:divBdr>
    </w:div>
    <w:div w:id="2029522002">
      <w:bodyDiv w:val="1"/>
      <w:marLeft w:val="0"/>
      <w:marRight w:val="0"/>
      <w:marTop w:val="0"/>
      <w:marBottom w:val="0"/>
      <w:divBdr>
        <w:top w:val="none" w:sz="0" w:space="0" w:color="auto"/>
        <w:left w:val="none" w:sz="0" w:space="0" w:color="auto"/>
        <w:bottom w:val="none" w:sz="0" w:space="0" w:color="auto"/>
        <w:right w:val="none" w:sz="0" w:space="0" w:color="auto"/>
      </w:divBdr>
    </w:div>
    <w:div w:id="2029671475">
      <w:bodyDiv w:val="1"/>
      <w:marLeft w:val="0"/>
      <w:marRight w:val="0"/>
      <w:marTop w:val="0"/>
      <w:marBottom w:val="0"/>
      <w:divBdr>
        <w:top w:val="none" w:sz="0" w:space="0" w:color="auto"/>
        <w:left w:val="none" w:sz="0" w:space="0" w:color="auto"/>
        <w:bottom w:val="none" w:sz="0" w:space="0" w:color="auto"/>
        <w:right w:val="none" w:sz="0" w:space="0" w:color="auto"/>
      </w:divBdr>
    </w:div>
    <w:div w:id="2032606935">
      <w:bodyDiv w:val="1"/>
      <w:marLeft w:val="0"/>
      <w:marRight w:val="0"/>
      <w:marTop w:val="0"/>
      <w:marBottom w:val="0"/>
      <w:divBdr>
        <w:top w:val="none" w:sz="0" w:space="0" w:color="auto"/>
        <w:left w:val="none" w:sz="0" w:space="0" w:color="auto"/>
        <w:bottom w:val="none" w:sz="0" w:space="0" w:color="auto"/>
        <w:right w:val="none" w:sz="0" w:space="0" w:color="auto"/>
      </w:divBdr>
    </w:div>
    <w:div w:id="2032998406">
      <w:bodyDiv w:val="1"/>
      <w:marLeft w:val="0"/>
      <w:marRight w:val="0"/>
      <w:marTop w:val="0"/>
      <w:marBottom w:val="0"/>
      <w:divBdr>
        <w:top w:val="none" w:sz="0" w:space="0" w:color="auto"/>
        <w:left w:val="none" w:sz="0" w:space="0" w:color="auto"/>
        <w:bottom w:val="none" w:sz="0" w:space="0" w:color="auto"/>
        <w:right w:val="none" w:sz="0" w:space="0" w:color="auto"/>
      </w:divBdr>
    </w:div>
    <w:div w:id="2033647836">
      <w:bodyDiv w:val="1"/>
      <w:marLeft w:val="0"/>
      <w:marRight w:val="0"/>
      <w:marTop w:val="0"/>
      <w:marBottom w:val="0"/>
      <w:divBdr>
        <w:top w:val="none" w:sz="0" w:space="0" w:color="auto"/>
        <w:left w:val="none" w:sz="0" w:space="0" w:color="auto"/>
        <w:bottom w:val="none" w:sz="0" w:space="0" w:color="auto"/>
        <w:right w:val="none" w:sz="0" w:space="0" w:color="auto"/>
      </w:divBdr>
    </w:div>
    <w:div w:id="2035839677">
      <w:bodyDiv w:val="1"/>
      <w:marLeft w:val="0"/>
      <w:marRight w:val="0"/>
      <w:marTop w:val="0"/>
      <w:marBottom w:val="0"/>
      <w:divBdr>
        <w:top w:val="none" w:sz="0" w:space="0" w:color="auto"/>
        <w:left w:val="none" w:sz="0" w:space="0" w:color="auto"/>
        <w:bottom w:val="none" w:sz="0" w:space="0" w:color="auto"/>
        <w:right w:val="none" w:sz="0" w:space="0" w:color="auto"/>
      </w:divBdr>
    </w:div>
    <w:div w:id="2036416691">
      <w:bodyDiv w:val="1"/>
      <w:marLeft w:val="0"/>
      <w:marRight w:val="0"/>
      <w:marTop w:val="0"/>
      <w:marBottom w:val="0"/>
      <w:divBdr>
        <w:top w:val="none" w:sz="0" w:space="0" w:color="auto"/>
        <w:left w:val="none" w:sz="0" w:space="0" w:color="auto"/>
        <w:bottom w:val="none" w:sz="0" w:space="0" w:color="auto"/>
        <w:right w:val="none" w:sz="0" w:space="0" w:color="auto"/>
      </w:divBdr>
    </w:div>
    <w:div w:id="2036735880">
      <w:bodyDiv w:val="1"/>
      <w:marLeft w:val="0"/>
      <w:marRight w:val="0"/>
      <w:marTop w:val="0"/>
      <w:marBottom w:val="0"/>
      <w:divBdr>
        <w:top w:val="none" w:sz="0" w:space="0" w:color="auto"/>
        <w:left w:val="none" w:sz="0" w:space="0" w:color="auto"/>
        <w:bottom w:val="none" w:sz="0" w:space="0" w:color="auto"/>
        <w:right w:val="none" w:sz="0" w:space="0" w:color="auto"/>
      </w:divBdr>
    </w:div>
    <w:div w:id="2038004188">
      <w:bodyDiv w:val="1"/>
      <w:marLeft w:val="0"/>
      <w:marRight w:val="0"/>
      <w:marTop w:val="0"/>
      <w:marBottom w:val="0"/>
      <w:divBdr>
        <w:top w:val="none" w:sz="0" w:space="0" w:color="auto"/>
        <w:left w:val="none" w:sz="0" w:space="0" w:color="auto"/>
        <w:bottom w:val="none" w:sz="0" w:space="0" w:color="auto"/>
        <w:right w:val="none" w:sz="0" w:space="0" w:color="auto"/>
      </w:divBdr>
    </w:div>
    <w:div w:id="2040617719">
      <w:bodyDiv w:val="1"/>
      <w:marLeft w:val="0"/>
      <w:marRight w:val="0"/>
      <w:marTop w:val="0"/>
      <w:marBottom w:val="0"/>
      <w:divBdr>
        <w:top w:val="none" w:sz="0" w:space="0" w:color="auto"/>
        <w:left w:val="none" w:sz="0" w:space="0" w:color="auto"/>
        <w:bottom w:val="none" w:sz="0" w:space="0" w:color="auto"/>
        <w:right w:val="none" w:sz="0" w:space="0" w:color="auto"/>
      </w:divBdr>
    </w:div>
    <w:div w:id="2045129161">
      <w:bodyDiv w:val="1"/>
      <w:marLeft w:val="0"/>
      <w:marRight w:val="0"/>
      <w:marTop w:val="0"/>
      <w:marBottom w:val="0"/>
      <w:divBdr>
        <w:top w:val="none" w:sz="0" w:space="0" w:color="auto"/>
        <w:left w:val="none" w:sz="0" w:space="0" w:color="auto"/>
        <w:bottom w:val="none" w:sz="0" w:space="0" w:color="auto"/>
        <w:right w:val="none" w:sz="0" w:space="0" w:color="auto"/>
      </w:divBdr>
    </w:div>
    <w:div w:id="2045591796">
      <w:bodyDiv w:val="1"/>
      <w:marLeft w:val="0"/>
      <w:marRight w:val="0"/>
      <w:marTop w:val="0"/>
      <w:marBottom w:val="0"/>
      <w:divBdr>
        <w:top w:val="none" w:sz="0" w:space="0" w:color="auto"/>
        <w:left w:val="none" w:sz="0" w:space="0" w:color="auto"/>
        <w:bottom w:val="none" w:sz="0" w:space="0" w:color="auto"/>
        <w:right w:val="none" w:sz="0" w:space="0" w:color="auto"/>
      </w:divBdr>
    </w:div>
    <w:div w:id="2046902364">
      <w:bodyDiv w:val="1"/>
      <w:marLeft w:val="0"/>
      <w:marRight w:val="0"/>
      <w:marTop w:val="0"/>
      <w:marBottom w:val="0"/>
      <w:divBdr>
        <w:top w:val="none" w:sz="0" w:space="0" w:color="auto"/>
        <w:left w:val="none" w:sz="0" w:space="0" w:color="auto"/>
        <w:bottom w:val="none" w:sz="0" w:space="0" w:color="auto"/>
        <w:right w:val="none" w:sz="0" w:space="0" w:color="auto"/>
      </w:divBdr>
    </w:div>
    <w:div w:id="2051146620">
      <w:bodyDiv w:val="1"/>
      <w:marLeft w:val="0"/>
      <w:marRight w:val="0"/>
      <w:marTop w:val="0"/>
      <w:marBottom w:val="0"/>
      <w:divBdr>
        <w:top w:val="none" w:sz="0" w:space="0" w:color="auto"/>
        <w:left w:val="none" w:sz="0" w:space="0" w:color="auto"/>
        <w:bottom w:val="none" w:sz="0" w:space="0" w:color="auto"/>
        <w:right w:val="none" w:sz="0" w:space="0" w:color="auto"/>
      </w:divBdr>
    </w:div>
    <w:div w:id="2051758820">
      <w:bodyDiv w:val="1"/>
      <w:marLeft w:val="0"/>
      <w:marRight w:val="0"/>
      <w:marTop w:val="0"/>
      <w:marBottom w:val="0"/>
      <w:divBdr>
        <w:top w:val="none" w:sz="0" w:space="0" w:color="auto"/>
        <w:left w:val="none" w:sz="0" w:space="0" w:color="auto"/>
        <w:bottom w:val="none" w:sz="0" w:space="0" w:color="auto"/>
        <w:right w:val="none" w:sz="0" w:space="0" w:color="auto"/>
      </w:divBdr>
    </w:div>
    <w:div w:id="2052142883">
      <w:bodyDiv w:val="1"/>
      <w:marLeft w:val="0"/>
      <w:marRight w:val="0"/>
      <w:marTop w:val="0"/>
      <w:marBottom w:val="0"/>
      <w:divBdr>
        <w:top w:val="none" w:sz="0" w:space="0" w:color="auto"/>
        <w:left w:val="none" w:sz="0" w:space="0" w:color="auto"/>
        <w:bottom w:val="none" w:sz="0" w:space="0" w:color="auto"/>
        <w:right w:val="none" w:sz="0" w:space="0" w:color="auto"/>
      </w:divBdr>
    </w:div>
    <w:div w:id="2052144429">
      <w:bodyDiv w:val="1"/>
      <w:marLeft w:val="0"/>
      <w:marRight w:val="0"/>
      <w:marTop w:val="0"/>
      <w:marBottom w:val="0"/>
      <w:divBdr>
        <w:top w:val="none" w:sz="0" w:space="0" w:color="auto"/>
        <w:left w:val="none" w:sz="0" w:space="0" w:color="auto"/>
        <w:bottom w:val="none" w:sz="0" w:space="0" w:color="auto"/>
        <w:right w:val="none" w:sz="0" w:space="0" w:color="auto"/>
      </w:divBdr>
    </w:div>
    <w:div w:id="2052224566">
      <w:bodyDiv w:val="1"/>
      <w:marLeft w:val="0"/>
      <w:marRight w:val="0"/>
      <w:marTop w:val="0"/>
      <w:marBottom w:val="0"/>
      <w:divBdr>
        <w:top w:val="none" w:sz="0" w:space="0" w:color="auto"/>
        <w:left w:val="none" w:sz="0" w:space="0" w:color="auto"/>
        <w:bottom w:val="none" w:sz="0" w:space="0" w:color="auto"/>
        <w:right w:val="none" w:sz="0" w:space="0" w:color="auto"/>
      </w:divBdr>
    </w:div>
    <w:div w:id="2053378489">
      <w:bodyDiv w:val="1"/>
      <w:marLeft w:val="0"/>
      <w:marRight w:val="0"/>
      <w:marTop w:val="0"/>
      <w:marBottom w:val="0"/>
      <w:divBdr>
        <w:top w:val="none" w:sz="0" w:space="0" w:color="auto"/>
        <w:left w:val="none" w:sz="0" w:space="0" w:color="auto"/>
        <w:bottom w:val="none" w:sz="0" w:space="0" w:color="auto"/>
        <w:right w:val="none" w:sz="0" w:space="0" w:color="auto"/>
      </w:divBdr>
    </w:div>
    <w:div w:id="2054495348">
      <w:bodyDiv w:val="1"/>
      <w:marLeft w:val="0"/>
      <w:marRight w:val="0"/>
      <w:marTop w:val="0"/>
      <w:marBottom w:val="0"/>
      <w:divBdr>
        <w:top w:val="none" w:sz="0" w:space="0" w:color="auto"/>
        <w:left w:val="none" w:sz="0" w:space="0" w:color="auto"/>
        <w:bottom w:val="none" w:sz="0" w:space="0" w:color="auto"/>
        <w:right w:val="none" w:sz="0" w:space="0" w:color="auto"/>
      </w:divBdr>
    </w:div>
    <w:div w:id="2054579104">
      <w:bodyDiv w:val="1"/>
      <w:marLeft w:val="0"/>
      <w:marRight w:val="0"/>
      <w:marTop w:val="0"/>
      <w:marBottom w:val="0"/>
      <w:divBdr>
        <w:top w:val="none" w:sz="0" w:space="0" w:color="auto"/>
        <w:left w:val="none" w:sz="0" w:space="0" w:color="auto"/>
        <w:bottom w:val="none" w:sz="0" w:space="0" w:color="auto"/>
        <w:right w:val="none" w:sz="0" w:space="0" w:color="auto"/>
      </w:divBdr>
    </w:div>
    <w:div w:id="2054766126">
      <w:bodyDiv w:val="1"/>
      <w:marLeft w:val="0"/>
      <w:marRight w:val="0"/>
      <w:marTop w:val="0"/>
      <w:marBottom w:val="0"/>
      <w:divBdr>
        <w:top w:val="none" w:sz="0" w:space="0" w:color="auto"/>
        <w:left w:val="none" w:sz="0" w:space="0" w:color="auto"/>
        <w:bottom w:val="none" w:sz="0" w:space="0" w:color="auto"/>
        <w:right w:val="none" w:sz="0" w:space="0" w:color="auto"/>
      </w:divBdr>
    </w:div>
    <w:div w:id="2055345976">
      <w:bodyDiv w:val="1"/>
      <w:marLeft w:val="0"/>
      <w:marRight w:val="0"/>
      <w:marTop w:val="0"/>
      <w:marBottom w:val="0"/>
      <w:divBdr>
        <w:top w:val="none" w:sz="0" w:space="0" w:color="auto"/>
        <w:left w:val="none" w:sz="0" w:space="0" w:color="auto"/>
        <w:bottom w:val="none" w:sz="0" w:space="0" w:color="auto"/>
        <w:right w:val="none" w:sz="0" w:space="0" w:color="auto"/>
      </w:divBdr>
    </w:div>
    <w:div w:id="2055692696">
      <w:bodyDiv w:val="1"/>
      <w:marLeft w:val="0"/>
      <w:marRight w:val="0"/>
      <w:marTop w:val="0"/>
      <w:marBottom w:val="0"/>
      <w:divBdr>
        <w:top w:val="none" w:sz="0" w:space="0" w:color="auto"/>
        <w:left w:val="none" w:sz="0" w:space="0" w:color="auto"/>
        <w:bottom w:val="none" w:sz="0" w:space="0" w:color="auto"/>
        <w:right w:val="none" w:sz="0" w:space="0" w:color="auto"/>
      </w:divBdr>
    </w:div>
    <w:div w:id="2055887121">
      <w:bodyDiv w:val="1"/>
      <w:marLeft w:val="0"/>
      <w:marRight w:val="0"/>
      <w:marTop w:val="0"/>
      <w:marBottom w:val="0"/>
      <w:divBdr>
        <w:top w:val="none" w:sz="0" w:space="0" w:color="auto"/>
        <w:left w:val="none" w:sz="0" w:space="0" w:color="auto"/>
        <w:bottom w:val="none" w:sz="0" w:space="0" w:color="auto"/>
        <w:right w:val="none" w:sz="0" w:space="0" w:color="auto"/>
      </w:divBdr>
    </w:div>
    <w:div w:id="2058771720">
      <w:bodyDiv w:val="1"/>
      <w:marLeft w:val="0"/>
      <w:marRight w:val="0"/>
      <w:marTop w:val="0"/>
      <w:marBottom w:val="0"/>
      <w:divBdr>
        <w:top w:val="none" w:sz="0" w:space="0" w:color="auto"/>
        <w:left w:val="none" w:sz="0" w:space="0" w:color="auto"/>
        <w:bottom w:val="none" w:sz="0" w:space="0" w:color="auto"/>
        <w:right w:val="none" w:sz="0" w:space="0" w:color="auto"/>
      </w:divBdr>
    </w:div>
    <w:div w:id="2061709307">
      <w:bodyDiv w:val="1"/>
      <w:marLeft w:val="0"/>
      <w:marRight w:val="0"/>
      <w:marTop w:val="0"/>
      <w:marBottom w:val="0"/>
      <w:divBdr>
        <w:top w:val="none" w:sz="0" w:space="0" w:color="auto"/>
        <w:left w:val="none" w:sz="0" w:space="0" w:color="auto"/>
        <w:bottom w:val="none" w:sz="0" w:space="0" w:color="auto"/>
        <w:right w:val="none" w:sz="0" w:space="0" w:color="auto"/>
      </w:divBdr>
    </w:div>
    <w:div w:id="2061972995">
      <w:bodyDiv w:val="1"/>
      <w:marLeft w:val="0"/>
      <w:marRight w:val="0"/>
      <w:marTop w:val="0"/>
      <w:marBottom w:val="0"/>
      <w:divBdr>
        <w:top w:val="none" w:sz="0" w:space="0" w:color="auto"/>
        <w:left w:val="none" w:sz="0" w:space="0" w:color="auto"/>
        <w:bottom w:val="none" w:sz="0" w:space="0" w:color="auto"/>
        <w:right w:val="none" w:sz="0" w:space="0" w:color="auto"/>
      </w:divBdr>
    </w:div>
    <w:div w:id="2062442096">
      <w:bodyDiv w:val="1"/>
      <w:marLeft w:val="0"/>
      <w:marRight w:val="0"/>
      <w:marTop w:val="0"/>
      <w:marBottom w:val="0"/>
      <w:divBdr>
        <w:top w:val="none" w:sz="0" w:space="0" w:color="auto"/>
        <w:left w:val="none" w:sz="0" w:space="0" w:color="auto"/>
        <w:bottom w:val="none" w:sz="0" w:space="0" w:color="auto"/>
        <w:right w:val="none" w:sz="0" w:space="0" w:color="auto"/>
      </w:divBdr>
    </w:div>
    <w:div w:id="2062902565">
      <w:bodyDiv w:val="1"/>
      <w:marLeft w:val="0"/>
      <w:marRight w:val="0"/>
      <w:marTop w:val="0"/>
      <w:marBottom w:val="0"/>
      <w:divBdr>
        <w:top w:val="none" w:sz="0" w:space="0" w:color="auto"/>
        <w:left w:val="none" w:sz="0" w:space="0" w:color="auto"/>
        <w:bottom w:val="none" w:sz="0" w:space="0" w:color="auto"/>
        <w:right w:val="none" w:sz="0" w:space="0" w:color="auto"/>
      </w:divBdr>
    </w:div>
    <w:div w:id="2062903656">
      <w:bodyDiv w:val="1"/>
      <w:marLeft w:val="0"/>
      <w:marRight w:val="0"/>
      <w:marTop w:val="0"/>
      <w:marBottom w:val="0"/>
      <w:divBdr>
        <w:top w:val="none" w:sz="0" w:space="0" w:color="auto"/>
        <w:left w:val="none" w:sz="0" w:space="0" w:color="auto"/>
        <w:bottom w:val="none" w:sz="0" w:space="0" w:color="auto"/>
        <w:right w:val="none" w:sz="0" w:space="0" w:color="auto"/>
      </w:divBdr>
    </w:div>
    <w:div w:id="2063212241">
      <w:bodyDiv w:val="1"/>
      <w:marLeft w:val="0"/>
      <w:marRight w:val="0"/>
      <w:marTop w:val="0"/>
      <w:marBottom w:val="0"/>
      <w:divBdr>
        <w:top w:val="none" w:sz="0" w:space="0" w:color="auto"/>
        <w:left w:val="none" w:sz="0" w:space="0" w:color="auto"/>
        <w:bottom w:val="none" w:sz="0" w:space="0" w:color="auto"/>
        <w:right w:val="none" w:sz="0" w:space="0" w:color="auto"/>
      </w:divBdr>
    </w:div>
    <w:div w:id="2064059419">
      <w:bodyDiv w:val="1"/>
      <w:marLeft w:val="0"/>
      <w:marRight w:val="0"/>
      <w:marTop w:val="0"/>
      <w:marBottom w:val="0"/>
      <w:divBdr>
        <w:top w:val="none" w:sz="0" w:space="0" w:color="auto"/>
        <w:left w:val="none" w:sz="0" w:space="0" w:color="auto"/>
        <w:bottom w:val="none" w:sz="0" w:space="0" w:color="auto"/>
        <w:right w:val="none" w:sz="0" w:space="0" w:color="auto"/>
      </w:divBdr>
    </w:div>
    <w:div w:id="2064981981">
      <w:bodyDiv w:val="1"/>
      <w:marLeft w:val="0"/>
      <w:marRight w:val="0"/>
      <w:marTop w:val="0"/>
      <w:marBottom w:val="0"/>
      <w:divBdr>
        <w:top w:val="none" w:sz="0" w:space="0" w:color="auto"/>
        <w:left w:val="none" w:sz="0" w:space="0" w:color="auto"/>
        <w:bottom w:val="none" w:sz="0" w:space="0" w:color="auto"/>
        <w:right w:val="none" w:sz="0" w:space="0" w:color="auto"/>
      </w:divBdr>
    </w:div>
    <w:div w:id="2068529859">
      <w:bodyDiv w:val="1"/>
      <w:marLeft w:val="0"/>
      <w:marRight w:val="0"/>
      <w:marTop w:val="0"/>
      <w:marBottom w:val="0"/>
      <w:divBdr>
        <w:top w:val="none" w:sz="0" w:space="0" w:color="auto"/>
        <w:left w:val="none" w:sz="0" w:space="0" w:color="auto"/>
        <w:bottom w:val="none" w:sz="0" w:space="0" w:color="auto"/>
        <w:right w:val="none" w:sz="0" w:space="0" w:color="auto"/>
      </w:divBdr>
    </w:div>
    <w:div w:id="2069717358">
      <w:bodyDiv w:val="1"/>
      <w:marLeft w:val="0"/>
      <w:marRight w:val="0"/>
      <w:marTop w:val="0"/>
      <w:marBottom w:val="0"/>
      <w:divBdr>
        <w:top w:val="none" w:sz="0" w:space="0" w:color="auto"/>
        <w:left w:val="none" w:sz="0" w:space="0" w:color="auto"/>
        <w:bottom w:val="none" w:sz="0" w:space="0" w:color="auto"/>
        <w:right w:val="none" w:sz="0" w:space="0" w:color="auto"/>
      </w:divBdr>
    </w:div>
    <w:div w:id="2069840483">
      <w:bodyDiv w:val="1"/>
      <w:marLeft w:val="0"/>
      <w:marRight w:val="0"/>
      <w:marTop w:val="0"/>
      <w:marBottom w:val="0"/>
      <w:divBdr>
        <w:top w:val="none" w:sz="0" w:space="0" w:color="auto"/>
        <w:left w:val="none" w:sz="0" w:space="0" w:color="auto"/>
        <w:bottom w:val="none" w:sz="0" w:space="0" w:color="auto"/>
        <w:right w:val="none" w:sz="0" w:space="0" w:color="auto"/>
      </w:divBdr>
    </w:div>
    <w:div w:id="2070108518">
      <w:bodyDiv w:val="1"/>
      <w:marLeft w:val="0"/>
      <w:marRight w:val="0"/>
      <w:marTop w:val="0"/>
      <w:marBottom w:val="0"/>
      <w:divBdr>
        <w:top w:val="none" w:sz="0" w:space="0" w:color="auto"/>
        <w:left w:val="none" w:sz="0" w:space="0" w:color="auto"/>
        <w:bottom w:val="none" w:sz="0" w:space="0" w:color="auto"/>
        <w:right w:val="none" w:sz="0" w:space="0" w:color="auto"/>
      </w:divBdr>
    </w:div>
    <w:div w:id="2070376008">
      <w:bodyDiv w:val="1"/>
      <w:marLeft w:val="0"/>
      <w:marRight w:val="0"/>
      <w:marTop w:val="0"/>
      <w:marBottom w:val="0"/>
      <w:divBdr>
        <w:top w:val="none" w:sz="0" w:space="0" w:color="auto"/>
        <w:left w:val="none" w:sz="0" w:space="0" w:color="auto"/>
        <w:bottom w:val="none" w:sz="0" w:space="0" w:color="auto"/>
        <w:right w:val="none" w:sz="0" w:space="0" w:color="auto"/>
      </w:divBdr>
    </w:div>
    <w:div w:id="2070569495">
      <w:bodyDiv w:val="1"/>
      <w:marLeft w:val="0"/>
      <w:marRight w:val="0"/>
      <w:marTop w:val="0"/>
      <w:marBottom w:val="0"/>
      <w:divBdr>
        <w:top w:val="none" w:sz="0" w:space="0" w:color="auto"/>
        <w:left w:val="none" w:sz="0" w:space="0" w:color="auto"/>
        <w:bottom w:val="none" w:sz="0" w:space="0" w:color="auto"/>
        <w:right w:val="none" w:sz="0" w:space="0" w:color="auto"/>
      </w:divBdr>
    </w:div>
    <w:div w:id="2071608036">
      <w:bodyDiv w:val="1"/>
      <w:marLeft w:val="0"/>
      <w:marRight w:val="0"/>
      <w:marTop w:val="0"/>
      <w:marBottom w:val="0"/>
      <w:divBdr>
        <w:top w:val="none" w:sz="0" w:space="0" w:color="auto"/>
        <w:left w:val="none" w:sz="0" w:space="0" w:color="auto"/>
        <w:bottom w:val="none" w:sz="0" w:space="0" w:color="auto"/>
        <w:right w:val="none" w:sz="0" w:space="0" w:color="auto"/>
      </w:divBdr>
    </w:div>
    <w:div w:id="2072340728">
      <w:bodyDiv w:val="1"/>
      <w:marLeft w:val="0"/>
      <w:marRight w:val="0"/>
      <w:marTop w:val="0"/>
      <w:marBottom w:val="0"/>
      <w:divBdr>
        <w:top w:val="none" w:sz="0" w:space="0" w:color="auto"/>
        <w:left w:val="none" w:sz="0" w:space="0" w:color="auto"/>
        <w:bottom w:val="none" w:sz="0" w:space="0" w:color="auto"/>
        <w:right w:val="none" w:sz="0" w:space="0" w:color="auto"/>
      </w:divBdr>
    </w:div>
    <w:div w:id="2072538212">
      <w:bodyDiv w:val="1"/>
      <w:marLeft w:val="0"/>
      <w:marRight w:val="0"/>
      <w:marTop w:val="0"/>
      <w:marBottom w:val="0"/>
      <w:divBdr>
        <w:top w:val="none" w:sz="0" w:space="0" w:color="auto"/>
        <w:left w:val="none" w:sz="0" w:space="0" w:color="auto"/>
        <w:bottom w:val="none" w:sz="0" w:space="0" w:color="auto"/>
        <w:right w:val="none" w:sz="0" w:space="0" w:color="auto"/>
      </w:divBdr>
    </w:div>
    <w:div w:id="2074967617">
      <w:bodyDiv w:val="1"/>
      <w:marLeft w:val="0"/>
      <w:marRight w:val="0"/>
      <w:marTop w:val="0"/>
      <w:marBottom w:val="0"/>
      <w:divBdr>
        <w:top w:val="none" w:sz="0" w:space="0" w:color="auto"/>
        <w:left w:val="none" w:sz="0" w:space="0" w:color="auto"/>
        <w:bottom w:val="none" w:sz="0" w:space="0" w:color="auto"/>
        <w:right w:val="none" w:sz="0" w:space="0" w:color="auto"/>
      </w:divBdr>
    </w:div>
    <w:div w:id="2076052091">
      <w:bodyDiv w:val="1"/>
      <w:marLeft w:val="0"/>
      <w:marRight w:val="0"/>
      <w:marTop w:val="0"/>
      <w:marBottom w:val="0"/>
      <w:divBdr>
        <w:top w:val="none" w:sz="0" w:space="0" w:color="auto"/>
        <w:left w:val="none" w:sz="0" w:space="0" w:color="auto"/>
        <w:bottom w:val="none" w:sz="0" w:space="0" w:color="auto"/>
        <w:right w:val="none" w:sz="0" w:space="0" w:color="auto"/>
      </w:divBdr>
    </w:div>
    <w:div w:id="2076119892">
      <w:bodyDiv w:val="1"/>
      <w:marLeft w:val="0"/>
      <w:marRight w:val="0"/>
      <w:marTop w:val="0"/>
      <w:marBottom w:val="0"/>
      <w:divBdr>
        <w:top w:val="none" w:sz="0" w:space="0" w:color="auto"/>
        <w:left w:val="none" w:sz="0" w:space="0" w:color="auto"/>
        <w:bottom w:val="none" w:sz="0" w:space="0" w:color="auto"/>
        <w:right w:val="none" w:sz="0" w:space="0" w:color="auto"/>
      </w:divBdr>
    </w:div>
    <w:div w:id="2077312737">
      <w:bodyDiv w:val="1"/>
      <w:marLeft w:val="0"/>
      <w:marRight w:val="0"/>
      <w:marTop w:val="0"/>
      <w:marBottom w:val="0"/>
      <w:divBdr>
        <w:top w:val="none" w:sz="0" w:space="0" w:color="auto"/>
        <w:left w:val="none" w:sz="0" w:space="0" w:color="auto"/>
        <w:bottom w:val="none" w:sz="0" w:space="0" w:color="auto"/>
        <w:right w:val="none" w:sz="0" w:space="0" w:color="auto"/>
      </w:divBdr>
    </w:div>
    <w:div w:id="2077967389">
      <w:bodyDiv w:val="1"/>
      <w:marLeft w:val="0"/>
      <w:marRight w:val="0"/>
      <w:marTop w:val="0"/>
      <w:marBottom w:val="0"/>
      <w:divBdr>
        <w:top w:val="none" w:sz="0" w:space="0" w:color="auto"/>
        <w:left w:val="none" w:sz="0" w:space="0" w:color="auto"/>
        <w:bottom w:val="none" w:sz="0" w:space="0" w:color="auto"/>
        <w:right w:val="none" w:sz="0" w:space="0" w:color="auto"/>
      </w:divBdr>
    </w:div>
    <w:div w:id="2078353296">
      <w:bodyDiv w:val="1"/>
      <w:marLeft w:val="0"/>
      <w:marRight w:val="0"/>
      <w:marTop w:val="0"/>
      <w:marBottom w:val="0"/>
      <w:divBdr>
        <w:top w:val="none" w:sz="0" w:space="0" w:color="auto"/>
        <w:left w:val="none" w:sz="0" w:space="0" w:color="auto"/>
        <w:bottom w:val="none" w:sz="0" w:space="0" w:color="auto"/>
        <w:right w:val="none" w:sz="0" w:space="0" w:color="auto"/>
      </w:divBdr>
    </w:div>
    <w:div w:id="2081245883">
      <w:bodyDiv w:val="1"/>
      <w:marLeft w:val="0"/>
      <w:marRight w:val="0"/>
      <w:marTop w:val="0"/>
      <w:marBottom w:val="0"/>
      <w:divBdr>
        <w:top w:val="none" w:sz="0" w:space="0" w:color="auto"/>
        <w:left w:val="none" w:sz="0" w:space="0" w:color="auto"/>
        <w:bottom w:val="none" w:sz="0" w:space="0" w:color="auto"/>
        <w:right w:val="none" w:sz="0" w:space="0" w:color="auto"/>
      </w:divBdr>
    </w:div>
    <w:div w:id="2083019051">
      <w:bodyDiv w:val="1"/>
      <w:marLeft w:val="0"/>
      <w:marRight w:val="0"/>
      <w:marTop w:val="0"/>
      <w:marBottom w:val="0"/>
      <w:divBdr>
        <w:top w:val="none" w:sz="0" w:space="0" w:color="auto"/>
        <w:left w:val="none" w:sz="0" w:space="0" w:color="auto"/>
        <w:bottom w:val="none" w:sz="0" w:space="0" w:color="auto"/>
        <w:right w:val="none" w:sz="0" w:space="0" w:color="auto"/>
      </w:divBdr>
    </w:div>
    <w:div w:id="2084059547">
      <w:bodyDiv w:val="1"/>
      <w:marLeft w:val="0"/>
      <w:marRight w:val="0"/>
      <w:marTop w:val="0"/>
      <w:marBottom w:val="0"/>
      <w:divBdr>
        <w:top w:val="none" w:sz="0" w:space="0" w:color="auto"/>
        <w:left w:val="none" w:sz="0" w:space="0" w:color="auto"/>
        <w:bottom w:val="none" w:sz="0" w:space="0" w:color="auto"/>
        <w:right w:val="none" w:sz="0" w:space="0" w:color="auto"/>
      </w:divBdr>
    </w:div>
    <w:div w:id="2084596538">
      <w:bodyDiv w:val="1"/>
      <w:marLeft w:val="0"/>
      <w:marRight w:val="0"/>
      <w:marTop w:val="0"/>
      <w:marBottom w:val="0"/>
      <w:divBdr>
        <w:top w:val="none" w:sz="0" w:space="0" w:color="auto"/>
        <w:left w:val="none" w:sz="0" w:space="0" w:color="auto"/>
        <w:bottom w:val="none" w:sz="0" w:space="0" w:color="auto"/>
        <w:right w:val="none" w:sz="0" w:space="0" w:color="auto"/>
      </w:divBdr>
    </w:div>
    <w:div w:id="2085030354">
      <w:bodyDiv w:val="1"/>
      <w:marLeft w:val="0"/>
      <w:marRight w:val="0"/>
      <w:marTop w:val="0"/>
      <w:marBottom w:val="0"/>
      <w:divBdr>
        <w:top w:val="none" w:sz="0" w:space="0" w:color="auto"/>
        <w:left w:val="none" w:sz="0" w:space="0" w:color="auto"/>
        <w:bottom w:val="none" w:sz="0" w:space="0" w:color="auto"/>
        <w:right w:val="none" w:sz="0" w:space="0" w:color="auto"/>
      </w:divBdr>
    </w:div>
    <w:div w:id="2086413295">
      <w:bodyDiv w:val="1"/>
      <w:marLeft w:val="0"/>
      <w:marRight w:val="0"/>
      <w:marTop w:val="0"/>
      <w:marBottom w:val="0"/>
      <w:divBdr>
        <w:top w:val="none" w:sz="0" w:space="0" w:color="auto"/>
        <w:left w:val="none" w:sz="0" w:space="0" w:color="auto"/>
        <w:bottom w:val="none" w:sz="0" w:space="0" w:color="auto"/>
        <w:right w:val="none" w:sz="0" w:space="0" w:color="auto"/>
      </w:divBdr>
    </w:div>
    <w:div w:id="2088260780">
      <w:bodyDiv w:val="1"/>
      <w:marLeft w:val="0"/>
      <w:marRight w:val="0"/>
      <w:marTop w:val="0"/>
      <w:marBottom w:val="0"/>
      <w:divBdr>
        <w:top w:val="none" w:sz="0" w:space="0" w:color="auto"/>
        <w:left w:val="none" w:sz="0" w:space="0" w:color="auto"/>
        <w:bottom w:val="none" w:sz="0" w:space="0" w:color="auto"/>
        <w:right w:val="none" w:sz="0" w:space="0" w:color="auto"/>
      </w:divBdr>
    </w:div>
    <w:div w:id="2090154375">
      <w:bodyDiv w:val="1"/>
      <w:marLeft w:val="0"/>
      <w:marRight w:val="0"/>
      <w:marTop w:val="0"/>
      <w:marBottom w:val="0"/>
      <w:divBdr>
        <w:top w:val="none" w:sz="0" w:space="0" w:color="auto"/>
        <w:left w:val="none" w:sz="0" w:space="0" w:color="auto"/>
        <w:bottom w:val="none" w:sz="0" w:space="0" w:color="auto"/>
        <w:right w:val="none" w:sz="0" w:space="0" w:color="auto"/>
      </w:divBdr>
    </w:div>
    <w:div w:id="2090761120">
      <w:bodyDiv w:val="1"/>
      <w:marLeft w:val="0"/>
      <w:marRight w:val="0"/>
      <w:marTop w:val="0"/>
      <w:marBottom w:val="0"/>
      <w:divBdr>
        <w:top w:val="none" w:sz="0" w:space="0" w:color="auto"/>
        <w:left w:val="none" w:sz="0" w:space="0" w:color="auto"/>
        <w:bottom w:val="none" w:sz="0" w:space="0" w:color="auto"/>
        <w:right w:val="none" w:sz="0" w:space="0" w:color="auto"/>
      </w:divBdr>
    </w:div>
    <w:div w:id="2092383720">
      <w:bodyDiv w:val="1"/>
      <w:marLeft w:val="0"/>
      <w:marRight w:val="0"/>
      <w:marTop w:val="0"/>
      <w:marBottom w:val="0"/>
      <w:divBdr>
        <w:top w:val="none" w:sz="0" w:space="0" w:color="auto"/>
        <w:left w:val="none" w:sz="0" w:space="0" w:color="auto"/>
        <w:bottom w:val="none" w:sz="0" w:space="0" w:color="auto"/>
        <w:right w:val="none" w:sz="0" w:space="0" w:color="auto"/>
      </w:divBdr>
    </w:div>
    <w:div w:id="2093312918">
      <w:bodyDiv w:val="1"/>
      <w:marLeft w:val="0"/>
      <w:marRight w:val="0"/>
      <w:marTop w:val="0"/>
      <w:marBottom w:val="0"/>
      <w:divBdr>
        <w:top w:val="none" w:sz="0" w:space="0" w:color="auto"/>
        <w:left w:val="none" w:sz="0" w:space="0" w:color="auto"/>
        <w:bottom w:val="none" w:sz="0" w:space="0" w:color="auto"/>
        <w:right w:val="none" w:sz="0" w:space="0" w:color="auto"/>
      </w:divBdr>
    </w:div>
    <w:div w:id="2095280578">
      <w:bodyDiv w:val="1"/>
      <w:marLeft w:val="0"/>
      <w:marRight w:val="0"/>
      <w:marTop w:val="0"/>
      <w:marBottom w:val="0"/>
      <w:divBdr>
        <w:top w:val="none" w:sz="0" w:space="0" w:color="auto"/>
        <w:left w:val="none" w:sz="0" w:space="0" w:color="auto"/>
        <w:bottom w:val="none" w:sz="0" w:space="0" w:color="auto"/>
        <w:right w:val="none" w:sz="0" w:space="0" w:color="auto"/>
      </w:divBdr>
    </w:div>
    <w:div w:id="2095782461">
      <w:bodyDiv w:val="1"/>
      <w:marLeft w:val="0"/>
      <w:marRight w:val="0"/>
      <w:marTop w:val="0"/>
      <w:marBottom w:val="0"/>
      <w:divBdr>
        <w:top w:val="none" w:sz="0" w:space="0" w:color="auto"/>
        <w:left w:val="none" w:sz="0" w:space="0" w:color="auto"/>
        <w:bottom w:val="none" w:sz="0" w:space="0" w:color="auto"/>
        <w:right w:val="none" w:sz="0" w:space="0" w:color="auto"/>
      </w:divBdr>
    </w:div>
    <w:div w:id="2095976092">
      <w:bodyDiv w:val="1"/>
      <w:marLeft w:val="0"/>
      <w:marRight w:val="0"/>
      <w:marTop w:val="0"/>
      <w:marBottom w:val="0"/>
      <w:divBdr>
        <w:top w:val="none" w:sz="0" w:space="0" w:color="auto"/>
        <w:left w:val="none" w:sz="0" w:space="0" w:color="auto"/>
        <w:bottom w:val="none" w:sz="0" w:space="0" w:color="auto"/>
        <w:right w:val="none" w:sz="0" w:space="0" w:color="auto"/>
      </w:divBdr>
    </w:div>
    <w:div w:id="2096396379">
      <w:bodyDiv w:val="1"/>
      <w:marLeft w:val="0"/>
      <w:marRight w:val="0"/>
      <w:marTop w:val="0"/>
      <w:marBottom w:val="0"/>
      <w:divBdr>
        <w:top w:val="none" w:sz="0" w:space="0" w:color="auto"/>
        <w:left w:val="none" w:sz="0" w:space="0" w:color="auto"/>
        <w:bottom w:val="none" w:sz="0" w:space="0" w:color="auto"/>
        <w:right w:val="none" w:sz="0" w:space="0" w:color="auto"/>
      </w:divBdr>
    </w:div>
    <w:div w:id="2097091907">
      <w:bodyDiv w:val="1"/>
      <w:marLeft w:val="0"/>
      <w:marRight w:val="0"/>
      <w:marTop w:val="0"/>
      <w:marBottom w:val="0"/>
      <w:divBdr>
        <w:top w:val="none" w:sz="0" w:space="0" w:color="auto"/>
        <w:left w:val="none" w:sz="0" w:space="0" w:color="auto"/>
        <w:bottom w:val="none" w:sz="0" w:space="0" w:color="auto"/>
        <w:right w:val="none" w:sz="0" w:space="0" w:color="auto"/>
      </w:divBdr>
    </w:div>
    <w:div w:id="2097634303">
      <w:bodyDiv w:val="1"/>
      <w:marLeft w:val="0"/>
      <w:marRight w:val="0"/>
      <w:marTop w:val="0"/>
      <w:marBottom w:val="0"/>
      <w:divBdr>
        <w:top w:val="none" w:sz="0" w:space="0" w:color="auto"/>
        <w:left w:val="none" w:sz="0" w:space="0" w:color="auto"/>
        <w:bottom w:val="none" w:sz="0" w:space="0" w:color="auto"/>
        <w:right w:val="none" w:sz="0" w:space="0" w:color="auto"/>
      </w:divBdr>
    </w:div>
    <w:div w:id="2098013889">
      <w:bodyDiv w:val="1"/>
      <w:marLeft w:val="0"/>
      <w:marRight w:val="0"/>
      <w:marTop w:val="0"/>
      <w:marBottom w:val="0"/>
      <w:divBdr>
        <w:top w:val="none" w:sz="0" w:space="0" w:color="auto"/>
        <w:left w:val="none" w:sz="0" w:space="0" w:color="auto"/>
        <w:bottom w:val="none" w:sz="0" w:space="0" w:color="auto"/>
        <w:right w:val="none" w:sz="0" w:space="0" w:color="auto"/>
      </w:divBdr>
    </w:div>
    <w:div w:id="2098401600">
      <w:bodyDiv w:val="1"/>
      <w:marLeft w:val="0"/>
      <w:marRight w:val="0"/>
      <w:marTop w:val="0"/>
      <w:marBottom w:val="0"/>
      <w:divBdr>
        <w:top w:val="none" w:sz="0" w:space="0" w:color="auto"/>
        <w:left w:val="none" w:sz="0" w:space="0" w:color="auto"/>
        <w:bottom w:val="none" w:sz="0" w:space="0" w:color="auto"/>
        <w:right w:val="none" w:sz="0" w:space="0" w:color="auto"/>
      </w:divBdr>
    </w:div>
    <w:div w:id="2099591439">
      <w:bodyDiv w:val="1"/>
      <w:marLeft w:val="0"/>
      <w:marRight w:val="0"/>
      <w:marTop w:val="0"/>
      <w:marBottom w:val="0"/>
      <w:divBdr>
        <w:top w:val="none" w:sz="0" w:space="0" w:color="auto"/>
        <w:left w:val="none" w:sz="0" w:space="0" w:color="auto"/>
        <w:bottom w:val="none" w:sz="0" w:space="0" w:color="auto"/>
        <w:right w:val="none" w:sz="0" w:space="0" w:color="auto"/>
      </w:divBdr>
    </w:div>
    <w:div w:id="2102489403">
      <w:bodyDiv w:val="1"/>
      <w:marLeft w:val="0"/>
      <w:marRight w:val="0"/>
      <w:marTop w:val="0"/>
      <w:marBottom w:val="0"/>
      <w:divBdr>
        <w:top w:val="none" w:sz="0" w:space="0" w:color="auto"/>
        <w:left w:val="none" w:sz="0" w:space="0" w:color="auto"/>
        <w:bottom w:val="none" w:sz="0" w:space="0" w:color="auto"/>
        <w:right w:val="none" w:sz="0" w:space="0" w:color="auto"/>
      </w:divBdr>
    </w:div>
    <w:div w:id="2102675417">
      <w:bodyDiv w:val="1"/>
      <w:marLeft w:val="0"/>
      <w:marRight w:val="0"/>
      <w:marTop w:val="0"/>
      <w:marBottom w:val="0"/>
      <w:divBdr>
        <w:top w:val="none" w:sz="0" w:space="0" w:color="auto"/>
        <w:left w:val="none" w:sz="0" w:space="0" w:color="auto"/>
        <w:bottom w:val="none" w:sz="0" w:space="0" w:color="auto"/>
        <w:right w:val="none" w:sz="0" w:space="0" w:color="auto"/>
      </w:divBdr>
    </w:div>
    <w:div w:id="2103991151">
      <w:bodyDiv w:val="1"/>
      <w:marLeft w:val="0"/>
      <w:marRight w:val="0"/>
      <w:marTop w:val="0"/>
      <w:marBottom w:val="0"/>
      <w:divBdr>
        <w:top w:val="none" w:sz="0" w:space="0" w:color="auto"/>
        <w:left w:val="none" w:sz="0" w:space="0" w:color="auto"/>
        <w:bottom w:val="none" w:sz="0" w:space="0" w:color="auto"/>
        <w:right w:val="none" w:sz="0" w:space="0" w:color="auto"/>
      </w:divBdr>
    </w:div>
    <w:div w:id="2107267744">
      <w:bodyDiv w:val="1"/>
      <w:marLeft w:val="0"/>
      <w:marRight w:val="0"/>
      <w:marTop w:val="0"/>
      <w:marBottom w:val="0"/>
      <w:divBdr>
        <w:top w:val="none" w:sz="0" w:space="0" w:color="auto"/>
        <w:left w:val="none" w:sz="0" w:space="0" w:color="auto"/>
        <w:bottom w:val="none" w:sz="0" w:space="0" w:color="auto"/>
        <w:right w:val="none" w:sz="0" w:space="0" w:color="auto"/>
      </w:divBdr>
    </w:div>
    <w:div w:id="2108891524">
      <w:bodyDiv w:val="1"/>
      <w:marLeft w:val="0"/>
      <w:marRight w:val="0"/>
      <w:marTop w:val="0"/>
      <w:marBottom w:val="0"/>
      <w:divBdr>
        <w:top w:val="none" w:sz="0" w:space="0" w:color="auto"/>
        <w:left w:val="none" w:sz="0" w:space="0" w:color="auto"/>
        <w:bottom w:val="none" w:sz="0" w:space="0" w:color="auto"/>
        <w:right w:val="none" w:sz="0" w:space="0" w:color="auto"/>
      </w:divBdr>
    </w:div>
    <w:div w:id="2108967260">
      <w:bodyDiv w:val="1"/>
      <w:marLeft w:val="0"/>
      <w:marRight w:val="0"/>
      <w:marTop w:val="0"/>
      <w:marBottom w:val="0"/>
      <w:divBdr>
        <w:top w:val="none" w:sz="0" w:space="0" w:color="auto"/>
        <w:left w:val="none" w:sz="0" w:space="0" w:color="auto"/>
        <w:bottom w:val="none" w:sz="0" w:space="0" w:color="auto"/>
        <w:right w:val="none" w:sz="0" w:space="0" w:color="auto"/>
      </w:divBdr>
    </w:div>
    <w:div w:id="2111512028">
      <w:bodyDiv w:val="1"/>
      <w:marLeft w:val="0"/>
      <w:marRight w:val="0"/>
      <w:marTop w:val="0"/>
      <w:marBottom w:val="0"/>
      <w:divBdr>
        <w:top w:val="none" w:sz="0" w:space="0" w:color="auto"/>
        <w:left w:val="none" w:sz="0" w:space="0" w:color="auto"/>
        <w:bottom w:val="none" w:sz="0" w:space="0" w:color="auto"/>
        <w:right w:val="none" w:sz="0" w:space="0" w:color="auto"/>
      </w:divBdr>
    </w:div>
    <w:div w:id="2112815278">
      <w:bodyDiv w:val="1"/>
      <w:marLeft w:val="0"/>
      <w:marRight w:val="0"/>
      <w:marTop w:val="0"/>
      <w:marBottom w:val="0"/>
      <w:divBdr>
        <w:top w:val="none" w:sz="0" w:space="0" w:color="auto"/>
        <w:left w:val="none" w:sz="0" w:space="0" w:color="auto"/>
        <w:bottom w:val="none" w:sz="0" w:space="0" w:color="auto"/>
        <w:right w:val="none" w:sz="0" w:space="0" w:color="auto"/>
      </w:divBdr>
    </w:div>
    <w:div w:id="2118061874">
      <w:bodyDiv w:val="1"/>
      <w:marLeft w:val="0"/>
      <w:marRight w:val="0"/>
      <w:marTop w:val="0"/>
      <w:marBottom w:val="0"/>
      <w:divBdr>
        <w:top w:val="none" w:sz="0" w:space="0" w:color="auto"/>
        <w:left w:val="none" w:sz="0" w:space="0" w:color="auto"/>
        <w:bottom w:val="none" w:sz="0" w:space="0" w:color="auto"/>
        <w:right w:val="none" w:sz="0" w:space="0" w:color="auto"/>
      </w:divBdr>
    </w:div>
    <w:div w:id="2120484273">
      <w:bodyDiv w:val="1"/>
      <w:marLeft w:val="0"/>
      <w:marRight w:val="0"/>
      <w:marTop w:val="0"/>
      <w:marBottom w:val="0"/>
      <w:divBdr>
        <w:top w:val="none" w:sz="0" w:space="0" w:color="auto"/>
        <w:left w:val="none" w:sz="0" w:space="0" w:color="auto"/>
        <w:bottom w:val="none" w:sz="0" w:space="0" w:color="auto"/>
        <w:right w:val="none" w:sz="0" w:space="0" w:color="auto"/>
      </w:divBdr>
    </w:div>
    <w:div w:id="2121295883">
      <w:bodyDiv w:val="1"/>
      <w:marLeft w:val="0"/>
      <w:marRight w:val="0"/>
      <w:marTop w:val="0"/>
      <w:marBottom w:val="0"/>
      <w:divBdr>
        <w:top w:val="none" w:sz="0" w:space="0" w:color="auto"/>
        <w:left w:val="none" w:sz="0" w:space="0" w:color="auto"/>
        <w:bottom w:val="none" w:sz="0" w:space="0" w:color="auto"/>
        <w:right w:val="none" w:sz="0" w:space="0" w:color="auto"/>
      </w:divBdr>
    </w:div>
    <w:div w:id="2121796607">
      <w:bodyDiv w:val="1"/>
      <w:marLeft w:val="0"/>
      <w:marRight w:val="0"/>
      <w:marTop w:val="0"/>
      <w:marBottom w:val="0"/>
      <w:divBdr>
        <w:top w:val="none" w:sz="0" w:space="0" w:color="auto"/>
        <w:left w:val="none" w:sz="0" w:space="0" w:color="auto"/>
        <w:bottom w:val="none" w:sz="0" w:space="0" w:color="auto"/>
        <w:right w:val="none" w:sz="0" w:space="0" w:color="auto"/>
      </w:divBdr>
    </w:div>
    <w:div w:id="2123332042">
      <w:bodyDiv w:val="1"/>
      <w:marLeft w:val="0"/>
      <w:marRight w:val="0"/>
      <w:marTop w:val="0"/>
      <w:marBottom w:val="0"/>
      <w:divBdr>
        <w:top w:val="none" w:sz="0" w:space="0" w:color="auto"/>
        <w:left w:val="none" w:sz="0" w:space="0" w:color="auto"/>
        <w:bottom w:val="none" w:sz="0" w:space="0" w:color="auto"/>
        <w:right w:val="none" w:sz="0" w:space="0" w:color="auto"/>
      </w:divBdr>
    </w:div>
    <w:div w:id="2124566349">
      <w:bodyDiv w:val="1"/>
      <w:marLeft w:val="0"/>
      <w:marRight w:val="0"/>
      <w:marTop w:val="0"/>
      <w:marBottom w:val="0"/>
      <w:divBdr>
        <w:top w:val="none" w:sz="0" w:space="0" w:color="auto"/>
        <w:left w:val="none" w:sz="0" w:space="0" w:color="auto"/>
        <w:bottom w:val="none" w:sz="0" w:space="0" w:color="auto"/>
        <w:right w:val="none" w:sz="0" w:space="0" w:color="auto"/>
      </w:divBdr>
    </w:div>
    <w:div w:id="2124572000">
      <w:bodyDiv w:val="1"/>
      <w:marLeft w:val="0"/>
      <w:marRight w:val="0"/>
      <w:marTop w:val="0"/>
      <w:marBottom w:val="0"/>
      <w:divBdr>
        <w:top w:val="none" w:sz="0" w:space="0" w:color="auto"/>
        <w:left w:val="none" w:sz="0" w:space="0" w:color="auto"/>
        <w:bottom w:val="none" w:sz="0" w:space="0" w:color="auto"/>
        <w:right w:val="none" w:sz="0" w:space="0" w:color="auto"/>
      </w:divBdr>
    </w:div>
    <w:div w:id="2125995884">
      <w:bodyDiv w:val="1"/>
      <w:marLeft w:val="0"/>
      <w:marRight w:val="0"/>
      <w:marTop w:val="0"/>
      <w:marBottom w:val="0"/>
      <w:divBdr>
        <w:top w:val="none" w:sz="0" w:space="0" w:color="auto"/>
        <w:left w:val="none" w:sz="0" w:space="0" w:color="auto"/>
        <w:bottom w:val="none" w:sz="0" w:space="0" w:color="auto"/>
        <w:right w:val="none" w:sz="0" w:space="0" w:color="auto"/>
      </w:divBdr>
    </w:div>
    <w:div w:id="2128238624">
      <w:bodyDiv w:val="1"/>
      <w:marLeft w:val="0"/>
      <w:marRight w:val="0"/>
      <w:marTop w:val="0"/>
      <w:marBottom w:val="0"/>
      <w:divBdr>
        <w:top w:val="none" w:sz="0" w:space="0" w:color="auto"/>
        <w:left w:val="none" w:sz="0" w:space="0" w:color="auto"/>
        <w:bottom w:val="none" w:sz="0" w:space="0" w:color="auto"/>
        <w:right w:val="none" w:sz="0" w:space="0" w:color="auto"/>
      </w:divBdr>
    </w:div>
    <w:div w:id="2129666826">
      <w:bodyDiv w:val="1"/>
      <w:marLeft w:val="0"/>
      <w:marRight w:val="0"/>
      <w:marTop w:val="0"/>
      <w:marBottom w:val="0"/>
      <w:divBdr>
        <w:top w:val="none" w:sz="0" w:space="0" w:color="auto"/>
        <w:left w:val="none" w:sz="0" w:space="0" w:color="auto"/>
        <w:bottom w:val="none" w:sz="0" w:space="0" w:color="auto"/>
        <w:right w:val="none" w:sz="0" w:space="0" w:color="auto"/>
      </w:divBdr>
    </w:div>
    <w:div w:id="2130277884">
      <w:bodyDiv w:val="1"/>
      <w:marLeft w:val="0"/>
      <w:marRight w:val="0"/>
      <w:marTop w:val="0"/>
      <w:marBottom w:val="0"/>
      <w:divBdr>
        <w:top w:val="none" w:sz="0" w:space="0" w:color="auto"/>
        <w:left w:val="none" w:sz="0" w:space="0" w:color="auto"/>
        <w:bottom w:val="none" w:sz="0" w:space="0" w:color="auto"/>
        <w:right w:val="none" w:sz="0" w:space="0" w:color="auto"/>
      </w:divBdr>
    </w:div>
    <w:div w:id="2130540220">
      <w:bodyDiv w:val="1"/>
      <w:marLeft w:val="0"/>
      <w:marRight w:val="0"/>
      <w:marTop w:val="0"/>
      <w:marBottom w:val="0"/>
      <w:divBdr>
        <w:top w:val="none" w:sz="0" w:space="0" w:color="auto"/>
        <w:left w:val="none" w:sz="0" w:space="0" w:color="auto"/>
        <w:bottom w:val="none" w:sz="0" w:space="0" w:color="auto"/>
        <w:right w:val="none" w:sz="0" w:space="0" w:color="auto"/>
      </w:divBdr>
    </w:div>
    <w:div w:id="2130733896">
      <w:bodyDiv w:val="1"/>
      <w:marLeft w:val="0"/>
      <w:marRight w:val="0"/>
      <w:marTop w:val="0"/>
      <w:marBottom w:val="0"/>
      <w:divBdr>
        <w:top w:val="none" w:sz="0" w:space="0" w:color="auto"/>
        <w:left w:val="none" w:sz="0" w:space="0" w:color="auto"/>
        <w:bottom w:val="none" w:sz="0" w:space="0" w:color="auto"/>
        <w:right w:val="none" w:sz="0" w:space="0" w:color="auto"/>
      </w:divBdr>
    </w:div>
    <w:div w:id="2130852535">
      <w:bodyDiv w:val="1"/>
      <w:marLeft w:val="0"/>
      <w:marRight w:val="0"/>
      <w:marTop w:val="0"/>
      <w:marBottom w:val="0"/>
      <w:divBdr>
        <w:top w:val="none" w:sz="0" w:space="0" w:color="auto"/>
        <w:left w:val="none" w:sz="0" w:space="0" w:color="auto"/>
        <w:bottom w:val="none" w:sz="0" w:space="0" w:color="auto"/>
        <w:right w:val="none" w:sz="0" w:space="0" w:color="auto"/>
      </w:divBdr>
    </w:div>
    <w:div w:id="2132749909">
      <w:bodyDiv w:val="1"/>
      <w:marLeft w:val="0"/>
      <w:marRight w:val="0"/>
      <w:marTop w:val="0"/>
      <w:marBottom w:val="0"/>
      <w:divBdr>
        <w:top w:val="none" w:sz="0" w:space="0" w:color="auto"/>
        <w:left w:val="none" w:sz="0" w:space="0" w:color="auto"/>
        <w:bottom w:val="none" w:sz="0" w:space="0" w:color="auto"/>
        <w:right w:val="none" w:sz="0" w:space="0" w:color="auto"/>
      </w:divBdr>
    </w:div>
    <w:div w:id="2134277230">
      <w:bodyDiv w:val="1"/>
      <w:marLeft w:val="0"/>
      <w:marRight w:val="0"/>
      <w:marTop w:val="0"/>
      <w:marBottom w:val="0"/>
      <w:divBdr>
        <w:top w:val="none" w:sz="0" w:space="0" w:color="auto"/>
        <w:left w:val="none" w:sz="0" w:space="0" w:color="auto"/>
        <w:bottom w:val="none" w:sz="0" w:space="0" w:color="auto"/>
        <w:right w:val="none" w:sz="0" w:space="0" w:color="auto"/>
      </w:divBdr>
    </w:div>
    <w:div w:id="2134278044">
      <w:bodyDiv w:val="1"/>
      <w:marLeft w:val="0"/>
      <w:marRight w:val="0"/>
      <w:marTop w:val="0"/>
      <w:marBottom w:val="0"/>
      <w:divBdr>
        <w:top w:val="none" w:sz="0" w:space="0" w:color="auto"/>
        <w:left w:val="none" w:sz="0" w:space="0" w:color="auto"/>
        <w:bottom w:val="none" w:sz="0" w:space="0" w:color="auto"/>
        <w:right w:val="none" w:sz="0" w:space="0" w:color="auto"/>
      </w:divBdr>
    </w:div>
    <w:div w:id="2134639567">
      <w:bodyDiv w:val="1"/>
      <w:marLeft w:val="0"/>
      <w:marRight w:val="0"/>
      <w:marTop w:val="0"/>
      <w:marBottom w:val="0"/>
      <w:divBdr>
        <w:top w:val="none" w:sz="0" w:space="0" w:color="auto"/>
        <w:left w:val="none" w:sz="0" w:space="0" w:color="auto"/>
        <w:bottom w:val="none" w:sz="0" w:space="0" w:color="auto"/>
        <w:right w:val="none" w:sz="0" w:space="0" w:color="auto"/>
      </w:divBdr>
    </w:div>
    <w:div w:id="2134710557">
      <w:bodyDiv w:val="1"/>
      <w:marLeft w:val="0"/>
      <w:marRight w:val="0"/>
      <w:marTop w:val="0"/>
      <w:marBottom w:val="0"/>
      <w:divBdr>
        <w:top w:val="none" w:sz="0" w:space="0" w:color="auto"/>
        <w:left w:val="none" w:sz="0" w:space="0" w:color="auto"/>
        <w:bottom w:val="none" w:sz="0" w:space="0" w:color="auto"/>
        <w:right w:val="none" w:sz="0" w:space="0" w:color="auto"/>
      </w:divBdr>
    </w:div>
    <w:div w:id="2138908769">
      <w:bodyDiv w:val="1"/>
      <w:marLeft w:val="0"/>
      <w:marRight w:val="0"/>
      <w:marTop w:val="0"/>
      <w:marBottom w:val="0"/>
      <w:divBdr>
        <w:top w:val="none" w:sz="0" w:space="0" w:color="auto"/>
        <w:left w:val="none" w:sz="0" w:space="0" w:color="auto"/>
        <w:bottom w:val="none" w:sz="0" w:space="0" w:color="auto"/>
        <w:right w:val="none" w:sz="0" w:space="0" w:color="auto"/>
      </w:divBdr>
    </w:div>
    <w:div w:id="2138915939">
      <w:bodyDiv w:val="1"/>
      <w:marLeft w:val="0"/>
      <w:marRight w:val="0"/>
      <w:marTop w:val="0"/>
      <w:marBottom w:val="0"/>
      <w:divBdr>
        <w:top w:val="none" w:sz="0" w:space="0" w:color="auto"/>
        <w:left w:val="none" w:sz="0" w:space="0" w:color="auto"/>
        <w:bottom w:val="none" w:sz="0" w:space="0" w:color="auto"/>
        <w:right w:val="none" w:sz="0" w:space="0" w:color="auto"/>
      </w:divBdr>
    </w:div>
    <w:div w:id="2140144217">
      <w:bodyDiv w:val="1"/>
      <w:marLeft w:val="0"/>
      <w:marRight w:val="0"/>
      <w:marTop w:val="0"/>
      <w:marBottom w:val="0"/>
      <w:divBdr>
        <w:top w:val="none" w:sz="0" w:space="0" w:color="auto"/>
        <w:left w:val="none" w:sz="0" w:space="0" w:color="auto"/>
        <w:bottom w:val="none" w:sz="0" w:space="0" w:color="auto"/>
        <w:right w:val="none" w:sz="0" w:space="0" w:color="auto"/>
      </w:divBdr>
    </w:div>
    <w:div w:id="2140489167">
      <w:bodyDiv w:val="1"/>
      <w:marLeft w:val="0"/>
      <w:marRight w:val="0"/>
      <w:marTop w:val="0"/>
      <w:marBottom w:val="0"/>
      <w:divBdr>
        <w:top w:val="none" w:sz="0" w:space="0" w:color="auto"/>
        <w:left w:val="none" w:sz="0" w:space="0" w:color="auto"/>
        <w:bottom w:val="none" w:sz="0" w:space="0" w:color="auto"/>
        <w:right w:val="none" w:sz="0" w:space="0" w:color="auto"/>
      </w:divBdr>
    </w:div>
    <w:div w:id="2142307354">
      <w:bodyDiv w:val="1"/>
      <w:marLeft w:val="0"/>
      <w:marRight w:val="0"/>
      <w:marTop w:val="0"/>
      <w:marBottom w:val="0"/>
      <w:divBdr>
        <w:top w:val="none" w:sz="0" w:space="0" w:color="auto"/>
        <w:left w:val="none" w:sz="0" w:space="0" w:color="auto"/>
        <w:bottom w:val="none" w:sz="0" w:space="0" w:color="auto"/>
        <w:right w:val="none" w:sz="0" w:space="0" w:color="auto"/>
      </w:divBdr>
    </w:div>
    <w:div w:id="2142797106">
      <w:bodyDiv w:val="1"/>
      <w:marLeft w:val="0"/>
      <w:marRight w:val="0"/>
      <w:marTop w:val="0"/>
      <w:marBottom w:val="0"/>
      <w:divBdr>
        <w:top w:val="none" w:sz="0" w:space="0" w:color="auto"/>
        <w:left w:val="none" w:sz="0" w:space="0" w:color="auto"/>
        <w:bottom w:val="none" w:sz="0" w:space="0" w:color="auto"/>
        <w:right w:val="none" w:sz="0" w:space="0" w:color="auto"/>
      </w:divBdr>
    </w:div>
    <w:div w:id="2144690848">
      <w:bodyDiv w:val="1"/>
      <w:marLeft w:val="0"/>
      <w:marRight w:val="0"/>
      <w:marTop w:val="0"/>
      <w:marBottom w:val="0"/>
      <w:divBdr>
        <w:top w:val="none" w:sz="0" w:space="0" w:color="auto"/>
        <w:left w:val="none" w:sz="0" w:space="0" w:color="auto"/>
        <w:bottom w:val="none" w:sz="0" w:space="0" w:color="auto"/>
        <w:right w:val="none" w:sz="0" w:space="0" w:color="auto"/>
      </w:divBdr>
    </w:div>
    <w:div w:id="2144762130">
      <w:bodyDiv w:val="1"/>
      <w:marLeft w:val="0"/>
      <w:marRight w:val="0"/>
      <w:marTop w:val="0"/>
      <w:marBottom w:val="0"/>
      <w:divBdr>
        <w:top w:val="none" w:sz="0" w:space="0" w:color="auto"/>
        <w:left w:val="none" w:sz="0" w:space="0" w:color="auto"/>
        <w:bottom w:val="none" w:sz="0" w:space="0" w:color="auto"/>
        <w:right w:val="none" w:sz="0" w:space="0" w:color="auto"/>
      </w:divBdr>
    </w:div>
    <w:div w:id="2146118149">
      <w:bodyDiv w:val="1"/>
      <w:marLeft w:val="0"/>
      <w:marRight w:val="0"/>
      <w:marTop w:val="0"/>
      <w:marBottom w:val="0"/>
      <w:divBdr>
        <w:top w:val="none" w:sz="0" w:space="0" w:color="auto"/>
        <w:left w:val="none" w:sz="0" w:space="0" w:color="auto"/>
        <w:bottom w:val="none" w:sz="0" w:space="0" w:color="auto"/>
        <w:right w:val="none" w:sz="0" w:space="0" w:color="auto"/>
      </w:divBdr>
    </w:div>
    <w:div w:id="2146462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802.1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15_0867r1</b:Tag>
    <b:SourceType>ConferenceProceedings</b:SourceType>
    <b:Guid>{F99AED5F-0A47-4386-A932-6CA1A4CCEBE1}</b:Guid>
    <b:Author>
      <b:Author>
        <b:Corporate>Po-Kai Huang (Intel)</b:Corporate>
      </b:Author>
    </b:Author>
    <b:Title>15/0867r1 MU-RTS/CTS for DL MU</b:Title>
    <b:RefOrder>74</b:RefOrder>
  </b:Source>
  <b:Source>
    <b:Tag>Chi</b:Tag>
    <b:SourceType>ConferenceProceedings</b:SourceType>
    <b:Guid>{D1320672-4F7C-4908-AFBA-D9695A334290}</b:Guid>
    <b:Author>
      <b:Author>
        <b:Corporate>Chittabrata Ghosh (Intel)</b:Corporate>
      </b:Author>
    </b:Author>
    <b:Title>15/0875r1 Random Access with Trigger Frames using OFDMA</b:Title>
    <b:RefOrder>76</b:RefOrder>
  </b:Source>
  <b:Source>
    <b:Tag>15_0818r</b:Tag>
    <b:SourceType>ConferenceProceedings</b:SourceType>
    <b:Guid>{FF4DA058-1348-4FAD-BAB2-827DE4C73351}</b:Guid>
    <b:Author>
      <b:Author>
        <b:Corporate>Kome Oteri (InterDigital)</b:Corporate>
      </b:Author>
    </b:Author>
    <b:Title>15/0818r1 Further Analysis of Feedback and Frequency Selective Scheduling (FSS) for TGax OFDMA</b:Title>
    <b:RefOrder>82</b:RefOrder>
  </b:Source>
  <b:Source>
    <b:Tag>15_0829r3</b:Tag>
    <b:SourceType>ConferenceProceedings</b:SourceType>
    <b:Guid>{DCEE951D-1833-4C43-AE7B-EBC62C901D18}</b:Guid>
    <b:Author>
      <b:Author>
        <b:Corporate>Reza Hedayat (Newracom)</b:Corporate>
      </b:Author>
    </b:Author>
    <b:Title>15/0829r3 Uplink ACK and BA Multiplexing</b:Title>
    <b:RefOrder>54</b:RefOrder>
  </b:Source>
  <b:Source>
    <b:Tag>Liw</b:Tag>
    <b:SourceType>ConferenceProceedings</b:SourceType>
    <b:Guid>{769FBB33-C8C0-4104-AFFD-2DF9729E2997}</b:Guid>
    <b:Author>
      <b:Author>
        <b:Corporate>Liwen Chu (Marvell)</b:Corporate>
      </b:Author>
    </b:Author>
    <b:Title>15/0615r3 UL OFDMA Bandwidth</b:Title>
    <b:RefOrder>65</b:RefOrder>
  </b:Source>
  <b:Source>
    <b:Tag>15_0841r0</b:Tag>
    <b:SourceType>ConferenceProceedings</b:SourceType>
    <b:Guid>{01D3AC1A-1F69-4090-B0FD-4E6457435A38}</b:Guid>
    <b:Author>
      <b:Author>
        <b:Corporate>David Xun Yang (Huawei)</b:Corporate>
      </b:Author>
    </b:Author>
    <b:Title>15/0841r0 Cascading Structure</b:Title>
    <b:RefOrder>47</b:RefOrder>
  </b:Source>
  <b:Source>
    <b:Tag>Sim</b:Tag>
    <b:SourceType>ConferenceProceedings</b:SourceType>
    <b:Guid>{0CD7ADB7-4D19-4D21-8BE9-0051C5DB00D0}</b:Guid>
    <b:Author>
      <b:Author>
        <b:Corporate>Simone Merlin (Qualcomm)</b:Corporate>
      </b:Author>
    </b:Author>
    <b:Title>15/0877r0 Trigger Frame Format</b:Title>
    <b:RefOrder>104</b:RefOrder>
  </b:Source>
  <b:Source>
    <b:Tag>15_0831r2</b:Tag>
    <b:SourceType>ConferenceProceedings</b:SourceType>
    <b:Guid>{75FB6EF0-36AA-48DD-9C75-416BDA546087}</b:Guid>
    <b:Author>
      <b:Author>
        <b:Corporate>Liwen Chu (Marvell)</b:Corporate>
      </b:Author>
    </b:Author>
    <b:Title>15/0831r2 Broadcast and Unicast in DL MU</b:Title>
    <b:RefOrder>55</b:RefOrder>
  </b:Source>
  <b:Source>
    <b:Tag>Gui</b:Tag>
    <b:SourceType>ConferenceProceedings</b:SourceType>
    <b:Guid>{794C1E3B-D4EC-4105-B4EC-A20B5C6190CF}</b:Guid>
    <b:Author>
      <b:Author>
        <b:Corporate>Guido R. Hiertz (Ericsson)</b:Corporate>
      </b:Author>
    </b:Author>
    <b:Title>15/0874r0 Minimal data rates management frame transmissions in 2.4 GHz</b:Title>
    <b:RefOrder>94</b:RefOrder>
  </b:Source>
  <b:Source>
    <b:Tag>15_0876r1</b:Tag>
    <b:SourceType>ConferenceProceedings</b:SourceType>
    <b:Guid>{E81C58C2-A871-4245-A85D-92CA79F702BC}</b:Guid>
    <b:Author>
      <b:Author>
        <b:Corporate>Simone Merlin (Qualcomm)</b:Corporate>
      </b:Author>
    </b:Author>
    <b:Title>15/0876r1 Duration and MAC Padding for MU PPDUs</b:Title>
    <b:RefOrder>48</b:RefOrder>
  </b:Source>
  <b:Source>
    <b:Tag>15_0880r2</b:Tag>
    <b:SourceType>ConferenceProceedings</b:SourceType>
    <b:Guid>{65320606-7FB0-4627-9E2B-83BC90D164A5}</b:Guid>
    <b:Author>
      <b:Author>
        <b:Corporate>Alfred Asterjadhi (Qualcomm Inc.)</b:Corporate>
      </b:Author>
    </b:Author>
    <b:Title>15/0880r2 Scheduled Trigger frames</b:Title>
    <b:RefOrder>98</b:RefOrder>
  </b:Source>
  <b:Source>
    <b:Tag>14_1453r2</b:Tag>
    <b:SourceType>ConferenceProceedings</b:SourceType>
    <b:Guid>{6E51624D-C3EE-44CD-B543-2DCB5D466CDB}</b:Guid>
    <b:Title>14/1453r2 Spec Framework Proposal</b:Title>
    <b:Author>
      <b:Author>
        <b:Corporate>Robert Stacey (Intel)</b:Corporate>
      </b:Author>
    </b:Author>
    <b:RefOrder>1</b:RefOrder>
  </b:Source>
  <b:Source>
    <b:Tag>15_0059r1</b:Tag>
    <b:SourceType>ConferenceProceedings</b:SourceType>
    <b:Guid>{35EBCCA5-4FB4-449F-AF9E-2E568A068B1F}</b:Guid>
    <b:Title>15/0059r1 Uplink RTS/CTS Control</b:Title>
    <b:Author>
      <b:Author>
        <b:Corporate>Sigurd Schelstraete (Quantenna)</b:Corporate>
      </b:Author>
    </b:Author>
    <b:RefOrder>93</b:RefOrder>
  </b:Source>
  <b:Source>
    <b:Tag>15_0064r1</b:Tag>
    <b:SourceType>ConferenceProceedings</b:SourceType>
    <b:Guid>{1DCAFFB9-EE29-4571-A7A7-54E3153CCCDB}</b:Guid>
    <b:Title>15/0064r1 Consideration on UL-MU overheads</b:Title>
    <b:Author>
      <b:Author>
        <b:Corporate>Tomoko Adachi (Toshiba)</b:Corporate>
      </b:Author>
    </b:Author>
    <b:RefOrder>66</b:RefOrder>
  </b:Source>
  <b:Source>
    <b:Tag>15_0099r4</b:Tag>
    <b:SourceType>ConferenceProceedings</b:SourceType>
    <b:Guid>{FDE6EF87-1D78-454F-A2CB-BD4B2D42A8B8}</b:Guid>
    <b:Title>15/0099r4 Payload Symbol Size for 11ax</b:Title>
    <b:Author>
      <b:Author>
        <b:Corporate>Sriram Venkateswaran (Broadcom)</b:Corporate>
      </b:Author>
    </b:Author>
    <b:RefOrder>38</b:RefOrder>
  </b:Source>
  <b:Source>
    <b:Tag>15_0101r1</b:Tag>
    <b:SourceType>ConferenceProceedings</b:SourceType>
    <b:Guid>{D8F2EF9C-25CF-4BF6-867A-814B1E070E13}</b:Guid>
    <b:Title>15/0101r1 Preamble structure for 11ax system</b:Title>
    <b:Author>
      <b:Author>
        <b:Corporate>Jiayin Zhang (Huawei)</b:Corporate>
      </b:Author>
    </b:Author>
    <b:RefOrder>2</b:RefOrder>
  </b:Source>
  <b:Source>
    <b:Tag>15_0330r5</b:Tag>
    <b:SourceType>ConferenceProceedings</b:SourceType>
    <b:Guid>{BF99C0D3-79E3-4F60-9403-E4505ED8E2AC}</b:Guid>
    <b:Title>15/0330r5 OFDMA Numerology and Structure</b:Title>
    <b:Author>
      <b:Author>
        <b:Corporate>Shahrnaz Azizi (Intel)</b:Corporate>
      </b:Author>
    </b:Author>
    <b:RefOrder>40</b:RefOrder>
  </b:Source>
  <b:Source>
    <b:Tag>15_0366r2</b:Tag>
    <b:SourceType>ConferenceProceedings</b:SourceType>
    <b:Guid>{1047A485-2B40-4D67-B5EB-ACDDCA0EE8FF}</b:Guid>
    <b:Title>15/0366r2 Multi-STA BA</b:Title>
    <b:Author>
      <b:Author>
        <b:Corporate>Simone Merlin (Qualcomm)</b:Corporate>
      </b:Author>
    </b:Author>
    <b:RefOrder>108</b:RefOrder>
  </b:Source>
  <b:Source>
    <b:Tag>15_0344r2</b:Tag>
    <b:SourceType>ConferenceProceedings</b:SourceType>
    <b:Guid>{515F7AFC-D269-44DE-BE42-EA99E80F18A9}</b:Guid>
    <b:Title>15/0344r2 SIG Field Design Principle for 11ax</b:Title>
    <b:Author>
      <b:Author>
        <b:Corporate>Young Hoon Kwon (Newracom)</b:Corporate>
      </b:Author>
    </b:Author>
    <b:RefOrder>22</b:RefOrder>
  </b:Source>
  <b:Source>
    <b:Tag>15_0349r2</b:Tag>
    <b:SourceType>ConferenceProceedings</b:SourceType>
    <b:Guid>{3F336F28-38A1-4D42-BC8A-0D03A6389B7F}</b:Guid>
    <b:Title>15/0349r2 HE-LTF Proposal</b:Title>
    <b:Author>
      <b:Author>
        <b:Corporate>Hongyuan Zhang (Marvell)</b:Corporate>
      </b:Author>
    </b:Author>
    <b:RefOrder>34</b:RefOrder>
  </b:Source>
  <b:Source>
    <b:Tag>15_0379r1</b:Tag>
    <b:SourceType>ConferenceProceedings</b:SourceType>
    <b:Guid>{4E2F305C-DB82-4CE1-A66B-AA8DDC2A7CC4}</b:Guid>
    <b:Title>15/0379r1 DL OFDMA Performance and ACK Multiplexing</b:Title>
    <b:Author>
      <b:Author>
        <b:Corporate>Reza Hedayat (Newracom)</b:Corporate>
      </b:Author>
    </b:Author>
    <b:RefOrder>53</b:RefOrder>
  </b:Source>
  <b:Source>
    <b:Tag>15_0381r1</b:Tag>
    <b:SourceType>ConferenceProceedings</b:SourceType>
    <b:Guid>{BC506AF0-11A2-42B3-9C77-15FC5590CBDE}</b:Guid>
    <b:Title>15/0381r1 HE-STF Proposal</b:Title>
    <b:Author>
      <b:Author>
        <b:Corporate>Yakun Sun (Marvell)</b:Corporate>
      </b:Author>
    </b:Author>
    <b:RefOrder>32</b:RefOrder>
  </b:Source>
  <b:Source>
    <b:Tag>15021</b:Tag>
    <b:SourceType>ConferenceProceedings</b:SourceType>
    <b:Guid>{D6AB01D9-E2DB-473D-8A99-EF3C33417224}</b:Guid>
    <b:Title>15/0580r1 11ax coding discussion</b:Title>
    <b:Author>
      <b:Author>
        <b:Corporate>Hongyuan Zhang (Marvell)</b:Corporate>
      </b:Author>
    </b:Author>
    <b:RefOrder>42</b:RefOrder>
  </b:Source>
  <b:Source>
    <b:Tag>15011</b:Tag>
    <b:SourceType>ConferenceProceedings</b:SourceType>
    <b:Guid>{FC1D793B-D645-4F2F-8AE9-44C6DB50CA18}</b:Guid>
    <b:Title>15/0615r2 UL OFDMA Bandwidth</b:Title>
    <b:Author>
      <b:Author>
        <b:Corporate>Liwen Chu (Marvell)</b:Corporate>
      </b:Author>
    </b:Author>
    <b:RefOrder>67</b:RefOrder>
  </b:Source>
  <b:Source>
    <b:Tag>15_0626r1</b:Tag>
    <b:SourceType>ConferenceProceedings</b:SourceType>
    <b:Guid>{9641CD19-A435-4693-B710-229A5D2E3081}</b:Guid>
    <b:Title>15/0626r1 Further consideration on Multi-STA Block ACK</b:Title>
    <b:Author>
      <b:Author>
        <b:Corporate>Jeongki Kim (LG Electronics)</b:Corporate>
      </b:Author>
    </b:Author>
    <b:RefOrder>109</b:RefOrder>
  </b:Source>
  <b:Source>
    <b:Tag>15_0812r1</b:Tag>
    <b:SourceType>ConferenceProceedings</b:SourceType>
    <b:Guid>{6218F639-0120-49E5-B2A4-7DEA39998BB3}</b:Guid>
    <b:Title>15/0812r1 Pilot Design for Data Section</b:Title>
    <b:Author>
      <b:Author>
        <b:Corporate>Sameer Vermani (Qualcomm)</b:Corporate>
      </b:Author>
    </b:Author>
    <b:RefOrder>39</b:RefOrder>
  </b:Source>
  <b:Source>
    <b:Tag>15_0817r0</b:Tag>
    <b:SourceType>ConferenceProceedings</b:SourceType>
    <b:Guid>{82E5E8A8-7669-4013-83ED-54B1B5801F4C}</b:Guid>
    <b:Title>15/0817r0 P Matrix for HE-LTF</b:Title>
    <b:Author>
      <b:Author>
        <b:Corporate>Yakun Sun (Marvell)</b:Corporate>
      </b:Author>
    </b:Author>
    <b:RefOrder>35</b:RefOrder>
  </b:Source>
  <b:Source>
    <b:Tag>15_0821r2</b:Tag>
    <b:SourceType>ConferenceProceedings</b:SourceType>
    <b:Guid>{B07DED17-5D03-4B33-969B-12F7FEA4A958}</b:Guid>
    <b:Title>15/0821r2 HE SIG-B Structure</b:Title>
    <b:Author>
      <b:Author>
        <b:Corporate>Joonsuk Kim (Apple)</b:Corporate>
      </b:Author>
    </b:Author>
    <b:RefOrder>24</b:RefOrder>
  </b:Source>
  <b:Source>
    <b:Tag>15_0819r1</b:Tag>
    <b:SourceType>ConferenceProceedings</b:SourceType>
    <b:Guid>{F1ABD5EA-4118-4017-962D-C4F93E1F558E}</b:Guid>
    <b:Title>15/0819r1 11ax OFDMA Tone Plan Leftover Tones and Pilot Structure</b:Title>
    <b:Author>
      <b:Author>
        <b:Corporate>Bin Tian (Qualcomm)</b:Corporate>
      </b:Author>
    </b:Author>
    <b:RefOrder>36</b:RefOrder>
  </b:Source>
  <b:Source>
    <b:Tag>15_0822r2</b:Tag>
    <b:SourceType>ConferenceProceedings</b:SourceType>
    <b:Guid>{08630542-E5BA-41A3-8797-E732A88F9967}</b:Guid>
    <b:Title>15/0822r2 SIG-A Structure in 11ax Preamble</b:Title>
    <b:Author>
      <b:Author>
        <b:Corporate>Jianhan Liu (Mediatek Inc.)</b:Corporate>
      </b:Author>
    </b:Author>
    <b:RefOrder>13</b:RefOrder>
  </b:Source>
  <b:Source>
    <b:Tag>15_0827r2</b:Tag>
    <b:SourceType>ConferenceProceedings</b:SourceType>
    <b:Guid>{A67E964F-2732-4478-AB8D-3420C125A961}</b:Guid>
    <b:Title>15/0827r2 Considerations on HE-SIG-A and B</b:Title>
    <b:Author>
      <b:Author>
        <b:Corporate>Katsuo Yunoki (KDDI R&amp;D Laboratories)</b:Corporate>
      </b:Author>
    </b:Author>
    <b:RefOrder>25</b:RefOrder>
  </b:Source>
  <b:Source>
    <b:Tag>15_0832r1</b:Tag>
    <b:SourceType>ConferenceProceedings</b:SourceType>
    <b:Guid>{0E8396EC-A4A0-483A-9D60-B3F3259FC0B0}</b:Guid>
    <b:Title>15/0832r1 Performance evaluation of SU/MU MIMO in OFDMA</b:Title>
    <b:Author>
      <b:Author>
        <b:Corporate>Jiayin Zhang (Huawei)</b:Corporate>
      </b:Author>
    </b:Author>
    <b:RefOrder>4</b:RefOrder>
  </b:Source>
  <b:Source>
    <b:Tag>15_0873r0</b:Tag>
    <b:SourceType>ConferenceProceedings</b:SourceType>
    <b:Guid>{6435A5F8-1116-458B-B193-E7B67A9C3F5A}</b:Guid>
    <b:Title>15/0873r0 SIG-B Encoding Structure</b:Title>
    <b:Author>
      <b:Author>
        <b:Corporate>Ron Porat</b:Corporate>
      </b:Author>
    </b:Author>
    <b:RefOrder>23</b:RefOrder>
  </b:Source>
  <b:Source>
    <b:Tag>15_0813r0</b:Tag>
    <b:SourceType>ConferenceProceedings</b:SourceType>
    <b:Guid>{489553CD-5731-4568-9312-CD3662EA6730}</b:Guid>
    <b:Title>15/0813r0 CP Indication for UL MU Transmission</b:Title>
    <b:Author>
      <b:Author>
        <b:Corporate>Zhigang Rong (Huawei)</b:Corporate>
      </b:Author>
    </b:Author>
    <b:RefOrder>63</b:RefOrder>
  </b:Source>
  <b:Source>
    <b:Tag>Eun</b:Tag>
    <b:SourceType>ConferenceProceedings</b:SourceType>
    <b:Guid>{0B752D18-64D9-443C-9214-A59FE3A01F05}</b:Guid>
    <b:Author>
      <b:Author>
        <b:Corporate>Eunsung Park (LG Electronics)</b:Corporate>
      </b:Author>
    </b:Author>
    <b:Title>15/1070r3 1024 QAM Proposal</b:Title>
    <b:RefOrder>44</b:RefOrder>
  </b:Source>
  <b:Source>
    <b:Tag>Kau</b:Tag>
    <b:SourceType>ConferenceProceedings</b:SourceType>
    <b:Guid>{EED45D52-7AD3-428E-B26D-92B2409D41B1}</b:Guid>
    <b:Author>
      <b:Author>
        <b:Corporate>Kaushik Josiam (Samsung)</b:Corporate>
      </b:Author>
    </b:Author>
    <b:Title>15/1066r0 HE-SIG-B Contents</b:Title>
    <b:RefOrder>28</b:RefOrder>
  </b:Source>
  <b:Source>
    <b:Tag>You</b:Tag>
    <b:SourceType>ConferenceProceedings</b:SourceType>
    <b:Guid>{8B4335AF-567A-4E8D-8E1D-65B78917A272}</b:Guid>
    <b:Author>
      <b:Author>
        <b:Corporate>Young Hoon Kwon (Newracom)</b:Corporate>
      </b:Author>
    </b:Author>
    <b:Title>15/1051r1 HE NDP frame for sounding</b:Title>
    <b:RefOrder>7</b:RefOrder>
  </b:Source>
  <b:Source>
    <b:Tag>Hon</b:Tag>
    <b:SourceType>ConferenceProceedings</b:SourceType>
    <b:Guid>{44CB79AE-5B10-4B44-B95C-E7F6B71F5711}</b:Guid>
    <b:Author>
      <b:Author>
        <b:Corporate>Hongyuan Zhang (Marvell)</b:Corporate>
      </b:Author>
    </b:Author>
    <b:Title>15/0580r2 11ax coding discussion</b:Title>
    <b:RefOrder>43</b:RefOrder>
  </b:Source>
  <b:Source>
    <b:Tag>Ron</b:Tag>
    <b:SourceType>ConferenceProceedings</b:SourceType>
    <b:Guid>{7D1F9A1A-AE0A-4490-9283-7A90B7FF5F2D}</b:Guid>
    <b:Author>
      <b:Author>
        <b:Corporate>Ron Porat (Broadcom)</b:Corporate>
      </b:Author>
    </b:Author>
    <b:Title>15/1059r1 SIG-B Encoding Structure Part II</b:Title>
    <b:RefOrder>26</b:RefOrder>
  </b:Source>
  <b:Source>
    <b:Tag>Sam</b:Tag>
    <b:SourceType>ConferenceProceedings</b:SourceType>
    <b:Guid>{B85B41BF-0421-463D-9C18-49A2D844FC79}</b:Guid>
    <b:Author>
      <b:Author>
        <b:Corporate>Sameer Vermani (Qualcomm)</b:Corporate>
      </b:Author>
    </b:Author>
    <b:Title>15/1071r2 Tone Grouping Factors and NDP format for 802.11ax</b:Title>
    <b:RefOrder>111</b:RefOrder>
  </b:Source>
  <b:Source>
    <b:Tag>Jia</b:Tag>
    <b:SourceType>ConferenceProceedings</b:SourceType>
    <b:Guid>{9F28695B-5E41-431A-A215-285EF02E165F}</b:Guid>
    <b:Author>
      <b:Author>
        <b:Corporate>Jiayin Zhang (Huawei)</b:Corporate>
      </b:Author>
    </b:Author>
    <b:Title>15/1077r0 HE-SIG-A Content</b:Title>
    <b:RefOrder>14</b:RefOrder>
  </b:Source>
  <b:Source>
    <b:Tag>Alf</b:Tag>
    <b:SourceType>ConferenceProceedings</b:SourceType>
    <b:Guid>{43D60353-68E0-4D1C-AC1A-1D1B4DDA0004}</b:Guid>
    <b:Author>
      <b:Author>
        <b:Corporate>Alfred Asterjadhi (Qualcomm Inc.)</b:Corporate>
      </b:Author>
    </b:Author>
    <b:Title>15/1122r0 Identifiers in HE PPDUs for power saving</b:Title>
    <b:RefOrder>16</b:RefOrder>
  </b:Source>
  <b:Source>
    <b:Tag>15_0579r3</b:Tag>
    <b:SourceType>ConferenceProceedings</b:SourceType>
    <b:Guid>{02676D8C-3434-423D-95BE-7E88E42759EE}</b:Guid>
    <b:Title>15/0579r3 Preamble Design and Autodetection</b:Title>
    <b:Author>
      <b:Author>
        <b:Corporate>Hongyuan Zhang (Marvell)</b:Corporate>
      </b:Author>
    </b:Author>
    <b:RefOrder>3</b:RefOrder>
  </b:Source>
  <b:Source>
    <b:Tag>Hon1</b:Tag>
    <b:SourceType>ConferenceProceedings</b:SourceType>
    <b:Guid>{DEB56535-0C1F-4E4B-9A73-AF5847628AD0}</b:Guid>
    <b:Author>
      <b:Author>
        <b:Corporate>Hongyuan Zhang (Marvell)</b:Corporate>
      </b:Author>
    </b:Author>
    <b:Title>15/0579r4 Preamble Design and Autodetection</b:Title>
    <b:RefOrder>12</b:RefOrder>
  </b:Source>
  <b:Source>
    <b:Tag>Jia1</b:Tag>
    <b:SourceType>ConferenceProceedings</b:SourceType>
    <b:Guid>{B910EC17-3892-4BAB-8D37-95414CCF0490}</b:Guid>
    <b:Author>
      <b:Author>
        <b:Corporate>Jianhan Liu (Mediatek)</b:Corporate>
      </b:Author>
    </b:Author>
    <b:Title>15/1068r1 Reliable Transmission Schemes for HE-SIG-B and Data</b:Title>
    <b:RefOrder>17</b:RefOrder>
  </b:Source>
  <b:Source>
    <b:Tag>Jia2</b:Tag>
    <b:SourceType>ConferenceProceedings</b:SourceType>
    <b:Guid>{8CBA838F-FF0A-45B0-8C45-BEB9C3264F20}</b:Guid>
    <b:Author>
      <b:Author>
        <b:Corporate>Jiayin Zhang (Huawei)</b:Corporate>
      </b:Author>
    </b:Author>
    <b:Title>15/0826r3 HE-SIG-A transmission for range extension</b:Title>
    <b:RefOrder>21</b:RefOrder>
  </b:Source>
  <b:Source>
    <b:Tag>Xia</b:Tag>
    <b:SourceType>ConferenceProceedings</b:SourceType>
    <b:Guid>{784FF5CB-EBC4-4F11-9C28-F9A003847C4D}</b:Guid>
    <b:Author>
      <b:Author>
        <b:Corporate>Xiaogang Chen (Intel)</b:Corporate>
      </b:Author>
    </b:Author>
    <b:Title>15/0602r6 HE-LTF squence for UL MU-MIMO</b:Title>
    <b:RefOrder>37</b:RefOrder>
  </b:Source>
  <b:Source>
    <b:Tag>Hon2</b:Tag>
    <b:SourceType>ConferenceProceedings</b:SourceType>
    <b:Guid>{B71CB828-0379-4287-948F-EB046EEFCED9}</b:Guid>
    <b:Author>
      <b:Author>
        <b:Corporate>Hongyuan Zhang (Marvell)</b:Corporate>
      </b:Author>
    </b:Author>
    <b:Title>15/0810r1 HE PHY Padding and Packet Extension</b:Title>
    <b:RefOrder>45</b:RefOrder>
  </b:Source>
  <b:Source>
    <b:Tag>Gui1</b:Tag>
    <b:SourceType>ConferenceProceedings</b:SourceType>
    <b:Guid>{C8BB61F3-9F80-429D-9FF0-EB90B809EC4C}</b:Guid>
    <b:Author>
      <b:Author>
        <b:Corporate>Guido R. Hiertz (Ericsson)</b:Corporate>
      </b:Author>
    </b:Author>
    <b:Title>15/1014r0 Multiple BSSID element</b:Title>
    <b:RefOrder>95</b:RefOrder>
  </b:Source>
  <b:Source>
    <b:Tag>Yon</b:Tag>
    <b:SourceType>ConferenceProceedings</b:SourceType>
    <b:Guid>{41E10658-DC09-425A-B7CD-C3FA6CEA25F0}</b:Guid>
    <b:Author>
      <b:Author>
        <b:Corporate>Yongho Seok (NEWRACOM)</b:Corporate>
      </b:Author>
    </b:Author>
    <b:Title>15/1034r0 Notification of Operating Mode Changes</b:Title>
    <b:RefOrder>99</b:RefOrder>
  </b:Source>
  <b:Source>
    <b:Tag>Eri</b:Tag>
    <b:SourceType>ConferenceProceedings</b:SourceType>
    <b:Guid>{F16D1620-6863-4829-8BFC-CBD93EC4A358}</b:Guid>
    <b:Author>
      <b:Author>
        <b:Corporate>Eric Wong (Apple)</b:Corporate>
      </b:Author>
    </b:Author>
    <b:Title>15/1060r0 Receive Operating Mode Indication for Power Save</b:Title>
    <b:RefOrder>100</b:RefOrder>
  </b:Source>
  <b:Source>
    <b:Tag>Jeo</b:Tag>
    <b:SourceType>ConferenceProceedings</b:SourceType>
    <b:Guid>{28546987-984F-4190-AE0A-209EB4B9CA9C}</b:Guid>
    <b:Author>
      <b:Author>
        <b:Corporate>Jeongki Kim (LG Electronics)</b:Corporate>
      </b:Author>
    </b:Author>
    <b:Title>15/1067r0 MU TXOP truncation</b:Title>
    <b:RefOrder>96</b:RefOrder>
  </b:Source>
  <b:Source>
    <b:Tag>Cha</b:Tag>
    <b:SourceType>ConferenceProceedings</b:SourceType>
    <b:Guid>{26375FF8-E903-4C95-A21D-13458663ECAF}</b:Guid>
    <b:Author>
      <b:Author>
        <b:Corporate>Chao-Chun Wang (MediaTek)</b:Corporate>
      </b:Author>
    </b:Author>
    <b:Title>15/1063r1 11ax Channel access procedure</b:Title>
    <b:RefOrder>87</b:RefOrder>
  </b:Source>
  <b:Source>
    <b:Tag>Jin</b:Tag>
    <b:SourceType>ConferenceProceedings</b:SourceType>
    <b:Guid>{12F152DA-C531-49CD-B029-28200AFE7328}</b:Guid>
    <b:Author>
      <b:Author>
        <b:Corporate>Jinsoo Ahn (Yonsei Univ.)</b:Corporate>
      </b:Author>
    </b:Author>
    <b:Title>15/1116r1 Trigger Frame Channel Access</b:Title>
    <b:RefOrder>49</b:RefOrder>
  </b:Source>
  <b:Source>
    <b:Tag>Alf1</b:Tag>
    <b:SourceType>ConferenceProceedings</b:SourceType>
    <b:Guid>{08818763-EA0D-47F5-AE89-A65DE06FCA4E}</b:Guid>
    <b:Author>
      <b:Author>
        <b:Corporate>Alfred Asterjadhi (Qualcomm Inc.)</b:Corporate>
      </b:Author>
    </b:Author>
    <b:Title>15/1120r0 Buffer Status Report</b:Title>
    <b:RefOrder>69</b:RefOrder>
  </b:Source>
  <b:Source>
    <b:Tag>Alf2</b:Tag>
    <b:SourceType>ConferenceProceedings</b:SourceType>
    <b:Guid>{BB68EC4A-94EB-468B-9829-6EDABC750D0F}</b:Guid>
    <b:Author>
      <b:Author>
        <b:Corporate>Alfred Asterjadhi (Qualcomm Inc.)</b:Corporate>
      </b:Author>
    </b:Author>
    <b:Title>15/1121r0 HE A-Control field</b:Title>
    <b:RefOrder>102</b:RefOrder>
  </b:Source>
  <b:Source>
    <b:Tag>You1</b:Tag>
    <b:SourceType>ConferenceProceedings</b:SourceType>
    <b:Guid>{34C5F6E5-53FD-41FC-BF07-E8C6BC9D2359}</b:Guid>
    <b:Author>
      <b:Author>
        <b:Corporate>Young Hoon Kwon (Newracom)</b:Corporate>
      </b:Author>
    </b:Author>
    <b:Title>15/1052r0 Bandwidth for UL MU transmission</b:Title>
    <b:RefOrder>68</b:RefOrder>
  </b:Source>
  <b:Source>
    <b:Tag>Rus</b:Tag>
    <b:SourceType>ConferenceProceedings</b:SourceType>
    <b:Guid>{DCC1C9C9-4C32-49E8-9B02-C7AC99610490}</b:Guid>
    <b:Author>
      <b:Author>
        <b:Corporate>Russell Huang (MediaTek)</b:Corporate>
      </b:Author>
    </b:Author>
    <b:Title>15/1137r1 Triggered OFDMA Random Access Observations</b:Title>
    <b:RefOrder>77</b:RefOrder>
  </b:Source>
  <b:Source>
    <b:Tag>Kaz</b:Tag>
    <b:SourceType>ConferenceProceedings</b:SourceType>
    <b:Guid>{4BF507CB-42FC-45BB-8392-34B2DDBD6AAE}</b:Guid>
    <b:Author>
      <b:Author>
        <b:Corporate>Kazuyuki Sakoda (Sony Electronics)</b:Corporate>
      </b:Author>
    </b:Author>
    <b:Title>15/1043r1 Overall Protocol of UL MU BA for Multicast Transmission</b:Title>
    <b:RefOrder>86</b:RefOrder>
  </b:Source>
  <b:Source>
    <b:Tag>Guo</b:Tag>
    <b:SourceType>ConferenceProceedings</b:SourceType>
    <b:Guid>{2C8FF7EC-76F4-47BC-B012-B5F61702E5C0}</b:Guid>
    <b:Author>
      <b:Author>
        <b:Corporate>Guoqing Li (Apple)</b:Corporate>
      </b:Author>
    </b:Author>
    <b:Title>15/1053r1 Multiuser Block ACK Request (MU-BAR)</b:Title>
    <b:RefOrder>110</b:RefOrder>
  </b:Source>
  <b:Source>
    <b:Tag>Kis</b:Tag>
    <b:SourceType>ConferenceProceedings</b:SourceType>
    <b:Guid>{EA637F7A-FF6E-42D6-BE16-2CB325E073AD}</b:Guid>
    <b:Author>
      <b:Author>
        <b:Corporate>Kiseon Ryu (LG Electronics)</b:Corporate>
      </b:Author>
    </b:Author>
    <b:Title>15/1058r0 CCA consideration for UL MU transmission</b:Title>
    <b:RefOrder>50</b:RefOrder>
  </b:Source>
  <b:Source>
    <b:Tag>PoK</b:Tag>
    <b:SourceType>ConferenceProceedings</b:SourceType>
    <b:Guid>{9A8D0E31-B2A3-4934-AAA0-40C0975E2F7C}</b:Guid>
    <b:Author>
      <b:Author>
        <b:Corporate>Po-Kai Huang (Intel)</b:Corporate>
      </b:Author>
    </b:Author>
    <b:Title>15/1062r1 NAV Consideration for UL MU Response to Trigger frame</b:Title>
    <b:RefOrder>70</b:RefOrder>
  </b:Source>
  <b:Source>
    <b:Tag>Cha1</b:Tag>
    <b:SourceType>ConferenceProceedings</b:SourceType>
    <b:Guid>{64CDAF8F-7AD3-49E8-9E83-44894D7FB9B3}</b:Guid>
    <b:Author>
      <b:Author>
        <b:Corporate>Chao-Chun Wang (Mediatek)</b:Corporate>
      </b:Author>
    </b:Author>
    <b:Title>15/1065r1 11ax uplink Multi-TID aggregation</b:Title>
    <b:RefOrder>51</b:RefOrder>
  </b:Source>
  <b:Source>
    <b:Tag>Nar</b:Tag>
    <b:SourceType>ConferenceProceedings</b:SourceType>
    <b:Guid>{104D8C2D-7141-4418-A477-5947BED308A5}</b:Guid>
    <b:Author>
      <b:Author>
        <b:Corporate>Narendar Madhavan (Toshiba)</b:Corporate>
      </b:Author>
    </b:Author>
    <b:Title>15/1097r1 Reducing Channel Sounding Protocol Overhead for 11ax</b:Title>
    <b:RefOrder>83</b:RefOrder>
  </b:Source>
  <b:Source>
    <b:Tag>Chi1</b:Tag>
    <b:SourceType>ConferenceProceedings</b:SourceType>
    <b:Guid>{30E5E441-586F-41CF-95D9-D8FE7EF0215D}</b:Guid>
    <b:Author>
      <b:Author>
        <b:Corporate>Chittabrata Ghosh (Intel)</b:Corporate>
      </b:Author>
    </b:Author>
    <b:Title>15/1102r0 Fragmentation with MU Operation</b:Title>
    <b:RefOrder>52</b:RefOrder>
  </b:Source>
  <b:Source>
    <b:Tag>Chi2</b:Tag>
    <b:SourceType>ConferenceProceedings</b:SourceType>
    <b:Guid>{05E2F97F-A6C0-45AC-9393-C40BE4944AFB}</b:Guid>
    <b:Author>
      <b:Author>
        <b:Corporate>Chittabrata Ghosh (Intel)</b:Corporate>
      </b:Author>
    </b:Author>
    <b:Title>15/1103r0 DL Sounding Sequence with UL MU Feedback</b:Title>
    <b:RefOrder>84</b:RefOrder>
  </b:Source>
  <b:Source>
    <b:Tag>Chi3</b:Tag>
    <b:SourceType>ConferenceProceedings</b:SourceType>
    <b:Guid>{E181C73C-2E88-4536-BBD2-72B18D41ADE7}</b:Guid>
    <b:Author>
      <b:Author>
        <b:Corporate>Chittabrata Ghosh (Intel)</b:Corporate>
      </b:Author>
    </b:Author>
    <b:Title>15/1105r0 UL OFDMA-based Random Access Procedure</b:Title>
    <b:RefOrder>78</b:RefOrder>
  </b:Source>
  <b:Source>
    <b:Tag>Chi4</b:Tag>
    <b:SourceType>ConferenceProceedings</b:SourceType>
    <b:Guid>{35D7F1FE-90A0-44D8-B1C3-479C493B901F}</b:Guid>
    <b:Author>
      <b:Author>
        <b:Corporate>Chittabrata Ghosh (Intel)</b:Corporate>
      </b:Author>
    </b:Author>
    <b:Title>15/1107r0 Power Save with Random Access</b:Title>
    <b:RefOrder>79</b:RefOrder>
  </b:Source>
  <b:Source>
    <b:Tag>Liw1</b:Tag>
    <b:SourceType>ConferenceProceedings</b:SourceType>
    <b:Guid>{10214746-7D00-4050-8756-AF659C66888C}</b:Guid>
    <b:Author>
      <b:Author>
        <b:Corporate>Liwen Chu (Marvell)</b:Corporate>
      </b:Author>
    </b:Author>
    <b:Title>15/1123r1 acknowledgement to DL MU</b:Title>
    <b:RefOrder>56</b:RefOrder>
  </b:Source>
  <b:Source>
    <b:Tag>Fil</b:Tag>
    <b:SourceType>ConferenceProceedings</b:SourceType>
    <b:Guid>{047FA866-EA5A-4903-82F3-0BCAFB62F229}</b:Guid>
    <b:Author>
      <b:Author>
        <b:Corporate>Filippo Tosato (Toshiba)</b:Corporate>
      </b:Author>
    </b:Author>
    <b:Title>15/1129r1 Feedback overhead in DL-MU-MIMO</b:Title>
    <b:RefOrder>85</b:RefOrder>
  </b:Source>
  <b:Source>
    <b:Tag>Ros</b:Tag>
    <b:SourceType>ConferenceProceedings</b:SourceType>
    <b:Guid>{46D9C60D-B01C-468F-A649-1B608B60CF14}</b:Guid>
    <b:Author>
      <b:Author>
        <b:Corporate>Rossi Jun Luo(Huawei)</b:Corporate>
      </b:Author>
    </b:Author>
    <b:Title>15/1109r1 OBSS NAV and PD Threshold Rule for Spatial Reuse</b:Title>
    <b:RefOrder>88</b:RefOrder>
  </b:Source>
  <b:Source>
    <b:Tag>Fil1</b:Tag>
    <b:SourceType>ConferenceProceedings</b:SourceType>
    <b:Guid>{8AEF65F2-F07B-4DC6-A968-3D735646A54D}</b:Guid>
    <b:Author>
      <b:Author>
        <b:Corporate>Filip Mestanov (Ericsson)</b:Corporate>
      </b:Author>
    </b:Author>
    <b:Title>15/1138r1 To DSC or not to DSC</b:Title>
    <b:RefOrder>89</b:RefOrder>
  </b:Source>
  <b:Source>
    <b:Tag>Rez</b:Tag>
    <b:SourceType>ConferenceProceedings</b:SourceType>
    <b:Guid>{E1C26CF5-B84F-49B9-97FE-5702D7E47B45}</b:Guid>
    <b:Author>
      <b:Author>
        <b:Corporate>Reza Hedayat (Newracom)</b:Corporate>
      </b:Author>
    </b:Author>
    <b:Title>15/1104r3 TXOP Considerations for Spatial Reuse</b:Title>
    <b:RefOrder>90</b:RefOrder>
  </b:Source>
  <b:Source>
    <b:Tag>Jam</b:Tag>
    <b:SourceType>ConferenceProceedings</b:SourceType>
    <b:Guid>{ED8FA102-1206-43EC-887E-5B59F2B8D6F1}</b:Guid>
    <b:Author>
      <b:Author>
        <b:Corporate>James Wang (Mediatek)</b:Corporate>
      </b:Author>
    </b:Author>
    <b:Title>15/1069r3 Adaptive CCA and TPC</b:Title>
    <b:RefOrder>91</b:RefOrder>
  </b:Source>
  <b:Source>
    <b:Tag>Sam1</b:Tag>
    <b:SourceType>ConferenceProceedings</b:SourceType>
    <b:Guid>{7191642B-F091-4449-A051-C04A1DCDEA3D}</b:Guid>
    <b:Author>
      <b:Author>
        <b:Corporate>Sameer Vermani (Qualcomm)</b:Corporate>
      </b:Author>
    </b:Author>
    <b:Title>15/1309r1 Extended Range Support for 11ax</b:Title>
    <b:RefOrder>11</b:RefOrder>
  </b:Source>
  <b:Source>
    <b:Tag>Ron1</b:Tag>
    <b:SourceType>ConferenceProceedings</b:SourceType>
    <b:Guid>{7FC2A86D-121B-485D-871E-641A9ACA7D87}</b:Guid>
    <b:Author>
      <b:Author>
        <b:Corporate>Ron Porat (Broadcom)</b:Corporate>
      </b:Author>
    </b:Author>
    <b:Title>15/1353r1 Preamble Formats</b:Title>
    <b:RefOrder>6</b:RefOrder>
  </b:Source>
  <b:Source>
    <b:Tag>Xia1</b:Tag>
    <b:SourceType>ConferenceProceedings</b:SourceType>
    <b:Guid>{BFC59E4C-9E66-4F57-B3F8-D61B65C0797F}</b:Guid>
    <b:Author>
      <b:Author>
        <b:Corporate>Xiaogang Chen (Intel)</b:Corporate>
      </b:Author>
    </b:Author>
    <b:Title>15/1357r1 Extra tones in the preamble</b:Title>
    <b:RefOrder>9</b:RefOrder>
  </b:Source>
  <b:Source>
    <b:Tag>Bin</b:Tag>
    <b:SourceType>ConferenceProceedings</b:SourceType>
    <b:Guid>{F53EABE8-BF6F-49E6-9756-60D2AF5E7D8F}</b:Guid>
    <b:Author>
      <b:Author>
        <b:Corporate>Bin Tian (Qualcomm)</b:Corporate>
      </b:Author>
    </b:Author>
    <b:Title>15/1310r0 11ax LDPC Tone Mapper for 160MHz</b:Title>
    <b:RefOrder>41</b:RefOrder>
  </b:Source>
  <b:Source>
    <b:Tag>Hon3</b:Tag>
    <b:SourceType>ConferenceProceedings</b:SourceType>
    <b:Guid>{E7E0DF50-4B14-4E15-8917-7314B17922DC}</b:Guid>
    <b:Author>
      <b:Author>
        <b:Corporate>Hongyuan Zhang (Marvell)</b:Corporate>
      </b:Author>
    </b:Author>
    <b:Title>15/1305 STBC and Padding Discussions</b:Title>
    <b:RefOrder>10</b:RefOrder>
  </b:Source>
  <b:Source>
    <b:Tag>Bin1</b:Tag>
    <b:SourceType>ConferenceProceedings</b:SourceType>
    <b:Guid>{291C09A4-1F07-4B5F-9735-554C3738AB0C}</b:Guid>
    <b:Author>
      <b:Author>
        <b:Corporate>Bin Tian (Qualcomm)</b:Corporate>
      </b:Author>
    </b:Author>
    <b:Title>15/1311r0 11ax Sppectral Masks</b:Title>
    <b:RefOrder>46</b:RefOrder>
  </b:Source>
  <b:Source>
    <b:Tag>Yuj</b:Tag>
    <b:SourceType>ConferenceProceedings</b:SourceType>
    <b:Guid>{0C6BF56A-C30F-4824-A7B9-A20E03EDBC9F}</b:Guid>
    <b:Author>
      <b:Author>
        <b:Corporate>Yujin Noh (Newracom)</b:Corporate>
      </b:Author>
    </b:Author>
    <b:Title>15/1329r1 Link Adaptation for HE WLAN</b:Title>
    <b:RefOrder>103</b:RefOrder>
  </b:Source>
  <b:Source>
    <b:Tag>Eun1</b:Tag>
    <b:SourceType>ConferenceProceedings</b:SourceType>
    <b:Guid>{34C08293-9253-438A-92DC-8C2437A20FA7}</b:Guid>
    <b:Author>
      <b:Author>
        <b:Corporate>Eunsung Park (LG Electronics)</b:Corporate>
      </b:Author>
    </b:Author>
    <b:Title>15/1323r1 HE-STF Sequences</b:Title>
    <b:RefOrder>33</b:RefOrder>
  </b:Source>
  <b:Source>
    <b:Tag>LeL</b:Tag>
    <b:SourceType>ConferenceProceedings</b:SourceType>
    <b:Guid>{390B80B1-A326-4C18-A58F-69C8F00F58E6}</b:Guid>
    <b:Author>
      <b:Author>
        <b:Corporate>Le Liu (Huawei)</b:Corporate>
      </b:Author>
    </b:Author>
    <b:Title>15/1334r1 HE-LTF Sequence Design</b:Title>
    <b:RefOrder>31</b:RefOrder>
  </b:Source>
  <b:Source>
    <b:Tag>Jia3</b:Tag>
    <b:SourceType>ConferenceProceedings</b:SourceType>
    <b:Guid>{C0730491-A1B7-48BF-958D-8BC7450EA2F0}</b:Guid>
    <b:Author>
      <b:Author>
        <b:Corporate>Jianhan Liu (Mediatek Inc.), Yakun Sun (Marvell)</b:Corporate>
      </b:Author>
    </b:Author>
    <b:Title>15/1322r0 Channel Estimation Enhancement and Transmission Efficiency Improvement Using Beam-Change Indication and 1x HE-LTF</b:Title>
    <b:RefOrder>8</b:RefOrder>
  </b:Source>
  <b:Source>
    <b:Tag>Kau1</b:Tag>
    <b:SourceType>ConferenceProceedings</b:SourceType>
    <b:Guid>{921CB9BD-099A-42B7-95CB-DCAE03046DF8}</b:Guid>
    <b:Author>
      <b:Author>
        <b:Corporate>Kaushik Josiam (Samsung)</b:Corporate>
      </b:Author>
    </b:Author>
    <b:Title>15/1315r1 HE-SIG-B Mapping and Compression</b:Title>
    <b:RefOrder>20</b:RefOrder>
  </b:Source>
  <b:Source>
    <b:Tag>Don</b:Tag>
    <b:SourceType>ConferenceProceedings</b:SourceType>
    <b:Guid>{017C6655-A0F9-455B-A823-9F2C660BF9A8}</b:Guid>
    <b:Author>
      <b:Author>
        <b:Corporate>Dongguk Lim (LG)</b:Corporate>
      </b:Author>
    </b:Author>
    <b:Title>15/1324r0 MCS for HE-SIG-B</b:Title>
    <b:RefOrder>15</b:RefOrder>
  </b:Source>
  <b:Source>
    <b:Tag>LeL1</b:Tag>
    <b:SourceType>ConferenceProceedings</b:SourceType>
    <b:Guid>{FA969233-4276-43CC-A3BE-18FF8F0E8908}</b:Guid>
    <b:Author>
      <b:Author>
        <b:Corporate>Le Liu (Huawei)</b:Corporate>
      </b:Author>
    </b:Author>
    <b:Title>15/1335r2 HE-SIG-B Contents</b:Title>
    <b:RefOrder>29</b:RefOrder>
  </b:Source>
  <b:Source>
    <b:Tag>Yak</b:Tag>
    <b:SourceType>ConferenceProceedings</b:SourceType>
    <b:Guid>{FF1EAAC5-737A-4C63-9264-D36BCC0AB491}</b:Guid>
    <b:Author>
      <b:Author>
        <b:Corporate>Yakun Sun (Marvell)</b:Corporate>
      </b:Author>
    </b:Author>
    <b:Title>15/1350r1 Spatial Configuration And Signaling </b:Title>
    <b:RefOrder>5</b:RefOrder>
  </b:Source>
  <b:Source>
    <b:Tag>Ron2</b:Tag>
    <b:SourceType>ConferenceProceedings</b:SourceType>
    <b:Guid>{A6EE59D4-24C4-4990-8BA8-058CB573C5FC}</b:Guid>
    <b:Author>
      <b:Author>
        <b:Corporate>Ron Porat (Broadcom)</b:Corporate>
      </b:Author>
    </b:Author>
    <b:Title>15/1059r2 SIG-B Encoding Structure Part II</b:Title>
    <b:RefOrder>27</b:RefOrder>
  </b:Source>
  <b:Source>
    <b:Tag>Ron3</b:Tag>
    <b:SourceType>ConferenceProceedings</b:SourceType>
    <b:Guid>{87FEB1A5-BA0A-4778-85DC-030D7EEA76FB}</b:Guid>
    <b:Author>
      <b:Author>
        <b:Corporate>Ron Porat (Broadcom)</b:Corporate>
      </b:Author>
    </b:Author>
    <b:Title>15/1354r1 SIGA fields and Bitwidths</b:Title>
    <b:RefOrder>19</b:RefOrder>
  </b:Source>
  <b:Source>
    <b:Tag>Yon1</b:Tag>
    <b:SourceType>ConferenceProceedings</b:SourceType>
    <b:Guid>{E27BA0E9-B81B-4C4C-B918-C23A07757395}</b:Guid>
    <b:Author>
      <b:Author>
        <b:Corporate>Yongho Seok (NEWRACOM)</b:Corporate>
      </b:Author>
    </b:Author>
    <b:Title>15/1278r1 HE MU Acknowledgment Procedure</b:Title>
    <b:RefOrder>60</b:RefOrder>
  </b:Source>
  <b:Source>
    <b:Tag>Kis2</b:Tag>
    <b:SourceType>ConferenceProceedings</b:SourceType>
    <b:Guid>{FADA770B-97D3-4685-92C9-0606A1A38E80}</b:Guid>
    <b:Author>
      <b:Author>
        <b:Corporate>Kiseon Ryu (LG Electronics)</b:Corporate>
      </b:Author>
    </b:Author>
    <b:Title>15/1346r2 Ack Policy for UL MU Ack transmission</b:Title>
    <b:RefOrder>61</b:RefOrder>
  </b:Source>
  <b:Source>
    <b:Tag>Jeo1</b:Tag>
    <b:SourceType>ConferenceProceedings</b:SourceType>
    <b:Guid>{871743BD-EDE3-4AD6-A073-D6C6D0E8868F}</b:Guid>
    <b:Author>
      <b:Author>
        <b:Corporate>Jeongki Kim (LG Electronics)</b:Corporate>
      </b:Author>
    </b:Author>
    <b:Title>15/1330r0 A method of transmitting Multi-STA Block frame</b:Title>
    <b:RefOrder>72</b:RefOrder>
  </b:Source>
  <b:Source>
    <b:Tag>Liw2</b:Tag>
    <b:SourceType>ConferenceProceedings</b:SourceType>
    <b:Guid>{EF2F8C20-FB0F-44BA-BB75-B9F2D8C8E93C}</b:Guid>
    <b:Author>
      <b:Author>
        <b:Corporate>Liwen Chu (Marvell)</b:Corporate>
      </b:Author>
    </b:Author>
    <b:Title>15/1351r0 Rate MCS Selection Rules for M-BA and DL OFDMA BA</b:Title>
    <b:RefOrder>73</b:RefOrder>
  </b:Source>
  <b:Source>
    <b:Tag>You2</b:Tag>
    <b:SourceType>ConferenceProceedings</b:SourceType>
    <b:Guid>{B4641F14-CECA-4774-A90A-13030C98248E}</b:Guid>
    <b:Author>
      <b:Author>
        <b:Corporate>Young Hoon Kwon (Newracom)</b:Corporate>
      </b:Author>
    </b:Author>
    <b:Title>15/1300r0 DL MU transmission sequence</b:Title>
    <b:RefOrder>62</b:RefOrder>
  </b:Source>
  <b:Source>
    <b:Tag>Alf3</b:Tag>
    <b:SourceType>ConferenceProceedings</b:SourceType>
    <b:Guid>{BB0DD14E-A539-469E-85FF-7F4FA0771989}</b:Guid>
    <b:Author>
      <b:Author>
        <b:Corporate>Alfred Asterjadhi (Qualcomm Inc.)</b:Corporate>
      </b:Author>
    </b:Author>
    <b:Title>15/1318r0 Fragmentation for MU frames-Follow up</b:Title>
    <b:RefOrder>101</b:RefOrder>
  </b:Source>
  <b:Source>
    <b:Tag>Alf4</b:Tag>
    <b:SourceType>ConferenceProceedings</b:SourceType>
    <b:Guid>{E980182F-A894-460B-ACFC-CDDD57EA5174}</b:Guid>
    <b:Author>
      <b:Author>
        <b:Corporate>Alfred Asterjadhi (Qualcomm Inc.)</b:Corporate>
      </b:Author>
    </b:Author>
    <b:Title>15/1319r0 Scheduled Trigger frames-Follow up</b:Title>
    <b:RefOrder>80</b:RefOrder>
  </b:Source>
  <b:Source>
    <b:Tag>Sim1</b:Tag>
    <b:SourceType>ConferenceProceedings</b:SourceType>
    <b:Guid>{41AD53B0-05AC-406F-9319-4BFD854943ED}</b:Guid>
    <b:Author>
      <b:Author>
        <b:Corporate>Simone Merlin (Qualcomm)</b:Corporate>
      </b:Author>
    </b:Author>
    <b:Title>15/1344r1 Trigger Frame Content</b:Title>
    <b:RefOrder>105</b:RefOrder>
  </b:Source>
  <b:Source>
    <b:Tag>Kis3</b:Tag>
    <b:SourceType>ConferenceProceedings</b:SourceType>
    <b:Guid>{CA1267F6-1AE1-49F2-80D6-5059E54C2061}</b:Guid>
    <b:Author>
      <b:Author>
        <b:Corporate>Kiseon Ryu (LG Electronics)</b:Corporate>
      </b:Author>
    </b:Author>
    <b:Title>15/1345r1 Trigger type specific information</b:Title>
    <b:RefOrder>106</b:RefOrder>
  </b:Source>
  <b:Source>
    <b:Tag>Kai</b:Tag>
    <b:SourceType>ConferenceProceedings</b:SourceType>
    <b:Guid>{230AD2D7-6472-4325-8367-DBD0EC6750E8}</b:Guid>
    <b:Author>
      <b:Author>
        <b:Corporate>Kaiying Lv (ZTE Corp.)</b:Corporate>
      </b:Author>
    </b:Author>
    <b:Title>15/1389r0 TA Address Field in Trigger Frame</b:Title>
    <b:RefOrder>64</b:RefOrder>
  </b:Source>
  <b:Source>
    <b:Tag>Liw3</b:Tag>
    <b:SourceType>ConferenceProceedings</b:SourceType>
    <b:Guid>{59CEED6B-49D4-4280-9259-441D7E283308}</b:Guid>
    <b:Author>
      <b:Author>
        <b:Corporate>Liwen Chu (Marvell)</b:Corporate>
      </b:Author>
    </b:Author>
    <b:Title>15/1352r0 broadcast STAID in HE SIG B</b:Title>
    <b:RefOrder>30</b:RefOrder>
  </b:Source>
  <b:Source>
    <b:Tag>Yin</b:Tag>
    <b:SourceType>ConferenceProceedings</b:SourceType>
    <b:Guid>{F80B9756-DB02-4EF8-AF0D-5060393F23E9}</b:Guid>
    <b:Author>
      <b:Author>
        <b:Corporate>Yingpei Lin (Huawei)</b:Corporate>
      </b:Author>
    </b:Author>
    <b:Title>15/1355r0 Considerations for TDLS transmission in 11ax</b:Title>
    <b:RefOrder>18</b:RefOrder>
  </b:Source>
  <b:Source>
    <b:Tag>Yin1</b:Tag>
    <b:SourceType>ConferenceProceedings</b:SourceType>
    <b:Guid>{91C0B695-87C2-4482-9879-6EEFFC42D9E4}</b:Guid>
    <b:Author>
      <b:Author>
        <b:Corporate>Yingpei Lin (Huawei)</b:Corporate>
      </b:Author>
    </b:Author>
    <b:Title>15/1301r1 NAV Rule for UL MU Response</b:Title>
    <b:RefOrder>71</b:RefOrder>
  </b:Source>
  <b:Source>
    <b:Tag>Yuj1</b:Tag>
    <b:SourceType>ConferenceProceedings</b:SourceType>
    <b:Guid>{964D60B9-E8E7-4BFB-B76A-EAD361475CCD}</b:Guid>
    <b:Author>
      <b:Author>
        <b:Corporate>Yujin Noh (Newracom)</b:Corporate>
      </b:Author>
    </b:Author>
    <b:Title>15/1328r1 Scheduling information for UL OFDMA Acknowledgement</b:Title>
    <b:RefOrder>58</b:RefOrder>
  </b:Source>
  <b:Source>
    <b:Tag>Rez1</b:Tag>
    <b:SourceType>ConferenceProceedings</b:SourceType>
    <b:Guid>{166AE7B1-FE29-4858-A0E7-F2FC4FDC49EF}</b:Guid>
    <b:Author>
      <b:Author>
        <b:Corporate>Reza Hedayat (Newracom)</b:Corporate>
      </b:Author>
    </b:Author>
    <b:Title>15/1312r2 MU BAR Frame Format</b:Title>
    <b:RefOrder>107</b:RefOrder>
  </b:Source>
  <b:Source>
    <b:Tag>PoK1</b:Tag>
    <b:SourceType>ConferenceProceedings</b:SourceType>
    <b:Guid>{22D8AC18-75F2-4D47-800F-49E9F9488BD7}</b:Guid>
    <b:Author>
      <b:Author>
        <b:Corporate>Po-Kai Huang (Intel)</b:Corporate>
      </b:Author>
    </b:Author>
    <b:Title>15/1325r0 MU-RTS/CTS Follow Up</b:Title>
    <b:RefOrder>75</b:RefOrder>
  </b:Source>
  <b:Source>
    <b:Tag>PoK2</b:Tag>
    <b:SourceType>ConferenceProceedings</b:SourceType>
    <b:Guid>{14D4D37F-2102-4A48-9FA0-2A64E84B6163}</b:Guid>
    <b:Author>
      <b:Author>
        <b:Corporate>Po-Kai Huang (Intel)</b:Corporate>
      </b:Author>
    </b:Author>
    <b:Title>15/1326r2 NAV Consideration for UL MU Response Follow Up</b:Title>
    <b:RefOrder>97</b:RefOrder>
  </b:Source>
  <b:Source>
    <b:Tag>Nar1</b:Tag>
    <b:SourceType>ConferenceProceedings</b:SourceType>
    <b:Guid>{93512A3A-7F28-4F1E-AB3F-AAF01A6D91E5}</b:Guid>
    <b:Author>
      <b:Author>
        <b:Corporate>Narendar Madhavan (Toshiba)</b:Corporate>
      </b:Author>
    </b:Author>
    <b:Title>15/1340r2 NDP Announcement for HE Sequence</b:Title>
    <b:RefOrder>112</b:RefOrder>
  </b:Source>
  <b:Source>
    <b:Tag>Chi5</b:Tag>
    <b:SourceType>ConferenceProceedings</b:SourceType>
    <b:Guid>{FCAE062C-A21B-4B58-84C7-91D13EDA908A}</b:Guid>
    <b:Author>
      <b:Author>
        <b:Corporate>Chittabrata Ghosh (Intel)</b:Corporate>
      </b:Author>
    </b:Author>
    <b:Title>15/1364r0 Signaling Trigger Information for STAs in 11ax</b:Title>
    <b:RefOrder>59</b:RefOrder>
  </b:Source>
  <b:Source>
    <b:Tag>Woo</b:Tag>
    <b:SourceType>ConferenceProceedings</b:SourceType>
    <b:Guid>{695CADAA-C70C-496D-97CE-DA30AE017120}</b:Guid>
    <b:Author>
      <b:Author>
        <b:Corporate>Woojin Ahn (Yonsei Univ.)</b:Corporate>
      </b:Author>
    </b:Author>
    <b:Title>15/1369r1 Random access based buffer status report</b:Title>
    <b:RefOrder>81</b:RefOrder>
  </b:Source>
  <b:Source>
    <b:Tag>Sig</b:Tag>
    <b:SourceType>ConferenceProceedings</b:SourceType>
    <b:Guid>{933896EA-9CA0-45B2-A87C-68DE850AC16F}</b:Guid>
    <b:Author>
      <b:Author>
        <b:Corporate>Sigurd Schelstraete (Quantenna)</b:Corporate>
      </b:Author>
    </b:Author>
    <b:Title>15/1348r0 Multiple NAVs for Spatial Reuse</b:Title>
    <b:RefOrder>92</b:RefOrder>
  </b:Source>
  <b:Source>
    <b:Tag>Yon2</b:Tag>
    <b:SourceType>ConferenceProceedings</b:SourceType>
    <b:Guid>{EDCE92EB-6C04-4E7F-B89A-7A0EF9773504}</b:Guid>
    <b:Author>
      <b:Author>
        <b:Corporate>Yongho Seok (NEWRACOM)</b:Corporate>
      </b:Author>
    </b:Author>
    <b:Title>15/1033r0 Data field in HE PPDU</b:Title>
    <b:RefOrder>57</b:RefOrder>
  </b:Source>
</b:Sources>
</file>

<file path=customXml/itemProps1.xml><?xml version="1.0" encoding="utf-8"?>
<ds:datastoreItem xmlns:ds="http://schemas.openxmlformats.org/officeDocument/2006/customXml" ds:itemID="{FF556233-3AEF-4070-B244-AEDF2B2E2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593</TotalTime>
  <Pages>17</Pages>
  <Words>4946</Words>
  <Characters>28193</Characters>
  <Application>Microsoft Office Word</Application>
  <DocSecurity>0</DocSecurity>
  <Lines>234</Lines>
  <Paragraphs>66</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doc.: IEEE 802.11-16/0024r1</vt:lpstr>
      <vt:lpstr>doc.: IEEE 802.11-16/0024r1</vt:lpstr>
    </vt:vector>
  </TitlesOfParts>
  <Company>Intel</Company>
  <LinksUpToDate>false</LinksUpToDate>
  <CharactersWithSpaces>33073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802.11-16/0024r1</dc:title>
  <dc:subject>TGac Spec Framework</dc:subject>
  <dc:creator>Robert Stacey</dc:creator>
  <cp:keywords>CTPClassification=CTP_PUBLIC:VisualMarkings=</cp:keywords>
  <cp:lastModifiedBy>천진영/책임연구원/ICT기술센터 C&amp;M표준(연)IoT커넥티비티표준Task(jiny.chun@lge.com)</cp:lastModifiedBy>
  <cp:revision>144</cp:revision>
  <cp:lastPrinted>2016-01-08T21:12:00Z</cp:lastPrinted>
  <dcterms:created xsi:type="dcterms:W3CDTF">2022-08-23T02:06:00Z</dcterms:created>
  <dcterms:modified xsi:type="dcterms:W3CDTF">2022-08-26T02:46:00Z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d09abd69-5dfd-416c-abad-df9fda8b61e5</vt:lpwstr>
  </property>
  <property fmtid="{D5CDD505-2E9C-101B-9397-08002B2CF9AE}" pid="3" name="CTP_TimeStamp">
    <vt:lpwstr>2016-03-03 04:53:43Z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MTWinEqns">
    <vt:bool>true</vt:bool>
  </property>
  <property fmtid="{D5CDD505-2E9C-101B-9397-08002B2CF9AE}" pid="8" name="CTPClassification">
    <vt:lpwstr>CTP_PUBLIC</vt:lpwstr>
  </property>
  <property fmtid="{D5CDD505-2E9C-101B-9397-08002B2CF9AE}" pid="9" name="_NewReviewCycle">
    <vt:lpwstr/>
  </property>
</Properties>
</file>