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4A6496E7" w:rsidR="00A353D7" w:rsidRPr="00CC2C3C" w:rsidRDefault="004E0589" w:rsidP="00C75F57">
            <w:pPr>
              <w:pStyle w:val="T2"/>
              <w:suppressAutoHyphens/>
              <w:spacing w:before="120" w:after="120"/>
              <w:ind w:left="0"/>
              <w:rPr>
                <w:b w:val="0"/>
              </w:rPr>
            </w:pPr>
            <w:r>
              <w:rPr>
                <w:b w:val="0"/>
              </w:rPr>
              <w:t>LB 266</w:t>
            </w:r>
            <w:r w:rsidR="003768A6">
              <w:rPr>
                <w:b w:val="0"/>
              </w:rPr>
              <w:t xml:space="preserve">: CR </w:t>
            </w:r>
            <w:r w:rsidR="00C62602" w:rsidRPr="00F22431">
              <w:rPr>
                <w:b w:val="0"/>
              </w:rPr>
              <w:t xml:space="preserve">for </w:t>
            </w:r>
            <w:r w:rsidR="00CA517B">
              <w:rPr>
                <w:b w:val="0"/>
              </w:rPr>
              <w:t>R</w:t>
            </w:r>
            <w:r w:rsidR="00860E1C">
              <w:rPr>
                <w:b w:val="0"/>
              </w:rPr>
              <w:t>-TWT related</w:t>
            </w:r>
            <w:r w:rsidR="00BB080E">
              <w:rPr>
                <w:b w:val="0"/>
              </w:rPr>
              <w:t xml:space="preserve"> </w:t>
            </w:r>
            <w:r w:rsidR="00E365E3">
              <w:rPr>
                <w:b w:val="0"/>
              </w:rPr>
              <w:t>CID</w:t>
            </w:r>
            <w:r w:rsidR="000D777C">
              <w:rPr>
                <w:b w:val="0"/>
              </w:rPr>
              <w:t>s</w:t>
            </w:r>
            <w:r w:rsidR="00C57CFD">
              <w:rPr>
                <w:b w:val="0"/>
              </w:rPr>
              <w:t xml:space="preserve"> </w:t>
            </w:r>
            <w:r w:rsidR="00515D09">
              <w:rPr>
                <w:b w:val="0"/>
              </w:rPr>
              <w:t>Part1</w:t>
            </w:r>
          </w:p>
        </w:tc>
      </w:tr>
      <w:tr w:rsidR="00A353D7" w:rsidRPr="00CC2C3C" w14:paraId="5101EAE9" w14:textId="77777777" w:rsidTr="007836FF">
        <w:trPr>
          <w:trHeight w:val="269"/>
          <w:jc w:val="center"/>
        </w:trPr>
        <w:tc>
          <w:tcPr>
            <w:tcW w:w="9576" w:type="dxa"/>
            <w:gridSpan w:val="5"/>
            <w:vAlign w:val="center"/>
          </w:tcPr>
          <w:p w14:paraId="3704DF93" w14:textId="39D2A92E"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564A78">
              <w:rPr>
                <w:b w:val="0"/>
                <w:sz w:val="20"/>
              </w:rPr>
              <w:t>August 5</w:t>
            </w:r>
            <w:r w:rsidR="00B23AAA">
              <w:rPr>
                <w:b w:val="0"/>
                <w:sz w:val="20"/>
              </w:rPr>
              <w:t>, 20</w:t>
            </w:r>
            <w:r w:rsidR="00D11553">
              <w:rPr>
                <w:b w:val="0"/>
                <w:sz w:val="20"/>
              </w:rPr>
              <w:t>2</w:t>
            </w:r>
            <w:r w:rsidR="00FE0697">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126241" w:rsidRPr="00CC2C3C" w14:paraId="19B9B894" w14:textId="77777777" w:rsidTr="00E547CE">
        <w:trPr>
          <w:jc w:val="center"/>
        </w:trPr>
        <w:tc>
          <w:tcPr>
            <w:tcW w:w="1705" w:type="dxa"/>
            <w:vAlign w:val="center"/>
          </w:tcPr>
          <w:p w14:paraId="10B7DA77" w14:textId="1CE3AC11"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 Kumail Haider</w:t>
            </w:r>
          </w:p>
        </w:tc>
        <w:tc>
          <w:tcPr>
            <w:tcW w:w="1695" w:type="dxa"/>
            <w:vMerge w:val="restart"/>
            <w:vAlign w:val="center"/>
          </w:tcPr>
          <w:p w14:paraId="7844B7EE" w14:textId="7EB04A9F" w:rsidR="00126241" w:rsidRDefault="00860E1C" w:rsidP="00B16E11">
            <w:pPr>
              <w:pStyle w:val="T2"/>
              <w:suppressAutoHyphens/>
              <w:spacing w:after="0"/>
              <w:ind w:left="0" w:right="0"/>
              <w:jc w:val="left"/>
              <w:rPr>
                <w:b w:val="0"/>
                <w:sz w:val="18"/>
                <w:szCs w:val="18"/>
                <w:lang w:eastAsia="ko-KR"/>
              </w:rPr>
            </w:pPr>
            <w:r>
              <w:rPr>
                <w:b w:val="0"/>
                <w:sz w:val="18"/>
                <w:szCs w:val="18"/>
                <w:lang w:eastAsia="ko-KR"/>
              </w:rPr>
              <w:t>Meta</w:t>
            </w:r>
          </w:p>
        </w:tc>
        <w:tc>
          <w:tcPr>
            <w:tcW w:w="2175" w:type="dxa"/>
            <w:vAlign w:val="center"/>
          </w:tcPr>
          <w:p w14:paraId="7F512835" w14:textId="77777777" w:rsidR="00126241" w:rsidRPr="000A26E7" w:rsidRDefault="00126241" w:rsidP="00B16E11">
            <w:pPr>
              <w:pStyle w:val="T2"/>
              <w:suppressAutoHyphens/>
              <w:spacing w:after="0"/>
              <w:ind w:left="0" w:right="0"/>
              <w:jc w:val="left"/>
              <w:rPr>
                <w:b w:val="0"/>
                <w:sz w:val="18"/>
                <w:szCs w:val="18"/>
                <w:lang w:eastAsia="ko-KR"/>
              </w:rPr>
            </w:pPr>
          </w:p>
        </w:tc>
        <w:tc>
          <w:tcPr>
            <w:tcW w:w="1710" w:type="dxa"/>
            <w:vAlign w:val="center"/>
          </w:tcPr>
          <w:p w14:paraId="6780781B" w14:textId="77777777" w:rsidR="00126241" w:rsidRPr="000A26E7" w:rsidRDefault="00126241" w:rsidP="00B16E11">
            <w:pPr>
              <w:pStyle w:val="T2"/>
              <w:suppressAutoHyphens/>
              <w:spacing w:after="0"/>
              <w:ind w:left="0" w:right="0"/>
              <w:jc w:val="left"/>
              <w:rPr>
                <w:b w:val="0"/>
                <w:sz w:val="18"/>
                <w:szCs w:val="18"/>
                <w:lang w:eastAsia="ko-KR"/>
              </w:rPr>
            </w:pPr>
          </w:p>
        </w:tc>
        <w:tc>
          <w:tcPr>
            <w:tcW w:w="2291" w:type="dxa"/>
            <w:vAlign w:val="center"/>
          </w:tcPr>
          <w:p w14:paraId="468C9194" w14:textId="01E6A2F7" w:rsidR="00126241" w:rsidRDefault="00860E1C" w:rsidP="00B16E11">
            <w:pPr>
              <w:pStyle w:val="T2"/>
              <w:suppressAutoHyphens/>
              <w:spacing w:after="0"/>
              <w:ind w:left="0" w:right="0"/>
              <w:jc w:val="left"/>
              <w:rPr>
                <w:b w:val="0"/>
                <w:sz w:val="16"/>
                <w:szCs w:val="18"/>
                <w:lang w:eastAsia="ko-KR"/>
              </w:rPr>
            </w:pPr>
            <w:r>
              <w:rPr>
                <w:b w:val="0"/>
                <w:sz w:val="16"/>
                <w:szCs w:val="18"/>
                <w:lang w:eastAsia="ko-KR"/>
              </w:rPr>
              <w:t>haiderkumail@fb</w:t>
            </w:r>
            <w:r w:rsidR="00126241">
              <w:rPr>
                <w:b w:val="0"/>
                <w:sz w:val="16"/>
                <w:szCs w:val="18"/>
                <w:lang w:eastAsia="ko-KR"/>
              </w:rPr>
              <w:t>.com</w:t>
            </w:r>
          </w:p>
        </w:tc>
      </w:tr>
      <w:tr w:rsidR="00126241" w:rsidRPr="00CC2C3C" w14:paraId="10D59904" w14:textId="77777777" w:rsidTr="00E547CE">
        <w:trPr>
          <w:jc w:val="center"/>
        </w:trPr>
        <w:tc>
          <w:tcPr>
            <w:tcW w:w="1705" w:type="dxa"/>
            <w:vAlign w:val="center"/>
          </w:tcPr>
          <w:p w14:paraId="5B85B9BF" w14:textId="7D411C8F" w:rsidR="00126241" w:rsidRDefault="00860E1C" w:rsidP="00126241">
            <w:pPr>
              <w:pStyle w:val="T2"/>
              <w:suppressAutoHyphens/>
              <w:spacing w:after="0"/>
              <w:ind w:left="0" w:right="0"/>
              <w:jc w:val="left"/>
              <w:rPr>
                <w:b w:val="0"/>
                <w:sz w:val="18"/>
                <w:szCs w:val="18"/>
                <w:lang w:eastAsia="ko-KR"/>
              </w:rPr>
            </w:pPr>
            <w:r>
              <w:rPr>
                <w:b w:val="0"/>
                <w:sz w:val="18"/>
                <w:szCs w:val="18"/>
                <w:lang w:eastAsia="ko-KR"/>
              </w:rPr>
              <w:t>Chunyu Hu</w:t>
            </w:r>
          </w:p>
        </w:tc>
        <w:tc>
          <w:tcPr>
            <w:tcW w:w="1695" w:type="dxa"/>
            <w:vMerge/>
            <w:vAlign w:val="center"/>
          </w:tcPr>
          <w:p w14:paraId="3433B040" w14:textId="77777777" w:rsidR="00126241" w:rsidRDefault="00126241" w:rsidP="00126241">
            <w:pPr>
              <w:pStyle w:val="T2"/>
              <w:suppressAutoHyphens/>
              <w:spacing w:after="0"/>
              <w:ind w:left="0" w:right="0"/>
              <w:jc w:val="left"/>
              <w:rPr>
                <w:b w:val="0"/>
                <w:sz w:val="18"/>
                <w:szCs w:val="18"/>
                <w:lang w:eastAsia="ko-KR"/>
              </w:rPr>
            </w:pPr>
          </w:p>
        </w:tc>
        <w:tc>
          <w:tcPr>
            <w:tcW w:w="2175" w:type="dxa"/>
            <w:vAlign w:val="center"/>
          </w:tcPr>
          <w:p w14:paraId="3DFD5540"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3ABC5576" w14:textId="77777777"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66276835" w14:textId="5F8FAEC3" w:rsidR="00126241" w:rsidRDefault="00126241" w:rsidP="00126241">
            <w:pPr>
              <w:pStyle w:val="T2"/>
              <w:suppressAutoHyphens/>
              <w:spacing w:after="0"/>
              <w:ind w:left="0" w:right="0"/>
              <w:jc w:val="left"/>
              <w:rPr>
                <w:b w:val="0"/>
                <w:sz w:val="16"/>
                <w:szCs w:val="18"/>
                <w:lang w:eastAsia="ko-KR"/>
              </w:rPr>
            </w:pPr>
          </w:p>
        </w:tc>
      </w:tr>
      <w:tr w:rsidR="00126241" w:rsidRPr="00CC2C3C" w14:paraId="1F4D4BB8" w14:textId="77777777" w:rsidTr="004C0D53">
        <w:trPr>
          <w:jc w:val="center"/>
        </w:trPr>
        <w:tc>
          <w:tcPr>
            <w:tcW w:w="1705" w:type="dxa"/>
            <w:vAlign w:val="center"/>
          </w:tcPr>
          <w:p w14:paraId="50F7D6F7" w14:textId="76F5629A" w:rsidR="00126241" w:rsidRPr="00CC2C3C" w:rsidRDefault="00860E1C" w:rsidP="00126241">
            <w:pPr>
              <w:pStyle w:val="T2"/>
              <w:suppressAutoHyphens/>
              <w:spacing w:after="0"/>
              <w:ind w:left="0" w:right="0"/>
              <w:jc w:val="left"/>
              <w:rPr>
                <w:b w:val="0"/>
                <w:sz w:val="20"/>
              </w:rPr>
            </w:pPr>
            <w:r>
              <w:rPr>
                <w:b w:val="0"/>
                <w:sz w:val="18"/>
                <w:szCs w:val="18"/>
                <w:lang w:eastAsia="ko-KR"/>
              </w:rPr>
              <w:t>Chitto Ghosh</w:t>
            </w:r>
          </w:p>
        </w:tc>
        <w:tc>
          <w:tcPr>
            <w:tcW w:w="1695" w:type="dxa"/>
            <w:vMerge/>
            <w:vAlign w:val="center"/>
          </w:tcPr>
          <w:p w14:paraId="4EFE9919" w14:textId="351F79EB" w:rsidR="00126241" w:rsidRPr="00CC2C3C" w:rsidRDefault="00126241" w:rsidP="00126241">
            <w:pPr>
              <w:pStyle w:val="T2"/>
              <w:suppressAutoHyphens/>
              <w:spacing w:after="0"/>
              <w:ind w:left="0" w:right="0"/>
              <w:jc w:val="left"/>
              <w:rPr>
                <w:b w:val="0"/>
                <w:sz w:val="20"/>
              </w:rPr>
            </w:pPr>
          </w:p>
        </w:tc>
        <w:tc>
          <w:tcPr>
            <w:tcW w:w="2175" w:type="dxa"/>
          </w:tcPr>
          <w:p w14:paraId="184425FB" w14:textId="77777777" w:rsidR="00126241" w:rsidRPr="00CC2C3C" w:rsidRDefault="00126241" w:rsidP="00126241">
            <w:pPr>
              <w:pStyle w:val="T2"/>
              <w:suppressAutoHyphens/>
              <w:spacing w:after="0"/>
              <w:ind w:left="0" w:right="0"/>
              <w:jc w:val="left"/>
              <w:rPr>
                <w:b w:val="0"/>
                <w:sz w:val="20"/>
              </w:rPr>
            </w:pPr>
          </w:p>
        </w:tc>
        <w:tc>
          <w:tcPr>
            <w:tcW w:w="1710" w:type="dxa"/>
            <w:vAlign w:val="center"/>
          </w:tcPr>
          <w:p w14:paraId="0971D61E" w14:textId="77777777" w:rsidR="00126241" w:rsidRPr="00CC2C3C" w:rsidRDefault="00126241" w:rsidP="00126241">
            <w:pPr>
              <w:pStyle w:val="T2"/>
              <w:suppressAutoHyphens/>
              <w:spacing w:after="0"/>
              <w:ind w:left="0" w:right="0"/>
              <w:jc w:val="left"/>
              <w:rPr>
                <w:b w:val="0"/>
                <w:sz w:val="20"/>
              </w:rPr>
            </w:pPr>
          </w:p>
        </w:tc>
        <w:tc>
          <w:tcPr>
            <w:tcW w:w="2291" w:type="dxa"/>
            <w:vAlign w:val="center"/>
          </w:tcPr>
          <w:p w14:paraId="6F2FFEC2" w14:textId="56792407" w:rsidR="00126241" w:rsidRPr="000A26E7" w:rsidRDefault="00126241" w:rsidP="00126241">
            <w:pPr>
              <w:pStyle w:val="T2"/>
              <w:suppressAutoHyphens/>
              <w:spacing w:after="0"/>
              <w:ind w:left="0" w:right="0"/>
              <w:jc w:val="left"/>
              <w:rPr>
                <w:b w:val="0"/>
                <w:sz w:val="16"/>
              </w:rPr>
            </w:pPr>
          </w:p>
        </w:tc>
      </w:tr>
      <w:tr w:rsidR="00126241" w:rsidRPr="00CC2C3C" w14:paraId="7B80356F" w14:textId="77777777" w:rsidTr="00E547CE">
        <w:trPr>
          <w:jc w:val="center"/>
        </w:trPr>
        <w:tc>
          <w:tcPr>
            <w:tcW w:w="1705" w:type="dxa"/>
            <w:vAlign w:val="center"/>
          </w:tcPr>
          <w:p w14:paraId="1E23AD43" w14:textId="703CB087" w:rsidR="00126241" w:rsidRPr="000A26E7"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Binita</w:t>
            </w:r>
            <w:proofErr w:type="spellEnd"/>
            <w:r>
              <w:rPr>
                <w:b w:val="0"/>
                <w:sz w:val="18"/>
                <w:szCs w:val="18"/>
                <w:lang w:eastAsia="ko-KR"/>
              </w:rPr>
              <w:t xml:space="preserve"> Gupta</w:t>
            </w:r>
          </w:p>
        </w:tc>
        <w:tc>
          <w:tcPr>
            <w:tcW w:w="1695" w:type="dxa"/>
            <w:vMerge/>
            <w:vAlign w:val="center"/>
          </w:tcPr>
          <w:p w14:paraId="59BAB3D0" w14:textId="13950816" w:rsidR="00126241" w:rsidRPr="000A26E7" w:rsidRDefault="00126241" w:rsidP="00126241">
            <w:pPr>
              <w:pStyle w:val="T2"/>
              <w:suppressAutoHyphens/>
              <w:spacing w:after="0"/>
              <w:ind w:left="0" w:right="0"/>
              <w:jc w:val="left"/>
              <w:rPr>
                <w:b w:val="0"/>
                <w:sz w:val="18"/>
                <w:szCs w:val="18"/>
                <w:lang w:eastAsia="ko-KR"/>
              </w:rPr>
            </w:pPr>
          </w:p>
        </w:tc>
        <w:tc>
          <w:tcPr>
            <w:tcW w:w="2175" w:type="dxa"/>
            <w:vAlign w:val="center"/>
          </w:tcPr>
          <w:p w14:paraId="5A0E57A8" w14:textId="26CE0BAD"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345B426" w14:textId="2362F7ED" w:rsidR="00126241" w:rsidRPr="000A26E7" w:rsidRDefault="00126241" w:rsidP="00126241">
            <w:pPr>
              <w:pStyle w:val="T2"/>
              <w:suppressAutoHyphens/>
              <w:spacing w:after="0"/>
              <w:ind w:left="0" w:right="0"/>
              <w:jc w:val="left"/>
              <w:rPr>
                <w:b w:val="0"/>
                <w:sz w:val="18"/>
                <w:szCs w:val="18"/>
                <w:lang w:eastAsia="ko-KR"/>
              </w:rPr>
            </w:pPr>
          </w:p>
        </w:tc>
        <w:tc>
          <w:tcPr>
            <w:tcW w:w="2291" w:type="dxa"/>
            <w:vAlign w:val="center"/>
          </w:tcPr>
          <w:p w14:paraId="541D1A21" w14:textId="00680660" w:rsidR="00126241" w:rsidRPr="000A26E7" w:rsidRDefault="00126241" w:rsidP="00126241">
            <w:pPr>
              <w:pStyle w:val="T2"/>
              <w:suppressAutoHyphens/>
              <w:spacing w:after="0"/>
              <w:ind w:left="0" w:right="0"/>
              <w:jc w:val="left"/>
              <w:rPr>
                <w:b w:val="0"/>
                <w:sz w:val="16"/>
                <w:szCs w:val="18"/>
                <w:lang w:eastAsia="ko-KR"/>
              </w:rPr>
            </w:pPr>
          </w:p>
        </w:tc>
      </w:tr>
      <w:tr w:rsidR="00126241" w:rsidRPr="00CC2C3C" w14:paraId="7F6F11AA" w14:textId="77777777" w:rsidTr="00E547CE">
        <w:trPr>
          <w:jc w:val="center"/>
        </w:trPr>
        <w:tc>
          <w:tcPr>
            <w:tcW w:w="1705" w:type="dxa"/>
            <w:vAlign w:val="center"/>
          </w:tcPr>
          <w:p w14:paraId="0B03292B" w14:textId="44169D9F" w:rsidR="00126241" w:rsidRDefault="00860E1C" w:rsidP="00126241">
            <w:pPr>
              <w:pStyle w:val="T2"/>
              <w:suppressAutoHyphens/>
              <w:spacing w:after="0"/>
              <w:ind w:left="0" w:right="0"/>
              <w:jc w:val="left"/>
              <w:rPr>
                <w:b w:val="0"/>
                <w:sz w:val="18"/>
                <w:szCs w:val="18"/>
                <w:lang w:eastAsia="ko-KR"/>
              </w:rPr>
            </w:pPr>
            <w:proofErr w:type="spellStart"/>
            <w:r>
              <w:rPr>
                <w:b w:val="0"/>
                <w:sz w:val="18"/>
                <w:szCs w:val="18"/>
                <w:lang w:eastAsia="ko-KR"/>
              </w:rPr>
              <w:t>Morteza</w:t>
            </w:r>
            <w:proofErr w:type="spellEnd"/>
            <w:r>
              <w:rPr>
                <w:b w:val="0"/>
                <w:sz w:val="18"/>
                <w:szCs w:val="18"/>
                <w:lang w:eastAsia="ko-KR"/>
              </w:rPr>
              <w:t xml:space="preserve"> </w:t>
            </w:r>
            <w:proofErr w:type="spellStart"/>
            <w:r>
              <w:rPr>
                <w:b w:val="0"/>
                <w:sz w:val="18"/>
                <w:szCs w:val="18"/>
                <w:lang w:eastAsia="ko-KR"/>
              </w:rPr>
              <w:t>Mehrnoush</w:t>
            </w:r>
            <w:proofErr w:type="spellEnd"/>
          </w:p>
        </w:tc>
        <w:tc>
          <w:tcPr>
            <w:tcW w:w="1695" w:type="dxa"/>
            <w:vMerge/>
            <w:vAlign w:val="center"/>
          </w:tcPr>
          <w:p w14:paraId="134F01DC" w14:textId="5763F40E" w:rsidR="00126241" w:rsidRDefault="00126241" w:rsidP="00126241">
            <w:pPr>
              <w:pStyle w:val="T2"/>
              <w:suppressAutoHyphens/>
              <w:spacing w:after="0"/>
              <w:ind w:left="0" w:right="0"/>
              <w:jc w:val="left"/>
              <w:rPr>
                <w:b w:val="0"/>
                <w:sz w:val="18"/>
                <w:szCs w:val="18"/>
                <w:lang w:eastAsia="ko-KR"/>
              </w:rPr>
            </w:pPr>
          </w:p>
        </w:tc>
        <w:tc>
          <w:tcPr>
            <w:tcW w:w="2175" w:type="dxa"/>
          </w:tcPr>
          <w:p w14:paraId="590700FA"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7CBD6F87"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0A6C7FCA" w14:textId="31C93E95" w:rsidR="00126241" w:rsidRDefault="00126241" w:rsidP="00126241">
            <w:pPr>
              <w:pStyle w:val="T2"/>
              <w:suppressAutoHyphens/>
              <w:spacing w:after="0"/>
              <w:ind w:left="0" w:right="0"/>
              <w:jc w:val="left"/>
              <w:rPr>
                <w:b w:val="0"/>
                <w:sz w:val="16"/>
                <w:szCs w:val="18"/>
                <w:lang w:eastAsia="ko-KR"/>
              </w:rPr>
            </w:pPr>
          </w:p>
        </w:tc>
      </w:tr>
      <w:tr w:rsidR="00126241" w:rsidRPr="00CC2C3C" w14:paraId="5AC206C8" w14:textId="77777777" w:rsidTr="00E547CE">
        <w:trPr>
          <w:jc w:val="center"/>
        </w:trPr>
        <w:tc>
          <w:tcPr>
            <w:tcW w:w="1705" w:type="dxa"/>
            <w:vAlign w:val="center"/>
          </w:tcPr>
          <w:p w14:paraId="4FDB5AA4" w14:textId="3FE01BBB" w:rsidR="00126241" w:rsidRDefault="00126241" w:rsidP="00126241">
            <w:pPr>
              <w:pStyle w:val="T2"/>
              <w:suppressAutoHyphens/>
              <w:spacing w:after="0"/>
              <w:ind w:left="0" w:right="0"/>
              <w:jc w:val="left"/>
              <w:rPr>
                <w:b w:val="0"/>
                <w:sz w:val="18"/>
                <w:szCs w:val="18"/>
                <w:lang w:eastAsia="ko-KR"/>
              </w:rPr>
            </w:pPr>
          </w:p>
        </w:tc>
        <w:tc>
          <w:tcPr>
            <w:tcW w:w="1695" w:type="dxa"/>
            <w:vMerge/>
            <w:vAlign w:val="center"/>
          </w:tcPr>
          <w:p w14:paraId="2D312C28" w14:textId="77777777" w:rsidR="00126241" w:rsidRDefault="00126241" w:rsidP="00126241">
            <w:pPr>
              <w:pStyle w:val="T2"/>
              <w:suppressAutoHyphens/>
              <w:spacing w:after="0"/>
              <w:ind w:left="0" w:right="0"/>
              <w:jc w:val="left"/>
              <w:rPr>
                <w:b w:val="0"/>
                <w:sz w:val="18"/>
                <w:szCs w:val="18"/>
                <w:lang w:eastAsia="ko-KR"/>
              </w:rPr>
            </w:pPr>
          </w:p>
        </w:tc>
        <w:tc>
          <w:tcPr>
            <w:tcW w:w="2175" w:type="dxa"/>
          </w:tcPr>
          <w:p w14:paraId="5277C78F" w14:textId="77777777" w:rsidR="00126241" w:rsidRPr="000A26E7" w:rsidRDefault="00126241" w:rsidP="00126241">
            <w:pPr>
              <w:pStyle w:val="T2"/>
              <w:suppressAutoHyphens/>
              <w:spacing w:after="0"/>
              <w:ind w:left="0" w:right="0"/>
              <w:jc w:val="left"/>
              <w:rPr>
                <w:b w:val="0"/>
                <w:sz w:val="18"/>
                <w:szCs w:val="18"/>
                <w:lang w:eastAsia="ko-KR"/>
              </w:rPr>
            </w:pPr>
          </w:p>
        </w:tc>
        <w:tc>
          <w:tcPr>
            <w:tcW w:w="1710" w:type="dxa"/>
            <w:vAlign w:val="center"/>
          </w:tcPr>
          <w:p w14:paraId="582F884C" w14:textId="77777777" w:rsidR="00126241" w:rsidRPr="00BF7A21" w:rsidRDefault="00126241" w:rsidP="00126241">
            <w:pPr>
              <w:pStyle w:val="T2"/>
              <w:suppressAutoHyphens/>
              <w:spacing w:after="0"/>
              <w:ind w:left="0" w:right="0"/>
              <w:jc w:val="left"/>
              <w:rPr>
                <w:b w:val="0"/>
                <w:sz w:val="18"/>
                <w:szCs w:val="18"/>
                <w:lang w:eastAsia="ko-KR"/>
              </w:rPr>
            </w:pPr>
          </w:p>
        </w:tc>
        <w:tc>
          <w:tcPr>
            <w:tcW w:w="2291" w:type="dxa"/>
            <w:vAlign w:val="center"/>
          </w:tcPr>
          <w:p w14:paraId="328CB329" w14:textId="77777777" w:rsidR="00126241" w:rsidRDefault="00126241" w:rsidP="0012624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1511ECB6" w14:textId="6F1BC3B5" w:rsidR="00532160" w:rsidRDefault="00467E8A" w:rsidP="004C6CD4">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607318">
        <w:rPr>
          <w:rFonts w:cs="Times New Roman"/>
          <w:sz w:val="18"/>
          <w:szCs w:val="18"/>
          <w:lang w:eastAsia="ko-KR"/>
        </w:rPr>
        <w:t xml:space="preserve"> </w:t>
      </w:r>
      <w:r w:rsidR="00980982">
        <w:rPr>
          <w:rFonts w:cs="Times New Roman"/>
          <w:color w:val="000000" w:themeColor="text1"/>
          <w:sz w:val="18"/>
          <w:szCs w:val="18"/>
          <w:lang w:eastAsia="ko-KR"/>
        </w:rPr>
        <w:t>4</w:t>
      </w:r>
      <w:ins w:id="1" w:author="Muhammad Kumail Haider" w:date="2022-08-14T19:43:00Z">
        <w:r w:rsidR="00DE518F">
          <w:rPr>
            <w:rFonts w:cs="Times New Roman"/>
            <w:color w:val="000000" w:themeColor="text1"/>
            <w:sz w:val="18"/>
            <w:szCs w:val="18"/>
            <w:lang w:eastAsia="ko-KR"/>
          </w:rPr>
          <w:t>6</w:t>
        </w:r>
      </w:ins>
      <w:r w:rsidR="00B50785">
        <w:rPr>
          <w:rFonts w:cs="Times New Roman"/>
          <w:sz w:val="18"/>
          <w:szCs w:val="18"/>
          <w:lang w:eastAsia="ko-KR"/>
        </w:rPr>
        <w:t xml:space="preserve"> </w:t>
      </w:r>
      <w:r>
        <w:rPr>
          <w:rFonts w:cs="Times New Roman"/>
          <w:sz w:val="18"/>
          <w:szCs w:val="18"/>
          <w:lang w:eastAsia="ko-KR"/>
        </w:rPr>
        <w:t>CID</w:t>
      </w:r>
      <w:r w:rsidR="00DD667C">
        <w:rPr>
          <w:rFonts w:cs="Times New Roman"/>
          <w:sz w:val="18"/>
          <w:szCs w:val="18"/>
          <w:lang w:eastAsia="ko-KR"/>
        </w:rPr>
        <w:t>s</w:t>
      </w:r>
      <w:r>
        <w:rPr>
          <w:rFonts w:cs="Times New Roman"/>
          <w:sz w:val="18"/>
          <w:szCs w:val="18"/>
          <w:lang w:eastAsia="ko-KR"/>
        </w:rPr>
        <w:t xml:space="preserve"> </w:t>
      </w:r>
      <w:r w:rsidRPr="00D140D7">
        <w:rPr>
          <w:rFonts w:cs="Times New Roman"/>
          <w:sz w:val="18"/>
          <w:szCs w:val="18"/>
          <w:lang w:eastAsia="ko-KR"/>
        </w:rPr>
        <w:t>received for TG</w:t>
      </w:r>
      <w:r w:rsidR="00EB5BC1">
        <w:rPr>
          <w:rFonts w:cs="Times New Roman"/>
          <w:sz w:val="18"/>
          <w:szCs w:val="18"/>
          <w:lang w:eastAsia="ko-KR"/>
        </w:rPr>
        <w:t xml:space="preserve">be </w:t>
      </w:r>
      <w:r w:rsidR="004E0589">
        <w:rPr>
          <w:rFonts w:cs="Times New Roman"/>
          <w:sz w:val="18"/>
          <w:szCs w:val="18"/>
          <w:lang w:eastAsia="ko-KR"/>
        </w:rPr>
        <w:t>LB266</w:t>
      </w:r>
      <w:r>
        <w:rPr>
          <w:rFonts w:cs="Times New Roman"/>
          <w:sz w:val="18"/>
          <w:szCs w:val="18"/>
          <w:lang w:eastAsia="ko-KR"/>
        </w:rPr>
        <w:t>:</w:t>
      </w:r>
      <w:bookmarkEnd w:id="0"/>
      <w:r w:rsidR="00AB2689">
        <w:rPr>
          <w:rFonts w:cs="Times New Roman"/>
          <w:sz w:val="18"/>
          <w:szCs w:val="18"/>
          <w:lang w:eastAsia="ko-KR"/>
        </w:rPr>
        <w:t xml:space="preserve"> </w:t>
      </w:r>
    </w:p>
    <w:p w14:paraId="327FF525" w14:textId="077DA44E" w:rsidR="00515D09" w:rsidRPr="00491E94" w:rsidRDefault="00491E94" w:rsidP="004C6CD4">
      <w:pPr>
        <w:suppressAutoHyphens/>
        <w:jc w:val="both"/>
        <w:rPr>
          <w:rFonts w:ascii="Times New Roman" w:hAnsi="Times New Roman" w:cs="Times New Roman"/>
          <w:sz w:val="18"/>
          <w:szCs w:val="18"/>
          <w:lang w:eastAsia="ko-KR"/>
        </w:rPr>
      </w:pPr>
      <w:r w:rsidRPr="00491E94">
        <w:rPr>
          <w:rFonts w:ascii="Times New Roman" w:hAnsi="Times New Roman" w:cs="Times New Roman"/>
          <w:sz w:val="18"/>
          <w:szCs w:val="18"/>
          <w:lang w:eastAsia="ko-KR"/>
        </w:rPr>
        <w:t>13227,</w:t>
      </w:r>
      <w:r>
        <w:rPr>
          <w:rFonts w:ascii="Times New Roman" w:hAnsi="Times New Roman" w:cs="Times New Roman"/>
          <w:sz w:val="18"/>
          <w:szCs w:val="18"/>
          <w:lang w:eastAsia="ko-KR"/>
        </w:rPr>
        <w:t xml:space="preserve"> 12054, 13464, </w:t>
      </w:r>
      <w:r w:rsidRPr="00E62BB8">
        <w:rPr>
          <w:rFonts w:ascii="Times New Roman" w:hAnsi="Times New Roman" w:cs="Times New Roman"/>
          <w:sz w:val="18"/>
          <w:szCs w:val="18"/>
          <w:lang w:eastAsia="ko-KR"/>
        </w:rPr>
        <w:t>13315</w:t>
      </w:r>
      <w:r>
        <w:rPr>
          <w:rFonts w:ascii="Times New Roman" w:hAnsi="Times New Roman" w:cs="Times New Roman"/>
          <w:sz w:val="18"/>
          <w:szCs w:val="18"/>
          <w:lang w:eastAsia="ko-KR"/>
        </w:rPr>
        <w:t xml:space="preserve">, 12967, 13316, 13740, </w:t>
      </w:r>
      <w:r w:rsidR="00396D1D">
        <w:rPr>
          <w:rFonts w:ascii="Times New Roman" w:hAnsi="Times New Roman" w:cs="Times New Roman"/>
          <w:sz w:val="18"/>
          <w:szCs w:val="18"/>
          <w:lang w:eastAsia="ko-KR"/>
        </w:rPr>
        <w:t>10455, 10454, 11508, 10905, 12289, 11864, 12339, 12337</w:t>
      </w:r>
    </w:p>
    <w:p w14:paraId="1ECE3100" w14:textId="0E89323E" w:rsidR="005A7BD0" w:rsidRPr="00491E94" w:rsidRDefault="00C57CFD" w:rsidP="00396D1D">
      <w:pPr>
        <w:suppressAutoHyphens/>
        <w:jc w:val="both"/>
        <w:rPr>
          <w:rFonts w:ascii="Times New Roman" w:hAnsi="Times New Roman" w:cs="Times New Roman"/>
          <w:sz w:val="18"/>
          <w:szCs w:val="18"/>
          <w:lang w:eastAsia="ko-KR"/>
        </w:rPr>
      </w:pPr>
      <w:r w:rsidRPr="00491E94">
        <w:rPr>
          <w:rFonts w:ascii="Times New Roman" w:hAnsi="Times New Roman" w:cs="Times New Roman"/>
          <w:sz w:val="18"/>
          <w:szCs w:val="18"/>
          <w:lang w:eastAsia="ko-KR"/>
        </w:rPr>
        <w:t>13308</w:t>
      </w:r>
      <w:r w:rsidR="00705E81" w:rsidRPr="00491E94">
        <w:rPr>
          <w:rFonts w:ascii="Times New Roman" w:hAnsi="Times New Roman" w:cs="Times New Roman"/>
          <w:sz w:val="18"/>
          <w:szCs w:val="18"/>
          <w:lang w:eastAsia="ko-KR"/>
        </w:rPr>
        <w:t xml:space="preserve">, </w:t>
      </w:r>
      <w:r w:rsidRPr="00491E94">
        <w:rPr>
          <w:rFonts w:ascii="Times New Roman" w:hAnsi="Times New Roman" w:cs="Times New Roman"/>
          <w:sz w:val="18"/>
          <w:szCs w:val="18"/>
          <w:lang w:eastAsia="ko-KR"/>
        </w:rPr>
        <w:t xml:space="preserve">13228, 13021, </w:t>
      </w:r>
      <w:r w:rsidR="00396D1D">
        <w:rPr>
          <w:rFonts w:ascii="Times New Roman" w:hAnsi="Times New Roman" w:cs="Times New Roman"/>
          <w:sz w:val="18"/>
          <w:szCs w:val="18"/>
          <w:lang w:eastAsia="ko-KR"/>
        </w:rPr>
        <w:t xml:space="preserve">13232, </w:t>
      </w:r>
      <w:r w:rsidRPr="00491E94">
        <w:rPr>
          <w:rFonts w:ascii="Times New Roman" w:hAnsi="Times New Roman" w:cs="Times New Roman"/>
          <w:sz w:val="18"/>
          <w:szCs w:val="18"/>
          <w:lang w:eastAsia="ko-KR"/>
        </w:rPr>
        <w:t xml:space="preserve">13107, 13304, </w:t>
      </w:r>
      <w:r w:rsidR="00CF6A5A" w:rsidRPr="00491E94">
        <w:rPr>
          <w:rFonts w:ascii="Times New Roman" w:hAnsi="Times New Roman" w:cs="Times New Roman"/>
          <w:sz w:val="18"/>
          <w:szCs w:val="18"/>
          <w:lang w:eastAsia="ko-KR"/>
        </w:rPr>
        <w:t xml:space="preserve">12689, 12690, </w:t>
      </w:r>
      <w:r w:rsidR="008A58D2">
        <w:rPr>
          <w:rFonts w:ascii="Times New Roman" w:hAnsi="Times New Roman" w:cs="Times New Roman"/>
          <w:sz w:val="18"/>
          <w:szCs w:val="18"/>
          <w:lang w:eastAsia="ko-KR"/>
        </w:rPr>
        <w:t xml:space="preserve">13230, 13231, 13017, 10682, </w:t>
      </w:r>
      <w:r w:rsidRPr="00491E94">
        <w:rPr>
          <w:rFonts w:ascii="Times New Roman" w:hAnsi="Times New Roman" w:cs="Times New Roman"/>
          <w:sz w:val="18"/>
          <w:szCs w:val="18"/>
          <w:lang w:eastAsia="ko-KR"/>
        </w:rPr>
        <w:t xml:space="preserve">12336, 13225, </w:t>
      </w:r>
      <w:r w:rsidR="00396D1D">
        <w:rPr>
          <w:rFonts w:ascii="Times New Roman" w:hAnsi="Times New Roman" w:cs="Times New Roman"/>
          <w:sz w:val="18"/>
          <w:szCs w:val="18"/>
          <w:lang w:eastAsia="ko-KR"/>
        </w:rPr>
        <w:t xml:space="preserve">10429, 12400, 13241, </w:t>
      </w:r>
      <w:r w:rsidR="00396D1D" w:rsidRPr="00E62BB8">
        <w:rPr>
          <w:rFonts w:ascii="Times New Roman" w:hAnsi="Times New Roman" w:cs="Times New Roman"/>
          <w:sz w:val="18"/>
          <w:szCs w:val="18"/>
          <w:lang w:eastAsia="ko-KR"/>
        </w:rPr>
        <w:t>13444, 13445,</w:t>
      </w:r>
      <w:r w:rsidR="00396D1D">
        <w:rPr>
          <w:rFonts w:ascii="Times New Roman" w:hAnsi="Times New Roman" w:cs="Times New Roman"/>
          <w:sz w:val="18"/>
          <w:szCs w:val="18"/>
          <w:lang w:eastAsia="ko-KR"/>
        </w:rPr>
        <w:t xml:space="preserve"> 10929, 10930, 12399, </w:t>
      </w:r>
      <w:r w:rsidR="008A58D2">
        <w:rPr>
          <w:rFonts w:ascii="Times New Roman" w:hAnsi="Times New Roman" w:cs="Times New Roman"/>
          <w:sz w:val="18"/>
          <w:szCs w:val="18"/>
          <w:lang w:eastAsia="ko-KR"/>
        </w:rPr>
        <w:t xml:space="preserve">12401, </w:t>
      </w:r>
      <w:r w:rsidR="00396D1D">
        <w:rPr>
          <w:rFonts w:ascii="Times New Roman" w:hAnsi="Times New Roman" w:cs="Times New Roman"/>
          <w:sz w:val="18"/>
          <w:szCs w:val="18"/>
          <w:lang w:eastAsia="ko-KR"/>
        </w:rPr>
        <w:t>11784, 12271, 12397, 12398, 12434, 13827, 12395</w:t>
      </w:r>
      <w:r w:rsidR="00876992">
        <w:rPr>
          <w:rFonts w:ascii="Times New Roman" w:hAnsi="Times New Roman" w:cs="Times New Roman"/>
          <w:sz w:val="18"/>
          <w:szCs w:val="18"/>
          <w:lang w:eastAsia="ko-KR"/>
        </w:rPr>
        <w:t>,</w:t>
      </w:r>
      <w:ins w:id="2" w:author="Muhammad Kumail Haider" w:date="2022-08-14T19:38:00Z">
        <w:r w:rsidR="00876992">
          <w:rPr>
            <w:rFonts w:ascii="Times New Roman" w:hAnsi="Times New Roman" w:cs="Times New Roman"/>
            <w:sz w:val="18"/>
            <w:szCs w:val="18"/>
            <w:lang w:eastAsia="ko-KR"/>
          </w:rPr>
          <w:t xml:space="preserve"> 13242</w:t>
        </w:r>
      </w:ins>
    </w:p>
    <w:p w14:paraId="4F0ECC3D" w14:textId="011B074E"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04F3F2B6" w14:textId="77777777" w:rsidR="00361EF6" w:rsidRPr="00CE1ADE" w:rsidRDefault="00361EF6"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9C1B79" w:rsidRDefault="0067472C" w:rsidP="00C75F57">
      <w:pPr>
        <w:suppressAutoHyphens/>
        <w:spacing w:after="0" w:line="240" w:lineRule="auto"/>
        <w:rPr>
          <w:rFonts w:ascii="Times New Roman" w:eastAsia="Malgun Gothic" w:hAnsi="Times New Roman" w:cs="Times New Roman"/>
          <w:b/>
          <w:bCs/>
          <w:sz w:val="18"/>
          <w:szCs w:val="20"/>
          <w:lang w:val="en-GB"/>
        </w:rPr>
      </w:pPr>
      <w:r w:rsidRPr="009C1B79">
        <w:rPr>
          <w:rFonts w:ascii="Times New Roman" w:eastAsia="Malgun Gothic" w:hAnsi="Times New Roman" w:cs="Times New Roman"/>
          <w:b/>
          <w:bCs/>
          <w:sz w:val="18"/>
          <w:szCs w:val="20"/>
          <w:lang w:val="en-GB"/>
        </w:rPr>
        <w:t>Revisions:</w:t>
      </w:r>
    </w:p>
    <w:p w14:paraId="7838625F" w14:textId="454DA36D" w:rsidR="00034CE8" w:rsidRDefault="0067472C" w:rsidP="00253222">
      <w:pPr>
        <w:pStyle w:val="ListParagraph"/>
        <w:numPr>
          <w:ilvl w:val="0"/>
          <w:numId w:val="2"/>
        </w:numPr>
        <w:suppressAutoHyphens/>
        <w:spacing w:after="0" w:line="240" w:lineRule="auto"/>
        <w:rPr>
          <w:ins w:id="3" w:author="Muhammad Kumail Haider" w:date="2022-08-14T19:38:00Z"/>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E8364CA" w14:textId="41805158" w:rsidR="00876992" w:rsidRDefault="00876992" w:rsidP="00253222">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ins w:id="4" w:author="Muhammad Kumail Haider" w:date="2022-08-14T19:38:00Z">
        <w:r>
          <w:rPr>
            <w:rFonts w:ascii="Times New Roman" w:eastAsia="Malgun Gothic" w:hAnsi="Times New Roman" w:cs="Times New Roman"/>
            <w:sz w:val="18"/>
            <w:szCs w:val="20"/>
            <w:lang w:val="en-GB"/>
          </w:rPr>
          <w:t xml:space="preserve">Rev 1: </w:t>
        </w:r>
        <w:r w:rsidR="00DE518F">
          <w:rPr>
            <w:rFonts w:ascii="Times New Roman" w:eastAsia="Malgun Gothic" w:hAnsi="Times New Roman" w:cs="Times New Roman"/>
            <w:sz w:val="18"/>
            <w:szCs w:val="20"/>
            <w:lang w:val="en-GB"/>
          </w:rPr>
          <w:t xml:space="preserve">Some editorial </w:t>
        </w:r>
      </w:ins>
      <w:ins w:id="5" w:author="Muhammad Kumail Haider" w:date="2022-08-14T19:39:00Z">
        <w:r w:rsidR="00DE518F">
          <w:rPr>
            <w:rFonts w:ascii="Times New Roman" w:eastAsia="Malgun Gothic" w:hAnsi="Times New Roman" w:cs="Times New Roman"/>
            <w:sz w:val="18"/>
            <w:szCs w:val="20"/>
            <w:lang w:val="en-GB"/>
          </w:rPr>
          <w:t>changes</w:t>
        </w:r>
      </w:ins>
      <w:ins w:id="6" w:author="Muhammad Kumail Haider" w:date="2022-08-14T19:38:00Z">
        <w:r>
          <w:rPr>
            <w:rFonts w:ascii="Times New Roman" w:eastAsia="Malgun Gothic" w:hAnsi="Times New Roman" w:cs="Times New Roman"/>
            <w:sz w:val="18"/>
            <w:szCs w:val="20"/>
            <w:lang w:val="en-GB"/>
          </w:rPr>
          <w:t xml:space="preserve"> based on offline comments, added resolution to 13242</w:t>
        </w:r>
      </w:ins>
      <w:ins w:id="7" w:author="Muhammad Kumail Haider" w:date="2022-08-15T11:21:00Z">
        <w:r w:rsidR="00616628">
          <w:rPr>
            <w:rFonts w:ascii="Times New Roman" w:eastAsia="Malgun Gothic" w:hAnsi="Times New Roman" w:cs="Times New Roman"/>
            <w:sz w:val="18"/>
            <w:szCs w:val="20"/>
            <w:lang w:val="en-GB"/>
          </w:rPr>
          <w:t>, tagged some comments as “Green” based on chair’s recommendation.</w:t>
        </w:r>
      </w:ins>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797351" w:rsidRDefault="00797351" w:rsidP="00797351">
      <w:pPr>
        <w:suppressAutoHyphens/>
        <w:spacing w:after="0" w:line="240" w:lineRule="auto"/>
        <w:rPr>
          <w:rFonts w:ascii="Times New Roman" w:eastAsia="Malgun Gothic" w:hAnsi="Times New Roman" w:cs="Times New Roman"/>
          <w:sz w:val="18"/>
          <w:szCs w:val="20"/>
          <w:lang w:val="en-GB"/>
        </w:rPr>
      </w:pPr>
    </w:p>
    <w:p w14:paraId="3A4D4BCB" w14:textId="77777777" w:rsidR="003835EF" w:rsidRDefault="003835EF" w:rsidP="007B38C1">
      <w:pPr>
        <w:suppressAutoHyphens/>
        <w:spacing w:after="0" w:line="240" w:lineRule="auto"/>
        <w:rPr>
          <w:rFonts w:ascii="Times New Roman" w:eastAsia="Malgun Gothic" w:hAnsi="Times New Roman" w:cs="Times New Roman"/>
          <w:sz w:val="18"/>
          <w:szCs w:val="20"/>
          <w:lang w:val="en-GB"/>
        </w:rPr>
      </w:pPr>
    </w:p>
    <w:p w14:paraId="42618C74" w14:textId="41BBF5F0"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is 11be D</w:t>
      </w:r>
      <w:r>
        <w:rPr>
          <w:b/>
          <w:i/>
          <w:iCs/>
          <w:highlight w:val="yellow"/>
        </w:rPr>
        <w:t>2.</w:t>
      </w:r>
      <w:r w:rsidR="00515D09">
        <w:rPr>
          <w:b/>
          <w:i/>
          <w:iCs/>
          <w:highlight w:val="yellow"/>
        </w:rPr>
        <w:t>1</w:t>
      </w:r>
      <w:r w:rsidR="006E7007">
        <w:rPr>
          <w:b/>
          <w:i/>
          <w:iCs/>
          <w:highlight w:val="yellow"/>
        </w:rPr>
        <w:t xml:space="preserve"> and </w:t>
      </w:r>
      <w:proofErr w:type="spellStart"/>
      <w:r w:rsidR="006E7007">
        <w:rPr>
          <w:b/>
          <w:i/>
          <w:iCs/>
          <w:highlight w:val="yellow"/>
        </w:rPr>
        <w:t>REVme</w:t>
      </w:r>
      <w:proofErr w:type="spellEnd"/>
      <w:r w:rsidR="006E7007">
        <w:rPr>
          <w:b/>
          <w:i/>
          <w:iCs/>
          <w:highlight w:val="yellow"/>
        </w:rPr>
        <w:t xml:space="preserve"> D1.3</w:t>
      </w:r>
    </w:p>
    <w:p w14:paraId="58F9FE32" w14:textId="33901A4A"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4B9DE5D5"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w:t>
      </w:r>
      <w:r w:rsidR="008258EB">
        <w:rPr>
          <w:rFonts w:ascii="Times New Roman" w:eastAsia="Malgun Gothic" w:hAnsi="Times New Roman" w:cs="Times New Roman"/>
          <w:b/>
          <w:bCs/>
          <w:i/>
          <w:iCs/>
          <w:sz w:val="18"/>
          <w:szCs w:val="20"/>
          <w:lang w:val="en-GB" w:eastAsia="ko-KR"/>
        </w:rPr>
        <w:t>,</w:t>
      </w:r>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4FBAEFF3" w:rsidR="00A353D7"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627F1CF4" w14:textId="4186A265" w:rsidR="00515D09" w:rsidRDefault="00515D09" w:rsidP="00C75F57">
      <w:pPr>
        <w:suppressAutoHyphens/>
        <w:spacing w:after="0" w:line="240" w:lineRule="auto"/>
        <w:rPr>
          <w:rFonts w:ascii="Times New Roman" w:eastAsia="Malgun Gothic" w:hAnsi="Times New Roman" w:cs="Times New Roman"/>
          <w:b/>
          <w:bCs/>
          <w:i/>
          <w:iCs/>
          <w:sz w:val="18"/>
          <w:szCs w:val="20"/>
          <w:lang w:val="en-GB" w:eastAsia="ko-KR"/>
        </w:rPr>
      </w:pPr>
    </w:p>
    <w:p w14:paraId="6510C9CA" w14:textId="77777777" w:rsidR="00515D09" w:rsidRPr="00CE1ADE" w:rsidRDefault="00515D09" w:rsidP="00C75F57">
      <w:pPr>
        <w:suppressAutoHyphens/>
        <w:spacing w:after="0" w:line="240" w:lineRule="auto"/>
        <w:rPr>
          <w:rFonts w:ascii="Times New Roman" w:eastAsia="Malgun Gothic" w:hAnsi="Times New Roman" w:cs="Times New Roman"/>
          <w:b/>
          <w:bCs/>
          <w:i/>
          <w:iCs/>
          <w:sz w:val="18"/>
          <w:szCs w:val="20"/>
          <w:lang w:val="en-GB" w:eastAsia="ko-KR"/>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520"/>
        <w:gridCol w:w="2340"/>
        <w:gridCol w:w="3150"/>
      </w:tblGrid>
      <w:tr w:rsidR="003E246A" w:rsidRPr="007E587A" w14:paraId="72A823CE" w14:textId="77777777" w:rsidTr="0051373D">
        <w:trPr>
          <w:trHeight w:val="220"/>
          <w:jc w:val="center"/>
        </w:trPr>
        <w:tc>
          <w:tcPr>
            <w:tcW w:w="625" w:type="dxa"/>
            <w:shd w:val="clear" w:color="auto" w:fill="BFBFBF" w:themeFill="background1" w:themeFillShade="BF"/>
            <w:noWrap/>
            <w:vAlign w:val="center"/>
            <w:hideMark/>
          </w:tcPr>
          <w:p w14:paraId="02B8A6AA"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shd w:val="clear" w:color="auto" w:fill="BFBFBF" w:themeFill="background1" w:themeFillShade="BF"/>
          </w:tcPr>
          <w:p w14:paraId="00DE86DA"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73E80A6C"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27E4CF09"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Pg/Ln</w:t>
            </w:r>
          </w:p>
        </w:tc>
        <w:tc>
          <w:tcPr>
            <w:tcW w:w="2520" w:type="dxa"/>
            <w:shd w:val="clear" w:color="auto" w:fill="BFBFBF" w:themeFill="background1" w:themeFillShade="BF"/>
            <w:noWrap/>
            <w:vAlign w:val="bottom"/>
            <w:hideMark/>
          </w:tcPr>
          <w:p w14:paraId="0FE75208"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2340" w:type="dxa"/>
            <w:shd w:val="clear" w:color="auto" w:fill="BFBFBF" w:themeFill="background1" w:themeFillShade="BF"/>
            <w:noWrap/>
            <w:vAlign w:val="bottom"/>
            <w:hideMark/>
          </w:tcPr>
          <w:p w14:paraId="3842B481"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72138A28" w14:textId="77777777" w:rsidR="003E246A" w:rsidRPr="007E587A" w:rsidRDefault="003E246A" w:rsidP="0051373D">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491E94" w:rsidRPr="008B0293" w14:paraId="5A8B190F" w14:textId="77777777" w:rsidTr="0051373D">
        <w:trPr>
          <w:trHeight w:val="220"/>
          <w:jc w:val="center"/>
        </w:trPr>
        <w:tc>
          <w:tcPr>
            <w:tcW w:w="625" w:type="dxa"/>
            <w:shd w:val="clear" w:color="auto" w:fill="auto"/>
            <w:noWrap/>
          </w:tcPr>
          <w:p w14:paraId="268FF110" w14:textId="7EBF29A8" w:rsidR="00491E94" w:rsidRDefault="00491E94" w:rsidP="00491E94">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13227</w:t>
            </w:r>
          </w:p>
        </w:tc>
        <w:tc>
          <w:tcPr>
            <w:tcW w:w="1080" w:type="dxa"/>
          </w:tcPr>
          <w:p w14:paraId="7B1FBF50" w14:textId="06AE19E1" w:rsidR="00491E94" w:rsidRPr="006B0155"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Binita</w:t>
            </w:r>
            <w:proofErr w:type="spellEnd"/>
            <w:r>
              <w:rPr>
                <w:rFonts w:ascii="Times New Roman" w:hAnsi="Times New Roman" w:cs="Times New Roman"/>
                <w:sz w:val="16"/>
                <w:szCs w:val="16"/>
              </w:rPr>
              <w:t xml:space="preserve"> Gupta</w:t>
            </w:r>
          </w:p>
        </w:tc>
        <w:tc>
          <w:tcPr>
            <w:tcW w:w="900" w:type="dxa"/>
            <w:shd w:val="clear" w:color="auto" w:fill="auto"/>
            <w:noWrap/>
          </w:tcPr>
          <w:p w14:paraId="0BFB4B5D" w14:textId="60238C5A"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286E675" w14:textId="4ECC3AB3" w:rsidR="00491E94" w:rsidRPr="006B0155"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206.55</w:t>
            </w:r>
          </w:p>
        </w:tc>
        <w:tc>
          <w:tcPr>
            <w:tcW w:w="2520" w:type="dxa"/>
            <w:shd w:val="clear" w:color="auto" w:fill="auto"/>
            <w:noWrap/>
          </w:tcPr>
          <w:p w14:paraId="0BF4D559" w14:textId="77777777" w:rsidR="00491E94" w:rsidRPr="00DB62F7"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The text "A Restricted TWT Traffic Info Present subfield, when included in the Restricted TWT Parameter Set field,</w:t>
            </w:r>
          </w:p>
          <w:p w14:paraId="3B2BD6A4" w14:textId="4E0AF553" w:rsidR="00491E94"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is set to 1 to indicate that the Restricted TWT Traffic Info field is present; and set to 0 otherwise. It is reserved for non-EHT STAs."  seems to imply that the Restricted TWT Traffic Info Present subfield may not be included in some cases, which is not correct. This subfield is always included in the Restricted TWT Parameter Set field. Modify text to clarify this.</w:t>
            </w:r>
          </w:p>
          <w:p w14:paraId="4C43EEC5" w14:textId="77777777" w:rsidR="00491E94" w:rsidRPr="006B0155" w:rsidRDefault="00491E94" w:rsidP="00491E94">
            <w:pPr>
              <w:suppressAutoHyphens/>
              <w:spacing w:after="0"/>
              <w:rPr>
                <w:rFonts w:ascii="Times New Roman" w:hAnsi="Times New Roman" w:cs="Times New Roman"/>
                <w:sz w:val="16"/>
                <w:szCs w:val="16"/>
              </w:rPr>
            </w:pPr>
          </w:p>
        </w:tc>
        <w:tc>
          <w:tcPr>
            <w:tcW w:w="2340" w:type="dxa"/>
            <w:shd w:val="clear" w:color="auto" w:fill="auto"/>
            <w:noWrap/>
          </w:tcPr>
          <w:p w14:paraId="652BD45B" w14:textId="1BD61876" w:rsidR="00491E94" w:rsidRPr="006B0155" w:rsidRDefault="00491E94" w:rsidP="00491E94">
            <w:pPr>
              <w:suppressAutoHyphens/>
              <w:spacing w:after="0"/>
              <w:rPr>
                <w:rFonts w:ascii="Times New Roman" w:hAnsi="Times New Roman" w:cs="Times New Roman"/>
                <w:sz w:val="16"/>
                <w:szCs w:val="16"/>
              </w:rPr>
            </w:pPr>
            <w:r w:rsidRPr="00DB62F7">
              <w:rPr>
                <w:rFonts w:ascii="Times New Roman" w:hAnsi="Times New Roman" w:cs="Times New Roman"/>
                <w:sz w:val="16"/>
                <w:szCs w:val="16"/>
              </w:rPr>
              <w:t>Update text as follows: "A Restricted TWT Traffic Info Present subfield in the Restricted TWT Parameter Set field is set to 1 to indicate that the Restricted TWT Traffic Info field is present; and set to 0 otherwise."</w:t>
            </w:r>
          </w:p>
        </w:tc>
        <w:tc>
          <w:tcPr>
            <w:tcW w:w="3150" w:type="dxa"/>
            <w:shd w:val="clear" w:color="auto" w:fill="auto"/>
          </w:tcPr>
          <w:p w14:paraId="7F753A4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4F48FC8C" w14:textId="77777777" w:rsidR="00491E94" w:rsidRDefault="00491E94" w:rsidP="00491E94">
            <w:pPr>
              <w:suppressAutoHyphens/>
              <w:spacing w:after="0"/>
              <w:rPr>
                <w:rFonts w:ascii="Times New Roman" w:hAnsi="Times New Roman" w:cs="Times New Roman"/>
                <w:bCs/>
                <w:sz w:val="16"/>
                <w:szCs w:val="16"/>
              </w:rPr>
            </w:pPr>
          </w:p>
          <w:p w14:paraId="3E0D6964"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5D7E8A43" w14:textId="0D66D2BF"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CID #13227</w:t>
            </w:r>
            <w:r w:rsidR="00807203">
              <w:rPr>
                <w:rFonts w:ascii="Times New Roman" w:hAnsi="Times New Roman" w:cs="Times New Roman"/>
                <w:b/>
                <w:sz w:val="16"/>
                <w:szCs w:val="16"/>
              </w:rPr>
              <w:t xml:space="preserve"> in </w:t>
            </w:r>
            <w:r w:rsidR="0055720A">
              <w:rPr>
                <w:rFonts w:ascii="Times New Roman" w:hAnsi="Times New Roman" w:cs="Times New Roman"/>
                <w:b/>
                <w:sz w:val="16"/>
                <w:szCs w:val="16"/>
              </w:rPr>
              <w:t>22/</w:t>
            </w:r>
            <w:r w:rsidR="00876992">
              <w:rPr>
                <w:rFonts w:ascii="Times New Roman" w:hAnsi="Times New Roman" w:cs="Times New Roman"/>
                <w:b/>
                <w:sz w:val="16"/>
                <w:szCs w:val="16"/>
              </w:rPr>
              <w:t>1280r1</w:t>
            </w:r>
            <w:r>
              <w:rPr>
                <w:rFonts w:ascii="Times New Roman" w:hAnsi="Times New Roman" w:cs="Times New Roman"/>
                <w:b/>
                <w:sz w:val="16"/>
                <w:szCs w:val="16"/>
              </w:rPr>
              <w:t>.</w:t>
            </w:r>
          </w:p>
        </w:tc>
      </w:tr>
      <w:tr w:rsidR="00491E94" w:rsidRPr="008B0293" w14:paraId="0F402F88" w14:textId="77777777" w:rsidTr="0051373D">
        <w:trPr>
          <w:trHeight w:val="220"/>
          <w:jc w:val="center"/>
        </w:trPr>
        <w:tc>
          <w:tcPr>
            <w:tcW w:w="625" w:type="dxa"/>
            <w:shd w:val="clear" w:color="auto" w:fill="auto"/>
            <w:noWrap/>
          </w:tcPr>
          <w:p w14:paraId="377278AB" w14:textId="77777777" w:rsidR="00491E94" w:rsidRPr="0071336C" w:rsidRDefault="00491E94" w:rsidP="00491E94">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12054</w:t>
            </w:r>
          </w:p>
        </w:tc>
        <w:tc>
          <w:tcPr>
            <w:tcW w:w="1080" w:type="dxa"/>
          </w:tcPr>
          <w:p w14:paraId="3D8C0213" w14:textId="77777777" w:rsidR="00491E94" w:rsidRPr="0071336C" w:rsidRDefault="00491E94" w:rsidP="00491E94">
            <w:pPr>
              <w:suppressAutoHyphens/>
              <w:spacing w:after="0"/>
              <w:rPr>
                <w:rFonts w:ascii="Times New Roman" w:hAnsi="Times New Roman" w:cs="Times New Roman"/>
                <w:sz w:val="16"/>
                <w:szCs w:val="16"/>
              </w:rPr>
            </w:pPr>
            <w:proofErr w:type="spellStart"/>
            <w:r w:rsidRPr="006B0155">
              <w:rPr>
                <w:rFonts w:ascii="Times New Roman" w:hAnsi="Times New Roman" w:cs="Times New Roman"/>
                <w:sz w:val="16"/>
                <w:szCs w:val="16"/>
              </w:rPr>
              <w:t>Massinissa</w:t>
            </w:r>
            <w:proofErr w:type="spellEnd"/>
            <w:r w:rsidRPr="006B0155">
              <w:rPr>
                <w:rFonts w:ascii="Times New Roman" w:hAnsi="Times New Roman" w:cs="Times New Roman"/>
                <w:sz w:val="16"/>
                <w:szCs w:val="16"/>
              </w:rPr>
              <w:t xml:space="preserve"> </w:t>
            </w:r>
            <w:proofErr w:type="spellStart"/>
            <w:r w:rsidRPr="006B0155">
              <w:rPr>
                <w:rFonts w:ascii="Times New Roman" w:hAnsi="Times New Roman" w:cs="Times New Roman"/>
                <w:sz w:val="16"/>
                <w:szCs w:val="16"/>
              </w:rPr>
              <w:t>Lalam</w:t>
            </w:r>
            <w:proofErr w:type="spellEnd"/>
          </w:p>
        </w:tc>
        <w:tc>
          <w:tcPr>
            <w:tcW w:w="900" w:type="dxa"/>
            <w:shd w:val="clear" w:color="auto" w:fill="auto"/>
            <w:noWrap/>
          </w:tcPr>
          <w:p w14:paraId="3F387775"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744B9433"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207.54</w:t>
            </w:r>
          </w:p>
        </w:tc>
        <w:tc>
          <w:tcPr>
            <w:tcW w:w="2520" w:type="dxa"/>
            <w:shd w:val="clear" w:color="auto" w:fill="auto"/>
            <w:noWrap/>
          </w:tcPr>
          <w:p w14:paraId="12815A6C" w14:textId="77777777" w:rsidR="00491E94" w:rsidRPr="006B0155"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There is no description whet the DL TID Bitmap Valid subfield is equal to 1. I'm assuming that when this subfield is set to 1, then its associated bitmap subfield Restricted TWT DL TID Bitmap shall not be set to all 1s or something like that. A sentence like "When the value is set to 1, it indicates that only DL traffic of some TIDs is identified as latency sensitive traffic, and the Restricted TWT DL TID Bitmap field indicates those TIDs."</w:t>
            </w:r>
          </w:p>
          <w:p w14:paraId="0776984F"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 but I could be wrong. Please precise what is the intended behavior when this subfield is set to 1. This comment applies also to the UL TID Bitmap Valid subfield.</w:t>
            </w:r>
          </w:p>
        </w:tc>
        <w:tc>
          <w:tcPr>
            <w:tcW w:w="2340" w:type="dxa"/>
            <w:shd w:val="clear" w:color="auto" w:fill="auto"/>
            <w:noWrap/>
          </w:tcPr>
          <w:p w14:paraId="6BBDD594" w14:textId="77777777" w:rsidR="00491E94" w:rsidRPr="0071336C" w:rsidRDefault="00491E94" w:rsidP="00491E94">
            <w:pPr>
              <w:suppressAutoHyphens/>
              <w:spacing w:after="0"/>
              <w:rPr>
                <w:rFonts w:ascii="Times New Roman" w:hAnsi="Times New Roman" w:cs="Times New Roman"/>
                <w:sz w:val="16"/>
                <w:szCs w:val="16"/>
              </w:rPr>
            </w:pPr>
            <w:r w:rsidRPr="006B0155">
              <w:rPr>
                <w:rFonts w:ascii="Times New Roman" w:hAnsi="Times New Roman" w:cs="Times New Roman"/>
                <w:sz w:val="16"/>
                <w:szCs w:val="16"/>
              </w:rPr>
              <w:t>As in comment</w:t>
            </w:r>
          </w:p>
        </w:tc>
        <w:tc>
          <w:tcPr>
            <w:tcW w:w="3150" w:type="dxa"/>
            <w:shd w:val="clear" w:color="auto" w:fill="auto"/>
          </w:tcPr>
          <w:p w14:paraId="6CB78886"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Revised</w:t>
            </w:r>
          </w:p>
          <w:p w14:paraId="57FD5CF6" w14:textId="77777777" w:rsidR="00491E94" w:rsidRDefault="00491E94" w:rsidP="00491E94">
            <w:pPr>
              <w:suppressAutoHyphens/>
              <w:spacing w:after="0"/>
              <w:rPr>
                <w:rFonts w:ascii="Times New Roman" w:hAnsi="Times New Roman" w:cs="Times New Roman"/>
                <w:bCs/>
                <w:sz w:val="16"/>
                <w:szCs w:val="16"/>
              </w:rPr>
            </w:pPr>
          </w:p>
          <w:p w14:paraId="2DE432F1" w14:textId="573C7FB9"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Text is revised to clarify the case when the Valid bit is set to 1.</w:t>
            </w:r>
          </w:p>
          <w:p w14:paraId="26831EC5" w14:textId="3ADEFC67" w:rsidR="00491E94" w:rsidRPr="0078119E"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#12054</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p>
        </w:tc>
      </w:tr>
      <w:tr w:rsidR="00491E94" w:rsidRPr="008B0293" w14:paraId="5E31A1AE" w14:textId="77777777" w:rsidTr="0051373D">
        <w:trPr>
          <w:trHeight w:val="220"/>
          <w:jc w:val="center"/>
        </w:trPr>
        <w:tc>
          <w:tcPr>
            <w:tcW w:w="625" w:type="dxa"/>
            <w:shd w:val="clear" w:color="auto" w:fill="auto"/>
            <w:noWrap/>
          </w:tcPr>
          <w:p w14:paraId="2C6C1E38" w14:textId="77777777" w:rsidR="00491E94" w:rsidRDefault="00491E94" w:rsidP="00491E94">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13464</w:t>
            </w:r>
          </w:p>
        </w:tc>
        <w:tc>
          <w:tcPr>
            <w:tcW w:w="1080" w:type="dxa"/>
          </w:tcPr>
          <w:p w14:paraId="4AD00B75" w14:textId="77777777" w:rsidR="00491E94" w:rsidRPr="006B0155"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Liwen</w:t>
            </w:r>
            <w:proofErr w:type="spellEnd"/>
            <w:r>
              <w:rPr>
                <w:rFonts w:ascii="Times New Roman" w:hAnsi="Times New Roman" w:cs="Times New Roman"/>
                <w:sz w:val="16"/>
                <w:szCs w:val="16"/>
              </w:rPr>
              <w:t xml:space="preserve"> Chu</w:t>
            </w:r>
          </w:p>
        </w:tc>
        <w:tc>
          <w:tcPr>
            <w:tcW w:w="900" w:type="dxa"/>
            <w:shd w:val="clear" w:color="auto" w:fill="auto"/>
            <w:noWrap/>
          </w:tcPr>
          <w:p w14:paraId="2A545B6D"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14428DD"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207.63</w:t>
            </w:r>
          </w:p>
        </w:tc>
        <w:tc>
          <w:tcPr>
            <w:tcW w:w="2520" w:type="dxa"/>
            <w:shd w:val="clear" w:color="auto" w:fill="auto"/>
            <w:noWrap/>
          </w:tcPr>
          <w:p w14:paraId="2EE0459B"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add the condition that "when UL/DL TID Bitmap Valid field has value 1"</w:t>
            </w:r>
          </w:p>
        </w:tc>
        <w:tc>
          <w:tcPr>
            <w:tcW w:w="2340" w:type="dxa"/>
            <w:shd w:val="clear" w:color="auto" w:fill="auto"/>
            <w:noWrap/>
          </w:tcPr>
          <w:p w14:paraId="6CDB224D" w14:textId="77777777" w:rsidR="00491E94" w:rsidRPr="006B0155" w:rsidRDefault="00491E94" w:rsidP="00491E94">
            <w:pPr>
              <w:suppressAutoHyphens/>
              <w:spacing w:after="0"/>
              <w:rPr>
                <w:rFonts w:ascii="Times New Roman" w:hAnsi="Times New Roman" w:cs="Times New Roman"/>
                <w:sz w:val="16"/>
                <w:szCs w:val="16"/>
              </w:rPr>
            </w:pPr>
            <w:r w:rsidRPr="00B9464E">
              <w:rPr>
                <w:rFonts w:ascii="Times New Roman" w:hAnsi="Times New Roman" w:cs="Times New Roman"/>
                <w:sz w:val="16"/>
                <w:szCs w:val="16"/>
              </w:rPr>
              <w:t>As in comment</w:t>
            </w:r>
          </w:p>
        </w:tc>
        <w:tc>
          <w:tcPr>
            <w:tcW w:w="3150" w:type="dxa"/>
            <w:shd w:val="clear" w:color="auto" w:fill="auto"/>
          </w:tcPr>
          <w:p w14:paraId="2DBFC4E5" w14:textId="77777777" w:rsidR="00491E94" w:rsidRPr="00217B76" w:rsidRDefault="00491E94" w:rsidP="00491E94">
            <w:pPr>
              <w:suppressAutoHyphens/>
              <w:spacing w:after="0"/>
              <w:rPr>
                <w:rFonts w:ascii="Times New Roman" w:hAnsi="Times New Roman" w:cs="Times New Roman"/>
                <w:b/>
                <w:sz w:val="16"/>
                <w:szCs w:val="16"/>
              </w:rPr>
            </w:pPr>
            <w:r w:rsidRPr="00217B76">
              <w:rPr>
                <w:rFonts w:ascii="Times New Roman" w:hAnsi="Times New Roman" w:cs="Times New Roman"/>
                <w:b/>
                <w:sz w:val="16"/>
                <w:szCs w:val="16"/>
              </w:rPr>
              <w:t>Re</w:t>
            </w:r>
            <w:r>
              <w:rPr>
                <w:rFonts w:ascii="Times New Roman" w:hAnsi="Times New Roman" w:cs="Times New Roman"/>
                <w:b/>
                <w:sz w:val="16"/>
                <w:szCs w:val="16"/>
              </w:rPr>
              <w:t>vised</w:t>
            </w:r>
          </w:p>
          <w:p w14:paraId="30F14A0D" w14:textId="77777777" w:rsidR="00491E94" w:rsidRDefault="00491E94" w:rsidP="00491E94">
            <w:pPr>
              <w:suppressAutoHyphens/>
              <w:spacing w:after="0"/>
              <w:rPr>
                <w:rFonts w:ascii="Times New Roman" w:hAnsi="Times New Roman" w:cs="Times New Roman"/>
                <w:bCs/>
                <w:sz w:val="16"/>
                <w:szCs w:val="16"/>
              </w:rPr>
            </w:pPr>
          </w:p>
          <w:p w14:paraId="33B2ABCA"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The proposed resolution to #12054 above clarifies the case for Valid bit subfields set to </w:t>
            </w:r>
            <w:proofErr w:type="gramStart"/>
            <w:r>
              <w:rPr>
                <w:rFonts w:ascii="Times New Roman" w:hAnsi="Times New Roman" w:cs="Times New Roman"/>
                <w:bCs/>
                <w:sz w:val="16"/>
                <w:szCs w:val="16"/>
              </w:rPr>
              <w:t>1, and</w:t>
            </w:r>
            <w:proofErr w:type="gramEnd"/>
            <w:r>
              <w:rPr>
                <w:rFonts w:ascii="Times New Roman" w:hAnsi="Times New Roman" w:cs="Times New Roman"/>
                <w:bCs/>
                <w:sz w:val="16"/>
                <w:szCs w:val="16"/>
              </w:rPr>
              <w:t xml:space="preserve"> satisfies this comment as well.</w:t>
            </w:r>
          </w:p>
          <w:p w14:paraId="687540C4" w14:textId="77777777" w:rsidR="00491E94" w:rsidRDefault="00491E94" w:rsidP="00491E94">
            <w:pPr>
              <w:suppressAutoHyphens/>
              <w:spacing w:after="0"/>
              <w:rPr>
                <w:rFonts w:ascii="Times New Roman" w:hAnsi="Times New Roman" w:cs="Times New Roman"/>
                <w:bCs/>
                <w:sz w:val="16"/>
                <w:szCs w:val="16"/>
              </w:rPr>
            </w:pPr>
          </w:p>
          <w:p w14:paraId="75429DFB" w14:textId="030B6565" w:rsidR="00491E94" w:rsidRDefault="00491E94" w:rsidP="00491E94">
            <w:pPr>
              <w:suppressAutoHyphens/>
              <w:spacing w:after="0"/>
              <w:rPr>
                <w:rFonts w:ascii="Times New Roman" w:hAnsi="Times New Roman" w:cs="Times New Roman"/>
                <w:bCs/>
                <w:sz w:val="16"/>
                <w:szCs w:val="16"/>
              </w:rPr>
            </w:pP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#12054</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p>
          <w:p w14:paraId="17B38CEA"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01243A04" w14:textId="77777777" w:rsidTr="0051373D">
        <w:trPr>
          <w:trHeight w:val="220"/>
          <w:jc w:val="center"/>
        </w:trPr>
        <w:tc>
          <w:tcPr>
            <w:tcW w:w="625" w:type="dxa"/>
            <w:shd w:val="clear" w:color="auto" w:fill="auto"/>
            <w:noWrap/>
          </w:tcPr>
          <w:p w14:paraId="3C3359BA" w14:textId="31BA0353" w:rsidR="00491E94" w:rsidRDefault="00491E94" w:rsidP="00491E94">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13315</w:t>
            </w:r>
          </w:p>
        </w:tc>
        <w:tc>
          <w:tcPr>
            <w:tcW w:w="1080" w:type="dxa"/>
          </w:tcPr>
          <w:p w14:paraId="19061ADA" w14:textId="481E4258"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1A40CE5A" w14:textId="4BE416D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3390C2A" w14:textId="084D0D07" w:rsidR="00491E94" w:rsidRPr="00B9464E"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207.54</w:t>
            </w:r>
          </w:p>
        </w:tc>
        <w:tc>
          <w:tcPr>
            <w:tcW w:w="2520" w:type="dxa"/>
            <w:shd w:val="clear" w:color="auto" w:fill="auto"/>
            <w:noWrap/>
          </w:tcPr>
          <w:p w14:paraId="7E948D4F" w14:textId="0EF96DA2" w:rsidR="00491E94" w:rsidRPr="00B9464E" w:rsidRDefault="00491E94" w:rsidP="00491E94">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The DL and UL TID Bitmap subfield definitions should specify, in case of value set to 0, that traffic of all TIDs "mapped to the corresponding link" is considered latency sensitive.</w:t>
            </w:r>
          </w:p>
        </w:tc>
        <w:tc>
          <w:tcPr>
            <w:tcW w:w="2340" w:type="dxa"/>
            <w:shd w:val="clear" w:color="auto" w:fill="auto"/>
            <w:noWrap/>
          </w:tcPr>
          <w:p w14:paraId="23FDF8AD" w14:textId="11EF9A26" w:rsidR="00491E94" w:rsidRPr="00B9464E" w:rsidRDefault="00491E94" w:rsidP="00491E94">
            <w:pPr>
              <w:suppressAutoHyphens/>
              <w:spacing w:after="0"/>
              <w:rPr>
                <w:rFonts w:ascii="Times New Roman" w:hAnsi="Times New Roman" w:cs="Times New Roman"/>
                <w:sz w:val="16"/>
                <w:szCs w:val="16"/>
              </w:rPr>
            </w:pPr>
            <w:r w:rsidRPr="00C81180">
              <w:rPr>
                <w:rFonts w:ascii="Times New Roman" w:hAnsi="Times New Roman" w:cs="Times New Roman"/>
                <w:sz w:val="16"/>
                <w:szCs w:val="16"/>
              </w:rPr>
              <w:t>Rephrase the sentence as "</w:t>
            </w:r>
            <w:proofErr w:type="spellStart"/>
            <w:r w:rsidRPr="00C81180">
              <w:rPr>
                <w:rFonts w:ascii="Times New Roman" w:hAnsi="Times New Roman" w:cs="Times New Roman"/>
                <w:sz w:val="16"/>
                <w:szCs w:val="16"/>
              </w:rPr>
              <w:t>ï»¿When</w:t>
            </w:r>
            <w:proofErr w:type="spellEnd"/>
            <w:r w:rsidRPr="00C81180">
              <w:rPr>
                <w:rFonts w:ascii="Times New Roman" w:hAnsi="Times New Roman" w:cs="Times New Roman"/>
                <w:sz w:val="16"/>
                <w:szCs w:val="16"/>
              </w:rPr>
              <w:t xml:space="preserve"> the value is set to 0, it indicates that DL traffic of all TIDs mapped to the link on which the r-TWT membership is being setup is identified as latency sensitive traffic, and the Restricted TWT DL TID Bitmap </w:t>
            </w:r>
            <w:r w:rsidRPr="00C81180">
              <w:rPr>
                <w:rFonts w:ascii="Times New Roman" w:hAnsi="Times New Roman" w:cs="Times New Roman"/>
                <w:sz w:val="16"/>
                <w:szCs w:val="16"/>
              </w:rPr>
              <w:lastRenderedPageBreak/>
              <w:t>field is reserved." Similar change for UL case</w:t>
            </w:r>
          </w:p>
        </w:tc>
        <w:tc>
          <w:tcPr>
            <w:tcW w:w="3150" w:type="dxa"/>
            <w:shd w:val="clear" w:color="auto" w:fill="auto"/>
          </w:tcPr>
          <w:p w14:paraId="2FF9636C"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lastRenderedPageBreak/>
              <w:t>Re</w:t>
            </w:r>
            <w:r>
              <w:rPr>
                <w:rFonts w:ascii="Times New Roman" w:hAnsi="Times New Roman" w:cs="Times New Roman"/>
                <w:b/>
                <w:sz w:val="16"/>
                <w:szCs w:val="16"/>
              </w:rPr>
              <w:t>vised</w:t>
            </w:r>
          </w:p>
          <w:p w14:paraId="0D67E1E1" w14:textId="77777777" w:rsidR="00491E94" w:rsidRDefault="00491E94" w:rsidP="00491E94">
            <w:pPr>
              <w:suppressAutoHyphens/>
              <w:spacing w:after="0"/>
              <w:rPr>
                <w:rFonts w:ascii="Times New Roman" w:hAnsi="Times New Roman" w:cs="Times New Roman"/>
                <w:bCs/>
                <w:sz w:val="16"/>
                <w:szCs w:val="16"/>
              </w:rPr>
            </w:pPr>
          </w:p>
          <w:p w14:paraId="65513EB1" w14:textId="4AC19FAF"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The text is revised based on proposed resolution.</w:t>
            </w:r>
          </w:p>
          <w:p w14:paraId="6139CAC1" w14:textId="3FD03EC7" w:rsidR="00491E94" w:rsidRPr="00217B76"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#13315</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p>
        </w:tc>
      </w:tr>
      <w:tr w:rsidR="00491E94" w:rsidRPr="008B0293" w14:paraId="7B2961CA" w14:textId="77777777" w:rsidTr="0051373D">
        <w:trPr>
          <w:trHeight w:val="220"/>
          <w:jc w:val="center"/>
        </w:trPr>
        <w:tc>
          <w:tcPr>
            <w:tcW w:w="625" w:type="dxa"/>
            <w:shd w:val="clear" w:color="auto" w:fill="auto"/>
            <w:noWrap/>
          </w:tcPr>
          <w:p w14:paraId="311484A7" w14:textId="77777777" w:rsidR="00491E94" w:rsidRPr="0071336C" w:rsidRDefault="00491E94" w:rsidP="00491E94">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12967</w:t>
            </w:r>
          </w:p>
        </w:tc>
        <w:tc>
          <w:tcPr>
            <w:tcW w:w="1080" w:type="dxa"/>
          </w:tcPr>
          <w:p w14:paraId="7B31B87B" w14:textId="77777777" w:rsidR="00491E94" w:rsidRPr="0071336C"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Chunyu Hu</w:t>
            </w:r>
          </w:p>
        </w:tc>
        <w:tc>
          <w:tcPr>
            <w:tcW w:w="900" w:type="dxa"/>
            <w:shd w:val="clear" w:color="auto" w:fill="auto"/>
            <w:noWrap/>
          </w:tcPr>
          <w:p w14:paraId="3D7F4144"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5F7ADD6"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207.64</w:t>
            </w:r>
          </w:p>
        </w:tc>
        <w:tc>
          <w:tcPr>
            <w:tcW w:w="2520" w:type="dxa"/>
            <w:shd w:val="clear" w:color="auto" w:fill="auto"/>
            <w:noWrap/>
          </w:tcPr>
          <w:p w14:paraId="19D4C64F"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Improve wording: "which TID(s) are" ==&gt; "the TID(s) identified"</w:t>
            </w:r>
          </w:p>
        </w:tc>
        <w:tc>
          <w:tcPr>
            <w:tcW w:w="2340" w:type="dxa"/>
            <w:shd w:val="clear" w:color="auto" w:fill="auto"/>
            <w:noWrap/>
          </w:tcPr>
          <w:p w14:paraId="12C876D4" w14:textId="77777777" w:rsidR="00491E94" w:rsidRPr="0071336C" w:rsidRDefault="00491E94" w:rsidP="00491E94">
            <w:pPr>
              <w:suppressAutoHyphens/>
              <w:spacing w:after="0"/>
              <w:rPr>
                <w:rFonts w:ascii="Times New Roman" w:hAnsi="Times New Roman" w:cs="Times New Roman"/>
                <w:sz w:val="16"/>
                <w:szCs w:val="16"/>
              </w:rPr>
            </w:pPr>
            <w:r w:rsidRPr="00C15781">
              <w:rPr>
                <w:rFonts w:ascii="Times New Roman" w:hAnsi="Times New Roman" w:cs="Times New Roman"/>
                <w:sz w:val="16"/>
                <w:szCs w:val="16"/>
              </w:rPr>
              <w:t>As in comment</w:t>
            </w:r>
          </w:p>
        </w:tc>
        <w:tc>
          <w:tcPr>
            <w:tcW w:w="3150" w:type="dxa"/>
            <w:shd w:val="clear" w:color="auto" w:fill="auto"/>
          </w:tcPr>
          <w:p w14:paraId="2F836A59"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5F93AF2C" w14:textId="77777777" w:rsidR="00491E94" w:rsidRDefault="00491E94" w:rsidP="00491E94">
            <w:pPr>
              <w:suppressAutoHyphens/>
              <w:spacing w:after="0"/>
              <w:rPr>
                <w:rFonts w:ascii="Times New Roman" w:hAnsi="Times New Roman" w:cs="Times New Roman"/>
                <w:bCs/>
                <w:sz w:val="16"/>
                <w:szCs w:val="16"/>
              </w:rPr>
            </w:pPr>
          </w:p>
          <w:p w14:paraId="3FB418D4" w14:textId="67A38811" w:rsidR="00491E94" w:rsidRPr="003C48EC" w:rsidRDefault="00491E94" w:rsidP="00491E94">
            <w:pPr>
              <w:suppressAutoHyphens/>
              <w:spacing w:after="0"/>
              <w:rPr>
                <w:rFonts w:ascii="Times New Roman" w:hAnsi="Times New Roman" w:cs="Times New Roman"/>
                <w:bCs/>
                <w:sz w:val="16"/>
                <w:szCs w:val="16"/>
              </w:rPr>
            </w:pP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#12967</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r>
              <w:rPr>
                <w:rFonts w:ascii="Times New Roman" w:hAnsi="Times New Roman" w:cs="Times New Roman"/>
                <w:bCs/>
                <w:sz w:val="16"/>
                <w:szCs w:val="16"/>
              </w:rPr>
              <w:br/>
            </w:r>
          </w:p>
        </w:tc>
      </w:tr>
      <w:tr w:rsidR="00491E94" w:rsidRPr="008B0293" w14:paraId="52391AB8" w14:textId="77777777" w:rsidTr="0051373D">
        <w:trPr>
          <w:trHeight w:val="220"/>
          <w:jc w:val="center"/>
        </w:trPr>
        <w:tc>
          <w:tcPr>
            <w:tcW w:w="625" w:type="dxa"/>
            <w:shd w:val="clear" w:color="auto" w:fill="auto"/>
            <w:noWrap/>
          </w:tcPr>
          <w:p w14:paraId="74C6D641" w14:textId="77777777" w:rsidR="00491E94" w:rsidRDefault="00491E94" w:rsidP="00491E94">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13316</w:t>
            </w:r>
          </w:p>
        </w:tc>
        <w:tc>
          <w:tcPr>
            <w:tcW w:w="1080" w:type="dxa"/>
          </w:tcPr>
          <w:p w14:paraId="0B167ED1"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Muhammad Kumail Haider</w:t>
            </w:r>
          </w:p>
        </w:tc>
        <w:tc>
          <w:tcPr>
            <w:tcW w:w="900" w:type="dxa"/>
            <w:shd w:val="clear" w:color="auto" w:fill="auto"/>
            <w:noWrap/>
          </w:tcPr>
          <w:p w14:paraId="790BCD7F"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54D77C78"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207.64</w:t>
            </w:r>
          </w:p>
        </w:tc>
        <w:tc>
          <w:tcPr>
            <w:tcW w:w="2520" w:type="dxa"/>
            <w:shd w:val="clear" w:color="auto" w:fill="auto"/>
            <w:noWrap/>
          </w:tcPr>
          <w:p w14:paraId="69CEE0D5" w14:textId="77777777" w:rsidR="00491E94" w:rsidRPr="00C81180" w:rsidRDefault="00491E94" w:rsidP="00491E94">
            <w:pPr>
              <w:suppressAutoHyphens/>
              <w:spacing w:after="0"/>
              <w:rPr>
                <w:rFonts w:ascii="Times New Roman" w:hAnsi="Times New Roman" w:cs="Times New Roman"/>
                <w:sz w:val="16"/>
                <w:szCs w:val="16"/>
              </w:rPr>
            </w:pPr>
            <w:proofErr w:type="gramStart"/>
            <w:r w:rsidRPr="00C81180">
              <w:rPr>
                <w:rFonts w:ascii="Times New Roman" w:hAnsi="Times New Roman" w:cs="Times New Roman"/>
                <w:sz w:val="16"/>
                <w:szCs w:val="16"/>
              </w:rPr>
              <w:t>"..</w:t>
            </w:r>
            <w:proofErr w:type="spellStart"/>
            <w:proofErr w:type="gramEnd"/>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TWT scheduling AP or the TWT scheduled STA" --&gt; "</w:t>
            </w:r>
            <w:proofErr w:type="spellStart"/>
            <w:r w:rsidRPr="00C81180">
              <w:rPr>
                <w:rFonts w:ascii="Times New Roman" w:hAnsi="Times New Roman" w:cs="Times New Roman"/>
                <w:sz w:val="16"/>
                <w:szCs w:val="16"/>
              </w:rPr>
              <w:t>ï»¿identified</w:t>
            </w:r>
            <w:proofErr w:type="spellEnd"/>
            <w:r w:rsidRPr="00C81180">
              <w:rPr>
                <w:rFonts w:ascii="Times New Roman" w:hAnsi="Times New Roman" w:cs="Times New Roman"/>
                <w:sz w:val="16"/>
                <w:szCs w:val="16"/>
              </w:rPr>
              <w:t xml:space="preserve"> by the r-TWT scheduling AP or the r-TWT scheduled STA"</w:t>
            </w:r>
          </w:p>
        </w:tc>
        <w:tc>
          <w:tcPr>
            <w:tcW w:w="2340" w:type="dxa"/>
            <w:shd w:val="clear" w:color="auto" w:fill="auto"/>
            <w:noWrap/>
          </w:tcPr>
          <w:p w14:paraId="40943208" w14:textId="77777777" w:rsidR="00491E94" w:rsidRPr="00C81180"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105030E7"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vised</w:t>
            </w:r>
          </w:p>
          <w:p w14:paraId="6F70D925" w14:textId="77777777" w:rsidR="00491E94" w:rsidRDefault="00491E94" w:rsidP="00491E94">
            <w:pPr>
              <w:suppressAutoHyphens/>
              <w:spacing w:after="0"/>
              <w:rPr>
                <w:rFonts w:ascii="Times New Roman" w:hAnsi="Times New Roman" w:cs="Times New Roman"/>
                <w:bCs/>
                <w:sz w:val="16"/>
                <w:szCs w:val="16"/>
              </w:rPr>
            </w:pPr>
          </w:p>
          <w:p w14:paraId="5747485E"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text is revised based on suggestion.</w:t>
            </w:r>
          </w:p>
          <w:p w14:paraId="64B01596" w14:textId="4F4336D6"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make the changes tagged by #13316</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p>
        </w:tc>
      </w:tr>
      <w:tr w:rsidR="00491E94" w:rsidRPr="008B0293" w14:paraId="7D6E17C3" w14:textId="77777777" w:rsidTr="0051373D">
        <w:trPr>
          <w:trHeight w:val="220"/>
          <w:jc w:val="center"/>
        </w:trPr>
        <w:tc>
          <w:tcPr>
            <w:tcW w:w="625" w:type="dxa"/>
            <w:shd w:val="clear" w:color="auto" w:fill="auto"/>
            <w:noWrap/>
          </w:tcPr>
          <w:p w14:paraId="73C2EF04"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13740</w:t>
            </w:r>
          </w:p>
        </w:tc>
        <w:tc>
          <w:tcPr>
            <w:tcW w:w="1080" w:type="dxa"/>
          </w:tcPr>
          <w:p w14:paraId="1858550E" w14:textId="77777777" w:rsidR="00491E94" w:rsidRDefault="00491E94" w:rsidP="00491E94">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Yunbo</w:t>
            </w:r>
            <w:proofErr w:type="spellEnd"/>
            <w:r>
              <w:rPr>
                <w:rFonts w:ascii="Times New Roman" w:hAnsi="Times New Roman" w:cs="Times New Roman"/>
                <w:sz w:val="16"/>
                <w:szCs w:val="16"/>
              </w:rPr>
              <w:t xml:space="preserve"> Li</w:t>
            </w:r>
          </w:p>
        </w:tc>
        <w:tc>
          <w:tcPr>
            <w:tcW w:w="900" w:type="dxa"/>
            <w:shd w:val="clear" w:color="auto" w:fill="auto"/>
            <w:noWrap/>
          </w:tcPr>
          <w:p w14:paraId="0FC3C372"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642D9938" w14:textId="77777777" w:rsidR="00491E94" w:rsidRPr="00B9464E"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205.55</w:t>
            </w:r>
          </w:p>
        </w:tc>
        <w:tc>
          <w:tcPr>
            <w:tcW w:w="2520" w:type="dxa"/>
            <w:shd w:val="clear" w:color="auto" w:fill="auto"/>
            <w:noWrap/>
          </w:tcPr>
          <w:p w14:paraId="445BEB03" w14:textId="77777777" w:rsidR="00491E94" w:rsidRPr="00B9464E" w:rsidRDefault="00491E94" w:rsidP="00491E94">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 xml:space="preserve">When multiple Broadcast TWT Parameter Set fields are carried in a TWT element in Beacon frame, a legacy STA can will think that </w:t>
            </w:r>
            <w:proofErr w:type="gramStart"/>
            <w:r w:rsidRPr="00436D10">
              <w:rPr>
                <w:rFonts w:ascii="Times New Roman" w:hAnsi="Times New Roman" w:cs="Times New Roman"/>
                <w:sz w:val="16"/>
                <w:szCs w:val="16"/>
              </w:rPr>
              <w:t>all of</w:t>
            </w:r>
            <w:proofErr w:type="gramEnd"/>
            <w:r w:rsidRPr="00436D10">
              <w:rPr>
                <w:rFonts w:ascii="Times New Roman" w:hAnsi="Times New Roman" w:cs="Times New Roman"/>
                <w:sz w:val="16"/>
                <w:szCs w:val="16"/>
              </w:rPr>
              <w:t xml:space="preserve"> the Broadcast TWT Parameter Set fields have equal length which is 9 octets, but </w:t>
            </w:r>
            <w:proofErr w:type="spellStart"/>
            <w:r w:rsidRPr="00436D10">
              <w:rPr>
                <w:rFonts w:ascii="Times New Roman" w:hAnsi="Times New Roman" w:cs="Times New Roman"/>
                <w:sz w:val="16"/>
                <w:szCs w:val="16"/>
              </w:rPr>
              <w:t>acctually</w:t>
            </w:r>
            <w:proofErr w:type="spellEnd"/>
            <w:r w:rsidRPr="00436D10">
              <w:rPr>
                <w:rFonts w:ascii="Times New Roman" w:hAnsi="Times New Roman" w:cs="Times New Roman"/>
                <w:sz w:val="16"/>
                <w:szCs w:val="16"/>
              </w:rPr>
              <w:t xml:space="preserve"> the Broadcast TWT Parameter Set field for rTWT is 12 octets. This legacy STA will treat the last 3 octets Broadcast TWT Parameter Set field for rTWT as the first 3 </w:t>
            </w:r>
            <w:proofErr w:type="spellStart"/>
            <w:r w:rsidRPr="00436D10">
              <w:rPr>
                <w:rFonts w:ascii="Times New Roman" w:hAnsi="Times New Roman" w:cs="Times New Roman"/>
                <w:sz w:val="16"/>
                <w:szCs w:val="16"/>
              </w:rPr>
              <w:t>octects</w:t>
            </w:r>
            <w:proofErr w:type="spellEnd"/>
            <w:r w:rsidRPr="00436D10">
              <w:rPr>
                <w:rFonts w:ascii="Times New Roman" w:hAnsi="Times New Roman" w:cs="Times New Roman"/>
                <w:sz w:val="16"/>
                <w:szCs w:val="16"/>
              </w:rPr>
              <w:t xml:space="preserve"> of a following Broadcast TWT Parameter Set field.</w:t>
            </w:r>
          </w:p>
        </w:tc>
        <w:tc>
          <w:tcPr>
            <w:tcW w:w="2340" w:type="dxa"/>
            <w:shd w:val="clear" w:color="auto" w:fill="auto"/>
            <w:noWrap/>
          </w:tcPr>
          <w:p w14:paraId="15539AA0" w14:textId="77777777" w:rsidR="00491E94" w:rsidRPr="00B9464E" w:rsidRDefault="00491E94" w:rsidP="00491E94">
            <w:pPr>
              <w:suppressAutoHyphens/>
              <w:spacing w:after="0"/>
              <w:rPr>
                <w:rFonts w:ascii="Times New Roman" w:hAnsi="Times New Roman" w:cs="Times New Roman"/>
                <w:sz w:val="16"/>
                <w:szCs w:val="16"/>
              </w:rPr>
            </w:pPr>
            <w:r w:rsidRPr="00436D10">
              <w:rPr>
                <w:rFonts w:ascii="Times New Roman" w:hAnsi="Times New Roman" w:cs="Times New Roman"/>
                <w:sz w:val="16"/>
                <w:szCs w:val="16"/>
              </w:rPr>
              <w:t>Please provide a solution to solve this problem</w:t>
            </w:r>
          </w:p>
        </w:tc>
        <w:tc>
          <w:tcPr>
            <w:tcW w:w="3150" w:type="dxa"/>
            <w:shd w:val="clear" w:color="auto" w:fill="auto"/>
          </w:tcPr>
          <w:p w14:paraId="435F990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457DB3FF" w14:textId="77777777" w:rsidR="00491E94" w:rsidRDefault="00491E94" w:rsidP="00491E94">
            <w:pPr>
              <w:suppressAutoHyphens/>
              <w:spacing w:after="0"/>
              <w:rPr>
                <w:rFonts w:ascii="Times New Roman" w:hAnsi="Times New Roman" w:cs="Times New Roman"/>
                <w:bCs/>
                <w:sz w:val="16"/>
                <w:szCs w:val="16"/>
              </w:rPr>
            </w:pPr>
          </w:p>
          <w:p w14:paraId="026F286A" w14:textId="77777777" w:rsidR="00491E94" w:rsidRPr="00217B76"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t xml:space="preserve">When included in a Beacon frame (and any other broadcast frame where the TWT element has Negotiation Type set to 2), R-TWT parameter set fields do not carry the Restricted TWT Traffic Info fields as per 35.9.2.2 in 11beD2.0. As such, R-TWT parameter set fields have the same length (9 octets) as broadcast TWT parameter set fields and the issue raised by the commenter does not exist. </w:t>
            </w:r>
          </w:p>
        </w:tc>
      </w:tr>
      <w:tr w:rsidR="00491E94" w:rsidRPr="008B0293" w14:paraId="7EFD9F47" w14:textId="77777777" w:rsidTr="0051373D">
        <w:trPr>
          <w:trHeight w:val="220"/>
          <w:jc w:val="center"/>
        </w:trPr>
        <w:tc>
          <w:tcPr>
            <w:tcW w:w="625" w:type="dxa"/>
            <w:shd w:val="clear" w:color="auto" w:fill="auto"/>
            <w:noWrap/>
          </w:tcPr>
          <w:p w14:paraId="039288F6"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10455</w:t>
            </w:r>
          </w:p>
        </w:tc>
        <w:tc>
          <w:tcPr>
            <w:tcW w:w="1080" w:type="dxa"/>
          </w:tcPr>
          <w:p w14:paraId="279CE5D0" w14:textId="77777777" w:rsidR="00491E94" w:rsidRDefault="00491E94" w:rsidP="00491E94">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492928FD"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B16563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207.37</w:t>
            </w:r>
          </w:p>
        </w:tc>
        <w:tc>
          <w:tcPr>
            <w:tcW w:w="2520" w:type="dxa"/>
            <w:shd w:val="clear" w:color="auto" w:fill="auto"/>
            <w:noWrap/>
          </w:tcPr>
          <w:p w14:paraId="32F74451"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DL TID Bitmap and UP TID Bitmap size should be 2 octets as the maximum number of TIDs is 16. Please change 1 octet to 0 or 2 in the Figure 90770a.</w:t>
            </w:r>
          </w:p>
        </w:tc>
        <w:tc>
          <w:tcPr>
            <w:tcW w:w="2340" w:type="dxa"/>
            <w:shd w:val="clear" w:color="auto" w:fill="auto"/>
            <w:noWrap/>
          </w:tcPr>
          <w:p w14:paraId="5304AF51"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in the comment</w:t>
            </w:r>
          </w:p>
        </w:tc>
        <w:tc>
          <w:tcPr>
            <w:tcW w:w="3150" w:type="dxa"/>
            <w:shd w:val="clear" w:color="auto" w:fill="auto"/>
          </w:tcPr>
          <w:p w14:paraId="75C692BC"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5DF82E1B" w14:textId="77777777" w:rsidR="00491E94" w:rsidRPr="0071336C" w:rsidRDefault="00491E94" w:rsidP="00491E94">
            <w:pPr>
              <w:suppressAutoHyphens/>
              <w:spacing w:after="0"/>
              <w:rPr>
                <w:rFonts w:ascii="Times New Roman" w:hAnsi="Times New Roman" w:cs="Times New Roman"/>
                <w:bCs/>
                <w:sz w:val="16"/>
                <w:szCs w:val="16"/>
              </w:rPr>
            </w:pPr>
          </w:p>
          <w:p w14:paraId="150DACBC" w14:textId="411D7C20"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TID Bitmap size was initially proposed as 16 bits in 21/462r2 and was changed to 8 bits in later revisions based on feedback from group, which was subsequently approved by group. This is also consistent with TID-to-Link mapping which indicates TIDs 0-7.</w:t>
            </w:r>
          </w:p>
          <w:p w14:paraId="48A8637D"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7B1B072F" w14:textId="77777777" w:rsidTr="0051373D">
        <w:trPr>
          <w:trHeight w:val="220"/>
          <w:jc w:val="center"/>
        </w:trPr>
        <w:tc>
          <w:tcPr>
            <w:tcW w:w="625" w:type="dxa"/>
            <w:shd w:val="clear" w:color="auto" w:fill="auto"/>
            <w:noWrap/>
          </w:tcPr>
          <w:p w14:paraId="62D46412"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10454</w:t>
            </w:r>
          </w:p>
        </w:tc>
        <w:tc>
          <w:tcPr>
            <w:tcW w:w="1080" w:type="dxa"/>
          </w:tcPr>
          <w:p w14:paraId="090FFB5B" w14:textId="77777777" w:rsidR="00491E94" w:rsidRDefault="00491E94" w:rsidP="00491E94">
            <w:pPr>
              <w:suppressAutoHyphens/>
              <w:spacing w:after="0"/>
              <w:rPr>
                <w:rFonts w:ascii="Times New Roman" w:hAnsi="Times New Roman" w:cs="Times New Roman"/>
                <w:sz w:val="16"/>
                <w:szCs w:val="16"/>
              </w:rPr>
            </w:pPr>
            <w:proofErr w:type="spellStart"/>
            <w:r w:rsidRPr="00860E1C">
              <w:rPr>
                <w:rFonts w:ascii="Times New Roman" w:hAnsi="Times New Roman" w:cs="Times New Roman"/>
                <w:sz w:val="16"/>
                <w:szCs w:val="16"/>
              </w:rPr>
              <w:t>Yonggang</w:t>
            </w:r>
            <w:proofErr w:type="spellEnd"/>
            <w:r w:rsidRPr="00860E1C">
              <w:rPr>
                <w:rFonts w:ascii="Times New Roman" w:hAnsi="Times New Roman" w:cs="Times New Roman"/>
                <w:sz w:val="16"/>
                <w:szCs w:val="16"/>
              </w:rPr>
              <w:t xml:space="preserve"> Fang</w:t>
            </w:r>
          </w:p>
        </w:tc>
        <w:tc>
          <w:tcPr>
            <w:tcW w:w="900" w:type="dxa"/>
            <w:shd w:val="clear" w:color="auto" w:fill="auto"/>
            <w:noWrap/>
          </w:tcPr>
          <w:p w14:paraId="452A8C5A"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C573EA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207.42</w:t>
            </w:r>
          </w:p>
        </w:tc>
        <w:tc>
          <w:tcPr>
            <w:tcW w:w="2520" w:type="dxa"/>
            <w:shd w:val="clear" w:color="auto" w:fill="auto"/>
            <w:noWrap/>
          </w:tcPr>
          <w:p w14:paraId="0A0C2E7F" w14:textId="77777777" w:rsidR="00491E94" w:rsidRPr="00436D10" w:rsidRDefault="00491E94" w:rsidP="00491E94">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If using Traffic Info Control to indicate validity of DL TID Bitmap and UL TID Bitmap, the size of those bitmaps should be 0 or 2. It is not necessary to reserve those fields if not valid because it can increase the payload of broadcast message and reduce efficiency.</w:t>
            </w:r>
          </w:p>
        </w:tc>
        <w:tc>
          <w:tcPr>
            <w:tcW w:w="2340" w:type="dxa"/>
            <w:shd w:val="clear" w:color="auto" w:fill="auto"/>
            <w:noWrap/>
          </w:tcPr>
          <w:p w14:paraId="106061BB" w14:textId="77777777" w:rsidR="00491E94" w:rsidRPr="00436D10" w:rsidRDefault="00491E94" w:rsidP="00491E94">
            <w:pPr>
              <w:suppressAutoHyphens/>
              <w:spacing w:after="0"/>
              <w:rPr>
                <w:rFonts w:ascii="Times New Roman" w:hAnsi="Times New Roman" w:cs="Times New Roman"/>
                <w:sz w:val="16"/>
                <w:szCs w:val="16"/>
              </w:rPr>
            </w:pPr>
            <w:r w:rsidRPr="00860E1C">
              <w:rPr>
                <w:rFonts w:ascii="Times New Roman" w:hAnsi="Times New Roman" w:cs="Times New Roman"/>
                <w:sz w:val="16"/>
                <w:szCs w:val="16"/>
              </w:rPr>
              <w:t>suggest change "1" to "0 or 2"</w:t>
            </w:r>
          </w:p>
        </w:tc>
        <w:tc>
          <w:tcPr>
            <w:tcW w:w="3150" w:type="dxa"/>
            <w:shd w:val="clear" w:color="auto" w:fill="auto"/>
          </w:tcPr>
          <w:p w14:paraId="5C92011F"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6841F952" w14:textId="77777777" w:rsidR="00491E94" w:rsidRPr="0071336C" w:rsidRDefault="00491E94" w:rsidP="00491E94">
            <w:pPr>
              <w:suppressAutoHyphens/>
              <w:spacing w:after="0"/>
              <w:rPr>
                <w:rFonts w:ascii="Times New Roman" w:hAnsi="Times New Roman" w:cs="Times New Roman"/>
                <w:bCs/>
                <w:sz w:val="16"/>
                <w:szCs w:val="16"/>
              </w:rPr>
            </w:pPr>
          </w:p>
          <w:p w14:paraId="4606B0AE"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R-TWT TIDs are indicated in range 0-7 (see also resolution to #10455)</w:t>
            </w:r>
          </w:p>
          <w:p w14:paraId="09B4E0A6" w14:textId="73B98D86" w:rsidR="00491E94" w:rsidRPr="003D613B"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t>The bitmaps are always present to keep the design/parsing simple (a constant length R-TWT Traffic Info Control subfield, when present.)</w:t>
            </w:r>
          </w:p>
        </w:tc>
      </w:tr>
      <w:tr w:rsidR="00491E94" w:rsidRPr="008B0293" w14:paraId="66109541" w14:textId="77777777" w:rsidTr="0051373D">
        <w:trPr>
          <w:trHeight w:val="220"/>
          <w:jc w:val="center"/>
        </w:trPr>
        <w:tc>
          <w:tcPr>
            <w:tcW w:w="625" w:type="dxa"/>
            <w:shd w:val="clear" w:color="auto" w:fill="auto"/>
            <w:noWrap/>
          </w:tcPr>
          <w:p w14:paraId="56EF8FD5"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11508</w:t>
            </w:r>
          </w:p>
        </w:tc>
        <w:tc>
          <w:tcPr>
            <w:tcW w:w="1080" w:type="dxa"/>
          </w:tcPr>
          <w:p w14:paraId="3F6DBEAA" w14:textId="77777777" w:rsidR="00491E94" w:rsidRDefault="00491E94" w:rsidP="00491E94">
            <w:pPr>
              <w:suppressAutoHyphens/>
              <w:spacing w:after="0"/>
              <w:rPr>
                <w:rFonts w:ascii="Times New Roman" w:hAnsi="Times New Roman" w:cs="Times New Roman"/>
                <w:sz w:val="16"/>
                <w:szCs w:val="16"/>
              </w:rPr>
            </w:pPr>
            <w:proofErr w:type="spellStart"/>
            <w:r w:rsidRPr="008D198F">
              <w:rPr>
                <w:rFonts w:ascii="Times New Roman" w:hAnsi="Times New Roman" w:cs="Times New Roman"/>
                <w:sz w:val="16"/>
                <w:szCs w:val="16"/>
              </w:rPr>
              <w:t>Xiaofei</w:t>
            </w:r>
            <w:proofErr w:type="spellEnd"/>
            <w:r w:rsidRPr="008D198F">
              <w:rPr>
                <w:rFonts w:ascii="Times New Roman" w:hAnsi="Times New Roman" w:cs="Times New Roman"/>
                <w:sz w:val="16"/>
                <w:szCs w:val="16"/>
              </w:rPr>
              <w:t xml:space="preserve"> Wang</w:t>
            </w:r>
          </w:p>
        </w:tc>
        <w:tc>
          <w:tcPr>
            <w:tcW w:w="900" w:type="dxa"/>
            <w:shd w:val="clear" w:color="auto" w:fill="auto"/>
            <w:noWrap/>
          </w:tcPr>
          <w:p w14:paraId="703842E4"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396B1B71" w14:textId="77777777" w:rsidR="00491E94"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207.54</w:t>
            </w:r>
          </w:p>
        </w:tc>
        <w:tc>
          <w:tcPr>
            <w:tcW w:w="2520" w:type="dxa"/>
            <w:shd w:val="clear" w:color="auto" w:fill="auto"/>
            <w:noWrap/>
          </w:tcPr>
          <w:p w14:paraId="5D088635" w14:textId="77777777" w:rsidR="00491E94" w:rsidRPr="00436D10"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 xml:space="preserve">The design of restricted TWT traffic info field doesn't make sense; if there is no valid TID bitmap for DL or </w:t>
            </w:r>
            <w:proofErr w:type="spellStart"/>
            <w:proofErr w:type="gramStart"/>
            <w:r w:rsidRPr="008D198F">
              <w:rPr>
                <w:rFonts w:ascii="Times New Roman" w:hAnsi="Times New Roman" w:cs="Times New Roman"/>
                <w:sz w:val="16"/>
                <w:szCs w:val="16"/>
              </w:rPr>
              <w:t>UL,those</w:t>
            </w:r>
            <w:proofErr w:type="spellEnd"/>
            <w:proofErr w:type="gramEnd"/>
            <w:r w:rsidRPr="008D198F">
              <w:rPr>
                <w:rFonts w:ascii="Times New Roman" w:hAnsi="Times New Roman" w:cs="Times New Roman"/>
                <w:sz w:val="16"/>
                <w:szCs w:val="16"/>
              </w:rPr>
              <w:t xml:space="preserve"> fields should be not included; it is just waste of bits.</w:t>
            </w:r>
          </w:p>
        </w:tc>
        <w:tc>
          <w:tcPr>
            <w:tcW w:w="2340" w:type="dxa"/>
            <w:shd w:val="clear" w:color="auto" w:fill="auto"/>
            <w:noWrap/>
          </w:tcPr>
          <w:p w14:paraId="2B117606" w14:textId="77777777" w:rsidR="00491E94" w:rsidRPr="00436D10" w:rsidRDefault="00491E94" w:rsidP="00491E94">
            <w:pPr>
              <w:suppressAutoHyphens/>
              <w:spacing w:after="0"/>
              <w:rPr>
                <w:rFonts w:ascii="Times New Roman" w:hAnsi="Times New Roman" w:cs="Times New Roman"/>
                <w:sz w:val="16"/>
                <w:szCs w:val="16"/>
              </w:rPr>
            </w:pPr>
            <w:r w:rsidRPr="008D198F">
              <w:rPr>
                <w:rFonts w:ascii="Times New Roman" w:hAnsi="Times New Roman" w:cs="Times New Roman"/>
                <w:sz w:val="16"/>
                <w:szCs w:val="16"/>
              </w:rPr>
              <w:t>as in comment</w:t>
            </w:r>
          </w:p>
        </w:tc>
        <w:tc>
          <w:tcPr>
            <w:tcW w:w="3150" w:type="dxa"/>
            <w:shd w:val="clear" w:color="auto" w:fill="auto"/>
          </w:tcPr>
          <w:p w14:paraId="57E984B1" w14:textId="77777777"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
                <w:sz w:val="16"/>
                <w:szCs w:val="16"/>
              </w:rPr>
              <w:t>Rejected</w:t>
            </w:r>
          </w:p>
          <w:p w14:paraId="34946334" w14:textId="77777777" w:rsidR="00491E94" w:rsidRDefault="00491E94" w:rsidP="00491E94">
            <w:pPr>
              <w:suppressAutoHyphens/>
              <w:spacing w:after="0"/>
              <w:rPr>
                <w:rFonts w:ascii="Times New Roman" w:hAnsi="Times New Roman" w:cs="Times New Roman"/>
                <w:b/>
                <w:sz w:val="16"/>
                <w:szCs w:val="16"/>
              </w:rPr>
            </w:pPr>
          </w:p>
          <w:p w14:paraId="3BAE80C2" w14:textId="4FCC6903"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 xml:space="preserve">Restricted TWT Traffic Info field identifies which UL/DL TIDs are latency sensitive traffic associated with the corresponding R-TWT schedule. It’s necessary and critical to serve the functionality. </w:t>
            </w:r>
          </w:p>
          <w:p w14:paraId="308E552A" w14:textId="3FAA0D61"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If the TID Bitmap Valid bits are set to 0, the Bitmap fields are still included to keep the design/parsing simple (constant length R-TWT Traffic Info Control subfield, when present.)</w:t>
            </w:r>
          </w:p>
          <w:p w14:paraId="5F65F90F"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10153AC3" w14:textId="77777777" w:rsidTr="0051373D">
        <w:trPr>
          <w:trHeight w:val="220"/>
          <w:jc w:val="center"/>
        </w:trPr>
        <w:tc>
          <w:tcPr>
            <w:tcW w:w="625" w:type="dxa"/>
            <w:shd w:val="clear" w:color="auto" w:fill="auto"/>
            <w:noWrap/>
          </w:tcPr>
          <w:p w14:paraId="253AD288"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10905</w:t>
            </w:r>
          </w:p>
        </w:tc>
        <w:tc>
          <w:tcPr>
            <w:tcW w:w="1080" w:type="dxa"/>
          </w:tcPr>
          <w:p w14:paraId="5CAB5ECE"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Akira Kishida</w:t>
            </w:r>
          </w:p>
        </w:tc>
        <w:tc>
          <w:tcPr>
            <w:tcW w:w="900" w:type="dxa"/>
            <w:shd w:val="clear" w:color="auto" w:fill="auto"/>
            <w:noWrap/>
          </w:tcPr>
          <w:p w14:paraId="3560F5E7"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63C67C6D"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t>205.19</w:t>
            </w:r>
          </w:p>
        </w:tc>
        <w:tc>
          <w:tcPr>
            <w:tcW w:w="2520" w:type="dxa"/>
            <w:shd w:val="clear" w:color="auto" w:fill="auto"/>
            <w:noWrap/>
          </w:tcPr>
          <w:p w14:paraId="50A055D0"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tc>
        <w:tc>
          <w:tcPr>
            <w:tcW w:w="2340" w:type="dxa"/>
            <w:shd w:val="clear" w:color="auto" w:fill="auto"/>
            <w:noWrap/>
          </w:tcPr>
          <w:p w14:paraId="3208DBD6" w14:textId="77777777" w:rsidR="00491E94" w:rsidRPr="00436D10" w:rsidRDefault="00491E94" w:rsidP="00491E94">
            <w:pPr>
              <w:suppressAutoHyphens/>
              <w:spacing w:after="0"/>
              <w:rPr>
                <w:rFonts w:ascii="Times New Roman" w:hAnsi="Times New Roman" w:cs="Times New Roman"/>
                <w:sz w:val="16"/>
                <w:szCs w:val="16"/>
              </w:rPr>
            </w:pPr>
            <w:r w:rsidRPr="00EB5C1E">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18E68154" w14:textId="77777777" w:rsidR="00491E94" w:rsidRPr="00305217" w:rsidRDefault="00491E94" w:rsidP="00491E94">
            <w:pPr>
              <w:suppressAutoHyphens/>
              <w:spacing w:after="0"/>
              <w:rPr>
                <w:rFonts w:ascii="Times New Roman" w:hAnsi="Times New Roman" w:cs="Times New Roman"/>
                <w:b/>
                <w:bCs/>
                <w:sz w:val="16"/>
                <w:szCs w:val="16"/>
              </w:rPr>
            </w:pPr>
            <w:r w:rsidRPr="00305217">
              <w:rPr>
                <w:rFonts w:ascii="Times New Roman" w:hAnsi="Times New Roman" w:cs="Times New Roman"/>
                <w:b/>
                <w:bCs/>
                <w:sz w:val="16"/>
                <w:szCs w:val="16"/>
              </w:rPr>
              <w:t>Re</w:t>
            </w:r>
            <w:r>
              <w:rPr>
                <w:rFonts w:ascii="Times New Roman" w:hAnsi="Times New Roman" w:cs="Times New Roman"/>
                <w:b/>
                <w:bCs/>
                <w:sz w:val="16"/>
                <w:szCs w:val="16"/>
              </w:rPr>
              <w:t>jected</w:t>
            </w:r>
          </w:p>
          <w:p w14:paraId="455D53BF" w14:textId="77777777" w:rsidR="00491E94" w:rsidRPr="00D635F5" w:rsidRDefault="00491E94" w:rsidP="00491E94">
            <w:pPr>
              <w:suppressAutoHyphens/>
              <w:spacing w:after="0"/>
              <w:rPr>
                <w:rFonts w:ascii="Times New Roman" w:hAnsi="Times New Roman" w:cs="Times New Roman"/>
                <w:sz w:val="16"/>
                <w:szCs w:val="16"/>
                <w:highlight w:val="cyan"/>
              </w:rPr>
            </w:pPr>
          </w:p>
          <w:p w14:paraId="2E370706" w14:textId="19A6C710" w:rsidR="00491E94" w:rsidRPr="00DA7180" w:rsidRDefault="00491E94" w:rsidP="00491E94">
            <w:pPr>
              <w:suppressAutoHyphens/>
              <w:spacing w:after="0"/>
              <w:rPr>
                <w:rFonts w:ascii="Times New Roman" w:hAnsi="Times New Roman" w:cs="Times New Roman"/>
                <w:bCs/>
                <w:sz w:val="16"/>
                <w:szCs w:val="16"/>
              </w:rPr>
            </w:pPr>
            <w:r w:rsidRPr="00DA7180">
              <w:rPr>
                <w:rFonts w:ascii="Times New Roman" w:hAnsi="Times New Roman" w:cs="Times New Roman"/>
                <w:bCs/>
                <w:sz w:val="16"/>
                <w:szCs w:val="16"/>
              </w:rPr>
              <w:t xml:space="preserve">The </w:t>
            </w:r>
            <w:r>
              <w:rPr>
                <w:rFonts w:ascii="Times New Roman" w:hAnsi="Times New Roman" w:cs="Times New Roman"/>
                <w:bCs/>
                <w:sz w:val="16"/>
                <w:szCs w:val="16"/>
              </w:rPr>
              <w:t>SP duration is part of the negotiable TWT parameters and both AP and non-AP STA can indicate their requirements or constraints through the TWT setup frame. Adding the maximum value allowed as a new parameter is therefore not needed.</w:t>
            </w:r>
          </w:p>
        </w:tc>
      </w:tr>
      <w:tr w:rsidR="00491E94" w:rsidRPr="008B0293" w14:paraId="5EA66002" w14:textId="77777777" w:rsidTr="0051373D">
        <w:trPr>
          <w:trHeight w:val="220"/>
          <w:jc w:val="center"/>
        </w:trPr>
        <w:tc>
          <w:tcPr>
            <w:tcW w:w="625" w:type="dxa"/>
            <w:shd w:val="clear" w:color="auto" w:fill="auto"/>
            <w:noWrap/>
          </w:tcPr>
          <w:p w14:paraId="197C0C8E" w14:textId="77777777" w:rsidR="00491E94" w:rsidRDefault="00491E94" w:rsidP="00491E94">
            <w:pPr>
              <w:suppressAutoHyphens/>
              <w:spacing w:after="0"/>
              <w:rPr>
                <w:rFonts w:ascii="Times New Roman" w:hAnsi="Times New Roman" w:cs="Times New Roman"/>
                <w:sz w:val="16"/>
                <w:szCs w:val="16"/>
              </w:rPr>
            </w:pPr>
            <w:r>
              <w:rPr>
                <w:rFonts w:ascii="Times New Roman" w:hAnsi="Times New Roman" w:cs="Times New Roman"/>
                <w:sz w:val="16"/>
                <w:szCs w:val="16"/>
              </w:rPr>
              <w:lastRenderedPageBreak/>
              <w:t>12289</w:t>
            </w:r>
          </w:p>
        </w:tc>
        <w:tc>
          <w:tcPr>
            <w:tcW w:w="1080" w:type="dxa"/>
          </w:tcPr>
          <w:p w14:paraId="46FA6287"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KENGO NAGATA</w:t>
            </w:r>
          </w:p>
        </w:tc>
        <w:tc>
          <w:tcPr>
            <w:tcW w:w="900" w:type="dxa"/>
            <w:shd w:val="clear" w:color="auto" w:fill="auto"/>
            <w:noWrap/>
          </w:tcPr>
          <w:p w14:paraId="0EA29EB3"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0FAF01B6"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205.19</w:t>
            </w:r>
          </w:p>
        </w:tc>
        <w:tc>
          <w:tcPr>
            <w:tcW w:w="2520" w:type="dxa"/>
            <w:shd w:val="clear" w:color="auto" w:fill="auto"/>
            <w:noWrap/>
          </w:tcPr>
          <w:p w14:paraId="47E15DF0" w14:textId="77777777" w:rsidR="00491E94"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There is no rule for the maximum value of the duration of r-TWT SP. Though it is reasonable that Nominal Minimum TWT Wake Duration for r-TWT is reused from Broadcast TWT, the maximum value of the duration of r-TWT SP and frame field to notify the value should be defined because r-TWT is a feature of prioritization for latency sensitive traffic.</w:t>
            </w:r>
          </w:p>
          <w:p w14:paraId="2BDD8A38" w14:textId="77777777" w:rsidR="00491E94" w:rsidRPr="00436D10" w:rsidRDefault="00491E94" w:rsidP="00491E94">
            <w:pPr>
              <w:suppressAutoHyphens/>
              <w:spacing w:after="0"/>
              <w:rPr>
                <w:rFonts w:ascii="Times New Roman" w:hAnsi="Times New Roman" w:cs="Times New Roman"/>
                <w:sz w:val="16"/>
                <w:szCs w:val="16"/>
              </w:rPr>
            </w:pPr>
          </w:p>
        </w:tc>
        <w:tc>
          <w:tcPr>
            <w:tcW w:w="2340" w:type="dxa"/>
            <w:shd w:val="clear" w:color="auto" w:fill="auto"/>
            <w:noWrap/>
          </w:tcPr>
          <w:p w14:paraId="6D0C4B80" w14:textId="77777777" w:rsidR="00491E94" w:rsidRPr="00436D10" w:rsidRDefault="00491E94" w:rsidP="00491E94">
            <w:pPr>
              <w:suppressAutoHyphens/>
              <w:spacing w:after="0"/>
              <w:rPr>
                <w:rFonts w:ascii="Times New Roman" w:hAnsi="Times New Roman" w:cs="Times New Roman"/>
                <w:sz w:val="16"/>
                <w:szCs w:val="16"/>
              </w:rPr>
            </w:pPr>
            <w:r w:rsidRPr="00C84868">
              <w:rPr>
                <w:rFonts w:ascii="Times New Roman" w:hAnsi="Times New Roman" w:cs="Times New Roman"/>
                <w:sz w:val="16"/>
                <w:szCs w:val="16"/>
              </w:rPr>
              <w:t>The frame field of "Maximum TWT Wake Duration" should be defined in Restricted TWT Traffic Info field format (Figure 9-770a), for example.</w:t>
            </w:r>
          </w:p>
        </w:tc>
        <w:tc>
          <w:tcPr>
            <w:tcW w:w="3150" w:type="dxa"/>
            <w:shd w:val="clear" w:color="auto" w:fill="auto"/>
          </w:tcPr>
          <w:p w14:paraId="0BB96072"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61B59B1A" w14:textId="77777777" w:rsidR="00491E94" w:rsidRDefault="00491E94" w:rsidP="00491E94">
            <w:pPr>
              <w:suppressAutoHyphens/>
              <w:spacing w:after="0"/>
              <w:rPr>
                <w:rFonts w:ascii="Times New Roman" w:hAnsi="Times New Roman" w:cs="Times New Roman"/>
                <w:bCs/>
                <w:sz w:val="16"/>
                <w:szCs w:val="16"/>
              </w:rPr>
            </w:pPr>
          </w:p>
          <w:p w14:paraId="0F0C1C4D" w14:textId="4789B13C" w:rsidR="00491E94" w:rsidRPr="003D613B" w:rsidRDefault="008A58D2" w:rsidP="00491E94">
            <w:pPr>
              <w:suppressAutoHyphens/>
              <w:spacing w:after="0"/>
              <w:rPr>
                <w:rFonts w:ascii="Times New Roman" w:hAnsi="Times New Roman" w:cs="Times New Roman"/>
                <w:b/>
                <w:sz w:val="16"/>
                <w:szCs w:val="16"/>
              </w:rPr>
            </w:pPr>
            <w:r w:rsidRPr="00DA7180">
              <w:rPr>
                <w:rFonts w:ascii="Times New Roman" w:hAnsi="Times New Roman" w:cs="Times New Roman"/>
                <w:bCs/>
                <w:sz w:val="16"/>
                <w:szCs w:val="16"/>
              </w:rPr>
              <w:t xml:space="preserve">The </w:t>
            </w:r>
            <w:r>
              <w:rPr>
                <w:rFonts w:ascii="Times New Roman" w:hAnsi="Times New Roman" w:cs="Times New Roman"/>
                <w:bCs/>
                <w:sz w:val="16"/>
                <w:szCs w:val="16"/>
              </w:rPr>
              <w:t>SP duration is part of the negotiable TWT parameters and both AP and non-AP STA can indicate their requirements or constraints through the TWT setup frame. Adding the maximum value allowed as a new parameter is therefore not needed.</w:t>
            </w:r>
          </w:p>
        </w:tc>
      </w:tr>
      <w:tr w:rsidR="00491E94" w:rsidRPr="008B0293" w14:paraId="199FCB50" w14:textId="77777777" w:rsidTr="0051373D">
        <w:trPr>
          <w:trHeight w:val="220"/>
          <w:jc w:val="center"/>
        </w:trPr>
        <w:tc>
          <w:tcPr>
            <w:tcW w:w="625" w:type="dxa"/>
            <w:shd w:val="clear" w:color="auto" w:fill="auto"/>
            <w:noWrap/>
          </w:tcPr>
          <w:p w14:paraId="2FBE02BF"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11864</w:t>
            </w:r>
          </w:p>
        </w:tc>
        <w:tc>
          <w:tcPr>
            <w:tcW w:w="1080" w:type="dxa"/>
          </w:tcPr>
          <w:p w14:paraId="277C20F2"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Alfred </w:t>
            </w:r>
            <w:proofErr w:type="spellStart"/>
            <w:r w:rsidRPr="00303F8C">
              <w:rPr>
                <w:rFonts w:ascii="Times New Roman" w:hAnsi="Times New Roman" w:cs="Times New Roman"/>
                <w:sz w:val="16"/>
                <w:szCs w:val="16"/>
              </w:rPr>
              <w:t>Asterjadhi</w:t>
            </w:r>
            <w:proofErr w:type="spellEnd"/>
          </w:p>
        </w:tc>
        <w:tc>
          <w:tcPr>
            <w:tcW w:w="900" w:type="dxa"/>
            <w:shd w:val="clear" w:color="auto" w:fill="auto"/>
            <w:noWrap/>
          </w:tcPr>
          <w:p w14:paraId="6008A94C" w14:textId="77777777" w:rsidR="00491E94" w:rsidRPr="0071336C" w:rsidRDefault="00491E94" w:rsidP="00491E94">
            <w:pPr>
              <w:suppressAutoHyphens/>
              <w:spacing w:after="0"/>
              <w:rPr>
                <w:rFonts w:ascii="Times New Roman" w:hAnsi="Times New Roman" w:cs="Times New Roman"/>
                <w:sz w:val="16"/>
                <w:szCs w:val="16"/>
              </w:rPr>
            </w:pPr>
            <w:r w:rsidRPr="0071336C">
              <w:rPr>
                <w:rFonts w:ascii="Times New Roman" w:hAnsi="Times New Roman" w:cs="Times New Roman"/>
                <w:sz w:val="16"/>
                <w:szCs w:val="16"/>
              </w:rPr>
              <w:t>9.4.2.</w:t>
            </w:r>
            <w:r>
              <w:rPr>
                <w:rFonts w:ascii="Times New Roman" w:hAnsi="Times New Roman" w:cs="Times New Roman"/>
                <w:sz w:val="16"/>
                <w:szCs w:val="16"/>
              </w:rPr>
              <w:t>199</w:t>
            </w:r>
          </w:p>
        </w:tc>
        <w:tc>
          <w:tcPr>
            <w:tcW w:w="720" w:type="dxa"/>
          </w:tcPr>
          <w:p w14:paraId="4753AA17" w14:textId="77777777" w:rsidR="00491E94"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206.37</w:t>
            </w:r>
          </w:p>
        </w:tc>
        <w:tc>
          <w:tcPr>
            <w:tcW w:w="2520" w:type="dxa"/>
            <w:shd w:val="clear" w:color="auto" w:fill="auto"/>
            <w:noWrap/>
          </w:tcPr>
          <w:p w14:paraId="6FB11A41" w14:textId="77777777" w:rsidR="00491E94" w:rsidRPr="00436D10" w:rsidRDefault="00491E94" w:rsidP="00491E94">
            <w:pPr>
              <w:suppressAutoHyphens/>
              <w:spacing w:after="0"/>
              <w:rPr>
                <w:rFonts w:ascii="Times New Roman" w:hAnsi="Times New Roman" w:cs="Times New Roman"/>
                <w:sz w:val="16"/>
                <w:szCs w:val="16"/>
              </w:rPr>
            </w:pPr>
            <w:r w:rsidRPr="00303F8C">
              <w:rPr>
                <w:rFonts w:ascii="Times New Roman" w:hAnsi="Times New Roman" w:cs="Times New Roman"/>
                <w:sz w:val="16"/>
                <w:szCs w:val="16"/>
              </w:rPr>
              <w:t xml:space="preserve">What is the difference of a B-TWT that contains a mix of b-TWT </w:t>
            </w:r>
            <w:proofErr w:type="spellStart"/>
            <w:r w:rsidRPr="00303F8C">
              <w:rPr>
                <w:rFonts w:ascii="Times New Roman" w:hAnsi="Times New Roman" w:cs="Times New Roman"/>
                <w:sz w:val="16"/>
                <w:szCs w:val="16"/>
              </w:rPr>
              <w:t>shcedules</w:t>
            </w:r>
            <w:proofErr w:type="spellEnd"/>
            <w:r w:rsidRPr="00303F8C">
              <w:rPr>
                <w:rFonts w:ascii="Times New Roman" w:hAnsi="Times New Roman" w:cs="Times New Roman"/>
                <w:sz w:val="16"/>
                <w:szCs w:val="16"/>
              </w:rPr>
              <w:t xml:space="preserve"> and r-</w:t>
            </w:r>
            <w:proofErr w:type="spellStart"/>
            <w:r w:rsidRPr="00303F8C">
              <w:rPr>
                <w:rFonts w:ascii="Times New Roman" w:hAnsi="Times New Roman" w:cs="Times New Roman"/>
                <w:sz w:val="16"/>
                <w:szCs w:val="16"/>
              </w:rPr>
              <w:t>twt</w:t>
            </w:r>
            <w:proofErr w:type="spellEnd"/>
            <w:r w:rsidRPr="00303F8C">
              <w:rPr>
                <w:rFonts w:ascii="Times New Roman" w:hAnsi="Times New Roman" w:cs="Times New Roman"/>
                <w:sz w:val="16"/>
                <w:szCs w:val="16"/>
              </w:rPr>
              <w:t xml:space="preserve"> schedules and a BTWT that only contains r-TWT schedules? I.e., do we need the term r-TWT element?</w:t>
            </w:r>
          </w:p>
        </w:tc>
        <w:tc>
          <w:tcPr>
            <w:tcW w:w="2340" w:type="dxa"/>
            <w:shd w:val="clear" w:color="auto" w:fill="auto"/>
            <w:noWrap/>
          </w:tcPr>
          <w:p w14:paraId="78493103" w14:textId="77777777" w:rsidR="00491E94" w:rsidRPr="00436D10" w:rsidRDefault="00491E94" w:rsidP="00491E94">
            <w:pPr>
              <w:suppressAutoHyphens/>
              <w:spacing w:after="0"/>
              <w:rPr>
                <w:rFonts w:ascii="Times New Roman" w:hAnsi="Times New Roman" w:cs="Times New Roman"/>
                <w:sz w:val="16"/>
                <w:szCs w:val="16"/>
              </w:rPr>
            </w:pPr>
            <w:r w:rsidRPr="00FF0B7E">
              <w:rPr>
                <w:rFonts w:ascii="Times New Roman" w:hAnsi="Times New Roman" w:cs="Times New Roman"/>
                <w:sz w:val="16"/>
                <w:szCs w:val="16"/>
              </w:rPr>
              <w:t>As in comment.</w:t>
            </w:r>
          </w:p>
        </w:tc>
        <w:tc>
          <w:tcPr>
            <w:tcW w:w="3150" w:type="dxa"/>
            <w:shd w:val="clear" w:color="auto" w:fill="auto"/>
          </w:tcPr>
          <w:p w14:paraId="2AEA349B" w14:textId="77777777" w:rsidR="00491E94" w:rsidRPr="003D613B" w:rsidRDefault="00491E94" w:rsidP="00491E94">
            <w:pPr>
              <w:suppressAutoHyphens/>
              <w:spacing w:after="0"/>
              <w:rPr>
                <w:rFonts w:ascii="Times New Roman" w:hAnsi="Times New Roman" w:cs="Times New Roman"/>
                <w:b/>
                <w:sz w:val="16"/>
                <w:szCs w:val="16"/>
              </w:rPr>
            </w:pPr>
            <w:r w:rsidRPr="003D613B">
              <w:rPr>
                <w:rFonts w:ascii="Times New Roman" w:hAnsi="Times New Roman" w:cs="Times New Roman"/>
                <w:b/>
                <w:sz w:val="16"/>
                <w:szCs w:val="16"/>
              </w:rPr>
              <w:t>Re</w:t>
            </w:r>
            <w:r>
              <w:rPr>
                <w:rFonts w:ascii="Times New Roman" w:hAnsi="Times New Roman" w:cs="Times New Roman"/>
                <w:b/>
                <w:sz w:val="16"/>
                <w:szCs w:val="16"/>
              </w:rPr>
              <w:t>jected</w:t>
            </w:r>
          </w:p>
          <w:p w14:paraId="75F0E32A" w14:textId="77777777" w:rsidR="00491E94" w:rsidRDefault="00491E94" w:rsidP="00491E94">
            <w:pPr>
              <w:suppressAutoHyphens/>
              <w:spacing w:after="0"/>
              <w:rPr>
                <w:rFonts w:ascii="Times New Roman" w:hAnsi="Times New Roman" w:cs="Times New Roman"/>
                <w:bCs/>
                <w:sz w:val="16"/>
                <w:szCs w:val="16"/>
              </w:rPr>
            </w:pPr>
          </w:p>
          <w:p w14:paraId="3547BFB0" w14:textId="77777777"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The term R-TWT element is defined for the special case when the element carries only R-TWT parameter set fields, for ease of reference. It will be useful to keep the term for any such reference, e.g., if an announcement or TWT setup only encompasses TWT element with R-TWT parameter set fields only, R-TWT element may be used.</w:t>
            </w:r>
          </w:p>
          <w:p w14:paraId="1C919F7A" w14:textId="77777777"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56378523" w14:textId="77777777" w:rsidTr="0051373D">
        <w:trPr>
          <w:trHeight w:val="220"/>
          <w:jc w:val="center"/>
        </w:trPr>
        <w:tc>
          <w:tcPr>
            <w:tcW w:w="625" w:type="dxa"/>
            <w:shd w:val="clear" w:color="auto" w:fill="auto"/>
            <w:noWrap/>
          </w:tcPr>
          <w:p w14:paraId="289369A9" w14:textId="1C4F1C80" w:rsidR="00491E94" w:rsidRPr="00303F8C" w:rsidRDefault="00491E94" w:rsidP="00491E94">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12339</w:t>
            </w:r>
          </w:p>
        </w:tc>
        <w:tc>
          <w:tcPr>
            <w:tcW w:w="1080" w:type="dxa"/>
          </w:tcPr>
          <w:p w14:paraId="3A494CEA" w14:textId="220511F3" w:rsidR="00491E94" w:rsidRPr="00303F8C" w:rsidRDefault="00491E94" w:rsidP="00491E94">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291882A7" w14:textId="378E5AA4" w:rsidR="00491E94" w:rsidRPr="0071336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2C590BBF" w14:textId="6B38045E" w:rsidR="00491E94" w:rsidRPr="00303F8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511.21</w:t>
            </w:r>
          </w:p>
        </w:tc>
        <w:tc>
          <w:tcPr>
            <w:tcW w:w="2520" w:type="dxa"/>
            <w:shd w:val="clear" w:color="auto" w:fill="auto"/>
            <w:noWrap/>
          </w:tcPr>
          <w:p w14:paraId="6F24785F" w14:textId="5F0C6C3A" w:rsidR="00491E94" w:rsidRPr="00303F8C"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clarify whether the Restricted TWT Traffic Info belongs to the TWT Parameters</w:t>
            </w:r>
          </w:p>
        </w:tc>
        <w:tc>
          <w:tcPr>
            <w:tcW w:w="2340" w:type="dxa"/>
            <w:shd w:val="clear" w:color="auto" w:fill="auto"/>
            <w:noWrap/>
          </w:tcPr>
          <w:p w14:paraId="652ADA7B" w14:textId="7AA0E46E" w:rsidR="00491E94" w:rsidRPr="00FF0B7E"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03FF847" w14:textId="6DEDFF26" w:rsidR="00491E94" w:rsidRPr="003D613B" w:rsidRDefault="00491E94" w:rsidP="00491E94">
            <w:pPr>
              <w:suppressAutoHyphens/>
              <w:spacing w:after="0"/>
              <w:rPr>
                <w:rFonts w:ascii="Times New Roman" w:hAnsi="Times New Roman" w:cs="Times New Roman"/>
                <w:b/>
                <w:sz w:val="16"/>
                <w:szCs w:val="16"/>
              </w:rPr>
            </w:pPr>
            <w:r w:rsidRPr="00E509B6">
              <w:rPr>
                <w:rFonts w:ascii="Calibri" w:hAnsi="Calibri" w:cs="Calibri"/>
                <w:sz w:val="16"/>
                <w:szCs w:val="16"/>
              </w:rPr>
              <w:t>﻿</w:t>
            </w:r>
            <w:r w:rsidRPr="003D613B">
              <w:rPr>
                <w:rFonts w:ascii="Times New Roman" w:hAnsi="Times New Roman" w:cs="Times New Roman"/>
                <w:b/>
                <w:sz w:val="16"/>
                <w:szCs w:val="16"/>
              </w:rPr>
              <w:t>Re</w:t>
            </w:r>
            <w:r>
              <w:rPr>
                <w:rFonts w:ascii="Times New Roman" w:hAnsi="Times New Roman" w:cs="Times New Roman"/>
                <w:b/>
                <w:sz w:val="16"/>
                <w:szCs w:val="16"/>
              </w:rPr>
              <w:t>vised</w:t>
            </w:r>
          </w:p>
          <w:p w14:paraId="22486824" w14:textId="1576C095" w:rsidR="00491E94" w:rsidRDefault="00491E94" w:rsidP="00491E94">
            <w:pPr>
              <w:suppressAutoHyphens/>
              <w:spacing w:after="0"/>
              <w:rPr>
                <w:rFonts w:ascii="Times New Roman" w:hAnsi="Times New Roman" w:cs="Times New Roman"/>
                <w:bCs/>
                <w:sz w:val="16"/>
                <w:szCs w:val="16"/>
              </w:rPr>
            </w:pPr>
          </w:p>
          <w:p w14:paraId="07C6E07C" w14:textId="2DFED0AC" w:rsidR="00491E94" w:rsidRDefault="00491E94" w:rsidP="00491E94">
            <w:pPr>
              <w:suppressAutoHyphens/>
              <w:spacing w:after="0"/>
              <w:rPr>
                <w:rFonts w:ascii="Times New Roman" w:hAnsi="Times New Roman" w:cs="Times New Roman"/>
                <w:bCs/>
                <w:sz w:val="16"/>
                <w:szCs w:val="16"/>
              </w:rPr>
            </w:pPr>
            <w:r>
              <w:rPr>
                <w:rFonts w:ascii="Times New Roman" w:hAnsi="Times New Roman" w:cs="Times New Roman"/>
                <w:bCs/>
                <w:sz w:val="16"/>
                <w:szCs w:val="16"/>
              </w:rPr>
              <w:t>TID(s) indicated in Restricted TWT Traffic Info are included in TWT element and hence are TWT parameters. Text is added to clarify.</w:t>
            </w:r>
          </w:p>
          <w:p w14:paraId="0968375E" w14:textId="5C6CD350" w:rsidR="00491E94" w:rsidRDefault="00491E94" w:rsidP="00491E94">
            <w:pPr>
              <w:suppressAutoHyphens/>
              <w:spacing w:after="0"/>
              <w:rPr>
                <w:rFonts w:ascii="Times New Roman" w:hAnsi="Times New Roman" w:cs="Times New Roman"/>
                <w:b/>
                <w:sz w:val="16"/>
                <w:szCs w:val="16"/>
              </w:rPr>
            </w:pPr>
            <w:r>
              <w:rPr>
                <w:rFonts w:ascii="Times New Roman" w:hAnsi="Times New Roman" w:cs="Times New Roman"/>
                <w:bCs/>
                <w:sz w:val="16"/>
                <w:szCs w:val="16"/>
              </w:rPr>
              <w:br/>
            </w:r>
            <w:r w:rsidRPr="003D613B">
              <w:rPr>
                <w:rFonts w:ascii="Times New Roman" w:hAnsi="Times New Roman" w:cs="Times New Roman"/>
                <w:b/>
                <w:sz w:val="16"/>
                <w:szCs w:val="16"/>
              </w:rPr>
              <w:t xml:space="preserve">TGbe editor, </w:t>
            </w:r>
            <w:r>
              <w:rPr>
                <w:rFonts w:ascii="Times New Roman" w:hAnsi="Times New Roman" w:cs="Times New Roman"/>
                <w:b/>
                <w:sz w:val="16"/>
                <w:szCs w:val="16"/>
              </w:rPr>
              <w:t>please add the following sentence at the end of NOTE at bottom of Table 9-338 in REVmeD1.3.</w:t>
            </w:r>
          </w:p>
          <w:p w14:paraId="55F3870B" w14:textId="5AEE8DE4" w:rsidR="00491E94" w:rsidRPr="003D613B" w:rsidRDefault="00491E94" w:rsidP="00491E94">
            <w:pPr>
              <w:suppressAutoHyphens/>
              <w:spacing w:after="0"/>
              <w:rPr>
                <w:rFonts w:ascii="Times New Roman" w:hAnsi="Times New Roman" w:cs="Times New Roman"/>
                <w:b/>
                <w:sz w:val="16"/>
                <w:szCs w:val="16"/>
              </w:rPr>
            </w:pPr>
            <w:commentRangeStart w:id="8"/>
            <w:r>
              <w:rPr>
                <w:rFonts w:ascii="Times New Roman" w:hAnsi="Times New Roman" w:cs="Times New Roman"/>
                <w:b/>
                <w:sz w:val="16"/>
                <w:szCs w:val="16"/>
              </w:rPr>
              <w:t>“TID(s) indicated in Restricted TWT Traffic Info field, when included in a restricted TWT parameter set field in the TWT element, are also TWT parameters for an EHT STA.”</w:t>
            </w:r>
            <w:commentRangeEnd w:id="8"/>
            <w:r>
              <w:rPr>
                <w:rStyle w:val="CommentReference"/>
              </w:rPr>
              <w:commentReference w:id="8"/>
            </w:r>
          </w:p>
          <w:p w14:paraId="380C9832" w14:textId="02C38813" w:rsidR="00491E94" w:rsidRPr="003D613B" w:rsidRDefault="00491E94" w:rsidP="00491E94">
            <w:pPr>
              <w:suppressAutoHyphens/>
              <w:spacing w:after="0"/>
              <w:rPr>
                <w:rFonts w:ascii="Times New Roman" w:hAnsi="Times New Roman" w:cs="Times New Roman"/>
                <w:b/>
                <w:sz w:val="16"/>
                <w:szCs w:val="16"/>
              </w:rPr>
            </w:pPr>
          </w:p>
        </w:tc>
      </w:tr>
      <w:tr w:rsidR="00491E94" w:rsidRPr="008B0293" w14:paraId="5838B999" w14:textId="77777777" w:rsidTr="0051373D">
        <w:trPr>
          <w:trHeight w:val="220"/>
          <w:jc w:val="center"/>
        </w:trPr>
        <w:tc>
          <w:tcPr>
            <w:tcW w:w="625" w:type="dxa"/>
            <w:shd w:val="clear" w:color="auto" w:fill="auto"/>
            <w:noWrap/>
          </w:tcPr>
          <w:p w14:paraId="39EC8822" w14:textId="2571800C" w:rsidR="00491E94" w:rsidRPr="00E509B6" w:rsidRDefault="00491E94" w:rsidP="00491E94">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12337</w:t>
            </w:r>
          </w:p>
        </w:tc>
        <w:tc>
          <w:tcPr>
            <w:tcW w:w="1080" w:type="dxa"/>
          </w:tcPr>
          <w:p w14:paraId="422F4EE0" w14:textId="0E4A08FB" w:rsidR="00491E94" w:rsidRPr="00E509B6" w:rsidRDefault="00491E94" w:rsidP="00491E94">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2BF1CF01" w14:textId="49474506"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769F14DA" w14:textId="4E2FC7BA"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511.50</w:t>
            </w:r>
          </w:p>
        </w:tc>
        <w:tc>
          <w:tcPr>
            <w:tcW w:w="2520" w:type="dxa"/>
            <w:shd w:val="clear" w:color="auto" w:fill="auto"/>
            <w:noWrap/>
          </w:tcPr>
          <w:p w14:paraId="4FEFF7F0" w14:textId="1A0E0E87"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clarify whether the r-TWT AP can change the TID info and the decision basis on which is accepted or rejected</w:t>
            </w:r>
          </w:p>
        </w:tc>
        <w:tc>
          <w:tcPr>
            <w:tcW w:w="2340" w:type="dxa"/>
            <w:shd w:val="clear" w:color="auto" w:fill="auto"/>
            <w:noWrap/>
          </w:tcPr>
          <w:p w14:paraId="44079F0F" w14:textId="2850105C" w:rsidR="00491E94" w:rsidRPr="00E509B6" w:rsidRDefault="00491E94" w:rsidP="00491E94">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22905F8F" w14:textId="7A064E0C" w:rsidR="00491E94" w:rsidRPr="00E509B6" w:rsidRDefault="00491E94" w:rsidP="00491E94">
            <w:pPr>
              <w:suppressAutoHyphens/>
              <w:spacing w:after="0"/>
              <w:rPr>
                <w:rFonts w:ascii="Times New Roman" w:hAnsi="Times New Roman" w:cs="Times New Roman"/>
                <w:b/>
                <w:bCs/>
                <w:sz w:val="16"/>
                <w:szCs w:val="16"/>
              </w:rPr>
            </w:pPr>
            <w:r w:rsidRPr="00D635F5">
              <w:rPr>
                <w:rFonts w:ascii="Times New Roman" w:hAnsi="Times New Roman" w:cs="Times New Roman"/>
                <w:b/>
                <w:bCs/>
                <w:sz w:val="16"/>
                <w:szCs w:val="16"/>
              </w:rPr>
              <w:t>Re</w:t>
            </w:r>
            <w:r w:rsidR="00B8235A">
              <w:rPr>
                <w:rFonts w:ascii="Times New Roman" w:hAnsi="Times New Roman" w:cs="Times New Roman"/>
                <w:b/>
                <w:bCs/>
                <w:sz w:val="16"/>
                <w:szCs w:val="16"/>
              </w:rPr>
              <w:t>vised</w:t>
            </w:r>
          </w:p>
          <w:p w14:paraId="17AEA507" w14:textId="77777777" w:rsidR="00491E94" w:rsidRPr="00E509B6" w:rsidRDefault="00491E94" w:rsidP="00491E94">
            <w:pPr>
              <w:suppressAutoHyphens/>
              <w:spacing w:after="0"/>
              <w:rPr>
                <w:rFonts w:ascii="Times New Roman" w:hAnsi="Times New Roman" w:cs="Times New Roman"/>
                <w:sz w:val="16"/>
                <w:szCs w:val="16"/>
              </w:rPr>
            </w:pPr>
          </w:p>
          <w:p w14:paraId="21FDBA3D" w14:textId="5AABE82C" w:rsidR="00491E94" w:rsidRDefault="00AF6283" w:rsidP="00491E94">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As clarified in resolution to #12339, </w:t>
            </w:r>
            <w:r w:rsidR="00491E94">
              <w:rPr>
                <w:rFonts w:ascii="Times New Roman" w:hAnsi="Times New Roman" w:cs="Times New Roman"/>
                <w:sz w:val="16"/>
                <w:szCs w:val="16"/>
              </w:rPr>
              <w:t>R-TWT</w:t>
            </w:r>
            <w:r w:rsidR="00491E94" w:rsidRPr="00E509B6">
              <w:rPr>
                <w:rFonts w:ascii="Times New Roman" w:hAnsi="Times New Roman" w:cs="Times New Roman"/>
                <w:sz w:val="16"/>
                <w:szCs w:val="16"/>
              </w:rPr>
              <w:t xml:space="preserve"> scheduling AP may </w:t>
            </w:r>
            <w:r w:rsidR="00491E94">
              <w:rPr>
                <w:rFonts w:ascii="Times New Roman" w:hAnsi="Times New Roman" w:cs="Times New Roman"/>
                <w:sz w:val="16"/>
                <w:szCs w:val="16"/>
              </w:rPr>
              <w:t>set/change TID info</w:t>
            </w:r>
            <w:r w:rsidR="00491E94" w:rsidRPr="00E509B6">
              <w:rPr>
                <w:rFonts w:ascii="Times New Roman" w:hAnsi="Times New Roman" w:cs="Times New Roman"/>
                <w:sz w:val="16"/>
                <w:szCs w:val="16"/>
              </w:rPr>
              <w:t xml:space="preserve"> in TWT response frame </w:t>
            </w:r>
            <w:r w:rsidR="00491E94">
              <w:rPr>
                <w:rFonts w:ascii="Times New Roman" w:hAnsi="Times New Roman" w:cs="Times New Roman"/>
                <w:sz w:val="16"/>
                <w:szCs w:val="16"/>
              </w:rPr>
              <w:t>as specified in baseline broadcast TWT spec in Table 9-338—TWT Setup Command field values</w:t>
            </w:r>
            <w:r w:rsidR="00491E94" w:rsidRPr="00E509B6">
              <w:rPr>
                <w:rFonts w:ascii="Times New Roman" w:hAnsi="Times New Roman" w:cs="Times New Roman"/>
                <w:sz w:val="16"/>
                <w:szCs w:val="16"/>
              </w:rPr>
              <w:t xml:space="preserve">. </w:t>
            </w:r>
            <w:r w:rsidR="00491E94" w:rsidRPr="006047D3">
              <w:rPr>
                <w:rFonts w:ascii="Times New Roman" w:hAnsi="Times New Roman" w:cs="Times New Roman"/>
                <w:sz w:val="16"/>
                <w:szCs w:val="16"/>
              </w:rPr>
              <w:t xml:space="preserve">This field’s value, </w:t>
            </w:r>
            <w:proofErr w:type="gramStart"/>
            <w:r w:rsidR="00491E94" w:rsidRPr="006047D3">
              <w:rPr>
                <w:rFonts w:ascii="Times New Roman" w:hAnsi="Times New Roman" w:cs="Times New Roman"/>
                <w:sz w:val="16"/>
                <w:szCs w:val="16"/>
              </w:rPr>
              <w:t>similar to</w:t>
            </w:r>
            <w:proofErr w:type="gramEnd"/>
            <w:r w:rsidR="00491E94" w:rsidRPr="006047D3">
              <w:rPr>
                <w:rFonts w:ascii="Times New Roman" w:hAnsi="Times New Roman" w:cs="Times New Roman"/>
                <w:sz w:val="16"/>
                <w:szCs w:val="16"/>
              </w:rPr>
              <w:t xml:space="preserve"> other TWT parameters, is subject to TWT scheduling AP’s final decision (to accept/reject).</w:t>
            </w:r>
          </w:p>
          <w:p w14:paraId="0FF6C7D7" w14:textId="77777777" w:rsidR="00AF6283" w:rsidRDefault="00AF6283" w:rsidP="00491E94">
            <w:pPr>
              <w:suppressAutoHyphens/>
              <w:spacing w:after="0"/>
              <w:rPr>
                <w:rFonts w:ascii="Times New Roman" w:hAnsi="Times New Roman" w:cs="Times New Roman"/>
                <w:sz w:val="16"/>
                <w:szCs w:val="16"/>
              </w:rPr>
            </w:pPr>
          </w:p>
          <w:p w14:paraId="02CBACAC" w14:textId="7E2A359F" w:rsidR="00AF6283" w:rsidRDefault="00AF6283" w:rsidP="00AF6283">
            <w:pPr>
              <w:suppressAutoHyphens/>
              <w:spacing w:after="0"/>
              <w:rPr>
                <w:rFonts w:ascii="Times New Roman" w:hAnsi="Times New Roman" w:cs="Times New Roman"/>
                <w:b/>
                <w:sz w:val="16"/>
                <w:szCs w:val="16"/>
              </w:rPr>
            </w:pPr>
            <w:proofErr w:type="spellStart"/>
            <w:r w:rsidRPr="003D613B">
              <w:rPr>
                <w:rFonts w:ascii="Times New Roman" w:hAnsi="Times New Roman" w:cs="Times New Roman"/>
                <w:b/>
                <w:sz w:val="16"/>
                <w:szCs w:val="16"/>
              </w:rPr>
              <w:t>TGbe</w:t>
            </w:r>
            <w:proofErr w:type="spellEnd"/>
            <w:r w:rsidRPr="003D613B">
              <w:rPr>
                <w:rFonts w:ascii="Times New Roman" w:hAnsi="Times New Roman" w:cs="Times New Roman"/>
                <w:b/>
                <w:sz w:val="16"/>
                <w:szCs w:val="16"/>
              </w:rPr>
              <w:t xml:space="preserve"> editor, </w:t>
            </w:r>
            <w:r>
              <w:rPr>
                <w:rFonts w:ascii="Times New Roman" w:hAnsi="Times New Roman" w:cs="Times New Roman"/>
                <w:b/>
                <w:sz w:val="16"/>
                <w:szCs w:val="16"/>
              </w:rPr>
              <w:t>please edit the NOTE at bottom of Table 9-338 in REVmeD1.3 as specified in resolution to #12339</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Pr>
                <w:rFonts w:ascii="Times New Roman" w:hAnsi="Times New Roman" w:cs="Times New Roman"/>
                <w:b/>
                <w:sz w:val="16"/>
                <w:szCs w:val="16"/>
              </w:rPr>
              <w:t>.</w:t>
            </w:r>
          </w:p>
          <w:p w14:paraId="736DD95D" w14:textId="77777777" w:rsidR="00491E94" w:rsidRPr="00E509B6" w:rsidRDefault="00491E94" w:rsidP="00491E94">
            <w:pPr>
              <w:suppressAutoHyphens/>
              <w:spacing w:after="0"/>
              <w:rPr>
                <w:rFonts w:ascii="Calibri" w:hAnsi="Calibri" w:cs="Calibri"/>
                <w:sz w:val="16"/>
                <w:szCs w:val="16"/>
              </w:rPr>
            </w:pPr>
          </w:p>
        </w:tc>
      </w:tr>
    </w:tbl>
    <w:p w14:paraId="22477430" w14:textId="77777777" w:rsidR="003E246A" w:rsidRDefault="003E246A" w:rsidP="003E246A">
      <w:pPr>
        <w:rPr>
          <w:rFonts w:ascii="Times New Roman" w:hAnsi="Times New Roman" w:cs="Times New Roman"/>
          <w:sz w:val="20"/>
          <w:szCs w:val="20"/>
        </w:rPr>
      </w:pPr>
    </w:p>
    <w:p w14:paraId="3564A672" w14:textId="77777777" w:rsidR="0055720A" w:rsidRDefault="0055720A" w:rsidP="003E246A">
      <w:pPr>
        <w:rPr>
          <w:b/>
          <w:bCs/>
          <w:sz w:val="20"/>
          <w:szCs w:val="20"/>
        </w:rPr>
      </w:pPr>
    </w:p>
    <w:p w14:paraId="77CBBD66" w14:textId="77777777" w:rsidR="0055720A" w:rsidRDefault="0055720A" w:rsidP="003E246A">
      <w:pPr>
        <w:rPr>
          <w:b/>
          <w:bCs/>
          <w:sz w:val="20"/>
          <w:szCs w:val="20"/>
        </w:rPr>
      </w:pPr>
    </w:p>
    <w:p w14:paraId="22AB2BA0" w14:textId="77777777" w:rsidR="0055720A" w:rsidRDefault="0055720A" w:rsidP="003E246A">
      <w:pPr>
        <w:rPr>
          <w:b/>
          <w:bCs/>
          <w:sz w:val="20"/>
          <w:szCs w:val="20"/>
        </w:rPr>
      </w:pPr>
    </w:p>
    <w:p w14:paraId="15961E21" w14:textId="77777777" w:rsidR="0055720A" w:rsidRDefault="0055720A" w:rsidP="003E246A">
      <w:pPr>
        <w:rPr>
          <w:b/>
          <w:bCs/>
          <w:sz w:val="20"/>
          <w:szCs w:val="20"/>
        </w:rPr>
      </w:pPr>
    </w:p>
    <w:p w14:paraId="388A8015" w14:textId="77777777" w:rsidR="0055720A" w:rsidRDefault="0055720A" w:rsidP="003E246A">
      <w:pPr>
        <w:rPr>
          <w:b/>
          <w:bCs/>
          <w:sz w:val="20"/>
          <w:szCs w:val="20"/>
        </w:rPr>
      </w:pPr>
    </w:p>
    <w:p w14:paraId="2A410ACA" w14:textId="3B0E8ED6" w:rsidR="003E246A" w:rsidRDefault="003E246A" w:rsidP="003E246A">
      <w:pPr>
        <w:rPr>
          <w:b/>
          <w:bCs/>
          <w:sz w:val="20"/>
          <w:szCs w:val="20"/>
        </w:rPr>
      </w:pPr>
      <w:r>
        <w:rPr>
          <w:b/>
          <w:bCs/>
          <w:sz w:val="20"/>
          <w:szCs w:val="20"/>
        </w:rPr>
        <w:lastRenderedPageBreak/>
        <w:t>9.4.2.199 TWT element</w:t>
      </w:r>
    </w:p>
    <w:p w14:paraId="1C47A773" w14:textId="1F375BDC" w:rsidR="003E246A" w:rsidRPr="008342B4" w:rsidRDefault="003E246A" w:rsidP="003E246A">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the </w:t>
      </w:r>
      <w:r w:rsidR="00931664">
        <w:rPr>
          <w:b/>
          <w:i/>
          <w:iCs/>
          <w:highlight w:val="yellow"/>
        </w:rPr>
        <w:t>1</w:t>
      </w:r>
      <w:r w:rsidR="00931664" w:rsidRPr="00931664">
        <w:rPr>
          <w:b/>
          <w:i/>
          <w:iCs/>
          <w:highlight w:val="yellow"/>
          <w:vertAlign w:val="superscript"/>
        </w:rPr>
        <w:t>st</w:t>
      </w:r>
      <w:r w:rsidRPr="008D7610">
        <w:rPr>
          <w:b/>
          <w:i/>
          <w:iCs/>
          <w:highlight w:val="yellow"/>
        </w:rPr>
        <w:t xml:space="preserve"> paragraph in this subclause </w:t>
      </w:r>
      <w:r>
        <w:rPr>
          <w:b/>
          <w:i/>
          <w:iCs/>
          <w:highlight w:val="yellow"/>
        </w:rPr>
        <w:t>(A Restricted TWT …) on Page 20</w:t>
      </w:r>
      <w:r w:rsidR="00931664">
        <w:rPr>
          <w:b/>
          <w:i/>
          <w:iCs/>
          <w:highlight w:val="yellow"/>
        </w:rPr>
        <w:t>9</w:t>
      </w:r>
      <w:r>
        <w:rPr>
          <w:b/>
          <w:i/>
          <w:iCs/>
          <w:highlight w:val="yellow"/>
        </w:rPr>
        <w:t xml:space="preserve"> in 11beD2.</w:t>
      </w:r>
      <w:r w:rsidR="00931664">
        <w:rPr>
          <w:b/>
          <w:i/>
          <w:iCs/>
          <w:highlight w:val="yellow"/>
        </w:rPr>
        <w:t>1</w:t>
      </w:r>
      <w:r>
        <w:rPr>
          <w:b/>
          <w:i/>
          <w:iCs/>
          <w:highlight w:val="yellow"/>
        </w:rPr>
        <w:t xml:space="preserve"> </w:t>
      </w:r>
      <w:r w:rsidRPr="008D7610">
        <w:rPr>
          <w:b/>
          <w:i/>
          <w:iCs/>
          <w:highlight w:val="yellow"/>
        </w:rPr>
        <w:t>as shown below:</w:t>
      </w:r>
      <w:r w:rsidRPr="008D7610">
        <w:rPr>
          <w:b/>
          <w:i/>
          <w:iCs/>
        </w:rPr>
        <w:t xml:space="preserve"> </w:t>
      </w:r>
    </w:p>
    <w:p w14:paraId="03EFA5DF" w14:textId="33714652" w:rsidR="003E246A" w:rsidRDefault="003E246A" w:rsidP="003E246A">
      <w:pPr>
        <w:rPr>
          <w:rFonts w:ascii="Times New Roman" w:hAnsi="Times New Roman" w:cs="Times New Roman"/>
          <w:sz w:val="20"/>
          <w:szCs w:val="20"/>
        </w:rPr>
      </w:pPr>
      <w:r w:rsidRPr="00491E94">
        <w:rPr>
          <w:rFonts w:ascii="Calibri" w:hAnsi="Calibri" w:cs="Calibri"/>
          <w:color w:val="0070C0"/>
          <w:sz w:val="20"/>
          <w:szCs w:val="20"/>
        </w:rPr>
        <w:t>﻿</w:t>
      </w:r>
      <w:r w:rsidRPr="00491E94">
        <w:rPr>
          <w:rFonts w:ascii="Times New Roman" w:hAnsi="Times New Roman" w:cs="Times New Roman"/>
          <w:color w:val="0070C0"/>
          <w:sz w:val="20"/>
          <w:szCs w:val="20"/>
        </w:rPr>
        <w:t>(#</w:t>
      </w:r>
      <w:proofErr w:type="gramStart"/>
      <w:r w:rsidRPr="00491E94">
        <w:rPr>
          <w:rFonts w:ascii="Times New Roman" w:hAnsi="Times New Roman" w:cs="Times New Roman"/>
          <w:color w:val="0070C0"/>
          <w:sz w:val="20"/>
          <w:szCs w:val="20"/>
        </w:rPr>
        <w:t>13227)</w:t>
      </w:r>
      <w:r w:rsidRPr="006E117D">
        <w:rPr>
          <w:rFonts w:ascii="Times New Roman" w:hAnsi="Times New Roman" w:cs="Times New Roman"/>
          <w:strike/>
          <w:color w:val="0070C0"/>
          <w:sz w:val="20"/>
          <w:szCs w:val="20"/>
        </w:rPr>
        <w:t>A</w:t>
      </w:r>
      <w:proofErr w:type="gramEnd"/>
      <w:r w:rsidRPr="006E117D">
        <w:rPr>
          <w:rFonts w:ascii="Times New Roman" w:hAnsi="Times New Roman" w:cs="Times New Roman"/>
          <w:strike/>
          <w:color w:val="0070C0"/>
          <w:sz w:val="20"/>
          <w:szCs w:val="20"/>
        </w:rPr>
        <w:t xml:space="preserve"> </w:t>
      </w:r>
      <w:r w:rsidRPr="006E117D">
        <w:rPr>
          <w:rFonts w:ascii="Times New Roman" w:hAnsi="Times New Roman" w:cs="Times New Roman"/>
          <w:color w:val="0070C0"/>
          <w:sz w:val="20"/>
          <w:szCs w:val="20"/>
          <w:u w:val="single"/>
        </w:rPr>
        <w:t xml:space="preserve">The </w:t>
      </w:r>
      <w:r w:rsidRPr="00DB62F7">
        <w:rPr>
          <w:rFonts w:ascii="Times New Roman" w:hAnsi="Times New Roman" w:cs="Times New Roman"/>
          <w:sz w:val="20"/>
          <w:szCs w:val="20"/>
        </w:rPr>
        <w:t>Restricted TWT Traffic Info Present subfield</w:t>
      </w:r>
      <w:r w:rsidRPr="006E117D">
        <w:rPr>
          <w:rFonts w:ascii="Times New Roman" w:hAnsi="Times New Roman" w:cs="Times New Roman"/>
          <w:strike/>
          <w:color w:val="0070C0"/>
          <w:sz w:val="20"/>
          <w:szCs w:val="20"/>
        </w:rPr>
        <w:t>, when</w:t>
      </w:r>
      <w:r w:rsidRPr="00354C19">
        <w:rPr>
          <w:rFonts w:ascii="Times New Roman" w:hAnsi="Times New Roman" w:cs="Times New Roman"/>
          <w:strike/>
          <w:color w:val="0070C0"/>
          <w:sz w:val="20"/>
          <w:szCs w:val="20"/>
        </w:rPr>
        <w:t xml:space="preserve"> included in</w:t>
      </w:r>
      <w:r w:rsidRPr="00354C19">
        <w:rPr>
          <w:rFonts w:ascii="Times New Roman" w:hAnsi="Times New Roman" w:cs="Times New Roman"/>
          <w:color w:val="0070C0"/>
          <w:sz w:val="20"/>
          <w:szCs w:val="20"/>
          <w:u w:val="single"/>
        </w:rPr>
        <w:t xml:space="preserve"> </w:t>
      </w:r>
      <w:r w:rsidR="00354C19" w:rsidRPr="00354C19">
        <w:rPr>
          <w:rFonts w:ascii="Times New Roman" w:hAnsi="Times New Roman" w:cs="Times New Roman"/>
          <w:color w:val="0070C0"/>
          <w:sz w:val="20"/>
          <w:szCs w:val="20"/>
          <w:u w:val="single"/>
        </w:rPr>
        <w:t xml:space="preserve">of </w:t>
      </w:r>
      <w:r w:rsidRPr="00DB62F7">
        <w:rPr>
          <w:rFonts w:ascii="Times New Roman" w:hAnsi="Times New Roman" w:cs="Times New Roman"/>
          <w:sz w:val="20"/>
          <w:szCs w:val="20"/>
        </w:rPr>
        <w:t>the Restricted TWT Parameter Set field</w:t>
      </w:r>
      <w:r w:rsidRPr="006E117D">
        <w:rPr>
          <w:rFonts w:ascii="Times New Roman" w:hAnsi="Times New Roman" w:cs="Times New Roman"/>
          <w:strike/>
          <w:color w:val="0070C0"/>
          <w:sz w:val="20"/>
          <w:szCs w:val="20"/>
        </w:rPr>
        <w:t>,</w:t>
      </w:r>
      <w:r>
        <w:rPr>
          <w:rFonts w:ascii="Times New Roman" w:hAnsi="Times New Roman" w:cs="Times New Roman"/>
          <w:sz w:val="20"/>
          <w:szCs w:val="20"/>
        </w:rPr>
        <w:t xml:space="preserve"> </w:t>
      </w:r>
      <w:r w:rsidRPr="00DB62F7">
        <w:rPr>
          <w:rFonts w:ascii="Times New Roman" w:hAnsi="Times New Roman" w:cs="Times New Roman"/>
          <w:sz w:val="20"/>
          <w:szCs w:val="20"/>
        </w:rPr>
        <w:t xml:space="preserve">is set to 1 </w:t>
      </w:r>
      <w:r w:rsidRPr="00354C19">
        <w:rPr>
          <w:rFonts w:ascii="Times New Roman" w:hAnsi="Times New Roman" w:cs="Times New Roman"/>
          <w:strike/>
          <w:color w:val="0070C0"/>
          <w:sz w:val="20"/>
          <w:szCs w:val="20"/>
        </w:rPr>
        <w:t>to indicate that</w:t>
      </w:r>
      <w:r w:rsidRPr="00354C19">
        <w:rPr>
          <w:rFonts w:ascii="Times New Roman" w:hAnsi="Times New Roman" w:cs="Times New Roman"/>
          <w:color w:val="0070C0"/>
          <w:sz w:val="20"/>
          <w:szCs w:val="20"/>
        </w:rPr>
        <w:t xml:space="preserve"> </w:t>
      </w:r>
      <w:r w:rsidR="00354C19" w:rsidRPr="00354C19">
        <w:rPr>
          <w:rFonts w:ascii="Times New Roman" w:hAnsi="Times New Roman" w:cs="Times New Roman"/>
          <w:color w:val="0070C0"/>
          <w:sz w:val="20"/>
          <w:szCs w:val="20"/>
          <w:u w:val="single"/>
        </w:rPr>
        <w:t xml:space="preserve">if </w:t>
      </w:r>
      <w:r w:rsidRPr="00DB62F7">
        <w:rPr>
          <w:rFonts w:ascii="Times New Roman" w:hAnsi="Times New Roman" w:cs="Times New Roman"/>
          <w:sz w:val="20"/>
          <w:szCs w:val="20"/>
        </w:rPr>
        <w:t>the Restricted TWT Traffic Info field is present; and set to 0 otherwise. It is</w:t>
      </w:r>
      <w:r>
        <w:rPr>
          <w:rFonts w:ascii="Times New Roman" w:hAnsi="Times New Roman" w:cs="Times New Roman"/>
          <w:sz w:val="20"/>
          <w:szCs w:val="20"/>
        </w:rPr>
        <w:t xml:space="preserve"> </w:t>
      </w:r>
      <w:r w:rsidRPr="00DB62F7">
        <w:rPr>
          <w:rFonts w:ascii="Times New Roman" w:hAnsi="Times New Roman" w:cs="Times New Roman"/>
          <w:sz w:val="20"/>
          <w:szCs w:val="20"/>
        </w:rPr>
        <w:t>reserved for non-EHT STAs.</w:t>
      </w:r>
    </w:p>
    <w:p w14:paraId="1BBB0D3E" w14:textId="77777777" w:rsidR="003E246A" w:rsidRPr="008D7610" w:rsidRDefault="003E246A" w:rsidP="003E246A">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the </w:t>
      </w:r>
      <w:r>
        <w:rPr>
          <w:b/>
          <w:i/>
          <w:iCs/>
          <w:highlight w:val="yellow"/>
        </w:rPr>
        <w:t>last three paragraphs</w:t>
      </w:r>
      <w:r w:rsidRPr="008D7610">
        <w:rPr>
          <w:b/>
          <w:i/>
          <w:iCs/>
          <w:highlight w:val="yellow"/>
        </w:rPr>
        <w:t xml:space="preserve"> in this subclause as shown below:</w:t>
      </w:r>
      <w:r w:rsidRPr="008D7610">
        <w:rPr>
          <w:b/>
          <w:i/>
          <w:iCs/>
        </w:rPr>
        <w:t xml:space="preserve"> </w:t>
      </w:r>
    </w:p>
    <w:p w14:paraId="71F7C3F6" w14:textId="4D67B14A" w:rsidR="003E246A" w:rsidRPr="00EB011B" w:rsidRDefault="003E246A" w:rsidP="003E246A">
      <w:pPr>
        <w:suppressAutoHyphens/>
        <w:jc w:val="both"/>
        <w:rPr>
          <w:rFonts w:ascii="Times New Roman" w:hAnsi="Times New Roman" w:cs="Times New Roman"/>
          <w:sz w:val="20"/>
          <w:szCs w:val="20"/>
        </w:rPr>
      </w:pPr>
      <w:r w:rsidRPr="006E117D">
        <w:rPr>
          <w:rFonts w:ascii="Times New Roman" w:hAnsi="Times New Roman" w:cs="Times New Roman"/>
          <w:color w:val="0070C0"/>
          <w:sz w:val="20"/>
          <w:szCs w:val="20"/>
        </w:rPr>
        <w:t>(#</w:t>
      </w:r>
      <w:proofErr w:type="gramStart"/>
      <w:r w:rsidRPr="006E117D">
        <w:rPr>
          <w:rFonts w:ascii="Times New Roman" w:hAnsi="Times New Roman" w:cs="Times New Roman"/>
          <w:color w:val="0070C0"/>
          <w:sz w:val="20"/>
          <w:szCs w:val="20"/>
        </w:rPr>
        <w:t>12054)</w:t>
      </w:r>
      <w:r w:rsidRPr="00EB011B">
        <w:rPr>
          <w:rFonts w:ascii="Times New Roman" w:hAnsi="Times New Roman" w:cs="Times New Roman"/>
          <w:sz w:val="20"/>
          <w:szCs w:val="20"/>
        </w:rPr>
        <w:t>The</w:t>
      </w:r>
      <w:proofErr w:type="gramEnd"/>
      <w:r w:rsidRPr="00EB011B">
        <w:rPr>
          <w:rFonts w:ascii="Times New Roman" w:hAnsi="Times New Roman" w:cs="Times New Roman"/>
          <w:sz w:val="20"/>
          <w:szCs w:val="20"/>
        </w:rPr>
        <w:t xml:space="preserve"> DL TID Bitmap Valid subfield</w:t>
      </w:r>
      <w:r w:rsidR="00CC46B1">
        <w:rPr>
          <w:rFonts w:ascii="Times New Roman" w:hAnsi="Times New Roman" w:cs="Times New Roman"/>
          <w:color w:val="0070C0"/>
          <w:sz w:val="20"/>
          <w:szCs w:val="20"/>
          <w:u w:val="single"/>
        </w:rPr>
        <w:t xml:space="preserve"> is set to 1 to</w:t>
      </w:r>
      <w:r w:rsidRPr="006E117D">
        <w:rPr>
          <w:rFonts w:ascii="Times New Roman" w:hAnsi="Times New Roman" w:cs="Times New Roman"/>
          <w:color w:val="0070C0"/>
          <w:sz w:val="20"/>
          <w:szCs w:val="20"/>
        </w:rPr>
        <w:t xml:space="preserve"> </w:t>
      </w:r>
      <w:r w:rsidRPr="00EB011B">
        <w:rPr>
          <w:rFonts w:ascii="Times New Roman" w:hAnsi="Times New Roman" w:cs="Times New Roman"/>
          <w:sz w:val="20"/>
          <w:szCs w:val="20"/>
        </w:rPr>
        <w:t>indicate</w:t>
      </w:r>
      <w:r w:rsidRPr="00CC46B1">
        <w:rPr>
          <w:rFonts w:ascii="Times New Roman" w:hAnsi="Times New Roman" w:cs="Times New Roman"/>
          <w:strike/>
          <w:color w:val="0070C0"/>
          <w:sz w:val="20"/>
          <w:szCs w:val="20"/>
        </w:rPr>
        <w:t xml:space="preserve">s </w:t>
      </w:r>
      <w:r w:rsidRPr="006E117D">
        <w:rPr>
          <w:rFonts w:ascii="Times New Roman" w:hAnsi="Times New Roman" w:cs="Times New Roman"/>
          <w:strike/>
          <w:color w:val="0070C0"/>
          <w:sz w:val="20"/>
          <w:szCs w:val="20"/>
        </w:rPr>
        <w:t>if</w:t>
      </w:r>
      <w:r w:rsidRPr="006E117D">
        <w:rPr>
          <w:rFonts w:ascii="Times New Roman" w:hAnsi="Times New Roman" w:cs="Times New Roman"/>
          <w:color w:val="0070C0"/>
          <w:sz w:val="20"/>
          <w:szCs w:val="20"/>
          <w:u w:val="single"/>
        </w:rPr>
        <w:t xml:space="preserve"> that</w:t>
      </w:r>
      <w:r w:rsidRPr="00EB011B">
        <w:rPr>
          <w:rFonts w:ascii="Times New Roman" w:hAnsi="Times New Roman" w:cs="Times New Roman"/>
          <w:sz w:val="20"/>
          <w:szCs w:val="20"/>
        </w:rPr>
        <w:t xml:space="preserve"> the Restricted TWT DL TID Bitmap field </w:t>
      </w:r>
      <w:r w:rsidRPr="006E117D">
        <w:rPr>
          <w:rFonts w:ascii="Times New Roman" w:hAnsi="Times New Roman" w:cs="Times New Roman"/>
          <w:strike/>
          <w:color w:val="0070C0"/>
          <w:sz w:val="20"/>
          <w:szCs w:val="20"/>
        </w:rPr>
        <w:t xml:space="preserve">has </w:t>
      </w:r>
      <w:r w:rsidRPr="006E117D">
        <w:rPr>
          <w:rFonts w:ascii="Times New Roman" w:hAnsi="Times New Roman" w:cs="Times New Roman"/>
          <w:color w:val="0070C0"/>
          <w:sz w:val="20"/>
          <w:szCs w:val="20"/>
          <w:u w:val="single"/>
        </w:rPr>
        <w:t xml:space="preserve">is </w:t>
      </w:r>
      <w:r w:rsidRPr="00EB011B">
        <w:rPr>
          <w:rFonts w:ascii="Times New Roman" w:hAnsi="Times New Roman" w:cs="Times New Roman"/>
          <w:sz w:val="20"/>
          <w:szCs w:val="20"/>
        </w:rPr>
        <w:t>valid</w:t>
      </w:r>
      <w:r w:rsidRPr="00C93101">
        <w:rPr>
          <w:rFonts w:ascii="Times New Roman" w:hAnsi="Times New Roman" w:cs="Times New Roman"/>
          <w:strike/>
          <w:color w:val="0070C0"/>
          <w:sz w:val="20"/>
          <w:szCs w:val="20"/>
        </w:rPr>
        <w:t xml:space="preserve"> information</w:t>
      </w:r>
      <w:r w:rsidRPr="00EB011B">
        <w:rPr>
          <w:rFonts w:ascii="Times New Roman" w:hAnsi="Times New Roman" w:cs="Times New Roman"/>
          <w:sz w:val="20"/>
          <w:szCs w:val="20"/>
        </w:rPr>
        <w:t xml:space="preserve">. </w:t>
      </w:r>
      <w:r w:rsidRPr="00CC46B1">
        <w:rPr>
          <w:rFonts w:ascii="Times New Roman" w:hAnsi="Times New Roman" w:cs="Times New Roman"/>
          <w:strike/>
          <w:color w:val="0070C0"/>
          <w:sz w:val="20"/>
          <w:szCs w:val="20"/>
        </w:rPr>
        <w:t xml:space="preserve">When the </w:t>
      </w:r>
      <w:proofErr w:type="spellStart"/>
      <w:r w:rsidRPr="00CC46B1">
        <w:rPr>
          <w:rFonts w:ascii="Times New Roman" w:hAnsi="Times New Roman" w:cs="Times New Roman"/>
          <w:strike/>
          <w:color w:val="0070C0"/>
          <w:sz w:val="20"/>
          <w:szCs w:val="20"/>
        </w:rPr>
        <w:t>value</w:t>
      </w:r>
      <w:r w:rsidR="00CC46B1" w:rsidRPr="00CC46B1">
        <w:rPr>
          <w:rFonts w:ascii="Times New Roman" w:hAnsi="Times New Roman" w:cs="Times New Roman"/>
          <w:color w:val="0070C0"/>
          <w:sz w:val="20"/>
          <w:szCs w:val="20"/>
        </w:rPr>
        <w:t>The</w:t>
      </w:r>
      <w:proofErr w:type="spellEnd"/>
      <w:r w:rsidR="00CC46B1" w:rsidRPr="00CC46B1">
        <w:rPr>
          <w:rFonts w:ascii="Times New Roman" w:hAnsi="Times New Roman" w:cs="Times New Roman"/>
          <w:color w:val="0070C0"/>
          <w:sz w:val="20"/>
          <w:szCs w:val="20"/>
        </w:rPr>
        <w:t xml:space="preserve"> DL TID Bitmap Valid subfield</w:t>
      </w:r>
      <w:r w:rsidRPr="00CC46B1">
        <w:rPr>
          <w:rFonts w:ascii="Times New Roman" w:hAnsi="Times New Roman" w:cs="Times New Roman"/>
          <w:color w:val="0070C0"/>
          <w:sz w:val="20"/>
          <w:szCs w:val="20"/>
        </w:rPr>
        <w:t xml:space="preserve"> </w:t>
      </w:r>
      <w:r w:rsidRPr="00EB011B">
        <w:rPr>
          <w:rFonts w:ascii="Times New Roman" w:hAnsi="Times New Roman" w:cs="Times New Roman"/>
          <w:sz w:val="20"/>
          <w:szCs w:val="20"/>
        </w:rPr>
        <w:t>is set to 0</w:t>
      </w:r>
      <w:r w:rsidRPr="00CC46B1">
        <w:rPr>
          <w:rFonts w:ascii="Times New Roman" w:hAnsi="Times New Roman" w:cs="Times New Roman"/>
          <w:strike/>
          <w:color w:val="0070C0"/>
          <w:sz w:val="20"/>
          <w:szCs w:val="20"/>
        </w:rPr>
        <w:t>, it</w:t>
      </w:r>
      <w:r w:rsidRPr="00CC46B1">
        <w:rPr>
          <w:rFonts w:ascii="Times New Roman" w:hAnsi="Times New Roman" w:cs="Times New Roman"/>
          <w:color w:val="0070C0"/>
          <w:sz w:val="20"/>
          <w:szCs w:val="20"/>
          <w:u w:val="single"/>
        </w:rPr>
        <w:t xml:space="preserve"> </w:t>
      </w:r>
      <w:r w:rsidR="00CC46B1" w:rsidRPr="00CC46B1">
        <w:rPr>
          <w:rFonts w:ascii="Times New Roman" w:hAnsi="Times New Roman" w:cs="Times New Roman"/>
          <w:color w:val="0070C0"/>
          <w:sz w:val="20"/>
          <w:szCs w:val="20"/>
          <w:u w:val="single"/>
        </w:rPr>
        <w:t xml:space="preserve">to </w:t>
      </w:r>
      <w:r w:rsidRPr="00EB011B">
        <w:rPr>
          <w:rFonts w:ascii="Times New Roman" w:hAnsi="Times New Roman" w:cs="Times New Roman"/>
          <w:sz w:val="20"/>
          <w:szCs w:val="20"/>
        </w:rPr>
        <w:t>indicate</w:t>
      </w:r>
      <w:r w:rsidRPr="00CC46B1">
        <w:rPr>
          <w:rFonts w:ascii="Times New Roman" w:hAnsi="Times New Roman" w:cs="Times New Roman"/>
          <w:strike/>
          <w:color w:val="0070C0"/>
          <w:sz w:val="20"/>
          <w:szCs w:val="20"/>
        </w:rPr>
        <w:t>s</w:t>
      </w:r>
      <w:r w:rsidRPr="00EB011B">
        <w:rPr>
          <w:rFonts w:ascii="Times New Roman" w:hAnsi="Times New Roman" w:cs="Times New Roman"/>
          <w:sz w:val="20"/>
          <w:szCs w:val="20"/>
        </w:rPr>
        <w:t xml:space="preserve"> that </w:t>
      </w:r>
      <w:r w:rsidR="00CC46B1" w:rsidRPr="00CC46B1">
        <w:rPr>
          <w:rFonts w:ascii="Times New Roman" w:hAnsi="Times New Roman" w:cs="Times New Roman"/>
          <w:color w:val="0070C0"/>
          <w:sz w:val="20"/>
          <w:szCs w:val="20"/>
          <w:u w:val="single"/>
        </w:rPr>
        <w:t xml:space="preserve">the </w:t>
      </w:r>
      <w:r w:rsidRPr="00EB011B">
        <w:rPr>
          <w:rFonts w:ascii="Times New Roman" w:hAnsi="Times New Roman" w:cs="Times New Roman"/>
          <w:sz w:val="20"/>
          <w:szCs w:val="20"/>
        </w:rPr>
        <w:t xml:space="preserve">DL traffic of all </w:t>
      </w:r>
      <w:r w:rsidR="00CC46B1" w:rsidRPr="00CC46B1">
        <w:rPr>
          <w:rFonts w:ascii="Times New Roman" w:hAnsi="Times New Roman" w:cs="Times New Roman"/>
          <w:color w:val="0070C0"/>
          <w:sz w:val="20"/>
          <w:szCs w:val="20"/>
          <w:u w:val="single"/>
        </w:rPr>
        <w:t xml:space="preserve">the </w:t>
      </w:r>
      <w:r w:rsidRPr="00EB011B">
        <w:rPr>
          <w:rFonts w:ascii="Times New Roman" w:hAnsi="Times New Roman" w:cs="Times New Roman"/>
          <w:sz w:val="20"/>
          <w:szCs w:val="20"/>
        </w:rPr>
        <w:t>TIDs</w:t>
      </w:r>
      <w:r w:rsidR="00AF5231">
        <w:rPr>
          <w:rFonts w:ascii="Times New Roman" w:hAnsi="Times New Roman" w:cs="Times New Roman"/>
          <w:sz w:val="20"/>
          <w:szCs w:val="20"/>
        </w:rPr>
        <w:t xml:space="preserve"> </w:t>
      </w:r>
      <w:r w:rsidR="00AF5231" w:rsidRPr="00AF5231">
        <w:rPr>
          <w:rFonts w:ascii="Times New Roman" w:hAnsi="Times New Roman" w:cs="Times New Roman"/>
          <w:color w:val="0070C0"/>
          <w:sz w:val="20"/>
          <w:szCs w:val="20"/>
        </w:rPr>
        <w:t>(#</w:t>
      </w:r>
      <w:proofErr w:type="gramStart"/>
      <w:r w:rsidR="00AF5231" w:rsidRPr="00AF5231">
        <w:rPr>
          <w:rFonts w:ascii="Times New Roman" w:hAnsi="Times New Roman" w:cs="Times New Roman"/>
          <w:color w:val="0070C0"/>
          <w:sz w:val="20"/>
          <w:szCs w:val="20"/>
        </w:rPr>
        <w:t>13315)</w:t>
      </w:r>
      <w:r w:rsidR="00AF5231" w:rsidRPr="007C1D95">
        <w:rPr>
          <w:rFonts w:ascii="Times New Roman" w:hAnsi="Times New Roman" w:cs="Times New Roman"/>
          <w:color w:val="0070C0"/>
          <w:sz w:val="20"/>
          <w:szCs w:val="20"/>
          <w:u w:val="single"/>
        </w:rPr>
        <w:t>mapped</w:t>
      </w:r>
      <w:proofErr w:type="gramEnd"/>
      <w:r w:rsidR="00AF5231" w:rsidRPr="007C1D95">
        <w:rPr>
          <w:rFonts w:ascii="Times New Roman" w:hAnsi="Times New Roman" w:cs="Times New Roman"/>
          <w:color w:val="0070C0"/>
          <w:sz w:val="20"/>
          <w:szCs w:val="20"/>
          <w:u w:val="single"/>
        </w:rPr>
        <w:t xml:space="preserve"> in DL to the link </w:t>
      </w:r>
      <w:r w:rsidR="00CC46B1">
        <w:rPr>
          <w:rFonts w:ascii="Times New Roman" w:hAnsi="Times New Roman" w:cs="Times New Roman"/>
          <w:color w:val="0070C0"/>
          <w:sz w:val="20"/>
          <w:szCs w:val="20"/>
          <w:u w:val="single"/>
        </w:rPr>
        <w:t>i</w:t>
      </w:r>
      <w:r w:rsidR="00AF5231" w:rsidRPr="007C1D95">
        <w:rPr>
          <w:rFonts w:ascii="Times New Roman" w:hAnsi="Times New Roman" w:cs="Times New Roman"/>
          <w:color w:val="0070C0"/>
          <w:sz w:val="20"/>
          <w:szCs w:val="20"/>
          <w:u w:val="single"/>
        </w:rPr>
        <w:t>n which the R-TWT membership is being setup,</w:t>
      </w:r>
      <w:r w:rsidRPr="007C1D95">
        <w:rPr>
          <w:rFonts w:ascii="Times New Roman" w:hAnsi="Times New Roman" w:cs="Times New Roman"/>
          <w:color w:val="0070C0"/>
          <w:sz w:val="20"/>
          <w:szCs w:val="20"/>
          <w:u w:val="single"/>
        </w:rPr>
        <w:t xml:space="preserve"> </w:t>
      </w:r>
      <w:r w:rsidRPr="00EB011B">
        <w:rPr>
          <w:rFonts w:ascii="Times New Roman" w:hAnsi="Times New Roman" w:cs="Times New Roman"/>
          <w:sz w:val="20"/>
          <w:szCs w:val="20"/>
        </w:rPr>
        <w:t>is identified as latency sensitive traffic, and the Restricted TWT DL TID Bitmap field is reserved.</w:t>
      </w:r>
    </w:p>
    <w:p w14:paraId="69EF5990" w14:textId="3B773AAD" w:rsidR="0062733B" w:rsidRPr="00EB011B" w:rsidRDefault="0062733B" w:rsidP="0062733B">
      <w:pPr>
        <w:suppressAutoHyphens/>
        <w:jc w:val="both"/>
        <w:rPr>
          <w:rFonts w:ascii="Times New Roman" w:hAnsi="Times New Roman" w:cs="Times New Roman"/>
          <w:sz w:val="20"/>
          <w:szCs w:val="20"/>
        </w:rPr>
      </w:pPr>
      <w:r w:rsidRPr="006E117D">
        <w:rPr>
          <w:rFonts w:ascii="Times New Roman" w:hAnsi="Times New Roman" w:cs="Times New Roman"/>
          <w:color w:val="0070C0"/>
          <w:sz w:val="20"/>
          <w:szCs w:val="20"/>
        </w:rPr>
        <w:t>(#</w:t>
      </w:r>
      <w:proofErr w:type="gramStart"/>
      <w:r w:rsidRPr="006E117D">
        <w:rPr>
          <w:rFonts w:ascii="Times New Roman" w:hAnsi="Times New Roman" w:cs="Times New Roman"/>
          <w:color w:val="0070C0"/>
          <w:sz w:val="20"/>
          <w:szCs w:val="20"/>
        </w:rPr>
        <w:t>12054)</w:t>
      </w:r>
      <w:r w:rsidRPr="00EB011B">
        <w:rPr>
          <w:rFonts w:ascii="Times New Roman" w:hAnsi="Times New Roman" w:cs="Times New Roman"/>
          <w:sz w:val="20"/>
          <w:szCs w:val="20"/>
        </w:rPr>
        <w:t>The</w:t>
      </w:r>
      <w:proofErr w:type="gramEnd"/>
      <w:r w:rsidRPr="00EB011B">
        <w:rPr>
          <w:rFonts w:ascii="Times New Roman" w:hAnsi="Times New Roman" w:cs="Times New Roman"/>
          <w:sz w:val="20"/>
          <w:szCs w:val="20"/>
        </w:rPr>
        <w:t xml:space="preserve"> </w:t>
      </w:r>
      <w:r>
        <w:rPr>
          <w:rFonts w:ascii="Times New Roman" w:hAnsi="Times New Roman" w:cs="Times New Roman"/>
          <w:sz w:val="20"/>
          <w:szCs w:val="20"/>
        </w:rPr>
        <w:t>U</w:t>
      </w:r>
      <w:r w:rsidRPr="00EB011B">
        <w:rPr>
          <w:rFonts w:ascii="Times New Roman" w:hAnsi="Times New Roman" w:cs="Times New Roman"/>
          <w:sz w:val="20"/>
          <w:szCs w:val="20"/>
        </w:rPr>
        <w:t>L TID Bitmap Valid subfield</w:t>
      </w:r>
      <w:r>
        <w:rPr>
          <w:rFonts w:ascii="Times New Roman" w:hAnsi="Times New Roman" w:cs="Times New Roman"/>
          <w:color w:val="0070C0"/>
          <w:sz w:val="20"/>
          <w:szCs w:val="20"/>
          <w:u w:val="single"/>
        </w:rPr>
        <w:t xml:space="preserve"> is set to 1 to</w:t>
      </w:r>
      <w:r w:rsidRPr="006E117D">
        <w:rPr>
          <w:rFonts w:ascii="Times New Roman" w:hAnsi="Times New Roman" w:cs="Times New Roman"/>
          <w:color w:val="0070C0"/>
          <w:sz w:val="20"/>
          <w:szCs w:val="20"/>
        </w:rPr>
        <w:t xml:space="preserve"> </w:t>
      </w:r>
      <w:r w:rsidRPr="00EB011B">
        <w:rPr>
          <w:rFonts w:ascii="Times New Roman" w:hAnsi="Times New Roman" w:cs="Times New Roman"/>
          <w:sz w:val="20"/>
          <w:szCs w:val="20"/>
        </w:rPr>
        <w:t>indicate</w:t>
      </w:r>
      <w:r w:rsidRPr="00CC46B1">
        <w:rPr>
          <w:rFonts w:ascii="Times New Roman" w:hAnsi="Times New Roman" w:cs="Times New Roman"/>
          <w:strike/>
          <w:color w:val="0070C0"/>
          <w:sz w:val="20"/>
          <w:szCs w:val="20"/>
        </w:rPr>
        <w:t xml:space="preserve">s </w:t>
      </w:r>
      <w:r w:rsidRPr="006E117D">
        <w:rPr>
          <w:rFonts w:ascii="Times New Roman" w:hAnsi="Times New Roman" w:cs="Times New Roman"/>
          <w:strike/>
          <w:color w:val="0070C0"/>
          <w:sz w:val="20"/>
          <w:szCs w:val="20"/>
        </w:rPr>
        <w:t>if</w:t>
      </w:r>
      <w:r w:rsidRPr="006E117D">
        <w:rPr>
          <w:rFonts w:ascii="Times New Roman" w:hAnsi="Times New Roman" w:cs="Times New Roman"/>
          <w:color w:val="0070C0"/>
          <w:sz w:val="20"/>
          <w:szCs w:val="20"/>
          <w:u w:val="single"/>
        </w:rPr>
        <w:t xml:space="preserve"> that</w:t>
      </w:r>
      <w:r w:rsidRPr="00EB011B">
        <w:rPr>
          <w:rFonts w:ascii="Times New Roman" w:hAnsi="Times New Roman" w:cs="Times New Roman"/>
          <w:sz w:val="20"/>
          <w:szCs w:val="20"/>
        </w:rPr>
        <w:t xml:space="preserve"> the Restricted TWT </w:t>
      </w:r>
      <w:r>
        <w:rPr>
          <w:rFonts w:ascii="Times New Roman" w:hAnsi="Times New Roman" w:cs="Times New Roman"/>
          <w:sz w:val="20"/>
          <w:szCs w:val="20"/>
        </w:rPr>
        <w:t>U</w:t>
      </w:r>
      <w:r w:rsidRPr="00EB011B">
        <w:rPr>
          <w:rFonts w:ascii="Times New Roman" w:hAnsi="Times New Roman" w:cs="Times New Roman"/>
          <w:sz w:val="20"/>
          <w:szCs w:val="20"/>
        </w:rPr>
        <w:t xml:space="preserve">L TID Bitmap field </w:t>
      </w:r>
      <w:r w:rsidRPr="006E117D">
        <w:rPr>
          <w:rFonts w:ascii="Times New Roman" w:hAnsi="Times New Roman" w:cs="Times New Roman"/>
          <w:strike/>
          <w:color w:val="0070C0"/>
          <w:sz w:val="20"/>
          <w:szCs w:val="20"/>
        </w:rPr>
        <w:t xml:space="preserve">has </w:t>
      </w:r>
      <w:r w:rsidRPr="006E117D">
        <w:rPr>
          <w:rFonts w:ascii="Times New Roman" w:hAnsi="Times New Roman" w:cs="Times New Roman"/>
          <w:color w:val="0070C0"/>
          <w:sz w:val="20"/>
          <w:szCs w:val="20"/>
          <w:u w:val="single"/>
        </w:rPr>
        <w:t xml:space="preserve">is </w:t>
      </w:r>
      <w:r w:rsidRPr="00EB011B">
        <w:rPr>
          <w:rFonts w:ascii="Times New Roman" w:hAnsi="Times New Roman" w:cs="Times New Roman"/>
          <w:sz w:val="20"/>
          <w:szCs w:val="20"/>
        </w:rPr>
        <w:t>valid</w:t>
      </w:r>
      <w:r w:rsidRPr="00C93101">
        <w:rPr>
          <w:rFonts w:ascii="Times New Roman" w:hAnsi="Times New Roman" w:cs="Times New Roman"/>
          <w:strike/>
          <w:color w:val="0070C0"/>
          <w:sz w:val="20"/>
          <w:szCs w:val="20"/>
        </w:rPr>
        <w:t xml:space="preserve"> information</w:t>
      </w:r>
      <w:r w:rsidRPr="00EB011B">
        <w:rPr>
          <w:rFonts w:ascii="Times New Roman" w:hAnsi="Times New Roman" w:cs="Times New Roman"/>
          <w:sz w:val="20"/>
          <w:szCs w:val="20"/>
        </w:rPr>
        <w:t xml:space="preserve">. </w:t>
      </w:r>
      <w:r w:rsidRPr="00CC46B1">
        <w:rPr>
          <w:rFonts w:ascii="Times New Roman" w:hAnsi="Times New Roman" w:cs="Times New Roman"/>
          <w:strike/>
          <w:color w:val="0070C0"/>
          <w:sz w:val="20"/>
          <w:szCs w:val="20"/>
        </w:rPr>
        <w:t xml:space="preserve">When the </w:t>
      </w:r>
      <w:proofErr w:type="spellStart"/>
      <w:r w:rsidRPr="00CC46B1">
        <w:rPr>
          <w:rFonts w:ascii="Times New Roman" w:hAnsi="Times New Roman" w:cs="Times New Roman"/>
          <w:strike/>
          <w:color w:val="0070C0"/>
          <w:sz w:val="20"/>
          <w:szCs w:val="20"/>
        </w:rPr>
        <w:t>value</w:t>
      </w:r>
      <w:r w:rsidRPr="00CC46B1">
        <w:rPr>
          <w:rFonts w:ascii="Times New Roman" w:hAnsi="Times New Roman" w:cs="Times New Roman"/>
          <w:color w:val="0070C0"/>
          <w:sz w:val="20"/>
          <w:szCs w:val="20"/>
        </w:rPr>
        <w:t>The</w:t>
      </w:r>
      <w:proofErr w:type="spellEnd"/>
      <w:r w:rsidRPr="00CC46B1">
        <w:rPr>
          <w:rFonts w:ascii="Times New Roman" w:hAnsi="Times New Roman" w:cs="Times New Roman"/>
          <w:color w:val="0070C0"/>
          <w:sz w:val="20"/>
          <w:szCs w:val="20"/>
        </w:rPr>
        <w:t xml:space="preserve"> </w:t>
      </w:r>
      <w:r>
        <w:rPr>
          <w:rFonts w:ascii="Times New Roman" w:hAnsi="Times New Roman" w:cs="Times New Roman"/>
          <w:color w:val="0070C0"/>
          <w:sz w:val="20"/>
          <w:szCs w:val="20"/>
        </w:rPr>
        <w:t>U</w:t>
      </w:r>
      <w:r w:rsidRPr="00CC46B1">
        <w:rPr>
          <w:rFonts w:ascii="Times New Roman" w:hAnsi="Times New Roman" w:cs="Times New Roman"/>
          <w:color w:val="0070C0"/>
          <w:sz w:val="20"/>
          <w:szCs w:val="20"/>
        </w:rPr>
        <w:t xml:space="preserve">L TID Bitmap Valid subfield </w:t>
      </w:r>
      <w:r w:rsidRPr="00EB011B">
        <w:rPr>
          <w:rFonts w:ascii="Times New Roman" w:hAnsi="Times New Roman" w:cs="Times New Roman"/>
          <w:sz w:val="20"/>
          <w:szCs w:val="20"/>
        </w:rPr>
        <w:t>is set to 0</w:t>
      </w:r>
      <w:r w:rsidRPr="00CC46B1">
        <w:rPr>
          <w:rFonts w:ascii="Times New Roman" w:hAnsi="Times New Roman" w:cs="Times New Roman"/>
          <w:strike/>
          <w:color w:val="0070C0"/>
          <w:sz w:val="20"/>
          <w:szCs w:val="20"/>
        </w:rPr>
        <w:t>, it</w:t>
      </w:r>
      <w:r w:rsidRPr="00CC46B1">
        <w:rPr>
          <w:rFonts w:ascii="Times New Roman" w:hAnsi="Times New Roman" w:cs="Times New Roman"/>
          <w:color w:val="0070C0"/>
          <w:sz w:val="20"/>
          <w:szCs w:val="20"/>
          <w:u w:val="single"/>
        </w:rPr>
        <w:t xml:space="preserve"> to </w:t>
      </w:r>
      <w:r w:rsidRPr="00EB011B">
        <w:rPr>
          <w:rFonts w:ascii="Times New Roman" w:hAnsi="Times New Roman" w:cs="Times New Roman"/>
          <w:sz w:val="20"/>
          <w:szCs w:val="20"/>
        </w:rPr>
        <w:t>indicate</w:t>
      </w:r>
      <w:r w:rsidRPr="00CC46B1">
        <w:rPr>
          <w:rFonts w:ascii="Times New Roman" w:hAnsi="Times New Roman" w:cs="Times New Roman"/>
          <w:strike/>
          <w:color w:val="0070C0"/>
          <w:sz w:val="20"/>
          <w:szCs w:val="20"/>
        </w:rPr>
        <w:t>s</w:t>
      </w:r>
      <w:r w:rsidRPr="00EB011B">
        <w:rPr>
          <w:rFonts w:ascii="Times New Roman" w:hAnsi="Times New Roman" w:cs="Times New Roman"/>
          <w:sz w:val="20"/>
          <w:szCs w:val="20"/>
        </w:rPr>
        <w:t xml:space="preserve"> that </w:t>
      </w:r>
      <w:r w:rsidRPr="00CC46B1">
        <w:rPr>
          <w:rFonts w:ascii="Times New Roman" w:hAnsi="Times New Roman" w:cs="Times New Roman"/>
          <w:color w:val="0070C0"/>
          <w:sz w:val="20"/>
          <w:szCs w:val="20"/>
          <w:u w:val="single"/>
        </w:rPr>
        <w:t xml:space="preserve">the </w:t>
      </w:r>
      <w:r>
        <w:rPr>
          <w:rFonts w:ascii="Times New Roman" w:hAnsi="Times New Roman" w:cs="Times New Roman"/>
          <w:sz w:val="20"/>
          <w:szCs w:val="20"/>
        </w:rPr>
        <w:t>U</w:t>
      </w:r>
      <w:r w:rsidRPr="00EB011B">
        <w:rPr>
          <w:rFonts w:ascii="Times New Roman" w:hAnsi="Times New Roman" w:cs="Times New Roman"/>
          <w:sz w:val="20"/>
          <w:szCs w:val="20"/>
        </w:rPr>
        <w:t xml:space="preserve">L traffic of all </w:t>
      </w:r>
      <w:r w:rsidRPr="00CC46B1">
        <w:rPr>
          <w:rFonts w:ascii="Times New Roman" w:hAnsi="Times New Roman" w:cs="Times New Roman"/>
          <w:color w:val="0070C0"/>
          <w:sz w:val="20"/>
          <w:szCs w:val="20"/>
          <w:u w:val="single"/>
        </w:rPr>
        <w:t xml:space="preserve">the </w:t>
      </w:r>
      <w:r w:rsidRPr="00EB011B">
        <w:rPr>
          <w:rFonts w:ascii="Times New Roman" w:hAnsi="Times New Roman" w:cs="Times New Roman"/>
          <w:sz w:val="20"/>
          <w:szCs w:val="20"/>
        </w:rPr>
        <w:t>TIDs</w:t>
      </w:r>
      <w:r>
        <w:rPr>
          <w:rFonts w:ascii="Times New Roman" w:hAnsi="Times New Roman" w:cs="Times New Roman"/>
          <w:sz w:val="20"/>
          <w:szCs w:val="20"/>
        </w:rPr>
        <w:t xml:space="preserve"> </w:t>
      </w:r>
      <w:r w:rsidRPr="00AF5231">
        <w:rPr>
          <w:rFonts w:ascii="Times New Roman" w:hAnsi="Times New Roman" w:cs="Times New Roman"/>
          <w:color w:val="0070C0"/>
          <w:sz w:val="20"/>
          <w:szCs w:val="20"/>
        </w:rPr>
        <w:t>(#</w:t>
      </w:r>
      <w:proofErr w:type="gramStart"/>
      <w:r w:rsidRPr="00AF5231">
        <w:rPr>
          <w:rFonts w:ascii="Times New Roman" w:hAnsi="Times New Roman" w:cs="Times New Roman"/>
          <w:color w:val="0070C0"/>
          <w:sz w:val="20"/>
          <w:szCs w:val="20"/>
        </w:rPr>
        <w:t>13315)</w:t>
      </w:r>
      <w:r w:rsidRPr="007C1D95">
        <w:rPr>
          <w:rFonts w:ascii="Times New Roman" w:hAnsi="Times New Roman" w:cs="Times New Roman"/>
          <w:color w:val="0070C0"/>
          <w:sz w:val="20"/>
          <w:szCs w:val="20"/>
          <w:u w:val="single"/>
        </w:rPr>
        <w:t>mapped</w:t>
      </w:r>
      <w:proofErr w:type="gramEnd"/>
      <w:r w:rsidRPr="007C1D95">
        <w:rPr>
          <w:rFonts w:ascii="Times New Roman" w:hAnsi="Times New Roman" w:cs="Times New Roman"/>
          <w:color w:val="0070C0"/>
          <w:sz w:val="20"/>
          <w:szCs w:val="20"/>
          <w:u w:val="single"/>
        </w:rPr>
        <w:t xml:space="preserve"> in </w:t>
      </w:r>
      <w:r>
        <w:rPr>
          <w:rFonts w:ascii="Times New Roman" w:hAnsi="Times New Roman" w:cs="Times New Roman"/>
          <w:color w:val="0070C0"/>
          <w:sz w:val="20"/>
          <w:szCs w:val="20"/>
          <w:u w:val="single"/>
        </w:rPr>
        <w:t>U</w:t>
      </w:r>
      <w:r w:rsidRPr="007C1D95">
        <w:rPr>
          <w:rFonts w:ascii="Times New Roman" w:hAnsi="Times New Roman" w:cs="Times New Roman"/>
          <w:color w:val="0070C0"/>
          <w:sz w:val="20"/>
          <w:szCs w:val="20"/>
          <w:u w:val="single"/>
        </w:rPr>
        <w:t xml:space="preserve">L to the link </w:t>
      </w:r>
      <w:r>
        <w:rPr>
          <w:rFonts w:ascii="Times New Roman" w:hAnsi="Times New Roman" w:cs="Times New Roman"/>
          <w:color w:val="0070C0"/>
          <w:sz w:val="20"/>
          <w:szCs w:val="20"/>
          <w:u w:val="single"/>
        </w:rPr>
        <w:t>i</w:t>
      </w:r>
      <w:r w:rsidRPr="007C1D95">
        <w:rPr>
          <w:rFonts w:ascii="Times New Roman" w:hAnsi="Times New Roman" w:cs="Times New Roman"/>
          <w:color w:val="0070C0"/>
          <w:sz w:val="20"/>
          <w:szCs w:val="20"/>
          <w:u w:val="single"/>
        </w:rPr>
        <w:t xml:space="preserve">n which the R-TWT membership is being setup, </w:t>
      </w:r>
      <w:r w:rsidRPr="00EB011B">
        <w:rPr>
          <w:rFonts w:ascii="Times New Roman" w:hAnsi="Times New Roman" w:cs="Times New Roman"/>
          <w:sz w:val="20"/>
          <w:szCs w:val="20"/>
        </w:rPr>
        <w:t xml:space="preserve">is identified as latency sensitive traffic, and the Restricted TWT </w:t>
      </w:r>
      <w:r>
        <w:rPr>
          <w:rFonts w:ascii="Times New Roman" w:hAnsi="Times New Roman" w:cs="Times New Roman"/>
          <w:sz w:val="20"/>
          <w:szCs w:val="20"/>
        </w:rPr>
        <w:t>U</w:t>
      </w:r>
      <w:r w:rsidRPr="00EB011B">
        <w:rPr>
          <w:rFonts w:ascii="Times New Roman" w:hAnsi="Times New Roman" w:cs="Times New Roman"/>
          <w:sz w:val="20"/>
          <w:szCs w:val="20"/>
        </w:rPr>
        <w:t>L TID Bitmap field is reserved.</w:t>
      </w:r>
    </w:p>
    <w:p w14:paraId="09AC19D2" w14:textId="33805290" w:rsidR="003E246A" w:rsidRPr="00E9314A" w:rsidRDefault="003E246A" w:rsidP="00E9314A">
      <w:pPr>
        <w:suppressAutoHyphens/>
        <w:jc w:val="both"/>
        <w:rPr>
          <w:rFonts w:ascii="Times New Roman" w:hAnsi="Times New Roman" w:cs="Times New Roman"/>
          <w:sz w:val="20"/>
          <w:szCs w:val="20"/>
        </w:rPr>
      </w:pPr>
      <w:r w:rsidRPr="00733C24">
        <w:rPr>
          <w:rFonts w:ascii="Calibri" w:hAnsi="Calibri" w:cs="Calibri"/>
          <w:sz w:val="20"/>
          <w:szCs w:val="20"/>
        </w:rPr>
        <w:t>﻿</w:t>
      </w:r>
      <w:r w:rsidRPr="00733C24">
        <w:rPr>
          <w:rFonts w:ascii="Times New Roman" w:hAnsi="Times New Roman" w:cs="Times New Roman"/>
          <w:sz w:val="20"/>
          <w:szCs w:val="20"/>
        </w:rPr>
        <w:t xml:space="preserve">The Restricted TWT DL TID Bitmap and Restricted TWT UL TID Bitmap subfields specify </w:t>
      </w:r>
      <w:r w:rsidRPr="00C93101">
        <w:rPr>
          <w:rFonts w:ascii="Times New Roman" w:hAnsi="Times New Roman" w:cs="Times New Roman"/>
          <w:color w:val="0070C0"/>
          <w:sz w:val="20"/>
          <w:szCs w:val="20"/>
          <w:u w:val="single"/>
        </w:rPr>
        <w:t>(#</w:t>
      </w:r>
      <w:proofErr w:type="gramStart"/>
      <w:r w:rsidRPr="00C93101">
        <w:rPr>
          <w:rFonts w:ascii="Times New Roman" w:hAnsi="Times New Roman" w:cs="Times New Roman"/>
          <w:color w:val="0070C0"/>
          <w:sz w:val="20"/>
          <w:szCs w:val="20"/>
          <w:u w:val="single"/>
        </w:rPr>
        <w:t>12967)</w:t>
      </w:r>
      <w:r w:rsidRPr="00C93101">
        <w:rPr>
          <w:rFonts w:ascii="Times New Roman" w:hAnsi="Times New Roman" w:cs="Times New Roman"/>
          <w:strike/>
          <w:color w:val="0070C0"/>
          <w:sz w:val="20"/>
          <w:szCs w:val="20"/>
        </w:rPr>
        <w:t>which</w:t>
      </w:r>
      <w:proofErr w:type="gramEnd"/>
      <w:r w:rsidRPr="00C93101">
        <w:rPr>
          <w:rFonts w:ascii="Times New Roman" w:hAnsi="Times New Roman" w:cs="Times New Roman"/>
          <w:strike/>
          <w:color w:val="0070C0"/>
          <w:sz w:val="20"/>
          <w:szCs w:val="20"/>
        </w:rPr>
        <w:t xml:space="preserve"> TID(s)</w:t>
      </w:r>
      <w:r w:rsidRPr="00C93101">
        <w:rPr>
          <w:rFonts w:ascii="Times New Roman" w:hAnsi="Times New Roman" w:cs="Times New Roman"/>
          <w:color w:val="0070C0"/>
          <w:sz w:val="20"/>
          <w:szCs w:val="20"/>
          <w:u w:val="single"/>
        </w:rPr>
        <w:t>the TID</w:t>
      </w:r>
      <w:r w:rsidR="0062733B">
        <w:rPr>
          <w:rFonts w:ascii="Times New Roman" w:hAnsi="Times New Roman" w:cs="Times New Roman"/>
          <w:color w:val="0070C0"/>
          <w:sz w:val="20"/>
          <w:szCs w:val="20"/>
          <w:u w:val="single"/>
        </w:rPr>
        <w:t>(</w:t>
      </w:r>
      <w:r w:rsidRPr="00C93101">
        <w:rPr>
          <w:rFonts w:ascii="Times New Roman" w:hAnsi="Times New Roman" w:cs="Times New Roman"/>
          <w:color w:val="0070C0"/>
          <w:sz w:val="20"/>
          <w:szCs w:val="20"/>
          <w:u w:val="single"/>
        </w:rPr>
        <w:t>s</w:t>
      </w:r>
      <w:r w:rsidR="0062733B">
        <w:rPr>
          <w:rFonts w:ascii="Times New Roman" w:hAnsi="Times New Roman" w:cs="Times New Roman"/>
          <w:color w:val="0070C0"/>
          <w:sz w:val="20"/>
          <w:szCs w:val="20"/>
          <w:u w:val="single"/>
        </w:rPr>
        <w:t>)</w:t>
      </w:r>
      <w:r w:rsidRPr="00C93101">
        <w:rPr>
          <w:rFonts w:ascii="Times New Roman" w:hAnsi="Times New Roman" w:cs="Times New Roman"/>
          <w:color w:val="0070C0"/>
          <w:sz w:val="20"/>
          <w:szCs w:val="20"/>
          <w:u w:val="single"/>
        </w:rPr>
        <w:t xml:space="preserve"> that</w:t>
      </w:r>
      <w:r>
        <w:rPr>
          <w:rFonts w:ascii="Times New Roman" w:hAnsi="Times New Roman" w:cs="Times New Roman"/>
          <w:sz w:val="20"/>
          <w:szCs w:val="20"/>
        </w:rPr>
        <w:t xml:space="preserve"> </w:t>
      </w:r>
      <w:r w:rsidRPr="00733C24">
        <w:rPr>
          <w:rFonts w:ascii="Times New Roman" w:hAnsi="Times New Roman" w:cs="Times New Roman"/>
          <w:sz w:val="20"/>
          <w:szCs w:val="20"/>
        </w:rPr>
        <w:t xml:space="preserve">are identified by the </w:t>
      </w:r>
      <w:r w:rsidRPr="00C93101">
        <w:rPr>
          <w:rFonts w:ascii="Times New Roman" w:hAnsi="Times New Roman" w:cs="Times New Roman"/>
          <w:color w:val="0070C0"/>
          <w:sz w:val="20"/>
          <w:szCs w:val="20"/>
        </w:rPr>
        <w:t>(#13316)</w:t>
      </w:r>
      <w:r w:rsidRPr="00C93101">
        <w:rPr>
          <w:rFonts w:ascii="Times New Roman" w:hAnsi="Times New Roman" w:cs="Times New Roman"/>
          <w:color w:val="0070C0"/>
          <w:sz w:val="20"/>
          <w:szCs w:val="20"/>
          <w:u w:val="single"/>
        </w:rPr>
        <w:t>R-</w:t>
      </w:r>
      <w:r w:rsidRPr="00733C24">
        <w:rPr>
          <w:rFonts w:ascii="Times New Roman" w:hAnsi="Times New Roman" w:cs="Times New Roman"/>
          <w:sz w:val="20"/>
          <w:szCs w:val="20"/>
        </w:rPr>
        <w:t xml:space="preserve">TWT scheduling AP or the </w:t>
      </w:r>
      <w:r w:rsidRPr="00C93101">
        <w:rPr>
          <w:rFonts w:ascii="Times New Roman" w:hAnsi="Times New Roman" w:cs="Times New Roman"/>
          <w:color w:val="0070C0"/>
          <w:sz w:val="20"/>
          <w:szCs w:val="20"/>
        </w:rPr>
        <w:t>(#13316)</w:t>
      </w:r>
      <w:r w:rsidRPr="00C93101">
        <w:rPr>
          <w:rFonts w:ascii="Times New Roman" w:hAnsi="Times New Roman" w:cs="Times New Roman"/>
          <w:color w:val="0070C0"/>
          <w:sz w:val="20"/>
          <w:szCs w:val="20"/>
          <w:u w:val="single"/>
        </w:rPr>
        <w:t>R-</w:t>
      </w:r>
      <w:r w:rsidRPr="00733C24">
        <w:rPr>
          <w:rFonts w:ascii="Times New Roman" w:hAnsi="Times New Roman" w:cs="Times New Roman"/>
          <w:sz w:val="20"/>
          <w:szCs w:val="20"/>
        </w:rPr>
        <w:t>TWT scheduled STA as latency sensitive traffic streams in</w:t>
      </w:r>
      <w:r>
        <w:rPr>
          <w:rFonts w:ascii="Times New Roman" w:hAnsi="Times New Roman" w:cs="Times New Roman"/>
          <w:sz w:val="20"/>
          <w:szCs w:val="20"/>
        </w:rPr>
        <w:t xml:space="preserve"> </w:t>
      </w:r>
      <w:r w:rsidRPr="00733C24">
        <w:rPr>
          <w:rFonts w:ascii="Calibri" w:hAnsi="Calibri" w:cs="Calibri"/>
          <w:sz w:val="20"/>
          <w:szCs w:val="20"/>
        </w:rPr>
        <w:t>﻿</w:t>
      </w:r>
      <w:r w:rsidRPr="00733C24">
        <w:rPr>
          <w:rFonts w:ascii="Times New Roman" w:hAnsi="Times New Roman" w:cs="Times New Roman"/>
          <w:sz w:val="20"/>
          <w:szCs w:val="20"/>
        </w:rPr>
        <w:t>the downlink and uplink direction, respectively. A value of 1 at bit position k in the bitmap indicates that</w:t>
      </w:r>
      <w:r>
        <w:rPr>
          <w:rFonts w:ascii="Times New Roman" w:hAnsi="Times New Roman" w:cs="Times New Roman"/>
          <w:sz w:val="20"/>
          <w:szCs w:val="20"/>
        </w:rPr>
        <w:t xml:space="preserve"> </w:t>
      </w:r>
      <w:r w:rsidRPr="00733C24">
        <w:rPr>
          <w:rFonts w:ascii="Times New Roman" w:hAnsi="Times New Roman" w:cs="Times New Roman"/>
          <w:sz w:val="20"/>
          <w:szCs w:val="20"/>
        </w:rPr>
        <w:t>TID k is classified as latency sensitive traffic stream. A value of 0 at bit position k in the bitmap indicates</w:t>
      </w:r>
      <w:r>
        <w:rPr>
          <w:rFonts w:ascii="Times New Roman" w:hAnsi="Times New Roman" w:cs="Times New Roman"/>
          <w:sz w:val="20"/>
          <w:szCs w:val="20"/>
        </w:rPr>
        <w:t xml:space="preserve"> </w:t>
      </w:r>
      <w:r w:rsidRPr="00733C24">
        <w:rPr>
          <w:rFonts w:ascii="Times New Roman" w:hAnsi="Times New Roman" w:cs="Times New Roman"/>
          <w:sz w:val="20"/>
          <w:szCs w:val="20"/>
        </w:rPr>
        <w:t>that TID k is not classified as latency sensitive traffic stream.</w:t>
      </w:r>
    </w:p>
    <w:p w14:paraId="53B12D75" w14:textId="34608563" w:rsidR="003E246A" w:rsidRDefault="003E246A">
      <w:pPr>
        <w:rPr>
          <w:rFonts w:ascii="Arial" w:hAnsi="Arial" w:cs="Arial"/>
          <w:b/>
          <w:bCs/>
          <w:color w:val="000000"/>
          <w:sz w:val="20"/>
          <w:szCs w:val="20"/>
        </w:rPr>
      </w:pPr>
    </w:p>
    <w:p w14:paraId="75EA060C" w14:textId="2DF6E775" w:rsidR="0055720A" w:rsidRDefault="0055720A">
      <w:pPr>
        <w:rPr>
          <w:rFonts w:ascii="Arial" w:hAnsi="Arial" w:cs="Arial"/>
          <w:b/>
          <w:bCs/>
          <w:color w:val="000000"/>
          <w:sz w:val="20"/>
          <w:szCs w:val="20"/>
        </w:rPr>
      </w:pPr>
    </w:p>
    <w:p w14:paraId="741A38F6" w14:textId="2D081DD2" w:rsidR="0055720A" w:rsidRDefault="0055720A">
      <w:pPr>
        <w:rPr>
          <w:rFonts w:ascii="Arial" w:hAnsi="Arial" w:cs="Arial"/>
          <w:b/>
          <w:bCs/>
          <w:color w:val="000000"/>
          <w:sz w:val="20"/>
          <w:szCs w:val="20"/>
        </w:rPr>
      </w:pPr>
    </w:p>
    <w:p w14:paraId="2B6CBCDC" w14:textId="059606E9" w:rsidR="0055720A" w:rsidRDefault="0055720A">
      <w:pPr>
        <w:rPr>
          <w:rFonts w:ascii="Arial" w:hAnsi="Arial" w:cs="Arial"/>
          <w:b/>
          <w:bCs/>
          <w:color w:val="000000"/>
          <w:sz w:val="20"/>
          <w:szCs w:val="20"/>
        </w:rPr>
      </w:pPr>
    </w:p>
    <w:p w14:paraId="6793DAF4" w14:textId="2E43B954" w:rsidR="0055720A" w:rsidRDefault="0055720A">
      <w:pPr>
        <w:rPr>
          <w:rFonts w:ascii="Arial" w:hAnsi="Arial" w:cs="Arial"/>
          <w:b/>
          <w:bCs/>
          <w:color w:val="000000"/>
          <w:sz w:val="20"/>
          <w:szCs w:val="20"/>
        </w:rPr>
      </w:pPr>
    </w:p>
    <w:p w14:paraId="77299A90" w14:textId="121B785B" w:rsidR="0055720A" w:rsidRDefault="0055720A">
      <w:pPr>
        <w:rPr>
          <w:rFonts w:ascii="Arial" w:hAnsi="Arial" w:cs="Arial"/>
          <w:b/>
          <w:bCs/>
          <w:color w:val="000000"/>
          <w:sz w:val="20"/>
          <w:szCs w:val="20"/>
        </w:rPr>
      </w:pPr>
    </w:p>
    <w:p w14:paraId="42E50038" w14:textId="664630EB" w:rsidR="0055720A" w:rsidRDefault="0055720A">
      <w:pPr>
        <w:rPr>
          <w:rFonts w:ascii="Arial" w:hAnsi="Arial" w:cs="Arial"/>
          <w:b/>
          <w:bCs/>
          <w:color w:val="000000"/>
          <w:sz w:val="20"/>
          <w:szCs w:val="20"/>
        </w:rPr>
      </w:pPr>
    </w:p>
    <w:p w14:paraId="2DCF99A3" w14:textId="1045DC22" w:rsidR="0055720A" w:rsidRDefault="0055720A">
      <w:pPr>
        <w:rPr>
          <w:rFonts w:ascii="Arial" w:hAnsi="Arial" w:cs="Arial"/>
          <w:b/>
          <w:bCs/>
          <w:color w:val="000000"/>
          <w:sz w:val="20"/>
          <w:szCs w:val="20"/>
        </w:rPr>
      </w:pPr>
    </w:p>
    <w:p w14:paraId="631AB6A0" w14:textId="12DD13C2" w:rsidR="0055720A" w:rsidRDefault="0055720A">
      <w:pPr>
        <w:rPr>
          <w:rFonts w:ascii="Arial" w:hAnsi="Arial" w:cs="Arial"/>
          <w:b/>
          <w:bCs/>
          <w:color w:val="000000"/>
          <w:sz w:val="20"/>
          <w:szCs w:val="20"/>
        </w:rPr>
      </w:pPr>
    </w:p>
    <w:p w14:paraId="464BC814" w14:textId="64476F7F" w:rsidR="0055720A" w:rsidRDefault="0055720A">
      <w:pPr>
        <w:rPr>
          <w:rFonts w:ascii="Arial" w:hAnsi="Arial" w:cs="Arial"/>
          <w:b/>
          <w:bCs/>
          <w:color w:val="000000"/>
          <w:sz w:val="20"/>
          <w:szCs w:val="20"/>
        </w:rPr>
      </w:pPr>
    </w:p>
    <w:p w14:paraId="238D38E0" w14:textId="7BCBA5C4" w:rsidR="0055720A" w:rsidRDefault="0055720A">
      <w:pPr>
        <w:rPr>
          <w:rFonts w:ascii="Arial" w:hAnsi="Arial" w:cs="Arial"/>
          <w:b/>
          <w:bCs/>
          <w:color w:val="000000"/>
          <w:sz w:val="20"/>
          <w:szCs w:val="20"/>
        </w:rPr>
      </w:pPr>
    </w:p>
    <w:p w14:paraId="4EA3397A" w14:textId="66E0DF1A" w:rsidR="0055720A" w:rsidRDefault="0055720A">
      <w:pPr>
        <w:rPr>
          <w:rFonts w:ascii="Arial" w:hAnsi="Arial" w:cs="Arial"/>
          <w:b/>
          <w:bCs/>
          <w:color w:val="000000"/>
          <w:sz w:val="20"/>
          <w:szCs w:val="20"/>
        </w:rPr>
      </w:pPr>
    </w:p>
    <w:p w14:paraId="5BDBC3DB" w14:textId="18F5997A" w:rsidR="0055720A" w:rsidRDefault="0055720A">
      <w:pPr>
        <w:rPr>
          <w:rFonts w:ascii="Arial" w:hAnsi="Arial" w:cs="Arial"/>
          <w:b/>
          <w:bCs/>
          <w:color w:val="000000"/>
          <w:sz w:val="20"/>
          <w:szCs w:val="20"/>
        </w:rPr>
      </w:pPr>
    </w:p>
    <w:p w14:paraId="210DACE5" w14:textId="24AEA349" w:rsidR="0055720A" w:rsidRDefault="0055720A">
      <w:pPr>
        <w:rPr>
          <w:rFonts w:ascii="Arial" w:hAnsi="Arial" w:cs="Arial"/>
          <w:b/>
          <w:bCs/>
          <w:color w:val="000000"/>
          <w:sz w:val="20"/>
          <w:szCs w:val="20"/>
        </w:rPr>
      </w:pPr>
    </w:p>
    <w:p w14:paraId="5ABAF60B" w14:textId="517DEB9F" w:rsidR="0055720A" w:rsidRDefault="0055720A">
      <w:pPr>
        <w:rPr>
          <w:rFonts w:ascii="Arial" w:hAnsi="Arial" w:cs="Arial"/>
          <w:b/>
          <w:bCs/>
          <w:color w:val="000000"/>
          <w:sz w:val="20"/>
          <w:szCs w:val="20"/>
        </w:rPr>
      </w:pPr>
    </w:p>
    <w:p w14:paraId="66C5149E" w14:textId="31B4D3C8" w:rsidR="0055720A" w:rsidRDefault="0055720A">
      <w:pPr>
        <w:rPr>
          <w:rFonts w:ascii="Arial" w:hAnsi="Arial" w:cs="Arial"/>
          <w:b/>
          <w:bCs/>
          <w:color w:val="000000"/>
          <w:sz w:val="20"/>
          <w:szCs w:val="20"/>
        </w:rPr>
      </w:pPr>
    </w:p>
    <w:p w14:paraId="012D6618" w14:textId="45B2504E" w:rsidR="0055720A" w:rsidRDefault="0055720A">
      <w:pPr>
        <w:rPr>
          <w:rFonts w:ascii="Arial" w:hAnsi="Arial" w:cs="Arial"/>
          <w:b/>
          <w:bCs/>
          <w:color w:val="000000"/>
          <w:sz w:val="20"/>
          <w:szCs w:val="20"/>
        </w:rPr>
      </w:pPr>
    </w:p>
    <w:p w14:paraId="64BF92E8" w14:textId="2473BA08" w:rsidR="0055720A" w:rsidRDefault="0055720A">
      <w:pPr>
        <w:rPr>
          <w:rFonts w:ascii="Arial" w:hAnsi="Arial" w:cs="Arial"/>
          <w:b/>
          <w:bCs/>
          <w:color w:val="000000"/>
          <w:sz w:val="20"/>
          <w:szCs w:val="20"/>
        </w:rPr>
      </w:pPr>
    </w:p>
    <w:p w14:paraId="06B48007" w14:textId="77777777" w:rsidR="0055720A" w:rsidRDefault="0055720A">
      <w:pPr>
        <w:rPr>
          <w:rFonts w:ascii="Arial" w:hAnsi="Arial" w:cs="Arial"/>
          <w:b/>
          <w:bCs/>
          <w:color w:val="000000"/>
          <w:sz w:val="20"/>
          <w:szCs w:val="20"/>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900"/>
        <w:gridCol w:w="720"/>
        <w:gridCol w:w="2880"/>
        <w:gridCol w:w="1980"/>
        <w:gridCol w:w="3150"/>
      </w:tblGrid>
      <w:tr w:rsidR="00EE4BBB" w:rsidRPr="00E509B6" w14:paraId="31FE4390" w14:textId="77777777" w:rsidTr="0055720A">
        <w:trPr>
          <w:trHeight w:val="220"/>
          <w:jc w:val="center"/>
        </w:trPr>
        <w:tc>
          <w:tcPr>
            <w:tcW w:w="625" w:type="dxa"/>
            <w:shd w:val="clear" w:color="auto" w:fill="BFBFBF" w:themeFill="background1" w:themeFillShade="BF"/>
            <w:noWrap/>
            <w:vAlign w:val="center"/>
            <w:hideMark/>
          </w:tcPr>
          <w:p w14:paraId="2D4F374C"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lastRenderedPageBreak/>
              <w:t>CID</w:t>
            </w:r>
          </w:p>
        </w:tc>
        <w:tc>
          <w:tcPr>
            <w:tcW w:w="1080" w:type="dxa"/>
            <w:shd w:val="clear" w:color="auto" w:fill="BFBFBF" w:themeFill="background1" w:themeFillShade="BF"/>
          </w:tcPr>
          <w:p w14:paraId="53091D53"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Commenter</w:t>
            </w:r>
          </w:p>
        </w:tc>
        <w:tc>
          <w:tcPr>
            <w:tcW w:w="900" w:type="dxa"/>
            <w:shd w:val="clear" w:color="auto" w:fill="BFBFBF" w:themeFill="background1" w:themeFillShade="BF"/>
            <w:noWrap/>
            <w:vAlign w:val="center"/>
          </w:tcPr>
          <w:p w14:paraId="1FB6D444" w14:textId="66A1EACA" w:rsidR="001344C7" w:rsidRPr="00E509B6" w:rsidRDefault="002A59FE"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Clause</w:t>
            </w:r>
          </w:p>
        </w:tc>
        <w:tc>
          <w:tcPr>
            <w:tcW w:w="720" w:type="dxa"/>
            <w:shd w:val="clear" w:color="auto" w:fill="BFBFBF" w:themeFill="background1" w:themeFillShade="BF"/>
            <w:vAlign w:val="center"/>
          </w:tcPr>
          <w:p w14:paraId="43FA09BF" w14:textId="14760878" w:rsidR="001344C7" w:rsidRPr="00E509B6" w:rsidRDefault="002A59FE"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Pg/Ln</w:t>
            </w:r>
          </w:p>
        </w:tc>
        <w:tc>
          <w:tcPr>
            <w:tcW w:w="2880" w:type="dxa"/>
            <w:shd w:val="clear" w:color="auto" w:fill="BFBFBF" w:themeFill="background1" w:themeFillShade="BF"/>
            <w:noWrap/>
            <w:vAlign w:val="bottom"/>
            <w:hideMark/>
          </w:tcPr>
          <w:p w14:paraId="6A54C471"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Comment</w:t>
            </w:r>
          </w:p>
        </w:tc>
        <w:tc>
          <w:tcPr>
            <w:tcW w:w="1980" w:type="dxa"/>
            <w:shd w:val="clear" w:color="auto" w:fill="BFBFBF" w:themeFill="background1" w:themeFillShade="BF"/>
            <w:noWrap/>
            <w:vAlign w:val="bottom"/>
            <w:hideMark/>
          </w:tcPr>
          <w:p w14:paraId="51011E02"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Proposed Change</w:t>
            </w:r>
          </w:p>
        </w:tc>
        <w:tc>
          <w:tcPr>
            <w:tcW w:w="3150" w:type="dxa"/>
            <w:shd w:val="clear" w:color="auto" w:fill="BFBFBF" w:themeFill="background1" w:themeFillShade="BF"/>
            <w:vAlign w:val="center"/>
            <w:hideMark/>
          </w:tcPr>
          <w:p w14:paraId="32E90F57" w14:textId="77777777" w:rsidR="001344C7" w:rsidRPr="00E509B6" w:rsidRDefault="001344C7" w:rsidP="00543FFE">
            <w:pPr>
              <w:suppressAutoHyphens/>
              <w:spacing w:after="0"/>
              <w:rPr>
                <w:rFonts w:ascii="Times New Roman" w:eastAsia="Times New Roman" w:hAnsi="Times New Roman" w:cs="Times New Roman"/>
                <w:b/>
                <w:bCs/>
                <w:color w:val="000000"/>
                <w:sz w:val="16"/>
                <w:szCs w:val="16"/>
              </w:rPr>
            </w:pPr>
            <w:r w:rsidRPr="00E509B6">
              <w:rPr>
                <w:rFonts w:ascii="Times New Roman" w:eastAsia="Times New Roman" w:hAnsi="Times New Roman" w:cs="Times New Roman"/>
                <w:b/>
                <w:bCs/>
                <w:color w:val="000000"/>
                <w:sz w:val="16"/>
                <w:szCs w:val="16"/>
              </w:rPr>
              <w:t>Resolution</w:t>
            </w:r>
          </w:p>
        </w:tc>
      </w:tr>
      <w:tr w:rsidR="006A0FF2" w:rsidRPr="00E509B6" w14:paraId="6CD34039" w14:textId="77777777" w:rsidTr="0055720A">
        <w:trPr>
          <w:trHeight w:val="220"/>
          <w:jc w:val="center"/>
        </w:trPr>
        <w:tc>
          <w:tcPr>
            <w:tcW w:w="625" w:type="dxa"/>
            <w:shd w:val="clear" w:color="auto" w:fill="auto"/>
            <w:noWrap/>
          </w:tcPr>
          <w:p w14:paraId="0AE15F6C" w14:textId="3659D4CE"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13017</w:t>
            </w:r>
          </w:p>
        </w:tc>
        <w:tc>
          <w:tcPr>
            <w:tcW w:w="1080" w:type="dxa"/>
          </w:tcPr>
          <w:p w14:paraId="03165C59" w14:textId="2F45C37F" w:rsidR="006A0FF2" w:rsidRPr="00E509B6"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Chunyu</w:t>
            </w:r>
            <w:proofErr w:type="spellEnd"/>
            <w:r w:rsidRPr="00A40FF5">
              <w:rPr>
                <w:rFonts w:ascii="Times New Roman" w:hAnsi="Times New Roman" w:cs="Times New Roman"/>
                <w:sz w:val="16"/>
                <w:szCs w:val="16"/>
              </w:rPr>
              <w:t xml:space="preserve"> Hu</w:t>
            </w:r>
          </w:p>
        </w:tc>
        <w:tc>
          <w:tcPr>
            <w:tcW w:w="900" w:type="dxa"/>
            <w:shd w:val="clear" w:color="auto" w:fill="auto"/>
            <w:noWrap/>
          </w:tcPr>
          <w:p w14:paraId="0BE178F5" w14:textId="22699EC1"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35.9.4.1</w:t>
            </w:r>
          </w:p>
        </w:tc>
        <w:tc>
          <w:tcPr>
            <w:tcW w:w="720" w:type="dxa"/>
          </w:tcPr>
          <w:p w14:paraId="63EA1271" w14:textId="48FC0DC2"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511.02</w:t>
            </w:r>
          </w:p>
        </w:tc>
        <w:tc>
          <w:tcPr>
            <w:tcW w:w="2880" w:type="dxa"/>
            <w:shd w:val="clear" w:color="auto" w:fill="auto"/>
            <w:noWrap/>
          </w:tcPr>
          <w:p w14:paraId="25D255CE" w14:textId="08A8956F"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r-TWT operation assumes broadcast TWT operation as baseline. Is it required to have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related capabilities set for r-TWT supporting STAs? Need to clarify this </w:t>
            </w:r>
            <w:proofErr w:type="spellStart"/>
            <w:r w:rsidRPr="00A40FF5">
              <w:rPr>
                <w:rFonts w:ascii="Times New Roman" w:hAnsi="Times New Roman" w:cs="Times New Roman"/>
                <w:sz w:val="16"/>
                <w:szCs w:val="16"/>
              </w:rPr>
              <w:t>dependancy</w:t>
            </w:r>
            <w:proofErr w:type="spellEnd"/>
            <w:r w:rsidRPr="00A40FF5">
              <w:rPr>
                <w:rFonts w:ascii="Times New Roman" w:hAnsi="Times New Roman" w:cs="Times New Roman"/>
                <w:sz w:val="16"/>
                <w:szCs w:val="16"/>
              </w:rPr>
              <w:t>.</w:t>
            </w:r>
          </w:p>
        </w:tc>
        <w:tc>
          <w:tcPr>
            <w:tcW w:w="1980" w:type="dxa"/>
            <w:shd w:val="clear" w:color="auto" w:fill="auto"/>
            <w:noWrap/>
          </w:tcPr>
          <w:p w14:paraId="11328573" w14:textId="46798184" w:rsidR="006A0FF2" w:rsidRPr="00E509B6"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See comment.</w:t>
            </w:r>
          </w:p>
        </w:tc>
        <w:tc>
          <w:tcPr>
            <w:tcW w:w="3150" w:type="dxa"/>
            <w:shd w:val="clear" w:color="auto" w:fill="auto"/>
          </w:tcPr>
          <w:p w14:paraId="3E6A75A7"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5305333" w14:textId="77777777" w:rsidR="006A0FF2" w:rsidRPr="00E509B6" w:rsidRDefault="006A0FF2" w:rsidP="006A0FF2">
            <w:pPr>
              <w:suppressAutoHyphens/>
              <w:spacing w:after="0"/>
              <w:rPr>
                <w:rFonts w:ascii="Times New Roman" w:hAnsi="Times New Roman" w:cs="Times New Roman"/>
                <w:b/>
                <w:sz w:val="16"/>
                <w:szCs w:val="16"/>
              </w:rPr>
            </w:pPr>
          </w:p>
          <w:p w14:paraId="33FB9B0B" w14:textId="7A22A76E"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Text is added to specify that a STA that supports R-TWT operation also supports Broadcast TWT operation.</w:t>
            </w:r>
          </w:p>
          <w:p w14:paraId="344314D4" w14:textId="77777777" w:rsidR="006A0FF2" w:rsidRPr="00E509B6" w:rsidRDefault="006A0FF2" w:rsidP="006A0FF2">
            <w:pPr>
              <w:suppressAutoHyphens/>
              <w:spacing w:after="0"/>
              <w:rPr>
                <w:rFonts w:ascii="Times New Roman" w:hAnsi="Times New Roman" w:cs="Times New Roman"/>
                <w:bCs/>
                <w:sz w:val="16"/>
                <w:szCs w:val="16"/>
              </w:rPr>
            </w:pPr>
          </w:p>
          <w:p w14:paraId="5A363670" w14:textId="322ED938"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#13017</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55094C3" w14:textId="77777777" w:rsidTr="0055720A">
        <w:trPr>
          <w:trHeight w:val="220"/>
          <w:jc w:val="center"/>
        </w:trPr>
        <w:tc>
          <w:tcPr>
            <w:tcW w:w="625" w:type="dxa"/>
            <w:shd w:val="clear" w:color="auto" w:fill="auto"/>
            <w:noWrap/>
          </w:tcPr>
          <w:p w14:paraId="23B82158" w14:textId="65A143F2" w:rsidR="006A0FF2" w:rsidRPr="00A40FF5"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13230</w:t>
            </w:r>
          </w:p>
        </w:tc>
        <w:tc>
          <w:tcPr>
            <w:tcW w:w="1080" w:type="dxa"/>
          </w:tcPr>
          <w:p w14:paraId="69E3E10B" w14:textId="76B88DED"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Binita</w:t>
            </w:r>
            <w:proofErr w:type="spellEnd"/>
            <w:r w:rsidRPr="00A40FF5">
              <w:rPr>
                <w:rFonts w:ascii="Times New Roman" w:hAnsi="Times New Roman" w:cs="Times New Roman"/>
                <w:sz w:val="16"/>
                <w:szCs w:val="16"/>
              </w:rPr>
              <w:t xml:space="preserve"> Gupta</w:t>
            </w:r>
          </w:p>
        </w:tc>
        <w:tc>
          <w:tcPr>
            <w:tcW w:w="900" w:type="dxa"/>
            <w:shd w:val="clear" w:color="auto" w:fill="auto"/>
            <w:noWrap/>
          </w:tcPr>
          <w:p w14:paraId="663D460D" w14:textId="2129B655"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35.9.4.2</w:t>
            </w:r>
          </w:p>
        </w:tc>
        <w:tc>
          <w:tcPr>
            <w:tcW w:w="720" w:type="dxa"/>
          </w:tcPr>
          <w:p w14:paraId="57B53F81" w14:textId="5844B0D2"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511.24</w:t>
            </w:r>
          </w:p>
        </w:tc>
        <w:tc>
          <w:tcPr>
            <w:tcW w:w="2880" w:type="dxa"/>
            <w:shd w:val="clear" w:color="auto" w:fill="auto"/>
            <w:noWrap/>
          </w:tcPr>
          <w:p w14:paraId="5F522F72" w14:textId="5E404F3D"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The text needs to clarify that the r-TWT scheduling AP also supports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and sets the Broadcast TWT Support field in the HE Capabilities element it transmits to 1, since </w:t>
            </w:r>
            <w:proofErr w:type="spellStart"/>
            <w:r w:rsidRPr="00A40FF5">
              <w:rPr>
                <w:rFonts w:ascii="Times New Roman" w:hAnsi="Times New Roman" w:cs="Times New Roman"/>
                <w:sz w:val="16"/>
                <w:szCs w:val="16"/>
              </w:rPr>
              <w:t>rTWT</w:t>
            </w:r>
            <w:proofErr w:type="spellEnd"/>
            <w:r w:rsidRPr="00A40FF5">
              <w:rPr>
                <w:rFonts w:ascii="Times New Roman" w:hAnsi="Times New Roman" w:cs="Times New Roman"/>
                <w:sz w:val="16"/>
                <w:szCs w:val="16"/>
              </w:rPr>
              <w:t xml:space="preserve"> is built on top of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feature. See TWT scheduling AP definition in baseline.</w:t>
            </w:r>
          </w:p>
        </w:tc>
        <w:tc>
          <w:tcPr>
            <w:tcW w:w="1980" w:type="dxa"/>
            <w:shd w:val="clear" w:color="auto" w:fill="auto"/>
            <w:noWrap/>
          </w:tcPr>
          <w:p w14:paraId="642CC707" w14:textId="77777777"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Modify as follows "An r-TWT scheduling AP is an EHT AP that supports r-TWT operation and sets the Restricted TWT Support subfield in transmitted EHT Capabilities elements to 1, and supports broadcast TWT operation and sets the Broadcast</w:t>
            </w:r>
          </w:p>
          <w:p w14:paraId="6EF324B8" w14:textId="24DC38A7"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TWT Support field in the HE Capabilities element it transmits to 1."</w:t>
            </w:r>
          </w:p>
        </w:tc>
        <w:tc>
          <w:tcPr>
            <w:tcW w:w="3150" w:type="dxa"/>
            <w:shd w:val="clear" w:color="auto" w:fill="auto"/>
          </w:tcPr>
          <w:p w14:paraId="2F7621BB"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1F8CC36" w14:textId="77777777" w:rsidR="006A0FF2" w:rsidRPr="00E509B6" w:rsidRDefault="006A0FF2" w:rsidP="006A0FF2">
            <w:pPr>
              <w:suppressAutoHyphens/>
              <w:spacing w:after="0"/>
              <w:rPr>
                <w:rFonts w:ascii="Times New Roman" w:hAnsi="Times New Roman" w:cs="Times New Roman"/>
                <w:b/>
                <w:sz w:val="16"/>
                <w:szCs w:val="16"/>
              </w:rPr>
            </w:pPr>
          </w:p>
          <w:p w14:paraId="20BF262F" w14:textId="6FFC536E"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6028A87F" w14:textId="77777777" w:rsidR="006A0FF2" w:rsidRPr="00E509B6" w:rsidRDefault="006A0FF2" w:rsidP="006A0FF2">
            <w:pPr>
              <w:suppressAutoHyphens/>
              <w:spacing w:after="0"/>
              <w:rPr>
                <w:rFonts w:ascii="Times New Roman" w:hAnsi="Times New Roman" w:cs="Times New Roman"/>
                <w:bCs/>
                <w:sz w:val="16"/>
                <w:szCs w:val="16"/>
              </w:rPr>
            </w:pPr>
          </w:p>
          <w:p w14:paraId="00D48DCD" w14:textId="7CBAA6B8"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0CD4D353" w14:textId="77777777" w:rsidTr="0055720A">
        <w:trPr>
          <w:trHeight w:val="220"/>
          <w:jc w:val="center"/>
        </w:trPr>
        <w:tc>
          <w:tcPr>
            <w:tcW w:w="625" w:type="dxa"/>
            <w:shd w:val="clear" w:color="auto" w:fill="auto"/>
            <w:noWrap/>
          </w:tcPr>
          <w:p w14:paraId="588DBE82" w14:textId="103A49CD" w:rsidR="006A0FF2" w:rsidRPr="00A40FF5"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13231</w:t>
            </w:r>
          </w:p>
        </w:tc>
        <w:tc>
          <w:tcPr>
            <w:tcW w:w="1080" w:type="dxa"/>
          </w:tcPr>
          <w:p w14:paraId="50D2536D" w14:textId="272DFDFD"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Binita</w:t>
            </w:r>
            <w:proofErr w:type="spellEnd"/>
            <w:r w:rsidRPr="00A40FF5">
              <w:rPr>
                <w:rFonts w:ascii="Times New Roman" w:hAnsi="Times New Roman" w:cs="Times New Roman"/>
                <w:sz w:val="16"/>
                <w:szCs w:val="16"/>
              </w:rPr>
              <w:t xml:space="preserve"> Gupta</w:t>
            </w:r>
          </w:p>
        </w:tc>
        <w:tc>
          <w:tcPr>
            <w:tcW w:w="900" w:type="dxa"/>
            <w:shd w:val="clear" w:color="auto" w:fill="auto"/>
            <w:noWrap/>
          </w:tcPr>
          <w:p w14:paraId="2FD7510B" w14:textId="2A759573"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35.9.4.2</w:t>
            </w:r>
          </w:p>
        </w:tc>
        <w:tc>
          <w:tcPr>
            <w:tcW w:w="720" w:type="dxa"/>
          </w:tcPr>
          <w:p w14:paraId="724CE1AB" w14:textId="7BF31BA4"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511.28</w:t>
            </w:r>
          </w:p>
        </w:tc>
        <w:tc>
          <w:tcPr>
            <w:tcW w:w="2880" w:type="dxa"/>
            <w:shd w:val="clear" w:color="auto" w:fill="auto"/>
            <w:noWrap/>
          </w:tcPr>
          <w:p w14:paraId="0A7A52B0" w14:textId="38784BA1"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The text needs to clarify that the r-TWT scheduled STA also supports </w:t>
            </w:r>
            <w:proofErr w:type="spellStart"/>
            <w:r w:rsidRPr="00A40FF5">
              <w:rPr>
                <w:rFonts w:ascii="Times New Roman" w:hAnsi="Times New Roman" w:cs="Times New Roman"/>
                <w:sz w:val="16"/>
                <w:szCs w:val="16"/>
              </w:rPr>
              <w:t>bTWT</w:t>
            </w:r>
            <w:proofErr w:type="spellEnd"/>
            <w:r w:rsidRPr="00A40FF5">
              <w:rPr>
                <w:rFonts w:ascii="Times New Roman" w:hAnsi="Times New Roman" w:cs="Times New Roman"/>
                <w:sz w:val="16"/>
                <w:szCs w:val="16"/>
              </w:rPr>
              <w:t xml:space="preserve"> and sets the Broadcast TWT Support field in the HE Capabilities element it transmits to 1. See TWT scheduled STA definition in baseline.</w:t>
            </w:r>
          </w:p>
        </w:tc>
        <w:tc>
          <w:tcPr>
            <w:tcW w:w="1980" w:type="dxa"/>
            <w:shd w:val="clear" w:color="auto" w:fill="auto"/>
            <w:noWrap/>
          </w:tcPr>
          <w:p w14:paraId="11C2DD44" w14:textId="79FA2C70"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 xml:space="preserve">Modify as follows "An r-TWT scheduled STA is a non-AP EHT STA that supports r-TWT operation and sets the Restricted TWT Support subfield in transmitted EHT Capabilities elements to </w:t>
            </w:r>
            <w:proofErr w:type="gramStart"/>
            <w:r w:rsidRPr="00A40FF5">
              <w:rPr>
                <w:rFonts w:ascii="Times New Roman" w:hAnsi="Times New Roman" w:cs="Times New Roman"/>
                <w:sz w:val="16"/>
                <w:szCs w:val="16"/>
              </w:rPr>
              <w:t>1, and</w:t>
            </w:r>
            <w:proofErr w:type="gramEnd"/>
            <w:r w:rsidRPr="00A40FF5">
              <w:rPr>
                <w:rFonts w:ascii="Times New Roman" w:hAnsi="Times New Roman" w:cs="Times New Roman"/>
                <w:sz w:val="16"/>
                <w:szCs w:val="16"/>
              </w:rPr>
              <w:t xml:space="preserve"> supports broadcast TWT operation and sets the Broadcast TWT Support field in the HE Capabilities element it transmits to 1."</w:t>
            </w:r>
          </w:p>
        </w:tc>
        <w:tc>
          <w:tcPr>
            <w:tcW w:w="3150" w:type="dxa"/>
            <w:shd w:val="clear" w:color="auto" w:fill="auto"/>
          </w:tcPr>
          <w:p w14:paraId="3BDE6605"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DFCB1B2" w14:textId="77777777" w:rsidR="006A0FF2" w:rsidRPr="00E509B6" w:rsidRDefault="006A0FF2" w:rsidP="006A0FF2">
            <w:pPr>
              <w:suppressAutoHyphens/>
              <w:spacing w:after="0"/>
              <w:rPr>
                <w:rFonts w:ascii="Times New Roman" w:hAnsi="Times New Roman" w:cs="Times New Roman"/>
                <w:b/>
                <w:sz w:val="16"/>
                <w:szCs w:val="16"/>
              </w:rPr>
            </w:pPr>
          </w:p>
          <w:p w14:paraId="4239D860" w14:textId="77777777"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402EA521" w14:textId="77777777" w:rsidR="006A0FF2" w:rsidRPr="00E509B6" w:rsidRDefault="006A0FF2" w:rsidP="006A0FF2">
            <w:pPr>
              <w:suppressAutoHyphens/>
              <w:spacing w:after="0"/>
              <w:rPr>
                <w:rFonts w:ascii="Times New Roman" w:hAnsi="Times New Roman" w:cs="Times New Roman"/>
                <w:bCs/>
                <w:sz w:val="16"/>
                <w:szCs w:val="16"/>
              </w:rPr>
            </w:pPr>
          </w:p>
          <w:p w14:paraId="7BAF3D6F" w14:textId="109C1F02"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00B867DC" w14:textId="77777777" w:rsidTr="0055720A">
        <w:trPr>
          <w:trHeight w:val="220"/>
          <w:jc w:val="center"/>
        </w:trPr>
        <w:tc>
          <w:tcPr>
            <w:tcW w:w="625" w:type="dxa"/>
            <w:shd w:val="clear" w:color="auto" w:fill="auto"/>
            <w:noWrap/>
          </w:tcPr>
          <w:p w14:paraId="02FDF1FE" w14:textId="77CB759E" w:rsidR="006A0FF2" w:rsidRPr="00A40FF5"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10682</w:t>
            </w:r>
          </w:p>
        </w:tc>
        <w:tc>
          <w:tcPr>
            <w:tcW w:w="1080" w:type="dxa"/>
          </w:tcPr>
          <w:p w14:paraId="63394C2D" w14:textId="536C2456" w:rsidR="006A0FF2" w:rsidRPr="00A40FF5" w:rsidRDefault="006A0FF2" w:rsidP="006A0FF2">
            <w:pPr>
              <w:suppressAutoHyphens/>
              <w:spacing w:after="0"/>
              <w:rPr>
                <w:rFonts w:ascii="Times New Roman" w:hAnsi="Times New Roman" w:cs="Times New Roman"/>
                <w:sz w:val="16"/>
                <w:szCs w:val="16"/>
              </w:rPr>
            </w:pPr>
            <w:proofErr w:type="spellStart"/>
            <w:r w:rsidRPr="00A40FF5">
              <w:rPr>
                <w:rFonts w:ascii="Times New Roman" w:hAnsi="Times New Roman" w:cs="Times New Roman"/>
                <w:sz w:val="16"/>
                <w:szCs w:val="16"/>
              </w:rPr>
              <w:t>Liangxiao</w:t>
            </w:r>
            <w:proofErr w:type="spellEnd"/>
            <w:r w:rsidRPr="00A40FF5">
              <w:rPr>
                <w:rFonts w:ascii="Times New Roman" w:hAnsi="Times New Roman" w:cs="Times New Roman"/>
                <w:sz w:val="16"/>
                <w:szCs w:val="16"/>
              </w:rPr>
              <w:t xml:space="preserve"> Xin</w:t>
            </w:r>
          </w:p>
        </w:tc>
        <w:tc>
          <w:tcPr>
            <w:tcW w:w="900" w:type="dxa"/>
            <w:shd w:val="clear" w:color="auto" w:fill="auto"/>
            <w:noWrap/>
          </w:tcPr>
          <w:p w14:paraId="282C4F51" w14:textId="76BACD7B"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35.9</w:t>
            </w:r>
          </w:p>
        </w:tc>
        <w:tc>
          <w:tcPr>
            <w:tcW w:w="720" w:type="dxa"/>
          </w:tcPr>
          <w:p w14:paraId="46EB8F4C" w14:textId="7769EA81"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511.06</w:t>
            </w:r>
          </w:p>
        </w:tc>
        <w:tc>
          <w:tcPr>
            <w:tcW w:w="2880" w:type="dxa"/>
            <w:shd w:val="clear" w:color="auto" w:fill="auto"/>
            <w:noWrap/>
          </w:tcPr>
          <w:p w14:paraId="55E52B47" w14:textId="35565CC3"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Does an EHT STA that support R-TWT operation follow the rules of a TWT scheduled STA?</w:t>
            </w:r>
          </w:p>
        </w:tc>
        <w:tc>
          <w:tcPr>
            <w:tcW w:w="1980" w:type="dxa"/>
            <w:shd w:val="clear" w:color="auto" w:fill="auto"/>
            <w:noWrap/>
          </w:tcPr>
          <w:p w14:paraId="53BA265F" w14:textId="4D316F18" w:rsidR="006A0FF2" w:rsidRPr="00A40FF5" w:rsidRDefault="006A0FF2" w:rsidP="006A0FF2">
            <w:pPr>
              <w:suppressAutoHyphens/>
              <w:spacing w:after="0"/>
              <w:rPr>
                <w:rFonts w:ascii="Times New Roman" w:hAnsi="Times New Roman" w:cs="Times New Roman"/>
                <w:sz w:val="16"/>
                <w:szCs w:val="16"/>
              </w:rPr>
            </w:pPr>
            <w:r w:rsidRPr="00A40FF5">
              <w:rPr>
                <w:rFonts w:ascii="Times New Roman" w:hAnsi="Times New Roman" w:cs="Times New Roman"/>
                <w:sz w:val="16"/>
                <w:szCs w:val="16"/>
              </w:rPr>
              <w:t>A R-TWT scheduled STA is a TWT scheduled STA</w:t>
            </w:r>
          </w:p>
        </w:tc>
        <w:tc>
          <w:tcPr>
            <w:tcW w:w="3150" w:type="dxa"/>
            <w:shd w:val="clear" w:color="auto" w:fill="auto"/>
          </w:tcPr>
          <w:p w14:paraId="6D1990FF"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08DC7C5A" w14:textId="77777777" w:rsidR="006A0FF2" w:rsidRPr="00E509B6" w:rsidRDefault="006A0FF2" w:rsidP="006A0FF2">
            <w:pPr>
              <w:suppressAutoHyphens/>
              <w:spacing w:after="0"/>
              <w:rPr>
                <w:rFonts w:ascii="Times New Roman" w:hAnsi="Times New Roman" w:cs="Times New Roman"/>
                <w:b/>
                <w:sz w:val="16"/>
                <w:szCs w:val="16"/>
              </w:rPr>
            </w:pPr>
          </w:p>
          <w:p w14:paraId="0D9B49F6" w14:textId="77777777" w:rsidR="006A0FF2"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 Resolution to #13017 also satisfies this comment.</w:t>
            </w:r>
          </w:p>
          <w:p w14:paraId="19711DDD" w14:textId="77777777" w:rsidR="006A0FF2" w:rsidRPr="00E509B6" w:rsidRDefault="006A0FF2" w:rsidP="006A0FF2">
            <w:pPr>
              <w:suppressAutoHyphens/>
              <w:spacing w:after="0"/>
              <w:rPr>
                <w:rFonts w:ascii="Times New Roman" w:hAnsi="Times New Roman" w:cs="Times New Roman"/>
                <w:bCs/>
                <w:sz w:val="16"/>
                <w:szCs w:val="16"/>
              </w:rPr>
            </w:pPr>
          </w:p>
          <w:p w14:paraId="275EF3B6" w14:textId="4BE30C73" w:rsidR="006A0FF2" w:rsidRPr="00E509B6" w:rsidRDefault="006A0FF2" w:rsidP="006A0FF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3017</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0815B1E" w14:textId="77777777" w:rsidTr="0055720A">
        <w:trPr>
          <w:trHeight w:val="220"/>
          <w:jc w:val="center"/>
        </w:trPr>
        <w:tc>
          <w:tcPr>
            <w:tcW w:w="625" w:type="dxa"/>
            <w:shd w:val="clear" w:color="auto" w:fill="auto"/>
            <w:noWrap/>
          </w:tcPr>
          <w:p w14:paraId="02843CB5" w14:textId="77777777" w:rsidR="006A0FF2" w:rsidRPr="00A40FF5" w:rsidRDefault="006A0FF2" w:rsidP="006A0FF2">
            <w:pPr>
              <w:suppressAutoHyphens/>
              <w:spacing w:after="0"/>
              <w:rPr>
                <w:rFonts w:ascii="Times New Roman" w:hAnsi="Times New Roman" w:cs="Times New Roman"/>
                <w:sz w:val="16"/>
                <w:szCs w:val="16"/>
              </w:rPr>
            </w:pPr>
          </w:p>
        </w:tc>
        <w:tc>
          <w:tcPr>
            <w:tcW w:w="1080" w:type="dxa"/>
          </w:tcPr>
          <w:p w14:paraId="2619A6E0" w14:textId="77777777" w:rsidR="006A0FF2" w:rsidRPr="00A40FF5"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41239EEB" w14:textId="77777777" w:rsidR="006A0FF2" w:rsidRPr="00A40FF5" w:rsidRDefault="006A0FF2" w:rsidP="006A0FF2">
            <w:pPr>
              <w:suppressAutoHyphens/>
              <w:spacing w:after="0"/>
              <w:rPr>
                <w:rFonts w:ascii="Times New Roman" w:hAnsi="Times New Roman" w:cs="Times New Roman"/>
                <w:sz w:val="16"/>
                <w:szCs w:val="16"/>
              </w:rPr>
            </w:pPr>
          </w:p>
        </w:tc>
        <w:tc>
          <w:tcPr>
            <w:tcW w:w="720" w:type="dxa"/>
          </w:tcPr>
          <w:p w14:paraId="0E94690D" w14:textId="77777777" w:rsidR="006A0FF2" w:rsidRPr="00A40FF5"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6E8EDCBB" w14:textId="77777777" w:rsidR="006A0FF2" w:rsidRPr="00A40FF5"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79B6D6EF" w14:textId="77777777" w:rsidR="006A0FF2" w:rsidRPr="00A40FF5"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76608954"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4CE77D52" w14:textId="77777777" w:rsidTr="0055720A">
        <w:trPr>
          <w:trHeight w:val="220"/>
          <w:jc w:val="center"/>
        </w:trPr>
        <w:tc>
          <w:tcPr>
            <w:tcW w:w="625" w:type="dxa"/>
            <w:shd w:val="clear" w:color="auto" w:fill="auto"/>
            <w:noWrap/>
          </w:tcPr>
          <w:p w14:paraId="26D9A607" w14:textId="50F77F01"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13308</w:t>
            </w:r>
          </w:p>
        </w:tc>
        <w:tc>
          <w:tcPr>
            <w:tcW w:w="1080" w:type="dxa"/>
          </w:tcPr>
          <w:p w14:paraId="06C33044" w14:textId="41D01C4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Muhammad Kumail Haider</w:t>
            </w:r>
          </w:p>
        </w:tc>
        <w:tc>
          <w:tcPr>
            <w:tcW w:w="900" w:type="dxa"/>
            <w:shd w:val="clear" w:color="auto" w:fill="auto"/>
            <w:noWrap/>
          </w:tcPr>
          <w:p w14:paraId="091F4C64" w14:textId="67DADF7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ï»¿35.9.2.2</w:t>
            </w:r>
          </w:p>
        </w:tc>
        <w:tc>
          <w:tcPr>
            <w:tcW w:w="720" w:type="dxa"/>
          </w:tcPr>
          <w:p w14:paraId="10C247D6" w14:textId="52BB86C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511.19</w:t>
            </w:r>
          </w:p>
        </w:tc>
        <w:tc>
          <w:tcPr>
            <w:tcW w:w="2880" w:type="dxa"/>
            <w:shd w:val="clear" w:color="auto" w:fill="auto"/>
            <w:noWrap/>
          </w:tcPr>
          <w:p w14:paraId="084A965E" w14:textId="7F2DB8F5"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ï»¿"An</w:t>
            </w:r>
            <w:proofErr w:type="spellEnd"/>
            <w:r w:rsidRPr="00E509B6">
              <w:rPr>
                <w:rFonts w:ascii="Times New Roman" w:hAnsi="Times New Roman" w:cs="Times New Roman"/>
                <w:sz w:val="16"/>
                <w:szCs w:val="16"/>
              </w:rPr>
              <w:t xml:space="preserve"> r-TWT agreement is established using the same procedure used to set up a broadcast TWT agreement as described in 26.8.3 (Broadcast TWT operation) except that the TWT setup frames contain a broadcast TWT element that includes a Restricted TWT Parameter Set field as described in 9.4.2.199 (TWT element)" The TWT setup frame may carry multiple bTWT elements and each element may contain one or more r-TWT Parameter Set fields. Please revise the sentence to reflect this.</w:t>
            </w:r>
          </w:p>
        </w:tc>
        <w:tc>
          <w:tcPr>
            <w:tcW w:w="1980" w:type="dxa"/>
            <w:shd w:val="clear" w:color="auto" w:fill="auto"/>
            <w:noWrap/>
          </w:tcPr>
          <w:p w14:paraId="30773B6A" w14:textId="181D923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0B1590CA"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5603C92" w14:textId="77777777" w:rsidR="006A0FF2" w:rsidRPr="00E509B6" w:rsidRDefault="006A0FF2" w:rsidP="006A0FF2">
            <w:pPr>
              <w:suppressAutoHyphens/>
              <w:spacing w:after="0"/>
              <w:rPr>
                <w:rFonts w:ascii="Times New Roman" w:hAnsi="Times New Roman" w:cs="Times New Roman"/>
                <w:b/>
                <w:sz w:val="16"/>
                <w:szCs w:val="16"/>
              </w:rPr>
            </w:pPr>
          </w:p>
          <w:p w14:paraId="680086CD" w14:textId="762F3A32"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Agreed </w:t>
            </w:r>
            <w:r>
              <w:rPr>
                <w:rFonts w:ascii="Times New Roman" w:hAnsi="Times New Roman" w:cs="Times New Roman"/>
                <w:bCs/>
                <w:sz w:val="16"/>
                <w:szCs w:val="16"/>
              </w:rPr>
              <w:t>in principle</w:t>
            </w:r>
            <w:r w:rsidRPr="00E509B6">
              <w:rPr>
                <w:rFonts w:ascii="Times New Roman" w:hAnsi="Times New Roman" w:cs="Times New Roman"/>
                <w:bCs/>
                <w:sz w:val="16"/>
                <w:szCs w:val="16"/>
              </w:rPr>
              <w:t>. Text is revised to reflect the missing information identified by the comment.</w:t>
            </w:r>
          </w:p>
          <w:p w14:paraId="77405789" w14:textId="77777777" w:rsidR="006A0FF2" w:rsidRPr="00E509B6" w:rsidRDefault="006A0FF2" w:rsidP="006A0FF2">
            <w:pPr>
              <w:suppressAutoHyphens/>
              <w:spacing w:after="0"/>
              <w:rPr>
                <w:rFonts w:ascii="Times New Roman" w:hAnsi="Times New Roman" w:cs="Times New Roman"/>
                <w:bCs/>
                <w:sz w:val="16"/>
                <w:szCs w:val="16"/>
              </w:rPr>
            </w:pPr>
          </w:p>
          <w:p w14:paraId="692F0BE0" w14:textId="15C666C5"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 #</w:t>
            </w:r>
            <w:r w:rsidRPr="00E509B6">
              <w:rPr>
                <w:rFonts w:ascii="Times New Roman" w:hAnsi="Times New Roman" w:cs="Times New Roman"/>
                <w:b/>
                <w:sz w:val="16"/>
                <w:szCs w:val="16"/>
              </w:rPr>
              <w:t>13308</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FAA1411" w14:textId="77777777" w:rsidTr="0055720A">
        <w:trPr>
          <w:trHeight w:val="220"/>
          <w:jc w:val="center"/>
        </w:trPr>
        <w:tc>
          <w:tcPr>
            <w:tcW w:w="625" w:type="dxa"/>
            <w:shd w:val="clear" w:color="auto" w:fill="auto"/>
            <w:noWrap/>
          </w:tcPr>
          <w:p w14:paraId="41935FED" w14:textId="2981C866"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13228</w:t>
            </w:r>
          </w:p>
        </w:tc>
        <w:tc>
          <w:tcPr>
            <w:tcW w:w="1080" w:type="dxa"/>
          </w:tcPr>
          <w:p w14:paraId="4DD3EAD4" w14:textId="72F1A7E6"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55E497CA" w14:textId="3BC3214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3D9FF2E1" w14:textId="47DFC0C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511.19</w:t>
            </w:r>
          </w:p>
        </w:tc>
        <w:tc>
          <w:tcPr>
            <w:tcW w:w="2880" w:type="dxa"/>
            <w:shd w:val="clear" w:color="auto" w:fill="auto"/>
            <w:noWrap/>
          </w:tcPr>
          <w:p w14:paraId="3C357B0E" w14:textId="6DF4AB4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 broadcast TWT element can include multiple 'Broadcast TWT Parameter Set' fields each of which can be a Restricted TWT Parameter Set. Hence the bTWT element can include multiple Restricted TWT Parameter Set fields as well. Update to reflect this.</w:t>
            </w:r>
          </w:p>
        </w:tc>
        <w:tc>
          <w:tcPr>
            <w:tcW w:w="1980" w:type="dxa"/>
            <w:shd w:val="clear" w:color="auto" w:fill="auto"/>
            <w:noWrap/>
          </w:tcPr>
          <w:p w14:paraId="6ABE8F57" w14:textId="5E5A9F3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Update to following "An r-TWT agreement is established using the same procedure used to set up a broadcast TWT agreement as</w:t>
            </w:r>
            <w:r w:rsidRPr="00E509B6">
              <w:rPr>
                <w:rFonts w:ascii="Times New Roman" w:hAnsi="Times New Roman" w:cs="Times New Roman"/>
                <w:sz w:val="16"/>
                <w:szCs w:val="16"/>
              </w:rPr>
              <w:br/>
              <w:t xml:space="preserve">described in 26.8.3 (Broadcast TWT operation) except that the </w:t>
            </w:r>
            <w:r w:rsidRPr="00E509B6">
              <w:rPr>
                <w:rFonts w:ascii="Times New Roman" w:hAnsi="Times New Roman" w:cs="Times New Roman"/>
                <w:sz w:val="16"/>
                <w:szCs w:val="16"/>
              </w:rPr>
              <w:lastRenderedPageBreak/>
              <w:t>TWT setup frames contain a broadcast TWT element that includes one or more Restricted TWT Parameter Set fields as described in 9.4.2.199 (TWT element)."</w:t>
            </w:r>
          </w:p>
        </w:tc>
        <w:tc>
          <w:tcPr>
            <w:tcW w:w="3150" w:type="dxa"/>
            <w:shd w:val="clear" w:color="auto" w:fill="auto"/>
          </w:tcPr>
          <w:p w14:paraId="72E6329E"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lastRenderedPageBreak/>
              <w:t>Revised</w:t>
            </w:r>
          </w:p>
          <w:p w14:paraId="0430D50F" w14:textId="77777777" w:rsidR="006A0FF2" w:rsidRPr="00E509B6" w:rsidRDefault="006A0FF2" w:rsidP="006A0FF2">
            <w:pPr>
              <w:suppressAutoHyphens/>
              <w:spacing w:after="0"/>
              <w:rPr>
                <w:rFonts w:ascii="Times New Roman" w:hAnsi="Times New Roman" w:cs="Times New Roman"/>
                <w:b/>
                <w:sz w:val="16"/>
                <w:szCs w:val="16"/>
              </w:rPr>
            </w:pPr>
          </w:p>
          <w:p w14:paraId="606A4516" w14:textId="73DD4AF5"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Agreed </w:t>
            </w:r>
            <w:r>
              <w:rPr>
                <w:rFonts w:ascii="Times New Roman" w:hAnsi="Times New Roman" w:cs="Times New Roman"/>
                <w:bCs/>
                <w:sz w:val="16"/>
                <w:szCs w:val="16"/>
              </w:rPr>
              <w:t>in principle</w:t>
            </w:r>
            <w:r w:rsidRPr="00E509B6">
              <w:rPr>
                <w:rFonts w:ascii="Times New Roman" w:hAnsi="Times New Roman" w:cs="Times New Roman"/>
                <w:bCs/>
                <w:sz w:val="16"/>
                <w:szCs w:val="16"/>
              </w:rPr>
              <w:t>. Resolution to #13308 addresses the problem identified by this comment as well.</w:t>
            </w:r>
          </w:p>
          <w:p w14:paraId="67E95660" w14:textId="77777777" w:rsidR="006A0FF2" w:rsidRPr="00E509B6" w:rsidRDefault="006A0FF2" w:rsidP="006A0FF2">
            <w:pPr>
              <w:suppressAutoHyphens/>
              <w:spacing w:after="0"/>
              <w:rPr>
                <w:rFonts w:ascii="Times New Roman" w:hAnsi="Times New Roman" w:cs="Times New Roman"/>
                <w:bCs/>
                <w:sz w:val="16"/>
                <w:szCs w:val="16"/>
              </w:rPr>
            </w:pPr>
          </w:p>
          <w:p w14:paraId="2B8DF2D8" w14:textId="6D4ABBFF"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 #</w:t>
            </w:r>
            <w:r w:rsidRPr="00E509B6">
              <w:rPr>
                <w:rFonts w:ascii="Times New Roman" w:hAnsi="Times New Roman" w:cs="Times New Roman"/>
                <w:b/>
                <w:sz w:val="16"/>
                <w:szCs w:val="16"/>
              </w:rPr>
              <w:t>13308</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249EB68" w14:textId="77777777" w:rsidTr="0055720A">
        <w:trPr>
          <w:trHeight w:val="50"/>
          <w:jc w:val="center"/>
        </w:trPr>
        <w:tc>
          <w:tcPr>
            <w:tcW w:w="625" w:type="dxa"/>
            <w:shd w:val="clear" w:color="auto" w:fill="auto"/>
            <w:noWrap/>
          </w:tcPr>
          <w:p w14:paraId="341571F9" w14:textId="43521191"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13021</w:t>
            </w:r>
          </w:p>
        </w:tc>
        <w:tc>
          <w:tcPr>
            <w:tcW w:w="1080" w:type="dxa"/>
          </w:tcPr>
          <w:p w14:paraId="35C22DDB" w14:textId="3E78C56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Chunyu Hu</w:t>
            </w:r>
          </w:p>
        </w:tc>
        <w:tc>
          <w:tcPr>
            <w:tcW w:w="900" w:type="dxa"/>
            <w:shd w:val="clear" w:color="auto" w:fill="auto"/>
            <w:noWrap/>
          </w:tcPr>
          <w:p w14:paraId="75660093" w14:textId="3A3A2F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35.9.4.1</w:t>
            </w:r>
          </w:p>
        </w:tc>
        <w:tc>
          <w:tcPr>
            <w:tcW w:w="720" w:type="dxa"/>
          </w:tcPr>
          <w:p w14:paraId="6530F552" w14:textId="654C73D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511.24</w:t>
            </w:r>
          </w:p>
        </w:tc>
        <w:tc>
          <w:tcPr>
            <w:tcW w:w="2880" w:type="dxa"/>
            <w:shd w:val="clear" w:color="auto" w:fill="auto"/>
            <w:noWrap/>
          </w:tcPr>
          <w:p w14:paraId="2240369D" w14:textId="41046DB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definition of r-TWT scheduling AP and r-TWT scheduled STA are done from perspective of capability rather than if engaging in a schedule/membership </w:t>
            </w:r>
            <w:proofErr w:type="gramStart"/>
            <w:r w:rsidRPr="00E509B6">
              <w:rPr>
                <w:rFonts w:ascii="Times New Roman" w:hAnsi="Times New Roman" w:cs="Times New Roman"/>
                <w:sz w:val="16"/>
                <w:szCs w:val="16"/>
              </w:rPr>
              <w:t>setup, and</w:t>
            </w:r>
            <w:proofErr w:type="gramEnd"/>
            <w:r w:rsidRPr="00E509B6">
              <w:rPr>
                <w:rFonts w:ascii="Times New Roman" w:hAnsi="Times New Roman" w:cs="Times New Roman"/>
                <w:sz w:val="16"/>
                <w:szCs w:val="16"/>
              </w:rPr>
              <w:t xml:space="preserve"> have some misalignment in the natural interpretation (scheduling/scheduled). Consider a better definition of these two terms, respectively.</w:t>
            </w:r>
          </w:p>
        </w:tc>
        <w:tc>
          <w:tcPr>
            <w:tcW w:w="1980" w:type="dxa"/>
            <w:shd w:val="clear" w:color="auto" w:fill="auto"/>
            <w:noWrap/>
          </w:tcPr>
          <w:p w14:paraId="147BE720" w14:textId="61F226A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See comment.</w:t>
            </w:r>
          </w:p>
        </w:tc>
        <w:tc>
          <w:tcPr>
            <w:tcW w:w="3150" w:type="dxa"/>
            <w:shd w:val="clear" w:color="auto" w:fill="auto"/>
          </w:tcPr>
          <w:p w14:paraId="21C1A35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CA4362C" w14:textId="77777777" w:rsidR="006A0FF2" w:rsidRPr="00E509B6" w:rsidRDefault="006A0FF2" w:rsidP="006A0FF2">
            <w:pPr>
              <w:suppressAutoHyphens/>
              <w:spacing w:after="0"/>
              <w:rPr>
                <w:rFonts w:ascii="Times New Roman" w:hAnsi="Times New Roman" w:cs="Times New Roman"/>
                <w:b/>
                <w:sz w:val="16"/>
                <w:szCs w:val="16"/>
              </w:rPr>
            </w:pPr>
          </w:p>
          <w:p w14:paraId="62BEE93C"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xml:space="preserve">. </w:t>
            </w:r>
            <w:r>
              <w:rPr>
                <w:rFonts w:ascii="Times New Roman" w:hAnsi="Times New Roman" w:cs="Times New Roman"/>
                <w:bCs/>
                <w:sz w:val="16"/>
                <w:szCs w:val="16"/>
              </w:rPr>
              <w:t>The definitions of R-TWT scheduling AP and R-TWT scheduled STA are revised.</w:t>
            </w:r>
          </w:p>
          <w:p w14:paraId="510685ED" w14:textId="77777777" w:rsidR="006A0FF2" w:rsidRPr="00E509B6" w:rsidRDefault="006A0FF2" w:rsidP="006A0FF2">
            <w:pPr>
              <w:suppressAutoHyphens/>
              <w:spacing w:after="0"/>
              <w:rPr>
                <w:rFonts w:ascii="Times New Roman" w:hAnsi="Times New Roman" w:cs="Times New Roman"/>
                <w:bCs/>
                <w:sz w:val="16"/>
                <w:szCs w:val="16"/>
              </w:rPr>
            </w:pPr>
          </w:p>
          <w:p w14:paraId="705E720A" w14:textId="16C9C364"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495603C3" w14:textId="77777777" w:rsidTr="0055720A">
        <w:trPr>
          <w:trHeight w:val="50"/>
          <w:jc w:val="center"/>
        </w:trPr>
        <w:tc>
          <w:tcPr>
            <w:tcW w:w="625" w:type="dxa"/>
            <w:shd w:val="clear" w:color="auto" w:fill="auto"/>
            <w:noWrap/>
          </w:tcPr>
          <w:p w14:paraId="5209304D" w14:textId="54A90A4C"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13232</w:t>
            </w:r>
          </w:p>
        </w:tc>
        <w:tc>
          <w:tcPr>
            <w:tcW w:w="1080" w:type="dxa"/>
          </w:tcPr>
          <w:p w14:paraId="458ED9BB" w14:textId="73FCDBED"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1443BA05" w14:textId="468E0D8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0544188D" w14:textId="52A9ECC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511.28</w:t>
            </w:r>
          </w:p>
        </w:tc>
        <w:tc>
          <w:tcPr>
            <w:tcW w:w="2880" w:type="dxa"/>
            <w:shd w:val="clear" w:color="auto" w:fill="auto"/>
            <w:noWrap/>
          </w:tcPr>
          <w:p w14:paraId="206E9EAF" w14:textId="5BEC737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In the baseline definition of TWT Scheduled STA, the non-AP STA is a TWT scheduled STA if it receives a broadcast TWT element transmitted by a TWT scheduling AP. See following text from baseline "A TWT scheduled STA is a non-AP HE STA that sets the Broadcast TWT Support field in the HE</w:t>
            </w:r>
            <w:r w:rsidRPr="00E509B6">
              <w:rPr>
                <w:rFonts w:ascii="Times New Roman" w:hAnsi="Times New Roman" w:cs="Times New Roman"/>
                <w:sz w:val="16"/>
                <w:szCs w:val="16"/>
              </w:rPr>
              <w:br/>
              <w:t>Capabilities element it transmits to 1 and receives a broadcast TWT element transmitted by an HE AP that is</w:t>
            </w:r>
            <w:r w:rsidRPr="00E509B6">
              <w:rPr>
                <w:rFonts w:ascii="Times New Roman" w:hAnsi="Times New Roman" w:cs="Times New Roman"/>
                <w:sz w:val="16"/>
                <w:szCs w:val="16"/>
              </w:rPr>
              <w:br/>
              <w:t>a TWT scheduling AP." In the definition of rTWT scheduled STA, this part is not included. Given this what is the difference between a non-AP STA which supports rTWT (rTWT supporting STA) and an rTWT scheduled STA. Clarify in the text.</w:t>
            </w:r>
          </w:p>
        </w:tc>
        <w:tc>
          <w:tcPr>
            <w:tcW w:w="1980" w:type="dxa"/>
            <w:shd w:val="clear" w:color="auto" w:fill="auto"/>
            <w:noWrap/>
          </w:tcPr>
          <w:p w14:paraId="4ECA61A9" w14:textId="1917784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modify</w:t>
            </w:r>
            <w:proofErr w:type="gramEnd"/>
            <w:r w:rsidRPr="00E509B6">
              <w:rPr>
                <w:rFonts w:ascii="Times New Roman" w:hAnsi="Times New Roman" w:cs="Times New Roman"/>
                <w:sz w:val="16"/>
                <w:szCs w:val="16"/>
              </w:rPr>
              <w:t xml:space="preserve"> the definition of rTWT scheduled STA to indicate rTWT supporting STAs which have received or initiated transmission of broadcast TWT element with Restricted TWT Parameter Set field.</w:t>
            </w:r>
          </w:p>
        </w:tc>
        <w:tc>
          <w:tcPr>
            <w:tcW w:w="3150" w:type="dxa"/>
            <w:shd w:val="clear" w:color="auto" w:fill="auto"/>
          </w:tcPr>
          <w:p w14:paraId="346DE48E"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76E5EE3B" w14:textId="77777777" w:rsidR="006A0FF2" w:rsidRPr="00E509B6" w:rsidRDefault="006A0FF2" w:rsidP="006A0FF2">
            <w:pPr>
              <w:suppressAutoHyphens/>
              <w:spacing w:after="0"/>
              <w:rPr>
                <w:rFonts w:ascii="Times New Roman" w:hAnsi="Times New Roman" w:cs="Times New Roman"/>
                <w:b/>
                <w:sz w:val="16"/>
                <w:szCs w:val="16"/>
              </w:rPr>
            </w:pPr>
          </w:p>
          <w:p w14:paraId="6DF134AF"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w:t>
            </w:r>
            <w:r>
              <w:rPr>
                <w:rFonts w:ascii="Times New Roman" w:hAnsi="Times New Roman" w:cs="Times New Roman"/>
                <w:bCs/>
                <w:sz w:val="16"/>
                <w:szCs w:val="16"/>
              </w:rPr>
              <w:t xml:space="preserve"> Same resolution as #13021.</w:t>
            </w:r>
          </w:p>
          <w:p w14:paraId="597F031A" w14:textId="77777777" w:rsidR="006A0FF2" w:rsidRPr="00E509B6" w:rsidRDefault="006A0FF2" w:rsidP="006A0FF2">
            <w:pPr>
              <w:suppressAutoHyphens/>
              <w:spacing w:after="0"/>
              <w:rPr>
                <w:rFonts w:ascii="Times New Roman" w:hAnsi="Times New Roman" w:cs="Times New Roman"/>
                <w:bCs/>
                <w:sz w:val="16"/>
                <w:szCs w:val="16"/>
              </w:rPr>
            </w:pPr>
          </w:p>
          <w:p w14:paraId="4511722D" w14:textId="6813AD4E"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4E5DD83F" w14:textId="77777777" w:rsidTr="0055720A">
        <w:trPr>
          <w:trHeight w:val="50"/>
          <w:jc w:val="center"/>
        </w:trPr>
        <w:tc>
          <w:tcPr>
            <w:tcW w:w="625" w:type="dxa"/>
            <w:shd w:val="clear" w:color="auto" w:fill="auto"/>
            <w:noWrap/>
          </w:tcPr>
          <w:p w14:paraId="31497E5E" w14:textId="342F77EA"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13107</w:t>
            </w:r>
          </w:p>
        </w:tc>
        <w:tc>
          <w:tcPr>
            <w:tcW w:w="1080" w:type="dxa"/>
          </w:tcPr>
          <w:p w14:paraId="6B81AC18" w14:textId="1C182A58"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Chittabrata</w:t>
            </w:r>
            <w:proofErr w:type="spellEnd"/>
            <w:r w:rsidRPr="00E509B6">
              <w:rPr>
                <w:rFonts w:ascii="Times New Roman" w:hAnsi="Times New Roman" w:cs="Times New Roman"/>
                <w:sz w:val="16"/>
                <w:szCs w:val="16"/>
              </w:rPr>
              <w:t xml:space="preserve"> Ghosh</w:t>
            </w:r>
          </w:p>
        </w:tc>
        <w:tc>
          <w:tcPr>
            <w:tcW w:w="900" w:type="dxa"/>
            <w:shd w:val="clear" w:color="auto" w:fill="auto"/>
            <w:noWrap/>
          </w:tcPr>
          <w:p w14:paraId="68B40DA7" w14:textId="661D3FB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5E7CA019" w14:textId="0B234AB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511.28</w:t>
            </w:r>
          </w:p>
        </w:tc>
        <w:tc>
          <w:tcPr>
            <w:tcW w:w="2880" w:type="dxa"/>
            <w:shd w:val="clear" w:color="auto" w:fill="auto"/>
            <w:noWrap/>
          </w:tcPr>
          <w:p w14:paraId="6E16D684" w14:textId="63F54D0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In the baseline definition of TWT Scheduled STA, the non-AP STA is a TWT scheduled STA if it receives a broadcast TWT element transmitted by a TWT scheduling AP. See following text from baseline "A TWT scheduled STA is a non-AP HE STA that sets the Broadcast TWT Support field in the HE</w:t>
            </w:r>
            <w:r w:rsidRPr="00E509B6">
              <w:rPr>
                <w:rFonts w:ascii="Times New Roman" w:hAnsi="Times New Roman" w:cs="Times New Roman"/>
                <w:sz w:val="16"/>
                <w:szCs w:val="16"/>
              </w:rPr>
              <w:br/>
              <w:t>Capabilities element it transmits to 1 and receives a broadcast TWT element transmitted by an HE AP that is</w:t>
            </w:r>
            <w:r w:rsidRPr="00E509B6">
              <w:rPr>
                <w:rFonts w:ascii="Times New Roman" w:hAnsi="Times New Roman" w:cs="Times New Roman"/>
                <w:sz w:val="16"/>
                <w:szCs w:val="16"/>
              </w:rPr>
              <w:br/>
              <w:t>a TWT scheduling AP." In the definition of rTWT scheduled STA, this part is not included. Given this what is the difference between a non-AP STA which supports rTWT (rTWT supporting STA) and an rTWT scheduled STA. Clarify in the text.</w:t>
            </w:r>
          </w:p>
        </w:tc>
        <w:tc>
          <w:tcPr>
            <w:tcW w:w="1980" w:type="dxa"/>
            <w:shd w:val="clear" w:color="auto" w:fill="auto"/>
            <w:noWrap/>
          </w:tcPr>
          <w:p w14:paraId="7D307452" w14:textId="5497FDF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modify</w:t>
            </w:r>
            <w:proofErr w:type="gramEnd"/>
            <w:r w:rsidRPr="00E509B6">
              <w:rPr>
                <w:rFonts w:ascii="Times New Roman" w:hAnsi="Times New Roman" w:cs="Times New Roman"/>
                <w:sz w:val="16"/>
                <w:szCs w:val="16"/>
              </w:rPr>
              <w:t xml:space="preserve"> the definition of rTWT scheduled STA to indicate rTWT supporting STAs which have received or initiated transmission of broadcast TWT element with Restricted TWT Parameter Set field.</w:t>
            </w:r>
          </w:p>
        </w:tc>
        <w:tc>
          <w:tcPr>
            <w:tcW w:w="3150" w:type="dxa"/>
            <w:shd w:val="clear" w:color="auto" w:fill="auto"/>
          </w:tcPr>
          <w:p w14:paraId="65F80949"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778913B4" w14:textId="77777777" w:rsidR="006A0FF2" w:rsidRPr="00E509B6" w:rsidRDefault="006A0FF2" w:rsidP="006A0FF2">
            <w:pPr>
              <w:suppressAutoHyphens/>
              <w:spacing w:after="0"/>
              <w:rPr>
                <w:rFonts w:ascii="Times New Roman" w:hAnsi="Times New Roman" w:cs="Times New Roman"/>
                <w:b/>
                <w:sz w:val="16"/>
                <w:szCs w:val="16"/>
              </w:rPr>
            </w:pPr>
          </w:p>
          <w:p w14:paraId="60C5C697"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Same resolution as #13</w:t>
            </w:r>
            <w:r>
              <w:rPr>
                <w:rFonts w:ascii="Times New Roman" w:hAnsi="Times New Roman" w:cs="Times New Roman"/>
                <w:bCs/>
                <w:sz w:val="16"/>
                <w:szCs w:val="16"/>
              </w:rPr>
              <w:t>021</w:t>
            </w:r>
            <w:r w:rsidRPr="00E509B6">
              <w:rPr>
                <w:rFonts w:ascii="Times New Roman" w:hAnsi="Times New Roman" w:cs="Times New Roman"/>
                <w:bCs/>
                <w:sz w:val="16"/>
                <w:szCs w:val="16"/>
              </w:rPr>
              <w:t>.</w:t>
            </w:r>
          </w:p>
          <w:p w14:paraId="1E6085C5" w14:textId="77777777" w:rsidR="006A0FF2" w:rsidRPr="00E509B6" w:rsidRDefault="006A0FF2" w:rsidP="006A0FF2">
            <w:pPr>
              <w:suppressAutoHyphens/>
              <w:spacing w:after="0"/>
              <w:rPr>
                <w:rFonts w:ascii="Times New Roman" w:hAnsi="Times New Roman" w:cs="Times New Roman"/>
                <w:bCs/>
                <w:sz w:val="16"/>
                <w:szCs w:val="16"/>
              </w:rPr>
            </w:pPr>
          </w:p>
          <w:p w14:paraId="46EB5D0F" w14:textId="6CAD789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140C3B2A" w14:textId="77777777" w:rsidTr="0055720A">
        <w:trPr>
          <w:trHeight w:val="50"/>
          <w:jc w:val="center"/>
        </w:trPr>
        <w:tc>
          <w:tcPr>
            <w:tcW w:w="625" w:type="dxa"/>
            <w:shd w:val="clear" w:color="auto" w:fill="auto"/>
            <w:noWrap/>
          </w:tcPr>
          <w:p w14:paraId="4BD793EA" w14:textId="1658A836"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13304</w:t>
            </w:r>
          </w:p>
        </w:tc>
        <w:tc>
          <w:tcPr>
            <w:tcW w:w="1080" w:type="dxa"/>
          </w:tcPr>
          <w:p w14:paraId="28526687" w14:textId="6239E5D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Muhammad Kumail Haider</w:t>
            </w:r>
          </w:p>
        </w:tc>
        <w:tc>
          <w:tcPr>
            <w:tcW w:w="900" w:type="dxa"/>
            <w:shd w:val="clear" w:color="auto" w:fill="auto"/>
            <w:noWrap/>
          </w:tcPr>
          <w:p w14:paraId="7C341FCE" w14:textId="6232B10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ï»¿35.9.3</w:t>
            </w:r>
          </w:p>
        </w:tc>
        <w:tc>
          <w:tcPr>
            <w:tcW w:w="720" w:type="dxa"/>
          </w:tcPr>
          <w:p w14:paraId="76B52F13" w14:textId="4DBF6B6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511.59</w:t>
            </w:r>
          </w:p>
        </w:tc>
        <w:tc>
          <w:tcPr>
            <w:tcW w:w="2880" w:type="dxa"/>
            <w:shd w:val="clear" w:color="auto" w:fill="auto"/>
            <w:noWrap/>
          </w:tcPr>
          <w:p w14:paraId="1FDBD4E1" w14:textId="43876DC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Definition of r-TWT scheduling AP/scheduled STA should be revised to be consistent with TWT scheduling AP/scheduled STA where it is not just based on capability, but on participation in operation in that a membership is established.</w:t>
            </w:r>
          </w:p>
        </w:tc>
        <w:tc>
          <w:tcPr>
            <w:tcW w:w="1980" w:type="dxa"/>
            <w:shd w:val="clear" w:color="auto" w:fill="auto"/>
            <w:noWrap/>
          </w:tcPr>
          <w:p w14:paraId="4F8281A5" w14:textId="3D8A9F8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0A1758D6"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3CB7CC34" w14:textId="77777777" w:rsidR="006A0FF2" w:rsidRPr="00E509B6" w:rsidRDefault="006A0FF2" w:rsidP="006A0FF2">
            <w:pPr>
              <w:suppressAutoHyphens/>
              <w:spacing w:after="0"/>
              <w:rPr>
                <w:rFonts w:ascii="Times New Roman" w:hAnsi="Times New Roman" w:cs="Times New Roman"/>
                <w:b/>
                <w:sz w:val="16"/>
                <w:szCs w:val="16"/>
              </w:rPr>
            </w:pPr>
          </w:p>
          <w:p w14:paraId="7221C526" w14:textId="77777777"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Same resolution as #13</w:t>
            </w:r>
            <w:r>
              <w:rPr>
                <w:rFonts w:ascii="Times New Roman" w:hAnsi="Times New Roman" w:cs="Times New Roman"/>
                <w:bCs/>
                <w:sz w:val="16"/>
                <w:szCs w:val="16"/>
              </w:rPr>
              <w:t>021</w:t>
            </w:r>
            <w:r w:rsidRPr="00E509B6">
              <w:rPr>
                <w:rFonts w:ascii="Times New Roman" w:hAnsi="Times New Roman" w:cs="Times New Roman"/>
                <w:bCs/>
                <w:sz w:val="16"/>
                <w:szCs w:val="16"/>
              </w:rPr>
              <w:t>.</w:t>
            </w:r>
          </w:p>
          <w:p w14:paraId="14952FFA" w14:textId="77777777" w:rsidR="006A0FF2" w:rsidRPr="00E509B6" w:rsidRDefault="006A0FF2" w:rsidP="006A0FF2">
            <w:pPr>
              <w:suppressAutoHyphens/>
              <w:spacing w:after="0"/>
              <w:rPr>
                <w:rFonts w:ascii="Times New Roman" w:hAnsi="Times New Roman" w:cs="Times New Roman"/>
                <w:bCs/>
                <w:sz w:val="16"/>
                <w:szCs w:val="16"/>
              </w:rPr>
            </w:pPr>
          </w:p>
          <w:p w14:paraId="5CB482D6" w14:textId="2B61CC46"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13</w:t>
            </w:r>
            <w:r>
              <w:rPr>
                <w:rFonts w:ascii="Times New Roman" w:hAnsi="Times New Roman" w:cs="Times New Roman"/>
                <w:b/>
                <w:sz w:val="16"/>
                <w:szCs w:val="16"/>
              </w:rPr>
              <w:t>021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6D79A739" w14:textId="77777777" w:rsidTr="0055720A">
        <w:trPr>
          <w:trHeight w:val="50"/>
          <w:jc w:val="center"/>
        </w:trPr>
        <w:tc>
          <w:tcPr>
            <w:tcW w:w="625" w:type="dxa"/>
            <w:shd w:val="clear" w:color="auto" w:fill="auto"/>
            <w:noWrap/>
          </w:tcPr>
          <w:p w14:paraId="4DB3A4E8"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7FCA2F58"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0A8745B9"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028A7C57"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5D0B694"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02F8FC40"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24F1DB60"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2C1997CF" w14:textId="77777777" w:rsidTr="0055720A">
        <w:trPr>
          <w:trHeight w:val="220"/>
          <w:jc w:val="center"/>
        </w:trPr>
        <w:tc>
          <w:tcPr>
            <w:tcW w:w="625" w:type="dxa"/>
            <w:shd w:val="clear" w:color="auto" w:fill="auto"/>
            <w:noWrap/>
          </w:tcPr>
          <w:p w14:paraId="5BECFDEB" w14:textId="646D1982"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12689</w:t>
            </w:r>
          </w:p>
        </w:tc>
        <w:tc>
          <w:tcPr>
            <w:tcW w:w="1080" w:type="dxa"/>
          </w:tcPr>
          <w:p w14:paraId="2DD60513" w14:textId="4878851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Arik Klein</w:t>
            </w:r>
          </w:p>
        </w:tc>
        <w:tc>
          <w:tcPr>
            <w:tcW w:w="900" w:type="dxa"/>
            <w:shd w:val="clear" w:color="auto" w:fill="auto"/>
            <w:noWrap/>
          </w:tcPr>
          <w:p w14:paraId="068D888A" w14:textId="5297912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w:t>
            </w:r>
          </w:p>
        </w:tc>
        <w:tc>
          <w:tcPr>
            <w:tcW w:w="720" w:type="dxa"/>
          </w:tcPr>
          <w:p w14:paraId="7EBBD96A" w14:textId="1BA8B3C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511.25</w:t>
            </w:r>
          </w:p>
        </w:tc>
        <w:tc>
          <w:tcPr>
            <w:tcW w:w="2880" w:type="dxa"/>
            <w:shd w:val="clear" w:color="auto" w:fill="auto"/>
            <w:noWrap/>
          </w:tcPr>
          <w:p w14:paraId="0790BC0F" w14:textId="3204AF2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Typo: should be "element" (instead of elements) in the sentence: "...and sets the Restricted TWT Support subfield in transmitted EHT Capabilities elements to 1"</w:t>
            </w:r>
          </w:p>
        </w:tc>
        <w:tc>
          <w:tcPr>
            <w:tcW w:w="1980" w:type="dxa"/>
            <w:shd w:val="clear" w:color="auto" w:fill="auto"/>
            <w:noWrap/>
          </w:tcPr>
          <w:p w14:paraId="568B4B5D" w14:textId="78BF71C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5205C10E" w14:textId="77777777" w:rsidR="0068571F" w:rsidRPr="00E509B6" w:rsidRDefault="0068571F" w:rsidP="0068571F">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CBA9743" w14:textId="77777777" w:rsidR="0068571F" w:rsidRPr="00E509B6" w:rsidRDefault="0068571F" w:rsidP="0068571F">
            <w:pPr>
              <w:suppressAutoHyphens/>
              <w:spacing w:after="0"/>
              <w:rPr>
                <w:rFonts w:ascii="Times New Roman" w:hAnsi="Times New Roman" w:cs="Times New Roman"/>
                <w:bCs/>
                <w:sz w:val="16"/>
                <w:szCs w:val="16"/>
              </w:rPr>
            </w:pPr>
          </w:p>
          <w:p w14:paraId="38D7064D" w14:textId="5F06A513" w:rsidR="006A0FF2" w:rsidRPr="00E509B6" w:rsidRDefault="0068571F" w:rsidP="0068571F">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2689</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3AC747A1" w14:textId="77777777" w:rsidTr="0055720A">
        <w:trPr>
          <w:trHeight w:val="220"/>
          <w:jc w:val="center"/>
        </w:trPr>
        <w:tc>
          <w:tcPr>
            <w:tcW w:w="625" w:type="dxa"/>
            <w:shd w:val="clear" w:color="auto" w:fill="auto"/>
            <w:noWrap/>
          </w:tcPr>
          <w:p w14:paraId="03EACAB7" w14:textId="4CDB2BBD"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12690</w:t>
            </w:r>
          </w:p>
        </w:tc>
        <w:tc>
          <w:tcPr>
            <w:tcW w:w="1080" w:type="dxa"/>
          </w:tcPr>
          <w:p w14:paraId="616F8135" w14:textId="0F29D8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Arik Klein</w:t>
            </w:r>
          </w:p>
        </w:tc>
        <w:tc>
          <w:tcPr>
            <w:tcW w:w="900" w:type="dxa"/>
            <w:shd w:val="clear" w:color="auto" w:fill="auto"/>
            <w:noWrap/>
          </w:tcPr>
          <w:p w14:paraId="0DBCA6F9" w14:textId="5373480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w:t>
            </w:r>
          </w:p>
        </w:tc>
        <w:tc>
          <w:tcPr>
            <w:tcW w:w="720" w:type="dxa"/>
          </w:tcPr>
          <w:p w14:paraId="195E5455" w14:textId="089EDEC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511.29</w:t>
            </w:r>
          </w:p>
        </w:tc>
        <w:tc>
          <w:tcPr>
            <w:tcW w:w="2880" w:type="dxa"/>
            <w:shd w:val="clear" w:color="auto" w:fill="auto"/>
            <w:noWrap/>
          </w:tcPr>
          <w:p w14:paraId="52D60B5B" w14:textId="51D6496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Typo: should be "element" (instead of elements) in the sentence: "...and sets the Restricted TWT Support subfield in </w:t>
            </w:r>
            <w:r w:rsidRPr="00E509B6">
              <w:rPr>
                <w:rFonts w:ascii="Times New Roman" w:hAnsi="Times New Roman" w:cs="Times New Roman"/>
                <w:sz w:val="16"/>
                <w:szCs w:val="16"/>
              </w:rPr>
              <w:lastRenderedPageBreak/>
              <w:t>transmitted EHT Capabilities elements to 1"</w:t>
            </w:r>
          </w:p>
        </w:tc>
        <w:tc>
          <w:tcPr>
            <w:tcW w:w="1980" w:type="dxa"/>
            <w:shd w:val="clear" w:color="auto" w:fill="auto"/>
            <w:noWrap/>
          </w:tcPr>
          <w:p w14:paraId="787E9106" w14:textId="24CA894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As in comment</w:t>
            </w:r>
          </w:p>
        </w:tc>
        <w:tc>
          <w:tcPr>
            <w:tcW w:w="3150" w:type="dxa"/>
            <w:shd w:val="clear" w:color="auto" w:fill="auto"/>
          </w:tcPr>
          <w:p w14:paraId="26B5BA25" w14:textId="77777777" w:rsidR="0068571F" w:rsidRPr="00E509B6" w:rsidRDefault="0068571F" w:rsidP="0068571F">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B7048B1" w14:textId="77777777" w:rsidR="0068571F" w:rsidRPr="00E509B6" w:rsidRDefault="0068571F" w:rsidP="0068571F">
            <w:pPr>
              <w:suppressAutoHyphens/>
              <w:spacing w:after="0"/>
              <w:rPr>
                <w:rFonts w:ascii="Times New Roman" w:hAnsi="Times New Roman" w:cs="Times New Roman"/>
                <w:bCs/>
                <w:sz w:val="16"/>
                <w:szCs w:val="16"/>
              </w:rPr>
            </w:pPr>
          </w:p>
          <w:p w14:paraId="2A8E93C2" w14:textId="676AB27D" w:rsidR="006A0FF2" w:rsidRPr="00E509B6" w:rsidRDefault="0068571F" w:rsidP="0068571F">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2690</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016E1409" w14:textId="77777777" w:rsidTr="0055720A">
        <w:trPr>
          <w:trHeight w:val="220"/>
          <w:jc w:val="center"/>
        </w:trPr>
        <w:tc>
          <w:tcPr>
            <w:tcW w:w="625" w:type="dxa"/>
            <w:shd w:val="clear" w:color="auto" w:fill="auto"/>
            <w:noWrap/>
          </w:tcPr>
          <w:p w14:paraId="7F15C7B1"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019ACDF3"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2ADB89B8"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433F124A"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65AD79EF"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4B2BAE46"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65C99536"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0B6B62C4" w14:textId="77777777" w:rsidTr="0055720A">
        <w:trPr>
          <w:trHeight w:val="220"/>
          <w:jc w:val="center"/>
        </w:trPr>
        <w:tc>
          <w:tcPr>
            <w:tcW w:w="625" w:type="dxa"/>
            <w:shd w:val="clear" w:color="auto" w:fill="auto"/>
            <w:noWrap/>
          </w:tcPr>
          <w:p w14:paraId="6BCE80E0" w14:textId="126954A5"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12336</w:t>
            </w:r>
          </w:p>
        </w:tc>
        <w:tc>
          <w:tcPr>
            <w:tcW w:w="1080" w:type="dxa"/>
          </w:tcPr>
          <w:p w14:paraId="6C330DFA" w14:textId="6DE0F922"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Guogang</w:t>
            </w:r>
            <w:proofErr w:type="spellEnd"/>
            <w:r w:rsidRPr="00E509B6">
              <w:rPr>
                <w:rFonts w:ascii="Times New Roman" w:hAnsi="Times New Roman" w:cs="Times New Roman"/>
                <w:sz w:val="16"/>
                <w:szCs w:val="16"/>
              </w:rPr>
              <w:t xml:space="preserve"> Huang</w:t>
            </w:r>
          </w:p>
        </w:tc>
        <w:tc>
          <w:tcPr>
            <w:tcW w:w="900" w:type="dxa"/>
            <w:shd w:val="clear" w:color="auto" w:fill="auto"/>
            <w:noWrap/>
          </w:tcPr>
          <w:p w14:paraId="7DAC32B7" w14:textId="6AC27A3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5222A345" w14:textId="41D7B3B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511.32</w:t>
            </w:r>
          </w:p>
        </w:tc>
        <w:tc>
          <w:tcPr>
            <w:tcW w:w="2880" w:type="dxa"/>
            <w:shd w:val="clear" w:color="auto" w:fill="auto"/>
            <w:noWrap/>
          </w:tcPr>
          <w:p w14:paraId="15DE7399" w14:textId="0B15AF7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If considering that an r-TWT scheduling AP also can be an AP that supports broadcast TWT, the text is </w:t>
            </w:r>
            <w:proofErr w:type="gramStart"/>
            <w:r w:rsidRPr="00E509B6">
              <w:rPr>
                <w:rFonts w:ascii="Times New Roman" w:hAnsi="Times New Roman" w:cs="Times New Roman"/>
                <w:sz w:val="16"/>
                <w:szCs w:val="16"/>
              </w:rPr>
              <w:t>not exactly correct</w:t>
            </w:r>
            <w:proofErr w:type="gramEnd"/>
            <w:r w:rsidRPr="00E509B6">
              <w:rPr>
                <w:rFonts w:ascii="Times New Roman" w:hAnsi="Times New Roman" w:cs="Times New Roman"/>
                <w:sz w:val="16"/>
                <w:szCs w:val="16"/>
              </w:rPr>
              <w:t xml:space="preserve">. Please revise this paragraph. For example, when the Broadcast TWT Recommendation field for a broadcast TWT element included in an individually addressed TWT Setup frame transmitted by an r-TWT scheduling AP or r-TWT scheduled </w:t>
            </w:r>
            <w:proofErr w:type="gramStart"/>
            <w:r w:rsidRPr="00E509B6">
              <w:rPr>
                <w:rFonts w:ascii="Times New Roman" w:hAnsi="Times New Roman" w:cs="Times New Roman"/>
                <w:sz w:val="16"/>
                <w:szCs w:val="16"/>
              </w:rPr>
              <w:t>STA  is</w:t>
            </w:r>
            <w:proofErr w:type="gramEnd"/>
            <w:r w:rsidRPr="00E509B6">
              <w:rPr>
                <w:rFonts w:ascii="Times New Roman" w:hAnsi="Times New Roman" w:cs="Times New Roman"/>
                <w:sz w:val="16"/>
                <w:szCs w:val="16"/>
              </w:rPr>
              <w:t xml:space="preserve"> set to 4, the Restricted TWT Traffic Info Present subfield of the Broadcast TWT Info field shall be set to 1.</w:t>
            </w:r>
          </w:p>
        </w:tc>
        <w:tc>
          <w:tcPr>
            <w:tcW w:w="1980" w:type="dxa"/>
            <w:shd w:val="clear" w:color="auto" w:fill="auto"/>
            <w:noWrap/>
          </w:tcPr>
          <w:p w14:paraId="12056CC8" w14:textId="59F884F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Please replace "When included in an individually addressed TWT Setup frame transmitted by an r-TWT scheduling AP or r-TWT scheduled STA, the Restricted TWT Traffic Info Present subfield of the Broadcast TWT Info field shall be set to 1." with "When the Broadcast TWT Recommendation field of a broadcast TWT element included in an individually addressed TWT Setup frame transmitted by an r-TWT scheduling AP or r-TWT scheduled STA  is set to 4, the Restricted TWT Traffic Info Present subfield of the Broadcast TWT Info field shall be set to 1."</w:t>
            </w:r>
          </w:p>
        </w:tc>
        <w:tc>
          <w:tcPr>
            <w:tcW w:w="3150" w:type="dxa"/>
            <w:shd w:val="clear" w:color="auto" w:fill="auto"/>
          </w:tcPr>
          <w:p w14:paraId="2E1144A1"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6782B2F9" w14:textId="77777777" w:rsidR="006A0FF2" w:rsidRPr="00E509B6" w:rsidRDefault="006A0FF2" w:rsidP="006A0FF2">
            <w:pPr>
              <w:suppressAutoHyphens/>
              <w:spacing w:after="0"/>
              <w:rPr>
                <w:rFonts w:ascii="Times New Roman" w:hAnsi="Times New Roman" w:cs="Times New Roman"/>
                <w:bCs/>
                <w:sz w:val="16"/>
                <w:szCs w:val="16"/>
              </w:rPr>
            </w:pPr>
          </w:p>
          <w:p w14:paraId="1C18D62C" w14:textId="3910595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Restricted TWT Traffic Info Present subfield is only defined for an </w:t>
            </w:r>
            <w:r>
              <w:rPr>
                <w:rFonts w:ascii="Times New Roman" w:hAnsi="Times New Roman" w:cs="Times New Roman"/>
                <w:sz w:val="16"/>
                <w:szCs w:val="16"/>
              </w:rPr>
              <w:t>R-TWT</w:t>
            </w:r>
            <w:r w:rsidRPr="00E509B6">
              <w:rPr>
                <w:rFonts w:ascii="Times New Roman" w:hAnsi="Times New Roman" w:cs="Times New Roman"/>
                <w:sz w:val="16"/>
                <w:szCs w:val="16"/>
              </w:rPr>
              <w:t xml:space="preserve"> parameter set field and is reserved in a broadcast TWT parameter set field and hence cannot be set. However, based on comment, the paragraph is revised to clarify.</w:t>
            </w:r>
          </w:p>
          <w:p w14:paraId="7FDD160B" w14:textId="77777777" w:rsidR="006A0FF2" w:rsidRPr="00E509B6" w:rsidRDefault="006A0FF2" w:rsidP="006A0FF2">
            <w:pPr>
              <w:suppressAutoHyphens/>
              <w:spacing w:after="0"/>
              <w:rPr>
                <w:rFonts w:ascii="Times New Roman" w:hAnsi="Times New Roman" w:cs="Times New Roman"/>
                <w:sz w:val="16"/>
                <w:szCs w:val="16"/>
              </w:rPr>
            </w:pPr>
          </w:p>
          <w:p w14:paraId="752AF0F8" w14:textId="70583851"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12336</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44E3172E" w14:textId="77777777" w:rsidTr="0055720A">
        <w:trPr>
          <w:trHeight w:val="220"/>
          <w:jc w:val="center"/>
        </w:trPr>
        <w:tc>
          <w:tcPr>
            <w:tcW w:w="625" w:type="dxa"/>
            <w:shd w:val="clear" w:color="auto" w:fill="auto"/>
            <w:noWrap/>
          </w:tcPr>
          <w:p w14:paraId="0A2C1D61" w14:textId="259C964E"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13225</w:t>
            </w:r>
          </w:p>
        </w:tc>
        <w:tc>
          <w:tcPr>
            <w:tcW w:w="1080" w:type="dxa"/>
          </w:tcPr>
          <w:p w14:paraId="596FCD81" w14:textId="033EFCB7"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312BC1B4" w14:textId="2271ABC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35.9.4.2</w:t>
            </w:r>
          </w:p>
        </w:tc>
        <w:tc>
          <w:tcPr>
            <w:tcW w:w="720" w:type="dxa"/>
          </w:tcPr>
          <w:p w14:paraId="76B2E92F" w14:textId="7DD8E7E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511.31</w:t>
            </w:r>
          </w:p>
        </w:tc>
        <w:tc>
          <w:tcPr>
            <w:tcW w:w="2880" w:type="dxa"/>
            <w:shd w:val="clear" w:color="auto" w:fill="auto"/>
            <w:noWrap/>
          </w:tcPr>
          <w:p w14:paraId="48A8A543" w14:textId="0546B47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This text seems to imply that an rTWT supporting STA/AP can't setup a bTWT agreement which is not rTWT, since it says that the Restricted TWT Traffic Info Present subfield shall be set to 1 in individually addressed TWT setup frame. This should only be done for TWT setup frame for rTWT indicated by the Broadcast TWT Recommendation field value equal to 4</w:t>
            </w:r>
          </w:p>
        </w:tc>
        <w:tc>
          <w:tcPr>
            <w:tcW w:w="1980" w:type="dxa"/>
            <w:shd w:val="clear" w:color="auto" w:fill="auto"/>
            <w:noWrap/>
          </w:tcPr>
          <w:p w14:paraId="08D8D87B" w14:textId="0485D76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Update as follows "An r-TWT scheduling AP or rTWT scheduled STA shall set the Restricted TWT Traffic Info Present subfield of the Broadcast TWT Info field to 1 in an individually addressed TWT Setup frame (has Negotiation Type subfield equal to 3) it transmits with Broadcast TWT Recommendation field value equal to 4"</w:t>
            </w:r>
          </w:p>
        </w:tc>
        <w:tc>
          <w:tcPr>
            <w:tcW w:w="3150" w:type="dxa"/>
            <w:shd w:val="clear" w:color="auto" w:fill="auto"/>
          </w:tcPr>
          <w:p w14:paraId="1DA6522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10AA8F0B" w14:textId="77777777" w:rsidR="006A0FF2" w:rsidRPr="00E509B6" w:rsidRDefault="006A0FF2" w:rsidP="006A0FF2">
            <w:pPr>
              <w:suppressAutoHyphens/>
              <w:spacing w:after="0"/>
              <w:rPr>
                <w:rFonts w:ascii="Times New Roman" w:hAnsi="Times New Roman" w:cs="Times New Roman"/>
                <w:bCs/>
                <w:sz w:val="16"/>
                <w:szCs w:val="16"/>
              </w:rPr>
            </w:pPr>
          </w:p>
          <w:p w14:paraId="7A3E498C" w14:textId="7777777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Same resolution as #12336</w:t>
            </w:r>
          </w:p>
          <w:p w14:paraId="429874AC" w14:textId="77777777" w:rsidR="006A0FF2" w:rsidRPr="00E509B6" w:rsidRDefault="006A0FF2" w:rsidP="006A0FF2">
            <w:pPr>
              <w:suppressAutoHyphens/>
              <w:spacing w:after="0"/>
              <w:rPr>
                <w:rFonts w:ascii="Times New Roman" w:hAnsi="Times New Roman" w:cs="Times New Roman"/>
                <w:sz w:val="16"/>
                <w:szCs w:val="16"/>
              </w:rPr>
            </w:pPr>
          </w:p>
          <w:p w14:paraId="01F591B2" w14:textId="4DCF8FD5"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12336</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2338A3CF" w14:textId="77777777" w:rsidTr="0055720A">
        <w:trPr>
          <w:trHeight w:val="220"/>
          <w:jc w:val="center"/>
        </w:trPr>
        <w:tc>
          <w:tcPr>
            <w:tcW w:w="625" w:type="dxa"/>
            <w:shd w:val="clear" w:color="auto" w:fill="auto"/>
            <w:noWrap/>
          </w:tcPr>
          <w:p w14:paraId="1BF32065"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592E865A"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68E5055B"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350B6C05"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23BCE3E"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1B63CC82"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5EA9629A" w14:textId="77777777" w:rsidR="006A0FF2" w:rsidRPr="00E509B6" w:rsidRDefault="006A0FF2" w:rsidP="006A0FF2">
            <w:pPr>
              <w:suppressAutoHyphens/>
              <w:spacing w:after="0"/>
              <w:rPr>
                <w:rFonts w:ascii="Times New Roman" w:hAnsi="Times New Roman" w:cs="Times New Roman"/>
                <w:b/>
                <w:sz w:val="16"/>
                <w:szCs w:val="16"/>
              </w:rPr>
            </w:pPr>
          </w:p>
        </w:tc>
      </w:tr>
      <w:tr w:rsidR="00876992" w:rsidRPr="00E509B6" w14:paraId="4929F767" w14:textId="77777777" w:rsidTr="0055720A">
        <w:trPr>
          <w:trHeight w:val="220"/>
          <w:jc w:val="center"/>
        </w:trPr>
        <w:tc>
          <w:tcPr>
            <w:tcW w:w="625" w:type="dxa"/>
            <w:shd w:val="clear" w:color="auto" w:fill="auto"/>
            <w:noWrap/>
          </w:tcPr>
          <w:p w14:paraId="60C68717" w14:textId="42BC73BD" w:rsidR="00876992" w:rsidRPr="00E509B6" w:rsidRDefault="0087699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13242</w:t>
            </w:r>
          </w:p>
        </w:tc>
        <w:tc>
          <w:tcPr>
            <w:tcW w:w="1080" w:type="dxa"/>
          </w:tcPr>
          <w:p w14:paraId="3B395CAA" w14:textId="363E4A1D" w:rsidR="00876992" w:rsidRPr="00E509B6" w:rsidRDefault="00876992" w:rsidP="006A0FF2">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Binita</w:t>
            </w:r>
            <w:proofErr w:type="spellEnd"/>
            <w:r>
              <w:rPr>
                <w:rFonts w:ascii="Times New Roman" w:hAnsi="Times New Roman" w:cs="Times New Roman"/>
                <w:sz w:val="16"/>
                <w:szCs w:val="16"/>
              </w:rPr>
              <w:t xml:space="preserve"> Gupta</w:t>
            </w:r>
          </w:p>
        </w:tc>
        <w:tc>
          <w:tcPr>
            <w:tcW w:w="900" w:type="dxa"/>
            <w:shd w:val="clear" w:color="auto" w:fill="auto"/>
            <w:noWrap/>
          </w:tcPr>
          <w:p w14:paraId="22A4C166" w14:textId="32F464F9" w:rsidR="00876992" w:rsidRPr="00E509B6" w:rsidRDefault="0087699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35.9.2.2</w:t>
            </w:r>
          </w:p>
        </w:tc>
        <w:tc>
          <w:tcPr>
            <w:tcW w:w="720" w:type="dxa"/>
          </w:tcPr>
          <w:p w14:paraId="259C1F27" w14:textId="3107AB56" w:rsidR="00876992" w:rsidRPr="00E509B6" w:rsidRDefault="0087699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511.36</w:t>
            </w:r>
          </w:p>
        </w:tc>
        <w:tc>
          <w:tcPr>
            <w:tcW w:w="2880" w:type="dxa"/>
            <w:shd w:val="clear" w:color="auto" w:fill="auto"/>
            <w:noWrap/>
          </w:tcPr>
          <w:p w14:paraId="7163DE60" w14:textId="1CC3C5D7" w:rsidR="00876992" w:rsidRPr="00E509B6" w:rsidRDefault="00876992" w:rsidP="006A0FF2">
            <w:pPr>
              <w:suppressAutoHyphens/>
              <w:spacing w:after="0"/>
              <w:rPr>
                <w:rFonts w:ascii="Times New Roman" w:hAnsi="Times New Roman" w:cs="Times New Roman"/>
                <w:sz w:val="16"/>
                <w:szCs w:val="16"/>
              </w:rPr>
            </w:pPr>
            <w:r w:rsidRPr="00876992">
              <w:rPr>
                <w:rFonts w:ascii="Times New Roman" w:hAnsi="Times New Roman" w:cs="Times New Roman"/>
                <w:sz w:val="16"/>
                <w:szCs w:val="16"/>
              </w:rPr>
              <w:t xml:space="preserve">This req "An r-TWT scheduling AP that includes a Restricted TWT Parameter Set field in a broadcast TWT element shall set the Restricted TWT Traffic Info Present subfield of the Restricted TWT Parameter Set field to 0 if the Negotiation Type subfield of the TWT element is equal to 2." applies to the announcement of </w:t>
            </w:r>
            <w:proofErr w:type="spellStart"/>
            <w:r w:rsidRPr="00876992">
              <w:rPr>
                <w:rFonts w:ascii="Times New Roman" w:hAnsi="Times New Roman" w:cs="Times New Roman"/>
                <w:sz w:val="16"/>
                <w:szCs w:val="16"/>
              </w:rPr>
              <w:t>rTWT</w:t>
            </w:r>
            <w:proofErr w:type="spellEnd"/>
            <w:r w:rsidRPr="00876992">
              <w:rPr>
                <w:rFonts w:ascii="Times New Roman" w:hAnsi="Times New Roman" w:cs="Times New Roman"/>
                <w:sz w:val="16"/>
                <w:szCs w:val="16"/>
              </w:rPr>
              <w:t xml:space="preserve"> schedules in </w:t>
            </w:r>
            <w:proofErr w:type="spellStart"/>
            <w:r w:rsidRPr="00876992">
              <w:rPr>
                <w:rFonts w:ascii="Times New Roman" w:hAnsi="Times New Roman" w:cs="Times New Roman"/>
                <w:sz w:val="16"/>
                <w:szCs w:val="16"/>
              </w:rPr>
              <w:t>bTWT</w:t>
            </w:r>
            <w:proofErr w:type="spellEnd"/>
            <w:r w:rsidRPr="00876992">
              <w:rPr>
                <w:rFonts w:ascii="Times New Roman" w:hAnsi="Times New Roman" w:cs="Times New Roman"/>
                <w:sz w:val="16"/>
                <w:szCs w:val="16"/>
              </w:rPr>
              <w:t xml:space="preserve"> element, hence it should be moved under 35.9.3. This does not apply to individual negotiation for </w:t>
            </w:r>
            <w:proofErr w:type="spellStart"/>
            <w:r w:rsidRPr="00876992">
              <w:rPr>
                <w:rFonts w:ascii="Times New Roman" w:hAnsi="Times New Roman" w:cs="Times New Roman"/>
                <w:sz w:val="16"/>
                <w:szCs w:val="16"/>
              </w:rPr>
              <w:t>rTWT</w:t>
            </w:r>
            <w:proofErr w:type="spellEnd"/>
            <w:r w:rsidRPr="00876992">
              <w:rPr>
                <w:rFonts w:ascii="Times New Roman" w:hAnsi="Times New Roman" w:cs="Times New Roman"/>
                <w:sz w:val="16"/>
                <w:szCs w:val="16"/>
              </w:rPr>
              <w:t xml:space="preserve"> setup.</w:t>
            </w:r>
          </w:p>
        </w:tc>
        <w:tc>
          <w:tcPr>
            <w:tcW w:w="1980" w:type="dxa"/>
            <w:shd w:val="clear" w:color="auto" w:fill="auto"/>
            <w:noWrap/>
          </w:tcPr>
          <w:p w14:paraId="1F570675" w14:textId="16962AFB" w:rsidR="00876992" w:rsidRPr="00E509B6" w:rsidRDefault="0087699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61F9738D" w14:textId="77777777" w:rsidR="00876992" w:rsidRPr="00E509B6" w:rsidRDefault="00876992" w:rsidP="0087699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39D2DCE3" w14:textId="77777777" w:rsidR="00876992" w:rsidRPr="00E509B6" w:rsidRDefault="00876992" w:rsidP="00876992">
            <w:pPr>
              <w:suppressAutoHyphens/>
              <w:spacing w:after="0"/>
              <w:rPr>
                <w:rFonts w:ascii="Times New Roman" w:hAnsi="Times New Roman" w:cs="Times New Roman"/>
                <w:bCs/>
                <w:sz w:val="16"/>
                <w:szCs w:val="16"/>
              </w:rPr>
            </w:pPr>
          </w:p>
          <w:p w14:paraId="6970C32F" w14:textId="0EFEEB5C" w:rsidR="00876992" w:rsidRPr="00E509B6" w:rsidRDefault="00876992" w:rsidP="0087699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The text is moved to 35.9.3.</w:t>
            </w:r>
          </w:p>
          <w:p w14:paraId="25FCD04C" w14:textId="77777777" w:rsidR="00876992" w:rsidRPr="00E509B6" w:rsidRDefault="00876992" w:rsidP="00876992">
            <w:pPr>
              <w:suppressAutoHyphens/>
              <w:spacing w:after="0"/>
              <w:rPr>
                <w:rFonts w:ascii="Times New Roman" w:hAnsi="Times New Roman" w:cs="Times New Roman"/>
                <w:sz w:val="16"/>
                <w:szCs w:val="16"/>
              </w:rPr>
            </w:pPr>
          </w:p>
          <w:p w14:paraId="689F7A76" w14:textId="24D93140" w:rsidR="00876992" w:rsidRPr="00E509B6" w:rsidRDefault="00876992" w:rsidP="00876992">
            <w:pPr>
              <w:suppressAutoHyphens/>
              <w:spacing w:after="0"/>
              <w:rPr>
                <w:rFonts w:ascii="Times New Roman" w:hAnsi="Times New Roman" w:cs="Times New Roman"/>
                <w:b/>
                <w:sz w:val="16"/>
                <w:szCs w:val="16"/>
              </w:rPr>
            </w:pPr>
            <w:proofErr w:type="spellStart"/>
            <w:r w:rsidRPr="00E509B6">
              <w:rPr>
                <w:rFonts w:ascii="Times New Roman" w:hAnsi="Times New Roman" w:cs="Times New Roman"/>
                <w:b/>
                <w:sz w:val="16"/>
                <w:szCs w:val="16"/>
              </w:rPr>
              <w:t>TGbe</w:t>
            </w:r>
            <w:proofErr w:type="spellEnd"/>
            <w:r w:rsidRPr="00E509B6">
              <w:rPr>
                <w:rFonts w:ascii="Times New Roman" w:hAnsi="Times New Roman" w:cs="Times New Roman"/>
                <w:b/>
                <w:sz w:val="16"/>
                <w:szCs w:val="16"/>
              </w:rPr>
              <w:t xml:space="preserv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#13242 in 22/1280r1</w:t>
            </w:r>
            <w:r w:rsidRPr="00E509B6">
              <w:rPr>
                <w:rFonts w:ascii="Times New Roman" w:hAnsi="Times New Roman" w:cs="Times New Roman"/>
                <w:b/>
                <w:sz w:val="16"/>
                <w:szCs w:val="16"/>
              </w:rPr>
              <w:t>.</w:t>
            </w:r>
          </w:p>
        </w:tc>
      </w:tr>
      <w:tr w:rsidR="00876992" w:rsidRPr="00E509B6" w14:paraId="55DBBF26" w14:textId="77777777" w:rsidTr="0055720A">
        <w:trPr>
          <w:trHeight w:val="220"/>
          <w:jc w:val="center"/>
        </w:trPr>
        <w:tc>
          <w:tcPr>
            <w:tcW w:w="625" w:type="dxa"/>
            <w:shd w:val="clear" w:color="auto" w:fill="auto"/>
            <w:noWrap/>
          </w:tcPr>
          <w:p w14:paraId="7B060BC2" w14:textId="77777777" w:rsidR="00876992" w:rsidRPr="00E509B6" w:rsidRDefault="00876992" w:rsidP="006A0FF2">
            <w:pPr>
              <w:suppressAutoHyphens/>
              <w:spacing w:after="0"/>
              <w:rPr>
                <w:rFonts w:ascii="Times New Roman" w:hAnsi="Times New Roman" w:cs="Times New Roman"/>
                <w:sz w:val="16"/>
                <w:szCs w:val="16"/>
              </w:rPr>
            </w:pPr>
          </w:p>
        </w:tc>
        <w:tc>
          <w:tcPr>
            <w:tcW w:w="1080" w:type="dxa"/>
          </w:tcPr>
          <w:p w14:paraId="31FDFF3F" w14:textId="77777777" w:rsidR="00876992" w:rsidRPr="00E509B6" w:rsidRDefault="00876992" w:rsidP="006A0FF2">
            <w:pPr>
              <w:suppressAutoHyphens/>
              <w:spacing w:after="0"/>
              <w:rPr>
                <w:rFonts w:ascii="Times New Roman" w:hAnsi="Times New Roman" w:cs="Times New Roman"/>
                <w:sz w:val="16"/>
                <w:szCs w:val="16"/>
              </w:rPr>
            </w:pPr>
          </w:p>
        </w:tc>
        <w:tc>
          <w:tcPr>
            <w:tcW w:w="900" w:type="dxa"/>
            <w:shd w:val="clear" w:color="auto" w:fill="auto"/>
            <w:noWrap/>
          </w:tcPr>
          <w:p w14:paraId="7835F1C5" w14:textId="77777777" w:rsidR="00876992" w:rsidRPr="00E509B6" w:rsidRDefault="00876992" w:rsidP="006A0FF2">
            <w:pPr>
              <w:suppressAutoHyphens/>
              <w:spacing w:after="0"/>
              <w:rPr>
                <w:rFonts w:ascii="Times New Roman" w:hAnsi="Times New Roman" w:cs="Times New Roman"/>
                <w:sz w:val="16"/>
                <w:szCs w:val="16"/>
              </w:rPr>
            </w:pPr>
          </w:p>
        </w:tc>
        <w:tc>
          <w:tcPr>
            <w:tcW w:w="720" w:type="dxa"/>
          </w:tcPr>
          <w:p w14:paraId="48890342" w14:textId="77777777" w:rsidR="00876992" w:rsidRPr="00E509B6" w:rsidRDefault="00876992" w:rsidP="006A0FF2">
            <w:pPr>
              <w:suppressAutoHyphens/>
              <w:spacing w:after="0"/>
              <w:rPr>
                <w:rFonts w:ascii="Times New Roman" w:hAnsi="Times New Roman" w:cs="Times New Roman"/>
                <w:sz w:val="16"/>
                <w:szCs w:val="16"/>
              </w:rPr>
            </w:pPr>
          </w:p>
        </w:tc>
        <w:tc>
          <w:tcPr>
            <w:tcW w:w="2880" w:type="dxa"/>
            <w:shd w:val="clear" w:color="auto" w:fill="auto"/>
            <w:noWrap/>
          </w:tcPr>
          <w:p w14:paraId="4B4EDC02" w14:textId="77777777" w:rsidR="00876992" w:rsidRPr="00E509B6" w:rsidRDefault="00876992" w:rsidP="006A0FF2">
            <w:pPr>
              <w:suppressAutoHyphens/>
              <w:spacing w:after="0"/>
              <w:rPr>
                <w:rFonts w:ascii="Times New Roman" w:hAnsi="Times New Roman" w:cs="Times New Roman"/>
                <w:sz w:val="16"/>
                <w:szCs w:val="16"/>
              </w:rPr>
            </w:pPr>
          </w:p>
        </w:tc>
        <w:tc>
          <w:tcPr>
            <w:tcW w:w="1980" w:type="dxa"/>
            <w:shd w:val="clear" w:color="auto" w:fill="auto"/>
            <w:noWrap/>
          </w:tcPr>
          <w:p w14:paraId="2B5B1B2F" w14:textId="77777777" w:rsidR="00876992" w:rsidRPr="00E509B6" w:rsidRDefault="00876992" w:rsidP="006A0FF2">
            <w:pPr>
              <w:suppressAutoHyphens/>
              <w:spacing w:after="0"/>
              <w:rPr>
                <w:rFonts w:ascii="Times New Roman" w:hAnsi="Times New Roman" w:cs="Times New Roman"/>
                <w:sz w:val="16"/>
                <w:szCs w:val="16"/>
              </w:rPr>
            </w:pPr>
          </w:p>
        </w:tc>
        <w:tc>
          <w:tcPr>
            <w:tcW w:w="3150" w:type="dxa"/>
            <w:shd w:val="clear" w:color="auto" w:fill="auto"/>
          </w:tcPr>
          <w:p w14:paraId="612EA779" w14:textId="77777777" w:rsidR="00876992" w:rsidRPr="00E509B6" w:rsidRDefault="00876992" w:rsidP="006A0FF2">
            <w:pPr>
              <w:suppressAutoHyphens/>
              <w:spacing w:after="0"/>
              <w:rPr>
                <w:rFonts w:ascii="Times New Roman" w:hAnsi="Times New Roman" w:cs="Times New Roman"/>
                <w:b/>
                <w:sz w:val="16"/>
                <w:szCs w:val="16"/>
              </w:rPr>
            </w:pPr>
          </w:p>
        </w:tc>
      </w:tr>
      <w:tr w:rsidR="006A0FF2" w:rsidRPr="00E509B6" w14:paraId="0E3B4D51" w14:textId="77777777" w:rsidTr="0055720A">
        <w:trPr>
          <w:trHeight w:val="220"/>
          <w:jc w:val="center"/>
        </w:trPr>
        <w:tc>
          <w:tcPr>
            <w:tcW w:w="625" w:type="dxa"/>
            <w:shd w:val="clear" w:color="auto" w:fill="auto"/>
            <w:noWrap/>
          </w:tcPr>
          <w:p w14:paraId="715EDE19" w14:textId="38FCE64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10429</w:t>
            </w:r>
          </w:p>
        </w:tc>
        <w:tc>
          <w:tcPr>
            <w:tcW w:w="1080" w:type="dxa"/>
          </w:tcPr>
          <w:p w14:paraId="5F7B4D02" w14:textId="591AD64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Yan li</w:t>
            </w:r>
          </w:p>
        </w:tc>
        <w:tc>
          <w:tcPr>
            <w:tcW w:w="900" w:type="dxa"/>
            <w:shd w:val="clear" w:color="auto" w:fill="auto"/>
            <w:noWrap/>
          </w:tcPr>
          <w:p w14:paraId="18461D2C" w14:textId="759B739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w:t>
            </w:r>
          </w:p>
        </w:tc>
        <w:tc>
          <w:tcPr>
            <w:tcW w:w="720" w:type="dxa"/>
          </w:tcPr>
          <w:p w14:paraId="54D9D37C" w14:textId="67AEC6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511.40</w:t>
            </w:r>
          </w:p>
        </w:tc>
        <w:tc>
          <w:tcPr>
            <w:tcW w:w="2880" w:type="dxa"/>
            <w:shd w:val="clear" w:color="auto" w:fill="auto"/>
            <w:noWrap/>
          </w:tcPr>
          <w:p w14:paraId="43932638" w14:textId="3711F57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Since these paragraphs describe same requirement for the r-TWT scheduling AP and scheduled </w:t>
            </w:r>
            <w:proofErr w:type="spellStart"/>
            <w:proofErr w:type="gramStart"/>
            <w:r w:rsidRPr="00E509B6">
              <w:rPr>
                <w:rFonts w:ascii="Times New Roman" w:hAnsi="Times New Roman" w:cs="Times New Roman"/>
                <w:sz w:val="16"/>
                <w:szCs w:val="16"/>
              </w:rPr>
              <w:t>STA,this</w:t>
            </w:r>
            <w:proofErr w:type="spellEnd"/>
            <w:proofErr w:type="gramEnd"/>
            <w:r w:rsidRPr="00E509B6">
              <w:rPr>
                <w:rFonts w:ascii="Times New Roman" w:hAnsi="Times New Roman" w:cs="Times New Roman"/>
                <w:sz w:val="16"/>
                <w:szCs w:val="16"/>
              </w:rPr>
              <w:t xml:space="preserve"> paragraph should be merged with the following one</w:t>
            </w:r>
          </w:p>
        </w:tc>
        <w:tc>
          <w:tcPr>
            <w:tcW w:w="1980" w:type="dxa"/>
            <w:shd w:val="clear" w:color="auto" w:fill="auto"/>
            <w:noWrap/>
          </w:tcPr>
          <w:p w14:paraId="7F2E1AF1" w14:textId="4702DD1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the comment</w:t>
            </w:r>
          </w:p>
        </w:tc>
        <w:tc>
          <w:tcPr>
            <w:tcW w:w="3150" w:type="dxa"/>
            <w:shd w:val="clear" w:color="auto" w:fill="auto"/>
          </w:tcPr>
          <w:p w14:paraId="53E9067C" w14:textId="38E25DE3"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2DAAAD4C" w14:textId="77777777" w:rsidR="006A0FF2" w:rsidRPr="0056240E" w:rsidRDefault="006A0FF2" w:rsidP="006A0FF2">
            <w:pPr>
              <w:suppressAutoHyphens/>
              <w:spacing w:after="0"/>
              <w:rPr>
                <w:rFonts w:ascii="Times New Roman" w:hAnsi="Times New Roman" w:cs="Times New Roman"/>
                <w:sz w:val="16"/>
                <w:szCs w:val="16"/>
              </w:rPr>
            </w:pPr>
          </w:p>
          <w:p w14:paraId="6B3FA957" w14:textId="34E0592B"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The two paragraphs are merged, and text is revised to make it more concise.</w:t>
            </w:r>
          </w:p>
          <w:p w14:paraId="1CC90C2C" w14:textId="4CFE68C0" w:rsidR="006A0FF2" w:rsidRDefault="006A0FF2" w:rsidP="006A0FF2">
            <w:pPr>
              <w:suppressAutoHyphens/>
              <w:spacing w:after="0"/>
              <w:rPr>
                <w:rFonts w:ascii="Times New Roman" w:hAnsi="Times New Roman" w:cs="Times New Roman"/>
                <w:sz w:val="16"/>
                <w:szCs w:val="16"/>
              </w:rPr>
            </w:pPr>
          </w:p>
          <w:p w14:paraId="57056B1C" w14:textId="1BD1BFA1"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0429</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p w14:paraId="26CC7F45" w14:textId="04506F43"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48340335" w14:textId="77777777" w:rsidTr="0055720A">
        <w:trPr>
          <w:trHeight w:val="220"/>
          <w:jc w:val="center"/>
        </w:trPr>
        <w:tc>
          <w:tcPr>
            <w:tcW w:w="625" w:type="dxa"/>
            <w:shd w:val="clear" w:color="auto" w:fill="auto"/>
            <w:noWrap/>
          </w:tcPr>
          <w:p w14:paraId="53DF4B1F" w14:textId="7936E828" w:rsidR="006A0FF2" w:rsidRPr="00E509B6"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12400</w:t>
            </w:r>
          </w:p>
        </w:tc>
        <w:tc>
          <w:tcPr>
            <w:tcW w:w="1080" w:type="dxa"/>
          </w:tcPr>
          <w:p w14:paraId="3851C31F" w14:textId="4A754070"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33B75474" w14:textId="0F35F6E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1B2FB7F7" w14:textId="244E038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511.46</w:t>
            </w:r>
          </w:p>
        </w:tc>
        <w:tc>
          <w:tcPr>
            <w:tcW w:w="2880" w:type="dxa"/>
            <w:shd w:val="clear" w:color="auto" w:fill="auto"/>
            <w:noWrap/>
          </w:tcPr>
          <w:p w14:paraId="10B13FB2" w14:textId="5FEA962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This is almost a repeat of the previous paragraph except </w:t>
            </w:r>
            <w:proofErr w:type="spellStart"/>
            <w:r w:rsidRPr="00E509B6">
              <w:rPr>
                <w:rFonts w:ascii="Times New Roman" w:hAnsi="Times New Roman" w:cs="Times New Roman"/>
                <w:sz w:val="16"/>
                <w:szCs w:val="16"/>
              </w:rPr>
              <w:t>its</w:t>
            </w:r>
            <w:proofErr w:type="spellEnd"/>
            <w:r w:rsidRPr="00E509B6">
              <w:rPr>
                <w:rFonts w:ascii="Times New Roman" w:hAnsi="Times New Roman" w:cs="Times New Roman"/>
                <w:sz w:val="16"/>
                <w:szCs w:val="16"/>
              </w:rPr>
              <w:t xml:space="preserve"> for non-AP STA. Why not just combine the two </w:t>
            </w:r>
            <w:r w:rsidRPr="00E509B6">
              <w:rPr>
                <w:rFonts w:ascii="Times New Roman" w:hAnsi="Times New Roman" w:cs="Times New Roman"/>
                <w:sz w:val="16"/>
                <w:szCs w:val="16"/>
              </w:rPr>
              <w:lastRenderedPageBreak/>
              <w:t>paragraphs since the focus here is how the fields are set and not who sets the fields.</w:t>
            </w:r>
          </w:p>
        </w:tc>
        <w:tc>
          <w:tcPr>
            <w:tcW w:w="1980" w:type="dxa"/>
            <w:shd w:val="clear" w:color="auto" w:fill="auto"/>
            <w:noWrap/>
          </w:tcPr>
          <w:p w14:paraId="7AE555A5" w14:textId="458E576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Combine the paragraph with the previous one.</w:t>
            </w:r>
          </w:p>
        </w:tc>
        <w:tc>
          <w:tcPr>
            <w:tcW w:w="3150" w:type="dxa"/>
            <w:shd w:val="clear" w:color="auto" w:fill="auto"/>
          </w:tcPr>
          <w:p w14:paraId="2EC57EEE"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69A32F79" w14:textId="77777777" w:rsidR="006A0FF2" w:rsidRPr="0056240E" w:rsidRDefault="006A0FF2" w:rsidP="006A0FF2">
            <w:pPr>
              <w:suppressAutoHyphens/>
              <w:spacing w:after="0"/>
              <w:rPr>
                <w:rFonts w:ascii="Times New Roman" w:hAnsi="Times New Roman" w:cs="Times New Roman"/>
                <w:sz w:val="16"/>
                <w:szCs w:val="16"/>
              </w:rPr>
            </w:pPr>
          </w:p>
          <w:p w14:paraId="34612BF2" w14:textId="4674717B"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Same resolution as #10429.</w:t>
            </w:r>
          </w:p>
          <w:p w14:paraId="0EDFA77A" w14:textId="77777777" w:rsidR="006A0FF2" w:rsidRDefault="006A0FF2" w:rsidP="006A0FF2">
            <w:pPr>
              <w:suppressAutoHyphens/>
              <w:spacing w:after="0"/>
              <w:rPr>
                <w:rFonts w:ascii="Times New Roman" w:hAnsi="Times New Roman" w:cs="Times New Roman"/>
                <w:sz w:val="16"/>
                <w:szCs w:val="16"/>
              </w:rPr>
            </w:pPr>
          </w:p>
          <w:p w14:paraId="3528AE84" w14:textId="212C1831"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0429</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p w14:paraId="4B138DCE" w14:textId="7D7C90A1"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375E08CA" w14:textId="77777777" w:rsidTr="0055720A">
        <w:trPr>
          <w:trHeight w:val="220"/>
          <w:jc w:val="center"/>
        </w:trPr>
        <w:tc>
          <w:tcPr>
            <w:tcW w:w="625" w:type="dxa"/>
            <w:shd w:val="clear" w:color="auto" w:fill="auto"/>
            <w:noWrap/>
          </w:tcPr>
          <w:p w14:paraId="75D8374F" w14:textId="175043A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13241</w:t>
            </w:r>
          </w:p>
        </w:tc>
        <w:tc>
          <w:tcPr>
            <w:tcW w:w="1080" w:type="dxa"/>
          </w:tcPr>
          <w:p w14:paraId="02CED7C0" w14:textId="7D3FB534"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Binita</w:t>
            </w:r>
            <w:proofErr w:type="spellEnd"/>
            <w:r w:rsidRPr="00E509B6">
              <w:rPr>
                <w:rFonts w:ascii="Times New Roman" w:hAnsi="Times New Roman" w:cs="Times New Roman"/>
                <w:sz w:val="16"/>
                <w:szCs w:val="16"/>
              </w:rPr>
              <w:t xml:space="preserve"> Gupta</w:t>
            </w:r>
          </w:p>
        </w:tc>
        <w:tc>
          <w:tcPr>
            <w:tcW w:w="900" w:type="dxa"/>
            <w:shd w:val="clear" w:color="auto" w:fill="auto"/>
            <w:noWrap/>
          </w:tcPr>
          <w:p w14:paraId="54379294" w14:textId="101788C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35.9.5</w:t>
            </w:r>
          </w:p>
        </w:tc>
        <w:tc>
          <w:tcPr>
            <w:tcW w:w="720" w:type="dxa"/>
          </w:tcPr>
          <w:p w14:paraId="72FF0996" w14:textId="71E7CC2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511.40</w:t>
            </w:r>
          </w:p>
        </w:tc>
        <w:tc>
          <w:tcPr>
            <w:tcW w:w="2880" w:type="dxa"/>
            <w:shd w:val="clear" w:color="auto" w:fill="auto"/>
            <w:noWrap/>
          </w:tcPr>
          <w:p w14:paraId="3D1FBDD2" w14:textId="648FF06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part of the rTWT setup procedures, should add requirements for the rTWT scheduling AP and rTWT scheduled STA to indicate LS traffic streams using rTWT TIDs.</w:t>
            </w:r>
          </w:p>
        </w:tc>
        <w:tc>
          <w:tcPr>
            <w:tcW w:w="1980" w:type="dxa"/>
            <w:shd w:val="clear" w:color="auto" w:fill="auto"/>
            <w:noWrap/>
          </w:tcPr>
          <w:p w14:paraId="05C204B9" w14:textId="01065931"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Add following requirements:</w:t>
            </w:r>
            <w:r w:rsidRPr="00E509B6">
              <w:rPr>
                <w:rFonts w:ascii="Times New Roman" w:hAnsi="Times New Roman" w:cs="Times New Roman"/>
                <w:sz w:val="16"/>
                <w:szCs w:val="16"/>
              </w:rPr>
              <w:br/>
              <w:t>"An rTWT scheduled STA should indicate specific TIDs for latency sensitive traffic streams in the Restricted TWT DL TID Bitmap and Restricted TWT UL TID Bitmap subfields of the Restricted TWT Parameter Set field in the TWT request sent to the rTWT scheduling AP for an rTWT setup"</w:t>
            </w:r>
            <w:r w:rsidRPr="00E509B6">
              <w:rPr>
                <w:rFonts w:ascii="Times New Roman" w:hAnsi="Times New Roman" w:cs="Times New Roman"/>
                <w:sz w:val="16"/>
                <w:szCs w:val="16"/>
              </w:rPr>
              <w:br/>
            </w:r>
            <w:r w:rsidRPr="00E509B6">
              <w:rPr>
                <w:rFonts w:ascii="Times New Roman" w:hAnsi="Times New Roman" w:cs="Times New Roman"/>
                <w:sz w:val="16"/>
                <w:szCs w:val="16"/>
              </w:rPr>
              <w:br/>
              <w:t>"An rTWT scheduling AP should indicate specific TIDs for latency sensitive traffic streams in the Restricted TWT DL TID Bitmap and Restricted TWT UL TID Bitmap subfields of the Restricted TWT Parameter Set field in the TWT response sent to the rTWT scheduled STA for an rTWT setup"</w:t>
            </w:r>
          </w:p>
        </w:tc>
        <w:tc>
          <w:tcPr>
            <w:tcW w:w="3150" w:type="dxa"/>
            <w:shd w:val="clear" w:color="auto" w:fill="auto"/>
          </w:tcPr>
          <w:p w14:paraId="615C7242"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32983527" w14:textId="77777777" w:rsidR="006A0FF2" w:rsidRPr="0056240E" w:rsidRDefault="006A0FF2" w:rsidP="006A0FF2">
            <w:pPr>
              <w:suppressAutoHyphens/>
              <w:spacing w:after="0"/>
              <w:rPr>
                <w:rFonts w:ascii="Times New Roman" w:hAnsi="Times New Roman" w:cs="Times New Roman"/>
                <w:sz w:val="16"/>
                <w:szCs w:val="16"/>
              </w:rPr>
            </w:pPr>
          </w:p>
          <w:p w14:paraId="143BF795" w14:textId="49F32B67"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Agree in principle. </w:t>
            </w:r>
          </w:p>
          <w:p w14:paraId="5B95BD82" w14:textId="77777777" w:rsidR="006A0FF2" w:rsidRDefault="006A0FF2" w:rsidP="006A0FF2">
            <w:pPr>
              <w:suppressAutoHyphens/>
              <w:spacing w:after="0"/>
              <w:rPr>
                <w:rFonts w:ascii="Times New Roman" w:hAnsi="Times New Roman" w:cs="Times New Roman"/>
                <w:sz w:val="16"/>
                <w:szCs w:val="16"/>
              </w:rPr>
            </w:pPr>
          </w:p>
          <w:p w14:paraId="1A940EC7" w14:textId="6C21AEEB"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3241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p w14:paraId="7F3BE21A" w14:textId="70A76862"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7F1F81AC" w14:textId="77777777" w:rsidTr="0055720A">
        <w:trPr>
          <w:trHeight w:val="220"/>
          <w:jc w:val="center"/>
        </w:trPr>
        <w:tc>
          <w:tcPr>
            <w:tcW w:w="625" w:type="dxa"/>
            <w:shd w:val="clear" w:color="auto" w:fill="auto"/>
            <w:noWrap/>
          </w:tcPr>
          <w:p w14:paraId="19CAE889" w14:textId="55141BE9" w:rsidR="006A0FF2" w:rsidRPr="00530E81"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0000" w:themeColor="text1"/>
                <w:sz w:val="16"/>
                <w:szCs w:val="16"/>
              </w:rPr>
              <w:t>13444</w:t>
            </w:r>
          </w:p>
        </w:tc>
        <w:tc>
          <w:tcPr>
            <w:tcW w:w="1080" w:type="dxa"/>
          </w:tcPr>
          <w:p w14:paraId="18477F80" w14:textId="7F7F9847" w:rsidR="006A0FF2" w:rsidRPr="00530E81" w:rsidRDefault="006A0FF2" w:rsidP="006A0FF2">
            <w:pPr>
              <w:suppressAutoHyphens/>
              <w:spacing w:after="0"/>
              <w:rPr>
                <w:rFonts w:ascii="Times New Roman" w:hAnsi="Times New Roman" w:cs="Times New Roman"/>
                <w:sz w:val="16"/>
                <w:szCs w:val="16"/>
              </w:rPr>
            </w:pPr>
            <w:proofErr w:type="spellStart"/>
            <w:r w:rsidRPr="00530E81">
              <w:rPr>
                <w:rFonts w:ascii="Times New Roman" w:hAnsi="Times New Roman" w:cs="Times New Roman"/>
                <w:sz w:val="16"/>
                <w:szCs w:val="16"/>
              </w:rPr>
              <w:t>Liwen</w:t>
            </w:r>
            <w:proofErr w:type="spellEnd"/>
            <w:r w:rsidRPr="00530E81">
              <w:rPr>
                <w:rFonts w:ascii="Times New Roman" w:hAnsi="Times New Roman" w:cs="Times New Roman"/>
                <w:sz w:val="16"/>
                <w:szCs w:val="16"/>
              </w:rPr>
              <w:t xml:space="preserve"> Chu</w:t>
            </w:r>
          </w:p>
        </w:tc>
        <w:tc>
          <w:tcPr>
            <w:tcW w:w="900" w:type="dxa"/>
            <w:shd w:val="clear" w:color="auto" w:fill="auto"/>
            <w:noWrap/>
          </w:tcPr>
          <w:p w14:paraId="09F32007" w14:textId="5D01C571"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35.9.5</w:t>
            </w:r>
          </w:p>
        </w:tc>
        <w:tc>
          <w:tcPr>
            <w:tcW w:w="720" w:type="dxa"/>
          </w:tcPr>
          <w:p w14:paraId="4F206DCE" w14:textId="28005E63"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511.45</w:t>
            </w:r>
          </w:p>
        </w:tc>
        <w:tc>
          <w:tcPr>
            <w:tcW w:w="2880" w:type="dxa"/>
            <w:shd w:val="clear" w:color="auto" w:fill="auto"/>
            <w:noWrap/>
          </w:tcPr>
          <w:p w14:paraId="2A2159B2" w14:textId="3131C9BE"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 xml:space="preserve">The "should" in the sentence may means that the TIDs for r-TWT SP may be different from the negotiation TID to link </w:t>
            </w:r>
            <w:proofErr w:type="spellStart"/>
            <w:r w:rsidRPr="00530E81">
              <w:rPr>
                <w:rFonts w:ascii="Times New Roman" w:hAnsi="Times New Roman" w:cs="Times New Roman"/>
                <w:sz w:val="16"/>
                <w:szCs w:val="16"/>
              </w:rPr>
              <w:t>mpping</w:t>
            </w:r>
            <w:proofErr w:type="spellEnd"/>
            <w:r w:rsidRPr="00530E81">
              <w:rPr>
                <w:rFonts w:ascii="Times New Roman" w:hAnsi="Times New Roman" w:cs="Times New Roman"/>
                <w:sz w:val="16"/>
                <w:szCs w:val="16"/>
              </w:rPr>
              <w:t>. If the answer is no, make it clear by updating the text.</w:t>
            </w:r>
          </w:p>
        </w:tc>
        <w:tc>
          <w:tcPr>
            <w:tcW w:w="1980" w:type="dxa"/>
            <w:shd w:val="clear" w:color="auto" w:fill="auto"/>
            <w:noWrap/>
          </w:tcPr>
          <w:p w14:paraId="5C7ABDAE" w14:textId="5E154654"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fix the issue mentioned in the comment</w:t>
            </w:r>
          </w:p>
        </w:tc>
        <w:tc>
          <w:tcPr>
            <w:tcW w:w="3150" w:type="dxa"/>
            <w:shd w:val="clear" w:color="auto" w:fill="auto"/>
          </w:tcPr>
          <w:p w14:paraId="6CA606B4"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385C1CA7" w14:textId="77777777" w:rsidR="006A0FF2" w:rsidRPr="0056240E" w:rsidRDefault="006A0FF2" w:rsidP="006A0FF2">
            <w:pPr>
              <w:suppressAutoHyphens/>
              <w:spacing w:after="0"/>
              <w:rPr>
                <w:rFonts w:ascii="Times New Roman" w:hAnsi="Times New Roman" w:cs="Times New Roman"/>
                <w:sz w:val="16"/>
                <w:szCs w:val="16"/>
              </w:rPr>
            </w:pPr>
          </w:p>
          <w:p w14:paraId="40C416D9" w14:textId="489328AD"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Text is revised to replace “should” with “shall” requirement.</w:t>
            </w:r>
          </w:p>
          <w:p w14:paraId="3DAD570D" w14:textId="77777777" w:rsidR="006A0FF2" w:rsidRDefault="006A0FF2" w:rsidP="006A0FF2">
            <w:pPr>
              <w:suppressAutoHyphens/>
              <w:spacing w:after="0"/>
              <w:rPr>
                <w:rFonts w:ascii="Times New Roman" w:hAnsi="Times New Roman" w:cs="Times New Roman"/>
                <w:sz w:val="16"/>
                <w:szCs w:val="16"/>
              </w:rPr>
            </w:pPr>
          </w:p>
          <w:p w14:paraId="3DF16DDB" w14:textId="39E39049" w:rsidR="006A0FF2"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3444</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p w14:paraId="6BCBA901" w14:textId="2761C3EC" w:rsidR="006A0FF2" w:rsidRPr="00530E81" w:rsidRDefault="006A0FF2" w:rsidP="006A0FF2">
            <w:pPr>
              <w:suppressAutoHyphens/>
              <w:spacing w:after="0"/>
              <w:rPr>
                <w:rFonts w:ascii="Times New Roman" w:hAnsi="Times New Roman" w:cs="Times New Roman"/>
                <w:b/>
                <w:bCs/>
                <w:sz w:val="16"/>
                <w:szCs w:val="16"/>
              </w:rPr>
            </w:pPr>
          </w:p>
        </w:tc>
      </w:tr>
      <w:tr w:rsidR="006A0FF2" w:rsidRPr="00E509B6" w14:paraId="032F2DB1" w14:textId="77777777" w:rsidTr="0055720A">
        <w:trPr>
          <w:trHeight w:val="220"/>
          <w:jc w:val="center"/>
        </w:trPr>
        <w:tc>
          <w:tcPr>
            <w:tcW w:w="625" w:type="dxa"/>
            <w:shd w:val="clear" w:color="auto" w:fill="auto"/>
            <w:noWrap/>
          </w:tcPr>
          <w:p w14:paraId="7FF77F2C" w14:textId="08FAE7FB" w:rsidR="006A0FF2" w:rsidRPr="00530E81" w:rsidRDefault="006A0FF2" w:rsidP="006A0FF2">
            <w:pPr>
              <w:suppressAutoHyphens/>
              <w:spacing w:after="0"/>
              <w:rPr>
                <w:rFonts w:ascii="Times New Roman" w:hAnsi="Times New Roman" w:cs="Times New Roman"/>
                <w:sz w:val="16"/>
                <w:szCs w:val="16"/>
              </w:rPr>
            </w:pPr>
            <w:r w:rsidRPr="00616628">
              <w:rPr>
                <w:rFonts w:ascii="Times New Roman" w:hAnsi="Times New Roman" w:cs="Times New Roman"/>
                <w:color w:val="00B050"/>
                <w:sz w:val="16"/>
                <w:szCs w:val="16"/>
              </w:rPr>
              <w:t>13445</w:t>
            </w:r>
          </w:p>
        </w:tc>
        <w:tc>
          <w:tcPr>
            <w:tcW w:w="1080" w:type="dxa"/>
          </w:tcPr>
          <w:p w14:paraId="54D6C6CD" w14:textId="1CA24B8C" w:rsidR="006A0FF2" w:rsidRPr="00530E81" w:rsidRDefault="006A0FF2" w:rsidP="006A0FF2">
            <w:pPr>
              <w:suppressAutoHyphens/>
              <w:spacing w:after="0"/>
              <w:rPr>
                <w:rFonts w:ascii="Times New Roman" w:hAnsi="Times New Roman" w:cs="Times New Roman"/>
                <w:sz w:val="16"/>
                <w:szCs w:val="16"/>
              </w:rPr>
            </w:pPr>
            <w:proofErr w:type="spellStart"/>
            <w:r w:rsidRPr="00530E81">
              <w:rPr>
                <w:rFonts w:ascii="Times New Roman" w:hAnsi="Times New Roman" w:cs="Times New Roman"/>
                <w:sz w:val="16"/>
                <w:szCs w:val="16"/>
              </w:rPr>
              <w:t>Liwen</w:t>
            </w:r>
            <w:proofErr w:type="spellEnd"/>
            <w:r w:rsidRPr="00530E81">
              <w:rPr>
                <w:rFonts w:ascii="Times New Roman" w:hAnsi="Times New Roman" w:cs="Times New Roman"/>
                <w:sz w:val="16"/>
                <w:szCs w:val="16"/>
              </w:rPr>
              <w:t xml:space="preserve"> Chu</w:t>
            </w:r>
          </w:p>
        </w:tc>
        <w:tc>
          <w:tcPr>
            <w:tcW w:w="900" w:type="dxa"/>
            <w:shd w:val="clear" w:color="auto" w:fill="auto"/>
            <w:noWrap/>
          </w:tcPr>
          <w:p w14:paraId="4E957E37" w14:textId="1938F8A7"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35.9.5</w:t>
            </w:r>
          </w:p>
        </w:tc>
        <w:tc>
          <w:tcPr>
            <w:tcW w:w="720" w:type="dxa"/>
          </w:tcPr>
          <w:p w14:paraId="5817D25B" w14:textId="39A7DA63"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511.41</w:t>
            </w:r>
          </w:p>
        </w:tc>
        <w:tc>
          <w:tcPr>
            <w:tcW w:w="2880" w:type="dxa"/>
            <w:shd w:val="clear" w:color="auto" w:fill="auto"/>
            <w:noWrap/>
          </w:tcPr>
          <w:p w14:paraId="24EDC6C0" w14:textId="7771D8E2"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 xml:space="preserve">The "should" in the sentence may means that the TIDs for r-TWT SP may be different from the negotiation TID to link </w:t>
            </w:r>
            <w:proofErr w:type="spellStart"/>
            <w:r w:rsidRPr="00530E81">
              <w:rPr>
                <w:rFonts w:ascii="Times New Roman" w:hAnsi="Times New Roman" w:cs="Times New Roman"/>
                <w:sz w:val="16"/>
                <w:szCs w:val="16"/>
              </w:rPr>
              <w:t>mpping</w:t>
            </w:r>
            <w:proofErr w:type="spellEnd"/>
            <w:r w:rsidRPr="00530E81">
              <w:rPr>
                <w:rFonts w:ascii="Times New Roman" w:hAnsi="Times New Roman" w:cs="Times New Roman"/>
                <w:sz w:val="16"/>
                <w:szCs w:val="16"/>
              </w:rPr>
              <w:t xml:space="preserve">. If the answer is no, make it clear by updating the text. Another thing that needs to be </w:t>
            </w:r>
            <w:proofErr w:type="spellStart"/>
            <w:r w:rsidRPr="00530E81">
              <w:rPr>
                <w:rFonts w:ascii="Times New Roman" w:hAnsi="Times New Roman" w:cs="Times New Roman"/>
                <w:sz w:val="16"/>
                <w:szCs w:val="16"/>
              </w:rPr>
              <w:t>clrafied</w:t>
            </w:r>
            <w:proofErr w:type="spellEnd"/>
            <w:r w:rsidRPr="00530E81">
              <w:rPr>
                <w:rFonts w:ascii="Times New Roman" w:hAnsi="Times New Roman" w:cs="Times New Roman"/>
                <w:sz w:val="16"/>
                <w:szCs w:val="16"/>
              </w:rPr>
              <w:t xml:space="preserve"> is that whether the spec allows an AP to accept the request with the TIDs that are different from the requested TIDs.</w:t>
            </w:r>
          </w:p>
        </w:tc>
        <w:tc>
          <w:tcPr>
            <w:tcW w:w="1980" w:type="dxa"/>
            <w:shd w:val="clear" w:color="auto" w:fill="auto"/>
            <w:noWrap/>
          </w:tcPr>
          <w:p w14:paraId="50EE777C" w14:textId="659A5CE5" w:rsidR="006A0FF2" w:rsidRPr="00530E81" w:rsidRDefault="006A0FF2" w:rsidP="006A0FF2">
            <w:pPr>
              <w:suppressAutoHyphens/>
              <w:spacing w:after="0"/>
              <w:rPr>
                <w:rFonts w:ascii="Times New Roman" w:hAnsi="Times New Roman" w:cs="Times New Roman"/>
                <w:sz w:val="16"/>
                <w:szCs w:val="16"/>
              </w:rPr>
            </w:pPr>
            <w:r w:rsidRPr="00530E81">
              <w:rPr>
                <w:rFonts w:ascii="Times New Roman" w:hAnsi="Times New Roman" w:cs="Times New Roman"/>
                <w:sz w:val="16"/>
                <w:szCs w:val="16"/>
              </w:rPr>
              <w:t>fix the issue mentioned in the comment</w:t>
            </w:r>
          </w:p>
        </w:tc>
        <w:tc>
          <w:tcPr>
            <w:tcW w:w="3150" w:type="dxa"/>
            <w:shd w:val="clear" w:color="auto" w:fill="auto"/>
          </w:tcPr>
          <w:p w14:paraId="104EED8C" w14:textId="77777777" w:rsidR="006A0FF2" w:rsidRPr="0056240E" w:rsidRDefault="006A0FF2" w:rsidP="006A0FF2">
            <w:pPr>
              <w:suppressAutoHyphens/>
              <w:spacing w:after="0"/>
              <w:rPr>
                <w:rFonts w:ascii="Times New Roman" w:hAnsi="Times New Roman" w:cs="Times New Roman"/>
                <w:b/>
                <w:bCs/>
                <w:sz w:val="16"/>
                <w:szCs w:val="16"/>
              </w:rPr>
            </w:pPr>
            <w:r w:rsidRPr="0056240E">
              <w:rPr>
                <w:rFonts w:ascii="Times New Roman" w:hAnsi="Times New Roman" w:cs="Times New Roman"/>
                <w:b/>
                <w:bCs/>
                <w:sz w:val="16"/>
                <w:szCs w:val="16"/>
              </w:rPr>
              <w:t>Re</w:t>
            </w:r>
            <w:r>
              <w:rPr>
                <w:rFonts w:ascii="Times New Roman" w:hAnsi="Times New Roman" w:cs="Times New Roman"/>
                <w:b/>
                <w:bCs/>
                <w:sz w:val="16"/>
                <w:szCs w:val="16"/>
              </w:rPr>
              <w:t>vised</w:t>
            </w:r>
          </w:p>
          <w:p w14:paraId="3EFBDC3E" w14:textId="77777777" w:rsidR="006A0FF2" w:rsidRPr="0056240E" w:rsidRDefault="006A0FF2" w:rsidP="006A0FF2">
            <w:pPr>
              <w:suppressAutoHyphens/>
              <w:spacing w:after="0"/>
              <w:rPr>
                <w:rFonts w:ascii="Times New Roman" w:hAnsi="Times New Roman" w:cs="Times New Roman"/>
                <w:sz w:val="16"/>
                <w:szCs w:val="16"/>
              </w:rPr>
            </w:pPr>
          </w:p>
          <w:p w14:paraId="5F3CFBD5" w14:textId="587AA6A1"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Agree in principle about revising “should” requirement to “shall”. This is addressed by resolution to #13444.</w:t>
            </w:r>
          </w:p>
          <w:p w14:paraId="74575AAF" w14:textId="77777777" w:rsidR="006A0FF2" w:rsidRDefault="006A0FF2" w:rsidP="006A0FF2">
            <w:pPr>
              <w:suppressAutoHyphens/>
              <w:spacing w:after="0"/>
              <w:rPr>
                <w:rFonts w:ascii="Times New Roman" w:hAnsi="Times New Roman" w:cs="Times New Roman"/>
                <w:sz w:val="16"/>
                <w:szCs w:val="16"/>
              </w:rPr>
            </w:pPr>
          </w:p>
          <w:p w14:paraId="206720F8" w14:textId="5E7C0F43"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For 2</w:t>
            </w:r>
            <w:r w:rsidRPr="00B73927">
              <w:rPr>
                <w:rFonts w:ascii="Times New Roman" w:hAnsi="Times New Roman" w:cs="Times New Roman"/>
                <w:sz w:val="16"/>
                <w:szCs w:val="16"/>
                <w:vertAlign w:val="superscript"/>
              </w:rPr>
              <w:t>nd</w:t>
            </w:r>
            <w:r>
              <w:rPr>
                <w:rFonts w:ascii="Times New Roman" w:hAnsi="Times New Roman" w:cs="Times New Roman"/>
                <w:sz w:val="16"/>
                <w:szCs w:val="16"/>
              </w:rPr>
              <w:t xml:space="preserve"> part of comment, </w:t>
            </w:r>
            <w:r w:rsidR="00AF6283">
              <w:rPr>
                <w:rFonts w:ascii="Times New Roman" w:hAnsi="Times New Roman" w:cs="Times New Roman"/>
                <w:sz w:val="16"/>
                <w:szCs w:val="16"/>
              </w:rPr>
              <w:t xml:space="preserve">the NOTE added as resolution to #12339 clarifies that </w:t>
            </w:r>
            <w:r>
              <w:rPr>
                <w:rFonts w:ascii="Times New Roman" w:hAnsi="Times New Roman" w:cs="Times New Roman"/>
                <w:sz w:val="16"/>
                <w:szCs w:val="16"/>
              </w:rPr>
              <w:t>R-TWT</w:t>
            </w:r>
            <w:r w:rsidRPr="00E509B6">
              <w:rPr>
                <w:rFonts w:ascii="Times New Roman" w:hAnsi="Times New Roman" w:cs="Times New Roman"/>
                <w:sz w:val="16"/>
                <w:szCs w:val="16"/>
              </w:rPr>
              <w:t xml:space="preserve"> scheduling AP may </w:t>
            </w:r>
            <w:r>
              <w:rPr>
                <w:rFonts w:ascii="Times New Roman" w:hAnsi="Times New Roman" w:cs="Times New Roman"/>
                <w:sz w:val="16"/>
                <w:szCs w:val="16"/>
              </w:rPr>
              <w:t>set/change TID info</w:t>
            </w:r>
            <w:r w:rsidRPr="00E509B6">
              <w:rPr>
                <w:rFonts w:ascii="Times New Roman" w:hAnsi="Times New Roman" w:cs="Times New Roman"/>
                <w:sz w:val="16"/>
                <w:szCs w:val="16"/>
              </w:rPr>
              <w:t xml:space="preserve"> in TWT response frame </w:t>
            </w:r>
            <w:r>
              <w:rPr>
                <w:rFonts w:ascii="Times New Roman" w:hAnsi="Times New Roman" w:cs="Times New Roman"/>
                <w:sz w:val="16"/>
                <w:szCs w:val="16"/>
              </w:rPr>
              <w:t>as specified in baseline broadcast TWT spec in Table 9-338—TWT Setup Command field values</w:t>
            </w:r>
            <w:r w:rsidRPr="00E509B6">
              <w:rPr>
                <w:rFonts w:ascii="Times New Roman" w:hAnsi="Times New Roman" w:cs="Times New Roman"/>
                <w:sz w:val="16"/>
                <w:szCs w:val="16"/>
              </w:rPr>
              <w:t>.</w:t>
            </w:r>
          </w:p>
          <w:p w14:paraId="4195F4E4" w14:textId="77777777" w:rsidR="006A0FF2" w:rsidRDefault="006A0FF2" w:rsidP="006A0FF2">
            <w:pPr>
              <w:suppressAutoHyphens/>
              <w:spacing w:after="0"/>
              <w:rPr>
                <w:rFonts w:ascii="Times New Roman" w:hAnsi="Times New Roman" w:cs="Times New Roman"/>
                <w:sz w:val="16"/>
                <w:szCs w:val="16"/>
              </w:rPr>
            </w:pPr>
          </w:p>
          <w:p w14:paraId="77BE2D61" w14:textId="5E38BE4B" w:rsidR="00AF6283" w:rsidRDefault="006A0FF2" w:rsidP="00AF6283">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w:t>
            </w:r>
            <w:r>
              <w:rPr>
                <w:rFonts w:ascii="Times New Roman" w:hAnsi="Times New Roman" w:cs="Times New Roman"/>
                <w:b/>
                <w:sz w:val="16"/>
                <w:szCs w:val="16"/>
              </w:rPr>
              <w:t>3444</w:t>
            </w:r>
            <w:r w:rsidR="00AF6283">
              <w:rPr>
                <w:rFonts w:ascii="Times New Roman" w:hAnsi="Times New Roman" w:cs="Times New Roman"/>
                <w:b/>
                <w:sz w:val="16"/>
                <w:szCs w:val="16"/>
              </w:rPr>
              <w:t xml:space="preserve"> and edit the NOTE at bottom of Table 9-338 in REVmeD1.3 as specified in resolution to #12339 </w:t>
            </w:r>
            <w:r w:rsidR="0055720A">
              <w:rPr>
                <w:rFonts w:ascii="Times New Roman" w:hAnsi="Times New Roman" w:cs="Times New Roman"/>
                <w:b/>
                <w:sz w:val="16"/>
                <w:szCs w:val="16"/>
              </w:rPr>
              <w:t>in 22/</w:t>
            </w:r>
            <w:r w:rsidR="00876992">
              <w:rPr>
                <w:rFonts w:ascii="Times New Roman" w:hAnsi="Times New Roman" w:cs="Times New Roman"/>
                <w:b/>
                <w:sz w:val="16"/>
                <w:szCs w:val="16"/>
              </w:rPr>
              <w:t>1280r1</w:t>
            </w:r>
            <w:r w:rsidR="00AF6283">
              <w:rPr>
                <w:rFonts w:ascii="Times New Roman" w:hAnsi="Times New Roman" w:cs="Times New Roman"/>
                <w:b/>
                <w:sz w:val="16"/>
                <w:szCs w:val="16"/>
              </w:rPr>
              <w:t>.</w:t>
            </w:r>
          </w:p>
          <w:p w14:paraId="06A4B4F1" w14:textId="77777777" w:rsidR="00AF6283" w:rsidRDefault="00AF6283" w:rsidP="006A0FF2">
            <w:pPr>
              <w:suppressAutoHyphens/>
              <w:spacing w:after="0"/>
              <w:rPr>
                <w:rFonts w:ascii="Times New Roman" w:hAnsi="Times New Roman" w:cs="Times New Roman"/>
                <w:sz w:val="16"/>
                <w:szCs w:val="16"/>
              </w:rPr>
            </w:pPr>
          </w:p>
          <w:p w14:paraId="676AB1AD" w14:textId="16CCEBBF" w:rsidR="006A0FF2" w:rsidRPr="00530E81" w:rsidRDefault="006A0FF2" w:rsidP="006A0FF2">
            <w:pPr>
              <w:suppressAutoHyphens/>
              <w:spacing w:after="0"/>
              <w:rPr>
                <w:rFonts w:ascii="Times New Roman" w:hAnsi="Times New Roman" w:cs="Times New Roman"/>
                <w:b/>
                <w:bCs/>
                <w:sz w:val="16"/>
                <w:szCs w:val="16"/>
              </w:rPr>
            </w:pPr>
          </w:p>
        </w:tc>
      </w:tr>
      <w:tr w:rsidR="006A0FF2" w:rsidRPr="00E509B6" w14:paraId="3F6B6B81" w14:textId="77777777" w:rsidTr="0055720A">
        <w:trPr>
          <w:trHeight w:val="220"/>
          <w:jc w:val="center"/>
        </w:trPr>
        <w:tc>
          <w:tcPr>
            <w:tcW w:w="625" w:type="dxa"/>
            <w:shd w:val="clear" w:color="auto" w:fill="auto"/>
            <w:noWrap/>
          </w:tcPr>
          <w:p w14:paraId="291BF477" w14:textId="7EF11A39"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B050"/>
                <w:sz w:val="16"/>
                <w:szCs w:val="16"/>
              </w:rPr>
              <w:t>10929</w:t>
            </w:r>
          </w:p>
        </w:tc>
        <w:tc>
          <w:tcPr>
            <w:tcW w:w="1080" w:type="dxa"/>
          </w:tcPr>
          <w:p w14:paraId="307E3ED7" w14:textId="366E636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Thomas </w:t>
            </w:r>
            <w:proofErr w:type="spellStart"/>
            <w:r w:rsidRPr="00E509B6">
              <w:rPr>
                <w:rFonts w:ascii="Times New Roman" w:hAnsi="Times New Roman" w:cs="Times New Roman"/>
                <w:sz w:val="16"/>
                <w:szCs w:val="16"/>
              </w:rPr>
              <w:t>Handte</w:t>
            </w:r>
            <w:proofErr w:type="spellEnd"/>
          </w:p>
        </w:tc>
        <w:tc>
          <w:tcPr>
            <w:tcW w:w="900" w:type="dxa"/>
            <w:shd w:val="clear" w:color="auto" w:fill="auto"/>
            <w:noWrap/>
          </w:tcPr>
          <w:p w14:paraId="763D8E20" w14:textId="5DA356D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35.9.2.1</w:t>
            </w:r>
          </w:p>
        </w:tc>
        <w:tc>
          <w:tcPr>
            <w:tcW w:w="720" w:type="dxa"/>
          </w:tcPr>
          <w:p w14:paraId="32826187" w14:textId="75A1113B"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511.42</w:t>
            </w:r>
          </w:p>
        </w:tc>
        <w:tc>
          <w:tcPr>
            <w:tcW w:w="2880" w:type="dxa"/>
            <w:shd w:val="clear" w:color="auto" w:fill="auto"/>
            <w:noWrap/>
          </w:tcPr>
          <w:p w14:paraId="4EE45447" w14:textId="2412F23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word only seems not adequate in the context "...TID Bitmap subfields only the TIDs that are mapped to the link...", because it suggests that the TID Bitmap </w:t>
            </w:r>
            <w:proofErr w:type="spellStart"/>
            <w:r w:rsidRPr="00E509B6">
              <w:rPr>
                <w:rFonts w:ascii="Times New Roman" w:hAnsi="Times New Roman" w:cs="Times New Roman"/>
                <w:sz w:val="16"/>
                <w:szCs w:val="16"/>
              </w:rPr>
              <w:t>subfiled</w:t>
            </w:r>
            <w:proofErr w:type="spellEnd"/>
            <w:r w:rsidRPr="00E509B6">
              <w:rPr>
                <w:rFonts w:ascii="Times New Roman" w:hAnsi="Times New Roman" w:cs="Times New Roman"/>
                <w:sz w:val="16"/>
                <w:szCs w:val="16"/>
              </w:rPr>
              <w:t xml:space="preserve"> is equal to the TIDs that are mapped to the respective link</w:t>
            </w:r>
          </w:p>
        </w:tc>
        <w:tc>
          <w:tcPr>
            <w:tcW w:w="1980" w:type="dxa"/>
            <w:shd w:val="clear" w:color="auto" w:fill="auto"/>
            <w:noWrap/>
          </w:tcPr>
          <w:p w14:paraId="288218A3" w14:textId="45D0F5E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Suggest </w:t>
            </w:r>
            <w:proofErr w:type="gramStart"/>
            <w:r w:rsidRPr="00E509B6">
              <w:rPr>
                <w:rFonts w:ascii="Times New Roman" w:hAnsi="Times New Roman" w:cs="Times New Roman"/>
                <w:sz w:val="16"/>
                <w:szCs w:val="16"/>
              </w:rPr>
              <w:t>to replace</w:t>
            </w:r>
            <w:proofErr w:type="gramEnd"/>
            <w:r w:rsidRPr="00E509B6">
              <w:rPr>
                <w:rFonts w:ascii="Times New Roman" w:hAnsi="Times New Roman" w:cs="Times New Roman"/>
                <w:sz w:val="16"/>
                <w:szCs w:val="16"/>
              </w:rPr>
              <w:t xml:space="preserve"> the "only" by "no more than"</w:t>
            </w:r>
          </w:p>
        </w:tc>
        <w:tc>
          <w:tcPr>
            <w:tcW w:w="3150" w:type="dxa"/>
            <w:shd w:val="clear" w:color="auto" w:fill="auto"/>
          </w:tcPr>
          <w:p w14:paraId="7583D0E8" w14:textId="36FB174A"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59B94115" w14:textId="7A0C2760" w:rsidR="006A0FF2" w:rsidRPr="00E509B6" w:rsidRDefault="006A0FF2" w:rsidP="006A0FF2">
            <w:pPr>
              <w:suppressAutoHyphens/>
              <w:spacing w:after="0"/>
              <w:rPr>
                <w:rFonts w:ascii="Times New Roman" w:hAnsi="Times New Roman" w:cs="Times New Roman"/>
                <w:b/>
                <w:sz w:val="16"/>
                <w:szCs w:val="16"/>
              </w:rPr>
            </w:pPr>
          </w:p>
          <w:p w14:paraId="3F4F8F80" w14:textId="0C99B001"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t>Agree in principle</w:t>
            </w:r>
            <w:r w:rsidRPr="00E509B6">
              <w:rPr>
                <w:rFonts w:ascii="Times New Roman" w:hAnsi="Times New Roman" w:cs="Times New Roman"/>
                <w:bCs/>
                <w:sz w:val="16"/>
                <w:szCs w:val="16"/>
              </w:rPr>
              <w:t>. Text is revised to make it clear.</w:t>
            </w:r>
          </w:p>
          <w:p w14:paraId="5CF25AB4" w14:textId="77777777" w:rsidR="006A0FF2" w:rsidRPr="00E509B6" w:rsidRDefault="006A0FF2" w:rsidP="006A0FF2">
            <w:pPr>
              <w:suppressAutoHyphens/>
              <w:spacing w:after="0"/>
              <w:rPr>
                <w:rFonts w:ascii="Times New Roman" w:hAnsi="Times New Roman" w:cs="Times New Roman"/>
                <w:bCs/>
                <w:sz w:val="16"/>
                <w:szCs w:val="16"/>
              </w:rPr>
            </w:pPr>
          </w:p>
          <w:p w14:paraId="21F7EDD3" w14:textId="28A2F46E"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10929</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3E2345B7" w14:textId="77777777" w:rsidTr="0055720A">
        <w:trPr>
          <w:trHeight w:val="220"/>
          <w:jc w:val="center"/>
        </w:trPr>
        <w:tc>
          <w:tcPr>
            <w:tcW w:w="625" w:type="dxa"/>
            <w:shd w:val="clear" w:color="auto" w:fill="auto"/>
            <w:noWrap/>
          </w:tcPr>
          <w:p w14:paraId="32B54204" w14:textId="574B5CB7"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B050"/>
                <w:sz w:val="16"/>
                <w:szCs w:val="16"/>
              </w:rPr>
              <w:t>10930</w:t>
            </w:r>
          </w:p>
        </w:tc>
        <w:tc>
          <w:tcPr>
            <w:tcW w:w="1080" w:type="dxa"/>
          </w:tcPr>
          <w:p w14:paraId="6EB266B2" w14:textId="43DF895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Thomas </w:t>
            </w:r>
            <w:proofErr w:type="spellStart"/>
            <w:r w:rsidRPr="00E509B6">
              <w:rPr>
                <w:rFonts w:ascii="Times New Roman" w:hAnsi="Times New Roman" w:cs="Times New Roman"/>
                <w:sz w:val="16"/>
                <w:szCs w:val="16"/>
              </w:rPr>
              <w:t>Handte</w:t>
            </w:r>
            <w:proofErr w:type="spellEnd"/>
          </w:p>
        </w:tc>
        <w:tc>
          <w:tcPr>
            <w:tcW w:w="900" w:type="dxa"/>
            <w:shd w:val="clear" w:color="auto" w:fill="auto"/>
            <w:noWrap/>
          </w:tcPr>
          <w:p w14:paraId="4D1AB34C" w14:textId="56156C9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35.9.2.1</w:t>
            </w:r>
          </w:p>
        </w:tc>
        <w:tc>
          <w:tcPr>
            <w:tcW w:w="720" w:type="dxa"/>
          </w:tcPr>
          <w:p w14:paraId="145D5589" w14:textId="2C3D94D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511.46</w:t>
            </w:r>
          </w:p>
        </w:tc>
        <w:tc>
          <w:tcPr>
            <w:tcW w:w="2880" w:type="dxa"/>
            <w:shd w:val="clear" w:color="auto" w:fill="auto"/>
            <w:noWrap/>
          </w:tcPr>
          <w:p w14:paraId="5BA723F6" w14:textId="728CE01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word only seems not adequate in the context "...TID Bitmap subfields only the </w:t>
            </w:r>
            <w:r w:rsidRPr="00E509B6">
              <w:rPr>
                <w:rFonts w:ascii="Times New Roman" w:hAnsi="Times New Roman" w:cs="Times New Roman"/>
                <w:sz w:val="16"/>
                <w:szCs w:val="16"/>
              </w:rPr>
              <w:lastRenderedPageBreak/>
              <w:t xml:space="preserve">TIDs that are mapped to the link...", because it suggests that the TID Bitmap </w:t>
            </w:r>
            <w:proofErr w:type="spellStart"/>
            <w:r w:rsidRPr="00E509B6">
              <w:rPr>
                <w:rFonts w:ascii="Times New Roman" w:hAnsi="Times New Roman" w:cs="Times New Roman"/>
                <w:sz w:val="16"/>
                <w:szCs w:val="16"/>
              </w:rPr>
              <w:t>subfiled</w:t>
            </w:r>
            <w:proofErr w:type="spellEnd"/>
            <w:r w:rsidRPr="00E509B6">
              <w:rPr>
                <w:rFonts w:ascii="Times New Roman" w:hAnsi="Times New Roman" w:cs="Times New Roman"/>
                <w:sz w:val="16"/>
                <w:szCs w:val="16"/>
              </w:rPr>
              <w:t xml:space="preserve"> is equal to the TIDs that are mapped to the respective link</w:t>
            </w:r>
          </w:p>
        </w:tc>
        <w:tc>
          <w:tcPr>
            <w:tcW w:w="1980" w:type="dxa"/>
            <w:shd w:val="clear" w:color="auto" w:fill="auto"/>
            <w:noWrap/>
          </w:tcPr>
          <w:p w14:paraId="361B813D" w14:textId="79D73B1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 xml:space="preserve">Suggest </w:t>
            </w:r>
            <w:proofErr w:type="gramStart"/>
            <w:r w:rsidRPr="00E509B6">
              <w:rPr>
                <w:rFonts w:ascii="Times New Roman" w:hAnsi="Times New Roman" w:cs="Times New Roman"/>
                <w:sz w:val="16"/>
                <w:szCs w:val="16"/>
              </w:rPr>
              <w:t>to replace</w:t>
            </w:r>
            <w:proofErr w:type="gramEnd"/>
            <w:r w:rsidRPr="00E509B6">
              <w:rPr>
                <w:rFonts w:ascii="Times New Roman" w:hAnsi="Times New Roman" w:cs="Times New Roman"/>
                <w:sz w:val="16"/>
                <w:szCs w:val="16"/>
              </w:rPr>
              <w:t xml:space="preserve"> the "only" by "no more than"</w:t>
            </w:r>
          </w:p>
        </w:tc>
        <w:tc>
          <w:tcPr>
            <w:tcW w:w="3150" w:type="dxa"/>
            <w:shd w:val="clear" w:color="auto" w:fill="auto"/>
          </w:tcPr>
          <w:p w14:paraId="05B6C528"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4FB651FE" w14:textId="77777777" w:rsidR="006A0FF2" w:rsidRPr="00E509B6" w:rsidRDefault="006A0FF2" w:rsidP="006A0FF2">
            <w:pPr>
              <w:suppressAutoHyphens/>
              <w:spacing w:after="0"/>
              <w:rPr>
                <w:rFonts w:ascii="Times New Roman" w:hAnsi="Times New Roman" w:cs="Times New Roman"/>
                <w:b/>
                <w:sz w:val="16"/>
                <w:szCs w:val="16"/>
              </w:rPr>
            </w:pPr>
          </w:p>
          <w:p w14:paraId="31D145B9" w14:textId="77777777"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bCs/>
                <w:sz w:val="16"/>
                <w:szCs w:val="16"/>
              </w:rPr>
              <w:lastRenderedPageBreak/>
              <w:t>Agree in principle</w:t>
            </w:r>
            <w:r w:rsidRPr="00E509B6">
              <w:rPr>
                <w:rFonts w:ascii="Times New Roman" w:hAnsi="Times New Roman" w:cs="Times New Roman"/>
                <w:bCs/>
                <w:sz w:val="16"/>
                <w:szCs w:val="16"/>
              </w:rPr>
              <w:t>. Text is revised to make it clear.</w:t>
            </w:r>
          </w:p>
          <w:p w14:paraId="2AE85D94" w14:textId="77777777" w:rsidR="006A0FF2" w:rsidRPr="00E509B6" w:rsidRDefault="006A0FF2" w:rsidP="006A0FF2">
            <w:pPr>
              <w:suppressAutoHyphens/>
              <w:spacing w:after="0"/>
              <w:rPr>
                <w:rFonts w:ascii="Times New Roman" w:hAnsi="Times New Roman" w:cs="Times New Roman"/>
                <w:bCs/>
                <w:sz w:val="16"/>
                <w:szCs w:val="16"/>
              </w:rPr>
            </w:pPr>
          </w:p>
          <w:p w14:paraId="5839D813" w14:textId="109E29A0"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10930</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5A13847B" w14:textId="77777777" w:rsidTr="0055720A">
        <w:trPr>
          <w:trHeight w:val="220"/>
          <w:jc w:val="center"/>
        </w:trPr>
        <w:tc>
          <w:tcPr>
            <w:tcW w:w="625" w:type="dxa"/>
            <w:shd w:val="clear" w:color="auto" w:fill="auto"/>
            <w:noWrap/>
          </w:tcPr>
          <w:p w14:paraId="6B2C6B80" w14:textId="5D37596F"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B050"/>
                <w:sz w:val="16"/>
                <w:szCs w:val="16"/>
              </w:rPr>
              <w:lastRenderedPageBreak/>
              <w:t>12399</w:t>
            </w:r>
          </w:p>
        </w:tc>
        <w:tc>
          <w:tcPr>
            <w:tcW w:w="1080" w:type="dxa"/>
          </w:tcPr>
          <w:p w14:paraId="2224FCFF" w14:textId="2F6ED0B7"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000A80E8" w14:textId="4949CAB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2DFFF596" w14:textId="2EF24D82"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511.41</w:t>
            </w:r>
          </w:p>
        </w:tc>
        <w:tc>
          <w:tcPr>
            <w:tcW w:w="2880" w:type="dxa"/>
            <w:shd w:val="clear" w:color="auto" w:fill="auto"/>
            <w:noWrap/>
          </w:tcPr>
          <w:p w14:paraId="4F7D42E6" w14:textId="2094403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It is not clear what </w:t>
            </w:r>
            <w:proofErr w:type="gramStart"/>
            <w:r w:rsidRPr="00E509B6">
              <w:rPr>
                <w:rFonts w:ascii="Times New Roman" w:hAnsi="Times New Roman" w:cs="Times New Roman"/>
                <w:sz w:val="16"/>
                <w:szCs w:val="16"/>
              </w:rPr>
              <w:t>"..</w:t>
            </w:r>
            <w:proofErr w:type="gramEnd"/>
            <w:r w:rsidRPr="00E509B6">
              <w:rPr>
                <w:rFonts w:ascii="Times New Roman" w:hAnsi="Times New Roman" w:cs="Times New Roman"/>
                <w:sz w:val="16"/>
                <w:szCs w:val="16"/>
              </w:rPr>
              <w:t>should indicate.." mean here. Each bit in the bitmap can only have two values: 0 or 1 and each has its own meaning. If the intention is to mean that only TIDs that are mapped to the link can be set to 1, that should be explicitly mentioned.</w:t>
            </w:r>
          </w:p>
        </w:tc>
        <w:tc>
          <w:tcPr>
            <w:tcW w:w="1980" w:type="dxa"/>
            <w:shd w:val="clear" w:color="auto" w:fill="auto"/>
            <w:noWrap/>
          </w:tcPr>
          <w:p w14:paraId="137C5D01" w14:textId="726FEBC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Clarify what "should indicate" mean here. If the intention is to mean that only TIDs that are mapped to the link can be set to 1, that should be explicitly mentioned.</w:t>
            </w:r>
          </w:p>
        </w:tc>
        <w:tc>
          <w:tcPr>
            <w:tcW w:w="3150" w:type="dxa"/>
            <w:shd w:val="clear" w:color="auto" w:fill="auto"/>
          </w:tcPr>
          <w:p w14:paraId="35FEBBE3"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087AD2DA" w14:textId="77777777" w:rsidR="006A0FF2" w:rsidRPr="00E509B6" w:rsidRDefault="006A0FF2" w:rsidP="006A0FF2">
            <w:pPr>
              <w:suppressAutoHyphens/>
              <w:spacing w:after="0"/>
              <w:rPr>
                <w:rFonts w:ascii="Times New Roman" w:hAnsi="Times New Roman" w:cs="Times New Roman"/>
                <w:b/>
                <w:sz w:val="16"/>
                <w:szCs w:val="16"/>
              </w:rPr>
            </w:pPr>
          </w:p>
          <w:p w14:paraId="6AF7B16F" w14:textId="4E635E6C" w:rsidR="006A0FF2" w:rsidRPr="00E509B6" w:rsidRDefault="006A0FF2" w:rsidP="006A0FF2">
            <w:pPr>
              <w:suppressAutoHyphens/>
              <w:spacing w:after="0"/>
              <w:rPr>
                <w:rFonts w:ascii="Times New Roman" w:hAnsi="Times New Roman" w:cs="Times New Roman"/>
                <w:bCs/>
                <w:sz w:val="16"/>
                <w:szCs w:val="16"/>
              </w:rPr>
            </w:pPr>
            <w:r w:rsidRPr="00E509B6">
              <w:rPr>
                <w:rFonts w:ascii="Times New Roman" w:hAnsi="Times New Roman" w:cs="Times New Roman"/>
                <w:bCs/>
                <w:sz w:val="16"/>
                <w:szCs w:val="16"/>
              </w:rPr>
              <w:t xml:space="preserve">Agree </w:t>
            </w:r>
            <w:r>
              <w:rPr>
                <w:rFonts w:ascii="Times New Roman" w:hAnsi="Times New Roman" w:cs="Times New Roman"/>
                <w:bCs/>
                <w:sz w:val="16"/>
                <w:szCs w:val="16"/>
              </w:rPr>
              <w:t>in principle</w:t>
            </w:r>
            <w:r w:rsidRPr="00E509B6">
              <w:rPr>
                <w:rFonts w:ascii="Times New Roman" w:hAnsi="Times New Roman" w:cs="Times New Roman"/>
                <w:bCs/>
                <w:sz w:val="16"/>
                <w:szCs w:val="16"/>
              </w:rPr>
              <w:t xml:space="preserve"> and adopt the same resolution as #10930.</w:t>
            </w:r>
          </w:p>
          <w:p w14:paraId="3B5EF107" w14:textId="77777777" w:rsidR="006A0FF2" w:rsidRPr="00E509B6" w:rsidRDefault="006A0FF2" w:rsidP="006A0FF2">
            <w:pPr>
              <w:suppressAutoHyphens/>
              <w:spacing w:after="0"/>
              <w:rPr>
                <w:rFonts w:ascii="Times New Roman" w:hAnsi="Times New Roman" w:cs="Times New Roman"/>
                <w:bCs/>
                <w:sz w:val="16"/>
                <w:szCs w:val="16"/>
              </w:rPr>
            </w:pPr>
          </w:p>
          <w:p w14:paraId="2508B4F9" w14:textId="4ECEE42E"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10930</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E0D43FD" w14:textId="77777777" w:rsidTr="0055720A">
        <w:trPr>
          <w:trHeight w:val="220"/>
          <w:jc w:val="center"/>
        </w:trPr>
        <w:tc>
          <w:tcPr>
            <w:tcW w:w="625" w:type="dxa"/>
            <w:shd w:val="clear" w:color="auto" w:fill="auto"/>
            <w:noWrap/>
          </w:tcPr>
          <w:p w14:paraId="18823200"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55C4F228"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7F8ABF4B"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08D9AD7D"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21E15706"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5CD44703"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56B52304"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642B1981" w14:textId="77777777" w:rsidTr="0055720A">
        <w:trPr>
          <w:trHeight w:val="220"/>
          <w:jc w:val="center"/>
        </w:trPr>
        <w:tc>
          <w:tcPr>
            <w:tcW w:w="625" w:type="dxa"/>
            <w:shd w:val="clear" w:color="auto" w:fill="auto"/>
            <w:noWrap/>
          </w:tcPr>
          <w:p w14:paraId="38A14A67" w14:textId="2577C414" w:rsidR="006A0FF2" w:rsidRPr="00E509B6" w:rsidRDefault="006A0FF2" w:rsidP="006A0FF2">
            <w:pPr>
              <w:suppressAutoHyphens/>
              <w:spacing w:after="0"/>
              <w:rPr>
                <w:rFonts w:ascii="Times New Roman" w:hAnsi="Times New Roman" w:cs="Times New Roman"/>
                <w:sz w:val="16"/>
                <w:szCs w:val="16"/>
              </w:rPr>
            </w:pPr>
            <w:r w:rsidRPr="00941522">
              <w:rPr>
                <w:rFonts w:ascii="Times New Roman" w:hAnsi="Times New Roman" w:cs="Times New Roman"/>
                <w:color w:val="00B050"/>
                <w:sz w:val="16"/>
                <w:szCs w:val="16"/>
              </w:rPr>
              <w:t>12401</w:t>
            </w:r>
          </w:p>
        </w:tc>
        <w:tc>
          <w:tcPr>
            <w:tcW w:w="1080" w:type="dxa"/>
          </w:tcPr>
          <w:p w14:paraId="1EB0274A" w14:textId="7EA9E9BC"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66DFFB80" w14:textId="5778D38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39C0517D" w14:textId="515789D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511.51</w:t>
            </w:r>
          </w:p>
        </w:tc>
        <w:tc>
          <w:tcPr>
            <w:tcW w:w="2880" w:type="dxa"/>
            <w:shd w:val="clear" w:color="auto" w:fill="auto"/>
            <w:noWrap/>
          </w:tcPr>
          <w:p w14:paraId="22030925" w14:textId="264F752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And what if the DL or UL TID Bitmap Valid subfield set to 0; the TIDs in that case are not r-TWT TIDs? Aren't all TIDs considered latency sensitive in that case?</w:t>
            </w:r>
          </w:p>
        </w:tc>
        <w:tc>
          <w:tcPr>
            <w:tcW w:w="1980" w:type="dxa"/>
            <w:shd w:val="clear" w:color="auto" w:fill="auto"/>
            <w:noWrap/>
          </w:tcPr>
          <w:p w14:paraId="69829706" w14:textId="514E9C5B"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the comment.</w:t>
            </w:r>
          </w:p>
        </w:tc>
        <w:tc>
          <w:tcPr>
            <w:tcW w:w="3150" w:type="dxa"/>
            <w:shd w:val="clear" w:color="auto" w:fill="auto"/>
          </w:tcPr>
          <w:p w14:paraId="4FD12F91"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Revised</w:t>
            </w:r>
          </w:p>
          <w:p w14:paraId="271AA5B8" w14:textId="77777777" w:rsidR="006A0FF2" w:rsidRPr="00E509B6" w:rsidRDefault="006A0FF2" w:rsidP="006A0FF2">
            <w:pPr>
              <w:suppressAutoHyphens/>
              <w:spacing w:after="0"/>
              <w:rPr>
                <w:rFonts w:ascii="Times New Roman" w:hAnsi="Times New Roman" w:cs="Times New Roman"/>
                <w:b/>
                <w:sz w:val="16"/>
                <w:szCs w:val="16"/>
              </w:rPr>
            </w:pPr>
          </w:p>
          <w:p w14:paraId="445447BB" w14:textId="77777777" w:rsidR="006A0FF2" w:rsidRDefault="006A0FF2" w:rsidP="006A0FF2">
            <w:pPr>
              <w:suppressAutoHyphens/>
              <w:spacing w:after="0"/>
              <w:rPr>
                <w:rFonts w:ascii="Times New Roman" w:hAnsi="Times New Roman" w:cs="Times New Roman"/>
                <w:bCs/>
                <w:sz w:val="16"/>
                <w:szCs w:val="16"/>
              </w:rPr>
            </w:pPr>
            <w:r w:rsidRPr="00A70D6B">
              <w:rPr>
                <w:rFonts w:ascii="Times New Roman" w:hAnsi="Times New Roman" w:cs="Times New Roman"/>
                <w:bCs/>
                <w:sz w:val="16"/>
                <w:szCs w:val="16"/>
              </w:rPr>
              <w:t>Revised the text to be comprehensive by referring to the field description (as in 9.4.2.199.)</w:t>
            </w:r>
          </w:p>
          <w:p w14:paraId="70509A23" w14:textId="77777777" w:rsidR="006A0FF2" w:rsidRPr="00E509B6" w:rsidRDefault="006A0FF2" w:rsidP="006A0FF2">
            <w:pPr>
              <w:suppressAutoHyphens/>
              <w:spacing w:after="0"/>
              <w:rPr>
                <w:rFonts w:ascii="Times New Roman" w:hAnsi="Times New Roman" w:cs="Times New Roman"/>
                <w:bCs/>
                <w:sz w:val="16"/>
                <w:szCs w:val="16"/>
              </w:rPr>
            </w:pPr>
          </w:p>
          <w:p w14:paraId="51E89F10" w14:textId="1AAB985F"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 xml:space="preserve">TGbe editor, please make the changes </w:t>
            </w:r>
            <w:r>
              <w:rPr>
                <w:rFonts w:ascii="Times New Roman" w:hAnsi="Times New Roman" w:cs="Times New Roman"/>
                <w:b/>
                <w:sz w:val="16"/>
                <w:szCs w:val="16"/>
              </w:rPr>
              <w:t>tagged by</w:t>
            </w:r>
            <w:r w:rsidRPr="00E509B6">
              <w:rPr>
                <w:rFonts w:ascii="Times New Roman" w:hAnsi="Times New Roman" w:cs="Times New Roman"/>
                <w:b/>
                <w:sz w:val="16"/>
                <w:szCs w:val="16"/>
              </w:rPr>
              <w:t xml:space="preserve"> </w:t>
            </w:r>
            <w:r>
              <w:rPr>
                <w:rFonts w:ascii="Times New Roman" w:hAnsi="Times New Roman" w:cs="Times New Roman"/>
                <w:b/>
                <w:sz w:val="16"/>
                <w:szCs w:val="16"/>
              </w:rPr>
              <w:t>#</w:t>
            </w:r>
            <w:r w:rsidRPr="00E509B6">
              <w:rPr>
                <w:rFonts w:ascii="Times New Roman" w:hAnsi="Times New Roman" w:cs="Times New Roman"/>
                <w:b/>
                <w:sz w:val="16"/>
                <w:szCs w:val="16"/>
              </w:rPr>
              <w:t>12401</w:t>
            </w:r>
            <w:r w:rsidR="0055720A">
              <w:rPr>
                <w:rFonts w:ascii="Times New Roman" w:hAnsi="Times New Roman" w:cs="Times New Roman"/>
                <w:b/>
                <w:sz w:val="16"/>
                <w:szCs w:val="16"/>
              </w:rPr>
              <w:t xml:space="preserve"> in 22/</w:t>
            </w:r>
            <w:r w:rsidR="00876992">
              <w:rPr>
                <w:rFonts w:ascii="Times New Roman" w:hAnsi="Times New Roman" w:cs="Times New Roman"/>
                <w:b/>
                <w:sz w:val="16"/>
                <w:szCs w:val="16"/>
              </w:rPr>
              <w:t>1280r1</w:t>
            </w:r>
            <w:r w:rsidRPr="00E509B6">
              <w:rPr>
                <w:rFonts w:ascii="Times New Roman" w:hAnsi="Times New Roman" w:cs="Times New Roman"/>
                <w:b/>
                <w:sz w:val="16"/>
                <w:szCs w:val="16"/>
              </w:rPr>
              <w:t>.</w:t>
            </w:r>
          </w:p>
        </w:tc>
      </w:tr>
      <w:tr w:rsidR="006A0FF2" w:rsidRPr="00E509B6" w14:paraId="75EE4A3A" w14:textId="77777777" w:rsidTr="0055720A">
        <w:trPr>
          <w:trHeight w:val="220"/>
          <w:jc w:val="center"/>
        </w:trPr>
        <w:tc>
          <w:tcPr>
            <w:tcW w:w="625" w:type="dxa"/>
            <w:shd w:val="clear" w:color="auto" w:fill="auto"/>
            <w:noWrap/>
          </w:tcPr>
          <w:p w14:paraId="5B3E61D5" w14:textId="77777777" w:rsidR="006A0FF2" w:rsidRPr="00E509B6" w:rsidRDefault="006A0FF2" w:rsidP="006A0FF2">
            <w:pPr>
              <w:suppressAutoHyphens/>
              <w:spacing w:after="0"/>
              <w:rPr>
                <w:rFonts w:ascii="Times New Roman" w:hAnsi="Times New Roman" w:cs="Times New Roman"/>
                <w:sz w:val="16"/>
                <w:szCs w:val="16"/>
              </w:rPr>
            </w:pPr>
          </w:p>
        </w:tc>
        <w:tc>
          <w:tcPr>
            <w:tcW w:w="1080" w:type="dxa"/>
          </w:tcPr>
          <w:p w14:paraId="033C0FEF" w14:textId="77777777" w:rsidR="006A0FF2" w:rsidRPr="00E509B6" w:rsidRDefault="006A0FF2" w:rsidP="006A0FF2">
            <w:pPr>
              <w:suppressAutoHyphens/>
              <w:spacing w:after="0"/>
              <w:rPr>
                <w:rFonts w:ascii="Times New Roman" w:hAnsi="Times New Roman" w:cs="Times New Roman"/>
                <w:sz w:val="16"/>
                <w:szCs w:val="16"/>
              </w:rPr>
            </w:pPr>
          </w:p>
        </w:tc>
        <w:tc>
          <w:tcPr>
            <w:tcW w:w="900" w:type="dxa"/>
            <w:shd w:val="clear" w:color="auto" w:fill="auto"/>
            <w:noWrap/>
          </w:tcPr>
          <w:p w14:paraId="323BF85A" w14:textId="77777777" w:rsidR="006A0FF2" w:rsidRPr="00E509B6" w:rsidRDefault="006A0FF2" w:rsidP="006A0FF2">
            <w:pPr>
              <w:suppressAutoHyphens/>
              <w:spacing w:after="0"/>
              <w:rPr>
                <w:rFonts w:ascii="Times New Roman" w:hAnsi="Times New Roman" w:cs="Times New Roman"/>
                <w:sz w:val="16"/>
                <w:szCs w:val="16"/>
              </w:rPr>
            </w:pPr>
          </w:p>
        </w:tc>
        <w:tc>
          <w:tcPr>
            <w:tcW w:w="720" w:type="dxa"/>
          </w:tcPr>
          <w:p w14:paraId="41B354D6" w14:textId="77777777" w:rsidR="006A0FF2" w:rsidRPr="00E509B6" w:rsidRDefault="006A0FF2" w:rsidP="006A0FF2">
            <w:pPr>
              <w:suppressAutoHyphens/>
              <w:spacing w:after="0"/>
              <w:rPr>
                <w:rFonts w:ascii="Times New Roman" w:hAnsi="Times New Roman" w:cs="Times New Roman"/>
                <w:sz w:val="16"/>
                <w:szCs w:val="16"/>
              </w:rPr>
            </w:pPr>
          </w:p>
        </w:tc>
        <w:tc>
          <w:tcPr>
            <w:tcW w:w="2880" w:type="dxa"/>
            <w:shd w:val="clear" w:color="auto" w:fill="auto"/>
            <w:noWrap/>
          </w:tcPr>
          <w:p w14:paraId="17CA72CE" w14:textId="77777777" w:rsidR="006A0FF2" w:rsidRPr="00E509B6" w:rsidRDefault="006A0FF2" w:rsidP="006A0FF2">
            <w:pPr>
              <w:suppressAutoHyphens/>
              <w:spacing w:after="0"/>
              <w:rPr>
                <w:rFonts w:ascii="Times New Roman" w:hAnsi="Times New Roman" w:cs="Times New Roman"/>
                <w:sz w:val="16"/>
                <w:szCs w:val="16"/>
              </w:rPr>
            </w:pPr>
          </w:p>
        </w:tc>
        <w:tc>
          <w:tcPr>
            <w:tcW w:w="1980" w:type="dxa"/>
            <w:shd w:val="clear" w:color="auto" w:fill="auto"/>
            <w:noWrap/>
          </w:tcPr>
          <w:p w14:paraId="4CA3133D" w14:textId="77777777" w:rsidR="006A0FF2" w:rsidRPr="00E509B6" w:rsidRDefault="006A0FF2" w:rsidP="006A0FF2">
            <w:pPr>
              <w:suppressAutoHyphens/>
              <w:spacing w:after="0"/>
              <w:rPr>
                <w:rFonts w:ascii="Times New Roman" w:hAnsi="Times New Roman" w:cs="Times New Roman"/>
                <w:sz w:val="16"/>
                <w:szCs w:val="16"/>
              </w:rPr>
            </w:pPr>
          </w:p>
        </w:tc>
        <w:tc>
          <w:tcPr>
            <w:tcW w:w="3150" w:type="dxa"/>
            <w:shd w:val="clear" w:color="auto" w:fill="auto"/>
          </w:tcPr>
          <w:p w14:paraId="2725F32A" w14:textId="77777777"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697FE9F0" w14:textId="77777777" w:rsidTr="0055720A">
        <w:trPr>
          <w:trHeight w:val="220"/>
          <w:jc w:val="center"/>
        </w:trPr>
        <w:tc>
          <w:tcPr>
            <w:tcW w:w="625" w:type="dxa"/>
            <w:shd w:val="clear" w:color="auto" w:fill="auto"/>
            <w:noWrap/>
          </w:tcPr>
          <w:p w14:paraId="75003791" w14:textId="02F959C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11784</w:t>
            </w:r>
          </w:p>
        </w:tc>
        <w:tc>
          <w:tcPr>
            <w:tcW w:w="1080" w:type="dxa"/>
          </w:tcPr>
          <w:p w14:paraId="2460BB93" w14:textId="4667EA7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Osama </w:t>
            </w:r>
            <w:proofErr w:type="spellStart"/>
            <w:r w:rsidRPr="00E509B6">
              <w:rPr>
                <w:rFonts w:ascii="Times New Roman" w:hAnsi="Times New Roman" w:cs="Times New Roman"/>
                <w:sz w:val="16"/>
                <w:szCs w:val="16"/>
              </w:rPr>
              <w:t>Aboulmagd</w:t>
            </w:r>
            <w:proofErr w:type="spellEnd"/>
          </w:p>
        </w:tc>
        <w:tc>
          <w:tcPr>
            <w:tcW w:w="900" w:type="dxa"/>
            <w:shd w:val="clear" w:color="auto" w:fill="auto"/>
            <w:noWrap/>
          </w:tcPr>
          <w:p w14:paraId="2E08C0A8" w14:textId="2945B06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20D3C719" w14:textId="39D5DF4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512.48</w:t>
            </w:r>
          </w:p>
        </w:tc>
        <w:tc>
          <w:tcPr>
            <w:tcW w:w="2880" w:type="dxa"/>
            <w:shd w:val="clear" w:color="auto" w:fill="auto"/>
            <w:noWrap/>
          </w:tcPr>
          <w:p w14:paraId="7789CA4B" w14:textId="1D71A80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What is r-TWT TID(s). It is not defined </w:t>
            </w:r>
            <w:proofErr w:type="spellStart"/>
            <w:r w:rsidRPr="00E509B6">
              <w:rPr>
                <w:rFonts w:ascii="Times New Roman" w:hAnsi="Times New Roman" w:cs="Times New Roman"/>
                <w:sz w:val="16"/>
                <w:szCs w:val="16"/>
              </w:rPr>
              <w:t>any where</w:t>
            </w:r>
            <w:proofErr w:type="spellEnd"/>
            <w:r w:rsidRPr="00E509B6">
              <w:rPr>
                <w:rFonts w:ascii="Times New Roman" w:hAnsi="Times New Roman" w:cs="Times New Roman"/>
                <w:sz w:val="16"/>
                <w:szCs w:val="16"/>
              </w:rPr>
              <w:t>. Please define and specify how it would be used.</w:t>
            </w:r>
          </w:p>
        </w:tc>
        <w:tc>
          <w:tcPr>
            <w:tcW w:w="1980" w:type="dxa"/>
            <w:shd w:val="clear" w:color="auto" w:fill="auto"/>
            <w:noWrap/>
          </w:tcPr>
          <w:p w14:paraId="7C2292A2" w14:textId="0E9DA64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08720E7" w14:textId="77777777"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b/>
                <w:sz w:val="16"/>
                <w:szCs w:val="16"/>
              </w:rPr>
              <w:t>Rejected</w:t>
            </w:r>
          </w:p>
          <w:p w14:paraId="7152A15B" w14:textId="77777777" w:rsidR="006A0FF2" w:rsidRPr="00E509B6" w:rsidRDefault="006A0FF2" w:rsidP="006A0FF2">
            <w:pPr>
              <w:suppressAutoHyphens/>
              <w:spacing w:after="0"/>
              <w:rPr>
                <w:rFonts w:ascii="Times New Roman" w:hAnsi="Times New Roman" w:cs="Times New Roman"/>
                <w:b/>
                <w:sz w:val="16"/>
                <w:szCs w:val="16"/>
              </w:rPr>
            </w:pPr>
          </w:p>
          <w:p w14:paraId="1EC77657" w14:textId="2E04525F" w:rsidR="006A0FF2" w:rsidRPr="00E509B6" w:rsidRDefault="006A0FF2" w:rsidP="006A0FF2">
            <w:pPr>
              <w:suppressAutoHyphens/>
              <w:spacing w:after="0"/>
              <w:rPr>
                <w:rFonts w:ascii="Times New Roman" w:hAnsi="Times New Roman" w:cs="Times New Roman"/>
                <w:bCs/>
                <w:sz w:val="16"/>
                <w:szCs w:val="16"/>
              </w:rPr>
            </w:pPr>
            <w:r w:rsidRPr="00F21804">
              <w:rPr>
                <w:rFonts w:ascii="Times New Roman" w:hAnsi="Times New Roman" w:cs="Times New Roman"/>
                <w:bCs/>
                <w:sz w:val="16"/>
                <w:szCs w:val="16"/>
              </w:rPr>
              <w:t>The term R-TWT TID(s) is already defined, please refer to 11beD2.1 35.9.2.2 P522L56</w:t>
            </w:r>
            <w:r>
              <w:rPr>
                <w:rFonts w:ascii="Times New Roman" w:hAnsi="Times New Roman" w:cs="Times New Roman"/>
                <w:bCs/>
                <w:sz w:val="16"/>
                <w:szCs w:val="16"/>
              </w:rPr>
              <w:t>.</w:t>
            </w:r>
          </w:p>
          <w:p w14:paraId="55604690" w14:textId="36B32DA1" w:rsidR="006A0FF2" w:rsidRPr="00E509B6" w:rsidRDefault="006A0FF2" w:rsidP="006A0FF2">
            <w:pPr>
              <w:suppressAutoHyphens/>
              <w:spacing w:after="0"/>
              <w:rPr>
                <w:rFonts w:ascii="Times New Roman" w:hAnsi="Times New Roman" w:cs="Times New Roman"/>
                <w:bCs/>
                <w:sz w:val="16"/>
                <w:szCs w:val="16"/>
              </w:rPr>
            </w:pPr>
          </w:p>
        </w:tc>
      </w:tr>
      <w:tr w:rsidR="006A0FF2" w:rsidRPr="00E509B6" w14:paraId="74A0A3B3" w14:textId="77777777" w:rsidTr="0055720A">
        <w:trPr>
          <w:trHeight w:val="220"/>
          <w:jc w:val="center"/>
        </w:trPr>
        <w:tc>
          <w:tcPr>
            <w:tcW w:w="625" w:type="dxa"/>
            <w:shd w:val="clear" w:color="auto" w:fill="auto"/>
            <w:noWrap/>
          </w:tcPr>
          <w:p w14:paraId="15ED053C" w14:textId="078BE55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12271</w:t>
            </w:r>
          </w:p>
        </w:tc>
        <w:tc>
          <w:tcPr>
            <w:tcW w:w="1080" w:type="dxa"/>
          </w:tcPr>
          <w:p w14:paraId="40EE8379" w14:textId="4E1E80D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Rajat </w:t>
            </w:r>
            <w:proofErr w:type="spellStart"/>
            <w:r w:rsidRPr="00E509B6">
              <w:rPr>
                <w:rFonts w:ascii="Times New Roman" w:hAnsi="Times New Roman" w:cs="Times New Roman"/>
                <w:sz w:val="16"/>
                <w:szCs w:val="16"/>
              </w:rPr>
              <w:t>Pushkarna</w:t>
            </w:r>
            <w:proofErr w:type="spellEnd"/>
          </w:p>
        </w:tc>
        <w:tc>
          <w:tcPr>
            <w:tcW w:w="900" w:type="dxa"/>
            <w:shd w:val="clear" w:color="auto" w:fill="auto"/>
            <w:noWrap/>
          </w:tcPr>
          <w:p w14:paraId="19368709" w14:textId="0D7BE70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35.9.2.2</w:t>
            </w:r>
          </w:p>
        </w:tc>
        <w:tc>
          <w:tcPr>
            <w:tcW w:w="720" w:type="dxa"/>
          </w:tcPr>
          <w:p w14:paraId="5BE72216" w14:textId="61FE0BE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512.15</w:t>
            </w:r>
          </w:p>
        </w:tc>
        <w:tc>
          <w:tcPr>
            <w:tcW w:w="2880" w:type="dxa"/>
            <w:shd w:val="clear" w:color="auto" w:fill="auto"/>
            <w:noWrap/>
          </w:tcPr>
          <w:p w14:paraId="4D137A36" w14:textId="25FBD03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Does TIDs during rTWT needs to be prioritized? A prioritization between TIDs in rTWT SP should be defined</w:t>
            </w:r>
          </w:p>
        </w:tc>
        <w:tc>
          <w:tcPr>
            <w:tcW w:w="1980" w:type="dxa"/>
            <w:shd w:val="clear" w:color="auto" w:fill="auto"/>
            <w:noWrap/>
          </w:tcPr>
          <w:p w14:paraId="7F4449BF" w14:textId="1F975819"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As in comment.</w:t>
            </w:r>
          </w:p>
        </w:tc>
        <w:tc>
          <w:tcPr>
            <w:tcW w:w="3150" w:type="dxa"/>
            <w:shd w:val="clear" w:color="auto" w:fill="auto"/>
          </w:tcPr>
          <w:p w14:paraId="467AC07D" w14:textId="0F5D4CF2"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5DF35138" w14:textId="77777777" w:rsidR="006A0FF2" w:rsidRPr="00E509B6" w:rsidRDefault="006A0FF2" w:rsidP="006A0FF2">
            <w:pPr>
              <w:suppressAutoHyphens/>
              <w:spacing w:after="0"/>
              <w:rPr>
                <w:rFonts w:ascii="Times New Roman" w:hAnsi="Times New Roman" w:cs="Times New Roman"/>
                <w:sz w:val="16"/>
                <w:szCs w:val="16"/>
              </w:rPr>
            </w:pPr>
          </w:p>
          <w:p w14:paraId="2237187D" w14:textId="5AECE626"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R-TWT</w:t>
            </w:r>
            <w:r w:rsidRPr="00E509B6">
              <w:rPr>
                <w:rFonts w:ascii="Times New Roman" w:hAnsi="Times New Roman" w:cs="Times New Roman"/>
                <w:sz w:val="16"/>
                <w:szCs w:val="16"/>
              </w:rPr>
              <w:t xml:space="preserve"> TIDs are prioritized as described in 35.9.5. Any prioritization among </w:t>
            </w:r>
            <w:r>
              <w:rPr>
                <w:rFonts w:ascii="Times New Roman" w:hAnsi="Times New Roman" w:cs="Times New Roman"/>
                <w:sz w:val="16"/>
                <w:szCs w:val="16"/>
              </w:rPr>
              <w:t>R-TWT</w:t>
            </w:r>
            <w:r w:rsidRPr="00E509B6">
              <w:rPr>
                <w:rFonts w:ascii="Times New Roman" w:hAnsi="Times New Roman" w:cs="Times New Roman"/>
                <w:sz w:val="16"/>
                <w:szCs w:val="16"/>
              </w:rPr>
              <w:t xml:space="preserve"> TIDs is subject to STA’s scheduling and existing EDCA rules</w:t>
            </w:r>
          </w:p>
          <w:p w14:paraId="79CE264F" w14:textId="3721AEAE" w:rsidR="006A0FF2" w:rsidRPr="00E509B6" w:rsidRDefault="006A0FF2" w:rsidP="006A0FF2">
            <w:pPr>
              <w:suppressAutoHyphens/>
              <w:spacing w:after="0"/>
              <w:rPr>
                <w:rFonts w:ascii="Times New Roman" w:hAnsi="Times New Roman" w:cs="Times New Roman"/>
                <w:b/>
                <w:bCs/>
                <w:sz w:val="16"/>
                <w:szCs w:val="16"/>
              </w:rPr>
            </w:pPr>
          </w:p>
        </w:tc>
      </w:tr>
      <w:tr w:rsidR="006A0FF2" w:rsidRPr="00E509B6" w14:paraId="67B852C7" w14:textId="77777777" w:rsidTr="0055720A">
        <w:trPr>
          <w:trHeight w:val="220"/>
          <w:jc w:val="center"/>
        </w:trPr>
        <w:tc>
          <w:tcPr>
            <w:tcW w:w="625" w:type="dxa"/>
            <w:shd w:val="clear" w:color="auto" w:fill="auto"/>
            <w:noWrap/>
          </w:tcPr>
          <w:p w14:paraId="6AA8995D" w14:textId="55A7BDA8"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12397</w:t>
            </w:r>
          </w:p>
        </w:tc>
        <w:tc>
          <w:tcPr>
            <w:tcW w:w="1080" w:type="dxa"/>
          </w:tcPr>
          <w:p w14:paraId="611078C6" w14:textId="39551635"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4FF624A9" w14:textId="45CC9A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35.9.2.4</w:t>
            </w:r>
          </w:p>
        </w:tc>
        <w:tc>
          <w:tcPr>
            <w:tcW w:w="720" w:type="dxa"/>
          </w:tcPr>
          <w:p w14:paraId="30E95457" w14:textId="45D1070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511.24</w:t>
            </w:r>
          </w:p>
        </w:tc>
        <w:tc>
          <w:tcPr>
            <w:tcW w:w="2880" w:type="dxa"/>
            <w:shd w:val="clear" w:color="auto" w:fill="auto"/>
            <w:noWrap/>
          </w:tcPr>
          <w:p w14:paraId="02556B7F" w14:textId="54B37D8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Is it necessary to define the term "r-TWT scheduling AP"? In baseline, TWT roles (scheduling, scheduled) are not restricted, refer to clause 10.47: "STAs that request a TWT agreement are called TWT requesting STAs and the STAs that respond to their requests are TWT responding STAs." Why not use the same terms for rTWT: rTWT responding STA?</w:t>
            </w:r>
          </w:p>
        </w:tc>
        <w:tc>
          <w:tcPr>
            <w:tcW w:w="1980" w:type="dxa"/>
            <w:shd w:val="clear" w:color="auto" w:fill="auto"/>
            <w:noWrap/>
          </w:tcPr>
          <w:p w14:paraId="22098B1B" w14:textId="47F3D61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Rename "r-TWT scheduling AP" as "rTWT responding STA" to preserve the flexibility of the scheduling/scheduled roles as done in baseline.</w:t>
            </w:r>
          </w:p>
        </w:tc>
        <w:tc>
          <w:tcPr>
            <w:tcW w:w="3150" w:type="dxa"/>
            <w:shd w:val="clear" w:color="auto" w:fill="auto"/>
            <w:vAlign w:val="bottom"/>
          </w:tcPr>
          <w:p w14:paraId="458695A7"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4AA16DEF" w14:textId="32948B2D" w:rsidR="006A0FF2" w:rsidRPr="00E509B6" w:rsidRDefault="006A0FF2" w:rsidP="006A0FF2">
            <w:pPr>
              <w:suppressAutoHyphens/>
              <w:spacing w:after="0"/>
              <w:rPr>
                <w:rFonts w:ascii="Times New Roman" w:hAnsi="Times New Roman" w:cs="Times New Roman"/>
                <w:sz w:val="16"/>
                <w:szCs w:val="16"/>
              </w:rPr>
            </w:pPr>
          </w:p>
          <w:p w14:paraId="50C005FA" w14:textId="6550F08F"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The quoted text in comment from 10.47 is in context of individual TWT.</w:t>
            </w:r>
          </w:p>
          <w:p w14:paraId="5BCD4A87" w14:textId="77777777" w:rsidR="006A0FF2" w:rsidRPr="00E509B6" w:rsidRDefault="006A0FF2" w:rsidP="006A0FF2">
            <w:pPr>
              <w:suppressAutoHyphens/>
              <w:spacing w:after="0"/>
              <w:rPr>
                <w:rFonts w:ascii="Times New Roman" w:hAnsi="Times New Roman" w:cs="Times New Roman"/>
                <w:sz w:val="16"/>
                <w:szCs w:val="16"/>
              </w:rPr>
            </w:pPr>
          </w:p>
          <w:p w14:paraId="5348CE6B" w14:textId="2404D7D3" w:rsidR="006A0FF2" w:rsidRPr="00E509B6" w:rsidRDefault="006A0FF2" w:rsidP="006A0FF2">
            <w:pPr>
              <w:suppressAutoHyphens/>
              <w:spacing w:after="0"/>
              <w:rPr>
                <w:rFonts w:ascii="Times New Roman" w:hAnsi="Times New Roman" w:cs="Times New Roman"/>
                <w:b/>
                <w:bCs/>
                <w:sz w:val="16"/>
                <w:szCs w:val="16"/>
              </w:rPr>
            </w:pPr>
            <w:r>
              <w:rPr>
                <w:rFonts w:ascii="Times New Roman" w:hAnsi="Times New Roman" w:cs="Times New Roman"/>
                <w:sz w:val="16"/>
                <w:szCs w:val="16"/>
              </w:rPr>
              <w:t xml:space="preserve">REVmeD1.3 in </w:t>
            </w:r>
            <w:r w:rsidRPr="00E509B6">
              <w:rPr>
                <w:rFonts w:ascii="Times New Roman" w:hAnsi="Times New Roman" w:cs="Times New Roman"/>
                <w:sz w:val="16"/>
                <w:szCs w:val="16"/>
              </w:rPr>
              <w:t xml:space="preserve">26.8 uses the terms TWT requesting STA and TWT responding AP in context of individual TWT and TWT scheduled STA/ TWT scheduling AP for broadcast TWT. Since </w:t>
            </w:r>
            <w:r>
              <w:rPr>
                <w:rFonts w:ascii="Times New Roman" w:hAnsi="Times New Roman" w:cs="Times New Roman"/>
                <w:sz w:val="16"/>
                <w:szCs w:val="16"/>
              </w:rPr>
              <w:t>R-TWT</w:t>
            </w:r>
            <w:r w:rsidRPr="00E509B6">
              <w:rPr>
                <w:rFonts w:ascii="Times New Roman" w:hAnsi="Times New Roman" w:cs="Times New Roman"/>
                <w:sz w:val="16"/>
                <w:szCs w:val="16"/>
              </w:rPr>
              <w:t xml:space="preserve"> is based on broadcast TWT, it inherits the same terminology as broadcast TWT from baseline, with a “</w:t>
            </w:r>
            <w:r>
              <w:rPr>
                <w:rFonts w:ascii="Times New Roman" w:hAnsi="Times New Roman" w:cs="Times New Roman"/>
                <w:sz w:val="16"/>
                <w:szCs w:val="16"/>
              </w:rPr>
              <w:t>R</w:t>
            </w:r>
            <w:proofErr w:type="gramStart"/>
            <w:r w:rsidRPr="00E509B6">
              <w:rPr>
                <w:rFonts w:ascii="Times New Roman" w:hAnsi="Times New Roman" w:cs="Times New Roman"/>
                <w:sz w:val="16"/>
                <w:szCs w:val="16"/>
              </w:rPr>
              <w:t>-“ added</w:t>
            </w:r>
            <w:proofErr w:type="gramEnd"/>
            <w:r w:rsidRPr="00E509B6">
              <w:rPr>
                <w:rFonts w:ascii="Times New Roman" w:hAnsi="Times New Roman" w:cs="Times New Roman"/>
                <w:sz w:val="16"/>
                <w:szCs w:val="16"/>
              </w:rPr>
              <w:t xml:space="preserve"> for additional qualification. </w:t>
            </w:r>
          </w:p>
          <w:p w14:paraId="632A457A" w14:textId="10633ABB" w:rsidR="006A0FF2" w:rsidRPr="00E509B6" w:rsidRDefault="006A0FF2" w:rsidP="006A0FF2">
            <w:pPr>
              <w:suppressAutoHyphens/>
              <w:spacing w:after="0"/>
              <w:rPr>
                <w:rFonts w:ascii="Times New Roman" w:hAnsi="Times New Roman" w:cs="Times New Roman"/>
                <w:b/>
                <w:sz w:val="16"/>
                <w:szCs w:val="16"/>
              </w:rPr>
            </w:pPr>
          </w:p>
        </w:tc>
      </w:tr>
      <w:tr w:rsidR="006A0FF2" w:rsidRPr="00E509B6" w14:paraId="0720679E" w14:textId="77777777" w:rsidTr="0055720A">
        <w:trPr>
          <w:trHeight w:val="220"/>
          <w:jc w:val="center"/>
        </w:trPr>
        <w:tc>
          <w:tcPr>
            <w:tcW w:w="625" w:type="dxa"/>
            <w:shd w:val="clear" w:color="auto" w:fill="auto"/>
            <w:noWrap/>
          </w:tcPr>
          <w:p w14:paraId="104E4130" w14:textId="078DFF4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12398</w:t>
            </w:r>
          </w:p>
        </w:tc>
        <w:tc>
          <w:tcPr>
            <w:tcW w:w="1080" w:type="dxa"/>
          </w:tcPr>
          <w:p w14:paraId="252798C5" w14:textId="006CA93C" w:rsidR="006A0FF2" w:rsidRPr="00E509B6" w:rsidRDefault="006A0FF2" w:rsidP="006A0FF2">
            <w:pPr>
              <w:suppressAutoHyphens/>
              <w:spacing w:after="0"/>
              <w:rPr>
                <w:rFonts w:ascii="Times New Roman" w:hAnsi="Times New Roman" w:cs="Times New Roman"/>
                <w:sz w:val="16"/>
                <w:szCs w:val="16"/>
              </w:rPr>
            </w:pPr>
            <w:proofErr w:type="spellStart"/>
            <w:r w:rsidRPr="00E509B6">
              <w:rPr>
                <w:rFonts w:ascii="Times New Roman" w:hAnsi="Times New Roman" w:cs="Times New Roman"/>
                <w:sz w:val="16"/>
                <w:szCs w:val="16"/>
              </w:rPr>
              <w:t>Rojan</w:t>
            </w:r>
            <w:proofErr w:type="spell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Chitrakar</w:t>
            </w:r>
            <w:proofErr w:type="spellEnd"/>
          </w:p>
        </w:tc>
        <w:tc>
          <w:tcPr>
            <w:tcW w:w="900" w:type="dxa"/>
            <w:shd w:val="clear" w:color="auto" w:fill="auto"/>
            <w:noWrap/>
          </w:tcPr>
          <w:p w14:paraId="7B1C783B" w14:textId="4F264F2C"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0E3D7842" w14:textId="327223F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511.27</w:t>
            </w:r>
          </w:p>
        </w:tc>
        <w:tc>
          <w:tcPr>
            <w:tcW w:w="2880" w:type="dxa"/>
            <w:shd w:val="clear" w:color="auto" w:fill="auto"/>
            <w:noWrap/>
          </w:tcPr>
          <w:p w14:paraId="673B2329" w14:textId="3558BC5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Is it necessary to define the term "r-TWT scheduled STAP"? In baseline, TWT roles (scheduling, scheduled) are not restricted, refer to clause 10.47: "STAs that request a TWT agreement are called TWT requesting STAs and the STAs that respond to their requests are TWT responding STAs." Why not use the same terms for rTWT: rTWT requesting STA?</w:t>
            </w:r>
          </w:p>
        </w:tc>
        <w:tc>
          <w:tcPr>
            <w:tcW w:w="1980" w:type="dxa"/>
            <w:shd w:val="clear" w:color="auto" w:fill="auto"/>
            <w:noWrap/>
          </w:tcPr>
          <w:p w14:paraId="62C0DC05" w14:textId="657DC910"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Rename "r-TWT scheduled STA" as "r-TWT requesting STA" to preserve the flexibility of the scheduling/scheduled roles as done in baseline.</w:t>
            </w:r>
          </w:p>
        </w:tc>
        <w:tc>
          <w:tcPr>
            <w:tcW w:w="3150" w:type="dxa"/>
            <w:shd w:val="clear" w:color="auto" w:fill="auto"/>
          </w:tcPr>
          <w:p w14:paraId="1AD5DF23"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19DDFCFC" w14:textId="77777777" w:rsidR="006A0FF2" w:rsidRPr="00E509B6" w:rsidRDefault="006A0FF2" w:rsidP="006A0FF2">
            <w:pPr>
              <w:suppressAutoHyphens/>
              <w:spacing w:after="0"/>
              <w:rPr>
                <w:rFonts w:ascii="Times New Roman" w:hAnsi="Times New Roman" w:cs="Times New Roman"/>
                <w:sz w:val="16"/>
                <w:szCs w:val="16"/>
              </w:rPr>
            </w:pPr>
          </w:p>
          <w:p w14:paraId="2FAC12CE" w14:textId="77777777" w:rsidR="006A0FF2" w:rsidRPr="00E509B6"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The quoted text in comment from 10.47 is in context of individual TWT.</w:t>
            </w:r>
          </w:p>
          <w:p w14:paraId="775A46A5" w14:textId="77777777" w:rsidR="006A0FF2" w:rsidRPr="00E509B6" w:rsidRDefault="006A0FF2" w:rsidP="006A0FF2">
            <w:pPr>
              <w:suppressAutoHyphens/>
              <w:spacing w:after="0"/>
              <w:rPr>
                <w:rFonts w:ascii="Times New Roman" w:hAnsi="Times New Roman" w:cs="Times New Roman"/>
                <w:sz w:val="16"/>
                <w:szCs w:val="16"/>
              </w:rPr>
            </w:pPr>
          </w:p>
          <w:p w14:paraId="1BC59CE3" w14:textId="5D5511AA" w:rsidR="006A0FF2" w:rsidRPr="00E509B6" w:rsidRDefault="006A0FF2" w:rsidP="006A0FF2">
            <w:pPr>
              <w:suppressAutoHyphens/>
              <w:spacing w:after="0"/>
              <w:rPr>
                <w:rFonts w:ascii="Times New Roman" w:hAnsi="Times New Roman" w:cs="Times New Roman"/>
                <w:bCs/>
                <w:sz w:val="16"/>
                <w:szCs w:val="16"/>
              </w:rPr>
            </w:pPr>
            <w:r>
              <w:rPr>
                <w:rFonts w:ascii="Times New Roman" w:hAnsi="Times New Roman" w:cs="Times New Roman"/>
                <w:sz w:val="16"/>
                <w:szCs w:val="16"/>
              </w:rPr>
              <w:t xml:space="preserve">REVmeD1.3 in </w:t>
            </w:r>
            <w:r w:rsidRPr="00E509B6">
              <w:rPr>
                <w:rFonts w:ascii="Times New Roman" w:hAnsi="Times New Roman" w:cs="Times New Roman"/>
                <w:sz w:val="16"/>
                <w:szCs w:val="16"/>
              </w:rPr>
              <w:t xml:space="preserve">26.8 uses the terms TWT requesting STA and TWT responding AP in context of individual TWT and TWT scheduled STA/ TWT scheduling AP for broadcast TWT. Since </w:t>
            </w:r>
            <w:r>
              <w:rPr>
                <w:rFonts w:ascii="Times New Roman" w:hAnsi="Times New Roman" w:cs="Times New Roman"/>
                <w:sz w:val="16"/>
                <w:szCs w:val="16"/>
              </w:rPr>
              <w:t>R-TWT</w:t>
            </w:r>
            <w:r w:rsidRPr="00E509B6">
              <w:rPr>
                <w:rFonts w:ascii="Times New Roman" w:hAnsi="Times New Roman" w:cs="Times New Roman"/>
                <w:sz w:val="16"/>
                <w:szCs w:val="16"/>
              </w:rPr>
              <w:t xml:space="preserve"> is based on broadcast TWT, it inherits the same terminology as broadcast TWT from baseline, with a “</w:t>
            </w:r>
            <w:r>
              <w:rPr>
                <w:rFonts w:ascii="Times New Roman" w:hAnsi="Times New Roman" w:cs="Times New Roman"/>
                <w:sz w:val="16"/>
                <w:szCs w:val="16"/>
              </w:rPr>
              <w:t>R</w:t>
            </w:r>
            <w:proofErr w:type="gramStart"/>
            <w:r w:rsidRPr="00E509B6">
              <w:rPr>
                <w:rFonts w:ascii="Times New Roman" w:hAnsi="Times New Roman" w:cs="Times New Roman"/>
                <w:sz w:val="16"/>
                <w:szCs w:val="16"/>
              </w:rPr>
              <w:t>-“ added</w:t>
            </w:r>
            <w:proofErr w:type="gramEnd"/>
            <w:r w:rsidRPr="00E509B6">
              <w:rPr>
                <w:rFonts w:ascii="Times New Roman" w:hAnsi="Times New Roman" w:cs="Times New Roman"/>
                <w:sz w:val="16"/>
                <w:szCs w:val="16"/>
              </w:rPr>
              <w:t xml:space="preserve"> for additional qualification. </w:t>
            </w:r>
          </w:p>
        </w:tc>
      </w:tr>
      <w:tr w:rsidR="006A0FF2" w:rsidRPr="00E509B6" w14:paraId="4B0A768E" w14:textId="77777777" w:rsidTr="0055720A">
        <w:trPr>
          <w:trHeight w:val="220"/>
          <w:jc w:val="center"/>
        </w:trPr>
        <w:tc>
          <w:tcPr>
            <w:tcW w:w="625" w:type="dxa"/>
            <w:shd w:val="clear" w:color="auto" w:fill="auto"/>
            <w:noWrap/>
          </w:tcPr>
          <w:p w14:paraId="3B6944E2" w14:textId="1997C3A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12434</w:t>
            </w:r>
          </w:p>
        </w:tc>
        <w:tc>
          <w:tcPr>
            <w:tcW w:w="1080" w:type="dxa"/>
          </w:tcPr>
          <w:p w14:paraId="50847588" w14:textId="63348DB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Bo Yang</w:t>
            </w:r>
          </w:p>
        </w:tc>
        <w:tc>
          <w:tcPr>
            <w:tcW w:w="900" w:type="dxa"/>
            <w:shd w:val="clear" w:color="auto" w:fill="auto"/>
            <w:noWrap/>
          </w:tcPr>
          <w:p w14:paraId="049DBDAC" w14:textId="59939AC4"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35.9.3</w:t>
            </w:r>
          </w:p>
        </w:tc>
        <w:tc>
          <w:tcPr>
            <w:tcW w:w="720" w:type="dxa"/>
          </w:tcPr>
          <w:p w14:paraId="32822C1A" w14:textId="736AFFE7"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512.48</w:t>
            </w:r>
          </w:p>
        </w:tc>
        <w:tc>
          <w:tcPr>
            <w:tcW w:w="2880" w:type="dxa"/>
            <w:shd w:val="clear" w:color="auto" w:fill="auto"/>
            <w:noWrap/>
          </w:tcPr>
          <w:p w14:paraId="46E2B943" w14:textId="6B8FCE93"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the spec </w:t>
            </w:r>
            <w:proofErr w:type="gramStart"/>
            <w:r w:rsidRPr="00E509B6">
              <w:rPr>
                <w:rFonts w:ascii="Times New Roman" w:hAnsi="Times New Roman" w:cs="Times New Roman"/>
                <w:sz w:val="16"/>
                <w:szCs w:val="16"/>
              </w:rPr>
              <w:t>need</w:t>
            </w:r>
            <w:proofErr w:type="gramEnd"/>
            <w:r w:rsidRPr="00E509B6">
              <w:rPr>
                <w:rFonts w:ascii="Times New Roman" w:hAnsi="Times New Roman" w:cs="Times New Roman"/>
                <w:sz w:val="16"/>
                <w:szCs w:val="16"/>
              </w:rPr>
              <w:t xml:space="preserve"> to specify whether PS-poll or QoS Null frame is needed during trigger-enabled rTWT SPs for r-TWT </w:t>
            </w:r>
            <w:r w:rsidRPr="00E509B6">
              <w:rPr>
                <w:rFonts w:ascii="Times New Roman" w:hAnsi="Times New Roman" w:cs="Times New Roman"/>
                <w:sz w:val="16"/>
                <w:szCs w:val="16"/>
              </w:rPr>
              <w:lastRenderedPageBreak/>
              <w:t>scheduled STAs to indicate that they are awake</w:t>
            </w:r>
          </w:p>
        </w:tc>
        <w:tc>
          <w:tcPr>
            <w:tcW w:w="1980" w:type="dxa"/>
            <w:shd w:val="clear" w:color="auto" w:fill="auto"/>
            <w:noWrap/>
          </w:tcPr>
          <w:p w14:paraId="02EA14B0" w14:textId="78F22B8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 xml:space="preserve">add </w:t>
            </w:r>
            <w:proofErr w:type="gramStart"/>
            <w:r w:rsidRPr="00E509B6">
              <w:rPr>
                <w:rFonts w:ascii="Times New Roman" w:hAnsi="Times New Roman" w:cs="Times New Roman"/>
                <w:sz w:val="16"/>
                <w:szCs w:val="16"/>
              </w:rPr>
              <w:t>a</w:t>
            </w:r>
            <w:proofErr w:type="gramEnd"/>
            <w:r w:rsidRPr="00E509B6">
              <w:rPr>
                <w:rFonts w:ascii="Times New Roman" w:hAnsi="Times New Roman" w:cs="Times New Roman"/>
                <w:sz w:val="16"/>
                <w:szCs w:val="16"/>
              </w:rPr>
              <w:t xml:space="preserve"> </w:t>
            </w:r>
            <w:proofErr w:type="spellStart"/>
            <w:r w:rsidRPr="00E509B6">
              <w:rPr>
                <w:rFonts w:ascii="Times New Roman" w:hAnsi="Times New Roman" w:cs="Times New Roman"/>
                <w:sz w:val="16"/>
                <w:szCs w:val="16"/>
              </w:rPr>
              <w:t>exmple</w:t>
            </w:r>
            <w:proofErr w:type="spellEnd"/>
            <w:r w:rsidRPr="00E509B6">
              <w:rPr>
                <w:rFonts w:ascii="Times New Roman" w:hAnsi="Times New Roman" w:cs="Times New Roman"/>
                <w:sz w:val="16"/>
                <w:szCs w:val="16"/>
              </w:rPr>
              <w:t xml:space="preserve"> figure if </w:t>
            </w:r>
            <w:proofErr w:type="spellStart"/>
            <w:r w:rsidRPr="00E509B6">
              <w:rPr>
                <w:rFonts w:ascii="Times New Roman" w:hAnsi="Times New Roman" w:cs="Times New Roman"/>
                <w:sz w:val="16"/>
                <w:szCs w:val="16"/>
              </w:rPr>
              <w:t>ps</w:t>
            </w:r>
            <w:proofErr w:type="spellEnd"/>
            <w:r w:rsidRPr="00E509B6">
              <w:rPr>
                <w:rFonts w:ascii="Times New Roman" w:hAnsi="Times New Roman" w:cs="Times New Roman"/>
                <w:sz w:val="16"/>
                <w:szCs w:val="16"/>
              </w:rPr>
              <w:t xml:space="preserve">-poll or QoS Null frame is not needed. The spec </w:t>
            </w:r>
            <w:r w:rsidRPr="00E509B6">
              <w:rPr>
                <w:rFonts w:ascii="Times New Roman" w:hAnsi="Times New Roman" w:cs="Times New Roman"/>
                <w:sz w:val="16"/>
                <w:szCs w:val="16"/>
              </w:rPr>
              <w:lastRenderedPageBreak/>
              <w:t>should explicitly stat that the responding frame to the trigger frame is QoS data frame.</w:t>
            </w:r>
          </w:p>
        </w:tc>
        <w:tc>
          <w:tcPr>
            <w:tcW w:w="3150" w:type="dxa"/>
            <w:shd w:val="clear" w:color="auto" w:fill="auto"/>
          </w:tcPr>
          <w:p w14:paraId="3DAEC064"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lastRenderedPageBreak/>
              <w:t>Rejected</w:t>
            </w:r>
          </w:p>
          <w:p w14:paraId="4602F726" w14:textId="77777777" w:rsidR="006A0FF2" w:rsidRPr="00E509B6" w:rsidRDefault="006A0FF2" w:rsidP="006A0FF2">
            <w:pPr>
              <w:suppressAutoHyphens/>
              <w:spacing w:after="0"/>
              <w:rPr>
                <w:rFonts w:ascii="Times New Roman" w:hAnsi="Times New Roman" w:cs="Times New Roman"/>
                <w:sz w:val="16"/>
                <w:szCs w:val="16"/>
              </w:rPr>
            </w:pPr>
          </w:p>
          <w:p w14:paraId="69285324" w14:textId="522C6643" w:rsidR="006A0FF2" w:rsidRPr="00E509B6" w:rsidRDefault="006A0FF2" w:rsidP="006A0FF2">
            <w:pPr>
              <w:suppressAutoHyphens/>
              <w:spacing w:after="0"/>
              <w:rPr>
                <w:rFonts w:ascii="Times New Roman" w:hAnsi="Times New Roman" w:cs="Times New Roman"/>
                <w:b/>
                <w:sz w:val="16"/>
                <w:szCs w:val="16"/>
              </w:rPr>
            </w:pPr>
            <w:r w:rsidRPr="00E509B6">
              <w:rPr>
                <w:rFonts w:ascii="Times New Roman" w:hAnsi="Times New Roman" w:cs="Times New Roman"/>
                <w:sz w:val="16"/>
                <w:szCs w:val="16"/>
              </w:rPr>
              <w:lastRenderedPageBreak/>
              <w:t>As per baseline broadcast TWT operation spec in 26.8, whether PS-Poll or QoS NULL frame is required is determined by rules for announced/unannounced TWT. R-TWT follows the same spec; no further change is needed.</w:t>
            </w:r>
          </w:p>
        </w:tc>
      </w:tr>
      <w:tr w:rsidR="006A0FF2" w:rsidRPr="00E509B6" w14:paraId="0942C773" w14:textId="77777777" w:rsidTr="0055720A">
        <w:trPr>
          <w:trHeight w:val="220"/>
          <w:jc w:val="center"/>
        </w:trPr>
        <w:tc>
          <w:tcPr>
            <w:tcW w:w="625" w:type="dxa"/>
            <w:shd w:val="clear" w:color="auto" w:fill="auto"/>
            <w:noWrap/>
          </w:tcPr>
          <w:p w14:paraId="45170A9C" w14:textId="54F8C36F"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lastRenderedPageBreak/>
              <w:t>13827</w:t>
            </w:r>
          </w:p>
        </w:tc>
        <w:tc>
          <w:tcPr>
            <w:tcW w:w="1080" w:type="dxa"/>
          </w:tcPr>
          <w:p w14:paraId="1FFEDF96" w14:textId="666E65B5"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Yuchen Guo</w:t>
            </w:r>
          </w:p>
        </w:tc>
        <w:tc>
          <w:tcPr>
            <w:tcW w:w="900" w:type="dxa"/>
            <w:shd w:val="clear" w:color="auto" w:fill="auto"/>
            <w:noWrap/>
          </w:tcPr>
          <w:p w14:paraId="0FD439F6" w14:textId="3440B3F6"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35.9.5</w:t>
            </w:r>
          </w:p>
        </w:tc>
        <w:tc>
          <w:tcPr>
            <w:tcW w:w="720" w:type="dxa"/>
          </w:tcPr>
          <w:p w14:paraId="5BC05C3F" w14:textId="3144AAB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510.51</w:t>
            </w:r>
          </w:p>
        </w:tc>
        <w:tc>
          <w:tcPr>
            <w:tcW w:w="2880" w:type="dxa"/>
            <w:shd w:val="clear" w:color="auto" w:fill="auto"/>
            <w:noWrap/>
          </w:tcPr>
          <w:p w14:paraId="7D9FBA78" w14:textId="32566A8D"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If the non-AP STA wants to use r-TWT, but the AP has not announced any r-TWT element in the Beacon, how could the non-AP STA request to join an r-TWT agreement?</w:t>
            </w:r>
          </w:p>
        </w:tc>
        <w:tc>
          <w:tcPr>
            <w:tcW w:w="1980" w:type="dxa"/>
            <w:shd w:val="clear" w:color="auto" w:fill="auto"/>
            <w:noWrap/>
          </w:tcPr>
          <w:p w14:paraId="73C188C6" w14:textId="384279EA"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Define a mechanism so that the non-AP STA can request the AP to establish a new r-TWT agreement</w:t>
            </w:r>
          </w:p>
        </w:tc>
        <w:tc>
          <w:tcPr>
            <w:tcW w:w="3150" w:type="dxa"/>
            <w:shd w:val="clear" w:color="auto" w:fill="auto"/>
          </w:tcPr>
          <w:p w14:paraId="7099F2CF"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5D04DCBE" w14:textId="77777777" w:rsidR="006A0FF2" w:rsidRPr="00E509B6" w:rsidRDefault="006A0FF2" w:rsidP="006A0FF2">
            <w:pPr>
              <w:suppressAutoHyphens/>
              <w:spacing w:after="0"/>
              <w:rPr>
                <w:rFonts w:ascii="Times New Roman" w:hAnsi="Times New Roman" w:cs="Times New Roman"/>
                <w:b/>
                <w:bCs/>
                <w:sz w:val="16"/>
                <w:szCs w:val="16"/>
              </w:rPr>
            </w:pPr>
          </w:p>
          <w:p w14:paraId="62A90572" w14:textId="558FE7FE" w:rsidR="006A0FF2" w:rsidRPr="00E509B6" w:rsidRDefault="006A0FF2" w:rsidP="006A0FF2">
            <w:pPr>
              <w:suppressAutoHyphens/>
              <w:spacing w:after="0"/>
              <w:rPr>
                <w:rFonts w:ascii="Times New Roman" w:hAnsi="Times New Roman" w:cs="Times New Roman"/>
                <w:sz w:val="16"/>
                <w:szCs w:val="16"/>
              </w:rPr>
            </w:pPr>
            <w:r w:rsidRPr="00E509B6">
              <w:rPr>
                <w:rFonts w:ascii="Times New Roman" w:hAnsi="Times New Roman" w:cs="Times New Roman"/>
                <w:sz w:val="16"/>
                <w:szCs w:val="16"/>
              </w:rPr>
              <w:t xml:space="preserve">As per baseline bTWT operation spec in 26.8, a STA may send a TWT request proposing its own schedule, different from those being announced by the AP. </w:t>
            </w:r>
            <w:proofErr w:type="gramStart"/>
            <w:r w:rsidRPr="00E509B6">
              <w:rPr>
                <w:rFonts w:ascii="Times New Roman" w:hAnsi="Times New Roman" w:cs="Times New Roman"/>
                <w:sz w:val="16"/>
                <w:szCs w:val="16"/>
              </w:rPr>
              <w:t>So</w:t>
            </w:r>
            <w:proofErr w:type="gramEnd"/>
            <w:r w:rsidRPr="00E509B6">
              <w:rPr>
                <w:rFonts w:ascii="Times New Roman" w:hAnsi="Times New Roman" w:cs="Times New Roman"/>
                <w:sz w:val="16"/>
                <w:szCs w:val="16"/>
              </w:rPr>
              <w:t xml:space="preserve"> if the AP is not announcing any schedules, the STA may still send a request with its desired set of TWT parameters. </w:t>
            </w:r>
            <w:r>
              <w:rPr>
                <w:rFonts w:ascii="Times New Roman" w:hAnsi="Times New Roman" w:cs="Times New Roman"/>
                <w:sz w:val="16"/>
                <w:szCs w:val="16"/>
              </w:rPr>
              <w:t>(Please refer to Table 9-338 in REVmeD1.3)</w:t>
            </w:r>
          </w:p>
        </w:tc>
      </w:tr>
      <w:tr w:rsidR="006A0FF2" w:rsidRPr="00E509B6" w14:paraId="73A34286" w14:textId="77777777" w:rsidTr="0055720A">
        <w:trPr>
          <w:trHeight w:val="220"/>
          <w:jc w:val="center"/>
        </w:trPr>
        <w:tc>
          <w:tcPr>
            <w:tcW w:w="625" w:type="dxa"/>
            <w:shd w:val="clear" w:color="auto" w:fill="auto"/>
            <w:noWrap/>
          </w:tcPr>
          <w:p w14:paraId="1F59B3A1" w14:textId="56F2B448"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12395</w:t>
            </w:r>
          </w:p>
        </w:tc>
        <w:tc>
          <w:tcPr>
            <w:tcW w:w="1080" w:type="dxa"/>
          </w:tcPr>
          <w:p w14:paraId="4F4CEE72" w14:textId="45E14861" w:rsidR="006A0FF2" w:rsidRDefault="006A0FF2" w:rsidP="006A0FF2">
            <w:pPr>
              <w:suppressAutoHyphens/>
              <w:spacing w:after="0"/>
              <w:rPr>
                <w:rFonts w:ascii="Times New Roman" w:hAnsi="Times New Roman" w:cs="Times New Roman"/>
                <w:sz w:val="16"/>
                <w:szCs w:val="16"/>
              </w:rPr>
            </w:pPr>
            <w:proofErr w:type="spellStart"/>
            <w:r>
              <w:rPr>
                <w:rFonts w:ascii="Times New Roman" w:hAnsi="Times New Roman" w:cs="Times New Roman"/>
                <w:sz w:val="16"/>
                <w:szCs w:val="16"/>
              </w:rPr>
              <w:t>Rojan</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Chitrakar</w:t>
            </w:r>
            <w:proofErr w:type="spellEnd"/>
          </w:p>
        </w:tc>
        <w:tc>
          <w:tcPr>
            <w:tcW w:w="900" w:type="dxa"/>
            <w:shd w:val="clear" w:color="auto" w:fill="auto"/>
            <w:noWrap/>
          </w:tcPr>
          <w:p w14:paraId="556465C7" w14:textId="7182BD7C"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35.9.2.2</w:t>
            </w:r>
          </w:p>
        </w:tc>
        <w:tc>
          <w:tcPr>
            <w:tcW w:w="720" w:type="dxa"/>
          </w:tcPr>
          <w:p w14:paraId="07A15F62" w14:textId="49BB5DFA"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511.02</w:t>
            </w:r>
          </w:p>
        </w:tc>
        <w:tc>
          <w:tcPr>
            <w:tcW w:w="2880" w:type="dxa"/>
            <w:shd w:val="clear" w:color="auto" w:fill="auto"/>
            <w:noWrap/>
          </w:tcPr>
          <w:p w14:paraId="54D4EF25" w14:textId="24D5AE5F" w:rsidR="006A0FF2" w:rsidRPr="00230795" w:rsidRDefault="006A0FF2" w:rsidP="006A0FF2">
            <w:pPr>
              <w:suppressAutoHyphens/>
              <w:spacing w:after="0"/>
              <w:rPr>
                <w:rFonts w:ascii="Times New Roman" w:hAnsi="Times New Roman" w:cs="Times New Roman"/>
                <w:sz w:val="16"/>
                <w:szCs w:val="16"/>
              </w:rPr>
            </w:pPr>
            <w:r w:rsidRPr="00123C64">
              <w:rPr>
                <w:rFonts w:ascii="Times New Roman" w:hAnsi="Times New Roman" w:cs="Times New Roman"/>
                <w:sz w:val="16"/>
                <w:szCs w:val="16"/>
              </w:rPr>
              <w:t>r-TWT should also be extended to individual TWT.</w:t>
            </w:r>
          </w:p>
        </w:tc>
        <w:tc>
          <w:tcPr>
            <w:tcW w:w="1980" w:type="dxa"/>
            <w:shd w:val="clear" w:color="auto" w:fill="auto"/>
            <w:noWrap/>
          </w:tcPr>
          <w:p w14:paraId="07E72F4B" w14:textId="585E4CBD" w:rsidR="006A0FF2" w:rsidRPr="00230795"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As in comment</w:t>
            </w:r>
          </w:p>
        </w:tc>
        <w:tc>
          <w:tcPr>
            <w:tcW w:w="3150" w:type="dxa"/>
            <w:shd w:val="clear" w:color="auto" w:fill="auto"/>
          </w:tcPr>
          <w:p w14:paraId="078EBE80" w14:textId="77777777" w:rsidR="006A0FF2" w:rsidRPr="00E509B6" w:rsidRDefault="006A0FF2" w:rsidP="006A0FF2">
            <w:pPr>
              <w:suppressAutoHyphens/>
              <w:spacing w:after="0"/>
              <w:rPr>
                <w:rFonts w:ascii="Times New Roman" w:hAnsi="Times New Roman" w:cs="Times New Roman"/>
                <w:b/>
                <w:bCs/>
                <w:sz w:val="16"/>
                <w:szCs w:val="16"/>
              </w:rPr>
            </w:pPr>
            <w:r w:rsidRPr="00E509B6">
              <w:rPr>
                <w:rFonts w:ascii="Times New Roman" w:hAnsi="Times New Roman" w:cs="Times New Roman"/>
                <w:b/>
                <w:bCs/>
                <w:sz w:val="16"/>
                <w:szCs w:val="16"/>
              </w:rPr>
              <w:t>Rejected</w:t>
            </w:r>
          </w:p>
          <w:p w14:paraId="0A2EE296" w14:textId="77777777" w:rsidR="006A0FF2" w:rsidRPr="00E509B6" w:rsidRDefault="006A0FF2" w:rsidP="006A0FF2">
            <w:pPr>
              <w:suppressAutoHyphens/>
              <w:spacing w:after="0"/>
              <w:rPr>
                <w:rFonts w:ascii="Times New Roman" w:hAnsi="Times New Roman" w:cs="Times New Roman"/>
                <w:b/>
                <w:bCs/>
                <w:sz w:val="16"/>
                <w:szCs w:val="16"/>
              </w:rPr>
            </w:pPr>
          </w:p>
          <w:p w14:paraId="4B0E0359" w14:textId="6DD140DC" w:rsidR="006A0FF2" w:rsidRDefault="006A0FF2" w:rsidP="006A0FF2">
            <w:pPr>
              <w:suppressAutoHyphens/>
              <w:spacing w:after="0"/>
              <w:rPr>
                <w:rFonts w:ascii="Times New Roman" w:hAnsi="Times New Roman" w:cs="Times New Roman"/>
                <w:sz w:val="16"/>
                <w:szCs w:val="16"/>
              </w:rPr>
            </w:pPr>
            <w:r>
              <w:rPr>
                <w:rFonts w:ascii="Times New Roman" w:hAnsi="Times New Roman" w:cs="Times New Roman"/>
                <w:sz w:val="16"/>
                <w:szCs w:val="16"/>
              </w:rPr>
              <w:t xml:space="preserve">A key part of R-TWT is the channel access rules as defined in 35.9.4. This requires that R-TWT schedules be announced, which is accomplished by bTWT signaling but is lacking in individual TWT. The motivation of extending R-TWT to individual TWT is not clear. </w:t>
            </w:r>
          </w:p>
        </w:tc>
      </w:tr>
    </w:tbl>
    <w:p w14:paraId="2B796A55" w14:textId="77777777" w:rsidR="00E939C8" w:rsidRDefault="00E939C8" w:rsidP="008342B4">
      <w:pPr>
        <w:pStyle w:val="T"/>
        <w:suppressAutoHyphens/>
        <w:spacing w:after="120" w:line="240" w:lineRule="auto"/>
        <w:rPr>
          <w:rFonts w:asciiTheme="minorHAnsi" w:hAnsiTheme="minorHAnsi" w:cstheme="minorBidi"/>
          <w:b/>
          <w:bCs/>
          <w:color w:val="auto"/>
          <w:w w:val="100"/>
        </w:rPr>
      </w:pPr>
    </w:p>
    <w:p w14:paraId="29D64F2D" w14:textId="0D9EED5D" w:rsidR="00E62BB8" w:rsidRPr="00E62BB8" w:rsidRDefault="00E62BB8" w:rsidP="00E62BB8">
      <w:pPr>
        <w:pStyle w:val="T"/>
        <w:suppressAutoHyphens/>
        <w:spacing w:after="120" w:line="240" w:lineRule="auto"/>
        <w:rPr>
          <w:rFonts w:asciiTheme="minorHAnsi" w:hAnsiTheme="minorHAnsi" w:cstheme="minorBidi"/>
          <w:b/>
          <w:bCs/>
          <w:color w:val="auto"/>
          <w:w w:val="100"/>
          <w:sz w:val="28"/>
          <w:szCs w:val="28"/>
        </w:rPr>
      </w:pPr>
      <w:r w:rsidRPr="00E62BB8">
        <w:rPr>
          <w:rFonts w:asciiTheme="minorHAnsi" w:hAnsiTheme="minorHAnsi" w:cstheme="minorBidi"/>
          <w:b/>
          <w:bCs/>
          <w:color w:val="auto"/>
          <w:w w:val="100"/>
          <w:sz w:val="28"/>
          <w:szCs w:val="28"/>
        </w:rPr>
        <w:t xml:space="preserve">35.9 </w:t>
      </w:r>
      <w:r>
        <w:rPr>
          <w:rFonts w:asciiTheme="minorHAnsi" w:hAnsiTheme="minorHAnsi" w:cstheme="minorBidi"/>
          <w:b/>
          <w:bCs/>
          <w:color w:val="auto"/>
          <w:w w:val="100"/>
          <w:sz w:val="28"/>
          <w:szCs w:val="28"/>
        </w:rPr>
        <w:t>Restricted TWT (R-TWT)</w:t>
      </w:r>
    </w:p>
    <w:p w14:paraId="26A91ED0" w14:textId="184F5428" w:rsidR="00E62BB8" w:rsidRDefault="00E62BB8" w:rsidP="00E62BB8">
      <w:pPr>
        <w:pStyle w:val="T"/>
        <w:suppressAutoHyphens/>
        <w:spacing w:after="120" w:line="240" w:lineRule="auto"/>
        <w:rPr>
          <w:rFonts w:asciiTheme="minorHAnsi" w:hAnsiTheme="minorHAnsi" w:cstheme="minorBidi"/>
          <w:b/>
          <w:bCs/>
          <w:color w:val="auto"/>
          <w:w w:val="100"/>
          <w:sz w:val="24"/>
          <w:szCs w:val="24"/>
        </w:rPr>
      </w:pPr>
      <w:r w:rsidRPr="00E62BB8">
        <w:rPr>
          <w:rFonts w:asciiTheme="minorHAnsi" w:hAnsiTheme="minorHAnsi" w:cstheme="minorBidi"/>
          <w:b/>
          <w:bCs/>
          <w:color w:val="auto"/>
          <w:w w:val="100"/>
          <w:sz w:val="24"/>
          <w:szCs w:val="24"/>
        </w:rPr>
        <w:t>35.9.1 General</w:t>
      </w:r>
    </w:p>
    <w:p w14:paraId="365C4BE3" w14:textId="5CC73778" w:rsidR="00931664" w:rsidRPr="00931664" w:rsidRDefault="00931664" w:rsidP="00E62BB8">
      <w:pPr>
        <w:pStyle w:val="T"/>
        <w:suppressAutoHyphens/>
        <w:spacing w:after="120" w:line="240" w:lineRule="auto"/>
        <w:rPr>
          <w:b/>
          <w:i/>
          <w:iCs/>
        </w:rPr>
      </w:pPr>
      <w:proofErr w:type="spellStart"/>
      <w:r w:rsidRPr="008D7610">
        <w:rPr>
          <w:b/>
          <w:i/>
          <w:iCs/>
          <w:highlight w:val="yellow"/>
        </w:rPr>
        <w:t>TGbe</w:t>
      </w:r>
      <w:proofErr w:type="spellEnd"/>
      <w:r w:rsidRPr="008D7610">
        <w:rPr>
          <w:b/>
          <w:i/>
          <w:iCs/>
          <w:highlight w:val="yellow"/>
        </w:rPr>
        <w:t xml:space="preserve"> editor: Please </w:t>
      </w:r>
      <w:r>
        <w:rPr>
          <w:b/>
          <w:i/>
          <w:iCs/>
          <w:highlight w:val="yellow"/>
          <w:u w:val="single"/>
        </w:rPr>
        <w:t>modify</w:t>
      </w:r>
      <w:r w:rsidRPr="008D7610">
        <w:rPr>
          <w:b/>
          <w:i/>
          <w:iCs/>
          <w:highlight w:val="yellow"/>
        </w:rPr>
        <w:t xml:space="preserve"> th</w:t>
      </w:r>
      <w:r>
        <w:rPr>
          <w:b/>
          <w:i/>
          <w:iCs/>
          <w:highlight w:val="yellow"/>
        </w:rPr>
        <w:t>e second paragraph of this subclause</w:t>
      </w:r>
      <w:r w:rsidRPr="008D7610">
        <w:rPr>
          <w:b/>
          <w:i/>
          <w:iCs/>
          <w:highlight w:val="yellow"/>
        </w:rPr>
        <w:t xml:space="preserve"> </w:t>
      </w:r>
      <w:r>
        <w:rPr>
          <w:b/>
          <w:i/>
          <w:iCs/>
          <w:highlight w:val="yellow"/>
        </w:rPr>
        <w:t xml:space="preserve">in 11beD2.1 </w:t>
      </w:r>
      <w:r w:rsidRPr="008D7610">
        <w:rPr>
          <w:b/>
          <w:i/>
          <w:iCs/>
          <w:highlight w:val="yellow"/>
        </w:rPr>
        <w:t>as shown below:</w:t>
      </w:r>
      <w:r w:rsidRPr="008D7610">
        <w:rPr>
          <w:b/>
          <w:i/>
          <w:iCs/>
        </w:rPr>
        <w:t xml:space="preserve"> </w:t>
      </w:r>
    </w:p>
    <w:p w14:paraId="69F0917A" w14:textId="491623F7" w:rsidR="00E62BB8" w:rsidRPr="00E62BB8" w:rsidRDefault="00E62BB8" w:rsidP="00E62BB8">
      <w:pPr>
        <w:pStyle w:val="T"/>
        <w:suppressAutoHyphens/>
        <w:spacing w:after="120" w:line="240" w:lineRule="auto"/>
      </w:pPr>
      <w:r>
        <w:t xml:space="preserve">An EHT STA that supports R-TWT operation has dot11RestrictedTWTOptionImplemented set to true, otherwise, the EHT STA has dot11RestrictedTWTOptionImplemented set to false. An EHT STA with dot11RestrictedTWTOptionImplemented equal to true shall set the Restricted TWT Support subfield in transmitted EHT Capabilities </w:t>
      </w:r>
      <w:proofErr w:type="gramStart"/>
      <w:r>
        <w:t>element</w:t>
      </w:r>
      <w:r w:rsidRPr="009B121D">
        <w:rPr>
          <w:strike/>
          <w:color w:val="0070C0"/>
        </w:rPr>
        <w:t>s</w:t>
      </w:r>
      <w:r w:rsidR="0068571F">
        <w:rPr>
          <w:color w:val="0070C0"/>
        </w:rPr>
        <w:t>(</w:t>
      </w:r>
      <w:proofErr w:type="gramEnd"/>
      <w:r w:rsidR="0068571F">
        <w:rPr>
          <w:color w:val="0070C0"/>
        </w:rPr>
        <w:t>#12689)</w:t>
      </w:r>
      <w:r>
        <w:t xml:space="preserve"> to 1</w:t>
      </w:r>
      <w:r w:rsidR="0068571F" w:rsidRPr="00D53FC6">
        <w:rPr>
          <w:color w:val="0070C0"/>
        </w:rPr>
        <w:t>(#</w:t>
      </w:r>
      <w:r w:rsidR="0068571F">
        <w:rPr>
          <w:color w:val="0070C0"/>
        </w:rPr>
        <w:t>13017</w:t>
      </w:r>
      <w:r w:rsidR="0068571F" w:rsidRPr="00D53FC6">
        <w:rPr>
          <w:color w:val="0070C0"/>
        </w:rPr>
        <w:t>)</w:t>
      </w:r>
      <w:r w:rsidR="006A0FF2" w:rsidRPr="0068571F">
        <w:rPr>
          <w:color w:val="0070C0"/>
          <w:u w:val="single"/>
        </w:rPr>
        <w:t xml:space="preserve"> </w:t>
      </w:r>
      <w:r w:rsidR="009B121D" w:rsidRPr="00D53FC6">
        <w:rPr>
          <w:color w:val="0070C0"/>
          <w:u w:val="single"/>
        </w:rPr>
        <w:t>and shall set the Broadcast TWT Support subfield in transmitted HE Capabilities element to 1</w:t>
      </w:r>
      <w:r>
        <w:t>; otherwise, the EHT STA shall set the Restricted TWT Support subfield in transmitted EHT Capabilities element</w:t>
      </w:r>
      <w:r w:rsidRPr="006A0FF2">
        <w:rPr>
          <w:strike/>
          <w:color w:val="0070C0"/>
        </w:rPr>
        <w:t>s</w:t>
      </w:r>
      <w:r w:rsidR="0068571F">
        <w:rPr>
          <w:color w:val="0070C0"/>
        </w:rPr>
        <w:t>(#12689)</w:t>
      </w:r>
      <w:r>
        <w:t xml:space="preserve"> to 0.</w:t>
      </w:r>
    </w:p>
    <w:p w14:paraId="0D379FBE" w14:textId="77777777" w:rsidR="00E62BB8" w:rsidRDefault="00E62BB8" w:rsidP="00E62BB8">
      <w:pPr>
        <w:pStyle w:val="T"/>
        <w:suppressAutoHyphens/>
        <w:spacing w:after="120" w:line="240" w:lineRule="auto"/>
        <w:rPr>
          <w:rFonts w:asciiTheme="minorHAnsi" w:hAnsiTheme="minorHAnsi" w:cstheme="minorBidi"/>
          <w:b/>
          <w:bCs/>
          <w:color w:val="auto"/>
          <w:w w:val="100"/>
        </w:rPr>
      </w:pPr>
    </w:p>
    <w:p w14:paraId="57A1F86D" w14:textId="77777777" w:rsidR="00E62BB8" w:rsidRDefault="00E62BB8" w:rsidP="008342B4">
      <w:pPr>
        <w:pStyle w:val="T"/>
        <w:suppressAutoHyphens/>
        <w:spacing w:after="120" w:line="240" w:lineRule="auto"/>
        <w:rPr>
          <w:rFonts w:asciiTheme="minorHAnsi" w:hAnsiTheme="minorHAnsi" w:cstheme="minorBidi"/>
          <w:b/>
          <w:bCs/>
          <w:color w:val="auto"/>
          <w:w w:val="100"/>
          <w:sz w:val="22"/>
          <w:szCs w:val="22"/>
        </w:rPr>
      </w:pPr>
    </w:p>
    <w:p w14:paraId="5C8F2B5C" w14:textId="1DA82BB8" w:rsidR="00C57CFD" w:rsidRDefault="00C57CFD" w:rsidP="008342B4">
      <w:pPr>
        <w:pStyle w:val="T"/>
        <w:suppressAutoHyphens/>
        <w:spacing w:after="120" w:line="240" w:lineRule="auto"/>
        <w:rPr>
          <w:rFonts w:asciiTheme="minorHAnsi" w:hAnsiTheme="minorHAnsi" w:cstheme="minorBidi"/>
          <w:b/>
          <w:bCs/>
          <w:color w:val="auto"/>
          <w:w w:val="100"/>
        </w:rPr>
      </w:pPr>
      <w:r w:rsidRPr="00C57CFD">
        <w:rPr>
          <w:rFonts w:asciiTheme="minorHAnsi" w:hAnsiTheme="minorHAnsi" w:cstheme="minorBidi"/>
          <w:b/>
          <w:bCs/>
          <w:color w:val="auto"/>
          <w:w w:val="100"/>
          <w:sz w:val="22"/>
          <w:szCs w:val="22"/>
        </w:rPr>
        <w:t xml:space="preserve">35.9.2 </w:t>
      </w:r>
      <w:r w:rsidR="00E55212">
        <w:rPr>
          <w:rFonts w:asciiTheme="minorHAnsi" w:hAnsiTheme="minorHAnsi" w:cstheme="minorBidi"/>
          <w:b/>
          <w:bCs/>
          <w:color w:val="auto"/>
          <w:w w:val="100"/>
          <w:sz w:val="22"/>
          <w:szCs w:val="22"/>
        </w:rPr>
        <w:t>R-TWT</w:t>
      </w:r>
      <w:r w:rsidRPr="00C57CFD">
        <w:rPr>
          <w:rFonts w:asciiTheme="minorHAnsi" w:hAnsiTheme="minorHAnsi" w:cstheme="minorBidi"/>
          <w:b/>
          <w:bCs/>
          <w:color w:val="auto"/>
          <w:w w:val="100"/>
          <w:sz w:val="22"/>
          <w:szCs w:val="22"/>
        </w:rPr>
        <w:t xml:space="preserve"> </w:t>
      </w:r>
      <w:r w:rsidR="00AA54A9">
        <w:rPr>
          <w:rFonts w:asciiTheme="minorHAnsi" w:hAnsiTheme="minorHAnsi" w:cstheme="minorBidi"/>
          <w:b/>
          <w:bCs/>
          <w:color w:val="auto"/>
          <w:w w:val="100"/>
          <w:sz w:val="22"/>
          <w:szCs w:val="22"/>
        </w:rPr>
        <w:t>membership</w:t>
      </w:r>
      <w:r w:rsidRPr="00C57CFD">
        <w:rPr>
          <w:rFonts w:asciiTheme="minorHAnsi" w:hAnsiTheme="minorHAnsi" w:cstheme="minorBidi"/>
          <w:b/>
          <w:bCs/>
          <w:color w:val="auto"/>
          <w:w w:val="100"/>
          <w:sz w:val="22"/>
          <w:szCs w:val="22"/>
        </w:rPr>
        <w:t xml:space="preserve"> setup</w:t>
      </w:r>
    </w:p>
    <w:p w14:paraId="51124EF0" w14:textId="3D0AA600" w:rsidR="00B14B95" w:rsidRPr="00C57CFD" w:rsidRDefault="00B14B95" w:rsidP="008342B4">
      <w:pPr>
        <w:pStyle w:val="T"/>
        <w:suppressAutoHyphens/>
        <w:spacing w:after="120" w:line="240" w:lineRule="auto"/>
        <w:rPr>
          <w:rFonts w:asciiTheme="minorHAnsi" w:hAnsiTheme="minorHAnsi" w:cstheme="minorBidi"/>
          <w:b/>
          <w:bCs/>
          <w:color w:val="auto"/>
          <w:w w:val="100"/>
          <w:sz w:val="18"/>
          <w:szCs w:val="18"/>
        </w:rPr>
      </w:pPr>
      <w:r w:rsidRPr="00C57CFD">
        <w:rPr>
          <w:rFonts w:asciiTheme="minorHAnsi" w:hAnsiTheme="minorHAnsi" w:cstheme="minorBidi"/>
          <w:b/>
          <w:bCs/>
          <w:color w:val="auto"/>
          <w:w w:val="100"/>
          <w:sz w:val="21"/>
          <w:szCs w:val="21"/>
        </w:rPr>
        <w:t>35.9.2.2 The setup procedure</w:t>
      </w:r>
    </w:p>
    <w:p w14:paraId="7489AA10" w14:textId="008EE5FF" w:rsidR="00DB62F7" w:rsidRPr="008342B4" w:rsidRDefault="008342B4" w:rsidP="008342B4">
      <w:pPr>
        <w:pStyle w:val="T"/>
        <w:suppressAutoHyphens/>
        <w:spacing w:after="120" w:line="240" w:lineRule="auto"/>
        <w:rPr>
          <w:b/>
          <w:i/>
          <w:iCs/>
        </w:rPr>
      </w:pPr>
      <w:r w:rsidRPr="008D7610">
        <w:rPr>
          <w:b/>
          <w:i/>
          <w:iCs/>
          <w:highlight w:val="yellow"/>
        </w:rPr>
        <w:t xml:space="preserve">TGbe editor: Please </w:t>
      </w:r>
      <w:r>
        <w:rPr>
          <w:b/>
          <w:i/>
          <w:iCs/>
          <w:highlight w:val="yellow"/>
          <w:u w:val="single"/>
        </w:rPr>
        <w:t>modify</w:t>
      </w:r>
      <w:r w:rsidRPr="008D7610">
        <w:rPr>
          <w:b/>
          <w:i/>
          <w:iCs/>
          <w:highlight w:val="yellow"/>
        </w:rPr>
        <w:t xml:space="preserve"> th</w:t>
      </w:r>
      <w:r w:rsidR="00C57CFD">
        <w:rPr>
          <w:b/>
          <w:i/>
          <w:iCs/>
          <w:highlight w:val="yellow"/>
        </w:rPr>
        <w:t>e entire</w:t>
      </w:r>
      <w:r w:rsidRPr="008D7610">
        <w:rPr>
          <w:b/>
          <w:i/>
          <w:iCs/>
          <w:highlight w:val="yellow"/>
        </w:rPr>
        <w:t xml:space="preserve"> subclause </w:t>
      </w:r>
      <w:r>
        <w:rPr>
          <w:b/>
          <w:i/>
          <w:iCs/>
          <w:highlight w:val="yellow"/>
        </w:rPr>
        <w:t>in 11beD2.</w:t>
      </w:r>
      <w:r w:rsidR="00931664">
        <w:rPr>
          <w:b/>
          <w:i/>
          <w:iCs/>
          <w:highlight w:val="yellow"/>
        </w:rPr>
        <w:t>1</w:t>
      </w:r>
      <w:r>
        <w:rPr>
          <w:b/>
          <w:i/>
          <w:iCs/>
          <w:highlight w:val="yellow"/>
        </w:rPr>
        <w:t xml:space="preserve"> </w:t>
      </w:r>
      <w:r w:rsidRPr="008D7610">
        <w:rPr>
          <w:b/>
          <w:i/>
          <w:iCs/>
          <w:highlight w:val="yellow"/>
        </w:rPr>
        <w:t>as shown below:</w:t>
      </w:r>
      <w:r w:rsidRPr="008D7610">
        <w:rPr>
          <w:b/>
          <w:i/>
          <w:iCs/>
        </w:rPr>
        <w:t xml:space="preserve"> </w:t>
      </w:r>
    </w:p>
    <w:p w14:paraId="4D4F2927" w14:textId="0CCAD2B6" w:rsidR="00AF731C" w:rsidRDefault="00374E01" w:rsidP="00AF731C">
      <w:pPr>
        <w:rPr>
          <w:rFonts w:ascii="Times New Roman" w:hAnsi="Times New Roman" w:cs="Times New Roman"/>
          <w:sz w:val="20"/>
          <w:szCs w:val="20"/>
        </w:rPr>
      </w:pPr>
      <w:r w:rsidRPr="00374E01">
        <w:rPr>
          <w:rFonts w:ascii="Calibri" w:hAnsi="Calibri" w:cs="Calibri"/>
          <w:sz w:val="20"/>
          <w:szCs w:val="20"/>
        </w:rPr>
        <w:t>﻿</w:t>
      </w:r>
      <w:r w:rsidR="009D47E9" w:rsidRPr="009D47E9">
        <w:rPr>
          <w:rFonts w:ascii="Calibri" w:hAnsi="Calibri" w:cs="Calibri"/>
          <w:sz w:val="20"/>
          <w:szCs w:val="20"/>
        </w:rPr>
        <w:t>﻿</w:t>
      </w:r>
      <w:r w:rsidR="00AF731C" w:rsidRPr="00AF731C">
        <w:rPr>
          <w:rFonts w:ascii="Calibri" w:hAnsi="Calibri" w:cs="Calibri"/>
          <w:sz w:val="20"/>
          <w:szCs w:val="20"/>
        </w:rPr>
        <w:t>﻿</w:t>
      </w:r>
      <w:r w:rsidR="00EB19CC" w:rsidRPr="00FB69AD">
        <w:rPr>
          <w:rFonts w:ascii="Times New Roman" w:hAnsi="Times New Roman" w:cs="Times New Roman"/>
          <w:color w:val="0070C0"/>
          <w:sz w:val="20"/>
          <w:szCs w:val="20"/>
        </w:rPr>
        <w:t>(#</w:t>
      </w:r>
      <w:proofErr w:type="gramStart"/>
      <w:r w:rsidR="00EB19CC" w:rsidRPr="00FB69AD">
        <w:rPr>
          <w:rFonts w:ascii="Times New Roman" w:hAnsi="Times New Roman" w:cs="Times New Roman"/>
          <w:color w:val="0070C0"/>
          <w:sz w:val="20"/>
          <w:szCs w:val="20"/>
        </w:rPr>
        <w:t>1</w:t>
      </w:r>
      <w:r w:rsidR="00EB19CC">
        <w:rPr>
          <w:rFonts w:ascii="Times New Roman" w:hAnsi="Times New Roman" w:cs="Times New Roman"/>
          <w:color w:val="0070C0"/>
          <w:sz w:val="20"/>
          <w:szCs w:val="20"/>
        </w:rPr>
        <w:t>3308</w:t>
      </w:r>
      <w:r w:rsidR="00EB19CC" w:rsidRPr="00FB69AD">
        <w:rPr>
          <w:rFonts w:ascii="Times New Roman" w:hAnsi="Times New Roman" w:cs="Times New Roman"/>
          <w:color w:val="0070C0"/>
          <w:sz w:val="20"/>
          <w:szCs w:val="20"/>
        </w:rPr>
        <w:t>)</w:t>
      </w:r>
      <w:r w:rsidR="00AF731C" w:rsidRPr="00AF731C">
        <w:rPr>
          <w:rFonts w:ascii="Times New Roman" w:hAnsi="Times New Roman" w:cs="Times New Roman"/>
          <w:sz w:val="20"/>
          <w:szCs w:val="20"/>
        </w:rPr>
        <w:t>An</w:t>
      </w:r>
      <w:proofErr w:type="gramEnd"/>
      <w:r w:rsidR="00AF731C" w:rsidRPr="00AF731C">
        <w:rPr>
          <w:rFonts w:ascii="Times New Roman" w:hAnsi="Times New Roman" w:cs="Times New Roman"/>
          <w:sz w:val="20"/>
          <w:szCs w:val="20"/>
        </w:rPr>
        <w:t xml:space="preserve"> </w:t>
      </w:r>
      <w:r w:rsidR="00E55212">
        <w:rPr>
          <w:rFonts w:ascii="Times New Roman" w:hAnsi="Times New Roman" w:cs="Times New Roman"/>
          <w:sz w:val="20"/>
          <w:szCs w:val="20"/>
        </w:rPr>
        <w:t>R-TWT</w:t>
      </w:r>
      <w:r w:rsidR="00AF731C" w:rsidRPr="00AF731C">
        <w:rPr>
          <w:rFonts w:ascii="Times New Roman" w:hAnsi="Times New Roman" w:cs="Times New Roman"/>
          <w:sz w:val="20"/>
          <w:szCs w:val="20"/>
        </w:rPr>
        <w:t xml:space="preserve"> </w:t>
      </w:r>
      <w:r w:rsidR="007E17D2">
        <w:rPr>
          <w:rFonts w:ascii="Times New Roman" w:hAnsi="Times New Roman" w:cs="Times New Roman"/>
          <w:sz w:val="20"/>
          <w:szCs w:val="20"/>
        </w:rPr>
        <w:t>membership</w:t>
      </w:r>
      <w:r w:rsidR="00AF731C" w:rsidRPr="00AF731C">
        <w:rPr>
          <w:rFonts w:ascii="Times New Roman" w:hAnsi="Times New Roman" w:cs="Times New Roman"/>
          <w:sz w:val="20"/>
          <w:szCs w:val="20"/>
        </w:rPr>
        <w:t xml:space="preserve"> is established using the same procedure used to set up a broadcast TWT agreement as</w:t>
      </w:r>
      <w:r w:rsidR="00AF731C">
        <w:rPr>
          <w:rFonts w:ascii="Times New Roman" w:hAnsi="Times New Roman" w:cs="Times New Roman"/>
          <w:sz w:val="20"/>
          <w:szCs w:val="20"/>
        </w:rPr>
        <w:t xml:space="preserve"> </w:t>
      </w:r>
      <w:r w:rsidR="00AF731C" w:rsidRPr="00AF731C">
        <w:rPr>
          <w:rFonts w:ascii="Times New Roman" w:hAnsi="Times New Roman" w:cs="Times New Roman"/>
          <w:sz w:val="20"/>
          <w:szCs w:val="20"/>
        </w:rPr>
        <w:t xml:space="preserve">described in 26.8.3 (Broadcast TWT operation) except that the </w:t>
      </w:r>
      <w:r w:rsidR="00EB19CC">
        <w:rPr>
          <w:rFonts w:ascii="Times New Roman" w:hAnsi="Times New Roman" w:cs="Times New Roman"/>
          <w:color w:val="0070C0"/>
          <w:sz w:val="20"/>
          <w:szCs w:val="20"/>
          <w:u w:val="single"/>
        </w:rPr>
        <w:t xml:space="preserve">broadcast TWT element(s) carried in the </w:t>
      </w:r>
      <w:r w:rsidR="00AF731C" w:rsidRPr="00AF731C">
        <w:rPr>
          <w:rFonts w:ascii="Times New Roman" w:hAnsi="Times New Roman" w:cs="Times New Roman"/>
          <w:sz w:val="20"/>
          <w:szCs w:val="20"/>
        </w:rPr>
        <w:t xml:space="preserve">TWT </w:t>
      </w:r>
      <w:r w:rsidR="00AF731C" w:rsidRPr="00CB3E65">
        <w:rPr>
          <w:rFonts w:ascii="Times New Roman" w:hAnsi="Times New Roman" w:cs="Times New Roman"/>
          <w:strike/>
          <w:color w:val="0070C0"/>
          <w:sz w:val="20"/>
          <w:szCs w:val="20"/>
        </w:rPr>
        <w:t>s</w:t>
      </w:r>
      <w:r w:rsidR="00CB3E65" w:rsidRPr="00CB3E65">
        <w:rPr>
          <w:rFonts w:ascii="Times New Roman" w:hAnsi="Times New Roman" w:cs="Times New Roman"/>
          <w:color w:val="0070C0"/>
          <w:sz w:val="20"/>
          <w:szCs w:val="20"/>
          <w:u w:val="single"/>
        </w:rPr>
        <w:t>S</w:t>
      </w:r>
      <w:r w:rsidR="00AF731C" w:rsidRPr="00CB3E65">
        <w:rPr>
          <w:rFonts w:ascii="Times New Roman" w:hAnsi="Times New Roman" w:cs="Times New Roman"/>
          <w:color w:val="000000" w:themeColor="text1"/>
          <w:sz w:val="20"/>
          <w:szCs w:val="20"/>
        </w:rPr>
        <w:t>etup</w:t>
      </w:r>
      <w:r w:rsidR="00AF731C" w:rsidRPr="00AF731C">
        <w:rPr>
          <w:rFonts w:ascii="Times New Roman" w:hAnsi="Times New Roman" w:cs="Times New Roman"/>
          <w:sz w:val="20"/>
          <w:szCs w:val="20"/>
        </w:rPr>
        <w:t xml:space="preserve"> frame</w:t>
      </w:r>
      <w:r w:rsidR="00AF731C" w:rsidRPr="00EB19CC">
        <w:rPr>
          <w:rFonts w:ascii="Times New Roman" w:hAnsi="Times New Roman" w:cs="Times New Roman"/>
          <w:strike/>
          <w:color w:val="0070C0"/>
          <w:sz w:val="20"/>
          <w:szCs w:val="20"/>
        </w:rPr>
        <w:t>s</w:t>
      </w:r>
      <w:r w:rsidR="00AF731C" w:rsidRPr="00EB19CC">
        <w:rPr>
          <w:rFonts w:ascii="Times New Roman" w:hAnsi="Times New Roman" w:cs="Times New Roman"/>
          <w:strike/>
          <w:sz w:val="20"/>
          <w:szCs w:val="20"/>
        </w:rPr>
        <w:t xml:space="preserve"> </w:t>
      </w:r>
      <w:r w:rsidR="00AF731C" w:rsidRPr="00EB19CC">
        <w:rPr>
          <w:rFonts w:ascii="Times New Roman" w:hAnsi="Times New Roman" w:cs="Times New Roman"/>
          <w:strike/>
          <w:color w:val="0070C0"/>
          <w:sz w:val="20"/>
          <w:szCs w:val="20"/>
        </w:rPr>
        <w:t>contain a broadcast TWT element that</w:t>
      </w:r>
      <w:r w:rsidR="00AF731C" w:rsidRPr="00EB19CC">
        <w:rPr>
          <w:rFonts w:ascii="Times New Roman" w:hAnsi="Times New Roman" w:cs="Times New Roman"/>
          <w:color w:val="0070C0"/>
          <w:sz w:val="20"/>
          <w:szCs w:val="20"/>
        </w:rPr>
        <w:t xml:space="preserve"> </w:t>
      </w:r>
      <w:r w:rsidR="00AF731C" w:rsidRPr="00AF731C">
        <w:rPr>
          <w:rFonts w:ascii="Times New Roman" w:hAnsi="Times New Roman" w:cs="Times New Roman"/>
          <w:sz w:val="20"/>
          <w:szCs w:val="20"/>
        </w:rPr>
        <w:t>include</w:t>
      </w:r>
      <w:r w:rsidR="00AF731C" w:rsidRPr="00EB19CC">
        <w:rPr>
          <w:rFonts w:ascii="Times New Roman" w:hAnsi="Times New Roman" w:cs="Times New Roman"/>
          <w:strike/>
          <w:color w:val="0070C0"/>
          <w:sz w:val="20"/>
          <w:szCs w:val="20"/>
        </w:rPr>
        <w:t>s</w:t>
      </w:r>
      <w:r w:rsidR="00C70B88">
        <w:rPr>
          <w:rFonts w:ascii="Times New Roman" w:hAnsi="Times New Roman" w:cs="Times New Roman"/>
          <w:sz w:val="20"/>
          <w:szCs w:val="20"/>
        </w:rPr>
        <w:t xml:space="preserve"> </w:t>
      </w:r>
      <w:r w:rsidR="00EB19CC">
        <w:rPr>
          <w:rFonts w:ascii="Times New Roman" w:hAnsi="Times New Roman" w:cs="Times New Roman"/>
          <w:color w:val="0070C0"/>
          <w:sz w:val="20"/>
          <w:szCs w:val="20"/>
          <w:u w:val="single"/>
        </w:rPr>
        <w:t xml:space="preserve">one or more </w:t>
      </w:r>
      <w:r w:rsidR="00AF731C" w:rsidRPr="00EB19CC">
        <w:rPr>
          <w:rFonts w:ascii="Times New Roman" w:hAnsi="Times New Roman" w:cs="Times New Roman"/>
          <w:strike/>
          <w:color w:val="0070C0"/>
          <w:sz w:val="20"/>
          <w:szCs w:val="20"/>
        </w:rPr>
        <w:t>a</w:t>
      </w:r>
      <w:r w:rsidR="00923DF4">
        <w:rPr>
          <w:rFonts w:ascii="Times New Roman" w:hAnsi="Times New Roman" w:cs="Times New Roman"/>
          <w:strike/>
          <w:color w:val="0070C0"/>
          <w:sz w:val="20"/>
          <w:szCs w:val="20"/>
        </w:rPr>
        <w:t xml:space="preserve"> </w:t>
      </w:r>
      <w:r w:rsidR="00AF731C" w:rsidRPr="00AF731C">
        <w:rPr>
          <w:rFonts w:ascii="Times New Roman" w:hAnsi="Times New Roman" w:cs="Times New Roman"/>
          <w:sz w:val="20"/>
          <w:szCs w:val="20"/>
        </w:rPr>
        <w:t>Restricted TWT Parameter Set field</w:t>
      </w:r>
      <w:r w:rsidR="00EB19CC" w:rsidRPr="00EB19CC">
        <w:rPr>
          <w:rFonts w:ascii="Times New Roman" w:hAnsi="Times New Roman" w:cs="Times New Roman"/>
          <w:color w:val="0070C0"/>
          <w:sz w:val="20"/>
          <w:szCs w:val="20"/>
          <w:u w:val="single"/>
        </w:rPr>
        <w:t>s</w:t>
      </w:r>
      <w:r w:rsidR="00AF731C" w:rsidRPr="00AF731C">
        <w:rPr>
          <w:rFonts w:ascii="Times New Roman" w:hAnsi="Times New Roman" w:cs="Times New Roman"/>
          <w:sz w:val="20"/>
          <w:szCs w:val="20"/>
        </w:rPr>
        <w:t xml:space="preserve"> as described in 9.4.2.199 (TWT element).</w:t>
      </w:r>
    </w:p>
    <w:p w14:paraId="5B5D9C08" w14:textId="6902D214" w:rsidR="009A6081" w:rsidRPr="009D47E9" w:rsidRDefault="009A6081" w:rsidP="009A6081">
      <w:pPr>
        <w:rPr>
          <w:rFonts w:ascii="Times New Roman" w:hAnsi="Times New Roman" w:cs="Times New Roman"/>
          <w:sz w:val="20"/>
          <w:szCs w:val="20"/>
        </w:rPr>
      </w:pPr>
      <w:r>
        <w:rPr>
          <w:rFonts w:ascii="Times New Roman" w:hAnsi="Times New Roman" w:cs="Times New Roman"/>
          <w:sz w:val="20"/>
          <w:szCs w:val="20"/>
        </w:rPr>
        <w:t>An R-TWT</w:t>
      </w:r>
      <w:r w:rsidRPr="009D47E9">
        <w:rPr>
          <w:rFonts w:ascii="Times New Roman" w:hAnsi="Times New Roman" w:cs="Times New Roman"/>
          <w:sz w:val="20"/>
          <w:szCs w:val="20"/>
        </w:rPr>
        <w:t xml:space="preserve"> scheduling AP is an EHT AP </w:t>
      </w:r>
      <w:r w:rsidR="009E2901" w:rsidRPr="009E2901">
        <w:rPr>
          <w:rFonts w:ascii="Times New Roman" w:hAnsi="Times New Roman" w:cs="Times New Roman"/>
          <w:color w:val="0070C0"/>
          <w:sz w:val="20"/>
          <w:szCs w:val="20"/>
        </w:rPr>
        <w:t>(#</w:t>
      </w:r>
      <w:proofErr w:type="gramStart"/>
      <w:r w:rsidR="009E2901" w:rsidRPr="009E2901">
        <w:rPr>
          <w:rFonts w:ascii="Times New Roman" w:hAnsi="Times New Roman" w:cs="Times New Roman"/>
          <w:color w:val="0070C0"/>
          <w:sz w:val="20"/>
          <w:szCs w:val="20"/>
        </w:rPr>
        <w:t>13021)</w:t>
      </w:r>
      <w:r w:rsidRPr="000A1884">
        <w:rPr>
          <w:rFonts w:ascii="Times New Roman" w:hAnsi="Times New Roman" w:cs="Times New Roman"/>
          <w:color w:val="0070C0"/>
          <w:sz w:val="20"/>
          <w:szCs w:val="20"/>
          <w:u w:val="single"/>
        </w:rPr>
        <w:t>with</w:t>
      </w:r>
      <w:proofErr w:type="gramEnd"/>
      <w:r w:rsidRPr="000A1884">
        <w:rPr>
          <w:rFonts w:ascii="Times New Roman" w:hAnsi="Times New Roman" w:cs="Times New Roman"/>
          <w:color w:val="0070C0"/>
          <w:sz w:val="20"/>
          <w:szCs w:val="20"/>
          <w:u w:val="single"/>
        </w:rPr>
        <w:t xml:space="preserve"> dot11TWTOptionActivated equal to true</w:t>
      </w:r>
      <w:r w:rsidRPr="000A1884">
        <w:rPr>
          <w:rFonts w:ascii="Times New Roman" w:hAnsi="Times New Roman" w:cs="Times New Roman"/>
          <w:color w:val="0070C0"/>
          <w:sz w:val="20"/>
          <w:szCs w:val="20"/>
        </w:rPr>
        <w:t xml:space="preserve"> </w:t>
      </w:r>
      <w:r w:rsidRPr="009D47E9">
        <w:rPr>
          <w:rFonts w:ascii="Times New Roman" w:hAnsi="Times New Roman" w:cs="Times New Roman"/>
          <w:sz w:val="20"/>
          <w:szCs w:val="20"/>
        </w:rPr>
        <w:t xml:space="preserve">that </w:t>
      </w:r>
      <w:r w:rsidR="009E2901" w:rsidRPr="009E2901">
        <w:rPr>
          <w:rFonts w:ascii="Times New Roman" w:hAnsi="Times New Roman" w:cs="Times New Roman"/>
          <w:color w:val="0070C0"/>
          <w:sz w:val="20"/>
          <w:szCs w:val="20"/>
        </w:rPr>
        <w:t>(#13021)</w:t>
      </w:r>
      <w:r w:rsidRPr="000A1884">
        <w:rPr>
          <w:rFonts w:ascii="Times New Roman" w:hAnsi="Times New Roman" w:cs="Times New Roman"/>
          <w:strike/>
          <w:color w:val="0070C0"/>
          <w:sz w:val="20"/>
          <w:szCs w:val="20"/>
        </w:rPr>
        <w:t>supports R-TWT operation an</w:t>
      </w:r>
      <w:r w:rsidRPr="009A6081">
        <w:rPr>
          <w:rFonts w:ascii="Times New Roman" w:hAnsi="Times New Roman" w:cs="Times New Roman"/>
          <w:strike/>
          <w:color w:val="0070C0"/>
          <w:sz w:val="20"/>
          <w:szCs w:val="20"/>
        </w:rPr>
        <w:t xml:space="preserve">d </w:t>
      </w:r>
      <w:r w:rsidRPr="009D47E9">
        <w:rPr>
          <w:rFonts w:ascii="Times New Roman" w:hAnsi="Times New Roman" w:cs="Times New Roman"/>
          <w:sz w:val="20"/>
          <w:szCs w:val="20"/>
        </w:rPr>
        <w:t>sets the Restricted TWT</w:t>
      </w:r>
      <w:r>
        <w:rPr>
          <w:rFonts w:ascii="Times New Roman" w:hAnsi="Times New Roman" w:cs="Times New Roman"/>
          <w:sz w:val="20"/>
          <w:szCs w:val="20"/>
        </w:rPr>
        <w:t xml:space="preserve"> </w:t>
      </w:r>
      <w:r w:rsidRPr="009D47E9">
        <w:rPr>
          <w:rFonts w:ascii="Times New Roman" w:hAnsi="Times New Roman" w:cs="Times New Roman"/>
          <w:sz w:val="20"/>
          <w:szCs w:val="20"/>
        </w:rPr>
        <w:t xml:space="preserve">Support subfield in </w:t>
      </w:r>
      <w:r w:rsidR="0062733B" w:rsidRPr="0062733B">
        <w:rPr>
          <w:rFonts w:ascii="Times New Roman" w:hAnsi="Times New Roman" w:cs="Times New Roman"/>
          <w:color w:val="0070C0"/>
          <w:sz w:val="20"/>
          <w:szCs w:val="20"/>
          <w:u w:val="single"/>
        </w:rPr>
        <w:t xml:space="preserve">a </w:t>
      </w:r>
      <w:r w:rsidRPr="009D47E9">
        <w:rPr>
          <w:rFonts w:ascii="Times New Roman" w:hAnsi="Times New Roman" w:cs="Times New Roman"/>
          <w:sz w:val="20"/>
          <w:szCs w:val="20"/>
        </w:rPr>
        <w:t>transmitted EHT Capabilities element</w:t>
      </w:r>
      <w:r w:rsidRPr="00CB3E65">
        <w:rPr>
          <w:rFonts w:ascii="Times New Roman" w:hAnsi="Times New Roman" w:cs="Times New Roman"/>
          <w:strike/>
          <w:color w:val="0070C0"/>
          <w:sz w:val="20"/>
          <w:szCs w:val="20"/>
        </w:rPr>
        <w:t>s</w:t>
      </w:r>
      <w:r w:rsidRPr="00FB69AD">
        <w:rPr>
          <w:rFonts w:ascii="Times New Roman" w:hAnsi="Times New Roman" w:cs="Times New Roman"/>
          <w:color w:val="0070C0"/>
          <w:sz w:val="20"/>
          <w:szCs w:val="20"/>
        </w:rPr>
        <w:t>(#126</w:t>
      </w:r>
      <w:r>
        <w:rPr>
          <w:rFonts w:ascii="Times New Roman" w:hAnsi="Times New Roman" w:cs="Times New Roman"/>
          <w:color w:val="0070C0"/>
          <w:sz w:val="20"/>
          <w:szCs w:val="20"/>
        </w:rPr>
        <w:t>89</w:t>
      </w:r>
      <w:r w:rsidRPr="00FB69AD">
        <w:rPr>
          <w:rFonts w:ascii="Times New Roman" w:hAnsi="Times New Roman" w:cs="Times New Roman"/>
          <w:color w:val="0070C0"/>
          <w:sz w:val="20"/>
          <w:szCs w:val="20"/>
        </w:rPr>
        <w:t>)</w:t>
      </w:r>
      <w:r w:rsidRPr="009D47E9">
        <w:rPr>
          <w:rFonts w:ascii="Times New Roman" w:hAnsi="Times New Roman" w:cs="Times New Roman"/>
          <w:sz w:val="20"/>
          <w:szCs w:val="20"/>
        </w:rPr>
        <w:t xml:space="preserve"> to 1</w:t>
      </w:r>
      <w:commentRangeStart w:id="9"/>
      <w:r w:rsidRPr="009D47E9">
        <w:rPr>
          <w:rFonts w:ascii="Times New Roman" w:hAnsi="Times New Roman" w:cs="Times New Roman"/>
          <w:sz w:val="20"/>
          <w:szCs w:val="20"/>
        </w:rPr>
        <w:t>.</w:t>
      </w:r>
      <w:commentRangeEnd w:id="9"/>
      <w:r>
        <w:rPr>
          <w:rStyle w:val="CommentReference"/>
        </w:rPr>
        <w:commentReference w:id="9"/>
      </w:r>
      <w:r w:rsidR="00980982">
        <w:rPr>
          <w:rFonts w:ascii="Times New Roman" w:hAnsi="Times New Roman" w:cs="Times New Roman"/>
          <w:sz w:val="20"/>
          <w:szCs w:val="20"/>
        </w:rPr>
        <w:t xml:space="preserve"> </w:t>
      </w:r>
    </w:p>
    <w:p w14:paraId="3137C2C9" w14:textId="009CF0BC" w:rsidR="009A6081" w:rsidRDefault="009A6081" w:rsidP="009A6081">
      <w:pPr>
        <w:rPr>
          <w:rFonts w:ascii="Times New Roman" w:hAnsi="Times New Roman" w:cs="Times New Roman"/>
          <w:color w:val="0070C0"/>
          <w:sz w:val="20"/>
          <w:szCs w:val="20"/>
          <w:u w:val="single"/>
        </w:rPr>
      </w:pPr>
      <w:r w:rsidRPr="009D47E9">
        <w:rPr>
          <w:rFonts w:ascii="Times New Roman" w:hAnsi="Times New Roman" w:cs="Times New Roman"/>
          <w:sz w:val="20"/>
          <w:szCs w:val="20"/>
        </w:rPr>
        <w:t xml:space="preserve">An </w:t>
      </w:r>
      <w:r>
        <w:rPr>
          <w:rFonts w:ascii="Times New Roman" w:hAnsi="Times New Roman" w:cs="Times New Roman"/>
          <w:sz w:val="20"/>
          <w:szCs w:val="20"/>
        </w:rPr>
        <w:t>R-TWT</w:t>
      </w:r>
      <w:r w:rsidRPr="009D47E9">
        <w:rPr>
          <w:rFonts w:ascii="Times New Roman" w:hAnsi="Times New Roman" w:cs="Times New Roman"/>
          <w:sz w:val="20"/>
          <w:szCs w:val="20"/>
        </w:rPr>
        <w:t xml:space="preserve"> </w:t>
      </w:r>
      <w:commentRangeStart w:id="10"/>
      <w:r w:rsidRPr="009D47E9">
        <w:rPr>
          <w:rFonts w:ascii="Times New Roman" w:hAnsi="Times New Roman" w:cs="Times New Roman"/>
          <w:sz w:val="20"/>
          <w:szCs w:val="20"/>
        </w:rPr>
        <w:t>scheduled</w:t>
      </w:r>
      <w:commentRangeEnd w:id="10"/>
      <w:r w:rsidR="00584E8B">
        <w:rPr>
          <w:rStyle w:val="CommentReference"/>
        </w:rPr>
        <w:commentReference w:id="10"/>
      </w:r>
      <w:r w:rsidRPr="009D47E9">
        <w:rPr>
          <w:rFonts w:ascii="Times New Roman" w:hAnsi="Times New Roman" w:cs="Times New Roman"/>
          <w:sz w:val="20"/>
          <w:szCs w:val="20"/>
        </w:rPr>
        <w:t xml:space="preserve"> STA is a non-AP EHT STA that </w:t>
      </w:r>
      <w:r w:rsidRPr="00FB69AD">
        <w:rPr>
          <w:rFonts w:ascii="Times New Roman" w:hAnsi="Times New Roman" w:cs="Times New Roman"/>
          <w:color w:val="0070C0"/>
          <w:sz w:val="20"/>
          <w:szCs w:val="20"/>
        </w:rPr>
        <w:t>(#</w:t>
      </w:r>
      <w:proofErr w:type="gramStart"/>
      <w:r w:rsidRPr="00FB69AD">
        <w:rPr>
          <w:rFonts w:ascii="Times New Roman" w:hAnsi="Times New Roman" w:cs="Times New Roman"/>
          <w:color w:val="0070C0"/>
          <w:sz w:val="20"/>
          <w:szCs w:val="20"/>
        </w:rPr>
        <w:t>13</w:t>
      </w:r>
      <w:r w:rsidR="002A486C">
        <w:rPr>
          <w:rFonts w:ascii="Times New Roman" w:hAnsi="Times New Roman" w:cs="Times New Roman"/>
          <w:color w:val="0070C0"/>
          <w:sz w:val="20"/>
          <w:szCs w:val="20"/>
        </w:rPr>
        <w:t>021</w:t>
      </w:r>
      <w:r w:rsidRPr="00FB69AD">
        <w:rPr>
          <w:rFonts w:ascii="Times New Roman" w:hAnsi="Times New Roman" w:cs="Times New Roman"/>
          <w:color w:val="0070C0"/>
          <w:sz w:val="20"/>
          <w:szCs w:val="20"/>
        </w:rPr>
        <w:t>)</w:t>
      </w:r>
      <w:r w:rsidRPr="001D6F80">
        <w:rPr>
          <w:rFonts w:ascii="Times New Roman" w:hAnsi="Times New Roman" w:cs="Times New Roman"/>
          <w:strike/>
          <w:color w:val="0070C0"/>
          <w:sz w:val="20"/>
          <w:szCs w:val="20"/>
        </w:rPr>
        <w:t>supports</w:t>
      </w:r>
      <w:proofErr w:type="gramEnd"/>
      <w:r w:rsidRPr="001D6F80">
        <w:rPr>
          <w:rFonts w:ascii="Times New Roman" w:hAnsi="Times New Roman" w:cs="Times New Roman"/>
          <w:strike/>
          <w:color w:val="0070C0"/>
          <w:sz w:val="20"/>
          <w:szCs w:val="20"/>
        </w:rPr>
        <w:t xml:space="preserve"> R-TWT operation and </w:t>
      </w:r>
      <w:r w:rsidRPr="000A71F2">
        <w:rPr>
          <w:rFonts w:ascii="Times New Roman" w:hAnsi="Times New Roman" w:cs="Times New Roman"/>
          <w:sz w:val="20"/>
          <w:szCs w:val="20"/>
        </w:rPr>
        <w:t xml:space="preserve">sets the Restricted TWT Support subfield in </w:t>
      </w:r>
      <w:r w:rsidR="0062733B" w:rsidRPr="0062733B">
        <w:rPr>
          <w:rFonts w:ascii="Times New Roman" w:hAnsi="Times New Roman" w:cs="Times New Roman"/>
          <w:color w:val="0070C0"/>
          <w:sz w:val="20"/>
          <w:szCs w:val="20"/>
          <w:u w:val="single"/>
        </w:rPr>
        <w:t xml:space="preserve">a </w:t>
      </w:r>
      <w:r w:rsidRPr="000A71F2">
        <w:rPr>
          <w:rFonts w:ascii="Times New Roman" w:hAnsi="Times New Roman" w:cs="Times New Roman"/>
          <w:sz w:val="20"/>
          <w:szCs w:val="20"/>
        </w:rPr>
        <w:t>transmitted EHT Capabilities element</w:t>
      </w:r>
      <w:r w:rsidRPr="00CB3E65">
        <w:rPr>
          <w:rFonts w:ascii="Times New Roman" w:hAnsi="Times New Roman" w:cs="Times New Roman"/>
          <w:strike/>
          <w:color w:val="0070C0"/>
          <w:sz w:val="20"/>
          <w:szCs w:val="20"/>
        </w:rPr>
        <w:t>s</w:t>
      </w:r>
      <w:r w:rsidRPr="00FB69AD">
        <w:rPr>
          <w:rFonts w:ascii="Times New Roman" w:hAnsi="Times New Roman" w:cs="Times New Roman"/>
          <w:color w:val="0070C0"/>
          <w:sz w:val="20"/>
          <w:szCs w:val="20"/>
        </w:rPr>
        <w:t xml:space="preserve">(#12690) </w:t>
      </w:r>
      <w:r w:rsidRPr="000A71F2">
        <w:rPr>
          <w:rFonts w:ascii="Times New Roman" w:hAnsi="Times New Roman" w:cs="Times New Roman"/>
          <w:sz w:val="20"/>
          <w:szCs w:val="20"/>
        </w:rPr>
        <w:t>to 1</w:t>
      </w:r>
      <w:r>
        <w:rPr>
          <w:rFonts w:ascii="Times New Roman" w:hAnsi="Times New Roman" w:cs="Times New Roman"/>
          <w:sz w:val="20"/>
          <w:szCs w:val="20"/>
        </w:rPr>
        <w:t xml:space="preserve"> </w:t>
      </w:r>
      <w:r w:rsidR="00584E8B" w:rsidRPr="00FB69AD">
        <w:rPr>
          <w:rFonts w:ascii="Times New Roman" w:hAnsi="Times New Roman" w:cs="Times New Roman"/>
          <w:color w:val="0070C0"/>
          <w:sz w:val="20"/>
          <w:szCs w:val="20"/>
        </w:rPr>
        <w:t>(#13</w:t>
      </w:r>
      <w:r w:rsidR="009E2901">
        <w:rPr>
          <w:rFonts w:ascii="Times New Roman" w:hAnsi="Times New Roman" w:cs="Times New Roman"/>
          <w:color w:val="0070C0"/>
          <w:sz w:val="20"/>
          <w:szCs w:val="20"/>
        </w:rPr>
        <w:t>021</w:t>
      </w:r>
      <w:r w:rsidR="00584E8B" w:rsidRPr="00FB69AD">
        <w:rPr>
          <w:rFonts w:ascii="Times New Roman" w:hAnsi="Times New Roman" w:cs="Times New Roman"/>
          <w:color w:val="0070C0"/>
          <w:sz w:val="20"/>
          <w:szCs w:val="20"/>
        </w:rPr>
        <w:t>)</w:t>
      </w:r>
      <w:r>
        <w:rPr>
          <w:rFonts w:ascii="Times New Roman" w:hAnsi="Times New Roman" w:cs="Times New Roman"/>
          <w:color w:val="0070C0"/>
          <w:sz w:val="20"/>
          <w:szCs w:val="20"/>
          <w:u w:val="single"/>
        </w:rPr>
        <w:t>and:</w:t>
      </w:r>
    </w:p>
    <w:p w14:paraId="433877BB" w14:textId="5D9D6A43" w:rsidR="009A6081" w:rsidRDefault="009A6081" w:rsidP="009A6081">
      <w:pPr>
        <w:pStyle w:val="ListParagraph"/>
        <w:numPr>
          <w:ilvl w:val="0"/>
          <w:numId w:val="2"/>
        </w:numPr>
        <w:rPr>
          <w:rFonts w:ascii="Times New Roman" w:hAnsi="Times New Roman" w:cs="Times New Roman"/>
          <w:color w:val="0070C0"/>
          <w:sz w:val="20"/>
          <w:szCs w:val="20"/>
          <w:u w:val="single"/>
        </w:rPr>
      </w:pPr>
      <w:r w:rsidRPr="00743915">
        <w:rPr>
          <w:rFonts w:ascii="Times New Roman" w:hAnsi="Times New Roman" w:cs="Times New Roman"/>
          <w:color w:val="0070C0"/>
          <w:sz w:val="20"/>
          <w:szCs w:val="20"/>
          <w:u w:val="single"/>
        </w:rPr>
        <w:lastRenderedPageBreak/>
        <w:t xml:space="preserve">Receives a broadcast TWT element carrying one or more </w:t>
      </w:r>
      <w:r w:rsidR="00B45ADF">
        <w:rPr>
          <w:rFonts w:ascii="Times New Roman" w:hAnsi="Times New Roman" w:cs="Times New Roman"/>
          <w:color w:val="0070C0"/>
          <w:sz w:val="20"/>
          <w:szCs w:val="20"/>
          <w:u w:val="single"/>
        </w:rPr>
        <w:t>R</w:t>
      </w:r>
      <w:r w:rsidR="0068571F">
        <w:rPr>
          <w:rFonts w:ascii="Times New Roman" w:hAnsi="Times New Roman" w:cs="Times New Roman"/>
          <w:color w:val="0070C0"/>
          <w:sz w:val="20"/>
          <w:szCs w:val="20"/>
          <w:u w:val="single"/>
        </w:rPr>
        <w:t xml:space="preserve">estricted </w:t>
      </w:r>
      <w:r w:rsidRPr="00743915">
        <w:rPr>
          <w:rFonts w:ascii="Times New Roman" w:hAnsi="Times New Roman" w:cs="Times New Roman"/>
          <w:color w:val="0070C0"/>
          <w:sz w:val="20"/>
          <w:szCs w:val="20"/>
          <w:u w:val="single"/>
        </w:rPr>
        <w:t xml:space="preserve">TWT </w:t>
      </w:r>
      <w:r w:rsidR="0068571F">
        <w:rPr>
          <w:rFonts w:ascii="Times New Roman" w:hAnsi="Times New Roman" w:cs="Times New Roman"/>
          <w:color w:val="0070C0"/>
          <w:sz w:val="20"/>
          <w:szCs w:val="20"/>
          <w:u w:val="single"/>
        </w:rPr>
        <w:t>Parameter Set</w:t>
      </w:r>
      <w:r w:rsidRPr="00743915">
        <w:rPr>
          <w:rFonts w:ascii="Times New Roman" w:hAnsi="Times New Roman" w:cs="Times New Roman"/>
          <w:color w:val="0070C0"/>
          <w:sz w:val="20"/>
          <w:szCs w:val="20"/>
          <w:u w:val="single"/>
        </w:rPr>
        <w:t xml:space="preserve"> field(s) transmitted by an R-TWT scheduling AP</w:t>
      </w:r>
      <w:r>
        <w:rPr>
          <w:rFonts w:ascii="Times New Roman" w:hAnsi="Times New Roman" w:cs="Times New Roman"/>
          <w:color w:val="0070C0"/>
          <w:sz w:val="20"/>
          <w:szCs w:val="20"/>
          <w:u w:val="single"/>
        </w:rPr>
        <w:t>.</w:t>
      </w:r>
    </w:p>
    <w:p w14:paraId="2CB81297" w14:textId="4F102ADC" w:rsidR="00584E8B" w:rsidRPr="00817483" w:rsidRDefault="009A6081" w:rsidP="0068571F">
      <w:pPr>
        <w:pStyle w:val="ListParagraph"/>
        <w:numPr>
          <w:ilvl w:val="0"/>
          <w:numId w:val="2"/>
        </w:numPr>
        <w:rPr>
          <w:rFonts w:ascii="Times New Roman" w:hAnsi="Times New Roman" w:cs="Times New Roman"/>
          <w:color w:val="0070C0"/>
          <w:sz w:val="20"/>
          <w:szCs w:val="20"/>
          <w:u w:val="single"/>
        </w:rPr>
      </w:pPr>
      <w:r w:rsidRPr="00817483">
        <w:rPr>
          <w:rFonts w:ascii="Times New Roman" w:hAnsi="Times New Roman" w:cs="Times New Roman"/>
          <w:color w:val="0070C0"/>
          <w:sz w:val="20"/>
          <w:szCs w:val="20"/>
          <w:u w:val="single"/>
        </w:rPr>
        <w:t xml:space="preserve">Sends to and/or receives from the R-TWT scheduling AP a TWT Setup frame carrying TWT element(s) with Negotiation Type set to 2 and which include at least one </w:t>
      </w:r>
      <w:r w:rsidR="007356E4" w:rsidRPr="00817483">
        <w:rPr>
          <w:rFonts w:ascii="Times New Roman" w:hAnsi="Times New Roman" w:cs="Times New Roman"/>
          <w:color w:val="0070C0"/>
          <w:sz w:val="20"/>
          <w:szCs w:val="20"/>
          <w:u w:val="single"/>
        </w:rPr>
        <w:t xml:space="preserve">restricted </w:t>
      </w:r>
      <w:r w:rsidRPr="00817483">
        <w:rPr>
          <w:rFonts w:ascii="Times New Roman" w:hAnsi="Times New Roman" w:cs="Times New Roman"/>
          <w:color w:val="0070C0"/>
          <w:sz w:val="20"/>
          <w:szCs w:val="20"/>
          <w:u w:val="single"/>
        </w:rPr>
        <w:t>TWT parameter set field.</w:t>
      </w:r>
    </w:p>
    <w:p w14:paraId="16F0C935" w14:textId="47ACDBEB" w:rsidR="00374E01" w:rsidRDefault="009D47E9" w:rsidP="009D47E9">
      <w:pPr>
        <w:rPr>
          <w:rFonts w:ascii="Times New Roman" w:hAnsi="Times New Roman" w:cs="Times New Roman"/>
          <w:sz w:val="20"/>
          <w:szCs w:val="20"/>
        </w:rPr>
      </w:pPr>
      <w:r>
        <w:rPr>
          <w:rFonts w:ascii="Times New Roman" w:hAnsi="Times New Roman" w:cs="Times New Roman"/>
          <w:sz w:val="20"/>
          <w:szCs w:val="20"/>
        </w:rPr>
        <w:t>W</w:t>
      </w:r>
      <w:r w:rsidR="00374E01" w:rsidRPr="00374E01">
        <w:rPr>
          <w:rFonts w:ascii="Times New Roman" w:hAnsi="Times New Roman" w:cs="Times New Roman"/>
          <w:sz w:val="20"/>
          <w:szCs w:val="20"/>
        </w:rPr>
        <w:t xml:space="preserve">hen included in an individually addressed TWT Setup frame transmitted by an </w:t>
      </w:r>
      <w:r w:rsidR="00E55212">
        <w:rPr>
          <w:rFonts w:ascii="Times New Roman" w:hAnsi="Times New Roman" w:cs="Times New Roman"/>
          <w:sz w:val="20"/>
          <w:szCs w:val="20"/>
        </w:rPr>
        <w:t>R-TWT</w:t>
      </w:r>
      <w:r w:rsidR="00374E01" w:rsidRPr="00374E01">
        <w:rPr>
          <w:rFonts w:ascii="Times New Roman" w:hAnsi="Times New Roman" w:cs="Times New Roman"/>
          <w:sz w:val="20"/>
          <w:szCs w:val="20"/>
        </w:rPr>
        <w:t xml:space="preserve"> scheduling AP or </w:t>
      </w:r>
      <w:r w:rsidR="00E55212">
        <w:rPr>
          <w:rFonts w:ascii="Times New Roman" w:hAnsi="Times New Roman" w:cs="Times New Roman"/>
          <w:sz w:val="20"/>
          <w:szCs w:val="20"/>
        </w:rPr>
        <w:t>R-TWT</w:t>
      </w:r>
      <w:r w:rsidR="00374E01" w:rsidRPr="00374E01">
        <w:rPr>
          <w:rFonts w:ascii="Times New Roman" w:hAnsi="Times New Roman" w:cs="Times New Roman"/>
          <w:sz w:val="20"/>
          <w:szCs w:val="20"/>
        </w:rPr>
        <w:t xml:space="preserve"> scheduled STA, the Restricted TWT Traffic Info Present subfield of the Broadcast TWT Info field</w:t>
      </w:r>
      <w:r w:rsidR="00055C26">
        <w:rPr>
          <w:rFonts w:ascii="Times New Roman" w:hAnsi="Times New Roman" w:cs="Times New Roman"/>
          <w:sz w:val="20"/>
          <w:szCs w:val="20"/>
        </w:rPr>
        <w:t xml:space="preserve"> </w:t>
      </w:r>
      <w:r w:rsidR="00055C26" w:rsidRPr="00CB3E65">
        <w:rPr>
          <w:rFonts w:ascii="Times New Roman" w:hAnsi="Times New Roman" w:cs="Times New Roman"/>
          <w:color w:val="0070C0"/>
          <w:sz w:val="20"/>
          <w:szCs w:val="20"/>
        </w:rPr>
        <w:t>(#</w:t>
      </w:r>
      <w:proofErr w:type="gramStart"/>
      <w:r w:rsidR="00055C26" w:rsidRPr="00CB3E65">
        <w:rPr>
          <w:rFonts w:ascii="Times New Roman" w:hAnsi="Times New Roman" w:cs="Times New Roman"/>
          <w:color w:val="0070C0"/>
          <w:sz w:val="20"/>
          <w:szCs w:val="20"/>
        </w:rPr>
        <w:t>12336)</w:t>
      </w:r>
      <w:r w:rsidR="00B348B4" w:rsidRPr="007356E4">
        <w:rPr>
          <w:rFonts w:ascii="Times New Roman" w:hAnsi="Times New Roman" w:cs="Times New Roman"/>
          <w:color w:val="0070C0"/>
          <w:sz w:val="20"/>
          <w:szCs w:val="20"/>
          <w:u w:val="single"/>
        </w:rPr>
        <w:t>included</w:t>
      </w:r>
      <w:proofErr w:type="gramEnd"/>
      <w:r w:rsidR="00B348B4" w:rsidRPr="007356E4">
        <w:rPr>
          <w:rFonts w:ascii="Times New Roman" w:hAnsi="Times New Roman" w:cs="Times New Roman"/>
          <w:color w:val="0070C0"/>
          <w:sz w:val="20"/>
          <w:szCs w:val="20"/>
          <w:u w:val="single"/>
        </w:rPr>
        <w:t xml:space="preserve"> in a </w:t>
      </w:r>
      <w:r w:rsidR="00253D30">
        <w:rPr>
          <w:rFonts w:ascii="Times New Roman" w:hAnsi="Times New Roman" w:cs="Times New Roman"/>
          <w:color w:val="0070C0"/>
          <w:sz w:val="20"/>
          <w:szCs w:val="20"/>
          <w:u w:val="single"/>
        </w:rPr>
        <w:t>R</w:t>
      </w:r>
      <w:r w:rsidR="00B348B4" w:rsidRPr="007356E4">
        <w:rPr>
          <w:rFonts w:ascii="Times New Roman" w:hAnsi="Times New Roman" w:cs="Times New Roman"/>
          <w:color w:val="0070C0"/>
          <w:sz w:val="20"/>
          <w:szCs w:val="20"/>
          <w:u w:val="single"/>
        </w:rPr>
        <w:t xml:space="preserve">estricted TWT </w:t>
      </w:r>
      <w:r w:rsidR="00253D30">
        <w:rPr>
          <w:rFonts w:ascii="Times New Roman" w:hAnsi="Times New Roman" w:cs="Times New Roman"/>
          <w:color w:val="0070C0"/>
          <w:sz w:val="20"/>
          <w:szCs w:val="20"/>
          <w:u w:val="single"/>
        </w:rPr>
        <w:t>P</w:t>
      </w:r>
      <w:r w:rsidR="00B348B4" w:rsidRPr="007356E4">
        <w:rPr>
          <w:rFonts w:ascii="Times New Roman" w:hAnsi="Times New Roman" w:cs="Times New Roman"/>
          <w:color w:val="0070C0"/>
          <w:sz w:val="20"/>
          <w:szCs w:val="20"/>
          <w:u w:val="single"/>
        </w:rPr>
        <w:t xml:space="preserve">arameter </w:t>
      </w:r>
      <w:r w:rsidR="00253D30">
        <w:rPr>
          <w:rFonts w:ascii="Times New Roman" w:hAnsi="Times New Roman" w:cs="Times New Roman"/>
          <w:color w:val="0070C0"/>
          <w:sz w:val="20"/>
          <w:szCs w:val="20"/>
          <w:u w:val="single"/>
        </w:rPr>
        <w:t>S</w:t>
      </w:r>
      <w:r w:rsidR="00B348B4" w:rsidRPr="007356E4">
        <w:rPr>
          <w:rFonts w:ascii="Times New Roman" w:hAnsi="Times New Roman" w:cs="Times New Roman"/>
          <w:color w:val="0070C0"/>
          <w:sz w:val="20"/>
          <w:szCs w:val="20"/>
          <w:u w:val="single"/>
        </w:rPr>
        <w:t xml:space="preserve">et field </w:t>
      </w:r>
      <w:r w:rsidR="00374E01" w:rsidRPr="00374E01">
        <w:rPr>
          <w:rFonts w:ascii="Times New Roman" w:hAnsi="Times New Roman" w:cs="Times New Roman"/>
          <w:sz w:val="20"/>
          <w:szCs w:val="20"/>
        </w:rPr>
        <w:t>shall be set to 1.</w:t>
      </w:r>
    </w:p>
    <w:p w14:paraId="4D7DA741" w14:textId="3864CEBA" w:rsidR="000E08C3" w:rsidRDefault="000E08C3" w:rsidP="000E08C3">
      <w:pPr>
        <w:rPr>
          <w:rFonts w:ascii="Times New Roman" w:hAnsi="Times New Roman" w:cs="Times New Roman"/>
          <w:sz w:val="20"/>
          <w:szCs w:val="20"/>
        </w:rPr>
      </w:pPr>
      <w:r w:rsidRPr="000E08C3">
        <w:rPr>
          <w:rFonts w:ascii="Calibri" w:hAnsi="Calibri" w:cs="Calibri"/>
          <w:color w:val="0070C0"/>
          <w:sz w:val="20"/>
          <w:szCs w:val="20"/>
        </w:rPr>
        <w:t>﻿</w:t>
      </w:r>
      <w:r w:rsidRPr="000E08C3">
        <w:rPr>
          <w:rFonts w:ascii="Times New Roman" w:hAnsi="Times New Roman" w:cs="Times New Roman"/>
          <w:color w:val="0070C0"/>
          <w:sz w:val="20"/>
          <w:szCs w:val="20"/>
        </w:rPr>
        <w:t>(#</w:t>
      </w:r>
      <w:proofErr w:type="gramStart"/>
      <w:r w:rsidRPr="000E08C3">
        <w:rPr>
          <w:rFonts w:ascii="Times New Roman" w:hAnsi="Times New Roman" w:cs="Times New Roman"/>
          <w:color w:val="0070C0"/>
          <w:sz w:val="20"/>
          <w:szCs w:val="20"/>
        </w:rPr>
        <w:t>13242)</w:t>
      </w:r>
      <w:r w:rsidRPr="000E08C3">
        <w:rPr>
          <w:rFonts w:ascii="Times New Roman" w:hAnsi="Times New Roman" w:cs="Times New Roman"/>
          <w:strike/>
          <w:color w:val="0070C0"/>
          <w:sz w:val="20"/>
          <w:szCs w:val="20"/>
        </w:rPr>
        <w:t>An</w:t>
      </w:r>
      <w:proofErr w:type="gramEnd"/>
      <w:r w:rsidRPr="000E08C3">
        <w:rPr>
          <w:rFonts w:ascii="Times New Roman" w:hAnsi="Times New Roman" w:cs="Times New Roman"/>
          <w:strike/>
          <w:color w:val="0070C0"/>
          <w:sz w:val="20"/>
          <w:szCs w:val="20"/>
        </w:rPr>
        <w:t xml:space="preserve"> R-TWT scheduling AP that includes a Restricted TWT Parameter Set field in a broadcast TWT element shall set the Restricted TWT Traffic Info Present subfield of the Restricted TWT Parameter Set field to 0 if the Negotiation Type subfield of the TWT element is equal to 2.</w:t>
      </w:r>
    </w:p>
    <w:p w14:paraId="472EC3C8" w14:textId="7632C776" w:rsidR="00AA2F7D" w:rsidRPr="00AA2F7D" w:rsidRDefault="00AA2F7D" w:rsidP="00AA2F7D">
      <w:pPr>
        <w:rPr>
          <w:rFonts w:ascii="Times New Roman" w:hAnsi="Times New Roman" w:cs="Times New Roman"/>
          <w:strike/>
          <w:color w:val="0070C0"/>
          <w:sz w:val="20"/>
          <w:szCs w:val="20"/>
        </w:rPr>
      </w:pPr>
      <w:r w:rsidRPr="00F20798">
        <w:rPr>
          <w:rFonts w:ascii="Calibri" w:hAnsi="Calibri" w:cs="Calibri"/>
          <w:color w:val="0070C0"/>
          <w:sz w:val="20"/>
          <w:szCs w:val="20"/>
        </w:rPr>
        <w:t>﻿</w:t>
      </w:r>
      <w:r w:rsidR="00F20798" w:rsidRPr="00F20798">
        <w:rPr>
          <w:rFonts w:ascii="Times New Roman" w:hAnsi="Times New Roman" w:cs="Times New Roman"/>
          <w:color w:val="0070C0"/>
          <w:sz w:val="20"/>
          <w:szCs w:val="20"/>
        </w:rPr>
        <w:t>(#</w:t>
      </w:r>
      <w:proofErr w:type="gramStart"/>
      <w:r w:rsidR="00F20798" w:rsidRPr="00F20798">
        <w:rPr>
          <w:rFonts w:ascii="Times New Roman" w:hAnsi="Times New Roman" w:cs="Times New Roman"/>
          <w:color w:val="0070C0"/>
          <w:sz w:val="20"/>
          <w:szCs w:val="20"/>
        </w:rPr>
        <w:t>10429)</w:t>
      </w:r>
      <w:r w:rsidR="00F20798">
        <w:rPr>
          <w:rFonts w:ascii="Times New Roman" w:hAnsi="Times New Roman" w:cs="Times New Roman"/>
          <w:strike/>
          <w:color w:val="0070C0"/>
          <w:sz w:val="20"/>
          <w:szCs w:val="20"/>
        </w:rPr>
        <w:t>T</w:t>
      </w:r>
      <w:r w:rsidRPr="00AA2F7D">
        <w:rPr>
          <w:rFonts w:ascii="Times New Roman" w:hAnsi="Times New Roman" w:cs="Times New Roman"/>
          <w:strike/>
          <w:color w:val="0070C0"/>
          <w:sz w:val="20"/>
          <w:szCs w:val="20"/>
        </w:rPr>
        <w:t>he</w:t>
      </w:r>
      <w:proofErr w:type="gramEnd"/>
      <w:r w:rsidRPr="00AA2F7D">
        <w:rPr>
          <w:rFonts w:ascii="Times New Roman" w:hAnsi="Times New Roman" w:cs="Times New Roman"/>
          <w:strike/>
          <w:color w:val="0070C0"/>
          <w:sz w:val="20"/>
          <w:szCs w:val="20"/>
        </w:rPr>
        <w:t xml:space="preserve"> R-TWT scheduling AP should indicate in the Restricted TWT DL TID Bitmap and Restricted TWT UL TID Bitmap subfields only the TIDs that are mapped to the link on which the R-TWT membership is being set up (see 35.3.7.1 (TID-to-link mapping)).</w:t>
      </w:r>
    </w:p>
    <w:p w14:paraId="5221AD6A" w14:textId="25E3D067" w:rsidR="00AA2F7D" w:rsidRPr="0046042B" w:rsidRDefault="00F20798" w:rsidP="00ED14AC">
      <w:pPr>
        <w:rPr>
          <w:rFonts w:ascii="Times New Roman" w:hAnsi="Times New Roman" w:cs="Times New Roman"/>
          <w:strike/>
          <w:color w:val="0070C0"/>
          <w:sz w:val="20"/>
          <w:szCs w:val="20"/>
        </w:rPr>
      </w:pPr>
      <w:r w:rsidRPr="00F20798">
        <w:rPr>
          <w:rFonts w:ascii="Times New Roman" w:hAnsi="Times New Roman" w:cs="Times New Roman"/>
          <w:color w:val="0070C0"/>
          <w:sz w:val="20"/>
          <w:szCs w:val="20"/>
        </w:rPr>
        <w:t>(#</w:t>
      </w:r>
      <w:proofErr w:type="gramStart"/>
      <w:r w:rsidRPr="00F20798">
        <w:rPr>
          <w:rFonts w:ascii="Times New Roman" w:hAnsi="Times New Roman" w:cs="Times New Roman"/>
          <w:color w:val="0070C0"/>
          <w:sz w:val="20"/>
          <w:szCs w:val="20"/>
        </w:rPr>
        <w:t>10429)</w:t>
      </w:r>
      <w:r w:rsidR="00AA2F7D" w:rsidRPr="00AA2F7D">
        <w:rPr>
          <w:rFonts w:ascii="Times New Roman" w:hAnsi="Times New Roman" w:cs="Times New Roman"/>
          <w:strike/>
          <w:color w:val="0070C0"/>
          <w:sz w:val="20"/>
          <w:szCs w:val="20"/>
        </w:rPr>
        <w:t>The</w:t>
      </w:r>
      <w:proofErr w:type="gramEnd"/>
      <w:r w:rsidR="00AA2F7D" w:rsidRPr="00AA2F7D">
        <w:rPr>
          <w:rFonts w:ascii="Times New Roman" w:hAnsi="Times New Roman" w:cs="Times New Roman"/>
          <w:strike/>
          <w:color w:val="0070C0"/>
          <w:sz w:val="20"/>
          <w:szCs w:val="20"/>
        </w:rPr>
        <w:t xml:space="preserve"> R-TWT scheduled STA should indicate in the Restricted TWT DL TID Bitmap and Restricted TWT UL TID Bitmap subfields only the TIDs that are mapped to the link on which the R-TWT membership is being set up (see 35.3.7.1 (TID-to-link mapping)).</w:t>
      </w:r>
    </w:p>
    <w:p w14:paraId="22414D54" w14:textId="2615AB21" w:rsidR="009B72B0" w:rsidRPr="00530E81" w:rsidRDefault="009B72B0" w:rsidP="00ED14AC">
      <w:pPr>
        <w:rPr>
          <w:rFonts w:ascii="Times New Roman" w:hAnsi="Times New Roman" w:cs="Times New Roman"/>
          <w:color w:val="0070C0"/>
          <w:sz w:val="20"/>
          <w:szCs w:val="20"/>
          <w:u w:val="single"/>
        </w:rPr>
      </w:pPr>
      <w:r w:rsidRPr="00530E81">
        <w:rPr>
          <w:rFonts w:ascii="Times New Roman" w:hAnsi="Times New Roman" w:cs="Times New Roman"/>
          <w:color w:val="0070C0"/>
          <w:sz w:val="20"/>
          <w:szCs w:val="20"/>
          <w:u w:val="single"/>
        </w:rPr>
        <w:t>(#</w:t>
      </w:r>
      <w:proofErr w:type="gramStart"/>
      <w:r w:rsidRPr="00530E81">
        <w:rPr>
          <w:rFonts w:ascii="Times New Roman" w:hAnsi="Times New Roman" w:cs="Times New Roman"/>
          <w:color w:val="0070C0"/>
          <w:sz w:val="20"/>
          <w:szCs w:val="20"/>
          <w:u w:val="single"/>
        </w:rPr>
        <w:t>10</w:t>
      </w:r>
      <w:r w:rsidR="00F20798" w:rsidRPr="00530E81">
        <w:rPr>
          <w:rFonts w:ascii="Times New Roman" w:hAnsi="Times New Roman" w:cs="Times New Roman"/>
          <w:color w:val="0070C0"/>
          <w:sz w:val="20"/>
          <w:szCs w:val="20"/>
          <w:u w:val="single"/>
        </w:rPr>
        <w:t>429</w:t>
      </w:r>
      <w:r w:rsidRPr="00530E81">
        <w:rPr>
          <w:rFonts w:ascii="Times New Roman" w:hAnsi="Times New Roman" w:cs="Times New Roman"/>
          <w:color w:val="0070C0"/>
          <w:sz w:val="20"/>
          <w:szCs w:val="20"/>
          <w:u w:val="single"/>
        </w:rPr>
        <w:t>,</w:t>
      </w:r>
      <w:r w:rsidR="00F20798" w:rsidRPr="00530E81">
        <w:rPr>
          <w:rFonts w:ascii="Times New Roman" w:hAnsi="Times New Roman" w:cs="Times New Roman"/>
          <w:color w:val="0070C0"/>
          <w:sz w:val="20"/>
          <w:szCs w:val="20"/>
          <w:u w:val="single"/>
        </w:rPr>
        <w:t>#</w:t>
      </w:r>
      <w:proofErr w:type="gramEnd"/>
      <w:r w:rsidR="00F20798" w:rsidRPr="00530E81">
        <w:rPr>
          <w:rFonts w:ascii="Times New Roman" w:hAnsi="Times New Roman" w:cs="Times New Roman"/>
          <w:color w:val="0070C0"/>
          <w:sz w:val="20"/>
          <w:szCs w:val="20"/>
          <w:u w:val="single"/>
        </w:rPr>
        <w:t>13241</w:t>
      </w:r>
      <w:r w:rsidRPr="00530E81">
        <w:rPr>
          <w:rFonts w:ascii="Times New Roman" w:hAnsi="Times New Roman" w:cs="Times New Roman"/>
          <w:color w:val="0070C0"/>
          <w:sz w:val="20"/>
          <w:szCs w:val="20"/>
          <w:u w:val="single"/>
        </w:rPr>
        <w:t xml:space="preserve">)The R-TWT scheduling AP and the R-TWT scheduled STA should </w:t>
      </w:r>
      <w:r w:rsidR="00375D8C" w:rsidRPr="00530E81">
        <w:rPr>
          <w:rFonts w:ascii="Times New Roman" w:hAnsi="Times New Roman" w:cs="Times New Roman"/>
          <w:color w:val="0070C0"/>
          <w:sz w:val="20"/>
          <w:szCs w:val="20"/>
          <w:u w:val="single"/>
        </w:rPr>
        <w:t>set</w:t>
      </w:r>
      <w:r w:rsidRPr="00530E81">
        <w:rPr>
          <w:rFonts w:ascii="Times New Roman" w:hAnsi="Times New Roman" w:cs="Times New Roman"/>
          <w:color w:val="0070C0"/>
          <w:sz w:val="20"/>
          <w:szCs w:val="20"/>
          <w:u w:val="single"/>
        </w:rPr>
        <w:t xml:space="preserve"> </w:t>
      </w:r>
      <w:r w:rsidR="000C6902" w:rsidRPr="00530E81">
        <w:rPr>
          <w:rFonts w:ascii="Times New Roman" w:hAnsi="Times New Roman" w:cs="Times New Roman"/>
          <w:color w:val="0070C0"/>
          <w:sz w:val="20"/>
          <w:szCs w:val="20"/>
          <w:u w:val="single"/>
        </w:rPr>
        <w:t xml:space="preserve">the values in </w:t>
      </w:r>
      <w:r w:rsidRPr="00530E81">
        <w:rPr>
          <w:rFonts w:ascii="Times New Roman" w:hAnsi="Times New Roman" w:cs="Times New Roman"/>
          <w:color w:val="0070C0"/>
          <w:sz w:val="20"/>
          <w:szCs w:val="20"/>
          <w:u w:val="single"/>
        </w:rPr>
        <w:t>the Restricted TWT DL TID Bitmap</w:t>
      </w:r>
      <w:r w:rsidR="006836DD">
        <w:rPr>
          <w:rFonts w:ascii="Times New Roman" w:hAnsi="Times New Roman" w:cs="Times New Roman"/>
          <w:color w:val="0070C0"/>
          <w:sz w:val="20"/>
          <w:szCs w:val="20"/>
          <w:u w:val="single"/>
        </w:rPr>
        <w:t xml:space="preserve"> and the Restricted TWT UL TID Bitmap subfields</w:t>
      </w:r>
      <w:r w:rsidR="00375D8C" w:rsidRPr="00530E81">
        <w:rPr>
          <w:rFonts w:ascii="Times New Roman" w:hAnsi="Times New Roman" w:cs="Times New Roman"/>
          <w:color w:val="0070C0"/>
          <w:sz w:val="20"/>
          <w:szCs w:val="20"/>
          <w:u w:val="single"/>
        </w:rPr>
        <w:t xml:space="preserve"> to identify the latency sensitive traffic stream(s) </w:t>
      </w:r>
      <w:r w:rsidR="004B41DE" w:rsidRPr="00530E81">
        <w:rPr>
          <w:rFonts w:ascii="Times New Roman" w:hAnsi="Times New Roman" w:cs="Times New Roman"/>
          <w:color w:val="0070C0"/>
          <w:sz w:val="20"/>
          <w:szCs w:val="20"/>
          <w:u w:val="single"/>
        </w:rPr>
        <w:t xml:space="preserve">in DL </w:t>
      </w:r>
      <w:r w:rsidR="00DD6E4F">
        <w:rPr>
          <w:rFonts w:ascii="Times New Roman" w:hAnsi="Times New Roman" w:cs="Times New Roman"/>
          <w:color w:val="0070C0"/>
          <w:sz w:val="20"/>
          <w:szCs w:val="20"/>
          <w:u w:val="single"/>
        </w:rPr>
        <w:t>and UL, respectively, that correspond to the R-TWT membership being set up</w:t>
      </w:r>
      <w:r w:rsidR="00375D8C" w:rsidRPr="00530E81">
        <w:rPr>
          <w:rFonts w:ascii="Times New Roman" w:hAnsi="Times New Roman" w:cs="Times New Roman"/>
          <w:color w:val="0070C0"/>
          <w:sz w:val="20"/>
          <w:szCs w:val="20"/>
          <w:u w:val="single"/>
        </w:rPr>
        <w:t xml:space="preserve">. The specified </w:t>
      </w:r>
      <w:r w:rsidR="00AA151A" w:rsidRPr="00530E81">
        <w:rPr>
          <w:rFonts w:ascii="Times New Roman" w:hAnsi="Times New Roman" w:cs="Times New Roman"/>
          <w:color w:val="0070C0"/>
          <w:sz w:val="20"/>
          <w:szCs w:val="20"/>
          <w:u w:val="single"/>
        </w:rPr>
        <w:t xml:space="preserve">DL and UL </w:t>
      </w:r>
      <w:r w:rsidR="00375D8C" w:rsidRPr="00530E81">
        <w:rPr>
          <w:rFonts w:ascii="Times New Roman" w:hAnsi="Times New Roman" w:cs="Times New Roman"/>
          <w:color w:val="0070C0"/>
          <w:sz w:val="20"/>
          <w:szCs w:val="20"/>
          <w:u w:val="single"/>
        </w:rPr>
        <w:t xml:space="preserve">TIDs </w:t>
      </w:r>
      <w:r w:rsidR="00530E81" w:rsidRPr="00530E81">
        <w:rPr>
          <w:rFonts w:ascii="Times New Roman" w:hAnsi="Times New Roman" w:cs="Times New Roman"/>
          <w:color w:val="0070C0"/>
          <w:sz w:val="20"/>
          <w:szCs w:val="20"/>
          <w:u w:val="single"/>
        </w:rPr>
        <w:t>(#</w:t>
      </w:r>
      <w:proofErr w:type="gramStart"/>
      <w:r w:rsidR="00530E81" w:rsidRPr="00530E81">
        <w:rPr>
          <w:rFonts w:ascii="Times New Roman" w:hAnsi="Times New Roman" w:cs="Times New Roman"/>
          <w:color w:val="0070C0"/>
          <w:sz w:val="20"/>
          <w:szCs w:val="20"/>
          <w:u w:val="single"/>
        </w:rPr>
        <w:t>13444)</w:t>
      </w:r>
      <w:r w:rsidR="00375D8C" w:rsidRPr="00530E81">
        <w:rPr>
          <w:rFonts w:ascii="Times New Roman" w:hAnsi="Times New Roman" w:cs="Times New Roman"/>
          <w:color w:val="0070C0"/>
          <w:sz w:val="20"/>
          <w:szCs w:val="20"/>
          <w:u w:val="single"/>
        </w:rPr>
        <w:t>shall</w:t>
      </w:r>
      <w:proofErr w:type="gramEnd"/>
      <w:r w:rsidR="00375D8C" w:rsidRPr="00530E81">
        <w:rPr>
          <w:rFonts w:ascii="Times New Roman" w:hAnsi="Times New Roman" w:cs="Times New Roman"/>
          <w:color w:val="0070C0"/>
          <w:sz w:val="20"/>
          <w:szCs w:val="20"/>
          <w:u w:val="single"/>
        </w:rPr>
        <w:t xml:space="preserve"> be </w:t>
      </w:r>
      <w:r w:rsidR="00F20798" w:rsidRPr="00530E81">
        <w:rPr>
          <w:rFonts w:ascii="Times New Roman" w:hAnsi="Times New Roman" w:cs="Times New Roman"/>
          <w:color w:val="0070C0"/>
          <w:sz w:val="20"/>
          <w:szCs w:val="20"/>
          <w:u w:val="single"/>
        </w:rPr>
        <w:t>(</w:t>
      </w:r>
      <w:r w:rsidR="0046042B" w:rsidRPr="00530E81">
        <w:rPr>
          <w:rFonts w:ascii="Times New Roman" w:hAnsi="Times New Roman" w:cs="Times New Roman"/>
          <w:color w:val="0070C0"/>
          <w:sz w:val="20"/>
          <w:szCs w:val="20"/>
          <w:u w:val="single"/>
        </w:rPr>
        <w:t>#10929,#10930</w:t>
      </w:r>
      <w:r w:rsidR="00F20798" w:rsidRPr="00530E81">
        <w:rPr>
          <w:rFonts w:ascii="Times New Roman" w:hAnsi="Times New Roman" w:cs="Times New Roman"/>
          <w:color w:val="0070C0"/>
          <w:sz w:val="20"/>
          <w:szCs w:val="20"/>
          <w:u w:val="single"/>
        </w:rPr>
        <w:t>)</w:t>
      </w:r>
      <w:r w:rsidR="00375D8C" w:rsidRPr="00530E81">
        <w:rPr>
          <w:rFonts w:ascii="Times New Roman" w:hAnsi="Times New Roman" w:cs="Times New Roman"/>
          <w:color w:val="0070C0"/>
          <w:sz w:val="20"/>
          <w:szCs w:val="20"/>
          <w:u w:val="single"/>
        </w:rPr>
        <w:t>within the set of TIDs that are mapped in DL and UL, respectively, to the link on which the R-TWT membership is being setup (see 35.</w:t>
      </w:r>
      <w:r w:rsidR="0046042B" w:rsidRPr="00530E81">
        <w:rPr>
          <w:rFonts w:ascii="Times New Roman" w:hAnsi="Times New Roman" w:cs="Times New Roman"/>
          <w:color w:val="0070C0"/>
          <w:sz w:val="20"/>
          <w:szCs w:val="20"/>
          <w:u w:val="single"/>
        </w:rPr>
        <w:t>3.</w:t>
      </w:r>
      <w:r w:rsidR="00375D8C" w:rsidRPr="00530E81">
        <w:rPr>
          <w:rFonts w:ascii="Times New Roman" w:hAnsi="Times New Roman" w:cs="Times New Roman"/>
          <w:color w:val="0070C0"/>
          <w:sz w:val="20"/>
          <w:szCs w:val="20"/>
          <w:u w:val="single"/>
        </w:rPr>
        <w:t>7.1. (TID-to-link mapping)).</w:t>
      </w:r>
    </w:p>
    <w:p w14:paraId="4567B013" w14:textId="3657BA38" w:rsidR="007E6E19" w:rsidRDefault="003C5D3D" w:rsidP="00817483">
      <w:pPr>
        <w:rPr>
          <w:rFonts w:ascii="Times New Roman" w:hAnsi="Times New Roman" w:cs="Times New Roman"/>
          <w:sz w:val="20"/>
          <w:szCs w:val="20"/>
        </w:rPr>
      </w:pPr>
      <w:r w:rsidRPr="003C5D3D">
        <w:rPr>
          <w:rFonts w:ascii="Calibri" w:hAnsi="Calibri" w:cs="Calibri"/>
          <w:sz w:val="20"/>
          <w:szCs w:val="20"/>
        </w:rPr>
        <w:t>﻿</w:t>
      </w:r>
      <w:r w:rsidR="0080398A" w:rsidRPr="006D434A">
        <w:rPr>
          <w:rFonts w:ascii="Times New Roman" w:hAnsi="Times New Roman" w:cs="Times New Roman"/>
          <w:color w:val="0070C0"/>
          <w:sz w:val="20"/>
          <w:szCs w:val="20"/>
        </w:rPr>
        <w:t>(#12401)</w:t>
      </w:r>
      <w:r w:rsidRPr="003C5D3D">
        <w:rPr>
          <w:rFonts w:ascii="Times New Roman" w:hAnsi="Times New Roman" w:cs="Times New Roman"/>
          <w:sz w:val="20"/>
          <w:szCs w:val="20"/>
        </w:rPr>
        <w:t xml:space="preserve">The TID(s) that are specified in the </w:t>
      </w:r>
      <w:r w:rsidRPr="0080398A">
        <w:rPr>
          <w:rFonts w:ascii="Times New Roman" w:hAnsi="Times New Roman" w:cs="Times New Roman"/>
          <w:strike/>
          <w:color w:val="0070C0"/>
          <w:sz w:val="20"/>
          <w:szCs w:val="20"/>
        </w:rPr>
        <w:t xml:space="preserve">Restricted TWT DL TID Bitmap subfield or Restricted TWT UL TID Bitmap subfield with the corresponding DL or UL TID Bitmap Valid subfield set to 1 </w:t>
      </w:r>
      <w:r w:rsidRPr="006D434A">
        <w:rPr>
          <w:rFonts w:ascii="Times New Roman" w:hAnsi="Times New Roman" w:cs="Times New Roman"/>
          <w:color w:val="0070C0"/>
          <w:sz w:val="20"/>
          <w:szCs w:val="20"/>
          <w:u w:val="single"/>
        </w:rPr>
        <w:t>Restricted TWT Traffic Info field of the TWT element</w:t>
      </w:r>
      <w:r w:rsidR="00EE5A48">
        <w:rPr>
          <w:rFonts w:ascii="Times New Roman" w:hAnsi="Times New Roman" w:cs="Times New Roman"/>
          <w:color w:val="0070C0"/>
          <w:sz w:val="20"/>
          <w:szCs w:val="20"/>
          <w:u w:val="single"/>
        </w:rPr>
        <w:t xml:space="preserve"> (as </w:t>
      </w:r>
      <w:r w:rsidR="00CF5E5C">
        <w:rPr>
          <w:rFonts w:ascii="Times New Roman" w:hAnsi="Times New Roman" w:cs="Times New Roman"/>
          <w:color w:val="0070C0"/>
          <w:sz w:val="20"/>
          <w:szCs w:val="20"/>
          <w:u w:val="single"/>
        </w:rPr>
        <w:t>described</w:t>
      </w:r>
      <w:r w:rsidR="00EE5A48">
        <w:rPr>
          <w:rFonts w:ascii="Times New Roman" w:hAnsi="Times New Roman" w:cs="Times New Roman"/>
          <w:color w:val="0070C0"/>
          <w:sz w:val="20"/>
          <w:szCs w:val="20"/>
          <w:u w:val="single"/>
        </w:rPr>
        <w:t xml:space="preserve"> in 9.4.2.199 (TWT element))</w:t>
      </w:r>
      <w:r>
        <w:rPr>
          <w:rFonts w:ascii="Times New Roman" w:hAnsi="Times New Roman" w:cs="Times New Roman"/>
          <w:sz w:val="20"/>
          <w:szCs w:val="20"/>
        </w:rPr>
        <w:t xml:space="preserve"> </w:t>
      </w:r>
      <w:r w:rsidRPr="003C5D3D">
        <w:rPr>
          <w:rFonts w:ascii="Times New Roman" w:hAnsi="Times New Roman" w:cs="Times New Roman"/>
          <w:sz w:val="20"/>
          <w:szCs w:val="20"/>
        </w:rPr>
        <w:t>in a TWT Response</w:t>
      </w:r>
      <w:r>
        <w:rPr>
          <w:rFonts w:ascii="Times New Roman" w:hAnsi="Times New Roman" w:cs="Times New Roman"/>
          <w:sz w:val="20"/>
          <w:szCs w:val="20"/>
        </w:rPr>
        <w:t xml:space="preserve"> </w:t>
      </w:r>
      <w:r w:rsidRPr="003C5D3D">
        <w:rPr>
          <w:rFonts w:ascii="Times New Roman" w:hAnsi="Times New Roman" w:cs="Times New Roman"/>
          <w:sz w:val="20"/>
          <w:szCs w:val="20"/>
        </w:rPr>
        <w:t xml:space="preserve">frame that indicates Accept TWT are referred to as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DL TID(s) or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UL TID(s), and collectively</w:t>
      </w:r>
      <w:r>
        <w:rPr>
          <w:rFonts w:ascii="Times New Roman" w:hAnsi="Times New Roman" w:cs="Times New Roman"/>
          <w:sz w:val="20"/>
          <w:szCs w:val="20"/>
        </w:rPr>
        <w:t xml:space="preserve"> </w:t>
      </w:r>
      <w:r w:rsidRPr="003C5D3D">
        <w:rPr>
          <w:rFonts w:ascii="Times New Roman" w:hAnsi="Times New Roman" w:cs="Times New Roman"/>
          <w:sz w:val="20"/>
          <w:szCs w:val="20"/>
        </w:rPr>
        <w:t xml:space="preserve">as </w:t>
      </w:r>
      <w:r w:rsidR="00E55212">
        <w:rPr>
          <w:rFonts w:ascii="Times New Roman" w:hAnsi="Times New Roman" w:cs="Times New Roman"/>
          <w:sz w:val="20"/>
          <w:szCs w:val="20"/>
        </w:rPr>
        <w:t>R-TWT</w:t>
      </w:r>
      <w:r w:rsidRPr="003C5D3D">
        <w:rPr>
          <w:rFonts w:ascii="Times New Roman" w:hAnsi="Times New Roman" w:cs="Times New Roman"/>
          <w:sz w:val="20"/>
          <w:szCs w:val="20"/>
        </w:rPr>
        <w:t xml:space="preserve"> TID(s), in the following subclauses.</w:t>
      </w:r>
      <w:commentRangeStart w:id="11"/>
      <w:r w:rsidR="008A58D2">
        <w:rPr>
          <w:rFonts w:ascii="Times New Roman" w:hAnsi="Times New Roman" w:cs="Times New Roman"/>
          <w:sz w:val="20"/>
          <w:szCs w:val="20"/>
        </w:rPr>
        <w:t xml:space="preserve"> </w:t>
      </w:r>
      <w:commentRangeEnd w:id="11"/>
      <w:r w:rsidR="00A63B0B">
        <w:rPr>
          <w:rStyle w:val="CommentReference"/>
        </w:rPr>
        <w:commentReference w:id="11"/>
      </w:r>
    </w:p>
    <w:p w14:paraId="5E8FD6C6" w14:textId="4F2F615D" w:rsidR="000E08C3" w:rsidRDefault="000E08C3" w:rsidP="00817483">
      <w:pPr>
        <w:rPr>
          <w:rFonts w:ascii="Times New Roman" w:hAnsi="Times New Roman" w:cs="Times New Roman"/>
          <w:sz w:val="20"/>
          <w:szCs w:val="20"/>
        </w:rPr>
      </w:pPr>
    </w:p>
    <w:p w14:paraId="7699965C" w14:textId="0942FB98" w:rsidR="000E08C3" w:rsidRDefault="000E08C3" w:rsidP="000E08C3">
      <w:pPr>
        <w:pStyle w:val="T"/>
        <w:suppressAutoHyphens/>
        <w:spacing w:after="120" w:line="240" w:lineRule="auto"/>
        <w:rPr>
          <w:rFonts w:asciiTheme="minorHAnsi" w:hAnsiTheme="minorHAnsi" w:cstheme="minorBidi"/>
          <w:b/>
          <w:bCs/>
          <w:color w:val="auto"/>
          <w:w w:val="100"/>
          <w:sz w:val="21"/>
          <w:szCs w:val="21"/>
        </w:rPr>
      </w:pPr>
      <w:r w:rsidRPr="00C57CFD">
        <w:rPr>
          <w:rFonts w:asciiTheme="minorHAnsi" w:hAnsiTheme="minorHAnsi" w:cstheme="minorBidi"/>
          <w:b/>
          <w:bCs/>
          <w:color w:val="auto"/>
          <w:w w:val="100"/>
          <w:sz w:val="21"/>
          <w:szCs w:val="21"/>
        </w:rPr>
        <w:t>35.9.</w:t>
      </w:r>
      <w:r>
        <w:rPr>
          <w:rFonts w:asciiTheme="minorHAnsi" w:hAnsiTheme="minorHAnsi" w:cstheme="minorBidi"/>
          <w:b/>
          <w:bCs/>
          <w:color w:val="auto"/>
          <w:w w:val="100"/>
          <w:sz w:val="21"/>
          <w:szCs w:val="21"/>
        </w:rPr>
        <w:t>3 R-TWT SPs announcement</w:t>
      </w:r>
    </w:p>
    <w:p w14:paraId="17777980" w14:textId="03877C13" w:rsidR="000E08C3" w:rsidRPr="008342B4" w:rsidRDefault="000E08C3" w:rsidP="000E08C3">
      <w:pPr>
        <w:pStyle w:val="T"/>
        <w:suppressAutoHyphens/>
        <w:spacing w:after="120" w:line="240" w:lineRule="auto"/>
        <w:rPr>
          <w:b/>
          <w:i/>
          <w:iCs/>
        </w:rPr>
      </w:pPr>
      <w:proofErr w:type="spellStart"/>
      <w:r w:rsidRPr="008D7610">
        <w:rPr>
          <w:b/>
          <w:i/>
          <w:iCs/>
          <w:highlight w:val="yellow"/>
        </w:rPr>
        <w:t>TGbe</w:t>
      </w:r>
      <w:proofErr w:type="spellEnd"/>
      <w:r w:rsidRPr="008D7610">
        <w:rPr>
          <w:b/>
          <w:i/>
          <w:iCs/>
          <w:highlight w:val="yellow"/>
        </w:rPr>
        <w:t xml:space="preserve"> editor: Please </w:t>
      </w:r>
      <w:r>
        <w:rPr>
          <w:b/>
          <w:i/>
          <w:iCs/>
          <w:highlight w:val="yellow"/>
          <w:u w:val="single"/>
        </w:rPr>
        <w:t>add</w:t>
      </w:r>
      <w:r w:rsidRPr="008D7610">
        <w:rPr>
          <w:b/>
          <w:i/>
          <w:iCs/>
          <w:highlight w:val="yellow"/>
        </w:rPr>
        <w:t xml:space="preserve"> th</w:t>
      </w:r>
      <w:r>
        <w:rPr>
          <w:b/>
          <w:i/>
          <w:iCs/>
          <w:highlight w:val="yellow"/>
        </w:rPr>
        <w:t>e following paragraph at the end of SC 35.9.3</w:t>
      </w:r>
      <w:r w:rsidRPr="008D7610">
        <w:rPr>
          <w:b/>
          <w:i/>
          <w:iCs/>
          <w:highlight w:val="yellow"/>
        </w:rPr>
        <w:t xml:space="preserve"> </w:t>
      </w:r>
      <w:r>
        <w:rPr>
          <w:b/>
          <w:i/>
          <w:iCs/>
          <w:highlight w:val="yellow"/>
        </w:rPr>
        <w:t xml:space="preserve">in 11beD2.1 </w:t>
      </w:r>
      <w:r w:rsidRPr="008D7610">
        <w:rPr>
          <w:b/>
          <w:i/>
          <w:iCs/>
          <w:highlight w:val="yellow"/>
        </w:rPr>
        <w:t>as shown below:</w:t>
      </w:r>
      <w:r w:rsidRPr="008D7610">
        <w:rPr>
          <w:b/>
          <w:i/>
          <w:iCs/>
        </w:rPr>
        <w:t xml:space="preserve"> </w:t>
      </w:r>
    </w:p>
    <w:p w14:paraId="69BA9AB5" w14:textId="77777777" w:rsidR="000E08C3" w:rsidRPr="00C57CFD" w:rsidRDefault="000E08C3" w:rsidP="000E08C3">
      <w:pPr>
        <w:pStyle w:val="T"/>
        <w:suppressAutoHyphens/>
        <w:spacing w:after="120" w:line="240" w:lineRule="auto"/>
        <w:rPr>
          <w:rFonts w:asciiTheme="minorHAnsi" w:hAnsiTheme="minorHAnsi" w:cstheme="minorBidi"/>
          <w:b/>
          <w:bCs/>
          <w:color w:val="auto"/>
          <w:w w:val="100"/>
          <w:sz w:val="18"/>
          <w:szCs w:val="18"/>
        </w:rPr>
      </w:pPr>
    </w:p>
    <w:p w14:paraId="67B71B27" w14:textId="4CF4953C" w:rsidR="000E08C3" w:rsidRPr="000E08C3" w:rsidRDefault="000E08C3" w:rsidP="00817483">
      <w:pPr>
        <w:rPr>
          <w:rFonts w:ascii="Times New Roman" w:hAnsi="Times New Roman" w:cs="Times New Roman"/>
          <w:color w:val="0070C0"/>
          <w:sz w:val="20"/>
          <w:szCs w:val="20"/>
          <w:u w:val="single"/>
        </w:rPr>
      </w:pPr>
      <w:r w:rsidRPr="000E08C3">
        <w:rPr>
          <w:rFonts w:ascii="Calibri" w:hAnsi="Calibri" w:cs="Calibri"/>
          <w:color w:val="0070C0"/>
          <w:sz w:val="20"/>
          <w:szCs w:val="20"/>
        </w:rPr>
        <w:t>﻿</w:t>
      </w:r>
      <w:r w:rsidRPr="000E08C3">
        <w:rPr>
          <w:rFonts w:ascii="Times New Roman" w:hAnsi="Times New Roman" w:cs="Times New Roman"/>
          <w:color w:val="0070C0"/>
          <w:sz w:val="20"/>
          <w:szCs w:val="20"/>
        </w:rPr>
        <w:t>(#</w:t>
      </w:r>
      <w:proofErr w:type="gramStart"/>
      <w:r w:rsidRPr="000E08C3">
        <w:rPr>
          <w:rFonts w:ascii="Times New Roman" w:hAnsi="Times New Roman" w:cs="Times New Roman"/>
          <w:color w:val="0070C0"/>
          <w:sz w:val="20"/>
          <w:szCs w:val="20"/>
        </w:rPr>
        <w:t>13242)</w:t>
      </w:r>
      <w:r w:rsidRPr="000E08C3">
        <w:rPr>
          <w:rFonts w:ascii="Times New Roman" w:hAnsi="Times New Roman" w:cs="Times New Roman"/>
          <w:color w:val="0070C0"/>
          <w:sz w:val="20"/>
          <w:szCs w:val="20"/>
          <w:u w:val="single"/>
        </w:rPr>
        <w:t>An</w:t>
      </w:r>
      <w:proofErr w:type="gramEnd"/>
      <w:r w:rsidRPr="000E08C3">
        <w:rPr>
          <w:rFonts w:ascii="Times New Roman" w:hAnsi="Times New Roman" w:cs="Times New Roman"/>
          <w:color w:val="0070C0"/>
          <w:sz w:val="20"/>
          <w:szCs w:val="20"/>
          <w:u w:val="single"/>
        </w:rPr>
        <w:t xml:space="preserve"> R-TWT scheduling AP that includes a Restricted TWT Parameter Set field in a broadcast TWT element shall set the Restricted TWT Traffic Info Present subfield of the Restricted TWT Parameter Set field to 0 if the Negotiation Type subfield of the TWT element is equal to 2.</w:t>
      </w:r>
    </w:p>
    <w:p w14:paraId="577B345B" w14:textId="77777777" w:rsidR="000E08C3" w:rsidRPr="00C5456F" w:rsidRDefault="000E08C3" w:rsidP="00817483">
      <w:pPr>
        <w:rPr>
          <w:rFonts w:ascii="Times New Roman" w:hAnsi="Times New Roman" w:cs="Times New Roman"/>
          <w:sz w:val="20"/>
          <w:szCs w:val="20"/>
        </w:rPr>
      </w:pPr>
    </w:p>
    <w:sectPr w:rsidR="000E08C3" w:rsidRPr="00C5456F" w:rsidSect="00810D3D">
      <w:headerReference w:type="even" r:id="rId17"/>
      <w:headerReference w:type="default" r:id="rId18"/>
      <w:footerReference w:type="even" r:id="rId19"/>
      <w:footerReference w:type="default" r:id="rId20"/>
      <w:pgSz w:w="12240" w:h="15840"/>
      <w:pgMar w:top="1080" w:right="936" w:bottom="1080" w:left="936"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Muhammad Kumail Haider" w:date="2022-07-30T10:06:00Z" w:initials="MKH">
    <w:p w14:paraId="4C92744A" w14:textId="2B55FEE5" w:rsidR="00491E94" w:rsidRDefault="00491E94" w:rsidP="006B6E93">
      <w:r>
        <w:rPr>
          <w:rStyle w:val="CommentReference"/>
        </w:rPr>
        <w:annotationRef/>
      </w:r>
      <w:r>
        <w:rPr>
          <w:sz w:val="20"/>
          <w:szCs w:val="20"/>
        </w:rPr>
        <w:t>Existing text:</w:t>
      </w:r>
      <w:r>
        <w:rPr>
          <w:sz w:val="20"/>
          <w:szCs w:val="20"/>
        </w:rPr>
        <w:cr/>
        <w:t>“NOTE—TWT Parameters are TWT, Nominal Minimum TWT Wake Duration, TWT Wake Interval, and TWT Channel subfield values indicated in the TWT element. The Trigger subfield value indicated in the TWT element is also a TWT parameter for an HE STA.(11ax)”</w:t>
      </w:r>
    </w:p>
  </w:comment>
  <w:comment w:id="9" w:author="Muhammad Kumail Haider" w:date="2022-07-15T10:45:00Z" w:initials="MKH">
    <w:p w14:paraId="11B7B714" w14:textId="12EEAC2A" w:rsidR="009A6081" w:rsidRDefault="009A6081" w:rsidP="009A6081">
      <w:r>
        <w:rPr>
          <w:rStyle w:val="CommentReference"/>
        </w:rPr>
        <w:annotationRef/>
      </w:r>
      <w:r>
        <w:rPr>
          <w:sz w:val="20"/>
          <w:szCs w:val="20"/>
        </w:rPr>
        <w:t>REVmeD1.3 26.8.3.1: “A TWT scheduling AP is an HE AP with dot11TWTOptionActivated equal to true that sets the Broadcast TWT Support field in the HE Capabilities element it transmits to 1”</w:t>
      </w:r>
    </w:p>
  </w:comment>
  <w:comment w:id="10" w:author="Muhammad Kumail Haider" w:date="2022-07-28T08:12:00Z" w:initials="MKH">
    <w:p w14:paraId="5A414F37" w14:textId="77777777" w:rsidR="00584E8B" w:rsidRDefault="00584E8B" w:rsidP="00C36309">
      <w:r>
        <w:rPr>
          <w:rStyle w:val="CommentReference"/>
        </w:rPr>
        <w:annotationRef/>
      </w:r>
      <w:r>
        <w:rPr>
          <w:sz w:val="20"/>
          <w:szCs w:val="20"/>
        </w:rPr>
        <w:t>REVmeD1.3 26.8.3.1: “A TWT scheduled STA is a non-AP HE STA that sets the Broadcast TWT Support field in the HE Capabilities element it transmits to 1 and receives a broadcast TWT element transmitted by an HE AP that is a TWT scheduling AP.</w:t>
      </w:r>
    </w:p>
  </w:comment>
  <w:comment w:id="11" w:author="Muhammad Kumail Haider" w:date="2022-08-05T11:11:00Z" w:initials="MKH">
    <w:p w14:paraId="5C43815E" w14:textId="77777777" w:rsidR="00A63B0B" w:rsidRDefault="00A63B0B" w:rsidP="004429DA">
      <w:r>
        <w:rPr>
          <w:rStyle w:val="CommentReference"/>
        </w:rPr>
        <w:annotationRef/>
      </w:r>
      <w:r>
        <w:rPr>
          <w:sz w:val="20"/>
          <w:szCs w:val="20"/>
        </w:rPr>
        <w:t>Could add following note for further clarification. (#12401)NOTE: If the Restricted TWT DL (UL) TID Bitmap Valid field is set to 1 in a TWT Response frame which indicates Accept TWT, then the TIDs indicated in the Restricted TWT DL (UL) TID Bitmap are the R-TWT DL (UL) TID(s); otherwise, all TIDs mapped to the link on which the R-TWT membership is being setup in the DL (UL) direction are the R-TWT DL (UL) TIDs.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92744A" w15:done="0"/>
  <w15:commentEx w15:paraId="11B7B714" w15:done="0"/>
  <w15:commentEx w15:paraId="5A414F37" w15:done="0"/>
  <w15:commentEx w15:paraId="5C4381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F8142" w16cex:dateUtc="2022-07-30T17:06:00Z"/>
  <w16cex:commentExtensible w16cex:durableId="268CBC6F" w16cex:dateUtc="2022-07-15T17:45:00Z"/>
  <w16cex:commentExtensible w16cex:durableId="268CC38A" w16cex:dateUtc="2022-07-28T15:12:00Z"/>
  <w16cex:commentExtensible w16cex:durableId="2697796A" w16cex:dateUtc="2022-08-05T1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92744A" w16cid:durableId="268F8142"/>
  <w16cid:commentId w16cid:paraId="11B7B714" w16cid:durableId="268CBC6F"/>
  <w16cid:commentId w16cid:paraId="5A414F37" w16cid:durableId="268CC38A"/>
  <w16cid:commentId w16cid:paraId="5C43815E" w16cid:durableId="269779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D0182" w14:textId="77777777" w:rsidR="00F92C70" w:rsidRDefault="00F92C70">
      <w:pPr>
        <w:spacing w:after="0" w:line="240" w:lineRule="auto"/>
      </w:pPr>
      <w:r>
        <w:separator/>
      </w:r>
    </w:p>
  </w:endnote>
  <w:endnote w:type="continuationSeparator" w:id="0">
    <w:p w14:paraId="75B60CF6" w14:textId="77777777" w:rsidR="00F92C70" w:rsidRDefault="00F92C70">
      <w:pPr>
        <w:spacing w:after="0" w:line="240" w:lineRule="auto"/>
      </w:pPr>
      <w:r>
        <w:continuationSeparator/>
      </w:r>
    </w:p>
  </w:endnote>
  <w:endnote w:type="continuationNotice" w:id="1">
    <w:p w14:paraId="28CE13E4" w14:textId="77777777" w:rsidR="00F92C70" w:rsidRDefault="00F92C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77777777" w:rsidR="00466524" w:rsidRPr="00A2420F" w:rsidRDefault="00BF026D" w:rsidP="0046652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466524">
      <w:rPr>
        <w:rFonts w:ascii="Times New Roman" w:eastAsia="Malgun Gothic" w:hAnsi="Times New Roman" w:cs="Times New Roman"/>
        <w:sz w:val="24"/>
        <w:szCs w:val="20"/>
        <w:lang w:val="en-GB" w:eastAsia="ko-KR"/>
      </w:rPr>
      <w:t>M. Kumail Haider, Meta Inc.</w:t>
    </w:r>
  </w:p>
  <w:p w14:paraId="30945F82" w14:textId="1D99A738" w:rsidR="00AD19F1" w:rsidRPr="00A2420F" w:rsidRDefault="00AD19F1"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2C8426F5" w:rsidR="00AD19F1" w:rsidRPr="00A2420F" w:rsidRDefault="00BF026D" w:rsidP="00A2420F">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C57EC7">
      <w:rPr>
        <w:rFonts w:ascii="Times New Roman" w:eastAsia="Malgun Gothic" w:hAnsi="Times New Roman" w:cs="Times New Roman"/>
        <w:sz w:val="24"/>
        <w:szCs w:val="20"/>
        <w:lang w:val="en-GB" w:eastAsia="ko-KR"/>
      </w:rPr>
      <w:t>M. Kumail Haider, Meta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57642" w14:textId="77777777" w:rsidR="00F92C70" w:rsidRDefault="00F92C70">
      <w:pPr>
        <w:spacing w:after="0" w:line="240" w:lineRule="auto"/>
      </w:pPr>
      <w:r>
        <w:separator/>
      </w:r>
    </w:p>
  </w:footnote>
  <w:footnote w:type="continuationSeparator" w:id="0">
    <w:p w14:paraId="6E0D1E82" w14:textId="77777777" w:rsidR="00F92C70" w:rsidRDefault="00F92C70">
      <w:pPr>
        <w:spacing w:after="0" w:line="240" w:lineRule="auto"/>
      </w:pPr>
      <w:r>
        <w:continuationSeparator/>
      </w:r>
    </w:p>
  </w:footnote>
  <w:footnote w:type="continuationNotice" w:id="1">
    <w:p w14:paraId="41E3879B" w14:textId="77777777" w:rsidR="00F92C70" w:rsidRDefault="00F92C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197A0E4A" w:rsidR="00BF026D" w:rsidRPr="00466524" w:rsidRDefault="00154AD1" w:rsidP="00466524">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 2022</w:t>
    </w:r>
    <w:r>
      <w:rPr>
        <w:rFonts w:ascii="Times New Roman" w:eastAsia="Malgun Gothic" w:hAnsi="Times New Roman" w:cs="Times New Roman"/>
        <w:b/>
        <w:sz w:val="28"/>
        <w:szCs w:val="20"/>
      </w:rPr>
      <w:tab/>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00466524" w:rsidRPr="00B31A3B">
      <w:rPr>
        <w:rFonts w:ascii="Times New Roman" w:eastAsia="Malgun Gothic" w:hAnsi="Times New Roman" w:cs="Times New Roman"/>
        <w:b/>
        <w:sz w:val="28"/>
        <w:szCs w:val="20"/>
        <w:lang w:val="en-GB"/>
      </w:rPr>
      <w:t>doc.: IEEE 802.11-</w:t>
    </w:r>
    <w:r w:rsidR="00466524">
      <w:rPr>
        <w:rFonts w:ascii="Times New Roman" w:eastAsia="Malgun Gothic" w:hAnsi="Times New Roman" w:cs="Times New Roman"/>
        <w:b/>
        <w:sz w:val="28"/>
        <w:szCs w:val="20"/>
        <w:lang w:val="en-GB"/>
      </w:rPr>
      <w:t>22/</w:t>
    </w:r>
    <w:r w:rsidR="00807203">
      <w:rPr>
        <w:rFonts w:ascii="Times New Roman" w:eastAsia="Malgun Gothic" w:hAnsi="Times New Roman" w:cs="Times New Roman"/>
        <w:b/>
        <w:sz w:val="28"/>
        <w:szCs w:val="20"/>
        <w:lang w:val="en-GB"/>
      </w:rPr>
      <w:t>1280</w:t>
    </w:r>
    <w:r w:rsidR="00466524">
      <w:rPr>
        <w:rFonts w:ascii="Times New Roman" w:eastAsia="Malgun Gothic" w:hAnsi="Times New Roman" w:cs="Times New Roman"/>
        <w:b/>
        <w:sz w:val="28"/>
        <w:szCs w:val="20"/>
        <w:lang w:val="en-GB"/>
      </w:rPr>
      <w:t>r</w:t>
    </w:r>
    <w:r w:rsidR="00876992">
      <w:rPr>
        <w:rFonts w:ascii="Times New Roman" w:eastAsia="Malgun Gothic" w:hAnsi="Times New Roman" w:cs="Times New Roman"/>
        <w:b/>
        <w:sz w:val="28"/>
        <w:szCs w:val="20"/>
        <w:lang w:val="en-GB"/>
      </w:rPr>
      <w:t>1</w:t>
    </w:r>
    <w:r w:rsidR="00466524" w:rsidRPr="00CB5571">
      <w:rPr>
        <w:rFonts w:ascii="Times New Roman" w:eastAsia="Malgun Gothic" w:hAnsi="Times New Roman" w:cs="Times New Roman"/>
        <w:b/>
        <w:sz w:val="28"/>
        <w:szCs w:val="20"/>
        <w:lang w:val="en-GB"/>
      </w:rPr>
      <w:fldChar w:fldCharType="begin"/>
    </w:r>
    <w:r w:rsidR="00466524" w:rsidRPr="00CB5571">
      <w:rPr>
        <w:rFonts w:ascii="Times New Roman" w:eastAsia="Malgun Gothic" w:hAnsi="Times New Roman" w:cs="Times New Roman"/>
        <w:b/>
        <w:sz w:val="28"/>
        <w:szCs w:val="20"/>
        <w:lang w:val="en-GB"/>
      </w:rPr>
      <w:instrText xml:space="preserve"> TITLE  \* MERGEFORMAT </w:instrText>
    </w:r>
    <w:r w:rsidR="00466524" w:rsidRPr="00CB5571">
      <w:rPr>
        <w:rFonts w:ascii="Times New Roman" w:eastAsia="Malgun Gothic" w:hAnsi="Times New Roman" w:cs="Times New Roman"/>
        <w:b/>
        <w:sz w:val="28"/>
        <w:szCs w:val="20"/>
        <w:lang w:val="en-GB"/>
      </w:rPr>
      <w:fldChar w:fldCharType="end"/>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4DCC0551" w:rsidR="00BF026D" w:rsidRPr="00DE6B44" w:rsidRDefault="004E0589" w:rsidP="00B107BE">
    <w:pPr>
      <w:pBdr>
        <w:bottom w:val="single" w:sz="6" w:space="2" w:color="auto"/>
      </w:pBdr>
      <w:tabs>
        <w:tab w:val="left" w:pos="1440"/>
        <w:tab w:val="center" w:pos="4680"/>
        <w:tab w:val="right" w:pos="9360"/>
        <w:tab w:val="right" w:pos="12960"/>
      </w:tabs>
      <w:spacing w:after="0" w:line="240" w:lineRule="auto"/>
      <w:jc w:val="center"/>
      <w:rPr>
        <w:rFonts w:ascii="Times New Roman" w:eastAsia="Malgun Gothic" w:hAnsi="Times New Roman" w:cs="Times New Roman"/>
        <w:b/>
        <w:sz w:val="28"/>
        <w:szCs w:val="20"/>
      </w:rPr>
    </w:pPr>
    <w:r>
      <w:rPr>
        <w:rFonts w:ascii="Times New Roman" w:eastAsia="Malgun Gothic" w:hAnsi="Times New Roman" w:cs="Times New Roman"/>
        <w:b/>
        <w:sz w:val="28"/>
        <w:szCs w:val="20"/>
      </w:rPr>
      <w:t>July</w:t>
    </w:r>
    <w:r w:rsidR="00126241">
      <w:rPr>
        <w:rFonts w:ascii="Times New Roman" w:eastAsia="Malgun Gothic" w:hAnsi="Times New Roman" w:cs="Times New Roman"/>
        <w:b/>
        <w:sz w:val="28"/>
        <w:szCs w:val="20"/>
      </w:rPr>
      <w:t xml:space="preserve"> </w:t>
    </w:r>
    <w:r w:rsidR="00BF026D">
      <w:rPr>
        <w:rFonts w:ascii="Times New Roman" w:eastAsia="Malgun Gothic" w:hAnsi="Times New Roman" w:cs="Times New Roman"/>
        <w:b/>
        <w:sz w:val="28"/>
        <w:szCs w:val="20"/>
      </w:rPr>
      <w:t>20</w:t>
    </w:r>
    <w:r w:rsidR="00D11553">
      <w:rPr>
        <w:rFonts w:ascii="Times New Roman" w:eastAsia="Malgun Gothic" w:hAnsi="Times New Roman" w:cs="Times New Roman"/>
        <w:b/>
        <w:sz w:val="28"/>
        <w:szCs w:val="20"/>
      </w:rPr>
      <w:t>2</w:t>
    </w:r>
    <w:r w:rsidR="00324F1B">
      <w:rPr>
        <w:rFonts w:ascii="Times New Roman" w:eastAsia="Malgun Gothic" w:hAnsi="Times New Roman" w:cs="Times New Roman"/>
        <w:b/>
        <w:sz w:val="28"/>
        <w:szCs w:val="20"/>
      </w:rPr>
      <w:t>2</w:t>
    </w:r>
    <w:r>
      <w:rPr>
        <w:rFonts w:ascii="Times New Roman" w:eastAsia="Malgun Gothic" w:hAnsi="Times New Roman" w:cs="Times New Roman"/>
        <w:b/>
        <w:sz w:val="28"/>
        <w:szCs w:val="20"/>
      </w:rPr>
      <w:tab/>
    </w:r>
    <w:r w:rsidR="00BF026D">
      <w:rPr>
        <w:rFonts w:ascii="Times New Roman" w:eastAsia="Malgun Gothic" w:hAnsi="Times New Roman" w:cs="Times New Roman"/>
        <w:b/>
        <w:sz w:val="28"/>
        <w:szCs w:val="20"/>
      </w:rPr>
      <w:tab/>
    </w:r>
    <w:r w:rsidR="00CD7DDC">
      <w:rPr>
        <w:rFonts w:ascii="Times New Roman" w:eastAsia="Malgun Gothic" w:hAnsi="Times New Roman" w:cs="Times New Roman"/>
        <w:b/>
        <w:sz w:val="28"/>
        <w:szCs w:val="20"/>
        <w:lang w:val="en-GB"/>
      </w:rPr>
      <w:tab/>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324F1B">
      <w:rPr>
        <w:rFonts w:ascii="Times New Roman" w:eastAsia="Malgun Gothic" w:hAnsi="Times New Roman" w:cs="Times New Roman"/>
        <w:b/>
        <w:sz w:val="28"/>
        <w:szCs w:val="20"/>
        <w:lang w:val="en-GB"/>
      </w:rPr>
      <w:t>2</w:t>
    </w:r>
    <w:r w:rsidR="005B2D2F">
      <w:rPr>
        <w:rFonts w:ascii="Times New Roman" w:eastAsia="Malgun Gothic" w:hAnsi="Times New Roman" w:cs="Times New Roman"/>
        <w:b/>
        <w:sz w:val="28"/>
        <w:szCs w:val="20"/>
        <w:lang w:val="en-GB"/>
      </w:rPr>
      <w:t>/</w:t>
    </w:r>
    <w:r w:rsidR="00807203">
      <w:rPr>
        <w:rFonts w:ascii="Times New Roman" w:eastAsia="Malgun Gothic" w:hAnsi="Times New Roman" w:cs="Times New Roman"/>
        <w:b/>
        <w:sz w:val="28"/>
        <w:szCs w:val="20"/>
        <w:lang w:val="en-GB"/>
      </w:rPr>
      <w:t>1280</w:t>
    </w:r>
    <w:r w:rsidR="00BF026D">
      <w:rPr>
        <w:rFonts w:ascii="Times New Roman" w:eastAsia="Malgun Gothic" w:hAnsi="Times New Roman" w:cs="Times New Roman"/>
        <w:b/>
        <w:sz w:val="28"/>
        <w:szCs w:val="20"/>
        <w:lang w:val="en-GB"/>
      </w:rPr>
      <w:t>r</w:t>
    </w:r>
    <w:r w:rsidR="00876992">
      <w:rPr>
        <w:rFonts w:ascii="Times New Roman" w:eastAsia="Malgun Gothic" w:hAnsi="Times New Roman" w:cs="Times New Roman"/>
        <w:b/>
        <w:sz w:val="28"/>
        <w:szCs w:val="20"/>
        <w:lang w:val="en-GB"/>
      </w:rPr>
      <w:t>1</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04"/>
    <w:multiLevelType w:val="multilevel"/>
    <w:tmpl w:val="00000887"/>
    <w:lvl w:ilvl="0">
      <w:numFmt w:val="bullet"/>
      <w:lvlText w:val="—"/>
      <w:lvlJc w:val="left"/>
      <w:pPr>
        <w:ind w:left="720" w:hanging="400"/>
      </w:pPr>
      <w:rPr>
        <w:rFonts w:ascii="Times New Roman" w:hAnsi="Times New Roman" w:cs="Times New Roman"/>
        <w:w w:val="99"/>
      </w:rPr>
    </w:lvl>
    <w:lvl w:ilvl="1">
      <w:numFmt w:val="bullet"/>
      <w:lvlText w:val="•"/>
      <w:lvlJc w:val="left"/>
      <w:pPr>
        <w:ind w:left="1536" w:hanging="400"/>
      </w:pPr>
    </w:lvl>
    <w:lvl w:ilvl="2">
      <w:numFmt w:val="bullet"/>
      <w:lvlText w:val="•"/>
      <w:lvlJc w:val="left"/>
      <w:pPr>
        <w:ind w:left="2352" w:hanging="400"/>
      </w:pPr>
    </w:lvl>
    <w:lvl w:ilvl="3">
      <w:numFmt w:val="bullet"/>
      <w:lvlText w:val="•"/>
      <w:lvlJc w:val="left"/>
      <w:pPr>
        <w:ind w:left="3168" w:hanging="400"/>
      </w:pPr>
    </w:lvl>
    <w:lvl w:ilvl="4">
      <w:numFmt w:val="bullet"/>
      <w:lvlText w:val="•"/>
      <w:lvlJc w:val="left"/>
      <w:pPr>
        <w:ind w:left="3984" w:hanging="400"/>
      </w:pPr>
    </w:lvl>
    <w:lvl w:ilvl="5">
      <w:numFmt w:val="bullet"/>
      <w:lvlText w:val="•"/>
      <w:lvlJc w:val="left"/>
      <w:pPr>
        <w:ind w:left="4800" w:hanging="400"/>
      </w:pPr>
    </w:lvl>
    <w:lvl w:ilvl="6">
      <w:numFmt w:val="bullet"/>
      <w:lvlText w:val="•"/>
      <w:lvlJc w:val="left"/>
      <w:pPr>
        <w:ind w:left="5616" w:hanging="400"/>
      </w:pPr>
    </w:lvl>
    <w:lvl w:ilvl="7">
      <w:numFmt w:val="bullet"/>
      <w:lvlText w:val="•"/>
      <w:lvlJc w:val="left"/>
      <w:pPr>
        <w:ind w:left="6432" w:hanging="400"/>
      </w:pPr>
    </w:lvl>
    <w:lvl w:ilvl="8">
      <w:numFmt w:val="bullet"/>
      <w:lvlText w:val="•"/>
      <w:lvlJc w:val="left"/>
      <w:pPr>
        <w:ind w:left="7248" w:hanging="400"/>
      </w:pPr>
    </w:lvl>
  </w:abstractNum>
  <w:abstractNum w:abstractNumId="2" w15:restartNumberingAfterBreak="0">
    <w:nsid w:val="0000040F"/>
    <w:multiLevelType w:val="multilevel"/>
    <w:tmpl w:val="00000892"/>
    <w:lvl w:ilvl="0">
      <w:start w:val="35"/>
      <w:numFmt w:val="decimal"/>
      <w:lvlText w:val="%1"/>
      <w:lvlJc w:val="left"/>
      <w:pPr>
        <w:ind w:left="732" w:hanging="613"/>
      </w:pPr>
    </w:lvl>
    <w:lvl w:ilvl="1">
      <w:start w:val="3"/>
      <w:numFmt w:val="decimal"/>
      <w:lvlText w:val="%1.%2"/>
      <w:lvlJc w:val="left"/>
      <w:pPr>
        <w:ind w:left="732" w:hanging="613"/>
      </w:pPr>
    </w:lvl>
    <w:lvl w:ilvl="2">
      <w:start w:val="8"/>
      <w:numFmt w:val="decimal"/>
      <w:lvlText w:val="%1.%2.%3"/>
      <w:lvlJc w:val="left"/>
      <w:pPr>
        <w:ind w:left="732" w:hanging="613"/>
      </w:pPr>
      <w:rPr>
        <w:rFonts w:ascii="Arial" w:hAnsi="Arial" w:cs="Arial"/>
        <w:b/>
        <w:bCs/>
        <w:i w:val="0"/>
        <w:iCs w:val="0"/>
        <w:spacing w:val="-1"/>
        <w:w w:val="99"/>
        <w:sz w:val="20"/>
        <w:szCs w:val="20"/>
      </w:rPr>
    </w:lvl>
    <w:lvl w:ilvl="3">
      <w:numFmt w:val="bullet"/>
      <w:lvlText w:val="—"/>
      <w:lvlJc w:val="left"/>
      <w:pPr>
        <w:ind w:left="720" w:hanging="400"/>
      </w:pPr>
      <w:rPr>
        <w:rFonts w:ascii="Times New Roman" w:hAnsi="Times New Roman" w:cs="Times New Roman"/>
        <w:b w:val="0"/>
        <w:bCs w:val="0"/>
        <w:i w:val="0"/>
        <w:iCs w:val="0"/>
        <w:w w:val="99"/>
        <w:sz w:val="20"/>
        <w:szCs w:val="20"/>
      </w:rPr>
    </w:lvl>
    <w:lvl w:ilvl="4">
      <w:numFmt w:val="bullet"/>
      <w:lvlText w:val="•"/>
      <w:lvlJc w:val="left"/>
      <w:pPr>
        <w:ind w:left="1040" w:hanging="281"/>
      </w:pPr>
      <w:rPr>
        <w:rFonts w:ascii="Times New Roman" w:hAnsi="Times New Roman" w:cs="Times New Roman"/>
        <w:b w:val="0"/>
        <w:bCs w:val="0"/>
        <w:i w:val="0"/>
        <w:iCs w:val="0"/>
        <w:w w:val="99"/>
        <w:sz w:val="20"/>
        <w:szCs w:val="20"/>
      </w:rPr>
    </w:lvl>
    <w:lvl w:ilvl="5">
      <w:numFmt w:val="bullet"/>
      <w:lvlText w:val="•"/>
      <w:lvlJc w:val="left"/>
      <w:pPr>
        <w:ind w:left="3980" w:hanging="281"/>
      </w:pPr>
    </w:lvl>
    <w:lvl w:ilvl="6">
      <w:numFmt w:val="bullet"/>
      <w:lvlText w:val="•"/>
      <w:lvlJc w:val="left"/>
      <w:pPr>
        <w:ind w:left="4960" w:hanging="281"/>
      </w:pPr>
    </w:lvl>
    <w:lvl w:ilvl="7">
      <w:numFmt w:val="bullet"/>
      <w:lvlText w:val="•"/>
      <w:lvlJc w:val="left"/>
      <w:pPr>
        <w:ind w:left="5940" w:hanging="281"/>
      </w:pPr>
    </w:lvl>
    <w:lvl w:ilvl="8">
      <w:numFmt w:val="bullet"/>
      <w:lvlText w:val="•"/>
      <w:lvlJc w:val="left"/>
      <w:pPr>
        <w:ind w:left="6920" w:hanging="281"/>
      </w:pPr>
    </w:lvl>
  </w:abstractNum>
  <w:abstractNum w:abstractNumId="3" w15:restartNumberingAfterBreak="0">
    <w:nsid w:val="00000411"/>
    <w:multiLevelType w:val="multilevel"/>
    <w:tmpl w:val="00000894"/>
    <w:lvl w:ilvl="0">
      <w:start w:val="35"/>
      <w:numFmt w:val="decimal"/>
      <w:lvlText w:val="%1"/>
      <w:lvlJc w:val="left"/>
      <w:pPr>
        <w:ind w:left="1008" w:hanging="889"/>
      </w:pPr>
    </w:lvl>
    <w:lvl w:ilvl="1">
      <w:start w:val="3"/>
      <w:numFmt w:val="decimal"/>
      <w:lvlText w:val="%1.%2"/>
      <w:lvlJc w:val="left"/>
      <w:pPr>
        <w:ind w:left="1008" w:hanging="889"/>
      </w:pPr>
    </w:lvl>
    <w:lvl w:ilvl="2">
      <w:start w:val="11"/>
      <w:numFmt w:val="decimal"/>
      <w:lvlText w:val="%1.%2.%3"/>
      <w:lvlJc w:val="left"/>
      <w:pPr>
        <w:ind w:left="1008" w:hanging="889"/>
      </w:pPr>
    </w:lvl>
    <w:lvl w:ilvl="3">
      <w:start w:val="1"/>
      <w:numFmt w:val="decimal"/>
      <w:lvlText w:val="%1.%2.%3.%4"/>
      <w:lvlJc w:val="left"/>
      <w:pPr>
        <w:ind w:left="1008" w:hanging="889"/>
      </w:pPr>
      <w:rPr>
        <w:rFonts w:ascii="Arial" w:hAnsi="Arial" w:cs="Arial"/>
        <w:b/>
        <w:bCs/>
        <w:i w:val="0"/>
        <w:iCs w:val="0"/>
        <w:w w:val="99"/>
        <w:sz w:val="20"/>
        <w:szCs w:val="20"/>
      </w:rPr>
    </w:lvl>
    <w:lvl w:ilvl="4">
      <w:numFmt w:val="bullet"/>
      <w:lvlText w:val="•"/>
      <w:lvlJc w:val="left"/>
      <w:pPr>
        <w:ind w:left="4152" w:hanging="889"/>
      </w:pPr>
    </w:lvl>
    <w:lvl w:ilvl="5">
      <w:numFmt w:val="bullet"/>
      <w:lvlText w:val="•"/>
      <w:lvlJc w:val="left"/>
      <w:pPr>
        <w:ind w:left="4940" w:hanging="889"/>
      </w:pPr>
    </w:lvl>
    <w:lvl w:ilvl="6">
      <w:numFmt w:val="bullet"/>
      <w:lvlText w:val="•"/>
      <w:lvlJc w:val="left"/>
      <w:pPr>
        <w:ind w:left="5728" w:hanging="889"/>
      </w:pPr>
    </w:lvl>
    <w:lvl w:ilvl="7">
      <w:numFmt w:val="bullet"/>
      <w:lvlText w:val="•"/>
      <w:lvlJc w:val="left"/>
      <w:pPr>
        <w:ind w:left="6516" w:hanging="889"/>
      </w:pPr>
    </w:lvl>
    <w:lvl w:ilvl="8">
      <w:numFmt w:val="bullet"/>
      <w:lvlText w:val="•"/>
      <w:lvlJc w:val="left"/>
      <w:pPr>
        <w:ind w:left="7304" w:hanging="889"/>
      </w:pPr>
    </w:lvl>
  </w:abstractNum>
  <w:abstractNum w:abstractNumId="4" w15:restartNumberingAfterBreak="0">
    <w:nsid w:val="00000419"/>
    <w:multiLevelType w:val="multilevel"/>
    <w:tmpl w:val="0000089C"/>
    <w:lvl w:ilvl="0">
      <w:start w:val="35"/>
      <w:numFmt w:val="decimal"/>
      <w:lvlText w:val="%1"/>
      <w:lvlJc w:val="left"/>
      <w:pPr>
        <w:ind w:left="1048" w:hanging="889"/>
      </w:pPr>
    </w:lvl>
    <w:lvl w:ilvl="1">
      <w:start w:val="3"/>
      <w:numFmt w:val="decimal"/>
      <w:lvlText w:val="%1.%2"/>
      <w:lvlJc w:val="left"/>
      <w:pPr>
        <w:ind w:left="1048" w:hanging="889"/>
      </w:pPr>
    </w:lvl>
    <w:lvl w:ilvl="2">
      <w:start w:val="12"/>
      <w:numFmt w:val="decimal"/>
      <w:lvlText w:val="%1.%2.%3"/>
      <w:lvlJc w:val="left"/>
      <w:pPr>
        <w:ind w:left="1048" w:hanging="889"/>
      </w:pPr>
    </w:lvl>
    <w:lvl w:ilvl="3">
      <w:start w:val="1"/>
      <w:numFmt w:val="decimal"/>
      <w:lvlText w:val="%1.%2.%3.%4"/>
      <w:lvlJc w:val="left"/>
      <w:pPr>
        <w:ind w:left="1048" w:hanging="889"/>
      </w:pPr>
      <w:rPr>
        <w:rFonts w:ascii="Arial" w:hAnsi="Arial" w:cs="Arial"/>
        <w:b/>
        <w:bCs/>
        <w:i w:val="0"/>
        <w:iCs w:val="0"/>
        <w:w w:val="99"/>
        <w:sz w:val="20"/>
        <w:szCs w:val="20"/>
      </w:rPr>
    </w:lvl>
    <w:lvl w:ilvl="4">
      <w:numFmt w:val="bullet"/>
      <w:lvlText w:val="•"/>
      <w:lvlJc w:val="left"/>
      <w:pPr>
        <w:ind w:left="4208" w:hanging="889"/>
      </w:pPr>
    </w:lvl>
    <w:lvl w:ilvl="5">
      <w:numFmt w:val="bullet"/>
      <w:lvlText w:val="•"/>
      <w:lvlJc w:val="left"/>
      <w:pPr>
        <w:ind w:left="5000" w:hanging="889"/>
      </w:pPr>
    </w:lvl>
    <w:lvl w:ilvl="6">
      <w:numFmt w:val="bullet"/>
      <w:lvlText w:val="•"/>
      <w:lvlJc w:val="left"/>
      <w:pPr>
        <w:ind w:left="5792" w:hanging="889"/>
      </w:pPr>
    </w:lvl>
    <w:lvl w:ilvl="7">
      <w:numFmt w:val="bullet"/>
      <w:lvlText w:val="•"/>
      <w:lvlJc w:val="left"/>
      <w:pPr>
        <w:ind w:left="6584" w:hanging="889"/>
      </w:pPr>
    </w:lvl>
    <w:lvl w:ilvl="8">
      <w:numFmt w:val="bullet"/>
      <w:lvlText w:val="•"/>
      <w:lvlJc w:val="left"/>
      <w:pPr>
        <w:ind w:left="7376" w:hanging="889"/>
      </w:pPr>
    </w:lvl>
  </w:abstractNum>
  <w:abstractNum w:abstractNumId="5" w15:restartNumberingAfterBreak="0">
    <w:nsid w:val="0000042C"/>
    <w:multiLevelType w:val="multilevel"/>
    <w:tmpl w:val="000008AF"/>
    <w:lvl w:ilvl="0">
      <w:start w:val="35"/>
      <w:numFmt w:val="decimal"/>
      <w:lvlText w:val="%1"/>
      <w:lvlJc w:val="left"/>
      <w:pPr>
        <w:ind w:left="842" w:hanging="723"/>
      </w:pPr>
    </w:lvl>
    <w:lvl w:ilvl="1">
      <w:start w:val="12"/>
      <w:numFmt w:val="decimal"/>
      <w:lvlText w:val="%1.%2"/>
      <w:lvlJc w:val="left"/>
      <w:pPr>
        <w:ind w:left="842" w:hanging="723"/>
      </w:pPr>
    </w:lvl>
    <w:lvl w:ilvl="2">
      <w:start w:val="3"/>
      <w:numFmt w:val="decimal"/>
      <w:lvlText w:val="%1.%2.%3"/>
      <w:lvlJc w:val="left"/>
      <w:pPr>
        <w:ind w:left="842" w:hanging="723"/>
      </w:pPr>
      <w:rPr>
        <w:rFonts w:ascii="Arial" w:hAnsi="Arial" w:cs="Arial"/>
        <w:b/>
        <w:bCs/>
        <w:i w:val="0"/>
        <w:iCs w:val="0"/>
        <w:w w:val="99"/>
        <w:sz w:val="20"/>
        <w:szCs w:val="20"/>
      </w:rPr>
    </w:lvl>
    <w:lvl w:ilvl="3">
      <w:start w:val="1"/>
      <w:numFmt w:val="decimal"/>
      <w:lvlText w:val="%1.%2.%3.%4"/>
      <w:lvlJc w:val="left"/>
      <w:pPr>
        <w:ind w:left="1010" w:hanging="891"/>
      </w:pPr>
      <w:rPr>
        <w:rFonts w:ascii="Arial" w:hAnsi="Arial" w:cs="Arial"/>
        <w:b/>
        <w:bCs/>
        <w:i w:val="0"/>
        <w:iCs w:val="0"/>
        <w:spacing w:val="-1"/>
        <w:w w:val="99"/>
        <w:sz w:val="20"/>
        <w:szCs w:val="20"/>
      </w:rPr>
    </w:lvl>
    <w:lvl w:ilvl="4">
      <w:numFmt w:val="bullet"/>
      <w:lvlText w:val="•"/>
      <w:lvlJc w:val="left"/>
      <w:pPr>
        <w:ind w:left="2985" w:hanging="891"/>
      </w:pPr>
    </w:lvl>
    <w:lvl w:ilvl="5">
      <w:numFmt w:val="bullet"/>
      <w:lvlText w:val="•"/>
      <w:lvlJc w:val="left"/>
      <w:pPr>
        <w:ind w:left="3967" w:hanging="891"/>
      </w:pPr>
    </w:lvl>
    <w:lvl w:ilvl="6">
      <w:numFmt w:val="bullet"/>
      <w:lvlText w:val="•"/>
      <w:lvlJc w:val="left"/>
      <w:pPr>
        <w:ind w:left="4950" w:hanging="891"/>
      </w:pPr>
    </w:lvl>
    <w:lvl w:ilvl="7">
      <w:numFmt w:val="bullet"/>
      <w:lvlText w:val="•"/>
      <w:lvlJc w:val="left"/>
      <w:pPr>
        <w:ind w:left="5932" w:hanging="891"/>
      </w:pPr>
    </w:lvl>
    <w:lvl w:ilvl="8">
      <w:numFmt w:val="bullet"/>
      <w:lvlText w:val="•"/>
      <w:lvlJc w:val="left"/>
      <w:pPr>
        <w:ind w:left="6915" w:hanging="891"/>
      </w:pPr>
    </w:lvl>
  </w:abstractNum>
  <w:abstractNum w:abstractNumId="6" w15:restartNumberingAfterBreak="0">
    <w:nsid w:val="00000476"/>
    <w:multiLevelType w:val="multilevel"/>
    <w:tmpl w:val="000008F9"/>
    <w:lvl w:ilvl="0">
      <w:start w:val="42"/>
      <w:numFmt w:val="decimal"/>
      <w:lvlText w:val="%1"/>
      <w:lvlJc w:val="left"/>
      <w:pPr>
        <w:ind w:left="659" w:hanging="554"/>
      </w:pPr>
      <w:rPr>
        <w:rFonts w:ascii="Times New Roman" w:hAnsi="Times New Roman" w:cs="Times New Roman"/>
        <w:b w:val="0"/>
        <w:bCs w:val="0"/>
        <w:w w:val="100"/>
        <w:position w:val="5"/>
        <w:sz w:val="18"/>
        <w:szCs w:val="18"/>
      </w:rPr>
    </w:lvl>
    <w:lvl w:ilvl="1">
      <w:numFmt w:val="bullet"/>
      <w:lvlText w:val="•"/>
      <w:lvlJc w:val="left"/>
      <w:pPr>
        <w:ind w:left="1538" w:hanging="554"/>
      </w:pPr>
    </w:lvl>
    <w:lvl w:ilvl="2">
      <w:numFmt w:val="bullet"/>
      <w:lvlText w:val="•"/>
      <w:lvlJc w:val="left"/>
      <w:pPr>
        <w:ind w:left="2416" w:hanging="554"/>
      </w:pPr>
    </w:lvl>
    <w:lvl w:ilvl="3">
      <w:numFmt w:val="bullet"/>
      <w:lvlText w:val="•"/>
      <w:lvlJc w:val="left"/>
      <w:pPr>
        <w:ind w:left="3294" w:hanging="554"/>
      </w:pPr>
    </w:lvl>
    <w:lvl w:ilvl="4">
      <w:numFmt w:val="bullet"/>
      <w:lvlText w:val="•"/>
      <w:lvlJc w:val="left"/>
      <w:pPr>
        <w:ind w:left="4172" w:hanging="554"/>
      </w:pPr>
    </w:lvl>
    <w:lvl w:ilvl="5">
      <w:numFmt w:val="bullet"/>
      <w:lvlText w:val="•"/>
      <w:lvlJc w:val="left"/>
      <w:pPr>
        <w:ind w:left="5050" w:hanging="554"/>
      </w:pPr>
    </w:lvl>
    <w:lvl w:ilvl="6">
      <w:numFmt w:val="bullet"/>
      <w:lvlText w:val="•"/>
      <w:lvlJc w:val="left"/>
      <w:pPr>
        <w:ind w:left="5928" w:hanging="554"/>
      </w:pPr>
    </w:lvl>
    <w:lvl w:ilvl="7">
      <w:numFmt w:val="bullet"/>
      <w:lvlText w:val="•"/>
      <w:lvlJc w:val="left"/>
      <w:pPr>
        <w:ind w:left="6806" w:hanging="554"/>
      </w:pPr>
    </w:lvl>
    <w:lvl w:ilvl="8">
      <w:numFmt w:val="bullet"/>
      <w:lvlText w:val="•"/>
      <w:lvlJc w:val="left"/>
      <w:pPr>
        <w:ind w:left="7684" w:hanging="554"/>
      </w:pPr>
    </w:lvl>
  </w:abstractNum>
  <w:abstractNum w:abstractNumId="7" w15:restartNumberingAfterBreak="0">
    <w:nsid w:val="0000048A"/>
    <w:multiLevelType w:val="hybridMultilevel"/>
    <w:tmpl w:val="0000090D"/>
    <w:lvl w:ilvl="0" w:tplc="8FA89ACA">
      <w:start w:val="1"/>
      <w:numFmt w:val="decimal"/>
      <w:lvlText w:val="%1"/>
      <w:lvlJc w:val="left"/>
      <w:pPr>
        <w:ind w:left="750" w:hanging="554"/>
      </w:pPr>
      <w:rPr>
        <w:rFonts w:ascii="Times New Roman" w:hAnsi="Times New Roman" w:cs="Times New Roman"/>
        <w:b w:val="0"/>
        <w:bCs w:val="0"/>
        <w:w w:val="100"/>
        <w:position w:val="1"/>
        <w:sz w:val="18"/>
        <w:szCs w:val="18"/>
      </w:rPr>
    </w:lvl>
    <w:lvl w:ilvl="1" w:tplc="D390B60C">
      <w:numFmt w:val="bullet"/>
      <w:lvlText w:val="•"/>
      <w:lvlJc w:val="left"/>
      <w:pPr>
        <w:ind w:left="1628" w:hanging="554"/>
      </w:pPr>
    </w:lvl>
    <w:lvl w:ilvl="2" w:tplc="6A6C0A42">
      <w:numFmt w:val="bullet"/>
      <w:lvlText w:val="•"/>
      <w:lvlJc w:val="left"/>
      <w:pPr>
        <w:ind w:left="2496" w:hanging="554"/>
      </w:pPr>
    </w:lvl>
    <w:lvl w:ilvl="3" w:tplc="D55CAAF0">
      <w:numFmt w:val="bullet"/>
      <w:lvlText w:val="•"/>
      <w:lvlJc w:val="left"/>
      <w:pPr>
        <w:ind w:left="3364" w:hanging="554"/>
      </w:pPr>
    </w:lvl>
    <w:lvl w:ilvl="4" w:tplc="31E0D854">
      <w:numFmt w:val="bullet"/>
      <w:lvlText w:val="•"/>
      <w:lvlJc w:val="left"/>
      <w:pPr>
        <w:ind w:left="4232" w:hanging="554"/>
      </w:pPr>
    </w:lvl>
    <w:lvl w:ilvl="5" w:tplc="B23084E4">
      <w:numFmt w:val="bullet"/>
      <w:lvlText w:val="•"/>
      <w:lvlJc w:val="left"/>
      <w:pPr>
        <w:ind w:left="5100" w:hanging="554"/>
      </w:pPr>
    </w:lvl>
    <w:lvl w:ilvl="6" w:tplc="89645FE6">
      <w:numFmt w:val="bullet"/>
      <w:lvlText w:val="•"/>
      <w:lvlJc w:val="left"/>
      <w:pPr>
        <w:ind w:left="5968" w:hanging="554"/>
      </w:pPr>
    </w:lvl>
    <w:lvl w:ilvl="7" w:tplc="83721B5E">
      <w:numFmt w:val="bullet"/>
      <w:lvlText w:val="•"/>
      <w:lvlJc w:val="left"/>
      <w:pPr>
        <w:ind w:left="6836" w:hanging="554"/>
      </w:pPr>
    </w:lvl>
    <w:lvl w:ilvl="8" w:tplc="48400B08">
      <w:numFmt w:val="bullet"/>
      <w:lvlText w:val="•"/>
      <w:lvlJc w:val="left"/>
      <w:pPr>
        <w:ind w:left="7704" w:hanging="554"/>
      </w:pPr>
    </w:lvl>
  </w:abstractNum>
  <w:abstractNum w:abstractNumId="8" w15:restartNumberingAfterBreak="0">
    <w:nsid w:val="00000547"/>
    <w:multiLevelType w:val="multilevel"/>
    <w:tmpl w:val="FFFFFFFF"/>
    <w:lvl w:ilvl="0">
      <w:start w:val="34"/>
      <w:numFmt w:val="decimal"/>
      <w:lvlText w:val="%1"/>
      <w:lvlJc w:val="left"/>
      <w:pPr>
        <w:ind w:left="660" w:hanging="554"/>
      </w:pPr>
      <w:rPr>
        <w:rFonts w:ascii="Times New Roman" w:hAnsi="Times New Roman" w:cs="Times New Roman"/>
        <w:b w:val="0"/>
        <w:bCs w:val="0"/>
        <w:i w:val="0"/>
        <w:iCs w:val="0"/>
        <w:w w:val="100"/>
        <w:position w:val="3"/>
        <w:sz w:val="18"/>
        <w:szCs w:val="18"/>
      </w:rPr>
    </w:lvl>
    <w:lvl w:ilvl="1">
      <w:numFmt w:val="bullet"/>
      <w:lvlText w:val="•"/>
      <w:lvlJc w:val="left"/>
      <w:pPr>
        <w:ind w:left="1536" w:hanging="554"/>
      </w:pPr>
    </w:lvl>
    <w:lvl w:ilvl="2">
      <w:numFmt w:val="bullet"/>
      <w:lvlText w:val="•"/>
      <w:lvlJc w:val="left"/>
      <w:pPr>
        <w:ind w:left="2412" w:hanging="554"/>
      </w:pPr>
    </w:lvl>
    <w:lvl w:ilvl="3">
      <w:numFmt w:val="bullet"/>
      <w:lvlText w:val="•"/>
      <w:lvlJc w:val="left"/>
      <w:pPr>
        <w:ind w:left="3288" w:hanging="554"/>
      </w:pPr>
    </w:lvl>
    <w:lvl w:ilvl="4">
      <w:numFmt w:val="bullet"/>
      <w:lvlText w:val="•"/>
      <w:lvlJc w:val="left"/>
      <w:pPr>
        <w:ind w:left="4164" w:hanging="554"/>
      </w:pPr>
    </w:lvl>
    <w:lvl w:ilvl="5">
      <w:numFmt w:val="bullet"/>
      <w:lvlText w:val="•"/>
      <w:lvlJc w:val="left"/>
      <w:pPr>
        <w:ind w:left="5040" w:hanging="554"/>
      </w:pPr>
    </w:lvl>
    <w:lvl w:ilvl="6">
      <w:numFmt w:val="bullet"/>
      <w:lvlText w:val="•"/>
      <w:lvlJc w:val="left"/>
      <w:pPr>
        <w:ind w:left="5916" w:hanging="554"/>
      </w:pPr>
    </w:lvl>
    <w:lvl w:ilvl="7">
      <w:numFmt w:val="bullet"/>
      <w:lvlText w:val="•"/>
      <w:lvlJc w:val="left"/>
      <w:pPr>
        <w:ind w:left="6792" w:hanging="554"/>
      </w:pPr>
    </w:lvl>
    <w:lvl w:ilvl="8">
      <w:numFmt w:val="bullet"/>
      <w:lvlText w:val="•"/>
      <w:lvlJc w:val="left"/>
      <w:pPr>
        <w:ind w:left="7668" w:hanging="554"/>
      </w:pPr>
    </w:lvl>
  </w:abstractNum>
  <w:abstractNum w:abstractNumId="9" w15:restartNumberingAfterBreak="0">
    <w:nsid w:val="00000548"/>
    <w:multiLevelType w:val="multilevel"/>
    <w:tmpl w:val="FFFFFFFF"/>
    <w:lvl w:ilvl="0">
      <w:start w:val="38"/>
      <w:numFmt w:val="decimal"/>
      <w:lvlText w:val="%1"/>
      <w:lvlJc w:val="left"/>
      <w:pPr>
        <w:ind w:left="860" w:hanging="754"/>
      </w:pPr>
      <w:rPr>
        <w:rFonts w:ascii="Times New Roman" w:hAnsi="Times New Roman" w:cs="Times New Roman"/>
        <w:b w:val="0"/>
        <w:bCs w:val="0"/>
        <w:i w:val="0"/>
        <w:iCs w:val="0"/>
        <w:w w:val="100"/>
        <w:position w:val="-5"/>
        <w:sz w:val="18"/>
        <w:szCs w:val="18"/>
      </w:rPr>
    </w:lvl>
    <w:lvl w:ilvl="1">
      <w:numFmt w:val="bullet"/>
      <w:lvlText w:val="•"/>
      <w:lvlJc w:val="left"/>
      <w:pPr>
        <w:ind w:left="1716" w:hanging="754"/>
      </w:pPr>
    </w:lvl>
    <w:lvl w:ilvl="2">
      <w:numFmt w:val="bullet"/>
      <w:lvlText w:val="•"/>
      <w:lvlJc w:val="left"/>
      <w:pPr>
        <w:ind w:left="2572" w:hanging="754"/>
      </w:pPr>
    </w:lvl>
    <w:lvl w:ilvl="3">
      <w:numFmt w:val="bullet"/>
      <w:lvlText w:val="•"/>
      <w:lvlJc w:val="left"/>
      <w:pPr>
        <w:ind w:left="3428" w:hanging="754"/>
      </w:pPr>
    </w:lvl>
    <w:lvl w:ilvl="4">
      <w:numFmt w:val="bullet"/>
      <w:lvlText w:val="•"/>
      <w:lvlJc w:val="left"/>
      <w:pPr>
        <w:ind w:left="4284" w:hanging="754"/>
      </w:pPr>
    </w:lvl>
    <w:lvl w:ilvl="5">
      <w:numFmt w:val="bullet"/>
      <w:lvlText w:val="•"/>
      <w:lvlJc w:val="left"/>
      <w:pPr>
        <w:ind w:left="5140" w:hanging="754"/>
      </w:pPr>
    </w:lvl>
    <w:lvl w:ilvl="6">
      <w:numFmt w:val="bullet"/>
      <w:lvlText w:val="•"/>
      <w:lvlJc w:val="left"/>
      <w:pPr>
        <w:ind w:left="5996" w:hanging="754"/>
      </w:pPr>
    </w:lvl>
    <w:lvl w:ilvl="7">
      <w:numFmt w:val="bullet"/>
      <w:lvlText w:val="•"/>
      <w:lvlJc w:val="left"/>
      <w:pPr>
        <w:ind w:left="6852" w:hanging="754"/>
      </w:pPr>
    </w:lvl>
    <w:lvl w:ilvl="8">
      <w:numFmt w:val="bullet"/>
      <w:lvlText w:val="•"/>
      <w:lvlJc w:val="left"/>
      <w:pPr>
        <w:ind w:left="7708" w:hanging="754"/>
      </w:pPr>
    </w:lvl>
  </w:abstractNum>
  <w:abstractNum w:abstractNumId="10" w15:restartNumberingAfterBreak="0">
    <w:nsid w:val="000009EA"/>
    <w:multiLevelType w:val="multilevel"/>
    <w:tmpl w:val="FFFFFFFF"/>
    <w:lvl w:ilvl="0">
      <w:start w:val="1"/>
      <w:numFmt w:val="decimal"/>
      <w:lvlText w:val="%1"/>
      <w:lvlJc w:val="left"/>
      <w:pPr>
        <w:ind w:left="860" w:hanging="664"/>
      </w:pPr>
      <w:rPr>
        <w:rFonts w:ascii="Times New Roman" w:hAnsi="Times New Roman" w:cs="Times New Roman"/>
        <w:b w:val="0"/>
        <w:bCs w:val="0"/>
        <w:i w:val="0"/>
        <w:iCs w:val="0"/>
        <w:w w:val="100"/>
        <w:position w:val="1"/>
        <w:sz w:val="18"/>
        <w:szCs w:val="18"/>
      </w:rPr>
    </w:lvl>
    <w:lvl w:ilvl="1">
      <w:numFmt w:val="bullet"/>
      <w:lvlText w:val="•"/>
      <w:lvlJc w:val="left"/>
      <w:pPr>
        <w:ind w:left="1720" w:hanging="664"/>
      </w:pPr>
    </w:lvl>
    <w:lvl w:ilvl="2">
      <w:numFmt w:val="bullet"/>
      <w:lvlText w:val="•"/>
      <w:lvlJc w:val="left"/>
      <w:pPr>
        <w:ind w:left="2580" w:hanging="664"/>
      </w:pPr>
    </w:lvl>
    <w:lvl w:ilvl="3">
      <w:numFmt w:val="bullet"/>
      <w:lvlText w:val="•"/>
      <w:lvlJc w:val="left"/>
      <w:pPr>
        <w:ind w:left="3440" w:hanging="664"/>
      </w:pPr>
    </w:lvl>
    <w:lvl w:ilvl="4">
      <w:numFmt w:val="bullet"/>
      <w:lvlText w:val="•"/>
      <w:lvlJc w:val="left"/>
      <w:pPr>
        <w:ind w:left="4300" w:hanging="664"/>
      </w:pPr>
    </w:lvl>
    <w:lvl w:ilvl="5">
      <w:numFmt w:val="bullet"/>
      <w:lvlText w:val="•"/>
      <w:lvlJc w:val="left"/>
      <w:pPr>
        <w:ind w:left="5160" w:hanging="664"/>
      </w:pPr>
    </w:lvl>
    <w:lvl w:ilvl="6">
      <w:numFmt w:val="bullet"/>
      <w:lvlText w:val="•"/>
      <w:lvlJc w:val="left"/>
      <w:pPr>
        <w:ind w:left="6020" w:hanging="664"/>
      </w:pPr>
    </w:lvl>
    <w:lvl w:ilvl="7">
      <w:numFmt w:val="bullet"/>
      <w:lvlText w:val="•"/>
      <w:lvlJc w:val="left"/>
      <w:pPr>
        <w:ind w:left="6880" w:hanging="664"/>
      </w:pPr>
    </w:lvl>
    <w:lvl w:ilvl="8">
      <w:numFmt w:val="bullet"/>
      <w:lvlText w:val="•"/>
      <w:lvlJc w:val="left"/>
      <w:pPr>
        <w:ind w:left="7740" w:hanging="664"/>
      </w:pPr>
    </w:lvl>
  </w:abstractNum>
  <w:abstractNum w:abstractNumId="11" w15:restartNumberingAfterBreak="0">
    <w:nsid w:val="04A25F4A"/>
    <w:multiLevelType w:val="multilevel"/>
    <w:tmpl w:val="B664B60C"/>
    <w:lvl w:ilvl="0">
      <w:start w:val="35"/>
      <w:numFmt w:val="decimal"/>
      <w:lvlText w:val="%1"/>
      <w:lvlJc w:val="left"/>
      <w:pPr>
        <w:ind w:left="828" w:hanging="828"/>
      </w:pPr>
      <w:rPr>
        <w:rFonts w:hint="default"/>
      </w:rPr>
    </w:lvl>
    <w:lvl w:ilvl="1">
      <w:start w:val="3"/>
      <w:numFmt w:val="decimal"/>
      <w:lvlText w:val="%1.%2"/>
      <w:lvlJc w:val="left"/>
      <w:pPr>
        <w:ind w:left="828" w:hanging="828"/>
      </w:pPr>
      <w:rPr>
        <w:rFonts w:hint="default"/>
      </w:rPr>
    </w:lvl>
    <w:lvl w:ilvl="2">
      <w:start w:val="12"/>
      <w:numFmt w:val="decimal"/>
      <w:lvlText w:val="%1.%2.%3"/>
      <w:lvlJc w:val="left"/>
      <w:pPr>
        <w:ind w:left="828" w:hanging="828"/>
      </w:pPr>
      <w:rPr>
        <w:rFonts w:hint="default"/>
      </w:rPr>
    </w:lvl>
    <w:lvl w:ilvl="3">
      <w:start w:val="2"/>
      <w:numFmt w:val="decimal"/>
      <w:lvlText w:val="%1.%2.%3.%4"/>
      <w:lvlJc w:val="left"/>
      <w:pPr>
        <w:ind w:left="828" w:hanging="828"/>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8A1201"/>
    <w:multiLevelType w:val="hybridMultilevel"/>
    <w:tmpl w:val="AE64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83BCB"/>
    <w:multiLevelType w:val="hybridMultilevel"/>
    <w:tmpl w:val="1F1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076E59"/>
    <w:multiLevelType w:val="hybridMultilevel"/>
    <w:tmpl w:val="3878D0B8"/>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7"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415B9"/>
    <w:multiLevelType w:val="hybridMultilevel"/>
    <w:tmpl w:val="3BC8C0A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2E3A1D"/>
    <w:multiLevelType w:val="hybridMultilevel"/>
    <w:tmpl w:val="7D92BC02"/>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D9795E"/>
    <w:multiLevelType w:val="hybridMultilevel"/>
    <w:tmpl w:val="A45C095C"/>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CB5CFA"/>
    <w:multiLevelType w:val="hybridMultilevel"/>
    <w:tmpl w:val="FEEE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689840">
    <w:abstractNumId w:val="16"/>
  </w:num>
  <w:num w:numId="2" w16cid:durableId="218636364">
    <w:abstractNumId w:val="18"/>
  </w:num>
  <w:num w:numId="3" w16cid:durableId="210823008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16cid:durableId="1917325855">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16cid:durableId="637416603">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16cid:durableId="1928611601">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16cid:durableId="1702130266">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16cid:durableId="892814634">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16cid:durableId="1203054868">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16cid:durableId="1871066989">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16cid:durableId="186327786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16cid:durableId="498469314">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16cid:durableId="1465735362">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16cid:durableId="1517840928">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16cid:durableId="1892181388">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16cid:durableId="752052084">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16cid:durableId="185410078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16cid:durableId="779375406">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16cid:durableId="846480871">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16cid:durableId="1289780108">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16cid:durableId="16002488">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16cid:durableId="1134175641">
    <w:abstractNumId w:val="20"/>
  </w:num>
  <w:num w:numId="23" w16cid:durableId="14820419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16cid:durableId="1024863719">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16cid:durableId="780101877">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16cid:durableId="353963628">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16cid:durableId="1092312029">
    <w:abstractNumId w:val="15"/>
  </w:num>
  <w:num w:numId="28" w16cid:durableId="1867208883">
    <w:abstractNumId w:val="17"/>
  </w:num>
  <w:num w:numId="29" w16cid:durableId="1191844542">
    <w:abstractNumId w:val="7"/>
  </w:num>
  <w:num w:numId="30" w16cid:durableId="1527602554">
    <w:abstractNumId w:val="6"/>
  </w:num>
  <w:num w:numId="31" w16cid:durableId="834032419">
    <w:abstractNumId w:val="19"/>
  </w:num>
  <w:num w:numId="32" w16cid:durableId="166292877">
    <w:abstractNumId w:val="12"/>
  </w:num>
  <w:num w:numId="33" w16cid:durableId="737217173">
    <w:abstractNumId w:val="13"/>
  </w:num>
  <w:num w:numId="34" w16cid:durableId="205605543">
    <w:abstractNumId w:val="22"/>
  </w:num>
  <w:num w:numId="35" w16cid:durableId="202907740">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2095084205">
    <w:abstractNumId w:val="5"/>
  </w:num>
  <w:num w:numId="37" w16cid:durableId="1060402693">
    <w:abstractNumId w:val="3"/>
  </w:num>
  <w:num w:numId="38" w16cid:durableId="104811744">
    <w:abstractNumId w:val="2"/>
  </w:num>
  <w:num w:numId="39" w16cid:durableId="1065299144">
    <w:abstractNumId w:val="1"/>
  </w:num>
  <w:num w:numId="40" w16cid:durableId="899294013">
    <w:abstractNumId w:val="4"/>
  </w:num>
  <w:num w:numId="41" w16cid:durableId="167716915">
    <w:abstractNumId w:val="11"/>
  </w:num>
  <w:num w:numId="42" w16cid:durableId="2131780345">
    <w:abstractNumId w:val="10"/>
  </w:num>
  <w:num w:numId="43" w16cid:durableId="587426964">
    <w:abstractNumId w:val="14"/>
  </w:num>
  <w:num w:numId="44" w16cid:durableId="386685076">
    <w:abstractNumId w:val="21"/>
  </w:num>
  <w:num w:numId="45" w16cid:durableId="2063170670">
    <w:abstractNumId w:val="9"/>
  </w:num>
  <w:num w:numId="46" w16cid:durableId="1241255885">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hammad Kumail Haider">
    <w15:presenceInfo w15:providerId="AD" w15:userId="S::haiderkumail@fb.com::444f6398-5440-4ffb-8d43-328cf9a715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D9B"/>
    <w:rsid w:val="0000109D"/>
    <w:rsid w:val="0000137F"/>
    <w:rsid w:val="00001522"/>
    <w:rsid w:val="00001A6D"/>
    <w:rsid w:val="00001B0E"/>
    <w:rsid w:val="00001C13"/>
    <w:rsid w:val="00001CA5"/>
    <w:rsid w:val="00001D4E"/>
    <w:rsid w:val="000021B7"/>
    <w:rsid w:val="00002965"/>
    <w:rsid w:val="00002B02"/>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1CE"/>
    <w:rsid w:val="00006C87"/>
    <w:rsid w:val="00006D87"/>
    <w:rsid w:val="00006E8A"/>
    <w:rsid w:val="00006F43"/>
    <w:rsid w:val="0000712B"/>
    <w:rsid w:val="0000735E"/>
    <w:rsid w:val="000075F2"/>
    <w:rsid w:val="00007FAE"/>
    <w:rsid w:val="0001082A"/>
    <w:rsid w:val="00010861"/>
    <w:rsid w:val="0001100D"/>
    <w:rsid w:val="00011A2D"/>
    <w:rsid w:val="00011B1D"/>
    <w:rsid w:val="00011C44"/>
    <w:rsid w:val="00011F41"/>
    <w:rsid w:val="000121B1"/>
    <w:rsid w:val="000123B0"/>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DC3"/>
    <w:rsid w:val="00020EFB"/>
    <w:rsid w:val="0002104D"/>
    <w:rsid w:val="00021AAE"/>
    <w:rsid w:val="00021B93"/>
    <w:rsid w:val="00021DBE"/>
    <w:rsid w:val="00022209"/>
    <w:rsid w:val="000222F5"/>
    <w:rsid w:val="000222FF"/>
    <w:rsid w:val="00022523"/>
    <w:rsid w:val="00022B10"/>
    <w:rsid w:val="00022C66"/>
    <w:rsid w:val="00022EB4"/>
    <w:rsid w:val="00023245"/>
    <w:rsid w:val="00023289"/>
    <w:rsid w:val="000239AF"/>
    <w:rsid w:val="00023C71"/>
    <w:rsid w:val="00023D4D"/>
    <w:rsid w:val="00024ABC"/>
    <w:rsid w:val="00024B82"/>
    <w:rsid w:val="00024C30"/>
    <w:rsid w:val="00024CF1"/>
    <w:rsid w:val="00024E44"/>
    <w:rsid w:val="00025142"/>
    <w:rsid w:val="000253CF"/>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E14"/>
    <w:rsid w:val="00030FEC"/>
    <w:rsid w:val="00031137"/>
    <w:rsid w:val="000313FA"/>
    <w:rsid w:val="0003196E"/>
    <w:rsid w:val="00031A78"/>
    <w:rsid w:val="000320C5"/>
    <w:rsid w:val="000321D0"/>
    <w:rsid w:val="0003308F"/>
    <w:rsid w:val="0003312C"/>
    <w:rsid w:val="000333CE"/>
    <w:rsid w:val="000338EC"/>
    <w:rsid w:val="000339EB"/>
    <w:rsid w:val="00033CB6"/>
    <w:rsid w:val="0003417D"/>
    <w:rsid w:val="0003420E"/>
    <w:rsid w:val="000342F9"/>
    <w:rsid w:val="0003469D"/>
    <w:rsid w:val="00034764"/>
    <w:rsid w:val="000347D1"/>
    <w:rsid w:val="00034CE8"/>
    <w:rsid w:val="00035125"/>
    <w:rsid w:val="00035235"/>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67"/>
    <w:rsid w:val="00043360"/>
    <w:rsid w:val="0004378A"/>
    <w:rsid w:val="00044579"/>
    <w:rsid w:val="00044802"/>
    <w:rsid w:val="000449A6"/>
    <w:rsid w:val="00044A80"/>
    <w:rsid w:val="000450C2"/>
    <w:rsid w:val="000455CF"/>
    <w:rsid w:val="00045796"/>
    <w:rsid w:val="00045CE6"/>
    <w:rsid w:val="0004636A"/>
    <w:rsid w:val="00046D39"/>
    <w:rsid w:val="00046F8C"/>
    <w:rsid w:val="00047550"/>
    <w:rsid w:val="0004789D"/>
    <w:rsid w:val="000501BC"/>
    <w:rsid w:val="0005039F"/>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441"/>
    <w:rsid w:val="00054452"/>
    <w:rsid w:val="000544C6"/>
    <w:rsid w:val="00054850"/>
    <w:rsid w:val="000548F9"/>
    <w:rsid w:val="00054963"/>
    <w:rsid w:val="00055005"/>
    <w:rsid w:val="000552F9"/>
    <w:rsid w:val="00055334"/>
    <w:rsid w:val="000555DF"/>
    <w:rsid w:val="000559E7"/>
    <w:rsid w:val="00055C26"/>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6C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E"/>
    <w:rsid w:val="00073065"/>
    <w:rsid w:val="00073074"/>
    <w:rsid w:val="0007328E"/>
    <w:rsid w:val="00073658"/>
    <w:rsid w:val="000740AE"/>
    <w:rsid w:val="00074761"/>
    <w:rsid w:val="00074968"/>
    <w:rsid w:val="0007496C"/>
    <w:rsid w:val="00074A84"/>
    <w:rsid w:val="00074DE3"/>
    <w:rsid w:val="000750A6"/>
    <w:rsid w:val="000752FF"/>
    <w:rsid w:val="000753E8"/>
    <w:rsid w:val="000754CA"/>
    <w:rsid w:val="00075991"/>
    <w:rsid w:val="0007630E"/>
    <w:rsid w:val="00076313"/>
    <w:rsid w:val="0007648D"/>
    <w:rsid w:val="00076855"/>
    <w:rsid w:val="00076CAA"/>
    <w:rsid w:val="00076D15"/>
    <w:rsid w:val="00076E60"/>
    <w:rsid w:val="00076F21"/>
    <w:rsid w:val="000774D5"/>
    <w:rsid w:val="00077B51"/>
    <w:rsid w:val="00077BDD"/>
    <w:rsid w:val="00077C40"/>
    <w:rsid w:val="00077EED"/>
    <w:rsid w:val="0008011F"/>
    <w:rsid w:val="00080243"/>
    <w:rsid w:val="000803A9"/>
    <w:rsid w:val="0008099E"/>
    <w:rsid w:val="00080C79"/>
    <w:rsid w:val="00080CAC"/>
    <w:rsid w:val="000810B1"/>
    <w:rsid w:val="00081606"/>
    <w:rsid w:val="00081AD0"/>
    <w:rsid w:val="00081D53"/>
    <w:rsid w:val="00081E0F"/>
    <w:rsid w:val="0008200B"/>
    <w:rsid w:val="000820B1"/>
    <w:rsid w:val="000820EE"/>
    <w:rsid w:val="0008215B"/>
    <w:rsid w:val="000823F7"/>
    <w:rsid w:val="00082744"/>
    <w:rsid w:val="0008351A"/>
    <w:rsid w:val="000837FA"/>
    <w:rsid w:val="0008394E"/>
    <w:rsid w:val="00083B0A"/>
    <w:rsid w:val="00083B74"/>
    <w:rsid w:val="0008430D"/>
    <w:rsid w:val="000843B2"/>
    <w:rsid w:val="0008442C"/>
    <w:rsid w:val="00084493"/>
    <w:rsid w:val="0008566E"/>
    <w:rsid w:val="00086127"/>
    <w:rsid w:val="00086779"/>
    <w:rsid w:val="00086A2F"/>
    <w:rsid w:val="00086C1F"/>
    <w:rsid w:val="00086F24"/>
    <w:rsid w:val="00086F31"/>
    <w:rsid w:val="000870A1"/>
    <w:rsid w:val="00087766"/>
    <w:rsid w:val="00087874"/>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812"/>
    <w:rsid w:val="00094010"/>
    <w:rsid w:val="0009408D"/>
    <w:rsid w:val="0009463A"/>
    <w:rsid w:val="0009471E"/>
    <w:rsid w:val="00094733"/>
    <w:rsid w:val="000948F5"/>
    <w:rsid w:val="00094914"/>
    <w:rsid w:val="000949F2"/>
    <w:rsid w:val="00094B7C"/>
    <w:rsid w:val="00094B87"/>
    <w:rsid w:val="00094DC0"/>
    <w:rsid w:val="00094E00"/>
    <w:rsid w:val="00094E49"/>
    <w:rsid w:val="00094EA5"/>
    <w:rsid w:val="00095363"/>
    <w:rsid w:val="0009596C"/>
    <w:rsid w:val="00095C1E"/>
    <w:rsid w:val="00095CB6"/>
    <w:rsid w:val="000960C9"/>
    <w:rsid w:val="000960E6"/>
    <w:rsid w:val="000967F9"/>
    <w:rsid w:val="00096AF7"/>
    <w:rsid w:val="00096FAC"/>
    <w:rsid w:val="00096FD6"/>
    <w:rsid w:val="00097504"/>
    <w:rsid w:val="000A0610"/>
    <w:rsid w:val="000A099E"/>
    <w:rsid w:val="000A0B76"/>
    <w:rsid w:val="000A1169"/>
    <w:rsid w:val="000A12A6"/>
    <w:rsid w:val="000A12BA"/>
    <w:rsid w:val="000A1577"/>
    <w:rsid w:val="000A1698"/>
    <w:rsid w:val="000A174B"/>
    <w:rsid w:val="000A1884"/>
    <w:rsid w:val="000A197F"/>
    <w:rsid w:val="000A1DEA"/>
    <w:rsid w:val="000A1E72"/>
    <w:rsid w:val="000A1F16"/>
    <w:rsid w:val="000A1F6E"/>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A75"/>
    <w:rsid w:val="000A58BE"/>
    <w:rsid w:val="000A5DEF"/>
    <w:rsid w:val="000A66F8"/>
    <w:rsid w:val="000A6854"/>
    <w:rsid w:val="000A6C9F"/>
    <w:rsid w:val="000A6F26"/>
    <w:rsid w:val="000A7151"/>
    <w:rsid w:val="000A71F2"/>
    <w:rsid w:val="000A74DB"/>
    <w:rsid w:val="000A75F7"/>
    <w:rsid w:val="000A76C8"/>
    <w:rsid w:val="000A7819"/>
    <w:rsid w:val="000A7C44"/>
    <w:rsid w:val="000B0857"/>
    <w:rsid w:val="000B09BF"/>
    <w:rsid w:val="000B10B8"/>
    <w:rsid w:val="000B19C7"/>
    <w:rsid w:val="000B1AAB"/>
    <w:rsid w:val="000B1C77"/>
    <w:rsid w:val="000B3024"/>
    <w:rsid w:val="000B3334"/>
    <w:rsid w:val="000B35BA"/>
    <w:rsid w:val="000B3897"/>
    <w:rsid w:val="000B4007"/>
    <w:rsid w:val="000B47A1"/>
    <w:rsid w:val="000B47D6"/>
    <w:rsid w:val="000B481C"/>
    <w:rsid w:val="000B4DE9"/>
    <w:rsid w:val="000B58E6"/>
    <w:rsid w:val="000B59F3"/>
    <w:rsid w:val="000B5DB7"/>
    <w:rsid w:val="000B5E03"/>
    <w:rsid w:val="000B5FCA"/>
    <w:rsid w:val="000B612D"/>
    <w:rsid w:val="000B6348"/>
    <w:rsid w:val="000B63E4"/>
    <w:rsid w:val="000B643C"/>
    <w:rsid w:val="000B654F"/>
    <w:rsid w:val="000B6ABE"/>
    <w:rsid w:val="000B6DB3"/>
    <w:rsid w:val="000B7297"/>
    <w:rsid w:val="000B7352"/>
    <w:rsid w:val="000B73E1"/>
    <w:rsid w:val="000B7681"/>
    <w:rsid w:val="000B7C4A"/>
    <w:rsid w:val="000B7D6C"/>
    <w:rsid w:val="000C00ED"/>
    <w:rsid w:val="000C030D"/>
    <w:rsid w:val="000C045A"/>
    <w:rsid w:val="000C066C"/>
    <w:rsid w:val="000C0A65"/>
    <w:rsid w:val="000C0C77"/>
    <w:rsid w:val="000C0D90"/>
    <w:rsid w:val="000C126F"/>
    <w:rsid w:val="000C1339"/>
    <w:rsid w:val="000C14AD"/>
    <w:rsid w:val="000C1B3F"/>
    <w:rsid w:val="000C1C76"/>
    <w:rsid w:val="000C20F5"/>
    <w:rsid w:val="000C21DD"/>
    <w:rsid w:val="000C26C5"/>
    <w:rsid w:val="000C27BB"/>
    <w:rsid w:val="000C28DE"/>
    <w:rsid w:val="000C2E2D"/>
    <w:rsid w:val="000C3764"/>
    <w:rsid w:val="000C37C5"/>
    <w:rsid w:val="000C3CFB"/>
    <w:rsid w:val="000C3D42"/>
    <w:rsid w:val="000C40FF"/>
    <w:rsid w:val="000C454F"/>
    <w:rsid w:val="000C46B2"/>
    <w:rsid w:val="000C4A5D"/>
    <w:rsid w:val="000C4BFA"/>
    <w:rsid w:val="000C4C73"/>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D4C"/>
    <w:rsid w:val="000D0FE2"/>
    <w:rsid w:val="000D120A"/>
    <w:rsid w:val="000D127B"/>
    <w:rsid w:val="000D1281"/>
    <w:rsid w:val="000D12F0"/>
    <w:rsid w:val="000D16E5"/>
    <w:rsid w:val="000D1791"/>
    <w:rsid w:val="000D1AB1"/>
    <w:rsid w:val="000D1CA0"/>
    <w:rsid w:val="000D29BB"/>
    <w:rsid w:val="000D29D7"/>
    <w:rsid w:val="000D31FD"/>
    <w:rsid w:val="000D3568"/>
    <w:rsid w:val="000D374D"/>
    <w:rsid w:val="000D389E"/>
    <w:rsid w:val="000D3B8F"/>
    <w:rsid w:val="000D3B91"/>
    <w:rsid w:val="000D41D4"/>
    <w:rsid w:val="000D43B6"/>
    <w:rsid w:val="000D455E"/>
    <w:rsid w:val="000D45A9"/>
    <w:rsid w:val="000D487F"/>
    <w:rsid w:val="000D4CA3"/>
    <w:rsid w:val="000D4D31"/>
    <w:rsid w:val="000D4EE9"/>
    <w:rsid w:val="000D4F07"/>
    <w:rsid w:val="000D50B4"/>
    <w:rsid w:val="000D533F"/>
    <w:rsid w:val="000D5342"/>
    <w:rsid w:val="000D5FD7"/>
    <w:rsid w:val="000D64FE"/>
    <w:rsid w:val="000D6FEA"/>
    <w:rsid w:val="000D70DA"/>
    <w:rsid w:val="000D71D2"/>
    <w:rsid w:val="000D74A8"/>
    <w:rsid w:val="000D74F1"/>
    <w:rsid w:val="000D756C"/>
    <w:rsid w:val="000D777C"/>
    <w:rsid w:val="000D7C90"/>
    <w:rsid w:val="000D7F13"/>
    <w:rsid w:val="000E0323"/>
    <w:rsid w:val="000E0370"/>
    <w:rsid w:val="000E0495"/>
    <w:rsid w:val="000E06AA"/>
    <w:rsid w:val="000E08C3"/>
    <w:rsid w:val="000E0AE8"/>
    <w:rsid w:val="000E0DA3"/>
    <w:rsid w:val="000E118F"/>
    <w:rsid w:val="000E168F"/>
    <w:rsid w:val="000E1771"/>
    <w:rsid w:val="000E182C"/>
    <w:rsid w:val="000E1A34"/>
    <w:rsid w:val="000E1AEB"/>
    <w:rsid w:val="000E1BBA"/>
    <w:rsid w:val="000E1DE9"/>
    <w:rsid w:val="000E203E"/>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887"/>
    <w:rsid w:val="000E588B"/>
    <w:rsid w:val="000E59B0"/>
    <w:rsid w:val="000E5C69"/>
    <w:rsid w:val="000E5CC7"/>
    <w:rsid w:val="000E5E88"/>
    <w:rsid w:val="000E5F88"/>
    <w:rsid w:val="000E6377"/>
    <w:rsid w:val="000E63C8"/>
    <w:rsid w:val="000E671C"/>
    <w:rsid w:val="000E6939"/>
    <w:rsid w:val="000E6A02"/>
    <w:rsid w:val="000E6CEA"/>
    <w:rsid w:val="000E6F2A"/>
    <w:rsid w:val="000E704A"/>
    <w:rsid w:val="000E70D2"/>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E3"/>
    <w:rsid w:val="000F30DC"/>
    <w:rsid w:val="000F30EE"/>
    <w:rsid w:val="000F3111"/>
    <w:rsid w:val="000F35C8"/>
    <w:rsid w:val="000F3987"/>
    <w:rsid w:val="000F3A6B"/>
    <w:rsid w:val="000F456D"/>
    <w:rsid w:val="000F45A8"/>
    <w:rsid w:val="000F470D"/>
    <w:rsid w:val="000F4D1D"/>
    <w:rsid w:val="000F522E"/>
    <w:rsid w:val="000F542A"/>
    <w:rsid w:val="000F589B"/>
    <w:rsid w:val="000F5E7C"/>
    <w:rsid w:val="000F5E96"/>
    <w:rsid w:val="000F6420"/>
    <w:rsid w:val="000F6461"/>
    <w:rsid w:val="000F6922"/>
    <w:rsid w:val="000F69F4"/>
    <w:rsid w:val="000F6FBF"/>
    <w:rsid w:val="000F74AD"/>
    <w:rsid w:val="000F7760"/>
    <w:rsid w:val="000F7CEF"/>
    <w:rsid w:val="000F7D1E"/>
    <w:rsid w:val="001005A2"/>
    <w:rsid w:val="001012BD"/>
    <w:rsid w:val="001012D5"/>
    <w:rsid w:val="001012F7"/>
    <w:rsid w:val="001015AD"/>
    <w:rsid w:val="0010162B"/>
    <w:rsid w:val="00101AC8"/>
    <w:rsid w:val="00102168"/>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5C6"/>
    <w:rsid w:val="001105D0"/>
    <w:rsid w:val="0011067D"/>
    <w:rsid w:val="00111191"/>
    <w:rsid w:val="001113EF"/>
    <w:rsid w:val="001119AA"/>
    <w:rsid w:val="00111B43"/>
    <w:rsid w:val="00111C94"/>
    <w:rsid w:val="001121D5"/>
    <w:rsid w:val="001129CC"/>
    <w:rsid w:val="00112C71"/>
    <w:rsid w:val="00112D64"/>
    <w:rsid w:val="00112F5F"/>
    <w:rsid w:val="00112F6B"/>
    <w:rsid w:val="001139CC"/>
    <w:rsid w:val="00114D06"/>
    <w:rsid w:val="00114E71"/>
    <w:rsid w:val="00115A92"/>
    <w:rsid w:val="00115CBD"/>
    <w:rsid w:val="001169AA"/>
    <w:rsid w:val="00116A31"/>
    <w:rsid w:val="001171D4"/>
    <w:rsid w:val="00117B02"/>
    <w:rsid w:val="00117D70"/>
    <w:rsid w:val="00117DBA"/>
    <w:rsid w:val="00117F02"/>
    <w:rsid w:val="001200EE"/>
    <w:rsid w:val="00120244"/>
    <w:rsid w:val="00120378"/>
    <w:rsid w:val="0012039D"/>
    <w:rsid w:val="001203D1"/>
    <w:rsid w:val="001205C8"/>
    <w:rsid w:val="00120674"/>
    <w:rsid w:val="00120CCA"/>
    <w:rsid w:val="0012113B"/>
    <w:rsid w:val="001212B4"/>
    <w:rsid w:val="0012180F"/>
    <w:rsid w:val="0012193A"/>
    <w:rsid w:val="001219DB"/>
    <w:rsid w:val="00121B9E"/>
    <w:rsid w:val="00121F86"/>
    <w:rsid w:val="001221E7"/>
    <w:rsid w:val="00122354"/>
    <w:rsid w:val="0012376C"/>
    <w:rsid w:val="001237DC"/>
    <w:rsid w:val="001237FA"/>
    <w:rsid w:val="00123820"/>
    <w:rsid w:val="00123C64"/>
    <w:rsid w:val="00123DD0"/>
    <w:rsid w:val="001241BA"/>
    <w:rsid w:val="00124239"/>
    <w:rsid w:val="00124C8D"/>
    <w:rsid w:val="00124D20"/>
    <w:rsid w:val="00124E47"/>
    <w:rsid w:val="00125462"/>
    <w:rsid w:val="0012582D"/>
    <w:rsid w:val="00125897"/>
    <w:rsid w:val="001258F9"/>
    <w:rsid w:val="00126241"/>
    <w:rsid w:val="00126337"/>
    <w:rsid w:val="0012667A"/>
    <w:rsid w:val="0012678B"/>
    <w:rsid w:val="001275AD"/>
    <w:rsid w:val="00127FB3"/>
    <w:rsid w:val="00130051"/>
    <w:rsid w:val="0013020C"/>
    <w:rsid w:val="001303B7"/>
    <w:rsid w:val="001307DC"/>
    <w:rsid w:val="00130B9A"/>
    <w:rsid w:val="00130C65"/>
    <w:rsid w:val="00130C74"/>
    <w:rsid w:val="00130E77"/>
    <w:rsid w:val="00131A80"/>
    <w:rsid w:val="00131CA5"/>
    <w:rsid w:val="0013202E"/>
    <w:rsid w:val="001320AA"/>
    <w:rsid w:val="0013231A"/>
    <w:rsid w:val="00132CF5"/>
    <w:rsid w:val="0013372F"/>
    <w:rsid w:val="001337F5"/>
    <w:rsid w:val="00133EB5"/>
    <w:rsid w:val="00133EE3"/>
    <w:rsid w:val="00133F60"/>
    <w:rsid w:val="00133FB0"/>
    <w:rsid w:val="00133FC9"/>
    <w:rsid w:val="001340B3"/>
    <w:rsid w:val="0013420E"/>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F3D"/>
    <w:rsid w:val="001372CF"/>
    <w:rsid w:val="001372D6"/>
    <w:rsid w:val="0013751C"/>
    <w:rsid w:val="00137A2B"/>
    <w:rsid w:val="00137D96"/>
    <w:rsid w:val="00137DB8"/>
    <w:rsid w:val="00137F96"/>
    <w:rsid w:val="0014012D"/>
    <w:rsid w:val="0014014E"/>
    <w:rsid w:val="001402E2"/>
    <w:rsid w:val="00140417"/>
    <w:rsid w:val="00140662"/>
    <w:rsid w:val="00140874"/>
    <w:rsid w:val="00140977"/>
    <w:rsid w:val="0014102C"/>
    <w:rsid w:val="001419A4"/>
    <w:rsid w:val="00141AE6"/>
    <w:rsid w:val="001422E1"/>
    <w:rsid w:val="00142587"/>
    <w:rsid w:val="0014302E"/>
    <w:rsid w:val="00143233"/>
    <w:rsid w:val="00143240"/>
    <w:rsid w:val="001434CC"/>
    <w:rsid w:val="001437DA"/>
    <w:rsid w:val="00143EE7"/>
    <w:rsid w:val="00144269"/>
    <w:rsid w:val="001443D7"/>
    <w:rsid w:val="00144511"/>
    <w:rsid w:val="00144707"/>
    <w:rsid w:val="0014471D"/>
    <w:rsid w:val="0014473A"/>
    <w:rsid w:val="0014481E"/>
    <w:rsid w:val="0014495B"/>
    <w:rsid w:val="001453B4"/>
    <w:rsid w:val="00145B95"/>
    <w:rsid w:val="00146C0B"/>
    <w:rsid w:val="00146C4D"/>
    <w:rsid w:val="001471A7"/>
    <w:rsid w:val="00147301"/>
    <w:rsid w:val="0014797A"/>
    <w:rsid w:val="001479D6"/>
    <w:rsid w:val="00150501"/>
    <w:rsid w:val="001505D5"/>
    <w:rsid w:val="00150687"/>
    <w:rsid w:val="001507E8"/>
    <w:rsid w:val="00150810"/>
    <w:rsid w:val="0015094C"/>
    <w:rsid w:val="001510FB"/>
    <w:rsid w:val="001514B9"/>
    <w:rsid w:val="00151764"/>
    <w:rsid w:val="00151837"/>
    <w:rsid w:val="00151AC4"/>
    <w:rsid w:val="00151AF9"/>
    <w:rsid w:val="00151BEA"/>
    <w:rsid w:val="0015207A"/>
    <w:rsid w:val="001525D4"/>
    <w:rsid w:val="00152807"/>
    <w:rsid w:val="00152961"/>
    <w:rsid w:val="00153003"/>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60F6"/>
    <w:rsid w:val="00156D38"/>
    <w:rsid w:val="00156F8B"/>
    <w:rsid w:val="0015752F"/>
    <w:rsid w:val="001576A3"/>
    <w:rsid w:val="00157DBC"/>
    <w:rsid w:val="00157E3B"/>
    <w:rsid w:val="0016007D"/>
    <w:rsid w:val="00160249"/>
    <w:rsid w:val="001603D5"/>
    <w:rsid w:val="001607DC"/>
    <w:rsid w:val="00160B6B"/>
    <w:rsid w:val="00160BC6"/>
    <w:rsid w:val="00161259"/>
    <w:rsid w:val="0016156F"/>
    <w:rsid w:val="00161C7D"/>
    <w:rsid w:val="00161D3A"/>
    <w:rsid w:val="00162076"/>
    <w:rsid w:val="001624E2"/>
    <w:rsid w:val="00162500"/>
    <w:rsid w:val="00162759"/>
    <w:rsid w:val="00162C5F"/>
    <w:rsid w:val="00162E05"/>
    <w:rsid w:val="00162E1C"/>
    <w:rsid w:val="001631BB"/>
    <w:rsid w:val="001632E0"/>
    <w:rsid w:val="00163554"/>
    <w:rsid w:val="001635C6"/>
    <w:rsid w:val="00163802"/>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B5"/>
    <w:rsid w:val="00166586"/>
    <w:rsid w:val="001668AD"/>
    <w:rsid w:val="0016690E"/>
    <w:rsid w:val="00166F09"/>
    <w:rsid w:val="001674C3"/>
    <w:rsid w:val="00167DD4"/>
    <w:rsid w:val="00167E43"/>
    <w:rsid w:val="00167FA4"/>
    <w:rsid w:val="0017011D"/>
    <w:rsid w:val="001701F5"/>
    <w:rsid w:val="00170473"/>
    <w:rsid w:val="001705A5"/>
    <w:rsid w:val="001705CC"/>
    <w:rsid w:val="001708A7"/>
    <w:rsid w:val="00170FF2"/>
    <w:rsid w:val="0017119F"/>
    <w:rsid w:val="00171229"/>
    <w:rsid w:val="0017136C"/>
    <w:rsid w:val="001713AD"/>
    <w:rsid w:val="00171499"/>
    <w:rsid w:val="00171AD6"/>
    <w:rsid w:val="00171B58"/>
    <w:rsid w:val="0017215D"/>
    <w:rsid w:val="00172276"/>
    <w:rsid w:val="00172740"/>
    <w:rsid w:val="00172F7C"/>
    <w:rsid w:val="0017367D"/>
    <w:rsid w:val="00173AA4"/>
    <w:rsid w:val="00173C29"/>
    <w:rsid w:val="00173CF0"/>
    <w:rsid w:val="00174426"/>
    <w:rsid w:val="00174FA8"/>
    <w:rsid w:val="00174FD2"/>
    <w:rsid w:val="001751B1"/>
    <w:rsid w:val="001753C9"/>
    <w:rsid w:val="001753D2"/>
    <w:rsid w:val="00176D17"/>
    <w:rsid w:val="00176E00"/>
    <w:rsid w:val="001779F4"/>
    <w:rsid w:val="00177CF8"/>
    <w:rsid w:val="00180038"/>
    <w:rsid w:val="0018012D"/>
    <w:rsid w:val="0018083C"/>
    <w:rsid w:val="001809BE"/>
    <w:rsid w:val="00180D0A"/>
    <w:rsid w:val="001812BC"/>
    <w:rsid w:val="00181BA4"/>
    <w:rsid w:val="00182973"/>
    <w:rsid w:val="00182F9F"/>
    <w:rsid w:val="001830A2"/>
    <w:rsid w:val="001833D1"/>
    <w:rsid w:val="00183413"/>
    <w:rsid w:val="00183559"/>
    <w:rsid w:val="001836C6"/>
    <w:rsid w:val="001837D7"/>
    <w:rsid w:val="0018438C"/>
    <w:rsid w:val="001844B0"/>
    <w:rsid w:val="00185078"/>
    <w:rsid w:val="0018511A"/>
    <w:rsid w:val="00185156"/>
    <w:rsid w:val="0018612C"/>
    <w:rsid w:val="00186D8C"/>
    <w:rsid w:val="0018762F"/>
    <w:rsid w:val="00187D57"/>
    <w:rsid w:val="001901F0"/>
    <w:rsid w:val="001902FA"/>
    <w:rsid w:val="001903F4"/>
    <w:rsid w:val="00190406"/>
    <w:rsid w:val="001905E8"/>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AA"/>
    <w:rsid w:val="001947FB"/>
    <w:rsid w:val="0019587D"/>
    <w:rsid w:val="00195CD7"/>
    <w:rsid w:val="00195D29"/>
    <w:rsid w:val="00195FCA"/>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A47"/>
    <w:rsid w:val="001A0AE5"/>
    <w:rsid w:val="001A0B4A"/>
    <w:rsid w:val="001A0E22"/>
    <w:rsid w:val="001A1D99"/>
    <w:rsid w:val="001A1DB8"/>
    <w:rsid w:val="001A214C"/>
    <w:rsid w:val="001A2C2C"/>
    <w:rsid w:val="001A31CE"/>
    <w:rsid w:val="001A331F"/>
    <w:rsid w:val="001A3896"/>
    <w:rsid w:val="001A3C13"/>
    <w:rsid w:val="001A3FDA"/>
    <w:rsid w:val="001A434A"/>
    <w:rsid w:val="001A4797"/>
    <w:rsid w:val="001A4868"/>
    <w:rsid w:val="001A4B4E"/>
    <w:rsid w:val="001A54F6"/>
    <w:rsid w:val="001A55C2"/>
    <w:rsid w:val="001A5DA1"/>
    <w:rsid w:val="001A5ECD"/>
    <w:rsid w:val="001A5FAD"/>
    <w:rsid w:val="001A6140"/>
    <w:rsid w:val="001A61A0"/>
    <w:rsid w:val="001A62E6"/>
    <w:rsid w:val="001A6365"/>
    <w:rsid w:val="001A6785"/>
    <w:rsid w:val="001A7163"/>
    <w:rsid w:val="001A7638"/>
    <w:rsid w:val="001A785B"/>
    <w:rsid w:val="001A787F"/>
    <w:rsid w:val="001B0541"/>
    <w:rsid w:val="001B0759"/>
    <w:rsid w:val="001B0F53"/>
    <w:rsid w:val="001B161F"/>
    <w:rsid w:val="001B1ADF"/>
    <w:rsid w:val="001B1E43"/>
    <w:rsid w:val="001B1EF2"/>
    <w:rsid w:val="001B263C"/>
    <w:rsid w:val="001B2851"/>
    <w:rsid w:val="001B2D78"/>
    <w:rsid w:val="001B2E6A"/>
    <w:rsid w:val="001B2ED9"/>
    <w:rsid w:val="001B376F"/>
    <w:rsid w:val="001B37A4"/>
    <w:rsid w:val="001B37C7"/>
    <w:rsid w:val="001B3C30"/>
    <w:rsid w:val="001B446D"/>
    <w:rsid w:val="001B47C3"/>
    <w:rsid w:val="001B481C"/>
    <w:rsid w:val="001B4A97"/>
    <w:rsid w:val="001B4B16"/>
    <w:rsid w:val="001B4F84"/>
    <w:rsid w:val="001B50B8"/>
    <w:rsid w:val="001B5139"/>
    <w:rsid w:val="001B526A"/>
    <w:rsid w:val="001B5342"/>
    <w:rsid w:val="001B5E3B"/>
    <w:rsid w:val="001B60B2"/>
    <w:rsid w:val="001B60C9"/>
    <w:rsid w:val="001B6359"/>
    <w:rsid w:val="001B63A3"/>
    <w:rsid w:val="001B641F"/>
    <w:rsid w:val="001B650B"/>
    <w:rsid w:val="001B6A7A"/>
    <w:rsid w:val="001B6A8A"/>
    <w:rsid w:val="001B6B5C"/>
    <w:rsid w:val="001B6F18"/>
    <w:rsid w:val="001B7034"/>
    <w:rsid w:val="001B720C"/>
    <w:rsid w:val="001B738D"/>
    <w:rsid w:val="001B7717"/>
    <w:rsid w:val="001B7B1C"/>
    <w:rsid w:val="001B7E14"/>
    <w:rsid w:val="001C002F"/>
    <w:rsid w:val="001C02A1"/>
    <w:rsid w:val="001C06EE"/>
    <w:rsid w:val="001C0708"/>
    <w:rsid w:val="001C0986"/>
    <w:rsid w:val="001C09FC"/>
    <w:rsid w:val="001C0EBF"/>
    <w:rsid w:val="001C12D5"/>
    <w:rsid w:val="001C15A5"/>
    <w:rsid w:val="001C1A34"/>
    <w:rsid w:val="001C1C67"/>
    <w:rsid w:val="001C1DAE"/>
    <w:rsid w:val="001C1F38"/>
    <w:rsid w:val="001C21D3"/>
    <w:rsid w:val="001C23A4"/>
    <w:rsid w:val="001C23D9"/>
    <w:rsid w:val="001C258B"/>
    <w:rsid w:val="001C2CE8"/>
    <w:rsid w:val="001C2D43"/>
    <w:rsid w:val="001C2EE9"/>
    <w:rsid w:val="001C2F11"/>
    <w:rsid w:val="001C2FD8"/>
    <w:rsid w:val="001C3084"/>
    <w:rsid w:val="001C33B3"/>
    <w:rsid w:val="001C37DF"/>
    <w:rsid w:val="001C3B5F"/>
    <w:rsid w:val="001C442D"/>
    <w:rsid w:val="001C470F"/>
    <w:rsid w:val="001C4FF5"/>
    <w:rsid w:val="001C51FA"/>
    <w:rsid w:val="001C5231"/>
    <w:rsid w:val="001C5256"/>
    <w:rsid w:val="001C55F0"/>
    <w:rsid w:val="001C5637"/>
    <w:rsid w:val="001C5CD3"/>
    <w:rsid w:val="001C5E51"/>
    <w:rsid w:val="001C619A"/>
    <w:rsid w:val="001C699E"/>
    <w:rsid w:val="001C6AAE"/>
    <w:rsid w:val="001C6E56"/>
    <w:rsid w:val="001C6E5F"/>
    <w:rsid w:val="001C6EF0"/>
    <w:rsid w:val="001C7004"/>
    <w:rsid w:val="001C720C"/>
    <w:rsid w:val="001C7513"/>
    <w:rsid w:val="001C7BB6"/>
    <w:rsid w:val="001C7F3D"/>
    <w:rsid w:val="001D052B"/>
    <w:rsid w:val="001D05BE"/>
    <w:rsid w:val="001D0C45"/>
    <w:rsid w:val="001D128D"/>
    <w:rsid w:val="001D1B1A"/>
    <w:rsid w:val="001D1C12"/>
    <w:rsid w:val="001D1F19"/>
    <w:rsid w:val="001D1F63"/>
    <w:rsid w:val="001D20A3"/>
    <w:rsid w:val="001D2158"/>
    <w:rsid w:val="001D238E"/>
    <w:rsid w:val="001D2A89"/>
    <w:rsid w:val="001D36EE"/>
    <w:rsid w:val="001D383D"/>
    <w:rsid w:val="001D39E5"/>
    <w:rsid w:val="001D3AFD"/>
    <w:rsid w:val="001D3C37"/>
    <w:rsid w:val="001D3D6B"/>
    <w:rsid w:val="001D3FCB"/>
    <w:rsid w:val="001D4147"/>
    <w:rsid w:val="001D420A"/>
    <w:rsid w:val="001D4257"/>
    <w:rsid w:val="001D4345"/>
    <w:rsid w:val="001D45EC"/>
    <w:rsid w:val="001D49D8"/>
    <w:rsid w:val="001D4BF9"/>
    <w:rsid w:val="001D4E78"/>
    <w:rsid w:val="001D50B7"/>
    <w:rsid w:val="001D52D7"/>
    <w:rsid w:val="001D57DC"/>
    <w:rsid w:val="001D5BEE"/>
    <w:rsid w:val="001D5E08"/>
    <w:rsid w:val="001D5E81"/>
    <w:rsid w:val="001D6AA4"/>
    <w:rsid w:val="001D6F80"/>
    <w:rsid w:val="001D70EC"/>
    <w:rsid w:val="001D742C"/>
    <w:rsid w:val="001D7A5D"/>
    <w:rsid w:val="001D7D4C"/>
    <w:rsid w:val="001E0321"/>
    <w:rsid w:val="001E0410"/>
    <w:rsid w:val="001E0914"/>
    <w:rsid w:val="001E0945"/>
    <w:rsid w:val="001E0D06"/>
    <w:rsid w:val="001E0EAC"/>
    <w:rsid w:val="001E0FB3"/>
    <w:rsid w:val="001E1238"/>
    <w:rsid w:val="001E12CD"/>
    <w:rsid w:val="001E14E8"/>
    <w:rsid w:val="001E1666"/>
    <w:rsid w:val="001E1855"/>
    <w:rsid w:val="001E1A07"/>
    <w:rsid w:val="001E1AE0"/>
    <w:rsid w:val="001E2596"/>
    <w:rsid w:val="001E2DEF"/>
    <w:rsid w:val="001E320E"/>
    <w:rsid w:val="001E353F"/>
    <w:rsid w:val="001E35C7"/>
    <w:rsid w:val="001E360D"/>
    <w:rsid w:val="001E362A"/>
    <w:rsid w:val="001E36A7"/>
    <w:rsid w:val="001E3755"/>
    <w:rsid w:val="001E3810"/>
    <w:rsid w:val="001E3BC1"/>
    <w:rsid w:val="001E3DAB"/>
    <w:rsid w:val="001E3F29"/>
    <w:rsid w:val="001E473B"/>
    <w:rsid w:val="001E47D0"/>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572"/>
    <w:rsid w:val="001F1AB9"/>
    <w:rsid w:val="001F1CEC"/>
    <w:rsid w:val="001F1F82"/>
    <w:rsid w:val="001F2061"/>
    <w:rsid w:val="001F211B"/>
    <w:rsid w:val="001F239C"/>
    <w:rsid w:val="001F2DD5"/>
    <w:rsid w:val="001F3715"/>
    <w:rsid w:val="001F3765"/>
    <w:rsid w:val="001F3B11"/>
    <w:rsid w:val="001F3BEA"/>
    <w:rsid w:val="001F3CF1"/>
    <w:rsid w:val="001F3EA3"/>
    <w:rsid w:val="001F4255"/>
    <w:rsid w:val="001F443E"/>
    <w:rsid w:val="001F4610"/>
    <w:rsid w:val="001F4982"/>
    <w:rsid w:val="001F4E0B"/>
    <w:rsid w:val="001F4E7D"/>
    <w:rsid w:val="001F5709"/>
    <w:rsid w:val="001F5787"/>
    <w:rsid w:val="001F5E7A"/>
    <w:rsid w:val="001F6B05"/>
    <w:rsid w:val="001F6D13"/>
    <w:rsid w:val="001F6D2B"/>
    <w:rsid w:val="001F6FA0"/>
    <w:rsid w:val="001F70AB"/>
    <w:rsid w:val="001F74DA"/>
    <w:rsid w:val="001F78AF"/>
    <w:rsid w:val="001F7BEE"/>
    <w:rsid w:val="0020010A"/>
    <w:rsid w:val="00200136"/>
    <w:rsid w:val="00200563"/>
    <w:rsid w:val="002005D5"/>
    <w:rsid w:val="002008D5"/>
    <w:rsid w:val="0020091E"/>
    <w:rsid w:val="00200F41"/>
    <w:rsid w:val="00201328"/>
    <w:rsid w:val="00201757"/>
    <w:rsid w:val="00201EC4"/>
    <w:rsid w:val="0020337A"/>
    <w:rsid w:val="00204138"/>
    <w:rsid w:val="002048D9"/>
    <w:rsid w:val="00204DB0"/>
    <w:rsid w:val="00205097"/>
    <w:rsid w:val="002050A2"/>
    <w:rsid w:val="0020528D"/>
    <w:rsid w:val="00205524"/>
    <w:rsid w:val="00205CD0"/>
    <w:rsid w:val="00205D26"/>
    <w:rsid w:val="00205E73"/>
    <w:rsid w:val="00205EF2"/>
    <w:rsid w:val="002061BE"/>
    <w:rsid w:val="00206490"/>
    <w:rsid w:val="00206575"/>
    <w:rsid w:val="00206E4B"/>
    <w:rsid w:val="00207025"/>
    <w:rsid w:val="002078BF"/>
    <w:rsid w:val="002079A0"/>
    <w:rsid w:val="00210230"/>
    <w:rsid w:val="002103BB"/>
    <w:rsid w:val="002104BB"/>
    <w:rsid w:val="00210678"/>
    <w:rsid w:val="002107B5"/>
    <w:rsid w:val="00210A03"/>
    <w:rsid w:val="00210AE1"/>
    <w:rsid w:val="00210B47"/>
    <w:rsid w:val="00210D36"/>
    <w:rsid w:val="002113A8"/>
    <w:rsid w:val="00211434"/>
    <w:rsid w:val="002114D4"/>
    <w:rsid w:val="00211CEA"/>
    <w:rsid w:val="0021263B"/>
    <w:rsid w:val="00212678"/>
    <w:rsid w:val="00212A68"/>
    <w:rsid w:val="00213220"/>
    <w:rsid w:val="00213420"/>
    <w:rsid w:val="002138F8"/>
    <w:rsid w:val="00214358"/>
    <w:rsid w:val="00214CED"/>
    <w:rsid w:val="00214F53"/>
    <w:rsid w:val="00215107"/>
    <w:rsid w:val="00215256"/>
    <w:rsid w:val="0021526A"/>
    <w:rsid w:val="002153D6"/>
    <w:rsid w:val="00215A3A"/>
    <w:rsid w:val="002162FE"/>
    <w:rsid w:val="00216B95"/>
    <w:rsid w:val="00216B98"/>
    <w:rsid w:val="00217B76"/>
    <w:rsid w:val="00217BE5"/>
    <w:rsid w:val="00220395"/>
    <w:rsid w:val="002204E1"/>
    <w:rsid w:val="00220574"/>
    <w:rsid w:val="0022063D"/>
    <w:rsid w:val="00220B6D"/>
    <w:rsid w:val="00220BFD"/>
    <w:rsid w:val="002212F0"/>
    <w:rsid w:val="0022130A"/>
    <w:rsid w:val="00221492"/>
    <w:rsid w:val="0022261B"/>
    <w:rsid w:val="00222B50"/>
    <w:rsid w:val="00222D17"/>
    <w:rsid w:val="00222D1B"/>
    <w:rsid w:val="00222DA3"/>
    <w:rsid w:val="00222EB6"/>
    <w:rsid w:val="00223288"/>
    <w:rsid w:val="00223787"/>
    <w:rsid w:val="002237D2"/>
    <w:rsid w:val="002238C7"/>
    <w:rsid w:val="00223954"/>
    <w:rsid w:val="00223E72"/>
    <w:rsid w:val="00223FA8"/>
    <w:rsid w:val="00224226"/>
    <w:rsid w:val="00224492"/>
    <w:rsid w:val="00224A74"/>
    <w:rsid w:val="00224FD5"/>
    <w:rsid w:val="0022502C"/>
    <w:rsid w:val="0022514B"/>
    <w:rsid w:val="00225151"/>
    <w:rsid w:val="0022521C"/>
    <w:rsid w:val="0022554C"/>
    <w:rsid w:val="00225F13"/>
    <w:rsid w:val="0022607D"/>
    <w:rsid w:val="00226154"/>
    <w:rsid w:val="002263CB"/>
    <w:rsid w:val="0022696D"/>
    <w:rsid w:val="00226B33"/>
    <w:rsid w:val="00226EA1"/>
    <w:rsid w:val="0022702C"/>
    <w:rsid w:val="0022721D"/>
    <w:rsid w:val="002272A0"/>
    <w:rsid w:val="0022777F"/>
    <w:rsid w:val="00227CA8"/>
    <w:rsid w:val="00227D5E"/>
    <w:rsid w:val="00227EB4"/>
    <w:rsid w:val="00230052"/>
    <w:rsid w:val="002300A1"/>
    <w:rsid w:val="00230434"/>
    <w:rsid w:val="00230795"/>
    <w:rsid w:val="00230C95"/>
    <w:rsid w:val="00230F01"/>
    <w:rsid w:val="00231198"/>
    <w:rsid w:val="00231496"/>
    <w:rsid w:val="002315A1"/>
    <w:rsid w:val="00231A84"/>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1D"/>
    <w:rsid w:val="00234A7A"/>
    <w:rsid w:val="00234DDA"/>
    <w:rsid w:val="002352AB"/>
    <w:rsid w:val="002353F1"/>
    <w:rsid w:val="002355E1"/>
    <w:rsid w:val="00235B6C"/>
    <w:rsid w:val="0023607B"/>
    <w:rsid w:val="002360E3"/>
    <w:rsid w:val="00236212"/>
    <w:rsid w:val="00236650"/>
    <w:rsid w:val="00236AF9"/>
    <w:rsid w:val="00236B8D"/>
    <w:rsid w:val="00236FA9"/>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233"/>
    <w:rsid w:val="00242707"/>
    <w:rsid w:val="0024278C"/>
    <w:rsid w:val="0024297C"/>
    <w:rsid w:val="00242CBF"/>
    <w:rsid w:val="00242F87"/>
    <w:rsid w:val="002439E0"/>
    <w:rsid w:val="00243B58"/>
    <w:rsid w:val="0024420D"/>
    <w:rsid w:val="002442A5"/>
    <w:rsid w:val="002443A3"/>
    <w:rsid w:val="002451E5"/>
    <w:rsid w:val="002452C4"/>
    <w:rsid w:val="002459D2"/>
    <w:rsid w:val="00245D5C"/>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850"/>
    <w:rsid w:val="00250BD0"/>
    <w:rsid w:val="00250C71"/>
    <w:rsid w:val="00251309"/>
    <w:rsid w:val="002516E2"/>
    <w:rsid w:val="002517B6"/>
    <w:rsid w:val="002518AE"/>
    <w:rsid w:val="0025198E"/>
    <w:rsid w:val="00251B72"/>
    <w:rsid w:val="00251B8C"/>
    <w:rsid w:val="00251FFD"/>
    <w:rsid w:val="00252C32"/>
    <w:rsid w:val="00252FAA"/>
    <w:rsid w:val="0025320D"/>
    <w:rsid w:val="00253222"/>
    <w:rsid w:val="00253308"/>
    <w:rsid w:val="00253464"/>
    <w:rsid w:val="00253A60"/>
    <w:rsid w:val="00253C98"/>
    <w:rsid w:val="00253D30"/>
    <w:rsid w:val="00253D38"/>
    <w:rsid w:val="00254840"/>
    <w:rsid w:val="0025499A"/>
    <w:rsid w:val="00254DE1"/>
    <w:rsid w:val="002550A7"/>
    <w:rsid w:val="002550AA"/>
    <w:rsid w:val="002556BC"/>
    <w:rsid w:val="0025590B"/>
    <w:rsid w:val="00255A2D"/>
    <w:rsid w:val="00255E26"/>
    <w:rsid w:val="002565AC"/>
    <w:rsid w:val="00256638"/>
    <w:rsid w:val="002566D3"/>
    <w:rsid w:val="00256C07"/>
    <w:rsid w:val="00256E56"/>
    <w:rsid w:val="00257356"/>
    <w:rsid w:val="00257BE1"/>
    <w:rsid w:val="00257EE7"/>
    <w:rsid w:val="00260388"/>
    <w:rsid w:val="002603D5"/>
    <w:rsid w:val="002603EE"/>
    <w:rsid w:val="00260567"/>
    <w:rsid w:val="0026086D"/>
    <w:rsid w:val="00260ADB"/>
    <w:rsid w:val="0026104E"/>
    <w:rsid w:val="002610BD"/>
    <w:rsid w:val="0026125D"/>
    <w:rsid w:val="00261645"/>
    <w:rsid w:val="002616E3"/>
    <w:rsid w:val="00262BBF"/>
    <w:rsid w:val="0026307B"/>
    <w:rsid w:val="002636E4"/>
    <w:rsid w:val="0026380B"/>
    <w:rsid w:val="002638A1"/>
    <w:rsid w:val="00263A7C"/>
    <w:rsid w:val="00263D7A"/>
    <w:rsid w:val="0026411D"/>
    <w:rsid w:val="002642D6"/>
    <w:rsid w:val="002647D5"/>
    <w:rsid w:val="00264A62"/>
    <w:rsid w:val="00264FD2"/>
    <w:rsid w:val="002656BE"/>
    <w:rsid w:val="00265CA0"/>
    <w:rsid w:val="00265F4C"/>
    <w:rsid w:val="00266116"/>
    <w:rsid w:val="002661AE"/>
    <w:rsid w:val="002662B1"/>
    <w:rsid w:val="002664C9"/>
    <w:rsid w:val="002668EE"/>
    <w:rsid w:val="00266C0E"/>
    <w:rsid w:val="00266E4D"/>
    <w:rsid w:val="0026750E"/>
    <w:rsid w:val="00267AE6"/>
    <w:rsid w:val="00270152"/>
    <w:rsid w:val="00270370"/>
    <w:rsid w:val="00270BA1"/>
    <w:rsid w:val="002710A0"/>
    <w:rsid w:val="00271548"/>
    <w:rsid w:val="002715ED"/>
    <w:rsid w:val="00271B12"/>
    <w:rsid w:val="00271B29"/>
    <w:rsid w:val="00272438"/>
    <w:rsid w:val="002724F9"/>
    <w:rsid w:val="00272738"/>
    <w:rsid w:val="002727D8"/>
    <w:rsid w:val="00272A8D"/>
    <w:rsid w:val="00272B0C"/>
    <w:rsid w:val="00272B3B"/>
    <w:rsid w:val="00272D52"/>
    <w:rsid w:val="00272DCF"/>
    <w:rsid w:val="00273925"/>
    <w:rsid w:val="0027396A"/>
    <w:rsid w:val="00273AC6"/>
    <w:rsid w:val="00274357"/>
    <w:rsid w:val="002746A4"/>
    <w:rsid w:val="002746F0"/>
    <w:rsid w:val="00274851"/>
    <w:rsid w:val="00274D34"/>
    <w:rsid w:val="0027502F"/>
    <w:rsid w:val="0027515D"/>
    <w:rsid w:val="00275233"/>
    <w:rsid w:val="00275393"/>
    <w:rsid w:val="002755F4"/>
    <w:rsid w:val="0027572F"/>
    <w:rsid w:val="00275787"/>
    <w:rsid w:val="00275D37"/>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593"/>
    <w:rsid w:val="0028199D"/>
    <w:rsid w:val="00281A45"/>
    <w:rsid w:val="002820BE"/>
    <w:rsid w:val="0028286C"/>
    <w:rsid w:val="00282B60"/>
    <w:rsid w:val="00282E46"/>
    <w:rsid w:val="00283173"/>
    <w:rsid w:val="00283CB6"/>
    <w:rsid w:val="00283D06"/>
    <w:rsid w:val="00284063"/>
    <w:rsid w:val="002844A1"/>
    <w:rsid w:val="0028455A"/>
    <w:rsid w:val="00284A5F"/>
    <w:rsid w:val="00284ACB"/>
    <w:rsid w:val="00284FAB"/>
    <w:rsid w:val="00285DC3"/>
    <w:rsid w:val="002864ED"/>
    <w:rsid w:val="002867A8"/>
    <w:rsid w:val="00286840"/>
    <w:rsid w:val="0028684B"/>
    <w:rsid w:val="00286A80"/>
    <w:rsid w:val="0028720E"/>
    <w:rsid w:val="00287641"/>
    <w:rsid w:val="00287A51"/>
    <w:rsid w:val="00287B89"/>
    <w:rsid w:val="00287D16"/>
    <w:rsid w:val="00287D87"/>
    <w:rsid w:val="00287DD4"/>
    <w:rsid w:val="00287F1E"/>
    <w:rsid w:val="0029006E"/>
    <w:rsid w:val="002901C7"/>
    <w:rsid w:val="0029038C"/>
    <w:rsid w:val="00290439"/>
    <w:rsid w:val="00290668"/>
    <w:rsid w:val="00290805"/>
    <w:rsid w:val="00290F59"/>
    <w:rsid w:val="002915FA"/>
    <w:rsid w:val="00291A58"/>
    <w:rsid w:val="0029274A"/>
    <w:rsid w:val="002927CF"/>
    <w:rsid w:val="00292CBC"/>
    <w:rsid w:val="00293490"/>
    <w:rsid w:val="002937ED"/>
    <w:rsid w:val="00293A5A"/>
    <w:rsid w:val="00293CB0"/>
    <w:rsid w:val="002940D3"/>
    <w:rsid w:val="002946C5"/>
    <w:rsid w:val="002951FB"/>
    <w:rsid w:val="0029523E"/>
    <w:rsid w:val="00295589"/>
    <w:rsid w:val="00295965"/>
    <w:rsid w:val="00295AEA"/>
    <w:rsid w:val="00295B19"/>
    <w:rsid w:val="00295EB6"/>
    <w:rsid w:val="0029619E"/>
    <w:rsid w:val="002965FD"/>
    <w:rsid w:val="00297350"/>
    <w:rsid w:val="00297409"/>
    <w:rsid w:val="00297525"/>
    <w:rsid w:val="002A01AE"/>
    <w:rsid w:val="002A0612"/>
    <w:rsid w:val="002A0E94"/>
    <w:rsid w:val="002A1183"/>
    <w:rsid w:val="002A27A1"/>
    <w:rsid w:val="002A2A44"/>
    <w:rsid w:val="002A2AB2"/>
    <w:rsid w:val="002A2CFC"/>
    <w:rsid w:val="002A3970"/>
    <w:rsid w:val="002A3A53"/>
    <w:rsid w:val="002A3F92"/>
    <w:rsid w:val="002A486C"/>
    <w:rsid w:val="002A4FC1"/>
    <w:rsid w:val="002A5306"/>
    <w:rsid w:val="002A530C"/>
    <w:rsid w:val="002A5395"/>
    <w:rsid w:val="002A59FE"/>
    <w:rsid w:val="002A5E18"/>
    <w:rsid w:val="002A5FDB"/>
    <w:rsid w:val="002A6025"/>
    <w:rsid w:val="002A68EF"/>
    <w:rsid w:val="002A7603"/>
    <w:rsid w:val="002A7A63"/>
    <w:rsid w:val="002A7B60"/>
    <w:rsid w:val="002B0303"/>
    <w:rsid w:val="002B071E"/>
    <w:rsid w:val="002B082A"/>
    <w:rsid w:val="002B1117"/>
    <w:rsid w:val="002B1273"/>
    <w:rsid w:val="002B15B7"/>
    <w:rsid w:val="002B1614"/>
    <w:rsid w:val="002B219B"/>
    <w:rsid w:val="002B3401"/>
    <w:rsid w:val="002B3611"/>
    <w:rsid w:val="002B37A3"/>
    <w:rsid w:val="002B437C"/>
    <w:rsid w:val="002B46F2"/>
    <w:rsid w:val="002B4C0D"/>
    <w:rsid w:val="002B4E90"/>
    <w:rsid w:val="002B4F39"/>
    <w:rsid w:val="002B57BF"/>
    <w:rsid w:val="002B5A26"/>
    <w:rsid w:val="002B5B78"/>
    <w:rsid w:val="002B5C2F"/>
    <w:rsid w:val="002B5D91"/>
    <w:rsid w:val="002B5E0E"/>
    <w:rsid w:val="002B66A6"/>
    <w:rsid w:val="002B720C"/>
    <w:rsid w:val="002B737C"/>
    <w:rsid w:val="002B76A6"/>
    <w:rsid w:val="002B78F1"/>
    <w:rsid w:val="002B7D70"/>
    <w:rsid w:val="002C0009"/>
    <w:rsid w:val="002C00EA"/>
    <w:rsid w:val="002C068F"/>
    <w:rsid w:val="002C0A0B"/>
    <w:rsid w:val="002C0B0B"/>
    <w:rsid w:val="002C0D6B"/>
    <w:rsid w:val="002C0EF6"/>
    <w:rsid w:val="002C105C"/>
    <w:rsid w:val="002C1195"/>
    <w:rsid w:val="002C1BAA"/>
    <w:rsid w:val="002C22A6"/>
    <w:rsid w:val="002C2708"/>
    <w:rsid w:val="002C294A"/>
    <w:rsid w:val="002C2A38"/>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632F"/>
    <w:rsid w:val="002C64B6"/>
    <w:rsid w:val="002C6968"/>
    <w:rsid w:val="002C6E1C"/>
    <w:rsid w:val="002C6EF1"/>
    <w:rsid w:val="002C712B"/>
    <w:rsid w:val="002C7353"/>
    <w:rsid w:val="002C7848"/>
    <w:rsid w:val="002C7CC5"/>
    <w:rsid w:val="002C7DDB"/>
    <w:rsid w:val="002D019F"/>
    <w:rsid w:val="002D050E"/>
    <w:rsid w:val="002D0783"/>
    <w:rsid w:val="002D09F4"/>
    <w:rsid w:val="002D19E1"/>
    <w:rsid w:val="002D1FAB"/>
    <w:rsid w:val="002D236F"/>
    <w:rsid w:val="002D2ED1"/>
    <w:rsid w:val="002D32AE"/>
    <w:rsid w:val="002D3834"/>
    <w:rsid w:val="002D39C8"/>
    <w:rsid w:val="002D3E6A"/>
    <w:rsid w:val="002D3F20"/>
    <w:rsid w:val="002D3FFC"/>
    <w:rsid w:val="002D44D8"/>
    <w:rsid w:val="002D491F"/>
    <w:rsid w:val="002D49C2"/>
    <w:rsid w:val="002D4BA3"/>
    <w:rsid w:val="002D4EFC"/>
    <w:rsid w:val="002D5328"/>
    <w:rsid w:val="002D542A"/>
    <w:rsid w:val="002D54AF"/>
    <w:rsid w:val="002D5882"/>
    <w:rsid w:val="002D5896"/>
    <w:rsid w:val="002D5FCC"/>
    <w:rsid w:val="002D6007"/>
    <w:rsid w:val="002D636E"/>
    <w:rsid w:val="002D64F1"/>
    <w:rsid w:val="002D667B"/>
    <w:rsid w:val="002D6A2A"/>
    <w:rsid w:val="002D6F37"/>
    <w:rsid w:val="002D704F"/>
    <w:rsid w:val="002D70CE"/>
    <w:rsid w:val="002D71A7"/>
    <w:rsid w:val="002D749F"/>
    <w:rsid w:val="002D7589"/>
    <w:rsid w:val="002D7E4E"/>
    <w:rsid w:val="002D7FEA"/>
    <w:rsid w:val="002E020E"/>
    <w:rsid w:val="002E025A"/>
    <w:rsid w:val="002E0338"/>
    <w:rsid w:val="002E0420"/>
    <w:rsid w:val="002E05EF"/>
    <w:rsid w:val="002E088F"/>
    <w:rsid w:val="002E0B37"/>
    <w:rsid w:val="002E0D41"/>
    <w:rsid w:val="002E18B1"/>
    <w:rsid w:val="002E198E"/>
    <w:rsid w:val="002E1EE4"/>
    <w:rsid w:val="002E2008"/>
    <w:rsid w:val="002E20E4"/>
    <w:rsid w:val="002E21BF"/>
    <w:rsid w:val="002E2C4F"/>
    <w:rsid w:val="002E2CAF"/>
    <w:rsid w:val="002E2F12"/>
    <w:rsid w:val="002E2FC0"/>
    <w:rsid w:val="002E330F"/>
    <w:rsid w:val="002E36E4"/>
    <w:rsid w:val="002E3731"/>
    <w:rsid w:val="002E3782"/>
    <w:rsid w:val="002E38D6"/>
    <w:rsid w:val="002E3C1B"/>
    <w:rsid w:val="002E3F03"/>
    <w:rsid w:val="002E4200"/>
    <w:rsid w:val="002E44DC"/>
    <w:rsid w:val="002E4555"/>
    <w:rsid w:val="002E474E"/>
    <w:rsid w:val="002E4946"/>
    <w:rsid w:val="002E498D"/>
    <w:rsid w:val="002E5355"/>
    <w:rsid w:val="002E571B"/>
    <w:rsid w:val="002E5744"/>
    <w:rsid w:val="002E5974"/>
    <w:rsid w:val="002E5FE1"/>
    <w:rsid w:val="002E6444"/>
    <w:rsid w:val="002E6794"/>
    <w:rsid w:val="002E6A7B"/>
    <w:rsid w:val="002E71D7"/>
    <w:rsid w:val="002E72F4"/>
    <w:rsid w:val="002E7653"/>
    <w:rsid w:val="002E79CE"/>
    <w:rsid w:val="002E7C99"/>
    <w:rsid w:val="002E7F8C"/>
    <w:rsid w:val="002F0316"/>
    <w:rsid w:val="002F0324"/>
    <w:rsid w:val="002F0746"/>
    <w:rsid w:val="002F07F3"/>
    <w:rsid w:val="002F1404"/>
    <w:rsid w:val="002F15A2"/>
    <w:rsid w:val="002F1797"/>
    <w:rsid w:val="002F1863"/>
    <w:rsid w:val="002F1A62"/>
    <w:rsid w:val="002F1B6B"/>
    <w:rsid w:val="002F2202"/>
    <w:rsid w:val="002F232D"/>
    <w:rsid w:val="002F2502"/>
    <w:rsid w:val="002F2FD5"/>
    <w:rsid w:val="002F304F"/>
    <w:rsid w:val="002F382D"/>
    <w:rsid w:val="002F3ABB"/>
    <w:rsid w:val="002F3D0A"/>
    <w:rsid w:val="002F3D84"/>
    <w:rsid w:val="002F3D9A"/>
    <w:rsid w:val="002F4048"/>
    <w:rsid w:val="002F431F"/>
    <w:rsid w:val="002F464A"/>
    <w:rsid w:val="002F4A4D"/>
    <w:rsid w:val="002F4BC3"/>
    <w:rsid w:val="002F4D07"/>
    <w:rsid w:val="002F4D31"/>
    <w:rsid w:val="002F5267"/>
    <w:rsid w:val="002F5615"/>
    <w:rsid w:val="002F56BB"/>
    <w:rsid w:val="002F57B2"/>
    <w:rsid w:val="002F58A7"/>
    <w:rsid w:val="002F5CA5"/>
    <w:rsid w:val="002F5F59"/>
    <w:rsid w:val="002F5FFF"/>
    <w:rsid w:val="002F620D"/>
    <w:rsid w:val="002F6253"/>
    <w:rsid w:val="002F691E"/>
    <w:rsid w:val="002F6D09"/>
    <w:rsid w:val="002F6E35"/>
    <w:rsid w:val="002F6F58"/>
    <w:rsid w:val="002F6F6F"/>
    <w:rsid w:val="002F70F8"/>
    <w:rsid w:val="002F7918"/>
    <w:rsid w:val="002F7B40"/>
    <w:rsid w:val="002F7D72"/>
    <w:rsid w:val="003000DF"/>
    <w:rsid w:val="0030035F"/>
    <w:rsid w:val="0030099C"/>
    <w:rsid w:val="00300A23"/>
    <w:rsid w:val="00300C57"/>
    <w:rsid w:val="00300D70"/>
    <w:rsid w:val="00302A56"/>
    <w:rsid w:val="00302F58"/>
    <w:rsid w:val="00303140"/>
    <w:rsid w:val="003033C0"/>
    <w:rsid w:val="003034C6"/>
    <w:rsid w:val="00303CE6"/>
    <w:rsid w:val="00303F8C"/>
    <w:rsid w:val="00304054"/>
    <w:rsid w:val="003045EB"/>
    <w:rsid w:val="00304696"/>
    <w:rsid w:val="00304ECF"/>
    <w:rsid w:val="00304F44"/>
    <w:rsid w:val="00305217"/>
    <w:rsid w:val="003052E2"/>
    <w:rsid w:val="003052E8"/>
    <w:rsid w:val="003057B0"/>
    <w:rsid w:val="003057B7"/>
    <w:rsid w:val="003059AC"/>
    <w:rsid w:val="0030623A"/>
    <w:rsid w:val="003065CE"/>
    <w:rsid w:val="003072A0"/>
    <w:rsid w:val="00310175"/>
    <w:rsid w:val="00310509"/>
    <w:rsid w:val="00310C56"/>
    <w:rsid w:val="00310F55"/>
    <w:rsid w:val="0031217C"/>
    <w:rsid w:val="00312285"/>
    <w:rsid w:val="003122AA"/>
    <w:rsid w:val="00312434"/>
    <w:rsid w:val="00312BFA"/>
    <w:rsid w:val="00312DCB"/>
    <w:rsid w:val="003130B6"/>
    <w:rsid w:val="0031360F"/>
    <w:rsid w:val="00313AC3"/>
    <w:rsid w:val="00313AE8"/>
    <w:rsid w:val="00313B11"/>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4"/>
    <w:rsid w:val="00317834"/>
    <w:rsid w:val="00317CDA"/>
    <w:rsid w:val="00317F1C"/>
    <w:rsid w:val="00320166"/>
    <w:rsid w:val="00320A97"/>
    <w:rsid w:val="00320E28"/>
    <w:rsid w:val="00320EEB"/>
    <w:rsid w:val="00321136"/>
    <w:rsid w:val="00321191"/>
    <w:rsid w:val="0032145B"/>
    <w:rsid w:val="003227D3"/>
    <w:rsid w:val="0032280B"/>
    <w:rsid w:val="00322D66"/>
    <w:rsid w:val="00322DDA"/>
    <w:rsid w:val="003233EB"/>
    <w:rsid w:val="003233F2"/>
    <w:rsid w:val="003240DF"/>
    <w:rsid w:val="0032411F"/>
    <w:rsid w:val="003242A8"/>
    <w:rsid w:val="003244AA"/>
    <w:rsid w:val="00324705"/>
    <w:rsid w:val="003248FC"/>
    <w:rsid w:val="00324C3D"/>
    <w:rsid w:val="00324D17"/>
    <w:rsid w:val="00324F1B"/>
    <w:rsid w:val="00324F1E"/>
    <w:rsid w:val="003252A3"/>
    <w:rsid w:val="003255FC"/>
    <w:rsid w:val="00325E50"/>
    <w:rsid w:val="003268A1"/>
    <w:rsid w:val="00326B4F"/>
    <w:rsid w:val="00326BAA"/>
    <w:rsid w:val="00326F1B"/>
    <w:rsid w:val="0032702B"/>
    <w:rsid w:val="003278A9"/>
    <w:rsid w:val="00327AC5"/>
    <w:rsid w:val="00327D88"/>
    <w:rsid w:val="0033052D"/>
    <w:rsid w:val="00330BB7"/>
    <w:rsid w:val="00330BF4"/>
    <w:rsid w:val="00330C03"/>
    <w:rsid w:val="00330F12"/>
    <w:rsid w:val="003313A1"/>
    <w:rsid w:val="00331DB5"/>
    <w:rsid w:val="00332168"/>
    <w:rsid w:val="003327FF"/>
    <w:rsid w:val="00332FAD"/>
    <w:rsid w:val="00333105"/>
    <w:rsid w:val="003331D8"/>
    <w:rsid w:val="00333AA1"/>
    <w:rsid w:val="00333B54"/>
    <w:rsid w:val="00333B8C"/>
    <w:rsid w:val="00334118"/>
    <w:rsid w:val="00334135"/>
    <w:rsid w:val="003347A9"/>
    <w:rsid w:val="00334C5E"/>
    <w:rsid w:val="003356DA"/>
    <w:rsid w:val="00335AD3"/>
    <w:rsid w:val="00335B6C"/>
    <w:rsid w:val="00335CFA"/>
    <w:rsid w:val="00335F59"/>
    <w:rsid w:val="0033607A"/>
    <w:rsid w:val="00336CA9"/>
    <w:rsid w:val="00337863"/>
    <w:rsid w:val="00337932"/>
    <w:rsid w:val="00337C19"/>
    <w:rsid w:val="00337DA5"/>
    <w:rsid w:val="00337EF9"/>
    <w:rsid w:val="00337FD3"/>
    <w:rsid w:val="00340417"/>
    <w:rsid w:val="003405E4"/>
    <w:rsid w:val="00340663"/>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BCE"/>
    <w:rsid w:val="00345C0F"/>
    <w:rsid w:val="003461F1"/>
    <w:rsid w:val="00346218"/>
    <w:rsid w:val="00346576"/>
    <w:rsid w:val="00346614"/>
    <w:rsid w:val="003466B5"/>
    <w:rsid w:val="00346CAD"/>
    <w:rsid w:val="003474B4"/>
    <w:rsid w:val="00347625"/>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65C"/>
    <w:rsid w:val="00352DEC"/>
    <w:rsid w:val="00352FD1"/>
    <w:rsid w:val="00352FF0"/>
    <w:rsid w:val="00353114"/>
    <w:rsid w:val="00353662"/>
    <w:rsid w:val="00353A56"/>
    <w:rsid w:val="00353A6B"/>
    <w:rsid w:val="00353FA3"/>
    <w:rsid w:val="0035482E"/>
    <w:rsid w:val="00354981"/>
    <w:rsid w:val="00354C19"/>
    <w:rsid w:val="00355202"/>
    <w:rsid w:val="0035584B"/>
    <w:rsid w:val="00355C0D"/>
    <w:rsid w:val="00355CE4"/>
    <w:rsid w:val="00355F3C"/>
    <w:rsid w:val="003563B5"/>
    <w:rsid w:val="00356549"/>
    <w:rsid w:val="0035656F"/>
    <w:rsid w:val="0035676A"/>
    <w:rsid w:val="00356BEC"/>
    <w:rsid w:val="003572F4"/>
    <w:rsid w:val="0035730A"/>
    <w:rsid w:val="00357400"/>
    <w:rsid w:val="00357646"/>
    <w:rsid w:val="00357A26"/>
    <w:rsid w:val="00357D04"/>
    <w:rsid w:val="00357D59"/>
    <w:rsid w:val="0036046E"/>
    <w:rsid w:val="00360554"/>
    <w:rsid w:val="0036056C"/>
    <w:rsid w:val="00360763"/>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5B1"/>
    <w:rsid w:val="00364753"/>
    <w:rsid w:val="00364960"/>
    <w:rsid w:val="00364ACB"/>
    <w:rsid w:val="003654BB"/>
    <w:rsid w:val="00365DA9"/>
    <w:rsid w:val="00365E85"/>
    <w:rsid w:val="003661CB"/>
    <w:rsid w:val="00366588"/>
    <w:rsid w:val="00366A85"/>
    <w:rsid w:val="00366BBD"/>
    <w:rsid w:val="00367066"/>
    <w:rsid w:val="003670F2"/>
    <w:rsid w:val="0036719F"/>
    <w:rsid w:val="0036773C"/>
    <w:rsid w:val="003678E4"/>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EFB"/>
    <w:rsid w:val="003742E2"/>
    <w:rsid w:val="0037455F"/>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7857"/>
    <w:rsid w:val="00377963"/>
    <w:rsid w:val="00377ABF"/>
    <w:rsid w:val="00377AEE"/>
    <w:rsid w:val="00377CD9"/>
    <w:rsid w:val="003803FB"/>
    <w:rsid w:val="00380617"/>
    <w:rsid w:val="003807B6"/>
    <w:rsid w:val="00380E37"/>
    <w:rsid w:val="0038151B"/>
    <w:rsid w:val="0038166B"/>
    <w:rsid w:val="003819CC"/>
    <w:rsid w:val="00381B96"/>
    <w:rsid w:val="00381EC5"/>
    <w:rsid w:val="003824E2"/>
    <w:rsid w:val="0038286A"/>
    <w:rsid w:val="00382B05"/>
    <w:rsid w:val="0038334D"/>
    <w:rsid w:val="003834BE"/>
    <w:rsid w:val="003835EF"/>
    <w:rsid w:val="00383966"/>
    <w:rsid w:val="00383A9C"/>
    <w:rsid w:val="00383ABF"/>
    <w:rsid w:val="00383AFD"/>
    <w:rsid w:val="00383C3F"/>
    <w:rsid w:val="00383CA5"/>
    <w:rsid w:val="00383D69"/>
    <w:rsid w:val="00383EA0"/>
    <w:rsid w:val="00383F12"/>
    <w:rsid w:val="0038462A"/>
    <w:rsid w:val="00384733"/>
    <w:rsid w:val="00384B8E"/>
    <w:rsid w:val="00384C96"/>
    <w:rsid w:val="0038672F"/>
    <w:rsid w:val="00386AEB"/>
    <w:rsid w:val="00386CBD"/>
    <w:rsid w:val="0038735F"/>
    <w:rsid w:val="00387412"/>
    <w:rsid w:val="00387541"/>
    <w:rsid w:val="003877B8"/>
    <w:rsid w:val="003879D4"/>
    <w:rsid w:val="00387E1D"/>
    <w:rsid w:val="00390739"/>
    <w:rsid w:val="003907EF"/>
    <w:rsid w:val="00390964"/>
    <w:rsid w:val="00390F40"/>
    <w:rsid w:val="0039130A"/>
    <w:rsid w:val="0039173F"/>
    <w:rsid w:val="00391BCE"/>
    <w:rsid w:val="00391BEA"/>
    <w:rsid w:val="00391D9E"/>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853"/>
    <w:rsid w:val="0039693E"/>
    <w:rsid w:val="00396D1D"/>
    <w:rsid w:val="00396E58"/>
    <w:rsid w:val="003973D6"/>
    <w:rsid w:val="003977CD"/>
    <w:rsid w:val="00397976"/>
    <w:rsid w:val="00397B95"/>
    <w:rsid w:val="00397D4E"/>
    <w:rsid w:val="00397E09"/>
    <w:rsid w:val="00397E14"/>
    <w:rsid w:val="003A0051"/>
    <w:rsid w:val="003A01EC"/>
    <w:rsid w:val="003A0495"/>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88D"/>
    <w:rsid w:val="003A4C56"/>
    <w:rsid w:val="003A54EC"/>
    <w:rsid w:val="003A56AE"/>
    <w:rsid w:val="003A60AD"/>
    <w:rsid w:val="003A614B"/>
    <w:rsid w:val="003A6299"/>
    <w:rsid w:val="003A665E"/>
    <w:rsid w:val="003A6DF2"/>
    <w:rsid w:val="003A6E1C"/>
    <w:rsid w:val="003A70AE"/>
    <w:rsid w:val="003A72C1"/>
    <w:rsid w:val="003A7473"/>
    <w:rsid w:val="003A79CF"/>
    <w:rsid w:val="003A7C80"/>
    <w:rsid w:val="003A7DCB"/>
    <w:rsid w:val="003B0043"/>
    <w:rsid w:val="003B07F6"/>
    <w:rsid w:val="003B0881"/>
    <w:rsid w:val="003B092D"/>
    <w:rsid w:val="003B0A1B"/>
    <w:rsid w:val="003B1275"/>
    <w:rsid w:val="003B150B"/>
    <w:rsid w:val="003B154C"/>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1A"/>
    <w:rsid w:val="003B5E90"/>
    <w:rsid w:val="003B6C0D"/>
    <w:rsid w:val="003B6DC6"/>
    <w:rsid w:val="003B7117"/>
    <w:rsid w:val="003B7215"/>
    <w:rsid w:val="003B7262"/>
    <w:rsid w:val="003C020D"/>
    <w:rsid w:val="003C07DD"/>
    <w:rsid w:val="003C0FF5"/>
    <w:rsid w:val="003C1549"/>
    <w:rsid w:val="003C17F0"/>
    <w:rsid w:val="003C18E4"/>
    <w:rsid w:val="003C1BF8"/>
    <w:rsid w:val="003C1E31"/>
    <w:rsid w:val="003C2055"/>
    <w:rsid w:val="003C26B9"/>
    <w:rsid w:val="003C26D9"/>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3D"/>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D89"/>
    <w:rsid w:val="003D0DB5"/>
    <w:rsid w:val="003D0DE4"/>
    <w:rsid w:val="003D13F6"/>
    <w:rsid w:val="003D1712"/>
    <w:rsid w:val="003D17DD"/>
    <w:rsid w:val="003D1F5B"/>
    <w:rsid w:val="003D1FA6"/>
    <w:rsid w:val="003D20D1"/>
    <w:rsid w:val="003D2776"/>
    <w:rsid w:val="003D2912"/>
    <w:rsid w:val="003D2AA2"/>
    <w:rsid w:val="003D2C4D"/>
    <w:rsid w:val="003D2FA3"/>
    <w:rsid w:val="003D303E"/>
    <w:rsid w:val="003D31CD"/>
    <w:rsid w:val="003D3921"/>
    <w:rsid w:val="003D3FC7"/>
    <w:rsid w:val="003D401E"/>
    <w:rsid w:val="003D431B"/>
    <w:rsid w:val="003D454F"/>
    <w:rsid w:val="003D46A5"/>
    <w:rsid w:val="003D46B3"/>
    <w:rsid w:val="003D4793"/>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939"/>
    <w:rsid w:val="003E3B8C"/>
    <w:rsid w:val="003E3E18"/>
    <w:rsid w:val="003E4017"/>
    <w:rsid w:val="003E45C8"/>
    <w:rsid w:val="003E548C"/>
    <w:rsid w:val="003E5555"/>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D6F"/>
    <w:rsid w:val="003F0F6B"/>
    <w:rsid w:val="003F1464"/>
    <w:rsid w:val="003F1653"/>
    <w:rsid w:val="003F1713"/>
    <w:rsid w:val="003F18FC"/>
    <w:rsid w:val="003F19E0"/>
    <w:rsid w:val="003F1BCD"/>
    <w:rsid w:val="003F1D1B"/>
    <w:rsid w:val="003F1D94"/>
    <w:rsid w:val="003F1DEE"/>
    <w:rsid w:val="003F1E39"/>
    <w:rsid w:val="003F2370"/>
    <w:rsid w:val="003F25DD"/>
    <w:rsid w:val="003F29DF"/>
    <w:rsid w:val="003F2CB0"/>
    <w:rsid w:val="003F2E6D"/>
    <w:rsid w:val="003F2FD2"/>
    <w:rsid w:val="003F35D8"/>
    <w:rsid w:val="003F365C"/>
    <w:rsid w:val="003F38DB"/>
    <w:rsid w:val="003F3B8E"/>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AC"/>
    <w:rsid w:val="00401702"/>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7028"/>
    <w:rsid w:val="0040714B"/>
    <w:rsid w:val="00407196"/>
    <w:rsid w:val="004071A5"/>
    <w:rsid w:val="00407921"/>
    <w:rsid w:val="00407A46"/>
    <w:rsid w:val="00407ADD"/>
    <w:rsid w:val="0041026F"/>
    <w:rsid w:val="00410694"/>
    <w:rsid w:val="00410D3F"/>
    <w:rsid w:val="00411765"/>
    <w:rsid w:val="00411992"/>
    <w:rsid w:val="00411B5F"/>
    <w:rsid w:val="00412057"/>
    <w:rsid w:val="004120CD"/>
    <w:rsid w:val="00412361"/>
    <w:rsid w:val="00412608"/>
    <w:rsid w:val="0041260A"/>
    <w:rsid w:val="00412670"/>
    <w:rsid w:val="004126C6"/>
    <w:rsid w:val="00412AE3"/>
    <w:rsid w:val="00412B22"/>
    <w:rsid w:val="00412DF5"/>
    <w:rsid w:val="00412F1D"/>
    <w:rsid w:val="0041311A"/>
    <w:rsid w:val="004133B2"/>
    <w:rsid w:val="0041403F"/>
    <w:rsid w:val="004148A6"/>
    <w:rsid w:val="00414904"/>
    <w:rsid w:val="00414938"/>
    <w:rsid w:val="00414C02"/>
    <w:rsid w:val="00414D79"/>
    <w:rsid w:val="00414DB7"/>
    <w:rsid w:val="00414F13"/>
    <w:rsid w:val="004152B5"/>
    <w:rsid w:val="00415B17"/>
    <w:rsid w:val="00415D62"/>
    <w:rsid w:val="004165DD"/>
    <w:rsid w:val="00416DE2"/>
    <w:rsid w:val="00416FBF"/>
    <w:rsid w:val="004173CD"/>
    <w:rsid w:val="00417DAA"/>
    <w:rsid w:val="0042011C"/>
    <w:rsid w:val="00420602"/>
    <w:rsid w:val="0042086D"/>
    <w:rsid w:val="00420B0B"/>
    <w:rsid w:val="00420DA6"/>
    <w:rsid w:val="004219C9"/>
    <w:rsid w:val="00421A64"/>
    <w:rsid w:val="004222B2"/>
    <w:rsid w:val="0042244C"/>
    <w:rsid w:val="004224D5"/>
    <w:rsid w:val="00422818"/>
    <w:rsid w:val="00422DAA"/>
    <w:rsid w:val="00423092"/>
    <w:rsid w:val="00423965"/>
    <w:rsid w:val="004239FB"/>
    <w:rsid w:val="00423EAB"/>
    <w:rsid w:val="004242BF"/>
    <w:rsid w:val="00424357"/>
    <w:rsid w:val="004243B5"/>
    <w:rsid w:val="004249DC"/>
    <w:rsid w:val="00424F47"/>
    <w:rsid w:val="004253F5"/>
    <w:rsid w:val="00425977"/>
    <w:rsid w:val="00425D04"/>
    <w:rsid w:val="00425D82"/>
    <w:rsid w:val="00425E7E"/>
    <w:rsid w:val="0042627F"/>
    <w:rsid w:val="00426322"/>
    <w:rsid w:val="00426880"/>
    <w:rsid w:val="004268D6"/>
    <w:rsid w:val="00426F9D"/>
    <w:rsid w:val="0042711A"/>
    <w:rsid w:val="00427387"/>
    <w:rsid w:val="00427408"/>
    <w:rsid w:val="00427780"/>
    <w:rsid w:val="0043021D"/>
    <w:rsid w:val="004308CB"/>
    <w:rsid w:val="00430A7C"/>
    <w:rsid w:val="00430B5D"/>
    <w:rsid w:val="00430D19"/>
    <w:rsid w:val="00430D46"/>
    <w:rsid w:val="004315FB"/>
    <w:rsid w:val="00431A25"/>
    <w:rsid w:val="00431DAA"/>
    <w:rsid w:val="00431F8A"/>
    <w:rsid w:val="00432650"/>
    <w:rsid w:val="00432DA9"/>
    <w:rsid w:val="00432EEB"/>
    <w:rsid w:val="00433E80"/>
    <w:rsid w:val="00433EA5"/>
    <w:rsid w:val="004344CC"/>
    <w:rsid w:val="004344F8"/>
    <w:rsid w:val="00434602"/>
    <w:rsid w:val="0043470B"/>
    <w:rsid w:val="00434BE8"/>
    <w:rsid w:val="00434F17"/>
    <w:rsid w:val="00435867"/>
    <w:rsid w:val="00435BE5"/>
    <w:rsid w:val="0043631B"/>
    <w:rsid w:val="00436C9A"/>
    <w:rsid w:val="00436D10"/>
    <w:rsid w:val="00437118"/>
    <w:rsid w:val="004374BE"/>
    <w:rsid w:val="0043765C"/>
    <w:rsid w:val="00437A68"/>
    <w:rsid w:val="00437A6D"/>
    <w:rsid w:val="00437C35"/>
    <w:rsid w:val="004404B8"/>
    <w:rsid w:val="00440C66"/>
    <w:rsid w:val="0044109F"/>
    <w:rsid w:val="00441321"/>
    <w:rsid w:val="00441436"/>
    <w:rsid w:val="00441836"/>
    <w:rsid w:val="00441A8C"/>
    <w:rsid w:val="00441D98"/>
    <w:rsid w:val="00441EE7"/>
    <w:rsid w:val="00441F22"/>
    <w:rsid w:val="00442102"/>
    <w:rsid w:val="004428E9"/>
    <w:rsid w:val="00442A34"/>
    <w:rsid w:val="00442F31"/>
    <w:rsid w:val="00443080"/>
    <w:rsid w:val="004430BC"/>
    <w:rsid w:val="00443904"/>
    <w:rsid w:val="00443B55"/>
    <w:rsid w:val="00443E8C"/>
    <w:rsid w:val="004441F3"/>
    <w:rsid w:val="0044445E"/>
    <w:rsid w:val="0044446B"/>
    <w:rsid w:val="00444497"/>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66C"/>
    <w:rsid w:val="004506FA"/>
    <w:rsid w:val="004513E1"/>
    <w:rsid w:val="004515BF"/>
    <w:rsid w:val="004519FA"/>
    <w:rsid w:val="00451A52"/>
    <w:rsid w:val="00451C2D"/>
    <w:rsid w:val="00451CBD"/>
    <w:rsid w:val="00451E35"/>
    <w:rsid w:val="00451EB7"/>
    <w:rsid w:val="00452520"/>
    <w:rsid w:val="00452600"/>
    <w:rsid w:val="004527EC"/>
    <w:rsid w:val="00452A5D"/>
    <w:rsid w:val="00452BEA"/>
    <w:rsid w:val="00452C66"/>
    <w:rsid w:val="00453093"/>
    <w:rsid w:val="00453613"/>
    <w:rsid w:val="00453E09"/>
    <w:rsid w:val="00453FCE"/>
    <w:rsid w:val="004543C2"/>
    <w:rsid w:val="0045475B"/>
    <w:rsid w:val="0045477B"/>
    <w:rsid w:val="00454C15"/>
    <w:rsid w:val="00454E23"/>
    <w:rsid w:val="004553B0"/>
    <w:rsid w:val="004561A8"/>
    <w:rsid w:val="0045627D"/>
    <w:rsid w:val="004566A1"/>
    <w:rsid w:val="004567AC"/>
    <w:rsid w:val="00457037"/>
    <w:rsid w:val="004573B9"/>
    <w:rsid w:val="00457499"/>
    <w:rsid w:val="00457C26"/>
    <w:rsid w:val="00457E97"/>
    <w:rsid w:val="00457FE9"/>
    <w:rsid w:val="0046042B"/>
    <w:rsid w:val="00460471"/>
    <w:rsid w:val="004606D1"/>
    <w:rsid w:val="00460E21"/>
    <w:rsid w:val="0046106C"/>
    <w:rsid w:val="004610B1"/>
    <w:rsid w:val="0046132D"/>
    <w:rsid w:val="004615F9"/>
    <w:rsid w:val="00461820"/>
    <w:rsid w:val="00461A7C"/>
    <w:rsid w:val="00461CC8"/>
    <w:rsid w:val="004620D5"/>
    <w:rsid w:val="00462321"/>
    <w:rsid w:val="004623F5"/>
    <w:rsid w:val="004624E0"/>
    <w:rsid w:val="00462978"/>
    <w:rsid w:val="00462E40"/>
    <w:rsid w:val="00463276"/>
    <w:rsid w:val="00463CBB"/>
    <w:rsid w:val="00464360"/>
    <w:rsid w:val="004643F9"/>
    <w:rsid w:val="0046444F"/>
    <w:rsid w:val="00464790"/>
    <w:rsid w:val="004648FF"/>
    <w:rsid w:val="00464DF8"/>
    <w:rsid w:val="0046528F"/>
    <w:rsid w:val="0046560E"/>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E64"/>
    <w:rsid w:val="00471F87"/>
    <w:rsid w:val="00472734"/>
    <w:rsid w:val="00472ACB"/>
    <w:rsid w:val="00472C9B"/>
    <w:rsid w:val="00472DC9"/>
    <w:rsid w:val="00472E15"/>
    <w:rsid w:val="004733FE"/>
    <w:rsid w:val="004734A2"/>
    <w:rsid w:val="00473652"/>
    <w:rsid w:val="004739CC"/>
    <w:rsid w:val="00473A71"/>
    <w:rsid w:val="00473D86"/>
    <w:rsid w:val="00473E59"/>
    <w:rsid w:val="004740A0"/>
    <w:rsid w:val="00474138"/>
    <w:rsid w:val="004742CE"/>
    <w:rsid w:val="004747ED"/>
    <w:rsid w:val="0047504F"/>
    <w:rsid w:val="00475110"/>
    <w:rsid w:val="0047556C"/>
    <w:rsid w:val="00475864"/>
    <w:rsid w:val="00475AD4"/>
    <w:rsid w:val="00475B38"/>
    <w:rsid w:val="00475B8E"/>
    <w:rsid w:val="00475BBB"/>
    <w:rsid w:val="00476044"/>
    <w:rsid w:val="00476310"/>
    <w:rsid w:val="00476384"/>
    <w:rsid w:val="00476A1A"/>
    <w:rsid w:val="00476B67"/>
    <w:rsid w:val="00476EFC"/>
    <w:rsid w:val="00477055"/>
    <w:rsid w:val="00477138"/>
    <w:rsid w:val="004779DF"/>
    <w:rsid w:val="00477B2C"/>
    <w:rsid w:val="00480113"/>
    <w:rsid w:val="00480279"/>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94"/>
    <w:rsid w:val="00491EA0"/>
    <w:rsid w:val="00491F16"/>
    <w:rsid w:val="004920E2"/>
    <w:rsid w:val="004920E6"/>
    <w:rsid w:val="004921B3"/>
    <w:rsid w:val="00492215"/>
    <w:rsid w:val="0049241A"/>
    <w:rsid w:val="00492586"/>
    <w:rsid w:val="00492621"/>
    <w:rsid w:val="00492706"/>
    <w:rsid w:val="004928E6"/>
    <w:rsid w:val="00492BDF"/>
    <w:rsid w:val="00492E55"/>
    <w:rsid w:val="0049302A"/>
    <w:rsid w:val="00493158"/>
    <w:rsid w:val="004931FF"/>
    <w:rsid w:val="004935C4"/>
    <w:rsid w:val="00493BD9"/>
    <w:rsid w:val="00494700"/>
    <w:rsid w:val="00494A63"/>
    <w:rsid w:val="00495167"/>
    <w:rsid w:val="004951DC"/>
    <w:rsid w:val="00495625"/>
    <w:rsid w:val="00495A7E"/>
    <w:rsid w:val="00495D54"/>
    <w:rsid w:val="00496144"/>
    <w:rsid w:val="00496709"/>
    <w:rsid w:val="004967B3"/>
    <w:rsid w:val="00496EC2"/>
    <w:rsid w:val="00497934"/>
    <w:rsid w:val="00497ACA"/>
    <w:rsid w:val="00497B26"/>
    <w:rsid w:val="00497EF9"/>
    <w:rsid w:val="004A015D"/>
    <w:rsid w:val="004A0670"/>
    <w:rsid w:val="004A12C0"/>
    <w:rsid w:val="004A1603"/>
    <w:rsid w:val="004A1BEC"/>
    <w:rsid w:val="004A1CB5"/>
    <w:rsid w:val="004A1EF9"/>
    <w:rsid w:val="004A21A0"/>
    <w:rsid w:val="004A256A"/>
    <w:rsid w:val="004A31A6"/>
    <w:rsid w:val="004A3704"/>
    <w:rsid w:val="004A3BB2"/>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774"/>
    <w:rsid w:val="004B0F49"/>
    <w:rsid w:val="004B0F4A"/>
    <w:rsid w:val="004B0FF4"/>
    <w:rsid w:val="004B1180"/>
    <w:rsid w:val="004B1304"/>
    <w:rsid w:val="004B1362"/>
    <w:rsid w:val="004B16FD"/>
    <w:rsid w:val="004B19B7"/>
    <w:rsid w:val="004B1B2F"/>
    <w:rsid w:val="004B1E32"/>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66C7"/>
    <w:rsid w:val="004B69BF"/>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5DD"/>
    <w:rsid w:val="004C4733"/>
    <w:rsid w:val="004C47A6"/>
    <w:rsid w:val="004C4811"/>
    <w:rsid w:val="004C4BC9"/>
    <w:rsid w:val="004C4CDE"/>
    <w:rsid w:val="004C4DC7"/>
    <w:rsid w:val="004C500C"/>
    <w:rsid w:val="004C51B6"/>
    <w:rsid w:val="004C533B"/>
    <w:rsid w:val="004C5616"/>
    <w:rsid w:val="004C56DA"/>
    <w:rsid w:val="004C56EB"/>
    <w:rsid w:val="004C571E"/>
    <w:rsid w:val="004C5775"/>
    <w:rsid w:val="004C5A6B"/>
    <w:rsid w:val="004C5B15"/>
    <w:rsid w:val="004C5C70"/>
    <w:rsid w:val="004C64A3"/>
    <w:rsid w:val="004C6521"/>
    <w:rsid w:val="004C692F"/>
    <w:rsid w:val="004C6CD4"/>
    <w:rsid w:val="004C6D63"/>
    <w:rsid w:val="004C6D90"/>
    <w:rsid w:val="004C707D"/>
    <w:rsid w:val="004C750C"/>
    <w:rsid w:val="004C76F6"/>
    <w:rsid w:val="004C7E51"/>
    <w:rsid w:val="004C7E8E"/>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43C8"/>
    <w:rsid w:val="004D4C2E"/>
    <w:rsid w:val="004D4F8F"/>
    <w:rsid w:val="004D516D"/>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FDC"/>
    <w:rsid w:val="004E004F"/>
    <w:rsid w:val="004E01F3"/>
    <w:rsid w:val="004E0506"/>
    <w:rsid w:val="004E0589"/>
    <w:rsid w:val="004E0688"/>
    <w:rsid w:val="004E0CA3"/>
    <w:rsid w:val="004E0CAF"/>
    <w:rsid w:val="004E0ECE"/>
    <w:rsid w:val="004E1279"/>
    <w:rsid w:val="004E14A9"/>
    <w:rsid w:val="004E1665"/>
    <w:rsid w:val="004E1680"/>
    <w:rsid w:val="004E2581"/>
    <w:rsid w:val="004E2BE6"/>
    <w:rsid w:val="004E2FAD"/>
    <w:rsid w:val="004E3452"/>
    <w:rsid w:val="004E39D2"/>
    <w:rsid w:val="004E3B4F"/>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DAB"/>
    <w:rsid w:val="004E6C3D"/>
    <w:rsid w:val="004E6E48"/>
    <w:rsid w:val="004E6F2A"/>
    <w:rsid w:val="004E7385"/>
    <w:rsid w:val="004E7819"/>
    <w:rsid w:val="004E7F16"/>
    <w:rsid w:val="004F0220"/>
    <w:rsid w:val="004F0345"/>
    <w:rsid w:val="004F042E"/>
    <w:rsid w:val="004F0526"/>
    <w:rsid w:val="004F06EA"/>
    <w:rsid w:val="004F0CC4"/>
    <w:rsid w:val="004F193C"/>
    <w:rsid w:val="004F1948"/>
    <w:rsid w:val="004F2063"/>
    <w:rsid w:val="004F29B8"/>
    <w:rsid w:val="004F2B1F"/>
    <w:rsid w:val="004F3889"/>
    <w:rsid w:val="004F46DE"/>
    <w:rsid w:val="004F4D50"/>
    <w:rsid w:val="004F4F0B"/>
    <w:rsid w:val="004F52B6"/>
    <w:rsid w:val="004F5612"/>
    <w:rsid w:val="004F5B68"/>
    <w:rsid w:val="004F5B74"/>
    <w:rsid w:val="004F5BF1"/>
    <w:rsid w:val="004F5EDF"/>
    <w:rsid w:val="004F6147"/>
    <w:rsid w:val="004F63BA"/>
    <w:rsid w:val="004F6529"/>
    <w:rsid w:val="004F66A8"/>
    <w:rsid w:val="004F673F"/>
    <w:rsid w:val="004F68A2"/>
    <w:rsid w:val="004F6949"/>
    <w:rsid w:val="004F6BD4"/>
    <w:rsid w:val="004F70B1"/>
    <w:rsid w:val="004F7103"/>
    <w:rsid w:val="004F73C3"/>
    <w:rsid w:val="004F772C"/>
    <w:rsid w:val="004F7B72"/>
    <w:rsid w:val="004F7C9B"/>
    <w:rsid w:val="004F7DCF"/>
    <w:rsid w:val="0050010D"/>
    <w:rsid w:val="005003D0"/>
    <w:rsid w:val="005005B8"/>
    <w:rsid w:val="00500815"/>
    <w:rsid w:val="00500B7F"/>
    <w:rsid w:val="00500CC2"/>
    <w:rsid w:val="00501066"/>
    <w:rsid w:val="00502440"/>
    <w:rsid w:val="005029E1"/>
    <w:rsid w:val="00502FE4"/>
    <w:rsid w:val="00503220"/>
    <w:rsid w:val="00503381"/>
    <w:rsid w:val="005033D2"/>
    <w:rsid w:val="00503521"/>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653"/>
    <w:rsid w:val="00506849"/>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D75"/>
    <w:rsid w:val="00512849"/>
    <w:rsid w:val="00512A80"/>
    <w:rsid w:val="00512AB9"/>
    <w:rsid w:val="00512BD3"/>
    <w:rsid w:val="00512DAA"/>
    <w:rsid w:val="00512E6B"/>
    <w:rsid w:val="00512F7C"/>
    <w:rsid w:val="00512FAD"/>
    <w:rsid w:val="0051360C"/>
    <w:rsid w:val="0051367C"/>
    <w:rsid w:val="005139C5"/>
    <w:rsid w:val="00513FAB"/>
    <w:rsid w:val="005148C7"/>
    <w:rsid w:val="00514FE0"/>
    <w:rsid w:val="005152B6"/>
    <w:rsid w:val="005152FC"/>
    <w:rsid w:val="00515650"/>
    <w:rsid w:val="005157F5"/>
    <w:rsid w:val="00515D09"/>
    <w:rsid w:val="00515E3A"/>
    <w:rsid w:val="00515F5C"/>
    <w:rsid w:val="00516500"/>
    <w:rsid w:val="005165BF"/>
    <w:rsid w:val="00516851"/>
    <w:rsid w:val="00516ABA"/>
    <w:rsid w:val="00516E88"/>
    <w:rsid w:val="005174A7"/>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5428"/>
    <w:rsid w:val="005255A8"/>
    <w:rsid w:val="005255B6"/>
    <w:rsid w:val="0052585E"/>
    <w:rsid w:val="00525EA5"/>
    <w:rsid w:val="00525EAD"/>
    <w:rsid w:val="005262F0"/>
    <w:rsid w:val="005268A7"/>
    <w:rsid w:val="005276EA"/>
    <w:rsid w:val="00527A2D"/>
    <w:rsid w:val="00527BA3"/>
    <w:rsid w:val="00527D82"/>
    <w:rsid w:val="00527DD2"/>
    <w:rsid w:val="00527E78"/>
    <w:rsid w:val="00530264"/>
    <w:rsid w:val="00530982"/>
    <w:rsid w:val="00530B6E"/>
    <w:rsid w:val="00530B9F"/>
    <w:rsid w:val="00530E81"/>
    <w:rsid w:val="005313D9"/>
    <w:rsid w:val="005318B7"/>
    <w:rsid w:val="00531BFD"/>
    <w:rsid w:val="00532012"/>
    <w:rsid w:val="00532160"/>
    <w:rsid w:val="005329FB"/>
    <w:rsid w:val="00532D79"/>
    <w:rsid w:val="0053313A"/>
    <w:rsid w:val="0053322F"/>
    <w:rsid w:val="0053329F"/>
    <w:rsid w:val="005333BE"/>
    <w:rsid w:val="00533659"/>
    <w:rsid w:val="005336FA"/>
    <w:rsid w:val="00533756"/>
    <w:rsid w:val="00533772"/>
    <w:rsid w:val="0053416D"/>
    <w:rsid w:val="005341D7"/>
    <w:rsid w:val="00534345"/>
    <w:rsid w:val="0053463A"/>
    <w:rsid w:val="005352B0"/>
    <w:rsid w:val="0053532A"/>
    <w:rsid w:val="00535D2A"/>
    <w:rsid w:val="00535DC8"/>
    <w:rsid w:val="00535E9F"/>
    <w:rsid w:val="00535EDB"/>
    <w:rsid w:val="00536007"/>
    <w:rsid w:val="00536683"/>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BB"/>
    <w:rsid w:val="005421D7"/>
    <w:rsid w:val="005421F5"/>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AB8"/>
    <w:rsid w:val="00545B74"/>
    <w:rsid w:val="00545C33"/>
    <w:rsid w:val="005460D5"/>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DA"/>
    <w:rsid w:val="00551013"/>
    <w:rsid w:val="00551206"/>
    <w:rsid w:val="0055139A"/>
    <w:rsid w:val="0055157C"/>
    <w:rsid w:val="0055175E"/>
    <w:rsid w:val="00551A2A"/>
    <w:rsid w:val="00551E09"/>
    <w:rsid w:val="0055234D"/>
    <w:rsid w:val="005523CD"/>
    <w:rsid w:val="005524A9"/>
    <w:rsid w:val="0055275B"/>
    <w:rsid w:val="00552A25"/>
    <w:rsid w:val="00552DC7"/>
    <w:rsid w:val="005530B5"/>
    <w:rsid w:val="005530F4"/>
    <w:rsid w:val="00553A05"/>
    <w:rsid w:val="00553CF6"/>
    <w:rsid w:val="00553E26"/>
    <w:rsid w:val="00554385"/>
    <w:rsid w:val="0055452E"/>
    <w:rsid w:val="0055482C"/>
    <w:rsid w:val="005549B6"/>
    <w:rsid w:val="00555192"/>
    <w:rsid w:val="0055597C"/>
    <w:rsid w:val="00555F97"/>
    <w:rsid w:val="00556063"/>
    <w:rsid w:val="005562DE"/>
    <w:rsid w:val="005563F1"/>
    <w:rsid w:val="0055668F"/>
    <w:rsid w:val="00556744"/>
    <w:rsid w:val="00556C10"/>
    <w:rsid w:val="0055720A"/>
    <w:rsid w:val="005572EF"/>
    <w:rsid w:val="00557B91"/>
    <w:rsid w:val="00557E4B"/>
    <w:rsid w:val="00557FE4"/>
    <w:rsid w:val="00560029"/>
    <w:rsid w:val="005600CD"/>
    <w:rsid w:val="00560274"/>
    <w:rsid w:val="00560911"/>
    <w:rsid w:val="00560BCC"/>
    <w:rsid w:val="005612FA"/>
    <w:rsid w:val="00561323"/>
    <w:rsid w:val="005613BF"/>
    <w:rsid w:val="00561623"/>
    <w:rsid w:val="0056162A"/>
    <w:rsid w:val="00561C12"/>
    <w:rsid w:val="0056240E"/>
    <w:rsid w:val="005627D8"/>
    <w:rsid w:val="00562E81"/>
    <w:rsid w:val="0056374C"/>
    <w:rsid w:val="00563B0D"/>
    <w:rsid w:val="00563B88"/>
    <w:rsid w:val="00563C9F"/>
    <w:rsid w:val="00563CD2"/>
    <w:rsid w:val="00563F15"/>
    <w:rsid w:val="00564820"/>
    <w:rsid w:val="00564A78"/>
    <w:rsid w:val="00564D11"/>
    <w:rsid w:val="00564E2F"/>
    <w:rsid w:val="00565276"/>
    <w:rsid w:val="005652CE"/>
    <w:rsid w:val="0056595B"/>
    <w:rsid w:val="00565A3E"/>
    <w:rsid w:val="00565C65"/>
    <w:rsid w:val="00565D0D"/>
    <w:rsid w:val="005667F4"/>
    <w:rsid w:val="00566D90"/>
    <w:rsid w:val="00566E02"/>
    <w:rsid w:val="005670E9"/>
    <w:rsid w:val="0056726C"/>
    <w:rsid w:val="0056727D"/>
    <w:rsid w:val="0056761C"/>
    <w:rsid w:val="00567740"/>
    <w:rsid w:val="0057033E"/>
    <w:rsid w:val="00570432"/>
    <w:rsid w:val="00570737"/>
    <w:rsid w:val="00570A59"/>
    <w:rsid w:val="00570AC1"/>
    <w:rsid w:val="00570E3E"/>
    <w:rsid w:val="00570E40"/>
    <w:rsid w:val="0057102A"/>
    <w:rsid w:val="005710FA"/>
    <w:rsid w:val="0057122D"/>
    <w:rsid w:val="00571481"/>
    <w:rsid w:val="0057168E"/>
    <w:rsid w:val="0057170A"/>
    <w:rsid w:val="00571753"/>
    <w:rsid w:val="00571B21"/>
    <w:rsid w:val="00571D99"/>
    <w:rsid w:val="00571DF0"/>
    <w:rsid w:val="00572276"/>
    <w:rsid w:val="0057250B"/>
    <w:rsid w:val="005726A5"/>
    <w:rsid w:val="005727DE"/>
    <w:rsid w:val="00572978"/>
    <w:rsid w:val="005731AA"/>
    <w:rsid w:val="00573507"/>
    <w:rsid w:val="0057366A"/>
    <w:rsid w:val="005739A1"/>
    <w:rsid w:val="00573A33"/>
    <w:rsid w:val="00573C7C"/>
    <w:rsid w:val="005743E4"/>
    <w:rsid w:val="005744B6"/>
    <w:rsid w:val="005744D5"/>
    <w:rsid w:val="00574603"/>
    <w:rsid w:val="005748D3"/>
    <w:rsid w:val="00574AC0"/>
    <w:rsid w:val="00574F6D"/>
    <w:rsid w:val="00575691"/>
    <w:rsid w:val="00575744"/>
    <w:rsid w:val="00575FF2"/>
    <w:rsid w:val="00576926"/>
    <w:rsid w:val="00576F58"/>
    <w:rsid w:val="00577246"/>
    <w:rsid w:val="00577490"/>
    <w:rsid w:val="005775E4"/>
    <w:rsid w:val="0057766F"/>
    <w:rsid w:val="005776F7"/>
    <w:rsid w:val="0057783C"/>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20E0"/>
    <w:rsid w:val="00582200"/>
    <w:rsid w:val="00582373"/>
    <w:rsid w:val="00582421"/>
    <w:rsid w:val="005828D1"/>
    <w:rsid w:val="0058303A"/>
    <w:rsid w:val="005831F5"/>
    <w:rsid w:val="005836F1"/>
    <w:rsid w:val="0058375F"/>
    <w:rsid w:val="00583944"/>
    <w:rsid w:val="005839EA"/>
    <w:rsid w:val="00584853"/>
    <w:rsid w:val="00584E8B"/>
    <w:rsid w:val="00585087"/>
    <w:rsid w:val="0058523C"/>
    <w:rsid w:val="00585370"/>
    <w:rsid w:val="00585436"/>
    <w:rsid w:val="0058560C"/>
    <w:rsid w:val="00585630"/>
    <w:rsid w:val="00585772"/>
    <w:rsid w:val="0058581E"/>
    <w:rsid w:val="00585820"/>
    <w:rsid w:val="00585C44"/>
    <w:rsid w:val="00585C62"/>
    <w:rsid w:val="00586579"/>
    <w:rsid w:val="005865CA"/>
    <w:rsid w:val="00586738"/>
    <w:rsid w:val="00586771"/>
    <w:rsid w:val="005867DA"/>
    <w:rsid w:val="0058690C"/>
    <w:rsid w:val="00587781"/>
    <w:rsid w:val="00587A13"/>
    <w:rsid w:val="00587A62"/>
    <w:rsid w:val="00587CEF"/>
    <w:rsid w:val="0059013E"/>
    <w:rsid w:val="005910EB"/>
    <w:rsid w:val="0059139D"/>
    <w:rsid w:val="00591441"/>
    <w:rsid w:val="0059144E"/>
    <w:rsid w:val="00591465"/>
    <w:rsid w:val="00591558"/>
    <w:rsid w:val="00591580"/>
    <w:rsid w:val="0059182B"/>
    <w:rsid w:val="00591BB5"/>
    <w:rsid w:val="00591C30"/>
    <w:rsid w:val="00592446"/>
    <w:rsid w:val="00592FC6"/>
    <w:rsid w:val="0059343A"/>
    <w:rsid w:val="00593665"/>
    <w:rsid w:val="0059366F"/>
    <w:rsid w:val="00593A5F"/>
    <w:rsid w:val="00593C7D"/>
    <w:rsid w:val="00593F98"/>
    <w:rsid w:val="00594240"/>
    <w:rsid w:val="005942BF"/>
    <w:rsid w:val="005943C8"/>
    <w:rsid w:val="0059468B"/>
    <w:rsid w:val="00594C86"/>
    <w:rsid w:val="00594E9C"/>
    <w:rsid w:val="00594FE8"/>
    <w:rsid w:val="005950F2"/>
    <w:rsid w:val="0059538D"/>
    <w:rsid w:val="00595534"/>
    <w:rsid w:val="005957BC"/>
    <w:rsid w:val="005960D9"/>
    <w:rsid w:val="005961AB"/>
    <w:rsid w:val="005962DE"/>
    <w:rsid w:val="00596A4E"/>
    <w:rsid w:val="005971A7"/>
    <w:rsid w:val="0059728C"/>
    <w:rsid w:val="005974DF"/>
    <w:rsid w:val="0059780E"/>
    <w:rsid w:val="0059786C"/>
    <w:rsid w:val="0059793B"/>
    <w:rsid w:val="00597D37"/>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467"/>
    <w:rsid w:val="005A2868"/>
    <w:rsid w:val="005A2C8E"/>
    <w:rsid w:val="005A2D5B"/>
    <w:rsid w:val="005A2E29"/>
    <w:rsid w:val="005A3390"/>
    <w:rsid w:val="005A347B"/>
    <w:rsid w:val="005A348A"/>
    <w:rsid w:val="005A34C3"/>
    <w:rsid w:val="005A36C3"/>
    <w:rsid w:val="005A3A84"/>
    <w:rsid w:val="005A407A"/>
    <w:rsid w:val="005A40AC"/>
    <w:rsid w:val="005A4250"/>
    <w:rsid w:val="005A4503"/>
    <w:rsid w:val="005A45F3"/>
    <w:rsid w:val="005A4BA9"/>
    <w:rsid w:val="005A5044"/>
    <w:rsid w:val="005A552F"/>
    <w:rsid w:val="005A55AC"/>
    <w:rsid w:val="005A5A13"/>
    <w:rsid w:val="005A5D13"/>
    <w:rsid w:val="005A5E31"/>
    <w:rsid w:val="005A5E55"/>
    <w:rsid w:val="005A5F59"/>
    <w:rsid w:val="005A6133"/>
    <w:rsid w:val="005A6152"/>
    <w:rsid w:val="005A68DA"/>
    <w:rsid w:val="005A6DCC"/>
    <w:rsid w:val="005A6F2F"/>
    <w:rsid w:val="005A6F5B"/>
    <w:rsid w:val="005A7156"/>
    <w:rsid w:val="005A71F4"/>
    <w:rsid w:val="005A7762"/>
    <w:rsid w:val="005A7ABF"/>
    <w:rsid w:val="005A7BD0"/>
    <w:rsid w:val="005B00BE"/>
    <w:rsid w:val="005B0156"/>
    <w:rsid w:val="005B02F3"/>
    <w:rsid w:val="005B05B4"/>
    <w:rsid w:val="005B08F3"/>
    <w:rsid w:val="005B09E4"/>
    <w:rsid w:val="005B0C0C"/>
    <w:rsid w:val="005B0DE2"/>
    <w:rsid w:val="005B14F2"/>
    <w:rsid w:val="005B1604"/>
    <w:rsid w:val="005B166E"/>
    <w:rsid w:val="005B2308"/>
    <w:rsid w:val="005B2498"/>
    <w:rsid w:val="005B280B"/>
    <w:rsid w:val="005B2D2F"/>
    <w:rsid w:val="005B34A3"/>
    <w:rsid w:val="005B38A1"/>
    <w:rsid w:val="005B39AE"/>
    <w:rsid w:val="005B3A88"/>
    <w:rsid w:val="005B3B07"/>
    <w:rsid w:val="005B3BDB"/>
    <w:rsid w:val="005B3E73"/>
    <w:rsid w:val="005B4900"/>
    <w:rsid w:val="005B5309"/>
    <w:rsid w:val="005B5534"/>
    <w:rsid w:val="005B61DC"/>
    <w:rsid w:val="005B62D7"/>
    <w:rsid w:val="005B6921"/>
    <w:rsid w:val="005B6D62"/>
    <w:rsid w:val="005B6E7B"/>
    <w:rsid w:val="005B6F34"/>
    <w:rsid w:val="005B7104"/>
    <w:rsid w:val="005B713B"/>
    <w:rsid w:val="005B7900"/>
    <w:rsid w:val="005C0017"/>
    <w:rsid w:val="005C01D0"/>
    <w:rsid w:val="005C0300"/>
    <w:rsid w:val="005C0F9C"/>
    <w:rsid w:val="005C0FAC"/>
    <w:rsid w:val="005C1B77"/>
    <w:rsid w:val="005C1BA6"/>
    <w:rsid w:val="005C1CD5"/>
    <w:rsid w:val="005C1F93"/>
    <w:rsid w:val="005C2032"/>
    <w:rsid w:val="005C20AD"/>
    <w:rsid w:val="005C22CC"/>
    <w:rsid w:val="005C23CF"/>
    <w:rsid w:val="005C2917"/>
    <w:rsid w:val="005C2BB4"/>
    <w:rsid w:val="005C2BC6"/>
    <w:rsid w:val="005C3029"/>
    <w:rsid w:val="005C30C2"/>
    <w:rsid w:val="005C3255"/>
    <w:rsid w:val="005C34AB"/>
    <w:rsid w:val="005C3585"/>
    <w:rsid w:val="005C370B"/>
    <w:rsid w:val="005C40D6"/>
    <w:rsid w:val="005C49FC"/>
    <w:rsid w:val="005C4AB0"/>
    <w:rsid w:val="005C4BD2"/>
    <w:rsid w:val="005C5AC4"/>
    <w:rsid w:val="005C5DBB"/>
    <w:rsid w:val="005C5F0B"/>
    <w:rsid w:val="005C5F21"/>
    <w:rsid w:val="005C60E1"/>
    <w:rsid w:val="005C6264"/>
    <w:rsid w:val="005C702B"/>
    <w:rsid w:val="005C7238"/>
    <w:rsid w:val="005C7364"/>
    <w:rsid w:val="005C75A6"/>
    <w:rsid w:val="005C767A"/>
    <w:rsid w:val="005C79FD"/>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3BE8"/>
    <w:rsid w:val="005D3DF4"/>
    <w:rsid w:val="005D41D4"/>
    <w:rsid w:val="005D44C6"/>
    <w:rsid w:val="005D45A9"/>
    <w:rsid w:val="005D46CB"/>
    <w:rsid w:val="005D4D74"/>
    <w:rsid w:val="005D55C5"/>
    <w:rsid w:val="005D561C"/>
    <w:rsid w:val="005D57D9"/>
    <w:rsid w:val="005D5CBD"/>
    <w:rsid w:val="005D61CE"/>
    <w:rsid w:val="005D66E1"/>
    <w:rsid w:val="005D6BA3"/>
    <w:rsid w:val="005D6CB0"/>
    <w:rsid w:val="005D7269"/>
    <w:rsid w:val="005D737B"/>
    <w:rsid w:val="005D737E"/>
    <w:rsid w:val="005D7493"/>
    <w:rsid w:val="005D756E"/>
    <w:rsid w:val="005D7804"/>
    <w:rsid w:val="005D7D93"/>
    <w:rsid w:val="005D7FC2"/>
    <w:rsid w:val="005E047C"/>
    <w:rsid w:val="005E0653"/>
    <w:rsid w:val="005E0726"/>
    <w:rsid w:val="005E0AF2"/>
    <w:rsid w:val="005E125C"/>
    <w:rsid w:val="005E167B"/>
    <w:rsid w:val="005E196A"/>
    <w:rsid w:val="005E1D7E"/>
    <w:rsid w:val="005E25E1"/>
    <w:rsid w:val="005E2735"/>
    <w:rsid w:val="005E28D1"/>
    <w:rsid w:val="005E33DC"/>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73"/>
    <w:rsid w:val="005F0EF4"/>
    <w:rsid w:val="005F1023"/>
    <w:rsid w:val="005F1781"/>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24"/>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737F"/>
    <w:rsid w:val="005F74F5"/>
    <w:rsid w:val="005F753D"/>
    <w:rsid w:val="00600554"/>
    <w:rsid w:val="006008B0"/>
    <w:rsid w:val="00600966"/>
    <w:rsid w:val="00600A46"/>
    <w:rsid w:val="00601C20"/>
    <w:rsid w:val="00601DDF"/>
    <w:rsid w:val="0060228C"/>
    <w:rsid w:val="00602616"/>
    <w:rsid w:val="00602FEC"/>
    <w:rsid w:val="00603109"/>
    <w:rsid w:val="006033AC"/>
    <w:rsid w:val="00603AE6"/>
    <w:rsid w:val="00603E46"/>
    <w:rsid w:val="006047D3"/>
    <w:rsid w:val="00604A7A"/>
    <w:rsid w:val="00604CB4"/>
    <w:rsid w:val="0060566B"/>
    <w:rsid w:val="006057B2"/>
    <w:rsid w:val="00605975"/>
    <w:rsid w:val="00605E92"/>
    <w:rsid w:val="00605F32"/>
    <w:rsid w:val="00606558"/>
    <w:rsid w:val="0060656F"/>
    <w:rsid w:val="00606FCD"/>
    <w:rsid w:val="00607318"/>
    <w:rsid w:val="00607ABE"/>
    <w:rsid w:val="00607B18"/>
    <w:rsid w:val="00607B3D"/>
    <w:rsid w:val="00607B98"/>
    <w:rsid w:val="006103E4"/>
    <w:rsid w:val="006106EB"/>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C7"/>
    <w:rsid w:val="00614061"/>
    <w:rsid w:val="006140BC"/>
    <w:rsid w:val="006143B5"/>
    <w:rsid w:val="00614B82"/>
    <w:rsid w:val="00615208"/>
    <w:rsid w:val="006159DC"/>
    <w:rsid w:val="00615A76"/>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CF"/>
    <w:rsid w:val="006225F3"/>
    <w:rsid w:val="00622661"/>
    <w:rsid w:val="006228DC"/>
    <w:rsid w:val="006228E2"/>
    <w:rsid w:val="00622D72"/>
    <w:rsid w:val="0062307E"/>
    <w:rsid w:val="00623DC9"/>
    <w:rsid w:val="006240C5"/>
    <w:rsid w:val="00624F8E"/>
    <w:rsid w:val="006251B6"/>
    <w:rsid w:val="006253AC"/>
    <w:rsid w:val="006254AB"/>
    <w:rsid w:val="00625BBB"/>
    <w:rsid w:val="00625C00"/>
    <w:rsid w:val="00625E95"/>
    <w:rsid w:val="00625F55"/>
    <w:rsid w:val="0062601D"/>
    <w:rsid w:val="00626737"/>
    <w:rsid w:val="00626C69"/>
    <w:rsid w:val="00627037"/>
    <w:rsid w:val="006271C3"/>
    <w:rsid w:val="0062733B"/>
    <w:rsid w:val="00627B68"/>
    <w:rsid w:val="00627D27"/>
    <w:rsid w:val="00627EB3"/>
    <w:rsid w:val="0063015D"/>
    <w:rsid w:val="00630314"/>
    <w:rsid w:val="00630469"/>
    <w:rsid w:val="006304FA"/>
    <w:rsid w:val="00630B71"/>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4B"/>
    <w:rsid w:val="0063395F"/>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817"/>
    <w:rsid w:val="006418B6"/>
    <w:rsid w:val="00641922"/>
    <w:rsid w:val="00641DF8"/>
    <w:rsid w:val="00642AA9"/>
    <w:rsid w:val="00642EC2"/>
    <w:rsid w:val="006438C6"/>
    <w:rsid w:val="006439F5"/>
    <w:rsid w:val="00643A97"/>
    <w:rsid w:val="00643F9D"/>
    <w:rsid w:val="00643FEF"/>
    <w:rsid w:val="00644B31"/>
    <w:rsid w:val="00644EF9"/>
    <w:rsid w:val="00644FE2"/>
    <w:rsid w:val="006454B4"/>
    <w:rsid w:val="006454FA"/>
    <w:rsid w:val="00645AC7"/>
    <w:rsid w:val="00645D68"/>
    <w:rsid w:val="00645DAB"/>
    <w:rsid w:val="00645E6B"/>
    <w:rsid w:val="0064662B"/>
    <w:rsid w:val="0064682B"/>
    <w:rsid w:val="00646F98"/>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C01"/>
    <w:rsid w:val="00651DA9"/>
    <w:rsid w:val="00652150"/>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BF"/>
    <w:rsid w:val="006554C9"/>
    <w:rsid w:val="0065601B"/>
    <w:rsid w:val="0065620B"/>
    <w:rsid w:val="006562C0"/>
    <w:rsid w:val="0065641A"/>
    <w:rsid w:val="006565CA"/>
    <w:rsid w:val="006569FA"/>
    <w:rsid w:val="00656A5E"/>
    <w:rsid w:val="00656CC6"/>
    <w:rsid w:val="00656DD8"/>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86B"/>
    <w:rsid w:val="006628E8"/>
    <w:rsid w:val="00662D8A"/>
    <w:rsid w:val="00662F9D"/>
    <w:rsid w:val="006638F9"/>
    <w:rsid w:val="00664462"/>
    <w:rsid w:val="00664871"/>
    <w:rsid w:val="00664B69"/>
    <w:rsid w:val="00664BCD"/>
    <w:rsid w:val="00664ED2"/>
    <w:rsid w:val="00664F9C"/>
    <w:rsid w:val="00665351"/>
    <w:rsid w:val="00665472"/>
    <w:rsid w:val="006657CA"/>
    <w:rsid w:val="006658E0"/>
    <w:rsid w:val="00665BF0"/>
    <w:rsid w:val="00665BFC"/>
    <w:rsid w:val="00665DA1"/>
    <w:rsid w:val="00665F57"/>
    <w:rsid w:val="006670E8"/>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A3D"/>
    <w:rsid w:val="00671A7F"/>
    <w:rsid w:val="00671C0B"/>
    <w:rsid w:val="00671DE9"/>
    <w:rsid w:val="00672193"/>
    <w:rsid w:val="0067219C"/>
    <w:rsid w:val="006722BA"/>
    <w:rsid w:val="006722CC"/>
    <w:rsid w:val="00672595"/>
    <w:rsid w:val="0067279D"/>
    <w:rsid w:val="006727FD"/>
    <w:rsid w:val="00672865"/>
    <w:rsid w:val="00673286"/>
    <w:rsid w:val="00673DFA"/>
    <w:rsid w:val="00674232"/>
    <w:rsid w:val="0067472C"/>
    <w:rsid w:val="00674C59"/>
    <w:rsid w:val="0067501C"/>
    <w:rsid w:val="00675173"/>
    <w:rsid w:val="0067534F"/>
    <w:rsid w:val="006757B1"/>
    <w:rsid w:val="00675B13"/>
    <w:rsid w:val="00675D76"/>
    <w:rsid w:val="00675EC9"/>
    <w:rsid w:val="0067737B"/>
    <w:rsid w:val="006774F7"/>
    <w:rsid w:val="00677549"/>
    <w:rsid w:val="006775B6"/>
    <w:rsid w:val="006778BF"/>
    <w:rsid w:val="006778C3"/>
    <w:rsid w:val="00677DDD"/>
    <w:rsid w:val="00680133"/>
    <w:rsid w:val="00680224"/>
    <w:rsid w:val="0068030C"/>
    <w:rsid w:val="00680806"/>
    <w:rsid w:val="00680A59"/>
    <w:rsid w:val="00680BC1"/>
    <w:rsid w:val="00681FCA"/>
    <w:rsid w:val="006825D4"/>
    <w:rsid w:val="00682A4A"/>
    <w:rsid w:val="00682E0B"/>
    <w:rsid w:val="0068313F"/>
    <w:rsid w:val="00683255"/>
    <w:rsid w:val="006832B2"/>
    <w:rsid w:val="006835DC"/>
    <w:rsid w:val="006836DD"/>
    <w:rsid w:val="00684532"/>
    <w:rsid w:val="0068471D"/>
    <w:rsid w:val="00684F79"/>
    <w:rsid w:val="006850A9"/>
    <w:rsid w:val="00685674"/>
    <w:rsid w:val="0068571F"/>
    <w:rsid w:val="00685723"/>
    <w:rsid w:val="006858F3"/>
    <w:rsid w:val="00685CD8"/>
    <w:rsid w:val="0068618D"/>
    <w:rsid w:val="0068628A"/>
    <w:rsid w:val="006867BE"/>
    <w:rsid w:val="00687AAE"/>
    <w:rsid w:val="00687C17"/>
    <w:rsid w:val="00687C92"/>
    <w:rsid w:val="00687DAE"/>
    <w:rsid w:val="00687E0F"/>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13D"/>
    <w:rsid w:val="006962B6"/>
    <w:rsid w:val="0069646F"/>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23CD"/>
    <w:rsid w:val="006A23FE"/>
    <w:rsid w:val="006A24C8"/>
    <w:rsid w:val="006A28F4"/>
    <w:rsid w:val="006A296E"/>
    <w:rsid w:val="006A29F0"/>
    <w:rsid w:val="006A2A71"/>
    <w:rsid w:val="006A2B4A"/>
    <w:rsid w:val="006A2E97"/>
    <w:rsid w:val="006A30A0"/>
    <w:rsid w:val="006A324A"/>
    <w:rsid w:val="006A3672"/>
    <w:rsid w:val="006A39F1"/>
    <w:rsid w:val="006A40F3"/>
    <w:rsid w:val="006A435C"/>
    <w:rsid w:val="006A4493"/>
    <w:rsid w:val="006A4CE1"/>
    <w:rsid w:val="006A5322"/>
    <w:rsid w:val="006A5510"/>
    <w:rsid w:val="006A57DA"/>
    <w:rsid w:val="006A5A9B"/>
    <w:rsid w:val="006A62CA"/>
    <w:rsid w:val="006A6574"/>
    <w:rsid w:val="006A6F57"/>
    <w:rsid w:val="006A7269"/>
    <w:rsid w:val="006A74B7"/>
    <w:rsid w:val="006A74CD"/>
    <w:rsid w:val="006A74E6"/>
    <w:rsid w:val="006A75FA"/>
    <w:rsid w:val="006A76B3"/>
    <w:rsid w:val="006A77AE"/>
    <w:rsid w:val="006A7BAE"/>
    <w:rsid w:val="006A7C61"/>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B"/>
    <w:rsid w:val="006B1711"/>
    <w:rsid w:val="006B1E2A"/>
    <w:rsid w:val="006B2704"/>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72"/>
    <w:rsid w:val="006C563A"/>
    <w:rsid w:val="006C5941"/>
    <w:rsid w:val="006C5A81"/>
    <w:rsid w:val="006C5D88"/>
    <w:rsid w:val="006C60E3"/>
    <w:rsid w:val="006C61C2"/>
    <w:rsid w:val="006C6B6F"/>
    <w:rsid w:val="006C6F1A"/>
    <w:rsid w:val="006C6FD8"/>
    <w:rsid w:val="006C71CB"/>
    <w:rsid w:val="006C7829"/>
    <w:rsid w:val="006C7915"/>
    <w:rsid w:val="006D021A"/>
    <w:rsid w:val="006D03B6"/>
    <w:rsid w:val="006D0428"/>
    <w:rsid w:val="006D042F"/>
    <w:rsid w:val="006D056B"/>
    <w:rsid w:val="006D0B09"/>
    <w:rsid w:val="006D1382"/>
    <w:rsid w:val="006D1AB3"/>
    <w:rsid w:val="006D1AD2"/>
    <w:rsid w:val="006D1D2A"/>
    <w:rsid w:val="006D2238"/>
    <w:rsid w:val="006D3207"/>
    <w:rsid w:val="006D36DE"/>
    <w:rsid w:val="006D3BCD"/>
    <w:rsid w:val="006D3D90"/>
    <w:rsid w:val="006D3D99"/>
    <w:rsid w:val="006D42C8"/>
    <w:rsid w:val="006D4311"/>
    <w:rsid w:val="006D434A"/>
    <w:rsid w:val="006D4666"/>
    <w:rsid w:val="006D4744"/>
    <w:rsid w:val="006D4E49"/>
    <w:rsid w:val="006D507E"/>
    <w:rsid w:val="006D5134"/>
    <w:rsid w:val="006D5983"/>
    <w:rsid w:val="006D6061"/>
    <w:rsid w:val="006D6135"/>
    <w:rsid w:val="006D6595"/>
    <w:rsid w:val="006D661A"/>
    <w:rsid w:val="006D6871"/>
    <w:rsid w:val="006D6B0A"/>
    <w:rsid w:val="006D6BE2"/>
    <w:rsid w:val="006D6C73"/>
    <w:rsid w:val="006D6CD9"/>
    <w:rsid w:val="006D6D73"/>
    <w:rsid w:val="006D74AC"/>
    <w:rsid w:val="006D775A"/>
    <w:rsid w:val="006D77EF"/>
    <w:rsid w:val="006D78C4"/>
    <w:rsid w:val="006D7AB5"/>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78E"/>
    <w:rsid w:val="006E1AEF"/>
    <w:rsid w:val="006E2126"/>
    <w:rsid w:val="006E2207"/>
    <w:rsid w:val="006E2230"/>
    <w:rsid w:val="006E2316"/>
    <w:rsid w:val="006E23CD"/>
    <w:rsid w:val="006E251F"/>
    <w:rsid w:val="006E279A"/>
    <w:rsid w:val="006E2E9B"/>
    <w:rsid w:val="006E2F14"/>
    <w:rsid w:val="006E3033"/>
    <w:rsid w:val="006E3313"/>
    <w:rsid w:val="006E3323"/>
    <w:rsid w:val="006E3687"/>
    <w:rsid w:val="006E3E43"/>
    <w:rsid w:val="006E4118"/>
    <w:rsid w:val="006E4AF6"/>
    <w:rsid w:val="006E4C96"/>
    <w:rsid w:val="006E4D30"/>
    <w:rsid w:val="006E4FB0"/>
    <w:rsid w:val="006E50C9"/>
    <w:rsid w:val="006E5245"/>
    <w:rsid w:val="006E53CD"/>
    <w:rsid w:val="006E5673"/>
    <w:rsid w:val="006E56A5"/>
    <w:rsid w:val="006E599A"/>
    <w:rsid w:val="006E5A02"/>
    <w:rsid w:val="006E5BE9"/>
    <w:rsid w:val="006E5D37"/>
    <w:rsid w:val="006E5EE4"/>
    <w:rsid w:val="006E6306"/>
    <w:rsid w:val="006E68C3"/>
    <w:rsid w:val="006E6CF1"/>
    <w:rsid w:val="006E7007"/>
    <w:rsid w:val="006E706D"/>
    <w:rsid w:val="006E72B1"/>
    <w:rsid w:val="006E76AA"/>
    <w:rsid w:val="006E7721"/>
    <w:rsid w:val="006E7943"/>
    <w:rsid w:val="006F0095"/>
    <w:rsid w:val="006F03C5"/>
    <w:rsid w:val="006F0978"/>
    <w:rsid w:val="006F0AAB"/>
    <w:rsid w:val="006F0C7E"/>
    <w:rsid w:val="006F0E9B"/>
    <w:rsid w:val="006F112E"/>
    <w:rsid w:val="006F1161"/>
    <w:rsid w:val="006F1246"/>
    <w:rsid w:val="006F1883"/>
    <w:rsid w:val="006F26D9"/>
    <w:rsid w:val="006F2799"/>
    <w:rsid w:val="006F2E5F"/>
    <w:rsid w:val="006F331D"/>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6547"/>
    <w:rsid w:val="006F6997"/>
    <w:rsid w:val="006F6A0E"/>
    <w:rsid w:val="006F6E81"/>
    <w:rsid w:val="006F70F3"/>
    <w:rsid w:val="006F7135"/>
    <w:rsid w:val="006F7152"/>
    <w:rsid w:val="006F7A25"/>
    <w:rsid w:val="006F7CE8"/>
    <w:rsid w:val="006F7F9D"/>
    <w:rsid w:val="0070042A"/>
    <w:rsid w:val="007004B1"/>
    <w:rsid w:val="007004EE"/>
    <w:rsid w:val="007005A6"/>
    <w:rsid w:val="00700905"/>
    <w:rsid w:val="007009FD"/>
    <w:rsid w:val="007010B0"/>
    <w:rsid w:val="00701664"/>
    <w:rsid w:val="00701FD7"/>
    <w:rsid w:val="0070200B"/>
    <w:rsid w:val="00702652"/>
    <w:rsid w:val="0070288F"/>
    <w:rsid w:val="00702BEC"/>
    <w:rsid w:val="00702F37"/>
    <w:rsid w:val="00703052"/>
    <w:rsid w:val="007030A1"/>
    <w:rsid w:val="0070354D"/>
    <w:rsid w:val="007037F6"/>
    <w:rsid w:val="0070391C"/>
    <w:rsid w:val="0070396F"/>
    <w:rsid w:val="00703A66"/>
    <w:rsid w:val="00703A97"/>
    <w:rsid w:val="00703C92"/>
    <w:rsid w:val="00703FFF"/>
    <w:rsid w:val="0070425E"/>
    <w:rsid w:val="0070495E"/>
    <w:rsid w:val="00704F20"/>
    <w:rsid w:val="00705146"/>
    <w:rsid w:val="0070520E"/>
    <w:rsid w:val="0070539D"/>
    <w:rsid w:val="00705562"/>
    <w:rsid w:val="007055B9"/>
    <w:rsid w:val="0070583A"/>
    <w:rsid w:val="00705B27"/>
    <w:rsid w:val="00705B70"/>
    <w:rsid w:val="00705E81"/>
    <w:rsid w:val="00706171"/>
    <w:rsid w:val="00706594"/>
    <w:rsid w:val="0070661F"/>
    <w:rsid w:val="007069E0"/>
    <w:rsid w:val="00706E83"/>
    <w:rsid w:val="00706EFE"/>
    <w:rsid w:val="0070759B"/>
    <w:rsid w:val="00707A5B"/>
    <w:rsid w:val="00707BB9"/>
    <w:rsid w:val="00707DEB"/>
    <w:rsid w:val="007100D5"/>
    <w:rsid w:val="0071030C"/>
    <w:rsid w:val="00710310"/>
    <w:rsid w:val="00710586"/>
    <w:rsid w:val="007108BB"/>
    <w:rsid w:val="00710AAE"/>
    <w:rsid w:val="00710EB4"/>
    <w:rsid w:val="00710F59"/>
    <w:rsid w:val="0071104F"/>
    <w:rsid w:val="00711159"/>
    <w:rsid w:val="00711582"/>
    <w:rsid w:val="00712274"/>
    <w:rsid w:val="007126E4"/>
    <w:rsid w:val="00712B10"/>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FAF"/>
    <w:rsid w:val="00716027"/>
    <w:rsid w:val="007162BE"/>
    <w:rsid w:val="007165E4"/>
    <w:rsid w:val="00716656"/>
    <w:rsid w:val="007167CF"/>
    <w:rsid w:val="00716885"/>
    <w:rsid w:val="00716FAB"/>
    <w:rsid w:val="0071703D"/>
    <w:rsid w:val="00717856"/>
    <w:rsid w:val="00717EA8"/>
    <w:rsid w:val="0072012B"/>
    <w:rsid w:val="007201C1"/>
    <w:rsid w:val="007202B0"/>
    <w:rsid w:val="00720344"/>
    <w:rsid w:val="007204F7"/>
    <w:rsid w:val="007205A9"/>
    <w:rsid w:val="0072090D"/>
    <w:rsid w:val="00720A17"/>
    <w:rsid w:val="00720B14"/>
    <w:rsid w:val="00720B8E"/>
    <w:rsid w:val="00720DD0"/>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8D8"/>
    <w:rsid w:val="0072598F"/>
    <w:rsid w:val="00725D0C"/>
    <w:rsid w:val="007265B4"/>
    <w:rsid w:val="007267DF"/>
    <w:rsid w:val="00726977"/>
    <w:rsid w:val="00726F7F"/>
    <w:rsid w:val="007270C9"/>
    <w:rsid w:val="00727791"/>
    <w:rsid w:val="00727964"/>
    <w:rsid w:val="00727AF4"/>
    <w:rsid w:val="00730020"/>
    <w:rsid w:val="00730276"/>
    <w:rsid w:val="00730401"/>
    <w:rsid w:val="00730601"/>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BB"/>
    <w:rsid w:val="00733C24"/>
    <w:rsid w:val="00733D95"/>
    <w:rsid w:val="00733EED"/>
    <w:rsid w:val="0073457F"/>
    <w:rsid w:val="007345BE"/>
    <w:rsid w:val="00734AEE"/>
    <w:rsid w:val="00735165"/>
    <w:rsid w:val="007351FD"/>
    <w:rsid w:val="007352BE"/>
    <w:rsid w:val="007356E4"/>
    <w:rsid w:val="00735778"/>
    <w:rsid w:val="00735A58"/>
    <w:rsid w:val="00735E3F"/>
    <w:rsid w:val="00735F03"/>
    <w:rsid w:val="0073644C"/>
    <w:rsid w:val="00736A65"/>
    <w:rsid w:val="00736B02"/>
    <w:rsid w:val="00736C36"/>
    <w:rsid w:val="00737182"/>
    <w:rsid w:val="0073735D"/>
    <w:rsid w:val="00737B01"/>
    <w:rsid w:val="00737BD5"/>
    <w:rsid w:val="0074028E"/>
    <w:rsid w:val="00740396"/>
    <w:rsid w:val="007404E9"/>
    <w:rsid w:val="007406B0"/>
    <w:rsid w:val="007408FD"/>
    <w:rsid w:val="00740E4B"/>
    <w:rsid w:val="0074145E"/>
    <w:rsid w:val="00741AEA"/>
    <w:rsid w:val="00741B17"/>
    <w:rsid w:val="00741B74"/>
    <w:rsid w:val="00741B8B"/>
    <w:rsid w:val="00741C8C"/>
    <w:rsid w:val="00741F5F"/>
    <w:rsid w:val="007424D4"/>
    <w:rsid w:val="0074261B"/>
    <w:rsid w:val="007427C8"/>
    <w:rsid w:val="00742939"/>
    <w:rsid w:val="00742A18"/>
    <w:rsid w:val="00742B66"/>
    <w:rsid w:val="00742CD2"/>
    <w:rsid w:val="00742E00"/>
    <w:rsid w:val="007430F7"/>
    <w:rsid w:val="00743408"/>
    <w:rsid w:val="00743915"/>
    <w:rsid w:val="007439F9"/>
    <w:rsid w:val="00744193"/>
    <w:rsid w:val="007441EC"/>
    <w:rsid w:val="0074420E"/>
    <w:rsid w:val="0074422E"/>
    <w:rsid w:val="0074427D"/>
    <w:rsid w:val="007443E6"/>
    <w:rsid w:val="007445BB"/>
    <w:rsid w:val="007445E9"/>
    <w:rsid w:val="00744836"/>
    <w:rsid w:val="00745123"/>
    <w:rsid w:val="0074517A"/>
    <w:rsid w:val="007452B7"/>
    <w:rsid w:val="0074562B"/>
    <w:rsid w:val="00745A5C"/>
    <w:rsid w:val="0074650B"/>
    <w:rsid w:val="00746655"/>
    <w:rsid w:val="00747376"/>
    <w:rsid w:val="007474B0"/>
    <w:rsid w:val="007477E5"/>
    <w:rsid w:val="0074798D"/>
    <w:rsid w:val="007502DB"/>
    <w:rsid w:val="007502FE"/>
    <w:rsid w:val="007503B3"/>
    <w:rsid w:val="007505CE"/>
    <w:rsid w:val="00750830"/>
    <w:rsid w:val="007509C7"/>
    <w:rsid w:val="00750AA8"/>
    <w:rsid w:val="00750D07"/>
    <w:rsid w:val="00750D4A"/>
    <w:rsid w:val="007511C6"/>
    <w:rsid w:val="007516A6"/>
    <w:rsid w:val="00751774"/>
    <w:rsid w:val="007517B3"/>
    <w:rsid w:val="00751A12"/>
    <w:rsid w:val="00751A26"/>
    <w:rsid w:val="00752409"/>
    <w:rsid w:val="0075278F"/>
    <w:rsid w:val="00752C3E"/>
    <w:rsid w:val="00752E69"/>
    <w:rsid w:val="00752F02"/>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EB"/>
    <w:rsid w:val="00755D84"/>
    <w:rsid w:val="00755E38"/>
    <w:rsid w:val="0075603E"/>
    <w:rsid w:val="00756043"/>
    <w:rsid w:val="0075608D"/>
    <w:rsid w:val="007562DB"/>
    <w:rsid w:val="007563E4"/>
    <w:rsid w:val="00756576"/>
    <w:rsid w:val="00756AE3"/>
    <w:rsid w:val="00756CB7"/>
    <w:rsid w:val="00756D5B"/>
    <w:rsid w:val="00756F5D"/>
    <w:rsid w:val="00757B28"/>
    <w:rsid w:val="00757D23"/>
    <w:rsid w:val="00757F8A"/>
    <w:rsid w:val="007609EA"/>
    <w:rsid w:val="00760DAC"/>
    <w:rsid w:val="00760DAF"/>
    <w:rsid w:val="0076122C"/>
    <w:rsid w:val="00761A25"/>
    <w:rsid w:val="007621AE"/>
    <w:rsid w:val="0076240D"/>
    <w:rsid w:val="00762624"/>
    <w:rsid w:val="00762A1C"/>
    <w:rsid w:val="00762F58"/>
    <w:rsid w:val="007637DB"/>
    <w:rsid w:val="00763B6A"/>
    <w:rsid w:val="00763BDD"/>
    <w:rsid w:val="00764A8D"/>
    <w:rsid w:val="007652C2"/>
    <w:rsid w:val="0076566F"/>
    <w:rsid w:val="007662B7"/>
    <w:rsid w:val="00766437"/>
    <w:rsid w:val="0076663A"/>
    <w:rsid w:val="007667A9"/>
    <w:rsid w:val="00766EB0"/>
    <w:rsid w:val="0076730E"/>
    <w:rsid w:val="007673D1"/>
    <w:rsid w:val="007675EB"/>
    <w:rsid w:val="007678F1"/>
    <w:rsid w:val="00770130"/>
    <w:rsid w:val="00770561"/>
    <w:rsid w:val="0077069E"/>
    <w:rsid w:val="007716A5"/>
    <w:rsid w:val="00771748"/>
    <w:rsid w:val="00771AFE"/>
    <w:rsid w:val="00771BC1"/>
    <w:rsid w:val="00771E0A"/>
    <w:rsid w:val="00771E5C"/>
    <w:rsid w:val="007721F8"/>
    <w:rsid w:val="0077229B"/>
    <w:rsid w:val="0077238E"/>
    <w:rsid w:val="007729F6"/>
    <w:rsid w:val="00772B85"/>
    <w:rsid w:val="0077303F"/>
    <w:rsid w:val="00773574"/>
    <w:rsid w:val="007739D1"/>
    <w:rsid w:val="00773A6F"/>
    <w:rsid w:val="00773DFD"/>
    <w:rsid w:val="007747F4"/>
    <w:rsid w:val="0077497A"/>
    <w:rsid w:val="00774D5E"/>
    <w:rsid w:val="0077538D"/>
    <w:rsid w:val="00775A39"/>
    <w:rsid w:val="00775C48"/>
    <w:rsid w:val="00776481"/>
    <w:rsid w:val="0077673B"/>
    <w:rsid w:val="007769EF"/>
    <w:rsid w:val="00776DDA"/>
    <w:rsid w:val="00776E79"/>
    <w:rsid w:val="00776E91"/>
    <w:rsid w:val="007775A4"/>
    <w:rsid w:val="0077775E"/>
    <w:rsid w:val="007800BA"/>
    <w:rsid w:val="007800DB"/>
    <w:rsid w:val="00780379"/>
    <w:rsid w:val="007803C8"/>
    <w:rsid w:val="00780B4F"/>
    <w:rsid w:val="00780BBC"/>
    <w:rsid w:val="00780D0C"/>
    <w:rsid w:val="00780D35"/>
    <w:rsid w:val="00780EC5"/>
    <w:rsid w:val="0078119E"/>
    <w:rsid w:val="00781499"/>
    <w:rsid w:val="007815BD"/>
    <w:rsid w:val="00781A6C"/>
    <w:rsid w:val="007822D7"/>
    <w:rsid w:val="00782303"/>
    <w:rsid w:val="0078240C"/>
    <w:rsid w:val="00782846"/>
    <w:rsid w:val="007832AC"/>
    <w:rsid w:val="00783533"/>
    <w:rsid w:val="007836FF"/>
    <w:rsid w:val="00783BBD"/>
    <w:rsid w:val="00783C57"/>
    <w:rsid w:val="00784040"/>
    <w:rsid w:val="0078422A"/>
    <w:rsid w:val="00784468"/>
    <w:rsid w:val="00784A07"/>
    <w:rsid w:val="0078587C"/>
    <w:rsid w:val="0078587E"/>
    <w:rsid w:val="00785B51"/>
    <w:rsid w:val="00785B69"/>
    <w:rsid w:val="00786027"/>
    <w:rsid w:val="007866D9"/>
    <w:rsid w:val="00786743"/>
    <w:rsid w:val="007868B1"/>
    <w:rsid w:val="0078695C"/>
    <w:rsid w:val="00786B38"/>
    <w:rsid w:val="00786C25"/>
    <w:rsid w:val="00786C42"/>
    <w:rsid w:val="00786D60"/>
    <w:rsid w:val="007871B9"/>
    <w:rsid w:val="007873DB"/>
    <w:rsid w:val="00790669"/>
    <w:rsid w:val="0079068A"/>
    <w:rsid w:val="007907B9"/>
    <w:rsid w:val="00790950"/>
    <w:rsid w:val="00790B16"/>
    <w:rsid w:val="00790CAD"/>
    <w:rsid w:val="00791125"/>
    <w:rsid w:val="007911DD"/>
    <w:rsid w:val="007913EC"/>
    <w:rsid w:val="00791635"/>
    <w:rsid w:val="007916D8"/>
    <w:rsid w:val="00791756"/>
    <w:rsid w:val="00791BF6"/>
    <w:rsid w:val="00791D5B"/>
    <w:rsid w:val="00791F99"/>
    <w:rsid w:val="007920BA"/>
    <w:rsid w:val="00792372"/>
    <w:rsid w:val="00792872"/>
    <w:rsid w:val="00792AB5"/>
    <w:rsid w:val="00792E27"/>
    <w:rsid w:val="00792FFB"/>
    <w:rsid w:val="0079323C"/>
    <w:rsid w:val="007934AF"/>
    <w:rsid w:val="00793725"/>
    <w:rsid w:val="0079392A"/>
    <w:rsid w:val="00793FAF"/>
    <w:rsid w:val="007943C0"/>
    <w:rsid w:val="00794958"/>
    <w:rsid w:val="00794A81"/>
    <w:rsid w:val="007951A2"/>
    <w:rsid w:val="00795394"/>
    <w:rsid w:val="00795A53"/>
    <w:rsid w:val="00795E70"/>
    <w:rsid w:val="0079617F"/>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106"/>
    <w:rsid w:val="007A72B8"/>
    <w:rsid w:val="007A7E4F"/>
    <w:rsid w:val="007B0400"/>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71A"/>
    <w:rsid w:val="007B2B08"/>
    <w:rsid w:val="007B2F98"/>
    <w:rsid w:val="007B38C1"/>
    <w:rsid w:val="007B3D4E"/>
    <w:rsid w:val="007B3EE9"/>
    <w:rsid w:val="007B4679"/>
    <w:rsid w:val="007B46D6"/>
    <w:rsid w:val="007B46EE"/>
    <w:rsid w:val="007B470F"/>
    <w:rsid w:val="007B4F94"/>
    <w:rsid w:val="007B5258"/>
    <w:rsid w:val="007B544F"/>
    <w:rsid w:val="007B547D"/>
    <w:rsid w:val="007B5563"/>
    <w:rsid w:val="007B5872"/>
    <w:rsid w:val="007B589D"/>
    <w:rsid w:val="007B59B2"/>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C39"/>
    <w:rsid w:val="007C1D95"/>
    <w:rsid w:val="007C1EEF"/>
    <w:rsid w:val="007C1EFF"/>
    <w:rsid w:val="007C1FB1"/>
    <w:rsid w:val="007C243A"/>
    <w:rsid w:val="007C28FE"/>
    <w:rsid w:val="007C2C9B"/>
    <w:rsid w:val="007C2DF9"/>
    <w:rsid w:val="007C2E59"/>
    <w:rsid w:val="007C315C"/>
    <w:rsid w:val="007C3316"/>
    <w:rsid w:val="007C344B"/>
    <w:rsid w:val="007C3F18"/>
    <w:rsid w:val="007C42EA"/>
    <w:rsid w:val="007C4537"/>
    <w:rsid w:val="007C47F9"/>
    <w:rsid w:val="007C5435"/>
    <w:rsid w:val="007C55AD"/>
    <w:rsid w:val="007C5673"/>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510D"/>
    <w:rsid w:val="007D5695"/>
    <w:rsid w:val="007D56AD"/>
    <w:rsid w:val="007D5F5F"/>
    <w:rsid w:val="007D669B"/>
    <w:rsid w:val="007D6CEC"/>
    <w:rsid w:val="007D6EBB"/>
    <w:rsid w:val="007D71AF"/>
    <w:rsid w:val="007D789C"/>
    <w:rsid w:val="007D7EED"/>
    <w:rsid w:val="007E02D0"/>
    <w:rsid w:val="007E04C6"/>
    <w:rsid w:val="007E12E3"/>
    <w:rsid w:val="007E13D6"/>
    <w:rsid w:val="007E168D"/>
    <w:rsid w:val="007E17D2"/>
    <w:rsid w:val="007E1821"/>
    <w:rsid w:val="007E1DF0"/>
    <w:rsid w:val="007E20AF"/>
    <w:rsid w:val="007E2430"/>
    <w:rsid w:val="007E26EE"/>
    <w:rsid w:val="007E2BDC"/>
    <w:rsid w:val="007E3032"/>
    <w:rsid w:val="007E33F6"/>
    <w:rsid w:val="007E352F"/>
    <w:rsid w:val="007E381D"/>
    <w:rsid w:val="007E3876"/>
    <w:rsid w:val="007E38DD"/>
    <w:rsid w:val="007E39E8"/>
    <w:rsid w:val="007E3A0B"/>
    <w:rsid w:val="007E3DCC"/>
    <w:rsid w:val="007E3FB2"/>
    <w:rsid w:val="007E4054"/>
    <w:rsid w:val="007E4204"/>
    <w:rsid w:val="007E4458"/>
    <w:rsid w:val="007E53FE"/>
    <w:rsid w:val="007E57C2"/>
    <w:rsid w:val="007E5862"/>
    <w:rsid w:val="007E587A"/>
    <w:rsid w:val="007E6037"/>
    <w:rsid w:val="007E6C69"/>
    <w:rsid w:val="007E6E19"/>
    <w:rsid w:val="007E6E49"/>
    <w:rsid w:val="007E7377"/>
    <w:rsid w:val="007E74DA"/>
    <w:rsid w:val="007E7863"/>
    <w:rsid w:val="007E7BF2"/>
    <w:rsid w:val="007E7D0A"/>
    <w:rsid w:val="007F0C07"/>
    <w:rsid w:val="007F0E3D"/>
    <w:rsid w:val="007F0F24"/>
    <w:rsid w:val="007F182B"/>
    <w:rsid w:val="007F1833"/>
    <w:rsid w:val="007F1DBB"/>
    <w:rsid w:val="007F23D7"/>
    <w:rsid w:val="007F273D"/>
    <w:rsid w:val="007F2835"/>
    <w:rsid w:val="007F28EE"/>
    <w:rsid w:val="007F2C51"/>
    <w:rsid w:val="007F30BE"/>
    <w:rsid w:val="007F32B8"/>
    <w:rsid w:val="007F3437"/>
    <w:rsid w:val="007F36C9"/>
    <w:rsid w:val="007F3AAC"/>
    <w:rsid w:val="007F3E37"/>
    <w:rsid w:val="007F3EB5"/>
    <w:rsid w:val="007F45A6"/>
    <w:rsid w:val="007F47E2"/>
    <w:rsid w:val="007F4BBF"/>
    <w:rsid w:val="007F4EA6"/>
    <w:rsid w:val="007F4F61"/>
    <w:rsid w:val="007F52A4"/>
    <w:rsid w:val="007F52FE"/>
    <w:rsid w:val="007F5725"/>
    <w:rsid w:val="007F57B8"/>
    <w:rsid w:val="007F61F7"/>
    <w:rsid w:val="007F6528"/>
    <w:rsid w:val="007F6807"/>
    <w:rsid w:val="007F742B"/>
    <w:rsid w:val="007F7992"/>
    <w:rsid w:val="007F7B5B"/>
    <w:rsid w:val="00800436"/>
    <w:rsid w:val="008004B1"/>
    <w:rsid w:val="0080090D"/>
    <w:rsid w:val="0080119F"/>
    <w:rsid w:val="0080180C"/>
    <w:rsid w:val="00802104"/>
    <w:rsid w:val="0080223E"/>
    <w:rsid w:val="008023F5"/>
    <w:rsid w:val="00802CB5"/>
    <w:rsid w:val="00803123"/>
    <w:rsid w:val="008034BE"/>
    <w:rsid w:val="00803742"/>
    <w:rsid w:val="0080398A"/>
    <w:rsid w:val="008040CD"/>
    <w:rsid w:val="008049FD"/>
    <w:rsid w:val="00804DE5"/>
    <w:rsid w:val="00805573"/>
    <w:rsid w:val="00805A35"/>
    <w:rsid w:val="00805C50"/>
    <w:rsid w:val="00805EB4"/>
    <w:rsid w:val="0080603C"/>
    <w:rsid w:val="00806458"/>
    <w:rsid w:val="00806932"/>
    <w:rsid w:val="00806B32"/>
    <w:rsid w:val="00806D68"/>
    <w:rsid w:val="00806D7C"/>
    <w:rsid w:val="00807203"/>
    <w:rsid w:val="00807A39"/>
    <w:rsid w:val="00807B2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92E"/>
    <w:rsid w:val="00813B4D"/>
    <w:rsid w:val="00813BDE"/>
    <w:rsid w:val="008143C0"/>
    <w:rsid w:val="0081512A"/>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B05"/>
    <w:rsid w:val="00821B73"/>
    <w:rsid w:val="00821C11"/>
    <w:rsid w:val="00821CB9"/>
    <w:rsid w:val="008223C3"/>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642"/>
    <w:rsid w:val="00824890"/>
    <w:rsid w:val="00824979"/>
    <w:rsid w:val="00824E80"/>
    <w:rsid w:val="00824E83"/>
    <w:rsid w:val="008254C3"/>
    <w:rsid w:val="00825533"/>
    <w:rsid w:val="0082582A"/>
    <w:rsid w:val="008258EB"/>
    <w:rsid w:val="00825A89"/>
    <w:rsid w:val="0082604A"/>
    <w:rsid w:val="0082617E"/>
    <w:rsid w:val="008264BA"/>
    <w:rsid w:val="0082650F"/>
    <w:rsid w:val="00826755"/>
    <w:rsid w:val="00826B67"/>
    <w:rsid w:val="00827C1E"/>
    <w:rsid w:val="00827DD2"/>
    <w:rsid w:val="00827E8F"/>
    <w:rsid w:val="00830557"/>
    <w:rsid w:val="008306EB"/>
    <w:rsid w:val="00830808"/>
    <w:rsid w:val="00830E20"/>
    <w:rsid w:val="00830FC7"/>
    <w:rsid w:val="0083195A"/>
    <w:rsid w:val="00831E4D"/>
    <w:rsid w:val="008321B6"/>
    <w:rsid w:val="0083288F"/>
    <w:rsid w:val="00832F06"/>
    <w:rsid w:val="008331D5"/>
    <w:rsid w:val="008337E7"/>
    <w:rsid w:val="00833956"/>
    <w:rsid w:val="00833A0A"/>
    <w:rsid w:val="00833C38"/>
    <w:rsid w:val="00833CD0"/>
    <w:rsid w:val="00833EAC"/>
    <w:rsid w:val="00834166"/>
    <w:rsid w:val="008342B4"/>
    <w:rsid w:val="0083498D"/>
    <w:rsid w:val="00834B04"/>
    <w:rsid w:val="00834B99"/>
    <w:rsid w:val="008351A1"/>
    <w:rsid w:val="008353DE"/>
    <w:rsid w:val="00835946"/>
    <w:rsid w:val="00835B5E"/>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B1E"/>
    <w:rsid w:val="00842CFC"/>
    <w:rsid w:val="00842D7D"/>
    <w:rsid w:val="00842E54"/>
    <w:rsid w:val="0084317C"/>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BFF"/>
    <w:rsid w:val="00847672"/>
    <w:rsid w:val="0084782A"/>
    <w:rsid w:val="00847B25"/>
    <w:rsid w:val="00850011"/>
    <w:rsid w:val="0085019B"/>
    <w:rsid w:val="0085029F"/>
    <w:rsid w:val="008502CF"/>
    <w:rsid w:val="0085042F"/>
    <w:rsid w:val="008507C4"/>
    <w:rsid w:val="00850894"/>
    <w:rsid w:val="008508A8"/>
    <w:rsid w:val="00850E7D"/>
    <w:rsid w:val="0085145C"/>
    <w:rsid w:val="0085147F"/>
    <w:rsid w:val="008516BA"/>
    <w:rsid w:val="008517BB"/>
    <w:rsid w:val="00851FDB"/>
    <w:rsid w:val="008524E1"/>
    <w:rsid w:val="008524F8"/>
    <w:rsid w:val="00853158"/>
    <w:rsid w:val="00853210"/>
    <w:rsid w:val="00853890"/>
    <w:rsid w:val="008539D4"/>
    <w:rsid w:val="00853A22"/>
    <w:rsid w:val="00853B3B"/>
    <w:rsid w:val="00853BD4"/>
    <w:rsid w:val="00853E00"/>
    <w:rsid w:val="00854317"/>
    <w:rsid w:val="00854319"/>
    <w:rsid w:val="00854AE8"/>
    <w:rsid w:val="00854EE6"/>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E1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FED"/>
    <w:rsid w:val="00867000"/>
    <w:rsid w:val="008672DD"/>
    <w:rsid w:val="00867656"/>
    <w:rsid w:val="008676F4"/>
    <w:rsid w:val="0086796E"/>
    <w:rsid w:val="008679BD"/>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4DC"/>
    <w:rsid w:val="00871579"/>
    <w:rsid w:val="0087163C"/>
    <w:rsid w:val="0087175F"/>
    <w:rsid w:val="0087179B"/>
    <w:rsid w:val="00871961"/>
    <w:rsid w:val="00871C36"/>
    <w:rsid w:val="0087220E"/>
    <w:rsid w:val="00872675"/>
    <w:rsid w:val="00872909"/>
    <w:rsid w:val="0087297B"/>
    <w:rsid w:val="00872FE1"/>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1C9"/>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AA1"/>
    <w:rsid w:val="00881FE3"/>
    <w:rsid w:val="00882142"/>
    <w:rsid w:val="0088219A"/>
    <w:rsid w:val="0088242D"/>
    <w:rsid w:val="00882BDC"/>
    <w:rsid w:val="00882C39"/>
    <w:rsid w:val="00882D27"/>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C01"/>
    <w:rsid w:val="00887D02"/>
    <w:rsid w:val="00890728"/>
    <w:rsid w:val="00890814"/>
    <w:rsid w:val="00890864"/>
    <w:rsid w:val="00890BD3"/>
    <w:rsid w:val="00890C7D"/>
    <w:rsid w:val="00890E2D"/>
    <w:rsid w:val="008912ED"/>
    <w:rsid w:val="0089148B"/>
    <w:rsid w:val="008915E7"/>
    <w:rsid w:val="008917C3"/>
    <w:rsid w:val="00891ED6"/>
    <w:rsid w:val="00891EF0"/>
    <w:rsid w:val="00892052"/>
    <w:rsid w:val="008920EB"/>
    <w:rsid w:val="00893C4E"/>
    <w:rsid w:val="00893C5E"/>
    <w:rsid w:val="00893CBE"/>
    <w:rsid w:val="00893D37"/>
    <w:rsid w:val="0089482A"/>
    <w:rsid w:val="00894C27"/>
    <w:rsid w:val="00894DE2"/>
    <w:rsid w:val="00895D9A"/>
    <w:rsid w:val="00895E3C"/>
    <w:rsid w:val="00895EB3"/>
    <w:rsid w:val="008963BC"/>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D7"/>
    <w:rsid w:val="008A272D"/>
    <w:rsid w:val="008A2790"/>
    <w:rsid w:val="008A27F7"/>
    <w:rsid w:val="008A2AB9"/>
    <w:rsid w:val="008A2C58"/>
    <w:rsid w:val="008A2F09"/>
    <w:rsid w:val="008A3101"/>
    <w:rsid w:val="008A332C"/>
    <w:rsid w:val="008A3B15"/>
    <w:rsid w:val="008A3BAC"/>
    <w:rsid w:val="008A43EE"/>
    <w:rsid w:val="008A4814"/>
    <w:rsid w:val="008A4C44"/>
    <w:rsid w:val="008A547C"/>
    <w:rsid w:val="008A58D2"/>
    <w:rsid w:val="008A5B46"/>
    <w:rsid w:val="008A5D47"/>
    <w:rsid w:val="008A5D91"/>
    <w:rsid w:val="008A5F35"/>
    <w:rsid w:val="008A7207"/>
    <w:rsid w:val="008B00A6"/>
    <w:rsid w:val="008B0148"/>
    <w:rsid w:val="008B0293"/>
    <w:rsid w:val="008B037C"/>
    <w:rsid w:val="008B03B1"/>
    <w:rsid w:val="008B073A"/>
    <w:rsid w:val="008B0F9D"/>
    <w:rsid w:val="008B1761"/>
    <w:rsid w:val="008B1D70"/>
    <w:rsid w:val="008B2090"/>
    <w:rsid w:val="008B21AD"/>
    <w:rsid w:val="008B26E8"/>
    <w:rsid w:val="008B27CF"/>
    <w:rsid w:val="008B2FCF"/>
    <w:rsid w:val="008B30BA"/>
    <w:rsid w:val="008B3512"/>
    <w:rsid w:val="008B3619"/>
    <w:rsid w:val="008B4018"/>
    <w:rsid w:val="008B437A"/>
    <w:rsid w:val="008B46BD"/>
    <w:rsid w:val="008B484B"/>
    <w:rsid w:val="008B4A46"/>
    <w:rsid w:val="008B4AA1"/>
    <w:rsid w:val="008B4B30"/>
    <w:rsid w:val="008B510F"/>
    <w:rsid w:val="008B5357"/>
    <w:rsid w:val="008B5456"/>
    <w:rsid w:val="008B57B6"/>
    <w:rsid w:val="008B5C01"/>
    <w:rsid w:val="008B6309"/>
    <w:rsid w:val="008B6716"/>
    <w:rsid w:val="008B69F4"/>
    <w:rsid w:val="008B6D88"/>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380D"/>
    <w:rsid w:val="008C38C0"/>
    <w:rsid w:val="008C3D6B"/>
    <w:rsid w:val="008C3E20"/>
    <w:rsid w:val="008C48A7"/>
    <w:rsid w:val="008C490E"/>
    <w:rsid w:val="008C4ED6"/>
    <w:rsid w:val="008C4FC5"/>
    <w:rsid w:val="008C5DAB"/>
    <w:rsid w:val="008C618A"/>
    <w:rsid w:val="008C6BC8"/>
    <w:rsid w:val="008C72BF"/>
    <w:rsid w:val="008C7865"/>
    <w:rsid w:val="008C7ACB"/>
    <w:rsid w:val="008C7EA1"/>
    <w:rsid w:val="008D0085"/>
    <w:rsid w:val="008D023B"/>
    <w:rsid w:val="008D098D"/>
    <w:rsid w:val="008D0DA4"/>
    <w:rsid w:val="008D0DE1"/>
    <w:rsid w:val="008D0EEA"/>
    <w:rsid w:val="008D0FB3"/>
    <w:rsid w:val="008D1072"/>
    <w:rsid w:val="008D1248"/>
    <w:rsid w:val="008D198F"/>
    <w:rsid w:val="008D1B6A"/>
    <w:rsid w:val="008D21C5"/>
    <w:rsid w:val="008D226B"/>
    <w:rsid w:val="008D23D1"/>
    <w:rsid w:val="008D246E"/>
    <w:rsid w:val="008D2E69"/>
    <w:rsid w:val="008D3483"/>
    <w:rsid w:val="008D35B5"/>
    <w:rsid w:val="008D38E8"/>
    <w:rsid w:val="008D4316"/>
    <w:rsid w:val="008D433B"/>
    <w:rsid w:val="008D474E"/>
    <w:rsid w:val="008D49C6"/>
    <w:rsid w:val="008D4CAB"/>
    <w:rsid w:val="008D4F0F"/>
    <w:rsid w:val="008D4F3D"/>
    <w:rsid w:val="008D5110"/>
    <w:rsid w:val="008D5365"/>
    <w:rsid w:val="008D54A6"/>
    <w:rsid w:val="008D559E"/>
    <w:rsid w:val="008D5794"/>
    <w:rsid w:val="008D5A8A"/>
    <w:rsid w:val="008D5B35"/>
    <w:rsid w:val="008D6394"/>
    <w:rsid w:val="008D63E0"/>
    <w:rsid w:val="008D6441"/>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CE"/>
    <w:rsid w:val="008E77E9"/>
    <w:rsid w:val="008E7D13"/>
    <w:rsid w:val="008F0009"/>
    <w:rsid w:val="008F0309"/>
    <w:rsid w:val="008F08D7"/>
    <w:rsid w:val="008F0AE4"/>
    <w:rsid w:val="008F0B86"/>
    <w:rsid w:val="008F0BBF"/>
    <w:rsid w:val="008F0F76"/>
    <w:rsid w:val="008F0F99"/>
    <w:rsid w:val="008F115E"/>
    <w:rsid w:val="008F15F3"/>
    <w:rsid w:val="008F1C3F"/>
    <w:rsid w:val="008F25ED"/>
    <w:rsid w:val="008F26D1"/>
    <w:rsid w:val="008F2775"/>
    <w:rsid w:val="008F2BC4"/>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C77"/>
    <w:rsid w:val="00901360"/>
    <w:rsid w:val="0090199A"/>
    <w:rsid w:val="00901DB5"/>
    <w:rsid w:val="00902362"/>
    <w:rsid w:val="0090242B"/>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72B9"/>
    <w:rsid w:val="00907879"/>
    <w:rsid w:val="00907CF5"/>
    <w:rsid w:val="00907F07"/>
    <w:rsid w:val="00910238"/>
    <w:rsid w:val="009107FB"/>
    <w:rsid w:val="00910B51"/>
    <w:rsid w:val="00910C7A"/>
    <w:rsid w:val="009118F5"/>
    <w:rsid w:val="00911988"/>
    <w:rsid w:val="00911C18"/>
    <w:rsid w:val="0091295C"/>
    <w:rsid w:val="00912964"/>
    <w:rsid w:val="00912B87"/>
    <w:rsid w:val="00912C31"/>
    <w:rsid w:val="00913006"/>
    <w:rsid w:val="00913463"/>
    <w:rsid w:val="00913535"/>
    <w:rsid w:val="009145A3"/>
    <w:rsid w:val="00914BC3"/>
    <w:rsid w:val="009156E5"/>
    <w:rsid w:val="00915A2E"/>
    <w:rsid w:val="00916054"/>
    <w:rsid w:val="00916301"/>
    <w:rsid w:val="009164A4"/>
    <w:rsid w:val="00916625"/>
    <w:rsid w:val="00916676"/>
    <w:rsid w:val="009166C5"/>
    <w:rsid w:val="00916C93"/>
    <w:rsid w:val="00916E52"/>
    <w:rsid w:val="00916F8A"/>
    <w:rsid w:val="00917867"/>
    <w:rsid w:val="00917E91"/>
    <w:rsid w:val="0092025D"/>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5B7"/>
    <w:rsid w:val="00923667"/>
    <w:rsid w:val="009239C9"/>
    <w:rsid w:val="00923A00"/>
    <w:rsid w:val="00923B80"/>
    <w:rsid w:val="00923C0A"/>
    <w:rsid w:val="00923DF4"/>
    <w:rsid w:val="00923F2B"/>
    <w:rsid w:val="00923F34"/>
    <w:rsid w:val="00923F9C"/>
    <w:rsid w:val="00923FB4"/>
    <w:rsid w:val="00924623"/>
    <w:rsid w:val="00924B5C"/>
    <w:rsid w:val="00924BE7"/>
    <w:rsid w:val="0092516F"/>
    <w:rsid w:val="00925318"/>
    <w:rsid w:val="00925645"/>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664"/>
    <w:rsid w:val="009318EC"/>
    <w:rsid w:val="00931DD9"/>
    <w:rsid w:val="00932376"/>
    <w:rsid w:val="00932878"/>
    <w:rsid w:val="009328B0"/>
    <w:rsid w:val="00932ED6"/>
    <w:rsid w:val="00932F5F"/>
    <w:rsid w:val="00932F91"/>
    <w:rsid w:val="00932F92"/>
    <w:rsid w:val="009333DD"/>
    <w:rsid w:val="009333F3"/>
    <w:rsid w:val="00933DC3"/>
    <w:rsid w:val="009340B4"/>
    <w:rsid w:val="00934236"/>
    <w:rsid w:val="00934CAC"/>
    <w:rsid w:val="00934ED0"/>
    <w:rsid w:val="00935238"/>
    <w:rsid w:val="009353D7"/>
    <w:rsid w:val="00935749"/>
    <w:rsid w:val="009359C5"/>
    <w:rsid w:val="00935B29"/>
    <w:rsid w:val="00935D7F"/>
    <w:rsid w:val="00935E80"/>
    <w:rsid w:val="0093618B"/>
    <w:rsid w:val="00936299"/>
    <w:rsid w:val="009368DC"/>
    <w:rsid w:val="009369C2"/>
    <w:rsid w:val="00936CE1"/>
    <w:rsid w:val="00936E71"/>
    <w:rsid w:val="00936FAF"/>
    <w:rsid w:val="00937190"/>
    <w:rsid w:val="009374A2"/>
    <w:rsid w:val="00937803"/>
    <w:rsid w:val="00937D4B"/>
    <w:rsid w:val="00937F13"/>
    <w:rsid w:val="0094009C"/>
    <w:rsid w:val="009402A5"/>
    <w:rsid w:val="009409FF"/>
    <w:rsid w:val="00940A2A"/>
    <w:rsid w:val="00940B72"/>
    <w:rsid w:val="00940F3E"/>
    <w:rsid w:val="0094101E"/>
    <w:rsid w:val="009410A8"/>
    <w:rsid w:val="00941182"/>
    <w:rsid w:val="00941522"/>
    <w:rsid w:val="009417B5"/>
    <w:rsid w:val="00941AAA"/>
    <w:rsid w:val="00941CF2"/>
    <w:rsid w:val="00941FB9"/>
    <w:rsid w:val="00942B26"/>
    <w:rsid w:val="009431C7"/>
    <w:rsid w:val="009431DD"/>
    <w:rsid w:val="0094446D"/>
    <w:rsid w:val="009445E4"/>
    <w:rsid w:val="00944847"/>
    <w:rsid w:val="00945169"/>
    <w:rsid w:val="00945378"/>
    <w:rsid w:val="00945623"/>
    <w:rsid w:val="00945917"/>
    <w:rsid w:val="00945A0F"/>
    <w:rsid w:val="009460E4"/>
    <w:rsid w:val="00946698"/>
    <w:rsid w:val="0094743D"/>
    <w:rsid w:val="00947539"/>
    <w:rsid w:val="0094779C"/>
    <w:rsid w:val="00947AE6"/>
    <w:rsid w:val="00947B4F"/>
    <w:rsid w:val="00947DC7"/>
    <w:rsid w:val="00950077"/>
    <w:rsid w:val="00950102"/>
    <w:rsid w:val="0095043D"/>
    <w:rsid w:val="00950587"/>
    <w:rsid w:val="00950A10"/>
    <w:rsid w:val="00950A20"/>
    <w:rsid w:val="00951290"/>
    <w:rsid w:val="0095197A"/>
    <w:rsid w:val="00951C8F"/>
    <w:rsid w:val="00952069"/>
    <w:rsid w:val="009520B3"/>
    <w:rsid w:val="00952519"/>
    <w:rsid w:val="00952559"/>
    <w:rsid w:val="00952962"/>
    <w:rsid w:val="009534DE"/>
    <w:rsid w:val="009538A9"/>
    <w:rsid w:val="00953E01"/>
    <w:rsid w:val="00953FB9"/>
    <w:rsid w:val="0095405B"/>
    <w:rsid w:val="0095490B"/>
    <w:rsid w:val="00954A66"/>
    <w:rsid w:val="00954C34"/>
    <w:rsid w:val="00954FDD"/>
    <w:rsid w:val="0095526E"/>
    <w:rsid w:val="009553FE"/>
    <w:rsid w:val="009556DC"/>
    <w:rsid w:val="009558EB"/>
    <w:rsid w:val="00955AA9"/>
    <w:rsid w:val="00955AE4"/>
    <w:rsid w:val="00956310"/>
    <w:rsid w:val="00956415"/>
    <w:rsid w:val="009564F0"/>
    <w:rsid w:val="00956714"/>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123E"/>
    <w:rsid w:val="009617A1"/>
    <w:rsid w:val="00961AA5"/>
    <w:rsid w:val="00961CDC"/>
    <w:rsid w:val="009627C1"/>
    <w:rsid w:val="009629D5"/>
    <w:rsid w:val="00962DA3"/>
    <w:rsid w:val="00962E07"/>
    <w:rsid w:val="00963167"/>
    <w:rsid w:val="00963244"/>
    <w:rsid w:val="00963860"/>
    <w:rsid w:val="00963BB5"/>
    <w:rsid w:val="00963BDB"/>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3AD"/>
    <w:rsid w:val="009676D1"/>
    <w:rsid w:val="009676DD"/>
    <w:rsid w:val="00967943"/>
    <w:rsid w:val="00970723"/>
    <w:rsid w:val="00970779"/>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3401"/>
    <w:rsid w:val="009734F2"/>
    <w:rsid w:val="00973706"/>
    <w:rsid w:val="00973C95"/>
    <w:rsid w:val="00974010"/>
    <w:rsid w:val="00974806"/>
    <w:rsid w:val="0097498F"/>
    <w:rsid w:val="00974A5A"/>
    <w:rsid w:val="00974ED4"/>
    <w:rsid w:val="0097536D"/>
    <w:rsid w:val="00975459"/>
    <w:rsid w:val="009758C3"/>
    <w:rsid w:val="00975A9C"/>
    <w:rsid w:val="00975BE6"/>
    <w:rsid w:val="00975CA0"/>
    <w:rsid w:val="00975D94"/>
    <w:rsid w:val="00976851"/>
    <w:rsid w:val="00976AAC"/>
    <w:rsid w:val="00976DCE"/>
    <w:rsid w:val="00976EDB"/>
    <w:rsid w:val="00976F11"/>
    <w:rsid w:val="0097703D"/>
    <w:rsid w:val="00977A2E"/>
    <w:rsid w:val="00977C3C"/>
    <w:rsid w:val="00977D44"/>
    <w:rsid w:val="00977EC9"/>
    <w:rsid w:val="0098019C"/>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74A"/>
    <w:rsid w:val="00982CC6"/>
    <w:rsid w:val="00982E83"/>
    <w:rsid w:val="009832EA"/>
    <w:rsid w:val="0098334E"/>
    <w:rsid w:val="009835C2"/>
    <w:rsid w:val="009837E7"/>
    <w:rsid w:val="0098383F"/>
    <w:rsid w:val="00983B11"/>
    <w:rsid w:val="00983ED1"/>
    <w:rsid w:val="00984407"/>
    <w:rsid w:val="009846DE"/>
    <w:rsid w:val="0098498D"/>
    <w:rsid w:val="00985058"/>
    <w:rsid w:val="0098576C"/>
    <w:rsid w:val="00985989"/>
    <w:rsid w:val="0098691C"/>
    <w:rsid w:val="00987074"/>
    <w:rsid w:val="009871AF"/>
    <w:rsid w:val="00987507"/>
    <w:rsid w:val="009876FE"/>
    <w:rsid w:val="0098785C"/>
    <w:rsid w:val="009878B5"/>
    <w:rsid w:val="00987A9A"/>
    <w:rsid w:val="00987BF4"/>
    <w:rsid w:val="00987C92"/>
    <w:rsid w:val="009902AB"/>
    <w:rsid w:val="00990698"/>
    <w:rsid w:val="009907D7"/>
    <w:rsid w:val="00990B76"/>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B6"/>
    <w:rsid w:val="00994839"/>
    <w:rsid w:val="00994D72"/>
    <w:rsid w:val="00994DBC"/>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A4A"/>
    <w:rsid w:val="00997B57"/>
    <w:rsid w:val="00997B80"/>
    <w:rsid w:val="009A001B"/>
    <w:rsid w:val="009A00D6"/>
    <w:rsid w:val="009A014B"/>
    <w:rsid w:val="009A08E8"/>
    <w:rsid w:val="009A12F0"/>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81"/>
    <w:rsid w:val="009A6091"/>
    <w:rsid w:val="009A657B"/>
    <w:rsid w:val="009A6ABC"/>
    <w:rsid w:val="009A6BA3"/>
    <w:rsid w:val="009A707A"/>
    <w:rsid w:val="009A789F"/>
    <w:rsid w:val="009B0B98"/>
    <w:rsid w:val="009B0C97"/>
    <w:rsid w:val="009B10A2"/>
    <w:rsid w:val="009B121D"/>
    <w:rsid w:val="009B1514"/>
    <w:rsid w:val="009B1919"/>
    <w:rsid w:val="009B1994"/>
    <w:rsid w:val="009B1A89"/>
    <w:rsid w:val="009B1B37"/>
    <w:rsid w:val="009B1B6E"/>
    <w:rsid w:val="009B1C5C"/>
    <w:rsid w:val="009B1D26"/>
    <w:rsid w:val="009B1DB8"/>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2B0"/>
    <w:rsid w:val="009B735E"/>
    <w:rsid w:val="009B73A4"/>
    <w:rsid w:val="009B784E"/>
    <w:rsid w:val="009B7978"/>
    <w:rsid w:val="009B7E1F"/>
    <w:rsid w:val="009C0675"/>
    <w:rsid w:val="009C0B42"/>
    <w:rsid w:val="009C0E7D"/>
    <w:rsid w:val="009C10BE"/>
    <w:rsid w:val="009C12AD"/>
    <w:rsid w:val="009C142A"/>
    <w:rsid w:val="009C1579"/>
    <w:rsid w:val="009C1AFA"/>
    <w:rsid w:val="009C1B1F"/>
    <w:rsid w:val="009C1B79"/>
    <w:rsid w:val="009C1D99"/>
    <w:rsid w:val="009C1DC1"/>
    <w:rsid w:val="009C2A69"/>
    <w:rsid w:val="009C2CED"/>
    <w:rsid w:val="009C3107"/>
    <w:rsid w:val="009C347B"/>
    <w:rsid w:val="009C358E"/>
    <w:rsid w:val="009C371D"/>
    <w:rsid w:val="009C3B5F"/>
    <w:rsid w:val="009C3CD3"/>
    <w:rsid w:val="009C3DB6"/>
    <w:rsid w:val="009C3DDB"/>
    <w:rsid w:val="009C3F3E"/>
    <w:rsid w:val="009C4565"/>
    <w:rsid w:val="009C489D"/>
    <w:rsid w:val="009C4BB5"/>
    <w:rsid w:val="009C5033"/>
    <w:rsid w:val="009C50BE"/>
    <w:rsid w:val="009C5372"/>
    <w:rsid w:val="009C537E"/>
    <w:rsid w:val="009C636C"/>
    <w:rsid w:val="009C6440"/>
    <w:rsid w:val="009C6568"/>
    <w:rsid w:val="009C66F2"/>
    <w:rsid w:val="009C67DE"/>
    <w:rsid w:val="009C725E"/>
    <w:rsid w:val="009C72CE"/>
    <w:rsid w:val="009C7374"/>
    <w:rsid w:val="009C776F"/>
    <w:rsid w:val="009C78EC"/>
    <w:rsid w:val="009C792B"/>
    <w:rsid w:val="009C7AC4"/>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2197"/>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FBD"/>
    <w:rsid w:val="009D4FE7"/>
    <w:rsid w:val="009D54C2"/>
    <w:rsid w:val="009D54FE"/>
    <w:rsid w:val="009D5C5C"/>
    <w:rsid w:val="009D5C9A"/>
    <w:rsid w:val="009D6DB3"/>
    <w:rsid w:val="009D7102"/>
    <w:rsid w:val="009D75A0"/>
    <w:rsid w:val="009D76D8"/>
    <w:rsid w:val="009D787B"/>
    <w:rsid w:val="009D79AD"/>
    <w:rsid w:val="009D7D9C"/>
    <w:rsid w:val="009D7F21"/>
    <w:rsid w:val="009E0494"/>
    <w:rsid w:val="009E081C"/>
    <w:rsid w:val="009E0898"/>
    <w:rsid w:val="009E0DEE"/>
    <w:rsid w:val="009E0E29"/>
    <w:rsid w:val="009E1216"/>
    <w:rsid w:val="009E1707"/>
    <w:rsid w:val="009E1849"/>
    <w:rsid w:val="009E18E0"/>
    <w:rsid w:val="009E1EF1"/>
    <w:rsid w:val="009E2473"/>
    <w:rsid w:val="009E2901"/>
    <w:rsid w:val="009E2BEB"/>
    <w:rsid w:val="009E2CFB"/>
    <w:rsid w:val="009E31DD"/>
    <w:rsid w:val="009E340B"/>
    <w:rsid w:val="009E3879"/>
    <w:rsid w:val="009E3C00"/>
    <w:rsid w:val="009E4597"/>
    <w:rsid w:val="009E45F2"/>
    <w:rsid w:val="009E49AC"/>
    <w:rsid w:val="009E4C35"/>
    <w:rsid w:val="009E53EA"/>
    <w:rsid w:val="009E542D"/>
    <w:rsid w:val="009E5A06"/>
    <w:rsid w:val="009E62E2"/>
    <w:rsid w:val="009E62EA"/>
    <w:rsid w:val="009E6858"/>
    <w:rsid w:val="009F0194"/>
    <w:rsid w:val="009F0459"/>
    <w:rsid w:val="009F053F"/>
    <w:rsid w:val="009F096A"/>
    <w:rsid w:val="009F0A37"/>
    <w:rsid w:val="009F0CF9"/>
    <w:rsid w:val="009F0E97"/>
    <w:rsid w:val="009F10AB"/>
    <w:rsid w:val="009F1C9A"/>
    <w:rsid w:val="009F1F3A"/>
    <w:rsid w:val="009F1F79"/>
    <w:rsid w:val="009F22EE"/>
    <w:rsid w:val="009F2500"/>
    <w:rsid w:val="009F25FA"/>
    <w:rsid w:val="009F26C9"/>
    <w:rsid w:val="009F27DE"/>
    <w:rsid w:val="009F2E57"/>
    <w:rsid w:val="009F38A9"/>
    <w:rsid w:val="009F38F6"/>
    <w:rsid w:val="009F46B2"/>
    <w:rsid w:val="009F4954"/>
    <w:rsid w:val="009F4B87"/>
    <w:rsid w:val="009F4C5D"/>
    <w:rsid w:val="009F4C74"/>
    <w:rsid w:val="009F514D"/>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701"/>
    <w:rsid w:val="00A0170A"/>
    <w:rsid w:val="00A01DAF"/>
    <w:rsid w:val="00A01F3E"/>
    <w:rsid w:val="00A022AF"/>
    <w:rsid w:val="00A02A87"/>
    <w:rsid w:val="00A02B6B"/>
    <w:rsid w:val="00A03309"/>
    <w:rsid w:val="00A038C0"/>
    <w:rsid w:val="00A03C1F"/>
    <w:rsid w:val="00A03F3B"/>
    <w:rsid w:val="00A04EAE"/>
    <w:rsid w:val="00A04F78"/>
    <w:rsid w:val="00A0556B"/>
    <w:rsid w:val="00A0578F"/>
    <w:rsid w:val="00A0596A"/>
    <w:rsid w:val="00A059D7"/>
    <w:rsid w:val="00A06B4B"/>
    <w:rsid w:val="00A06E5F"/>
    <w:rsid w:val="00A072AA"/>
    <w:rsid w:val="00A07502"/>
    <w:rsid w:val="00A07A5E"/>
    <w:rsid w:val="00A07F07"/>
    <w:rsid w:val="00A10302"/>
    <w:rsid w:val="00A107BB"/>
    <w:rsid w:val="00A10FB8"/>
    <w:rsid w:val="00A1100C"/>
    <w:rsid w:val="00A11254"/>
    <w:rsid w:val="00A1136F"/>
    <w:rsid w:val="00A11772"/>
    <w:rsid w:val="00A11EAF"/>
    <w:rsid w:val="00A12234"/>
    <w:rsid w:val="00A12722"/>
    <w:rsid w:val="00A1275F"/>
    <w:rsid w:val="00A12886"/>
    <w:rsid w:val="00A12D4F"/>
    <w:rsid w:val="00A131FF"/>
    <w:rsid w:val="00A132C2"/>
    <w:rsid w:val="00A13D1B"/>
    <w:rsid w:val="00A13FDE"/>
    <w:rsid w:val="00A141CC"/>
    <w:rsid w:val="00A142F4"/>
    <w:rsid w:val="00A143C4"/>
    <w:rsid w:val="00A144FF"/>
    <w:rsid w:val="00A14652"/>
    <w:rsid w:val="00A1469C"/>
    <w:rsid w:val="00A1483E"/>
    <w:rsid w:val="00A14872"/>
    <w:rsid w:val="00A14913"/>
    <w:rsid w:val="00A14BF9"/>
    <w:rsid w:val="00A14C90"/>
    <w:rsid w:val="00A14E43"/>
    <w:rsid w:val="00A14F94"/>
    <w:rsid w:val="00A15291"/>
    <w:rsid w:val="00A1534E"/>
    <w:rsid w:val="00A15923"/>
    <w:rsid w:val="00A15B80"/>
    <w:rsid w:val="00A15BEB"/>
    <w:rsid w:val="00A15CA2"/>
    <w:rsid w:val="00A15DC1"/>
    <w:rsid w:val="00A1619C"/>
    <w:rsid w:val="00A16A45"/>
    <w:rsid w:val="00A16BCB"/>
    <w:rsid w:val="00A16EBD"/>
    <w:rsid w:val="00A175DB"/>
    <w:rsid w:val="00A1778C"/>
    <w:rsid w:val="00A1790F"/>
    <w:rsid w:val="00A207BC"/>
    <w:rsid w:val="00A20A56"/>
    <w:rsid w:val="00A20F7D"/>
    <w:rsid w:val="00A215E8"/>
    <w:rsid w:val="00A21931"/>
    <w:rsid w:val="00A21A3C"/>
    <w:rsid w:val="00A21B66"/>
    <w:rsid w:val="00A21E50"/>
    <w:rsid w:val="00A22378"/>
    <w:rsid w:val="00A22967"/>
    <w:rsid w:val="00A22CFB"/>
    <w:rsid w:val="00A231E9"/>
    <w:rsid w:val="00A2363B"/>
    <w:rsid w:val="00A23E79"/>
    <w:rsid w:val="00A2420F"/>
    <w:rsid w:val="00A245F2"/>
    <w:rsid w:val="00A24DA4"/>
    <w:rsid w:val="00A25776"/>
    <w:rsid w:val="00A263CA"/>
    <w:rsid w:val="00A2678F"/>
    <w:rsid w:val="00A2680A"/>
    <w:rsid w:val="00A26D04"/>
    <w:rsid w:val="00A2702B"/>
    <w:rsid w:val="00A27080"/>
    <w:rsid w:val="00A27903"/>
    <w:rsid w:val="00A30251"/>
    <w:rsid w:val="00A30377"/>
    <w:rsid w:val="00A3083F"/>
    <w:rsid w:val="00A30ACA"/>
    <w:rsid w:val="00A30B63"/>
    <w:rsid w:val="00A30C63"/>
    <w:rsid w:val="00A30F87"/>
    <w:rsid w:val="00A317D6"/>
    <w:rsid w:val="00A31A1E"/>
    <w:rsid w:val="00A31A8D"/>
    <w:rsid w:val="00A3250E"/>
    <w:rsid w:val="00A3261B"/>
    <w:rsid w:val="00A3271C"/>
    <w:rsid w:val="00A32D7A"/>
    <w:rsid w:val="00A32FAF"/>
    <w:rsid w:val="00A33572"/>
    <w:rsid w:val="00A3370A"/>
    <w:rsid w:val="00A339D3"/>
    <w:rsid w:val="00A33AB5"/>
    <w:rsid w:val="00A33FF2"/>
    <w:rsid w:val="00A3497F"/>
    <w:rsid w:val="00A34F6F"/>
    <w:rsid w:val="00A353B9"/>
    <w:rsid w:val="00A353D7"/>
    <w:rsid w:val="00A35462"/>
    <w:rsid w:val="00A354EA"/>
    <w:rsid w:val="00A3580E"/>
    <w:rsid w:val="00A35A43"/>
    <w:rsid w:val="00A35AAF"/>
    <w:rsid w:val="00A35BFC"/>
    <w:rsid w:val="00A36264"/>
    <w:rsid w:val="00A3652E"/>
    <w:rsid w:val="00A36926"/>
    <w:rsid w:val="00A369B5"/>
    <w:rsid w:val="00A36A2C"/>
    <w:rsid w:val="00A36D3A"/>
    <w:rsid w:val="00A36EE7"/>
    <w:rsid w:val="00A37469"/>
    <w:rsid w:val="00A37706"/>
    <w:rsid w:val="00A37B1E"/>
    <w:rsid w:val="00A37B26"/>
    <w:rsid w:val="00A37EB4"/>
    <w:rsid w:val="00A4061F"/>
    <w:rsid w:val="00A407E0"/>
    <w:rsid w:val="00A4081C"/>
    <w:rsid w:val="00A40F32"/>
    <w:rsid w:val="00A40FF5"/>
    <w:rsid w:val="00A41197"/>
    <w:rsid w:val="00A41326"/>
    <w:rsid w:val="00A41368"/>
    <w:rsid w:val="00A41413"/>
    <w:rsid w:val="00A41513"/>
    <w:rsid w:val="00A415AA"/>
    <w:rsid w:val="00A41A68"/>
    <w:rsid w:val="00A41C73"/>
    <w:rsid w:val="00A4253D"/>
    <w:rsid w:val="00A42849"/>
    <w:rsid w:val="00A429CE"/>
    <w:rsid w:val="00A42D46"/>
    <w:rsid w:val="00A42E74"/>
    <w:rsid w:val="00A4305E"/>
    <w:rsid w:val="00A435F1"/>
    <w:rsid w:val="00A4366B"/>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E1C"/>
    <w:rsid w:val="00A46EFA"/>
    <w:rsid w:val="00A4780B"/>
    <w:rsid w:val="00A47850"/>
    <w:rsid w:val="00A478A1"/>
    <w:rsid w:val="00A47E36"/>
    <w:rsid w:val="00A5072C"/>
    <w:rsid w:val="00A5108D"/>
    <w:rsid w:val="00A51452"/>
    <w:rsid w:val="00A51908"/>
    <w:rsid w:val="00A519C2"/>
    <w:rsid w:val="00A51AB4"/>
    <w:rsid w:val="00A521AD"/>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C55"/>
    <w:rsid w:val="00A54E04"/>
    <w:rsid w:val="00A54FA7"/>
    <w:rsid w:val="00A55286"/>
    <w:rsid w:val="00A5537F"/>
    <w:rsid w:val="00A554C7"/>
    <w:rsid w:val="00A5571E"/>
    <w:rsid w:val="00A5591A"/>
    <w:rsid w:val="00A5592C"/>
    <w:rsid w:val="00A55978"/>
    <w:rsid w:val="00A5598D"/>
    <w:rsid w:val="00A55CBA"/>
    <w:rsid w:val="00A55E4F"/>
    <w:rsid w:val="00A55F0B"/>
    <w:rsid w:val="00A564F1"/>
    <w:rsid w:val="00A56765"/>
    <w:rsid w:val="00A56914"/>
    <w:rsid w:val="00A56D96"/>
    <w:rsid w:val="00A56E75"/>
    <w:rsid w:val="00A57165"/>
    <w:rsid w:val="00A573FE"/>
    <w:rsid w:val="00A57428"/>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3B0B"/>
    <w:rsid w:val="00A64322"/>
    <w:rsid w:val="00A6432C"/>
    <w:rsid w:val="00A6458F"/>
    <w:rsid w:val="00A648C0"/>
    <w:rsid w:val="00A649D5"/>
    <w:rsid w:val="00A64DD4"/>
    <w:rsid w:val="00A64EFE"/>
    <w:rsid w:val="00A65149"/>
    <w:rsid w:val="00A654D5"/>
    <w:rsid w:val="00A6561F"/>
    <w:rsid w:val="00A658A9"/>
    <w:rsid w:val="00A65AA0"/>
    <w:rsid w:val="00A65D0D"/>
    <w:rsid w:val="00A65EDF"/>
    <w:rsid w:val="00A65FF1"/>
    <w:rsid w:val="00A661BD"/>
    <w:rsid w:val="00A6632A"/>
    <w:rsid w:val="00A66488"/>
    <w:rsid w:val="00A666ED"/>
    <w:rsid w:val="00A6672D"/>
    <w:rsid w:val="00A66858"/>
    <w:rsid w:val="00A66B8B"/>
    <w:rsid w:val="00A66C78"/>
    <w:rsid w:val="00A675AB"/>
    <w:rsid w:val="00A700AD"/>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F8"/>
    <w:rsid w:val="00A71913"/>
    <w:rsid w:val="00A71C9B"/>
    <w:rsid w:val="00A71F64"/>
    <w:rsid w:val="00A72198"/>
    <w:rsid w:val="00A723CD"/>
    <w:rsid w:val="00A72689"/>
    <w:rsid w:val="00A72DEE"/>
    <w:rsid w:val="00A72E78"/>
    <w:rsid w:val="00A72FEF"/>
    <w:rsid w:val="00A7319F"/>
    <w:rsid w:val="00A737C0"/>
    <w:rsid w:val="00A73A63"/>
    <w:rsid w:val="00A73AE7"/>
    <w:rsid w:val="00A73B2A"/>
    <w:rsid w:val="00A73B83"/>
    <w:rsid w:val="00A73BF4"/>
    <w:rsid w:val="00A73D3D"/>
    <w:rsid w:val="00A747FB"/>
    <w:rsid w:val="00A74E68"/>
    <w:rsid w:val="00A7502C"/>
    <w:rsid w:val="00A75160"/>
    <w:rsid w:val="00A7520C"/>
    <w:rsid w:val="00A7534B"/>
    <w:rsid w:val="00A7574D"/>
    <w:rsid w:val="00A75889"/>
    <w:rsid w:val="00A75B3C"/>
    <w:rsid w:val="00A75B74"/>
    <w:rsid w:val="00A75D09"/>
    <w:rsid w:val="00A75DDC"/>
    <w:rsid w:val="00A76DD7"/>
    <w:rsid w:val="00A77CD5"/>
    <w:rsid w:val="00A77EAF"/>
    <w:rsid w:val="00A77FA2"/>
    <w:rsid w:val="00A80056"/>
    <w:rsid w:val="00A8016B"/>
    <w:rsid w:val="00A80515"/>
    <w:rsid w:val="00A80E4C"/>
    <w:rsid w:val="00A80EC8"/>
    <w:rsid w:val="00A813EC"/>
    <w:rsid w:val="00A81776"/>
    <w:rsid w:val="00A81DA9"/>
    <w:rsid w:val="00A8268D"/>
    <w:rsid w:val="00A82910"/>
    <w:rsid w:val="00A8298B"/>
    <w:rsid w:val="00A829A5"/>
    <w:rsid w:val="00A82E30"/>
    <w:rsid w:val="00A8309D"/>
    <w:rsid w:val="00A838D6"/>
    <w:rsid w:val="00A83ADB"/>
    <w:rsid w:val="00A84199"/>
    <w:rsid w:val="00A8423E"/>
    <w:rsid w:val="00A84327"/>
    <w:rsid w:val="00A84346"/>
    <w:rsid w:val="00A8486F"/>
    <w:rsid w:val="00A84C46"/>
    <w:rsid w:val="00A851D1"/>
    <w:rsid w:val="00A8529B"/>
    <w:rsid w:val="00A85401"/>
    <w:rsid w:val="00A85A77"/>
    <w:rsid w:val="00A85B94"/>
    <w:rsid w:val="00A8616C"/>
    <w:rsid w:val="00A86287"/>
    <w:rsid w:val="00A86316"/>
    <w:rsid w:val="00A863AB"/>
    <w:rsid w:val="00A86480"/>
    <w:rsid w:val="00A86683"/>
    <w:rsid w:val="00A86A90"/>
    <w:rsid w:val="00A86AE4"/>
    <w:rsid w:val="00A87693"/>
    <w:rsid w:val="00A87E38"/>
    <w:rsid w:val="00A90019"/>
    <w:rsid w:val="00A90673"/>
    <w:rsid w:val="00A90740"/>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7DA"/>
    <w:rsid w:val="00A97860"/>
    <w:rsid w:val="00A97C4F"/>
    <w:rsid w:val="00AA0074"/>
    <w:rsid w:val="00AA051D"/>
    <w:rsid w:val="00AA052F"/>
    <w:rsid w:val="00AA06C6"/>
    <w:rsid w:val="00AA07C1"/>
    <w:rsid w:val="00AA0848"/>
    <w:rsid w:val="00AA08BA"/>
    <w:rsid w:val="00AA1018"/>
    <w:rsid w:val="00AA107F"/>
    <w:rsid w:val="00AA151A"/>
    <w:rsid w:val="00AA1552"/>
    <w:rsid w:val="00AA16EF"/>
    <w:rsid w:val="00AA17F6"/>
    <w:rsid w:val="00AA1880"/>
    <w:rsid w:val="00AA18BD"/>
    <w:rsid w:val="00AA1903"/>
    <w:rsid w:val="00AA23EE"/>
    <w:rsid w:val="00AA284C"/>
    <w:rsid w:val="00AA2DBB"/>
    <w:rsid w:val="00AA2F7D"/>
    <w:rsid w:val="00AA31DB"/>
    <w:rsid w:val="00AA3290"/>
    <w:rsid w:val="00AA349F"/>
    <w:rsid w:val="00AA3534"/>
    <w:rsid w:val="00AA387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D9A"/>
    <w:rsid w:val="00AA7FA3"/>
    <w:rsid w:val="00AB014C"/>
    <w:rsid w:val="00AB024E"/>
    <w:rsid w:val="00AB0665"/>
    <w:rsid w:val="00AB0F82"/>
    <w:rsid w:val="00AB10F4"/>
    <w:rsid w:val="00AB140C"/>
    <w:rsid w:val="00AB1432"/>
    <w:rsid w:val="00AB1B5E"/>
    <w:rsid w:val="00AB1DC3"/>
    <w:rsid w:val="00AB1E06"/>
    <w:rsid w:val="00AB1EF4"/>
    <w:rsid w:val="00AB2259"/>
    <w:rsid w:val="00AB2689"/>
    <w:rsid w:val="00AB31BD"/>
    <w:rsid w:val="00AB32EA"/>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C42"/>
    <w:rsid w:val="00AB5C97"/>
    <w:rsid w:val="00AB5E1E"/>
    <w:rsid w:val="00AB5FFE"/>
    <w:rsid w:val="00AB6718"/>
    <w:rsid w:val="00AB67FB"/>
    <w:rsid w:val="00AB69B1"/>
    <w:rsid w:val="00AB6BA9"/>
    <w:rsid w:val="00AB6CA1"/>
    <w:rsid w:val="00AB6CFA"/>
    <w:rsid w:val="00AB6D93"/>
    <w:rsid w:val="00AB6DBA"/>
    <w:rsid w:val="00AB6EFF"/>
    <w:rsid w:val="00AB6F80"/>
    <w:rsid w:val="00AB74CA"/>
    <w:rsid w:val="00AB74F2"/>
    <w:rsid w:val="00AB75B5"/>
    <w:rsid w:val="00AB7D0F"/>
    <w:rsid w:val="00AB7ED6"/>
    <w:rsid w:val="00AC1409"/>
    <w:rsid w:val="00AC1688"/>
    <w:rsid w:val="00AC17BC"/>
    <w:rsid w:val="00AC1817"/>
    <w:rsid w:val="00AC1DAD"/>
    <w:rsid w:val="00AC2187"/>
    <w:rsid w:val="00AC25EE"/>
    <w:rsid w:val="00AC264D"/>
    <w:rsid w:val="00AC288D"/>
    <w:rsid w:val="00AC2973"/>
    <w:rsid w:val="00AC2F7F"/>
    <w:rsid w:val="00AC3195"/>
    <w:rsid w:val="00AC324A"/>
    <w:rsid w:val="00AC4172"/>
    <w:rsid w:val="00AC4A2C"/>
    <w:rsid w:val="00AC4BA3"/>
    <w:rsid w:val="00AC4CFB"/>
    <w:rsid w:val="00AC4F85"/>
    <w:rsid w:val="00AC52B5"/>
    <w:rsid w:val="00AC53FB"/>
    <w:rsid w:val="00AC57C9"/>
    <w:rsid w:val="00AC57D2"/>
    <w:rsid w:val="00AC59C0"/>
    <w:rsid w:val="00AC5D06"/>
    <w:rsid w:val="00AC6131"/>
    <w:rsid w:val="00AC61CF"/>
    <w:rsid w:val="00AC6494"/>
    <w:rsid w:val="00AC65CB"/>
    <w:rsid w:val="00AC69AF"/>
    <w:rsid w:val="00AC6A1C"/>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E6C"/>
    <w:rsid w:val="00AD20B4"/>
    <w:rsid w:val="00AD2299"/>
    <w:rsid w:val="00AD22B0"/>
    <w:rsid w:val="00AD2504"/>
    <w:rsid w:val="00AD2E12"/>
    <w:rsid w:val="00AD344D"/>
    <w:rsid w:val="00AD35C6"/>
    <w:rsid w:val="00AD3F18"/>
    <w:rsid w:val="00AD4079"/>
    <w:rsid w:val="00AD4299"/>
    <w:rsid w:val="00AD4338"/>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D5C"/>
    <w:rsid w:val="00AE2F7D"/>
    <w:rsid w:val="00AE37E9"/>
    <w:rsid w:val="00AE3EF1"/>
    <w:rsid w:val="00AE3FC4"/>
    <w:rsid w:val="00AE49A5"/>
    <w:rsid w:val="00AE4ABF"/>
    <w:rsid w:val="00AE4C16"/>
    <w:rsid w:val="00AE5080"/>
    <w:rsid w:val="00AE52FE"/>
    <w:rsid w:val="00AE548F"/>
    <w:rsid w:val="00AE5DB8"/>
    <w:rsid w:val="00AE5FD2"/>
    <w:rsid w:val="00AE6318"/>
    <w:rsid w:val="00AE6788"/>
    <w:rsid w:val="00AE6D33"/>
    <w:rsid w:val="00AE7263"/>
    <w:rsid w:val="00AE72D1"/>
    <w:rsid w:val="00AE73B8"/>
    <w:rsid w:val="00AE741C"/>
    <w:rsid w:val="00AE7484"/>
    <w:rsid w:val="00AE7E89"/>
    <w:rsid w:val="00AE7F2E"/>
    <w:rsid w:val="00AF0A4A"/>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44E4"/>
    <w:rsid w:val="00AF44F4"/>
    <w:rsid w:val="00AF4A12"/>
    <w:rsid w:val="00AF4BB2"/>
    <w:rsid w:val="00AF4CE5"/>
    <w:rsid w:val="00AF4E29"/>
    <w:rsid w:val="00AF5023"/>
    <w:rsid w:val="00AF5231"/>
    <w:rsid w:val="00AF5297"/>
    <w:rsid w:val="00AF533D"/>
    <w:rsid w:val="00AF5627"/>
    <w:rsid w:val="00AF582A"/>
    <w:rsid w:val="00AF609D"/>
    <w:rsid w:val="00AF6283"/>
    <w:rsid w:val="00AF6702"/>
    <w:rsid w:val="00AF692A"/>
    <w:rsid w:val="00AF696C"/>
    <w:rsid w:val="00AF6B62"/>
    <w:rsid w:val="00AF731C"/>
    <w:rsid w:val="00AF7738"/>
    <w:rsid w:val="00AF79C8"/>
    <w:rsid w:val="00AF7B5C"/>
    <w:rsid w:val="00AF7B81"/>
    <w:rsid w:val="00AF7C93"/>
    <w:rsid w:val="00B003D7"/>
    <w:rsid w:val="00B01192"/>
    <w:rsid w:val="00B01516"/>
    <w:rsid w:val="00B01517"/>
    <w:rsid w:val="00B016AC"/>
    <w:rsid w:val="00B019C1"/>
    <w:rsid w:val="00B01AC0"/>
    <w:rsid w:val="00B01B77"/>
    <w:rsid w:val="00B01EBD"/>
    <w:rsid w:val="00B02C6B"/>
    <w:rsid w:val="00B0377F"/>
    <w:rsid w:val="00B038AE"/>
    <w:rsid w:val="00B039D1"/>
    <w:rsid w:val="00B03C03"/>
    <w:rsid w:val="00B03FC0"/>
    <w:rsid w:val="00B0407F"/>
    <w:rsid w:val="00B04487"/>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D28"/>
    <w:rsid w:val="00B07645"/>
    <w:rsid w:val="00B077CD"/>
    <w:rsid w:val="00B07D16"/>
    <w:rsid w:val="00B07D1A"/>
    <w:rsid w:val="00B10161"/>
    <w:rsid w:val="00B104AC"/>
    <w:rsid w:val="00B107BE"/>
    <w:rsid w:val="00B1088E"/>
    <w:rsid w:val="00B1091D"/>
    <w:rsid w:val="00B10E90"/>
    <w:rsid w:val="00B112D7"/>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B95"/>
    <w:rsid w:val="00B14DFA"/>
    <w:rsid w:val="00B14F34"/>
    <w:rsid w:val="00B1562D"/>
    <w:rsid w:val="00B15804"/>
    <w:rsid w:val="00B1591A"/>
    <w:rsid w:val="00B15976"/>
    <w:rsid w:val="00B159E6"/>
    <w:rsid w:val="00B16E11"/>
    <w:rsid w:val="00B16ED0"/>
    <w:rsid w:val="00B16FF3"/>
    <w:rsid w:val="00B1734F"/>
    <w:rsid w:val="00B17849"/>
    <w:rsid w:val="00B17A27"/>
    <w:rsid w:val="00B2052A"/>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90B"/>
    <w:rsid w:val="00B23AAA"/>
    <w:rsid w:val="00B23F4E"/>
    <w:rsid w:val="00B24A2F"/>
    <w:rsid w:val="00B24C14"/>
    <w:rsid w:val="00B24D68"/>
    <w:rsid w:val="00B24FB2"/>
    <w:rsid w:val="00B25333"/>
    <w:rsid w:val="00B25632"/>
    <w:rsid w:val="00B25762"/>
    <w:rsid w:val="00B257A1"/>
    <w:rsid w:val="00B25B4E"/>
    <w:rsid w:val="00B26562"/>
    <w:rsid w:val="00B26A33"/>
    <w:rsid w:val="00B26B34"/>
    <w:rsid w:val="00B26FAA"/>
    <w:rsid w:val="00B273B9"/>
    <w:rsid w:val="00B30010"/>
    <w:rsid w:val="00B30110"/>
    <w:rsid w:val="00B3037C"/>
    <w:rsid w:val="00B30616"/>
    <w:rsid w:val="00B3089E"/>
    <w:rsid w:val="00B30AF9"/>
    <w:rsid w:val="00B30DD5"/>
    <w:rsid w:val="00B30EDB"/>
    <w:rsid w:val="00B3111E"/>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FC"/>
    <w:rsid w:val="00B34485"/>
    <w:rsid w:val="00B346F8"/>
    <w:rsid w:val="00B348B4"/>
    <w:rsid w:val="00B34971"/>
    <w:rsid w:val="00B34BE2"/>
    <w:rsid w:val="00B355F7"/>
    <w:rsid w:val="00B35859"/>
    <w:rsid w:val="00B35A5C"/>
    <w:rsid w:val="00B35E58"/>
    <w:rsid w:val="00B35EC9"/>
    <w:rsid w:val="00B35EFA"/>
    <w:rsid w:val="00B365A0"/>
    <w:rsid w:val="00B36B51"/>
    <w:rsid w:val="00B36D54"/>
    <w:rsid w:val="00B36E8F"/>
    <w:rsid w:val="00B36EF0"/>
    <w:rsid w:val="00B370B6"/>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7AE"/>
    <w:rsid w:val="00B42FD3"/>
    <w:rsid w:val="00B43918"/>
    <w:rsid w:val="00B439E4"/>
    <w:rsid w:val="00B43F35"/>
    <w:rsid w:val="00B4427B"/>
    <w:rsid w:val="00B44AE6"/>
    <w:rsid w:val="00B44B36"/>
    <w:rsid w:val="00B44BEE"/>
    <w:rsid w:val="00B44FC1"/>
    <w:rsid w:val="00B45680"/>
    <w:rsid w:val="00B45ADF"/>
    <w:rsid w:val="00B462C0"/>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E67"/>
    <w:rsid w:val="00B51F9E"/>
    <w:rsid w:val="00B52078"/>
    <w:rsid w:val="00B522AC"/>
    <w:rsid w:val="00B523FC"/>
    <w:rsid w:val="00B52684"/>
    <w:rsid w:val="00B52B18"/>
    <w:rsid w:val="00B52C14"/>
    <w:rsid w:val="00B52D7E"/>
    <w:rsid w:val="00B5307E"/>
    <w:rsid w:val="00B5331E"/>
    <w:rsid w:val="00B53888"/>
    <w:rsid w:val="00B53C26"/>
    <w:rsid w:val="00B53EA5"/>
    <w:rsid w:val="00B546A5"/>
    <w:rsid w:val="00B547BB"/>
    <w:rsid w:val="00B54BA6"/>
    <w:rsid w:val="00B54E4A"/>
    <w:rsid w:val="00B55612"/>
    <w:rsid w:val="00B558BE"/>
    <w:rsid w:val="00B55BB6"/>
    <w:rsid w:val="00B55FEE"/>
    <w:rsid w:val="00B565FA"/>
    <w:rsid w:val="00B5679D"/>
    <w:rsid w:val="00B56881"/>
    <w:rsid w:val="00B56CB7"/>
    <w:rsid w:val="00B5732F"/>
    <w:rsid w:val="00B57374"/>
    <w:rsid w:val="00B575AC"/>
    <w:rsid w:val="00B57973"/>
    <w:rsid w:val="00B5797E"/>
    <w:rsid w:val="00B579D7"/>
    <w:rsid w:val="00B57E98"/>
    <w:rsid w:val="00B601E6"/>
    <w:rsid w:val="00B6025A"/>
    <w:rsid w:val="00B6032F"/>
    <w:rsid w:val="00B608FF"/>
    <w:rsid w:val="00B6099C"/>
    <w:rsid w:val="00B60BAE"/>
    <w:rsid w:val="00B60CD9"/>
    <w:rsid w:val="00B60F6C"/>
    <w:rsid w:val="00B60F8E"/>
    <w:rsid w:val="00B61397"/>
    <w:rsid w:val="00B6160A"/>
    <w:rsid w:val="00B6162E"/>
    <w:rsid w:val="00B61DA8"/>
    <w:rsid w:val="00B62C0E"/>
    <w:rsid w:val="00B62C51"/>
    <w:rsid w:val="00B63001"/>
    <w:rsid w:val="00B6352B"/>
    <w:rsid w:val="00B63A35"/>
    <w:rsid w:val="00B64245"/>
    <w:rsid w:val="00B64CB6"/>
    <w:rsid w:val="00B65653"/>
    <w:rsid w:val="00B65679"/>
    <w:rsid w:val="00B65A67"/>
    <w:rsid w:val="00B65E55"/>
    <w:rsid w:val="00B65E6D"/>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AA0"/>
    <w:rsid w:val="00B70C6B"/>
    <w:rsid w:val="00B71008"/>
    <w:rsid w:val="00B712D5"/>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F98"/>
    <w:rsid w:val="00B74FB1"/>
    <w:rsid w:val="00B75209"/>
    <w:rsid w:val="00B75C63"/>
    <w:rsid w:val="00B765F6"/>
    <w:rsid w:val="00B76AFF"/>
    <w:rsid w:val="00B76C9F"/>
    <w:rsid w:val="00B77333"/>
    <w:rsid w:val="00B7751F"/>
    <w:rsid w:val="00B777F7"/>
    <w:rsid w:val="00B77BB9"/>
    <w:rsid w:val="00B801E2"/>
    <w:rsid w:val="00B8088A"/>
    <w:rsid w:val="00B80B80"/>
    <w:rsid w:val="00B80B90"/>
    <w:rsid w:val="00B80CC6"/>
    <w:rsid w:val="00B8103E"/>
    <w:rsid w:val="00B81486"/>
    <w:rsid w:val="00B8173F"/>
    <w:rsid w:val="00B819DB"/>
    <w:rsid w:val="00B81BC4"/>
    <w:rsid w:val="00B81CF9"/>
    <w:rsid w:val="00B8235A"/>
    <w:rsid w:val="00B826E7"/>
    <w:rsid w:val="00B827BE"/>
    <w:rsid w:val="00B82939"/>
    <w:rsid w:val="00B82975"/>
    <w:rsid w:val="00B8297F"/>
    <w:rsid w:val="00B830DF"/>
    <w:rsid w:val="00B833B6"/>
    <w:rsid w:val="00B83650"/>
    <w:rsid w:val="00B8386F"/>
    <w:rsid w:val="00B839A3"/>
    <w:rsid w:val="00B84284"/>
    <w:rsid w:val="00B844F3"/>
    <w:rsid w:val="00B84804"/>
    <w:rsid w:val="00B84E8D"/>
    <w:rsid w:val="00B84F73"/>
    <w:rsid w:val="00B85000"/>
    <w:rsid w:val="00B85566"/>
    <w:rsid w:val="00B855BA"/>
    <w:rsid w:val="00B85765"/>
    <w:rsid w:val="00B85979"/>
    <w:rsid w:val="00B85E24"/>
    <w:rsid w:val="00B860C7"/>
    <w:rsid w:val="00B86477"/>
    <w:rsid w:val="00B867D9"/>
    <w:rsid w:val="00B86BEA"/>
    <w:rsid w:val="00B87009"/>
    <w:rsid w:val="00B873A3"/>
    <w:rsid w:val="00B87989"/>
    <w:rsid w:val="00B87F4A"/>
    <w:rsid w:val="00B9009E"/>
    <w:rsid w:val="00B901D0"/>
    <w:rsid w:val="00B90381"/>
    <w:rsid w:val="00B90390"/>
    <w:rsid w:val="00B90608"/>
    <w:rsid w:val="00B9081E"/>
    <w:rsid w:val="00B9100E"/>
    <w:rsid w:val="00B9197D"/>
    <w:rsid w:val="00B91A46"/>
    <w:rsid w:val="00B9231D"/>
    <w:rsid w:val="00B92572"/>
    <w:rsid w:val="00B927A5"/>
    <w:rsid w:val="00B92960"/>
    <w:rsid w:val="00B92EAA"/>
    <w:rsid w:val="00B92F99"/>
    <w:rsid w:val="00B92FBA"/>
    <w:rsid w:val="00B93330"/>
    <w:rsid w:val="00B9345D"/>
    <w:rsid w:val="00B93635"/>
    <w:rsid w:val="00B93A94"/>
    <w:rsid w:val="00B93FBF"/>
    <w:rsid w:val="00B9464E"/>
    <w:rsid w:val="00B94933"/>
    <w:rsid w:val="00B94D59"/>
    <w:rsid w:val="00B94EA9"/>
    <w:rsid w:val="00B950C9"/>
    <w:rsid w:val="00B951D8"/>
    <w:rsid w:val="00B953FC"/>
    <w:rsid w:val="00B95648"/>
    <w:rsid w:val="00B956AF"/>
    <w:rsid w:val="00B9596E"/>
    <w:rsid w:val="00B96408"/>
    <w:rsid w:val="00B969A7"/>
    <w:rsid w:val="00B969E3"/>
    <w:rsid w:val="00B969F3"/>
    <w:rsid w:val="00B97104"/>
    <w:rsid w:val="00B97536"/>
    <w:rsid w:val="00B9780E"/>
    <w:rsid w:val="00B97CF8"/>
    <w:rsid w:val="00B97D0D"/>
    <w:rsid w:val="00BA006D"/>
    <w:rsid w:val="00BA00C4"/>
    <w:rsid w:val="00BA02B8"/>
    <w:rsid w:val="00BA03AB"/>
    <w:rsid w:val="00BA08F8"/>
    <w:rsid w:val="00BA0FB9"/>
    <w:rsid w:val="00BA1333"/>
    <w:rsid w:val="00BA15B8"/>
    <w:rsid w:val="00BA19FD"/>
    <w:rsid w:val="00BA1B00"/>
    <w:rsid w:val="00BA1D1D"/>
    <w:rsid w:val="00BA2295"/>
    <w:rsid w:val="00BA2751"/>
    <w:rsid w:val="00BA2A13"/>
    <w:rsid w:val="00BA2DC0"/>
    <w:rsid w:val="00BA2FA9"/>
    <w:rsid w:val="00BA3550"/>
    <w:rsid w:val="00BA3851"/>
    <w:rsid w:val="00BA3B3A"/>
    <w:rsid w:val="00BA3BE0"/>
    <w:rsid w:val="00BA3C76"/>
    <w:rsid w:val="00BA4254"/>
    <w:rsid w:val="00BA43CA"/>
    <w:rsid w:val="00BA46A0"/>
    <w:rsid w:val="00BA4BC3"/>
    <w:rsid w:val="00BA5BA4"/>
    <w:rsid w:val="00BA5CAC"/>
    <w:rsid w:val="00BA60BE"/>
    <w:rsid w:val="00BA61AF"/>
    <w:rsid w:val="00BA6212"/>
    <w:rsid w:val="00BA647E"/>
    <w:rsid w:val="00BA6856"/>
    <w:rsid w:val="00BA6C78"/>
    <w:rsid w:val="00BA6E51"/>
    <w:rsid w:val="00BA70D0"/>
    <w:rsid w:val="00BA77B8"/>
    <w:rsid w:val="00BA77E9"/>
    <w:rsid w:val="00BA78F1"/>
    <w:rsid w:val="00BA7B13"/>
    <w:rsid w:val="00BB000B"/>
    <w:rsid w:val="00BB019B"/>
    <w:rsid w:val="00BB0340"/>
    <w:rsid w:val="00BB0382"/>
    <w:rsid w:val="00BB066F"/>
    <w:rsid w:val="00BB077E"/>
    <w:rsid w:val="00BB080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3367"/>
    <w:rsid w:val="00BB416B"/>
    <w:rsid w:val="00BB4344"/>
    <w:rsid w:val="00BB4438"/>
    <w:rsid w:val="00BB4544"/>
    <w:rsid w:val="00BB45D8"/>
    <w:rsid w:val="00BB4AC3"/>
    <w:rsid w:val="00BB5222"/>
    <w:rsid w:val="00BB5353"/>
    <w:rsid w:val="00BB5736"/>
    <w:rsid w:val="00BB59B1"/>
    <w:rsid w:val="00BB5EE8"/>
    <w:rsid w:val="00BB6008"/>
    <w:rsid w:val="00BB6148"/>
    <w:rsid w:val="00BB619E"/>
    <w:rsid w:val="00BB61D2"/>
    <w:rsid w:val="00BB64F2"/>
    <w:rsid w:val="00BB69E3"/>
    <w:rsid w:val="00BB6AAC"/>
    <w:rsid w:val="00BB6C35"/>
    <w:rsid w:val="00BB712A"/>
    <w:rsid w:val="00BB77A3"/>
    <w:rsid w:val="00BB7872"/>
    <w:rsid w:val="00BB78F9"/>
    <w:rsid w:val="00BB79CC"/>
    <w:rsid w:val="00BB7A60"/>
    <w:rsid w:val="00BB7C70"/>
    <w:rsid w:val="00BB7DF0"/>
    <w:rsid w:val="00BC0098"/>
    <w:rsid w:val="00BC0215"/>
    <w:rsid w:val="00BC033F"/>
    <w:rsid w:val="00BC069F"/>
    <w:rsid w:val="00BC092E"/>
    <w:rsid w:val="00BC0B19"/>
    <w:rsid w:val="00BC10EB"/>
    <w:rsid w:val="00BC127C"/>
    <w:rsid w:val="00BC134D"/>
    <w:rsid w:val="00BC1747"/>
    <w:rsid w:val="00BC2088"/>
    <w:rsid w:val="00BC26F8"/>
    <w:rsid w:val="00BC2AF2"/>
    <w:rsid w:val="00BC2C2A"/>
    <w:rsid w:val="00BC2DFD"/>
    <w:rsid w:val="00BC2E6B"/>
    <w:rsid w:val="00BC2FC7"/>
    <w:rsid w:val="00BC2FD2"/>
    <w:rsid w:val="00BC3A87"/>
    <w:rsid w:val="00BC3C64"/>
    <w:rsid w:val="00BC3CC7"/>
    <w:rsid w:val="00BC43C6"/>
    <w:rsid w:val="00BC4561"/>
    <w:rsid w:val="00BC4EDC"/>
    <w:rsid w:val="00BC4F19"/>
    <w:rsid w:val="00BC5148"/>
    <w:rsid w:val="00BC51E1"/>
    <w:rsid w:val="00BC55B3"/>
    <w:rsid w:val="00BC55B4"/>
    <w:rsid w:val="00BC5FA6"/>
    <w:rsid w:val="00BC6258"/>
    <w:rsid w:val="00BC650F"/>
    <w:rsid w:val="00BC6E01"/>
    <w:rsid w:val="00BC72EF"/>
    <w:rsid w:val="00BC7A91"/>
    <w:rsid w:val="00BC7BCF"/>
    <w:rsid w:val="00BC7CEC"/>
    <w:rsid w:val="00BD03B9"/>
    <w:rsid w:val="00BD0431"/>
    <w:rsid w:val="00BD0882"/>
    <w:rsid w:val="00BD08B0"/>
    <w:rsid w:val="00BD0CA2"/>
    <w:rsid w:val="00BD1177"/>
    <w:rsid w:val="00BD151D"/>
    <w:rsid w:val="00BD162E"/>
    <w:rsid w:val="00BD178B"/>
    <w:rsid w:val="00BD17E2"/>
    <w:rsid w:val="00BD1809"/>
    <w:rsid w:val="00BD1B9A"/>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C59"/>
    <w:rsid w:val="00BD5015"/>
    <w:rsid w:val="00BD5023"/>
    <w:rsid w:val="00BD5345"/>
    <w:rsid w:val="00BD5A22"/>
    <w:rsid w:val="00BD5DCA"/>
    <w:rsid w:val="00BD5FA7"/>
    <w:rsid w:val="00BD612E"/>
    <w:rsid w:val="00BD6AB1"/>
    <w:rsid w:val="00BD6AFD"/>
    <w:rsid w:val="00BD6B99"/>
    <w:rsid w:val="00BD6C92"/>
    <w:rsid w:val="00BD6FEE"/>
    <w:rsid w:val="00BD7176"/>
    <w:rsid w:val="00BD7503"/>
    <w:rsid w:val="00BD7ADA"/>
    <w:rsid w:val="00BD7CA0"/>
    <w:rsid w:val="00BD7E0F"/>
    <w:rsid w:val="00BD7EB4"/>
    <w:rsid w:val="00BD7F7B"/>
    <w:rsid w:val="00BE01E1"/>
    <w:rsid w:val="00BE0308"/>
    <w:rsid w:val="00BE0532"/>
    <w:rsid w:val="00BE058E"/>
    <w:rsid w:val="00BE0883"/>
    <w:rsid w:val="00BE0C5F"/>
    <w:rsid w:val="00BE0D76"/>
    <w:rsid w:val="00BE1930"/>
    <w:rsid w:val="00BE19A5"/>
    <w:rsid w:val="00BE1A67"/>
    <w:rsid w:val="00BE1C00"/>
    <w:rsid w:val="00BE1E00"/>
    <w:rsid w:val="00BE1E34"/>
    <w:rsid w:val="00BE1E46"/>
    <w:rsid w:val="00BE20A5"/>
    <w:rsid w:val="00BE22AE"/>
    <w:rsid w:val="00BE2D6D"/>
    <w:rsid w:val="00BE2EBC"/>
    <w:rsid w:val="00BE3473"/>
    <w:rsid w:val="00BE38BD"/>
    <w:rsid w:val="00BE4368"/>
    <w:rsid w:val="00BE4619"/>
    <w:rsid w:val="00BE47C7"/>
    <w:rsid w:val="00BE4878"/>
    <w:rsid w:val="00BE4BBE"/>
    <w:rsid w:val="00BE4D31"/>
    <w:rsid w:val="00BE4D3D"/>
    <w:rsid w:val="00BE5181"/>
    <w:rsid w:val="00BE524A"/>
    <w:rsid w:val="00BE537C"/>
    <w:rsid w:val="00BE5856"/>
    <w:rsid w:val="00BE594C"/>
    <w:rsid w:val="00BE5BAA"/>
    <w:rsid w:val="00BE632C"/>
    <w:rsid w:val="00BE6784"/>
    <w:rsid w:val="00BE6C5C"/>
    <w:rsid w:val="00BE6E4A"/>
    <w:rsid w:val="00BE6E97"/>
    <w:rsid w:val="00BE6FA0"/>
    <w:rsid w:val="00BE6FCD"/>
    <w:rsid w:val="00BE7073"/>
    <w:rsid w:val="00BE70A2"/>
    <w:rsid w:val="00BE71D3"/>
    <w:rsid w:val="00BE71EB"/>
    <w:rsid w:val="00BE7200"/>
    <w:rsid w:val="00BE7BF0"/>
    <w:rsid w:val="00BF026D"/>
    <w:rsid w:val="00BF055D"/>
    <w:rsid w:val="00BF0750"/>
    <w:rsid w:val="00BF0A55"/>
    <w:rsid w:val="00BF0A9C"/>
    <w:rsid w:val="00BF0AAB"/>
    <w:rsid w:val="00BF0C24"/>
    <w:rsid w:val="00BF111E"/>
    <w:rsid w:val="00BF1F8C"/>
    <w:rsid w:val="00BF2073"/>
    <w:rsid w:val="00BF2269"/>
    <w:rsid w:val="00BF2404"/>
    <w:rsid w:val="00BF2479"/>
    <w:rsid w:val="00BF2BCA"/>
    <w:rsid w:val="00BF2D33"/>
    <w:rsid w:val="00BF302E"/>
    <w:rsid w:val="00BF378B"/>
    <w:rsid w:val="00BF3D23"/>
    <w:rsid w:val="00BF3E83"/>
    <w:rsid w:val="00BF41A9"/>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1111"/>
    <w:rsid w:val="00C01728"/>
    <w:rsid w:val="00C019C2"/>
    <w:rsid w:val="00C01A37"/>
    <w:rsid w:val="00C01C63"/>
    <w:rsid w:val="00C01CC3"/>
    <w:rsid w:val="00C02470"/>
    <w:rsid w:val="00C02870"/>
    <w:rsid w:val="00C02A0B"/>
    <w:rsid w:val="00C02C2A"/>
    <w:rsid w:val="00C0308F"/>
    <w:rsid w:val="00C0310A"/>
    <w:rsid w:val="00C03176"/>
    <w:rsid w:val="00C032B9"/>
    <w:rsid w:val="00C03695"/>
    <w:rsid w:val="00C0398C"/>
    <w:rsid w:val="00C03E3F"/>
    <w:rsid w:val="00C04157"/>
    <w:rsid w:val="00C0489C"/>
    <w:rsid w:val="00C04ADE"/>
    <w:rsid w:val="00C054A9"/>
    <w:rsid w:val="00C0564A"/>
    <w:rsid w:val="00C05E35"/>
    <w:rsid w:val="00C061E9"/>
    <w:rsid w:val="00C0625D"/>
    <w:rsid w:val="00C06BB9"/>
    <w:rsid w:val="00C0728D"/>
    <w:rsid w:val="00C072EA"/>
    <w:rsid w:val="00C073E8"/>
    <w:rsid w:val="00C07760"/>
    <w:rsid w:val="00C07812"/>
    <w:rsid w:val="00C0795D"/>
    <w:rsid w:val="00C07AB0"/>
    <w:rsid w:val="00C1000A"/>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5C2"/>
    <w:rsid w:val="00C15713"/>
    <w:rsid w:val="00C15781"/>
    <w:rsid w:val="00C1592E"/>
    <w:rsid w:val="00C160F5"/>
    <w:rsid w:val="00C178DC"/>
    <w:rsid w:val="00C1798B"/>
    <w:rsid w:val="00C17D4C"/>
    <w:rsid w:val="00C17EA5"/>
    <w:rsid w:val="00C17FDE"/>
    <w:rsid w:val="00C20291"/>
    <w:rsid w:val="00C20298"/>
    <w:rsid w:val="00C20401"/>
    <w:rsid w:val="00C204D8"/>
    <w:rsid w:val="00C2076D"/>
    <w:rsid w:val="00C20F62"/>
    <w:rsid w:val="00C214C7"/>
    <w:rsid w:val="00C219E4"/>
    <w:rsid w:val="00C22C9F"/>
    <w:rsid w:val="00C22E64"/>
    <w:rsid w:val="00C233DB"/>
    <w:rsid w:val="00C23A33"/>
    <w:rsid w:val="00C23C4C"/>
    <w:rsid w:val="00C23EFF"/>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1EC9"/>
    <w:rsid w:val="00C3233C"/>
    <w:rsid w:val="00C324B3"/>
    <w:rsid w:val="00C32590"/>
    <w:rsid w:val="00C327D6"/>
    <w:rsid w:val="00C32A22"/>
    <w:rsid w:val="00C32A93"/>
    <w:rsid w:val="00C32F25"/>
    <w:rsid w:val="00C33668"/>
    <w:rsid w:val="00C33675"/>
    <w:rsid w:val="00C336AB"/>
    <w:rsid w:val="00C338FB"/>
    <w:rsid w:val="00C33B5C"/>
    <w:rsid w:val="00C34009"/>
    <w:rsid w:val="00C34113"/>
    <w:rsid w:val="00C34203"/>
    <w:rsid w:val="00C34539"/>
    <w:rsid w:val="00C34987"/>
    <w:rsid w:val="00C34DF0"/>
    <w:rsid w:val="00C34FDB"/>
    <w:rsid w:val="00C354EC"/>
    <w:rsid w:val="00C35A75"/>
    <w:rsid w:val="00C35B88"/>
    <w:rsid w:val="00C35BB6"/>
    <w:rsid w:val="00C36804"/>
    <w:rsid w:val="00C369B4"/>
    <w:rsid w:val="00C36C04"/>
    <w:rsid w:val="00C36C3D"/>
    <w:rsid w:val="00C3743C"/>
    <w:rsid w:val="00C3746A"/>
    <w:rsid w:val="00C37D4E"/>
    <w:rsid w:val="00C37DE9"/>
    <w:rsid w:val="00C402CF"/>
    <w:rsid w:val="00C405B9"/>
    <w:rsid w:val="00C4063B"/>
    <w:rsid w:val="00C4074C"/>
    <w:rsid w:val="00C409C4"/>
    <w:rsid w:val="00C40A33"/>
    <w:rsid w:val="00C40A7C"/>
    <w:rsid w:val="00C41257"/>
    <w:rsid w:val="00C4143D"/>
    <w:rsid w:val="00C41561"/>
    <w:rsid w:val="00C41717"/>
    <w:rsid w:val="00C41740"/>
    <w:rsid w:val="00C4184D"/>
    <w:rsid w:val="00C418EB"/>
    <w:rsid w:val="00C41A3E"/>
    <w:rsid w:val="00C41E2F"/>
    <w:rsid w:val="00C421AB"/>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531F"/>
    <w:rsid w:val="00C457B3"/>
    <w:rsid w:val="00C457F6"/>
    <w:rsid w:val="00C46488"/>
    <w:rsid w:val="00C46759"/>
    <w:rsid w:val="00C4686E"/>
    <w:rsid w:val="00C46986"/>
    <w:rsid w:val="00C46A08"/>
    <w:rsid w:val="00C46D8A"/>
    <w:rsid w:val="00C46E25"/>
    <w:rsid w:val="00C46F2B"/>
    <w:rsid w:val="00C47024"/>
    <w:rsid w:val="00C47331"/>
    <w:rsid w:val="00C475A6"/>
    <w:rsid w:val="00C479CF"/>
    <w:rsid w:val="00C479FF"/>
    <w:rsid w:val="00C47A0F"/>
    <w:rsid w:val="00C47B11"/>
    <w:rsid w:val="00C5044B"/>
    <w:rsid w:val="00C50814"/>
    <w:rsid w:val="00C508B2"/>
    <w:rsid w:val="00C50AF1"/>
    <w:rsid w:val="00C5100E"/>
    <w:rsid w:val="00C51125"/>
    <w:rsid w:val="00C51138"/>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E8"/>
    <w:rsid w:val="00C54492"/>
    <w:rsid w:val="00C5456F"/>
    <w:rsid w:val="00C5474C"/>
    <w:rsid w:val="00C547F1"/>
    <w:rsid w:val="00C54B59"/>
    <w:rsid w:val="00C555FE"/>
    <w:rsid w:val="00C5589B"/>
    <w:rsid w:val="00C55919"/>
    <w:rsid w:val="00C55C62"/>
    <w:rsid w:val="00C55DDD"/>
    <w:rsid w:val="00C56922"/>
    <w:rsid w:val="00C56B17"/>
    <w:rsid w:val="00C57599"/>
    <w:rsid w:val="00C57703"/>
    <w:rsid w:val="00C57CFD"/>
    <w:rsid w:val="00C57EC7"/>
    <w:rsid w:val="00C57F17"/>
    <w:rsid w:val="00C600EE"/>
    <w:rsid w:val="00C602DC"/>
    <w:rsid w:val="00C6069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602"/>
    <w:rsid w:val="00C62749"/>
    <w:rsid w:val="00C62A03"/>
    <w:rsid w:val="00C62AD6"/>
    <w:rsid w:val="00C62CE9"/>
    <w:rsid w:val="00C6304C"/>
    <w:rsid w:val="00C630A0"/>
    <w:rsid w:val="00C633E6"/>
    <w:rsid w:val="00C6340A"/>
    <w:rsid w:val="00C63585"/>
    <w:rsid w:val="00C6378E"/>
    <w:rsid w:val="00C637EF"/>
    <w:rsid w:val="00C63A3A"/>
    <w:rsid w:val="00C63CD4"/>
    <w:rsid w:val="00C64778"/>
    <w:rsid w:val="00C64AB1"/>
    <w:rsid w:val="00C64B2B"/>
    <w:rsid w:val="00C64C2C"/>
    <w:rsid w:val="00C651FF"/>
    <w:rsid w:val="00C65A47"/>
    <w:rsid w:val="00C65A9F"/>
    <w:rsid w:val="00C65B47"/>
    <w:rsid w:val="00C65B50"/>
    <w:rsid w:val="00C66053"/>
    <w:rsid w:val="00C6633B"/>
    <w:rsid w:val="00C66744"/>
    <w:rsid w:val="00C667D9"/>
    <w:rsid w:val="00C6694A"/>
    <w:rsid w:val="00C669F9"/>
    <w:rsid w:val="00C66CB0"/>
    <w:rsid w:val="00C66ED4"/>
    <w:rsid w:val="00C70391"/>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EA1"/>
    <w:rsid w:val="00C72F9E"/>
    <w:rsid w:val="00C73097"/>
    <w:rsid w:val="00C734C6"/>
    <w:rsid w:val="00C73579"/>
    <w:rsid w:val="00C73BA0"/>
    <w:rsid w:val="00C73D64"/>
    <w:rsid w:val="00C73DC8"/>
    <w:rsid w:val="00C74250"/>
    <w:rsid w:val="00C74385"/>
    <w:rsid w:val="00C74539"/>
    <w:rsid w:val="00C74606"/>
    <w:rsid w:val="00C7476A"/>
    <w:rsid w:val="00C74925"/>
    <w:rsid w:val="00C74A2E"/>
    <w:rsid w:val="00C74DB9"/>
    <w:rsid w:val="00C74E68"/>
    <w:rsid w:val="00C74F5F"/>
    <w:rsid w:val="00C7517D"/>
    <w:rsid w:val="00C75269"/>
    <w:rsid w:val="00C75629"/>
    <w:rsid w:val="00C75799"/>
    <w:rsid w:val="00C75A24"/>
    <w:rsid w:val="00C75F57"/>
    <w:rsid w:val="00C7609A"/>
    <w:rsid w:val="00C76416"/>
    <w:rsid w:val="00C76535"/>
    <w:rsid w:val="00C765E2"/>
    <w:rsid w:val="00C76901"/>
    <w:rsid w:val="00C769C6"/>
    <w:rsid w:val="00C76FC4"/>
    <w:rsid w:val="00C7701D"/>
    <w:rsid w:val="00C77273"/>
    <w:rsid w:val="00C776F9"/>
    <w:rsid w:val="00C778BF"/>
    <w:rsid w:val="00C80081"/>
    <w:rsid w:val="00C805C9"/>
    <w:rsid w:val="00C805E4"/>
    <w:rsid w:val="00C81180"/>
    <w:rsid w:val="00C819CF"/>
    <w:rsid w:val="00C8233F"/>
    <w:rsid w:val="00C82486"/>
    <w:rsid w:val="00C82554"/>
    <w:rsid w:val="00C825B9"/>
    <w:rsid w:val="00C8263F"/>
    <w:rsid w:val="00C82786"/>
    <w:rsid w:val="00C828C8"/>
    <w:rsid w:val="00C82C40"/>
    <w:rsid w:val="00C82E19"/>
    <w:rsid w:val="00C831B0"/>
    <w:rsid w:val="00C83301"/>
    <w:rsid w:val="00C8356B"/>
    <w:rsid w:val="00C83986"/>
    <w:rsid w:val="00C839A3"/>
    <w:rsid w:val="00C83C5A"/>
    <w:rsid w:val="00C83E31"/>
    <w:rsid w:val="00C84083"/>
    <w:rsid w:val="00C843AE"/>
    <w:rsid w:val="00C8479E"/>
    <w:rsid w:val="00C84868"/>
    <w:rsid w:val="00C8491E"/>
    <w:rsid w:val="00C8497C"/>
    <w:rsid w:val="00C84A7C"/>
    <w:rsid w:val="00C8530E"/>
    <w:rsid w:val="00C85D66"/>
    <w:rsid w:val="00C85E17"/>
    <w:rsid w:val="00C8678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BD9"/>
    <w:rsid w:val="00C97F43"/>
    <w:rsid w:val="00C97F70"/>
    <w:rsid w:val="00CA03AF"/>
    <w:rsid w:val="00CA03B6"/>
    <w:rsid w:val="00CA0BAE"/>
    <w:rsid w:val="00CA0CDA"/>
    <w:rsid w:val="00CA0CFF"/>
    <w:rsid w:val="00CA0E4D"/>
    <w:rsid w:val="00CA11D2"/>
    <w:rsid w:val="00CA1A59"/>
    <w:rsid w:val="00CA214A"/>
    <w:rsid w:val="00CA233E"/>
    <w:rsid w:val="00CA27E9"/>
    <w:rsid w:val="00CA3466"/>
    <w:rsid w:val="00CA35A6"/>
    <w:rsid w:val="00CA3C2A"/>
    <w:rsid w:val="00CA437C"/>
    <w:rsid w:val="00CA449E"/>
    <w:rsid w:val="00CA466F"/>
    <w:rsid w:val="00CA49AB"/>
    <w:rsid w:val="00CA4DEC"/>
    <w:rsid w:val="00CA50CB"/>
    <w:rsid w:val="00CA517B"/>
    <w:rsid w:val="00CA51C0"/>
    <w:rsid w:val="00CA545D"/>
    <w:rsid w:val="00CA579B"/>
    <w:rsid w:val="00CA5B0E"/>
    <w:rsid w:val="00CA5FDB"/>
    <w:rsid w:val="00CA63C8"/>
    <w:rsid w:val="00CA64EF"/>
    <w:rsid w:val="00CA652F"/>
    <w:rsid w:val="00CA6693"/>
    <w:rsid w:val="00CA67EF"/>
    <w:rsid w:val="00CA7472"/>
    <w:rsid w:val="00CB064B"/>
    <w:rsid w:val="00CB06A5"/>
    <w:rsid w:val="00CB06DF"/>
    <w:rsid w:val="00CB08CB"/>
    <w:rsid w:val="00CB0FBA"/>
    <w:rsid w:val="00CB0FDA"/>
    <w:rsid w:val="00CB1009"/>
    <w:rsid w:val="00CB145D"/>
    <w:rsid w:val="00CB149E"/>
    <w:rsid w:val="00CB14CD"/>
    <w:rsid w:val="00CB192F"/>
    <w:rsid w:val="00CB1C6B"/>
    <w:rsid w:val="00CB1CF5"/>
    <w:rsid w:val="00CB20D4"/>
    <w:rsid w:val="00CB22D5"/>
    <w:rsid w:val="00CB244D"/>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603B"/>
    <w:rsid w:val="00CB6068"/>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9D"/>
    <w:rsid w:val="00CC08A3"/>
    <w:rsid w:val="00CC0ED6"/>
    <w:rsid w:val="00CC10A8"/>
    <w:rsid w:val="00CC10CE"/>
    <w:rsid w:val="00CC133D"/>
    <w:rsid w:val="00CC1596"/>
    <w:rsid w:val="00CC19A0"/>
    <w:rsid w:val="00CC1A85"/>
    <w:rsid w:val="00CC1FB9"/>
    <w:rsid w:val="00CC26FE"/>
    <w:rsid w:val="00CC2759"/>
    <w:rsid w:val="00CC277E"/>
    <w:rsid w:val="00CC2D76"/>
    <w:rsid w:val="00CC2E1A"/>
    <w:rsid w:val="00CC2F82"/>
    <w:rsid w:val="00CC2F9A"/>
    <w:rsid w:val="00CC32C0"/>
    <w:rsid w:val="00CC3743"/>
    <w:rsid w:val="00CC44B5"/>
    <w:rsid w:val="00CC46B1"/>
    <w:rsid w:val="00CC4EEF"/>
    <w:rsid w:val="00CC533F"/>
    <w:rsid w:val="00CC5BCB"/>
    <w:rsid w:val="00CC5DCB"/>
    <w:rsid w:val="00CC63B1"/>
    <w:rsid w:val="00CC6424"/>
    <w:rsid w:val="00CC6C56"/>
    <w:rsid w:val="00CC6FC0"/>
    <w:rsid w:val="00CC7263"/>
    <w:rsid w:val="00CC78E7"/>
    <w:rsid w:val="00CC798B"/>
    <w:rsid w:val="00CC7C8E"/>
    <w:rsid w:val="00CC7CE1"/>
    <w:rsid w:val="00CD0066"/>
    <w:rsid w:val="00CD00D8"/>
    <w:rsid w:val="00CD0616"/>
    <w:rsid w:val="00CD06D9"/>
    <w:rsid w:val="00CD1262"/>
    <w:rsid w:val="00CD128C"/>
    <w:rsid w:val="00CD2344"/>
    <w:rsid w:val="00CD2403"/>
    <w:rsid w:val="00CD27F6"/>
    <w:rsid w:val="00CD2B0B"/>
    <w:rsid w:val="00CD2D7C"/>
    <w:rsid w:val="00CD337C"/>
    <w:rsid w:val="00CD3391"/>
    <w:rsid w:val="00CD3451"/>
    <w:rsid w:val="00CD409B"/>
    <w:rsid w:val="00CD43B0"/>
    <w:rsid w:val="00CD44C2"/>
    <w:rsid w:val="00CD4806"/>
    <w:rsid w:val="00CD4AFA"/>
    <w:rsid w:val="00CD55FE"/>
    <w:rsid w:val="00CD56AC"/>
    <w:rsid w:val="00CD5766"/>
    <w:rsid w:val="00CD61CA"/>
    <w:rsid w:val="00CD70AE"/>
    <w:rsid w:val="00CD7175"/>
    <w:rsid w:val="00CD7B15"/>
    <w:rsid w:val="00CD7DDC"/>
    <w:rsid w:val="00CE03C6"/>
    <w:rsid w:val="00CE05D8"/>
    <w:rsid w:val="00CE07FB"/>
    <w:rsid w:val="00CE0824"/>
    <w:rsid w:val="00CE0959"/>
    <w:rsid w:val="00CE0D79"/>
    <w:rsid w:val="00CE0E28"/>
    <w:rsid w:val="00CE0FA9"/>
    <w:rsid w:val="00CE102A"/>
    <w:rsid w:val="00CE131C"/>
    <w:rsid w:val="00CE1574"/>
    <w:rsid w:val="00CE1DEF"/>
    <w:rsid w:val="00CE25D5"/>
    <w:rsid w:val="00CE2B7C"/>
    <w:rsid w:val="00CE2C30"/>
    <w:rsid w:val="00CE2C6E"/>
    <w:rsid w:val="00CE2FAB"/>
    <w:rsid w:val="00CE36D6"/>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1B6"/>
    <w:rsid w:val="00CF1279"/>
    <w:rsid w:val="00CF18B4"/>
    <w:rsid w:val="00CF1EE1"/>
    <w:rsid w:val="00CF2093"/>
    <w:rsid w:val="00CF20A3"/>
    <w:rsid w:val="00CF2A79"/>
    <w:rsid w:val="00CF31E7"/>
    <w:rsid w:val="00CF3940"/>
    <w:rsid w:val="00CF3B58"/>
    <w:rsid w:val="00CF3F50"/>
    <w:rsid w:val="00CF43A3"/>
    <w:rsid w:val="00CF4AC1"/>
    <w:rsid w:val="00CF4B6F"/>
    <w:rsid w:val="00CF4E2D"/>
    <w:rsid w:val="00CF5074"/>
    <w:rsid w:val="00CF56AF"/>
    <w:rsid w:val="00CF5B33"/>
    <w:rsid w:val="00CF5C5C"/>
    <w:rsid w:val="00CF5E5C"/>
    <w:rsid w:val="00CF63FC"/>
    <w:rsid w:val="00CF6653"/>
    <w:rsid w:val="00CF6985"/>
    <w:rsid w:val="00CF69AA"/>
    <w:rsid w:val="00CF6A5A"/>
    <w:rsid w:val="00D0016E"/>
    <w:rsid w:val="00D005AD"/>
    <w:rsid w:val="00D00B18"/>
    <w:rsid w:val="00D00CA6"/>
    <w:rsid w:val="00D00F9E"/>
    <w:rsid w:val="00D01B02"/>
    <w:rsid w:val="00D01F6F"/>
    <w:rsid w:val="00D020EC"/>
    <w:rsid w:val="00D021A7"/>
    <w:rsid w:val="00D02D6F"/>
    <w:rsid w:val="00D02E78"/>
    <w:rsid w:val="00D03069"/>
    <w:rsid w:val="00D0308C"/>
    <w:rsid w:val="00D03407"/>
    <w:rsid w:val="00D03A80"/>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715F"/>
    <w:rsid w:val="00D076BF"/>
    <w:rsid w:val="00D07737"/>
    <w:rsid w:val="00D07EDE"/>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973"/>
    <w:rsid w:val="00D139FB"/>
    <w:rsid w:val="00D13CC4"/>
    <w:rsid w:val="00D13E13"/>
    <w:rsid w:val="00D13F5F"/>
    <w:rsid w:val="00D140D7"/>
    <w:rsid w:val="00D143D3"/>
    <w:rsid w:val="00D14610"/>
    <w:rsid w:val="00D14944"/>
    <w:rsid w:val="00D149A7"/>
    <w:rsid w:val="00D14D8A"/>
    <w:rsid w:val="00D14E9E"/>
    <w:rsid w:val="00D153FB"/>
    <w:rsid w:val="00D1563E"/>
    <w:rsid w:val="00D1642F"/>
    <w:rsid w:val="00D16A08"/>
    <w:rsid w:val="00D16B92"/>
    <w:rsid w:val="00D16DFD"/>
    <w:rsid w:val="00D171C2"/>
    <w:rsid w:val="00D1780A"/>
    <w:rsid w:val="00D17C37"/>
    <w:rsid w:val="00D17D66"/>
    <w:rsid w:val="00D202BC"/>
    <w:rsid w:val="00D203A9"/>
    <w:rsid w:val="00D206BA"/>
    <w:rsid w:val="00D2072B"/>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378"/>
    <w:rsid w:val="00D26408"/>
    <w:rsid w:val="00D26D15"/>
    <w:rsid w:val="00D26F16"/>
    <w:rsid w:val="00D26FBB"/>
    <w:rsid w:val="00D27375"/>
    <w:rsid w:val="00D2750E"/>
    <w:rsid w:val="00D27CCB"/>
    <w:rsid w:val="00D27D0A"/>
    <w:rsid w:val="00D27D96"/>
    <w:rsid w:val="00D3084E"/>
    <w:rsid w:val="00D309ED"/>
    <w:rsid w:val="00D30E49"/>
    <w:rsid w:val="00D30F85"/>
    <w:rsid w:val="00D31554"/>
    <w:rsid w:val="00D31746"/>
    <w:rsid w:val="00D318FE"/>
    <w:rsid w:val="00D3192B"/>
    <w:rsid w:val="00D31954"/>
    <w:rsid w:val="00D319EF"/>
    <w:rsid w:val="00D32A51"/>
    <w:rsid w:val="00D32B4A"/>
    <w:rsid w:val="00D330CC"/>
    <w:rsid w:val="00D334C7"/>
    <w:rsid w:val="00D3358D"/>
    <w:rsid w:val="00D3362D"/>
    <w:rsid w:val="00D33702"/>
    <w:rsid w:val="00D337B7"/>
    <w:rsid w:val="00D33A85"/>
    <w:rsid w:val="00D33E08"/>
    <w:rsid w:val="00D342EA"/>
    <w:rsid w:val="00D34435"/>
    <w:rsid w:val="00D3455B"/>
    <w:rsid w:val="00D34640"/>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49B"/>
    <w:rsid w:val="00D408D6"/>
    <w:rsid w:val="00D40AED"/>
    <w:rsid w:val="00D4113F"/>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4DA"/>
    <w:rsid w:val="00D43B46"/>
    <w:rsid w:val="00D441DC"/>
    <w:rsid w:val="00D44238"/>
    <w:rsid w:val="00D44425"/>
    <w:rsid w:val="00D447FB"/>
    <w:rsid w:val="00D44B85"/>
    <w:rsid w:val="00D4511C"/>
    <w:rsid w:val="00D4559E"/>
    <w:rsid w:val="00D457AE"/>
    <w:rsid w:val="00D45C82"/>
    <w:rsid w:val="00D45CB2"/>
    <w:rsid w:val="00D45D95"/>
    <w:rsid w:val="00D46A7B"/>
    <w:rsid w:val="00D46D96"/>
    <w:rsid w:val="00D46DC3"/>
    <w:rsid w:val="00D46DEC"/>
    <w:rsid w:val="00D46F82"/>
    <w:rsid w:val="00D476D9"/>
    <w:rsid w:val="00D477F7"/>
    <w:rsid w:val="00D47D27"/>
    <w:rsid w:val="00D47F5A"/>
    <w:rsid w:val="00D5021B"/>
    <w:rsid w:val="00D5036D"/>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D63"/>
    <w:rsid w:val="00D52E52"/>
    <w:rsid w:val="00D5306A"/>
    <w:rsid w:val="00D533B3"/>
    <w:rsid w:val="00D53533"/>
    <w:rsid w:val="00D536B0"/>
    <w:rsid w:val="00D53C20"/>
    <w:rsid w:val="00D53D66"/>
    <w:rsid w:val="00D53FA3"/>
    <w:rsid w:val="00D53FB5"/>
    <w:rsid w:val="00D53FC5"/>
    <w:rsid w:val="00D53FC6"/>
    <w:rsid w:val="00D541A6"/>
    <w:rsid w:val="00D554A9"/>
    <w:rsid w:val="00D55531"/>
    <w:rsid w:val="00D55543"/>
    <w:rsid w:val="00D55D43"/>
    <w:rsid w:val="00D55D95"/>
    <w:rsid w:val="00D561AF"/>
    <w:rsid w:val="00D56319"/>
    <w:rsid w:val="00D5644B"/>
    <w:rsid w:val="00D56484"/>
    <w:rsid w:val="00D56F91"/>
    <w:rsid w:val="00D574A7"/>
    <w:rsid w:val="00D57A96"/>
    <w:rsid w:val="00D57D2C"/>
    <w:rsid w:val="00D57D61"/>
    <w:rsid w:val="00D57DDA"/>
    <w:rsid w:val="00D606C9"/>
    <w:rsid w:val="00D610EA"/>
    <w:rsid w:val="00D613BC"/>
    <w:rsid w:val="00D61596"/>
    <w:rsid w:val="00D61726"/>
    <w:rsid w:val="00D6199E"/>
    <w:rsid w:val="00D6229C"/>
    <w:rsid w:val="00D62328"/>
    <w:rsid w:val="00D62662"/>
    <w:rsid w:val="00D6299A"/>
    <w:rsid w:val="00D62D46"/>
    <w:rsid w:val="00D635F5"/>
    <w:rsid w:val="00D6364F"/>
    <w:rsid w:val="00D6379A"/>
    <w:rsid w:val="00D63805"/>
    <w:rsid w:val="00D63807"/>
    <w:rsid w:val="00D639B5"/>
    <w:rsid w:val="00D63AC3"/>
    <w:rsid w:val="00D63D3F"/>
    <w:rsid w:val="00D63E34"/>
    <w:rsid w:val="00D64197"/>
    <w:rsid w:val="00D64428"/>
    <w:rsid w:val="00D644BA"/>
    <w:rsid w:val="00D645E8"/>
    <w:rsid w:val="00D64AE4"/>
    <w:rsid w:val="00D64D42"/>
    <w:rsid w:val="00D65296"/>
    <w:rsid w:val="00D652E6"/>
    <w:rsid w:val="00D65ECC"/>
    <w:rsid w:val="00D65F5B"/>
    <w:rsid w:val="00D668C6"/>
    <w:rsid w:val="00D66A67"/>
    <w:rsid w:val="00D66B23"/>
    <w:rsid w:val="00D66CE3"/>
    <w:rsid w:val="00D67438"/>
    <w:rsid w:val="00D674B1"/>
    <w:rsid w:val="00D674BA"/>
    <w:rsid w:val="00D67791"/>
    <w:rsid w:val="00D677DB"/>
    <w:rsid w:val="00D6790D"/>
    <w:rsid w:val="00D67B54"/>
    <w:rsid w:val="00D70664"/>
    <w:rsid w:val="00D70EB5"/>
    <w:rsid w:val="00D70FB0"/>
    <w:rsid w:val="00D71585"/>
    <w:rsid w:val="00D718D1"/>
    <w:rsid w:val="00D71E71"/>
    <w:rsid w:val="00D724A8"/>
    <w:rsid w:val="00D72745"/>
    <w:rsid w:val="00D73116"/>
    <w:rsid w:val="00D73608"/>
    <w:rsid w:val="00D739F0"/>
    <w:rsid w:val="00D73E8B"/>
    <w:rsid w:val="00D740A5"/>
    <w:rsid w:val="00D742CF"/>
    <w:rsid w:val="00D74646"/>
    <w:rsid w:val="00D74ADF"/>
    <w:rsid w:val="00D75271"/>
    <w:rsid w:val="00D7563F"/>
    <w:rsid w:val="00D7579A"/>
    <w:rsid w:val="00D7589C"/>
    <w:rsid w:val="00D75C90"/>
    <w:rsid w:val="00D75FA0"/>
    <w:rsid w:val="00D7640E"/>
    <w:rsid w:val="00D76A09"/>
    <w:rsid w:val="00D76ADD"/>
    <w:rsid w:val="00D76B34"/>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BF2"/>
    <w:rsid w:val="00D81D5B"/>
    <w:rsid w:val="00D81E85"/>
    <w:rsid w:val="00D81FD8"/>
    <w:rsid w:val="00D82006"/>
    <w:rsid w:val="00D822B8"/>
    <w:rsid w:val="00D8245C"/>
    <w:rsid w:val="00D82B55"/>
    <w:rsid w:val="00D82E51"/>
    <w:rsid w:val="00D82F92"/>
    <w:rsid w:val="00D831BF"/>
    <w:rsid w:val="00D832D6"/>
    <w:rsid w:val="00D83666"/>
    <w:rsid w:val="00D837FA"/>
    <w:rsid w:val="00D83C2A"/>
    <w:rsid w:val="00D8429C"/>
    <w:rsid w:val="00D8434A"/>
    <w:rsid w:val="00D845C4"/>
    <w:rsid w:val="00D8492B"/>
    <w:rsid w:val="00D849BA"/>
    <w:rsid w:val="00D84FC5"/>
    <w:rsid w:val="00D8538F"/>
    <w:rsid w:val="00D853FE"/>
    <w:rsid w:val="00D85764"/>
    <w:rsid w:val="00D85B6A"/>
    <w:rsid w:val="00D85D69"/>
    <w:rsid w:val="00D85F27"/>
    <w:rsid w:val="00D85FE6"/>
    <w:rsid w:val="00D8635B"/>
    <w:rsid w:val="00D86959"/>
    <w:rsid w:val="00D86AA7"/>
    <w:rsid w:val="00D86CAC"/>
    <w:rsid w:val="00D87043"/>
    <w:rsid w:val="00D87500"/>
    <w:rsid w:val="00D87608"/>
    <w:rsid w:val="00D878D1"/>
    <w:rsid w:val="00D87BEC"/>
    <w:rsid w:val="00D87D97"/>
    <w:rsid w:val="00D87EBA"/>
    <w:rsid w:val="00D9021C"/>
    <w:rsid w:val="00D9050E"/>
    <w:rsid w:val="00D9069A"/>
    <w:rsid w:val="00D90B53"/>
    <w:rsid w:val="00D90E1B"/>
    <w:rsid w:val="00D90FC7"/>
    <w:rsid w:val="00D91668"/>
    <w:rsid w:val="00D9181F"/>
    <w:rsid w:val="00D92017"/>
    <w:rsid w:val="00D9204A"/>
    <w:rsid w:val="00D923B1"/>
    <w:rsid w:val="00D92D9E"/>
    <w:rsid w:val="00D92E20"/>
    <w:rsid w:val="00D92EBA"/>
    <w:rsid w:val="00D937A8"/>
    <w:rsid w:val="00D9385E"/>
    <w:rsid w:val="00D94114"/>
    <w:rsid w:val="00D94207"/>
    <w:rsid w:val="00D9485F"/>
    <w:rsid w:val="00D9497B"/>
    <w:rsid w:val="00D95136"/>
    <w:rsid w:val="00D952F4"/>
    <w:rsid w:val="00D95341"/>
    <w:rsid w:val="00D95630"/>
    <w:rsid w:val="00D95A57"/>
    <w:rsid w:val="00D95BFF"/>
    <w:rsid w:val="00D95C32"/>
    <w:rsid w:val="00D95FB1"/>
    <w:rsid w:val="00D961F3"/>
    <w:rsid w:val="00D96452"/>
    <w:rsid w:val="00D96DB9"/>
    <w:rsid w:val="00D96E41"/>
    <w:rsid w:val="00D973FB"/>
    <w:rsid w:val="00D97522"/>
    <w:rsid w:val="00D97A79"/>
    <w:rsid w:val="00D97AD7"/>
    <w:rsid w:val="00D97F44"/>
    <w:rsid w:val="00DA0238"/>
    <w:rsid w:val="00DA04EA"/>
    <w:rsid w:val="00DA07FD"/>
    <w:rsid w:val="00DA09A1"/>
    <w:rsid w:val="00DA0BFE"/>
    <w:rsid w:val="00DA0DD7"/>
    <w:rsid w:val="00DA0E02"/>
    <w:rsid w:val="00DA132F"/>
    <w:rsid w:val="00DA25C1"/>
    <w:rsid w:val="00DA2654"/>
    <w:rsid w:val="00DA27EA"/>
    <w:rsid w:val="00DA2955"/>
    <w:rsid w:val="00DA2F2F"/>
    <w:rsid w:val="00DA3B7D"/>
    <w:rsid w:val="00DA3C25"/>
    <w:rsid w:val="00DA482D"/>
    <w:rsid w:val="00DA4B62"/>
    <w:rsid w:val="00DA54AB"/>
    <w:rsid w:val="00DA54C0"/>
    <w:rsid w:val="00DA5BE8"/>
    <w:rsid w:val="00DA5C3B"/>
    <w:rsid w:val="00DA5C8D"/>
    <w:rsid w:val="00DA6578"/>
    <w:rsid w:val="00DA69BA"/>
    <w:rsid w:val="00DA6B89"/>
    <w:rsid w:val="00DA6BA8"/>
    <w:rsid w:val="00DA6EA2"/>
    <w:rsid w:val="00DA6F18"/>
    <w:rsid w:val="00DA6F40"/>
    <w:rsid w:val="00DA7180"/>
    <w:rsid w:val="00DA76A1"/>
    <w:rsid w:val="00DA790E"/>
    <w:rsid w:val="00DA7A36"/>
    <w:rsid w:val="00DA7BC1"/>
    <w:rsid w:val="00DB014C"/>
    <w:rsid w:val="00DB0222"/>
    <w:rsid w:val="00DB03AE"/>
    <w:rsid w:val="00DB0F44"/>
    <w:rsid w:val="00DB10A4"/>
    <w:rsid w:val="00DB1437"/>
    <w:rsid w:val="00DB1EBB"/>
    <w:rsid w:val="00DB255B"/>
    <w:rsid w:val="00DB28E4"/>
    <w:rsid w:val="00DB2D0C"/>
    <w:rsid w:val="00DB3011"/>
    <w:rsid w:val="00DB3100"/>
    <w:rsid w:val="00DB310B"/>
    <w:rsid w:val="00DB324A"/>
    <w:rsid w:val="00DB391B"/>
    <w:rsid w:val="00DB39B2"/>
    <w:rsid w:val="00DB3A17"/>
    <w:rsid w:val="00DB3A5E"/>
    <w:rsid w:val="00DB41FA"/>
    <w:rsid w:val="00DB447B"/>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13DF"/>
    <w:rsid w:val="00DC172E"/>
    <w:rsid w:val="00DC1815"/>
    <w:rsid w:val="00DC192E"/>
    <w:rsid w:val="00DC2627"/>
    <w:rsid w:val="00DC2BA9"/>
    <w:rsid w:val="00DC2C06"/>
    <w:rsid w:val="00DC2EF3"/>
    <w:rsid w:val="00DC345F"/>
    <w:rsid w:val="00DC3D3E"/>
    <w:rsid w:val="00DC4074"/>
    <w:rsid w:val="00DC40F2"/>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F8"/>
    <w:rsid w:val="00DC61A5"/>
    <w:rsid w:val="00DC6F1C"/>
    <w:rsid w:val="00DC72C9"/>
    <w:rsid w:val="00DC740D"/>
    <w:rsid w:val="00DC784F"/>
    <w:rsid w:val="00DC7851"/>
    <w:rsid w:val="00DD0193"/>
    <w:rsid w:val="00DD068E"/>
    <w:rsid w:val="00DD0E00"/>
    <w:rsid w:val="00DD1271"/>
    <w:rsid w:val="00DD1EAA"/>
    <w:rsid w:val="00DD2B16"/>
    <w:rsid w:val="00DD2C03"/>
    <w:rsid w:val="00DD2FCE"/>
    <w:rsid w:val="00DD31E4"/>
    <w:rsid w:val="00DD3747"/>
    <w:rsid w:val="00DD3D89"/>
    <w:rsid w:val="00DD3E88"/>
    <w:rsid w:val="00DD3FBC"/>
    <w:rsid w:val="00DD4221"/>
    <w:rsid w:val="00DD4371"/>
    <w:rsid w:val="00DD4E2C"/>
    <w:rsid w:val="00DD5423"/>
    <w:rsid w:val="00DD563B"/>
    <w:rsid w:val="00DD57D2"/>
    <w:rsid w:val="00DD5889"/>
    <w:rsid w:val="00DD5FC6"/>
    <w:rsid w:val="00DD6620"/>
    <w:rsid w:val="00DD667C"/>
    <w:rsid w:val="00DD6866"/>
    <w:rsid w:val="00DD6B1E"/>
    <w:rsid w:val="00DD6BCB"/>
    <w:rsid w:val="00DD6E4F"/>
    <w:rsid w:val="00DD70C5"/>
    <w:rsid w:val="00DD71E8"/>
    <w:rsid w:val="00DD762B"/>
    <w:rsid w:val="00DD7653"/>
    <w:rsid w:val="00DD7992"/>
    <w:rsid w:val="00DD7B25"/>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7DA"/>
    <w:rsid w:val="00DE2B8A"/>
    <w:rsid w:val="00DE2BA2"/>
    <w:rsid w:val="00DE2CE7"/>
    <w:rsid w:val="00DE3251"/>
    <w:rsid w:val="00DE3954"/>
    <w:rsid w:val="00DE3B32"/>
    <w:rsid w:val="00DE3F03"/>
    <w:rsid w:val="00DE4719"/>
    <w:rsid w:val="00DE4C12"/>
    <w:rsid w:val="00DE4E7F"/>
    <w:rsid w:val="00DE518F"/>
    <w:rsid w:val="00DE52CA"/>
    <w:rsid w:val="00DE541F"/>
    <w:rsid w:val="00DE55BA"/>
    <w:rsid w:val="00DE5674"/>
    <w:rsid w:val="00DE57ED"/>
    <w:rsid w:val="00DE59DD"/>
    <w:rsid w:val="00DE5C2E"/>
    <w:rsid w:val="00DE64CE"/>
    <w:rsid w:val="00DE64EB"/>
    <w:rsid w:val="00DE66F3"/>
    <w:rsid w:val="00DE6B44"/>
    <w:rsid w:val="00DE6FD5"/>
    <w:rsid w:val="00DE7564"/>
    <w:rsid w:val="00DE7A51"/>
    <w:rsid w:val="00DE7E35"/>
    <w:rsid w:val="00DF078A"/>
    <w:rsid w:val="00DF0B6B"/>
    <w:rsid w:val="00DF1074"/>
    <w:rsid w:val="00DF10DD"/>
    <w:rsid w:val="00DF1398"/>
    <w:rsid w:val="00DF15E7"/>
    <w:rsid w:val="00DF1E3A"/>
    <w:rsid w:val="00DF2882"/>
    <w:rsid w:val="00DF2AE4"/>
    <w:rsid w:val="00DF365F"/>
    <w:rsid w:val="00DF3987"/>
    <w:rsid w:val="00DF3D69"/>
    <w:rsid w:val="00DF45BE"/>
    <w:rsid w:val="00DF4661"/>
    <w:rsid w:val="00DF4AF5"/>
    <w:rsid w:val="00DF4CB4"/>
    <w:rsid w:val="00DF4F02"/>
    <w:rsid w:val="00DF5147"/>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B4"/>
    <w:rsid w:val="00E00CC2"/>
    <w:rsid w:val="00E01419"/>
    <w:rsid w:val="00E01440"/>
    <w:rsid w:val="00E016EA"/>
    <w:rsid w:val="00E01EA0"/>
    <w:rsid w:val="00E01F1C"/>
    <w:rsid w:val="00E01FDC"/>
    <w:rsid w:val="00E021B5"/>
    <w:rsid w:val="00E022E8"/>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5F8"/>
    <w:rsid w:val="00E10C9B"/>
    <w:rsid w:val="00E10CE1"/>
    <w:rsid w:val="00E11192"/>
    <w:rsid w:val="00E111A3"/>
    <w:rsid w:val="00E11283"/>
    <w:rsid w:val="00E116A7"/>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6337"/>
    <w:rsid w:val="00E168B1"/>
    <w:rsid w:val="00E16D6A"/>
    <w:rsid w:val="00E173DB"/>
    <w:rsid w:val="00E1797A"/>
    <w:rsid w:val="00E17B11"/>
    <w:rsid w:val="00E200A4"/>
    <w:rsid w:val="00E202D0"/>
    <w:rsid w:val="00E20682"/>
    <w:rsid w:val="00E2089E"/>
    <w:rsid w:val="00E20C99"/>
    <w:rsid w:val="00E2105E"/>
    <w:rsid w:val="00E2118A"/>
    <w:rsid w:val="00E212DB"/>
    <w:rsid w:val="00E21673"/>
    <w:rsid w:val="00E21CDB"/>
    <w:rsid w:val="00E2273C"/>
    <w:rsid w:val="00E229E5"/>
    <w:rsid w:val="00E22C97"/>
    <w:rsid w:val="00E22CA4"/>
    <w:rsid w:val="00E22EF6"/>
    <w:rsid w:val="00E23733"/>
    <w:rsid w:val="00E237F0"/>
    <w:rsid w:val="00E24253"/>
    <w:rsid w:val="00E24278"/>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53D"/>
    <w:rsid w:val="00E275AF"/>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268"/>
    <w:rsid w:val="00E3463A"/>
    <w:rsid w:val="00E34724"/>
    <w:rsid w:val="00E34910"/>
    <w:rsid w:val="00E34934"/>
    <w:rsid w:val="00E34FE1"/>
    <w:rsid w:val="00E35BA4"/>
    <w:rsid w:val="00E35BE2"/>
    <w:rsid w:val="00E360B8"/>
    <w:rsid w:val="00E36313"/>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2728"/>
    <w:rsid w:val="00E42799"/>
    <w:rsid w:val="00E430BA"/>
    <w:rsid w:val="00E43106"/>
    <w:rsid w:val="00E43112"/>
    <w:rsid w:val="00E435E8"/>
    <w:rsid w:val="00E43843"/>
    <w:rsid w:val="00E43972"/>
    <w:rsid w:val="00E43983"/>
    <w:rsid w:val="00E43AEB"/>
    <w:rsid w:val="00E43BC7"/>
    <w:rsid w:val="00E44629"/>
    <w:rsid w:val="00E44B05"/>
    <w:rsid w:val="00E4504A"/>
    <w:rsid w:val="00E455D3"/>
    <w:rsid w:val="00E457A9"/>
    <w:rsid w:val="00E459B4"/>
    <w:rsid w:val="00E45C1B"/>
    <w:rsid w:val="00E45C1C"/>
    <w:rsid w:val="00E45CC0"/>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9D7"/>
    <w:rsid w:val="00E519E1"/>
    <w:rsid w:val="00E51EEA"/>
    <w:rsid w:val="00E5219B"/>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DE"/>
    <w:rsid w:val="00E55212"/>
    <w:rsid w:val="00E55712"/>
    <w:rsid w:val="00E5572D"/>
    <w:rsid w:val="00E55761"/>
    <w:rsid w:val="00E557C9"/>
    <w:rsid w:val="00E55D67"/>
    <w:rsid w:val="00E5600B"/>
    <w:rsid w:val="00E5610B"/>
    <w:rsid w:val="00E5615D"/>
    <w:rsid w:val="00E56381"/>
    <w:rsid w:val="00E56BA1"/>
    <w:rsid w:val="00E56BC4"/>
    <w:rsid w:val="00E56CBF"/>
    <w:rsid w:val="00E56D82"/>
    <w:rsid w:val="00E56E9F"/>
    <w:rsid w:val="00E56F7B"/>
    <w:rsid w:val="00E57225"/>
    <w:rsid w:val="00E57429"/>
    <w:rsid w:val="00E57726"/>
    <w:rsid w:val="00E57832"/>
    <w:rsid w:val="00E57AB9"/>
    <w:rsid w:val="00E57E35"/>
    <w:rsid w:val="00E57FB9"/>
    <w:rsid w:val="00E60ABC"/>
    <w:rsid w:val="00E60C18"/>
    <w:rsid w:val="00E60CBD"/>
    <w:rsid w:val="00E61690"/>
    <w:rsid w:val="00E61DBA"/>
    <w:rsid w:val="00E61F7C"/>
    <w:rsid w:val="00E62064"/>
    <w:rsid w:val="00E621FF"/>
    <w:rsid w:val="00E62753"/>
    <w:rsid w:val="00E62963"/>
    <w:rsid w:val="00E62BB8"/>
    <w:rsid w:val="00E63BEF"/>
    <w:rsid w:val="00E63E7A"/>
    <w:rsid w:val="00E63F51"/>
    <w:rsid w:val="00E642A4"/>
    <w:rsid w:val="00E643C0"/>
    <w:rsid w:val="00E64476"/>
    <w:rsid w:val="00E64689"/>
    <w:rsid w:val="00E6498E"/>
    <w:rsid w:val="00E64C84"/>
    <w:rsid w:val="00E65035"/>
    <w:rsid w:val="00E6529D"/>
    <w:rsid w:val="00E65A6F"/>
    <w:rsid w:val="00E65B32"/>
    <w:rsid w:val="00E65F29"/>
    <w:rsid w:val="00E65FF2"/>
    <w:rsid w:val="00E66A90"/>
    <w:rsid w:val="00E66DAD"/>
    <w:rsid w:val="00E67011"/>
    <w:rsid w:val="00E670A4"/>
    <w:rsid w:val="00E67886"/>
    <w:rsid w:val="00E67DF9"/>
    <w:rsid w:val="00E67EFF"/>
    <w:rsid w:val="00E704CA"/>
    <w:rsid w:val="00E707E1"/>
    <w:rsid w:val="00E70DF7"/>
    <w:rsid w:val="00E713E1"/>
    <w:rsid w:val="00E715DA"/>
    <w:rsid w:val="00E71FAC"/>
    <w:rsid w:val="00E720F4"/>
    <w:rsid w:val="00E72473"/>
    <w:rsid w:val="00E7277F"/>
    <w:rsid w:val="00E72B4E"/>
    <w:rsid w:val="00E72B5F"/>
    <w:rsid w:val="00E72D58"/>
    <w:rsid w:val="00E72EC9"/>
    <w:rsid w:val="00E7328E"/>
    <w:rsid w:val="00E732F6"/>
    <w:rsid w:val="00E73688"/>
    <w:rsid w:val="00E73705"/>
    <w:rsid w:val="00E7379C"/>
    <w:rsid w:val="00E73A00"/>
    <w:rsid w:val="00E73ED5"/>
    <w:rsid w:val="00E74651"/>
    <w:rsid w:val="00E74701"/>
    <w:rsid w:val="00E747FC"/>
    <w:rsid w:val="00E74F77"/>
    <w:rsid w:val="00E75DA1"/>
    <w:rsid w:val="00E75E72"/>
    <w:rsid w:val="00E76272"/>
    <w:rsid w:val="00E7680E"/>
    <w:rsid w:val="00E76CB9"/>
    <w:rsid w:val="00E77565"/>
    <w:rsid w:val="00E77BE5"/>
    <w:rsid w:val="00E77FEA"/>
    <w:rsid w:val="00E800A6"/>
    <w:rsid w:val="00E80341"/>
    <w:rsid w:val="00E806DA"/>
    <w:rsid w:val="00E80789"/>
    <w:rsid w:val="00E80864"/>
    <w:rsid w:val="00E808CD"/>
    <w:rsid w:val="00E808EE"/>
    <w:rsid w:val="00E809B0"/>
    <w:rsid w:val="00E80A98"/>
    <w:rsid w:val="00E80B37"/>
    <w:rsid w:val="00E80B8E"/>
    <w:rsid w:val="00E80B93"/>
    <w:rsid w:val="00E80CDF"/>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BB9"/>
    <w:rsid w:val="00E84CD8"/>
    <w:rsid w:val="00E85CAC"/>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BC1"/>
    <w:rsid w:val="00E90DE2"/>
    <w:rsid w:val="00E912F0"/>
    <w:rsid w:val="00E91504"/>
    <w:rsid w:val="00E9151E"/>
    <w:rsid w:val="00E91C9D"/>
    <w:rsid w:val="00E92027"/>
    <w:rsid w:val="00E92047"/>
    <w:rsid w:val="00E920EA"/>
    <w:rsid w:val="00E92397"/>
    <w:rsid w:val="00E92ADD"/>
    <w:rsid w:val="00E92E21"/>
    <w:rsid w:val="00E9314A"/>
    <w:rsid w:val="00E93493"/>
    <w:rsid w:val="00E936CA"/>
    <w:rsid w:val="00E936D6"/>
    <w:rsid w:val="00E9384F"/>
    <w:rsid w:val="00E939C8"/>
    <w:rsid w:val="00E93C10"/>
    <w:rsid w:val="00E93D3B"/>
    <w:rsid w:val="00E93D80"/>
    <w:rsid w:val="00E94574"/>
    <w:rsid w:val="00E9462E"/>
    <w:rsid w:val="00E94ADF"/>
    <w:rsid w:val="00E94F1C"/>
    <w:rsid w:val="00E95226"/>
    <w:rsid w:val="00E95503"/>
    <w:rsid w:val="00E955B8"/>
    <w:rsid w:val="00E956E4"/>
    <w:rsid w:val="00E96BA3"/>
    <w:rsid w:val="00E96CF8"/>
    <w:rsid w:val="00E96D99"/>
    <w:rsid w:val="00E96F6B"/>
    <w:rsid w:val="00E9711C"/>
    <w:rsid w:val="00E974BA"/>
    <w:rsid w:val="00E9774C"/>
    <w:rsid w:val="00E978DF"/>
    <w:rsid w:val="00E97930"/>
    <w:rsid w:val="00E97C48"/>
    <w:rsid w:val="00E97F1A"/>
    <w:rsid w:val="00EA02B5"/>
    <w:rsid w:val="00EA06E6"/>
    <w:rsid w:val="00EA08F0"/>
    <w:rsid w:val="00EA0A71"/>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F7"/>
    <w:rsid w:val="00EA4D4F"/>
    <w:rsid w:val="00EA4D92"/>
    <w:rsid w:val="00EA4F1B"/>
    <w:rsid w:val="00EA566A"/>
    <w:rsid w:val="00EA56E7"/>
    <w:rsid w:val="00EA5816"/>
    <w:rsid w:val="00EA5EA5"/>
    <w:rsid w:val="00EA634E"/>
    <w:rsid w:val="00EA6549"/>
    <w:rsid w:val="00EA660E"/>
    <w:rsid w:val="00EA6746"/>
    <w:rsid w:val="00EA6FAF"/>
    <w:rsid w:val="00EA77BE"/>
    <w:rsid w:val="00EA795D"/>
    <w:rsid w:val="00EB011B"/>
    <w:rsid w:val="00EB04E8"/>
    <w:rsid w:val="00EB0540"/>
    <w:rsid w:val="00EB074B"/>
    <w:rsid w:val="00EB0784"/>
    <w:rsid w:val="00EB09C1"/>
    <w:rsid w:val="00EB124C"/>
    <w:rsid w:val="00EB1473"/>
    <w:rsid w:val="00EB18CD"/>
    <w:rsid w:val="00EB19CC"/>
    <w:rsid w:val="00EB1DB6"/>
    <w:rsid w:val="00EB2DD2"/>
    <w:rsid w:val="00EB2F4D"/>
    <w:rsid w:val="00EB2F5B"/>
    <w:rsid w:val="00EB31E0"/>
    <w:rsid w:val="00EB39A1"/>
    <w:rsid w:val="00EB3C79"/>
    <w:rsid w:val="00EB3CA7"/>
    <w:rsid w:val="00EB3E16"/>
    <w:rsid w:val="00EB4087"/>
    <w:rsid w:val="00EB42CC"/>
    <w:rsid w:val="00EB4892"/>
    <w:rsid w:val="00EB48EA"/>
    <w:rsid w:val="00EB4AF7"/>
    <w:rsid w:val="00EB4EB1"/>
    <w:rsid w:val="00EB5118"/>
    <w:rsid w:val="00EB5822"/>
    <w:rsid w:val="00EB5BC1"/>
    <w:rsid w:val="00EB5C1E"/>
    <w:rsid w:val="00EB5CC3"/>
    <w:rsid w:val="00EB5D71"/>
    <w:rsid w:val="00EB5DC8"/>
    <w:rsid w:val="00EB627F"/>
    <w:rsid w:val="00EB676D"/>
    <w:rsid w:val="00EB70DE"/>
    <w:rsid w:val="00EB72BE"/>
    <w:rsid w:val="00EB72FD"/>
    <w:rsid w:val="00EC1142"/>
    <w:rsid w:val="00EC12D1"/>
    <w:rsid w:val="00EC134B"/>
    <w:rsid w:val="00EC1482"/>
    <w:rsid w:val="00EC1495"/>
    <w:rsid w:val="00EC1880"/>
    <w:rsid w:val="00EC193F"/>
    <w:rsid w:val="00EC1C37"/>
    <w:rsid w:val="00EC27B3"/>
    <w:rsid w:val="00EC2C33"/>
    <w:rsid w:val="00EC3078"/>
    <w:rsid w:val="00EC31A6"/>
    <w:rsid w:val="00EC3285"/>
    <w:rsid w:val="00EC3449"/>
    <w:rsid w:val="00EC3631"/>
    <w:rsid w:val="00EC3D53"/>
    <w:rsid w:val="00EC406E"/>
    <w:rsid w:val="00EC42D6"/>
    <w:rsid w:val="00EC4420"/>
    <w:rsid w:val="00EC44AC"/>
    <w:rsid w:val="00EC4C08"/>
    <w:rsid w:val="00EC4C8F"/>
    <w:rsid w:val="00EC5078"/>
    <w:rsid w:val="00EC5121"/>
    <w:rsid w:val="00EC5535"/>
    <w:rsid w:val="00EC56EA"/>
    <w:rsid w:val="00EC58F7"/>
    <w:rsid w:val="00EC63EB"/>
    <w:rsid w:val="00EC6577"/>
    <w:rsid w:val="00EC7388"/>
    <w:rsid w:val="00EC73D2"/>
    <w:rsid w:val="00ED0003"/>
    <w:rsid w:val="00ED036A"/>
    <w:rsid w:val="00ED05D6"/>
    <w:rsid w:val="00ED0B9D"/>
    <w:rsid w:val="00ED0C3A"/>
    <w:rsid w:val="00ED14AC"/>
    <w:rsid w:val="00ED1742"/>
    <w:rsid w:val="00ED1DB4"/>
    <w:rsid w:val="00ED1F33"/>
    <w:rsid w:val="00ED202D"/>
    <w:rsid w:val="00ED2152"/>
    <w:rsid w:val="00ED259F"/>
    <w:rsid w:val="00ED2736"/>
    <w:rsid w:val="00ED3638"/>
    <w:rsid w:val="00ED3764"/>
    <w:rsid w:val="00ED3909"/>
    <w:rsid w:val="00ED3F55"/>
    <w:rsid w:val="00ED3FA2"/>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CCD"/>
    <w:rsid w:val="00EE0E87"/>
    <w:rsid w:val="00EE10CE"/>
    <w:rsid w:val="00EE1E8E"/>
    <w:rsid w:val="00EE208A"/>
    <w:rsid w:val="00EE21EF"/>
    <w:rsid w:val="00EE2326"/>
    <w:rsid w:val="00EE2377"/>
    <w:rsid w:val="00EE2645"/>
    <w:rsid w:val="00EE2BD3"/>
    <w:rsid w:val="00EE2C28"/>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2AA"/>
    <w:rsid w:val="00EE5A48"/>
    <w:rsid w:val="00EE5AE9"/>
    <w:rsid w:val="00EE5CEB"/>
    <w:rsid w:val="00EE602B"/>
    <w:rsid w:val="00EE68A4"/>
    <w:rsid w:val="00EE6EC0"/>
    <w:rsid w:val="00EE6F35"/>
    <w:rsid w:val="00EE70EB"/>
    <w:rsid w:val="00EE7599"/>
    <w:rsid w:val="00EE7809"/>
    <w:rsid w:val="00EE7AC6"/>
    <w:rsid w:val="00EE7B27"/>
    <w:rsid w:val="00EF029D"/>
    <w:rsid w:val="00EF046C"/>
    <w:rsid w:val="00EF0598"/>
    <w:rsid w:val="00EF065E"/>
    <w:rsid w:val="00EF0815"/>
    <w:rsid w:val="00EF0959"/>
    <w:rsid w:val="00EF0FB9"/>
    <w:rsid w:val="00EF18D5"/>
    <w:rsid w:val="00EF1ACE"/>
    <w:rsid w:val="00EF1C1D"/>
    <w:rsid w:val="00EF1E58"/>
    <w:rsid w:val="00EF1EFC"/>
    <w:rsid w:val="00EF1F5D"/>
    <w:rsid w:val="00EF2241"/>
    <w:rsid w:val="00EF2438"/>
    <w:rsid w:val="00EF2830"/>
    <w:rsid w:val="00EF2AA9"/>
    <w:rsid w:val="00EF2E13"/>
    <w:rsid w:val="00EF3505"/>
    <w:rsid w:val="00EF382F"/>
    <w:rsid w:val="00EF3845"/>
    <w:rsid w:val="00EF3914"/>
    <w:rsid w:val="00EF3D07"/>
    <w:rsid w:val="00EF3D55"/>
    <w:rsid w:val="00EF3F66"/>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9EA"/>
    <w:rsid w:val="00EF6E44"/>
    <w:rsid w:val="00EF70B2"/>
    <w:rsid w:val="00EF7596"/>
    <w:rsid w:val="00EF7631"/>
    <w:rsid w:val="00EF7A92"/>
    <w:rsid w:val="00EF7B9D"/>
    <w:rsid w:val="00EF7FE1"/>
    <w:rsid w:val="00F00273"/>
    <w:rsid w:val="00F005F3"/>
    <w:rsid w:val="00F00651"/>
    <w:rsid w:val="00F0092B"/>
    <w:rsid w:val="00F01181"/>
    <w:rsid w:val="00F01201"/>
    <w:rsid w:val="00F0138C"/>
    <w:rsid w:val="00F01C61"/>
    <w:rsid w:val="00F01E90"/>
    <w:rsid w:val="00F02077"/>
    <w:rsid w:val="00F021E4"/>
    <w:rsid w:val="00F02391"/>
    <w:rsid w:val="00F0253E"/>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985"/>
    <w:rsid w:val="00F12EB6"/>
    <w:rsid w:val="00F131A4"/>
    <w:rsid w:val="00F13249"/>
    <w:rsid w:val="00F135F8"/>
    <w:rsid w:val="00F13650"/>
    <w:rsid w:val="00F13765"/>
    <w:rsid w:val="00F13788"/>
    <w:rsid w:val="00F148E6"/>
    <w:rsid w:val="00F14D5E"/>
    <w:rsid w:val="00F14D9D"/>
    <w:rsid w:val="00F15565"/>
    <w:rsid w:val="00F156DD"/>
    <w:rsid w:val="00F15CC7"/>
    <w:rsid w:val="00F15DC3"/>
    <w:rsid w:val="00F165B1"/>
    <w:rsid w:val="00F17840"/>
    <w:rsid w:val="00F1788B"/>
    <w:rsid w:val="00F179AE"/>
    <w:rsid w:val="00F17D71"/>
    <w:rsid w:val="00F203A2"/>
    <w:rsid w:val="00F20798"/>
    <w:rsid w:val="00F20D5E"/>
    <w:rsid w:val="00F20E89"/>
    <w:rsid w:val="00F21012"/>
    <w:rsid w:val="00F21804"/>
    <w:rsid w:val="00F21828"/>
    <w:rsid w:val="00F218D5"/>
    <w:rsid w:val="00F219E3"/>
    <w:rsid w:val="00F222B0"/>
    <w:rsid w:val="00F22431"/>
    <w:rsid w:val="00F231A9"/>
    <w:rsid w:val="00F232A1"/>
    <w:rsid w:val="00F238A7"/>
    <w:rsid w:val="00F23912"/>
    <w:rsid w:val="00F2391B"/>
    <w:rsid w:val="00F23C8B"/>
    <w:rsid w:val="00F2410E"/>
    <w:rsid w:val="00F241EB"/>
    <w:rsid w:val="00F2425B"/>
    <w:rsid w:val="00F243EE"/>
    <w:rsid w:val="00F24808"/>
    <w:rsid w:val="00F2483A"/>
    <w:rsid w:val="00F24D12"/>
    <w:rsid w:val="00F24F4A"/>
    <w:rsid w:val="00F2509A"/>
    <w:rsid w:val="00F25591"/>
    <w:rsid w:val="00F25E5E"/>
    <w:rsid w:val="00F26636"/>
    <w:rsid w:val="00F267A5"/>
    <w:rsid w:val="00F267B4"/>
    <w:rsid w:val="00F2680B"/>
    <w:rsid w:val="00F268E3"/>
    <w:rsid w:val="00F26BBF"/>
    <w:rsid w:val="00F27287"/>
    <w:rsid w:val="00F272EF"/>
    <w:rsid w:val="00F27B10"/>
    <w:rsid w:val="00F27C46"/>
    <w:rsid w:val="00F3036E"/>
    <w:rsid w:val="00F30762"/>
    <w:rsid w:val="00F312DB"/>
    <w:rsid w:val="00F3163C"/>
    <w:rsid w:val="00F3168C"/>
    <w:rsid w:val="00F31BE9"/>
    <w:rsid w:val="00F3203D"/>
    <w:rsid w:val="00F32232"/>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DB3"/>
    <w:rsid w:val="00F4411F"/>
    <w:rsid w:val="00F44547"/>
    <w:rsid w:val="00F4495B"/>
    <w:rsid w:val="00F44D1B"/>
    <w:rsid w:val="00F450A6"/>
    <w:rsid w:val="00F45269"/>
    <w:rsid w:val="00F45630"/>
    <w:rsid w:val="00F45688"/>
    <w:rsid w:val="00F457A2"/>
    <w:rsid w:val="00F463B4"/>
    <w:rsid w:val="00F46483"/>
    <w:rsid w:val="00F46536"/>
    <w:rsid w:val="00F46A0C"/>
    <w:rsid w:val="00F46BAD"/>
    <w:rsid w:val="00F46C07"/>
    <w:rsid w:val="00F46F12"/>
    <w:rsid w:val="00F470C2"/>
    <w:rsid w:val="00F47950"/>
    <w:rsid w:val="00F502B2"/>
    <w:rsid w:val="00F503B5"/>
    <w:rsid w:val="00F506D9"/>
    <w:rsid w:val="00F50945"/>
    <w:rsid w:val="00F50ECC"/>
    <w:rsid w:val="00F50F85"/>
    <w:rsid w:val="00F51212"/>
    <w:rsid w:val="00F512D4"/>
    <w:rsid w:val="00F51ACE"/>
    <w:rsid w:val="00F51D08"/>
    <w:rsid w:val="00F520B3"/>
    <w:rsid w:val="00F52700"/>
    <w:rsid w:val="00F52F2A"/>
    <w:rsid w:val="00F5312C"/>
    <w:rsid w:val="00F53318"/>
    <w:rsid w:val="00F53F1C"/>
    <w:rsid w:val="00F546AE"/>
    <w:rsid w:val="00F5495E"/>
    <w:rsid w:val="00F54969"/>
    <w:rsid w:val="00F54E14"/>
    <w:rsid w:val="00F54E5A"/>
    <w:rsid w:val="00F55182"/>
    <w:rsid w:val="00F5558E"/>
    <w:rsid w:val="00F55A33"/>
    <w:rsid w:val="00F56061"/>
    <w:rsid w:val="00F56A08"/>
    <w:rsid w:val="00F56A85"/>
    <w:rsid w:val="00F56D59"/>
    <w:rsid w:val="00F57498"/>
    <w:rsid w:val="00F57618"/>
    <w:rsid w:val="00F576E2"/>
    <w:rsid w:val="00F57863"/>
    <w:rsid w:val="00F579BF"/>
    <w:rsid w:val="00F57A0B"/>
    <w:rsid w:val="00F6005F"/>
    <w:rsid w:val="00F60162"/>
    <w:rsid w:val="00F6033C"/>
    <w:rsid w:val="00F609A2"/>
    <w:rsid w:val="00F60CAB"/>
    <w:rsid w:val="00F611EC"/>
    <w:rsid w:val="00F615C2"/>
    <w:rsid w:val="00F618BD"/>
    <w:rsid w:val="00F6196E"/>
    <w:rsid w:val="00F61AC2"/>
    <w:rsid w:val="00F61C1C"/>
    <w:rsid w:val="00F61E75"/>
    <w:rsid w:val="00F6207B"/>
    <w:rsid w:val="00F6226E"/>
    <w:rsid w:val="00F63039"/>
    <w:rsid w:val="00F632BE"/>
    <w:rsid w:val="00F637EB"/>
    <w:rsid w:val="00F639E6"/>
    <w:rsid w:val="00F64553"/>
    <w:rsid w:val="00F64833"/>
    <w:rsid w:val="00F64B52"/>
    <w:rsid w:val="00F65AB5"/>
    <w:rsid w:val="00F65EE6"/>
    <w:rsid w:val="00F66088"/>
    <w:rsid w:val="00F6626C"/>
    <w:rsid w:val="00F66415"/>
    <w:rsid w:val="00F66460"/>
    <w:rsid w:val="00F6653F"/>
    <w:rsid w:val="00F667C6"/>
    <w:rsid w:val="00F66DD5"/>
    <w:rsid w:val="00F66DEC"/>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AAA"/>
    <w:rsid w:val="00F72AED"/>
    <w:rsid w:val="00F72B05"/>
    <w:rsid w:val="00F72BBB"/>
    <w:rsid w:val="00F733CB"/>
    <w:rsid w:val="00F73582"/>
    <w:rsid w:val="00F73B2B"/>
    <w:rsid w:val="00F7433E"/>
    <w:rsid w:val="00F743AE"/>
    <w:rsid w:val="00F745EC"/>
    <w:rsid w:val="00F74987"/>
    <w:rsid w:val="00F74AEB"/>
    <w:rsid w:val="00F74BF2"/>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BED"/>
    <w:rsid w:val="00F771A6"/>
    <w:rsid w:val="00F773AD"/>
    <w:rsid w:val="00F77832"/>
    <w:rsid w:val="00F80793"/>
    <w:rsid w:val="00F8088F"/>
    <w:rsid w:val="00F80F90"/>
    <w:rsid w:val="00F81111"/>
    <w:rsid w:val="00F81497"/>
    <w:rsid w:val="00F814AE"/>
    <w:rsid w:val="00F814D5"/>
    <w:rsid w:val="00F81579"/>
    <w:rsid w:val="00F818BE"/>
    <w:rsid w:val="00F82017"/>
    <w:rsid w:val="00F8256F"/>
    <w:rsid w:val="00F82813"/>
    <w:rsid w:val="00F82D34"/>
    <w:rsid w:val="00F83BE9"/>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71BD"/>
    <w:rsid w:val="00F87559"/>
    <w:rsid w:val="00F877CE"/>
    <w:rsid w:val="00F879F2"/>
    <w:rsid w:val="00F87F33"/>
    <w:rsid w:val="00F87F61"/>
    <w:rsid w:val="00F87F97"/>
    <w:rsid w:val="00F90ED7"/>
    <w:rsid w:val="00F91106"/>
    <w:rsid w:val="00F9119C"/>
    <w:rsid w:val="00F913E2"/>
    <w:rsid w:val="00F914B7"/>
    <w:rsid w:val="00F916B1"/>
    <w:rsid w:val="00F91B5B"/>
    <w:rsid w:val="00F91CCD"/>
    <w:rsid w:val="00F91E1A"/>
    <w:rsid w:val="00F928CE"/>
    <w:rsid w:val="00F92C70"/>
    <w:rsid w:val="00F93000"/>
    <w:rsid w:val="00F930DD"/>
    <w:rsid w:val="00F935F6"/>
    <w:rsid w:val="00F938E2"/>
    <w:rsid w:val="00F93910"/>
    <w:rsid w:val="00F939BA"/>
    <w:rsid w:val="00F93B1F"/>
    <w:rsid w:val="00F93B2E"/>
    <w:rsid w:val="00F93B6B"/>
    <w:rsid w:val="00F93D1F"/>
    <w:rsid w:val="00F942F3"/>
    <w:rsid w:val="00F94433"/>
    <w:rsid w:val="00F94435"/>
    <w:rsid w:val="00F9464B"/>
    <w:rsid w:val="00F94BAD"/>
    <w:rsid w:val="00F94BF0"/>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25"/>
    <w:rsid w:val="00FA3081"/>
    <w:rsid w:val="00FA365F"/>
    <w:rsid w:val="00FA37FF"/>
    <w:rsid w:val="00FA3872"/>
    <w:rsid w:val="00FA3BA4"/>
    <w:rsid w:val="00FA3CCF"/>
    <w:rsid w:val="00FA404E"/>
    <w:rsid w:val="00FA4131"/>
    <w:rsid w:val="00FA451C"/>
    <w:rsid w:val="00FA49D5"/>
    <w:rsid w:val="00FA515A"/>
    <w:rsid w:val="00FA5187"/>
    <w:rsid w:val="00FA5359"/>
    <w:rsid w:val="00FA5ACE"/>
    <w:rsid w:val="00FA60E5"/>
    <w:rsid w:val="00FA66BB"/>
    <w:rsid w:val="00FA6CB3"/>
    <w:rsid w:val="00FA6FC8"/>
    <w:rsid w:val="00FA73A6"/>
    <w:rsid w:val="00FA7433"/>
    <w:rsid w:val="00FA7891"/>
    <w:rsid w:val="00FA7D0B"/>
    <w:rsid w:val="00FB00E8"/>
    <w:rsid w:val="00FB0228"/>
    <w:rsid w:val="00FB0716"/>
    <w:rsid w:val="00FB075C"/>
    <w:rsid w:val="00FB0C9E"/>
    <w:rsid w:val="00FB0F3F"/>
    <w:rsid w:val="00FB12E8"/>
    <w:rsid w:val="00FB1371"/>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5D1"/>
    <w:rsid w:val="00FB5613"/>
    <w:rsid w:val="00FB569C"/>
    <w:rsid w:val="00FB5712"/>
    <w:rsid w:val="00FB5775"/>
    <w:rsid w:val="00FB58C5"/>
    <w:rsid w:val="00FB591D"/>
    <w:rsid w:val="00FB5B72"/>
    <w:rsid w:val="00FB5E3C"/>
    <w:rsid w:val="00FB5FEB"/>
    <w:rsid w:val="00FB6919"/>
    <w:rsid w:val="00FB69AD"/>
    <w:rsid w:val="00FB6B35"/>
    <w:rsid w:val="00FB6C9E"/>
    <w:rsid w:val="00FB6DA3"/>
    <w:rsid w:val="00FB707C"/>
    <w:rsid w:val="00FB715B"/>
    <w:rsid w:val="00FB7ED3"/>
    <w:rsid w:val="00FC0214"/>
    <w:rsid w:val="00FC0B4C"/>
    <w:rsid w:val="00FC0BE1"/>
    <w:rsid w:val="00FC10EB"/>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946"/>
    <w:rsid w:val="00FC4973"/>
    <w:rsid w:val="00FC4FF1"/>
    <w:rsid w:val="00FC5072"/>
    <w:rsid w:val="00FC5168"/>
    <w:rsid w:val="00FC5796"/>
    <w:rsid w:val="00FC58CC"/>
    <w:rsid w:val="00FC6658"/>
    <w:rsid w:val="00FC6999"/>
    <w:rsid w:val="00FC6A42"/>
    <w:rsid w:val="00FC6A54"/>
    <w:rsid w:val="00FC716B"/>
    <w:rsid w:val="00FC71B4"/>
    <w:rsid w:val="00FC7892"/>
    <w:rsid w:val="00FC7D9F"/>
    <w:rsid w:val="00FC7E01"/>
    <w:rsid w:val="00FD021B"/>
    <w:rsid w:val="00FD0644"/>
    <w:rsid w:val="00FD09CF"/>
    <w:rsid w:val="00FD0CD8"/>
    <w:rsid w:val="00FD0D35"/>
    <w:rsid w:val="00FD11C6"/>
    <w:rsid w:val="00FD146E"/>
    <w:rsid w:val="00FD15B8"/>
    <w:rsid w:val="00FD1614"/>
    <w:rsid w:val="00FD16AE"/>
    <w:rsid w:val="00FD186B"/>
    <w:rsid w:val="00FD1B38"/>
    <w:rsid w:val="00FD1C0D"/>
    <w:rsid w:val="00FD1D7C"/>
    <w:rsid w:val="00FD20DA"/>
    <w:rsid w:val="00FD2922"/>
    <w:rsid w:val="00FD2B76"/>
    <w:rsid w:val="00FD2E19"/>
    <w:rsid w:val="00FD30C7"/>
    <w:rsid w:val="00FD31F0"/>
    <w:rsid w:val="00FD3379"/>
    <w:rsid w:val="00FD3434"/>
    <w:rsid w:val="00FD36ED"/>
    <w:rsid w:val="00FD3843"/>
    <w:rsid w:val="00FD3B2C"/>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176"/>
    <w:rsid w:val="00FE2399"/>
    <w:rsid w:val="00FE2BB6"/>
    <w:rsid w:val="00FE2E17"/>
    <w:rsid w:val="00FE3576"/>
    <w:rsid w:val="00FE3B73"/>
    <w:rsid w:val="00FE3F52"/>
    <w:rsid w:val="00FE420E"/>
    <w:rsid w:val="00FE472C"/>
    <w:rsid w:val="00FE550D"/>
    <w:rsid w:val="00FE5EDE"/>
    <w:rsid w:val="00FE61B4"/>
    <w:rsid w:val="00FE631D"/>
    <w:rsid w:val="00FE63AC"/>
    <w:rsid w:val="00FE74D3"/>
    <w:rsid w:val="00FE76F5"/>
    <w:rsid w:val="00FE7827"/>
    <w:rsid w:val="00FE797A"/>
    <w:rsid w:val="00FE7A39"/>
    <w:rsid w:val="00FE7BE1"/>
    <w:rsid w:val="00FE7BE3"/>
    <w:rsid w:val="00FE7E76"/>
    <w:rsid w:val="00FF004D"/>
    <w:rsid w:val="00FF08AF"/>
    <w:rsid w:val="00FF0B33"/>
    <w:rsid w:val="00FF0B7E"/>
    <w:rsid w:val="00FF0D68"/>
    <w:rsid w:val="00FF0FA5"/>
    <w:rsid w:val="00FF1295"/>
    <w:rsid w:val="00FF1884"/>
    <w:rsid w:val="00FF1A5C"/>
    <w:rsid w:val="00FF1BFB"/>
    <w:rsid w:val="00FF20BA"/>
    <w:rsid w:val="00FF219D"/>
    <w:rsid w:val="00FF25DF"/>
    <w:rsid w:val="00FF2B00"/>
    <w:rsid w:val="00FF3128"/>
    <w:rsid w:val="00FF35E1"/>
    <w:rsid w:val="00FF36A4"/>
    <w:rsid w:val="00FF37CE"/>
    <w:rsid w:val="00FF4259"/>
    <w:rsid w:val="00FF42AC"/>
    <w:rsid w:val="00FF4518"/>
    <w:rsid w:val="00FF4A4B"/>
    <w:rsid w:val="00FF4E23"/>
    <w:rsid w:val="00FF506F"/>
    <w:rsid w:val="00FF50CA"/>
    <w:rsid w:val="00FF50E2"/>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9E"/>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AEE878B-4A1B-47C9-963B-EA14C5BB2E14}">
  <ds:schemaRefs>
    <ds:schemaRef ds:uri="office.server.policy"/>
  </ds:schemaRefs>
</ds:datastoreItem>
</file>

<file path=customXml/itemProps5.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5379</Words>
  <Characters>30661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35969</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Muhammad Kumail Haider</cp:lastModifiedBy>
  <cp:revision>3</cp:revision>
  <dcterms:created xsi:type="dcterms:W3CDTF">2022-08-14T14:44:00Z</dcterms:created>
  <dcterms:modified xsi:type="dcterms:W3CDTF">2022-08-15T06:29:00Z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