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p w14:paraId="1E857B1F" w14:textId="77777777" w:rsidR="00750876" w:rsidRDefault="00750876">
      <w:pPr>
        <w:pStyle w:val="T1"/>
        <w:spacing w:after="120"/>
        <w:rPr>
          <w:sz w:val="16"/>
        </w:rPr>
      </w:pP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750876" w:rsidRPr="00F44667" w14:paraId="4ADDB26F" w14:textId="77777777" w:rsidTr="005D459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1D105F1" w14:textId="60C3F2C7" w:rsidR="00750876" w:rsidRPr="00183F4C" w:rsidRDefault="00DB5A27" w:rsidP="00025AE8">
            <w:pPr>
              <w:pStyle w:val="T2"/>
            </w:pPr>
            <w:r>
              <w:rPr>
                <w:lang w:eastAsia="ko-KR"/>
              </w:rPr>
              <w:t xml:space="preserve">CR for </w:t>
            </w:r>
            <w:r w:rsidR="00025AE8">
              <w:rPr>
                <w:lang w:eastAsia="ko-KR"/>
              </w:rPr>
              <w:t>CID 13736 and 13973</w:t>
            </w:r>
          </w:p>
        </w:tc>
      </w:tr>
      <w:tr w:rsidR="00750876" w:rsidRPr="00183F4C" w14:paraId="1AED9C6E" w14:textId="77777777" w:rsidTr="005D459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6133BE5" w14:textId="1FDDAFF4" w:rsidR="00750876" w:rsidRPr="00183F4C" w:rsidRDefault="00750876" w:rsidP="009A6C7E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>
              <w:rPr>
                <w:b w:val="0"/>
                <w:sz w:val="20"/>
              </w:rPr>
              <w:t>2</w:t>
            </w:r>
            <w:r w:rsidR="00963A5D">
              <w:rPr>
                <w:b w:val="0"/>
                <w:sz w:val="20"/>
              </w:rPr>
              <w:t>2</w:t>
            </w:r>
            <w:r w:rsidRPr="00183F4C">
              <w:rPr>
                <w:b w:val="0"/>
                <w:sz w:val="20"/>
              </w:rPr>
              <w:t>-</w:t>
            </w:r>
            <w:r w:rsidR="003E112F">
              <w:rPr>
                <w:b w:val="0"/>
                <w:sz w:val="20"/>
                <w:lang w:eastAsia="ko-KR"/>
              </w:rPr>
              <w:t>0</w:t>
            </w:r>
            <w:r w:rsidR="009A6C7E">
              <w:rPr>
                <w:b w:val="0"/>
                <w:sz w:val="20"/>
                <w:lang w:eastAsia="ko-KR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9A6C7E">
              <w:rPr>
                <w:b w:val="0"/>
                <w:sz w:val="20"/>
                <w:lang w:eastAsia="ko-KR"/>
              </w:rPr>
              <w:t>04</w:t>
            </w:r>
          </w:p>
        </w:tc>
      </w:tr>
      <w:tr w:rsidR="00750876" w:rsidRPr="00183F4C" w14:paraId="41DFA1A8" w14:textId="77777777" w:rsidTr="005D459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896F271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750876" w:rsidRPr="00183F4C" w14:paraId="67D41CFC" w14:textId="77777777" w:rsidTr="005D459C">
        <w:trPr>
          <w:jc w:val="center"/>
        </w:trPr>
        <w:tc>
          <w:tcPr>
            <w:tcW w:w="1548" w:type="dxa"/>
            <w:vAlign w:val="center"/>
          </w:tcPr>
          <w:p w14:paraId="3B49843F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E63330A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EA9CB6C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22ED97F9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FEBE59B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750876" w:rsidRPr="0043198B" w14:paraId="4908562B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4F68D9CB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04783051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11E258AA" w14:textId="77777777" w:rsidR="00750876" w:rsidRPr="003F0DA2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3701EF1" w14:textId="77777777" w:rsidR="00750876" w:rsidRPr="003F0DA2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F5FCB54" w14:textId="77777777" w:rsidR="00750876" w:rsidRPr="0043198B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l</w:t>
            </w:r>
            <w:r>
              <w:rPr>
                <w:b w:val="0"/>
                <w:sz w:val="18"/>
                <w:szCs w:val="18"/>
                <w:lang w:eastAsia="zh-CN"/>
              </w:rPr>
              <w:t>iyunbo@huawei.com</w:t>
            </w:r>
          </w:p>
        </w:tc>
      </w:tr>
      <w:tr w:rsidR="00AF49E8" w:rsidRPr="00B034CE" w14:paraId="550A14F0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5FDE84D0" w14:textId="450EFBDD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440" w:type="dxa"/>
            <w:vAlign w:val="center"/>
          </w:tcPr>
          <w:p w14:paraId="769A0D8E" w14:textId="77777777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F06F34E" w14:textId="77777777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8B0AE69" w14:textId="77777777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D1FB907" w14:textId="77777777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F49E8" w14:paraId="2C52D77A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7ED21B64" w14:textId="6AE13043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b w:val="0"/>
                <w:sz w:val="18"/>
                <w:szCs w:val="18"/>
                <w:lang w:eastAsia="zh-CN"/>
              </w:rPr>
              <w:t>uchen Guo</w:t>
            </w:r>
          </w:p>
        </w:tc>
        <w:tc>
          <w:tcPr>
            <w:tcW w:w="1440" w:type="dxa"/>
            <w:vAlign w:val="center"/>
          </w:tcPr>
          <w:p w14:paraId="5D71D438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72E76326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1D39DD8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E5B36D2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F49E8" w14:paraId="072375B5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01213E36" w14:textId="5C057885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G</w:t>
            </w:r>
            <w:r>
              <w:rPr>
                <w:b w:val="0"/>
                <w:sz w:val="18"/>
                <w:szCs w:val="18"/>
                <w:lang w:eastAsia="zh-CN"/>
              </w:rPr>
              <w:t>uogang</w:t>
            </w:r>
            <w:proofErr w:type="spellEnd"/>
            <w:r>
              <w:rPr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440" w:type="dxa"/>
            <w:vAlign w:val="center"/>
          </w:tcPr>
          <w:p w14:paraId="735C5DC1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3985A189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692E3DA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C3C0F4A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F49E8" w14:paraId="2F71F47A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766762D6" w14:textId="157ADE76" w:rsidR="00AF49E8" w:rsidRPr="00A6770A" w:rsidRDefault="00963A5D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zh-CN"/>
              </w:rPr>
              <w:t>Yousi</w:t>
            </w:r>
            <w:proofErr w:type="spellEnd"/>
            <w:r w:rsidR="00AF49E8">
              <w:rPr>
                <w:b w:val="0"/>
                <w:sz w:val="18"/>
                <w:szCs w:val="18"/>
                <w:lang w:eastAsia="zh-CN"/>
              </w:rPr>
              <w:t xml:space="preserve"> Li</w:t>
            </w:r>
            <w:r>
              <w:rPr>
                <w:b w:val="0"/>
                <w:sz w:val="18"/>
                <w:szCs w:val="18"/>
                <w:lang w:eastAsia="zh-CN"/>
              </w:rPr>
              <w:t>n</w:t>
            </w:r>
          </w:p>
        </w:tc>
        <w:tc>
          <w:tcPr>
            <w:tcW w:w="1440" w:type="dxa"/>
            <w:vAlign w:val="center"/>
          </w:tcPr>
          <w:p w14:paraId="7747B3E2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4CCE6F5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3C4F03E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5412696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F49E8" w14:paraId="5E6B1404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41BCB7B3" w14:textId="24E237F7" w:rsidR="00AF49E8" w:rsidRPr="00A6770A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Z</w:t>
            </w:r>
            <w:r>
              <w:rPr>
                <w:b w:val="0"/>
                <w:sz w:val="18"/>
                <w:szCs w:val="18"/>
                <w:lang w:eastAsia="zh-CN"/>
              </w:rPr>
              <w:t>henguo</w:t>
            </w:r>
            <w:proofErr w:type="spellEnd"/>
            <w:r>
              <w:rPr>
                <w:b w:val="0"/>
                <w:sz w:val="18"/>
                <w:szCs w:val="18"/>
                <w:lang w:eastAsia="zh-CN"/>
              </w:rPr>
              <w:t xml:space="preserve"> Du</w:t>
            </w:r>
          </w:p>
        </w:tc>
        <w:tc>
          <w:tcPr>
            <w:tcW w:w="1440" w:type="dxa"/>
            <w:vAlign w:val="center"/>
          </w:tcPr>
          <w:p w14:paraId="7FE01D86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9932B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CEFAB44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18A36F4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EE0E68" w14:paraId="4395DD7A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0FE56EBE" w14:textId="6761E007" w:rsidR="00EE0E68" w:rsidRPr="00AA787C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 w:rsidRPr="004241BF">
              <w:rPr>
                <w:b w:val="0"/>
                <w:sz w:val="18"/>
                <w:szCs w:val="18"/>
                <w:lang w:eastAsia="zh-CN"/>
              </w:rPr>
              <w:t>Stephen McCann</w:t>
            </w:r>
          </w:p>
        </w:tc>
        <w:tc>
          <w:tcPr>
            <w:tcW w:w="1440" w:type="dxa"/>
            <w:vAlign w:val="center"/>
          </w:tcPr>
          <w:p w14:paraId="6FD62BB6" w14:textId="77777777" w:rsidR="00EE0E68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657EA45" w14:textId="77777777" w:rsidR="00EE0E68" w:rsidRPr="003F0DA2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5C303FF" w14:textId="77777777" w:rsidR="00EE0E68" w:rsidRPr="003F0DA2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57D50E9" w14:textId="77777777" w:rsidR="00EE0E68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EE0E68" w14:paraId="683F9AE3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675E5B33" w14:textId="30DC573E" w:rsidR="00EE0E68" w:rsidRPr="00A6770A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 w:rsidRPr="004241BF">
              <w:rPr>
                <w:b w:val="0"/>
                <w:sz w:val="18"/>
                <w:szCs w:val="18"/>
                <w:lang w:eastAsia="zh-CN"/>
              </w:rPr>
              <w:t>Edward Au</w:t>
            </w:r>
          </w:p>
        </w:tc>
        <w:tc>
          <w:tcPr>
            <w:tcW w:w="1440" w:type="dxa"/>
            <w:vAlign w:val="center"/>
          </w:tcPr>
          <w:p w14:paraId="29DD911D" w14:textId="77777777" w:rsidR="00EE0E68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3414DA5B" w14:textId="77777777" w:rsidR="00EE0E68" w:rsidRPr="003F0DA2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F09A037" w14:textId="77777777" w:rsidR="00EE0E68" w:rsidRPr="003F0DA2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F541893" w14:textId="77777777" w:rsidR="00EE0E68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7C25CD" w14:paraId="25352C9B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571D924D" w14:textId="57EBD07C" w:rsidR="007C25CD" w:rsidRPr="004241BF" w:rsidRDefault="007C25CD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248280EC" w14:textId="77777777" w:rsidR="007C25CD" w:rsidRDefault="007C25CD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3D989542" w14:textId="77777777" w:rsidR="007C25CD" w:rsidRPr="003F0DA2" w:rsidRDefault="007C25CD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1A2CF4F" w14:textId="77777777" w:rsidR="007C25CD" w:rsidRPr="003F0DA2" w:rsidRDefault="007C25CD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DF7C45D" w14:textId="77777777" w:rsidR="007C25CD" w:rsidRDefault="007C25CD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4C612575" w14:textId="77777777" w:rsidR="008D245A" w:rsidRDefault="008D245A" w:rsidP="008D245A">
      <w:pPr>
        <w:pStyle w:val="T1"/>
        <w:spacing w:after="120"/>
      </w:pPr>
    </w:p>
    <w:p w14:paraId="3E7976C4" w14:textId="77777777" w:rsidR="008D245A" w:rsidRDefault="008D245A" w:rsidP="008D245A">
      <w:pPr>
        <w:pStyle w:val="T1"/>
        <w:spacing w:after="120"/>
      </w:pPr>
      <w:r>
        <w:t>Abstract</w:t>
      </w:r>
    </w:p>
    <w:p w14:paraId="54CE23A1" w14:textId="024C94A1" w:rsidR="008D245A" w:rsidRDefault="008D245A" w:rsidP="008D245A">
      <w:pPr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>
        <w:rPr>
          <w:sz w:val="20"/>
          <w:szCs w:val="22"/>
          <w:lang w:eastAsia="ko-KR"/>
        </w:rPr>
        <w:t xml:space="preserve">comment resolution(s) for the following </w:t>
      </w:r>
      <w:r w:rsidR="00025AE8">
        <w:rPr>
          <w:sz w:val="20"/>
          <w:szCs w:val="22"/>
          <w:u w:val="single"/>
          <w:lang w:eastAsia="ko-KR"/>
        </w:rPr>
        <w:t>2</w:t>
      </w:r>
      <w:r>
        <w:rPr>
          <w:sz w:val="20"/>
          <w:szCs w:val="22"/>
          <w:lang w:eastAsia="ko-KR"/>
        </w:rPr>
        <w:t xml:space="preserve"> CID(s) received in LB266 on </w:t>
      </w:r>
      <w:proofErr w:type="spellStart"/>
      <w:r>
        <w:rPr>
          <w:sz w:val="20"/>
          <w:szCs w:val="22"/>
          <w:lang w:eastAsia="ko-KR"/>
        </w:rPr>
        <w:t>TGbe</w:t>
      </w:r>
      <w:proofErr w:type="spellEnd"/>
      <w:r>
        <w:rPr>
          <w:sz w:val="20"/>
          <w:szCs w:val="22"/>
          <w:lang w:eastAsia="ko-KR"/>
        </w:rPr>
        <w:t xml:space="preserve"> D2.1 related to </w:t>
      </w:r>
      <w:r w:rsidR="008951E4" w:rsidRPr="008951E4">
        <w:rPr>
          <w:sz w:val="20"/>
          <w:szCs w:val="22"/>
          <w:lang w:eastAsia="ko-KR"/>
        </w:rPr>
        <w:t>35.2.1.2 Triggered TXOP sharing procedure</w:t>
      </w:r>
    </w:p>
    <w:p w14:paraId="0339BCF2" w14:textId="77777777" w:rsidR="008D245A" w:rsidRDefault="008D245A" w:rsidP="008D245A">
      <w:pPr>
        <w:rPr>
          <w:sz w:val="20"/>
          <w:szCs w:val="22"/>
          <w:lang w:eastAsia="ko-KR"/>
        </w:rPr>
      </w:pPr>
    </w:p>
    <w:p w14:paraId="59124124" w14:textId="77777777" w:rsidR="008D245A" w:rsidRDefault="008D245A" w:rsidP="008D245A">
      <w:r>
        <w:rPr>
          <w:sz w:val="20"/>
          <w:szCs w:val="22"/>
          <w:lang w:eastAsia="ko-KR"/>
        </w:rPr>
        <w:t>CIDs:</w:t>
      </w:r>
      <w:r w:rsidRPr="008A7E10">
        <w:t xml:space="preserve"> </w:t>
      </w:r>
    </w:p>
    <w:p w14:paraId="341BBEC5" w14:textId="2F2BBC14" w:rsidR="008D245A" w:rsidRDefault="00813D38" w:rsidP="00813D38">
      <w:pPr>
        <w:rPr>
          <w:ins w:id="0" w:author="Park, Minyoung" w:date="2022-08-01T16:48:00Z"/>
          <w:sz w:val="20"/>
          <w:szCs w:val="22"/>
          <w:lang w:eastAsia="ko-KR"/>
        </w:rPr>
      </w:pPr>
      <w:r w:rsidRPr="00813D38">
        <w:rPr>
          <w:sz w:val="20"/>
          <w:szCs w:val="22"/>
          <w:lang w:eastAsia="ko-KR"/>
        </w:rPr>
        <w:t>1</w:t>
      </w:r>
      <w:r w:rsidR="00025AE8">
        <w:rPr>
          <w:sz w:val="20"/>
          <w:szCs w:val="22"/>
          <w:lang w:eastAsia="ko-KR"/>
        </w:rPr>
        <w:t>3736</w:t>
      </w:r>
      <w:r>
        <w:rPr>
          <w:sz w:val="20"/>
          <w:szCs w:val="22"/>
          <w:lang w:eastAsia="ko-KR"/>
        </w:rPr>
        <w:t xml:space="preserve">, </w:t>
      </w:r>
      <w:r w:rsidR="00025AE8">
        <w:rPr>
          <w:sz w:val="20"/>
          <w:szCs w:val="22"/>
          <w:lang w:eastAsia="ko-KR"/>
        </w:rPr>
        <w:t>13973</w:t>
      </w:r>
    </w:p>
    <w:p w14:paraId="27724EB4" w14:textId="77777777" w:rsidR="008D245A" w:rsidRPr="00B81640" w:rsidRDefault="008D245A" w:rsidP="008D245A">
      <w:pPr>
        <w:rPr>
          <w:sz w:val="20"/>
          <w:szCs w:val="22"/>
          <w:lang w:eastAsia="ko-KR"/>
        </w:rPr>
      </w:pPr>
    </w:p>
    <w:p w14:paraId="67421FA3" w14:textId="77777777" w:rsidR="008D245A" w:rsidRPr="006C6E5B" w:rsidRDefault="008D245A" w:rsidP="008D245A">
      <w:pPr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6EC49EA8" w14:textId="77777777" w:rsidR="008D245A" w:rsidRDefault="008D245A" w:rsidP="008D245A">
      <w:pPr>
        <w:pStyle w:val="ab"/>
        <w:numPr>
          <w:ilvl w:val="0"/>
          <w:numId w:val="7"/>
        </w:numPr>
        <w:contextualSpacing w:val="0"/>
        <w:rPr>
          <w:sz w:val="20"/>
          <w:szCs w:val="22"/>
        </w:rPr>
      </w:pPr>
      <w:r w:rsidRPr="006C6E5B">
        <w:rPr>
          <w:sz w:val="20"/>
          <w:szCs w:val="22"/>
        </w:rPr>
        <w:t>Rev 0: Initial version of the document.</w:t>
      </w:r>
    </w:p>
    <w:p w14:paraId="0865E582" w14:textId="77777777" w:rsidR="008D245A" w:rsidRPr="004D2D75" w:rsidRDefault="008D245A" w:rsidP="008D245A">
      <w:pPr>
        <w:pStyle w:val="T1"/>
        <w:spacing w:after="120"/>
        <w:rPr>
          <w:sz w:val="22"/>
        </w:rPr>
      </w:pPr>
    </w:p>
    <w:p w14:paraId="48226A7E" w14:textId="77777777" w:rsidR="008D245A" w:rsidRPr="004D2D75" w:rsidRDefault="008D245A" w:rsidP="008D245A"/>
    <w:p w14:paraId="6B5C3B70" w14:textId="77777777" w:rsidR="008D245A" w:rsidRPr="004D2D75" w:rsidRDefault="008D245A" w:rsidP="008D245A"/>
    <w:p w14:paraId="0D50F160" w14:textId="5E9745CA" w:rsidR="00CA09B2" w:rsidRPr="008D245A" w:rsidRDefault="00CA09B2">
      <w:pPr>
        <w:pStyle w:val="T1"/>
        <w:spacing w:after="120"/>
        <w:rPr>
          <w:sz w:val="16"/>
        </w:rPr>
      </w:pPr>
    </w:p>
    <w:p w14:paraId="005BD21A" w14:textId="2704C5BA" w:rsidR="006C720C" w:rsidRDefault="006C720C">
      <w:pPr>
        <w:rPr>
          <w:sz w:val="16"/>
        </w:rPr>
      </w:pPr>
    </w:p>
    <w:p w14:paraId="7D223AF8" w14:textId="253D4A76" w:rsidR="00167DBE" w:rsidRDefault="00167DBE">
      <w:pPr>
        <w:rPr>
          <w:sz w:val="16"/>
        </w:rPr>
      </w:pPr>
    </w:p>
    <w:p w14:paraId="3B5E48D7" w14:textId="77777777" w:rsidR="00167DBE" w:rsidRPr="00E13124" w:rsidRDefault="00167DBE">
      <w:pPr>
        <w:rPr>
          <w:rStyle w:val="ad"/>
          <w:sz w:val="16"/>
        </w:rPr>
      </w:pPr>
    </w:p>
    <w:p w14:paraId="5E73F691" w14:textId="77777777" w:rsidR="001968A8" w:rsidRPr="00E13124" w:rsidRDefault="001968A8">
      <w:pPr>
        <w:rPr>
          <w:rStyle w:val="ad"/>
          <w:sz w:val="16"/>
        </w:rPr>
      </w:pPr>
    </w:p>
    <w:p w14:paraId="21C6FB35" w14:textId="77777777" w:rsidR="001968A8" w:rsidRPr="00E13124" w:rsidRDefault="001968A8">
      <w:pPr>
        <w:rPr>
          <w:rStyle w:val="ad"/>
          <w:sz w:val="16"/>
        </w:rPr>
      </w:pPr>
    </w:p>
    <w:p w14:paraId="699FF49F" w14:textId="77777777" w:rsidR="001968A8" w:rsidRPr="00E13124" w:rsidRDefault="001968A8">
      <w:pPr>
        <w:rPr>
          <w:rStyle w:val="ad"/>
          <w:sz w:val="16"/>
        </w:rPr>
      </w:pPr>
    </w:p>
    <w:p w14:paraId="2899AF4C" w14:textId="77777777" w:rsidR="00FD709D" w:rsidRPr="00E13124" w:rsidRDefault="00FD709D" w:rsidP="002B1A82">
      <w:pPr>
        <w:rPr>
          <w:sz w:val="16"/>
        </w:rPr>
      </w:pPr>
    </w:p>
    <w:p w14:paraId="1139E681" w14:textId="60F7748B" w:rsidR="002B1A82" w:rsidRDefault="002B1A82" w:rsidP="002B1A82">
      <w:pPr>
        <w:rPr>
          <w:sz w:val="16"/>
        </w:rPr>
      </w:pPr>
    </w:p>
    <w:p w14:paraId="046B2709" w14:textId="1DC53653" w:rsidR="00711AE2" w:rsidRDefault="00711AE2" w:rsidP="002B1A82">
      <w:pPr>
        <w:rPr>
          <w:sz w:val="16"/>
        </w:rPr>
      </w:pPr>
    </w:p>
    <w:p w14:paraId="566C391F" w14:textId="62CE5DB7" w:rsidR="008D245A" w:rsidRDefault="008D245A">
      <w:pPr>
        <w:jc w:val="left"/>
        <w:rPr>
          <w:sz w:val="16"/>
        </w:rPr>
      </w:pPr>
      <w:r>
        <w:rPr>
          <w:sz w:val="16"/>
        </w:rPr>
        <w:br w:type="page"/>
      </w:r>
    </w:p>
    <w:p w14:paraId="21EE17DD" w14:textId="77777777" w:rsidR="00191CD7" w:rsidRDefault="00191CD7" w:rsidP="002B1A82">
      <w:pPr>
        <w:rPr>
          <w:sz w:val="16"/>
        </w:rPr>
      </w:pPr>
    </w:p>
    <w:tbl>
      <w:tblPr>
        <w:tblStyle w:val="ae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877"/>
        <w:gridCol w:w="744"/>
        <w:gridCol w:w="531"/>
        <w:gridCol w:w="567"/>
        <w:gridCol w:w="2127"/>
        <w:gridCol w:w="1842"/>
        <w:gridCol w:w="4260"/>
      </w:tblGrid>
      <w:tr w:rsidR="005E75F3" w:rsidRPr="00677427" w14:paraId="495D867E" w14:textId="77777777" w:rsidTr="005A0363">
        <w:trPr>
          <w:trHeight w:val="373"/>
        </w:trPr>
        <w:tc>
          <w:tcPr>
            <w:tcW w:w="877" w:type="dxa"/>
          </w:tcPr>
          <w:p w14:paraId="6813F393" w14:textId="77777777" w:rsidR="005E75F3" w:rsidRPr="00677427" w:rsidRDefault="005E75F3" w:rsidP="00B065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744" w:type="dxa"/>
          </w:tcPr>
          <w:p w14:paraId="60743F9E" w14:textId="77777777" w:rsidR="005E75F3" w:rsidRPr="00677427" w:rsidRDefault="005E75F3" w:rsidP="00B065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531" w:type="dxa"/>
          </w:tcPr>
          <w:p w14:paraId="66B97BD8" w14:textId="24181337" w:rsidR="005E75F3" w:rsidRPr="00677427" w:rsidRDefault="00410442" w:rsidP="0041044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 xml:space="preserve">Clause </w:t>
            </w:r>
          </w:p>
        </w:tc>
        <w:tc>
          <w:tcPr>
            <w:tcW w:w="567" w:type="dxa"/>
          </w:tcPr>
          <w:p w14:paraId="74D0F970" w14:textId="4AA5F42E" w:rsidR="005E75F3" w:rsidRPr="00677427" w:rsidRDefault="00410442" w:rsidP="00B065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2127" w:type="dxa"/>
          </w:tcPr>
          <w:p w14:paraId="0FFE3414" w14:textId="77777777" w:rsidR="005E75F3" w:rsidRPr="00677427" w:rsidRDefault="005E75F3" w:rsidP="00B065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842" w:type="dxa"/>
          </w:tcPr>
          <w:p w14:paraId="26209672" w14:textId="77777777" w:rsidR="005E75F3" w:rsidRPr="00677427" w:rsidRDefault="005E75F3" w:rsidP="00B065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4260" w:type="dxa"/>
          </w:tcPr>
          <w:p w14:paraId="4B384936" w14:textId="77777777" w:rsidR="005E75F3" w:rsidRPr="00677427" w:rsidRDefault="005E75F3" w:rsidP="00B065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E061E2" w:rsidRPr="008F0D26" w14:paraId="75538990" w14:textId="77777777" w:rsidTr="005A0363">
        <w:trPr>
          <w:trHeight w:val="980"/>
        </w:trPr>
        <w:tc>
          <w:tcPr>
            <w:tcW w:w="877" w:type="dxa"/>
          </w:tcPr>
          <w:p w14:paraId="2EACC9BF" w14:textId="7A74D0B3" w:rsidR="00E061E2" w:rsidRDefault="00E061E2" w:rsidP="00E061E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13736</w:t>
            </w:r>
          </w:p>
        </w:tc>
        <w:tc>
          <w:tcPr>
            <w:tcW w:w="744" w:type="dxa"/>
          </w:tcPr>
          <w:p w14:paraId="35C46BCB" w14:textId="6E775285" w:rsidR="00E061E2" w:rsidRDefault="00E061E2" w:rsidP="00E061E2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Yunbo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Li</w:t>
            </w:r>
          </w:p>
        </w:tc>
        <w:tc>
          <w:tcPr>
            <w:tcW w:w="531" w:type="dxa"/>
          </w:tcPr>
          <w:p w14:paraId="4B68288E" w14:textId="7CEDCF56" w:rsidR="00E061E2" w:rsidRDefault="00E061E2" w:rsidP="00E061E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35.2.1.2.2</w:t>
            </w:r>
          </w:p>
        </w:tc>
        <w:tc>
          <w:tcPr>
            <w:tcW w:w="567" w:type="dxa"/>
          </w:tcPr>
          <w:p w14:paraId="75E8B94F" w14:textId="4A3813AC" w:rsidR="00E061E2" w:rsidRDefault="00E061E2" w:rsidP="00E061E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401.08</w:t>
            </w:r>
          </w:p>
        </w:tc>
        <w:tc>
          <w:tcPr>
            <w:tcW w:w="2127" w:type="dxa"/>
          </w:tcPr>
          <w:p w14:paraId="7C19F0D9" w14:textId="64578A05" w:rsidR="00E061E2" w:rsidRDefault="00E061E2" w:rsidP="00E061E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Since AP is allowed to transmit a PPDU if the last PPDU transmission by AP ended less than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aSIFSTime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before the end of the allocated time, how about the case that less than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aSIFSTime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plus a duration of shortest PPDU? In this case, the allocated STA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can not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any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transimission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the spec should allow AP do the transmission. It doesn't add any extra complexity, but will leave less possibility for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thrid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party STA to jump in, and also improve the system efficiency a little bit.</w:t>
            </w:r>
          </w:p>
        </w:tc>
        <w:tc>
          <w:tcPr>
            <w:tcW w:w="1842" w:type="dxa"/>
          </w:tcPr>
          <w:p w14:paraId="0A39BD6E" w14:textId="0D56C82C" w:rsidR="00E061E2" w:rsidRDefault="00E061E2" w:rsidP="00E061E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change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aSIFSTime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" to "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aSIFSTime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plus 24us". 24us is the PPDU duration of a possible shortest frame. E.G. CTS at highest Ctrl MCS rate of 54 Mbps</w:t>
            </w:r>
          </w:p>
        </w:tc>
        <w:tc>
          <w:tcPr>
            <w:tcW w:w="4260" w:type="dxa"/>
          </w:tcPr>
          <w:p w14:paraId="35E9CE63" w14:textId="77777777" w:rsidR="00E061E2" w:rsidRDefault="00E061E2" w:rsidP="00E061E2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  <w:r>
              <w:rPr>
                <w:rFonts w:eastAsia="宋体" w:hint="eastAsia"/>
                <w:color w:val="000000"/>
                <w:sz w:val="20"/>
                <w:szCs w:val="14"/>
                <w:lang w:val="en-US" w:eastAsia="zh-CN"/>
              </w:rPr>
              <w:t>R</w:t>
            </w: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evised</w:t>
            </w:r>
          </w:p>
          <w:p w14:paraId="659F7A1D" w14:textId="77777777" w:rsidR="00E061E2" w:rsidRDefault="00E061E2" w:rsidP="00E061E2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</w:p>
          <w:p w14:paraId="321C95AF" w14:textId="11C82EE3" w:rsidR="00E061E2" w:rsidRDefault="00E061E2" w:rsidP="00E061E2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  <w:r>
              <w:rPr>
                <w:rFonts w:eastAsia="宋体" w:hint="eastAsia"/>
                <w:color w:val="000000"/>
                <w:sz w:val="20"/>
                <w:szCs w:val="14"/>
                <w:lang w:val="en-US" w:eastAsia="zh-CN"/>
              </w:rPr>
              <w:t>A</w:t>
            </w: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gree with the commenter.</w:t>
            </w:r>
            <w:r w:rsidR="006D1B5B"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 </w:t>
            </w:r>
          </w:p>
          <w:p w14:paraId="446BEE8D" w14:textId="77777777" w:rsidR="003F7AE1" w:rsidRDefault="003F7AE1" w:rsidP="00E061E2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</w:p>
          <w:p w14:paraId="56C79DA0" w14:textId="3E571F41" w:rsidR="003F7AE1" w:rsidRDefault="006A0601" w:rsidP="00E061E2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The c</w:t>
            </w:r>
            <w:r w:rsidR="003F7AE1"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urrent rules leave the gap between two PPDU transmission up</w:t>
            </w:r>
            <w:r w:rsidR="00DB40B3"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 </w:t>
            </w:r>
            <w:r w:rsidR="003F7AE1"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to 65us, which is less efficient, and </w:t>
            </w:r>
            <w:r w:rsidR="00DB40B3"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can </w:t>
            </w:r>
            <w:r w:rsidR="003F7AE1"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also </w:t>
            </w:r>
            <w:r w:rsidR="00DB40B3"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be easily</w:t>
            </w: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 interrupted by a</w:t>
            </w:r>
            <w:r w:rsidR="003F7AE1"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 third party STA’s transmission.</w:t>
            </w:r>
          </w:p>
          <w:p w14:paraId="150AB4D2" w14:textId="77777777" w:rsidR="003F7AE1" w:rsidRDefault="003F7AE1" w:rsidP="00E061E2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</w:p>
          <w:p w14:paraId="47BB72A9" w14:textId="232EC732" w:rsidR="006D1B5B" w:rsidRDefault="003F7AE1" w:rsidP="00E061E2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solution is to change </w:t>
            </w:r>
            <w:r w:rsidR="006D1B5B">
              <w:rPr>
                <w:rFonts w:ascii="Arial" w:hAnsi="Arial" w:cs="Arial"/>
                <w:sz w:val="20"/>
                <w:szCs w:val="20"/>
              </w:rPr>
              <w:t>"</w:t>
            </w:r>
            <w:proofErr w:type="spellStart"/>
            <w:r w:rsidR="006D1B5B">
              <w:rPr>
                <w:rFonts w:ascii="Arial" w:hAnsi="Arial" w:cs="Arial"/>
                <w:sz w:val="20"/>
                <w:szCs w:val="20"/>
              </w:rPr>
              <w:t>aSIFSTime</w:t>
            </w:r>
            <w:proofErr w:type="spellEnd"/>
            <w:r w:rsidR="006D1B5B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1B5B">
              <w:rPr>
                <w:rFonts w:ascii="Arial" w:hAnsi="Arial" w:cs="Arial"/>
                <w:sz w:val="20"/>
                <w:szCs w:val="20"/>
              </w:rPr>
              <w:t>to "</w:t>
            </w:r>
            <w:proofErr w:type="spellStart"/>
            <w:r w:rsidR="006D1B5B">
              <w:rPr>
                <w:rFonts w:ascii="Arial" w:hAnsi="Arial" w:cs="Arial"/>
                <w:sz w:val="20"/>
                <w:szCs w:val="20"/>
              </w:rPr>
              <w:t>aSIFSTime</w:t>
            </w:r>
            <w:proofErr w:type="spellEnd"/>
            <w:r w:rsidR="006D1B5B">
              <w:rPr>
                <w:rFonts w:ascii="Arial" w:hAnsi="Arial" w:cs="Arial"/>
                <w:sz w:val="20"/>
                <w:szCs w:val="20"/>
              </w:rPr>
              <w:t xml:space="preserve"> plus 24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1B5B">
              <w:rPr>
                <w:rFonts w:ascii="Arial" w:hAnsi="Arial" w:cs="Arial"/>
                <w:sz w:val="20"/>
                <w:szCs w:val="20"/>
              </w:rPr>
              <w:t>us"</w:t>
            </w:r>
            <w:r>
              <w:rPr>
                <w:rFonts w:ascii="Arial" w:hAnsi="Arial" w:cs="Arial"/>
                <w:sz w:val="20"/>
                <w:szCs w:val="20"/>
              </w:rPr>
              <w:t xml:space="preserve"> in </w:t>
            </w:r>
            <w:r w:rsidR="00DB40B3">
              <w:rPr>
                <w:rFonts w:ascii="Arial" w:hAnsi="Arial" w:cs="Arial"/>
                <w:sz w:val="20"/>
                <w:szCs w:val="20"/>
              </w:rPr>
              <w:t>the following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subbullet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D2AA012" w14:textId="1D991F55" w:rsidR="006D1B5B" w:rsidRDefault="006D1B5B" w:rsidP="00E061E2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</w:p>
          <w:p w14:paraId="475907C1" w14:textId="69CF9309" w:rsidR="003F7AE1" w:rsidRDefault="003F7AE1" w:rsidP="00E061E2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“</w:t>
            </w:r>
          </w:p>
          <w:p w14:paraId="426080C0" w14:textId="382A3C53" w:rsidR="003F7AE1" w:rsidRPr="003F7AE1" w:rsidRDefault="003F7AE1" w:rsidP="00E061E2">
            <w:pPr>
              <w:jc w:val="left"/>
              <w:rPr>
                <w:rFonts w:eastAsia="宋体"/>
                <w:i/>
                <w:color w:val="000000"/>
                <w:sz w:val="20"/>
                <w:szCs w:val="14"/>
                <w:lang w:val="en-US" w:eastAsia="zh-CN"/>
              </w:rPr>
            </w:pPr>
            <w:r w:rsidRPr="003F7AE1">
              <w:rPr>
                <w:i/>
                <w:sz w:val="20"/>
              </w:rPr>
              <w:t>—</w:t>
            </w:r>
            <w:r w:rsidRPr="003F7AE1">
              <w:rPr>
                <w:rFonts w:ascii="TimesNewRomanPSMT" w:hAnsi="TimesNewRomanPSMT"/>
                <w:i/>
                <w:color w:val="000000"/>
                <w:sz w:val="20"/>
              </w:rPr>
              <w:t xml:space="preserve">The last PPDU transmission by the AP ended less than </w:t>
            </w:r>
            <w:proofErr w:type="spellStart"/>
            <w:r w:rsidRPr="003F7AE1">
              <w:rPr>
                <w:rFonts w:ascii="TimesNewRomanPSMT" w:hAnsi="TimesNewRomanPSMT"/>
                <w:i/>
                <w:color w:val="000000"/>
                <w:sz w:val="20"/>
                <w:highlight w:val="yellow"/>
              </w:rPr>
              <w:t>aSIFSTime</w:t>
            </w:r>
            <w:proofErr w:type="spellEnd"/>
            <w:r w:rsidRPr="003F7AE1">
              <w:rPr>
                <w:rFonts w:ascii="TimesNewRomanPSMT" w:hAnsi="TimesNewRomanPSMT"/>
                <w:i/>
                <w:color w:val="000000"/>
                <w:sz w:val="20"/>
              </w:rPr>
              <w:t xml:space="preserve"> before the end of the allocated time in which case it may transmit a SIFS after the end of the last PPDU transmission.</w:t>
            </w:r>
          </w:p>
          <w:p w14:paraId="0DA72AAD" w14:textId="0BFE2F11" w:rsidR="00E061E2" w:rsidRDefault="003F7AE1" w:rsidP="00E061E2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”</w:t>
            </w:r>
          </w:p>
          <w:p w14:paraId="296605DB" w14:textId="77777777" w:rsidR="003F7AE1" w:rsidRPr="00890F27" w:rsidRDefault="003F7AE1" w:rsidP="00E061E2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</w:p>
          <w:p w14:paraId="611CE8FE" w14:textId="4AD0BE9B" w:rsidR="00E061E2" w:rsidRDefault="00E061E2" w:rsidP="00E061E2">
            <w:pPr>
              <w:jc w:val="left"/>
              <w:rPr>
                <w:rFonts w:eastAsia="Times New Roman"/>
                <w:color w:val="000000"/>
                <w:sz w:val="20"/>
                <w:szCs w:val="14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 w:val="20"/>
                <w:szCs w:val="14"/>
                <w:lang w:val="en-US"/>
              </w:rPr>
              <w:t>TGbe</w:t>
            </w:r>
            <w:proofErr w:type="spellEnd"/>
            <w:r>
              <w:rPr>
                <w:rFonts w:eastAsia="Times New Roman"/>
                <w:color w:val="000000"/>
                <w:sz w:val="20"/>
                <w:szCs w:val="14"/>
                <w:lang w:val="en-US"/>
              </w:rPr>
              <w:t xml:space="preserve"> editor to make changes in 11-22/</w:t>
            </w:r>
            <w:r w:rsidR="00637048">
              <w:rPr>
                <w:rFonts w:eastAsia="Times New Roman"/>
                <w:color w:val="000000"/>
                <w:sz w:val="20"/>
                <w:szCs w:val="14"/>
                <w:lang w:val="en-US"/>
              </w:rPr>
              <w:t>1265r0</w:t>
            </w:r>
            <w:r>
              <w:rPr>
                <w:rFonts w:eastAsia="Times New Roman"/>
                <w:color w:val="000000"/>
                <w:sz w:val="20"/>
                <w:szCs w:val="14"/>
                <w:lang w:val="en-US"/>
              </w:rPr>
              <w:t xml:space="preserve"> under CID </w:t>
            </w:r>
            <w:r w:rsidR="003F7AE1">
              <w:rPr>
                <w:rFonts w:ascii="Arial" w:hAnsi="Arial" w:cs="Arial"/>
                <w:sz w:val="20"/>
                <w:szCs w:val="20"/>
              </w:rPr>
              <w:t>13736</w:t>
            </w:r>
          </w:p>
          <w:p w14:paraId="6424DD88" w14:textId="52EBAA1C" w:rsidR="00E061E2" w:rsidRPr="00830DF4" w:rsidRDefault="00E061E2" w:rsidP="00E061E2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</w:p>
        </w:tc>
      </w:tr>
      <w:tr w:rsidR="00E061E2" w:rsidRPr="008F0D26" w14:paraId="09878E60" w14:textId="77777777" w:rsidTr="005A0363">
        <w:trPr>
          <w:trHeight w:val="980"/>
        </w:trPr>
        <w:tc>
          <w:tcPr>
            <w:tcW w:w="877" w:type="dxa"/>
          </w:tcPr>
          <w:p w14:paraId="11CC4BE8" w14:textId="6655C828" w:rsidR="00E061E2" w:rsidRDefault="00E061E2" w:rsidP="00E061E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13973</w:t>
            </w:r>
          </w:p>
        </w:tc>
        <w:tc>
          <w:tcPr>
            <w:tcW w:w="744" w:type="dxa"/>
          </w:tcPr>
          <w:p w14:paraId="6588BD46" w14:textId="03ECA6AA" w:rsidR="00E061E2" w:rsidRDefault="00E061E2" w:rsidP="00E061E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Geonjung Ko</w:t>
            </w:r>
          </w:p>
        </w:tc>
        <w:tc>
          <w:tcPr>
            <w:tcW w:w="531" w:type="dxa"/>
          </w:tcPr>
          <w:p w14:paraId="49D216E6" w14:textId="48D1D381" w:rsidR="00E061E2" w:rsidRDefault="00E061E2" w:rsidP="00E061E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35.2.1.2.2</w:t>
            </w:r>
          </w:p>
        </w:tc>
        <w:tc>
          <w:tcPr>
            <w:tcW w:w="567" w:type="dxa"/>
          </w:tcPr>
          <w:p w14:paraId="1BC541AF" w14:textId="34ABEAAF" w:rsidR="00E061E2" w:rsidRDefault="00E061E2" w:rsidP="00E061E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401.05</w:t>
            </w:r>
          </w:p>
        </w:tc>
        <w:tc>
          <w:tcPr>
            <w:tcW w:w="2127" w:type="dxa"/>
          </w:tcPr>
          <w:p w14:paraId="79759F07" w14:textId="425707DA" w:rsidR="00E061E2" w:rsidRDefault="00E061E2" w:rsidP="00E061E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the last PPDU transmission by the AP ends less than a PIFS and larger than SIFS before the end of the allocated time, the AP may transmit a PPDU a PIFS after the end of the allocated time. It results a gap larger than PIFS.</w:t>
            </w:r>
          </w:p>
        </w:tc>
        <w:tc>
          <w:tcPr>
            <w:tcW w:w="1842" w:type="dxa"/>
          </w:tcPr>
          <w:p w14:paraId="3062C22F" w14:textId="1FD50C97" w:rsidR="00E061E2" w:rsidRDefault="00E061E2" w:rsidP="00E061E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Modify the rule not to make a gap larger than PIFS.</w:t>
            </w:r>
          </w:p>
        </w:tc>
        <w:tc>
          <w:tcPr>
            <w:tcW w:w="4260" w:type="dxa"/>
          </w:tcPr>
          <w:p w14:paraId="0FF25F61" w14:textId="77777777" w:rsidR="00DB40B3" w:rsidRDefault="00DB40B3" w:rsidP="00DB40B3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  <w:r>
              <w:rPr>
                <w:rFonts w:eastAsia="宋体" w:hint="eastAsia"/>
                <w:color w:val="000000"/>
                <w:sz w:val="20"/>
                <w:szCs w:val="14"/>
                <w:lang w:val="en-US" w:eastAsia="zh-CN"/>
              </w:rPr>
              <w:t>R</w:t>
            </w: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evised</w:t>
            </w:r>
          </w:p>
          <w:p w14:paraId="6041BC6A" w14:textId="77777777" w:rsidR="00DB40B3" w:rsidRDefault="00DB40B3" w:rsidP="00DB40B3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</w:p>
          <w:p w14:paraId="54E626D7" w14:textId="77777777" w:rsidR="00DB40B3" w:rsidRDefault="00DB40B3" w:rsidP="00DB40B3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  <w:r>
              <w:rPr>
                <w:rFonts w:eastAsia="宋体" w:hint="eastAsia"/>
                <w:color w:val="000000"/>
                <w:sz w:val="20"/>
                <w:szCs w:val="14"/>
                <w:lang w:val="en-US" w:eastAsia="zh-CN"/>
              </w:rPr>
              <w:t>A</w:t>
            </w: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gree with the commenter. </w:t>
            </w:r>
          </w:p>
          <w:p w14:paraId="1C6CFB5F" w14:textId="77777777" w:rsidR="00DB40B3" w:rsidRDefault="00DB40B3" w:rsidP="00DB40B3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</w:p>
          <w:p w14:paraId="30CB340A" w14:textId="77777777" w:rsidR="006A0601" w:rsidRDefault="006A0601" w:rsidP="006A0601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The current rules leave the gap between two PPDU transmission up to 65us, which is less efficient, and can also be easily interrupted by a third party STA’s transmission.</w:t>
            </w:r>
          </w:p>
          <w:p w14:paraId="00DF6FDE" w14:textId="77777777" w:rsidR="00DB40B3" w:rsidRPr="006A0601" w:rsidRDefault="00DB40B3" w:rsidP="00DB40B3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</w:p>
          <w:p w14:paraId="16D3558B" w14:textId="77777777" w:rsidR="00DB40B3" w:rsidRDefault="00DB40B3" w:rsidP="00DB40B3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  <w:r>
              <w:rPr>
                <w:rFonts w:ascii="Arial" w:hAnsi="Arial" w:cs="Arial"/>
                <w:sz w:val="20"/>
                <w:szCs w:val="20"/>
              </w:rPr>
              <w:t>The solution is to change "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aSIFSTime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" to "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aSIFSTime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plus 24 us" in the following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subbullet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4856A52" w14:textId="77777777" w:rsidR="00DB40B3" w:rsidRDefault="00DB40B3" w:rsidP="00DB40B3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</w:p>
          <w:p w14:paraId="4D4CB34D" w14:textId="77777777" w:rsidR="00DB40B3" w:rsidRDefault="00DB40B3" w:rsidP="00DB40B3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“</w:t>
            </w:r>
          </w:p>
          <w:p w14:paraId="12877B86" w14:textId="77777777" w:rsidR="00DB40B3" w:rsidRPr="003F7AE1" w:rsidRDefault="00DB40B3" w:rsidP="00DB40B3">
            <w:pPr>
              <w:jc w:val="left"/>
              <w:rPr>
                <w:rFonts w:eastAsia="宋体"/>
                <w:i/>
                <w:color w:val="000000"/>
                <w:sz w:val="20"/>
                <w:szCs w:val="14"/>
                <w:lang w:val="en-US" w:eastAsia="zh-CN"/>
              </w:rPr>
            </w:pPr>
            <w:r w:rsidRPr="003F7AE1">
              <w:rPr>
                <w:i/>
                <w:sz w:val="20"/>
              </w:rPr>
              <w:t>—</w:t>
            </w:r>
            <w:r w:rsidRPr="003F7AE1">
              <w:rPr>
                <w:rFonts w:ascii="TimesNewRomanPSMT" w:hAnsi="TimesNewRomanPSMT"/>
                <w:i/>
                <w:color w:val="000000"/>
                <w:sz w:val="20"/>
              </w:rPr>
              <w:t xml:space="preserve">The last PPDU transmission by the AP ended less than </w:t>
            </w:r>
            <w:proofErr w:type="spellStart"/>
            <w:r w:rsidRPr="003F7AE1">
              <w:rPr>
                <w:rFonts w:ascii="TimesNewRomanPSMT" w:hAnsi="TimesNewRomanPSMT"/>
                <w:i/>
                <w:color w:val="000000"/>
                <w:sz w:val="20"/>
                <w:highlight w:val="yellow"/>
              </w:rPr>
              <w:t>aSIFSTime</w:t>
            </w:r>
            <w:proofErr w:type="spellEnd"/>
            <w:r w:rsidRPr="003F7AE1">
              <w:rPr>
                <w:rFonts w:ascii="TimesNewRomanPSMT" w:hAnsi="TimesNewRomanPSMT"/>
                <w:i/>
                <w:color w:val="000000"/>
                <w:sz w:val="20"/>
              </w:rPr>
              <w:t xml:space="preserve"> before the end of the allocated time in which case it may transmit a SIFS after the end of the last PPDU transmission.</w:t>
            </w:r>
          </w:p>
          <w:p w14:paraId="729A8264" w14:textId="77777777" w:rsidR="00DB40B3" w:rsidRDefault="00DB40B3" w:rsidP="00DB40B3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”</w:t>
            </w:r>
          </w:p>
          <w:p w14:paraId="2C8937CE" w14:textId="77777777" w:rsidR="00DB40B3" w:rsidRPr="00890F27" w:rsidRDefault="00DB40B3" w:rsidP="00DB40B3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</w:p>
          <w:p w14:paraId="272EAEE2" w14:textId="77777777" w:rsidR="00DB40B3" w:rsidRDefault="00DB40B3" w:rsidP="00DB40B3">
            <w:pPr>
              <w:jc w:val="left"/>
              <w:rPr>
                <w:rFonts w:eastAsia="Times New Roman"/>
                <w:color w:val="000000"/>
                <w:sz w:val="20"/>
                <w:szCs w:val="14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 w:val="20"/>
                <w:szCs w:val="14"/>
                <w:lang w:val="en-US"/>
              </w:rPr>
              <w:t>TGbe</w:t>
            </w:r>
            <w:proofErr w:type="spellEnd"/>
            <w:r>
              <w:rPr>
                <w:rFonts w:eastAsia="Times New Roman"/>
                <w:color w:val="000000"/>
                <w:sz w:val="20"/>
                <w:szCs w:val="14"/>
                <w:lang w:val="en-US"/>
              </w:rPr>
              <w:t xml:space="preserve"> editor to make changes in 11-22/1265r0 under CID </w:t>
            </w:r>
            <w:r>
              <w:rPr>
                <w:rFonts w:ascii="Arial" w:hAnsi="Arial" w:cs="Arial"/>
                <w:sz w:val="20"/>
                <w:szCs w:val="20"/>
              </w:rPr>
              <w:t>13736</w:t>
            </w:r>
          </w:p>
          <w:p w14:paraId="57C05B9E" w14:textId="77777777" w:rsidR="00E061E2" w:rsidRPr="00DB40B3" w:rsidRDefault="00E061E2" w:rsidP="00E061E2">
            <w:pPr>
              <w:jc w:val="left"/>
              <w:rPr>
                <w:color w:val="000000"/>
                <w:sz w:val="20"/>
                <w:szCs w:val="14"/>
                <w:lang w:val="en-US" w:eastAsia="zh-CN"/>
              </w:rPr>
            </w:pPr>
          </w:p>
        </w:tc>
      </w:tr>
    </w:tbl>
    <w:p w14:paraId="10D832C1" w14:textId="77777777" w:rsidR="00191CD7" w:rsidRDefault="00191CD7" w:rsidP="002B1A82">
      <w:pPr>
        <w:rPr>
          <w:sz w:val="16"/>
        </w:rPr>
      </w:pPr>
    </w:p>
    <w:p w14:paraId="3A554BC0" w14:textId="0F547EA8" w:rsidR="005A0363" w:rsidRDefault="007F5030" w:rsidP="00E505F2">
      <w:pPr>
        <w:pStyle w:val="BodyText"/>
        <w:rPr>
          <w:rFonts w:eastAsia="宋体"/>
          <w:sz w:val="20"/>
          <w:lang w:eastAsia="zh-CN"/>
        </w:rPr>
      </w:pPr>
      <w:r>
        <w:rPr>
          <w:rFonts w:eastAsia="宋体" w:hint="eastAsia"/>
          <w:sz w:val="20"/>
          <w:lang w:eastAsia="zh-CN"/>
        </w:rPr>
        <w:lastRenderedPageBreak/>
        <w:t>D</w:t>
      </w:r>
      <w:r>
        <w:rPr>
          <w:rFonts w:eastAsia="宋体"/>
          <w:sz w:val="20"/>
          <w:lang w:eastAsia="zh-CN"/>
        </w:rPr>
        <w:t>iscussion:</w:t>
      </w:r>
    </w:p>
    <w:p w14:paraId="0F2410CB" w14:textId="4C1E626D" w:rsidR="00361861" w:rsidRDefault="00361861" w:rsidP="00E505F2">
      <w:pPr>
        <w:pStyle w:val="BodyText"/>
        <w:rPr>
          <w:rFonts w:eastAsia="宋体"/>
          <w:sz w:val="20"/>
          <w:lang w:eastAsia="zh-CN"/>
        </w:rPr>
      </w:pPr>
      <w:r>
        <w:rPr>
          <w:rFonts w:eastAsia="宋体" w:hint="eastAsia"/>
          <w:sz w:val="20"/>
          <w:lang w:eastAsia="zh-CN"/>
        </w:rPr>
        <w:t>A</w:t>
      </w:r>
      <w:r>
        <w:rPr>
          <w:rFonts w:eastAsia="宋体"/>
          <w:sz w:val="20"/>
          <w:lang w:eastAsia="zh-CN"/>
        </w:rPr>
        <w:t>cc</w:t>
      </w:r>
      <w:r w:rsidR="00DB40B3">
        <w:rPr>
          <w:rFonts w:eastAsia="宋体"/>
          <w:sz w:val="20"/>
          <w:lang w:eastAsia="zh-CN"/>
        </w:rPr>
        <w:t>or</w:t>
      </w:r>
      <w:r>
        <w:rPr>
          <w:rFonts w:eastAsia="宋体"/>
          <w:sz w:val="20"/>
          <w:lang w:eastAsia="zh-CN"/>
        </w:rPr>
        <w:t xml:space="preserve">ding </w:t>
      </w:r>
      <w:r w:rsidR="00DB40B3">
        <w:rPr>
          <w:rFonts w:eastAsia="宋体"/>
          <w:sz w:val="20"/>
          <w:lang w:eastAsia="zh-CN"/>
        </w:rPr>
        <w:t xml:space="preserve">to the </w:t>
      </w:r>
      <w:r>
        <w:rPr>
          <w:rFonts w:eastAsia="宋体"/>
          <w:sz w:val="20"/>
          <w:lang w:eastAsia="zh-CN"/>
        </w:rPr>
        <w:t>current rules in the spec</w:t>
      </w:r>
      <w:r w:rsidR="00DB40B3">
        <w:rPr>
          <w:rFonts w:eastAsia="宋体"/>
          <w:sz w:val="20"/>
          <w:lang w:eastAsia="zh-CN"/>
        </w:rPr>
        <w:t>ification</w:t>
      </w:r>
      <w:r>
        <w:rPr>
          <w:rFonts w:eastAsia="宋体"/>
          <w:sz w:val="20"/>
          <w:lang w:eastAsia="zh-CN"/>
        </w:rPr>
        <w:t xml:space="preserve">, when the last PPDU transmission by the AP ends less than </w:t>
      </w:r>
      <w:proofErr w:type="spellStart"/>
      <w:r>
        <w:rPr>
          <w:rFonts w:eastAsia="宋体"/>
          <w:sz w:val="20"/>
          <w:lang w:eastAsia="zh-CN"/>
        </w:rPr>
        <w:t>aSIFSTime</w:t>
      </w:r>
      <w:proofErr w:type="spellEnd"/>
      <w:r>
        <w:rPr>
          <w:rFonts w:eastAsia="宋体"/>
          <w:sz w:val="20"/>
          <w:lang w:eastAsia="zh-CN"/>
        </w:rPr>
        <w:t xml:space="preserve"> before the end of the allocated time, </w:t>
      </w:r>
      <w:r w:rsidR="006A0601">
        <w:rPr>
          <w:rFonts w:eastAsia="宋体"/>
          <w:sz w:val="20"/>
          <w:lang w:eastAsia="zh-CN"/>
        </w:rPr>
        <w:t xml:space="preserve">the </w:t>
      </w:r>
      <w:r>
        <w:rPr>
          <w:rFonts w:eastAsia="宋体"/>
          <w:sz w:val="20"/>
          <w:lang w:eastAsia="zh-CN"/>
        </w:rPr>
        <w:t xml:space="preserve">AP could transmit a </w:t>
      </w:r>
      <w:r w:rsidR="00DB40B3">
        <w:rPr>
          <w:rFonts w:eastAsia="宋体"/>
          <w:sz w:val="20"/>
          <w:lang w:eastAsia="zh-CN"/>
        </w:rPr>
        <w:t>proceeding</w:t>
      </w:r>
      <w:r>
        <w:rPr>
          <w:rFonts w:eastAsia="宋体"/>
          <w:sz w:val="20"/>
          <w:lang w:eastAsia="zh-CN"/>
        </w:rPr>
        <w:t xml:space="preserve"> PPDU SIFS after the end of the last PPDU transmission (</w:t>
      </w:r>
      <w:r w:rsidR="00DB40B3">
        <w:rPr>
          <w:rFonts w:eastAsia="宋体"/>
          <w:sz w:val="20"/>
          <w:lang w:eastAsia="zh-CN"/>
        </w:rPr>
        <w:t xml:space="preserve">as illustrated </w:t>
      </w:r>
      <w:r>
        <w:rPr>
          <w:rFonts w:eastAsia="宋体"/>
          <w:sz w:val="20"/>
          <w:lang w:eastAsia="zh-CN"/>
        </w:rPr>
        <w:t xml:space="preserve">in Figure 1). </w:t>
      </w:r>
      <w:r w:rsidR="006D1B5B">
        <w:rPr>
          <w:rFonts w:eastAsia="宋体"/>
          <w:sz w:val="20"/>
          <w:lang w:eastAsia="zh-CN"/>
        </w:rPr>
        <w:t xml:space="preserve">It </w:t>
      </w:r>
      <w:r>
        <w:rPr>
          <w:rFonts w:eastAsia="宋体"/>
          <w:sz w:val="20"/>
          <w:lang w:eastAsia="zh-CN"/>
        </w:rPr>
        <w:t>works well.</w:t>
      </w:r>
    </w:p>
    <w:p w14:paraId="6587436C" w14:textId="5F47552A" w:rsidR="006D1B5B" w:rsidRDefault="00361861" w:rsidP="00E505F2">
      <w:pPr>
        <w:pStyle w:val="BodyText"/>
        <w:rPr>
          <w:rFonts w:eastAsia="宋体"/>
          <w:sz w:val="20"/>
          <w:lang w:eastAsia="zh-CN"/>
        </w:rPr>
      </w:pPr>
      <w:r>
        <w:rPr>
          <w:rFonts w:eastAsia="宋体"/>
          <w:sz w:val="20"/>
          <w:lang w:eastAsia="zh-CN"/>
        </w:rPr>
        <w:t xml:space="preserve">The problem mentioned in CID 13973 </w:t>
      </w:r>
      <w:r w:rsidR="00DB40B3">
        <w:rPr>
          <w:rFonts w:eastAsia="宋体"/>
          <w:sz w:val="20"/>
          <w:lang w:eastAsia="zh-CN"/>
        </w:rPr>
        <w:t xml:space="preserve">is </w:t>
      </w:r>
      <w:r>
        <w:rPr>
          <w:rFonts w:eastAsia="宋体"/>
          <w:sz w:val="20"/>
          <w:lang w:eastAsia="zh-CN"/>
        </w:rPr>
        <w:t xml:space="preserve">illustrated in Figure 2, in which case the time gap between the last PPDU transmission and </w:t>
      </w:r>
      <w:r w:rsidR="00DB40B3">
        <w:rPr>
          <w:rFonts w:eastAsia="宋体"/>
          <w:sz w:val="20"/>
          <w:lang w:eastAsia="zh-CN"/>
        </w:rPr>
        <w:t xml:space="preserve">the </w:t>
      </w:r>
      <w:r>
        <w:rPr>
          <w:rFonts w:eastAsia="宋体"/>
          <w:sz w:val="20"/>
          <w:lang w:eastAsia="zh-CN"/>
        </w:rPr>
        <w:t>next PPDU</w:t>
      </w:r>
      <w:r w:rsidR="00DB40B3">
        <w:rPr>
          <w:rFonts w:eastAsia="宋体"/>
          <w:sz w:val="20"/>
          <w:lang w:eastAsia="zh-CN"/>
        </w:rPr>
        <w:t xml:space="preserve"> is</w:t>
      </w:r>
      <w:r>
        <w:rPr>
          <w:rFonts w:eastAsia="宋体"/>
          <w:sz w:val="20"/>
          <w:lang w:eastAsia="zh-CN"/>
        </w:rPr>
        <w:t xml:space="preserve"> up</w:t>
      </w:r>
      <w:r w:rsidR="00DB40B3">
        <w:rPr>
          <w:rFonts w:eastAsia="宋体"/>
          <w:sz w:val="20"/>
          <w:lang w:eastAsia="zh-CN"/>
        </w:rPr>
        <w:t xml:space="preserve"> </w:t>
      </w:r>
      <w:r>
        <w:rPr>
          <w:rFonts w:eastAsia="宋体"/>
          <w:sz w:val="20"/>
          <w:lang w:eastAsia="zh-CN"/>
        </w:rPr>
        <w:t>to PIFS + SIFS + 24</w:t>
      </w:r>
      <w:r w:rsidR="006D1B5B">
        <w:rPr>
          <w:rFonts w:eastAsia="宋体"/>
          <w:sz w:val="20"/>
          <w:lang w:eastAsia="zh-CN"/>
        </w:rPr>
        <w:t xml:space="preserve"> </w:t>
      </w:r>
      <w:r w:rsidR="00DB40B3" w:rsidRPr="0068100C">
        <w:rPr>
          <w:color w:val="000000"/>
          <w:sz w:val="20"/>
        </w:rPr>
        <w:t>µ</w:t>
      </w:r>
      <w:r>
        <w:rPr>
          <w:rFonts w:eastAsia="宋体"/>
          <w:sz w:val="20"/>
          <w:lang w:eastAsia="zh-CN"/>
        </w:rPr>
        <w:t>s = 65</w:t>
      </w:r>
      <w:r w:rsidR="006D1B5B">
        <w:rPr>
          <w:rFonts w:eastAsia="宋体"/>
          <w:sz w:val="20"/>
          <w:lang w:eastAsia="zh-CN"/>
        </w:rPr>
        <w:t xml:space="preserve"> </w:t>
      </w:r>
      <w:r w:rsidR="00DB40B3" w:rsidRPr="0068100C">
        <w:rPr>
          <w:color w:val="000000"/>
          <w:sz w:val="20"/>
        </w:rPr>
        <w:t>µ</w:t>
      </w:r>
      <w:r w:rsidR="00DB40B3">
        <w:rPr>
          <w:rFonts w:eastAsia="宋体"/>
          <w:sz w:val="20"/>
          <w:lang w:eastAsia="zh-CN"/>
        </w:rPr>
        <w:t>s,</w:t>
      </w:r>
      <w:r>
        <w:rPr>
          <w:rFonts w:eastAsia="宋体"/>
          <w:sz w:val="20"/>
          <w:lang w:eastAsia="zh-CN"/>
        </w:rPr>
        <w:t xml:space="preserve"> </w:t>
      </w:r>
      <w:r w:rsidR="00DB40B3">
        <w:rPr>
          <w:rFonts w:eastAsia="宋体"/>
          <w:sz w:val="20"/>
          <w:lang w:eastAsia="zh-CN"/>
        </w:rPr>
        <w:t>w</w:t>
      </w:r>
      <w:r>
        <w:rPr>
          <w:rFonts w:eastAsia="宋体"/>
          <w:sz w:val="20"/>
          <w:lang w:eastAsia="zh-CN"/>
        </w:rPr>
        <w:t xml:space="preserve">hich is less efficient and </w:t>
      </w:r>
      <w:r w:rsidR="00DB40B3">
        <w:rPr>
          <w:rFonts w:eastAsia="宋体"/>
          <w:sz w:val="20"/>
          <w:lang w:eastAsia="zh-CN"/>
        </w:rPr>
        <w:t>can be easily</w:t>
      </w:r>
      <w:r>
        <w:rPr>
          <w:rFonts w:eastAsia="宋体"/>
          <w:sz w:val="20"/>
          <w:lang w:eastAsia="zh-CN"/>
        </w:rPr>
        <w:t xml:space="preserve"> </w:t>
      </w:r>
      <w:r w:rsidR="006D1B5B">
        <w:rPr>
          <w:rFonts w:eastAsia="宋体"/>
          <w:sz w:val="20"/>
          <w:lang w:eastAsia="zh-CN"/>
        </w:rPr>
        <w:t>interrupt</w:t>
      </w:r>
      <w:r w:rsidR="00DB40B3">
        <w:rPr>
          <w:rFonts w:eastAsia="宋体"/>
          <w:sz w:val="20"/>
          <w:lang w:eastAsia="zh-CN"/>
        </w:rPr>
        <w:t>ed</w:t>
      </w:r>
      <w:r>
        <w:rPr>
          <w:rFonts w:eastAsia="宋体"/>
          <w:sz w:val="20"/>
          <w:lang w:eastAsia="zh-CN"/>
        </w:rPr>
        <w:t xml:space="preserve"> by the third party STA’s transmission.</w:t>
      </w:r>
      <w:r w:rsidR="006D1B5B">
        <w:rPr>
          <w:rFonts w:eastAsia="宋体"/>
          <w:sz w:val="20"/>
          <w:lang w:eastAsia="zh-CN"/>
        </w:rPr>
        <w:t xml:space="preserve"> </w:t>
      </w:r>
    </w:p>
    <w:p w14:paraId="2D685007" w14:textId="0FA6F85C" w:rsidR="006D1B5B" w:rsidRDefault="00DB40B3" w:rsidP="00E505F2">
      <w:pPr>
        <w:pStyle w:val="BodyText"/>
        <w:rPr>
          <w:rFonts w:eastAsia="宋体"/>
          <w:sz w:val="20"/>
          <w:lang w:eastAsia="zh-CN"/>
        </w:rPr>
      </w:pPr>
      <w:r>
        <w:rPr>
          <w:rFonts w:ascii="TimesNewRomanPSMT" w:hAnsi="TimesNewRomanPSMT"/>
          <w:color w:val="000000"/>
          <w:sz w:val="20"/>
        </w:rPr>
        <w:t>The value</w:t>
      </w:r>
      <w:r w:rsidR="006D1B5B" w:rsidRPr="0068100C">
        <w:rPr>
          <w:rFonts w:ascii="TimesNewRomanPSMT" w:hAnsi="TimesNewRomanPSMT"/>
          <w:color w:val="000000"/>
          <w:sz w:val="20"/>
        </w:rPr>
        <w:t xml:space="preserve"> </w:t>
      </w:r>
      <w:r w:rsidR="006A0601">
        <w:rPr>
          <w:rFonts w:ascii="TimesNewRomanPSMT" w:hAnsi="TimesNewRomanPSMT"/>
          <w:color w:val="000000"/>
          <w:sz w:val="20"/>
        </w:rPr>
        <w:t xml:space="preserve">of </w:t>
      </w:r>
      <w:r w:rsidR="006D1B5B" w:rsidRPr="0068100C">
        <w:rPr>
          <w:rFonts w:ascii="TimesNewRomanPSMT" w:hAnsi="TimesNewRomanPSMT"/>
          <w:color w:val="000000"/>
          <w:sz w:val="20"/>
        </w:rPr>
        <w:t xml:space="preserve">24 </w:t>
      </w:r>
      <w:r w:rsidR="006D1B5B" w:rsidRPr="0068100C">
        <w:rPr>
          <w:color w:val="000000"/>
          <w:sz w:val="20"/>
        </w:rPr>
        <w:t>µ</w:t>
      </w:r>
      <w:r w:rsidR="006D1B5B" w:rsidRPr="0068100C">
        <w:rPr>
          <w:rFonts w:ascii="TimesNewRomanPSMT" w:hAnsi="TimesNewRomanPSMT"/>
          <w:color w:val="000000"/>
          <w:sz w:val="20"/>
        </w:rPr>
        <w:t>s is chosen to correspond to the transmission of the shortest typical frame (</w:t>
      </w:r>
      <w:r>
        <w:rPr>
          <w:rFonts w:ascii="TimesNewRomanPSMT" w:hAnsi="TimesNewRomanPSMT"/>
          <w:color w:val="000000"/>
          <w:sz w:val="20"/>
        </w:rPr>
        <w:t>CTS) transmitted at highest Control</w:t>
      </w:r>
      <w:r w:rsidR="006D1B5B" w:rsidRPr="0068100C">
        <w:rPr>
          <w:rFonts w:ascii="TimesNewRomanPSMT" w:hAnsi="TimesNewRomanPSMT"/>
          <w:color w:val="000000"/>
          <w:sz w:val="20"/>
        </w:rPr>
        <w:t xml:space="preserve"> MCS rate of 54 Mbps</w:t>
      </w:r>
      <w:r w:rsidR="006D1B5B">
        <w:rPr>
          <w:rFonts w:ascii="TimesNewRomanPSMT" w:hAnsi="TimesNewRomanPSMT"/>
          <w:color w:val="000000"/>
          <w:sz w:val="20"/>
        </w:rPr>
        <w:t>. If the rema</w:t>
      </w:r>
      <w:r>
        <w:rPr>
          <w:rFonts w:ascii="TimesNewRomanPSMT" w:hAnsi="TimesNewRomanPSMT"/>
          <w:color w:val="000000"/>
          <w:sz w:val="20"/>
        </w:rPr>
        <w:t>in</w:t>
      </w:r>
      <w:r w:rsidR="006D1B5B">
        <w:rPr>
          <w:rFonts w:ascii="TimesNewRomanPSMT" w:hAnsi="TimesNewRomanPSMT"/>
          <w:color w:val="000000"/>
          <w:sz w:val="20"/>
        </w:rPr>
        <w:t xml:space="preserve">ing time </w:t>
      </w:r>
      <w:r>
        <w:rPr>
          <w:rFonts w:ascii="TimesNewRomanPSMT" w:hAnsi="TimesNewRomanPSMT"/>
          <w:color w:val="000000"/>
          <w:sz w:val="20"/>
        </w:rPr>
        <w:t xml:space="preserve">is </w:t>
      </w:r>
      <w:r w:rsidR="006D1B5B">
        <w:rPr>
          <w:rFonts w:ascii="TimesNewRomanPSMT" w:hAnsi="TimesNewRomanPSMT"/>
          <w:color w:val="000000"/>
          <w:sz w:val="20"/>
        </w:rPr>
        <w:t>larger</w:t>
      </w:r>
      <w:r>
        <w:rPr>
          <w:rFonts w:ascii="TimesNewRomanPSMT" w:hAnsi="TimesNewRomanPSMT"/>
          <w:color w:val="000000"/>
          <w:sz w:val="20"/>
        </w:rPr>
        <w:t xml:space="preserve"> than</w:t>
      </w:r>
      <w:r w:rsidR="006D1B5B">
        <w:rPr>
          <w:rFonts w:ascii="TimesNewRomanPSMT" w:hAnsi="TimesNewRomanPSMT"/>
          <w:color w:val="000000"/>
          <w:sz w:val="20"/>
        </w:rPr>
        <w:t xml:space="preserve"> or equal to </w:t>
      </w:r>
      <w:proofErr w:type="spellStart"/>
      <w:r w:rsidR="006D1B5B">
        <w:rPr>
          <w:rFonts w:ascii="TimesNewRomanPSMT" w:hAnsi="TimesNewRomanPSMT"/>
          <w:color w:val="000000"/>
          <w:sz w:val="20"/>
        </w:rPr>
        <w:t>aSIFSTime</w:t>
      </w:r>
      <w:proofErr w:type="spellEnd"/>
      <w:r w:rsidR="006D1B5B">
        <w:rPr>
          <w:rFonts w:ascii="TimesNewRomanPSMT" w:hAnsi="TimesNewRomanPSMT"/>
          <w:color w:val="000000"/>
          <w:sz w:val="20"/>
        </w:rPr>
        <w:t xml:space="preserve"> plus 24 </w:t>
      </w:r>
      <w:r w:rsidRPr="0068100C">
        <w:rPr>
          <w:color w:val="000000"/>
          <w:sz w:val="20"/>
        </w:rPr>
        <w:t>µ</w:t>
      </w:r>
      <w:r w:rsidR="006D1B5B">
        <w:rPr>
          <w:rFonts w:ascii="TimesNewRomanPSMT" w:hAnsi="TimesNewRomanPSMT"/>
          <w:color w:val="000000"/>
          <w:sz w:val="20"/>
        </w:rPr>
        <w:t xml:space="preserve">s, STA1 may transmit one more PPDU. </w:t>
      </w:r>
    </w:p>
    <w:p w14:paraId="15D2EB4C" w14:textId="79A1C9E4" w:rsidR="006D1B5B" w:rsidRDefault="006D1B5B" w:rsidP="00E505F2">
      <w:pPr>
        <w:pStyle w:val="BodyText"/>
        <w:rPr>
          <w:rFonts w:eastAsia="宋体"/>
          <w:sz w:val="20"/>
          <w:lang w:eastAsia="zh-CN"/>
        </w:rPr>
      </w:pPr>
      <w:r>
        <w:rPr>
          <w:rFonts w:eastAsia="宋体"/>
          <w:sz w:val="20"/>
          <w:lang w:eastAsia="zh-CN"/>
        </w:rPr>
        <w:t xml:space="preserve">A simple resolution is </w:t>
      </w:r>
      <w:r w:rsidR="00DB40B3">
        <w:rPr>
          <w:rFonts w:eastAsia="宋体"/>
          <w:sz w:val="20"/>
          <w:lang w:eastAsia="zh-CN"/>
        </w:rPr>
        <w:t xml:space="preserve">to </w:t>
      </w:r>
      <w:r>
        <w:rPr>
          <w:rFonts w:eastAsia="宋体"/>
          <w:sz w:val="20"/>
          <w:lang w:eastAsia="zh-CN"/>
        </w:rPr>
        <w:t>extend the rule</w:t>
      </w:r>
      <w:r w:rsidR="006A0601">
        <w:rPr>
          <w:rFonts w:eastAsia="宋体"/>
          <w:sz w:val="20"/>
          <w:lang w:eastAsia="zh-CN"/>
        </w:rPr>
        <w:t>,</w:t>
      </w:r>
      <w:r>
        <w:rPr>
          <w:rFonts w:eastAsia="宋体"/>
          <w:sz w:val="20"/>
          <w:lang w:eastAsia="zh-CN"/>
        </w:rPr>
        <w:t xml:space="preserve"> illustrated in Figure 1</w:t>
      </w:r>
      <w:r w:rsidR="006A0601">
        <w:rPr>
          <w:rFonts w:eastAsia="宋体"/>
          <w:sz w:val="20"/>
          <w:lang w:eastAsia="zh-CN"/>
        </w:rPr>
        <w:t>,</w:t>
      </w:r>
      <w:r>
        <w:rPr>
          <w:rFonts w:eastAsia="宋体"/>
          <w:sz w:val="20"/>
          <w:lang w:eastAsia="zh-CN"/>
        </w:rPr>
        <w:t xml:space="preserve"> from “</w:t>
      </w:r>
      <w:proofErr w:type="spellStart"/>
      <w:r>
        <w:rPr>
          <w:rFonts w:eastAsia="宋体"/>
          <w:sz w:val="20"/>
          <w:lang w:eastAsia="zh-CN"/>
        </w:rPr>
        <w:t>aSIFSTime</w:t>
      </w:r>
      <w:proofErr w:type="spellEnd"/>
      <w:r>
        <w:rPr>
          <w:rFonts w:eastAsia="宋体"/>
          <w:sz w:val="20"/>
          <w:lang w:eastAsia="zh-CN"/>
        </w:rPr>
        <w:t>” to “</w:t>
      </w:r>
      <w:proofErr w:type="spellStart"/>
      <w:r>
        <w:rPr>
          <w:rFonts w:eastAsia="宋体"/>
          <w:sz w:val="20"/>
          <w:lang w:eastAsia="zh-CN"/>
        </w:rPr>
        <w:t>aSIFSTime</w:t>
      </w:r>
      <w:proofErr w:type="spellEnd"/>
      <w:r>
        <w:rPr>
          <w:rFonts w:eastAsia="宋体"/>
          <w:sz w:val="20"/>
          <w:lang w:eastAsia="zh-CN"/>
        </w:rPr>
        <w:t xml:space="preserve"> plus 24 </w:t>
      </w:r>
      <w:r w:rsidR="00DB40B3" w:rsidRPr="0068100C">
        <w:rPr>
          <w:color w:val="000000"/>
          <w:sz w:val="20"/>
        </w:rPr>
        <w:t>µ</w:t>
      </w:r>
      <w:r>
        <w:rPr>
          <w:rFonts w:eastAsia="宋体"/>
          <w:sz w:val="20"/>
          <w:lang w:eastAsia="zh-CN"/>
        </w:rPr>
        <w:t>s”. The result of the new rule</w:t>
      </w:r>
      <w:r w:rsidR="00DB40B3">
        <w:rPr>
          <w:rFonts w:eastAsia="宋体"/>
          <w:sz w:val="20"/>
          <w:lang w:eastAsia="zh-CN"/>
        </w:rPr>
        <w:t xml:space="preserve"> is</w:t>
      </w:r>
      <w:r>
        <w:rPr>
          <w:rFonts w:eastAsia="宋体"/>
          <w:sz w:val="20"/>
          <w:lang w:eastAsia="zh-CN"/>
        </w:rPr>
        <w:t xml:space="preserve"> illustrated in Figure 3. The </w:t>
      </w:r>
      <w:r w:rsidR="00DB40B3">
        <w:rPr>
          <w:rFonts w:eastAsia="宋体"/>
          <w:sz w:val="20"/>
          <w:lang w:eastAsia="zh-CN"/>
        </w:rPr>
        <w:t xml:space="preserve">time </w:t>
      </w:r>
      <w:r>
        <w:rPr>
          <w:rFonts w:eastAsia="宋体"/>
          <w:sz w:val="20"/>
          <w:lang w:eastAsia="zh-CN"/>
        </w:rPr>
        <w:t xml:space="preserve">gap will always </w:t>
      </w:r>
      <w:r w:rsidR="006A0601">
        <w:rPr>
          <w:rFonts w:eastAsia="宋体"/>
          <w:sz w:val="20"/>
          <w:lang w:eastAsia="zh-CN"/>
        </w:rPr>
        <w:t xml:space="preserve">remain </w:t>
      </w:r>
      <w:r>
        <w:rPr>
          <w:rFonts w:eastAsia="宋体"/>
          <w:sz w:val="20"/>
          <w:lang w:eastAsia="zh-CN"/>
        </w:rPr>
        <w:t>as SIFS in the scenarios mentioned in CID 13973.</w:t>
      </w:r>
    </w:p>
    <w:p w14:paraId="00C62F52" w14:textId="4E11FF68" w:rsidR="00361861" w:rsidRDefault="00397F14" w:rsidP="00E505F2">
      <w:pPr>
        <w:pStyle w:val="BodyText"/>
      </w:pPr>
      <w:r>
        <w:object w:dxaOrig="7935" w:dyaOrig="2655" w14:anchorId="1C2F29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6.95pt;height:132.75pt" o:ole="">
            <v:imagedata r:id="rId8" o:title=""/>
          </v:shape>
          <o:OLEObject Type="Embed" ProgID="Visio.Drawing.15" ShapeID="_x0000_i1025" DrawAspect="Content" ObjectID="_1721542082" r:id="rId9"/>
        </w:object>
      </w:r>
    </w:p>
    <w:p w14:paraId="23800F7A" w14:textId="40D6F177" w:rsidR="00361861" w:rsidRDefault="00361861" w:rsidP="00361861">
      <w:pPr>
        <w:pStyle w:val="BodyText"/>
        <w:jc w:val="center"/>
      </w:pPr>
      <w:r>
        <w:t>Figure 1</w:t>
      </w:r>
    </w:p>
    <w:p w14:paraId="4CC14873" w14:textId="77777777" w:rsidR="00397F14" w:rsidRDefault="00397F14" w:rsidP="00E505F2">
      <w:pPr>
        <w:pStyle w:val="BodyText"/>
      </w:pPr>
    </w:p>
    <w:p w14:paraId="2E0545EF" w14:textId="77777777" w:rsidR="00397F14" w:rsidRDefault="00397F14" w:rsidP="00E505F2">
      <w:pPr>
        <w:pStyle w:val="BodyText"/>
      </w:pPr>
    </w:p>
    <w:p w14:paraId="1B58B9B8" w14:textId="3F8BF448" w:rsidR="00397F14" w:rsidRDefault="00397F14" w:rsidP="00E505F2">
      <w:pPr>
        <w:pStyle w:val="BodyText"/>
        <w:rPr>
          <w:rFonts w:eastAsia="宋体"/>
          <w:sz w:val="20"/>
          <w:lang w:eastAsia="zh-CN"/>
        </w:rPr>
      </w:pPr>
      <w:r>
        <w:object w:dxaOrig="8731" w:dyaOrig="2730" w14:anchorId="0656807D">
          <v:shape id="_x0000_i1026" type="#_x0000_t75" style="width:436.4pt;height:136.5pt" o:ole="">
            <v:imagedata r:id="rId10" o:title=""/>
          </v:shape>
          <o:OLEObject Type="Embed" ProgID="Visio.Drawing.15" ShapeID="_x0000_i1026" DrawAspect="Content" ObjectID="_1721542083" r:id="rId11"/>
        </w:object>
      </w:r>
    </w:p>
    <w:p w14:paraId="65387C67" w14:textId="39E2DBB1" w:rsidR="00361861" w:rsidRDefault="00361861" w:rsidP="00361861">
      <w:pPr>
        <w:pStyle w:val="BodyText"/>
        <w:jc w:val="center"/>
      </w:pPr>
      <w:r>
        <w:t>Figure 2</w:t>
      </w:r>
    </w:p>
    <w:p w14:paraId="061A7CE6" w14:textId="77777777" w:rsidR="007F5030" w:rsidRDefault="007F5030" w:rsidP="00E505F2">
      <w:pPr>
        <w:pStyle w:val="BodyText"/>
        <w:rPr>
          <w:rFonts w:eastAsia="宋体"/>
          <w:sz w:val="20"/>
          <w:lang w:eastAsia="zh-CN"/>
        </w:rPr>
      </w:pPr>
    </w:p>
    <w:p w14:paraId="772742D2" w14:textId="77777777" w:rsidR="00397F14" w:rsidRDefault="00397F14" w:rsidP="00E505F2">
      <w:pPr>
        <w:pStyle w:val="BodyText"/>
        <w:rPr>
          <w:rFonts w:eastAsia="宋体"/>
          <w:sz w:val="20"/>
          <w:lang w:eastAsia="zh-CN"/>
        </w:rPr>
      </w:pPr>
    </w:p>
    <w:p w14:paraId="383B7C3C" w14:textId="1504C7CE" w:rsidR="00397F14" w:rsidRPr="005A0363" w:rsidRDefault="00397F14" w:rsidP="00E505F2">
      <w:pPr>
        <w:pStyle w:val="BodyText"/>
        <w:rPr>
          <w:rFonts w:eastAsia="宋体"/>
          <w:sz w:val="20"/>
          <w:lang w:eastAsia="zh-CN"/>
        </w:rPr>
      </w:pPr>
      <w:r>
        <w:object w:dxaOrig="8731" w:dyaOrig="3015" w14:anchorId="2E12744F">
          <v:shape id="_x0000_i1027" type="#_x0000_t75" style="width:436.4pt;height:150.9pt" o:ole="">
            <v:imagedata r:id="rId12" o:title=""/>
          </v:shape>
          <o:OLEObject Type="Embed" ProgID="Visio.Drawing.15" ShapeID="_x0000_i1027" DrawAspect="Content" ObjectID="_1721542084" r:id="rId13"/>
        </w:object>
      </w:r>
    </w:p>
    <w:p w14:paraId="43096C8F" w14:textId="22E61B57" w:rsidR="00361861" w:rsidRDefault="00361861" w:rsidP="00361861">
      <w:pPr>
        <w:pStyle w:val="BodyText"/>
        <w:jc w:val="center"/>
      </w:pPr>
      <w:r>
        <w:t>Figure 3</w:t>
      </w:r>
    </w:p>
    <w:p w14:paraId="667B8E16" w14:textId="77777777" w:rsidR="005A0363" w:rsidRDefault="005A0363" w:rsidP="00E505F2">
      <w:pPr>
        <w:pStyle w:val="BodyText"/>
        <w:rPr>
          <w:sz w:val="20"/>
        </w:rPr>
      </w:pPr>
    </w:p>
    <w:p w14:paraId="314B921B" w14:textId="77777777" w:rsidR="00E505F2" w:rsidRPr="009A6C7E" w:rsidRDefault="00E505F2" w:rsidP="009A6C7E">
      <w:pPr>
        <w:rPr>
          <w:b/>
          <w:sz w:val="20"/>
        </w:rPr>
      </w:pPr>
      <w:r w:rsidRPr="009A6C7E">
        <w:rPr>
          <w:b/>
          <w:sz w:val="20"/>
        </w:rPr>
        <w:t>Proposed spec text</w:t>
      </w:r>
    </w:p>
    <w:p w14:paraId="2F43FE88" w14:textId="77777777" w:rsidR="009A6C7E" w:rsidRPr="009A6C7E" w:rsidRDefault="009A6C7E" w:rsidP="009A6C7E">
      <w:pPr>
        <w:ind w:left="360"/>
        <w:rPr>
          <w:b/>
          <w:sz w:val="20"/>
        </w:rPr>
      </w:pPr>
    </w:p>
    <w:p w14:paraId="068D61F0" w14:textId="0D24D70C" w:rsidR="00E505F2" w:rsidRDefault="00E505F2" w:rsidP="00E505F2">
      <w:pPr>
        <w:pStyle w:val="BodyText"/>
        <w:rPr>
          <w:b/>
          <w:bCs/>
          <w:i/>
          <w:iCs/>
        </w:rPr>
      </w:pPr>
      <w:r w:rsidRPr="008052E7">
        <w:rPr>
          <w:b/>
          <w:bCs/>
          <w:i/>
          <w:iCs/>
          <w:highlight w:val="yellow"/>
        </w:rPr>
        <w:t xml:space="preserve">TGbe editor: </w:t>
      </w:r>
      <w:r>
        <w:rPr>
          <w:b/>
          <w:bCs/>
          <w:i/>
          <w:iCs/>
          <w:highlight w:val="yellow"/>
        </w:rPr>
        <w:t xml:space="preserve">Please make the following changes in </w:t>
      </w:r>
      <w:r w:rsidR="00FE3FAD">
        <w:rPr>
          <w:b/>
          <w:bCs/>
          <w:i/>
          <w:iCs/>
          <w:highlight w:val="yellow"/>
        </w:rPr>
        <w:t xml:space="preserve">subclause </w:t>
      </w:r>
      <w:r w:rsidR="00FE3FAD" w:rsidRPr="00FE3FAD">
        <w:rPr>
          <w:b/>
          <w:bCs/>
          <w:i/>
          <w:iCs/>
          <w:highlight w:val="yellow"/>
        </w:rPr>
        <w:t>35.2.1.2.2 (AP behaviour)</w:t>
      </w:r>
      <w:r w:rsidRPr="008052E7">
        <w:rPr>
          <w:b/>
          <w:bCs/>
          <w:i/>
          <w:iCs/>
          <w:highlight w:val="yellow"/>
        </w:rPr>
        <w:t>:</w:t>
      </w:r>
    </w:p>
    <w:p w14:paraId="0E928A88" w14:textId="77777777" w:rsidR="009A6C7E" w:rsidRDefault="009A6C7E" w:rsidP="00E505F2">
      <w:pPr>
        <w:pStyle w:val="BodyText"/>
        <w:rPr>
          <w:b/>
          <w:bCs/>
          <w:i/>
          <w:iCs/>
        </w:rPr>
      </w:pPr>
    </w:p>
    <w:p w14:paraId="672CFE39" w14:textId="4ECB35CD" w:rsidR="008502F2" w:rsidRDefault="008502F2" w:rsidP="00E505F2">
      <w:pPr>
        <w:pStyle w:val="BodyText"/>
        <w:rPr>
          <w:sz w:val="20"/>
        </w:rPr>
      </w:pPr>
      <w:r>
        <w:rPr>
          <w:sz w:val="20"/>
        </w:rPr>
        <w:t>If the EHT AP determines that the transmission of an MU-RTS TXS Trigger frame is successful, then the AP may transmit a PPDU after the end of the allocated time and before its TXNAV timer has expired</w:t>
      </w:r>
      <w:ins w:id="1" w:author="Liyunbo" w:date="2022-08-09T09:15:00Z">
        <w:r w:rsidR="006A0601">
          <w:rPr>
            <w:sz w:val="20"/>
          </w:rPr>
          <w:t>,</w:t>
        </w:r>
      </w:ins>
      <w:r>
        <w:rPr>
          <w:sz w:val="20"/>
        </w:rPr>
        <w:t xml:space="preserve"> if any of the following conditions are satisfied:</w:t>
      </w:r>
    </w:p>
    <w:p w14:paraId="5CC91550" w14:textId="77777777" w:rsidR="008502F2" w:rsidRDefault="008502F2" w:rsidP="008502F2">
      <w:pPr>
        <w:pStyle w:val="BodyText"/>
        <w:ind w:firstLine="720"/>
        <w:rPr>
          <w:sz w:val="20"/>
        </w:rPr>
      </w:pPr>
      <w:r>
        <w:rPr>
          <w:sz w:val="20"/>
        </w:rPr>
        <w:t>—The medium is determined to be idle by the CS mechanism at the end of the allocated time in which case it may transmit a PIFS after the end of the allocated time.</w:t>
      </w:r>
    </w:p>
    <w:p w14:paraId="26D942DF" w14:textId="77EA84A3" w:rsidR="009A6C7E" w:rsidRDefault="008502F2" w:rsidP="008502F2">
      <w:pPr>
        <w:pStyle w:val="BodyText"/>
        <w:ind w:firstLine="720"/>
        <w:rPr>
          <w:b/>
          <w:bCs/>
          <w:i/>
          <w:iCs/>
        </w:rPr>
      </w:pPr>
      <w:r>
        <w:rPr>
          <w:sz w:val="20"/>
        </w:rPr>
        <w:t xml:space="preserve">—The last PPDU transmission by the AP ended less than </w:t>
      </w:r>
      <w:ins w:id="2" w:author="Liyunbo" w:date="2022-08-09T09:15:00Z">
        <w:r w:rsidR="006A0601">
          <w:rPr>
            <w:sz w:val="20"/>
          </w:rPr>
          <w:t xml:space="preserve">an </w:t>
        </w:r>
      </w:ins>
      <w:proofErr w:type="spellStart"/>
      <w:r>
        <w:rPr>
          <w:sz w:val="20"/>
        </w:rPr>
        <w:t>aSIFSTime</w:t>
      </w:r>
      <w:proofErr w:type="spellEnd"/>
      <w:ins w:id="3" w:author="Liyunbo" w:date="2022-08-04T16:09:00Z">
        <w:r w:rsidR="00975F1C">
          <w:rPr>
            <w:sz w:val="20"/>
          </w:rPr>
          <w:t xml:space="preserve"> plus 24</w:t>
        </w:r>
      </w:ins>
      <w:ins w:id="4" w:author="Liyunbo" w:date="2022-08-04T16:22:00Z">
        <w:r w:rsidR="0068100C">
          <w:rPr>
            <w:sz w:val="20"/>
          </w:rPr>
          <w:t xml:space="preserve"> </w:t>
        </w:r>
      </w:ins>
      <w:ins w:id="5" w:author="Liyunbo" w:date="2022-08-08T10:07:00Z">
        <w:r w:rsidR="00DB40B3" w:rsidRPr="0068100C">
          <w:rPr>
            <w:color w:val="000000"/>
            <w:sz w:val="20"/>
          </w:rPr>
          <w:t>µ</w:t>
        </w:r>
      </w:ins>
      <w:ins w:id="6" w:author="Liyunbo" w:date="2022-08-04T16:09:00Z">
        <w:r w:rsidR="00975F1C">
          <w:rPr>
            <w:sz w:val="20"/>
          </w:rPr>
          <w:t>s (</w:t>
        </w:r>
      </w:ins>
      <w:ins w:id="7" w:author="Liyunbo" w:date="2022-08-04T16:10:00Z">
        <w:r w:rsidR="00975F1C">
          <w:rPr>
            <w:sz w:val="20"/>
          </w:rPr>
          <w:t>#</w:t>
        </w:r>
        <w:r w:rsidR="00975F1C">
          <w:rPr>
            <w:rFonts w:ascii="Arial" w:hAnsi="Arial" w:cs="Arial"/>
            <w:sz w:val="20"/>
          </w:rPr>
          <w:t>13736</w:t>
        </w:r>
      </w:ins>
      <w:ins w:id="8" w:author="Liyunbo" w:date="2022-08-04T16:09:00Z">
        <w:r w:rsidR="00975F1C">
          <w:rPr>
            <w:sz w:val="20"/>
          </w:rPr>
          <w:t>)</w:t>
        </w:r>
      </w:ins>
      <w:r>
        <w:rPr>
          <w:sz w:val="20"/>
        </w:rPr>
        <w:t xml:space="preserve"> before the end of the allocated time</w:t>
      </w:r>
      <w:ins w:id="9" w:author="Liyunbo" w:date="2022-08-09T09:15:00Z">
        <w:r w:rsidR="006A0601">
          <w:rPr>
            <w:sz w:val="20"/>
          </w:rPr>
          <w:t>,</w:t>
        </w:r>
      </w:ins>
      <w:bookmarkStart w:id="10" w:name="_GoBack"/>
      <w:bookmarkEnd w:id="10"/>
      <w:r>
        <w:rPr>
          <w:sz w:val="20"/>
        </w:rPr>
        <w:t xml:space="preserve"> in which case it may transmit a SIFS after the end of the last PPDU transmission.</w:t>
      </w:r>
    </w:p>
    <w:p w14:paraId="061F77ED" w14:textId="52557C2F" w:rsidR="00FE3FAD" w:rsidRPr="0068100C" w:rsidRDefault="0068100C" w:rsidP="00E505F2">
      <w:pPr>
        <w:pStyle w:val="BodyText"/>
        <w:rPr>
          <w:b/>
          <w:bCs/>
          <w:i/>
          <w:iCs/>
        </w:rPr>
      </w:pPr>
      <w:ins w:id="11" w:author="Liyunbo" w:date="2022-08-04T16:22:00Z">
        <w:r w:rsidRPr="0068100C">
          <w:rPr>
            <w:rFonts w:ascii="TimesNewRomanPSMT" w:hAnsi="TimesNewRomanPSMT"/>
            <w:color w:val="000000"/>
            <w:sz w:val="20"/>
          </w:rPr>
          <w:t>N</w:t>
        </w:r>
      </w:ins>
      <w:ins w:id="12" w:author="Liyunbo" w:date="2022-08-08T10:07:00Z">
        <w:r w:rsidR="00DB40B3">
          <w:rPr>
            <w:rFonts w:ascii="TimesNewRomanPSMT" w:hAnsi="TimesNewRomanPSMT"/>
            <w:color w:val="000000"/>
            <w:sz w:val="20"/>
          </w:rPr>
          <w:t>OTE</w:t>
        </w:r>
      </w:ins>
      <w:ins w:id="13" w:author="Liyunbo" w:date="2022-08-04T16:22:00Z">
        <w:r w:rsidRPr="0068100C">
          <w:rPr>
            <w:rFonts w:ascii="TimesNewRomanPSMT" w:hAnsi="TimesNewRomanPSMT"/>
            <w:color w:val="000000"/>
            <w:sz w:val="20"/>
          </w:rPr>
          <w:t xml:space="preserve">- The </w:t>
        </w:r>
      </w:ins>
      <w:ins w:id="14" w:author="Liyunbo" w:date="2022-08-08T10:07:00Z">
        <w:r w:rsidR="00DB40B3">
          <w:rPr>
            <w:rFonts w:ascii="TimesNewRomanPSMT" w:hAnsi="TimesNewRomanPSMT"/>
            <w:color w:val="000000"/>
            <w:sz w:val="20"/>
          </w:rPr>
          <w:t>value</w:t>
        </w:r>
      </w:ins>
      <w:ins w:id="15" w:author="Liyunbo" w:date="2022-08-04T16:22:00Z">
        <w:r w:rsidRPr="0068100C">
          <w:rPr>
            <w:rFonts w:ascii="TimesNewRomanPSMT" w:hAnsi="TimesNewRomanPSMT"/>
            <w:color w:val="000000"/>
            <w:sz w:val="20"/>
          </w:rPr>
          <w:t xml:space="preserve"> 24 </w:t>
        </w:r>
        <w:r w:rsidRPr="0068100C">
          <w:rPr>
            <w:color w:val="000000"/>
            <w:sz w:val="20"/>
          </w:rPr>
          <w:t>µ</w:t>
        </w:r>
        <w:r w:rsidRPr="0068100C">
          <w:rPr>
            <w:rFonts w:ascii="TimesNewRomanPSMT" w:hAnsi="TimesNewRomanPSMT"/>
            <w:color w:val="000000"/>
            <w:sz w:val="20"/>
          </w:rPr>
          <w:t>s is chosen to correspond to the transmission of the shortest typical frame (</w:t>
        </w:r>
        <w:r w:rsidR="00DB40B3">
          <w:rPr>
            <w:rFonts w:ascii="TimesNewRomanPSMT" w:hAnsi="TimesNewRomanPSMT"/>
            <w:color w:val="000000"/>
            <w:sz w:val="20"/>
          </w:rPr>
          <w:t xml:space="preserve">CTS) transmitted at highest </w:t>
        </w:r>
      </w:ins>
      <w:ins w:id="16" w:author="Liyunbo" w:date="2022-08-08T10:29:00Z">
        <w:r w:rsidR="006338FE">
          <w:rPr>
            <w:rFonts w:ascii="TimesNewRomanPSMT" w:hAnsi="TimesNewRomanPSMT"/>
            <w:color w:val="000000"/>
            <w:sz w:val="20"/>
          </w:rPr>
          <w:t>modulation</w:t>
        </w:r>
      </w:ins>
      <w:ins w:id="17" w:author="Liyunbo" w:date="2022-08-04T16:22:00Z">
        <w:r w:rsidRPr="0068100C">
          <w:rPr>
            <w:rFonts w:ascii="TimesNewRomanPSMT" w:hAnsi="TimesNewRomanPSMT"/>
            <w:color w:val="000000"/>
            <w:sz w:val="20"/>
          </w:rPr>
          <w:t xml:space="preserve"> rate </w:t>
        </w:r>
      </w:ins>
      <w:ins w:id="18" w:author="Liyunbo" w:date="2022-08-08T10:30:00Z">
        <w:r w:rsidR="006338FE">
          <w:rPr>
            <w:rFonts w:ascii="TimesNewRomanPSMT" w:hAnsi="TimesNewRomanPSMT"/>
            <w:color w:val="000000"/>
            <w:sz w:val="20"/>
          </w:rPr>
          <w:t>of non-HT PPDU, which is</w:t>
        </w:r>
      </w:ins>
      <w:ins w:id="19" w:author="Liyunbo" w:date="2022-08-04T16:22:00Z">
        <w:r w:rsidRPr="0068100C">
          <w:rPr>
            <w:rFonts w:ascii="TimesNewRomanPSMT" w:hAnsi="TimesNewRomanPSMT"/>
            <w:color w:val="000000"/>
            <w:sz w:val="20"/>
          </w:rPr>
          <w:t xml:space="preserve"> 54 Mbps</w:t>
        </w:r>
        <w:r>
          <w:rPr>
            <w:rFonts w:ascii="TimesNewRomanPSMT" w:hAnsi="TimesNewRomanPSMT"/>
            <w:color w:val="000000"/>
            <w:sz w:val="20"/>
          </w:rPr>
          <w:t xml:space="preserve"> </w:t>
        </w:r>
        <w:r w:rsidRPr="0068100C">
          <w:rPr>
            <w:sz w:val="20"/>
          </w:rPr>
          <w:t>(#</w:t>
        </w:r>
        <w:r w:rsidRPr="0068100C">
          <w:rPr>
            <w:rFonts w:ascii="Arial" w:hAnsi="Arial" w:cs="Arial"/>
            <w:sz w:val="20"/>
          </w:rPr>
          <w:t>13736</w:t>
        </w:r>
        <w:r w:rsidRPr="0068100C">
          <w:rPr>
            <w:sz w:val="20"/>
          </w:rPr>
          <w:t>)</w:t>
        </w:r>
        <w:r w:rsidRPr="0068100C">
          <w:rPr>
            <w:rFonts w:ascii="TimesNewRomanPSMT" w:hAnsi="TimesNewRomanPSMT"/>
            <w:color w:val="000000"/>
            <w:sz w:val="20"/>
          </w:rPr>
          <w:t>.</w:t>
        </w:r>
      </w:ins>
    </w:p>
    <w:sectPr w:rsidR="00FE3FAD" w:rsidRPr="0068100C" w:rsidSect="005A0561">
      <w:headerReference w:type="default" r:id="rId14"/>
      <w:footerReference w:type="default" r:id="rId15"/>
      <w:pgSz w:w="12240" w:h="15840"/>
      <w:pgMar w:top="1280" w:right="1660" w:bottom="880" w:left="1140" w:header="661" w:footer="681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D2CC" w16cex:dateUtc="2021-02-23T18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28F3D04" w16cid:durableId="23DFD2C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ED93E2" w14:textId="77777777" w:rsidR="00DF1DB0" w:rsidRDefault="00DF1DB0">
      <w:r>
        <w:separator/>
      </w:r>
    </w:p>
  </w:endnote>
  <w:endnote w:type="continuationSeparator" w:id="0">
    <w:p w14:paraId="0B8E75D1" w14:textId="77777777" w:rsidR="00DF1DB0" w:rsidRDefault="00DF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935A0" w14:textId="438EFE1E" w:rsidR="006D1B5B" w:rsidRPr="00DF3474" w:rsidRDefault="006D1B5B">
    <w:pPr>
      <w:pStyle w:val="a4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 w:rsidR="006A0601">
      <w:rPr>
        <w:noProof/>
        <w:lang w:val="fr-FR"/>
      </w:rPr>
      <w:t>3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t>Yunbo Li</w:t>
    </w:r>
    <w:r w:rsidRPr="00DF3474">
      <w:rPr>
        <w:lang w:val="fr-FR"/>
      </w:rPr>
      <w:t xml:space="preserve"> (</w:t>
    </w:r>
    <w:sdt>
      <w:sdtPr>
        <w:rPr>
          <w:lang w:val="fr-FR"/>
        </w:rPr>
        <w:alias w:val="Company"/>
        <w:tag w:val=""/>
        <w:id w:val="1879051334"/>
        <w:placeholder>
          <w:docPart w:val="576548375E9D40F9874E663066A2D92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>
          <w:t>Huawei</w:t>
        </w:r>
      </w:sdtContent>
    </w:sdt>
    <w:r>
      <w:fldChar w:fldCharType="begin"/>
    </w:r>
    <w:r w:rsidRPr="00DF3474">
      <w:rPr>
        <w:lang w:val="fr-FR"/>
      </w:rPr>
      <w:instrText xml:space="preserve"> COMMENTS   \* MERGEFORMAT </w:instrText>
    </w:r>
    <w:r>
      <w:fldChar w:fldCharType="end"/>
    </w:r>
    <w:r w:rsidRPr="00DF3474">
      <w:rPr>
        <w:lang w:val="fr-FR"/>
      </w:rPr>
      <w:t>)</w:t>
    </w:r>
  </w:p>
  <w:p w14:paraId="32CB0861" w14:textId="77777777" w:rsidR="006D1B5B" w:rsidRPr="00DF3474" w:rsidRDefault="006D1B5B">
    <w:pPr>
      <w:rPr>
        <w:lang w:val="fr-FR"/>
      </w:rPr>
    </w:pPr>
  </w:p>
  <w:p w14:paraId="0DD4053E" w14:textId="77777777" w:rsidR="006D1B5B" w:rsidRDefault="006D1B5B"/>
  <w:p w14:paraId="561B2215" w14:textId="77777777" w:rsidR="006D1B5B" w:rsidRDefault="006D1B5B"/>
  <w:p w14:paraId="209D6FB8" w14:textId="77777777" w:rsidR="006D1B5B" w:rsidRDefault="006D1B5B"/>
  <w:p w14:paraId="73251C5E" w14:textId="77777777" w:rsidR="006D1B5B" w:rsidRDefault="006D1B5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A4AC37" w14:textId="77777777" w:rsidR="00DF1DB0" w:rsidRDefault="00DF1DB0">
      <w:r>
        <w:separator/>
      </w:r>
    </w:p>
  </w:footnote>
  <w:footnote w:type="continuationSeparator" w:id="0">
    <w:p w14:paraId="066200B0" w14:textId="77777777" w:rsidR="00DF1DB0" w:rsidRDefault="00DF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F78D2" w14:textId="767B867A" w:rsidR="006D1B5B" w:rsidRDefault="006D1B5B">
    <w:pPr>
      <w:pStyle w:val="a5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6A0601">
      <w:rPr>
        <w:noProof/>
      </w:rPr>
      <w:t>August 2022</w:t>
    </w:r>
    <w:r>
      <w:fldChar w:fldCharType="end"/>
    </w:r>
    <w:r>
      <w:tab/>
    </w:r>
    <w:r>
      <w:tab/>
    </w:r>
    <w:r w:rsidR="00DF1DB0">
      <w:fldChar w:fldCharType="begin"/>
    </w:r>
    <w:r w:rsidR="00DF1DB0">
      <w:instrText xml:space="preserve"> TITLE  \* MERGEFORMAT </w:instrText>
    </w:r>
    <w:r w:rsidR="00DF1DB0">
      <w:fldChar w:fldCharType="separate"/>
    </w:r>
    <w:r w:rsidR="00637048">
      <w:t>doc.: IEEE 802.11-22/1265</w:t>
    </w:r>
    <w:r>
      <w:t>r</w:t>
    </w:r>
    <w:r w:rsidR="00DF1DB0">
      <w:fldChar w:fldCharType="end"/>
    </w:r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D769ED"/>
    <w:multiLevelType w:val="hybridMultilevel"/>
    <w:tmpl w:val="ECF2A356"/>
    <w:lvl w:ilvl="0" w:tplc="4AF4E4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03C8B"/>
    <w:multiLevelType w:val="multilevel"/>
    <w:tmpl w:val="9B80E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0B07ED9"/>
    <w:multiLevelType w:val="hybridMultilevel"/>
    <w:tmpl w:val="335EF190"/>
    <w:lvl w:ilvl="0" w:tplc="9D3E02F6">
      <w:start w:val="1"/>
      <w:numFmt w:val="bullet"/>
      <w:lvlText w:val=""/>
      <w:lvlJc w:val="left"/>
      <w:pPr>
        <w:ind w:left="11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6" w15:restartNumberingAfterBreak="0">
    <w:nsid w:val="694D7CBB"/>
    <w:multiLevelType w:val="hybridMultilevel"/>
    <w:tmpl w:val="EACC2702"/>
    <w:lvl w:ilvl="0" w:tplc="BD68D5BA">
      <w:start w:val="1"/>
      <w:numFmt w:val="bullet"/>
      <w:lvlText w:val="–"/>
      <w:lvlJc w:val="left"/>
      <w:pPr>
        <w:ind w:left="84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7EB23DCE"/>
    <w:multiLevelType w:val="hybridMultilevel"/>
    <w:tmpl w:val="E5E6655C"/>
    <w:lvl w:ilvl="0" w:tplc="7728C5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2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rk, Minyoung">
    <w15:presenceInfo w15:providerId="AD" w15:userId="S::minyoung.park@intel.com::127d513f-da54-4474-846e-76202393764d"/>
  </w15:person>
  <w15:person w15:author="Liyunbo">
    <w15:presenceInfo w15:providerId="AD" w15:userId="S-1-5-21-147214757-305610072-1517763936-6162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AA7"/>
    <w:rsid w:val="000000A7"/>
    <w:rsid w:val="00002781"/>
    <w:rsid w:val="00002A96"/>
    <w:rsid w:val="00002B6A"/>
    <w:rsid w:val="00003D2D"/>
    <w:rsid w:val="00004683"/>
    <w:rsid w:val="000053CF"/>
    <w:rsid w:val="00005903"/>
    <w:rsid w:val="00007917"/>
    <w:rsid w:val="00007C9B"/>
    <w:rsid w:val="00013A38"/>
    <w:rsid w:val="00013F2D"/>
    <w:rsid w:val="00014356"/>
    <w:rsid w:val="0001580F"/>
    <w:rsid w:val="00015EE0"/>
    <w:rsid w:val="00016100"/>
    <w:rsid w:val="00017168"/>
    <w:rsid w:val="00021324"/>
    <w:rsid w:val="00021C10"/>
    <w:rsid w:val="0002245F"/>
    <w:rsid w:val="000225F0"/>
    <w:rsid w:val="000229C4"/>
    <w:rsid w:val="000233A6"/>
    <w:rsid w:val="00024269"/>
    <w:rsid w:val="00025AE8"/>
    <w:rsid w:val="00025D3B"/>
    <w:rsid w:val="00025F24"/>
    <w:rsid w:val="0002651F"/>
    <w:rsid w:val="00026850"/>
    <w:rsid w:val="00026ACD"/>
    <w:rsid w:val="0002714F"/>
    <w:rsid w:val="0002756A"/>
    <w:rsid w:val="000308AB"/>
    <w:rsid w:val="0003491A"/>
    <w:rsid w:val="00035667"/>
    <w:rsid w:val="00035D4D"/>
    <w:rsid w:val="000361E3"/>
    <w:rsid w:val="000371D3"/>
    <w:rsid w:val="000374C2"/>
    <w:rsid w:val="00037685"/>
    <w:rsid w:val="0003771E"/>
    <w:rsid w:val="000423B2"/>
    <w:rsid w:val="00042854"/>
    <w:rsid w:val="0004439F"/>
    <w:rsid w:val="00045515"/>
    <w:rsid w:val="0004587C"/>
    <w:rsid w:val="00046950"/>
    <w:rsid w:val="000472CE"/>
    <w:rsid w:val="00051832"/>
    <w:rsid w:val="00051E7C"/>
    <w:rsid w:val="00054247"/>
    <w:rsid w:val="000552BF"/>
    <w:rsid w:val="000567FC"/>
    <w:rsid w:val="000568B0"/>
    <w:rsid w:val="0005694E"/>
    <w:rsid w:val="00057CD5"/>
    <w:rsid w:val="00060E55"/>
    <w:rsid w:val="00061BF1"/>
    <w:rsid w:val="00061C3D"/>
    <w:rsid w:val="0006290F"/>
    <w:rsid w:val="00065B02"/>
    <w:rsid w:val="0006639B"/>
    <w:rsid w:val="00066B97"/>
    <w:rsid w:val="00066D8A"/>
    <w:rsid w:val="0007175C"/>
    <w:rsid w:val="00071F86"/>
    <w:rsid w:val="00072045"/>
    <w:rsid w:val="00073B29"/>
    <w:rsid w:val="00073D5F"/>
    <w:rsid w:val="00074C9D"/>
    <w:rsid w:val="00074D5A"/>
    <w:rsid w:val="000751B3"/>
    <w:rsid w:val="000763E2"/>
    <w:rsid w:val="000804D5"/>
    <w:rsid w:val="000818A3"/>
    <w:rsid w:val="00083668"/>
    <w:rsid w:val="000839DB"/>
    <w:rsid w:val="000845A2"/>
    <w:rsid w:val="000846C1"/>
    <w:rsid w:val="0008470E"/>
    <w:rsid w:val="00084B69"/>
    <w:rsid w:val="000862E6"/>
    <w:rsid w:val="00086987"/>
    <w:rsid w:val="00086BBE"/>
    <w:rsid w:val="00093ED9"/>
    <w:rsid w:val="000946B8"/>
    <w:rsid w:val="00094C78"/>
    <w:rsid w:val="000969A1"/>
    <w:rsid w:val="0009748E"/>
    <w:rsid w:val="0009756B"/>
    <w:rsid w:val="000979D0"/>
    <w:rsid w:val="000A1955"/>
    <w:rsid w:val="000A1B13"/>
    <w:rsid w:val="000A2445"/>
    <w:rsid w:val="000A2B3F"/>
    <w:rsid w:val="000A4F79"/>
    <w:rsid w:val="000A6647"/>
    <w:rsid w:val="000A6B90"/>
    <w:rsid w:val="000A6C58"/>
    <w:rsid w:val="000B15EC"/>
    <w:rsid w:val="000B2409"/>
    <w:rsid w:val="000B461F"/>
    <w:rsid w:val="000B5B91"/>
    <w:rsid w:val="000B7723"/>
    <w:rsid w:val="000B784B"/>
    <w:rsid w:val="000B79CD"/>
    <w:rsid w:val="000C02DA"/>
    <w:rsid w:val="000C2EF6"/>
    <w:rsid w:val="000C4C38"/>
    <w:rsid w:val="000C5F3E"/>
    <w:rsid w:val="000C6544"/>
    <w:rsid w:val="000D01A8"/>
    <w:rsid w:val="000D380E"/>
    <w:rsid w:val="000D5894"/>
    <w:rsid w:val="000D713F"/>
    <w:rsid w:val="000E0050"/>
    <w:rsid w:val="000E109B"/>
    <w:rsid w:val="000E12C8"/>
    <w:rsid w:val="000E1361"/>
    <w:rsid w:val="000E233B"/>
    <w:rsid w:val="000E2CA6"/>
    <w:rsid w:val="000E3163"/>
    <w:rsid w:val="000E4DD1"/>
    <w:rsid w:val="000E6714"/>
    <w:rsid w:val="000F09C1"/>
    <w:rsid w:val="000F6CED"/>
    <w:rsid w:val="000F7821"/>
    <w:rsid w:val="000F7838"/>
    <w:rsid w:val="000F7EC8"/>
    <w:rsid w:val="00101596"/>
    <w:rsid w:val="0010245D"/>
    <w:rsid w:val="0010281E"/>
    <w:rsid w:val="0010363F"/>
    <w:rsid w:val="00103EE3"/>
    <w:rsid w:val="00104E52"/>
    <w:rsid w:val="001053BD"/>
    <w:rsid w:val="00106127"/>
    <w:rsid w:val="0010704F"/>
    <w:rsid w:val="001072C2"/>
    <w:rsid w:val="001074AE"/>
    <w:rsid w:val="00110B78"/>
    <w:rsid w:val="00111CFA"/>
    <w:rsid w:val="00111F98"/>
    <w:rsid w:val="001171AF"/>
    <w:rsid w:val="00117386"/>
    <w:rsid w:val="00117CC7"/>
    <w:rsid w:val="00117CC9"/>
    <w:rsid w:val="00121B31"/>
    <w:rsid w:val="00122B8E"/>
    <w:rsid w:val="0012477E"/>
    <w:rsid w:val="00126AF5"/>
    <w:rsid w:val="00126FD1"/>
    <w:rsid w:val="0012772B"/>
    <w:rsid w:val="00130C0D"/>
    <w:rsid w:val="00132348"/>
    <w:rsid w:val="001323E9"/>
    <w:rsid w:val="00134C55"/>
    <w:rsid w:val="0013617A"/>
    <w:rsid w:val="00136CFC"/>
    <w:rsid w:val="001374A3"/>
    <w:rsid w:val="00140AF7"/>
    <w:rsid w:val="00141376"/>
    <w:rsid w:val="00141692"/>
    <w:rsid w:val="001419B6"/>
    <w:rsid w:val="00141CA4"/>
    <w:rsid w:val="00141DFD"/>
    <w:rsid w:val="00141E86"/>
    <w:rsid w:val="001422FA"/>
    <w:rsid w:val="0014280C"/>
    <w:rsid w:val="00142A98"/>
    <w:rsid w:val="00142F85"/>
    <w:rsid w:val="00143077"/>
    <w:rsid w:val="00143B8C"/>
    <w:rsid w:val="00146B6F"/>
    <w:rsid w:val="00151B2B"/>
    <w:rsid w:val="00152359"/>
    <w:rsid w:val="00152E32"/>
    <w:rsid w:val="00155F03"/>
    <w:rsid w:val="00157AE7"/>
    <w:rsid w:val="001603D0"/>
    <w:rsid w:val="00160858"/>
    <w:rsid w:val="00160E79"/>
    <w:rsid w:val="001610A7"/>
    <w:rsid w:val="00162976"/>
    <w:rsid w:val="00162B1A"/>
    <w:rsid w:val="00162B2C"/>
    <w:rsid w:val="00164271"/>
    <w:rsid w:val="00164A98"/>
    <w:rsid w:val="00164C75"/>
    <w:rsid w:val="00165164"/>
    <w:rsid w:val="00165243"/>
    <w:rsid w:val="001677BF"/>
    <w:rsid w:val="00167DBE"/>
    <w:rsid w:val="00170A3C"/>
    <w:rsid w:val="00172F06"/>
    <w:rsid w:val="00173740"/>
    <w:rsid w:val="00173E5E"/>
    <w:rsid w:val="0017432E"/>
    <w:rsid w:val="001743FC"/>
    <w:rsid w:val="001747DB"/>
    <w:rsid w:val="00174EAC"/>
    <w:rsid w:val="001757F2"/>
    <w:rsid w:val="00175858"/>
    <w:rsid w:val="001768CB"/>
    <w:rsid w:val="00177068"/>
    <w:rsid w:val="00177CE7"/>
    <w:rsid w:val="00180D46"/>
    <w:rsid w:val="0018164D"/>
    <w:rsid w:val="00181A74"/>
    <w:rsid w:val="001838C6"/>
    <w:rsid w:val="00184827"/>
    <w:rsid w:val="00185986"/>
    <w:rsid w:val="00187B21"/>
    <w:rsid w:val="00190686"/>
    <w:rsid w:val="001911EC"/>
    <w:rsid w:val="00191CD7"/>
    <w:rsid w:val="00192A58"/>
    <w:rsid w:val="00192A5B"/>
    <w:rsid w:val="00195850"/>
    <w:rsid w:val="00195EBE"/>
    <w:rsid w:val="001968A8"/>
    <w:rsid w:val="001A0178"/>
    <w:rsid w:val="001A0F38"/>
    <w:rsid w:val="001A10D4"/>
    <w:rsid w:val="001A1A08"/>
    <w:rsid w:val="001A1C5E"/>
    <w:rsid w:val="001A25FA"/>
    <w:rsid w:val="001A51BC"/>
    <w:rsid w:val="001A5286"/>
    <w:rsid w:val="001A597C"/>
    <w:rsid w:val="001A6C05"/>
    <w:rsid w:val="001B1B49"/>
    <w:rsid w:val="001B2A31"/>
    <w:rsid w:val="001B2CC4"/>
    <w:rsid w:val="001B31A6"/>
    <w:rsid w:val="001B3D70"/>
    <w:rsid w:val="001B4FC3"/>
    <w:rsid w:val="001B55DA"/>
    <w:rsid w:val="001B6471"/>
    <w:rsid w:val="001B68EE"/>
    <w:rsid w:val="001B76FE"/>
    <w:rsid w:val="001C1ADC"/>
    <w:rsid w:val="001C34F7"/>
    <w:rsid w:val="001C44AC"/>
    <w:rsid w:val="001C46A2"/>
    <w:rsid w:val="001C5AFD"/>
    <w:rsid w:val="001C6548"/>
    <w:rsid w:val="001C685B"/>
    <w:rsid w:val="001C7EAD"/>
    <w:rsid w:val="001D11EB"/>
    <w:rsid w:val="001D39F8"/>
    <w:rsid w:val="001D3C40"/>
    <w:rsid w:val="001D4203"/>
    <w:rsid w:val="001D58D1"/>
    <w:rsid w:val="001D6097"/>
    <w:rsid w:val="001D723B"/>
    <w:rsid w:val="001D7289"/>
    <w:rsid w:val="001D7BA8"/>
    <w:rsid w:val="001E048B"/>
    <w:rsid w:val="001E0ADE"/>
    <w:rsid w:val="001E1245"/>
    <w:rsid w:val="001E2B02"/>
    <w:rsid w:val="001E4107"/>
    <w:rsid w:val="001E5896"/>
    <w:rsid w:val="001E6213"/>
    <w:rsid w:val="001E768F"/>
    <w:rsid w:val="001F0230"/>
    <w:rsid w:val="001F07B2"/>
    <w:rsid w:val="001F0DC7"/>
    <w:rsid w:val="001F10D9"/>
    <w:rsid w:val="001F1C30"/>
    <w:rsid w:val="001F4C16"/>
    <w:rsid w:val="001F546A"/>
    <w:rsid w:val="001F5B4B"/>
    <w:rsid w:val="001F711E"/>
    <w:rsid w:val="001F75A8"/>
    <w:rsid w:val="00202106"/>
    <w:rsid w:val="00203660"/>
    <w:rsid w:val="00203759"/>
    <w:rsid w:val="00203D80"/>
    <w:rsid w:val="00204953"/>
    <w:rsid w:val="0020516C"/>
    <w:rsid w:val="002056CB"/>
    <w:rsid w:val="00205C55"/>
    <w:rsid w:val="0020642D"/>
    <w:rsid w:val="002071F4"/>
    <w:rsid w:val="00210200"/>
    <w:rsid w:val="0021035F"/>
    <w:rsid w:val="00210E83"/>
    <w:rsid w:val="00212A9C"/>
    <w:rsid w:val="00212F97"/>
    <w:rsid w:val="002142AE"/>
    <w:rsid w:val="00215CE5"/>
    <w:rsid w:val="00216535"/>
    <w:rsid w:val="00216D1C"/>
    <w:rsid w:val="00216EF4"/>
    <w:rsid w:val="00217BB3"/>
    <w:rsid w:val="002210FF"/>
    <w:rsid w:val="00221B16"/>
    <w:rsid w:val="002220B7"/>
    <w:rsid w:val="00222B2D"/>
    <w:rsid w:val="00222EFA"/>
    <w:rsid w:val="002232DE"/>
    <w:rsid w:val="00227A5D"/>
    <w:rsid w:val="00230372"/>
    <w:rsid w:val="0023042E"/>
    <w:rsid w:val="00231FFE"/>
    <w:rsid w:val="002322A5"/>
    <w:rsid w:val="00233058"/>
    <w:rsid w:val="00233592"/>
    <w:rsid w:val="00236B89"/>
    <w:rsid w:val="00237C17"/>
    <w:rsid w:val="002410DA"/>
    <w:rsid w:val="0024174B"/>
    <w:rsid w:val="00244006"/>
    <w:rsid w:val="00244CEA"/>
    <w:rsid w:val="0024525A"/>
    <w:rsid w:val="00245E73"/>
    <w:rsid w:val="00246554"/>
    <w:rsid w:val="00246AC0"/>
    <w:rsid w:val="002470FD"/>
    <w:rsid w:val="00250605"/>
    <w:rsid w:val="00250693"/>
    <w:rsid w:val="00250CF0"/>
    <w:rsid w:val="002545BF"/>
    <w:rsid w:val="0025518D"/>
    <w:rsid w:val="002556CC"/>
    <w:rsid w:val="0025635A"/>
    <w:rsid w:val="002578BB"/>
    <w:rsid w:val="00257D5A"/>
    <w:rsid w:val="00260983"/>
    <w:rsid w:val="00261602"/>
    <w:rsid w:val="00262F96"/>
    <w:rsid w:val="002633B1"/>
    <w:rsid w:val="00264848"/>
    <w:rsid w:val="00264EFE"/>
    <w:rsid w:val="00264F76"/>
    <w:rsid w:val="00267CFE"/>
    <w:rsid w:val="00270456"/>
    <w:rsid w:val="00270650"/>
    <w:rsid w:val="002727FA"/>
    <w:rsid w:val="00273983"/>
    <w:rsid w:val="00275C0D"/>
    <w:rsid w:val="002769AB"/>
    <w:rsid w:val="00280BAE"/>
    <w:rsid w:val="00280BF6"/>
    <w:rsid w:val="00280D2E"/>
    <w:rsid w:val="0028235F"/>
    <w:rsid w:val="0028292F"/>
    <w:rsid w:val="0028678D"/>
    <w:rsid w:val="0029020B"/>
    <w:rsid w:val="00291334"/>
    <w:rsid w:val="00291DF9"/>
    <w:rsid w:val="002929AC"/>
    <w:rsid w:val="00292DD0"/>
    <w:rsid w:val="00293A4A"/>
    <w:rsid w:val="00293F73"/>
    <w:rsid w:val="00293FE3"/>
    <w:rsid w:val="0029410C"/>
    <w:rsid w:val="00294BD0"/>
    <w:rsid w:val="002955E8"/>
    <w:rsid w:val="0029575F"/>
    <w:rsid w:val="00297412"/>
    <w:rsid w:val="00297C9A"/>
    <w:rsid w:val="002A0ADD"/>
    <w:rsid w:val="002A0C93"/>
    <w:rsid w:val="002A1C7D"/>
    <w:rsid w:val="002A3506"/>
    <w:rsid w:val="002A3512"/>
    <w:rsid w:val="002A390D"/>
    <w:rsid w:val="002A423C"/>
    <w:rsid w:val="002A54E2"/>
    <w:rsid w:val="002A7273"/>
    <w:rsid w:val="002A7552"/>
    <w:rsid w:val="002B0796"/>
    <w:rsid w:val="002B1A82"/>
    <w:rsid w:val="002B3890"/>
    <w:rsid w:val="002B436C"/>
    <w:rsid w:val="002B5FB2"/>
    <w:rsid w:val="002B6510"/>
    <w:rsid w:val="002B6673"/>
    <w:rsid w:val="002C24B0"/>
    <w:rsid w:val="002C3AA5"/>
    <w:rsid w:val="002C522E"/>
    <w:rsid w:val="002C6304"/>
    <w:rsid w:val="002C78E8"/>
    <w:rsid w:val="002D0055"/>
    <w:rsid w:val="002D02D7"/>
    <w:rsid w:val="002D1BA9"/>
    <w:rsid w:val="002D2C4B"/>
    <w:rsid w:val="002D2EA5"/>
    <w:rsid w:val="002D3314"/>
    <w:rsid w:val="002D4185"/>
    <w:rsid w:val="002D44BE"/>
    <w:rsid w:val="002D6402"/>
    <w:rsid w:val="002D6B31"/>
    <w:rsid w:val="002D6BA1"/>
    <w:rsid w:val="002D6D2D"/>
    <w:rsid w:val="002E13B4"/>
    <w:rsid w:val="002E18D1"/>
    <w:rsid w:val="002E1D58"/>
    <w:rsid w:val="002E36EB"/>
    <w:rsid w:val="002E3800"/>
    <w:rsid w:val="002E4285"/>
    <w:rsid w:val="002E5B83"/>
    <w:rsid w:val="002E6242"/>
    <w:rsid w:val="002E6B14"/>
    <w:rsid w:val="002E7044"/>
    <w:rsid w:val="002E7325"/>
    <w:rsid w:val="002E778F"/>
    <w:rsid w:val="002E7B37"/>
    <w:rsid w:val="002F0431"/>
    <w:rsid w:val="002F098B"/>
    <w:rsid w:val="002F0D74"/>
    <w:rsid w:val="002F17F0"/>
    <w:rsid w:val="002F1EAA"/>
    <w:rsid w:val="002F234F"/>
    <w:rsid w:val="002F2390"/>
    <w:rsid w:val="002F24B1"/>
    <w:rsid w:val="002F2E08"/>
    <w:rsid w:val="002F33DE"/>
    <w:rsid w:val="002F3800"/>
    <w:rsid w:val="002F53CF"/>
    <w:rsid w:val="002F5AB0"/>
    <w:rsid w:val="003009B6"/>
    <w:rsid w:val="00300CBC"/>
    <w:rsid w:val="00300FF8"/>
    <w:rsid w:val="003017E1"/>
    <w:rsid w:val="00301855"/>
    <w:rsid w:val="00302E3D"/>
    <w:rsid w:val="00303AA2"/>
    <w:rsid w:val="003063FB"/>
    <w:rsid w:val="003066B8"/>
    <w:rsid w:val="003111DF"/>
    <w:rsid w:val="003115A5"/>
    <w:rsid w:val="0031231B"/>
    <w:rsid w:val="00314A73"/>
    <w:rsid w:val="00314DE7"/>
    <w:rsid w:val="003165E2"/>
    <w:rsid w:val="003170B1"/>
    <w:rsid w:val="0031742F"/>
    <w:rsid w:val="003174BD"/>
    <w:rsid w:val="003177AD"/>
    <w:rsid w:val="0032005C"/>
    <w:rsid w:val="00320E15"/>
    <w:rsid w:val="00321A8F"/>
    <w:rsid w:val="003234A6"/>
    <w:rsid w:val="00324C83"/>
    <w:rsid w:val="00325031"/>
    <w:rsid w:val="00326175"/>
    <w:rsid w:val="00331E45"/>
    <w:rsid w:val="00332263"/>
    <w:rsid w:val="0033263A"/>
    <w:rsid w:val="00333DDF"/>
    <w:rsid w:val="00334820"/>
    <w:rsid w:val="003358E4"/>
    <w:rsid w:val="003368A8"/>
    <w:rsid w:val="00336932"/>
    <w:rsid w:val="003369B1"/>
    <w:rsid w:val="00336CD7"/>
    <w:rsid w:val="00340179"/>
    <w:rsid w:val="003414E1"/>
    <w:rsid w:val="00341C5E"/>
    <w:rsid w:val="00344903"/>
    <w:rsid w:val="00344B05"/>
    <w:rsid w:val="00346D99"/>
    <w:rsid w:val="00346FF3"/>
    <w:rsid w:val="003471BA"/>
    <w:rsid w:val="003502CC"/>
    <w:rsid w:val="0035042C"/>
    <w:rsid w:val="00351EEE"/>
    <w:rsid w:val="00352343"/>
    <w:rsid w:val="00353808"/>
    <w:rsid w:val="0035551E"/>
    <w:rsid w:val="00356FE9"/>
    <w:rsid w:val="0035725E"/>
    <w:rsid w:val="003573D5"/>
    <w:rsid w:val="00357B12"/>
    <w:rsid w:val="00361861"/>
    <w:rsid w:val="00362D39"/>
    <w:rsid w:val="00363593"/>
    <w:rsid w:val="003639EB"/>
    <w:rsid w:val="003642E1"/>
    <w:rsid w:val="00365E37"/>
    <w:rsid w:val="00366056"/>
    <w:rsid w:val="00367AFD"/>
    <w:rsid w:val="003711EB"/>
    <w:rsid w:val="0037198F"/>
    <w:rsid w:val="00372516"/>
    <w:rsid w:val="003735CD"/>
    <w:rsid w:val="00374DB1"/>
    <w:rsid w:val="00375CAA"/>
    <w:rsid w:val="00375D98"/>
    <w:rsid w:val="0037621C"/>
    <w:rsid w:val="00380B99"/>
    <w:rsid w:val="003837F2"/>
    <w:rsid w:val="00383827"/>
    <w:rsid w:val="00384B55"/>
    <w:rsid w:val="00386B58"/>
    <w:rsid w:val="00386FFB"/>
    <w:rsid w:val="00391DF8"/>
    <w:rsid w:val="003929FD"/>
    <w:rsid w:val="0039337C"/>
    <w:rsid w:val="0039759D"/>
    <w:rsid w:val="00397A0B"/>
    <w:rsid w:val="00397F14"/>
    <w:rsid w:val="003A0343"/>
    <w:rsid w:val="003A0A11"/>
    <w:rsid w:val="003A1172"/>
    <w:rsid w:val="003A23BD"/>
    <w:rsid w:val="003A60F7"/>
    <w:rsid w:val="003B00BA"/>
    <w:rsid w:val="003B051C"/>
    <w:rsid w:val="003B0DBD"/>
    <w:rsid w:val="003B32A4"/>
    <w:rsid w:val="003B36C2"/>
    <w:rsid w:val="003B4F97"/>
    <w:rsid w:val="003B5975"/>
    <w:rsid w:val="003B5CC8"/>
    <w:rsid w:val="003C1D44"/>
    <w:rsid w:val="003C3DAD"/>
    <w:rsid w:val="003C476F"/>
    <w:rsid w:val="003D0DB8"/>
    <w:rsid w:val="003D1229"/>
    <w:rsid w:val="003D1C3B"/>
    <w:rsid w:val="003D332C"/>
    <w:rsid w:val="003D5CB0"/>
    <w:rsid w:val="003D7D34"/>
    <w:rsid w:val="003E013D"/>
    <w:rsid w:val="003E01F3"/>
    <w:rsid w:val="003E112F"/>
    <w:rsid w:val="003E2843"/>
    <w:rsid w:val="003E3832"/>
    <w:rsid w:val="003E4ABA"/>
    <w:rsid w:val="003E5C1D"/>
    <w:rsid w:val="003E7C68"/>
    <w:rsid w:val="003F074F"/>
    <w:rsid w:val="003F10E4"/>
    <w:rsid w:val="003F11D9"/>
    <w:rsid w:val="003F3CC2"/>
    <w:rsid w:val="003F4755"/>
    <w:rsid w:val="003F4B3C"/>
    <w:rsid w:val="003F5340"/>
    <w:rsid w:val="003F5E7C"/>
    <w:rsid w:val="003F6B5E"/>
    <w:rsid w:val="003F7AE1"/>
    <w:rsid w:val="00400645"/>
    <w:rsid w:val="00400A64"/>
    <w:rsid w:val="00400E6C"/>
    <w:rsid w:val="00401BC4"/>
    <w:rsid w:val="0040358F"/>
    <w:rsid w:val="00404EF5"/>
    <w:rsid w:val="00405382"/>
    <w:rsid w:val="004063C6"/>
    <w:rsid w:val="00406E7F"/>
    <w:rsid w:val="00407470"/>
    <w:rsid w:val="0040756F"/>
    <w:rsid w:val="00410442"/>
    <w:rsid w:val="0041233C"/>
    <w:rsid w:val="00413373"/>
    <w:rsid w:val="00414100"/>
    <w:rsid w:val="00416503"/>
    <w:rsid w:val="00417BBF"/>
    <w:rsid w:val="0042004A"/>
    <w:rsid w:val="00420A22"/>
    <w:rsid w:val="0042131A"/>
    <w:rsid w:val="00424D2C"/>
    <w:rsid w:val="00425B89"/>
    <w:rsid w:val="00430522"/>
    <w:rsid w:val="0043243D"/>
    <w:rsid w:val="00432950"/>
    <w:rsid w:val="00433406"/>
    <w:rsid w:val="00433BF2"/>
    <w:rsid w:val="00434119"/>
    <w:rsid w:val="00435B8B"/>
    <w:rsid w:val="00436CF1"/>
    <w:rsid w:val="00436D09"/>
    <w:rsid w:val="00437257"/>
    <w:rsid w:val="00437A0A"/>
    <w:rsid w:val="00437BE2"/>
    <w:rsid w:val="004406EA"/>
    <w:rsid w:val="00440C98"/>
    <w:rsid w:val="00442037"/>
    <w:rsid w:val="00442856"/>
    <w:rsid w:val="00443B20"/>
    <w:rsid w:val="0044570A"/>
    <w:rsid w:val="00451CDF"/>
    <w:rsid w:val="00452028"/>
    <w:rsid w:val="00453F39"/>
    <w:rsid w:val="0045431C"/>
    <w:rsid w:val="00454AB3"/>
    <w:rsid w:val="004555A6"/>
    <w:rsid w:val="00455F9B"/>
    <w:rsid w:val="00456014"/>
    <w:rsid w:val="00457333"/>
    <w:rsid w:val="004574B5"/>
    <w:rsid w:val="00457797"/>
    <w:rsid w:val="00457AB0"/>
    <w:rsid w:val="004616C5"/>
    <w:rsid w:val="004622B1"/>
    <w:rsid w:val="00463797"/>
    <w:rsid w:val="004655C4"/>
    <w:rsid w:val="00466599"/>
    <w:rsid w:val="00466ECB"/>
    <w:rsid w:val="00466F86"/>
    <w:rsid w:val="004701F8"/>
    <w:rsid w:val="00473469"/>
    <w:rsid w:val="00474372"/>
    <w:rsid w:val="004754AC"/>
    <w:rsid w:val="004773F2"/>
    <w:rsid w:val="004809E5"/>
    <w:rsid w:val="00480B32"/>
    <w:rsid w:val="00481A0E"/>
    <w:rsid w:val="00482B76"/>
    <w:rsid w:val="00484D2F"/>
    <w:rsid w:val="00487A30"/>
    <w:rsid w:val="00487C22"/>
    <w:rsid w:val="00490719"/>
    <w:rsid w:val="00490729"/>
    <w:rsid w:val="004916EB"/>
    <w:rsid w:val="0049281B"/>
    <w:rsid w:val="0049405F"/>
    <w:rsid w:val="004958C0"/>
    <w:rsid w:val="00496822"/>
    <w:rsid w:val="004A0148"/>
    <w:rsid w:val="004A046D"/>
    <w:rsid w:val="004A5446"/>
    <w:rsid w:val="004A5867"/>
    <w:rsid w:val="004A72C1"/>
    <w:rsid w:val="004A7932"/>
    <w:rsid w:val="004B064B"/>
    <w:rsid w:val="004B25C6"/>
    <w:rsid w:val="004B2A3C"/>
    <w:rsid w:val="004B36B2"/>
    <w:rsid w:val="004B52D6"/>
    <w:rsid w:val="004B546D"/>
    <w:rsid w:val="004B616E"/>
    <w:rsid w:val="004B6222"/>
    <w:rsid w:val="004B637D"/>
    <w:rsid w:val="004B64BE"/>
    <w:rsid w:val="004B7327"/>
    <w:rsid w:val="004B7979"/>
    <w:rsid w:val="004B7E51"/>
    <w:rsid w:val="004C045E"/>
    <w:rsid w:val="004C1C53"/>
    <w:rsid w:val="004C1EFA"/>
    <w:rsid w:val="004C391C"/>
    <w:rsid w:val="004C51D1"/>
    <w:rsid w:val="004C5993"/>
    <w:rsid w:val="004D0485"/>
    <w:rsid w:val="004D3125"/>
    <w:rsid w:val="004D39EA"/>
    <w:rsid w:val="004D3B3F"/>
    <w:rsid w:val="004D4B08"/>
    <w:rsid w:val="004D5734"/>
    <w:rsid w:val="004D5AF9"/>
    <w:rsid w:val="004D5D2D"/>
    <w:rsid w:val="004D5EBB"/>
    <w:rsid w:val="004D6850"/>
    <w:rsid w:val="004E0917"/>
    <w:rsid w:val="004E13CF"/>
    <w:rsid w:val="004E1DBD"/>
    <w:rsid w:val="004E3374"/>
    <w:rsid w:val="004E4B12"/>
    <w:rsid w:val="004E4ED4"/>
    <w:rsid w:val="004E5276"/>
    <w:rsid w:val="004E6919"/>
    <w:rsid w:val="004E70CC"/>
    <w:rsid w:val="004F10C4"/>
    <w:rsid w:val="004F1BAB"/>
    <w:rsid w:val="004F56A0"/>
    <w:rsid w:val="004F6745"/>
    <w:rsid w:val="0050057C"/>
    <w:rsid w:val="00501790"/>
    <w:rsid w:val="00501840"/>
    <w:rsid w:val="00503C31"/>
    <w:rsid w:val="00503EE9"/>
    <w:rsid w:val="00504480"/>
    <w:rsid w:val="00504577"/>
    <w:rsid w:val="005058C1"/>
    <w:rsid w:val="0050776F"/>
    <w:rsid w:val="005118D6"/>
    <w:rsid w:val="00512AA7"/>
    <w:rsid w:val="0051498D"/>
    <w:rsid w:val="00515CE3"/>
    <w:rsid w:val="00515F3E"/>
    <w:rsid w:val="005162BF"/>
    <w:rsid w:val="00516697"/>
    <w:rsid w:val="00516E1B"/>
    <w:rsid w:val="00516F06"/>
    <w:rsid w:val="0052071E"/>
    <w:rsid w:val="00520A19"/>
    <w:rsid w:val="00520DE2"/>
    <w:rsid w:val="0052114A"/>
    <w:rsid w:val="0052116A"/>
    <w:rsid w:val="005216A9"/>
    <w:rsid w:val="00523691"/>
    <w:rsid w:val="00523D51"/>
    <w:rsid w:val="005264E6"/>
    <w:rsid w:val="00530421"/>
    <w:rsid w:val="00531CDE"/>
    <w:rsid w:val="00533F6B"/>
    <w:rsid w:val="005352E1"/>
    <w:rsid w:val="00535678"/>
    <w:rsid w:val="005364A1"/>
    <w:rsid w:val="00537403"/>
    <w:rsid w:val="0053793F"/>
    <w:rsid w:val="005413DE"/>
    <w:rsid w:val="00542EE2"/>
    <w:rsid w:val="005438DA"/>
    <w:rsid w:val="00543C2C"/>
    <w:rsid w:val="005452AB"/>
    <w:rsid w:val="00545AAE"/>
    <w:rsid w:val="00547544"/>
    <w:rsid w:val="00547A2F"/>
    <w:rsid w:val="00550228"/>
    <w:rsid w:val="00551162"/>
    <w:rsid w:val="0055267F"/>
    <w:rsid w:val="0055346F"/>
    <w:rsid w:val="00554160"/>
    <w:rsid w:val="00554713"/>
    <w:rsid w:val="00554C09"/>
    <w:rsid w:val="00556AB3"/>
    <w:rsid w:val="00560B5A"/>
    <w:rsid w:val="00562061"/>
    <w:rsid w:val="005628B9"/>
    <w:rsid w:val="00563DA8"/>
    <w:rsid w:val="005648E7"/>
    <w:rsid w:val="005651A1"/>
    <w:rsid w:val="005653C8"/>
    <w:rsid w:val="00567E80"/>
    <w:rsid w:val="00570AA6"/>
    <w:rsid w:val="00570B37"/>
    <w:rsid w:val="005710B9"/>
    <w:rsid w:val="00571578"/>
    <w:rsid w:val="00571DE6"/>
    <w:rsid w:val="00571FE7"/>
    <w:rsid w:val="00572580"/>
    <w:rsid w:val="00572898"/>
    <w:rsid w:val="00572C38"/>
    <w:rsid w:val="00572F1B"/>
    <w:rsid w:val="00573E44"/>
    <w:rsid w:val="00574448"/>
    <w:rsid w:val="0057497F"/>
    <w:rsid w:val="00575869"/>
    <w:rsid w:val="00576508"/>
    <w:rsid w:val="00576EEC"/>
    <w:rsid w:val="005806F8"/>
    <w:rsid w:val="00581754"/>
    <w:rsid w:val="00581C35"/>
    <w:rsid w:val="0058343F"/>
    <w:rsid w:val="00583917"/>
    <w:rsid w:val="00584126"/>
    <w:rsid w:val="005859F6"/>
    <w:rsid w:val="0058671F"/>
    <w:rsid w:val="0059036C"/>
    <w:rsid w:val="0059472C"/>
    <w:rsid w:val="005979BC"/>
    <w:rsid w:val="005A0363"/>
    <w:rsid w:val="005A0561"/>
    <w:rsid w:val="005A36B9"/>
    <w:rsid w:val="005A3CE6"/>
    <w:rsid w:val="005A5DE3"/>
    <w:rsid w:val="005A7953"/>
    <w:rsid w:val="005B02D3"/>
    <w:rsid w:val="005B1130"/>
    <w:rsid w:val="005B11D5"/>
    <w:rsid w:val="005B23EA"/>
    <w:rsid w:val="005B33DA"/>
    <w:rsid w:val="005B341A"/>
    <w:rsid w:val="005B3884"/>
    <w:rsid w:val="005B38F9"/>
    <w:rsid w:val="005B41FC"/>
    <w:rsid w:val="005B49AA"/>
    <w:rsid w:val="005B5A9F"/>
    <w:rsid w:val="005B6B5C"/>
    <w:rsid w:val="005B75E2"/>
    <w:rsid w:val="005C0EC6"/>
    <w:rsid w:val="005C11BF"/>
    <w:rsid w:val="005C1485"/>
    <w:rsid w:val="005C436B"/>
    <w:rsid w:val="005C60C1"/>
    <w:rsid w:val="005C67A9"/>
    <w:rsid w:val="005D0034"/>
    <w:rsid w:val="005D0C74"/>
    <w:rsid w:val="005D1E21"/>
    <w:rsid w:val="005D2073"/>
    <w:rsid w:val="005D2E8A"/>
    <w:rsid w:val="005D380C"/>
    <w:rsid w:val="005D459C"/>
    <w:rsid w:val="005D5886"/>
    <w:rsid w:val="005D61B0"/>
    <w:rsid w:val="005D6C33"/>
    <w:rsid w:val="005D743B"/>
    <w:rsid w:val="005E14D1"/>
    <w:rsid w:val="005E2F43"/>
    <w:rsid w:val="005E4B9F"/>
    <w:rsid w:val="005E5B2F"/>
    <w:rsid w:val="005E6F8E"/>
    <w:rsid w:val="005E75F3"/>
    <w:rsid w:val="005E77EC"/>
    <w:rsid w:val="005F1C1E"/>
    <w:rsid w:val="005F3BED"/>
    <w:rsid w:val="006000E6"/>
    <w:rsid w:val="006006C6"/>
    <w:rsid w:val="00601010"/>
    <w:rsid w:val="00602BDA"/>
    <w:rsid w:val="00602DB5"/>
    <w:rsid w:val="00602EBF"/>
    <w:rsid w:val="00604420"/>
    <w:rsid w:val="00605134"/>
    <w:rsid w:val="006053F3"/>
    <w:rsid w:val="00605CEB"/>
    <w:rsid w:val="0060709B"/>
    <w:rsid w:val="00610939"/>
    <w:rsid w:val="00610C38"/>
    <w:rsid w:val="0061129C"/>
    <w:rsid w:val="00611557"/>
    <w:rsid w:val="00611E65"/>
    <w:rsid w:val="00612629"/>
    <w:rsid w:val="00613220"/>
    <w:rsid w:val="00613553"/>
    <w:rsid w:val="00613E61"/>
    <w:rsid w:val="00614B04"/>
    <w:rsid w:val="00615061"/>
    <w:rsid w:val="006163F8"/>
    <w:rsid w:val="00617076"/>
    <w:rsid w:val="006171E7"/>
    <w:rsid w:val="0061741C"/>
    <w:rsid w:val="00620162"/>
    <w:rsid w:val="00621E71"/>
    <w:rsid w:val="006224C2"/>
    <w:rsid w:val="00623EC7"/>
    <w:rsid w:val="0062440B"/>
    <w:rsid w:val="00624795"/>
    <w:rsid w:val="006258DC"/>
    <w:rsid w:val="00625A2B"/>
    <w:rsid w:val="0062675E"/>
    <w:rsid w:val="00626AC0"/>
    <w:rsid w:val="0063011F"/>
    <w:rsid w:val="00632A21"/>
    <w:rsid w:val="00632B7C"/>
    <w:rsid w:val="006338FE"/>
    <w:rsid w:val="006339C3"/>
    <w:rsid w:val="00635BC9"/>
    <w:rsid w:val="00636C8E"/>
    <w:rsid w:val="00637048"/>
    <w:rsid w:val="00637908"/>
    <w:rsid w:val="00637C35"/>
    <w:rsid w:val="00641AAB"/>
    <w:rsid w:val="006429CB"/>
    <w:rsid w:val="00644578"/>
    <w:rsid w:val="0064496D"/>
    <w:rsid w:val="00644A90"/>
    <w:rsid w:val="00645B64"/>
    <w:rsid w:val="00647EF1"/>
    <w:rsid w:val="0065045C"/>
    <w:rsid w:val="00652F8C"/>
    <w:rsid w:val="006535EA"/>
    <w:rsid w:val="00653853"/>
    <w:rsid w:val="006540F7"/>
    <w:rsid w:val="00660E4B"/>
    <w:rsid w:val="00661B07"/>
    <w:rsid w:val="00661BC4"/>
    <w:rsid w:val="00661C19"/>
    <w:rsid w:val="006622EC"/>
    <w:rsid w:val="006630E4"/>
    <w:rsid w:val="0066471B"/>
    <w:rsid w:val="00664B01"/>
    <w:rsid w:val="006650D0"/>
    <w:rsid w:val="00665646"/>
    <w:rsid w:val="00666CEF"/>
    <w:rsid w:val="00667C22"/>
    <w:rsid w:val="00670092"/>
    <w:rsid w:val="00671D22"/>
    <w:rsid w:val="00672AE1"/>
    <w:rsid w:val="00672ED7"/>
    <w:rsid w:val="0067358E"/>
    <w:rsid w:val="00674B18"/>
    <w:rsid w:val="00675C9C"/>
    <w:rsid w:val="0068017B"/>
    <w:rsid w:val="00680E7D"/>
    <w:rsid w:val="0068100C"/>
    <w:rsid w:val="00681C5C"/>
    <w:rsid w:val="0068270B"/>
    <w:rsid w:val="0068294F"/>
    <w:rsid w:val="006842FC"/>
    <w:rsid w:val="00684CBD"/>
    <w:rsid w:val="00684D32"/>
    <w:rsid w:val="00685A8E"/>
    <w:rsid w:val="00685F48"/>
    <w:rsid w:val="00687174"/>
    <w:rsid w:val="0069130A"/>
    <w:rsid w:val="0069281D"/>
    <w:rsid w:val="00695205"/>
    <w:rsid w:val="00696187"/>
    <w:rsid w:val="006963B9"/>
    <w:rsid w:val="00696DE1"/>
    <w:rsid w:val="006A0601"/>
    <w:rsid w:val="006A0EB2"/>
    <w:rsid w:val="006A2103"/>
    <w:rsid w:val="006A21ED"/>
    <w:rsid w:val="006A2C76"/>
    <w:rsid w:val="006A2CCB"/>
    <w:rsid w:val="006A4C8B"/>
    <w:rsid w:val="006A5204"/>
    <w:rsid w:val="006A53CB"/>
    <w:rsid w:val="006A6CA0"/>
    <w:rsid w:val="006A701A"/>
    <w:rsid w:val="006B01D7"/>
    <w:rsid w:val="006B1585"/>
    <w:rsid w:val="006B3668"/>
    <w:rsid w:val="006B3970"/>
    <w:rsid w:val="006B39E0"/>
    <w:rsid w:val="006B51DC"/>
    <w:rsid w:val="006B5430"/>
    <w:rsid w:val="006B64EF"/>
    <w:rsid w:val="006B7CA1"/>
    <w:rsid w:val="006C05B2"/>
    <w:rsid w:val="006C05CC"/>
    <w:rsid w:val="006C0727"/>
    <w:rsid w:val="006C0BA7"/>
    <w:rsid w:val="006C166A"/>
    <w:rsid w:val="006C1B47"/>
    <w:rsid w:val="006C2119"/>
    <w:rsid w:val="006C28E5"/>
    <w:rsid w:val="006C3401"/>
    <w:rsid w:val="006C48FB"/>
    <w:rsid w:val="006C4C3A"/>
    <w:rsid w:val="006C5602"/>
    <w:rsid w:val="006C6A2E"/>
    <w:rsid w:val="006C720C"/>
    <w:rsid w:val="006D1933"/>
    <w:rsid w:val="006D1B5B"/>
    <w:rsid w:val="006D633C"/>
    <w:rsid w:val="006D7079"/>
    <w:rsid w:val="006D7843"/>
    <w:rsid w:val="006E145F"/>
    <w:rsid w:val="006E3E56"/>
    <w:rsid w:val="006E3FDC"/>
    <w:rsid w:val="006E4164"/>
    <w:rsid w:val="006E4A4A"/>
    <w:rsid w:val="006E4DDB"/>
    <w:rsid w:val="006E5650"/>
    <w:rsid w:val="006F318D"/>
    <w:rsid w:val="006F44E4"/>
    <w:rsid w:val="006F523F"/>
    <w:rsid w:val="006F5BE5"/>
    <w:rsid w:val="006F5FF3"/>
    <w:rsid w:val="006F62ED"/>
    <w:rsid w:val="007039C3"/>
    <w:rsid w:val="00703D71"/>
    <w:rsid w:val="0070423B"/>
    <w:rsid w:val="007109B4"/>
    <w:rsid w:val="00710F1C"/>
    <w:rsid w:val="007113CD"/>
    <w:rsid w:val="00711AE2"/>
    <w:rsid w:val="007123FC"/>
    <w:rsid w:val="007147DC"/>
    <w:rsid w:val="00715DA2"/>
    <w:rsid w:val="0071740E"/>
    <w:rsid w:val="007206BA"/>
    <w:rsid w:val="0072297D"/>
    <w:rsid w:val="00722FAC"/>
    <w:rsid w:val="00724062"/>
    <w:rsid w:val="007252A3"/>
    <w:rsid w:val="00725381"/>
    <w:rsid w:val="00725509"/>
    <w:rsid w:val="0072649D"/>
    <w:rsid w:val="00726FF1"/>
    <w:rsid w:val="00727267"/>
    <w:rsid w:val="007276A3"/>
    <w:rsid w:val="00730E97"/>
    <w:rsid w:val="00732253"/>
    <w:rsid w:val="00732A57"/>
    <w:rsid w:val="00733302"/>
    <w:rsid w:val="0073367B"/>
    <w:rsid w:val="00735672"/>
    <w:rsid w:val="00736762"/>
    <w:rsid w:val="00736F2C"/>
    <w:rsid w:val="00736FFD"/>
    <w:rsid w:val="00737461"/>
    <w:rsid w:val="00740BF0"/>
    <w:rsid w:val="00743122"/>
    <w:rsid w:val="00744990"/>
    <w:rsid w:val="0074755A"/>
    <w:rsid w:val="00750393"/>
    <w:rsid w:val="007503F5"/>
    <w:rsid w:val="00750876"/>
    <w:rsid w:val="00752005"/>
    <w:rsid w:val="0075228C"/>
    <w:rsid w:val="00752F89"/>
    <w:rsid w:val="0075351A"/>
    <w:rsid w:val="00753D2E"/>
    <w:rsid w:val="00753E18"/>
    <w:rsid w:val="007541F8"/>
    <w:rsid w:val="00754351"/>
    <w:rsid w:val="0075470F"/>
    <w:rsid w:val="007563B3"/>
    <w:rsid w:val="00757890"/>
    <w:rsid w:val="00761ADC"/>
    <w:rsid w:val="007640EC"/>
    <w:rsid w:val="007643A2"/>
    <w:rsid w:val="007646DE"/>
    <w:rsid w:val="007654AA"/>
    <w:rsid w:val="00766BE1"/>
    <w:rsid w:val="00766EC7"/>
    <w:rsid w:val="00767C0C"/>
    <w:rsid w:val="00770572"/>
    <w:rsid w:val="00771598"/>
    <w:rsid w:val="007726DE"/>
    <w:rsid w:val="007729DE"/>
    <w:rsid w:val="007751CE"/>
    <w:rsid w:val="00775643"/>
    <w:rsid w:val="00776263"/>
    <w:rsid w:val="007773BB"/>
    <w:rsid w:val="00783913"/>
    <w:rsid w:val="007839D4"/>
    <w:rsid w:val="0078553D"/>
    <w:rsid w:val="0078676B"/>
    <w:rsid w:val="007870BF"/>
    <w:rsid w:val="007877B4"/>
    <w:rsid w:val="00787930"/>
    <w:rsid w:val="00791DC6"/>
    <w:rsid w:val="00791E38"/>
    <w:rsid w:val="00792020"/>
    <w:rsid w:val="0079279A"/>
    <w:rsid w:val="007929B4"/>
    <w:rsid w:val="00792F00"/>
    <w:rsid w:val="00792F55"/>
    <w:rsid w:val="0079306F"/>
    <w:rsid w:val="00796DAE"/>
    <w:rsid w:val="007A003A"/>
    <w:rsid w:val="007A1C50"/>
    <w:rsid w:val="007A3B91"/>
    <w:rsid w:val="007A3F63"/>
    <w:rsid w:val="007A4991"/>
    <w:rsid w:val="007A4C75"/>
    <w:rsid w:val="007A51DD"/>
    <w:rsid w:val="007A601E"/>
    <w:rsid w:val="007A6B8D"/>
    <w:rsid w:val="007A6CEE"/>
    <w:rsid w:val="007A761B"/>
    <w:rsid w:val="007B12CE"/>
    <w:rsid w:val="007B1F75"/>
    <w:rsid w:val="007B4D64"/>
    <w:rsid w:val="007B600D"/>
    <w:rsid w:val="007B6E83"/>
    <w:rsid w:val="007B7106"/>
    <w:rsid w:val="007C0CF5"/>
    <w:rsid w:val="007C19F6"/>
    <w:rsid w:val="007C25CD"/>
    <w:rsid w:val="007C25D1"/>
    <w:rsid w:val="007C2C14"/>
    <w:rsid w:val="007C5A1F"/>
    <w:rsid w:val="007C6872"/>
    <w:rsid w:val="007C726D"/>
    <w:rsid w:val="007C7309"/>
    <w:rsid w:val="007C7BDC"/>
    <w:rsid w:val="007D0610"/>
    <w:rsid w:val="007D0688"/>
    <w:rsid w:val="007D06D7"/>
    <w:rsid w:val="007D06DD"/>
    <w:rsid w:val="007D0F63"/>
    <w:rsid w:val="007D19D0"/>
    <w:rsid w:val="007D2973"/>
    <w:rsid w:val="007D4358"/>
    <w:rsid w:val="007D5244"/>
    <w:rsid w:val="007D684C"/>
    <w:rsid w:val="007D6AB0"/>
    <w:rsid w:val="007D784F"/>
    <w:rsid w:val="007D7862"/>
    <w:rsid w:val="007E0347"/>
    <w:rsid w:val="007E0666"/>
    <w:rsid w:val="007E19F4"/>
    <w:rsid w:val="007E32E0"/>
    <w:rsid w:val="007E41B4"/>
    <w:rsid w:val="007E52CB"/>
    <w:rsid w:val="007E6494"/>
    <w:rsid w:val="007E71CA"/>
    <w:rsid w:val="007F262C"/>
    <w:rsid w:val="007F27CD"/>
    <w:rsid w:val="007F3D4D"/>
    <w:rsid w:val="007F5030"/>
    <w:rsid w:val="007F5A40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2890"/>
    <w:rsid w:val="00804416"/>
    <w:rsid w:val="0080442B"/>
    <w:rsid w:val="008049D7"/>
    <w:rsid w:val="00805182"/>
    <w:rsid w:val="00805475"/>
    <w:rsid w:val="008071D6"/>
    <w:rsid w:val="00807DDE"/>
    <w:rsid w:val="00811660"/>
    <w:rsid w:val="008126CB"/>
    <w:rsid w:val="008130FD"/>
    <w:rsid w:val="008133B5"/>
    <w:rsid w:val="00813A48"/>
    <w:rsid w:val="00813D38"/>
    <w:rsid w:val="008143C4"/>
    <w:rsid w:val="00814BE2"/>
    <w:rsid w:val="00817362"/>
    <w:rsid w:val="0081797D"/>
    <w:rsid w:val="008202C1"/>
    <w:rsid w:val="008206D3"/>
    <w:rsid w:val="0082074F"/>
    <w:rsid w:val="008224A2"/>
    <w:rsid w:val="00823FA8"/>
    <w:rsid w:val="008275AE"/>
    <w:rsid w:val="00827743"/>
    <w:rsid w:val="00827AEB"/>
    <w:rsid w:val="0083034E"/>
    <w:rsid w:val="008305BA"/>
    <w:rsid w:val="00830DF4"/>
    <w:rsid w:val="00834C84"/>
    <w:rsid w:val="00836D3B"/>
    <w:rsid w:val="008401D9"/>
    <w:rsid w:val="0084255F"/>
    <w:rsid w:val="00842B40"/>
    <w:rsid w:val="00844162"/>
    <w:rsid w:val="0084628F"/>
    <w:rsid w:val="008463AD"/>
    <w:rsid w:val="00846784"/>
    <w:rsid w:val="008502F2"/>
    <w:rsid w:val="00850C37"/>
    <w:rsid w:val="00851917"/>
    <w:rsid w:val="00852179"/>
    <w:rsid w:val="0085294B"/>
    <w:rsid w:val="0085294F"/>
    <w:rsid w:val="00852ED6"/>
    <w:rsid w:val="00855066"/>
    <w:rsid w:val="00855D2D"/>
    <w:rsid w:val="008561CA"/>
    <w:rsid w:val="00860397"/>
    <w:rsid w:val="008617AA"/>
    <w:rsid w:val="00861813"/>
    <w:rsid w:val="008624D4"/>
    <w:rsid w:val="00863195"/>
    <w:rsid w:val="00866BDF"/>
    <w:rsid w:val="008676A5"/>
    <w:rsid w:val="00870CA4"/>
    <w:rsid w:val="00870FD9"/>
    <w:rsid w:val="00871FF9"/>
    <w:rsid w:val="00872093"/>
    <w:rsid w:val="008723F2"/>
    <w:rsid w:val="008727C8"/>
    <w:rsid w:val="008728C0"/>
    <w:rsid w:val="00873F4B"/>
    <w:rsid w:val="0087403B"/>
    <w:rsid w:val="00875B30"/>
    <w:rsid w:val="00877E77"/>
    <w:rsid w:val="00880678"/>
    <w:rsid w:val="00881494"/>
    <w:rsid w:val="008826AD"/>
    <w:rsid w:val="00884566"/>
    <w:rsid w:val="0088556F"/>
    <w:rsid w:val="0088560D"/>
    <w:rsid w:val="008861ED"/>
    <w:rsid w:val="00886C4F"/>
    <w:rsid w:val="00886D13"/>
    <w:rsid w:val="0089030E"/>
    <w:rsid w:val="0089041F"/>
    <w:rsid w:val="00890F27"/>
    <w:rsid w:val="00892294"/>
    <w:rsid w:val="00892C49"/>
    <w:rsid w:val="008933B5"/>
    <w:rsid w:val="008951E4"/>
    <w:rsid w:val="00895B0B"/>
    <w:rsid w:val="008961B6"/>
    <w:rsid w:val="008966CB"/>
    <w:rsid w:val="0089696C"/>
    <w:rsid w:val="00897087"/>
    <w:rsid w:val="008A003F"/>
    <w:rsid w:val="008A0316"/>
    <w:rsid w:val="008A08E1"/>
    <w:rsid w:val="008A0F62"/>
    <w:rsid w:val="008A1939"/>
    <w:rsid w:val="008A1E1A"/>
    <w:rsid w:val="008A49C9"/>
    <w:rsid w:val="008A6157"/>
    <w:rsid w:val="008A6D52"/>
    <w:rsid w:val="008A717F"/>
    <w:rsid w:val="008B01A0"/>
    <w:rsid w:val="008B204C"/>
    <w:rsid w:val="008B3C1E"/>
    <w:rsid w:val="008B5E3A"/>
    <w:rsid w:val="008C00F5"/>
    <w:rsid w:val="008C1AB0"/>
    <w:rsid w:val="008C42D6"/>
    <w:rsid w:val="008C4508"/>
    <w:rsid w:val="008C47F2"/>
    <w:rsid w:val="008D0042"/>
    <w:rsid w:val="008D029C"/>
    <w:rsid w:val="008D081F"/>
    <w:rsid w:val="008D085C"/>
    <w:rsid w:val="008D12B5"/>
    <w:rsid w:val="008D245A"/>
    <w:rsid w:val="008D2869"/>
    <w:rsid w:val="008D501D"/>
    <w:rsid w:val="008D5EEE"/>
    <w:rsid w:val="008D716F"/>
    <w:rsid w:val="008D738D"/>
    <w:rsid w:val="008E0C9A"/>
    <w:rsid w:val="008E1AA4"/>
    <w:rsid w:val="008E1ACF"/>
    <w:rsid w:val="008E1D46"/>
    <w:rsid w:val="008E3151"/>
    <w:rsid w:val="008E3444"/>
    <w:rsid w:val="008E3855"/>
    <w:rsid w:val="008E4DA6"/>
    <w:rsid w:val="008E6953"/>
    <w:rsid w:val="008E6C62"/>
    <w:rsid w:val="008E6CB5"/>
    <w:rsid w:val="008E77FB"/>
    <w:rsid w:val="008E7B8B"/>
    <w:rsid w:val="008F0692"/>
    <w:rsid w:val="008F254D"/>
    <w:rsid w:val="008F2B43"/>
    <w:rsid w:val="008F3AA6"/>
    <w:rsid w:val="008F3AF0"/>
    <w:rsid w:val="008F411A"/>
    <w:rsid w:val="008F4B97"/>
    <w:rsid w:val="008F65F4"/>
    <w:rsid w:val="008F725E"/>
    <w:rsid w:val="008F7A6B"/>
    <w:rsid w:val="00904CC2"/>
    <w:rsid w:val="0090559F"/>
    <w:rsid w:val="00905668"/>
    <w:rsid w:val="00905951"/>
    <w:rsid w:val="00905ADD"/>
    <w:rsid w:val="009069C1"/>
    <w:rsid w:val="00906FAA"/>
    <w:rsid w:val="0090743C"/>
    <w:rsid w:val="00907A4C"/>
    <w:rsid w:val="00907C14"/>
    <w:rsid w:val="00907EF9"/>
    <w:rsid w:val="00907F30"/>
    <w:rsid w:val="00911648"/>
    <w:rsid w:val="00913028"/>
    <w:rsid w:val="00913ABF"/>
    <w:rsid w:val="00917C91"/>
    <w:rsid w:val="009217F1"/>
    <w:rsid w:val="0092299D"/>
    <w:rsid w:val="00922D4C"/>
    <w:rsid w:val="00923796"/>
    <w:rsid w:val="009243BB"/>
    <w:rsid w:val="00924661"/>
    <w:rsid w:val="00924DDD"/>
    <w:rsid w:val="009265CE"/>
    <w:rsid w:val="009267D1"/>
    <w:rsid w:val="00926D2D"/>
    <w:rsid w:val="00927569"/>
    <w:rsid w:val="00930D15"/>
    <w:rsid w:val="00931D42"/>
    <w:rsid w:val="00933C84"/>
    <w:rsid w:val="00934DA1"/>
    <w:rsid w:val="00934DEF"/>
    <w:rsid w:val="0093524C"/>
    <w:rsid w:val="009352C6"/>
    <w:rsid w:val="00936B56"/>
    <w:rsid w:val="009376B5"/>
    <w:rsid w:val="00940284"/>
    <w:rsid w:val="00942A4D"/>
    <w:rsid w:val="0094301D"/>
    <w:rsid w:val="00943A55"/>
    <w:rsid w:val="009458AA"/>
    <w:rsid w:val="00945951"/>
    <w:rsid w:val="00947237"/>
    <w:rsid w:val="00950844"/>
    <w:rsid w:val="00950CA3"/>
    <w:rsid w:val="0095278A"/>
    <w:rsid w:val="00952C94"/>
    <w:rsid w:val="00955397"/>
    <w:rsid w:val="00956233"/>
    <w:rsid w:val="00956497"/>
    <w:rsid w:val="00956F1C"/>
    <w:rsid w:val="00960BFD"/>
    <w:rsid w:val="0096140C"/>
    <w:rsid w:val="00961F60"/>
    <w:rsid w:val="00962264"/>
    <w:rsid w:val="009625AA"/>
    <w:rsid w:val="009629DC"/>
    <w:rsid w:val="00963A5D"/>
    <w:rsid w:val="0096400C"/>
    <w:rsid w:val="0096443F"/>
    <w:rsid w:val="00964819"/>
    <w:rsid w:val="009655CE"/>
    <w:rsid w:val="00965B4F"/>
    <w:rsid w:val="00967441"/>
    <w:rsid w:val="00967C93"/>
    <w:rsid w:val="00971189"/>
    <w:rsid w:val="009728BB"/>
    <w:rsid w:val="00972E37"/>
    <w:rsid w:val="00975242"/>
    <w:rsid w:val="00975AB6"/>
    <w:rsid w:val="00975F1C"/>
    <w:rsid w:val="00976D68"/>
    <w:rsid w:val="00977FA9"/>
    <w:rsid w:val="009801D5"/>
    <w:rsid w:val="009804D4"/>
    <w:rsid w:val="00982161"/>
    <w:rsid w:val="00983D33"/>
    <w:rsid w:val="00983EB7"/>
    <w:rsid w:val="00984B9F"/>
    <w:rsid w:val="00985ED2"/>
    <w:rsid w:val="009867FE"/>
    <w:rsid w:val="00987FB8"/>
    <w:rsid w:val="009907D5"/>
    <w:rsid w:val="00991D65"/>
    <w:rsid w:val="00991EB4"/>
    <w:rsid w:val="0099208A"/>
    <w:rsid w:val="00992113"/>
    <w:rsid w:val="009931FC"/>
    <w:rsid w:val="009941C0"/>
    <w:rsid w:val="009944A2"/>
    <w:rsid w:val="00996581"/>
    <w:rsid w:val="00997D2E"/>
    <w:rsid w:val="009A01CE"/>
    <w:rsid w:val="009A03D6"/>
    <w:rsid w:val="009A0E12"/>
    <w:rsid w:val="009A2575"/>
    <w:rsid w:val="009A2582"/>
    <w:rsid w:val="009A4ACB"/>
    <w:rsid w:val="009A6B9C"/>
    <w:rsid w:val="009A6C7E"/>
    <w:rsid w:val="009A7336"/>
    <w:rsid w:val="009A776E"/>
    <w:rsid w:val="009B44CD"/>
    <w:rsid w:val="009B5B5F"/>
    <w:rsid w:val="009C04C4"/>
    <w:rsid w:val="009C09C6"/>
    <w:rsid w:val="009C1103"/>
    <w:rsid w:val="009C15C2"/>
    <w:rsid w:val="009C2979"/>
    <w:rsid w:val="009C35D2"/>
    <w:rsid w:val="009C486D"/>
    <w:rsid w:val="009C56EC"/>
    <w:rsid w:val="009C6883"/>
    <w:rsid w:val="009D0604"/>
    <w:rsid w:val="009D10B9"/>
    <w:rsid w:val="009D13E3"/>
    <w:rsid w:val="009D3C3E"/>
    <w:rsid w:val="009D4700"/>
    <w:rsid w:val="009D4AA8"/>
    <w:rsid w:val="009D6187"/>
    <w:rsid w:val="009D6746"/>
    <w:rsid w:val="009E0773"/>
    <w:rsid w:val="009E244A"/>
    <w:rsid w:val="009E41D4"/>
    <w:rsid w:val="009E458C"/>
    <w:rsid w:val="009E4CC3"/>
    <w:rsid w:val="009E56E1"/>
    <w:rsid w:val="009E6AF6"/>
    <w:rsid w:val="009E7B1A"/>
    <w:rsid w:val="009F1B84"/>
    <w:rsid w:val="009F1DE9"/>
    <w:rsid w:val="009F2A10"/>
    <w:rsid w:val="009F2FBC"/>
    <w:rsid w:val="009F37EE"/>
    <w:rsid w:val="009F38E1"/>
    <w:rsid w:val="009F4C4A"/>
    <w:rsid w:val="00A0210A"/>
    <w:rsid w:val="00A025C8"/>
    <w:rsid w:val="00A027CE"/>
    <w:rsid w:val="00A06F63"/>
    <w:rsid w:val="00A070B3"/>
    <w:rsid w:val="00A101F9"/>
    <w:rsid w:val="00A103CD"/>
    <w:rsid w:val="00A10D92"/>
    <w:rsid w:val="00A141E0"/>
    <w:rsid w:val="00A17E70"/>
    <w:rsid w:val="00A2328B"/>
    <w:rsid w:val="00A24DFC"/>
    <w:rsid w:val="00A25EA3"/>
    <w:rsid w:val="00A26D93"/>
    <w:rsid w:val="00A27594"/>
    <w:rsid w:val="00A27973"/>
    <w:rsid w:val="00A31489"/>
    <w:rsid w:val="00A31A92"/>
    <w:rsid w:val="00A31AB1"/>
    <w:rsid w:val="00A34A39"/>
    <w:rsid w:val="00A353C3"/>
    <w:rsid w:val="00A35784"/>
    <w:rsid w:val="00A35A05"/>
    <w:rsid w:val="00A35B6C"/>
    <w:rsid w:val="00A35F6E"/>
    <w:rsid w:val="00A36117"/>
    <w:rsid w:val="00A4144A"/>
    <w:rsid w:val="00A42284"/>
    <w:rsid w:val="00A42818"/>
    <w:rsid w:val="00A43398"/>
    <w:rsid w:val="00A43C75"/>
    <w:rsid w:val="00A459D9"/>
    <w:rsid w:val="00A45B0D"/>
    <w:rsid w:val="00A47169"/>
    <w:rsid w:val="00A47FAA"/>
    <w:rsid w:val="00A5019E"/>
    <w:rsid w:val="00A50BCF"/>
    <w:rsid w:val="00A51E06"/>
    <w:rsid w:val="00A532A5"/>
    <w:rsid w:val="00A54157"/>
    <w:rsid w:val="00A5580F"/>
    <w:rsid w:val="00A559DA"/>
    <w:rsid w:val="00A55BCE"/>
    <w:rsid w:val="00A560CD"/>
    <w:rsid w:val="00A563B9"/>
    <w:rsid w:val="00A56D24"/>
    <w:rsid w:val="00A57EA7"/>
    <w:rsid w:val="00A60D71"/>
    <w:rsid w:val="00A610D6"/>
    <w:rsid w:val="00A61652"/>
    <w:rsid w:val="00A62EDA"/>
    <w:rsid w:val="00A636F8"/>
    <w:rsid w:val="00A647D6"/>
    <w:rsid w:val="00A65C3B"/>
    <w:rsid w:val="00A70E98"/>
    <w:rsid w:val="00A720B0"/>
    <w:rsid w:val="00A743F6"/>
    <w:rsid w:val="00A745E1"/>
    <w:rsid w:val="00A752C2"/>
    <w:rsid w:val="00A75918"/>
    <w:rsid w:val="00A83121"/>
    <w:rsid w:val="00A85D27"/>
    <w:rsid w:val="00A86621"/>
    <w:rsid w:val="00A86CD1"/>
    <w:rsid w:val="00A87896"/>
    <w:rsid w:val="00A9130D"/>
    <w:rsid w:val="00A92B13"/>
    <w:rsid w:val="00A933DD"/>
    <w:rsid w:val="00A95B70"/>
    <w:rsid w:val="00A96FB0"/>
    <w:rsid w:val="00AA0E90"/>
    <w:rsid w:val="00AA136D"/>
    <w:rsid w:val="00AA18C3"/>
    <w:rsid w:val="00AA26D0"/>
    <w:rsid w:val="00AA427C"/>
    <w:rsid w:val="00AA56F8"/>
    <w:rsid w:val="00AA716D"/>
    <w:rsid w:val="00AB0ECB"/>
    <w:rsid w:val="00AB10E6"/>
    <w:rsid w:val="00AB2177"/>
    <w:rsid w:val="00AB2A02"/>
    <w:rsid w:val="00AB2F1B"/>
    <w:rsid w:val="00AB2FAB"/>
    <w:rsid w:val="00AB33A9"/>
    <w:rsid w:val="00AB44BA"/>
    <w:rsid w:val="00AB4E6E"/>
    <w:rsid w:val="00AB5E59"/>
    <w:rsid w:val="00AB696C"/>
    <w:rsid w:val="00AC03FE"/>
    <w:rsid w:val="00AC14EC"/>
    <w:rsid w:val="00AC235A"/>
    <w:rsid w:val="00AC2CC9"/>
    <w:rsid w:val="00AC304B"/>
    <w:rsid w:val="00AC328B"/>
    <w:rsid w:val="00AC3EAB"/>
    <w:rsid w:val="00AC3FDA"/>
    <w:rsid w:val="00AC4011"/>
    <w:rsid w:val="00AC4710"/>
    <w:rsid w:val="00AC4DDB"/>
    <w:rsid w:val="00AC55C4"/>
    <w:rsid w:val="00AC5A1F"/>
    <w:rsid w:val="00AC5C2C"/>
    <w:rsid w:val="00AC5FE7"/>
    <w:rsid w:val="00AC604B"/>
    <w:rsid w:val="00AC62A3"/>
    <w:rsid w:val="00AC7AA6"/>
    <w:rsid w:val="00AD1EB2"/>
    <w:rsid w:val="00AD27EC"/>
    <w:rsid w:val="00AD3256"/>
    <w:rsid w:val="00AD47E9"/>
    <w:rsid w:val="00AD76AA"/>
    <w:rsid w:val="00AE0136"/>
    <w:rsid w:val="00AE090A"/>
    <w:rsid w:val="00AE0E63"/>
    <w:rsid w:val="00AE1931"/>
    <w:rsid w:val="00AE1989"/>
    <w:rsid w:val="00AE1ABA"/>
    <w:rsid w:val="00AE2718"/>
    <w:rsid w:val="00AE27E6"/>
    <w:rsid w:val="00AE315F"/>
    <w:rsid w:val="00AE321C"/>
    <w:rsid w:val="00AE6344"/>
    <w:rsid w:val="00AE6FCA"/>
    <w:rsid w:val="00AE7053"/>
    <w:rsid w:val="00AF0BB6"/>
    <w:rsid w:val="00AF0FA4"/>
    <w:rsid w:val="00AF138F"/>
    <w:rsid w:val="00AF3DA3"/>
    <w:rsid w:val="00AF49E8"/>
    <w:rsid w:val="00AF5BF3"/>
    <w:rsid w:val="00AF70AD"/>
    <w:rsid w:val="00AF7328"/>
    <w:rsid w:val="00AF7BE7"/>
    <w:rsid w:val="00B00B63"/>
    <w:rsid w:val="00B01931"/>
    <w:rsid w:val="00B01AFD"/>
    <w:rsid w:val="00B028F1"/>
    <w:rsid w:val="00B05E8D"/>
    <w:rsid w:val="00B06328"/>
    <w:rsid w:val="00B065C5"/>
    <w:rsid w:val="00B0665C"/>
    <w:rsid w:val="00B07675"/>
    <w:rsid w:val="00B12332"/>
    <w:rsid w:val="00B12933"/>
    <w:rsid w:val="00B13D0A"/>
    <w:rsid w:val="00B149E2"/>
    <w:rsid w:val="00B14B9E"/>
    <w:rsid w:val="00B157C7"/>
    <w:rsid w:val="00B15A75"/>
    <w:rsid w:val="00B15D1F"/>
    <w:rsid w:val="00B178EF"/>
    <w:rsid w:val="00B20109"/>
    <w:rsid w:val="00B20DB6"/>
    <w:rsid w:val="00B2138A"/>
    <w:rsid w:val="00B233D1"/>
    <w:rsid w:val="00B24C1A"/>
    <w:rsid w:val="00B24CA7"/>
    <w:rsid w:val="00B25722"/>
    <w:rsid w:val="00B25C5F"/>
    <w:rsid w:val="00B27127"/>
    <w:rsid w:val="00B27E2C"/>
    <w:rsid w:val="00B30E2C"/>
    <w:rsid w:val="00B30F61"/>
    <w:rsid w:val="00B32CAF"/>
    <w:rsid w:val="00B32DE6"/>
    <w:rsid w:val="00B33917"/>
    <w:rsid w:val="00B33925"/>
    <w:rsid w:val="00B3524E"/>
    <w:rsid w:val="00B35D90"/>
    <w:rsid w:val="00B35DBC"/>
    <w:rsid w:val="00B36216"/>
    <w:rsid w:val="00B36CD5"/>
    <w:rsid w:val="00B37B67"/>
    <w:rsid w:val="00B40558"/>
    <w:rsid w:val="00B41458"/>
    <w:rsid w:val="00B42CDC"/>
    <w:rsid w:val="00B43061"/>
    <w:rsid w:val="00B438BB"/>
    <w:rsid w:val="00B44749"/>
    <w:rsid w:val="00B46660"/>
    <w:rsid w:val="00B46A90"/>
    <w:rsid w:val="00B4734B"/>
    <w:rsid w:val="00B50AF3"/>
    <w:rsid w:val="00B52B4B"/>
    <w:rsid w:val="00B556C7"/>
    <w:rsid w:val="00B56119"/>
    <w:rsid w:val="00B565FF"/>
    <w:rsid w:val="00B57679"/>
    <w:rsid w:val="00B57844"/>
    <w:rsid w:val="00B57879"/>
    <w:rsid w:val="00B57887"/>
    <w:rsid w:val="00B57890"/>
    <w:rsid w:val="00B60DEC"/>
    <w:rsid w:val="00B62656"/>
    <w:rsid w:val="00B630EE"/>
    <w:rsid w:val="00B631B4"/>
    <w:rsid w:val="00B63568"/>
    <w:rsid w:val="00B63F27"/>
    <w:rsid w:val="00B63F6D"/>
    <w:rsid w:val="00B64E24"/>
    <w:rsid w:val="00B6527E"/>
    <w:rsid w:val="00B65A60"/>
    <w:rsid w:val="00B65C3E"/>
    <w:rsid w:val="00B66E10"/>
    <w:rsid w:val="00B67037"/>
    <w:rsid w:val="00B70A24"/>
    <w:rsid w:val="00B70EBF"/>
    <w:rsid w:val="00B721B3"/>
    <w:rsid w:val="00B72971"/>
    <w:rsid w:val="00B729CF"/>
    <w:rsid w:val="00B72C5C"/>
    <w:rsid w:val="00B73977"/>
    <w:rsid w:val="00B73A69"/>
    <w:rsid w:val="00B73CCE"/>
    <w:rsid w:val="00B756EC"/>
    <w:rsid w:val="00B75D51"/>
    <w:rsid w:val="00B809CD"/>
    <w:rsid w:val="00B81F88"/>
    <w:rsid w:val="00B846DE"/>
    <w:rsid w:val="00B8555D"/>
    <w:rsid w:val="00B87610"/>
    <w:rsid w:val="00B917AB"/>
    <w:rsid w:val="00B91A6A"/>
    <w:rsid w:val="00B91F88"/>
    <w:rsid w:val="00B94F95"/>
    <w:rsid w:val="00B95121"/>
    <w:rsid w:val="00B95484"/>
    <w:rsid w:val="00B968E0"/>
    <w:rsid w:val="00B97FB7"/>
    <w:rsid w:val="00BA4084"/>
    <w:rsid w:val="00BA6028"/>
    <w:rsid w:val="00BA78A5"/>
    <w:rsid w:val="00BB08D8"/>
    <w:rsid w:val="00BB0981"/>
    <w:rsid w:val="00BB1AC6"/>
    <w:rsid w:val="00BB62E4"/>
    <w:rsid w:val="00BB6F5A"/>
    <w:rsid w:val="00BB7243"/>
    <w:rsid w:val="00BB7834"/>
    <w:rsid w:val="00BC1B4B"/>
    <w:rsid w:val="00BC1C20"/>
    <w:rsid w:val="00BC23E1"/>
    <w:rsid w:val="00BC2F5D"/>
    <w:rsid w:val="00BC477F"/>
    <w:rsid w:val="00BC4A77"/>
    <w:rsid w:val="00BC4E05"/>
    <w:rsid w:val="00BC5C20"/>
    <w:rsid w:val="00BC668A"/>
    <w:rsid w:val="00BC6CED"/>
    <w:rsid w:val="00BC73F5"/>
    <w:rsid w:val="00BC7917"/>
    <w:rsid w:val="00BD0E5D"/>
    <w:rsid w:val="00BD15F5"/>
    <w:rsid w:val="00BD223A"/>
    <w:rsid w:val="00BD3F44"/>
    <w:rsid w:val="00BD45DA"/>
    <w:rsid w:val="00BD47C6"/>
    <w:rsid w:val="00BD4BBB"/>
    <w:rsid w:val="00BD549C"/>
    <w:rsid w:val="00BD5501"/>
    <w:rsid w:val="00BD55C0"/>
    <w:rsid w:val="00BD582C"/>
    <w:rsid w:val="00BE06CD"/>
    <w:rsid w:val="00BE137F"/>
    <w:rsid w:val="00BE28DB"/>
    <w:rsid w:val="00BE3F01"/>
    <w:rsid w:val="00BE3F43"/>
    <w:rsid w:val="00BE68C2"/>
    <w:rsid w:val="00BF0445"/>
    <w:rsid w:val="00BF2348"/>
    <w:rsid w:val="00BF26D2"/>
    <w:rsid w:val="00BF2A2B"/>
    <w:rsid w:val="00BF32E4"/>
    <w:rsid w:val="00BF6B6F"/>
    <w:rsid w:val="00BF6FFD"/>
    <w:rsid w:val="00BF71A3"/>
    <w:rsid w:val="00BF7D69"/>
    <w:rsid w:val="00C0071B"/>
    <w:rsid w:val="00C01A9F"/>
    <w:rsid w:val="00C0334B"/>
    <w:rsid w:val="00C04451"/>
    <w:rsid w:val="00C104AD"/>
    <w:rsid w:val="00C10B72"/>
    <w:rsid w:val="00C126CD"/>
    <w:rsid w:val="00C14144"/>
    <w:rsid w:val="00C142AD"/>
    <w:rsid w:val="00C143E1"/>
    <w:rsid w:val="00C16234"/>
    <w:rsid w:val="00C16999"/>
    <w:rsid w:val="00C16D94"/>
    <w:rsid w:val="00C17F7F"/>
    <w:rsid w:val="00C2383C"/>
    <w:rsid w:val="00C24F87"/>
    <w:rsid w:val="00C25F83"/>
    <w:rsid w:val="00C3015E"/>
    <w:rsid w:val="00C30506"/>
    <w:rsid w:val="00C3404B"/>
    <w:rsid w:val="00C376E3"/>
    <w:rsid w:val="00C37B5E"/>
    <w:rsid w:val="00C4144F"/>
    <w:rsid w:val="00C420EE"/>
    <w:rsid w:val="00C42C9D"/>
    <w:rsid w:val="00C43376"/>
    <w:rsid w:val="00C43C7D"/>
    <w:rsid w:val="00C45EDA"/>
    <w:rsid w:val="00C473C3"/>
    <w:rsid w:val="00C556BC"/>
    <w:rsid w:val="00C55AB8"/>
    <w:rsid w:val="00C55F00"/>
    <w:rsid w:val="00C55F91"/>
    <w:rsid w:val="00C560C6"/>
    <w:rsid w:val="00C604D2"/>
    <w:rsid w:val="00C60778"/>
    <w:rsid w:val="00C61759"/>
    <w:rsid w:val="00C61C10"/>
    <w:rsid w:val="00C63928"/>
    <w:rsid w:val="00C63B1E"/>
    <w:rsid w:val="00C6541C"/>
    <w:rsid w:val="00C654D8"/>
    <w:rsid w:val="00C65D74"/>
    <w:rsid w:val="00C677D7"/>
    <w:rsid w:val="00C702F2"/>
    <w:rsid w:val="00C713C3"/>
    <w:rsid w:val="00C76548"/>
    <w:rsid w:val="00C76CED"/>
    <w:rsid w:val="00C76FB9"/>
    <w:rsid w:val="00C773C4"/>
    <w:rsid w:val="00C775A1"/>
    <w:rsid w:val="00C778A4"/>
    <w:rsid w:val="00C801EB"/>
    <w:rsid w:val="00C80A3A"/>
    <w:rsid w:val="00C80B1C"/>
    <w:rsid w:val="00C83496"/>
    <w:rsid w:val="00C8386B"/>
    <w:rsid w:val="00C84FA3"/>
    <w:rsid w:val="00C85E1F"/>
    <w:rsid w:val="00C868B8"/>
    <w:rsid w:val="00C86DAD"/>
    <w:rsid w:val="00C918B3"/>
    <w:rsid w:val="00C91B69"/>
    <w:rsid w:val="00C92740"/>
    <w:rsid w:val="00C93286"/>
    <w:rsid w:val="00C96A1A"/>
    <w:rsid w:val="00CA028E"/>
    <w:rsid w:val="00CA09B2"/>
    <w:rsid w:val="00CA0A57"/>
    <w:rsid w:val="00CA3DA7"/>
    <w:rsid w:val="00CA7C9D"/>
    <w:rsid w:val="00CA7DB5"/>
    <w:rsid w:val="00CB0A42"/>
    <w:rsid w:val="00CB3FCB"/>
    <w:rsid w:val="00CB5B4E"/>
    <w:rsid w:val="00CB7359"/>
    <w:rsid w:val="00CB75C5"/>
    <w:rsid w:val="00CC0162"/>
    <w:rsid w:val="00CC022E"/>
    <w:rsid w:val="00CC1CA8"/>
    <w:rsid w:val="00CC2B29"/>
    <w:rsid w:val="00CC3C8B"/>
    <w:rsid w:val="00CC47CB"/>
    <w:rsid w:val="00CC61DB"/>
    <w:rsid w:val="00CC652F"/>
    <w:rsid w:val="00CC6C51"/>
    <w:rsid w:val="00CC72A5"/>
    <w:rsid w:val="00CD0259"/>
    <w:rsid w:val="00CD19D7"/>
    <w:rsid w:val="00CD264E"/>
    <w:rsid w:val="00CD2F76"/>
    <w:rsid w:val="00CD4ACC"/>
    <w:rsid w:val="00CD4F5C"/>
    <w:rsid w:val="00CD51FC"/>
    <w:rsid w:val="00CD568A"/>
    <w:rsid w:val="00CD5B7F"/>
    <w:rsid w:val="00CD6382"/>
    <w:rsid w:val="00CD64CE"/>
    <w:rsid w:val="00CD658E"/>
    <w:rsid w:val="00CD6AAB"/>
    <w:rsid w:val="00CD7892"/>
    <w:rsid w:val="00CE10E9"/>
    <w:rsid w:val="00CE1444"/>
    <w:rsid w:val="00CE2510"/>
    <w:rsid w:val="00CE3491"/>
    <w:rsid w:val="00CE3B2B"/>
    <w:rsid w:val="00CE5032"/>
    <w:rsid w:val="00CE56A4"/>
    <w:rsid w:val="00CE6972"/>
    <w:rsid w:val="00CE7016"/>
    <w:rsid w:val="00CF1147"/>
    <w:rsid w:val="00CF1270"/>
    <w:rsid w:val="00CF1B3F"/>
    <w:rsid w:val="00CF1DF8"/>
    <w:rsid w:val="00CF4970"/>
    <w:rsid w:val="00CF4A50"/>
    <w:rsid w:val="00CF657A"/>
    <w:rsid w:val="00CF6B83"/>
    <w:rsid w:val="00D02630"/>
    <w:rsid w:val="00D04E5E"/>
    <w:rsid w:val="00D06A2B"/>
    <w:rsid w:val="00D1060A"/>
    <w:rsid w:val="00D11103"/>
    <w:rsid w:val="00D112FD"/>
    <w:rsid w:val="00D1138B"/>
    <w:rsid w:val="00D12945"/>
    <w:rsid w:val="00D1700E"/>
    <w:rsid w:val="00D17603"/>
    <w:rsid w:val="00D218DD"/>
    <w:rsid w:val="00D229B8"/>
    <w:rsid w:val="00D240FC"/>
    <w:rsid w:val="00D243F7"/>
    <w:rsid w:val="00D245CB"/>
    <w:rsid w:val="00D24CB7"/>
    <w:rsid w:val="00D274FE"/>
    <w:rsid w:val="00D34373"/>
    <w:rsid w:val="00D34C02"/>
    <w:rsid w:val="00D366CB"/>
    <w:rsid w:val="00D42851"/>
    <w:rsid w:val="00D432E8"/>
    <w:rsid w:val="00D43DF0"/>
    <w:rsid w:val="00D46B3B"/>
    <w:rsid w:val="00D47D89"/>
    <w:rsid w:val="00D5157F"/>
    <w:rsid w:val="00D53DBA"/>
    <w:rsid w:val="00D57696"/>
    <w:rsid w:val="00D57B6C"/>
    <w:rsid w:val="00D57F5C"/>
    <w:rsid w:val="00D6056D"/>
    <w:rsid w:val="00D60FE6"/>
    <w:rsid w:val="00D6190D"/>
    <w:rsid w:val="00D61EE3"/>
    <w:rsid w:val="00D63C8C"/>
    <w:rsid w:val="00D6480C"/>
    <w:rsid w:val="00D648C0"/>
    <w:rsid w:val="00D673AE"/>
    <w:rsid w:val="00D6751B"/>
    <w:rsid w:val="00D67D45"/>
    <w:rsid w:val="00D7158F"/>
    <w:rsid w:val="00D7294D"/>
    <w:rsid w:val="00D72D2E"/>
    <w:rsid w:val="00D7330F"/>
    <w:rsid w:val="00D75714"/>
    <w:rsid w:val="00D762B7"/>
    <w:rsid w:val="00D77E04"/>
    <w:rsid w:val="00D80087"/>
    <w:rsid w:val="00D8054D"/>
    <w:rsid w:val="00D81227"/>
    <w:rsid w:val="00D81881"/>
    <w:rsid w:val="00D818B6"/>
    <w:rsid w:val="00D81C18"/>
    <w:rsid w:val="00D83001"/>
    <w:rsid w:val="00D833A0"/>
    <w:rsid w:val="00D83891"/>
    <w:rsid w:val="00D84DF3"/>
    <w:rsid w:val="00D86006"/>
    <w:rsid w:val="00D871B0"/>
    <w:rsid w:val="00D87ACB"/>
    <w:rsid w:val="00D9063F"/>
    <w:rsid w:val="00D90ED4"/>
    <w:rsid w:val="00D93400"/>
    <w:rsid w:val="00D945FD"/>
    <w:rsid w:val="00D94C15"/>
    <w:rsid w:val="00D94E00"/>
    <w:rsid w:val="00D95F63"/>
    <w:rsid w:val="00D9717C"/>
    <w:rsid w:val="00DA0560"/>
    <w:rsid w:val="00DA0858"/>
    <w:rsid w:val="00DA15D5"/>
    <w:rsid w:val="00DA1A86"/>
    <w:rsid w:val="00DA3D1B"/>
    <w:rsid w:val="00DA45CB"/>
    <w:rsid w:val="00DA6027"/>
    <w:rsid w:val="00DB2405"/>
    <w:rsid w:val="00DB2CF8"/>
    <w:rsid w:val="00DB40B3"/>
    <w:rsid w:val="00DB463B"/>
    <w:rsid w:val="00DB5A17"/>
    <w:rsid w:val="00DB5A27"/>
    <w:rsid w:val="00DB5DF0"/>
    <w:rsid w:val="00DB6F8B"/>
    <w:rsid w:val="00DB7004"/>
    <w:rsid w:val="00DB7CF9"/>
    <w:rsid w:val="00DC1EE1"/>
    <w:rsid w:val="00DC2259"/>
    <w:rsid w:val="00DC23C7"/>
    <w:rsid w:val="00DC38D4"/>
    <w:rsid w:val="00DC3CFC"/>
    <w:rsid w:val="00DC4620"/>
    <w:rsid w:val="00DC5A7B"/>
    <w:rsid w:val="00DC5E0B"/>
    <w:rsid w:val="00DC5F04"/>
    <w:rsid w:val="00DC6554"/>
    <w:rsid w:val="00DC7D40"/>
    <w:rsid w:val="00DC7FF8"/>
    <w:rsid w:val="00DD155B"/>
    <w:rsid w:val="00DD2738"/>
    <w:rsid w:val="00DD3D06"/>
    <w:rsid w:val="00DD3EA5"/>
    <w:rsid w:val="00DD4462"/>
    <w:rsid w:val="00DD570D"/>
    <w:rsid w:val="00DD5B8B"/>
    <w:rsid w:val="00DD6F2E"/>
    <w:rsid w:val="00DE014E"/>
    <w:rsid w:val="00DE1317"/>
    <w:rsid w:val="00DE46B6"/>
    <w:rsid w:val="00DE5798"/>
    <w:rsid w:val="00DE6A26"/>
    <w:rsid w:val="00DF0D34"/>
    <w:rsid w:val="00DF15DA"/>
    <w:rsid w:val="00DF1971"/>
    <w:rsid w:val="00DF1DB0"/>
    <w:rsid w:val="00DF2185"/>
    <w:rsid w:val="00DF3474"/>
    <w:rsid w:val="00DF466D"/>
    <w:rsid w:val="00DF59BC"/>
    <w:rsid w:val="00E00505"/>
    <w:rsid w:val="00E005FB"/>
    <w:rsid w:val="00E0134D"/>
    <w:rsid w:val="00E023A9"/>
    <w:rsid w:val="00E037D2"/>
    <w:rsid w:val="00E04941"/>
    <w:rsid w:val="00E05129"/>
    <w:rsid w:val="00E05A5C"/>
    <w:rsid w:val="00E061E2"/>
    <w:rsid w:val="00E06D40"/>
    <w:rsid w:val="00E07BB6"/>
    <w:rsid w:val="00E10414"/>
    <w:rsid w:val="00E10CAA"/>
    <w:rsid w:val="00E13124"/>
    <w:rsid w:val="00E13607"/>
    <w:rsid w:val="00E13A7D"/>
    <w:rsid w:val="00E13F8F"/>
    <w:rsid w:val="00E140EE"/>
    <w:rsid w:val="00E1440D"/>
    <w:rsid w:val="00E14743"/>
    <w:rsid w:val="00E1485D"/>
    <w:rsid w:val="00E1507C"/>
    <w:rsid w:val="00E15482"/>
    <w:rsid w:val="00E1733C"/>
    <w:rsid w:val="00E2074D"/>
    <w:rsid w:val="00E20A89"/>
    <w:rsid w:val="00E22591"/>
    <w:rsid w:val="00E237BE"/>
    <w:rsid w:val="00E247F3"/>
    <w:rsid w:val="00E25F1F"/>
    <w:rsid w:val="00E26740"/>
    <w:rsid w:val="00E26D5F"/>
    <w:rsid w:val="00E30472"/>
    <w:rsid w:val="00E3115F"/>
    <w:rsid w:val="00E34BA2"/>
    <w:rsid w:val="00E35367"/>
    <w:rsid w:val="00E35E5E"/>
    <w:rsid w:val="00E37F19"/>
    <w:rsid w:val="00E4127C"/>
    <w:rsid w:val="00E423DE"/>
    <w:rsid w:val="00E427B6"/>
    <w:rsid w:val="00E431C1"/>
    <w:rsid w:val="00E47B5A"/>
    <w:rsid w:val="00E47DFF"/>
    <w:rsid w:val="00E505F2"/>
    <w:rsid w:val="00E52DD6"/>
    <w:rsid w:val="00E53D8C"/>
    <w:rsid w:val="00E543CC"/>
    <w:rsid w:val="00E547E5"/>
    <w:rsid w:val="00E55F51"/>
    <w:rsid w:val="00E56331"/>
    <w:rsid w:val="00E56F0D"/>
    <w:rsid w:val="00E60231"/>
    <w:rsid w:val="00E60ED9"/>
    <w:rsid w:val="00E63CD8"/>
    <w:rsid w:val="00E70342"/>
    <w:rsid w:val="00E7149A"/>
    <w:rsid w:val="00E71DC3"/>
    <w:rsid w:val="00E72A24"/>
    <w:rsid w:val="00E73731"/>
    <w:rsid w:val="00E73DC3"/>
    <w:rsid w:val="00E75687"/>
    <w:rsid w:val="00E767B3"/>
    <w:rsid w:val="00E77301"/>
    <w:rsid w:val="00E773D3"/>
    <w:rsid w:val="00E774D2"/>
    <w:rsid w:val="00E77E2E"/>
    <w:rsid w:val="00E808E1"/>
    <w:rsid w:val="00E84D50"/>
    <w:rsid w:val="00E85423"/>
    <w:rsid w:val="00E85DF8"/>
    <w:rsid w:val="00E85E19"/>
    <w:rsid w:val="00E866B3"/>
    <w:rsid w:val="00E86A59"/>
    <w:rsid w:val="00E92107"/>
    <w:rsid w:val="00E92D8B"/>
    <w:rsid w:val="00E95D56"/>
    <w:rsid w:val="00EA07D3"/>
    <w:rsid w:val="00EA251D"/>
    <w:rsid w:val="00EA30C4"/>
    <w:rsid w:val="00EA35AD"/>
    <w:rsid w:val="00EA4193"/>
    <w:rsid w:val="00EA49DB"/>
    <w:rsid w:val="00EA4CF9"/>
    <w:rsid w:val="00EA515B"/>
    <w:rsid w:val="00EA55C4"/>
    <w:rsid w:val="00EA56C5"/>
    <w:rsid w:val="00EA6164"/>
    <w:rsid w:val="00EB33AE"/>
    <w:rsid w:val="00EB4E97"/>
    <w:rsid w:val="00EC25DB"/>
    <w:rsid w:val="00EC3BA9"/>
    <w:rsid w:val="00EC3DC9"/>
    <w:rsid w:val="00EC58FA"/>
    <w:rsid w:val="00EC77E1"/>
    <w:rsid w:val="00ED18E9"/>
    <w:rsid w:val="00ED191B"/>
    <w:rsid w:val="00ED2CB3"/>
    <w:rsid w:val="00ED4441"/>
    <w:rsid w:val="00ED5397"/>
    <w:rsid w:val="00ED5940"/>
    <w:rsid w:val="00ED6AE2"/>
    <w:rsid w:val="00ED6BE7"/>
    <w:rsid w:val="00ED79C2"/>
    <w:rsid w:val="00EE0E68"/>
    <w:rsid w:val="00EE159A"/>
    <w:rsid w:val="00EE2E31"/>
    <w:rsid w:val="00EE2E58"/>
    <w:rsid w:val="00EE2F0A"/>
    <w:rsid w:val="00EE2FC8"/>
    <w:rsid w:val="00EE7C6C"/>
    <w:rsid w:val="00EF006D"/>
    <w:rsid w:val="00EF0C81"/>
    <w:rsid w:val="00EF1602"/>
    <w:rsid w:val="00EF1D98"/>
    <w:rsid w:val="00EF25CA"/>
    <w:rsid w:val="00EF4421"/>
    <w:rsid w:val="00EF4F00"/>
    <w:rsid w:val="00EF5509"/>
    <w:rsid w:val="00EF5871"/>
    <w:rsid w:val="00EF7A41"/>
    <w:rsid w:val="00F00699"/>
    <w:rsid w:val="00F02E6D"/>
    <w:rsid w:val="00F030C3"/>
    <w:rsid w:val="00F04F58"/>
    <w:rsid w:val="00F04FA0"/>
    <w:rsid w:val="00F05C6F"/>
    <w:rsid w:val="00F0657E"/>
    <w:rsid w:val="00F1055C"/>
    <w:rsid w:val="00F105AC"/>
    <w:rsid w:val="00F10D50"/>
    <w:rsid w:val="00F10D5F"/>
    <w:rsid w:val="00F118F6"/>
    <w:rsid w:val="00F12826"/>
    <w:rsid w:val="00F15498"/>
    <w:rsid w:val="00F154DD"/>
    <w:rsid w:val="00F16447"/>
    <w:rsid w:val="00F16FE1"/>
    <w:rsid w:val="00F174C8"/>
    <w:rsid w:val="00F17C6D"/>
    <w:rsid w:val="00F17FD9"/>
    <w:rsid w:val="00F20226"/>
    <w:rsid w:val="00F21C75"/>
    <w:rsid w:val="00F2748F"/>
    <w:rsid w:val="00F275D5"/>
    <w:rsid w:val="00F2791B"/>
    <w:rsid w:val="00F32C15"/>
    <w:rsid w:val="00F3394F"/>
    <w:rsid w:val="00F33A40"/>
    <w:rsid w:val="00F34C32"/>
    <w:rsid w:val="00F35B11"/>
    <w:rsid w:val="00F35E55"/>
    <w:rsid w:val="00F40440"/>
    <w:rsid w:val="00F40E9C"/>
    <w:rsid w:val="00F4118F"/>
    <w:rsid w:val="00F41944"/>
    <w:rsid w:val="00F4259B"/>
    <w:rsid w:val="00F4280F"/>
    <w:rsid w:val="00F43D87"/>
    <w:rsid w:val="00F43E08"/>
    <w:rsid w:val="00F44667"/>
    <w:rsid w:val="00F44F02"/>
    <w:rsid w:val="00F45376"/>
    <w:rsid w:val="00F463A9"/>
    <w:rsid w:val="00F51C48"/>
    <w:rsid w:val="00F525CC"/>
    <w:rsid w:val="00F54059"/>
    <w:rsid w:val="00F54FFC"/>
    <w:rsid w:val="00F5569D"/>
    <w:rsid w:val="00F55DC4"/>
    <w:rsid w:val="00F56DA7"/>
    <w:rsid w:val="00F60E4B"/>
    <w:rsid w:val="00F613DE"/>
    <w:rsid w:val="00F617F8"/>
    <w:rsid w:val="00F61D40"/>
    <w:rsid w:val="00F623D7"/>
    <w:rsid w:val="00F6368B"/>
    <w:rsid w:val="00F63D61"/>
    <w:rsid w:val="00F63D84"/>
    <w:rsid w:val="00F63F8B"/>
    <w:rsid w:val="00F65419"/>
    <w:rsid w:val="00F662E7"/>
    <w:rsid w:val="00F66A89"/>
    <w:rsid w:val="00F66DEA"/>
    <w:rsid w:val="00F670DA"/>
    <w:rsid w:val="00F701A3"/>
    <w:rsid w:val="00F7107F"/>
    <w:rsid w:val="00F72890"/>
    <w:rsid w:val="00F73006"/>
    <w:rsid w:val="00F762CF"/>
    <w:rsid w:val="00F768AA"/>
    <w:rsid w:val="00F80082"/>
    <w:rsid w:val="00F80D7E"/>
    <w:rsid w:val="00F81428"/>
    <w:rsid w:val="00F81E18"/>
    <w:rsid w:val="00F823E7"/>
    <w:rsid w:val="00F826AD"/>
    <w:rsid w:val="00F83E84"/>
    <w:rsid w:val="00F846B4"/>
    <w:rsid w:val="00F84DE3"/>
    <w:rsid w:val="00F85556"/>
    <w:rsid w:val="00F86E12"/>
    <w:rsid w:val="00F900FD"/>
    <w:rsid w:val="00F9183F"/>
    <w:rsid w:val="00F91DE3"/>
    <w:rsid w:val="00F93266"/>
    <w:rsid w:val="00F93C16"/>
    <w:rsid w:val="00F969E8"/>
    <w:rsid w:val="00F9748C"/>
    <w:rsid w:val="00FA0161"/>
    <w:rsid w:val="00FA0282"/>
    <w:rsid w:val="00FA0891"/>
    <w:rsid w:val="00FA255B"/>
    <w:rsid w:val="00FA3DF7"/>
    <w:rsid w:val="00FA609F"/>
    <w:rsid w:val="00FA67E2"/>
    <w:rsid w:val="00FA7007"/>
    <w:rsid w:val="00FA7958"/>
    <w:rsid w:val="00FB0CDC"/>
    <w:rsid w:val="00FB131D"/>
    <w:rsid w:val="00FB1663"/>
    <w:rsid w:val="00FB265D"/>
    <w:rsid w:val="00FB2A39"/>
    <w:rsid w:val="00FB6463"/>
    <w:rsid w:val="00FB7AED"/>
    <w:rsid w:val="00FB7F81"/>
    <w:rsid w:val="00FC017F"/>
    <w:rsid w:val="00FC0792"/>
    <w:rsid w:val="00FC4814"/>
    <w:rsid w:val="00FC5E13"/>
    <w:rsid w:val="00FC707A"/>
    <w:rsid w:val="00FD072A"/>
    <w:rsid w:val="00FD0AA2"/>
    <w:rsid w:val="00FD16C8"/>
    <w:rsid w:val="00FD1918"/>
    <w:rsid w:val="00FD217F"/>
    <w:rsid w:val="00FD2B81"/>
    <w:rsid w:val="00FD3534"/>
    <w:rsid w:val="00FD4359"/>
    <w:rsid w:val="00FD46FD"/>
    <w:rsid w:val="00FD63D0"/>
    <w:rsid w:val="00FD709D"/>
    <w:rsid w:val="00FE0D53"/>
    <w:rsid w:val="00FE3BDB"/>
    <w:rsid w:val="00FE3FAD"/>
    <w:rsid w:val="00FE5512"/>
    <w:rsid w:val="00FE5850"/>
    <w:rsid w:val="00FE5AD1"/>
    <w:rsid w:val="00FE7E82"/>
    <w:rsid w:val="00FF0336"/>
    <w:rsid w:val="00FF0471"/>
    <w:rsid w:val="00FF2BA9"/>
    <w:rsid w:val="00FF3C77"/>
    <w:rsid w:val="00FF55D7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5BE5"/>
    <w:pPr>
      <w:jc w:val="both"/>
    </w:pPr>
    <w:rPr>
      <w:sz w:val="22"/>
      <w:lang w:val="en-GB"/>
    </w:rPr>
  </w:style>
  <w:style w:type="paragraph" w:styleId="1">
    <w:name w:val="heading 1"/>
    <w:basedOn w:val="a0"/>
    <w:next w:val="a0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0"/>
    <w:next w:val="a0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0"/>
    <w:next w:val="a0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0"/>
    <w:next w:val="a0"/>
    <w:link w:val="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Char">
    <w:name w:val="标题 4 Char"/>
    <w:basedOn w:val="a1"/>
    <w:link w:val="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5Char">
    <w:name w:val="标题 5 Char"/>
    <w:basedOn w:val="a1"/>
    <w:link w:val="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a4">
    <w:name w:val="footer"/>
    <w:basedOn w:val="a0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5">
    <w:name w:val="header"/>
    <w:basedOn w:val="a0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0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6">
    <w:name w:val="Body Text Indent"/>
    <w:basedOn w:val="a0"/>
    <w:rsid w:val="00C01A9F"/>
    <w:pPr>
      <w:ind w:left="720" w:hanging="720"/>
    </w:pPr>
  </w:style>
  <w:style w:type="character" w:styleId="a7">
    <w:name w:val="Hyperlink"/>
    <w:uiPriority w:val="99"/>
    <w:rsid w:val="00C01A9F"/>
    <w:rPr>
      <w:color w:val="0000FF"/>
      <w:u w:val="single"/>
    </w:rPr>
  </w:style>
  <w:style w:type="character" w:styleId="a8">
    <w:name w:val="annotation reference"/>
    <w:basedOn w:val="a1"/>
    <w:uiPriority w:val="99"/>
    <w:unhideWhenUsed/>
    <w:rsid w:val="00356FE9"/>
    <w:rPr>
      <w:rFonts w:cs="Times New Roman"/>
      <w:sz w:val="16"/>
      <w:szCs w:val="16"/>
    </w:rPr>
  </w:style>
  <w:style w:type="paragraph" w:styleId="a9">
    <w:name w:val="annotation text"/>
    <w:basedOn w:val="a0"/>
    <w:link w:val="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har">
    <w:name w:val="批注文字 Char"/>
    <w:basedOn w:val="a1"/>
    <w:link w:val="a9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aa">
    <w:name w:val="Balloon Text"/>
    <w:basedOn w:val="a0"/>
    <w:link w:val="Char0"/>
    <w:rsid w:val="00356FE9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a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ab">
    <w:name w:val="List Paragraph"/>
    <w:basedOn w:val="a0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a0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ac">
    <w:name w:val="annotation subject"/>
    <w:basedOn w:val="a9"/>
    <w:next w:val="a9"/>
    <w:link w:val="Char1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har1">
    <w:name w:val="批注主题 Char"/>
    <w:basedOn w:val="Char"/>
    <w:link w:val="ac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a0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a">
    <w:name w:val="List Bullet"/>
    <w:basedOn w:val="a0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ad">
    <w:name w:val="Strong"/>
    <w:basedOn w:val="a1"/>
    <w:qFormat/>
    <w:rsid w:val="00CC1CA8"/>
    <w:rPr>
      <w:b/>
      <w:bCs/>
    </w:rPr>
  </w:style>
  <w:style w:type="table" w:styleId="ae">
    <w:name w:val="Table Grid"/>
    <w:basedOn w:val="a2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har2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har2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1"/>
    <w:link w:val="af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a1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a0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af0">
    <w:name w:val="Placeholder Text"/>
    <w:basedOn w:val="a1"/>
    <w:uiPriority w:val="99"/>
    <w:semiHidden/>
    <w:rsid w:val="002F33DE"/>
    <w:rPr>
      <w:color w:val="808080"/>
    </w:rPr>
  </w:style>
  <w:style w:type="paragraph" w:customStyle="1" w:styleId="BodyText">
    <w:name w:val="BodyText"/>
    <w:basedOn w:val="a0"/>
    <w:qFormat/>
    <w:rsid w:val="00DD155B"/>
    <w:pPr>
      <w:spacing w:before="120" w:after="120"/>
    </w:pPr>
    <w:rPr>
      <w:rFonts w:eastAsia="Batang"/>
    </w:rPr>
  </w:style>
  <w:style w:type="paragraph" w:styleId="af1">
    <w:name w:val="Normal (Web)"/>
    <w:basedOn w:val="a0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af2">
    <w:name w:val="FollowedHyperlink"/>
    <w:basedOn w:val="a1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af3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a1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sonormal0">
    <w:name w:val="msonormal"/>
    <w:basedOn w:val="a0"/>
    <w:rsid w:val="001F0230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en-US"/>
    </w:rPr>
  </w:style>
  <w:style w:type="paragraph" w:styleId="af4">
    <w:name w:val="Body Text"/>
    <w:basedOn w:val="a0"/>
    <w:link w:val="Char3"/>
    <w:unhideWhenUsed/>
    <w:rsid w:val="00CF1B3F"/>
    <w:pPr>
      <w:spacing w:after="120"/>
    </w:pPr>
  </w:style>
  <w:style w:type="character" w:customStyle="1" w:styleId="Char3">
    <w:name w:val="正文文本 Char"/>
    <w:basedOn w:val="a1"/>
    <w:link w:val="af4"/>
    <w:rsid w:val="00CF1B3F"/>
    <w:rPr>
      <w:sz w:val="22"/>
      <w:lang w:val="en-GB"/>
    </w:rPr>
  </w:style>
  <w:style w:type="paragraph" w:customStyle="1" w:styleId="TableParagraph">
    <w:name w:val="Table Paragraph"/>
    <w:basedOn w:val="a0"/>
    <w:uiPriority w:val="1"/>
    <w:qFormat/>
    <w:rsid w:val="00A06F6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val="en-US"/>
    </w:rPr>
  </w:style>
  <w:style w:type="paragraph" w:customStyle="1" w:styleId="SP15303498">
    <w:name w:val="SP.15.303498"/>
    <w:basedOn w:val="Default"/>
    <w:next w:val="Default"/>
    <w:uiPriority w:val="99"/>
    <w:rsid w:val="00C25F83"/>
    <w:rPr>
      <w:color w:val="auto"/>
    </w:rPr>
  </w:style>
  <w:style w:type="paragraph" w:customStyle="1" w:styleId="SP15303509">
    <w:name w:val="SP.15.303509"/>
    <w:basedOn w:val="Default"/>
    <w:next w:val="Default"/>
    <w:uiPriority w:val="99"/>
    <w:rsid w:val="00C25F83"/>
    <w:rPr>
      <w:color w:val="auto"/>
    </w:rPr>
  </w:style>
  <w:style w:type="paragraph" w:customStyle="1" w:styleId="SP15303120">
    <w:name w:val="SP.15.303120"/>
    <w:basedOn w:val="Default"/>
    <w:next w:val="Default"/>
    <w:uiPriority w:val="99"/>
    <w:rsid w:val="00C25F83"/>
    <w:rPr>
      <w:color w:val="auto"/>
    </w:rPr>
  </w:style>
  <w:style w:type="character" w:customStyle="1" w:styleId="SC15323589">
    <w:name w:val="SC.15.323589"/>
    <w:uiPriority w:val="99"/>
    <w:rsid w:val="00C25F83"/>
    <w:rPr>
      <w:color w:val="000000"/>
      <w:sz w:val="20"/>
      <w:szCs w:val="20"/>
    </w:rPr>
  </w:style>
  <w:style w:type="paragraph" w:customStyle="1" w:styleId="SP15303465">
    <w:name w:val="SP.15.303465"/>
    <w:basedOn w:val="Default"/>
    <w:next w:val="Default"/>
    <w:uiPriority w:val="99"/>
    <w:rsid w:val="007D684C"/>
    <w:rPr>
      <w:rFonts w:ascii="Times New Roman" w:hAnsi="Times New Roman" w:cs="Times New Roman"/>
      <w:color w:val="auto"/>
    </w:rPr>
  </w:style>
  <w:style w:type="paragraph" w:customStyle="1" w:styleId="SP10290946">
    <w:name w:val="SP.10.290946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291115">
    <w:name w:val="SP.10.291115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291093">
    <w:name w:val="SP.10.291093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character" w:customStyle="1" w:styleId="SC10319501">
    <w:name w:val="SC.10.319501"/>
    <w:uiPriority w:val="99"/>
    <w:rsid w:val="007A51DD"/>
    <w:rPr>
      <w:color w:val="000000"/>
      <w:sz w:val="20"/>
      <w:szCs w:val="20"/>
    </w:rPr>
  </w:style>
  <w:style w:type="paragraph" w:customStyle="1" w:styleId="SP19295306">
    <w:name w:val="SP.19.295306"/>
    <w:basedOn w:val="Default"/>
    <w:next w:val="Default"/>
    <w:uiPriority w:val="99"/>
    <w:rsid w:val="00E505F2"/>
    <w:rPr>
      <w:color w:val="auto"/>
    </w:rPr>
  </w:style>
  <w:style w:type="paragraph" w:customStyle="1" w:styleId="SP19294928">
    <w:name w:val="SP.19.294928"/>
    <w:basedOn w:val="Default"/>
    <w:next w:val="Default"/>
    <w:uiPriority w:val="99"/>
    <w:rsid w:val="00E505F2"/>
    <w:rPr>
      <w:color w:val="auto"/>
    </w:rPr>
  </w:style>
  <w:style w:type="character" w:customStyle="1" w:styleId="SC19323589">
    <w:name w:val="SC.19.323589"/>
    <w:uiPriority w:val="99"/>
    <w:rsid w:val="00E505F2"/>
    <w:rPr>
      <w:b/>
      <w:bCs/>
      <w:color w:val="000000"/>
      <w:sz w:val="20"/>
      <w:szCs w:val="20"/>
    </w:rPr>
  </w:style>
  <w:style w:type="paragraph" w:customStyle="1" w:styleId="SP1290411">
    <w:name w:val="SP.12.90411"/>
    <w:basedOn w:val="Default"/>
    <w:next w:val="Default"/>
    <w:uiPriority w:val="99"/>
    <w:rsid w:val="00E505F2"/>
    <w:rPr>
      <w:color w:val="auto"/>
    </w:rPr>
  </w:style>
  <w:style w:type="paragraph" w:customStyle="1" w:styleId="SP14319765">
    <w:name w:val="SP.14.319765"/>
    <w:basedOn w:val="Default"/>
    <w:next w:val="Default"/>
    <w:uiPriority w:val="99"/>
    <w:rsid w:val="00E505F2"/>
    <w:rPr>
      <w:color w:val="auto"/>
    </w:rPr>
  </w:style>
  <w:style w:type="character" w:customStyle="1" w:styleId="SC14319501">
    <w:name w:val="SC.14.319501"/>
    <w:uiPriority w:val="99"/>
    <w:rsid w:val="00E505F2"/>
    <w:rPr>
      <w:b/>
      <w:bCs/>
      <w:color w:val="000000"/>
      <w:sz w:val="20"/>
      <w:szCs w:val="20"/>
    </w:rPr>
  </w:style>
  <w:style w:type="paragraph" w:customStyle="1" w:styleId="SP14262274">
    <w:name w:val="SP.14.262274"/>
    <w:basedOn w:val="Default"/>
    <w:next w:val="Default"/>
    <w:uiPriority w:val="99"/>
    <w:rsid w:val="00E505F2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4262236">
    <w:name w:val="SP.14.262236"/>
    <w:basedOn w:val="Default"/>
    <w:next w:val="Default"/>
    <w:uiPriority w:val="99"/>
    <w:rsid w:val="00E505F2"/>
    <w:pPr>
      <w:widowControl w:val="0"/>
    </w:pPr>
    <w:rPr>
      <w:rFonts w:ascii="Times New Roman" w:hAnsi="Times New Roman" w:cs="Times New Roman"/>
      <w:color w:val="auto"/>
    </w:rPr>
  </w:style>
  <w:style w:type="character" w:customStyle="1" w:styleId="SC14319496">
    <w:name w:val="SC.14.319496"/>
    <w:uiPriority w:val="99"/>
    <w:rsid w:val="00E505F2"/>
    <w:rPr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1444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625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51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507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446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08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45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361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56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Visio___3.vsdx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__2.vsdx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__1.vsdx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76548375E9D40F9874E663066A2D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8A047-43F2-4EC6-94A7-011C74DD84CD}"/>
      </w:docPartPr>
      <w:docPartBody>
        <w:p w:rsidR="001F1B74" w:rsidRDefault="006E6D43">
          <w:r w:rsidRPr="00EC1DC2">
            <w:rPr>
              <w:rStyle w:val="a3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43"/>
    <w:rsid w:val="000030ED"/>
    <w:rsid w:val="000035EF"/>
    <w:rsid w:val="00051B4D"/>
    <w:rsid w:val="00056D1D"/>
    <w:rsid w:val="000D2C4C"/>
    <w:rsid w:val="000E06BA"/>
    <w:rsid w:val="00127139"/>
    <w:rsid w:val="001375F6"/>
    <w:rsid w:val="00146105"/>
    <w:rsid w:val="001C3556"/>
    <w:rsid w:val="001C552A"/>
    <w:rsid w:val="001D6612"/>
    <w:rsid w:val="001F1B74"/>
    <w:rsid w:val="001F3DFE"/>
    <w:rsid w:val="00203453"/>
    <w:rsid w:val="00242423"/>
    <w:rsid w:val="002521B3"/>
    <w:rsid w:val="00256475"/>
    <w:rsid w:val="002A07F8"/>
    <w:rsid w:val="002A79A0"/>
    <w:rsid w:val="002B22F3"/>
    <w:rsid w:val="002F43D3"/>
    <w:rsid w:val="00323758"/>
    <w:rsid w:val="003E3B55"/>
    <w:rsid w:val="00417C1F"/>
    <w:rsid w:val="004266B4"/>
    <w:rsid w:val="00490D6E"/>
    <w:rsid w:val="004C6356"/>
    <w:rsid w:val="004E6C4A"/>
    <w:rsid w:val="00576FF2"/>
    <w:rsid w:val="005A5C51"/>
    <w:rsid w:val="005F4B2C"/>
    <w:rsid w:val="00676EC6"/>
    <w:rsid w:val="006875FE"/>
    <w:rsid w:val="006C149D"/>
    <w:rsid w:val="006C74B5"/>
    <w:rsid w:val="006E6D43"/>
    <w:rsid w:val="00720BE0"/>
    <w:rsid w:val="007475D0"/>
    <w:rsid w:val="007502BD"/>
    <w:rsid w:val="00757017"/>
    <w:rsid w:val="00795ACB"/>
    <w:rsid w:val="007D5BFC"/>
    <w:rsid w:val="00812D62"/>
    <w:rsid w:val="0086709F"/>
    <w:rsid w:val="00886F95"/>
    <w:rsid w:val="00A329D0"/>
    <w:rsid w:val="00A64536"/>
    <w:rsid w:val="00B034EB"/>
    <w:rsid w:val="00B25987"/>
    <w:rsid w:val="00BB0EF1"/>
    <w:rsid w:val="00BF4BB9"/>
    <w:rsid w:val="00C21714"/>
    <w:rsid w:val="00C24A83"/>
    <w:rsid w:val="00C73FFD"/>
    <w:rsid w:val="00D01FFE"/>
    <w:rsid w:val="00D40A85"/>
    <w:rsid w:val="00DF4260"/>
    <w:rsid w:val="00E07284"/>
    <w:rsid w:val="00E333EF"/>
    <w:rsid w:val="00E777C9"/>
    <w:rsid w:val="00EE4ED6"/>
    <w:rsid w:val="00F5375C"/>
    <w:rsid w:val="00F608B7"/>
    <w:rsid w:val="00FE47F6"/>
    <w:rsid w:val="00F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D43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E6D4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</b:Sources>
</file>

<file path=customXml/itemProps1.xml><?xml version="1.0" encoding="utf-8"?>
<ds:datastoreItem xmlns:ds="http://schemas.openxmlformats.org/officeDocument/2006/customXml" ds:itemID="{D2ED7C80-A0A1-47B2-99A0-E0CA8C785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5709</TotalTime>
  <Pages>4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802.11-18/0149r0</vt:lpstr>
    </vt:vector>
  </TitlesOfParts>
  <Company>Huawei</Company>
  <LinksUpToDate>false</LinksUpToDate>
  <CharactersWithSpaces>4790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802.11-18/0149r0</dc:title>
  <dc:subject>Submission</dc:subject>
  <dc:creator>Laurent Cariou</dc:creator>
  <cp:keywords>March 2018, CTPClassification=CTP_IC</cp:keywords>
  <dc:description/>
  <cp:lastModifiedBy>Liyunbo</cp:lastModifiedBy>
  <cp:revision>54</cp:revision>
  <cp:lastPrinted>2014-09-06T00:13:00Z</cp:lastPrinted>
  <dcterms:created xsi:type="dcterms:W3CDTF">2022-07-11T03:12:00Z</dcterms:created>
  <dcterms:modified xsi:type="dcterms:W3CDTF">2022-08-09T01:15:00Z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fa53519b-c1b3-4b6c-ae75-e8b643729907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2020-08-20 15:44:29Z</vt:lpwstr>
  </property>
  <property fmtid="{D5CDD505-2E9C-101B-9397-08002B2CF9AE}" pid="6" name="_2015_ms_pID_725343">
    <vt:lpwstr>(3)Ev+uIuGn2Nnq6LkPpzhEyJzk0OSgTgZf0p5KSZ+KJ1jZDzXxOVnDgqFLc8H1GuEeHQQhruG0
vDt1kIsTGAmJZI0h+fTu+Dl8nroQODXujJHENri60LDv/w2wKTM36hf8MEF2O9mLT+R2/ZNn
gYloe21legQis4zzAFu3Ri+pp0QHhpHJb0zCj+NMNXj9UiU8gACKnShGpJOxRxTCrjN1pHmJ
kSRWRB05GUmBKnr17a</vt:lpwstr>
  </property>
  <property fmtid="{D5CDD505-2E9C-101B-9397-08002B2CF9AE}" pid="7" name="_2015_ms_pID_7253431">
    <vt:lpwstr>OssLNVG0cvw48xxTYcG2Z0SpRCaYikgy4ZFFwwWwiMciR7ovKAic+i
RIShHKXOY4BHF8bZabydLFqdVzM3E5uHxON+E1i3MkDalw4kvnrRF6rVortXp49hJllslN8I
HIRkBmysujh5xjUT//sYVi5CpiU1db25VR8lCQ1Il0nxrQlZac/z7auX05w/T2IqFkTAEitR
NXni6BeMTaroyXWHvwlItu+KSq9XpAjbUbLL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  <property fmtid="{D5CDD505-2E9C-101B-9397-08002B2CF9AE}" pid="10" name="MSIP_Label_9aa06179-68b3-4e2b-b09b-a2424735516b_Enabled">
    <vt:lpwstr>True</vt:lpwstr>
  </property>
  <property fmtid="{D5CDD505-2E9C-101B-9397-08002B2CF9AE}" pid="11" name="MSIP_Label_9aa06179-68b3-4e2b-b09b-a2424735516b_SiteId">
    <vt:lpwstr>46c98d88-e344-4ed4-8496-4ed7712e255d</vt:lpwstr>
  </property>
  <property fmtid="{D5CDD505-2E9C-101B-9397-08002B2CF9AE}" pid="12" name="MSIP_Label_9aa06179-68b3-4e2b-b09b-a2424735516b_Owner">
    <vt:lpwstr>laurent.cariou@intel.com</vt:lpwstr>
  </property>
  <property fmtid="{D5CDD505-2E9C-101B-9397-08002B2CF9AE}" pid="13" name="MSIP_Label_9aa06179-68b3-4e2b-b09b-a2424735516b_SetDate">
    <vt:lpwstr>2021-02-08T17:03:04.1740189Z</vt:lpwstr>
  </property>
  <property fmtid="{D5CDD505-2E9C-101B-9397-08002B2CF9AE}" pid="14" name="MSIP_Label_9aa06179-68b3-4e2b-b09b-a2424735516b_Name">
    <vt:lpwstr>Intel Confidential</vt:lpwstr>
  </property>
  <property fmtid="{D5CDD505-2E9C-101B-9397-08002B2CF9AE}" pid="15" name="MSIP_Label_9aa06179-68b3-4e2b-b09b-a2424735516b_Application">
    <vt:lpwstr>Microsoft Azure Information Protection</vt:lpwstr>
  </property>
  <property fmtid="{D5CDD505-2E9C-101B-9397-08002B2CF9AE}" pid="16" name="MSIP_Label_9aa06179-68b3-4e2b-b09b-a2424735516b_ActionId">
    <vt:lpwstr>ef3d10f8-a34a-4475-ab97-936c9992b684</vt:lpwstr>
  </property>
  <property fmtid="{D5CDD505-2E9C-101B-9397-08002B2CF9AE}" pid="17" name="MSIP_Label_9aa06179-68b3-4e2b-b09b-a2424735516b_Extended_MSFT_Method">
    <vt:lpwstr>Automatic</vt:lpwstr>
  </property>
  <property fmtid="{D5CDD505-2E9C-101B-9397-08002B2CF9AE}" pid="18" name="Sensitivity">
    <vt:lpwstr>Intel Confidential</vt:lpwstr>
  </property>
  <property fmtid="{D5CDD505-2E9C-101B-9397-08002B2CF9AE}" pid="19" name="_2015_ms_pID_7253432">
    <vt:lpwstr>/tIeqqHWXcl4BYZFAaPDxec=</vt:lpwstr>
  </property>
  <property fmtid="{D5CDD505-2E9C-101B-9397-08002B2CF9AE}" pid="20" name="_readonly">
    <vt:lpwstr/>
  </property>
  <property fmtid="{D5CDD505-2E9C-101B-9397-08002B2CF9AE}" pid="21" name="_change">
    <vt:lpwstr/>
  </property>
  <property fmtid="{D5CDD505-2E9C-101B-9397-08002B2CF9AE}" pid="22" name="_full-control">
    <vt:lpwstr/>
  </property>
  <property fmtid="{D5CDD505-2E9C-101B-9397-08002B2CF9AE}" pid="23" name="sflag">
    <vt:lpwstr>1659602919</vt:lpwstr>
  </property>
</Properties>
</file>