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80101F" w14:paraId="4ADDB26F" w14:textId="77777777" w:rsidTr="005D459C">
        <w:trPr>
          <w:trHeight w:val="485"/>
          <w:jc w:val="center"/>
        </w:trPr>
        <w:tc>
          <w:tcPr>
            <w:tcW w:w="9576" w:type="dxa"/>
            <w:gridSpan w:val="5"/>
            <w:vAlign w:val="center"/>
          </w:tcPr>
          <w:p w14:paraId="01D105F1" w14:textId="1F79216E" w:rsidR="00750876" w:rsidRPr="00183F4C" w:rsidRDefault="00DB5A27" w:rsidP="00F20226">
            <w:pPr>
              <w:pStyle w:val="T2"/>
            </w:pPr>
            <w:r>
              <w:rPr>
                <w:lang w:eastAsia="ko-KR"/>
              </w:rPr>
              <w:t xml:space="preserve">CR for </w:t>
            </w:r>
            <w:r w:rsidR="00F20226">
              <w:rPr>
                <w:lang w:eastAsia="ko-KR"/>
              </w:rPr>
              <w:t>P2P buffer report</w:t>
            </w:r>
          </w:p>
        </w:tc>
      </w:tr>
      <w:tr w:rsidR="00750876" w:rsidRPr="00183F4C" w14:paraId="1AED9C6E" w14:textId="77777777" w:rsidTr="005D459C">
        <w:trPr>
          <w:trHeight w:val="359"/>
          <w:jc w:val="center"/>
        </w:trPr>
        <w:tc>
          <w:tcPr>
            <w:tcW w:w="9576" w:type="dxa"/>
            <w:gridSpan w:val="5"/>
            <w:vAlign w:val="center"/>
          </w:tcPr>
          <w:p w14:paraId="36133BE5" w14:textId="6C77B1D9" w:rsidR="00750876" w:rsidRPr="00183F4C" w:rsidRDefault="00750876" w:rsidP="00E35965">
            <w:pPr>
              <w:pStyle w:val="T2"/>
              <w:ind w:left="0"/>
              <w:rPr>
                <w:b w:val="0"/>
                <w:sz w:val="20"/>
              </w:rPr>
            </w:pPr>
            <w:r w:rsidRPr="00183F4C">
              <w:rPr>
                <w:sz w:val="20"/>
              </w:rPr>
              <w:t>Date:</w:t>
            </w:r>
            <w:r w:rsidRPr="00183F4C">
              <w:rPr>
                <w:b w:val="0"/>
                <w:sz w:val="20"/>
              </w:rPr>
              <w:t xml:space="preserve">  20</w:t>
            </w:r>
            <w:r>
              <w:rPr>
                <w:b w:val="0"/>
                <w:sz w:val="20"/>
              </w:rPr>
              <w:t>2</w:t>
            </w:r>
            <w:r w:rsidR="00963A5D">
              <w:rPr>
                <w:b w:val="0"/>
                <w:sz w:val="20"/>
              </w:rPr>
              <w:t>2</w:t>
            </w:r>
            <w:r w:rsidRPr="00183F4C">
              <w:rPr>
                <w:b w:val="0"/>
                <w:sz w:val="20"/>
              </w:rPr>
              <w:t>-</w:t>
            </w:r>
            <w:r w:rsidR="003E112F">
              <w:rPr>
                <w:b w:val="0"/>
                <w:sz w:val="20"/>
                <w:lang w:eastAsia="ko-KR"/>
              </w:rPr>
              <w:t>0</w:t>
            </w:r>
            <w:r w:rsidR="00E35965">
              <w:rPr>
                <w:b w:val="0"/>
                <w:sz w:val="20"/>
                <w:lang w:eastAsia="ko-KR"/>
              </w:rPr>
              <w:t>8</w:t>
            </w:r>
            <w:r>
              <w:rPr>
                <w:rFonts w:hint="eastAsia"/>
                <w:b w:val="0"/>
                <w:sz w:val="20"/>
                <w:lang w:eastAsia="ko-KR"/>
              </w:rPr>
              <w:t>-</w:t>
            </w:r>
            <w:r w:rsidR="00E35965">
              <w:rPr>
                <w:b w:val="0"/>
                <w:sz w:val="20"/>
                <w:lang w:eastAsia="ko-KR"/>
              </w:rPr>
              <w:t>04</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157ADE76" w:rsidR="00AF49E8" w:rsidRPr="00A6770A" w:rsidRDefault="00963A5D" w:rsidP="00AF49E8">
            <w:pPr>
              <w:pStyle w:val="T2"/>
              <w:spacing w:after="0"/>
              <w:ind w:left="0" w:right="0"/>
              <w:jc w:val="left"/>
              <w:rPr>
                <w:b w:val="0"/>
                <w:sz w:val="18"/>
                <w:szCs w:val="18"/>
                <w:lang w:eastAsia="ko-KR"/>
              </w:rPr>
            </w:pPr>
            <w:proofErr w:type="spellStart"/>
            <w:r>
              <w:rPr>
                <w:b w:val="0"/>
                <w:sz w:val="18"/>
                <w:szCs w:val="18"/>
                <w:lang w:eastAsia="zh-CN"/>
              </w:rPr>
              <w:t>Yousi</w:t>
            </w:r>
            <w:proofErr w:type="spellEnd"/>
            <w:r w:rsidR="00AF49E8">
              <w:rPr>
                <w:b w:val="0"/>
                <w:sz w:val="18"/>
                <w:szCs w:val="18"/>
                <w:lang w:eastAsia="zh-CN"/>
              </w:rPr>
              <w:t xml:space="preserve"> Li</w:t>
            </w:r>
            <w:r>
              <w:rPr>
                <w:b w:val="0"/>
                <w:sz w:val="18"/>
                <w:szCs w:val="18"/>
                <w:lang w:eastAsia="zh-CN"/>
              </w:rPr>
              <w:t>n</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proofErr w:type="spellStart"/>
            <w:r>
              <w:rPr>
                <w:rFonts w:hint="eastAsia"/>
                <w:b w:val="0"/>
                <w:sz w:val="18"/>
                <w:szCs w:val="18"/>
                <w:lang w:eastAsia="zh-CN"/>
              </w:rPr>
              <w:t>Z</w:t>
            </w:r>
            <w:r>
              <w:rPr>
                <w:b w:val="0"/>
                <w:sz w:val="18"/>
                <w:szCs w:val="18"/>
                <w:lang w:eastAsia="zh-CN"/>
              </w:rPr>
              <w:t>henguo</w:t>
            </w:r>
            <w:proofErr w:type="spellEnd"/>
            <w:r>
              <w:rPr>
                <w:b w:val="0"/>
                <w:sz w:val="18"/>
                <w:szCs w:val="18"/>
                <w:lang w:eastAsia="zh-CN"/>
              </w:rPr>
              <w:t xml:space="preserve">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EE0E68" w14:paraId="4395DD7A" w14:textId="77777777" w:rsidTr="005D459C">
        <w:trPr>
          <w:trHeight w:val="359"/>
          <w:jc w:val="center"/>
        </w:trPr>
        <w:tc>
          <w:tcPr>
            <w:tcW w:w="1548" w:type="dxa"/>
            <w:vAlign w:val="center"/>
          </w:tcPr>
          <w:p w14:paraId="0FE56EBE" w14:textId="6761E007" w:rsidR="00EE0E68" w:rsidRPr="00AA787C" w:rsidRDefault="00EE0E68" w:rsidP="00EE0E68">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0657EA45"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75C303FF"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557D50E9" w14:textId="77777777" w:rsidR="00EE0E68" w:rsidRDefault="00EE0E68" w:rsidP="00EE0E68">
            <w:pPr>
              <w:pStyle w:val="T2"/>
              <w:spacing w:after="0"/>
              <w:ind w:left="0" w:right="0"/>
              <w:jc w:val="left"/>
              <w:rPr>
                <w:b w:val="0"/>
                <w:sz w:val="18"/>
                <w:szCs w:val="18"/>
                <w:lang w:eastAsia="ko-KR"/>
              </w:rPr>
            </w:pPr>
          </w:p>
        </w:tc>
      </w:tr>
      <w:tr w:rsidR="00EE0E68" w14:paraId="683F9AE3" w14:textId="77777777" w:rsidTr="005D459C">
        <w:trPr>
          <w:trHeight w:val="359"/>
          <w:jc w:val="center"/>
        </w:trPr>
        <w:tc>
          <w:tcPr>
            <w:tcW w:w="1548" w:type="dxa"/>
            <w:vAlign w:val="center"/>
          </w:tcPr>
          <w:p w14:paraId="675E5B33" w14:textId="30DC573E" w:rsidR="00EE0E68" w:rsidRPr="00A6770A" w:rsidRDefault="00EE0E68" w:rsidP="00EE0E68">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3414DA5B"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1F09A037"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4F541893" w14:textId="77777777" w:rsidR="00EE0E68" w:rsidRDefault="00EE0E68" w:rsidP="00EE0E68">
            <w:pPr>
              <w:pStyle w:val="T2"/>
              <w:spacing w:after="0"/>
              <w:ind w:left="0" w:right="0"/>
              <w:jc w:val="left"/>
              <w:rPr>
                <w:b w:val="0"/>
                <w:sz w:val="18"/>
                <w:szCs w:val="18"/>
                <w:lang w:eastAsia="ko-KR"/>
              </w:rPr>
            </w:pPr>
          </w:p>
        </w:tc>
      </w:tr>
      <w:tr w:rsidR="007C25CD" w14:paraId="25352C9B" w14:textId="77777777" w:rsidTr="005D459C">
        <w:trPr>
          <w:trHeight w:val="359"/>
          <w:jc w:val="center"/>
        </w:trPr>
        <w:tc>
          <w:tcPr>
            <w:tcW w:w="1548" w:type="dxa"/>
            <w:vAlign w:val="center"/>
          </w:tcPr>
          <w:p w14:paraId="571D924D" w14:textId="57EBD07C" w:rsidR="007C25CD" w:rsidRPr="004241BF" w:rsidRDefault="007C25CD" w:rsidP="00EE0E68">
            <w:pPr>
              <w:pStyle w:val="T2"/>
              <w:spacing w:after="0"/>
              <w:ind w:left="0" w:right="0"/>
              <w:jc w:val="left"/>
              <w:rPr>
                <w:b w:val="0"/>
                <w:sz w:val="18"/>
                <w:szCs w:val="18"/>
                <w:lang w:eastAsia="zh-CN"/>
              </w:rPr>
            </w:pPr>
          </w:p>
        </w:tc>
        <w:tc>
          <w:tcPr>
            <w:tcW w:w="1440" w:type="dxa"/>
            <w:vAlign w:val="center"/>
          </w:tcPr>
          <w:p w14:paraId="248280EC" w14:textId="77777777" w:rsidR="007C25CD" w:rsidRDefault="007C25CD" w:rsidP="00EE0E68">
            <w:pPr>
              <w:pStyle w:val="T2"/>
              <w:spacing w:after="0"/>
              <w:ind w:left="0" w:right="0"/>
              <w:jc w:val="left"/>
              <w:rPr>
                <w:b w:val="0"/>
                <w:sz w:val="18"/>
                <w:szCs w:val="18"/>
                <w:lang w:eastAsia="ko-KR"/>
              </w:rPr>
            </w:pPr>
          </w:p>
        </w:tc>
        <w:tc>
          <w:tcPr>
            <w:tcW w:w="2610" w:type="dxa"/>
            <w:vAlign w:val="center"/>
          </w:tcPr>
          <w:p w14:paraId="3D989542" w14:textId="77777777" w:rsidR="007C25CD" w:rsidRPr="003F0DA2" w:rsidRDefault="007C25CD" w:rsidP="00EE0E68">
            <w:pPr>
              <w:pStyle w:val="T2"/>
              <w:spacing w:after="0"/>
              <w:ind w:left="0" w:right="0"/>
              <w:jc w:val="left"/>
              <w:rPr>
                <w:b w:val="0"/>
                <w:sz w:val="18"/>
                <w:szCs w:val="18"/>
                <w:lang w:eastAsia="ko-KR"/>
              </w:rPr>
            </w:pPr>
          </w:p>
        </w:tc>
        <w:tc>
          <w:tcPr>
            <w:tcW w:w="1620" w:type="dxa"/>
            <w:vAlign w:val="center"/>
          </w:tcPr>
          <w:p w14:paraId="21A2CF4F" w14:textId="77777777" w:rsidR="007C25CD" w:rsidRPr="003F0DA2" w:rsidRDefault="007C25CD" w:rsidP="00EE0E68">
            <w:pPr>
              <w:pStyle w:val="T2"/>
              <w:spacing w:after="0"/>
              <w:ind w:left="0" w:right="0"/>
              <w:jc w:val="left"/>
              <w:rPr>
                <w:b w:val="0"/>
                <w:sz w:val="18"/>
                <w:szCs w:val="18"/>
                <w:lang w:eastAsia="ko-KR"/>
              </w:rPr>
            </w:pPr>
          </w:p>
        </w:tc>
        <w:tc>
          <w:tcPr>
            <w:tcW w:w="2358" w:type="dxa"/>
            <w:vAlign w:val="center"/>
          </w:tcPr>
          <w:p w14:paraId="7DF7C45D" w14:textId="77777777" w:rsidR="007C25CD" w:rsidRDefault="007C25CD" w:rsidP="00EE0E68">
            <w:pPr>
              <w:pStyle w:val="T2"/>
              <w:spacing w:after="0"/>
              <w:ind w:left="0" w:right="0"/>
              <w:jc w:val="left"/>
              <w:rPr>
                <w:b w:val="0"/>
                <w:sz w:val="18"/>
                <w:szCs w:val="18"/>
                <w:lang w:eastAsia="ko-KR"/>
              </w:rPr>
            </w:pPr>
          </w:p>
        </w:tc>
      </w:tr>
    </w:tbl>
    <w:p w14:paraId="4C612575" w14:textId="77777777" w:rsidR="008D245A" w:rsidRDefault="008D245A" w:rsidP="008D245A">
      <w:pPr>
        <w:pStyle w:val="T1"/>
        <w:spacing w:after="120"/>
      </w:pPr>
    </w:p>
    <w:p w14:paraId="3E7976C4" w14:textId="77777777" w:rsidR="008D245A" w:rsidRDefault="008D245A" w:rsidP="008D245A">
      <w:pPr>
        <w:pStyle w:val="T1"/>
        <w:spacing w:after="120"/>
      </w:pPr>
      <w:r>
        <w:t>Abstract</w:t>
      </w:r>
    </w:p>
    <w:p w14:paraId="54CE23A1" w14:textId="3CD46E73" w:rsidR="008D245A" w:rsidRDefault="008D245A" w:rsidP="008D245A">
      <w:pPr>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Pr>
          <w:sz w:val="20"/>
          <w:szCs w:val="22"/>
          <w:lang w:eastAsia="ko-KR"/>
        </w:rPr>
        <w:t xml:space="preserve">comment resolution(s) for the following </w:t>
      </w:r>
      <w:r>
        <w:rPr>
          <w:sz w:val="20"/>
          <w:szCs w:val="22"/>
          <w:u w:val="single"/>
          <w:lang w:eastAsia="ko-KR"/>
        </w:rPr>
        <w:t>1</w:t>
      </w:r>
      <w:r w:rsidR="008951E4">
        <w:rPr>
          <w:sz w:val="20"/>
          <w:szCs w:val="22"/>
          <w:u w:val="single"/>
          <w:lang w:eastAsia="ko-KR"/>
        </w:rPr>
        <w:t>0</w:t>
      </w:r>
      <w:r>
        <w:rPr>
          <w:sz w:val="20"/>
          <w:szCs w:val="22"/>
          <w:lang w:eastAsia="ko-KR"/>
        </w:rPr>
        <w:t xml:space="preserve"> CID(s) received in LB266 on </w:t>
      </w:r>
      <w:proofErr w:type="spellStart"/>
      <w:r>
        <w:rPr>
          <w:sz w:val="20"/>
          <w:szCs w:val="22"/>
          <w:lang w:eastAsia="ko-KR"/>
        </w:rPr>
        <w:t>TGbe</w:t>
      </w:r>
      <w:proofErr w:type="spellEnd"/>
      <w:r>
        <w:rPr>
          <w:sz w:val="20"/>
          <w:szCs w:val="22"/>
          <w:lang w:eastAsia="ko-KR"/>
        </w:rPr>
        <w:t xml:space="preserve"> D2.1 related to </w:t>
      </w:r>
      <w:r w:rsidR="008951E4" w:rsidRPr="008951E4">
        <w:rPr>
          <w:sz w:val="20"/>
          <w:szCs w:val="22"/>
          <w:lang w:eastAsia="ko-KR"/>
        </w:rPr>
        <w:t>35.2.1.2 Triggered TXOP sharing procedure</w:t>
      </w:r>
    </w:p>
    <w:p w14:paraId="0339BCF2" w14:textId="77777777" w:rsidR="008D245A" w:rsidRDefault="008D245A" w:rsidP="008D245A">
      <w:pPr>
        <w:rPr>
          <w:sz w:val="20"/>
          <w:szCs w:val="22"/>
          <w:lang w:eastAsia="ko-KR"/>
        </w:rPr>
      </w:pPr>
    </w:p>
    <w:p w14:paraId="59124124" w14:textId="77777777" w:rsidR="008D245A" w:rsidRDefault="008D245A" w:rsidP="008D245A">
      <w:r>
        <w:rPr>
          <w:sz w:val="20"/>
          <w:szCs w:val="22"/>
          <w:lang w:eastAsia="ko-KR"/>
        </w:rPr>
        <w:t>CIDs:</w:t>
      </w:r>
      <w:r w:rsidRPr="008A7E10">
        <w:t xml:space="preserve"> </w:t>
      </w:r>
    </w:p>
    <w:p w14:paraId="27724EB4" w14:textId="1E972F22" w:rsidR="008D245A" w:rsidRDefault="00A80C3E" w:rsidP="008D245A">
      <w:pPr>
        <w:rPr>
          <w:sz w:val="20"/>
          <w:szCs w:val="22"/>
          <w:lang w:eastAsia="ko-KR"/>
        </w:rPr>
      </w:pPr>
      <w:r w:rsidRPr="00A80C3E">
        <w:rPr>
          <w:sz w:val="20"/>
          <w:szCs w:val="22"/>
          <w:lang w:eastAsia="ko-KR"/>
        </w:rPr>
        <w:t>10727</w:t>
      </w:r>
      <w:r>
        <w:rPr>
          <w:sz w:val="20"/>
          <w:szCs w:val="22"/>
          <w:lang w:eastAsia="ko-KR"/>
        </w:rPr>
        <w:t xml:space="preserve">, </w:t>
      </w:r>
      <w:r w:rsidRPr="00A80C3E">
        <w:rPr>
          <w:sz w:val="20"/>
          <w:szCs w:val="22"/>
          <w:lang w:eastAsia="ko-KR"/>
        </w:rPr>
        <w:t>10077</w:t>
      </w:r>
      <w:r>
        <w:rPr>
          <w:sz w:val="20"/>
          <w:szCs w:val="22"/>
          <w:lang w:eastAsia="ko-KR"/>
        </w:rPr>
        <w:t xml:space="preserve">, </w:t>
      </w:r>
      <w:r w:rsidRPr="00A80C3E">
        <w:rPr>
          <w:sz w:val="20"/>
          <w:szCs w:val="22"/>
          <w:lang w:eastAsia="ko-KR"/>
        </w:rPr>
        <w:t>10016</w:t>
      </w:r>
      <w:r>
        <w:rPr>
          <w:sz w:val="20"/>
          <w:szCs w:val="22"/>
          <w:lang w:eastAsia="ko-KR"/>
        </w:rPr>
        <w:t xml:space="preserve">, </w:t>
      </w:r>
      <w:r w:rsidRPr="00A80C3E">
        <w:rPr>
          <w:sz w:val="20"/>
          <w:szCs w:val="22"/>
          <w:lang w:eastAsia="ko-KR"/>
        </w:rPr>
        <w:t>12723</w:t>
      </w:r>
      <w:r>
        <w:rPr>
          <w:sz w:val="20"/>
          <w:szCs w:val="22"/>
          <w:lang w:eastAsia="ko-KR"/>
        </w:rPr>
        <w:t xml:space="preserve">, </w:t>
      </w:r>
      <w:r w:rsidRPr="00A80C3E">
        <w:rPr>
          <w:sz w:val="20"/>
          <w:szCs w:val="22"/>
          <w:lang w:eastAsia="ko-KR"/>
        </w:rPr>
        <w:t>12836</w:t>
      </w:r>
      <w:r>
        <w:rPr>
          <w:sz w:val="20"/>
          <w:szCs w:val="22"/>
          <w:lang w:eastAsia="ko-KR"/>
        </w:rPr>
        <w:t xml:space="preserve">, </w:t>
      </w:r>
      <w:r w:rsidRPr="00A80C3E">
        <w:rPr>
          <w:sz w:val="20"/>
          <w:szCs w:val="22"/>
          <w:lang w:eastAsia="ko-KR"/>
        </w:rPr>
        <w:t>13654</w:t>
      </w:r>
      <w:r>
        <w:rPr>
          <w:sz w:val="20"/>
          <w:szCs w:val="22"/>
          <w:lang w:eastAsia="ko-KR"/>
        </w:rPr>
        <w:t xml:space="preserve">, </w:t>
      </w:r>
      <w:r w:rsidRPr="00A80C3E">
        <w:rPr>
          <w:sz w:val="20"/>
          <w:szCs w:val="22"/>
          <w:lang w:eastAsia="ko-KR"/>
        </w:rPr>
        <w:t>13684</w:t>
      </w:r>
      <w:r>
        <w:rPr>
          <w:sz w:val="20"/>
          <w:szCs w:val="22"/>
          <w:lang w:eastAsia="ko-KR"/>
        </w:rPr>
        <w:t xml:space="preserve">, </w:t>
      </w:r>
      <w:r w:rsidRPr="00A80C3E">
        <w:rPr>
          <w:sz w:val="20"/>
          <w:szCs w:val="22"/>
          <w:lang w:eastAsia="ko-KR"/>
        </w:rPr>
        <w:t>14091</w:t>
      </w:r>
      <w:r>
        <w:rPr>
          <w:sz w:val="20"/>
          <w:szCs w:val="22"/>
          <w:lang w:eastAsia="ko-KR"/>
        </w:rPr>
        <w:t xml:space="preserve">, </w:t>
      </w:r>
      <w:r w:rsidRPr="00A80C3E">
        <w:rPr>
          <w:sz w:val="20"/>
          <w:szCs w:val="22"/>
          <w:lang w:eastAsia="ko-KR"/>
        </w:rPr>
        <w:t>13340</w:t>
      </w:r>
      <w:r>
        <w:rPr>
          <w:sz w:val="20"/>
          <w:szCs w:val="22"/>
          <w:lang w:eastAsia="ko-KR"/>
        </w:rPr>
        <w:t xml:space="preserve">, </w:t>
      </w:r>
      <w:r w:rsidRPr="00A80C3E">
        <w:rPr>
          <w:sz w:val="20"/>
          <w:szCs w:val="22"/>
          <w:lang w:eastAsia="ko-KR"/>
        </w:rPr>
        <w:t>11241</w:t>
      </w:r>
    </w:p>
    <w:p w14:paraId="1D155A04" w14:textId="77777777" w:rsidR="00A80C3E" w:rsidRPr="00B81640" w:rsidRDefault="00A80C3E" w:rsidP="008D245A">
      <w:pPr>
        <w:rPr>
          <w:sz w:val="20"/>
          <w:szCs w:val="22"/>
          <w:lang w:eastAsia="ko-KR"/>
        </w:rPr>
      </w:pPr>
    </w:p>
    <w:p w14:paraId="67421FA3" w14:textId="77777777" w:rsidR="008D245A" w:rsidRPr="006C6E5B" w:rsidRDefault="008D245A" w:rsidP="008D245A">
      <w:pPr>
        <w:rPr>
          <w:sz w:val="20"/>
          <w:szCs w:val="22"/>
        </w:rPr>
      </w:pPr>
      <w:r w:rsidRPr="006C6E5B">
        <w:rPr>
          <w:sz w:val="20"/>
          <w:szCs w:val="22"/>
        </w:rPr>
        <w:t>Revisions:</w:t>
      </w:r>
    </w:p>
    <w:p w14:paraId="6EC49EA8" w14:textId="77777777" w:rsidR="008D245A" w:rsidRDefault="008D245A" w:rsidP="008D245A">
      <w:pPr>
        <w:pStyle w:val="ab"/>
        <w:numPr>
          <w:ilvl w:val="0"/>
          <w:numId w:val="7"/>
        </w:numPr>
        <w:contextualSpacing w:val="0"/>
        <w:rPr>
          <w:sz w:val="20"/>
          <w:szCs w:val="22"/>
        </w:rPr>
      </w:pPr>
      <w:r w:rsidRPr="006C6E5B">
        <w:rPr>
          <w:sz w:val="20"/>
          <w:szCs w:val="22"/>
        </w:rPr>
        <w:t>Rev 0: Initial version of the document.</w:t>
      </w:r>
    </w:p>
    <w:p w14:paraId="0865E582" w14:textId="77777777" w:rsidR="008D245A" w:rsidRPr="004D2D75" w:rsidRDefault="008D245A" w:rsidP="008D245A">
      <w:pPr>
        <w:pStyle w:val="T1"/>
        <w:spacing w:after="120"/>
        <w:rPr>
          <w:sz w:val="22"/>
        </w:rPr>
      </w:pPr>
    </w:p>
    <w:p w14:paraId="48226A7E" w14:textId="77777777" w:rsidR="008D245A" w:rsidRPr="004D2D75" w:rsidRDefault="008D245A" w:rsidP="008D245A"/>
    <w:p w14:paraId="6B5C3B70" w14:textId="77777777" w:rsidR="008D245A" w:rsidRPr="004D2D75" w:rsidRDefault="008D245A" w:rsidP="008D245A"/>
    <w:p w14:paraId="0D50F160" w14:textId="5E9745CA" w:rsidR="00CA09B2" w:rsidRPr="008D245A" w:rsidRDefault="00CA09B2">
      <w:pPr>
        <w:pStyle w:val="T1"/>
        <w:spacing w:after="120"/>
        <w:rPr>
          <w:sz w:val="16"/>
        </w:rPr>
      </w:pPr>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62CE5DB7" w:rsidR="008D245A" w:rsidRDefault="008D245A">
      <w:pPr>
        <w:jc w:val="left"/>
        <w:rPr>
          <w:sz w:val="16"/>
        </w:rPr>
      </w:pPr>
      <w:r>
        <w:rPr>
          <w:sz w:val="16"/>
        </w:rPr>
        <w:br w:type="page"/>
      </w:r>
    </w:p>
    <w:p w14:paraId="21EE17DD" w14:textId="77777777" w:rsidR="00191CD7" w:rsidRDefault="00191CD7" w:rsidP="002B1A82">
      <w:pPr>
        <w:rPr>
          <w:sz w:val="16"/>
        </w:rPr>
      </w:pPr>
    </w:p>
    <w:tbl>
      <w:tblPr>
        <w:tblStyle w:val="ae"/>
        <w:tblW w:w="10948" w:type="dxa"/>
        <w:tblInd w:w="-456" w:type="dxa"/>
        <w:tblLayout w:type="fixed"/>
        <w:tblLook w:val="04A0" w:firstRow="1" w:lastRow="0" w:firstColumn="1" w:lastColumn="0" w:noHBand="0" w:noVBand="1"/>
      </w:tblPr>
      <w:tblGrid>
        <w:gridCol w:w="877"/>
        <w:gridCol w:w="744"/>
        <w:gridCol w:w="531"/>
        <w:gridCol w:w="567"/>
        <w:gridCol w:w="2127"/>
        <w:gridCol w:w="1842"/>
        <w:gridCol w:w="4260"/>
      </w:tblGrid>
      <w:tr w:rsidR="005E75F3" w:rsidRPr="00677427" w14:paraId="495D867E" w14:textId="77777777" w:rsidTr="005A0363">
        <w:trPr>
          <w:trHeight w:val="373"/>
        </w:trPr>
        <w:tc>
          <w:tcPr>
            <w:tcW w:w="877"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744"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531" w:type="dxa"/>
          </w:tcPr>
          <w:p w14:paraId="66B97BD8" w14:textId="24181337" w:rsidR="005E75F3" w:rsidRPr="00677427" w:rsidRDefault="00410442" w:rsidP="00410442">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567" w:type="dxa"/>
          </w:tcPr>
          <w:p w14:paraId="74D0F970" w14:textId="4AA5F42E" w:rsidR="005E75F3" w:rsidRPr="00677427" w:rsidRDefault="00410442" w:rsidP="00B065C5">
            <w:pPr>
              <w:autoSpaceDE w:val="0"/>
              <w:autoSpaceDN w:val="0"/>
              <w:adjustRightInd w:val="0"/>
              <w:jc w:val="center"/>
              <w:rPr>
                <w:b/>
                <w:bCs/>
                <w:sz w:val="16"/>
                <w:szCs w:val="16"/>
                <w:lang w:eastAsia="ko-KR"/>
              </w:rPr>
            </w:pPr>
            <w:r w:rsidRPr="00677427">
              <w:rPr>
                <w:b/>
                <w:bCs/>
                <w:sz w:val="16"/>
                <w:szCs w:val="16"/>
                <w:lang w:eastAsia="ko-KR"/>
              </w:rPr>
              <w:t>P.L</w:t>
            </w:r>
          </w:p>
        </w:tc>
        <w:tc>
          <w:tcPr>
            <w:tcW w:w="2127"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842"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4260"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5A0363" w:rsidRPr="008F0D26" w14:paraId="60AA2A16" w14:textId="77777777" w:rsidTr="005A0363">
        <w:trPr>
          <w:trHeight w:val="980"/>
        </w:trPr>
        <w:tc>
          <w:tcPr>
            <w:tcW w:w="877" w:type="dxa"/>
          </w:tcPr>
          <w:p w14:paraId="0FF9766C" w14:textId="2D77BA61" w:rsidR="005A0363" w:rsidRDefault="005A0363" w:rsidP="005A0363">
            <w:pPr>
              <w:rPr>
                <w:rFonts w:ascii="Arial" w:hAnsi="Arial" w:cs="Arial"/>
                <w:sz w:val="20"/>
              </w:rPr>
            </w:pPr>
            <w:r>
              <w:rPr>
                <w:rFonts w:ascii="Arial" w:hAnsi="Arial" w:cs="Arial"/>
                <w:sz w:val="20"/>
                <w:szCs w:val="20"/>
              </w:rPr>
              <w:t>10727</w:t>
            </w:r>
          </w:p>
        </w:tc>
        <w:tc>
          <w:tcPr>
            <w:tcW w:w="744" w:type="dxa"/>
          </w:tcPr>
          <w:p w14:paraId="7040C4D4" w14:textId="6535EFC1" w:rsidR="005A0363" w:rsidRDefault="005A0363" w:rsidP="005A0363">
            <w:pPr>
              <w:rPr>
                <w:rFonts w:ascii="Arial" w:hAnsi="Arial" w:cs="Arial"/>
                <w:sz w:val="20"/>
              </w:rPr>
            </w:pPr>
            <w:proofErr w:type="spellStart"/>
            <w:r>
              <w:rPr>
                <w:rFonts w:ascii="Arial" w:hAnsi="Arial" w:cs="Arial"/>
                <w:sz w:val="20"/>
                <w:szCs w:val="20"/>
              </w:rPr>
              <w:t>Insun</w:t>
            </w:r>
            <w:proofErr w:type="spellEnd"/>
            <w:r>
              <w:rPr>
                <w:rFonts w:ascii="Arial" w:hAnsi="Arial" w:cs="Arial"/>
                <w:sz w:val="20"/>
                <w:szCs w:val="20"/>
              </w:rPr>
              <w:t xml:space="preserve"> Jang</w:t>
            </w:r>
          </w:p>
        </w:tc>
        <w:tc>
          <w:tcPr>
            <w:tcW w:w="531" w:type="dxa"/>
          </w:tcPr>
          <w:p w14:paraId="7FCBF0AC" w14:textId="613BBB1E" w:rsidR="005A0363" w:rsidRDefault="005A0363" w:rsidP="005A0363">
            <w:pPr>
              <w:rPr>
                <w:rFonts w:ascii="Arial" w:hAnsi="Arial" w:cs="Arial"/>
                <w:sz w:val="20"/>
              </w:rPr>
            </w:pPr>
            <w:r>
              <w:rPr>
                <w:rFonts w:ascii="Arial" w:hAnsi="Arial" w:cs="Arial"/>
                <w:sz w:val="20"/>
                <w:szCs w:val="20"/>
              </w:rPr>
              <w:t>35.2.1.2</w:t>
            </w:r>
          </w:p>
        </w:tc>
        <w:tc>
          <w:tcPr>
            <w:tcW w:w="567" w:type="dxa"/>
          </w:tcPr>
          <w:p w14:paraId="4DDCF9D5" w14:textId="4B865F57" w:rsidR="005A0363" w:rsidRDefault="005A0363" w:rsidP="005A0363">
            <w:pPr>
              <w:rPr>
                <w:rFonts w:ascii="Arial" w:hAnsi="Arial" w:cs="Arial"/>
                <w:sz w:val="20"/>
              </w:rPr>
            </w:pPr>
            <w:r>
              <w:rPr>
                <w:rFonts w:ascii="Arial" w:hAnsi="Arial" w:cs="Arial"/>
                <w:sz w:val="20"/>
                <w:szCs w:val="20"/>
              </w:rPr>
              <w:t>399.52</w:t>
            </w:r>
          </w:p>
        </w:tc>
        <w:tc>
          <w:tcPr>
            <w:tcW w:w="2127" w:type="dxa"/>
          </w:tcPr>
          <w:p w14:paraId="31694A41" w14:textId="7D046697" w:rsidR="005A0363" w:rsidRDefault="005A0363" w:rsidP="005A0363">
            <w:pPr>
              <w:rPr>
                <w:rFonts w:ascii="Arial" w:hAnsi="Arial" w:cs="Arial"/>
                <w:sz w:val="20"/>
              </w:rPr>
            </w:pPr>
            <w:r>
              <w:rPr>
                <w:rFonts w:ascii="Arial" w:hAnsi="Arial" w:cs="Arial"/>
                <w:sz w:val="20"/>
                <w:szCs w:val="20"/>
              </w:rPr>
              <w:t xml:space="preserve">Non-AP STA supporting TXOP sharing needs to deliver its resource requirements of P2P (e.g., BW, required time) to AP by using a </w:t>
            </w:r>
            <w:proofErr w:type="spellStart"/>
            <w:r>
              <w:rPr>
                <w:rFonts w:ascii="Arial" w:hAnsi="Arial" w:cs="Arial"/>
                <w:sz w:val="20"/>
                <w:szCs w:val="20"/>
              </w:rPr>
              <w:t>mechiansm</w:t>
            </w:r>
            <w:proofErr w:type="spellEnd"/>
            <w:r>
              <w:rPr>
                <w:rFonts w:ascii="Arial" w:hAnsi="Arial" w:cs="Arial"/>
                <w:sz w:val="20"/>
                <w:szCs w:val="20"/>
              </w:rPr>
              <w:t xml:space="preserve"> (e.g., A-control)</w:t>
            </w:r>
          </w:p>
        </w:tc>
        <w:tc>
          <w:tcPr>
            <w:tcW w:w="1842" w:type="dxa"/>
          </w:tcPr>
          <w:p w14:paraId="2F526C57" w14:textId="2CE0B4D4" w:rsidR="005A0363" w:rsidRDefault="005A0363" w:rsidP="005A0363">
            <w:pPr>
              <w:rPr>
                <w:rFonts w:ascii="Arial" w:hAnsi="Arial" w:cs="Arial"/>
                <w:sz w:val="20"/>
              </w:rPr>
            </w:pPr>
            <w:r>
              <w:rPr>
                <w:rFonts w:ascii="Arial" w:hAnsi="Arial" w:cs="Arial"/>
                <w:sz w:val="20"/>
                <w:szCs w:val="20"/>
              </w:rPr>
              <w:t>As in the comment, we need to design a mechanism where a non-AP STA transmits its resource requirements of P2P to AP</w:t>
            </w:r>
          </w:p>
        </w:tc>
        <w:tc>
          <w:tcPr>
            <w:tcW w:w="4260" w:type="dxa"/>
          </w:tcPr>
          <w:p w14:paraId="2A7EED0E" w14:textId="77777777" w:rsidR="005A0363" w:rsidRDefault="005A0363" w:rsidP="005A0363">
            <w:pPr>
              <w:jc w:val="left"/>
              <w:rPr>
                <w:rFonts w:eastAsia="Times New Roman"/>
                <w:color w:val="000000"/>
                <w:sz w:val="20"/>
                <w:szCs w:val="14"/>
                <w:lang w:val="en-US"/>
              </w:rPr>
            </w:pPr>
            <w:r>
              <w:rPr>
                <w:rFonts w:eastAsia="Times New Roman"/>
                <w:color w:val="000000"/>
                <w:sz w:val="20"/>
                <w:szCs w:val="14"/>
                <w:lang w:val="en-US"/>
              </w:rPr>
              <w:t>Revised</w:t>
            </w:r>
          </w:p>
          <w:p w14:paraId="6258F1B3" w14:textId="77777777" w:rsidR="005A0363" w:rsidRDefault="005A0363" w:rsidP="005A0363">
            <w:pPr>
              <w:jc w:val="left"/>
              <w:rPr>
                <w:rFonts w:eastAsia="Times New Roman"/>
                <w:color w:val="000000"/>
                <w:sz w:val="20"/>
                <w:szCs w:val="14"/>
                <w:lang w:val="en-US"/>
              </w:rPr>
            </w:pPr>
          </w:p>
          <w:p w14:paraId="093D420A" w14:textId="77777777" w:rsidR="005A0363" w:rsidRDefault="005A0363" w:rsidP="005A0363">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0E1B1D3A" w14:textId="77777777" w:rsidR="005A0363" w:rsidRPr="005A0363" w:rsidRDefault="005A0363" w:rsidP="005A0363">
            <w:pPr>
              <w:jc w:val="left"/>
              <w:rPr>
                <w:rFonts w:eastAsia="宋体"/>
                <w:color w:val="000000"/>
                <w:sz w:val="20"/>
                <w:szCs w:val="14"/>
                <w:lang w:val="en-US" w:eastAsia="zh-CN"/>
              </w:rPr>
            </w:pPr>
          </w:p>
          <w:p w14:paraId="6B5A5934" w14:textId="0AFA9560"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reque</w:t>
            </w:r>
            <w:r w:rsidR="00D647D4">
              <w:rPr>
                <w:rFonts w:eastAsia="Times New Roman"/>
                <w:color w:val="000000"/>
                <w:sz w:val="20"/>
                <w:szCs w:val="14"/>
                <w:lang w:val="en-US"/>
              </w:rPr>
              <w:t>s</w:t>
            </w:r>
            <w:r>
              <w:rPr>
                <w:rFonts w:eastAsia="Times New Roman"/>
                <w:color w:val="000000"/>
                <w:sz w:val="20"/>
                <w:szCs w:val="14"/>
                <w:lang w:val="en-US"/>
              </w:rPr>
              <w:t xml:space="preserve">t from associated STAs through a BSRP Trigger frame. A STA sends the resource request either after receiving a soliciting BSRP Trigger frame or without </w:t>
            </w:r>
            <w:r w:rsidR="00D647D4">
              <w:rPr>
                <w:rFonts w:eastAsia="Times New Roman"/>
                <w:color w:val="000000"/>
                <w:sz w:val="20"/>
                <w:szCs w:val="14"/>
                <w:lang w:val="en-US"/>
              </w:rPr>
              <w:t xml:space="preserve">the </w:t>
            </w:r>
            <w:r>
              <w:rPr>
                <w:rFonts w:eastAsia="Times New Roman"/>
                <w:color w:val="000000"/>
                <w:sz w:val="20"/>
                <w:szCs w:val="14"/>
                <w:lang w:val="en-US"/>
              </w:rPr>
              <w:t>AP’s soliciting. The requested resource in unit</w:t>
            </w:r>
            <w:r w:rsidR="00D647D4">
              <w:rPr>
                <w:rFonts w:eastAsia="Times New Roman"/>
                <w:color w:val="000000"/>
                <w:sz w:val="20"/>
                <w:szCs w:val="14"/>
                <w:lang w:val="en-US"/>
              </w:rPr>
              <w:t>s</w:t>
            </w:r>
            <w:r>
              <w:rPr>
                <w:rFonts w:eastAsia="Times New Roman"/>
                <w:color w:val="000000"/>
                <w:sz w:val="20"/>
                <w:szCs w:val="14"/>
                <w:lang w:val="en-US"/>
              </w:rPr>
              <w:t xml:space="preserve">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w:t>
            </w:r>
            <w:r w:rsidR="00D647D4">
              <w:rPr>
                <w:rFonts w:eastAsia="Times New Roman"/>
                <w:color w:val="000000"/>
                <w:sz w:val="20"/>
                <w:szCs w:val="14"/>
                <w:lang w:val="en-US"/>
              </w:rPr>
              <w:t>,</w:t>
            </w:r>
            <w:r>
              <w:rPr>
                <w:rFonts w:eastAsia="Times New Roman"/>
                <w:color w:val="000000"/>
                <w:sz w:val="20"/>
                <w:szCs w:val="14"/>
                <w:lang w:val="en-US"/>
              </w:rPr>
              <w:t xml:space="preserve"> since </w:t>
            </w:r>
            <w:r w:rsidR="00D647D4">
              <w:rPr>
                <w:rFonts w:eastAsia="Times New Roman"/>
                <w:color w:val="000000"/>
                <w:sz w:val="20"/>
                <w:szCs w:val="14"/>
                <w:lang w:val="en-US"/>
              </w:rPr>
              <w:t xml:space="preserve">the </w:t>
            </w:r>
            <w:r>
              <w:rPr>
                <w:rFonts w:eastAsia="Times New Roman"/>
                <w:color w:val="000000"/>
                <w:sz w:val="20"/>
                <w:szCs w:val="14"/>
                <w:lang w:val="en-US"/>
              </w:rPr>
              <w:t xml:space="preserve">MCS and bandwidth being used by the STA for P2P transmission are not known. In other words, the resource request signaling used by 802.11ax is not suitable here. </w:t>
            </w:r>
          </w:p>
          <w:p w14:paraId="041D0D5D" w14:textId="77777777" w:rsidR="005B7E84" w:rsidRDefault="005B7E84" w:rsidP="005B7E84">
            <w:pPr>
              <w:jc w:val="left"/>
              <w:rPr>
                <w:rFonts w:eastAsia="Times New Roman"/>
                <w:color w:val="000000"/>
                <w:sz w:val="20"/>
                <w:szCs w:val="14"/>
                <w:lang w:val="en-US"/>
              </w:rPr>
            </w:pPr>
          </w:p>
          <w:p w14:paraId="69966ACB" w14:textId="04BFB6E6"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w:t>
            </w:r>
            <w:r w:rsidR="00D647D4">
              <w:rPr>
                <w:rFonts w:eastAsia="Times New Roman"/>
                <w:color w:val="000000"/>
                <w:sz w:val="20"/>
                <w:szCs w:val="14"/>
                <w:lang w:val="en-US"/>
              </w:rPr>
              <w:t xml:space="preserve">the </w:t>
            </w:r>
            <w:r>
              <w:rPr>
                <w:rFonts w:eastAsia="Times New Roman"/>
                <w:color w:val="000000"/>
                <w:sz w:val="20"/>
                <w:szCs w:val="14"/>
                <w:lang w:val="en-US"/>
              </w:rPr>
              <w:t>BW. The BW gives the maximal bandwidth that the TXOP sharing will be used</w:t>
            </w:r>
            <w:r w:rsidR="00D647D4">
              <w:rPr>
                <w:rFonts w:eastAsia="Times New Roman"/>
                <w:color w:val="000000"/>
                <w:sz w:val="20"/>
                <w:szCs w:val="14"/>
                <w:lang w:val="en-US"/>
              </w:rPr>
              <w:t xml:space="preserve"> for</w:t>
            </w:r>
            <w:r>
              <w:rPr>
                <w:rFonts w:eastAsia="Times New Roman"/>
                <w:color w:val="000000"/>
                <w:sz w:val="20"/>
                <w:szCs w:val="14"/>
                <w:lang w:val="en-US"/>
              </w:rPr>
              <w:t xml:space="preserve">. The AP can decide the priority to allocate its medium time based on the TID and other information.   </w:t>
            </w:r>
          </w:p>
          <w:p w14:paraId="5B0CF309" w14:textId="77777777" w:rsidR="005A0363" w:rsidRDefault="005A0363" w:rsidP="005A0363">
            <w:pPr>
              <w:jc w:val="left"/>
              <w:rPr>
                <w:rFonts w:eastAsia="Times New Roman"/>
                <w:color w:val="000000"/>
                <w:sz w:val="20"/>
                <w:szCs w:val="14"/>
                <w:lang w:val="en-US"/>
              </w:rPr>
            </w:pPr>
          </w:p>
          <w:p w14:paraId="1AD4922A" w14:textId="5450359D" w:rsidR="005A0363" w:rsidRDefault="005A0363" w:rsidP="005A0363">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80101F">
              <w:rPr>
                <w:rFonts w:eastAsia="Times New Roman"/>
                <w:color w:val="000000"/>
                <w:sz w:val="20"/>
                <w:szCs w:val="14"/>
                <w:lang w:val="en-US"/>
              </w:rPr>
              <w:t>1264r0</w:t>
            </w:r>
            <w:r>
              <w:rPr>
                <w:rFonts w:eastAsia="Times New Roman"/>
                <w:color w:val="000000"/>
                <w:sz w:val="20"/>
                <w:szCs w:val="14"/>
                <w:lang w:val="en-US"/>
              </w:rPr>
              <w:t xml:space="preserve"> under CID 10727</w:t>
            </w:r>
          </w:p>
          <w:p w14:paraId="08131F73" w14:textId="77777777" w:rsidR="005A0363" w:rsidRDefault="005A0363" w:rsidP="005A0363">
            <w:pPr>
              <w:jc w:val="left"/>
              <w:rPr>
                <w:rFonts w:eastAsia="Times New Roman"/>
                <w:color w:val="000000"/>
                <w:sz w:val="20"/>
                <w:szCs w:val="14"/>
                <w:lang w:val="en-US"/>
              </w:rPr>
            </w:pPr>
          </w:p>
        </w:tc>
      </w:tr>
      <w:tr w:rsidR="00104E52" w:rsidRPr="008F0D26" w14:paraId="75538990" w14:textId="77777777" w:rsidTr="005A0363">
        <w:trPr>
          <w:trHeight w:val="980"/>
        </w:trPr>
        <w:tc>
          <w:tcPr>
            <w:tcW w:w="877" w:type="dxa"/>
          </w:tcPr>
          <w:p w14:paraId="2EACC9BF" w14:textId="326ABB27" w:rsidR="00104E52" w:rsidRDefault="00104E52" w:rsidP="00104E52">
            <w:pPr>
              <w:rPr>
                <w:rFonts w:ascii="Arial" w:hAnsi="Arial" w:cs="Arial"/>
                <w:sz w:val="20"/>
              </w:rPr>
            </w:pPr>
            <w:r>
              <w:rPr>
                <w:rFonts w:ascii="Arial" w:hAnsi="Arial" w:cs="Arial"/>
                <w:sz w:val="20"/>
                <w:szCs w:val="20"/>
              </w:rPr>
              <w:t>10077</w:t>
            </w:r>
          </w:p>
        </w:tc>
        <w:tc>
          <w:tcPr>
            <w:tcW w:w="744" w:type="dxa"/>
          </w:tcPr>
          <w:p w14:paraId="35C46BCB" w14:textId="439A844F" w:rsidR="00104E52" w:rsidRDefault="00104E52" w:rsidP="00104E52">
            <w:pPr>
              <w:rPr>
                <w:rFonts w:ascii="Arial" w:hAnsi="Arial" w:cs="Arial"/>
                <w:sz w:val="20"/>
              </w:rPr>
            </w:pPr>
            <w:r>
              <w:rPr>
                <w:rFonts w:ascii="Arial" w:hAnsi="Arial" w:cs="Arial"/>
                <w:sz w:val="20"/>
                <w:szCs w:val="20"/>
              </w:rPr>
              <w:t>Pei Zhou</w:t>
            </w:r>
          </w:p>
        </w:tc>
        <w:tc>
          <w:tcPr>
            <w:tcW w:w="531" w:type="dxa"/>
          </w:tcPr>
          <w:p w14:paraId="4B68288E" w14:textId="19D2ACEF" w:rsidR="00104E52" w:rsidRDefault="00104E52" w:rsidP="00104E52">
            <w:pPr>
              <w:rPr>
                <w:rFonts w:ascii="Arial" w:hAnsi="Arial" w:cs="Arial"/>
                <w:sz w:val="20"/>
              </w:rPr>
            </w:pPr>
            <w:r>
              <w:rPr>
                <w:rFonts w:ascii="Arial" w:hAnsi="Arial" w:cs="Arial"/>
                <w:sz w:val="20"/>
                <w:szCs w:val="20"/>
              </w:rPr>
              <w:t>35.2.1.2</w:t>
            </w:r>
          </w:p>
        </w:tc>
        <w:tc>
          <w:tcPr>
            <w:tcW w:w="567" w:type="dxa"/>
          </w:tcPr>
          <w:p w14:paraId="75E8B94F" w14:textId="42410552" w:rsidR="00104E52" w:rsidRDefault="00104E52" w:rsidP="00104E52">
            <w:pPr>
              <w:rPr>
                <w:rFonts w:ascii="Arial" w:hAnsi="Arial" w:cs="Arial"/>
                <w:sz w:val="20"/>
              </w:rPr>
            </w:pPr>
            <w:r>
              <w:rPr>
                <w:rFonts w:ascii="Arial" w:hAnsi="Arial" w:cs="Arial"/>
                <w:sz w:val="20"/>
                <w:szCs w:val="20"/>
              </w:rPr>
              <w:t>400.33</w:t>
            </w:r>
          </w:p>
        </w:tc>
        <w:tc>
          <w:tcPr>
            <w:tcW w:w="2127" w:type="dxa"/>
          </w:tcPr>
          <w:p w14:paraId="7C19F0D9" w14:textId="5375F2FB" w:rsidR="00104E52" w:rsidRDefault="00104E52" w:rsidP="00104E52">
            <w:pPr>
              <w:rPr>
                <w:rFonts w:ascii="Arial" w:hAnsi="Arial" w:cs="Arial"/>
                <w:sz w:val="20"/>
              </w:rPr>
            </w:pPr>
            <w:r>
              <w:rPr>
                <w:rFonts w:ascii="Arial" w:hAnsi="Arial" w:cs="Arial"/>
                <w:sz w:val="20"/>
                <w:szCs w:val="20"/>
              </w:rPr>
              <w:t>How does AP determine which TXOP sharing mode should be signalled to the STA?  STA may need to indicate its UL or P2P transmission requirement to the AP.</w:t>
            </w:r>
          </w:p>
        </w:tc>
        <w:tc>
          <w:tcPr>
            <w:tcW w:w="1842" w:type="dxa"/>
          </w:tcPr>
          <w:p w14:paraId="0A39BD6E" w14:textId="6EF75901" w:rsidR="00104E52" w:rsidRDefault="00104E52" w:rsidP="00104E52">
            <w:pPr>
              <w:rPr>
                <w:rFonts w:ascii="Arial" w:hAnsi="Arial" w:cs="Arial"/>
                <w:sz w:val="20"/>
              </w:rPr>
            </w:pPr>
            <w:r>
              <w:rPr>
                <w:rFonts w:ascii="Arial" w:hAnsi="Arial" w:cs="Arial"/>
                <w:sz w:val="20"/>
                <w:szCs w:val="20"/>
              </w:rPr>
              <w:t xml:space="preserve">Before MU-RTS TXS TF transmitted by AP, STA may need to transmit a frame (e.g., </w:t>
            </w:r>
            <w:proofErr w:type="spellStart"/>
            <w:r>
              <w:rPr>
                <w:rFonts w:ascii="Arial" w:hAnsi="Arial" w:cs="Arial"/>
                <w:sz w:val="20"/>
                <w:szCs w:val="20"/>
              </w:rPr>
              <w:t>QoS</w:t>
            </w:r>
            <w:proofErr w:type="spellEnd"/>
            <w:r>
              <w:rPr>
                <w:rFonts w:ascii="Arial" w:hAnsi="Arial" w:cs="Arial"/>
                <w:sz w:val="20"/>
                <w:szCs w:val="20"/>
              </w:rPr>
              <w:t xml:space="preserve"> Null frame) to AP to indicate its UL or P2P transmission requirement to AP. Then, AP can determine the TXOP sharing mode based on STA's indication.</w:t>
            </w:r>
          </w:p>
        </w:tc>
        <w:tc>
          <w:tcPr>
            <w:tcW w:w="4260" w:type="dxa"/>
          </w:tcPr>
          <w:p w14:paraId="3CBDAED1"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53E86B6E" w14:textId="77777777" w:rsidR="005B7E84" w:rsidRDefault="005B7E84" w:rsidP="005B7E84">
            <w:pPr>
              <w:jc w:val="left"/>
              <w:rPr>
                <w:rFonts w:eastAsia="Times New Roman"/>
                <w:color w:val="000000"/>
                <w:sz w:val="20"/>
                <w:szCs w:val="14"/>
                <w:lang w:val="en-US"/>
              </w:rPr>
            </w:pPr>
          </w:p>
          <w:p w14:paraId="166E3D32"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1E2E5FAA" w14:textId="77777777" w:rsidR="005B7E84" w:rsidRPr="005A0363" w:rsidRDefault="005B7E84" w:rsidP="005B7E84">
            <w:pPr>
              <w:jc w:val="left"/>
              <w:rPr>
                <w:rFonts w:eastAsia="宋体"/>
                <w:color w:val="000000"/>
                <w:sz w:val="20"/>
                <w:szCs w:val="14"/>
                <w:lang w:val="en-US" w:eastAsia="zh-CN"/>
              </w:rPr>
            </w:pPr>
          </w:p>
          <w:p w14:paraId="7418AE95"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 since MCS and bandwidth being used by the STA for P2P transmission are not known. In other words, </w:t>
            </w:r>
            <w:r>
              <w:rPr>
                <w:rFonts w:eastAsia="Times New Roman"/>
                <w:color w:val="000000"/>
                <w:sz w:val="20"/>
                <w:szCs w:val="14"/>
                <w:lang w:val="en-US"/>
              </w:rPr>
              <w:lastRenderedPageBreak/>
              <w:t xml:space="preserve">the resource request signaling used by 802.11ax is not suitable here. </w:t>
            </w:r>
          </w:p>
          <w:p w14:paraId="71EE8250" w14:textId="77777777" w:rsidR="005B7E84" w:rsidRDefault="005B7E84" w:rsidP="005B7E84">
            <w:pPr>
              <w:jc w:val="left"/>
              <w:rPr>
                <w:rFonts w:eastAsia="Times New Roman"/>
                <w:color w:val="000000"/>
                <w:sz w:val="20"/>
                <w:szCs w:val="14"/>
                <w:lang w:val="en-US"/>
              </w:rPr>
            </w:pPr>
          </w:p>
          <w:p w14:paraId="660A1E63"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the TXOP sharing will be used. The AP can decide the priority to allocate its medium time based on the TID and other information.   </w:t>
            </w:r>
          </w:p>
          <w:p w14:paraId="2D3CA863" w14:textId="77777777" w:rsidR="005B7E84" w:rsidRDefault="005B7E84" w:rsidP="005B7E84">
            <w:pPr>
              <w:jc w:val="left"/>
              <w:rPr>
                <w:rFonts w:eastAsia="Times New Roman"/>
                <w:color w:val="000000"/>
                <w:sz w:val="20"/>
                <w:szCs w:val="14"/>
                <w:lang w:val="en-US"/>
              </w:rPr>
            </w:pPr>
          </w:p>
          <w:p w14:paraId="6424DD88" w14:textId="33E7D680" w:rsidR="00104E52" w:rsidRDefault="005B7E84" w:rsidP="00104E52">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tc>
      </w:tr>
      <w:tr w:rsidR="008D245A" w:rsidRPr="008F0D26" w14:paraId="15D9E928" w14:textId="77777777" w:rsidTr="005A0363">
        <w:trPr>
          <w:trHeight w:val="980"/>
        </w:trPr>
        <w:tc>
          <w:tcPr>
            <w:tcW w:w="877" w:type="dxa"/>
          </w:tcPr>
          <w:p w14:paraId="4C9B29B9" w14:textId="3F75EF37" w:rsidR="008D245A" w:rsidRPr="00410442" w:rsidRDefault="008D245A" w:rsidP="008D245A">
            <w:pPr>
              <w:rPr>
                <w:rFonts w:eastAsia="Times New Roman"/>
                <w:color w:val="000000"/>
                <w:sz w:val="18"/>
                <w:szCs w:val="18"/>
                <w:lang w:val="en-US"/>
              </w:rPr>
            </w:pPr>
            <w:r>
              <w:rPr>
                <w:rFonts w:ascii="Arial" w:hAnsi="Arial" w:cs="Arial"/>
                <w:sz w:val="20"/>
                <w:szCs w:val="20"/>
              </w:rPr>
              <w:lastRenderedPageBreak/>
              <w:t>10016</w:t>
            </w:r>
          </w:p>
        </w:tc>
        <w:tc>
          <w:tcPr>
            <w:tcW w:w="744" w:type="dxa"/>
          </w:tcPr>
          <w:p w14:paraId="779C7832" w14:textId="2A66E1C1" w:rsidR="008D245A" w:rsidRPr="00410442" w:rsidRDefault="008D245A" w:rsidP="008D245A">
            <w:pPr>
              <w:rPr>
                <w:rFonts w:eastAsia="Times New Roman"/>
                <w:color w:val="000000"/>
                <w:sz w:val="18"/>
                <w:szCs w:val="18"/>
                <w:lang w:val="en-US"/>
              </w:rPr>
            </w:pPr>
            <w:r>
              <w:rPr>
                <w:rFonts w:ascii="Arial" w:hAnsi="Arial" w:cs="Arial"/>
                <w:sz w:val="20"/>
                <w:szCs w:val="20"/>
              </w:rPr>
              <w:t>Jay Yang</w:t>
            </w:r>
          </w:p>
        </w:tc>
        <w:tc>
          <w:tcPr>
            <w:tcW w:w="531" w:type="dxa"/>
          </w:tcPr>
          <w:p w14:paraId="48BC0CC6" w14:textId="07C0969E" w:rsidR="008D245A" w:rsidRPr="00410442" w:rsidRDefault="008D245A" w:rsidP="008D245A">
            <w:pPr>
              <w:rPr>
                <w:rFonts w:eastAsia="Times New Roman"/>
                <w:color w:val="000000"/>
                <w:sz w:val="18"/>
                <w:szCs w:val="18"/>
                <w:lang w:val="en-US"/>
              </w:rPr>
            </w:pPr>
            <w:r>
              <w:rPr>
                <w:rFonts w:ascii="Arial" w:hAnsi="Arial" w:cs="Arial"/>
                <w:sz w:val="20"/>
                <w:szCs w:val="20"/>
              </w:rPr>
              <w:t>35.2.1.2.2</w:t>
            </w:r>
          </w:p>
        </w:tc>
        <w:tc>
          <w:tcPr>
            <w:tcW w:w="567" w:type="dxa"/>
          </w:tcPr>
          <w:p w14:paraId="7142F672" w14:textId="025EEFAA" w:rsidR="008D245A" w:rsidRPr="00410442" w:rsidRDefault="008D245A" w:rsidP="008D245A">
            <w:pPr>
              <w:rPr>
                <w:rFonts w:eastAsia="Times New Roman"/>
                <w:color w:val="000000"/>
                <w:sz w:val="18"/>
                <w:szCs w:val="18"/>
                <w:lang w:val="en-US"/>
              </w:rPr>
            </w:pPr>
            <w:r>
              <w:rPr>
                <w:rFonts w:ascii="Arial" w:hAnsi="Arial" w:cs="Arial"/>
                <w:sz w:val="20"/>
                <w:szCs w:val="20"/>
              </w:rPr>
              <w:t>400.27</w:t>
            </w:r>
          </w:p>
        </w:tc>
        <w:tc>
          <w:tcPr>
            <w:tcW w:w="2127" w:type="dxa"/>
          </w:tcPr>
          <w:p w14:paraId="30F5708C" w14:textId="0F1CEC15" w:rsidR="008D245A" w:rsidRPr="00410442" w:rsidRDefault="008D245A" w:rsidP="008D245A">
            <w:pPr>
              <w:rPr>
                <w:rFonts w:eastAsia="Times New Roman"/>
                <w:color w:val="000000"/>
                <w:sz w:val="18"/>
                <w:szCs w:val="18"/>
                <w:lang w:val="en-US"/>
              </w:rPr>
            </w:pPr>
            <w:proofErr w:type="gramStart"/>
            <w:r>
              <w:rPr>
                <w:rFonts w:ascii="Arial" w:hAnsi="Arial" w:cs="Arial"/>
                <w:sz w:val="20"/>
                <w:szCs w:val="20"/>
              </w:rPr>
              <w:t>the</w:t>
            </w:r>
            <w:proofErr w:type="gramEnd"/>
            <w:r>
              <w:rPr>
                <w:rFonts w:ascii="Arial" w:hAnsi="Arial" w:cs="Arial"/>
                <w:sz w:val="20"/>
                <w:szCs w:val="20"/>
              </w:rPr>
              <w:t xml:space="preserve"> EHT AP shall have a solution to know the required allocation duration before TXOP sharing procedure.</w:t>
            </w:r>
          </w:p>
        </w:tc>
        <w:tc>
          <w:tcPr>
            <w:tcW w:w="1842" w:type="dxa"/>
          </w:tcPr>
          <w:p w14:paraId="52EB6B86" w14:textId="63999242" w:rsidR="008D245A" w:rsidRPr="00410442" w:rsidRDefault="008D245A" w:rsidP="008D245A">
            <w:pPr>
              <w:rPr>
                <w:rFonts w:eastAsia="Times New Roman"/>
                <w:color w:val="000000"/>
                <w:sz w:val="18"/>
                <w:szCs w:val="18"/>
                <w:lang w:val="en-US"/>
              </w:rPr>
            </w:pPr>
            <w:r>
              <w:rPr>
                <w:rFonts w:ascii="Arial" w:hAnsi="Arial" w:cs="Arial"/>
                <w:sz w:val="20"/>
                <w:szCs w:val="20"/>
              </w:rPr>
              <w:t>11be spec should use a-control to indicate the required allocation duration to AP.</w:t>
            </w:r>
          </w:p>
        </w:tc>
        <w:tc>
          <w:tcPr>
            <w:tcW w:w="4260" w:type="dxa"/>
          </w:tcPr>
          <w:p w14:paraId="601CCAE8"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4BA12163" w14:textId="77777777" w:rsidR="005B7E84" w:rsidRDefault="005B7E84" w:rsidP="005B7E84">
            <w:pPr>
              <w:jc w:val="left"/>
              <w:rPr>
                <w:rFonts w:eastAsia="Times New Roman"/>
                <w:color w:val="000000"/>
                <w:sz w:val="20"/>
                <w:szCs w:val="14"/>
                <w:lang w:val="en-US"/>
              </w:rPr>
            </w:pPr>
          </w:p>
          <w:p w14:paraId="7F8ABD82"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08952FAC" w14:textId="77777777" w:rsidR="005B7E84" w:rsidRPr="005A0363" w:rsidRDefault="005B7E84" w:rsidP="005B7E84">
            <w:pPr>
              <w:jc w:val="left"/>
              <w:rPr>
                <w:rFonts w:eastAsia="宋体"/>
                <w:color w:val="000000"/>
                <w:sz w:val="20"/>
                <w:szCs w:val="14"/>
                <w:lang w:val="en-US" w:eastAsia="zh-CN"/>
              </w:rPr>
            </w:pPr>
          </w:p>
          <w:p w14:paraId="5E528E4F"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 since MCS and bandwidth being used by the STA for P2P transmission are not known. In other words, the resource request signaling used by 802.11ax is not suitable here. </w:t>
            </w:r>
          </w:p>
          <w:p w14:paraId="202A48B7" w14:textId="77777777" w:rsidR="005B7E84" w:rsidRDefault="005B7E84" w:rsidP="005B7E84">
            <w:pPr>
              <w:jc w:val="left"/>
              <w:rPr>
                <w:rFonts w:eastAsia="Times New Roman"/>
                <w:color w:val="000000"/>
                <w:sz w:val="20"/>
                <w:szCs w:val="14"/>
                <w:lang w:val="en-US"/>
              </w:rPr>
            </w:pPr>
          </w:p>
          <w:p w14:paraId="11344A0F"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the TXOP sharing will be used. The AP can decide the priority to allocate its medium time based on the TID and other information.   </w:t>
            </w:r>
          </w:p>
          <w:p w14:paraId="1E09D00F" w14:textId="77777777" w:rsidR="005B7E84" w:rsidRDefault="005B7E84" w:rsidP="005B7E84">
            <w:pPr>
              <w:jc w:val="left"/>
              <w:rPr>
                <w:rFonts w:eastAsia="Times New Roman"/>
                <w:color w:val="000000"/>
                <w:sz w:val="20"/>
                <w:szCs w:val="14"/>
                <w:lang w:val="en-US"/>
              </w:rPr>
            </w:pPr>
          </w:p>
          <w:p w14:paraId="797F822C" w14:textId="77777777" w:rsidR="005B7E84" w:rsidRDefault="005B7E84" w:rsidP="005B7E8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p w14:paraId="2C88C427" w14:textId="55683155" w:rsidR="008D245A" w:rsidRPr="005B7E84" w:rsidRDefault="008D245A" w:rsidP="00104E52">
            <w:pPr>
              <w:jc w:val="left"/>
              <w:rPr>
                <w:rFonts w:ascii="Calibri" w:eastAsia="宋体" w:hAnsi="Calibri" w:cs="Calibri"/>
                <w:szCs w:val="18"/>
                <w:lang w:val="en-US" w:eastAsia="zh-CN"/>
              </w:rPr>
            </w:pPr>
          </w:p>
        </w:tc>
      </w:tr>
      <w:tr w:rsidR="008D245A" w14:paraId="3107628E" w14:textId="77777777" w:rsidTr="005A0363">
        <w:trPr>
          <w:trHeight w:val="980"/>
        </w:trPr>
        <w:tc>
          <w:tcPr>
            <w:tcW w:w="877" w:type="dxa"/>
          </w:tcPr>
          <w:p w14:paraId="4638F2A1" w14:textId="2B6F62A6" w:rsidR="008D245A" w:rsidRDefault="008D245A" w:rsidP="008D245A">
            <w:pPr>
              <w:rPr>
                <w:rFonts w:ascii="Arial" w:hAnsi="Arial" w:cs="Arial"/>
                <w:sz w:val="20"/>
              </w:rPr>
            </w:pPr>
            <w:r>
              <w:rPr>
                <w:rFonts w:ascii="Arial" w:hAnsi="Arial" w:cs="Arial"/>
                <w:sz w:val="20"/>
                <w:szCs w:val="20"/>
              </w:rPr>
              <w:t>12723</w:t>
            </w:r>
          </w:p>
        </w:tc>
        <w:tc>
          <w:tcPr>
            <w:tcW w:w="744" w:type="dxa"/>
          </w:tcPr>
          <w:p w14:paraId="11C0EDD0" w14:textId="6B2848FA" w:rsidR="008D245A" w:rsidRDefault="008D245A" w:rsidP="008D245A">
            <w:pPr>
              <w:rPr>
                <w:rFonts w:ascii="Arial" w:hAnsi="Arial" w:cs="Arial"/>
                <w:sz w:val="20"/>
              </w:rPr>
            </w:pPr>
            <w:r>
              <w:rPr>
                <w:rFonts w:ascii="Arial" w:hAnsi="Arial" w:cs="Arial"/>
                <w:sz w:val="20"/>
                <w:szCs w:val="20"/>
              </w:rPr>
              <w:t>Pascal VIGER</w:t>
            </w:r>
          </w:p>
        </w:tc>
        <w:tc>
          <w:tcPr>
            <w:tcW w:w="531" w:type="dxa"/>
          </w:tcPr>
          <w:p w14:paraId="316FF2CB" w14:textId="1A5AFE03" w:rsidR="008D245A" w:rsidRDefault="008D245A" w:rsidP="008D245A">
            <w:pPr>
              <w:rPr>
                <w:rFonts w:ascii="Arial" w:hAnsi="Arial" w:cs="Arial"/>
                <w:sz w:val="20"/>
              </w:rPr>
            </w:pPr>
            <w:r>
              <w:rPr>
                <w:rFonts w:ascii="Arial" w:hAnsi="Arial" w:cs="Arial"/>
                <w:sz w:val="20"/>
                <w:szCs w:val="20"/>
              </w:rPr>
              <w:t>35.2.1.2</w:t>
            </w:r>
          </w:p>
        </w:tc>
        <w:tc>
          <w:tcPr>
            <w:tcW w:w="567" w:type="dxa"/>
          </w:tcPr>
          <w:p w14:paraId="2EC2325C" w14:textId="2FCF89F0" w:rsidR="008D245A" w:rsidRDefault="008D245A" w:rsidP="008D245A">
            <w:pPr>
              <w:rPr>
                <w:rFonts w:ascii="Arial" w:hAnsi="Arial" w:cs="Arial"/>
                <w:sz w:val="20"/>
              </w:rPr>
            </w:pPr>
            <w:r>
              <w:rPr>
                <w:rFonts w:ascii="Arial" w:hAnsi="Arial" w:cs="Arial"/>
                <w:sz w:val="20"/>
                <w:szCs w:val="20"/>
              </w:rPr>
              <w:t>399.52</w:t>
            </w:r>
          </w:p>
        </w:tc>
        <w:tc>
          <w:tcPr>
            <w:tcW w:w="2127" w:type="dxa"/>
          </w:tcPr>
          <w:p w14:paraId="6B12BA60" w14:textId="47EB95A7" w:rsidR="008D245A" w:rsidRDefault="008D245A" w:rsidP="008D245A">
            <w:pPr>
              <w:rPr>
                <w:rFonts w:ascii="Arial" w:hAnsi="Arial" w:cs="Arial"/>
                <w:sz w:val="20"/>
              </w:rPr>
            </w:pPr>
            <w:r>
              <w:rPr>
                <w:rFonts w:ascii="Arial" w:hAnsi="Arial" w:cs="Arial"/>
                <w:sz w:val="20"/>
                <w:szCs w:val="20"/>
              </w:rPr>
              <w:t xml:space="preserve">TXS procedure allows an AP to allocate a portion of its TXOP time to associated STA, with Mode 2 indicating the </w:t>
            </w:r>
            <w:r>
              <w:rPr>
                <w:rFonts w:ascii="Arial" w:hAnsi="Arial" w:cs="Arial"/>
                <w:sz w:val="20"/>
                <w:szCs w:val="20"/>
              </w:rPr>
              <w:lastRenderedPageBreak/>
              <w:t>transmission is for another STA. There is a need of a BSR for P2P traffic, so that AP may allocate appropriate resource.</w:t>
            </w:r>
            <w:r>
              <w:rPr>
                <w:rFonts w:ascii="Arial" w:hAnsi="Arial" w:cs="Arial"/>
                <w:sz w:val="20"/>
                <w:szCs w:val="20"/>
              </w:rPr>
              <w:br/>
              <w:t>The BSR shall contain an amount of data along with the identification of the recipient P2P STA</w:t>
            </w:r>
          </w:p>
        </w:tc>
        <w:tc>
          <w:tcPr>
            <w:tcW w:w="1842" w:type="dxa"/>
          </w:tcPr>
          <w:p w14:paraId="4884F59A" w14:textId="33D8FCDD" w:rsidR="008D245A" w:rsidRDefault="008D245A" w:rsidP="008D245A">
            <w:pPr>
              <w:rPr>
                <w:rFonts w:ascii="Arial" w:hAnsi="Arial" w:cs="Arial"/>
                <w:sz w:val="20"/>
              </w:rPr>
            </w:pPr>
            <w:r>
              <w:rPr>
                <w:rFonts w:ascii="Arial" w:hAnsi="Arial" w:cs="Arial"/>
                <w:sz w:val="20"/>
                <w:szCs w:val="20"/>
              </w:rPr>
              <w:lastRenderedPageBreak/>
              <w:t>as per comment</w:t>
            </w:r>
          </w:p>
        </w:tc>
        <w:tc>
          <w:tcPr>
            <w:tcW w:w="4260" w:type="dxa"/>
          </w:tcPr>
          <w:p w14:paraId="2BB1D110"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5FAE2F0C" w14:textId="77777777" w:rsidR="005B7E84" w:rsidRDefault="005B7E84" w:rsidP="005B7E84">
            <w:pPr>
              <w:jc w:val="left"/>
              <w:rPr>
                <w:rFonts w:eastAsia="Times New Roman"/>
                <w:color w:val="000000"/>
                <w:sz w:val="20"/>
                <w:szCs w:val="14"/>
                <w:lang w:val="en-US"/>
              </w:rPr>
            </w:pPr>
          </w:p>
          <w:p w14:paraId="384FD034"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68F3237E" w14:textId="77777777" w:rsidR="005B7E84" w:rsidRPr="005A0363" w:rsidRDefault="005B7E84" w:rsidP="005B7E84">
            <w:pPr>
              <w:jc w:val="left"/>
              <w:rPr>
                <w:rFonts w:eastAsia="宋体"/>
                <w:color w:val="000000"/>
                <w:sz w:val="20"/>
                <w:szCs w:val="14"/>
                <w:lang w:val="en-US" w:eastAsia="zh-CN"/>
              </w:rPr>
            </w:pPr>
          </w:p>
          <w:p w14:paraId="52A59959"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lastRenderedPageBreak/>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 since MCS and bandwidth being used by the STA for P2P transmission are not known. In other words, the resource request signaling used by 802.11ax is not suitable here. </w:t>
            </w:r>
          </w:p>
          <w:p w14:paraId="35F8DFD9" w14:textId="77777777" w:rsidR="005B7E84" w:rsidRDefault="005B7E84" w:rsidP="005B7E84">
            <w:pPr>
              <w:jc w:val="left"/>
              <w:rPr>
                <w:rFonts w:eastAsia="Times New Roman"/>
                <w:color w:val="000000"/>
                <w:sz w:val="20"/>
                <w:szCs w:val="14"/>
                <w:lang w:val="en-US"/>
              </w:rPr>
            </w:pPr>
          </w:p>
          <w:p w14:paraId="27B04C9E"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the TXOP sharing will be used. The AP can decide the priority to allocate its medium time based on the TID and other information.   </w:t>
            </w:r>
          </w:p>
          <w:p w14:paraId="3178197F" w14:textId="77777777" w:rsidR="005B7E84" w:rsidRDefault="005B7E84" w:rsidP="005B7E84">
            <w:pPr>
              <w:jc w:val="left"/>
              <w:rPr>
                <w:rFonts w:eastAsia="Times New Roman"/>
                <w:color w:val="000000"/>
                <w:sz w:val="20"/>
                <w:szCs w:val="14"/>
                <w:lang w:val="en-US"/>
              </w:rPr>
            </w:pPr>
          </w:p>
          <w:p w14:paraId="6776FDA4" w14:textId="77777777" w:rsidR="005B7E84" w:rsidRDefault="005B7E84" w:rsidP="005B7E8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p w14:paraId="2FCEF12F" w14:textId="77777777" w:rsidR="008D245A" w:rsidRPr="005B7E84" w:rsidRDefault="008D245A" w:rsidP="008D245A">
            <w:pPr>
              <w:autoSpaceDE w:val="0"/>
              <w:autoSpaceDN w:val="0"/>
              <w:adjustRightInd w:val="0"/>
              <w:rPr>
                <w:rFonts w:ascii="Calibri" w:hAnsi="Calibri" w:cs="Calibri"/>
                <w:szCs w:val="18"/>
                <w:lang w:val="en-US" w:eastAsia="zh-CN"/>
              </w:rPr>
            </w:pPr>
          </w:p>
        </w:tc>
      </w:tr>
      <w:tr w:rsidR="008D245A" w14:paraId="68133DEC" w14:textId="77777777" w:rsidTr="005A0363">
        <w:trPr>
          <w:trHeight w:val="980"/>
        </w:trPr>
        <w:tc>
          <w:tcPr>
            <w:tcW w:w="877" w:type="dxa"/>
          </w:tcPr>
          <w:p w14:paraId="035CAA32" w14:textId="75CC8BD8" w:rsidR="008D245A" w:rsidRDefault="008D245A" w:rsidP="008D245A">
            <w:pPr>
              <w:rPr>
                <w:rFonts w:ascii="Arial" w:hAnsi="Arial" w:cs="Arial"/>
                <w:sz w:val="20"/>
              </w:rPr>
            </w:pPr>
            <w:r>
              <w:rPr>
                <w:rFonts w:ascii="Arial" w:hAnsi="Arial" w:cs="Arial"/>
                <w:sz w:val="20"/>
                <w:szCs w:val="20"/>
              </w:rPr>
              <w:lastRenderedPageBreak/>
              <w:t>12836</w:t>
            </w:r>
          </w:p>
        </w:tc>
        <w:tc>
          <w:tcPr>
            <w:tcW w:w="744" w:type="dxa"/>
          </w:tcPr>
          <w:p w14:paraId="14F9F404" w14:textId="431DC279" w:rsidR="008D245A" w:rsidRDefault="008D245A" w:rsidP="008D245A">
            <w:pPr>
              <w:rPr>
                <w:rFonts w:ascii="Arial" w:hAnsi="Arial" w:cs="Arial"/>
                <w:sz w:val="20"/>
              </w:rPr>
            </w:pPr>
            <w:r>
              <w:rPr>
                <w:rFonts w:ascii="Arial" w:hAnsi="Arial" w:cs="Arial"/>
                <w:sz w:val="20"/>
                <w:szCs w:val="20"/>
              </w:rPr>
              <w:t>Laurent Cariou</w:t>
            </w:r>
          </w:p>
        </w:tc>
        <w:tc>
          <w:tcPr>
            <w:tcW w:w="531" w:type="dxa"/>
          </w:tcPr>
          <w:p w14:paraId="54130B9A" w14:textId="10F9EB9E" w:rsidR="008D245A" w:rsidRDefault="008D245A" w:rsidP="008D245A">
            <w:pPr>
              <w:rPr>
                <w:rFonts w:ascii="Arial" w:hAnsi="Arial" w:cs="Arial"/>
                <w:sz w:val="20"/>
              </w:rPr>
            </w:pPr>
            <w:r>
              <w:rPr>
                <w:rFonts w:ascii="Arial" w:hAnsi="Arial" w:cs="Arial"/>
                <w:sz w:val="20"/>
                <w:szCs w:val="20"/>
              </w:rPr>
              <w:t>35.2.1.2.3</w:t>
            </w:r>
          </w:p>
        </w:tc>
        <w:tc>
          <w:tcPr>
            <w:tcW w:w="567" w:type="dxa"/>
          </w:tcPr>
          <w:p w14:paraId="79B0FE17" w14:textId="5ED0BCBA" w:rsidR="008D245A" w:rsidRDefault="008D245A" w:rsidP="008D245A">
            <w:pPr>
              <w:rPr>
                <w:rFonts w:ascii="Arial" w:hAnsi="Arial" w:cs="Arial"/>
                <w:sz w:val="20"/>
              </w:rPr>
            </w:pPr>
            <w:r>
              <w:rPr>
                <w:rFonts w:ascii="Arial" w:hAnsi="Arial" w:cs="Arial"/>
                <w:sz w:val="20"/>
                <w:szCs w:val="20"/>
              </w:rPr>
              <w:t>402.41</w:t>
            </w:r>
          </w:p>
        </w:tc>
        <w:tc>
          <w:tcPr>
            <w:tcW w:w="2127" w:type="dxa"/>
          </w:tcPr>
          <w:p w14:paraId="1610AED2" w14:textId="08E50B7B" w:rsidR="008D245A" w:rsidRDefault="008D245A" w:rsidP="008D245A">
            <w:pPr>
              <w:rPr>
                <w:rFonts w:ascii="Arial" w:hAnsi="Arial" w:cs="Arial"/>
                <w:sz w:val="20"/>
              </w:rPr>
            </w:pPr>
            <w:r>
              <w:rPr>
                <w:rFonts w:ascii="Arial" w:hAnsi="Arial" w:cs="Arial"/>
                <w:sz w:val="20"/>
                <w:szCs w:val="20"/>
              </w:rPr>
              <w:t xml:space="preserve">In order to reduce </w:t>
            </w:r>
            <w:proofErr w:type="spellStart"/>
            <w:r>
              <w:rPr>
                <w:rFonts w:ascii="Arial" w:hAnsi="Arial" w:cs="Arial"/>
                <w:sz w:val="20"/>
                <w:szCs w:val="20"/>
              </w:rPr>
              <w:t>overallocation</w:t>
            </w:r>
            <w:proofErr w:type="spellEnd"/>
            <w:r>
              <w:rPr>
                <w:rFonts w:ascii="Arial" w:hAnsi="Arial" w:cs="Arial"/>
                <w:sz w:val="20"/>
                <w:szCs w:val="20"/>
              </w:rPr>
              <w:t xml:space="preserve"> or </w:t>
            </w:r>
            <w:proofErr w:type="spellStart"/>
            <w:r>
              <w:rPr>
                <w:rFonts w:ascii="Arial" w:hAnsi="Arial" w:cs="Arial"/>
                <w:sz w:val="20"/>
                <w:szCs w:val="20"/>
              </w:rPr>
              <w:t>underallocation</w:t>
            </w:r>
            <w:proofErr w:type="spellEnd"/>
            <w:r>
              <w:rPr>
                <w:rFonts w:ascii="Arial" w:hAnsi="Arial" w:cs="Arial"/>
                <w:sz w:val="20"/>
                <w:szCs w:val="20"/>
              </w:rPr>
              <w:t xml:space="preserve"> of time to a STA in the TXS frame, the STA should be able to dynamically inform AP about its P2P traffic requirements similar to BSR for UL traffic.</w:t>
            </w:r>
          </w:p>
        </w:tc>
        <w:tc>
          <w:tcPr>
            <w:tcW w:w="1842" w:type="dxa"/>
          </w:tcPr>
          <w:p w14:paraId="190F6883" w14:textId="55F63457" w:rsidR="008D245A" w:rsidRDefault="008D245A" w:rsidP="008D245A">
            <w:pPr>
              <w:rPr>
                <w:rFonts w:ascii="Arial" w:hAnsi="Arial" w:cs="Arial"/>
                <w:sz w:val="20"/>
              </w:rPr>
            </w:pPr>
            <w:r>
              <w:rPr>
                <w:rFonts w:ascii="Arial" w:hAnsi="Arial" w:cs="Arial"/>
                <w:sz w:val="20"/>
                <w:szCs w:val="20"/>
              </w:rPr>
              <w:t xml:space="preserve">Define a way for the STA to report </w:t>
            </w:r>
            <w:proofErr w:type="spellStart"/>
            <w:r>
              <w:rPr>
                <w:rFonts w:ascii="Arial" w:hAnsi="Arial" w:cs="Arial"/>
                <w:sz w:val="20"/>
                <w:szCs w:val="20"/>
              </w:rPr>
              <w:t>instantenous</w:t>
            </w:r>
            <w:proofErr w:type="spellEnd"/>
            <w:r>
              <w:rPr>
                <w:rFonts w:ascii="Arial" w:hAnsi="Arial" w:cs="Arial"/>
                <w:sz w:val="20"/>
                <w:szCs w:val="20"/>
              </w:rPr>
              <w:t xml:space="preserve"> P2P traffic requirements to its associated AP.</w:t>
            </w:r>
          </w:p>
        </w:tc>
        <w:tc>
          <w:tcPr>
            <w:tcW w:w="4260" w:type="dxa"/>
          </w:tcPr>
          <w:p w14:paraId="5AED7AFB"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6393D96E" w14:textId="77777777" w:rsidR="005B7E84" w:rsidRDefault="005B7E84" w:rsidP="005B7E84">
            <w:pPr>
              <w:jc w:val="left"/>
              <w:rPr>
                <w:rFonts w:eastAsia="Times New Roman"/>
                <w:color w:val="000000"/>
                <w:sz w:val="20"/>
                <w:szCs w:val="14"/>
                <w:lang w:val="en-US"/>
              </w:rPr>
            </w:pPr>
          </w:p>
          <w:p w14:paraId="3A094088"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0FFD66A5" w14:textId="77777777" w:rsidR="005B7E84" w:rsidRPr="005A0363" w:rsidRDefault="005B7E84" w:rsidP="005B7E84">
            <w:pPr>
              <w:jc w:val="left"/>
              <w:rPr>
                <w:rFonts w:eastAsia="宋体"/>
                <w:color w:val="000000"/>
                <w:sz w:val="20"/>
                <w:szCs w:val="14"/>
                <w:lang w:val="en-US" w:eastAsia="zh-CN"/>
              </w:rPr>
            </w:pPr>
          </w:p>
          <w:p w14:paraId="07577521"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 since MCS and bandwidth being used by the STA for P2P transmission are not known. In other words, the resource request signaling used by 802.11ax is not suitable here. </w:t>
            </w:r>
          </w:p>
          <w:p w14:paraId="41351468" w14:textId="77777777" w:rsidR="005B7E84" w:rsidRDefault="005B7E84" w:rsidP="005B7E84">
            <w:pPr>
              <w:jc w:val="left"/>
              <w:rPr>
                <w:rFonts w:eastAsia="Times New Roman"/>
                <w:color w:val="000000"/>
                <w:sz w:val="20"/>
                <w:szCs w:val="14"/>
                <w:lang w:val="en-US"/>
              </w:rPr>
            </w:pPr>
          </w:p>
          <w:p w14:paraId="2C5CB412"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w:t>
            </w:r>
            <w:r>
              <w:rPr>
                <w:rFonts w:eastAsia="Times New Roman"/>
                <w:color w:val="000000"/>
                <w:sz w:val="20"/>
                <w:szCs w:val="14"/>
                <w:lang w:val="en-US"/>
              </w:rPr>
              <w:lastRenderedPageBreak/>
              <w:t xml:space="preserve">the TXOP sharing will be used. The AP can decide the priority to allocate its medium time based on the TID and other information.   </w:t>
            </w:r>
          </w:p>
          <w:p w14:paraId="7B74EBA8" w14:textId="77777777" w:rsidR="005B7E84" w:rsidRDefault="005B7E84" w:rsidP="005B7E84">
            <w:pPr>
              <w:jc w:val="left"/>
              <w:rPr>
                <w:rFonts w:eastAsia="Times New Roman"/>
                <w:color w:val="000000"/>
                <w:sz w:val="20"/>
                <w:szCs w:val="14"/>
                <w:lang w:val="en-US"/>
              </w:rPr>
            </w:pPr>
          </w:p>
          <w:p w14:paraId="4F81730F" w14:textId="77777777" w:rsidR="005B7E84" w:rsidRDefault="005B7E84" w:rsidP="005B7E8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p w14:paraId="7F29223B" w14:textId="77777777" w:rsidR="008D245A" w:rsidRPr="005B7E84" w:rsidRDefault="008D245A" w:rsidP="008D245A">
            <w:pPr>
              <w:autoSpaceDE w:val="0"/>
              <w:autoSpaceDN w:val="0"/>
              <w:adjustRightInd w:val="0"/>
              <w:rPr>
                <w:rFonts w:ascii="Calibri" w:hAnsi="Calibri" w:cs="Calibri"/>
                <w:szCs w:val="18"/>
                <w:lang w:val="en-US" w:eastAsia="zh-CN"/>
              </w:rPr>
            </w:pPr>
          </w:p>
        </w:tc>
      </w:tr>
      <w:tr w:rsidR="008D245A" w14:paraId="793C67B3" w14:textId="77777777" w:rsidTr="005A0363">
        <w:trPr>
          <w:trHeight w:val="980"/>
        </w:trPr>
        <w:tc>
          <w:tcPr>
            <w:tcW w:w="877" w:type="dxa"/>
          </w:tcPr>
          <w:p w14:paraId="453B76C1" w14:textId="02F8AD64" w:rsidR="008D245A" w:rsidRDefault="008D245A" w:rsidP="008D245A">
            <w:pPr>
              <w:rPr>
                <w:rFonts w:ascii="Arial" w:hAnsi="Arial" w:cs="Arial"/>
                <w:sz w:val="20"/>
              </w:rPr>
            </w:pPr>
            <w:r>
              <w:rPr>
                <w:rFonts w:ascii="Arial" w:hAnsi="Arial" w:cs="Arial"/>
                <w:sz w:val="20"/>
                <w:szCs w:val="20"/>
              </w:rPr>
              <w:lastRenderedPageBreak/>
              <w:t>13654</w:t>
            </w:r>
          </w:p>
        </w:tc>
        <w:tc>
          <w:tcPr>
            <w:tcW w:w="744" w:type="dxa"/>
          </w:tcPr>
          <w:p w14:paraId="154792CC" w14:textId="192086DC" w:rsidR="008D245A" w:rsidRDefault="008D245A" w:rsidP="008D245A">
            <w:pPr>
              <w:rPr>
                <w:rFonts w:ascii="Arial" w:hAnsi="Arial" w:cs="Arial"/>
                <w:sz w:val="20"/>
              </w:rPr>
            </w:pPr>
            <w:r>
              <w:rPr>
                <w:rFonts w:ascii="Arial" w:hAnsi="Arial" w:cs="Arial"/>
                <w:sz w:val="20"/>
                <w:szCs w:val="20"/>
              </w:rPr>
              <w:t>Rubayet Shafin</w:t>
            </w:r>
          </w:p>
        </w:tc>
        <w:tc>
          <w:tcPr>
            <w:tcW w:w="531" w:type="dxa"/>
          </w:tcPr>
          <w:p w14:paraId="75D756ED" w14:textId="366530AE" w:rsidR="008D245A" w:rsidRDefault="008D245A" w:rsidP="008D245A">
            <w:pPr>
              <w:rPr>
                <w:rFonts w:ascii="Arial" w:hAnsi="Arial" w:cs="Arial"/>
                <w:sz w:val="20"/>
              </w:rPr>
            </w:pPr>
            <w:r>
              <w:rPr>
                <w:rFonts w:ascii="Arial" w:hAnsi="Arial" w:cs="Arial"/>
                <w:sz w:val="20"/>
                <w:szCs w:val="20"/>
              </w:rPr>
              <w:t>35.2.1.2</w:t>
            </w:r>
          </w:p>
        </w:tc>
        <w:tc>
          <w:tcPr>
            <w:tcW w:w="567" w:type="dxa"/>
          </w:tcPr>
          <w:p w14:paraId="612EB27D" w14:textId="63094ED0" w:rsidR="008D245A" w:rsidRDefault="008D245A" w:rsidP="008D245A">
            <w:pPr>
              <w:rPr>
                <w:rFonts w:ascii="Arial" w:hAnsi="Arial" w:cs="Arial"/>
                <w:sz w:val="20"/>
              </w:rPr>
            </w:pPr>
            <w:r>
              <w:rPr>
                <w:rFonts w:ascii="Arial" w:hAnsi="Arial" w:cs="Arial"/>
                <w:sz w:val="20"/>
                <w:szCs w:val="20"/>
              </w:rPr>
              <w:t>399.53</w:t>
            </w:r>
          </w:p>
        </w:tc>
        <w:tc>
          <w:tcPr>
            <w:tcW w:w="2127" w:type="dxa"/>
          </w:tcPr>
          <w:p w14:paraId="578250EE" w14:textId="772165F7" w:rsidR="008D245A" w:rsidRDefault="008D245A" w:rsidP="008D245A">
            <w:pPr>
              <w:rPr>
                <w:rFonts w:ascii="Arial" w:hAnsi="Arial" w:cs="Arial"/>
                <w:sz w:val="20"/>
              </w:rPr>
            </w:pPr>
            <w:r>
              <w:rPr>
                <w:rFonts w:ascii="Arial" w:hAnsi="Arial" w:cs="Arial"/>
                <w:sz w:val="20"/>
                <w:szCs w:val="20"/>
              </w:rPr>
              <w:t>Currently there is no mechanism in the spec that enables to request for TXOP from an AP by a non-AP STA. However, such capability would be essential for efficient operation, especially for P2P communication.</w:t>
            </w:r>
          </w:p>
        </w:tc>
        <w:tc>
          <w:tcPr>
            <w:tcW w:w="1842" w:type="dxa"/>
          </w:tcPr>
          <w:p w14:paraId="3D67AD67" w14:textId="57519DDB" w:rsidR="008D245A" w:rsidRDefault="008D245A" w:rsidP="008D245A">
            <w:pPr>
              <w:rPr>
                <w:rFonts w:ascii="Arial" w:hAnsi="Arial" w:cs="Arial"/>
                <w:sz w:val="20"/>
              </w:rPr>
            </w:pPr>
            <w:r>
              <w:rPr>
                <w:rFonts w:ascii="Arial" w:hAnsi="Arial" w:cs="Arial"/>
                <w:sz w:val="20"/>
                <w:szCs w:val="20"/>
              </w:rPr>
              <w:t xml:space="preserve">Please provide mechanisms and frameworks for requesting TXOP from the AP or AP MLD by an STA or non-AP MLD and describe AP MLD's </w:t>
            </w:r>
            <w:proofErr w:type="spellStart"/>
            <w:r>
              <w:rPr>
                <w:rFonts w:ascii="Arial" w:hAnsi="Arial" w:cs="Arial"/>
                <w:sz w:val="20"/>
                <w:szCs w:val="20"/>
              </w:rPr>
              <w:t>behavior</w:t>
            </w:r>
            <w:proofErr w:type="spellEnd"/>
            <w:r>
              <w:rPr>
                <w:rFonts w:ascii="Arial" w:hAnsi="Arial" w:cs="Arial"/>
                <w:sz w:val="20"/>
                <w:szCs w:val="20"/>
              </w:rPr>
              <w:t xml:space="preserve"> upon receiving such request.</w:t>
            </w:r>
          </w:p>
        </w:tc>
        <w:tc>
          <w:tcPr>
            <w:tcW w:w="4260" w:type="dxa"/>
          </w:tcPr>
          <w:p w14:paraId="3427D700"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776FD897" w14:textId="77777777" w:rsidR="005B7E84" w:rsidRDefault="005B7E84" w:rsidP="005B7E84">
            <w:pPr>
              <w:jc w:val="left"/>
              <w:rPr>
                <w:rFonts w:eastAsia="Times New Roman"/>
                <w:color w:val="000000"/>
                <w:sz w:val="20"/>
                <w:szCs w:val="14"/>
                <w:lang w:val="en-US"/>
              </w:rPr>
            </w:pPr>
          </w:p>
          <w:p w14:paraId="18D4FE89"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3E3593FA" w14:textId="77777777" w:rsidR="005B7E84" w:rsidRPr="005A0363" w:rsidRDefault="005B7E84" w:rsidP="005B7E84">
            <w:pPr>
              <w:jc w:val="left"/>
              <w:rPr>
                <w:rFonts w:eastAsia="宋体"/>
                <w:color w:val="000000"/>
                <w:sz w:val="20"/>
                <w:szCs w:val="14"/>
                <w:lang w:val="en-US" w:eastAsia="zh-CN"/>
              </w:rPr>
            </w:pPr>
          </w:p>
          <w:p w14:paraId="287ABF3B"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 since MCS and bandwidth being used by the STA for P2P transmission are not known. In other words, the resource request signaling used by 802.11ax is not suitable here. </w:t>
            </w:r>
          </w:p>
          <w:p w14:paraId="0806F302" w14:textId="77777777" w:rsidR="005B7E84" w:rsidRDefault="005B7E84" w:rsidP="005B7E84">
            <w:pPr>
              <w:jc w:val="left"/>
              <w:rPr>
                <w:rFonts w:eastAsia="Times New Roman"/>
                <w:color w:val="000000"/>
                <w:sz w:val="20"/>
                <w:szCs w:val="14"/>
                <w:lang w:val="en-US"/>
              </w:rPr>
            </w:pPr>
          </w:p>
          <w:p w14:paraId="0DA54C87"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the TXOP sharing will be used. The AP can decide the priority to allocate its medium time based on the TID and other information.   </w:t>
            </w:r>
          </w:p>
          <w:p w14:paraId="19757E62" w14:textId="77777777" w:rsidR="005B7E84" w:rsidRDefault="005B7E84" w:rsidP="005B7E84">
            <w:pPr>
              <w:jc w:val="left"/>
              <w:rPr>
                <w:rFonts w:eastAsia="Times New Roman"/>
                <w:color w:val="000000"/>
                <w:sz w:val="20"/>
                <w:szCs w:val="14"/>
                <w:lang w:val="en-US"/>
              </w:rPr>
            </w:pPr>
          </w:p>
          <w:p w14:paraId="4B7E36F0" w14:textId="77777777" w:rsidR="005B7E84" w:rsidRDefault="005B7E84" w:rsidP="005B7E8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p w14:paraId="4D741452" w14:textId="77777777" w:rsidR="008D245A" w:rsidRPr="005B7E84" w:rsidRDefault="008D245A" w:rsidP="008D245A">
            <w:pPr>
              <w:autoSpaceDE w:val="0"/>
              <w:autoSpaceDN w:val="0"/>
              <w:adjustRightInd w:val="0"/>
              <w:rPr>
                <w:rFonts w:ascii="Calibri" w:hAnsi="Calibri" w:cs="Calibri"/>
                <w:szCs w:val="18"/>
                <w:lang w:val="en-US" w:eastAsia="zh-CN"/>
              </w:rPr>
            </w:pPr>
          </w:p>
        </w:tc>
      </w:tr>
      <w:tr w:rsidR="008D245A" w14:paraId="32669CE2" w14:textId="77777777" w:rsidTr="005A0363">
        <w:trPr>
          <w:trHeight w:val="980"/>
        </w:trPr>
        <w:tc>
          <w:tcPr>
            <w:tcW w:w="877" w:type="dxa"/>
          </w:tcPr>
          <w:p w14:paraId="1D633D09" w14:textId="2B130C77" w:rsidR="008D245A" w:rsidRDefault="008D245A" w:rsidP="008D245A">
            <w:pPr>
              <w:rPr>
                <w:rFonts w:ascii="Arial" w:hAnsi="Arial" w:cs="Arial"/>
                <w:sz w:val="20"/>
              </w:rPr>
            </w:pPr>
            <w:r>
              <w:rPr>
                <w:rFonts w:ascii="Arial" w:hAnsi="Arial" w:cs="Arial"/>
                <w:sz w:val="20"/>
                <w:szCs w:val="20"/>
              </w:rPr>
              <w:t>13684</w:t>
            </w:r>
          </w:p>
        </w:tc>
        <w:tc>
          <w:tcPr>
            <w:tcW w:w="744" w:type="dxa"/>
          </w:tcPr>
          <w:p w14:paraId="03293141" w14:textId="14D2048E" w:rsidR="008D245A" w:rsidRDefault="008D245A" w:rsidP="008D245A">
            <w:pPr>
              <w:rPr>
                <w:rFonts w:ascii="Arial" w:hAnsi="Arial" w:cs="Arial"/>
                <w:sz w:val="20"/>
              </w:rPr>
            </w:pPr>
            <w:proofErr w:type="spellStart"/>
            <w:r>
              <w:rPr>
                <w:rFonts w:ascii="Arial" w:hAnsi="Arial" w:cs="Arial"/>
                <w:sz w:val="20"/>
                <w:szCs w:val="20"/>
              </w:rPr>
              <w:t>Yunbo</w:t>
            </w:r>
            <w:proofErr w:type="spellEnd"/>
            <w:r>
              <w:rPr>
                <w:rFonts w:ascii="Arial" w:hAnsi="Arial" w:cs="Arial"/>
                <w:sz w:val="20"/>
                <w:szCs w:val="20"/>
              </w:rPr>
              <w:t xml:space="preserve"> Li</w:t>
            </w:r>
          </w:p>
        </w:tc>
        <w:tc>
          <w:tcPr>
            <w:tcW w:w="531" w:type="dxa"/>
          </w:tcPr>
          <w:p w14:paraId="5E5339D1" w14:textId="28BBC47E" w:rsidR="008D245A" w:rsidRDefault="008D245A" w:rsidP="008D245A">
            <w:pPr>
              <w:rPr>
                <w:rFonts w:ascii="Arial" w:hAnsi="Arial" w:cs="Arial"/>
                <w:sz w:val="20"/>
              </w:rPr>
            </w:pPr>
            <w:r>
              <w:rPr>
                <w:rFonts w:ascii="Arial" w:hAnsi="Arial" w:cs="Arial"/>
                <w:sz w:val="20"/>
                <w:szCs w:val="20"/>
              </w:rPr>
              <w:t>35.2.1.2.3</w:t>
            </w:r>
          </w:p>
        </w:tc>
        <w:tc>
          <w:tcPr>
            <w:tcW w:w="567" w:type="dxa"/>
          </w:tcPr>
          <w:p w14:paraId="39DDF167" w14:textId="466DF169" w:rsidR="008D245A" w:rsidRDefault="008D245A" w:rsidP="008D245A">
            <w:pPr>
              <w:rPr>
                <w:rFonts w:ascii="Arial" w:hAnsi="Arial" w:cs="Arial"/>
                <w:sz w:val="20"/>
              </w:rPr>
            </w:pPr>
            <w:r>
              <w:rPr>
                <w:rFonts w:ascii="Arial" w:hAnsi="Arial" w:cs="Arial"/>
                <w:sz w:val="20"/>
                <w:szCs w:val="20"/>
              </w:rPr>
              <w:t>402.28</w:t>
            </w:r>
          </w:p>
        </w:tc>
        <w:tc>
          <w:tcPr>
            <w:tcW w:w="2127" w:type="dxa"/>
          </w:tcPr>
          <w:p w14:paraId="1282CB2C" w14:textId="02D3289B" w:rsidR="008D245A" w:rsidRDefault="008D245A" w:rsidP="008D245A">
            <w:pPr>
              <w:rPr>
                <w:rFonts w:ascii="Arial" w:hAnsi="Arial" w:cs="Arial"/>
                <w:sz w:val="20"/>
              </w:rPr>
            </w:pPr>
            <w:r>
              <w:rPr>
                <w:rFonts w:ascii="Arial" w:hAnsi="Arial" w:cs="Arial"/>
                <w:sz w:val="20"/>
                <w:szCs w:val="20"/>
              </w:rPr>
              <w:t>AP could allocate TXOP duration to P2P transmission, but current spec doesn't support P2P buffer report yet.</w:t>
            </w:r>
          </w:p>
        </w:tc>
        <w:tc>
          <w:tcPr>
            <w:tcW w:w="1842" w:type="dxa"/>
          </w:tcPr>
          <w:p w14:paraId="3EB906CA" w14:textId="79C98584" w:rsidR="008D245A" w:rsidRDefault="008D245A" w:rsidP="008D245A">
            <w:pPr>
              <w:rPr>
                <w:rFonts w:ascii="Arial" w:hAnsi="Arial" w:cs="Arial"/>
                <w:sz w:val="20"/>
              </w:rPr>
            </w:pPr>
            <w:proofErr w:type="gramStart"/>
            <w:r>
              <w:rPr>
                <w:rFonts w:ascii="Arial" w:hAnsi="Arial" w:cs="Arial"/>
                <w:sz w:val="20"/>
                <w:szCs w:val="20"/>
              </w:rPr>
              <w:t>introduce</w:t>
            </w:r>
            <w:proofErr w:type="gramEnd"/>
            <w:r>
              <w:rPr>
                <w:rFonts w:ascii="Arial" w:hAnsi="Arial" w:cs="Arial"/>
                <w:sz w:val="20"/>
                <w:szCs w:val="20"/>
              </w:rPr>
              <w:t xml:space="preserve"> a solution that allows non-AP STA to report P2P buffer related info to AP. The commenter will prepare a CR document.</w:t>
            </w:r>
          </w:p>
        </w:tc>
        <w:tc>
          <w:tcPr>
            <w:tcW w:w="4260" w:type="dxa"/>
          </w:tcPr>
          <w:p w14:paraId="440E7E03"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7B051759" w14:textId="77777777" w:rsidR="005B7E84" w:rsidRDefault="005B7E84" w:rsidP="005B7E84">
            <w:pPr>
              <w:jc w:val="left"/>
              <w:rPr>
                <w:rFonts w:eastAsia="Times New Roman"/>
                <w:color w:val="000000"/>
                <w:sz w:val="20"/>
                <w:szCs w:val="14"/>
                <w:lang w:val="en-US"/>
              </w:rPr>
            </w:pPr>
          </w:p>
          <w:p w14:paraId="0D5D9E82"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5B96875D" w14:textId="77777777" w:rsidR="005B7E84" w:rsidRPr="005A0363" w:rsidRDefault="005B7E84" w:rsidP="005B7E84">
            <w:pPr>
              <w:jc w:val="left"/>
              <w:rPr>
                <w:rFonts w:eastAsia="宋体"/>
                <w:color w:val="000000"/>
                <w:sz w:val="20"/>
                <w:szCs w:val="14"/>
                <w:lang w:val="en-US" w:eastAsia="zh-CN"/>
              </w:rPr>
            </w:pPr>
          </w:p>
          <w:p w14:paraId="38D3E615"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w:t>
            </w:r>
            <w:r>
              <w:rPr>
                <w:rFonts w:eastAsia="Times New Roman"/>
                <w:color w:val="000000"/>
                <w:sz w:val="20"/>
                <w:szCs w:val="14"/>
                <w:lang w:val="en-US"/>
              </w:rPr>
              <w:lastRenderedPageBreak/>
              <w:t xml:space="preserve">to 802.11be, it is difficult for the AP to decide the allocated medium time since MCS and bandwidth being used by the STA for P2P transmission are not known. In other words, the resource request signaling used by 802.11ax is not suitable here. </w:t>
            </w:r>
          </w:p>
          <w:p w14:paraId="342E91AA" w14:textId="77777777" w:rsidR="005B7E84" w:rsidRDefault="005B7E84" w:rsidP="005B7E84">
            <w:pPr>
              <w:jc w:val="left"/>
              <w:rPr>
                <w:rFonts w:eastAsia="Times New Roman"/>
                <w:color w:val="000000"/>
                <w:sz w:val="20"/>
                <w:szCs w:val="14"/>
                <w:lang w:val="en-US"/>
              </w:rPr>
            </w:pPr>
          </w:p>
          <w:p w14:paraId="7996FF05"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the TXOP sharing will be used. The AP can decide the priority to allocate its medium time based on the TID and other information.   </w:t>
            </w:r>
          </w:p>
          <w:p w14:paraId="30C261F9" w14:textId="77777777" w:rsidR="005B7E84" w:rsidRDefault="005B7E84" w:rsidP="005B7E84">
            <w:pPr>
              <w:jc w:val="left"/>
              <w:rPr>
                <w:rFonts w:eastAsia="Times New Roman"/>
                <w:color w:val="000000"/>
                <w:sz w:val="20"/>
                <w:szCs w:val="14"/>
                <w:lang w:val="en-US"/>
              </w:rPr>
            </w:pPr>
          </w:p>
          <w:p w14:paraId="2C354A60" w14:textId="77777777" w:rsidR="005B7E84" w:rsidRDefault="005B7E84" w:rsidP="005B7E8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p w14:paraId="5B4648E0" w14:textId="77777777" w:rsidR="008D245A" w:rsidRPr="005B7E84" w:rsidRDefault="008D245A" w:rsidP="008D245A">
            <w:pPr>
              <w:autoSpaceDE w:val="0"/>
              <w:autoSpaceDN w:val="0"/>
              <w:adjustRightInd w:val="0"/>
              <w:rPr>
                <w:rFonts w:ascii="Calibri" w:hAnsi="Calibri" w:cs="Calibri"/>
                <w:szCs w:val="18"/>
                <w:lang w:val="en-US" w:eastAsia="zh-CN"/>
              </w:rPr>
            </w:pPr>
          </w:p>
        </w:tc>
      </w:tr>
      <w:tr w:rsidR="008D245A" w14:paraId="4AB28DEF" w14:textId="77777777" w:rsidTr="005A0363">
        <w:trPr>
          <w:trHeight w:val="980"/>
        </w:trPr>
        <w:tc>
          <w:tcPr>
            <w:tcW w:w="877" w:type="dxa"/>
          </w:tcPr>
          <w:p w14:paraId="259D45F9" w14:textId="7BE76333" w:rsidR="008D245A" w:rsidRDefault="008D245A" w:rsidP="008D245A">
            <w:pPr>
              <w:rPr>
                <w:rFonts w:ascii="Arial" w:hAnsi="Arial" w:cs="Arial"/>
                <w:sz w:val="20"/>
              </w:rPr>
            </w:pPr>
            <w:r>
              <w:rPr>
                <w:rFonts w:ascii="Arial" w:hAnsi="Arial" w:cs="Arial"/>
                <w:sz w:val="20"/>
                <w:szCs w:val="20"/>
              </w:rPr>
              <w:lastRenderedPageBreak/>
              <w:t>14091</w:t>
            </w:r>
          </w:p>
        </w:tc>
        <w:tc>
          <w:tcPr>
            <w:tcW w:w="744" w:type="dxa"/>
          </w:tcPr>
          <w:p w14:paraId="1D9219F5" w14:textId="76D5907D" w:rsidR="008D245A" w:rsidRDefault="008D245A" w:rsidP="008D245A">
            <w:pPr>
              <w:rPr>
                <w:rFonts w:ascii="Arial" w:hAnsi="Arial" w:cs="Arial"/>
                <w:sz w:val="20"/>
              </w:rPr>
            </w:pPr>
            <w:r>
              <w:rPr>
                <w:rFonts w:ascii="Arial" w:hAnsi="Arial" w:cs="Arial"/>
                <w:sz w:val="20"/>
                <w:szCs w:val="20"/>
              </w:rPr>
              <w:t>Liwen Chu</w:t>
            </w:r>
          </w:p>
        </w:tc>
        <w:tc>
          <w:tcPr>
            <w:tcW w:w="531" w:type="dxa"/>
          </w:tcPr>
          <w:p w14:paraId="08FA7DD6" w14:textId="08F00319" w:rsidR="008D245A" w:rsidRDefault="008D245A" w:rsidP="008D245A">
            <w:pPr>
              <w:rPr>
                <w:rFonts w:ascii="Arial" w:hAnsi="Arial" w:cs="Arial"/>
                <w:sz w:val="20"/>
              </w:rPr>
            </w:pPr>
            <w:r>
              <w:rPr>
                <w:rFonts w:ascii="Arial" w:hAnsi="Arial" w:cs="Arial"/>
                <w:sz w:val="20"/>
                <w:szCs w:val="20"/>
              </w:rPr>
              <w:t>35.2.1.2</w:t>
            </w:r>
          </w:p>
        </w:tc>
        <w:tc>
          <w:tcPr>
            <w:tcW w:w="567" w:type="dxa"/>
          </w:tcPr>
          <w:p w14:paraId="0CBA2634" w14:textId="7AB38103" w:rsidR="008D245A" w:rsidRDefault="008D245A" w:rsidP="008D245A">
            <w:pPr>
              <w:rPr>
                <w:rFonts w:ascii="Arial" w:hAnsi="Arial" w:cs="Arial"/>
                <w:sz w:val="20"/>
              </w:rPr>
            </w:pPr>
            <w:r>
              <w:rPr>
                <w:rFonts w:ascii="Arial" w:hAnsi="Arial" w:cs="Arial"/>
                <w:sz w:val="20"/>
                <w:szCs w:val="20"/>
              </w:rPr>
              <w:t>399.52</w:t>
            </w:r>
          </w:p>
        </w:tc>
        <w:tc>
          <w:tcPr>
            <w:tcW w:w="2127" w:type="dxa"/>
          </w:tcPr>
          <w:p w14:paraId="5C5859DA" w14:textId="5369535D" w:rsidR="008D245A" w:rsidRDefault="008D245A" w:rsidP="008D245A">
            <w:pPr>
              <w:rPr>
                <w:rFonts w:ascii="Arial" w:hAnsi="Arial" w:cs="Arial"/>
                <w:sz w:val="20"/>
              </w:rPr>
            </w:pPr>
            <w:r>
              <w:rPr>
                <w:rFonts w:ascii="Arial" w:hAnsi="Arial" w:cs="Arial"/>
                <w:sz w:val="20"/>
                <w:szCs w:val="20"/>
              </w:rPr>
              <w:t xml:space="preserve">The </w:t>
            </w:r>
            <w:proofErr w:type="spellStart"/>
            <w:r>
              <w:rPr>
                <w:rFonts w:ascii="Arial" w:hAnsi="Arial" w:cs="Arial"/>
                <w:sz w:val="20"/>
                <w:szCs w:val="20"/>
              </w:rPr>
              <w:t>signaling</w:t>
            </w:r>
            <w:proofErr w:type="spellEnd"/>
            <w:r>
              <w:rPr>
                <w:rFonts w:ascii="Arial" w:hAnsi="Arial" w:cs="Arial"/>
                <w:sz w:val="20"/>
                <w:szCs w:val="20"/>
              </w:rPr>
              <w:t xml:space="preserve"> of STA's reporting resource request for P2P traffic should be defined.</w:t>
            </w:r>
          </w:p>
        </w:tc>
        <w:tc>
          <w:tcPr>
            <w:tcW w:w="1842" w:type="dxa"/>
          </w:tcPr>
          <w:p w14:paraId="447BEC8B" w14:textId="0AAFF99F" w:rsidR="008D245A" w:rsidRDefault="008D245A" w:rsidP="008D245A">
            <w:pPr>
              <w:rPr>
                <w:rFonts w:ascii="Arial" w:hAnsi="Arial" w:cs="Arial"/>
                <w:sz w:val="20"/>
              </w:rPr>
            </w:pPr>
            <w:r>
              <w:rPr>
                <w:rFonts w:ascii="Arial" w:hAnsi="Arial" w:cs="Arial"/>
                <w:sz w:val="20"/>
                <w:szCs w:val="20"/>
              </w:rPr>
              <w:t>As in comment</w:t>
            </w:r>
          </w:p>
        </w:tc>
        <w:tc>
          <w:tcPr>
            <w:tcW w:w="4260" w:type="dxa"/>
          </w:tcPr>
          <w:p w14:paraId="13731234"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408E19C0" w14:textId="77777777" w:rsidR="005B7E84" w:rsidRDefault="005B7E84" w:rsidP="005B7E84">
            <w:pPr>
              <w:jc w:val="left"/>
              <w:rPr>
                <w:rFonts w:eastAsia="Times New Roman"/>
                <w:color w:val="000000"/>
                <w:sz w:val="20"/>
                <w:szCs w:val="14"/>
                <w:lang w:val="en-US"/>
              </w:rPr>
            </w:pPr>
          </w:p>
          <w:p w14:paraId="267EB1D2"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65787B4F" w14:textId="77777777" w:rsidR="005B7E84" w:rsidRPr="005A0363" w:rsidRDefault="005B7E84" w:rsidP="005B7E84">
            <w:pPr>
              <w:jc w:val="left"/>
              <w:rPr>
                <w:rFonts w:eastAsia="宋体"/>
                <w:color w:val="000000"/>
                <w:sz w:val="20"/>
                <w:szCs w:val="14"/>
                <w:lang w:val="en-US" w:eastAsia="zh-CN"/>
              </w:rPr>
            </w:pPr>
          </w:p>
          <w:p w14:paraId="5A1F847A"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 since MCS and bandwidth being used by the STA for P2P transmission are not known. In other words, the resource request signaling used by 802.11ax is not suitable here. </w:t>
            </w:r>
          </w:p>
          <w:p w14:paraId="062A230D" w14:textId="77777777" w:rsidR="005B7E84" w:rsidRDefault="005B7E84" w:rsidP="005B7E84">
            <w:pPr>
              <w:jc w:val="left"/>
              <w:rPr>
                <w:rFonts w:eastAsia="Times New Roman"/>
                <w:color w:val="000000"/>
                <w:sz w:val="20"/>
                <w:szCs w:val="14"/>
                <w:lang w:val="en-US"/>
              </w:rPr>
            </w:pPr>
          </w:p>
          <w:p w14:paraId="198F5E53"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the TXOP sharing will be used. The AP can decide the priority to allocate its medium time based on the TID and other information.   </w:t>
            </w:r>
          </w:p>
          <w:p w14:paraId="2C225D43" w14:textId="77777777" w:rsidR="005B7E84" w:rsidRDefault="005B7E84" w:rsidP="005B7E84">
            <w:pPr>
              <w:jc w:val="left"/>
              <w:rPr>
                <w:rFonts w:eastAsia="Times New Roman"/>
                <w:color w:val="000000"/>
                <w:sz w:val="20"/>
                <w:szCs w:val="14"/>
                <w:lang w:val="en-US"/>
              </w:rPr>
            </w:pPr>
          </w:p>
          <w:p w14:paraId="3D609547" w14:textId="77777777" w:rsidR="005B7E84" w:rsidRDefault="005B7E84" w:rsidP="005B7E8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p w14:paraId="612E5CFF" w14:textId="77777777" w:rsidR="008D245A" w:rsidRPr="005B7E84" w:rsidRDefault="008D245A" w:rsidP="008D245A">
            <w:pPr>
              <w:autoSpaceDE w:val="0"/>
              <w:autoSpaceDN w:val="0"/>
              <w:adjustRightInd w:val="0"/>
              <w:rPr>
                <w:rFonts w:ascii="Calibri" w:hAnsi="Calibri" w:cs="Calibri"/>
                <w:szCs w:val="18"/>
                <w:lang w:val="en-US" w:eastAsia="zh-CN"/>
              </w:rPr>
            </w:pPr>
          </w:p>
        </w:tc>
      </w:tr>
      <w:tr w:rsidR="008D245A" w14:paraId="3A49240C" w14:textId="77777777" w:rsidTr="005A0363">
        <w:trPr>
          <w:trHeight w:val="980"/>
        </w:trPr>
        <w:tc>
          <w:tcPr>
            <w:tcW w:w="877" w:type="dxa"/>
          </w:tcPr>
          <w:p w14:paraId="3EFBE7DC" w14:textId="751A6FA0" w:rsidR="008D245A" w:rsidRDefault="008D245A" w:rsidP="008D245A">
            <w:pPr>
              <w:rPr>
                <w:rFonts w:ascii="Arial" w:hAnsi="Arial" w:cs="Arial"/>
                <w:sz w:val="20"/>
              </w:rPr>
            </w:pPr>
            <w:r>
              <w:rPr>
                <w:rFonts w:ascii="Arial" w:hAnsi="Arial" w:cs="Arial"/>
                <w:sz w:val="20"/>
                <w:szCs w:val="20"/>
              </w:rPr>
              <w:lastRenderedPageBreak/>
              <w:t>13340</w:t>
            </w:r>
          </w:p>
        </w:tc>
        <w:tc>
          <w:tcPr>
            <w:tcW w:w="744" w:type="dxa"/>
          </w:tcPr>
          <w:p w14:paraId="60FABB30" w14:textId="123945FD" w:rsidR="008D245A" w:rsidRDefault="008D245A" w:rsidP="008D245A">
            <w:pPr>
              <w:rPr>
                <w:rFonts w:ascii="Arial" w:hAnsi="Arial" w:cs="Arial"/>
                <w:sz w:val="20"/>
              </w:rPr>
            </w:pPr>
            <w:r>
              <w:rPr>
                <w:rFonts w:ascii="Arial" w:hAnsi="Arial" w:cs="Arial"/>
                <w:sz w:val="20"/>
                <w:szCs w:val="20"/>
              </w:rPr>
              <w:t>Liwen Chu</w:t>
            </w:r>
          </w:p>
        </w:tc>
        <w:tc>
          <w:tcPr>
            <w:tcW w:w="531" w:type="dxa"/>
          </w:tcPr>
          <w:p w14:paraId="0DEBF93B" w14:textId="6276284D" w:rsidR="008D245A" w:rsidRDefault="008D245A" w:rsidP="008D245A">
            <w:pPr>
              <w:rPr>
                <w:rFonts w:ascii="Arial" w:hAnsi="Arial" w:cs="Arial"/>
                <w:sz w:val="20"/>
              </w:rPr>
            </w:pPr>
            <w:r>
              <w:rPr>
                <w:rFonts w:ascii="Arial" w:hAnsi="Arial" w:cs="Arial"/>
                <w:sz w:val="20"/>
                <w:szCs w:val="20"/>
              </w:rPr>
              <w:t>35.2.1.2</w:t>
            </w:r>
          </w:p>
        </w:tc>
        <w:tc>
          <w:tcPr>
            <w:tcW w:w="567" w:type="dxa"/>
          </w:tcPr>
          <w:p w14:paraId="30C50947" w14:textId="69F51000" w:rsidR="008D245A" w:rsidRDefault="008D245A" w:rsidP="008D245A">
            <w:pPr>
              <w:rPr>
                <w:rFonts w:ascii="Arial" w:hAnsi="Arial" w:cs="Arial"/>
                <w:sz w:val="20"/>
              </w:rPr>
            </w:pPr>
            <w:r>
              <w:rPr>
                <w:rFonts w:ascii="Arial" w:hAnsi="Arial" w:cs="Arial"/>
                <w:sz w:val="20"/>
                <w:szCs w:val="20"/>
              </w:rPr>
              <w:t>399.52</w:t>
            </w:r>
          </w:p>
        </w:tc>
        <w:tc>
          <w:tcPr>
            <w:tcW w:w="2127" w:type="dxa"/>
          </w:tcPr>
          <w:p w14:paraId="1201AF27" w14:textId="7973BDC4" w:rsidR="008D245A" w:rsidRDefault="008D245A" w:rsidP="008D245A">
            <w:pPr>
              <w:rPr>
                <w:rFonts w:ascii="Arial" w:hAnsi="Arial" w:cs="Arial"/>
                <w:sz w:val="20"/>
              </w:rPr>
            </w:pPr>
            <w:r>
              <w:rPr>
                <w:rFonts w:ascii="Arial" w:hAnsi="Arial" w:cs="Arial"/>
                <w:sz w:val="20"/>
                <w:szCs w:val="20"/>
              </w:rPr>
              <w:t>The resource request for triggered TXOP sharing (medium time request per reference BW) should be defined as optional feature.</w:t>
            </w:r>
          </w:p>
        </w:tc>
        <w:tc>
          <w:tcPr>
            <w:tcW w:w="1842" w:type="dxa"/>
          </w:tcPr>
          <w:p w14:paraId="65A93425" w14:textId="68440C60" w:rsidR="008D245A" w:rsidRDefault="008D245A" w:rsidP="008D245A">
            <w:pPr>
              <w:rPr>
                <w:rFonts w:ascii="Arial" w:hAnsi="Arial" w:cs="Arial"/>
                <w:sz w:val="20"/>
              </w:rPr>
            </w:pPr>
            <w:r>
              <w:rPr>
                <w:rFonts w:ascii="Arial" w:hAnsi="Arial" w:cs="Arial"/>
                <w:sz w:val="20"/>
                <w:szCs w:val="20"/>
              </w:rPr>
              <w:t>As in comment</w:t>
            </w:r>
          </w:p>
        </w:tc>
        <w:tc>
          <w:tcPr>
            <w:tcW w:w="4260" w:type="dxa"/>
          </w:tcPr>
          <w:p w14:paraId="3D4B98A3"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Revised</w:t>
            </w:r>
          </w:p>
          <w:p w14:paraId="182B88DF" w14:textId="77777777" w:rsidR="005B7E84" w:rsidRDefault="005B7E84" w:rsidP="005B7E84">
            <w:pPr>
              <w:jc w:val="left"/>
              <w:rPr>
                <w:rFonts w:eastAsia="Times New Roman"/>
                <w:color w:val="000000"/>
                <w:sz w:val="20"/>
                <w:szCs w:val="14"/>
                <w:lang w:val="en-US"/>
              </w:rPr>
            </w:pPr>
          </w:p>
          <w:p w14:paraId="592E9CD1" w14:textId="77777777" w:rsidR="005B7E84" w:rsidRDefault="005B7E84" w:rsidP="005B7E84">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 A P2P buffer report mechanism is introduced to solve this issue.</w:t>
            </w:r>
          </w:p>
          <w:p w14:paraId="6C42D48A" w14:textId="77777777" w:rsidR="005B7E84" w:rsidRPr="005A0363" w:rsidRDefault="005B7E84" w:rsidP="005B7E84">
            <w:pPr>
              <w:jc w:val="left"/>
              <w:rPr>
                <w:rFonts w:eastAsia="宋体"/>
                <w:color w:val="000000"/>
                <w:sz w:val="20"/>
                <w:szCs w:val="14"/>
                <w:lang w:val="en-US" w:eastAsia="zh-CN"/>
              </w:rPr>
            </w:pPr>
          </w:p>
          <w:p w14:paraId="5AE0B16F"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In 802.11ax, </w:t>
            </w:r>
            <w:proofErr w:type="spellStart"/>
            <w:r>
              <w:rPr>
                <w:rFonts w:eastAsia="Times New Roman"/>
                <w:color w:val="000000"/>
                <w:sz w:val="20"/>
                <w:szCs w:val="14"/>
                <w:lang w:val="en-US"/>
              </w:rPr>
              <w:t>an</w:t>
            </w:r>
            <w:proofErr w:type="spellEnd"/>
            <w:r>
              <w:rPr>
                <w:rFonts w:eastAsia="Times New Roman"/>
                <w:color w:val="000000"/>
                <w:sz w:val="20"/>
                <w:szCs w:val="14"/>
                <w:lang w:val="en-US"/>
              </w:rPr>
              <w:t xml:space="preserve"> HE AP solicits the resource </w:t>
            </w:r>
            <w:proofErr w:type="spellStart"/>
            <w:r>
              <w:rPr>
                <w:rFonts w:eastAsia="Times New Roman"/>
                <w:color w:val="000000"/>
                <w:sz w:val="20"/>
                <w:szCs w:val="14"/>
                <w:lang w:val="en-US"/>
              </w:rPr>
              <w:t>requet</w:t>
            </w:r>
            <w:proofErr w:type="spellEnd"/>
            <w:r>
              <w:rPr>
                <w:rFonts w:eastAsia="Times New Roman"/>
                <w:color w:val="000000"/>
                <w:sz w:val="20"/>
                <w:szCs w:val="14"/>
                <w:lang w:val="en-US"/>
              </w:rPr>
              <w:t xml:space="preserve"> from associated STAs through a BSRP Trigger frame. A STA sends the resource request either after receiving a soliciting BSRP Trigger frame or without AP’s soliciting. The requested resource in unit of buffered octets is carried in either the </w:t>
            </w:r>
            <w:proofErr w:type="spellStart"/>
            <w:r>
              <w:rPr>
                <w:rFonts w:eastAsia="Times New Roman"/>
                <w:color w:val="000000"/>
                <w:sz w:val="20"/>
                <w:szCs w:val="14"/>
                <w:lang w:val="en-US"/>
              </w:rPr>
              <w:t>QoS</w:t>
            </w:r>
            <w:proofErr w:type="spellEnd"/>
            <w:r>
              <w:rPr>
                <w:rFonts w:eastAsia="Times New Roman"/>
                <w:color w:val="000000"/>
                <w:sz w:val="20"/>
                <w:szCs w:val="14"/>
                <w:lang w:val="en-US"/>
              </w:rPr>
              <w:t xml:space="preserve"> Control field or the BSR Control field. If this solution is introduced to 802.11be, it is difficult for the AP to decide the allocated medium time since MCS and bandwidth being used by the STA for P2P transmission are not known. In other words, the resource request signaling used by 802.11ax is not suitable here. </w:t>
            </w:r>
          </w:p>
          <w:p w14:paraId="7903E08A" w14:textId="77777777" w:rsidR="005B7E84" w:rsidRDefault="005B7E84" w:rsidP="005B7E84">
            <w:pPr>
              <w:jc w:val="left"/>
              <w:rPr>
                <w:rFonts w:eastAsia="Times New Roman"/>
                <w:color w:val="000000"/>
                <w:sz w:val="20"/>
                <w:szCs w:val="14"/>
                <w:lang w:val="en-US"/>
              </w:rPr>
            </w:pPr>
          </w:p>
          <w:p w14:paraId="24C9F995" w14:textId="77777777" w:rsidR="005B7E84" w:rsidRDefault="005B7E84" w:rsidP="005B7E84">
            <w:pPr>
              <w:jc w:val="left"/>
              <w:rPr>
                <w:rFonts w:eastAsia="Times New Roman"/>
                <w:color w:val="000000"/>
                <w:sz w:val="20"/>
                <w:szCs w:val="14"/>
                <w:lang w:val="en-US"/>
              </w:rPr>
            </w:pPr>
            <w:r>
              <w:rPr>
                <w:rFonts w:eastAsia="Times New Roman"/>
                <w:color w:val="000000"/>
                <w:sz w:val="20"/>
                <w:szCs w:val="14"/>
                <w:lang w:val="en-US"/>
              </w:rPr>
              <w:t xml:space="preserve">For a resource request for TXOP sharing, the following requested parameters are needed: medium time, BW, and TID. The medium time requested is the requested resource based on BW. The BW gives the maximal bandwidth that the TXOP sharing will be used. The AP can decide the priority to allocate its medium time based on the TID and other information.   </w:t>
            </w:r>
          </w:p>
          <w:p w14:paraId="73788EE2" w14:textId="77777777" w:rsidR="005B7E84" w:rsidRDefault="005B7E84" w:rsidP="005B7E84">
            <w:pPr>
              <w:jc w:val="left"/>
              <w:rPr>
                <w:rFonts w:eastAsia="Times New Roman"/>
                <w:color w:val="000000"/>
                <w:sz w:val="20"/>
                <w:szCs w:val="14"/>
                <w:lang w:val="en-US"/>
              </w:rPr>
            </w:pPr>
          </w:p>
          <w:p w14:paraId="730E786C" w14:textId="77777777" w:rsidR="005B7E84" w:rsidRDefault="005B7E84" w:rsidP="005B7E84">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11-22/1264r0 under CID 10727</w:t>
            </w:r>
          </w:p>
          <w:p w14:paraId="27426C80" w14:textId="77777777" w:rsidR="008D245A" w:rsidRPr="005B7E84" w:rsidRDefault="008D245A" w:rsidP="008D245A">
            <w:pPr>
              <w:autoSpaceDE w:val="0"/>
              <w:autoSpaceDN w:val="0"/>
              <w:adjustRightInd w:val="0"/>
              <w:rPr>
                <w:rFonts w:ascii="Calibri" w:hAnsi="Calibri" w:cs="Calibri"/>
                <w:szCs w:val="18"/>
                <w:lang w:val="en-US" w:eastAsia="zh-CN"/>
              </w:rPr>
            </w:pPr>
          </w:p>
        </w:tc>
      </w:tr>
      <w:tr w:rsidR="00E505F2" w14:paraId="2EA04447" w14:textId="77777777" w:rsidTr="005A0363">
        <w:trPr>
          <w:trHeight w:val="980"/>
        </w:trPr>
        <w:tc>
          <w:tcPr>
            <w:tcW w:w="877" w:type="dxa"/>
          </w:tcPr>
          <w:p w14:paraId="22F8A705" w14:textId="7DB9192F" w:rsidR="00E505F2" w:rsidRDefault="00E505F2" w:rsidP="00E505F2">
            <w:pPr>
              <w:rPr>
                <w:rFonts w:ascii="Arial" w:hAnsi="Arial" w:cs="Arial"/>
                <w:sz w:val="20"/>
              </w:rPr>
            </w:pPr>
            <w:r>
              <w:rPr>
                <w:rFonts w:ascii="Arial" w:hAnsi="Arial" w:cs="Arial"/>
                <w:sz w:val="20"/>
                <w:szCs w:val="20"/>
              </w:rPr>
              <w:t>11241</w:t>
            </w:r>
          </w:p>
        </w:tc>
        <w:tc>
          <w:tcPr>
            <w:tcW w:w="744" w:type="dxa"/>
          </w:tcPr>
          <w:p w14:paraId="382C294F" w14:textId="41081F27" w:rsidR="00E505F2" w:rsidRDefault="00E505F2" w:rsidP="00E505F2">
            <w:pPr>
              <w:rPr>
                <w:rFonts w:ascii="Arial" w:hAnsi="Arial" w:cs="Arial"/>
                <w:sz w:val="20"/>
              </w:rPr>
            </w:pPr>
            <w:r>
              <w:rPr>
                <w:rFonts w:ascii="Arial" w:hAnsi="Arial" w:cs="Arial"/>
                <w:sz w:val="20"/>
                <w:szCs w:val="20"/>
              </w:rPr>
              <w:t>Peshal Nayak</w:t>
            </w:r>
          </w:p>
        </w:tc>
        <w:tc>
          <w:tcPr>
            <w:tcW w:w="531" w:type="dxa"/>
          </w:tcPr>
          <w:p w14:paraId="113981E9" w14:textId="6F9FF767" w:rsidR="00E505F2" w:rsidRDefault="00E505F2" w:rsidP="00E505F2">
            <w:pPr>
              <w:rPr>
                <w:rFonts w:ascii="Arial" w:hAnsi="Arial" w:cs="Arial"/>
                <w:sz w:val="20"/>
              </w:rPr>
            </w:pPr>
            <w:r>
              <w:rPr>
                <w:rFonts w:ascii="Arial" w:hAnsi="Arial" w:cs="Arial"/>
                <w:sz w:val="20"/>
                <w:szCs w:val="20"/>
              </w:rPr>
              <w:t>35.2.1.2.1</w:t>
            </w:r>
          </w:p>
        </w:tc>
        <w:tc>
          <w:tcPr>
            <w:tcW w:w="567" w:type="dxa"/>
          </w:tcPr>
          <w:p w14:paraId="663982B0" w14:textId="66E31B42" w:rsidR="00E505F2" w:rsidRDefault="00E505F2" w:rsidP="00E505F2">
            <w:pPr>
              <w:rPr>
                <w:rFonts w:ascii="Arial" w:hAnsi="Arial" w:cs="Arial"/>
                <w:sz w:val="20"/>
              </w:rPr>
            </w:pPr>
            <w:r>
              <w:rPr>
                <w:rFonts w:ascii="Arial" w:hAnsi="Arial" w:cs="Arial"/>
                <w:sz w:val="20"/>
                <w:szCs w:val="20"/>
              </w:rPr>
              <w:t>399.58</w:t>
            </w:r>
          </w:p>
        </w:tc>
        <w:tc>
          <w:tcPr>
            <w:tcW w:w="2127" w:type="dxa"/>
          </w:tcPr>
          <w:p w14:paraId="475778DF" w14:textId="3199A219" w:rsidR="00E505F2" w:rsidRDefault="00E505F2" w:rsidP="00E505F2">
            <w:pPr>
              <w:rPr>
                <w:rFonts w:ascii="Arial" w:hAnsi="Arial" w:cs="Arial"/>
                <w:sz w:val="20"/>
              </w:rPr>
            </w:pPr>
            <w:r>
              <w:rPr>
                <w:rFonts w:ascii="Arial" w:hAnsi="Arial" w:cs="Arial"/>
                <w:sz w:val="20"/>
                <w:szCs w:val="20"/>
              </w:rPr>
              <w:t>A mechanism is needed to enable the STA to inform the AP about the urgency for traffic transmission. The AP can use this information to prioritize those STAs with urgent traffic transmission needs via TXOP sharing</w:t>
            </w:r>
          </w:p>
        </w:tc>
        <w:tc>
          <w:tcPr>
            <w:tcW w:w="1842" w:type="dxa"/>
          </w:tcPr>
          <w:p w14:paraId="01C4E22D" w14:textId="6DEC5ADE" w:rsidR="00E505F2" w:rsidRDefault="00E505F2" w:rsidP="00E505F2">
            <w:pPr>
              <w:rPr>
                <w:rFonts w:ascii="Arial" w:hAnsi="Arial" w:cs="Arial"/>
                <w:sz w:val="20"/>
              </w:rPr>
            </w:pPr>
            <w:r>
              <w:rPr>
                <w:rFonts w:ascii="Arial" w:hAnsi="Arial" w:cs="Arial"/>
                <w:sz w:val="20"/>
                <w:szCs w:val="20"/>
              </w:rPr>
              <w:t>Define a mechanism by which the STA can provide a traffic urgency indication to the AP</w:t>
            </w:r>
          </w:p>
        </w:tc>
        <w:tc>
          <w:tcPr>
            <w:tcW w:w="4260" w:type="dxa"/>
          </w:tcPr>
          <w:p w14:paraId="35CADF17" w14:textId="77777777" w:rsidR="005A0363" w:rsidRDefault="005A0363" w:rsidP="005A0363">
            <w:pPr>
              <w:jc w:val="left"/>
              <w:rPr>
                <w:rFonts w:eastAsia="Times New Roman"/>
                <w:color w:val="000000"/>
                <w:sz w:val="20"/>
                <w:szCs w:val="14"/>
                <w:lang w:val="en-US"/>
              </w:rPr>
            </w:pPr>
            <w:r>
              <w:rPr>
                <w:rFonts w:eastAsia="Times New Roman"/>
                <w:color w:val="000000"/>
                <w:sz w:val="20"/>
                <w:szCs w:val="14"/>
                <w:lang w:val="en-US"/>
              </w:rPr>
              <w:t>Revised</w:t>
            </w:r>
          </w:p>
          <w:p w14:paraId="42DD32B9" w14:textId="77777777" w:rsidR="005A0363" w:rsidRDefault="005A0363" w:rsidP="005A0363">
            <w:pPr>
              <w:jc w:val="left"/>
              <w:rPr>
                <w:rFonts w:eastAsia="Times New Roman"/>
                <w:color w:val="000000"/>
                <w:sz w:val="20"/>
                <w:szCs w:val="14"/>
                <w:lang w:val="en-US"/>
              </w:rPr>
            </w:pPr>
          </w:p>
          <w:p w14:paraId="434DCA87" w14:textId="5C03B2A2" w:rsidR="005A0363" w:rsidRDefault="000C6544" w:rsidP="005A0363">
            <w:pPr>
              <w:jc w:val="left"/>
              <w:rPr>
                <w:rFonts w:eastAsia="Times New Roman"/>
                <w:color w:val="000000"/>
                <w:sz w:val="20"/>
                <w:szCs w:val="14"/>
                <w:lang w:val="en-US"/>
              </w:rPr>
            </w:pPr>
            <w:r>
              <w:rPr>
                <w:rFonts w:eastAsia="宋体"/>
                <w:color w:val="000000"/>
                <w:sz w:val="20"/>
                <w:szCs w:val="14"/>
                <w:lang w:val="en-US" w:eastAsia="zh-CN"/>
              </w:rPr>
              <w:t xml:space="preserve">A P2P buffer report mechanism is introduced to help </w:t>
            </w:r>
            <w:r w:rsidR="00990AD2">
              <w:rPr>
                <w:rFonts w:eastAsia="宋体"/>
                <w:color w:val="000000"/>
                <w:sz w:val="20"/>
                <w:szCs w:val="14"/>
                <w:lang w:val="en-US" w:eastAsia="zh-CN"/>
              </w:rPr>
              <w:t xml:space="preserve">an </w:t>
            </w:r>
            <w:r>
              <w:rPr>
                <w:rFonts w:eastAsia="宋体"/>
                <w:color w:val="000000"/>
                <w:sz w:val="20"/>
                <w:szCs w:val="14"/>
                <w:lang w:val="en-US" w:eastAsia="zh-CN"/>
              </w:rPr>
              <w:t xml:space="preserve">AP </w:t>
            </w:r>
            <w:r w:rsidR="005B7E84">
              <w:rPr>
                <w:rFonts w:eastAsia="宋体"/>
                <w:color w:val="000000"/>
                <w:sz w:val="20"/>
                <w:szCs w:val="14"/>
                <w:lang w:val="en-US" w:eastAsia="zh-CN"/>
              </w:rPr>
              <w:t>perform</w:t>
            </w:r>
            <w:r>
              <w:rPr>
                <w:rFonts w:eastAsia="宋体"/>
                <w:color w:val="000000"/>
                <w:sz w:val="20"/>
                <w:szCs w:val="14"/>
                <w:lang w:val="en-US" w:eastAsia="zh-CN"/>
              </w:rPr>
              <w:t xml:space="preserve"> time allocation in MU-RTS TXS mode 2. In the proposed P2P buffer report, </w:t>
            </w:r>
            <w:r w:rsidR="00990AD2">
              <w:rPr>
                <w:rFonts w:eastAsia="宋体"/>
                <w:color w:val="000000"/>
                <w:sz w:val="20"/>
                <w:szCs w:val="14"/>
                <w:lang w:val="en-US" w:eastAsia="zh-CN"/>
              </w:rPr>
              <w:t xml:space="preserve">a </w:t>
            </w:r>
            <w:r>
              <w:rPr>
                <w:rFonts w:eastAsia="宋体"/>
                <w:color w:val="000000"/>
                <w:sz w:val="20"/>
                <w:szCs w:val="14"/>
                <w:lang w:val="en-US" w:eastAsia="zh-CN"/>
              </w:rPr>
              <w:t xml:space="preserve">TID </w:t>
            </w:r>
            <w:r w:rsidR="00990AD2">
              <w:rPr>
                <w:rFonts w:eastAsia="宋体"/>
                <w:color w:val="000000"/>
                <w:sz w:val="20"/>
                <w:szCs w:val="14"/>
                <w:lang w:val="en-US" w:eastAsia="zh-CN"/>
              </w:rPr>
              <w:t xml:space="preserve">subfield </w:t>
            </w:r>
            <w:r>
              <w:rPr>
                <w:rFonts w:eastAsia="宋体"/>
                <w:color w:val="000000"/>
                <w:sz w:val="20"/>
                <w:szCs w:val="14"/>
                <w:lang w:val="en-US" w:eastAsia="zh-CN"/>
              </w:rPr>
              <w:t>is added</w:t>
            </w:r>
            <w:r w:rsidR="00990AD2">
              <w:rPr>
                <w:rFonts w:eastAsia="宋体"/>
                <w:color w:val="000000"/>
                <w:sz w:val="20"/>
                <w:szCs w:val="14"/>
                <w:lang w:val="en-US" w:eastAsia="zh-CN"/>
              </w:rPr>
              <w:t xml:space="preserve"> that</w:t>
            </w:r>
            <w:r>
              <w:rPr>
                <w:rFonts w:eastAsia="宋体"/>
                <w:color w:val="000000"/>
                <w:sz w:val="20"/>
                <w:szCs w:val="14"/>
                <w:lang w:val="en-US" w:eastAsia="zh-CN"/>
              </w:rPr>
              <w:t xml:space="preserve"> help</w:t>
            </w:r>
            <w:r w:rsidR="00990AD2">
              <w:rPr>
                <w:rFonts w:eastAsia="宋体"/>
                <w:color w:val="000000"/>
                <w:sz w:val="20"/>
                <w:szCs w:val="14"/>
                <w:lang w:val="en-US" w:eastAsia="zh-CN"/>
              </w:rPr>
              <w:t>s the</w:t>
            </w:r>
            <w:r>
              <w:rPr>
                <w:rFonts w:eastAsia="宋体"/>
                <w:color w:val="000000"/>
                <w:sz w:val="20"/>
                <w:szCs w:val="14"/>
                <w:lang w:val="en-US" w:eastAsia="zh-CN"/>
              </w:rPr>
              <w:t xml:space="preserve"> AP to determine the priority of buffered traffic at</w:t>
            </w:r>
            <w:r w:rsidR="005B7E84">
              <w:rPr>
                <w:rFonts w:eastAsia="宋体"/>
                <w:color w:val="000000"/>
                <w:sz w:val="20"/>
                <w:szCs w:val="14"/>
                <w:lang w:val="en-US" w:eastAsia="zh-CN"/>
              </w:rPr>
              <w:t xml:space="preserve"> the</w:t>
            </w:r>
            <w:r>
              <w:rPr>
                <w:rFonts w:eastAsia="宋体"/>
                <w:color w:val="000000"/>
                <w:sz w:val="20"/>
                <w:szCs w:val="14"/>
                <w:lang w:val="en-US" w:eastAsia="zh-CN"/>
              </w:rPr>
              <w:t xml:space="preserve"> STA side.</w:t>
            </w:r>
          </w:p>
          <w:p w14:paraId="1A5F644D" w14:textId="77777777" w:rsidR="005A0363" w:rsidRDefault="005A0363" w:rsidP="005A0363">
            <w:pPr>
              <w:jc w:val="left"/>
              <w:rPr>
                <w:rFonts w:eastAsia="Times New Roman"/>
                <w:color w:val="000000"/>
                <w:sz w:val="20"/>
                <w:szCs w:val="14"/>
                <w:lang w:val="en-US"/>
              </w:rPr>
            </w:pPr>
          </w:p>
          <w:p w14:paraId="5897ADD8" w14:textId="246A7516" w:rsidR="005A0363" w:rsidRDefault="005A0363" w:rsidP="005A0363">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80101F">
              <w:rPr>
                <w:rFonts w:eastAsia="Times New Roman"/>
                <w:color w:val="000000"/>
                <w:sz w:val="20"/>
                <w:szCs w:val="14"/>
                <w:lang w:val="en-US"/>
              </w:rPr>
              <w:t>1264r0</w:t>
            </w:r>
            <w:r>
              <w:rPr>
                <w:rFonts w:eastAsia="Times New Roman"/>
                <w:color w:val="000000"/>
                <w:sz w:val="20"/>
                <w:szCs w:val="14"/>
                <w:lang w:val="en-US"/>
              </w:rPr>
              <w:t xml:space="preserve"> under CID 10727</w:t>
            </w:r>
          </w:p>
          <w:p w14:paraId="79257FAF" w14:textId="77777777" w:rsidR="00E505F2" w:rsidRPr="005A0363" w:rsidRDefault="00E505F2" w:rsidP="00E505F2">
            <w:pPr>
              <w:autoSpaceDE w:val="0"/>
              <w:autoSpaceDN w:val="0"/>
              <w:adjustRightInd w:val="0"/>
              <w:rPr>
                <w:rFonts w:ascii="Calibri" w:hAnsi="Calibri" w:cs="Calibri"/>
                <w:szCs w:val="18"/>
                <w:lang w:val="en-US" w:eastAsia="zh-CN"/>
              </w:rPr>
            </w:pPr>
          </w:p>
        </w:tc>
      </w:tr>
    </w:tbl>
    <w:p w14:paraId="10D832C1" w14:textId="77777777" w:rsidR="00191CD7" w:rsidRDefault="00191CD7" w:rsidP="002B1A82">
      <w:pPr>
        <w:rPr>
          <w:sz w:val="16"/>
        </w:rPr>
      </w:pPr>
    </w:p>
    <w:p w14:paraId="3A554BC0" w14:textId="77777777" w:rsidR="005A0363" w:rsidRPr="005A0363" w:rsidRDefault="005A0363" w:rsidP="00E505F2">
      <w:pPr>
        <w:pStyle w:val="BodyText"/>
        <w:rPr>
          <w:rFonts w:eastAsia="宋体"/>
          <w:sz w:val="20"/>
          <w:lang w:eastAsia="zh-CN"/>
        </w:rPr>
      </w:pPr>
    </w:p>
    <w:p w14:paraId="667B8E16" w14:textId="77777777" w:rsidR="005A0363" w:rsidRDefault="005A0363" w:rsidP="00E505F2">
      <w:pPr>
        <w:pStyle w:val="BodyText"/>
        <w:rPr>
          <w:sz w:val="20"/>
        </w:rPr>
      </w:pPr>
    </w:p>
    <w:p w14:paraId="314B921B" w14:textId="77777777" w:rsidR="00E505F2" w:rsidRDefault="00E505F2" w:rsidP="00E505F2">
      <w:pPr>
        <w:pStyle w:val="ab"/>
        <w:numPr>
          <w:ilvl w:val="0"/>
          <w:numId w:val="2"/>
        </w:numPr>
        <w:rPr>
          <w:b/>
          <w:sz w:val="20"/>
        </w:rPr>
      </w:pPr>
      <w:r w:rsidRPr="00E13124">
        <w:rPr>
          <w:b/>
          <w:sz w:val="20"/>
        </w:rPr>
        <w:t xml:space="preserve">Proposed </w:t>
      </w:r>
      <w:r>
        <w:rPr>
          <w:b/>
          <w:sz w:val="20"/>
        </w:rPr>
        <w:t>spec text</w:t>
      </w:r>
    </w:p>
    <w:p w14:paraId="3B30ECBA" w14:textId="77777777" w:rsidR="00E505F2" w:rsidRDefault="00E505F2" w:rsidP="00E505F2">
      <w:pPr>
        <w:pStyle w:val="SP14319765"/>
        <w:spacing w:before="240" w:after="240"/>
        <w:rPr>
          <w:color w:val="000000"/>
        </w:rPr>
      </w:pPr>
    </w:p>
    <w:p w14:paraId="5EF66A05" w14:textId="77777777" w:rsidR="00E505F2" w:rsidRDefault="00E505F2" w:rsidP="00E505F2">
      <w:pPr>
        <w:pStyle w:val="SP14319765"/>
        <w:spacing w:before="240" w:after="240"/>
        <w:rPr>
          <w:color w:val="000000"/>
          <w:sz w:val="20"/>
          <w:szCs w:val="20"/>
        </w:rPr>
      </w:pPr>
      <w:r>
        <w:rPr>
          <w:rStyle w:val="SC14319501"/>
        </w:rPr>
        <w:lastRenderedPageBreak/>
        <w:t>9.2.4.6 HT Control field</w:t>
      </w:r>
    </w:p>
    <w:p w14:paraId="2E4E227A" w14:textId="77777777" w:rsidR="00E505F2" w:rsidRDefault="00E505F2" w:rsidP="00E505F2">
      <w:pPr>
        <w:pStyle w:val="BodyText"/>
        <w:rPr>
          <w:rStyle w:val="SC14319501"/>
        </w:rPr>
      </w:pPr>
      <w:r>
        <w:rPr>
          <w:rStyle w:val="SC14319501"/>
        </w:rPr>
        <w:t>9.2.4.6.4 HE variant</w:t>
      </w:r>
    </w:p>
    <w:p w14:paraId="068D61F0" w14:textId="77777777" w:rsidR="00E505F2" w:rsidRPr="008052E7" w:rsidRDefault="00E505F2" w:rsidP="00E505F2">
      <w:pPr>
        <w:pStyle w:val="BodyText"/>
        <w:rPr>
          <w:rStyle w:val="SC14319501"/>
        </w:rPr>
      </w:pPr>
      <w:proofErr w:type="spellStart"/>
      <w:r w:rsidRPr="008052E7">
        <w:rPr>
          <w:b/>
          <w:bCs/>
          <w:i/>
          <w:iCs/>
          <w:highlight w:val="yellow"/>
        </w:rPr>
        <w:t>TGbe</w:t>
      </w:r>
      <w:proofErr w:type="spellEnd"/>
      <w:r w:rsidRPr="008052E7">
        <w:rPr>
          <w:b/>
          <w:bCs/>
          <w:i/>
          <w:iCs/>
          <w:highlight w:val="yellow"/>
        </w:rPr>
        <w:t xml:space="preserve"> editor: </w:t>
      </w:r>
      <w:r>
        <w:rPr>
          <w:b/>
          <w:bCs/>
          <w:i/>
          <w:iCs/>
          <w:highlight w:val="yellow"/>
        </w:rPr>
        <w:t>Please make the following changes in Table 9-25 (</w:t>
      </w:r>
      <w:r w:rsidRPr="006C1B01">
        <w:rPr>
          <w:b/>
          <w:bCs/>
          <w:i/>
          <w:iCs/>
          <w:highlight w:val="yellow"/>
        </w:rPr>
        <w:t>Control ID subfield values</w:t>
      </w:r>
      <w:proofErr w:type="gramStart"/>
      <w:r>
        <w:rPr>
          <w:b/>
          <w:bCs/>
          <w:i/>
          <w:iCs/>
          <w:highlight w:val="yellow"/>
        </w:rPr>
        <w:t xml:space="preserve">) </w:t>
      </w:r>
      <w:r w:rsidRPr="008052E7">
        <w:rPr>
          <w:b/>
          <w:bCs/>
          <w:i/>
          <w:iCs/>
          <w:highlight w:val="yellow"/>
        </w:rPr>
        <w:t>:</w:t>
      </w:r>
      <w:proofErr w:type="gramEnd"/>
    </w:p>
    <w:tbl>
      <w:tblPr>
        <w:tblW w:w="0" w:type="auto"/>
        <w:tblInd w:w="408" w:type="dxa"/>
        <w:tblLayout w:type="fixed"/>
        <w:tblCellMar>
          <w:left w:w="0" w:type="dxa"/>
          <w:right w:w="0" w:type="dxa"/>
        </w:tblCellMar>
        <w:tblLook w:val="0000" w:firstRow="0" w:lastRow="0" w:firstColumn="0" w:lastColumn="0" w:noHBand="0" w:noVBand="0"/>
      </w:tblPr>
      <w:tblGrid>
        <w:gridCol w:w="1000"/>
        <w:gridCol w:w="3000"/>
        <w:gridCol w:w="1500"/>
        <w:gridCol w:w="3001"/>
      </w:tblGrid>
      <w:tr w:rsidR="00E505F2" w14:paraId="00637D32" w14:textId="77777777" w:rsidTr="005A0363">
        <w:trPr>
          <w:trHeight w:val="525"/>
        </w:trPr>
        <w:tc>
          <w:tcPr>
            <w:tcW w:w="1000" w:type="dxa"/>
            <w:tcBorders>
              <w:top w:val="single" w:sz="2" w:space="0" w:color="000000"/>
              <w:left w:val="single" w:sz="12" w:space="0" w:color="000000"/>
              <w:bottom w:val="single" w:sz="2" w:space="0" w:color="000000"/>
              <w:right w:val="single" w:sz="2" w:space="0" w:color="000000"/>
            </w:tcBorders>
          </w:tcPr>
          <w:tbl>
            <w:tblPr>
              <w:tblW w:w="1000" w:type="dxa"/>
              <w:tblBorders>
                <w:top w:val="nil"/>
                <w:left w:val="nil"/>
                <w:bottom w:val="nil"/>
                <w:right w:val="nil"/>
              </w:tblBorders>
              <w:tblLayout w:type="fixed"/>
              <w:tblLook w:val="0000" w:firstRow="0" w:lastRow="0" w:firstColumn="0" w:lastColumn="0" w:noHBand="0" w:noVBand="0"/>
            </w:tblPr>
            <w:tblGrid>
              <w:gridCol w:w="1000"/>
            </w:tblGrid>
            <w:tr w:rsidR="00E505F2" w14:paraId="1AE78856" w14:textId="77777777" w:rsidTr="005A0363">
              <w:trPr>
                <w:trHeight w:val="207"/>
              </w:trPr>
              <w:tc>
                <w:tcPr>
                  <w:tcW w:w="1000" w:type="dxa"/>
                  <w:vMerge w:val="restart"/>
                </w:tcPr>
                <w:p w14:paraId="78F2EFD4" w14:textId="77777777" w:rsidR="00E505F2" w:rsidRDefault="00E505F2" w:rsidP="005A0363">
                  <w:pPr>
                    <w:pStyle w:val="SP14262236"/>
                    <w:jc w:val="center"/>
                    <w:rPr>
                      <w:color w:val="000000"/>
                      <w:sz w:val="18"/>
                      <w:szCs w:val="18"/>
                    </w:rPr>
                  </w:pPr>
                  <w:r>
                    <w:rPr>
                      <w:rStyle w:val="SC14319496"/>
                    </w:rPr>
                    <w:t>Control ID value</w:t>
                  </w:r>
                </w:p>
              </w:tc>
            </w:tr>
          </w:tbl>
          <w:p w14:paraId="3F660982" w14:textId="77777777" w:rsidR="00E505F2" w:rsidDel="008052E7" w:rsidRDefault="00E505F2" w:rsidP="005A0363">
            <w:pPr>
              <w:pStyle w:val="TableParagraph"/>
              <w:kinsoku w:val="0"/>
              <w:overflowPunct w:val="0"/>
              <w:spacing w:before="49" w:line="204" w:lineRule="exact"/>
              <w:ind w:left="164" w:right="153"/>
              <w:jc w:val="center"/>
              <w:rPr>
                <w:sz w:val="18"/>
                <w:szCs w:val="18"/>
                <w:u w:val="single"/>
              </w:rPr>
            </w:pPr>
          </w:p>
        </w:tc>
        <w:tc>
          <w:tcPr>
            <w:tcW w:w="3000" w:type="dxa"/>
            <w:tcBorders>
              <w:top w:val="single" w:sz="2" w:space="0" w:color="000000"/>
              <w:left w:val="single" w:sz="2" w:space="0" w:color="000000"/>
              <w:bottom w:val="single" w:sz="2" w:space="0" w:color="000000"/>
              <w:right w:val="single" w:sz="2" w:space="0" w:color="000000"/>
            </w:tcBorders>
          </w:tcPr>
          <w:tbl>
            <w:tblPr>
              <w:tblW w:w="3000" w:type="dxa"/>
              <w:tblBorders>
                <w:top w:val="nil"/>
                <w:left w:val="nil"/>
                <w:bottom w:val="nil"/>
                <w:right w:val="nil"/>
              </w:tblBorders>
              <w:tblLayout w:type="fixed"/>
              <w:tblLook w:val="0000" w:firstRow="0" w:lastRow="0" w:firstColumn="0" w:lastColumn="0" w:noHBand="0" w:noVBand="0"/>
            </w:tblPr>
            <w:tblGrid>
              <w:gridCol w:w="3000"/>
            </w:tblGrid>
            <w:tr w:rsidR="00E505F2" w14:paraId="14DAF39A" w14:textId="77777777" w:rsidTr="005A0363">
              <w:trPr>
                <w:trHeight w:val="207"/>
              </w:trPr>
              <w:tc>
                <w:tcPr>
                  <w:tcW w:w="3000" w:type="dxa"/>
                  <w:vMerge w:val="restart"/>
                </w:tcPr>
                <w:p w14:paraId="488797E4" w14:textId="77777777" w:rsidR="00E505F2" w:rsidRDefault="00E505F2" w:rsidP="005A0363">
                  <w:pPr>
                    <w:pStyle w:val="SP14262236"/>
                    <w:jc w:val="center"/>
                    <w:rPr>
                      <w:color w:val="000000"/>
                      <w:sz w:val="18"/>
                      <w:szCs w:val="18"/>
                    </w:rPr>
                  </w:pPr>
                  <w:r>
                    <w:rPr>
                      <w:rStyle w:val="SC14319496"/>
                    </w:rPr>
                    <w:t>Meaning</w:t>
                  </w:r>
                </w:p>
              </w:tc>
            </w:tr>
          </w:tbl>
          <w:p w14:paraId="2EC01265" w14:textId="77777777" w:rsidR="00E505F2" w:rsidRPr="006C1B01" w:rsidDel="008052E7" w:rsidRDefault="00E505F2" w:rsidP="005A0363">
            <w:pPr>
              <w:pStyle w:val="TableParagraph"/>
              <w:kinsoku w:val="0"/>
              <w:overflowPunct w:val="0"/>
              <w:spacing w:before="49"/>
              <w:ind w:left="130"/>
              <w:rPr>
                <w:rFonts w:eastAsia="宋体"/>
                <w:sz w:val="18"/>
                <w:szCs w:val="18"/>
              </w:rPr>
            </w:pPr>
          </w:p>
        </w:tc>
        <w:tc>
          <w:tcPr>
            <w:tcW w:w="1500" w:type="dxa"/>
            <w:tcBorders>
              <w:top w:val="single" w:sz="2" w:space="0" w:color="000000"/>
              <w:left w:val="single" w:sz="2" w:space="0" w:color="000000"/>
              <w:bottom w:val="single" w:sz="2" w:space="0" w:color="000000"/>
              <w:right w:val="single" w:sz="2" w:space="0" w:color="000000"/>
            </w:tcBorders>
          </w:tcPr>
          <w:tbl>
            <w:tblPr>
              <w:tblW w:w="1500" w:type="dxa"/>
              <w:tblBorders>
                <w:top w:val="nil"/>
                <w:left w:val="nil"/>
                <w:bottom w:val="nil"/>
                <w:right w:val="nil"/>
              </w:tblBorders>
              <w:tblLayout w:type="fixed"/>
              <w:tblLook w:val="0000" w:firstRow="0" w:lastRow="0" w:firstColumn="0" w:lastColumn="0" w:noHBand="0" w:noVBand="0"/>
            </w:tblPr>
            <w:tblGrid>
              <w:gridCol w:w="1500"/>
            </w:tblGrid>
            <w:tr w:rsidR="00E505F2" w14:paraId="086D87E1" w14:textId="77777777" w:rsidTr="005A0363">
              <w:trPr>
                <w:trHeight w:val="207"/>
              </w:trPr>
              <w:tc>
                <w:tcPr>
                  <w:tcW w:w="1500" w:type="dxa"/>
                  <w:vMerge w:val="restart"/>
                </w:tcPr>
                <w:p w14:paraId="198E700E" w14:textId="77777777" w:rsidR="00E505F2" w:rsidRDefault="00E505F2" w:rsidP="005A0363">
                  <w:pPr>
                    <w:pStyle w:val="SP14262236"/>
                    <w:jc w:val="center"/>
                    <w:rPr>
                      <w:color w:val="000000"/>
                      <w:sz w:val="18"/>
                      <w:szCs w:val="18"/>
                    </w:rPr>
                  </w:pPr>
                  <w:r>
                    <w:rPr>
                      <w:rStyle w:val="SC14319496"/>
                    </w:rPr>
                    <w:t>Length of the Control Information subfield (bits)</w:t>
                  </w:r>
                </w:p>
              </w:tc>
            </w:tr>
          </w:tbl>
          <w:p w14:paraId="6D027E74" w14:textId="77777777" w:rsidR="00E505F2" w:rsidRPr="006C1B01" w:rsidRDefault="00E505F2" w:rsidP="005A0363">
            <w:pPr>
              <w:pStyle w:val="TableParagraph"/>
              <w:kinsoku w:val="0"/>
              <w:overflowPunct w:val="0"/>
              <w:rPr>
                <w:sz w:val="18"/>
                <w:szCs w:val="18"/>
                <w:lang w:val="en-GB"/>
              </w:rPr>
            </w:pPr>
          </w:p>
        </w:tc>
        <w:tc>
          <w:tcPr>
            <w:tcW w:w="3001" w:type="dxa"/>
            <w:tcBorders>
              <w:top w:val="single" w:sz="2" w:space="0" w:color="000000"/>
              <w:left w:val="single" w:sz="2" w:space="0" w:color="000000"/>
              <w:bottom w:val="single" w:sz="2" w:space="0" w:color="000000"/>
              <w:right w:val="single" w:sz="12" w:space="0" w:color="000000"/>
            </w:tcBorders>
          </w:tcPr>
          <w:tbl>
            <w:tblPr>
              <w:tblW w:w="3000" w:type="dxa"/>
              <w:tblBorders>
                <w:top w:val="nil"/>
                <w:left w:val="nil"/>
                <w:bottom w:val="nil"/>
                <w:right w:val="nil"/>
              </w:tblBorders>
              <w:tblLayout w:type="fixed"/>
              <w:tblLook w:val="0000" w:firstRow="0" w:lastRow="0" w:firstColumn="0" w:lastColumn="0" w:noHBand="0" w:noVBand="0"/>
            </w:tblPr>
            <w:tblGrid>
              <w:gridCol w:w="3000"/>
            </w:tblGrid>
            <w:tr w:rsidR="00E505F2" w14:paraId="66547907" w14:textId="77777777" w:rsidTr="005A0363">
              <w:trPr>
                <w:trHeight w:val="207"/>
              </w:trPr>
              <w:tc>
                <w:tcPr>
                  <w:tcW w:w="3000" w:type="dxa"/>
                  <w:vMerge w:val="restart"/>
                </w:tcPr>
                <w:p w14:paraId="13BA1F6E" w14:textId="77777777" w:rsidR="00E505F2" w:rsidRDefault="00E505F2" w:rsidP="005A0363">
                  <w:pPr>
                    <w:pStyle w:val="SP14262236"/>
                    <w:jc w:val="center"/>
                    <w:rPr>
                      <w:color w:val="000000"/>
                      <w:sz w:val="18"/>
                      <w:szCs w:val="18"/>
                    </w:rPr>
                  </w:pPr>
                  <w:r>
                    <w:rPr>
                      <w:rStyle w:val="SC14319496"/>
                    </w:rPr>
                    <w:t>Content of the Control Information subfield</w:t>
                  </w:r>
                </w:p>
              </w:tc>
            </w:tr>
          </w:tbl>
          <w:p w14:paraId="51B3F8FA" w14:textId="77777777" w:rsidR="00E505F2" w:rsidRPr="006C1B01" w:rsidRDefault="00E505F2" w:rsidP="005A0363">
            <w:pPr>
              <w:pStyle w:val="TableParagraph"/>
              <w:kinsoku w:val="0"/>
              <w:overflowPunct w:val="0"/>
              <w:rPr>
                <w:sz w:val="18"/>
                <w:szCs w:val="18"/>
                <w:lang w:val="en-GB"/>
              </w:rPr>
            </w:pPr>
          </w:p>
        </w:tc>
      </w:tr>
      <w:tr w:rsidR="00E505F2" w14:paraId="63B7EACB" w14:textId="77777777" w:rsidTr="005A0363">
        <w:trPr>
          <w:trHeight w:val="525"/>
        </w:trPr>
        <w:tc>
          <w:tcPr>
            <w:tcW w:w="1000" w:type="dxa"/>
            <w:tcBorders>
              <w:top w:val="single" w:sz="2" w:space="0" w:color="000000"/>
              <w:left w:val="single" w:sz="12" w:space="0" w:color="000000"/>
              <w:bottom w:val="single" w:sz="2" w:space="0" w:color="000000"/>
              <w:right w:val="single" w:sz="2" w:space="0" w:color="000000"/>
            </w:tcBorders>
          </w:tcPr>
          <w:p w14:paraId="03C689A3" w14:textId="77777777" w:rsidR="00E505F2" w:rsidRPr="006C1B01" w:rsidDel="008052E7" w:rsidRDefault="00E505F2" w:rsidP="005A0363">
            <w:pPr>
              <w:pStyle w:val="TableParagraph"/>
              <w:kinsoku w:val="0"/>
              <w:overflowPunct w:val="0"/>
              <w:spacing w:before="49" w:line="204" w:lineRule="exact"/>
              <w:ind w:left="164" w:right="153"/>
              <w:jc w:val="center"/>
              <w:rPr>
                <w:sz w:val="18"/>
                <w:szCs w:val="18"/>
                <w:lang w:val="en-GB"/>
              </w:rPr>
            </w:pPr>
            <w:r w:rsidRPr="006C1B01">
              <w:rPr>
                <w:sz w:val="18"/>
                <w:szCs w:val="18"/>
                <w:lang w:val="en-GB"/>
              </w:rPr>
              <w:t>…</w:t>
            </w:r>
          </w:p>
        </w:tc>
        <w:tc>
          <w:tcPr>
            <w:tcW w:w="3000" w:type="dxa"/>
            <w:tcBorders>
              <w:top w:val="single" w:sz="2" w:space="0" w:color="000000"/>
              <w:left w:val="single" w:sz="2" w:space="0" w:color="000000"/>
              <w:bottom w:val="single" w:sz="2" w:space="0" w:color="000000"/>
              <w:right w:val="single" w:sz="2" w:space="0" w:color="000000"/>
            </w:tcBorders>
          </w:tcPr>
          <w:p w14:paraId="729AD49B" w14:textId="77777777" w:rsidR="00E505F2" w:rsidRPr="006C1B01" w:rsidDel="008052E7" w:rsidRDefault="00E505F2" w:rsidP="005A0363">
            <w:pPr>
              <w:pStyle w:val="TableParagraph"/>
              <w:kinsoku w:val="0"/>
              <w:overflowPunct w:val="0"/>
              <w:spacing w:before="49"/>
              <w:ind w:left="130"/>
              <w:jc w:val="center"/>
              <w:rPr>
                <w:rFonts w:eastAsia="宋体"/>
                <w:sz w:val="18"/>
                <w:szCs w:val="18"/>
              </w:rPr>
            </w:pPr>
            <w:r>
              <w:rPr>
                <w:rFonts w:eastAsia="宋体"/>
                <w:sz w:val="18"/>
                <w:szCs w:val="18"/>
              </w:rPr>
              <w:t>…</w:t>
            </w:r>
          </w:p>
        </w:tc>
        <w:tc>
          <w:tcPr>
            <w:tcW w:w="1500" w:type="dxa"/>
            <w:tcBorders>
              <w:top w:val="single" w:sz="2" w:space="0" w:color="000000"/>
              <w:left w:val="single" w:sz="2" w:space="0" w:color="000000"/>
              <w:bottom w:val="single" w:sz="2" w:space="0" w:color="000000"/>
              <w:right w:val="single" w:sz="2" w:space="0" w:color="000000"/>
            </w:tcBorders>
          </w:tcPr>
          <w:p w14:paraId="38DB34D5" w14:textId="77777777" w:rsidR="00E505F2" w:rsidRPr="006C1B01" w:rsidRDefault="00E505F2" w:rsidP="005A0363">
            <w:pPr>
              <w:pStyle w:val="TableParagraph"/>
              <w:kinsoku w:val="0"/>
              <w:overflowPunct w:val="0"/>
              <w:jc w:val="center"/>
              <w:rPr>
                <w:rFonts w:eastAsia="宋体"/>
                <w:sz w:val="18"/>
                <w:szCs w:val="18"/>
              </w:rPr>
            </w:pPr>
            <w:r>
              <w:rPr>
                <w:rFonts w:eastAsia="宋体"/>
                <w:sz w:val="18"/>
                <w:szCs w:val="18"/>
              </w:rPr>
              <w:t>…</w:t>
            </w:r>
          </w:p>
        </w:tc>
        <w:tc>
          <w:tcPr>
            <w:tcW w:w="3001" w:type="dxa"/>
            <w:tcBorders>
              <w:top w:val="single" w:sz="2" w:space="0" w:color="000000"/>
              <w:left w:val="single" w:sz="2" w:space="0" w:color="000000"/>
              <w:bottom w:val="single" w:sz="2" w:space="0" w:color="000000"/>
              <w:right w:val="single" w:sz="12" w:space="0" w:color="000000"/>
            </w:tcBorders>
          </w:tcPr>
          <w:p w14:paraId="4C86A014" w14:textId="77777777" w:rsidR="00E505F2" w:rsidRPr="006C1B01" w:rsidRDefault="00E505F2" w:rsidP="005A0363">
            <w:pPr>
              <w:pStyle w:val="TableParagraph"/>
              <w:kinsoku w:val="0"/>
              <w:overflowPunct w:val="0"/>
              <w:jc w:val="center"/>
              <w:rPr>
                <w:rFonts w:eastAsia="宋体"/>
                <w:sz w:val="18"/>
                <w:szCs w:val="18"/>
              </w:rPr>
            </w:pPr>
            <w:r>
              <w:rPr>
                <w:rFonts w:eastAsia="宋体"/>
                <w:sz w:val="18"/>
                <w:szCs w:val="18"/>
              </w:rPr>
              <w:t>…</w:t>
            </w:r>
          </w:p>
        </w:tc>
      </w:tr>
      <w:tr w:rsidR="00E505F2" w14:paraId="70AB7BDE" w14:textId="77777777" w:rsidTr="005A0363">
        <w:trPr>
          <w:trHeight w:val="525"/>
        </w:trPr>
        <w:tc>
          <w:tcPr>
            <w:tcW w:w="1000" w:type="dxa"/>
            <w:tcBorders>
              <w:top w:val="single" w:sz="2" w:space="0" w:color="000000"/>
              <w:left w:val="single" w:sz="12" w:space="0" w:color="000000"/>
              <w:bottom w:val="single" w:sz="2" w:space="0" w:color="000000"/>
              <w:right w:val="single" w:sz="2" w:space="0" w:color="000000"/>
            </w:tcBorders>
          </w:tcPr>
          <w:p w14:paraId="21B74B2F" w14:textId="77777777" w:rsidR="00E505F2" w:rsidRPr="006C1B01" w:rsidRDefault="00E505F2" w:rsidP="005A0363">
            <w:pPr>
              <w:pStyle w:val="TableParagraph"/>
              <w:kinsoku w:val="0"/>
              <w:overflowPunct w:val="0"/>
              <w:spacing w:line="204" w:lineRule="exact"/>
              <w:ind w:left="164" w:right="152"/>
              <w:jc w:val="center"/>
              <w:rPr>
                <w:rFonts w:eastAsia="宋体"/>
                <w:sz w:val="18"/>
                <w:szCs w:val="18"/>
              </w:rPr>
            </w:pPr>
            <w:ins w:id="0" w:author="Liyunbo" w:date="2022-05-12T16:15:00Z">
              <w:r>
                <w:rPr>
                  <w:rFonts w:eastAsia="宋体" w:hint="eastAsia"/>
                  <w:sz w:val="18"/>
                  <w:szCs w:val="18"/>
                </w:rPr>
                <w:t>1</w:t>
              </w:r>
              <w:r>
                <w:rPr>
                  <w:rFonts w:eastAsia="宋体"/>
                  <w:sz w:val="18"/>
                  <w:szCs w:val="18"/>
                </w:rPr>
                <w:t>0</w:t>
              </w:r>
            </w:ins>
          </w:p>
        </w:tc>
        <w:tc>
          <w:tcPr>
            <w:tcW w:w="3000" w:type="dxa"/>
            <w:tcBorders>
              <w:top w:val="single" w:sz="2" w:space="0" w:color="000000"/>
              <w:left w:val="single" w:sz="2" w:space="0" w:color="000000"/>
              <w:bottom w:val="single" w:sz="2" w:space="0" w:color="000000"/>
              <w:right w:val="single" w:sz="2" w:space="0" w:color="000000"/>
            </w:tcBorders>
          </w:tcPr>
          <w:p w14:paraId="0FCC10F6" w14:textId="5447C507" w:rsidR="00E505F2" w:rsidRDefault="00E505F2" w:rsidP="005A0363">
            <w:pPr>
              <w:pStyle w:val="TableParagraph"/>
              <w:kinsoku w:val="0"/>
              <w:overflowPunct w:val="0"/>
              <w:spacing w:before="49"/>
              <w:ind w:left="130"/>
              <w:rPr>
                <w:sz w:val="18"/>
                <w:szCs w:val="18"/>
              </w:rPr>
            </w:pPr>
            <w:ins w:id="1" w:author="Liwen Chu" w:date="2021-10-06T10:20:00Z">
              <w:r>
                <w:rPr>
                  <w:sz w:val="18"/>
                  <w:szCs w:val="18"/>
                </w:rPr>
                <w:t>TXOP Sharing Resource Request</w:t>
              </w:r>
            </w:ins>
            <w:ins w:id="2" w:author="Liyunbo" w:date="2022-08-04T09:42:00Z">
              <w:r w:rsidR="00726FF1">
                <w:rPr>
                  <w:sz w:val="18"/>
                  <w:szCs w:val="18"/>
                </w:rPr>
                <w:t xml:space="preserve"> </w:t>
              </w:r>
              <w:r w:rsidR="00726FF1" w:rsidRPr="00726FF1">
                <w:rPr>
                  <w:sz w:val="18"/>
                  <w:szCs w:val="18"/>
                </w:rPr>
                <w:t>(</w:t>
              </w:r>
              <w:r w:rsidR="00726FF1">
                <w:rPr>
                  <w:sz w:val="18"/>
                  <w:szCs w:val="18"/>
                </w:rPr>
                <w:t>#</w:t>
              </w:r>
              <w:r w:rsidR="00726FF1" w:rsidRPr="00726FF1">
                <w:rPr>
                  <w:color w:val="000000"/>
                  <w:sz w:val="18"/>
                  <w:szCs w:val="18"/>
                </w:rPr>
                <w:t>10727</w:t>
              </w:r>
              <w:r w:rsidR="00726FF1" w:rsidRPr="00726FF1">
                <w:rPr>
                  <w:sz w:val="18"/>
                  <w:szCs w:val="18"/>
                </w:rPr>
                <w:t>)</w:t>
              </w:r>
            </w:ins>
          </w:p>
        </w:tc>
        <w:tc>
          <w:tcPr>
            <w:tcW w:w="1500" w:type="dxa"/>
            <w:tcBorders>
              <w:top w:val="single" w:sz="2" w:space="0" w:color="000000"/>
              <w:left w:val="single" w:sz="2" w:space="0" w:color="000000"/>
              <w:bottom w:val="single" w:sz="2" w:space="0" w:color="000000"/>
              <w:right w:val="single" w:sz="2" w:space="0" w:color="000000"/>
            </w:tcBorders>
          </w:tcPr>
          <w:p w14:paraId="22B35A67" w14:textId="77777777" w:rsidR="00E505F2" w:rsidRDefault="00E505F2" w:rsidP="005A0363">
            <w:pPr>
              <w:pStyle w:val="TableParagraph"/>
              <w:kinsoku w:val="0"/>
              <w:overflowPunct w:val="0"/>
              <w:rPr>
                <w:sz w:val="18"/>
                <w:szCs w:val="18"/>
              </w:rPr>
            </w:pPr>
            <w:ins w:id="3" w:author="Liwen Chu" w:date="2021-10-08T08:56:00Z">
              <w:r>
                <w:rPr>
                  <w:sz w:val="18"/>
                  <w:szCs w:val="18"/>
                </w:rPr>
                <w:t>16</w:t>
              </w:r>
            </w:ins>
          </w:p>
        </w:tc>
        <w:tc>
          <w:tcPr>
            <w:tcW w:w="3001" w:type="dxa"/>
            <w:tcBorders>
              <w:top w:val="single" w:sz="2" w:space="0" w:color="000000"/>
              <w:left w:val="single" w:sz="2" w:space="0" w:color="000000"/>
              <w:bottom w:val="single" w:sz="2" w:space="0" w:color="000000"/>
              <w:right w:val="single" w:sz="12" w:space="0" w:color="000000"/>
            </w:tcBorders>
          </w:tcPr>
          <w:p w14:paraId="559FDB43" w14:textId="77777777" w:rsidR="00E505F2" w:rsidRDefault="00E505F2" w:rsidP="005A0363">
            <w:pPr>
              <w:pStyle w:val="TableParagraph"/>
              <w:kinsoku w:val="0"/>
              <w:overflowPunct w:val="0"/>
              <w:rPr>
                <w:sz w:val="18"/>
                <w:szCs w:val="18"/>
              </w:rPr>
            </w:pPr>
            <w:ins w:id="4" w:author="Liwen Chu" w:date="2021-10-06T10:20:00Z">
              <w:r>
                <w:rPr>
                  <w:sz w:val="18"/>
                  <w:szCs w:val="18"/>
                </w:rPr>
                <w:t>See 9.</w:t>
              </w:r>
            </w:ins>
            <w:ins w:id="5" w:author="Liwen Chu" w:date="2021-10-06T10:21:00Z">
              <w:r>
                <w:rPr>
                  <w:sz w:val="18"/>
                  <w:szCs w:val="18"/>
                </w:rPr>
                <w:t>2.4.</w:t>
              </w:r>
            </w:ins>
            <w:ins w:id="6" w:author="Liyunbo" w:date="2022-05-12T17:30:00Z">
              <w:r>
                <w:rPr>
                  <w:sz w:val="18"/>
                  <w:szCs w:val="18"/>
                </w:rPr>
                <w:t>7</w:t>
              </w:r>
            </w:ins>
            <w:ins w:id="7" w:author="Liwen Chu" w:date="2021-10-06T10:21:00Z">
              <w:r>
                <w:rPr>
                  <w:sz w:val="18"/>
                  <w:szCs w:val="18"/>
                </w:rPr>
                <w:t>.</w:t>
              </w:r>
            </w:ins>
            <w:ins w:id="8" w:author="Liyunbo" w:date="2022-05-12T17:30:00Z">
              <w:r>
                <w:rPr>
                  <w:sz w:val="18"/>
                  <w:szCs w:val="18"/>
                </w:rPr>
                <w:t>11</w:t>
              </w:r>
            </w:ins>
          </w:p>
        </w:tc>
      </w:tr>
      <w:tr w:rsidR="00E505F2" w14:paraId="4F24BA09" w14:textId="77777777" w:rsidTr="005A0363">
        <w:trPr>
          <w:trHeight w:val="525"/>
        </w:trPr>
        <w:tc>
          <w:tcPr>
            <w:tcW w:w="1000" w:type="dxa"/>
            <w:tcBorders>
              <w:top w:val="single" w:sz="2" w:space="0" w:color="000000"/>
              <w:left w:val="single" w:sz="12" w:space="0" w:color="000000"/>
              <w:bottom w:val="single" w:sz="2" w:space="0" w:color="000000"/>
              <w:right w:val="single" w:sz="2" w:space="0" w:color="000000"/>
            </w:tcBorders>
          </w:tcPr>
          <w:p w14:paraId="7DBBEE61" w14:textId="77777777" w:rsidR="00E505F2" w:rsidRPr="006C1B01" w:rsidRDefault="00E505F2" w:rsidP="005A0363">
            <w:pPr>
              <w:pStyle w:val="TableParagraph"/>
              <w:kinsoku w:val="0"/>
              <w:overflowPunct w:val="0"/>
              <w:spacing w:before="49" w:line="204" w:lineRule="exact"/>
              <w:ind w:left="164" w:right="153"/>
              <w:jc w:val="center"/>
              <w:rPr>
                <w:rFonts w:eastAsia="宋体"/>
                <w:sz w:val="18"/>
                <w:szCs w:val="18"/>
              </w:rPr>
            </w:pPr>
            <w:r w:rsidRPr="006C1B01">
              <w:rPr>
                <w:rFonts w:eastAsia="宋体" w:hint="eastAsia"/>
                <w:sz w:val="18"/>
                <w:szCs w:val="18"/>
              </w:rPr>
              <w:t>1</w:t>
            </w:r>
            <w:ins w:id="9" w:author="Liyunbo" w:date="2022-05-12T16:15:00Z">
              <w:r>
                <w:rPr>
                  <w:rFonts w:eastAsia="宋体"/>
                  <w:sz w:val="18"/>
                  <w:szCs w:val="18"/>
                </w:rPr>
                <w:t>1</w:t>
              </w:r>
            </w:ins>
            <w:del w:id="10" w:author="Liyunbo" w:date="2022-05-12T16:15:00Z">
              <w:r w:rsidRPr="006C1B01" w:rsidDel="006C1B01">
                <w:rPr>
                  <w:rFonts w:eastAsia="宋体"/>
                  <w:sz w:val="18"/>
                  <w:szCs w:val="18"/>
                </w:rPr>
                <w:delText>0</w:delText>
              </w:r>
            </w:del>
            <w:r w:rsidRPr="006C1B01">
              <w:rPr>
                <w:rFonts w:eastAsia="宋体"/>
                <w:sz w:val="18"/>
                <w:szCs w:val="18"/>
              </w:rPr>
              <w:t>-14</w:t>
            </w:r>
          </w:p>
        </w:tc>
        <w:tc>
          <w:tcPr>
            <w:tcW w:w="3000" w:type="dxa"/>
            <w:tcBorders>
              <w:top w:val="single" w:sz="2" w:space="0" w:color="000000"/>
              <w:left w:val="single" w:sz="2" w:space="0" w:color="000000"/>
              <w:bottom w:val="single" w:sz="2" w:space="0" w:color="000000"/>
              <w:right w:val="single" w:sz="2" w:space="0" w:color="000000"/>
            </w:tcBorders>
          </w:tcPr>
          <w:p w14:paraId="2DB4ED76" w14:textId="77777777" w:rsidR="00E505F2" w:rsidRDefault="00E505F2" w:rsidP="005A0363">
            <w:pPr>
              <w:pStyle w:val="TableParagraph"/>
              <w:kinsoku w:val="0"/>
              <w:overflowPunct w:val="0"/>
              <w:spacing w:before="49"/>
              <w:ind w:left="130"/>
              <w:rPr>
                <w:sz w:val="18"/>
                <w:szCs w:val="18"/>
              </w:rPr>
            </w:pPr>
            <w:r>
              <w:rPr>
                <w:sz w:val="18"/>
                <w:szCs w:val="18"/>
              </w:rPr>
              <w:t>Reserved</w:t>
            </w:r>
          </w:p>
        </w:tc>
        <w:tc>
          <w:tcPr>
            <w:tcW w:w="1500" w:type="dxa"/>
            <w:tcBorders>
              <w:top w:val="single" w:sz="2" w:space="0" w:color="000000"/>
              <w:left w:val="single" w:sz="2" w:space="0" w:color="000000"/>
              <w:bottom w:val="single" w:sz="2" w:space="0" w:color="000000"/>
              <w:right w:val="single" w:sz="2" w:space="0" w:color="000000"/>
            </w:tcBorders>
          </w:tcPr>
          <w:p w14:paraId="110682D7" w14:textId="77777777" w:rsidR="00E505F2" w:rsidRDefault="00E505F2" w:rsidP="005A0363">
            <w:pPr>
              <w:pStyle w:val="TableParagraph"/>
              <w:kinsoku w:val="0"/>
              <w:overflowPunct w:val="0"/>
              <w:rPr>
                <w:sz w:val="18"/>
                <w:szCs w:val="18"/>
              </w:rPr>
            </w:pPr>
          </w:p>
        </w:tc>
        <w:tc>
          <w:tcPr>
            <w:tcW w:w="3001" w:type="dxa"/>
            <w:tcBorders>
              <w:top w:val="single" w:sz="2" w:space="0" w:color="000000"/>
              <w:left w:val="single" w:sz="2" w:space="0" w:color="000000"/>
              <w:bottom w:val="single" w:sz="2" w:space="0" w:color="000000"/>
              <w:right w:val="single" w:sz="12" w:space="0" w:color="000000"/>
            </w:tcBorders>
          </w:tcPr>
          <w:p w14:paraId="41D623B5" w14:textId="77777777" w:rsidR="00E505F2" w:rsidRDefault="00E505F2" w:rsidP="005A0363">
            <w:pPr>
              <w:pStyle w:val="TableParagraph"/>
              <w:kinsoku w:val="0"/>
              <w:overflowPunct w:val="0"/>
              <w:rPr>
                <w:sz w:val="18"/>
                <w:szCs w:val="18"/>
              </w:rPr>
            </w:pPr>
          </w:p>
        </w:tc>
      </w:tr>
      <w:tr w:rsidR="00E505F2" w14:paraId="229972CC" w14:textId="77777777" w:rsidTr="005A0363">
        <w:trPr>
          <w:trHeight w:val="525"/>
        </w:trPr>
        <w:tc>
          <w:tcPr>
            <w:tcW w:w="1000" w:type="dxa"/>
            <w:tcBorders>
              <w:top w:val="single" w:sz="2" w:space="0" w:color="000000"/>
              <w:left w:val="single" w:sz="12" w:space="0" w:color="000000"/>
              <w:bottom w:val="single" w:sz="2" w:space="0" w:color="000000"/>
              <w:right w:val="single" w:sz="2" w:space="0" w:color="000000"/>
            </w:tcBorders>
          </w:tcPr>
          <w:p w14:paraId="4F01B898" w14:textId="77777777" w:rsidR="00E505F2" w:rsidRPr="006C1B01" w:rsidRDefault="00E505F2" w:rsidP="005A0363">
            <w:pPr>
              <w:pStyle w:val="TableParagraph"/>
              <w:kinsoku w:val="0"/>
              <w:overflowPunct w:val="0"/>
              <w:spacing w:before="49" w:line="204" w:lineRule="exact"/>
              <w:ind w:left="164" w:right="153"/>
              <w:jc w:val="center"/>
              <w:rPr>
                <w:rFonts w:eastAsia="宋体"/>
                <w:sz w:val="18"/>
                <w:szCs w:val="18"/>
              </w:rPr>
            </w:pPr>
            <w:r w:rsidRPr="006C1B01">
              <w:rPr>
                <w:rFonts w:eastAsia="宋体" w:hint="eastAsia"/>
                <w:sz w:val="18"/>
                <w:szCs w:val="18"/>
              </w:rPr>
              <w:t>1</w:t>
            </w:r>
            <w:r w:rsidRPr="006C1B01">
              <w:rPr>
                <w:rFonts w:eastAsia="宋体"/>
                <w:sz w:val="18"/>
                <w:szCs w:val="18"/>
              </w:rPr>
              <w:t>5</w:t>
            </w:r>
          </w:p>
        </w:tc>
        <w:tc>
          <w:tcPr>
            <w:tcW w:w="3000" w:type="dxa"/>
            <w:tcBorders>
              <w:top w:val="single" w:sz="2" w:space="0" w:color="000000"/>
              <w:left w:val="single" w:sz="2" w:space="0" w:color="000000"/>
              <w:bottom w:val="single" w:sz="2" w:space="0" w:color="000000"/>
              <w:right w:val="single" w:sz="2" w:space="0" w:color="000000"/>
            </w:tcBorders>
          </w:tcPr>
          <w:tbl>
            <w:tblPr>
              <w:tblW w:w="3000" w:type="dxa"/>
              <w:tblBorders>
                <w:top w:val="nil"/>
                <w:left w:val="nil"/>
                <w:bottom w:val="nil"/>
                <w:right w:val="nil"/>
              </w:tblBorders>
              <w:tblLayout w:type="fixed"/>
              <w:tblLook w:val="0000" w:firstRow="0" w:lastRow="0" w:firstColumn="0" w:lastColumn="0" w:noHBand="0" w:noVBand="0"/>
            </w:tblPr>
            <w:tblGrid>
              <w:gridCol w:w="3000"/>
            </w:tblGrid>
            <w:tr w:rsidR="00E505F2" w:rsidRPr="006C1B01" w14:paraId="58B2E81E" w14:textId="77777777" w:rsidTr="005A0363">
              <w:trPr>
                <w:trHeight w:val="160"/>
              </w:trPr>
              <w:tc>
                <w:tcPr>
                  <w:tcW w:w="3000" w:type="dxa"/>
                </w:tcPr>
                <w:p w14:paraId="10138A72" w14:textId="77777777" w:rsidR="00E505F2" w:rsidRPr="006C1B01" w:rsidRDefault="00E505F2" w:rsidP="005A0363">
                  <w:pPr>
                    <w:widowControl w:val="0"/>
                    <w:autoSpaceDE w:val="0"/>
                    <w:autoSpaceDN w:val="0"/>
                    <w:adjustRightInd w:val="0"/>
                    <w:jc w:val="left"/>
                    <w:rPr>
                      <w:color w:val="000000"/>
                      <w:sz w:val="18"/>
                      <w:szCs w:val="18"/>
                      <w:lang w:val="en-US"/>
                    </w:rPr>
                  </w:pPr>
                  <w:r w:rsidRPr="006C1B01">
                    <w:rPr>
                      <w:color w:val="000000"/>
                      <w:sz w:val="18"/>
                      <w:szCs w:val="18"/>
                      <w:lang w:val="en-US"/>
                    </w:rPr>
                    <w:t>Ones need expansion surely (ONES)</w:t>
                  </w:r>
                </w:p>
              </w:tc>
            </w:tr>
          </w:tbl>
          <w:p w14:paraId="627FA349" w14:textId="77777777" w:rsidR="00E505F2" w:rsidRPr="006C1B01" w:rsidRDefault="00E505F2" w:rsidP="005A0363">
            <w:pPr>
              <w:pStyle w:val="TableParagraph"/>
              <w:kinsoku w:val="0"/>
              <w:overflowPunct w:val="0"/>
              <w:spacing w:before="49"/>
              <w:ind w:left="130"/>
              <w:rPr>
                <w:sz w:val="18"/>
                <w:szCs w:val="18"/>
                <w:lang w:val="en-GB"/>
              </w:rPr>
            </w:pPr>
          </w:p>
        </w:tc>
        <w:tc>
          <w:tcPr>
            <w:tcW w:w="1500" w:type="dxa"/>
            <w:tcBorders>
              <w:top w:val="single" w:sz="2" w:space="0" w:color="000000"/>
              <w:left w:val="single" w:sz="2" w:space="0" w:color="000000"/>
              <w:bottom w:val="single" w:sz="2" w:space="0" w:color="000000"/>
              <w:right w:val="single" w:sz="2" w:space="0" w:color="000000"/>
            </w:tcBorders>
          </w:tcPr>
          <w:p w14:paraId="55A7FFEF" w14:textId="77777777" w:rsidR="00E505F2" w:rsidRPr="006C1B01" w:rsidRDefault="00E505F2" w:rsidP="005A0363">
            <w:pPr>
              <w:pStyle w:val="TableParagraph"/>
              <w:kinsoku w:val="0"/>
              <w:overflowPunct w:val="0"/>
              <w:rPr>
                <w:sz w:val="18"/>
                <w:szCs w:val="18"/>
                <w:lang w:val="en-GB"/>
              </w:rPr>
            </w:pPr>
            <w:r>
              <w:rPr>
                <w:sz w:val="18"/>
                <w:szCs w:val="18"/>
                <w:lang w:val="en-GB"/>
              </w:rPr>
              <w:t>26</w:t>
            </w:r>
          </w:p>
        </w:tc>
        <w:tc>
          <w:tcPr>
            <w:tcW w:w="3001" w:type="dxa"/>
            <w:tcBorders>
              <w:top w:val="single" w:sz="2" w:space="0" w:color="000000"/>
              <w:left w:val="single" w:sz="2" w:space="0" w:color="000000"/>
              <w:bottom w:val="single" w:sz="2" w:space="0" w:color="000000"/>
              <w:right w:val="single" w:sz="12" w:space="0" w:color="000000"/>
            </w:tcBorders>
          </w:tcPr>
          <w:tbl>
            <w:tblPr>
              <w:tblW w:w="3000" w:type="dxa"/>
              <w:tblBorders>
                <w:top w:val="nil"/>
                <w:left w:val="nil"/>
                <w:bottom w:val="nil"/>
                <w:right w:val="nil"/>
              </w:tblBorders>
              <w:tblLayout w:type="fixed"/>
              <w:tblLook w:val="0000" w:firstRow="0" w:lastRow="0" w:firstColumn="0" w:lastColumn="0" w:noHBand="0" w:noVBand="0"/>
            </w:tblPr>
            <w:tblGrid>
              <w:gridCol w:w="3000"/>
            </w:tblGrid>
            <w:tr w:rsidR="00E505F2" w:rsidRPr="006C1B01" w14:paraId="4028AE30" w14:textId="77777777" w:rsidTr="005A0363">
              <w:trPr>
                <w:trHeight w:val="160"/>
              </w:trPr>
              <w:tc>
                <w:tcPr>
                  <w:tcW w:w="3000" w:type="dxa"/>
                </w:tcPr>
                <w:p w14:paraId="29125A8D" w14:textId="77777777" w:rsidR="00E505F2" w:rsidRPr="006C1B01" w:rsidRDefault="00E505F2" w:rsidP="005A0363">
                  <w:pPr>
                    <w:widowControl w:val="0"/>
                    <w:autoSpaceDE w:val="0"/>
                    <w:autoSpaceDN w:val="0"/>
                    <w:adjustRightInd w:val="0"/>
                    <w:jc w:val="left"/>
                    <w:rPr>
                      <w:color w:val="000000"/>
                      <w:sz w:val="18"/>
                      <w:szCs w:val="18"/>
                      <w:lang w:val="en-US"/>
                    </w:rPr>
                  </w:pPr>
                  <w:r w:rsidRPr="006C1B01">
                    <w:rPr>
                      <w:color w:val="000000"/>
                      <w:sz w:val="18"/>
                      <w:szCs w:val="18"/>
                      <w:lang w:val="en-US"/>
                    </w:rPr>
                    <w:t>Set to all 1s</w:t>
                  </w:r>
                </w:p>
              </w:tc>
            </w:tr>
          </w:tbl>
          <w:p w14:paraId="73AF2E8B" w14:textId="77777777" w:rsidR="00E505F2" w:rsidRDefault="00E505F2" w:rsidP="005A0363">
            <w:pPr>
              <w:pStyle w:val="TableParagraph"/>
              <w:kinsoku w:val="0"/>
              <w:overflowPunct w:val="0"/>
              <w:rPr>
                <w:sz w:val="18"/>
                <w:szCs w:val="18"/>
              </w:rPr>
            </w:pPr>
          </w:p>
        </w:tc>
      </w:tr>
    </w:tbl>
    <w:p w14:paraId="73D5CFF4" w14:textId="77777777" w:rsidR="00E505F2" w:rsidRDefault="00E505F2" w:rsidP="00E505F2">
      <w:pPr>
        <w:pStyle w:val="BodyText"/>
        <w:rPr>
          <w:ins w:id="11" w:author="Liwen Chu" w:date="2021-10-06T10:43:00Z"/>
          <w:rStyle w:val="SC14319501"/>
        </w:rPr>
      </w:pPr>
    </w:p>
    <w:p w14:paraId="6C97A74B" w14:textId="77777777" w:rsidR="00E505F2" w:rsidRPr="004144CB" w:rsidRDefault="00E505F2" w:rsidP="00E505F2">
      <w:pPr>
        <w:pStyle w:val="SP14262274"/>
        <w:spacing w:before="480" w:after="240"/>
        <w:rPr>
          <w:ins w:id="12" w:author="Liwen Chu" w:date="2021-08-25T17:29:00Z"/>
          <w:b/>
          <w:bCs/>
          <w:i/>
          <w:iCs/>
          <w:highlight w:val="yellow"/>
        </w:rPr>
      </w:pPr>
      <w:proofErr w:type="spellStart"/>
      <w:r w:rsidRPr="00FB5AAA">
        <w:rPr>
          <w:b/>
          <w:bCs/>
          <w:i/>
          <w:iCs/>
          <w:highlight w:val="yellow"/>
        </w:rPr>
        <w:t>TGbe</w:t>
      </w:r>
      <w:proofErr w:type="spellEnd"/>
      <w:r w:rsidRPr="00FB5AAA">
        <w:rPr>
          <w:b/>
          <w:bCs/>
          <w:i/>
          <w:iCs/>
          <w:highlight w:val="yellow"/>
        </w:rPr>
        <w:t xml:space="preserve"> editor: </w:t>
      </w:r>
      <w:r>
        <w:rPr>
          <w:b/>
          <w:bCs/>
          <w:i/>
          <w:iCs/>
          <w:highlight w:val="yellow"/>
        </w:rPr>
        <w:t xml:space="preserve">add the following </w:t>
      </w:r>
      <w:proofErr w:type="spellStart"/>
      <w:r>
        <w:rPr>
          <w:b/>
          <w:bCs/>
          <w:i/>
          <w:iCs/>
          <w:highlight w:val="yellow"/>
        </w:rPr>
        <w:t>subclause</w:t>
      </w:r>
      <w:proofErr w:type="spellEnd"/>
      <w:r>
        <w:rPr>
          <w:b/>
          <w:bCs/>
          <w:i/>
          <w:iCs/>
          <w:highlight w:val="yellow"/>
        </w:rPr>
        <w:t xml:space="preserve"> in</w:t>
      </w:r>
      <w:r w:rsidRPr="004144CB">
        <w:rPr>
          <w:b/>
          <w:bCs/>
          <w:i/>
          <w:iCs/>
          <w:highlight w:val="yellow"/>
        </w:rPr>
        <w:t xml:space="preserve"> </w:t>
      </w:r>
      <w:proofErr w:type="spellStart"/>
      <w:r w:rsidRPr="004144CB">
        <w:rPr>
          <w:b/>
          <w:bCs/>
          <w:i/>
          <w:iCs/>
          <w:highlight w:val="yellow"/>
        </w:rPr>
        <w:t>subcaluse</w:t>
      </w:r>
      <w:proofErr w:type="spellEnd"/>
      <w:r w:rsidRPr="004144CB">
        <w:rPr>
          <w:b/>
          <w:bCs/>
          <w:i/>
          <w:iCs/>
          <w:highlight w:val="yellow"/>
        </w:rPr>
        <w:t xml:space="preserve"> 9.2.4.7 (Control subfield variants of an A-Control subfield)</w:t>
      </w:r>
    </w:p>
    <w:p w14:paraId="10F9D891" w14:textId="722DFCCE" w:rsidR="00E505F2" w:rsidRDefault="005B7E84" w:rsidP="00E505F2">
      <w:pPr>
        <w:pStyle w:val="BodyText"/>
        <w:rPr>
          <w:rStyle w:val="SC14319501"/>
        </w:rPr>
      </w:pPr>
      <w:r>
        <w:rPr>
          <w:rStyle w:val="SC14319501"/>
        </w:rPr>
        <w:t>9.2.4.7.11 TXOP sharing resource r</w:t>
      </w:r>
      <w:r w:rsidR="00E505F2">
        <w:rPr>
          <w:rStyle w:val="SC14319501"/>
        </w:rPr>
        <w:t>equest</w:t>
      </w:r>
      <w:r w:rsidR="00726FF1">
        <w:rPr>
          <w:rStyle w:val="SC14319501"/>
        </w:rPr>
        <w:t xml:space="preserve"> </w:t>
      </w:r>
      <w:ins w:id="13" w:author="Liyunbo" w:date="2022-08-04T09:43:00Z">
        <w:r w:rsidR="00726FF1" w:rsidRPr="00726FF1">
          <w:rPr>
            <w:sz w:val="18"/>
            <w:szCs w:val="18"/>
          </w:rPr>
          <w:t>(</w:t>
        </w:r>
        <w:r w:rsidR="00726FF1">
          <w:rPr>
            <w:sz w:val="18"/>
            <w:szCs w:val="18"/>
          </w:rPr>
          <w:t>#</w:t>
        </w:r>
        <w:r w:rsidR="00726FF1" w:rsidRPr="00726FF1">
          <w:rPr>
            <w:rFonts w:eastAsia="Times New Roman"/>
            <w:color w:val="000000"/>
            <w:sz w:val="18"/>
            <w:szCs w:val="18"/>
            <w:lang w:val="en-US"/>
          </w:rPr>
          <w:t>10727</w:t>
        </w:r>
        <w:r w:rsidR="00726FF1" w:rsidRPr="00726FF1">
          <w:rPr>
            <w:sz w:val="18"/>
            <w:szCs w:val="18"/>
          </w:rPr>
          <w:t>)</w:t>
        </w:r>
      </w:ins>
    </w:p>
    <w:p w14:paraId="5BF5F0F1" w14:textId="77777777" w:rsidR="00E505F2" w:rsidRDefault="00E505F2" w:rsidP="00E505F2">
      <w:pPr>
        <w:pStyle w:val="SP19294928"/>
        <w:spacing w:before="240" w:after="240"/>
        <w:rPr>
          <w:rFonts w:ascii="Times New Roman" w:hAnsi="Times New Roman" w:cs="Times New Roman"/>
          <w:sz w:val="22"/>
          <w:szCs w:val="22"/>
        </w:rPr>
      </w:pPr>
      <w:r w:rsidRPr="00D61DDA">
        <w:rPr>
          <w:rFonts w:ascii="Times New Roman" w:hAnsi="Times New Roman" w:cs="Times New Roman"/>
          <w:sz w:val="22"/>
          <w:szCs w:val="22"/>
        </w:rPr>
        <w:t xml:space="preserve">The Control Information subfield in a TXOP Sharing </w:t>
      </w:r>
      <w:proofErr w:type="spellStart"/>
      <w:r w:rsidRPr="00D61DDA">
        <w:rPr>
          <w:rFonts w:ascii="Times New Roman" w:hAnsi="Times New Roman" w:cs="Times New Roman"/>
          <w:sz w:val="22"/>
          <w:szCs w:val="22"/>
        </w:rPr>
        <w:t>Resoure</w:t>
      </w:r>
      <w:proofErr w:type="spellEnd"/>
      <w:r w:rsidRPr="00D61DDA">
        <w:rPr>
          <w:rFonts w:ascii="Times New Roman" w:hAnsi="Times New Roman" w:cs="Times New Roman"/>
          <w:sz w:val="22"/>
          <w:szCs w:val="22"/>
        </w:rPr>
        <w:t xml:space="preserve"> Request subfield contains information related to the medium time requested for TXOP sharing</w:t>
      </w:r>
      <w:r w:rsidRPr="00D61DDA">
        <w:rPr>
          <w:rFonts w:ascii="Times New Roman" w:hAnsi="Times New Roman" w:cs="Times New Roman"/>
          <w:spacing w:val="-4"/>
          <w:sz w:val="22"/>
          <w:szCs w:val="22"/>
        </w:rPr>
        <w:t xml:space="preserve"> </w:t>
      </w:r>
      <w:r w:rsidRPr="00D61DDA">
        <w:rPr>
          <w:rFonts w:ascii="Times New Roman" w:hAnsi="Times New Roman" w:cs="Times New Roman"/>
          <w:sz w:val="22"/>
          <w:szCs w:val="22"/>
        </w:rPr>
        <w:t>for</w:t>
      </w:r>
      <w:r w:rsidRPr="00D61DDA">
        <w:rPr>
          <w:rFonts w:ascii="Times New Roman" w:hAnsi="Times New Roman" w:cs="Times New Roman"/>
          <w:spacing w:val="-5"/>
          <w:sz w:val="22"/>
          <w:szCs w:val="22"/>
        </w:rPr>
        <w:t xml:space="preserve"> </w:t>
      </w:r>
      <w:r w:rsidRPr="00D61DDA">
        <w:rPr>
          <w:rFonts w:ascii="Times New Roman" w:hAnsi="Times New Roman" w:cs="Times New Roman"/>
          <w:sz w:val="22"/>
          <w:szCs w:val="22"/>
        </w:rPr>
        <w:t>the</w:t>
      </w:r>
      <w:r w:rsidRPr="00D61DDA">
        <w:rPr>
          <w:rFonts w:ascii="Times New Roman" w:hAnsi="Times New Roman" w:cs="Times New Roman"/>
          <w:spacing w:val="-4"/>
          <w:sz w:val="22"/>
          <w:szCs w:val="22"/>
        </w:rPr>
        <w:t xml:space="preserve"> </w:t>
      </w:r>
      <w:r w:rsidRPr="00D61DDA">
        <w:rPr>
          <w:rFonts w:ascii="Times New Roman" w:hAnsi="Times New Roman" w:cs="Times New Roman"/>
          <w:sz w:val="22"/>
          <w:szCs w:val="22"/>
        </w:rPr>
        <w:t>STA</w:t>
      </w:r>
      <w:r w:rsidRPr="00D61DDA">
        <w:rPr>
          <w:rFonts w:ascii="Times New Roman" w:hAnsi="Times New Roman" w:cs="Times New Roman"/>
          <w:spacing w:val="-4"/>
          <w:sz w:val="22"/>
          <w:szCs w:val="22"/>
        </w:rPr>
        <w:t xml:space="preserve"> </w:t>
      </w:r>
      <w:r w:rsidRPr="00D61DDA">
        <w:rPr>
          <w:rFonts w:ascii="Times New Roman" w:hAnsi="Times New Roman" w:cs="Times New Roman"/>
          <w:sz w:val="22"/>
          <w:szCs w:val="22"/>
        </w:rPr>
        <w:t>transmitting the frames to its P2P peer STA</w:t>
      </w:r>
      <w:r w:rsidRPr="00D61DDA">
        <w:rPr>
          <w:rFonts w:ascii="Times New Roman" w:hAnsi="Times New Roman" w:cs="Times New Roman"/>
          <w:spacing w:val="-7"/>
          <w:sz w:val="22"/>
          <w:szCs w:val="22"/>
        </w:rPr>
        <w:t xml:space="preserve"> </w:t>
      </w:r>
      <w:r w:rsidRPr="00D61DDA">
        <w:rPr>
          <w:rFonts w:ascii="Times New Roman" w:hAnsi="Times New Roman" w:cs="Times New Roman"/>
          <w:sz w:val="22"/>
          <w:szCs w:val="22"/>
        </w:rPr>
        <w:t>(see</w:t>
      </w:r>
      <w:r w:rsidRPr="00D61DDA">
        <w:rPr>
          <w:rFonts w:ascii="Times New Roman" w:hAnsi="Times New Roman" w:cs="Times New Roman"/>
          <w:spacing w:val="-8"/>
          <w:sz w:val="22"/>
          <w:szCs w:val="22"/>
        </w:rPr>
        <w:t xml:space="preserve"> </w:t>
      </w:r>
      <w:r w:rsidRPr="00F339E0">
        <w:rPr>
          <w:rFonts w:ascii="Times New Roman" w:hAnsi="Times New Roman" w:cs="Times New Roman"/>
          <w:color w:val="000000"/>
          <w:sz w:val="22"/>
          <w:szCs w:val="22"/>
        </w:rPr>
        <w:t>35.2.1.3 Triggered TXOP sharing procedure</w:t>
      </w:r>
      <w:r w:rsidRPr="00F339E0">
        <w:rPr>
          <w:rFonts w:ascii="Times New Roman" w:hAnsi="Times New Roman" w:cs="Times New Roman"/>
          <w:sz w:val="22"/>
          <w:szCs w:val="22"/>
        </w:rPr>
        <w:t>).</w:t>
      </w:r>
      <w:r w:rsidRPr="00D61DDA">
        <w:rPr>
          <w:rFonts w:ascii="Times New Roman" w:hAnsi="Times New Roman" w:cs="Times New Roman"/>
          <w:spacing w:val="-7"/>
          <w:sz w:val="22"/>
          <w:szCs w:val="22"/>
        </w:rPr>
        <w:t xml:space="preserve"> </w:t>
      </w:r>
      <w:r w:rsidRPr="00D61DDA">
        <w:rPr>
          <w:rFonts w:ascii="Times New Roman" w:hAnsi="Times New Roman" w:cs="Times New Roman"/>
          <w:sz w:val="22"/>
          <w:szCs w:val="22"/>
        </w:rPr>
        <w:t>The</w:t>
      </w:r>
      <w:r w:rsidRPr="00D61DDA">
        <w:rPr>
          <w:rFonts w:ascii="Times New Roman" w:hAnsi="Times New Roman" w:cs="Times New Roman"/>
          <w:spacing w:val="-6"/>
          <w:sz w:val="22"/>
          <w:szCs w:val="22"/>
        </w:rPr>
        <w:t xml:space="preserve"> </w:t>
      </w:r>
      <w:r w:rsidRPr="00D61DDA">
        <w:rPr>
          <w:rFonts w:ascii="Times New Roman" w:hAnsi="Times New Roman" w:cs="Times New Roman"/>
          <w:sz w:val="22"/>
          <w:szCs w:val="22"/>
        </w:rPr>
        <w:t>format</w:t>
      </w:r>
      <w:r w:rsidRPr="00D61DDA">
        <w:rPr>
          <w:rFonts w:ascii="Times New Roman" w:hAnsi="Times New Roman" w:cs="Times New Roman"/>
          <w:spacing w:val="-7"/>
          <w:sz w:val="22"/>
          <w:szCs w:val="22"/>
        </w:rPr>
        <w:t xml:space="preserve"> </w:t>
      </w:r>
      <w:r w:rsidRPr="00D61DDA">
        <w:rPr>
          <w:rFonts w:ascii="Times New Roman" w:hAnsi="Times New Roman" w:cs="Times New Roman"/>
          <w:sz w:val="22"/>
          <w:szCs w:val="22"/>
        </w:rPr>
        <w:t>of</w:t>
      </w:r>
      <w:r w:rsidRPr="00D61DDA">
        <w:rPr>
          <w:rFonts w:ascii="Times New Roman" w:hAnsi="Times New Roman" w:cs="Times New Roman"/>
          <w:spacing w:val="-7"/>
          <w:sz w:val="22"/>
          <w:szCs w:val="22"/>
        </w:rPr>
        <w:t xml:space="preserve"> </w:t>
      </w:r>
      <w:r w:rsidRPr="00D61DDA">
        <w:rPr>
          <w:rFonts w:ascii="Times New Roman" w:hAnsi="Times New Roman" w:cs="Times New Roman"/>
          <w:sz w:val="22"/>
          <w:szCs w:val="22"/>
        </w:rPr>
        <w:t>the</w:t>
      </w:r>
      <w:r w:rsidRPr="00D61DDA">
        <w:rPr>
          <w:rFonts w:ascii="Times New Roman" w:hAnsi="Times New Roman" w:cs="Times New Roman"/>
          <w:spacing w:val="-8"/>
          <w:sz w:val="22"/>
          <w:szCs w:val="22"/>
        </w:rPr>
        <w:t xml:space="preserve"> </w:t>
      </w:r>
      <w:r w:rsidRPr="00D61DDA">
        <w:rPr>
          <w:rFonts w:ascii="Times New Roman" w:hAnsi="Times New Roman" w:cs="Times New Roman"/>
          <w:sz w:val="22"/>
          <w:szCs w:val="22"/>
        </w:rPr>
        <w:t>subfield</w:t>
      </w:r>
      <w:r w:rsidRPr="00D61DDA">
        <w:rPr>
          <w:rFonts w:ascii="Times New Roman" w:hAnsi="Times New Roman" w:cs="Times New Roman"/>
          <w:spacing w:val="-47"/>
          <w:sz w:val="22"/>
          <w:szCs w:val="22"/>
        </w:rPr>
        <w:t xml:space="preserve"> </w:t>
      </w:r>
      <w:r w:rsidRPr="00D61DDA">
        <w:rPr>
          <w:rFonts w:ascii="Times New Roman" w:hAnsi="Times New Roman" w:cs="Times New Roman"/>
          <w:sz w:val="22"/>
          <w:szCs w:val="22"/>
        </w:rPr>
        <w:t>is</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shown</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 xml:space="preserve">in </w:t>
      </w:r>
      <w:hyperlink w:anchor="bookmark2" w:history="1">
        <w:r w:rsidRPr="00D61DDA">
          <w:rPr>
            <w:rFonts w:ascii="Times New Roman" w:hAnsi="Times New Roman" w:cs="Times New Roman"/>
            <w:sz w:val="22"/>
            <w:szCs w:val="22"/>
          </w:rPr>
          <w:t>Figure</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9-</w:t>
        </w:r>
        <w:r>
          <w:rPr>
            <w:rFonts w:ascii="Times New Roman" w:hAnsi="Times New Roman" w:cs="Times New Roman"/>
            <w:sz w:val="22"/>
            <w:szCs w:val="22"/>
          </w:rPr>
          <w:t>x</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(Control</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Information</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subfield</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format in</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a</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TXOP Sharing Resoure Request</w:t>
        </w:r>
        <w:r w:rsidRPr="00D61DDA">
          <w:rPr>
            <w:rFonts w:ascii="Times New Roman" w:hAnsi="Times New Roman" w:cs="Times New Roman"/>
            <w:spacing w:val="-1"/>
            <w:sz w:val="22"/>
            <w:szCs w:val="22"/>
          </w:rPr>
          <w:t xml:space="preserve"> </w:t>
        </w:r>
        <w:r w:rsidRPr="00D61DDA">
          <w:rPr>
            <w:rFonts w:ascii="Times New Roman" w:hAnsi="Times New Roman" w:cs="Times New Roman"/>
            <w:sz w:val="22"/>
            <w:szCs w:val="22"/>
          </w:rPr>
          <w:t>subfield)</w:t>
        </w:r>
      </w:hyperlink>
    </w:p>
    <w:p w14:paraId="05292539" w14:textId="77777777" w:rsidR="00E505F2" w:rsidRPr="0002684B" w:rsidRDefault="00E505F2" w:rsidP="00E505F2">
      <w:pPr>
        <w:pStyle w:val="Default"/>
        <w:rPr>
          <w:rFonts w:ascii="Times New Roman" w:hAnsi="Times New Roman" w:cs="Times New Roman"/>
          <w:sz w:val="22"/>
          <w:szCs w:val="22"/>
        </w:rPr>
      </w:pPr>
      <w:r w:rsidRPr="0002684B">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2684B">
        <w:rPr>
          <w:rFonts w:ascii="Times New Roman" w:hAnsi="Times New Roman" w:cs="Times New Roman"/>
          <w:sz w:val="22"/>
          <w:szCs w:val="22"/>
        </w:rPr>
        <w:t>B0</w:t>
      </w:r>
      <w:r>
        <w:rPr>
          <w:rFonts w:ascii="Times New Roman" w:hAnsi="Times New Roman" w:cs="Times New Roman"/>
          <w:sz w:val="22"/>
          <w:szCs w:val="22"/>
        </w:rPr>
        <w:t xml:space="preserve">       B3      B4            B6             B7                     B14              B15     </w:t>
      </w:r>
    </w:p>
    <w:tbl>
      <w:tblPr>
        <w:tblStyle w:val="ae"/>
        <w:tblW w:w="0" w:type="auto"/>
        <w:tblInd w:w="1307" w:type="dxa"/>
        <w:tblLook w:val="04A0" w:firstRow="1" w:lastRow="0" w:firstColumn="1" w:lastColumn="0" w:noHBand="0" w:noVBand="1"/>
      </w:tblPr>
      <w:tblGrid>
        <w:gridCol w:w="1080"/>
        <w:gridCol w:w="1800"/>
        <w:gridCol w:w="2340"/>
        <w:gridCol w:w="1265"/>
      </w:tblGrid>
      <w:tr w:rsidR="00E505F2" w14:paraId="53C5484C" w14:textId="77777777" w:rsidTr="005A0363">
        <w:trPr>
          <w:trHeight w:val="307"/>
        </w:trPr>
        <w:tc>
          <w:tcPr>
            <w:tcW w:w="1080" w:type="dxa"/>
          </w:tcPr>
          <w:p w14:paraId="16859CC1" w14:textId="77777777" w:rsidR="00E505F2" w:rsidRPr="004C4033" w:rsidRDefault="00E505F2" w:rsidP="005A0363">
            <w:pPr>
              <w:pStyle w:val="BodyText"/>
              <w:rPr>
                <w:sz w:val="20"/>
              </w:rPr>
            </w:pPr>
            <w:r w:rsidRPr="004C4033">
              <w:rPr>
                <w:sz w:val="20"/>
                <w:szCs w:val="20"/>
              </w:rPr>
              <w:t>TID</w:t>
            </w:r>
          </w:p>
        </w:tc>
        <w:tc>
          <w:tcPr>
            <w:tcW w:w="1800" w:type="dxa"/>
          </w:tcPr>
          <w:p w14:paraId="1EDB4F90" w14:textId="77777777" w:rsidR="00E505F2" w:rsidRPr="004C4033" w:rsidRDefault="00E505F2" w:rsidP="005A0363">
            <w:pPr>
              <w:pStyle w:val="BodyText"/>
              <w:rPr>
                <w:sz w:val="20"/>
                <w:szCs w:val="20"/>
              </w:rPr>
            </w:pPr>
            <w:r>
              <w:rPr>
                <w:sz w:val="20"/>
                <w:szCs w:val="20"/>
              </w:rPr>
              <w:t>Channel Width</w:t>
            </w:r>
          </w:p>
        </w:tc>
        <w:tc>
          <w:tcPr>
            <w:tcW w:w="2340" w:type="dxa"/>
          </w:tcPr>
          <w:p w14:paraId="5E880AAC" w14:textId="77777777" w:rsidR="00E505F2" w:rsidRPr="004C4033" w:rsidRDefault="00E505F2" w:rsidP="005A0363">
            <w:pPr>
              <w:pStyle w:val="BodyText"/>
              <w:rPr>
                <w:sz w:val="20"/>
              </w:rPr>
            </w:pPr>
            <w:r w:rsidRPr="004C4033">
              <w:rPr>
                <w:sz w:val="20"/>
                <w:szCs w:val="20"/>
              </w:rPr>
              <w:t>Requested Medium Time</w:t>
            </w:r>
          </w:p>
        </w:tc>
        <w:tc>
          <w:tcPr>
            <w:tcW w:w="1265" w:type="dxa"/>
          </w:tcPr>
          <w:p w14:paraId="240E4DA4" w14:textId="77777777" w:rsidR="00E505F2" w:rsidRPr="00204805" w:rsidRDefault="00E505F2" w:rsidP="005A0363">
            <w:pPr>
              <w:pStyle w:val="BodyText"/>
              <w:rPr>
                <w:rFonts w:eastAsia="宋体"/>
                <w:sz w:val="20"/>
                <w:lang w:eastAsia="zh-CN"/>
              </w:rPr>
            </w:pPr>
            <w:r>
              <w:rPr>
                <w:rFonts w:eastAsia="宋体"/>
                <w:sz w:val="20"/>
                <w:lang w:eastAsia="zh-CN"/>
              </w:rPr>
              <w:t>Reserved</w:t>
            </w:r>
          </w:p>
        </w:tc>
      </w:tr>
    </w:tbl>
    <w:p w14:paraId="52735C88" w14:textId="77777777" w:rsidR="00E505F2" w:rsidRDefault="00E505F2" w:rsidP="00E505F2">
      <w:pPr>
        <w:pStyle w:val="BodyText"/>
      </w:pPr>
      <w:r>
        <w:t xml:space="preserve">                 Bits:          4                        3                                     8                          1</w:t>
      </w:r>
    </w:p>
    <w:p w14:paraId="2EB1ADD7" w14:textId="77777777" w:rsidR="00E505F2" w:rsidRDefault="00E505F2" w:rsidP="00E505F2">
      <w:pPr>
        <w:pStyle w:val="BodyText"/>
      </w:pPr>
      <w:r>
        <w:t xml:space="preserve">              </w:t>
      </w:r>
      <w:hyperlink w:anchor="bookmark2" w:history="1">
        <w:r w:rsidRPr="00D61DDA">
          <w:rPr>
            <w:szCs w:val="22"/>
          </w:rPr>
          <w:t>Figure</w:t>
        </w:r>
        <w:r w:rsidRPr="00D61DDA">
          <w:rPr>
            <w:spacing w:val="-1"/>
            <w:szCs w:val="22"/>
          </w:rPr>
          <w:t xml:space="preserve"> </w:t>
        </w:r>
        <w:r w:rsidRPr="00D61DDA">
          <w:rPr>
            <w:szCs w:val="22"/>
          </w:rPr>
          <w:t>9-</w:t>
        </w:r>
        <w:r>
          <w:rPr>
            <w:szCs w:val="22"/>
          </w:rPr>
          <w:t>x</w:t>
        </w:r>
        <w:r w:rsidRPr="00D61DDA">
          <w:rPr>
            <w:spacing w:val="-1"/>
            <w:szCs w:val="22"/>
          </w:rPr>
          <w:t xml:space="preserve"> </w:t>
        </w:r>
        <w:r w:rsidRPr="00D61DDA">
          <w:rPr>
            <w:szCs w:val="22"/>
          </w:rPr>
          <w:t>Control</w:t>
        </w:r>
        <w:r w:rsidRPr="00D61DDA">
          <w:rPr>
            <w:spacing w:val="-1"/>
            <w:szCs w:val="22"/>
          </w:rPr>
          <w:t xml:space="preserve"> </w:t>
        </w:r>
        <w:r w:rsidRPr="00D61DDA">
          <w:rPr>
            <w:szCs w:val="22"/>
          </w:rPr>
          <w:t>Information</w:t>
        </w:r>
        <w:r w:rsidRPr="00D61DDA">
          <w:rPr>
            <w:spacing w:val="-1"/>
            <w:szCs w:val="22"/>
          </w:rPr>
          <w:t xml:space="preserve"> </w:t>
        </w:r>
        <w:r w:rsidRPr="00D61DDA">
          <w:rPr>
            <w:szCs w:val="22"/>
          </w:rPr>
          <w:t>subfield</w:t>
        </w:r>
        <w:r w:rsidRPr="00D61DDA">
          <w:rPr>
            <w:spacing w:val="-1"/>
            <w:szCs w:val="22"/>
          </w:rPr>
          <w:t xml:space="preserve"> </w:t>
        </w:r>
        <w:r w:rsidRPr="00D61DDA">
          <w:rPr>
            <w:szCs w:val="22"/>
          </w:rPr>
          <w:t>format in</w:t>
        </w:r>
        <w:r w:rsidRPr="00D61DDA">
          <w:rPr>
            <w:spacing w:val="-1"/>
            <w:szCs w:val="22"/>
          </w:rPr>
          <w:t xml:space="preserve"> </w:t>
        </w:r>
        <w:r w:rsidRPr="00D61DDA">
          <w:rPr>
            <w:szCs w:val="22"/>
          </w:rPr>
          <w:t>a</w:t>
        </w:r>
        <w:r w:rsidRPr="00D61DDA">
          <w:rPr>
            <w:spacing w:val="-1"/>
            <w:szCs w:val="22"/>
          </w:rPr>
          <w:t xml:space="preserve"> </w:t>
        </w:r>
        <w:r w:rsidRPr="00D61DDA">
          <w:rPr>
            <w:szCs w:val="22"/>
          </w:rPr>
          <w:t>TXOP Sharing Resoure Request</w:t>
        </w:r>
        <w:r w:rsidRPr="00D61DDA">
          <w:rPr>
            <w:spacing w:val="-1"/>
            <w:szCs w:val="22"/>
          </w:rPr>
          <w:t xml:space="preserve"> </w:t>
        </w:r>
        <w:r w:rsidRPr="00D61DDA">
          <w:rPr>
            <w:szCs w:val="22"/>
          </w:rPr>
          <w:t>subfield</w:t>
        </w:r>
      </w:hyperlink>
      <w:r>
        <w:t xml:space="preserve">  </w:t>
      </w:r>
    </w:p>
    <w:p w14:paraId="7166E22D" w14:textId="77777777" w:rsidR="00E505F2" w:rsidRDefault="00E505F2" w:rsidP="00E505F2">
      <w:pPr>
        <w:pStyle w:val="BodyText"/>
      </w:pPr>
    </w:p>
    <w:p w14:paraId="12FFC6B8" w14:textId="77777777" w:rsidR="00E505F2" w:rsidRDefault="00E505F2" w:rsidP="00E505F2">
      <w:pPr>
        <w:pStyle w:val="BodyText"/>
      </w:pPr>
      <w:r>
        <w:t>The TID subfield indicates the TID whose medium time is requested.</w:t>
      </w:r>
    </w:p>
    <w:p w14:paraId="797749BF" w14:textId="77777777" w:rsidR="00E505F2" w:rsidRDefault="00E505F2" w:rsidP="00E505F2">
      <w:pPr>
        <w:pStyle w:val="BodyText"/>
      </w:pPr>
    </w:p>
    <w:p w14:paraId="70551A79" w14:textId="77777777" w:rsidR="00E505F2" w:rsidRDefault="00E505F2" w:rsidP="00E505F2">
      <w:pPr>
        <w:pStyle w:val="BodyText"/>
      </w:pPr>
      <w:r>
        <w:t>The Channel Width subfield as defined in Table 9-y (</w:t>
      </w:r>
      <w:r w:rsidRPr="00DE1ABA">
        <w:t>Channel Width subfield</w:t>
      </w:r>
      <w:r>
        <w:t>) indicates the maximal bandwidth of the P2P link.</w:t>
      </w:r>
    </w:p>
    <w:p w14:paraId="0BE577FD" w14:textId="77777777" w:rsidR="00E505F2" w:rsidRDefault="00E505F2" w:rsidP="00E505F2">
      <w:pPr>
        <w:pStyle w:val="BodyText"/>
      </w:pPr>
    </w:p>
    <w:p w14:paraId="7D38EB44" w14:textId="20C93B59" w:rsidR="00E505F2" w:rsidRDefault="00E505F2" w:rsidP="00E505F2">
      <w:pPr>
        <w:pStyle w:val="BodyText"/>
        <w:rPr>
          <w:ins w:id="14" w:author="Liwen Chu" w:date="2021-08-09T15:41:00Z"/>
        </w:rPr>
      </w:pPr>
      <w:r>
        <w:t xml:space="preserve">The Requested Medium Time subfield indicates the requested medium time in unit of 32us and </w:t>
      </w:r>
      <w:r w:rsidRPr="00204805">
        <w:t xml:space="preserve">under </w:t>
      </w:r>
      <w:r>
        <w:t xml:space="preserve">the channel width announced by the Channel Width </w:t>
      </w:r>
      <w:r w:rsidR="005B7E84">
        <w:t>sub</w:t>
      </w:r>
      <w:r>
        <w:t>field</w:t>
      </w:r>
      <w:r>
        <w:rPr>
          <w:rFonts w:ascii="宋体" w:eastAsia="宋体" w:hAnsi="宋体" w:hint="eastAsia"/>
          <w:lang w:eastAsia="zh-CN"/>
        </w:rPr>
        <w:t>.</w:t>
      </w:r>
    </w:p>
    <w:p w14:paraId="0BA67F0D" w14:textId="77777777" w:rsidR="00E505F2" w:rsidRDefault="00E505F2" w:rsidP="00E505F2">
      <w:pPr>
        <w:autoSpaceDE w:val="0"/>
        <w:autoSpaceDN w:val="0"/>
        <w:adjustRightInd w:val="0"/>
        <w:jc w:val="left"/>
        <w:rPr>
          <w:color w:val="000000"/>
          <w:sz w:val="20"/>
        </w:rPr>
      </w:pPr>
    </w:p>
    <w:p w14:paraId="0D64C634" w14:textId="77777777" w:rsidR="00E505F2" w:rsidRPr="00204805" w:rsidRDefault="00E505F2" w:rsidP="00E505F2">
      <w:pPr>
        <w:autoSpaceDE w:val="0"/>
        <w:autoSpaceDN w:val="0"/>
        <w:adjustRightInd w:val="0"/>
        <w:jc w:val="center"/>
        <w:rPr>
          <w:rFonts w:eastAsia="Batang"/>
        </w:rPr>
      </w:pPr>
      <w:r w:rsidRPr="00204805">
        <w:rPr>
          <w:rFonts w:eastAsia="Batang"/>
        </w:rPr>
        <w:lastRenderedPageBreak/>
        <w:t xml:space="preserve">Table 9-y </w:t>
      </w:r>
      <w:r w:rsidRPr="00204805">
        <w:rPr>
          <w:rFonts w:eastAsia="Batang" w:hint="eastAsia"/>
        </w:rPr>
        <w:t>—</w:t>
      </w:r>
      <w:r w:rsidRPr="00204805">
        <w:rPr>
          <w:rFonts w:eastAsia="Batang" w:hint="eastAsia"/>
        </w:rPr>
        <w:t xml:space="preserve"> </w:t>
      </w:r>
      <w:r w:rsidRPr="00204805">
        <w:rPr>
          <w:rFonts w:eastAsia="Batang"/>
        </w:rPr>
        <w:t>Channel Width subfield</w:t>
      </w:r>
    </w:p>
    <w:tbl>
      <w:tblPr>
        <w:tblStyle w:val="ae"/>
        <w:tblW w:w="0" w:type="auto"/>
        <w:tblInd w:w="1705" w:type="dxa"/>
        <w:tblLook w:val="04A0" w:firstRow="1" w:lastRow="0" w:firstColumn="1" w:lastColumn="0" w:noHBand="0" w:noVBand="1"/>
      </w:tblPr>
      <w:tblGrid>
        <w:gridCol w:w="2970"/>
        <w:gridCol w:w="3150"/>
      </w:tblGrid>
      <w:tr w:rsidR="00E505F2" w14:paraId="0B717990" w14:textId="77777777" w:rsidTr="005A0363">
        <w:trPr>
          <w:trHeight w:val="368"/>
        </w:trPr>
        <w:tc>
          <w:tcPr>
            <w:tcW w:w="2970" w:type="dxa"/>
          </w:tcPr>
          <w:p w14:paraId="6E14805F" w14:textId="77777777" w:rsidR="00E505F2" w:rsidRPr="00003D33" w:rsidRDefault="00E505F2" w:rsidP="005A0363">
            <w:pPr>
              <w:pStyle w:val="SP1290411"/>
              <w:spacing w:before="360" w:after="240"/>
              <w:rPr>
                <w:color w:val="000000"/>
                <w:sz w:val="18"/>
                <w:szCs w:val="18"/>
              </w:rPr>
            </w:pPr>
            <w:r w:rsidRPr="00003D33">
              <w:rPr>
                <w:color w:val="000000"/>
                <w:sz w:val="18"/>
                <w:szCs w:val="18"/>
              </w:rPr>
              <w:t>Value</w:t>
            </w:r>
          </w:p>
        </w:tc>
        <w:tc>
          <w:tcPr>
            <w:tcW w:w="3150" w:type="dxa"/>
          </w:tcPr>
          <w:p w14:paraId="238DA14B" w14:textId="77777777" w:rsidR="00E505F2" w:rsidRPr="00003D33" w:rsidRDefault="00E505F2" w:rsidP="005A0363">
            <w:pPr>
              <w:pStyle w:val="SP1290411"/>
              <w:spacing w:before="360" w:after="240"/>
              <w:rPr>
                <w:color w:val="000000"/>
                <w:sz w:val="18"/>
                <w:szCs w:val="18"/>
              </w:rPr>
            </w:pPr>
            <w:r w:rsidRPr="00003D33">
              <w:rPr>
                <w:color w:val="000000"/>
                <w:sz w:val="18"/>
                <w:szCs w:val="18"/>
              </w:rPr>
              <w:t>Meaning</w:t>
            </w:r>
          </w:p>
        </w:tc>
      </w:tr>
      <w:tr w:rsidR="00E505F2" w14:paraId="51B16840" w14:textId="77777777" w:rsidTr="005A0363">
        <w:trPr>
          <w:trHeight w:val="449"/>
        </w:trPr>
        <w:tc>
          <w:tcPr>
            <w:tcW w:w="2970" w:type="dxa"/>
          </w:tcPr>
          <w:p w14:paraId="1B514F73" w14:textId="77777777" w:rsidR="00E505F2" w:rsidRPr="00003D33" w:rsidRDefault="00E505F2" w:rsidP="005A0363">
            <w:pPr>
              <w:pStyle w:val="SP1290411"/>
              <w:spacing w:before="360" w:after="240"/>
              <w:rPr>
                <w:color w:val="000000"/>
                <w:sz w:val="20"/>
                <w:szCs w:val="20"/>
              </w:rPr>
            </w:pPr>
            <w:r>
              <w:rPr>
                <w:color w:val="000000"/>
                <w:sz w:val="20"/>
                <w:szCs w:val="20"/>
              </w:rPr>
              <w:t>0</w:t>
            </w:r>
          </w:p>
        </w:tc>
        <w:tc>
          <w:tcPr>
            <w:tcW w:w="3150" w:type="dxa"/>
          </w:tcPr>
          <w:p w14:paraId="1961A2DB" w14:textId="77777777" w:rsidR="00E505F2" w:rsidRPr="00003D33" w:rsidRDefault="00E505F2" w:rsidP="005A0363">
            <w:pPr>
              <w:pStyle w:val="SP1290411"/>
              <w:spacing w:before="360" w:after="240"/>
              <w:rPr>
                <w:color w:val="000000"/>
                <w:sz w:val="20"/>
                <w:szCs w:val="20"/>
              </w:rPr>
            </w:pPr>
            <w:r>
              <w:rPr>
                <w:color w:val="000000"/>
                <w:sz w:val="20"/>
                <w:szCs w:val="20"/>
              </w:rPr>
              <w:t>20 MHz</w:t>
            </w:r>
          </w:p>
        </w:tc>
      </w:tr>
      <w:tr w:rsidR="00E505F2" w14:paraId="56F8A7B7" w14:textId="77777777" w:rsidTr="005A0363">
        <w:tc>
          <w:tcPr>
            <w:tcW w:w="2970" w:type="dxa"/>
          </w:tcPr>
          <w:p w14:paraId="1DF93E09" w14:textId="77777777" w:rsidR="00E505F2" w:rsidRPr="00003D33" w:rsidRDefault="00E505F2" w:rsidP="005A0363">
            <w:pPr>
              <w:pStyle w:val="SP1290411"/>
              <w:spacing w:before="360" w:after="240"/>
              <w:rPr>
                <w:color w:val="000000"/>
                <w:sz w:val="20"/>
                <w:szCs w:val="20"/>
              </w:rPr>
            </w:pPr>
            <w:r>
              <w:rPr>
                <w:color w:val="000000"/>
                <w:sz w:val="20"/>
                <w:szCs w:val="20"/>
              </w:rPr>
              <w:t>1</w:t>
            </w:r>
          </w:p>
        </w:tc>
        <w:tc>
          <w:tcPr>
            <w:tcW w:w="3150" w:type="dxa"/>
          </w:tcPr>
          <w:p w14:paraId="7DCDB07D" w14:textId="77777777" w:rsidR="00E505F2" w:rsidRPr="00003D33" w:rsidRDefault="00E505F2" w:rsidP="005A0363">
            <w:pPr>
              <w:pStyle w:val="SP1290411"/>
              <w:spacing w:before="360" w:after="240"/>
              <w:rPr>
                <w:color w:val="000000"/>
                <w:sz w:val="20"/>
                <w:szCs w:val="20"/>
              </w:rPr>
            </w:pPr>
            <w:r>
              <w:rPr>
                <w:color w:val="000000"/>
                <w:sz w:val="20"/>
                <w:szCs w:val="20"/>
              </w:rPr>
              <w:t>40 MHz</w:t>
            </w:r>
          </w:p>
        </w:tc>
      </w:tr>
      <w:tr w:rsidR="00E505F2" w14:paraId="60485D03" w14:textId="77777777" w:rsidTr="005A0363">
        <w:tc>
          <w:tcPr>
            <w:tcW w:w="2970" w:type="dxa"/>
          </w:tcPr>
          <w:p w14:paraId="1C46FE82" w14:textId="77777777" w:rsidR="00E505F2" w:rsidRPr="00003D33" w:rsidRDefault="00E505F2" w:rsidP="005A0363">
            <w:pPr>
              <w:pStyle w:val="SP1290411"/>
              <w:spacing w:before="360" w:after="240"/>
              <w:rPr>
                <w:color w:val="000000"/>
                <w:sz w:val="20"/>
                <w:szCs w:val="20"/>
              </w:rPr>
            </w:pPr>
            <w:r>
              <w:rPr>
                <w:color w:val="000000"/>
                <w:sz w:val="20"/>
                <w:szCs w:val="20"/>
              </w:rPr>
              <w:t>2</w:t>
            </w:r>
          </w:p>
        </w:tc>
        <w:tc>
          <w:tcPr>
            <w:tcW w:w="3150" w:type="dxa"/>
          </w:tcPr>
          <w:p w14:paraId="6A9E91B3" w14:textId="77777777" w:rsidR="00E505F2" w:rsidRPr="00003D33" w:rsidRDefault="00E505F2" w:rsidP="005A0363">
            <w:pPr>
              <w:pStyle w:val="SP1290411"/>
              <w:spacing w:before="360" w:after="240"/>
              <w:rPr>
                <w:color w:val="000000"/>
                <w:sz w:val="20"/>
                <w:szCs w:val="20"/>
              </w:rPr>
            </w:pPr>
            <w:r>
              <w:rPr>
                <w:color w:val="000000"/>
                <w:sz w:val="20"/>
                <w:szCs w:val="20"/>
              </w:rPr>
              <w:t>80 MHz</w:t>
            </w:r>
          </w:p>
        </w:tc>
      </w:tr>
      <w:tr w:rsidR="00E505F2" w14:paraId="424B9574" w14:textId="77777777" w:rsidTr="005A0363">
        <w:tc>
          <w:tcPr>
            <w:tcW w:w="2970" w:type="dxa"/>
          </w:tcPr>
          <w:p w14:paraId="532525E3" w14:textId="77777777" w:rsidR="00E505F2" w:rsidRPr="00003D33" w:rsidRDefault="00E505F2" w:rsidP="005A0363">
            <w:pPr>
              <w:pStyle w:val="SP1290411"/>
              <w:spacing w:before="360" w:after="240"/>
              <w:jc w:val="both"/>
              <w:rPr>
                <w:color w:val="000000"/>
                <w:sz w:val="20"/>
                <w:szCs w:val="20"/>
              </w:rPr>
            </w:pPr>
            <w:r>
              <w:rPr>
                <w:color w:val="000000"/>
                <w:sz w:val="20"/>
                <w:szCs w:val="20"/>
              </w:rPr>
              <w:t>3</w:t>
            </w:r>
          </w:p>
        </w:tc>
        <w:tc>
          <w:tcPr>
            <w:tcW w:w="3150" w:type="dxa"/>
          </w:tcPr>
          <w:p w14:paraId="532B6196" w14:textId="77777777" w:rsidR="00E505F2" w:rsidRPr="00003D33" w:rsidRDefault="00E505F2" w:rsidP="005A0363">
            <w:pPr>
              <w:pStyle w:val="SP1290411"/>
              <w:spacing w:before="360" w:after="240"/>
              <w:jc w:val="both"/>
              <w:rPr>
                <w:color w:val="000000"/>
                <w:sz w:val="20"/>
                <w:szCs w:val="20"/>
              </w:rPr>
            </w:pPr>
            <w:r>
              <w:rPr>
                <w:color w:val="000000"/>
                <w:sz w:val="20"/>
                <w:szCs w:val="20"/>
              </w:rPr>
              <w:t>160 MHz</w:t>
            </w:r>
          </w:p>
        </w:tc>
      </w:tr>
      <w:tr w:rsidR="00E505F2" w14:paraId="25A5B56A" w14:textId="77777777" w:rsidTr="005A0363">
        <w:tc>
          <w:tcPr>
            <w:tcW w:w="2970" w:type="dxa"/>
          </w:tcPr>
          <w:p w14:paraId="68B15470" w14:textId="77777777" w:rsidR="00E505F2" w:rsidRPr="00003D33" w:rsidRDefault="00E505F2" w:rsidP="005A0363">
            <w:pPr>
              <w:pStyle w:val="SP1290411"/>
              <w:spacing w:before="360" w:after="240"/>
              <w:rPr>
                <w:color w:val="000000"/>
                <w:sz w:val="20"/>
                <w:szCs w:val="20"/>
              </w:rPr>
            </w:pPr>
            <w:r>
              <w:rPr>
                <w:color w:val="000000"/>
                <w:sz w:val="20"/>
                <w:szCs w:val="20"/>
              </w:rPr>
              <w:t>4</w:t>
            </w:r>
          </w:p>
        </w:tc>
        <w:tc>
          <w:tcPr>
            <w:tcW w:w="3150" w:type="dxa"/>
          </w:tcPr>
          <w:p w14:paraId="76012998" w14:textId="77777777" w:rsidR="00E505F2" w:rsidRPr="00003D33" w:rsidRDefault="00E505F2" w:rsidP="005A0363">
            <w:pPr>
              <w:pStyle w:val="SP1290411"/>
              <w:spacing w:before="360" w:after="240"/>
              <w:rPr>
                <w:color w:val="000000"/>
                <w:sz w:val="20"/>
                <w:szCs w:val="20"/>
              </w:rPr>
            </w:pPr>
            <w:r>
              <w:rPr>
                <w:color w:val="000000"/>
                <w:sz w:val="20"/>
                <w:szCs w:val="20"/>
              </w:rPr>
              <w:t>320 MHz</w:t>
            </w:r>
          </w:p>
        </w:tc>
      </w:tr>
      <w:tr w:rsidR="00E505F2" w14:paraId="282DFBEF" w14:textId="77777777" w:rsidTr="005A0363">
        <w:trPr>
          <w:trHeight w:val="215"/>
        </w:trPr>
        <w:tc>
          <w:tcPr>
            <w:tcW w:w="2970" w:type="dxa"/>
          </w:tcPr>
          <w:p w14:paraId="612D6D76" w14:textId="77777777" w:rsidR="00E505F2" w:rsidRDefault="00E505F2" w:rsidP="005A0363">
            <w:pPr>
              <w:pStyle w:val="SP1290411"/>
              <w:spacing w:before="360" w:after="240"/>
              <w:rPr>
                <w:color w:val="000000"/>
                <w:sz w:val="20"/>
                <w:szCs w:val="20"/>
              </w:rPr>
            </w:pPr>
            <w:r>
              <w:rPr>
                <w:color w:val="000000"/>
                <w:sz w:val="20"/>
                <w:szCs w:val="20"/>
              </w:rPr>
              <w:t>5 to 7</w:t>
            </w:r>
          </w:p>
        </w:tc>
        <w:tc>
          <w:tcPr>
            <w:tcW w:w="3150" w:type="dxa"/>
          </w:tcPr>
          <w:p w14:paraId="26CD2C6C" w14:textId="77777777" w:rsidR="00E505F2" w:rsidRDefault="00E505F2" w:rsidP="005A0363">
            <w:pPr>
              <w:pStyle w:val="SP1290411"/>
              <w:spacing w:before="360" w:after="240"/>
              <w:rPr>
                <w:color w:val="000000"/>
                <w:sz w:val="20"/>
                <w:szCs w:val="20"/>
              </w:rPr>
            </w:pPr>
            <w:r>
              <w:rPr>
                <w:color w:val="000000"/>
                <w:sz w:val="20"/>
                <w:szCs w:val="20"/>
              </w:rPr>
              <w:t>Reserved</w:t>
            </w:r>
          </w:p>
        </w:tc>
      </w:tr>
    </w:tbl>
    <w:p w14:paraId="0726CB5B" w14:textId="77777777" w:rsidR="00E505F2" w:rsidRDefault="00E505F2" w:rsidP="00E505F2">
      <w:pPr>
        <w:pStyle w:val="Default"/>
        <w:rPr>
          <w:b/>
          <w:bCs/>
          <w:i/>
          <w:iCs/>
          <w:highlight w:val="yellow"/>
        </w:rPr>
      </w:pPr>
    </w:p>
    <w:p w14:paraId="76541921" w14:textId="77777777" w:rsidR="00E505F2" w:rsidRDefault="00E505F2" w:rsidP="00E505F2">
      <w:pPr>
        <w:pStyle w:val="Default"/>
        <w:rPr>
          <w:b/>
          <w:bCs/>
          <w:i/>
          <w:iCs/>
          <w:highlight w:val="yellow"/>
        </w:rPr>
      </w:pPr>
    </w:p>
    <w:p w14:paraId="1354F43D" w14:textId="77777777" w:rsidR="00E505F2" w:rsidRPr="005A3B85" w:rsidRDefault="00E505F2" w:rsidP="00E505F2">
      <w:pPr>
        <w:autoSpaceDE w:val="0"/>
        <w:autoSpaceDN w:val="0"/>
        <w:adjustRightInd w:val="0"/>
        <w:jc w:val="left"/>
        <w:rPr>
          <w:b/>
          <w:bCs/>
          <w:color w:val="000000"/>
          <w:sz w:val="20"/>
        </w:rPr>
      </w:pPr>
      <w:proofErr w:type="spellStart"/>
      <w:r w:rsidRPr="00FB5AAA">
        <w:rPr>
          <w:b/>
          <w:bCs/>
          <w:i/>
          <w:iCs/>
          <w:highlight w:val="yellow"/>
        </w:rPr>
        <w:t>TGbe</w:t>
      </w:r>
      <w:proofErr w:type="spellEnd"/>
      <w:r w:rsidRPr="00FB5AAA">
        <w:rPr>
          <w:b/>
          <w:bCs/>
          <w:i/>
          <w:iCs/>
          <w:highlight w:val="yellow"/>
        </w:rPr>
        <w:t xml:space="preserve"> editor: add the following </w:t>
      </w:r>
      <w:r>
        <w:rPr>
          <w:b/>
          <w:bCs/>
          <w:i/>
          <w:iCs/>
          <w:highlight w:val="yellow"/>
        </w:rPr>
        <w:t>paragraphs</w:t>
      </w:r>
      <w:r w:rsidRPr="00FB5AAA">
        <w:rPr>
          <w:b/>
          <w:bCs/>
          <w:i/>
          <w:iCs/>
          <w:highlight w:val="yellow"/>
        </w:rPr>
        <w:t xml:space="preserve"> in </w:t>
      </w:r>
      <w:r w:rsidRPr="005A3B85">
        <w:rPr>
          <w:b/>
          <w:bCs/>
          <w:i/>
          <w:iCs/>
          <w:highlight w:val="yellow"/>
        </w:rPr>
        <w:t>35.2.1.2.3 (Non-AP STA behaviour):</w:t>
      </w:r>
      <w:ins w:id="15" w:author="Liwen Chu" w:date="2021-08-10T22:07:00Z">
        <w:r w:rsidRPr="00307A4E">
          <w:rPr>
            <w:rFonts w:ascii="TimesNewRoman" w:eastAsia="Arial,Bold" w:hAnsi="TimesNewRoman" w:cs="TimesNewRoman"/>
            <w:sz w:val="20"/>
            <w:highlight w:val="yellow"/>
          </w:rPr>
          <w:t xml:space="preserve"> </w:t>
        </w:r>
      </w:ins>
    </w:p>
    <w:p w14:paraId="3D2A7558" w14:textId="77777777" w:rsidR="00E505F2" w:rsidRDefault="00E505F2" w:rsidP="00E505F2">
      <w:pPr>
        <w:autoSpaceDE w:val="0"/>
        <w:autoSpaceDN w:val="0"/>
        <w:adjustRightInd w:val="0"/>
        <w:jc w:val="left"/>
        <w:rPr>
          <w:rStyle w:val="SC19323589"/>
        </w:rPr>
      </w:pPr>
    </w:p>
    <w:p w14:paraId="20E478C1" w14:textId="77777777" w:rsidR="00E505F2" w:rsidRDefault="00E505F2" w:rsidP="00E505F2">
      <w:pPr>
        <w:autoSpaceDE w:val="0"/>
        <w:autoSpaceDN w:val="0"/>
        <w:adjustRightInd w:val="0"/>
        <w:jc w:val="left"/>
        <w:rPr>
          <w:rStyle w:val="SC19323589"/>
        </w:rPr>
      </w:pPr>
      <w:r>
        <w:rPr>
          <w:rStyle w:val="SC19323589"/>
        </w:rPr>
        <w:t xml:space="preserve">35.2.1.2.3 Non-AP STA </w:t>
      </w:r>
      <w:proofErr w:type="spellStart"/>
      <w:r>
        <w:rPr>
          <w:rStyle w:val="SC19323589"/>
        </w:rPr>
        <w:t>behavior</w:t>
      </w:r>
      <w:proofErr w:type="spellEnd"/>
    </w:p>
    <w:p w14:paraId="77F93809" w14:textId="2BE233CD" w:rsidR="00E505F2" w:rsidRPr="005A3B85" w:rsidRDefault="00E505F2" w:rsidP="00E505F2">
      <w:pPr>
        <w:pStyle w:val="SP19295306"/>
        <w:spacing w:before="480" w:after="240"/>
        <w:rPr>
          <w:color w:val="000000"/>
          <w:sz w:val="20"/>
        </w:rPr>
      </w:pPr>
      <w:r w:rsidRPr="005A3B85">
        <w:rPr>
          <w:color w:val="000000"/>
          <w:sz w:val="20"/>
        </w:rPr>
        <w:t xml:space="preserve">If a non-AP STA </w:t>
      </w:r>
      <w:r w:rsidRPr="00FB5AAA">
        <w:rPr>
          <w:color w:val="000000"/>
          <w:sz w:val="20"/>
        </w:rPr>
        <w:t>with dot11EHTTXOPSharingTFOptionImplemented equal to true</w:t>
      </w:r>
      <w:r>
        <w:rPr>
          <w:color w:val="000000"/>
          <w:sz w:val="20"/>
        </w:rPr>
        <w:t xml:space="preserve"> received the </w:t>
      </w:r>
      <w:r w:rsidRPr="0029630D">
        <w:rPr>
          <w:color w:val="000000"/>
          <w:sz w:val="20"/>
        </w:rPr>
        <w:t xml:space="preserve">EHT Capabilities element </w:t>
      </w:r>
      <w:r>
        <w:rPr>
          <w:color w:val="000000"/>
          <w:sz w:val="20"/>
        </w:rPr>
        <w:t xml:space="preserve">with </w:t>
      </w:r>
      <w:r w:rsidR="005B7E84">
        <w:rPr>
          <w:color w:val="000000"/>
          <w:sz w:val="20"/>
        </w:rPr>
        <w:t xml:space="preserve">the </w:t>
      </w:r>
      <w:r w:rsidRPr="0029630D">
        <w:rPr>
          <w:color w:val="000000"/>
          <w:sz w:val="20"/>
        </w:rPr>
        <w:t xml:space="preserve">Triggered TXOP Sharing Support subfield in </w:t>
      </w:r>
      <w:r w:rsidR="005B7E84">
        <w:rPr>
          <w:color w:val="000000"/>
          <w:sz w:val="20"/>
        </w:rPr>
        <w:t xml:space="preserve">the </w:t>
      </w:r>
      <w:r w:rsidRPr="0029630D">
        <w:rPr>
          <w:color w:val="000000"/>
          <w:sz w:val="20"/>
        </w:rPr>
        <w:t xml:space="preserve">EHT Capabilities element </w:t>
      </w:r>
      <w:r>
        <w:rPr>
          <w:color w:val="000000"/>
          <w:sz w:val="20"/>
        </w:rPr>
        <w:t xml:space="preserve">equal </w:t>
      </w:r>
      <w:r w:rsidRPr="0029630D">
        <w:rPr>
          <w:color w:val="000000"/>
          <w:sz w:val="20"/>
        </w:rPr>
        <w:t>to 1</w:t>
      </w:r>
      <w:r>
        <w:rPr>
          <w:color w:val="000000"/>
          <w:sz w:val="20"/>
        </w:rPr>
        <w:t xml:space="preserve"> from its associated AP</w:t>
      </w:r>
      <w:r w:rsidRPr="005A3B85">
        <w:rPr>
          <w:color w:val="000000"/>
          <w:sz w:val="20"/>
        </w:rPr>
        <w:t xml:space="preserve">, the non-AP STA may deliver </w:t>
      </w:r>
      <w:r w:rsidR="00990AD2">
        <w:rPr>
          <w:color w:val="000000"/>
          <w:sz w:val="20"/>
        </w:rPr>
        <w:t xml:space="preserve">a </w:t>
      </w:r>
      <w:r w:rsidRPr="005A3B85">
        <w:rPr>
          <w:color w:val="000000"/>
          <w:sz w:val="20"/>
        </w:rPr>
        <w:t xml:space="preserve">TXOP sharing duration request to its associated AP to assist the AP in allocating resources for TXOP sharing operation. </w:t>
      </w:r>
    </w:p>
    <w:p w14:paraId="2EE7ACC1" w14:textId="3A035F70" w:rsidR="00E505F2" w:rsidRPr="005A3B85" w:rsidRDefault="00E505F2" w:rsidP="00E505F2">
      <w:pPr>
        <w:pStyle w:val="SP19295306"/>
        <w:spacing w:before="480" w:after="240"/>
        <w:rPr>
          <w:color w:val="000000"/>
          <w:sz w:val="20"/>
        </w:rPr>
      </w:pPr>
      <w:r w:rsidRPr="005A3B85">
        <w:rPr>
          <w:color w:val="000000"/>
          <w:sz w:val="20"/>
        </w:rPr>
        <w:t xml:space="preserve">After receiving the soliciting BSRP Trigger frame, a non-AP STA </w:t>
      </w:r>
      <w:r w:rsidRPr="00FB5AAA">
        <w:rPr>
          <w:color w:val="000000"/>
          <w:sz w:val="20"/>
        </w:rPr>
        <w:t>with dot11EHTTXOPS</w:t>
      </w:r>
      <w:r w:rsidR="00990AD2">
        <w:rPr>
          <w:color w:val="000000"/>
          <w:sz w:val="20"/>
        </w:rPr>
        <w:t>haringTFOptionImplemented equal</w:t>
      </w:r>
      <w:r w:rsidRPr="00FB5AAA">
        <w:rPr>
          <w:color w:val="000000"/>
          <w:sz w:val="20"/>
        </w:rPr>
        <w:t xml:space="preserve"> to true</w:t>
      </w:r>
      <w:r>
        <w:rPr>
          <w:color w:val="000000"/>
          <w:sz w:val="20"/>
        </w:rPr>
        <w:t xml:space="preserve"> may transmit</w:t>
      </w:r>
      <w:r w:rsidR="00990AD2">
        <w:rPr>
          <w:color w:val="000000"/>
          <w:sz w:val="20"/>
        </w:rPr>
        <w:t xml:space="preserve"> a</w:t>
      </w:r>
      <w:r>
        <w:rPr>
          <w:color w:val="000000"/>
          <w:sz w:val="20"/>
        </w:rPr>
        <w:t xml:space="preserve"> </w:t>
      </w:r>
      <w:proofErr w:type="spellStart"/>
      <w:r>
        <w:rPr>
          <w:color w:val="000000"/>
          <w:sz w:val="20"/>
        </w:rPr>
        <w:t>QoS</w:t>
      </w:r>
      <w:proofErr w:type="spellEnd"/>
      <w:r>
        <w:rPr>
          <w:color w:val="000000"/>
          <w:sz w:val="20"/>
        </w:rPr>
        <w:t xml:space="preserve"> Null frame with </w:t>
      </w:r>
      <w:r w:rsidRPr="005A3B85">
        <w:rPr>
          <w:color w:val="000000"/>
          <w:sz w:val="20"/>
        </w:rPr>
        <w:t xml:space="preserve">TXOP Sharing Resource Request subfield as defined in 9.2.4.7.11 (TXOP </w:t>
      </w:r>
      <w:r w:rsidR="005B7E84">
        <w:rPr>
          <w:color w:val="000000"/>
          <w:sz w:val="20"/>
        </w:rPr>
        <w:t>sharing r</w:t>
      </w:r>
      <w:r w:rsidRPr="005A3B85">
        <w:rPr>
          <w:color w:val="000000"/>
          <w:sz w:val="20"/>
        </w:rPr>
        <w:t xml:space="preserve">esource </w:t>
      </w:r>
      <w:r w:rsidR="005B7E84">
        <w:rPr>
          <w:color w:val="000000"/>
          <w:sz w:val="20"/>
        </w:rPr>
        <w:t>r</w:t>
      </w:r>
      <w:r w:rsidRPr="005A3B85">
        <w:rPr>
          <w:color w:val="000000"/>
          <w:sz w:val="20"/>
        </w:rPr>
        <w:t>equest).</w:t>
      </w:r>
    </w:p>
    <w:p w14:paraId="08DB28C8" w14:textId="77777777" w:rsidR="00E505F2" w:rsidRPr="005A3B85" w:rsidRDefault="00E505F2" w:rsidP="00E505F2">
      <w:pPr>
        <w:pStyle w:val="Default"/>
        <w:rPr>
          <w:sz w:val="20"/>
        </w:rPr>
      </w:pPr>
    </w:p>
    <w:p w14:paraId="5AB82AC4" w14:textId="722A07BD" w:rsidR="00E505F2" w:rsidRPr="00742C50" w:rsidRDefault="00E505F2" w:rsidP="00E505F2">
      <w:pPr>
        <w:pStyle w:val="Default"/>
      </w:pPr>
      <w:r w:rsidRPr="005A3B85">
        <w:rPr>
          <w:sz w:val="20"/>
        </w:rPr>
        <w:t>When associated with an AP from which the EHT Capabilities element with</w:t>
      </w:r>
      <w:r w:rsidR="005B7E84">
        <w:rPr>
          <w:sz w:val="20"/>
        </w:rPr>
        <w:t xml:space="preserve"> the</w:t>
      </w:r>
      <w:r w:rsidRPr="005A3B85">
        <w:rPr>
          <w:sz w:val="20"/>
        </w:rPr>
        <w:t xml:space="preserve"> Triggered TXOP Sharing Support subfield in </w:t>
      </w:r>
      <w:r w:rsidR="005B7E84">
        <w:rPr>
          <w:sz w:val="20"/>
        </w:rPr>
        <w:t xml:space="preserve">the </w:t>
      </w:r>
      <w:r w:rsidRPr="005A3B85">
        <w:rPr>
          <w:sz w:val="20"/>
        </w:rPr>
        <w:t>EHT Capabilities element equ</w:t>
      </w:r>
      <w:r w:rsidR="005B7E84">
        <w:rPr>
          <w:sz w:val="20"/>
        </w:rPr>
        <w:t>a</w:t>
      </w:r>
      <w:r w:rsidRPr="005A3B85">
        <w:rPr>
          <w:sz w:val="20"/>
        </w:rPr>
        <w:t>l to 1 is received, a non-AP STA with dot11EHTTXOPSharingTFOptionImplemented equal to true</w:t>
      </w:r>
      <w:r w:rsidR="00990AD2">
        <w:rPr>
          <w:sz w:val="20"/>
        </w:rPr>
        <w:t>,</w:t>
      </w:r>
      <w:r w:rsidRPr="005A3B85">
        <w:rPr>
          <w:sz w:val="20"/>
        </w:rPr>
        <w:t xml:space="preserve"> may deli</w:t>
      </w:r>
      <w:bookmarkStart w:id="16" w:name="_GoBack"/>
      <w:bookmarkEnd w:id="16"/>
      <w:r w:rsidRPr="005A3B85">
        <w:rPr>
          <w:sz w:val="20"/>
        </w:rPr>
        <w:t xml:space="preserve">ver </w:t>
      </w:r>
      <w:proofErr w:type="spellStart"/>
      <w:r w:rsidRPr="005A3B85">
        <w:rPr>
          <w:sz w:val="20"/>
        </w:rPr>
        <w:t>QoS</w:t>
      </w:r>
      <w:proofErr w:type="spellEnd"/>
      <w:r w:rsidRPr="005A3B85">
        <w:rPr>
          <w:sz w:val="20"/>
        </w:rPr>
        <w:t xml:space="preserve"> Null</w:t>
      </w:r>
      <w:r>
        <w:rPr>
          <w:sz w:val="20"/>
        </w:rPr>
        <w:t>/Data</w:t>
      </w:r>
      <w:r w:rsidRPr="005A3B85">
        <w:rPr>
          <w:sz w:val="20"/>
        </w:rPr>
        <w:t xml:space="preserve"> frame with TXOP Sharing Resource Request subfield </w:t>
      </w:r>
      <w:r w:rsidR="00990AD2">
        <w:rPr>
          <w:sz w:val="20"/>
        </w:rPr>
        <w:t>as defined in 9.2.4.7.11 (TXOP sharing resource r</w:t>
      </w:r>
      <w:r w:rsidRPr="005A3B85">
        <w:rPr>
          <w:sz w:val="20"/>
        </w:rPr>
        <w:t>equest) that is not carried in EHT TB PPDU or HE TB PPDU.</w:t>
      </w:r>
      <w:ins w:id="17" w:author="Liyunbo" w:date="2022-08-04T09:43:00Z">
        <w:r w:rsidR="00726FF1">
          <w:rPr>
            <w:sz w:val="20"/>
          </w:rPr>
          <w:t xml:space="preserve"> </w:t>
        </w:r>
        <w:r w:rsidR="00726FF1" w:rsidRPr="00726FF1">
          <w:rPr>
            <w:sz w:val="18"/>
            <w:szCs w:val="18"/>
          </w:rPr>
          <w:t>(</w:t>
        </w:r>
        <w:r w:rsidR="00726FF1">
          <w:rPr>
            <w:sz w:val="18"/>
            <w:szCs w:val="18"/>
          </w:rPr>
          <w:t>#</w:t>
        </w:r>
        <w:r w:rsidR="00726FF1" w:rsidRPr="00726FF1">
          <w:rPr>
            <w:rFonts w:eastAsia="Times New Roman"/>
            <w:sz w:val="18"/>
            <w:szCs w:val="18"/>
          </w:rPr>
          <w:t>10727</w:t>
        </w:r>
        <w:r w:rsidR="00726FF1" w:rsidRPr="00726FF1">
          <w:rPr>
            <w:sz w:val="18"/>
            <w:szCs w:val="18"/>
          </w:rPr>
          <w:t>)</w:t>
        </w:r>
      </w:ins>
    </w:p>
    <w:p w14:paraId="1C2D48E8" w14:textId="77777777" w:rsidR="00E505F2" w:rsidRDefault="00E505F2" w:rsidP="002B1A82">
      <w:pPr>
        <w:rPr>
          <w:sz w:val="16"/>
        </w:rPr>
      </w:pPr>
    </w:p>
    <w:sectPr w:rsidR="00E505F2"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B41FA" w14:textId="77777777" w:rsidR="00F74506" w:rsidRDefault="00F74506">
      <w:r>
        <w:separator/>
      </w:r>
    </w:p>
  </w:endnote>
  <w:endnote w:type="continuationSeparator" w:id="0">
    <w:p w14:paraId="2CB5D873" w14:textId="77777777" w:rsidR="00F74506" w:rsidRDefault="00F7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5A0363" w:rsidRPr="00DF3474" w:rsidRDefault="005A0363">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990AD2">
      <w:rPr>
        <w:noProof/>
        <w:lang w:val="fr-FR"/>
      </w:rPr>
      <w:t>9</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5A0363" w:rsidRPr="00DF3474" w:rsidRDefault="005A0363">
    <w:pPr>
      <w:rPr>
        <w:lang w:val="fr-FR"/>
      </w:rPr>
    </w:pPr>
  </w:p>
  <w:p w14:paraId="0DD4053E" w14:textId="77777777" w:rsidR="005A0363" w:rsidRDefault="005A0363"/>
  <w:p w14:paraId="561B2215" w14:textId="77777777" w:rsidR="005A0363" w:rsidRDefault="005A0363"/>
  <w:p w14:paraId="209D6FB8" w14:textId="77777777" w:rsidR="005A0363" w:rsidRDefault="005A0363"/>
  <w:p w14:paraId="73251C5E" w14:textId="77777777" w:rsidR="005A0363" w:rsidRDefault="005A03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96813" w14:textId="77777777" w:rsidR="00F74506" w:rsidRDefault="00F74506">
      <w:r>
        <w:separator/>
      </w:r>
    </w:p>
  </w:footnote>
  <w:footnote w:type="continuationSeparator" w:id="0">
    <w:p w14:paraId="50457DA8" w14:textId="77777777" w:rsidR="00F74506" w:rsidRDefault="00F74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9B288FE" w:rsidR="005A0363" w:rsidRDefault="005A0363">
    <w:pPr>
      <w:pStyle w:val="a5"/>
      <w:tabs>
        <w:tab w:val="clear" w:pos="6480"/>
        <w:tab w:val="center" w:pos="4680"/>
        <w:tab w:val="right" w:pos="9360"/>
      </w:tabs>
    </w:pPr>
    <w:r>
      <w:fldChar w:fldCharType="begin"/>
    </w:r>
    <w:r>
      <w:instrText xml:space="preserve"> DATE  \@ "MMMM yyyy"  \* MERGEFORMAT </w:instrText>
    </w:r>
    <w:r>
      <w:fldChar w:fldCharType="separate"/>
    </w:r>
    <w:r w:rsidR="00D647D4">
      <w:rPr>
        <w:noProof/>
      </w:rPr>
      <w:t>August 2022</w:t>
    </w:r>
    <w:r>
      <w:fldChar w:fldCharType="end"/>
    </w:r>
    <w:r>
      <w:tab/>
    </w:r>
    <w:r>
      <w:tab/>
    </w:r>
    <w:fldSimple w:instr=" TITLE  \* MERGEFORMAT ">
      <w:r>
        <w:t xml:space="preserve">doc.: IEEE </w:t>
      </w:r>
      <w:r w:rsidR="0080101F">
        <w:t>802.11-22/1264</w:t>
      </w:r>
      <w:r>
        <w:t>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303C8B"/>
    <w:multiLevelType w:val="multilevel"/>
    <w:tmpl w:val="9B80E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B07ED9"/>
    <w:multiLevelType w:val="hybridMultilevel"/>
    <w:tmpl w:val="335EF190"/>
    <w:lvl w:ilvl="0" w:tplc="9D3E02F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694D7CBB"/>
    <w:multiLevelType w:val="hybridMultilevel"/>
    <w:tmpl w:val="EACC2702"/>
    <w:lvl w:ilvl="0" w:tplc="BD68D5BA">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7EB23DCE"/>
    <w:multiLevelType w:val="hybridMultilevel"/>
    <w:tmpl w:val="E5E6655C"/>
    <w:lvl w:ilvl="0" w:tplc="7728C5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2"/>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yunbo">
    <w15:presenceInfo w15:providerId="AD" w15:userId="S-1-5-21-147214757-305610072-1517763936-616271"/>
  </w15:person>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00A7"/>
    <w:rsid w:val="00002781"/>
    <w:rsid w:val="00002A96"/>
    <w:rsid w:val="00002B6A"/>
    <w:rsid w:val="00003D2D"/>
    <w:rsid w:val="00004683"/>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4269"/>
    <w:rsid w:val="00025D3B"/>
    <w:rsid w:val="00025F24"/>
    <w:rsid w:val="0002651F"/>
    <w:rsid w:val="00026850"/>
    <w:rsid w:val="00026ACD"/>
    <w:rsid w:val="0002714F"/>
    <w:rsid w:val="0002756A"/>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0E55"/>
    <w:rsid w:val="00061BF1"/>
    <w:rsid w:val="00061C3D"/>
    <w:rsid w:val="0006290F"/>
    <w:rsid w:val="00065B02"/>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470E"/>
    <w:rsid w:val="00084B69"/>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723"/>
    <w:rsid w:val="000B784B"/>
    <w:rsid w:val="000B79CD"/>
    <w:rsid w:val="000C02DA"/>
    <w:rsid w:val="000C2EF6"/>
    <w:rsid w:val="000C4C38"/>
    <w:rsid w:val="000C5F3E"/>
    <w:rsid w:val="000C6544"/>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4E52"/>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2E32"/>
    <w:rsid w:val="00155F03"/>
    <w:rsid w:val="00157AE7"/>
    <w:rsid w:val="001603D0"/>
    <w:rsid w:val="00160858"/>
    <w:rsid w:val="00160E79"/>
    <w:rsid w:val="001610A7"/>
    <w:rsid w:val="00162976"/>
    <w:rsid w:val="00162B1A"/>
    <w:rsid w:val="00162B2C"/>
    <w:rsid w:val="00164271"/>
    <w:rsid w:val="00164A98"/>
    <w:rsid w:val="00164C75"/>
    <w:rsid w:val="00165164"/>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80D46"/>
    <w:rsid w:val="0018164D"/>
    <w:rsid w:val="00181A74"/>
    <w:rsid w:val="001838C6"/>
    <w:rsid w:val="00184827"/>
    <w:rsid w:val="00185986"/>
    <w:rsid w:val="00190686"/>
    <w:rsid w:val="001911EC"/>
    <w:rsid w:val="00191CD7"/>
    <w:rsid w:val="00192A58"/>
    <w:rsid w:val="00192A5B"/>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55DA"/>
    <w:rsid w:val="001B6471"/>
    <w:rsid w:val="001B68EE"/>
    <w:rsid w:val="001B76FE"/>
    <w:rsid w:val="001C1ADC"/>
    <w:rsid w:val="001C34F7"/>
    <w:rsid w:val="001C44AC"/>
    <w:rsid w:val="001C46A2"/>
    <w:rsid w:val="001C5AFD"/>
    <w:rsid w:val="001C6548"/>
    <w:rsid w:val="001C685B"/>
    <w:rsid w:val="001C7EAD"/>
    <w:rsid w:val="001D11EB"/>
    <w:rsid w:val="001D39F8"/>
    <w:rsid w:val="001D3C40"/>
    <w:rsid w:val="001D4203"/>
    <w:rsid w:val="001D4DF9"/>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CE5"/>
    <w:rsid w:val="00216535"/>
    <w:rsid w:val="00216D1C"/>
    <w:rsid w:val="00216EF4"/>
    <w:rsid w:val="00217BB3"/>
    <w:rsid w:val="002210FF"/>
    <w:rsid w:val="00221B16"/>
    <w:rsid w:val="002220B7"/>
    <w:rsid w:val="00222B2D"/>
    <w:rsid w:val="00222EFA"/>
    <w:rsid w:val="002232DE"/>
    <w:rsid w:val="00227A5D"/>
    <w:rsid w:val="00230372"/>
    <w:rsid w:val="0023042E"/>
    <w:rsid w:val="00231FFE"/>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0650"/>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242"/>
    <w:rsid w:val="002E6B14"/>
    <w:rsid w:val="002E7044"/>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2617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2CC"/>
    <w:rsid w:val="0035042C"/>
    <w:rsid w:val="00351EEE"/>
    <w:rsid w:val="00352343"/>
    <w:rsid w:val="00353808"/>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4B55"/>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975"/>
    <w:rsid w:val="003B5CC8"/>
    <w:rsid w:val="003C1D44"/>
    <w:rsid w:val="003C3DAD"/>
    <w:rsid w:val="003C476F"/>
    <w:rsid w:val="003D0DB8"/>
    <w:rsid w:val="003D1229"/>
    <w:rsid w:val="003D1C3B"/>
    <w:rsid w:val="003D332C"/>
    <w:rsid w:val="003D5CB0"/>
    <w:rsid w:val="003D7D34"/>
    <w:rsid w:val="003E013D"/>
    <w:rsid w:val="003E01F3"/>
    <w:rsid w:val="003E112F"/>
    <w:rsid w:val="003E2843"/>
    <w:rsid w:val="003E3832"/>
    <w:rsid w:val="003E4ABA"/>
    <w:rsid w:val="003E5C1D"/>
    <w:rsid w:val="003E7C68"/>
    <w:rsid w:val="003F074F"/>
    <w:rsid w:val="003F10E4"/>
    <w:rsid w:val="003F11D9"/>
    <w:rsid w:val="003F3CC2"/>
    <w:rsid w:val="003F4755"/>
    <w:rsid w:val="003F4B3C"/>
    <w:rsid w:val="003F5340"/>
    <w:rsid w:val="003F5E7C"/>
    <w:rsid w:val="003F6B5E"/>
    <w:rsid w:val="00400645"/>
    <w:rsid w:val="00400A64"/>
    <w:rsid w:val="00400E6C"/>
    <w:rsid w:val="00401BC4"/>
    <w:rsid w:val="0040358F"/>
    <w:rsid w:val="00404EF5"/>
    <w:rsid w:val="00405382"/>
    <w:rsid w:val="004063C6"/>
    <w:rsid w:val="00406E7F"/>
    <w:rsid w:val="00407470"/>
    <w:rsid w:val="0040756F"/>
    <w:rsid w:val="00410442"/>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67600"/>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37D"/>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E1B"/>
    <w:rsid w:val="00516F06"/>
    <w:rsid w:val="0052071E"/>
    <w:rsid w:val="00520A19"/>
    <w:rsid w:val="00520DE2"/>
    <w:rsid w:val="0052114A"/>
    <w:rsid w:val="0052116A"/>
    <w:rsid w:val="00523691"/>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363"/>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B7E84"/>
    <w:rsid w:val="005C0EC6"/>
    <w:rsid w:val="005C11BF"/>
    <w:rsid w:val="005C1485"/>
    <w:rsid w:val="005C436B"/>
    <w:rsid w:val="005C60C1"/>
    <w:rsid w:val="005C67A9"/>
    <w:rsid w:val="005D0034"/>
    <w:rsid w:val="005D0C74"/>
    <w:rsid w:val="005D1E21"/>
    <w:rsid w:val="005D2073"/>
    <w:rsid w:val="005D2E8A"/>
    <w:rsid w:val="005D380C"/>
    <w:rsid w:val="005D459C"/>
    <w:rsid w:val="005D5886"/>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0162"/>
    <w:rsid w:val="00621E71"/>
    <w:rsid w:val="006224C2"/>
    <w:rsid w:val="00623EC7"/>
    <w:rsid w:val="0062440B"/>
    <w:rsid w:val="00624795"/>
    <w:rsid w:val="006258DC"/>
    <w:rsid w:val="00625A2B"/>
    <w:rsid w:val="0062675E"/>
    <w:rsid w:val="00626AC0"/>
    <w:rsid w:val="0063011F"/>
    <w:rsid w:val="00632A21"/>
    <w:rsid w:val="00632B7C"/>
    <w:rsid w:val="006339C3"/>
    <w:rsid w:val="00635BC9"/>
    <w:rsid w:val="00636C8E"/>
    <w:rsid w:val="00637908"/>
    <w:rsid w:val="00637C35"/>
    <w:rsid w:val="00641AAB"/>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6CA0"/>
    <w:rsid w:val="006A701A"/>
    <w:rsid w:val="006B01D7"/>
    <w:rsid w:val="006B1585"/>
    <w:rsid w:val="006B3668"/>
    <w:rsid w:val="006B3970"/>
    <w:rsid w:val="006B39E0"/>
    <w:rsid w:val="006B51DC"/>
    <w:rsid w:val="006B5430"/>
    <w:rsid w:val="006B64EF"/>
    <w:rsid w:val="006B7CA1"/>
    <w:rsid w:val="006C05B2"/>
    <w:rsid w:val="006C05CC"/>
    <w:rsid w:val="006C0727"/>
    <w:rsid w:val="006C0BA7"/>
    <w:rsid w:val="006C166A"/>
    <w:rsid w:val="006C1B47"/>
    <w:rsid w:val="006C2119"/>
    <w:rsid w:val="006C28E5"/>
    <w:rsid w:val="006C3401"/>
    <w:rsid w:val="006C48FB"/>
    <w:rsid w:val="006C4C3A"/>
    <w:rsid w:val="006C5602"/>
    <w:rsid w:val="006C6A2E"/>
    <w:rsid w:val="006C720C"/>
    <w:rsid w:val="006D1933"/>
    <w:rsid w:val="006D633C"/>
    <w:rsid w:val="006D7079"/>
    <w:rsid w:val="006D7843"/>
    <w:rsid w:val="006E145F"/>
    <w:rsid w:val="006E3E56"/>
    <w:rsid w:val="006E3FDC"/>
    <w:rsid w:val="006E4164"/>
    <w:rsid w:val="006E4A4A"/>
    <w:rsid w:val="006E4DDB"/>
    <w:rsid w:val="006E5650"/>
    <w:rsid w:val="006F318D"/>
    <w:rsid w:val="006F44E4"/>
    <w:rsid w:val="006F523F"/>
    <w:rsid w:val="006F5BE5"/>
    <w:rsid w:val="006F5FF3"/>
    <w:rsid w:val="006F62ED"/>
    <w:rsid w:val="007039C3"/>
    <w:rsid w:val="00703D71"/>
    <w:rsid w:val="0070423B"/>
    <w:rsid w:val="007109B4"/>
    <w:rsid w:val="00710BDB"/>
    <w:rsid w:val="00710F1C"/>
    <w:rsid w:val="007113CD"/>
    <w:rsid w:val="00711AE2"/>
    <w:rsid w:val="007123FC"/>
    <w:rsid w:val="007147DC"/>
    <w:rsid w:val="00715DA2"/>
    <w:rsid w:val="0071740E"/>
    <w:rsid w:val="007206BA"/>
    <w:rsid w:val="0072297D"/>
    <w:rsid w:val="00722FAC"/>
    <w:rsid w:val="00724062"/>
    <w:rsid w:val="007252A3"/>
    <w:rsid w:val="00725381"/>
    <w:rsid w:val="00725509"/>
    <w:rsid w:val="0072649D"/>
    <w:rsid w:val="00726FF1"/>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57890"/>
    <w:rsid w:val="00761ADC"/>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773BB"/>
    <w:rsid w:val="00783913"/>
    <w:rsid w:val="007839D4"/>
    <w:rsid w:val="0078553D"/>
    <w:rsid w:val="0078676B"/>
    <w:rsid w:val="007870BF"/>
    <w:rsid w:val="007877B4"/>
    <w:rsid w:val="00787930"/>
    <w:rsid w:val="00791DC6"/>
    <w:rsid w:val="00791E38"/>
    <w:rsid w:val="00792020"/>
    <w:rsid w:val="0079279A"/>
    <w:rsid w:val="007929B4"/>
    <w:rsid w:val="00792F00"/>
    <w:rsid w:val="00792F55"/>
    <w:rsid w:val="0079306F"/>
    <w:rsid w:val="00796DAE"/>
    <w:rsid w:val="007A003A"/>
    <w:rsid w:val="007A1C50"/>
    <w:rsid w:val="007A3B91"/>
    <w:rsid w:val="007A3F63"/>
    <w:rsid w:val="007A4991"/>
    <w:rsid w:val="007A4C75"/>
    <w:rsid w:val="007A51DD"/>
    <w:rsid w:val="007A601E"/>
    <w:rsid w:val="007A6B8D"/>
    <w:rsid w:val="007A6CEE"/>
    <w:rsid w:val="007A761B"/>
    <w:rsid w:val="007B12CE"/>
    <w:rsid w:val="007B1F75"/>
    <w:rsid w:val="007B4D64"/>
    <w:rsid w:val="007B600D"/>
    <w:rsid w:val="007B6E83"/>
    <w:rsid w:val="007B7106"/>
    <w:rsid w:val="007C0CF5"/>
    <w:rsid w:val="007C19F6"/>
    <w:rsid w:val="007C25CD"/>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01F"/>
    <w:rsid w:val="00801480"/>
    <w:rsid w:val="00802890"/>
    <w:rsid w:val="00804416"/>
    <w:rsid w:val="0080442B"/>
    <w:rsid w:val="008049D7"/>
    <w:rsid w:val="00805182"/>
    <w:rsid w:val="00805475"/>
    <w:rsid w:val="008071D6"/>
    <w:rsid w:val="00807DDE"/>
    <w:rsid w:val="00811660"/>
    <w:rsid w:val="008126CB"/>
    <w:rsid w:val="008130FD"/>
    <w:rsid w:val="008133B5"/>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C84"/>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572E5"/>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30E"/>
    <w:rsid w:val="0089041F"/>
    <w:rsid w:val="00892294"/>
    <w:rsid w:val="00892C49"/>
    <w:rsid w:val="008933B5"/>
    <w:rsid w:val="008951E4"/>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45A"/>
    <w:rsid w:val="008D2869"/>
    <w:rsid w:val="008D501D"/>
    <w:rsid w:val="008D5EEE"/>
    <w:rsid w:val="008D716F"/>
    <w:rsid w:val="008D738D"/>
    <w:rsid w:val="008E0C9A"/>
    <w:rsid w:val="008E1AA4"/>
    <w:rsid w:val="008E1ACF"/>
    <w:rsid w:val="008E1D46"/>
    <w:rsid w:val="008E3151"/>
    <w:rsid w:val="008E3444"/>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17F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3A5D"/>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0AD2"/>
    <w:rsid w:val="00991D65"/>
    <w:rsid w:val="00991EB4"/>
    <w:rsid w:val="0099208A"/>
    <w:rsid w:val="00992113"/>
    <w:rsid w:val="009931FC"/>
    <w:rsid w:val="009941C0"/>
    <w:rsid w:val="009944A2"/>
    <w:rsid w:val="00996581"/>
    <w:rsid w:val="00997D2E"/>
    <w:rsid w:val="009A01CE"/>
    <w:rsid w:val="009A03D6"/>
    <w:rsid w:val="009A0E12"/>
    <w:rsid w:val="009A1F00"/>
    <w:rsid w:val="009A2575"/>
    <w:rsid w:val="009A2582"/>
    <w:rsid w:val="009A4ACB"/>
    <w:rsid w:val="009A6B9C"/>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4AA8"/>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0C3E"/>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33A9"/>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7AA6"/>
    <w:rsid w:val="00AD1EB2"/>
    <w:rsid w:val="00AD27EC"/>
    <w:rsid w:val="00AD3256"/>
    <w:rsid w:val="00AD47E9"/>
    <w:rsid w:val="00AD76AA"/>
    <w:rsid w:val="00AE0136"/>
    <w:rsid w:val="00AE090A"/>
    <w:rsid w:val="00AE0E63"/>
    <w:rsid w:val="00AE1931"/>
    <w:rsid w:val="00AE1989"/>
    <w:rsid w:val="00AE1ABA"/>
    <w:rsid w:val="00AE2718"/>
    <w:rsid w:val="00AE27E6"/>
    <w:rsid w:val="00AE315F"/>
    <w:rsid w:val="00AE321C"/>
    <w:rsid w:val="00AE6344"/>
    <w:rsid w:val="00AE6FCA"/>
    <w:rsid w:val="00AE7053"/>
    <w:rsid w:val="00AF0BB6"/>
    <w:rsid w:val="00AF0FA4"/>
    <w:rsid w:val="00AF138F"/>
    <w:rsid w:val="00AF3DA3"/>
    <w:rsid w:val="00AF49E8"/>
    <w:rsid w:val="00AF5BF3"/>
    <w:rsid w:val="00AF70AD"/>
    <w:rsid w:val="00AF7328"/>
    <w:rsid w:val="00AF7BE7"/>
    <w:rsid w:val="00B00B63"/>
    <w:rsid w:val="00B01931"/>
    <w:rsid w:val="00B01AFD"/>
    <w:rsid w:val="00B028F1"/>
    <w:rsid w:val="00B05E8D"/>
    <w:rsid w:val="00B06328"/>
    <w:rsid w:val="00B065C5"/>
    <w:rsid w:val="00B0665C"/>
    <w:rsid w:val="00B07675"/>
    <w:rsid w:val="00B12332"/>
    <w:rsid w:val="00B12933"/>
    <w:rsid w:val="00B13D0A"/>
    <w:rsid w:val="00B149E2"/>
    <w:rsid w:val="00B14B9E"/>
    <w:rsid w:val="00B157C7"/>
    <w:rsid w:val="00B15A75"/>
    <w:rsid w:val="00B15D1F"/>
    <w:rsid w:val="00B178EF"/>
    <w:rsid w:val="00B20109"/>
    <w:rsid w:val="00B20DB6"/>
    <w:rsid w:val="00B2138A"/>
    <w:rsid w:val="00B233D1"/>
    <w:rsid w:val="00B24C1A"/>
    <w:rsid w:val="00B24CA7"/>
    <w:rsid w:val="00B25722"/>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4734B"/>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1C20"/>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13C3"/>
    <w:rsid w:val="00C76548"/>
    <w:rsid w:val="00C76CED"/>
    <w:rsid w:val="00C76FB9"/>
    <w:rsid w:val="00C773C4"/>
    <w:rsid w:val="00C775A1"/>
    <w:rsid w:val="00C778A4"/>
    <w:rsid w:val="00C801EB"/>
    <w:rsid w:val="00C80A3A"/>
    <w:rsid w:val="00C80B1C"/>
    <w:rsid w:val="00C83496"/>
    <w:rsid w:val="00C8386B"/>
    <w:rsid w:val="00C84FA3"/>
    <w:rsid w:val="00C85E1F"/>
    <w:rsid w:val="00C868B8"/>
    <w:rsid w:val="00C86DAD"/>
    <w:rsid w:val="00C918B3"/>
    <w:rsid w:val="00C91B69"/>
    <w:rsid w:val="00C92740"/>
    <w:rsid w:val="00C93286"/>
    <w:rsid w:val="00C96A1A"/>
    <w:rsid w:val="00CA028E"/>
    <w:rsid w:val="00CA09B2"/>
    <w:rsid w:val="00CA0A57"/>
    <w:rsid w:val="00CA3DA7"/>
    <w:rsid w:val="00CA7C9D"/>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76"/>
    <w:rsid w:val="00CD4ACC"/>
    <w:rsid w:val="00CD4F5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7D4"/>
    <w:rsid w:val="00D6480C"/>
    <w:rsid w:val="00D648C0"/>
    <w:rsid w:val="00D673AE"/>
    <w:rsid w:val="00D6751B"/>
    <w:rsid w:val="00D67D45"/>
    <w:rsid w:val="00D7158F"/>
    <w:rsid w:val="00D7294D"/>
    <w:rsid w:val="00D72D2E"/>
    <w:rsid w:val="00D7330F"/>
    <w:rsid w:val="00D75714"/>
    <w:rsid w:val="00D762B7"/>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3400"/>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A2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D6F2E"/>
    <w:rsid w:val="00DE014E"/>
    <w:rsid w:val="00DE1317"/>
    <w:rsid w:val="00DE46B6"/>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0EE"/>
    <w:rsid w:val="00E1440D"/>
    <w:rsid w:val="00E14743"/>
    <w:rsid w:val="00E1485D"/>
    <w:rsid w:val="00E1507C"/>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5965"/>
    <w:rsid w:val="00E37F19"/>
    <w:rsid w:val="00E4127C"/>
    <w:rsid w:val="00E423DE"/>
    <w:rsid w:val="00E427B6"/>
    <w:rsid w:val="00E431C1"/>
    <w:rsid w:val="00E47B5A"/>
    <w:rsid w:val="00E47DFF"/>
    <w:rsid w:val="00E505F2"/>
    <w:rsid w:val="00E52DD6"/>
    <w:rsid w:val="00E53D8C"/>
    <w:rsid w:val="00E543CC"/>
    <w:rsid w:val="00E547E5"/>
    <w:rsid w:val="00E55F51"/>
    <w:rsid w:val="00E56331"/>
    <w:rsid w:val="00E56F0D"/>
    <w:rsid w:val="00E60231"/>
    <w:rsid w:val="00E60ED9"/>
    <w:rsid w:val="00E63CD8"/>
    <w:rsid w:val="00E70342"/>
    <w:rsid w:val="00E7149A"/>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191B"/>
    <w:rsid w:val="00ED2CB3"/>
    <w:rsid w:val="00ED4441"/>
    <w:rsid w:val="00ED5397"/>
    <w:rsid w:val="00ED5940"/>
    <w:rsid w:val="00ED6BE7"/>
    <w:rsid w:val="00ED79C2"/>
    <w:rsid w:val="00EE0E68"/>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5C6F"/>
    <w:rsid w:val="00F0657E"/>
    <w:rsid w:val="00F1055C"/>
    <w:rsid w:val="00F105AC"/>
    <w:rsid w:val="00F10D50"/>
    <w:rsid w:val="00F10D5F"/>
    <w:rsid w:val="00F118F6"/>
    <w:rsid w:val="00F12826"/>
    <w:rsid w:val="00F15498"/>
    <w:rsid w:val="00F154DD"/>
    <w:rsid w:val="00F16447"/>
    <w:rsid w:val="00F16FE1"/>
    <w:rsid w:val="00F174C8"/>
    <w:rsid w:val="00F17FD9"/>
    <w:rsid w:val="00F20226"/>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667"/>
    <w:rsid w:val="00F44F02"/>
    <w:rsid w:val="00F45376"/>
    <w:rsid w:val="00F463A9"/>
    <w:rsid w:val="00F51C48"/>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3F8B"/>
    <w:rsid w:val="00F65419"/>
    <w:rsid w:val="00F662E7"/>
    <w:rsid w:val="00F66A89"/>
    <w:rsid w:val="00F66DEA"/>
    <w:rsid w:val="00F670DA"/>
    <w:rsid w:val="00F701A3"/>
    <w:rsid w:val="00F7107F"/>
    <w:rsid w:val="00F72890"/>
    <w:rsid w:val="00F73006"/>
    <w:rsid w:val="00F74506"/>
    <w:rsid w:val="00F762CF"/>
    <w:rsid w:val="00F768AA"/>
    <w:rsid w:val="00F80082"/>
    <w:rsid w:val="00F80D7E"/>
    <w:rsid w:val="00F81428"/>
    <w:rsid w:val="00F81E1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4814"/>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paragraph" w:customStyle="1" w:styleId="SP19295306">
    <w:name w:val="SP.19.295306"/>
    <w:basedOn w:val="Default"/>
    <w:next w:val="Default"/>
    <w:uiPriority w:val="99"/>
    <w:rsid w:val="00E505F2"/>
    <w:rPr>
      <w:color w:val="auto"/>
    </w:rPr>
  </w:style>
  <w:style w:type="paragraph" w:customStyle="1" w:styleId="SP19294928">
    <w:name w:val="SP.19.294928"/>
    <w:basedOn w:val="Default"/>
    <w:next w:val="Default"/>
    <w:uiPriority w:val="99"/>
    <w:rsid w:val="00E505F2"/>
    <w:rPr>
      <w:color w:val="auto"/>
    </w:rPr>
  </w:style>
  <w:style w:type="character" w:customStyle="1" w:styleId="SC19323589">
    <w:name w:val="SC.19.323589"/>
    <w:uiPriority w:val="99"/>
    <w:rsid w:val="00E505F2"/>
    <w:rPr>
      <w:b/>
      <w:bCs/>
      <w:color w:val="000000"/>
      <w:sz w:val="20"/>
      <w:szCs w:val="20"/>
    </w:rPr>
  </w:style>
  <w:style w:type="paragraph" w:customStyle="1" w:styleId="SP1290411">
    <w:name w:val="SP.12.90411"/>
    <w:basedOn w:val="Default"/>
    <w:next w:val="Default"/>
    <w:uiPriority w:val="99"/>
    <w:rsid w:val="00E505F2"/>
    <w:rPr>
      <w:color w:val="auto"/>
    </w:rPr>
  </w:style>
  <w:style w:type="paragraph" w:customStyle="1" w:styleId="SP14319765">
    <w:name w:val="SP.14.319765"/>
    <w:basedOn w:val="Default"/>
    <w:next w:val="Default"/>
    <w:uiPriority w:val="99"/>
    <w:rsid w:val="00E505F2"/>
    <w:rPr>
      <w:color w:val="auto"/>
    </w:rPr>
  </w:style>
  <w:style w:type="character" w:customStyle="1" w:styleId="SC14319501">
    <w:name w:val="SC.14.319501"/>
    <w:uiPriority w:val="99"/>
    <w:rsid w:val="00E505F2"/>
    <w:rPr>
      <w:b/>
      <w:bCs/>
      <w:color w:val="000000"/>
      <w:sz w:val="20"/>
      <w:szCs w:val="20"/>
    </w:rPr>
  </w:style>
  <w:style w:type="paragraph" w:customStyle="1" w:styleId="SP14262274">
    <w:name w:val="SP.14.262274"/>
    <w:basedOn w:val="Default"/>
    <w:next w:val="Default"/>
    <w:uiPriority w:val="99"/>
    <w:rsid w:val="00E505F2"/>
    <w:pPr>
      <w:widowControl w:val="0"/>
    </w:pPr>
    <w:rPr>
      <w:rFonts w:ascii="Times New Roman" w:hAnsi="Times New Roman" w:cs="Times New Roman"/>
      <w:color w:val="auto"/>
    </w:rPr>
  </w:style>
  <w:style w:type="paragraph" w:customStyle="1" w:styleId="SP14262236">
    <w:name w:val="SP.14.262236"/>
    <w:basedOn w:val="Default"/>
    <w:next w:val="Default"/>
    <w:uiPriority w:val="99"/>
    <w:rsid w:val="00E505F2"/>
    <w:pPr>
      <w:widowControl w:val="0"/>
    </w:pPr>
    <w:rPr>
      <w:rFonts w:ascii="Times New Roman" w:hAnsi="Times New Roman" w:cs="Times New Roman"/>
      <w:color w:val="auto"/>
    </w:rPr>
  </w:style>
  <w:style w:type="character" w:customStyle="1" w:styleId="SC14319496">
    <w:name w:val="SC.14.319496"/>
    <w:uiPriority w:val="99"/>
    <w:rsid w:val="00E505F2"/>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Arial,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56475"/>
    <w:rsid w:val="002A07F8"/>
    <w:rsid w:val="002A79A0"/>
    <w:rsid w:val="002B22F3"/>
    <w:rsid w:val="002F43D3"/>
    <w:rsid w:val="00323758"/>
    <w:rsid w:val="003C6EDE"/>
    <w:rsid w:val="003E3B55"/>
    <w:rsid w:val="00417C1F"/>
    <w:rsid w:val="004266B4"/>
    <w:rsid w:val="004C6356"/>
    <w:rsid w:val="004E6C4A"/>
    <w:rsid w:val="00576FF2"/>
    <w:rsid w:val="005A5C51"/>
    <w:rsid w:val="005F4B2C"/>
    <w:rsid w:val="00676EC6"/>
    <w:rsid w:val="006875FE"/>
    <w:rsid w:val="006C149D"/>
    <w:rsid w:val="006C74B5"/>
    <w:rsid w:val="006E6D43"/>
    <w:rsid w:val="00720BE0"/>
    <w:rsid w:val="007475D0"/>
    <w:rsid w:val="007502BD"/>
    <w:rsid w:val="00757017"/>
    <w:rsid w:val="00795ACB"/>
    <w:rsid w:val="007D5BFC"/>
    <w:rsid w:val="00812D62"/>
    <w:rsid w:val="0086709F"/>
    <w:rsid w:val="00886F95"/>
    <w:rsid w:val="00961E24"/>
    <w:rsid w:val="00A329D0"/>
    <w:rsid w:val="00A64536"/>
    <w:rsid w:val="00B00A61"/>
    <w:rsid w:val="00B034EB"/>
    <w:rsid w:val="00B25987"/>
    <w:rsid w:val="00BB0EF1"/>
    <w:rsid w:val="00BF4BB9"/>
    <w:rsid w:val="00C21714"/>
    <w:rsid w:val="00C24A83"/>
    <w:rsid w:val="00C73FFD"/>
    <w:rsid w:val="00CE3388"/>
    <w:rsid w:val="00DF4260"/>
    <w:rsid w:val="00E07284"/>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99AE9AE2-715F-4ABA-8F54-F9CA37A2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5350</TotalTime>
  <Pages>9</Pages>
  <Words>2574</Words>
  <Characters>14672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26</cp:revision>
  <cp:lastPrinted>2014-09-06T00:13:00Z</cp:lastPrinted>
  <dcterms:created xsi:type="dcterms:W3CDTF">2022-07-11T03:12:00Z</dcterms:created>
  <dcterms:modified xsi:type="dcterms:W3CDTF">2022-08-09T01:08:00Z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(3)PhwO3oxx2gROEuaEpnnoO9oIAKNfU1Ii80uEVGB6AvgJQ/jxXXTEl5juP3EMMR+dRZWzazMu
ibNXvVq4nU8Dq0fpR0G5WGoH1FESUqgDNuD4jNnHxBEzT3QSzjqw8ZFg4zc/vXIiIKXOQ3Z/
aXJGZe/iadLWwsf3qyGh+M5rmZ76VsysP8XnLjWyh8Y8aWziUe2KjY4phOuS5M7RRgXzBFe6
NqpTAwB1WpSaU1RyCE</vt:lpwstr>
  </property>
  <property fmtid="{D5CDD505-2E9C-101B-9397-08002B2CF9AE}" pid="7" name="_2015_ms_pID_7253431">
    <vt:lpwstr>EmOtrrAQwmqs/6kp2odpzeXYNaReMLN6m/GCpuHizaxPZxt8q3R9Bg
ty7rLk3BAII4pOC6MPfjOshKlTLqF9ACm30oMFfqoI7qaEGgtc0BapL38TT7gs7/fdoidXG8
1X1TW13MkVrYlHSRaxhxp9XeXBN0mMnp2Hpx5LkZC5ftBtEz4ryJ7XmcCg4cNXM9X9+VSG4f
GmT+ly3sjqHaTSHnJGUXnMG8bHofGOtdqOHr</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KwRAwij7IOI5FpQObe0oE94=</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1659602919</vt:lpwstr>
  </property>
</Properties>
</file>