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750876" w:rsidRPr="00F44667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40076DB5" w:rsidR="00750876" w:rsidRPr="00183F4C" w:rsidRDefault="00DB5A27" w:rsidP="005E75F3">
            <w:pPr>
              <w:pStyle w:val="T2"/>
            </w:pPr>
            <w:r>
              <w:rPr>
                <w:lang w:eastAsia="ko-KR"/>
              </w:rPr>
              <w:t>CR for 9.3.1.8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7324700E" w:rsidR="00750876" w:rsidRPr="00183F4C" w:rsidRDefault="00750876" w:rsidP="00963A5D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963A5D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963A5D">
              <w:rPr>
                <w:b w:val="0"/>
                <w:sz w:val="20"/>
                <w:lang w:eastAsia="ko-KR"/>
              </w:rPr>
              <w:t>7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63A5D">
              <w:rPr>
                <w:b w:val="0"/>
                <w:sz w:val="20"/>
                <w:lang w:eastAsia="ko-KR"/>
              </w:rPr>
              <w:t>11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5D459C">
        <w:trPr>
          <w:jc w:val="center"/>
        </w:trPr>
        <w:tc>
          <w:tcPr>
            <w:tcW w:w="154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F68D9C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Yunbo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440" w:type="dxa"/>
            <w:vAlign w:val="center"/>
          </w:tcPr>
          <w:p w14:paraId="0478305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Huawei</w:t>
            </w:r>
          </w:p>
        </w:tc>
        <w:tc>
          <w:tcPr>
            <w:tcW w:w="2610" w:type="dxa"/>
            <w:vAlign w:val="center"/>
          </w:tcPr>
          <w:p w14:paraId="11E258AA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77777777" w:rsidR="00750876" w:rsidRPr="0043198B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l</w:t>
            </w:r>
            <w:r>
              <w:rPr>
                <w:b w:val="0"/>
                <w:sz w:val="18"/>
                <w:szCs w:val="18"/>
                <w:lang w:eastAsia="zh-CN"/>
              </w:rPr>
              <w:t>iyunbo@huawei.com</w:t>
            </w:r>
          </w:p>
        </w:tc>
      </w:tr>
      <w:tr w:rsidR="00AF49E8" w:rsidRPr="00B034CE" w14:paraId="550A14F0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FDE84D0" w14:textId="450EFBDD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Ming Gan</w:t>
            </w:r>
          </w:p>
        </w:tc>
        <w:tc>
          <w:tcPr>
            <w:tcW w:w="1440" w:type="dxa"/>
            <w:vAlign w:val="center"/>
          </w:tcPr>
          <w:p w14:paraId="769A0D8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F06F34E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8B0AE69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D1FB907" w14:textId="77777777" w:rsidR="00AF49E8" w:rsidRPr="00B034CE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C52D7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ED21B64" w14:textId="6AE13043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Y</w:t>
            </w:r>
            <w:r>
              <w:rPr>
                <w:b w:val="0"/>
                <w:sz w:val="18"/>
                <w:szCs w:val="18"/>
                <w:lang w:eastAsia="zh-CN"/>
              </w:rPr>
              <w:t>uchen Guo</w:t>
            </w:r>
          </w:p>
        </w:tc>
        <w:tc>
          <w:tcPr>
            <w:tcW w:w="1440" w:type="dxa"/>
            <w:vAlign w:val="center"/>
          </w:tcPr>
          <w:p w14:paraId="5D71D438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72E76326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1D39DD8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E5B36D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072375B5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1213E36" w14:textId="5C057885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G</w:t>
            </w:r>
            <w:r>
              <w:rPr>
                <w:b w:val="0"/>
                <w:sz w:val="18"/>
                <w:szCs w:val="18"/>
                <w:lang w:eastAsia="zh-CN"/>
              </w:rPr>
              <w:t>uogang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Huang</w:t>
            </w:r>
          </w:p>
        </w:tc>
        <w:tc>
          <w:tcPr>
            <w:tcW w:w="1440" w:type="dxa"/>
            <w:vAlign w:val="center"/>
          </w:tcPr>
          <w:p w14:paraId="735C5DC1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985A189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692E3DA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C3C0F4A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2F71F4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766762D6" w14:textId="157ADE76" w:rsidR="00AF49E8" w:rsidRPr="00A6770A" w:rsidRDefault="00963A5D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proofErr w:type="spellStart"/>
            <w:r>
              <w:rPr>
                <w:b w:val="0"/>
                <w:sz w:val="18"/>
                <w:szCs w:val="18"/>
                <w:lang w:eastAsia="zh-CN"/>
              </w:rPr>
              <w:t>Yousi</w:t>
            </w:r>
            <w:proofErr w:type="spellEnd"/>
            <w:r w:rsidR="00AF49E8">
              <w:rPr>
                <w:b w:val="0"/>
                <w:sz w:val="18"/>
                <w:szCs w:val="18"/>
                <w:lang w:eastAsia="zh-CN"/>
              </w:rPr>
              <w:t xml:space="preserve"> Li</w:t>
            </w:r>
            <w:r>
              <w:rPr>
                <w:b w:val="0"/>
                <w:sz w:val="18"/>
                <w:szCs w:val="18"/>
                <w:lang w:eastAsia="zh-CN"/>
              </w:rPr>
              <w:t>n</w:t>
            </w:r>
          </w:p>
        </w:tc>
        <w:tc>
          <w:tcPr>
            <w:tcW w:w="1440" w:type="dxa"/>
            <w:vAlign w:val="center"/>
          </w:tcPr>
          <w:p w14:paraId="7747B3E2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4CCE6F5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3C4F03E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541269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AF49E8" w14:paraId="5E6B1404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41BCB7B3" w14:textId="24E237F7" w:rsidR="00AF49E8" w:rsidRPr="00A6770A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Z</w:t>
            </w:r>
            <w:r>
              <w:rPr>
                <w:b w:val="0"/>
                <w:sz w:val="18"/>
                <w:szCs w:val="18"/>
                <w:lang w:eastAsia="zh-CN"/>
              </w:rPr>
              <w:t>henguo</w:t>
            </w:r>
            <w:proofErr w:type="spellEnd"/>
            <w:r>
              <w:rPr>
                <w:b w:val="0"/>
                <w:sz w:val="18"/>
                <w:szCs w:val="18"/>
                <w:lang w:eastAsia="zh-CN"/>
              </w:rPr>
              <w:t xml:space="preserve"> Du</w:t>
            </w:r>
          </w:p>
        </w:tc>
        <w:tc>
          <w:tcPr>
            <w:tcW w:w="1440" w:type="dxa"/>
            <w:vAlign w:val="center"/>
          </w:tcPr>
          <w:p w14:paraId="7FE01D86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53D9932B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CEFAB44" w14:textId="77777777" w:rsidR="00AF49E8" w:rsidRPr="003F0DA2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18A36F4" w14:textId="77777777" w:rsidR="00AF49E8" w:rsidRDefault="00AF49E8" w:rsidP="00AF49E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4395DD7A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0FE56EBE" w14:textId="6761E007" w:rsidR="00EE0E68" w:rsidRPr="00AA787C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Stephen McCann</w:t>
            </w:r>
          </w:p>
        </w:tc>
        <w:tc>
          <w:tcPr>
            <w:tcW w:w="1440" w:type="dxa"/>
            <w:vAlign w:val="center"/>
          </w:tcPr>
          <w:p w14:paraId="6FD62BB6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657EA45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5C303FF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7D50E9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E0E68" w14:paraId="683F9AE3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675E5B33" w14:textId="30DC573E" w:rsidR="00EE0E68" w:rsidRPr="00A6770A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 w:rsidRPr="004241BF">
              <w:rPr>
                <w:b w:val="0"/>
                <w:sz w:val="18"/>
                <w:szCs w:val="18"/>
                <w:lang w:eastAsia="zh-CN"/>
              </w:rPr>
              <w:t>Edward Au</w:t>
            </w:r>
          </w:p>
        </w:tc>
        <w:tc>
          <w:tcPr>
            <w:tcW w:w="1440" w:type="dxa"/>
            <w:vAlign w:val="center"/>
          </w:tcPr>
          <w:p w14:paraId="29DD911D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414DA5B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F09A037" w14:textId="77777777" w:rsidR="00EE0E68" w:rsidRPr="003F0DA2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F541893" w14:textId="77777777" w:rsidR="00EE0E68" w:rsidRDefault="00EE0E68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7C25CD" w14:paraId="25352C9B" w14:textId="77777777" w:rsidTr="005D459C">
        <w:trPr>
          <w:trHeight w:val="359"/>
          <w:jc w:val="center"/>
        </w:trPr>
        <w:tc>
          <w:tcPr>
            <w:tcW w:w="1548" w:type="dxa"/>
            <w:vAlign w:val="center"/>
          </w:tcPr>
          <w:p w14:paraId="571D924D" w14:textId="57EBD07C" w:rsidR="007C25CD" w:rsidRPr="004241BF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248280EC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3D989542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A2CF4F" w14:textId="77777777" w:rsidR="007C25CD" w:rsidRPr="003F0DA2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7DF7C45D" w14:textId="77777777" w:rsidR="007C25CD" w:rsidRDefault="007C25CD" w:rsidP="00EE0E68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D50F160" w14:textId="2E041FFD" w:rsidR="00CA09B2" w:rsidRPr="00E13124" w:rsidRDefault="00922D4C">
      <w:pPr>
        <w:pStyle w:val="T1"/>
        <w:spacing w:after="120"/>
        <w:rPr>
          <w:sz w:val="16"/>
        </w:rPr>
      </w:pPr>
      <w:del w:id="0" w:author="Cariou, Laurent" w:date="2020-04-02T15:59:00Z">
        <w:r w:rsidRPr="00E13124" w:rsidDel="0023042E">
          <w:rPr>
            <w:noProof/>
            <w:sz w:val="20"/>
            <w:lang w:val="en-US" w:eastAsia="zh-CN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B04A788" wp14:editId="185915A2">
                  <wp:simplePos x="0" y="0"/>
                  <wp:positionH relativeFrom="column">
                    <wp:posOffset>-61984</wp:posOffset>
                  </wp:positionH>
                  <wp:positionV relativeFrom="paragraph">
                    <wp:posOffset>201551</wp:posOffset>
                  </wp:positionV>
                  <wp:extent cx="5943600" cy="989463"/>
                  <wp:effectExtent l="0" t="0" r="0" b="1270"/>
                  <wp:wrapNone/>
                  <wp:docPr id="1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9894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E05FA5C" w14:textId="3366008E" w:rsidR="007877B4" w:rsidRDefault="007877B4">
                              <w:pPr>
                                <w:pStyle w:val="T1"/>
                                <w:spacing w:after="120"/>
                              </w:pPr>
                              <w:r>
                                <w:t>Abstract</w:t>
                              </w:r>
                            </w:p>
                            <w:p w14:paraId="5D5B8AD0" w14:textId="715E7468" w:rsidR="007877B4" w:rsidRDefault="007877B4" w:rsidP="00E13F8F"/>
                            <w:p w14:paraId="78C60CB1" w14:textId="08D5FCE9" w:rsidR="007877B4" w:rsidRDefault="007877B4" w:rsidP="00750876">
                              <w:pPr>
                                <w:suppressAutoHyphens/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  <w:bookmarkStart w:id="1" w:name="_Hlk13974497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This submission proposes resolutions for </w:t>
                              </w:r>
                              <w:r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the </w:t>
                              </w:r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following </w:t>
                              </w:r>
                              <w:r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4 CIDs</w:t>
                              </w:r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 received for </w:t>
                              </w:r>
                              <w:proofErr w:type="spellStart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TGbe</w:t>
                              </w:r>
                              <w:proofErr w:type="spellEnd"/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LB266</w:t>
                              </w:r>
                              <w:r w:rsidRPr="00C65641"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  <w:t>:</w:t>
                              </w:r>
                            </w:p>
                            <w:p w14:paraId="79CB1B46" w14:textId="713677D0" w:rsidR="007877B4" w:rsidRPr="00CE3B2B" w:rsidRDefault="007877B4" w:rsidP="00641AAB">
                              <w:pPr>
                                <w:suppressAutoHyphens/>
                                <w:rPr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12047, 12826, 12956, 13548</w:t>
                              </w:r>
                            </w:p>
                            <w:bookmarkEnd w:id="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04A788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-4.9pt;margin-top:15.85pt;width:468pt;height:7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" o:allowincell="f" stroked="f">
                  <v:textbox>
                    <w:txbxContent>
                      <w:p w14:paraId="2E05FA5C" w14:textId="3366008E" w:rsidR="007877B4" w:rsidRDefault="007877B4">
                        <w:pPr>
                          <w:pStyle w:val="T1"/>
                          <w:spacing w:after="120"/>
                        </w:pPr>
                        <w:r>
                          <w:t>Abstract</w:t>
                        </w:r>
                      </w:p>
                      <w:p w14:paraId="5D5B8AD0" w14:textId="715E7468" w:rsidR="007877B4" w:rsidRDefault="007877B4" w:rsidP="00E13F8F"/>
                      <w:p w14:paraId="78C60CB1" w14:textId="08D5FCE9" w:rsidR="007877B4" w:rsidRDefault="007877B4" w:rsidP="00750876">
                        <w:pPr>
                          <w:suppressAutoHyphens/>
                          <w:rPr>
                            <w:sz w:val="18"/>
                            <w:szCs w:val="18"/>
                            <w:lang w:eastAsia="ko-KR"/>
                          </w:rPr>
                        </w:pPr>
                        <w:bookmarkStart w:id="2" w:name="_Hlk13974497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This submission proposes resolutions for </w:t>
                        </w:r>
                        <w:r>
                          <w:rPr>
                            <w:sz w:val="18"/>
                            <w:szCs w:val="18"/>
                            <w:lang w:eastAsia="ko-KR"/>
                          </w:rPr>
                          <w:t xml:space="preserve">the </w:t>
                        </w:r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following </w:t>
                        </w:r>
                        <w:r>
                          <w:rPr>
                            <w:sz w:val="18"/>
                            <w:szCs w:val="18"/>
                            <w:lang w:eastAsia="ko-KR"/>
                          </w:rPr>
                          <w:t>4 CIDs</w:t>
                        </w:r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 received for </w:t>
                        </w:r>
                        <w:proofErr w:type="spellStart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>TGbe</w:t>
                        </w:r>
                        <w:proofErr w:type="spellEnd"/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  <w:lang w:eastAsia="ko-KR"/>
                          </w:rPr>
                          <w:t>LB266</w:t>
                        </w:r>
                        <w:r w:rsidRPr="00C65641">
                          <w:rPr>
                            <w:sz w:val="18"/>
                            <w:szCs w:val="18"/>
                            <w:lang w:eastAsia="ko-KR"/>
                          </w:rPr>
                          <w:t>:</w:t>
                        </w:r>
                      </w:p>
                      <w:p w14:paraId="79CB1B46" w14:textId="713677D0" w:rsidR="007877B4" w:rsidRPr="00CE3B2B" w:rsidRDefault="007877B4" w:rsidP="00641AAB">
                        <w:pPr>
                          <w:suppressAutoHyphens/>
                          <w:rPr>
                            <w:sz w:val="18"/>
                            <w:szCs w:val="18"/>
                            <w:lang w:eastAsia="ko-K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12047, 12826, 12956, 13548</w:t>
                        </w:r>
                      </w:p>
                      <w:bookmarkEnd w:id="2"/>
                    </w:txbxContent>
                  </v:textbox>
                </v:shape>
              </w:pict>
            </mc:Fallback>
          </mc:AlternateContent>
        </w:r>
      </w:del>
    </w:p>
    <w:p w14:paraId="005BD21A" w14:textId="2704C5BA" w:rsidR="006C720C" w:rsidRDefault="006C720C">
      <w:pPr>
        <w:rPr>
          <w:sz w:val="16"/>
        </w:rPr>
      </w:pPr>
    </w:p>
    <w:p w14:paraId="7D223AF8" w14:textId="253D4A76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d"/>
          <w:sz w:val="16"/>
        </w:rPr>
      </w:pPr>
    </w:p>
    <w:p w14:paraId="5E73F691" w14:textId="77777777" w:rsidR="001968A8" w:rsidRPr="00E13124" w:rsidRDefault="001968A8">
      <w:pPr>
        <w:rPr>
          <w:rStyle w:val="ad"/>
          <w:sz w:val="16"/>
        </w:rPr>
      </w:pPr>
    </w:p>
    <w:p w14:paraId="21C6FB35" w14:textId="77777777" w:rsidR="001968A8" w:rsidRPr="00E13124" w:rsidRDefault="001968A8">
      <w:pPr>
        <w:rPr>
          <w:rStyle w:val="ad"/>
          <w:sz w:val="16"/>
        </w:rPr>
      </w:pPr>
    </w:p>
    <w:p w14:paraId="699FF49F" w14:textId="77777777" w:rsidR="001968A8" w:rsidRPr="00E13124" w:rsidRDefault="001968A8">
      <w:pPr>
        <w:rPr>
          <w:rStyle w:val="ad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046B2709" w14:textId="1DC53653" w:rsidR="00711AE2" w:rsidRDefault="00711AE2" w:rsidP="002B1A82">
      <w:pPr>
        <w:rPr>
          <w:sz w:val="16"/>
        </w:rPr>
      </w:pPr>
    </w:p>
    <w:p w14:paraId="566C391F" w14:textId="77777777" w:rsidR="00191CD7" w:rsidRDefault="00191CD7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5E75F3" w:rsidRPr="00677427" w14:paraId="495D867E" w14:textId="77777777" w:rsidTr="00B065C5">
        <w:trPr>
          <w:trHeight w:val="373"/>
        </w:trPr>
        <w:tc>
          <w:tcPr>
            <w:tcW w:w="721" w:type="dxa"/>
          </w:tcPr>
          <w:p w14:paraId="6813F393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60743F9E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66B97BD8" w14:textId="24181337" w:rsidR="005E75F3" w:rsidRPr="00677427" w:rsidRDefault="00410442" w:rsidP="004104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 xml:space="preserve">Clause </w:t>
            </w:r>
          </w:p>
        </w:tc>
        <w:tc>
          <w:tcPr>
            <w:tcW w:w="900" w:type="dxa"/>
          </w:tcPr>
          <w:p w14:paraId="74D0F970" w14:textId="4AA5F42E" w:rsidR="005E75F3" w:rsidRPr="00677427" w:rsidRDefault="00410442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2875" w:type="dxa"/>
          </w:tcPr>
          <w:p w14:paraId="0FFE3414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26209672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4B384936" w14:textId="77777777" w:rsidR="005E75F3" w:rsidRPr="00677427" w:rsidRDefault="005E75F3" w:rsidP="00B065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DB5A27" w:rsidRPr="008F0D26" w14:paraId="15D9E928" w14:textId="77777777" w:rsidTr="00B065C5">
        <w:trPr>
          <w:trHeight w:val="980"/>
        </w:trPr>
        <w:tc>
          <w:tcPr>
            <w:tcW w:w="721" w:type="dxa"/>
          </w:tcPr>
          <w:p w14:paraId="4C9B29B9" w14:textId="5F662E92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12047</w:t>
            </w:r>
          </w:p>
        </w:tc>
        <w:tc>
          <w:tcPr>
            <w:tcW w:w="900" w:type="dxa"/>
          </w:tcPr>
          <w:p w14:paraId="779C7832" w14:textId="49950285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Massinissa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Lalam</w:t>
            </w:r>
            <w:proofErr w:type="spellEnd"/>
          </w:p>
        </w:tc>
        <w:tc>
          <w:tcPr>
            <w:tcW w:w="720" w:type="dxa"/>
          </w:tcPr>
          <w:p w14:paraId="48BC0CC6" w14:textId="5522FD6E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9.3.1.8.7</w:t>
            </w:r>
          </w:p>
        </w:tc>
        <w:tc>
          <w:tcPr>
            <w:tcW w:w="900" w:type="dxa"/>
          </w:tcPr>
          <w:p w14:paraId="7142F672" w14:textId="3A614518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135.49</w:t>
            </w:r>
          </w:p>
        </w:tc>
        <w:tc>
          <w:tcPr>
            <w:tcW w:w="2875" w:type="dxa"/>
          </w:tcPr>
          <w:p w14:paraId="30F5708C" w14:textId="40A48548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"the BA Information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field of the Multi-STA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contains an 64-octet, or 1" should read "the BA Information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field of the Multi-STA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contains a 64-octet,"</w:t>
            </w:r>
          </w:p>
        </w:tc>
        <w:tc>
          <w:tcPr>
            <w:tcW w:w="1625" w:type="dxa"/>
          </w:tcPr>
          <w:p w14:paraId="52EB6B86" w14:textId="0299F3A7" w:rsidR="00DB5A27" w:rsidRPr="00410442" w:rsidRDefault="00DB5A27" w:rsidP="00DB5A27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Replace "an" with "a"</w:t>
            </w:r>
          </w:p>
        </w:tc>
        <w:tc>
          <w:tcPr>
            <w:tcW w:w="3207" w:type="dxa"/>
          </w:tcPr>
          <w:p w14:paraId="2C88C427" w14:textId="6CA910BE" w:rsidR="00DB5A27" w:rsidRPr="00410442" w:rsidRDefault="000000A7" w:rsidP="00DB5A27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val="en-US" w:eastAsia="zh-CN"/>
              </w:rPr>
              <w:t>A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ccepted.</w:t>
            </w:r>
          </w:p>
        </w:tc>
      </w:tr>
    </w:tbl>
    <w:p w14:paraId="10D832C1" w14:textId="77777777" w:rsidR="00191CD7" w:rsidRDefault="00191CD7" w:rsidP="002B1A82">
      <w:pPr>
        <w:rPr>
          <w:sz w:val="16"/>
        </w:rPr>
      </w:pPr>
    </w:p>
    <w:p w14:paraId="63BFCB63" w14:textId="77777777" w:rsidR="00165164" w:rsidRDefault="00165164" w:rsidP="002B1A82">
      <w:pPr>
        <w:rPr>
          <w:sz w:val="16"/>
        </w:rPr>
      </w:pPr>
    </w:p>
    <w:p w14:paraId="0BDEF8EE" w14:textId="77777777" w:rsidR="00D648C0" w:rsidRDefault="00D648C0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165164" w:rsidRPr="00E140EE" w14:paraId="72E1A638" w14:textId="77777777" w:rsidTr="007877B4">
        <w:trPr>
          <w:trHeight w:val="980"/>
        </w:trPr>
        <w:tc>
          <w:tcPr>
            <w:tcW w:w="721" w:type="dxa"/>
          </w:tcPr>
          <w:p w14:paraId="2B4A74E9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12826</w:t>
            </w:r>
          </w:p>
        </w:tc>
        <w:tc>
          <w:tcPr>
            <w:tcW w:w="900" w:type="dxa"/>
          </w:tcPr>
          <w:p w14:paraId="6273DCA5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Laurent Cariou</w:t>
            </w:r>
          </w:p>
        </w:tc>
        <w:tc>
          <w:tcPr>
            <w:tcW w:w="720" w:type="dxa"/>
          </w:tcPr>
          <w:p w14:paraId="11E48328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9.3.1.8</w:t>
            </w:r>
          </w:p>
        </w:tc>
        <w:tc>
          <w:tcPr>
            <w:tcW w:w="900" w:type="dxa"/>
          </w:tcPr>
          <w:p w14:paraId="06884783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134.01</w:t>
            </w:r>
          </w:p>
        </w:tc>
        <w:tc>
          <w:tcPr>
            <w:tcW w:w="2875" w:type="dxa"/>
          </w:tcPr>
          <w:p w14:paraId="352C25FC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With MLO, especially in the NSTR case, there can be cross-link interference that impacts the reception of all or a portion of a PPDU. The packet losses are, in this case,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due to the in-device interference, and not to the channel conditions. It would be important in this situation to not be double-punished by having also the rate selection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adgorithm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selecting a lower MCS for upcoming PPDUs (while the interference will likely not be present at that time). An easy remedy would be to use one or some reserved bits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in order to indicate that the packet failures in the eliciting PPDU were due to an in-device interference (cross link interference) or not. Note that this obviously could be helpful for other types of interference.</w:t>
            </w:r>
          </w:p>
        </w:tc>
        <w:tc>
          <w:tcPr>
            <w:tcW w:w="1625" w:type="dxa"/>
          </w:tcPr>
          <w:p w14:paraId="79BA13A1" w14:textId="77777777" w:rsidR="00165164" w:rsidRPr="00410442" w:rsidRDefault="00165164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define a new field in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BlockAck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frame to indicate whether the eliciting PPDU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suffered from in-device interference or not</w:t>
            </w:r>
          </w:p>
        </w:tc>
        <w:tc>
          <w:tcPr>
            <w:tcW w:w="3207" w:type="dxa"/>
          </w:tcPr>
          <w:p w14:paraId="728FF495" w14:textId="77777777" w:rsidR="00165164" w:rsidRDefault="00165164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val="en-US" w:eastAsia="zh-CN"/>
              </w:rPr>
              <w:lastRenderedPageBreak/>
              <w:t>R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ejected.</w:t>
            </w:r>
          </w:p>
          <w:p w14:paraId="17A6E3F4" w14:textId="77777777" w:rsidR="00165164" w:rsidRDefault="00165164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</w:p>
          <w:p w14:paraId="6F2AEEAC" w14:textId="29981DCE" w:rsidR="007877B4" w:rsidRDefault="007877B4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The comment is rejected due to below reasons:</w:t>
            </w:r>
          </w:p>
          <w:p w14:paraId="73FE800C" w14:textId="4950F558" w:rsidR="007877B4" w:rsidRPr="007877B4" w:rsidRDefault="006E4A4A" w:rsidP="007877B4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/>
                <w:szCs w:val="18"/>
                <w:lang w:val="en-US" w:eastAsia="zh-CN"/>
              </w:rPr>
              <w:lastRenderedPageBreak/>
              <w:t xml:space="preserve">Not a typical case. Both 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the 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AP MLD 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>and the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non-AP MLD </w:t>
            </w:r>
            <w:proofErr w:type="spellStart"/>
            <w:r>
              <w:rPr>
                <w:rFonts w:ascii="Calibri" w:eastAsia="宋体" w:hAnsi="Calibri" w:cs="Calibri"/>
                <w:szCs w:val="18"/>
                <w:lang w:val="en-US" w:eastAsia="zh-CN"/>
              </w:rPr>
              <w:t>shoud</w:t>
            </w:r>
            <w:proofErr w:type="spellEnd"/>
            <w:r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avoid the simultaneous TX an RX on a NSTR link pair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. Even it happens in some cases, AP MLD side can </w:t>
            </w:r>
            <w:r w:rsidR="007A003A">
              <w:rPr>
                <w:rFonts w:ascii="Calibri" w:eastAsia="宋体" w:hAnsi="Calibri" w:cs="Calibri"/>
                <w:szCs w:val="18"/>
                <w:lang w:val="en-US" w:eastAsia="zh-CN"/>
              </w:rPr>
              <w:t>get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this information through </w:t>
            </w:r>
            <w:proofErr w:type="spellStart"/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>reveiving</w:t>
            </w:r>
            <w:proofErr w:type="spellEnd"/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PPDU on another link</w:t>
            </w:r>
            <w:r w:rsidR="007A003A">
              <w:rPr>
                <w:rFonts w:ascii="Calibri" w:eastAsia="宋体" w:hAnsi="Calibri" w:cs="Calibri"/>
                <w:szCs w:val="18"/>
                <w:lang w:val="en-US" w:eastAsia="zh-CN"/>
              </w:rPr>
              <w:t>, so signaling</w:t>
            </w:r>
            <w:r w:rsidR="00620162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on this link</w:t>
            </w:r>
            <w:r w:rsidR="007A003A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is</w:t>
            </w:r>
            <w:r w:rsidR="00384B55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not</w:t>
            </w:r>
            <w:r w:rsidR="007A003A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needed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>;</w:t>
            </w:r>
          </w:p>
          <w:p w14:paraId="4298DACE" w14:textId="70075A89" w:rsidR="00B14B9E" w:rsidRPr="007877B4" w:rsidRDefault="00725381" w:rsidP="007877B4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Can</w:t>
            </w:r>
            <w:r w:rsidR="007877B4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not cover all cases: </w:t>
            </w:r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If all MPDUs in a PPDU are failed due to cross-link interference, </w:t>
            </w:r>
            <w:proofErr w:type="spellStart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>receving</w:t>
            </w:r>
            <w:proofErr w:type="spellEnd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STA </w:t>
            </w:r>
            <w:r w:rsidR="00AB33A9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non-AP STA </w:t>
            </w:r>
            <w:proofErr w:type="spellStart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>can not</w:t>
            </w:r>
            <w:proofErr w:type="spellEnd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provide the feedback</w:t>
            </w:r>
            <w:r>
              <w:rPr>
                <w:rFonts w:ascii="Calibri" w:eastAsia="宋体" w:hAnsi="Calibri" w:cs="Calibri" w:hint="eastAsia"/>
                <w:szCs w:val="18"/>
                <w:lang w:val="en-US" w:eastAsia="zh-CN"/>
              </w:rPr>
              <w:t>.</w:t>
            </w:r>
            <w:r w:rsid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</w:t>
            </w:r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>If som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e MPDUs failed due to the cross-</w:t>
            </w:r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link interference, while some other MPDUs failed due to OBSS interference or other reason, </w:t>
            </w:r>
            <w:r w:rsidR="00AB33A9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the </w:t>
            </w:r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new </w:t>
            </w:r>
            <w:r w:rsidR="00AB33A9">
              <w:rPr>
                <w:rFonts w:ascii="Calibri" w:eastAsia="宋体" w:hAnsi="Calibri" w:cs="Calibri"/>
                <w:szCs w:val="18"/>
                <w:lang w:val="en-US" w:eastAsia="zh-CN"/>
              </w:rPr>
              <w:t>indication</w:t>
            </w:r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in the BA </w:t>
            </w:r>
            <w:proofErr w:type="spellStart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>can not</w:t>
            </w:r>
            <w:proofErr w:type="spellEnd"/>
            <w:r w:rsidR="00B14B9E" w:rsidRPr="007877B4"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provide enough information.</w:t>
            </w:r>
          </w:p>
          <w:p w14:paraId="7883C9CD" w14:textId="498F54FF" w:rsidR="00B14B9E" w:rsidRPr="006E4A4A" w:rsidRDefault="00B14B9E" w:rsidP="00B14B9E">
            <w:pPr>
              <w:pStyle w:val="ab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Cs w:val="18"/>
                <w:lang w:val="en-US" w:eastAsia="zh-CN"/>
              </w:rPr>
            </w:pPr>
          </w:p>
        </w:tc>
      </w:tr>
    </w:tbl>
    <w:p w14:paraId="04008A19" w14:textId="77777777" w:rsidR="00D648C0" w:rsidRDefault="00D648C0" w:rsidP="002B1A82">
      <w:pPr>
        <w:rPr>
          <w:sz w:val="16"/>
        </w:rPr>
      </w:pPr>
    </w:p>
    <w:p w14:paraId="23BE8713" w14:textId="77777777" w:rsidR="00D648C0" w:rsidRDefault="00D648C0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C8386B" w:rsidRPr="00C8386B" w14:paraId="5E935F95" w14:textId="77777777" w:rsidTr="007877B4">
        <w:trPr>
          <w:trHeight w:val="980"/>
        </w:trPr>
        <w:tc>
          <w:tcPr>
            <w:tcW w:w="721" w:type="dxa"/>
          </w:tcPr>
          <w:p w14:paraId="5357B64D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12956</w:t>
            </w:r>
          </w:p>
        </w:tc>
        <w:tc>
          <w:tcPr>
            <w:tcW w:w="900" w:type="dxa"/>
          </w:tcPr>
          <w:p w14:paraId="66F99750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Chunyu Hu</w:t>
            </w:r>
          </w:p>
        </w:tc>
        <w:tc>
          <w:tcPr>
            <w:tcW w:w="720" w:type="dxa"/>
          </w:tcPr>
          <w:p w14:paraId="102ED51F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9.3.1.8.2</w:t>
            </w:r>
          </w:p>
        </w:tc>
        <w:tc>
          <w:tcPr>
            <w:tcW w:w="900" w:type="dxa"/>
          </w:tcPr>
          <w:p w14:paraId="6FB2BFCE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135.17</w:t>
            </w:r>
          </w:p>
        </w:tc>
        <w:tc>
          <w:tcPr>
            <w:tcW w:w="2875" w:type="dxa"/>
          </w:tcPr>
          <w:p w14:paraId="37752EDC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Missing a bullet for 512 MSDUs case.</w:t>
            </w:r>
          </w:p>
        </w:tc>
        <w:tc>
          <w:tcPr>
            <w:tcW w:w="1625" w:type="dxa"/>
          </w:tcPr>
          <w:p w14:paraId="25936C7D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Insert the "512 MSDUs and/or A-MSDUs for an EHT STA ..." before the bullet "1024 MSDUs ..."</w:t>
            </w:r>
          </w:p>
        </w:tc>
        <w:tc>
          <w:tcPr>
            <w:tcW w:w="3207" w:type="dxa"/>
          </w:tcPr>
          <w:p w14:paraId="23B5C497" w14:textId="77777777" w:rsidR="00C8386B" w:rsidRDefault="00C8386B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val="en-US" w:eastAsia="zh-CN"/>
              </w:rPr>
              <w:t>R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ejected</w:t>
            </w:r>
          </w:p>
          <w:p w14:paraId="0F438BC8" w14:textId="77777777" w:rsidR="00C8386B" w:rsidRDefault="00C8386B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</w:p>
          <w:p w14:paraId="2D56309A" w14:textId="4AD1E2F8" w:rsidR="00C8386B" w:rsidRPr="00C8386B" w:rsidRDefault="00C8386B" w:rsidP="00725381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Please not</w:t>
            </w:r>
            <w:r w:rsidR="00725381">
              <w:rPr>
                <w:rFonts w:ascii="Calibri" w:eastAsia="宋体" w:hAnsi="Calibri" w:cs="Calibri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the words “up to” in the sent</w:t>
            </w:r>
            <w:r w:rsidR="00725381">
              <w:rPr>
                <w:rFonts w:ascii="Calibri" w:eastAsia="宋体" w:hAnsi="Calibri" w:cs="Calibri"/>
                <w:szCs w:val="18"/>
                <w:lang w:val="en-US" w:eastAsia="zh-CN"/>
              </w:rPr>
              <w:t>ence. For EHT STA, the largest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 xml:space="preserve"> number of MSDUs and /or A-MSDUs that could be agg</w:t>
            </w:r>
            <w:r w:rsidR="00725381">
              <w:rPr>
                <w:rFonts w:ascii="Calibri" w:eastAsia="宋体" w:hAnsi="Calibri" w:cs="Calibri"/>
                <w:szCs w:val="18"/>
                <w:lang w:val="en-US" w:eastAsia="zh-CN"/>
              </w:rPr>
              <w:t>regated is 1024. The value 512 ha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s already been included.</w:t>
            </w:r>
            <w:bookmarkStart w:id="2" w:name="_GoBack"/>
            <w:bookmarkEnd w:id="2"/>
          </w:p>
        </w:tc>
      </w:tr>
    </w:tbl>
    <w:p w14:paraId="5F509AE6" w14:textId="77777777" w:rsidR="00D648C0" w:rsidRDefault="00D648C0" w:rsidP="002B1A82">
      <w:pPr>
        <w:rPr>
          <w:sz w:val="16"/>
        </w:rPr>
      </w:pPr>
    </w:p>
    <w:p w14:paraId="5FD7D73E" w14:textId="2280B319" w:rsidR="00C8386B" w:rsidRDefault="00165164" w:rsidP="002B1A82">
      <w:pPr>
        <w:rPr>
          <w:sz w:val="16"/>
        </w:rPr>
      </w:pPr>
      <w:r w:rsidRPr="00165164">
        <w:rPr>
          <w:sz w:val="16"/>
          <w:lang w:eastAsia="zh-CN"/>
        </w:rPr>
        <w:t>Discussion:</w:t>
      </w:r>
    </w:p>
    <w:p w14:paraId="35C33CEA" w14:textId="016A51DA" w:rsidR="00C8386B" w:rsidRDefault="00C8386B" w:rsidP="002B1A82">
      <w:pPr>
        <w:rPr>
          <w:sz w:val="16"/>
          <w:lang w:eastAsia="zh-CN"/>
        </w:rPr>
      </w:pPr>
      <w:r w:rsidRPr="00C8386B">
        <w:rPr>
          <w:rFonts w:hint="eastAsia"/>
          <w:sz w:val="16"/>
          <w:highlight w:val="yellow"/>
          <w:lang w:eastAsia="zh-CN"/>
        </w:rPr>
        <w:t>R</w:t>
      </w:r>
      <w:r w:rsidRPr="00C8386B">
        <w:rPr>
          <w:sz w:val="16"/>
          <w:highlight w:val="yellow"/>
          <w:lang w:eastAsia="zh-CN"/>
        </w:rPr>
        <w:t>elated paragraph in 11be Draft 2.</w:t>
      </w:r>
      <w:r w:rsidR="00165164" w:rsidRPr="00165164">
        <w:rPr>
          <w:sz w:val="16"/>
          <w:highlight w:val="yellow"/>
          <w:lang w:eastAsia="zh-CN"/>
        </w:rPr>
        <w:t>0</w:t>
      </w:r>
    </w:p>
    <w:p w14:paraId="12151425" w14:textId="77777777" w:rsidR="00C8386B" w:rsidRDefault="00C8386B" w:rsidP="002B1A82">
      <w:pPr>
        <w:rPr>
          <w:sz w:val="20"/>
        </w:rPr>
      </w:pPr>
      <w:r>
        <w:rPr>
          <w:sz w:val="20"/>
        </w:rPr>
        <w:t xml:space="preserve">The Block </w:t>
      </w:r>
      <w:proofErr w:type="spellStart"/>
      <w:r>
        <w:rPr>
          <w:sz w:val="20"/>
        </w:rPr>
        <w:t>Ack</w:t>
      </w:r>
      <w:proofErr w:type="spellEnd"/>
      <w:r>
        <w:rPr>
          <w:sz w:val="20"/>
        </w:rPr>
        <w:t xml:space="preserve"> Bitmap subfield of the BA Information field of the Compressed </w:t>
      </w:r>
      <w:proofErr w:type="spellStart"/>
      <w:r>
        <w:rPr>
          <w:sz w:val="20"/>
        </w:rPr>
        <w:t>BlockAck</w:t>
      </w:r>
      <w:proofErr w:type="spellEnd"/>
      <w:r>
        <w:rPr>
          <w:sz w:val="20"/>
        </w:rPr>
        <w:t xml:space="preserve"> frame is used to indicate the received status of up to </w:t>
      </w:r>
    </w:p>
    <w:p w14:paraId="52D9D41D" w14:textId="77777777" w:rsidR="00C8386B" w:rsidRDefault="00C8386B" w:rsidP="002B1A82">
      <w:pPr>
        <w:rPr>
          <w:sz w:val="20"/>
        </w:rPr>
      </w:pPr>
      <w:r>
        <w:rPr>
          <w:sz w:val="20"/>
        </w:rPr>
        <w:t>—64 MSDUs and/or A-MSDUs for a non-HE STA;</w:t>
      </w:r>
    </w:p>
    <w:p w14:paraId="0949076E" w14:textId="77777777" w:rsidR="00C8386B" w:rsidRDefault="00C8386B" w:rsidP="002B1A82">
      <w:pPr>
        <w:rPr>
          <w:sz w:val="20"/>
        </w:rPr>
      </w:pPr>
      <w:r>
        <w:rPr>
          <w:sz w:val="20"/>
        </w:rPr>
        <w:t xml:space="preserve">—256 MSDUs and/or A-MSDUs for a HE STA (see 26.4.3 (Negotiation of block </w:t>
      </w:r>
      <w:proofErr w:type="spellStart"/>
      <w:r>
        <w:rPr>
          <w:sz w:val="20"/>
        </w:rPr>
        <w:t>ack</w:t>
      </w:r>
      <w:proofErr w:type="spellEnd"/>
      <w:r>
        <w:rPr>
          <w:sz w:val="20"/>
        </w:rPr>
        <w:t xml:space="preserve"> bitmap lengths));</w:t>
      </w:r>
    </w:p>
    <w:p w14:paraId="76694F18" w14:textId="51AEB0D8" w:rsidR="00C8386B" w:rsidRDefault="00C8386B" w:rsidP="002B1A82">
      <w:pPr>
        <w:rPr>
          <w:sz w:val="16"/>
        </w:rPr>
      </w:pPr>
      <w:r>
        <w:rPr>
          <w:sz w:val="20"/>
        </w:rPr>
        <w:t xml:space="preserve">—1024 MSDUs and/or A-MSDUs for an EHT STA (see 35.3.8 (Block </w:t>
      </w:r>
      <w:proofErr w:type="spellStart"/>
      <w:r>
        <w:rPr>
          <w:sz w:val="20"/>
        </w:rPr>
        <w:t>ack</w:t>
      </w:r>
      <w:proofErr w:type="spellEnd"/>
      <w:r>
        <w:rPr>
          <w:sz w:val="20"/>
        </w:rPr>
        <w:t xml:space="preserve"> procedures in Multi-link operation)).</w:t>
      </w:r>
    </w:p>
    <w:p w14:paraId="410C54C3" w14:textId="77777777" w:rsidR="00C8386B" w:rsidRDefault="00C8386B" w:rsidP="002B1A82">
      <w:pPr>
        <w:rPr>
          <w:sz w:val="16"/>
        </w:rPr>
      </w:pPr>
    </w:p>
    <w:p w14:paraId="16AF4906" w14:textId="247C2A72" w:rsidR="00165164" w:rsidRDefault="00165164">
      <w:pPr>
        <w:jc w:val="left"/>
        <w:rPr>
          <w:sz w:val="16"/>
        </w:rPr>
      </w:pPr>
      <w:r>
        <w:rPr>
          <w:sz w:val="16"/>
        </w:rPr>
        <w:br w:type="page"/>
      </w:r>
    </w:p>
    <w:p w14:paraId="4A751F0C" w14:textId="77777777" w:rsidR="00C8386B" w:rsidRDefault="00C8386B" w:rsidP="002B1A82">
      <w:pPr>
        <w:rPr>
          <w:sz w:val="16"/>
        </w:rPr>
      </w:pPr>
    </w:p>
    <w:tbl>
      <w:tblPr>
        <w:tblStyle w:val="ae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C8386B" w:rsidRPr="00C8386B" w14:paraId="5E0C3C12" w14:textId="77777777" w:rsidTr="007877B4">
        <w:trPr>
          <w:trHeight w:val="980"/>
        </w:trPr>
        <w:tc>
          <w:tcPr>
            <w:tcW w:w="721" w:type="dxa"/>
          </w:tcPr>
          <w:p w14:paraId="0BD9D9F9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13548</w:t>
            </w:r>
          </w:p>
        </w:tc>
        <w:tc>
          <w:tcPr>
            <w:tcW w:w="900" w:type="dxa"/>
          </w:tcPr>
          <w:p w14:paraId="3F8BDDCE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Jian Yu</w:t>
            </w:r>
          </w:p>
        </w:tc>
        <w:tc>
          <w:tcPr>
            <w:tcW w:w="720" w:type="dxa"/>
          </w:tcPr>
          <w:p w14:paraId="73C8F216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9.3.1.8.2</w:t>
            </w:r>
          </w:p>
        </w:tc>
        <w:tc>
          <w:tcPr>
            <w:tcW w:w="900" w:type="dxa"/>
          </w:tcPr>
          <w:p w14:paraId="7EFC366A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134.46</w:t>
            </w:r>
          </w:p>
        </w:tc>
        <w:tc>
          <w:tcPr>
            <w:tcW w:w="2875" w:type="dxa"/>
          </w:tcPr>
          <w:p w14:paraId="2CC08D99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and to or</w:t>
            </w:r>
          </w:p>
        </w:tc>
        <w:tc>
          <w:tcPr>
            <w:tcW w:w="1625" w:type="dxa"/>
          </w:tcPr>
          <w:p w14:paraId="7205019E" w14:textId="77777777" w:rsidR="00C8386B" w:rsidRPr="00410442" w:rsidRDefault="00C8386B" w:rsidP="007877B4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 comment</w:t>
            </w:r>
          </w:p>
        </w:tc>
        <w:tc>
          <w:tcPr>
            <w:tcW w:w="3207" w:type="dxa"/>
          </w:tcPr>
          <w:p w14:paraId="451BFED6" w14:textId="77777777" w:rsidR="00C8386B" w:rsidRPr="00C8386B" w:rsidRDefault="00C8386B" w:rsidP="007877B4">
            <w:pPr>
              <w:autoSpaceDE w:val="0"/>
              <w:autoSpaceDN w:val="0"/>
              <w:adjustRightInd w:val="0"/>
              <w:rPr>
                <w:rFonts w:ascii="Calibri" w:eastAsia="宋体" w:hAnsi="Calibri" w:cs="Calibri"/>
                <w:szCs w:val="18"/>
                <w:lang w:val="en-US" w:eastAsia="zh-CN"/>
              </w:rPr>
            </w:pPr>
            <w:r>
              <w:rPr>
                <w:rFonts w:ascii="Calibri" w:eastAsia="宋体" w:hAnsi="Calibri" w:cs="Calibri" w:hint="eastAsia"/>
                <w:szCs w:val="18"/>
                <w:lang w:val="en-US" w:eastAsia="zh-CN"/>
              </w:rPr>
              <w:t>A</w:t>
            </w:r>
            <w:r>
              <w:rPr>
                <w:rFonts w:ascii="Calibri" w:eastAsia="宋体" w:hAnsi="Calibri" w:cs="Calibri"/>
                <w:szCs w:val="18"/>
                <w:lang w:val="en-US" w:eastAsia="zh-CN"/>
              </w:rPr>
              <w:t>ccepted.</w:t>
            </w:r>
          </w:p>
        </w:tc>
      </w:tr>
    </w:tbl>
    <w:p w14:paraId="5D9121F3" w14:textId="77777777" w:rsidR="00C8386B" w:rsidRDefault="00C8386B" w:rsidP="002B1A82">
      <w:pPr>
        <w:rPr>
          <w:sz w:val="16"/>
        </w:rPr>
      </w:pPr>
    </w:p>
    <w:p w14:paraId="33695EA1" w14:textId="77777777" w:rsidR="00165164" w:rsidRPr="00165164" w:rsidRDefault="00165164" w:rsidP="00165164">
      <w:pPr>
        <w:rPr>
          <w:sz w:val="16"/>
          <w:lang w:eastAsia="zh-CN"/>
        </w:rPr>
      </w:pPr>
      <w:r w:rsidRPr="00165164">
        <w:rPr>
          <w:sz w:val="16"/>
          <w:lang w:eastAsia="zh-CN"/>
        </w:rPr>
        <w:t>Discussion:</w:t>
      </w:r>
    </w:p>
    <w:p w14:paraId="5C14D899" w14:textId="6C6007E6" w:rsidR="00165164" w:rsidRDefault="00165164" w:rsidP="00165164">
      <w:pPr>
        <w:rPr>
          <w:sz w:val="16"/>
          <w:lang w:eastAsia="zh-CN"/>
        </w:rPr>
      </w:pPr>
      <w:r w:rsidRPr="00C8386B">
        <w:rPr>
          <w:rFonts w:hint="eastAsia"/>
          <w:sz w:val="16"/>
          <w:highlight w:val="yellow"/>
          <w:lang w:eastAsia="zh-CN"/>
        </w:rPr>
        <w:t>R</w:t>
      </w:r>
      <w:r w:rsidRPr="00C8386B">
        <w:rPr>
          <w:sz w:val="16"/>
          <w:highlight w:val="yellow"/>
          <w:lang w:eastAsia="zh-CN"/>
        </w:rPr>
        <w:t xml:space="preserve">elated </w:t>
      </w:r>
      <w:r>
        <w:rPr>
          <w:sz w:val="16"/>
          <w:highlight w:val="yellow"/>
          <w:lang w:eastAsia="zh-CN"/>
        </w:rPr>
        <w:t xml:space="preserve">Table </w:t>
      </w:r>
      <w:r w:rsidRPr="00C8386B">
        <w:rPr>
          <w:sz w:val="16"/>
          <w:highlight w:val="yellow"/>
          <w:lang w:eastAsia="zh-CN"/>
        </w:rPr>
        <w:t>in 11be Draft 2.</w:t>
      </w:r>
      <w:r w:rsidRPr="00165164">
        <w:rPr>
          <w:sz w:val="16"/>
          <w:highlight w:val="yellow"/>
          <w:lang w:eastAsia="zh-CN"/>
        </w:rPr>
        <w:t>0</w:t>
      </w:r>
    </w:p>
    <w:p w14:paraId="23D05F04" w14:textId="77777777" w:rsidR="00C8386B" w:rsidRDefault="00C8386B" w:rsidP="002B1A82">
      <w:pPr>
        <w:rPr>
          <w:sz w:val="16"/>
        </w:rPr>
      </w:pPr>
    </w:p>
    <w:p w14:paraId="100AA61C" w14:textId="2D0BBF08" w:rsidR="00165164" w:rsidRPr="00165164" w:rsidRDefault="00165164" w:rsidP="002B1A82">
      <w:pPr>
        <w:rPr>
          <w:sz w:val="16"/>
        </w:rPr>
      </w:pPr>
      <w:r>
        <w:rPr>
          <w:noProof/>
          <w:lang w:val="en-US" w:eastAsia="zh-CN"/>
        </w:rPr>
        <w:drawing>
          <wp:inline distT="0" distB="0" distL="0" distR="0" wp14:anchorId="768BC4B7" wp14:editId="3DA8E614">
            <wp:extent cx="5822950" cy="4109845"/>
            <wp:effectExtent l="0" t="0" r="6350" b="5080"/>
            <wp:docPr id="2" name="图片 2" descr="C:\Users\l00387934\AppData\Roaming\eSpace_Desktop\UserData\l00387934\imagefiles\D2B7C51B-C574-47DC-AC00-222F89087C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00387934\AppData\Roaming\eSpace_Desktop\UserData\l00387934\imagefiles\D2B7C51B-C574-47DC-AC00-222F89087CC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338" cy="4112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5164" w:rsidRPr="00165164" w:rsidSect="005A0561">
      <w:headerReference w:type="default" r:id="rId9"/>
      <w:footerReference w:type="default" r:id="rId10"/>
      <w:pgSz w:w="12240" w:h="15840"/>
      <w:pgMar w:top="1280" w:right="1660" w:bottom="880" w:left="1140" w:header="661" w:footer="68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D2CC" w16cex:dateUtc="2021-02-23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8F3D04" w16cid:durableId="23DFD2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020CB" w14:textId="77777777" w:rsidR="004B637D" w:rsidRDefault="004B637D">
      <w:r>
        <w:separator/>
      </w:r>
    </w:p>
  </w:endnote>
  <w:endnote w:type="continuationSeparator" w:id="0">
    <w:p w14:paraId="14DB616C" w14:textId="77777777" w:rsidR="004B637D" w:rsidRDefault="004B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35A0" w14:textId="438EFE1E" w:rsidR="007877B4" w:rsidRPr="00DF3474" w:rsidRDefault="007877B4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proofErr w:type="spellStart"/>
    <w:r w:rsidRPr="00DF3474">
      <w:rPr>
        <w:lang w:val="fr-FR"/>
      </w:rPr>
      <w:t>Submission</w:t>
    </w:r>
    <w:proofErr w:type="spellEnd"/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725381">
      <w:rPr>
        <w:noProof/>
        <w:lang w:val="fr-FR"/>
      </w:rPr>
      <w:t>3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Yunbo Li</w:t>
    </w:r>
    <w:r w:rsidRPr="00DF3474">
      <w:rPr>
        <w:lang w:val="fr-FR"/>
      </w:rPr>
      <w:t xml:space="preserve"> (</w:t>
    </w:r>
    <w:sdt>
      <w:sdtPr>
        <w:rPr>
          <w:lang w:val="fr-FR"/>
        </w:rPr>
        <w:alias w:val="Company"/>
        <w:tag w:val=""/>
        <w:id w:val="1879051334"/>
        <w:placeholder>
          <w:docPart w:val="576548375E9D40F9874E663066A2D92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Huawei</w:t>
        </w:r>
      </w:sdtContent>
    </w:sdt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2CB0861" w14:textId="77777777" w:rsidR="007877B4" w:rsidRPr="00DF3474" w:rsidRDefault="007877B4">
    <w:pPr>
      <w:rPr>
        <w:lang w:val="fr-FR"/>
      </w:rPr>
    </w:pPr>
  </w:p>
  <w:p w14:paraId="0DD4053E" w14:textId="77777777" w:rsidR="007877B4" w:rsidRDefault="007877B4"/>
  <w:p w14:paraId="561B2215" w14:textId="77777777" w:rsidR="007877B4" w:rsidRDefault="007877B4"/>
  <w:p w14:paraId="209D6FB8" w14:textId="77777777" w:rsidR="007877B4" w:rsidRDefault="007877B4"/>
  <w:p w14:paraId="73251C5E" w14:textId="77777777" w:rsidR="007877B4" w:rsidRDefault="007877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2ABB0" w14:textId="77777777" w:rsidR="004B637D" w:rsidRDefault="004B637D">
      <w:r>
        <w:separator/>
      </w:r>
    </w:p>
  </w:footnote>
  <w:footnote w:type="continuationSeparator" w:id="0">
    <w:p w14:paraId="48448A95" w14:textId="77777777" w:rsidR="004B637D" w:rsidRDefault="004B6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78D2" w14:textId="48EDC91B" w:rsidR="007877B4" w:rsidRDefault="007877B4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725381">
      <w:rPr>
        <w:noProof/>
      </w:rPr>
      <w:t>August 2022</w:t>
    </w:r>
    <w:r>
      <w:fldChar w:fldCharType="end"/>
    </w:r>
    <w:r>
      <w:tab/>
    </w:r>
    <w:r>
      <w:tab/>
    </w:r>
    <w:fldSimple w:instr=" TITLE  \* MERGEFORMAT ">
      <w:r>
        <w:t>doc.: IEEE 802.11-22/</w:t>
      </w:r>
      <w:r w:rsidR="007B6E83">
        <w:t>1240</w:t>
      </w:r>
      <w:r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EB23DCE"/>
    <w:multiLevelType w:val="hybridMultilevel"/>
    <w:tmpl w:val="E5E6655C"/>
    <w:lvl w:ilvl="0" w:tplc="7728C5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iou, Laurent">
    <w15:presenceInfo w15:providerId="AD" w15:userId="S::laurent.cariou@intel.com::4453f93f-2ed2-46e8-bb8c-3237fbfdd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A7"/>
    <w:rsid w:val="000000A7"/>
    <w:rsid w:val="00002781"/>
    <w:rsid w:val="00002A96"/>
    <w:rsid w:val="00002B6A"/>
    <w:rsid w:val="00003D2D"/>
    <w:rsid w:val="00004683"/>
    <w:rsid w:val="000053CF"/>
    <w:rsid w:val="00005903"/>
    <w:rsid w:val="00007917"/>
    <w:rsid w:val="00007C9B"/>
    <w:rsid w:val="00013A38"/>
    <w:rsid w:val="00013F2D"/>
    <w:rsid w:val="00014356"/>
    <w:rsid w:val="0001580F"/>
    <w:rsid w:val="00015EE0"/>
    <w:rsid w:val="00016100"/>
    <w:rsid w:val="00017168"/>
    <w:rsid w:val="00021324"/>
    <w:rsid w:val="00021C10"/>
    <w:rsid w:val="0002245F"/>
    <w:rsid w:val="000225F0"/>
    <w:rsid w:val="000229C4"/>
    <w:rsid w:val="000233A6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491A"/>
    <w:rsid w:val="00035667"/>
    <w:rsid w:val="00035D4D"/>
    <w:rsid w:val="000361E3"/>
    <w:rsid w:val="000371D3"/>
    <w:rsid w:val="000374C2"/>
    <w:rsid w:val="00037685"/>
    <w:rsid w:val="0003771E"/>
    <w:rsid w:val="000423B2"/>
    <w:rsid w:val="00042854"/>
    <w:rsid w:val="0004439F"/>
    <w:rsid w:val="00045515"/>
    <w:rsid w:val="0004587C"/>
    <w:rsid w:val="00046950"/>
    <w:rsid w:val="000472CE"/>
    <w:rsid w:val="00051832"/>
    <w:rsid w:val="00051E7C"/>
    <w:rsid w:val="00054247"/>
    <w:rsid w:val="000552BF"/>
    <w:rsid w:val="000567FC"/>
    <w:rsid w:val="000568B0"/>
    <w:rsid w:val="0005694E"/>
    <w:rsid w:val="00057CD5"/>
    <w:rsid w:val="00060E55"/>
    <w:rsid w:val="00061BF1"/>
    <w:rsid w:val="00061C3D"/>
    <w:rsid w:val="0006290F"/>
    <w:rsid w:val="00065B02"/>
    <w:rsid w:val="0006639B"/>
    <w:rsid w:val="00066B97"/>
    <w:rsid w:val="00066D8A"/>
    <w:rsid w:val="0007175C"/>
    <w:rsid w:val="00071F86"/>
    <w:rsid w:val="00072045"/>
    <w:rsid w:val="00073B29"/>
    <w:rsid w:val="00073D5F"/>
    <w:rsid w:val="00074C9D"/>
    <w:rsid w:val="00074D5A"/>
    <w:rsid w:val="000751B3"/>
    <w:rsid w:val="000763E2"/>
    <w:rsid w:val="000804D5"/>
    <w:rsid w:val="000818A3"/>
    <w:rsid w:val="00083668"/>
    <w:rsid w:val="000839DB"/>
    <w:rsid w:val="000845A2"/>
    <w:rsid w:val="000846C1"/>
    <w:rsid w:val="0008470E"/>
    <w:rsid w:val="00084B69"/>
    <w:rsid w:val="000862E6"/>
    <w:rsid w:val="00086987"/>
    <w:rsid w:val="00086BBE"/>
    <w:rsid w:val="00093ED9"/>
    <w:rsid w:val="000946B8"/>
    <w:rsid w:val="00094C78"/>
    <w:rsid w:val="000969A1"/>
    <w:rsid w:val="0009748E"/>
    <w:rsid w:val="0009756B"/>
    <w:rsid w:val="000979D0"/>
    <w:rsid w:val="000A1955"/>
    <w:rsid w:val="000A1B13"/>
    <w:rsid w:val="000A2445"/>
    <w:rsid w:val="000A2B3F"/>
    <w:rsid w:val="000A4F79"/>
    <w:rsid w:val="000A6647"/>
    <w:rsid w:val="000A6B90"/>
    <w:rsid w:val="000A6C58"/>
    <w:rsid w:val="000B15EC"/>
    <w:rsid w:val="000B2409"/>
    <w:rsid w:val="000B461F"/>
    <w:rsid w:val="000B5B91"/>
    <w:rsid w:val="000B7723"/>
    <w:rsid w:val="000B784B"/>
    <w:rsid w:val="000B79CD"/>
    <w:rsid w:val="000C02DA"/>
    <w:rsid w:val="000C2EF6"/>
    <w:rsid w:val="000C4C38"/>
    <w:rsid w:val="000C5F3E"/>
    <w:rsid w:val="000D01A8"/>
    <w:rsid w:val="000D380E"/>
    <w:rsid w:val="000D5894"/>
    <w:rsid w:val="000D713F"/>
    <w:rsid w:val="000E0050"/>
    <w:rsid w:val="000E109B"/>
    <w:rsid w:val="000E12C8"/>
    <w:rsid w:val="000E1361"/>
    <w:rsid w:val="000E233B"/>
    <w:rsid w:val="000E2CA6"/>
    <w:rsid w:val="000E3163"/>
    <w:rsid w:val="000E4DD1"/>
    <w:rsid w:val="000E6714"/>
    <w:rsid w:val="000F09C1"/>
    <w:rsid w:val="000F6CED"/>
    <w:rsid w:val="000F7821"/>
    <w:rsid w:val="000F7838"/>
    <w:rsid w:val="000F7EC8"/>
    <w:rsid w:val="00101596"/>
    <w:rsid w:val="0010245D"/>
    <w:rsid w:val="0010281E"/>
    <w:rsid w:val="0010363F"/>
    <w:rsid w:val="00103EE3"/>
    <w:rsid w:val="001053BD"/>
    <w:rsid w:val="00106127"/>
    <w:rsid w:val="0010704F"/>
    <w:rsid w:val="001072C2"/>
    <w:rsid w:val="001074AE"/>
    <w:rsid w:val="00110B78"/>
    <w:rsid w:val="00111CFA"/>
    <w:rsid w:val="00111F98"/>
    <w:rsid w:val="001171AF"/>
    <w:rsid w:val="00117386"/>
    <w:rsid w:val="00117CC7"/>
    <w:rsid w:val="00117CC9"/>
    <w:rsid w:val="00121B31"/>
    <w:rsid w:val="00122B8E"/>
    <w:rsid w:val="0012477E"/>
    <w:rsid w:val="00126AF5"/>
    <w:rsid w:val="00126FD1"/>
    <w:rsid w:val="0012772B"/>
    <w:rsid w:val="00130C0D"/>
    <w:rsid w:val="00132348"/>
    <w:rsid w:val="001323E9"/>
    <w:rsid w:val="00134C55"/>
    <w:rsid w:val="0013617A"/>
    <w:rsid w:val="00136CFC"/>
    <w:rsid w:val="001374A3"/>
    <w:rsid w:val="00140AF7"/>
    <w:rsid w:val="00141376"/>
    <w:rsid w:val="00141692"/>
    <w:rsid w:val="001419B6"/>
    <w:rsid w:val="00141CA4"/>
    <w:rsid w:val="00141DFD"/>
    <w:rsid w:val="00141E86"/>
    <w:rsid w:val="0014280C"/>
    <w:rsid w:val="00142A98"/>
    <w:rsid w:val="00142F85"/>
    <w:rsid w:val="00143077"/>
    <w:rsid w:val="00143B8C"/>
    <w:rsid w:val="00146B6F"/>
    <w:rsid w:val="00151B2B"/>
    <w:rsid w:val="00152359"/>
    <w:rsid w:val="00152E32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164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EAC"/>
    <w:rsid w:val="001757F2"/>
    <w:rsid w:val="00175858"/>
    <w:rsid w:val="001768CB"/>
    <w:rsid w:val="00177068"/>
    <w:rsid w:val="00180D46"/>
    <w:rsid w:val="0018164D"/>
    <w:rsid w:val="00181A74"/>
    <w:rsid w:val="001838C6"/>
    <w:rsid w:val="00184827"/>
    <w:rsid w:val="00185986"/>
    <w:rsid w:val="00190686"/>
    <w:rsid w:val="001911EC"/>
    <w:rsid w:val="00191CD7"/>
    <w:rsid w:val="00192A58"/>
    <w:rsid w:val="00192A5B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97C"/>
    <w:rsid w:val="001A6C05"/>
    <w:rsid w:val="001B1B49"/>
    <w:rsid w:val="001B2A31"/>
    <w:rsid w:val="001B2CC4"/>
    <w:rsid w:val="001B31A6"/>
    <w:rsid w:val="001B3D70"/>
    <w:rsid w:val="001B4FC3"/>
    <w:rsid w:val="001B55DA"/>
    <w:rsid w:val="001B6471"/>
    <w:rsid w:val="001B68EE"/>
    <w:rsid w:val="001B76FE"/>
    <w:rsid w:val="001C1ADC"/>
    <w:rsid w:val="001C34F7"/>
    <w:rsid w:val="001C44AC"/>
    <w:rsid w:val="001C46A2"/>
    <w:rsid w:val="001C5AFD"/>
    <w:rsid w:val="001C6548"/>
    <w:rsid w:val="001C685B"/>
    <w:rsid w:val="001C7EAD"/>
    <w:rsid w:val="001D11EB"/>
    <w:rsid w:val="001D39F8"/>
    <w:rsid w:val="001D3C40"/>
    <w:rsid w:val="001D4203"/>
    <w:rsid w:val="001D58D1"/>
    <w:rsid w:val="001D6097"/>
    <w:rsid w:val="001D723B"/>
    <w:rsid w:val="001D7289"/>
    <w:rsid w:val="001D7BA8"/>
    <w:rsid w:val="001E048B"/>
    <w:rsid w:val="001E0ADE"/>
    <w:rsid w:val="001E1245"/>
    <w:rsid w:val="001E2B02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4C16"/>
    <w:rsid w:val="001F546A"/>
    <w:rsid w:val="001F5B4B"/>
    <w:rsid w:val="001F711E"/>
    <w:rsid w:val="001F75A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71F4"/>
    <w:rsid w:val="00210200"/>
    <w:rsid w:val="0021035F"/>
    <w:rsid w:val="00210E83"/>
    <w:rsid w:val="00212A9C"/>
    <w:rsid w:val="00212F97"/>
    <w:rsid w:val="002142AE"/>
    <w:rsid w:val="00215CE5"/>
    <w:rsid w:val="00216535"/>
    <w:rsid w:val="00216D1C"/>
    <w:rsid w:val="00216EF4"/>
    <w:rsid w:val="00217BB3"/>
    <w:rsid w:val="002210FF"/>
    <w:rsid w:val="00221B16"/>
    <w:rsid w:val="002220B7"/>
    <w:rsid w:val="00222B2D"/>
    <w:rsid w:val="00222EFA"/>
    <w:rsid w:val="002232DE"/>
    <w:rsid w:val="00227A5D"/>
    <w:rsid w:val="00230372"/>
    <w:rsid w:val="0023042E"/>
    <w:rsid w:val="00231FFE"/>
    <w:rsid w:val="002322A5"/>
    <w:rsid w:val="00233058"/>
    <w:rsid w:val="00233592"/>
    <w:rsid w:val="00236B89"/>
    <w:rsid w:val="00237C17"/>
    <w:rsid w:val="002410DA"/>
    <w:rsid w:val="0024174B"/>
    <w:rsid w:val="00244006"/>
    <w:rsid w:val="00244CEA"/>
    <w:rsid w:val="0024525A"/>
    <w:rsid w:val="00245E73"/>
    <w:rsid w:val="00246554"/>
    <w:rsid w:val="00246AC0"/>
    <w:rsid w:val="002470FD"/>
    <w:rsid w:val="00250605"/>
    <w:rsid w:val="00250693"/>
    <w:rsid w:val="00250CF0"/>
    <w:rsid w:val="002545BF"/>
    <w:rsid w:val="0025518D"/>
    <w:rsid w:val="002556CC"/>
    <w:rsid w:val="0025635A"/>
    <w:rsid w:val="002578BB"/>
    <w:rsid w:val="00257D5A"/>
    <w:rsid w:val="00260983"/>
    <w:rsid w:val="00261602"/>
    <w:rsid w:val="00262F96"/>
    <w:rsid w:val="002633B1"/>
    <w:rsid w:val="00264848"/>
    <w:rsid w:val="00264EFE"/>
    <w:rsid w:val="00264F76"/>
    <w:rsid w:val="00267CFE"/>
    <w:rsid w:val="00270456"/>
    <w:rsid w:val="00270650"/>
    <w:rsid w:val="002727FA"/>
    <w:rsid w:val="00273983"/>
    <w:rsid w:val="00275C0D"/>
    <w:rsid w:val="002769AB"/>
    <w:rsid w:val="00280BAE"/>
    <w:rsid w:val="00280BF6"/>
    <w:rsid w:val="00280D2E"/>
    <w:rsid w:val="0028235F"/>
    <w:rsid w:val="0028292F"/>
    <w:rsid w:val="0028678D"/>
    <w:rsid w:val="0029020B"/>
    <w:rsid w:val="00291334"/>
    <w:rsid w:val="00291DF9"/>
    <w:rsid w:val="002929AC"/>
    <w:rsid w:val="00292DD0"/>
    <w:rsid w:val="00293A4A"/>
    <w:rsid w:val="00293F73"/>
    <w:rsid w:val="00293FE3"/>
    <w:rsid w:val="0029410C"/>
    <w:rsid w:val="00294BD0"/>
    <w:rsid w:val="002955E8"/>
    <w:rsid w:val="0029575F"/>
    <w:rsid w:val="00297412"/>
    <w:rsid w:val="00297C9A"/>
    <w:rsid w:val="002A0ADD"/>
    <w:rsid w:val="002A0C93"/>
    <w:rsid w:val="002A1C7D"/>
    <w:rsid w:val="002A3506"/>
    <w:rsid w:val="002A3512"/>
    <w:rsid w:val="002A390D"/>
    <w:rsid w:val="002A423C"/>
    <w:rsid w:val="002A54E2"/>
    <w:rsid w:val="002A7273"/>
    <w:rsid w:val="002A7552"/>
    <w:rsid w:val="002B0796"/>
    <w:rsid w:val="002B1A82"/>
    <w:rsid w:val="002B3890"/>
    <w:rsid w:val="002B436C"/>
    <w:rsid w:val="002B5FB2"/>
    <w:rsid w:val="002B6510"/>
    <w:rsid w:val="002B6673"/>
    <w:rsid w:val="002C24B0"/>
    <w:rsid w:val="002C3AA5"/>
    <w:rsid w:val="002C522E"/>
    <w:rsid w:val="002C6304"/>
    <w:rsid w:val="002C78E8"/>
    <w:rsid w:val="002D0055"/>
    <w:rsid w:val="002D02D7"/>
    <w:rsid w:val="002D1BA9"/>
    <w:rsid w:val="002D2C4B"/>
    <w:rsid w:val="002D2EA5"/>
    <w:rsid w:val="002D3314"/>
    <w:rsid w:val="002D4185"/>
    <w:rsid w:val="002D44BE"/>
    <w:rsid w:val="002D6402"/>
    <w:rsid w:val="002D6B31"/>
    <w:rsid w:val="002D6BA1"/>
    <w:rsid w:val="002D6D2D"/>
    <w:rsid w:val="002E13B4"/>
    <w:rsid w:val="002E18D1"/>
    <w:rsid w:val="002E1D58"/>
    <w:rsid w:val="002E36EB"/>
    <w:rsid w:val="002E3800"/>
    <w:rsid w:val="002E4285"/>
    <w:rsid w:val="002E5B83"/>
    <w:rsid w:val="002E6242"/>
    <w:rsid w:val="002E6B14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E08"/>
    <w:rsid w:val="002F33DE"/>
    <w:rsid w:val="002F3800"/>
    <w:rsid w:val="002F53CF"/>
    <w:rsid w:val="002F5AB0"/>
    <w:rsid w:val="003009B6"/>
    <w:rsid w:val="00300CBC"/>
    <w:rsid w:val="00300FF8"/>
    <w:rsid w:val="003017E1"/>
    <w:rsid w:val="00301855"/>
    <w:rsid w:val="00302E3D"/>
    <w:rsid w:val="00303AA2"/>
    <w:rsid w:val="003063FB"/>
    <w:rsid w:val="003066B8"/>
    <w:rsid w:val="003111DF"/>
    <w:rsid w:val="003115A5"/>
    <w:rsid w:val="0031231B"/>
    <w:rsid w:val="00314A73"/>
    <w:rsid w:val="00314DE7"/>
    <w:rsid w:val="003165E2"/>
    <w:rsid w:val="003170B1"/>
    <w:rsid w:val="0031742F"/>
    <w:rsid w:val="003174BD"/>
    <w:rsid w:val="003177AD"/>
    <w:rsid w:val="0032005C"/>
    <w:rsid w:val="00320E15"/>
    <w:rsid w:val="00321A8F"/>
    <w:rsid w:val="003234A6"/>
    <w:rsid w:val="00324C83"/>
    <w:rsid w:val="00325031"/>
    <w:rsid w:val="00326175"/>
    <w:rsid w:val="00331E45"/>
    <w:rsid w:val="00332263"/>
    <w:rsid w:val="0033263A"/>
    <w:rsid w:val="00333DDF"/>
    <w:rsid w:val="00334820"/>
    <w:rsid w:val="003358E4"/>
    <w:rsid w:val="003368A8"/>
    <w:rsid w:val="00336932"/>
    <w:rsid w:val="003369B1"/>
    <w:rsid w:val="00336CD7"/>
    <w:rsid w:val="00340179"/>
    <w:rsid w:val="003414E1"/>
    <w:rsid w:val="00341C5E"/>
    <w:rsid w:val="00344903"/>
    <w:rsid w:val="00344B05"/>
    <w:rsid w:val="00346D99"/>
    <w:rsid w:val="00346FF3"/>
    <w:rsid w:val="003471BA"/>
    <w:rsid w:val="003502CC"/>
    <w:rsid w:val="0035042C"/>
    <w:rsid w:val="00351EEE"/>
    <w:rsid w:val="00352343"/>
    <w:rsid w:val="00353808"/>
    <w:rsid w:val="0035551E"/>
    <w:rsid w:val="00356FE9"/>
    <w:rsid w:val="0035725E"/>
    <w:rsid w:val="003573D5"/>
    <w:rsid w:val="00357B12"/>
    <w:rsid w:val="00362D39"/>
    <w:rsid w:val="00363593"/>
    <w:rsid w:val="003639EB"/>
    <w:rsid w:val="003642E1"/>
    <w:rsid w:val="00365E37"/>
    <w:rsid w:val="00366056"/>
    <w:rsid w:val="00367AFD"/>
    <w:rsid w:val="003711EB"/>
    <w:rsid w:val="0037198F"/>
    <w:rsid w:val="00372516"/>
    <w:rsid w:val="003735CD"/>
    <w:rsid w:val="00374DB1"/>
    <w:rsid w:val="00375CAA"/>
    <w:rsid w:val="00375D98"/>
    <w:rsid w:val="0037621C"/>
    <w:rsid w:val="00380B99"/>
    <w:rsid w:val="003837F2"/>
    <w:rsid w:val="00383827"/>
    <w:rsid w:val="00384B55"/>
    <w:rsid w:val="00386B58"/>
    <w:rsid w:val="00386FFB"/>
    <w:rsid w:val="00391DF8"/>
    <w:rsid w:val="003929FD"/>
    <w:rsid w:val="0039337C"/>
    <w:rsid w:val="0039759D"/>
    <w:rsid w:val="00397A0B"/>
    <w:rsid w:val="003A0343"/>
    <w:rsid w:val="003A0A11"/>
    <w:rsid w:val="003A1172"/>
    <w:rsid w:val="003A23BD"/>
    <w:rsid w:val="003A60F7"/>
    <w:rsid w:val="003B00BA"/>
    <w:rsid w:val="003B051C"/>
    <w:rsid w:val="003B0DBD"/>
    <w:rsid w:val="003B32A4"/>
    <w:rsid w:val="003B36C2"/>
    <w:rsid w:val="003B4F97"/>
    <w:rsid w:val="003B5975"/>
    <w:rsid w:val="003B5CC8"/>
    <w:rsid w:val="003C1D44"/>
    <w:rsid w:val="003C3DAD"/>
    <w:rsid w:val="003C476F"/>
    <w:rsid w:val="003D0DB8"/>
    <w:rsid w:val="003D1229"/>
    <w:rsid w:val="003D1C3B"/>
    <w:rsid w:val="003D332C"/>
    <w:rsid w:val="003D5CB0"/>
    <w:rsid w:val="003D7D34"/>
    <w:rsid w:val="003E013D"/>
    <w:rsid w:val="003E01F3"/>
    <w:rsid w:val="003E112F"/>
    <w:rsid w:val="003E2843"/>
    <w:rsid w:val="003E3832"/>
    <w:rsid w:val="003E4ABA"/>
    <w:rsid w:val="003E5C1D"/>
    <w:rsid w:val="003E7C68"/>
    <w:rsid w:val="003F074F"/>
    <w:rsid w:val="003F10E4"/>
    <w:rsid w:val="003F11D9"/>
    <w:rsid w:val="003F3CC2"/>
    <w:rsid w:val="003F4755"/>
    <w:rsid w:val="003F4B3C"/>
    <w:rsid w:val="003F5340"/>
    <w:rsid w:val="003F5E7C"/>
    <w:rsid w:val="003F6B5E"/>
    <w:rsid w:val="00400645"/>
    <w:rsid w:val="00400A64"/>
    <w:rsid w:val="00400E6C"/>
    <w:rsid w:val="00401BC4"/>
    <w:rsid w:val="0040358F"/>
    <w:rsid w:val="00404EF5"/>
    <w:rsid w:val="00405382"/>
    <w:rsid w:val="004063C6"/>
    <w:rsid w:val="00406E7F"/>
    <w:rsid w:val="00407470"/>
    <w:rsid w:val="0040756F"/>
    <w:rsid w:val="00410442"/>
    <w:rsid w:val="0041233C"/>
    <w:rsid w:val="00413373"/>
    <w:rsid w:val="00414100"/>
    <w:rsid w:val="00416503"/>
    <w:rsid w:val="00417BBF"/>
    <w:rsid w:val="0042004A"/>
    <w:rsid w:val="00420A22"/>
    <w:rsid w:val="0042131A"/>
    <w:rsid w:val="00424D2C"/>
    <w:rsid w:val="00425B89"/>
    <w:rsid w:val="00430522"/>
    <w:rsid w:val="0043243D"/>
    <w:rsid w:val="00432950"/>
    <w:rsid w:val="00433406"/>
    <w:rsid w:val="00433BF2"/>
    <w:rsid w:val="00434119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856"/>
    <w:rsid w:val="00443B20"/>
    <w:rsid w:val="0044570A"/>
    <w:rsid w:val="00451CDF"/>
    <w:rsid w:val="00452028"/>
    <w:rsid w:val="00453F39"/>
    <w:rsid w:val="0045431C"/>
    <w:rsid w:val="00454AB3"/>
    <w:rsid w:val="004555A6"/>
    <w:rsid w:val="00455F9B"/>
    <w:rsid w:val="00456014"/>
    <w:rsid w:val="00457333"/>
    <w:rsid w:val="004574B5"/>
    <w:rsid w:val="00457797"/>
    <w:rsid w:val="00457AB0"/>
    <w:rsid w:val="004616C5"/>
    <w:rsid w:val="004622B1"/>
    <w:rsid w:val="00463797"/>
    <w:rsid w:val="004655C4"/>
    <w:rsid w:val="00466599"/>
    <w:rsid w:val="00466ECB"/>
    <w:rsid w:val="00466F86"/>
    <w:rsid w:val="004701F8"/>
    <w:rsid w:val="00473469"/>
    <w:rsid w:val="00474372"/>
    <w:rsid w:val="004754AC"/>
    <w:rsid w:val="004773F2"/>
    <w:rsid w:val="004809E5"/>
    <w:rsid w:val="00480B32"/>
    <w:rsid w:val="00481A0E"/>
    <w:rsid w:val="00482B76"/>
    <w:rsid w:val="00484D2F"/>
    <w:rsid w:val="00487A30"/>
    <w:rsid w:val="00487C22"/>
    <w:rsid w:val="00490719"/>
    <w:rsid w:val="00490729"/>
    <w:rsid w:val="004916EB"/>
    <w:rsid w:val="0049281B"/>
    <w:rsid w:val="0049405F"/>
    <w:rsid w:val="004958C0"/>
    <w:rsid w:val="00496822"/>
    <w:rsid w:val="004A0148"/>
    <w:rsid w:val="004A046D"/>
    <w:rsid w:val="004A5446"/>
    <w:rsid w:val="004A5867"/>
    <w:rsid w:val="004A72C1"/>
    <w:rsid w:val="004A7932"/>
    <w:rsid w:val="004B064B"/>
    <w:rsid w:val="004B25C6"/>
    <w:rsid w:val="004B2A3C"/>
    <w:rsid w:val="004B36B2"/>
    <w:rsid w:val="004B52D6"/>
    <w:rsid w:val="004B546D"/>
    <w:rsid w:val="004B616E"/>
    <w:rsid w:val="004B6222"/>
    <w:rsid w:val="004B637D"/>
    <w:rsid w:val="004B64BE"/>
    <w:rsid w:val="004B7327"/>
    <w:rsid w:val="004B7979"/>
    <w:rsid w:val="004B7E51"/>
    <w:rsid w:val="004C045E"/>
    <w:rsid w:val="004C1C53"/>
    <w:rsid w:val="004C1EFA"/>
    <w:rsid w:val="004C391C"/>
    <w:rsid w:val="004C51D1"/>
    <w:rsid w:val="004C5993"/>
    <w:rsid w:val="004D0485"/>
    <w:rsid w:val="004D3125"/>
    <w:rsid w:val="004D39EA"/>
    <w:rsid w:val="004D3B3F"/>
    <w:rsid w:val="004D4B08"/>
    <w:rsid w:val="004D5734"/>
    <w:rsid w:val="004D5AF9"/>
    <w:rsid w:val="004D5D2D"/>
    <w:rsid w:val="004D5EBB"/>
    <w:rsid w:val="004D6850"/>
    <w:rsid w:val="004E0917"/>
    <w:rsid w:val="004E13CF"/>
    <w:rsid w:val="004E1DBD"/>
    <w:rsid w:val="004E3374"/>
    <w:rsid w:val="004E4B12"/>
    <w:rsid w:val="004E4ED4"/>
    <w:rsid w:val="004E5276"/>
    <w:rsid w:val="004E6919"/>
    <w:rsid w:val="004E70CC"/>
    <w:rsid w:val="004F10C4"/>
    <w:rsid w:val="004F1BAB"/>
    <w:rsid w:val="004F56A0"/>
    <w:rsid w:val="004F6745"/>
    <w:rsid w:val="0050057C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5CE3"/>
    <w:rsid w:val="00515F3E"/>
    <w:rsid w:val="005162BF"/>
    <w:rsid w:val="00516697"/>
    <w:rsid w:val="00516E1B"/>
    <w:rsid w:val="00516F06"/>
    <w:rsid w:val="0052071E"/>
    <w:rsid w:val="00520A19"/>
    <w:rsid w:val="00520DE2"/>
    <w:rsid w:val="0052114A"/>
    <w:rsid w:val="0052116A"/>
    <w:rsid w:val="00523691"/>
    <w:rsid w:val="00523D51"/>
    <w:rsid w:val="005264E6"/>
    <w:rsid w:val="00530421"/>
    <w:rsid w:val="00531CDE"/>
    <w:rsid w:val="00533F6B"/>
    <w:rsid w:val="005352E1"/>
    <w:rsid w:val="00535678"/>
    <w:rsid w:val="005364A1"/>
    <w:rsid w:val="00537403"/>
    <w:rsid w:val="0053793F"/>
    <w:rsid w:val="005413DE"/>
    <w:rsid w:val="00542EE2"/>
    <w:rsid w:val="005438DA"/>
    <w:rsid w:val="00543C2C"/>
    <w:rsid w:val="005452AB"/>
    <w:rsid w:val="00545AAE"/>
    <w:rsid w:val="00547544"/>
    <w:rsid w:val="00547A2F"/>
    <w:rsid w:val="00550228"/>
    <w:rsid w:val="00551162"/>
    <w:rsid w:val="0055267F"/>
    <w:rsid w:val="0055346F"/>
    <w:rsid w:val="00554160"/>
    <w:rsid w:val="00554713"/>
    <w:rsid w:val="00554C09"/>
    <w:rsid w:val="00556AB3"/>
    <w:rsid w:val="00560B5A"/>
    <w:rsid w:val="005628B9"/>
    <w:rsid w:val="00563DA8"/>
    <w:rsid w:val="005648E7"/>
    <w:rsid w:val="005651A1"/>
    <w:rsid w:val="005653C8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508"/>
    <w:rsid w:val="00576EEC"/>
    <w:rsid w:val="005806F8"/>
    <w:rsid w:val="00581754"/>
    <w:rsid w:val="00581C35"/>
    <w:rsid w:val="0058343F"/>
    <w:rsid w:val="00583917"/>
    <w:rsid w:val="00584126"/>
    <w:rsid w:val="005859F6"/>
    <w:rsid w:val="0058671F"/>
    <w:rsid w:val="0059472C"/>
    <w:rsid w:val="005979BC"/>
    <w:rsid w:val="005A0561"/>
    <w:rsid w:val="005A36B9"/>
    <w:rsid w:val="005A3CE6"/>
    <w:rsid w:val="005A5DE3"/>
    <w:rsid w:val="005A7953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5E2"/>
    <w:rsid w:val="005C0EC6"/>
    <w:rsid w:val="005C11BF"/>
    <w:rsid w:val="005C1485"/>
    <w:rsid w:val="005C436B"/>
    <w:rsid w:val="005C60C1"/>
    <w:rsid w:val="005C67A9"/>
    <w:rsid w:val="005D0034"/>
    <w:rsid w:val="005D0C74"/>
    <w:rsid w:val="005D1E21"/>
    <w:rsid w:val="005D2073"/>
    <w:rsid w:val="005D2E8A"/>
    <w:rsid w:val="005D380C"/>
    <w:rsid w:val="005D459C"/>
    <w:rsid w:val="005D5886"/>
    <w:rsid w:val="005D6C33"/>
    <w:rsid w:val="005D743B"/>
    <w:rsid w:val="005E14D1"/>
    <w:rsid w:val="005E2F43"/>
    <w:rsid w:val="005E4B9F"/>
    <w:rsid w:val="005E5B2F"/>
    <w:rsid w:val="005E6F8E"/>
    <w:rsid w:val="005E75F3"/>
    <w:rsid w:val="005E77EC"/>
    <w:rsid w:val="005F1C1E"/>
    <w:rsid w:val="005F3BED"/>
    <w:rsid w:val="006000E6"/>
    <w:rsid w:val="006006C6"/>
    <w:rsid w:val="00601010"/>
    <w:rsid w:val="00602BDA"/>
    <w:rsid w:val="00602DB5"/>
    <w:rsid w:val="00602EBF"/>
    <w:rsid w:val="00604420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553"/>
    <w:rsid w:val="00613E61"/>
    <w:rsid w:val="00614B04"/>
    <w:rsid w:val="00615061"/>
    <w:rsid w:val="006163F8"/>
    <w:rsid w:val="00617076"/>
    <w:rsid w:val="006171E7"/>
    <w:rsid w:val="0061741C"/>
    <w:rsid w:val="00620162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39C3"/>
    <w:rsid w:val="00635BC9"/>
    <w:rsid w:val="00636C8E"/>
    <w:rsid w:val="00637908"/>
    <w:rsid w:val="00637C35"/>
    <w:rsid w:val="00641AAB"/>
    <w:rsid w:val="006429CB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60E4B"/>
    <w:rsid w:val="00661B07"/>
    <w:rsid w:val="00661BC4"/>
    <w:rsid w:val="00661C19"/>
    <w:rsid w:val="006622EC"/>
    <w:rsid w:val="006630E4"/>
    <w:rsid w:val="0066471B"/>
    <w:rsid w:val="00664B01"/>
    <w:rsid w:val="006650D0"/>
    <w:rsid w:val="00665646"/>
    <w:rsid w:val="00666CEF"/>
    <w:rsid w:val="00667C22"/>
    <w:rsid w:val="00670092"/>
    <w:rsid w:val="00671D22"/>
    <w:rsid w:val="00672AE1"/>
    <w:rsid w:val="00672ED7"/>
    <w:rsid w:val="0067358E"/>
    <w:rsid w:val="00674B18"/>
    <w:rsid w:val="00675C9C"/>
    <w:rsid w:val="0068017B"/>
    <w:rsid w:val="00680E7D"/>
    <w:rsid w:val="00681C5C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EB2"/>
    <w:rsid w:val="006A2103"/>
    <w:rsid w:val="006A21ED"/>
    <w:rsid w:val="006A2CCB"/>
    <w:rsid w:val="006A4C8B"/>
    <w:rsid w:val="006A5204"/>
    <w:rsid w:val="006A53CB"/>
    <w:rsid w:val="006A6CA0"/>
    <w:rsid w:val="006A701A"/>
    <w:rsid w:val="006B01D7"/>
    <w:rsid w:val="006B1585"/>
    <w:rsid w:val="006B3668"/>
    <w:rsid w:val="006B3970"/>
    <w:rsid w:val="006B39E0"/>
    <w:rsid w:val="006B51DC"/>
    <w:rsid w:val="006B5430"/>
    <w:rsid w:val="006B64EF"/>
    <w:rsid w:val="006B7CA1"/>
    <w:rsid w:val="006C05B2"/>
    <w:rsid w:val="006C05CC"/>
    <w:rsid w:val="006C0727"/>
    <w:rsid w:val="006C0BA7"/>
    <w:rsid w:val="006C166A"/>
    <w:rsid w:val="006C1B47"/>
    <w:rsid w:val="006C2119"/>
    <w:rsid w:val="006C28E5"/>
    <w:rsid w:val="006C3401"/>
    <w:rsid w:val="006C48FB"/>
    <w:rsid w:val="006C4C3A"/>
    <w:rsid w:val="006C5602"/>
    <w:rsid w:val="006C6A2E"/>
    <w:rsid w:val="006C720C"/>
    <w:rsid w:val="006D1933"/>
    <w:rsid w:val="006D633C"/>
    <w:rsid w:val="006D7079"/>
    <w:rsid w:val="006D7843"/>
    <w:rsid w:val="006E145F"/>
    <w:rsid w:val="006E3E56"/>
    <w:rsid w:val="006E3FDC"/>
    <w:rsid w:val="006E4164"/>
    <w:rsid w:val="006E4A4A"/>
    <w:rsid w:val="006E4DDB"/>
    <w:rsid w:val="006E5650"/>
    <w:rsid w:val="006F318D"/>
    <w:rsid w:val="006F44E4"/>
    <w:rsid w:val="006F523F"/>
    <w:rsid w:val="006F5BE5"/>
    <w:rsid w:val="006F5FF3"/>
    <w:rsid w:val="006F62ED"/>
    <w:rsid w:val="007039C3"/>
    <w:rsid w:val="00703D71"/>
    <w:rsid w:val="0070423B"/>
    <w:rsid w:val="007109B4"/>
    <w:rsid w:val="00710F1C"/>
    <w:rsid w:val="007113CD"/>
    <w:rsid w:val="00711AE2"/>
    <w:rsid w:val="007123FC"/>
    <w:rsid w:val="007147DC"/>
    <w:rsid w:val="00715DA2"/>
    <w:rsid w:val="0071740E"/>
    <w:rsid w:val="007206BA"/>
    <w:rsid w:val="0072297D"/>
    <w:rsid w:val="00722FAC"/>
    <w:rsid w:val="00724062"/>
    <w:rsid w:val="007252A3"/>
    <w:rsid w:val="00725381"/>
    <w:rsid w:val="00725509"/>
    <w:rsid w:val="0072649D"/>
    <w:rsid w:val="00727267"/>
    <w:rsid w:val="007276A3"/>
    <w:rsid w:val="00730E97"/>
    <w:rsid w:val="00732253"/>
    <w:rsid w:val="00732A57"/>
    <w:rsid w:val="00733302"/>
    <w:rsid w:val="0073367B"/>
    <w:rsid w:val="00735672"/>
    <w:rsid w:val="00736762"/>
    <w:rsid w:val="00736F2C"/>
    <w:rsid w:val="00736FFD"/>
    <w:rsid w:val="00737461"/>
    <w:rsid w:val="00740BF0"/>
    <w:rsid w:val="00743122"/>
    <w:rsid w:val="00744990"/>
    <w:rsid w:val="0074755A"/>
    <w:rsid w:val="00750393"/>
    <w:rsid w:val="007503F5"/>
    <w:rsid w:val="00750876"/>
    <w:rsid w:val="00752005"/>
    <w:rsid w:val="0075228C"/>
    <w:rsid w:val="00752F89"/>
    <w:rsid w:val="0075351A"/>
    <w:rsid w:val="00753D2E"/>
    <w:rsid w:val="00753E18"/>
    <w:rsid w:val="007541F8"/>
    <w:rsid w:val="00754351"/>
    <w:rsid w:val="0075470F"/>
    <w:rsid w:val="007563B3"/>
    <w:rsid w:val="00757890"/>
    <w:rsid w:val="00761ADC"/>
    <w:rsid w:val="007640EC"/>
    <w:rsid w:val="007643A2"/>
    <w:rsid w:val="007646DE"/>
    <w:rsid w:val="007654AA"/>
    <w:rsid w:val="00766BE1"/>
    <w:rsid w:val="00766EC7"/>
    <w:rsid w:val="00767C0C"/>
    <w:rsid w:val="00770572"/>
    <w:rsid w:val="00771598"/>
    <w:rsid w:val="007726DE"/>
    <w:rsid w:val="007729DE"/>
    <w:rsid w:val="007751CE"/>
    <w:rsid w:val="00775643"/>
    <w:rsid w:val="00776263"/>
    <w:rsid w:val="007773BB"/>
    <w:rsid w:val="00783913"/>
    <w:rsid w:val="007839D4"/>
    <w:rsid w:val="0078553D"/>
    <w:rsid w:val="0078676B"/>
    <w:rsid w:val="007870BF"/>
    <w:rsid w:val="007877B4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6DAE"/>
    <w:rsid w:val="007A003A"/>
    <w:rsid w:val="007A1C50"/>
    <w:rsid w:val="007A3B91"/>
    <w:rsid w:val="007A3F63"/>
    <w:rsid w:val="007A4991"/>
    <w:rsid w:val="007A4C75"/>
    <w:rsid w:val="007A51DD"/>
    <w:rsid w:val="007A601E"/>
    <w:rsid w:val="007A6B8D"/>
    <w:rsid w:val="007A6CEE"/>
    <w:rsid w:val="007A761B"/>
    <w:rsid w:val="007B12CE"/>
    <w:rsid w:val="007B1F75"/>
    <w:rsid w:val="007B4D64"/>
    <w:rsid w:val="007B600D"/>
    <w:rsid w:val="007B6E83"/>
    <w:rsid w:val="007B7106"/>
    <w:rsid w:val="007C0CF5"/>
    <w:rsid w:val="007C19F6"/>
    <w:rsid w:val="007C25CD"/>
    <w:rsid w:val="007C25D1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9D0"/>
    <w:rsid w:val="007D2973"/>
    <w:rsid w:val="007D4358"/>
    <w:rsid w:val="007D5244"/>
    <w:rsid w:val="007D684C"/>
    <w:rsid w:val="007D6AB0"/>
    <w:rsid w:val="007D784F"/>
    <w:rsid w:val="007D7862"/>
    <w:rsid w:val="007E0347"/>
    <w:rsid w:val="007E0666"/>
    <w:rsid w:val="007E19F4"/>
    <w:rsid w:val="007E32E0"/>
    <w:rsid w:val="007E41B4"/>
    <w:rsid w:val="007E52CB"/>
    <w:rsid w:val="007E6494"/>
    <w:rsid w:val="007E71CA"/>
    <w:rsid w:val="007F262C"/>
    <w:rsid w:val="007F27CD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4416"/>
    <w:rsid w:val="0080442B"/>
    <w:rsid w:val="008049D7"/>
    <w:rsid w:val="00805182"/>
    <w:rsid w:val="00805475"/>
    <w:rsid w:val="008071D6"/>
    <w:rsid w:val="00807DDE"/>
    <w:rsid w:val="00811660"/>
    <w:rsid w:val="008126CB"/>
    <w:rsid w:val="008130FD"/>
    <w:rsid w:val="008133B5"/>
    <w:rsid w:val="00813A48"/>
    <w:rsid w:val="008143C4"/>
    <w:rsid w:val="00814BE2"/>
    <w:rsid w:val="00817362"/>
    <w:rsid w:val="0081797D"/>
    <w:rsid w:val="008202C1"/>
    <w:rsid w:val="008206D3"/>
    <w:rsid w:val="0082074F"/>
    <w:rsid w:val="008224A2"/>
    <w:rsid w:val="00823FA8"/>
    <w:rsid w:val="008275AE"/>
    <w:rsid w:val="00827743"/>
    <w:rsid w:val="00827AEB"/>
    <w:rsid w:val="0083034E"/>
    <w:rsid w:val="008305BA"/>
    <w:rsid w:val="00834C84"/>
    <w:rsid w:val="00836D3B"/>
    <w:rsid w:val="008401D9"/>
    <w:rsid w:val="0084255F"/>
    <w:rsid w:val="00842B40"/>
    <w:rsid w:val="00844162"/>
    <w:rsid w:val="0084628F"/>
    <w:rsid w:val="008463AD"/>
    <w:rsid w:val="00846784"/>
    <w:rsid w:val="00850C37"/>
    <w:rsid w:val="00851917"/>
    <w:rsid w:val="00852179"/>
    <w:rsid w:val="0085294B"/>
    <w:rsid w:val="0085294F"/>
    <w:rsid w:val="00852ED6"/>
    <w:rsid w:val="00855066"/>
    <w:rsid w:val="00855D2D"/>
    <w:rsid w:val="008561CA"/>
    <w:rsid w:val="00860397"/>
    <w:rsid w:val="008617AA"/>
    <w:rsid w:val="00861813"/>
    <w:rsid w:val="008624D4"/>
    <w:rsid w:val="00863195"/>
    <w:rsid w:val="00866BDF"/>
    <w:rsid w:val="008676A5"/>
    <w:rsid w:val="00870CA4"/>
    <w:rsid w:val="00870FD9"/>
    <w:rsid w:val="00871FF9"/>
    <w:rsid w:val="00872093"/>
    <w:rsid w:val="008723F2"/>
    <w:rsid w:val="008727C8"/>
    <w:rsid w:val="008728C0"/>
    <w:rsid w:val="00873F4B"/>
    <w:rsid w:val="0087403B"/>
    <w:rsid w:val="00875B30"/>
    <w:rsid w:val="00877E77"/>
    <w:rsid w:val="00880678"/>
    <w:rsid w:val="00881494"/>
    <w:rsid w:val="008826AD"/>
    <w:rsid w:val="00884566"/>
    <w:rsid w:val="0088556F"/>
    <w:rsid w:val="0088560D"/>
    <w:rsid w:val="008861ED"/>
    <w:rsid w:val="00886C4F"/>
    <w:rsid w:val="00886D13"/>
    <w:rsid w:val="0089030E"/>
    <w:rsid w:val="0089041F"/>
    <w:rsid w:val="00892294"/>
    <w:rsid w:val="00892C49"/>
    <w:rsid w:val="008933B5"/>
    <w:rsid w:val="00895B0B"/>
    <w:rsid w:val="008961B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9C9"/>
    <w:rsid w:val="008A6157"/>
    <w:rsid w:val="008A6D52"/>
    <w:rsid w:val="008A717F"/>
    <w:rsid w:val="008B01A0"/>
    <w:rsid w:val="008B204C"/>
    <w:rsid w:val="008B3C1E"/>
    <w:rsid w:val="008B5E3A"/>
    <w:rsid w:val="008C00F5"/>
    <w:rsid w:val="008C1AB0"/>
    <w:rsid w:val="008C42D6"/>
    <w:rsid w:val="008C4508"/>
    <w:rsid w:val="008C47F2"/>
    <w:rsid w:val="008D0042"/>
    <w:rsid w:val="008D029C"/>
    <w:rsid w:val="008D081F"/>
    <w:rsid w:val="008D085C"/>
    <w:rsid w:val="008D12B5"/>
    <w:rsid w:val="008D2869"/>
    <w:rsid w:val="008D501D"/>
    <w:rsid w:val="008D5EEE"/>
    <w:rsid w:val="008D716F"/>
    <w:rsid w:val="008D738D"/>
    <w:rsid w:val="008E0C9A"/>
    <w:rsid w:val="008E1AA4"/>
    <w:rsid w:val="008E1ACF"/>
    <w:rsid w:val="008E1D46"/>
    <w:rsid w:val="008E3151"/>
    <w:rsid w:val="008E3444"/>
    <w:rsid w:val="008E3855"/>
    <w:rsid w:val="008E4DA6"/>
    <w:rsid w:val="008E6953"/>
    <w:rsid w:val="008E6C62"/>
    <w:rsid w:val="008E6CB5"/>
    <w:rsid w:val="008E77FB"/>
    <w:rsid w:val="008E7B8B"/>
    <w:rsid w:val="008F0692"/>
    <w:rsid w:val="008F254D"/>
    <w:rsid w:val="008F2B43"/>
    <w:rsid w:val="008F3AA6"/>
    <w:rsid w:val="008F3AF0"/>
    <w:rsid w:val="008F411A"/>
    <w:rsid w:val="008F4B97"/>
    <w:rsid w:val="008F65F4"/>
    <w:rsid w:val="008F725E"/>
    <w:rsid w:val="008F7A6B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1648"/>
    <w:rsid w:val="00913028"/>
    <w:rsid w:val="00913ABF"/>
    <w:rsid w:val="00917C91"/>
    <w:rsid w:val="009217F1"/>
    <w:rsid w:val="0092299D"/>
    <w:rsid w:val="00922D4C"/>
    <w:rsid w:val="00923796"/>
    <w:rsid w:val="009243BB"/>
    <w:rsid w:val="00924661"/>
    <w:rsid w:val="00924DDD"/>
    <w:rsid w:val="009265CE"/>
    <w:rsid w:val="009267D1"/>
    <w:rsid w:val="00926D2D"/>
    <w:rsid w:val="00927569"/>
    <w:rsid w:val="00930D15"/>
    <w:rsid w:val="00931D42"/>
    <w:rsid w:val="00933C84"/>
    <w:rsid w:val="00934DA1"/>
    <w:rsid w:val="00934DEF"/>
    <w:rsid w:val="0093524C"/>
    <w:rsid w:val="009352C6"/>
    <w:rsid w:val="00936B56"/>
    <w:rsid w:val="009376B5"/>
    <w:rsid w:val="00940284"/>
    <w:rsid w:val="00942A4D"/>
    <w:rsid w:val="0094301D"/>
    <w:rsid w:val="00943A55"/>
    <w:rsid w:val="009458AA"/>
    <w:rsid w:val="00945951"/>
    <w:rsid w:val="00947237"/>
    <w:rsid w:val="00950844"/>
    <w:rsid w:val="00950CA3"/>
    <w:rsid w:val="0095278A"/>
    <w:rsid w:val="00952C94"/>
    <w:rsid w:val="00955397"/>
    <w:rsid w:val="00956233"/>
    <w:rsid w:val="00956497"/>
    <w:rsid w:val="00956F1C"/>
    <w:rsid w:val="00960BFD"/>
    <w:rsid w:val="0096140C"/>
    <w:rsid w:val="00961F60"/>
    <w:rsid w:val="00962264"/>
    <w:rsid w:val="009625AA"/>
    <w:rsid w:val="009629DC"/>
    <w:rsid w:val="00963A5D"/>
    <w:rsid w:val="0096400C"/>
    <w:rsid w:val="0096443F"/>
    <w:rsid w:val="00964819"/>
    <w:rsid w:val="009655CE"/>
    <w:rsid w:val="00965B4F"/>
    <w:rsid w:val="00967441"/>
    <w:rsid w:val="00967C93"/>
    <w:rsid w:val="00971189"/>
    <w:rsid w:val="009728BB"/>
    <w:rsid w:val="00972E37"/>
    <w:rsid w:val="00975242"/>
    <w:rsid w:val="00975AB6"/>
    <w:rsid w:val="00976D68"/>
    <w:rsid w:val="00977FA9"/>
    <w:rsid w:val="009801D5"/>
    <w:rsid w:val="009804D4"/>
    <w:rsid w:val="00982161"/>
    <w:rsid w:val="00983D33"/>
    <w:rsid w:val="00983EB7"/>
    <w:rsid w:val="00984B9F"/>
    <w:rsid w:val="00985ED2"/>
    <w:rsid w:val="009867FE"/>
    <w:rsid w:val="00987FB8"/>
    <w:rsid w:val="009907D5"/>
    <w:rsid w:val="00991D65"/>
    <w:rsid w:val="00991EB4"/>
    <w:rsid w:val="0099208A"/>
    <w:rsid w:val="00992113"/>
    <w:rsid w:val="009931FC"/>
    <w:rsid w:val="009941C0"/>
    <w:rsid w:val="009944A2"/>
    <w:rsid w:val="00996581"/>
    <w:rsid w:val="00997D2E"/>
    <w:rsid w:val="009A01CE"/>
    <w:rsid w:val="009A03D6"/>
    <w:rsid w:val="009A0E12"/>
    <w:rsid w:val="009A2575"/>
    <w:rsid w:val="009A2582"/>
    <w:rsid w:val="009A4ACB"/>
    <w:rsid w:val="009A6B9C"/>
    <w:rsid w:val="009A7336"/>
    <w:rsid w:val="009A776E"/>
    <w:rsid w:val="009B44CD"/>
    <w:rsid w:val="009B5B5F"/>
    <w:rsid w:val="009C04C4"/>
    <w:rsid w:val="009C09C6"/>
    <w:rsid w:val="009C1103"/>
    <w:rsid w:val="009C15C2"/>
    <w:rsid w:val="009C2979"/>
    <w:rsid w:val="009C35D2"/>
    <w:rsid w:val="009C486D"/>
    <w:rsid w:val="009C56EC"/>
    <w:rsid w:val="009C6883"/>
    <w:rsid w:val="009D0604"/>
    <w:rsid w:val="009D10B9"/>
    <w:rsid w:val="009D13E3"/>
    <w:rsid w:val="009D3C3E"/>
    <w:rsid w:val="009D4700"/>
    <w:rsid w:val="009D4AA8"/>
    <w:rsid w:val="009D6187"/>
    <w:rsid w:val="009D6746"/>
    <w:rsid w:val="009E0773"/>
    <w:rsid w:val="009E244A"/>
    <w:rsid w:val="009E41D4"/>
    <w:rsid w:val="009E458C"/>
    <w:rsid w:val="009E4CC3"/>
    <w:rsid w:val="009E56E1"/>
    <w:rsid w:val="009E6AF6"/>
    <w:rsid w:val="009E7B1A"/>
    <w:rsid w:val="009F1B84"/>
    <w:rsid w:val="009F1DE9"/>
    <w:rsid w:val="009F2A10"/>
    <w:rsid w:val="009F2FBC"/>
    <w:rsid w:val="009F37EE"/>
    <w:rsid w:val="009F38E1"/>
    <w:rsid w:val="009F4C4A"/>
    <w:rsid w:val="00A0210A"/>
    <w:rsid w:val="00A025C8"/>
    <w:rsid w:val="00A027CE"/>
    <w:rsid w:val="00A06F63"/>
    <w:rsid w:val="00A070B3"/>
    <w:rsid w:val="00A101F9"/>
    <w:rsid w:val="00A103CD"/>
    <w:rsid w:val="00A10D92"/>
    <w:rsid w:val="00A141E0"/>
    <w:rsid w:val="00A17E70"/>
    <w:rsid w:val="00A2328B"/>
    <w:rsid w:val="00A24DFC"/>
    <w:rsid w:val="00A25EA3"/>
    <w:rsid w:val="00A26D93"/>
    <w:rsid w:val="00A27594"/>
    <w:rsid w:val="00A27973"/>
    <w:rsid w:val="00A31489"/>
    <w:rsid w:val="00A31A92"/>
    <w:rsid w:val="00A31AB1"/>
    <w:rsid w:val="00A34A39"/>
    <w:rsid w:val="00A353C3"/>
    <w:rsid w:val="00A35784"/>
    <w:rsid w:val="00A35A05"/>
    <w:rsid w:val="00A35B6C"/>
    <w:rsid w:val="00A35F6E"/>
    <w:rsid w:val="00A36117"/>
    <w:rsid w:val="00A4144A"/>
    <w:rsid w:val="00A42284"/>
    <w:rsid w:val="00A42818"/>
    <w:rsid w:val="00A43398"/>
    <w:rsid w:val="00A43C75"/>
    <w:rsid w:val="00A459D9"/>
    <w:rsid w:val="00A45B0D"/>
    <w:rsid w:val="00A47169"/>
    <w:rsid w:val="00A47FAA"/>
    <w:rsid w:val="00A5019E"/>
    <w:rsid w:val="00A50BCF"/>
    <w:rsid w:val="00A51E06"/>
    <w:rsid w:val="00A54157"/>
    <w:rsid w:val="00A5580F"/>
    <w:rsid w:val="00A559DA"/>
    <w:rsid w:val="00A55BCE"/>
    <w:rsid w:val="00A560CD"/>
    <w:rsid w:val="00A563B9"/>
    <w:rsid w:val="00A56D24"/>
    <w:rsid w:val="00A57EA7"/>
    <w:rsid w:val="00A60D71"/>
    <w:rsid w:val="00A610D6"/>
    <w:rsid w:val="00A61652"/>
    <w:rsid w:val="00A62EDA"/>
    <w:rsid w:val="00A636F8"/>
    <w:rsid w:val="00A647D6"/>
    <w:rsid w:val="00A65C3B"/>
    <w:rsid w:val="00A70E98"/>
    <w:rsid w:val="00A720B0"/>
    <w:rsid w:val="00A743F6"/>
    <w:rsid w:val="00A745E1"/>
    <w:rsid w:val="00A752C2"/>
    <w:rsid w:val="00A75918"/>
    <w:rsid w:val="00A83121"/>
    <w:rsid w:val="00A85D27"/>
    <w:rsid w:val="00A86621"/>
    <w:rsid w:val="00A86CD1"/>
    <w:rsid w:val="00A87896"/>
    <w:rsid w:val="00A9130D"/>
    <w:rsid w:val="00A92B13"/>
    <w:rsid w:val="00A933DD"/>
    <w:rsid w:val="00A95B70"/>
    <w:rsid w:val="00A96FB0"/>
    <w:rsid w:val="00AA0E90"/>
    <w:rsid w:val="00AA136D"/>
    <w:rsid w:val="00AA18C3"/>
    <w:rsid w:val="00AA26D0"/>
    <w:rsid w:val="00AA427C"/>
    <w:rsid w:val="00AA56F8"/>
    <w:rsid w:val="00AA716D"/>
    <w:rsid w:val="00AB0ECB"/>
    <w:rsid w:val="00AB10E6"/>
    <w:rsid w:val="00AB2177"/>
    <w:rsid w:val="00AB2A02"/>
    <w:rsid w:val="00AB2F1B"/>
    <w:rsid w:val="00AB2FAB"/>
    <w:rsid w:val="00AB33A9"/>
    <w:rsid w:val="00AB44BA"/>
    <w:rsid w:val="00AB4E6E"/>
    <w:rsid w:val="00AB5E59"/>
    <w:rsid w:val="00AB696C"/>
    <w:rsid w:val="00AC03FE"/>
    <w:rsid w:val="00AC14EC"/>
    <w:rsid w:val="00AC235A"/>
    <w:rsid w:val="00AC2CC9"/>
    <w:rsid w:val="00AC304B"/>
    <w:rsid w:val="00AC328B"/>
    <w:rsid w:val="00AC3EAB"/>
    <w:rsid w:val="00AC3FDA"/>
    <w:rsid w:val="00AC4011"/>
    <w:rsid w:val="00AC4710"/>
    <w:rsid w:val="00AC4DDB"/>
    <w:rsid w:val="00AC55C4"/>
    <w:rsid w:val="00AC5A1F"/>
    <w:rsid w:val="00AC5C2C"/>
    <w:rsid w:val="00AC5FE7"/>
    <w:rsid w:val="00AC604B"/>
    <w:rsid w:val="00AC62A3"/>
    <w:rsid w:val="00AC7AA6"/>
    <w:rsid w:val="00AD1EB2"/>
    <w:rsid w:val="00AD27EC"/>
    <w:rsid w:val="00AD3256"/>
    <w:rsid w:val="00AD47E9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6344"/>
    <w:rsid w:val="00AE6FCA"/>
    <w:rsid w:val="00AE7053"/>
    <w:rsid w:val="00AF0BB6"/>
    <w:rsid w:val="00AF0FA4"/>
    <w:rsid w:val="00AF3DA3"/>
    <w:rsid w:val="00AF49E8"/>
    <w:rsid w:val="00AF5BF3"/>
    <w:rsid w:val="00AF70AD"/>
    <w:rsid w:val="00AF7328"/>
    <w:rsid w:val="00AF7BE7"/>
    <w:rsid w:val="00B00B63"/>
    <w:rsid w:val="00B01931"/>
    <w:rsid w:val="00B01AFD"/>
    <w:rsid w:val="00B028F1"/>
    <w:rsid w:val="00B05E8D"/>
    <w:rsid w:val="00B06328"/>
    <w:rsid w:val="00B065C5"/>
    <w:rsid w:val="00B0665C"/>
    <w:rsid w:val="00B07675"/>
    <w:rsid w:val="00B12332"/>
    <w:rsid w:val="00B12933"/>
    <w:rsid w:val="00B13D0A"/>
    <w:rsid w:val="00B149E2"/>
    <w:rsid w:val="00B14B9E"/>
    <w:rsid w:val="00B157C7"/>
    <w:rsid w:val="00B15A75"/>
    <w:rsid w:val="00B15D1F"/>
    <w:rsid w:val="00B178EF"/>
    <w:rsid w:val="00B20109"/>
    <w:rsid w:val="00B20DB6"/>
    <w:rsid w:val="00B2138A"/>
    <w:rsid w:val="00B233D1"/>
    <w:rsid w:val="00B24C1A"/>
    <w:rsid w:val="00B24CA7"/>
    <w:rsid w:val="00B25722"/>
    <w:rsid w:val="00B25C5F"/>
    <w:rsid w:val="00B27127"/>
    <w:rsid w:val="00B27E2C"/>
    <w:rsid w:val="00B30E2C"/>
    <w:rsid w:val="00B30F61"/>
    <w:rsid w:val="00B32CAF"/>
    <w:rsid w:val="00B32DE6"/>
    <w:rsid w:val="00B33917"/>
    <w:rsid w:val="00B33925"/>
    <w:rsid w:val="00B3524E"/>
    <w:rsid w:val="00B35D90"/>
    <w:rsid w:val="00B35DBC"/>
    <w:rsid w:val="00B36216"/>
    <w:rsid w:val="00B36CD5"/>
    <w:rsid w:val="00B37B67"/>
    <w:rsid w:val="00B40558"/>
    <w:rsid w:val="00B41458"/>
    <w:rsid w:val="00B42CDC"/>
    <w:rsid w:val="00B43061"/>
    <w:rsid w:val="00B438BB"/>
    <w:rsid w:val="00B44749"/>
    <w:rsid w:val="00B46660"/>
    <w:rsid w:val="00B46A90"/>
    <w:rsid w:val="00B4734B"/>
    <w:rsid w:val="00B50AF3"/>
    <w:rsid w:val="00B52B4B"/>
    <w:rsid w:val="00B556C7"/>
    <w:rsid w:val="00B56119"/>
    <w:rsid w:val="00B565FF"/>
    <w:rsid w:val="00B57679"/>
    <w:rsid w:val="00B57844"/>
    <w:rsid w:val="00B57879"/>
    <w:rsid w:val="00B57887"/>
    <w:rsid w:val="00B57890"/>
    <w:rsid w:val="00B60DEC"/>
    <w:rsid w:val="00B62656"/>
    <w:rsid w:val="00B630EE"/>
    <w:rsid w:val="00B631B4"/>
    <w:rsid w:val="00B63568"/>
    <w:rsid w:val="00B63F27"/>
    <w:rsid w:val="00B63F6D"/>
    <w:rsid w:val="00B64E24"/>
    <w:rsid w:val="00B6527E"/>
    <w:rsid w:val="00B65A60"/>
    <w:rsid w:val="00B65C3E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56EC"/>
    <w:rsid w:val="00B75D51"/>
    <w:rsid w:val="00B809CD"/>
    <w:rsid w:val="00B81F88"/>
    <w:rsid w:val="00B846DE"/>
    <w:rsid w:val="00B8555D"/>
    <w:rsid w:val="00B87610"/>
    <w:rsid w:val="00B917AB"/>
    <w:rsid w:val="00B91A6A"/>
    <w:rsid w:val="00B91F88"/>
    <w:rsid w:val="00B94F95"/>
    <w:rsid w:val="00B95121"/>
    <w:rsid w:val="00B95484"/>
    <w:rsid w:val="00B968E0"/>
    <w:rsid w:val="00B97FB7"/>
    <w:rsid w:val="00BA4084"/>
    <w:rsid w:val="00BA6028"/>
    <w:rsid w:val="00BA78A5"/>
    <w:rsid w:val="00BB08D8"/>
    <w:rsid w:val="00BB0981"/>
    <w:rsid w:val="00BB1AC6"/>
    <w:rsid w:val="00BB62E4"/>
    <w:rsid w:val="00BB6F5A"/>
    <w:rsid w:val="00BB7243"/>
    <w:rsid w:val="00BB7834"/>
    <w:rsid w:val="00BC1B4B"/>
    <w:rsid w:val="00BC1C20"/>
    <w:rsid w:val="00BC23E1"/>
    <w:rsid w:val="00BC2F5D"/>
    <w:rsid w:val="00BC477F"/>
    <w:rsid w:val="00BC4A77"/>
    <w:rsid w:val="00BC4E05"/>
    <w:rsid w:val="00BC5C20"/>
    <w:rsid w:val="00BC668A"/>
    <w:rsid w:val="00BC6CED"/>
    <w:rsid w:val="00BC73F5"/>
    <w:rsid w:val="00BC7917"/>
    <w:rsid w:val="00BD0E5D"/>
    <w:rsid w:val="00BD15F5"/>
    <w:rsid w:val="00BD223A"/>
    <w:rsid w:val="00BD3F44"/>
    <w:rsid w:val="00BD45DA"/>
    <w:rsid w:val="00BD47C6"/>
    <w:rsid w:val="00BD4BBB"/>
    <w:rsid w:val="00BD549C"/>
    <w:rsid w:val="00BD5501"/>
    <w:rsid w:val="00BD55C0"/>
    <w:rsid w:val="00BD582C"/>
    <w:rsid w:val="00BE06CD"/>
    <w:rsid w:val="00BE137F"/>
    <w:rsid w:val="00BE28DB"/>
    <w:rsid w:val="00BE3F01"/>
    <w:rsid w:val="00BE3F43"/>
    <w:rsid w:val="00BE68C2"/>
    <w:rsid w:val="00BF0445"/>
    <w:rsid w:val="00BF2348"/>
    <w:rsid w:val="00BF26D2"/>
    <w:rsid w:val="00BF2A2B"/>
    <w:rsid w:val="00BF32E4"/>
    <w:rsid w:val="00BF6B6F"/>
    <w:rsid w:val="00BF6FFD"/>
    <w:rsid w:val="00BF71A3"/>
    <w:rsid w:val="00BF7D69"/>
    <w:rsid w:val="00C0071B"/>
    <w:rsid w:val="00C01A9F"/>
    <w:rsid w:val="00C0334B"/>
    <w:rsid w:val="00C04451"/>
    <w:rsid w:val="00C104AD"/>
    <w:rsid w:val="00C10B72"/>
    <w:rsid w:val="00C126CD"/>
    <w:rsid w:val="00C14144"/>
    <w:rsid w:val="00C142AD"/>
    <w:rsid w:val="00C143E1"/>
    <w:rsid w:val="00C16234"/>
    <w:rsid w:val="00C16999"/>
    <w:rsid w:val="00C16D94"/>
    <w:rsid w:val="00C17F7F"/>
    <w:rsid w:val="00C2383C"/>
    <w:rsid w:val="00C24F87"/>
    <w:rsid w:val="00C25F83"/>
    <w:rsid w:val="00C3015E"/>
    <w:rsid w:val="00C30506"/>
    <w:rsid w:val="00C3404B"/>
    <w:rsid w:val="00C376E3"/>
    <w:rsid w:val="00C37B5E"/>
    <w:rsid w:val="00C4144F"/>
    <w:rsid w:val="00C42C9D"/>
    <w:rsid w:val="00C43376"/>
    <w:rsid w:val="00C43C7D"/>
    <w:rsid w:val="00C45EDA"/>
    <w:rsid w:val="00C473C3"/>
    <w:rsid w:val="00C556BC"/>
    <w:rsid w:val="00C55AB8"/>
    <w:rsid w:val="00C55F00"/>
    <w:rsid w:val="00C55F91"/>
    <w:rsid w:val="00C560C6"/>
    <w:rsid w:val="00C604D2"/>
    <w:rsid w:val="00C60778"/>
    <w:rsid w:val="00C61759"/>
    <w:rsid w:val="00C61C10"/>
    <w:rsid w:val="00C63928"/>
    <w:rsid w:val="00C63B1E"/>
    <w:rsid w:val="00C6541C"/>
    <w:rsid w:val="00C654D8"/>
    <w:rsid w:val="00C65D74"/>
    <w:rsid w:val="00C677D7"/>
    <w:rsid w:val="00C702F2"/>
    <w:rsid w:val="00C713C3"/>
    <w:rsid w:val="00C76548"/>
    <w:rsid w:val="00C76CED"/>
    <w:rsid w:val="00C76FB9"/>
    <w:rsid w:val="00C773C4"/>
    <w:rsid w:val="00C775A1"/>
    <w:rsid w:val="00C778A4"/>
    <w:rsid w:val="00C801EB"/>
    <w:rsid w:val="00C80A3A"/>
    <w:rsid w:val="00C80B1C"/>
    <w:rsid w:val="00C83496"/>
    <w:rsid w:val="00C8386B"/>
    <w:rsid w:val="00C84FA3"/>
    <w:rsid w:val="00C85E1F"/>
    <w:rsid w:val="00C868B8"/>
    <w:rsid w:val="00C86DAD"/>
    <w:rsid w:val="00C918B3"/>
    <w:rsid w:val="00C91B69"/>
    <w:rsid w:val="00C92740"/>
    <w:rsid w:val="00C93286"/>
    <w:rsid w:val="00C96A1A"/>
    <w:rsid w:val="00CA028E"/>
    <w:rsid w:val="00CA09B2"/>
    <w:rsid w:val="00CA0A57"/>
    <w:rsid w:val="00CA3DA7"/>
    <w:rsid w:val="00CA7C9D"/>
    <w:rsid w:val="00CA7DB5"/>
    <w:rsid w:val="00CB0A42"/>
    <w:rsid w:val="00CB3FCB"/>
    <w:rsid w:val="00CB5B4E"/>
    <w:rsid w:val="00CB7359"/>
    <w:rsid w:val="00CB75C5"/>
    <w:rsid w:val="00CC0162"/>
    <w:rsid w:val="00CC022E"/>
    <w:rsid w:val="00CC1CA8"/>
    <w:rsid w:val="00CC2B29"/>
    <w:rsid w:val="00CC3C8B"/>
    <w:rsid w:val="00CC47CB"/>
    <w:rsid w:val="00CC61DB"/>
    <w:rsid w:val="00CC652F"/>
    <w:rsid w:val="00CC6C51"/>
    <w:rsid w:val="00CC72A5"/>
    <w:rsid w:val="00CD0259"/>
    <w:rsid w:val="00CD19D7"/>
    <w:rsid w:val="00CD264E"/>
    <w:rsid w:val="00CD2F76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892"/>
    <w:rsid w:val="00CE10E9"/>
    <w:rsid w:val="00CE1444"/>
    <w:rsid w:val="00CE2510"/>
    <w:rsid w:val="00CE3491"/>
    <w:rsid w:val="00CE3B2B"/>
    <w:rsid w:val="00CE5032"/>
    <w:rsid w:val="00CE6972"/>
    <w:rsid w:val="00CE7016"/>
    <w:rsid w:val="00CF1147"/>
    <w:rsid w:val="00CF1270"/>
    <w:rsid w:val="00CF1B3F"/>
    <w:rsid w:val="00CF1DF8"/>
    <w:rsid w:val="00CF4970"/>
    <w:rsid w:val="00CF4A50"/>
    <w:rsid w:val="00CF6B83"/>
    <w:rsid w:val="00D02630"/>
    <w:rsid w:val="00D04E5E"/>
    <w:rsid w:val="00D06A2B"/>
    <w:rsid w:val="00D1060A"/>
    <w:rsid w:val="00D11103"/>
    <w:rsid w:val="00D112FD"/>
    <w:rsid w:val="00D1138B"/>
    <w:rsid w:val="00D12945"/>
    <w:rsid w:val="00D1700E"/>
    <w:rsid w:val="00D17603"/>
    <w:rsid w:val="00D218DD"/>
    <w:rsid w:val="00D229B8"/>
    <w:rsid w:val="00D240FC"/>
    <w:rsid w:val="00D243F7"/>
    <w:rsid w:val="00D245CB"/>
    <w:rsid w:val="00D24CB7"/>
    <w:rsid w:val="00D274FE"/>
    <w:rsid w:val="00D34373"/>
    <w:rsid w:val="00D34C02"/>
    <w:rsid w:val="00D366CB"/>
    <w:rsid w:val="00D42851"/>
    <w:rsid w:val="00D432E8"/>
    <w:rsid w:val="00D43DF0"/>
    <w:rsid w:val="00D46B3B"/>
    <w:rsid w:val="00D47D89"/>
    <w:rsid w:val="00D5157F"/>
    <w:rsid w:val="00D53DBA"/>
    <w:rsid w:val="00D57696"/>
    <w:rsid w:val="00D57B6C"/>
    <w:rsid w:val="00D57F5C"/>
    <w:rsid w:val="00D6056D"/>
    <w:rsid w:val="00D60FE6"/>
    <w:rsid w:val="00D6190D"/>
    <w:rsid w:val="00D61EE3"/>
    <w:rsid w:val="00D63C8C"/>
    <w:rsid w:val="00D6480C"/>
    <w:rsid w:val="00D648C0"/>
    <w:rsid w:val="00D673AE"/>
    <w:rsid w:val="00D6751B"/>
    <w:rsid w:val="00D67D45"/>
    <w:rsid w:val="00D7158F"/>
    <w:rsid w:val="00D7294D"/>
    <w:rsid w:val="00D72D2E"/>
    <w:rsid w:val="00D7330F"/>
    <w:rsid w:val="00D75714"/>
    <w:rsid w:val="00D762B7"/>
    <w:rsid w:val="00D80087"/>
    <w:rsid w:val="00D8054D"/>
    <w:rsid w:val="00D81227"/>
    <w:rsid w:val="00D81881"/>
    <w:rsid w:val="00D818B6"/>
    <w:rsid w:val="00D81C18"/>
    <w:rsid w:val="00D83001"/>
    <w:rsid w:val="00D833A0"/>
    <w:rsid w:val="00D83891"/>
    <w:rsid w:val="00D84DF3"/>
    <w:rsid w:val="00D86006"/>
    <w:rsid w:val="00D871B0"/>
    <w:rsid w:val="00D87ACB"/>
    <w:rsid w:val="00D9063F"/>
    <w:rsid w:val="00D90ED4"/>
    <w:rsid w:val="00D93400"/>
    <w:rsid w:val="00D945FD"/>
    <w:rsid w:val="00D94C15"/>
    <w:rsid w:val="00D94E00"/>
    <w:rsid w:val="00D95F63"/>
    <w:rsid w:val="00D9717C"/>
    <w:rsid w:val="00DA0560"/>
    <w:rsid w:val="00DA0858"/>
    <w:rsid w:val="00DA15D5"/>
    <w:rsid w:val="00DA1A86"/>
    <w:rsid w:val="00DA3D1B"/>
    <w:rsid w:val="00DA45CB"/>
    <w:rsid w:val="00DA6027"/>
    <w:rsid w:val="00DB2405"/>
    <w:rsid w:val="00DB2CF8"/>
    <w:rsid w:val="00DB463B"/>
    <w:rsid w:val="00DB5A17"/>
    <w:rsid w:val="00DB5A27"/>
    <w:rsid w:val="00DB5DF0"/>
    <w:rsid w:val="00DB6F8B"/>
    <w:rsid w:val="00DB7004"/>
    <w:rsid w:val="00DB7CF9"/>
    <w:rsid w:val="00DC1EE1"/>
    <w:rsid w:val="00DC2259"/>
    <w:rsid w:val="00DC23C7"/>
    <w:rsid w:val="00DC38D4"/>
    <w:rsid w:val="00DC3CFC"/>
    <w:rsid w:val="00DC4620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70D"/>
    <w:rsid w:val="00DD5B8B"/>
    <w:rsid w:val="00DD6F2E"/>
    <w:rsid w:val="00DE014E"/>
    <w:rsid w:val="00DE1317"/>
    <w:rsid w:val="00DE46B6"/>
    <w:rsid w:val="00DE5798"/>
    <w:rsid w:val="00DE6A26"/>
    <w:rsid w:val="00DF0D34"/>
    <w:rsid w:val="00DF15DA"/>
    <w:rsid w:val="00DF1971"/>
    <w:rsid w:val="00DF2185"/>
    <w:rsid w:val="00DF3474"/>
    <w:rsid w:val="00DF466D"/>
    <w:rsid w:val="00E00505"/>
    <w:rsid w:val="00E005FB"/>
    <w:rsid w:val="00E0134D"/>
    <w:rsid w:val="00E023A9"/>
    <w:rsid w:val="00E037D2"/>
    <w:rsid w:val="00E04941"/>
    <w:rsid w:val="00E05129"/>
    <w:rsid w:val="00E05A5C"/>
    <w:rsid w:val="00E06D40"/>
    <w:rsid w:val="00E07BB6"/>
    <w:rsid w:val="00E10414"/>
    <w:rsid w:val="00E10CAA"/>
    <w:rsid w:val="00E13124"/>
    <w:rsid w:val="00E13607"/>
    <w:rsid w:val="00E13A7D"/>
    <w:rsid w:val="00E13F8F"/>
    <w:rsid w:val="00E140EE"/>
    <w:rsid w:val="00E1440D"/>
    <w:rsid w:val="00E14743"/>
    <w:rsid w:val="00E1485D"/>
    <w:rsid w:val="00E1507C"/>
    <w:rsid w:val="00E15482"/>
    <w:rsid w:val="00E1733C"/>
    <w:rsid w:val="00E2074D"/>
    <w:rsid w:val="00E20A89"/>
    <w:rsid w:val="00E22591"/>
    <w:rsid w:val="00E237BE"/>
    <w:rsid w:val="00E247F3"/>
    <w:rsid w:val="00E25F1F"/>
    <w:rsid w:val="00E26740"/>
    <w:rsid w:val="00E26D5F"/>
    <w:rsid w:val="00E30472"/>
    <w:rsid w:val="00E3115F"/>
    <w:rsid w:val="00E34BA2"/>
    <w:rsid w:val="00E35367"/>
    <w:rsid w:val="00E37F19"/>
    <w:rsid w:val="00E4127C"/>
    <w:rsid w:val="00E423DE"/>
    <w:rsid w:val="00E427B6"/>
    <w:rsid w:val="00E431C1"/>
    <w:rsid w:val="00E47B5A"/>
    <w:rsid w:val="00E47DFF"/>
    <w:rsid w:val="00E52DD6"/>
    <w:rsid w:val="00E53D8C"/>
    <w:rsid w:val="00E543CC"/>
    <w:rsid w:val="00E547E5"/>
    <w:rsid w:val="00E55F51"/>
    <w:rsid w:val="00E56331"/>
    <w:rsid w:val="00E56F0D"/>
    <w:rsid w:val="00E60231"/>
    <w:rsid w:val="00E60ED9"/>
    <w:rsid w:val="00E63CD8"/>
    <w:rsid w:val="00E70342"/>
    <w:rsid w:val="00E7149A"/>
    <w:rsid w:val="00E71DC3"/>
    <w:rsid w:val="00E72A24"/>
    <w:rsid w:val="00E73731"/>
    <w:rsid w:val="00E73DC3"/>
    <w:rsid w:val="00E75687"/>
    <w:rsid w:val="00E767B3"/>
    <w:rsid w:val="00E77301"/>
    <w:rsid w:val="00E773D3"/>
    <w:rsid w:val="00E774D2"/>
    <w:rsid w:val="00E77E2E"/>
    <w:rsid w:val="00E808E1"/>
    <w:rsid w:val="00E84D50"/>
    <w:rsid w:val="00E85423"/>
    <w:rsid w:val="00E85DF8"/>
    <w:rsid w:val="00E85E19"/>
    <w:rsid w:val="00E866B3"/>
    <w:rsid w:val="00E86A59"/>
    <w:rsid w:val="00E92107"/>
    <w:rsid w:val="00E92D8B"/>
    <w:rsid w:val="00E95D56"/>
    <w:rsid w:val="00EA07D3"/>
    <w:rsid w:val="00EA251D"/>
    <w:rsid w:val="00EA30C4"/>
    <w:rsid w:val="00EA35AD"/>
    <w:rsid w:val="00EA4193"/>
    <w:rsid w:val="00EA49DB"/>
    <w:rsid w:val="00EA4CF9"/>
    <w:rsid w:val="00EA515B"/>
    <w:rsid w:val="00EA55C4"/>
    <w:rsid w:val="00EA56C5"/>
    <w:rsid w:val="00EA6164"/>
    <w:rsid w:val="00EB33AE"/>
    <w:rsid w:val="00EB4E97"/>
    <w:rsid w:val="00EC25DB"/>
    <w:rsid w:val="00EC3BA9"/>
    <w:rsid w:val="00EC3DC9"/>
    <w:rsid w:val="00EC58FA"/>
    <w:rsid w:val="00ED18E9"/>
    <w:rsid w:val="00ED191B"/>
    <w:rsid w:val="00ED2CB3"/>
    <w:rsid w:val="00ED4441"/>
    <w:rsid w:val="00ED5397"/>
    <w:rsid w:val="00ED5940"/>
    <w:rsid w:val="00ED6BE7"/>
    <w:rsid w:val="00ED79C2"/>
    <w:rsid w:val="00EE0E68"/>
    <w:rsid w:val="00EE159A"/>
    <w:rsid w:val="00EE2E31"/>
    <w:rsid w:val="00EE2F0A"/>
    <w:rsid w:val="00EE2FC8"/>
    <w:rsid w:val="00EE7C6C"/>
    <w:rsid w:val="00EF006D"/>
    <w:rsid w:val="00EF0C81"/>
    <w:rsid w:val="00EF1602"/>
    <w:rsid w:val="00EF1D98"/>
    <w:rsid w:val="00EF25CA"/>
    <w:rsid w:val="00EF4421"/>
    <w:rsid w:val="00EF4F00"/>
    <w:rsid w:val="00EF5509"/>
    <w:rsid w:val="00EF5871"/>
    <w:rsid w:val="00EF7A41"/>
    <w:rsid w:val="00F00699"/>
    <w:rsid w:val="00F02E6D"/>
    <w:rsid w:val="00F030C3"/>
    <w:rsid w:val="00F04F58"/>
    <w:rsid w:val="00F04FA0"/>
    <w:rsid w:val="00F05C6F"/>
    <w:rsid w:val="00F0657E"/>
    <w:rsid w:val="00F1055C"/>
    <w:rsid w:val="00F105AC"/>
    <w:rsid w:val="00F10D50"/>
    <w:rsid w:val="00F10D5F"/>
    <w:rsid w:val="00F118F6"/>
    <w:rsid w:val="00F12826"/>
    <w:rsid w:val="00F15498"/>
    <w:rsid w:val="00F154DD"/>
    <w:rsid w:val="00F16447"/>
    <w:rsid w:val="00F16FE1"/>
    <w:rsid w:val="00F174C8"/>
    <w:rsid w:val="00F17FD9"/>
    <w:rsid w:val="00F21C75"/>
    <w:rsid w:val="00F2748F"/>
    <w:rsid w:val="00F275D5"/>
    <w:rsid w:val="00F2791B"/>
    <w:rsid w:val="00F32C15"/>
    <w:rsid w:val="00F3394F"/>
    <w:rsid w:val="00F33A40"/>
    <w:rsid w:val="00F34C32"/>
    <w:rsid w:val="00F35B11"/>
    <w:rsid w:val="00F35E55"/>
    <w:rsid w:val="00F40440"/>
    <w:rsid w:val="00F40E9C"/>
    <w:rsid w:val="00F4118F"/>
    <w:rsid w:val="00F41944"/>
    <w:rsid w:val="00F4259B"/>
    <w:rsid w:val="00F4280F"/>
    <w:rsid w:val="00F43D87"/>
    <w:rsid w:val="00F43E08"/>
    <w:rsid w:val="00F44667"/>
    <w:rsid w:val="00F44F02"/>
    <w:rsid w:val="00F45376"/>
    <w:rsid w:val="00F463A9"/>
    <w:rsid w:val="00F51C48"/>
    <w:rsid w:val="00F525CC"/>
    <w:rsid w:val="00F54059"/>
    <w:rsid w:val="00F54FFC"/>
    <w:rsid w:val="00F5569D"/>
    <w:rsid w:val="00F55DC4"/>
    <w:rsid w:val="00F56DA7"/>
    <w:rsid w:val="00F60E4B"/>
    <w:rsid w:val="00F613DE"/>
    <w:rsid w:val="00F617F8"/>
    <w:rsid w:val="00F61D40"/>
    <w:rsid w:val="00F623D7"/>
    <w:rsid w:val="00F6368B"/>
    <w:rsid w:val="00F63D61"/>
    <w:rsid w:val="00F63D84"/>
    <w:rsid w:val="00F63F8B"/>
    <w:rsid w:val="00F65419"/>
    <w:rsid w:val="00F662E7"/>
    <w:rsid w:val="00F66A89"/>
    <w:rsid w:val="00F66DEA"/>
    <w:rsid w:val="00F670DA"/>
    <w:rsid w:val="00F701A3"/>
    <w:rsid w:val="00F7107F"/>
    <w:rsid w:val="00F72890"/>
    <w:rsid w:val="00F73006"/>
    <w:rsid w:val="00F762CF"/>
    <w:rsid w:val="00F768AA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900FD"/>
    <w:rsid w:val="00F9183F"/>
    <w:rsid w:val="00F91DE3"/>
    <w:rsid w:val="00F93266"/>
    <w:rsid w:val="00F93C16"/>
    <w:rsid w:val="00F969E8"/>
    <w:rsid w:val="00F9748C"/>
    <w:rsid w:val="00FA0161"/>
    <w:rsid w:val="00FA0282"/>
    <w:rsid w:val="00FA0891"/>
    <w:rsid w:val="00FA255B"/>
    <w:rsid w:val="00FA3DF7"/>
    <w:rsid w:val="00FA609F"/>
    <w:rsid w:val="00FA67E2"/>
    <w:rsid w:val="00FA7007"/>
    <w:rsid w:val="00FA7958"/>
    <w:rsid w:val="00FB0CDC"/>
    <w:rsid w:val="00FB131D"/>
    <w:rsid w:val="00FB1663"/>
    <w:rsid w:val="00FB2A39"/>
    <w:rsid w:val="00FB6463"/>
    <w:rsid w:val="00FB7AED"/>
    <w:rsid w:val="00FC017F"/>
    <w:rsid w:val="00FC0792"/>
    <w:rsid w:val="00FC4814"/>
    <w:rsid w:val="00FC5E13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3BDB"/>
    <w:rsid w:val="00FE5512"/>
    <w:rsid w:val="00FE5850"/>
    <w:rsid w:val="00FE5AD1"/>
    <w:rsid w:val="00FE7E82"/>
    <w:rsid w:val="00FF0336"/>
    <w:rsid w:val="00FF0471"/>
    <w:rsid w:val="00FF2BA9"/>
    <w:rsid w:val="00FF3C77"/>
    <w:rsid w:val="00FF55D7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Char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Char">
    <w:name w:val="标题 4 Char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Char">
    <w:name w:val="标题 5 Char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Char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Char">
    <w:name w:val="批注文字 Char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a">
    <w:name w:val="Balloon Text"/>
    <w:basedOn w:val="a0"/>
    <w:link w:val="Char0"/>
    <w:rsid w:val="00356FE9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a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b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c">
    <w:name w:val="annotation subject"/>
    <w:basedOn w:val="a9"/>
    <w:next w:val="a9"/>
    <w:link w:val="Char1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Char1">
    <w:name w:val="批注主题 Char"/>
    <w:basedOn w:val="Char"/>
    <w:link w:val="ac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d">
    <w:name w:val="Strong"/>
    <w:basedOn w:val="a1"/>
    <w:qFormat/>
    <w:rsid w:val="00CC1CA8"/>
    <w:rPr>
      <w:b/>
      <w:bCs/>
    </w:rPr>
  </w:style>
  <w:style w:type="table" w:styleId="ae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Char2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Char2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1"/>
    <w:link w:val="af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0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1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2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3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4">
    <w:name w:val="Body Text"/>
    <w:basedOn w:val="a0"/>
    <w:link w:val="Char3"/>
    <w:unhideWhenUsed/>
    <w:rsid w:val="00CF1B3F"/>
    <w:pPr>
      <w:spacing w:after="120"/>
    </w:pPr>
  </w:style>
  <w:style w:type="character" w:customStyle="1" w:styleId="Char3">
    <w:name w:val="正文文本 Char"/>
    <w:basedOn w:val="a1"/>
    <w:link w:val="af4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6548375E9D40F9874E663066A2D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047-43F2-4EC6-94A7-011C74DD84CD}"/>
      </w:docPartPr>
      <w:docPartBody>
        <w:p w:rsidR="001F1B74" w:rsidRDefault="006E6D43">
          <w:r w:rsidRPr="00EC1DC2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3"/>
    <w:rsid w:val="000030ED"/>
    <w:rsid w:val="000035EF"/>
    <w:rsid w:val="00051B4D"/>
    <w:rsid w:val="00056D1D"/>
    <w:rsid w:val="000D2C4C"/>
    <w:rsid w:val="000E06BA"/>
    <w:rsid w:val="00127139"/>
    <w:rsid w:val="001375F6"/>
    <w:rsid w:val="00146105"/>
    <w:rsid w:val="001C3556"/>
    <w:rsid w:val="001C552A"/>
    <w:rsid w:val="001D6612"/>
    <w:rsid w:val="001F1B74"/>
    <w:rsid w:val="001F3DFE"/>
    <w:rsid w:val="00242423"/>
    <w:rsid w:val="002521B3"/>
    <w:rsid w:val="00256475"/>
    <w:rsid w:val="002A07F8"/>
    <w:rsid w:val="002A79A0"/>
    <w:rsid w:val="002B22F3"/>
    <w:rsid w:val="002F43D3"/>
    <w:rsid w:val="00323758"/>
    <w:rsid w:val="003E3B55"/>
    <w:rsid w:val="00417C1F"/>
    <w:rsid w:val="004266B4"/>
    <w:rsid w:val="004C6356"/>
    <w:rsid w:val="004E6C4A"/>
    <w:rsid w:val="00576FF2"/>
    <w:rsid w:val="005A5C51"/>
    <w:rsid w:val="005F4B2C"/>
    <w:rsid w:val="00676EC6"/>
    <w:rsid w:val="006875FE"/>
    <w:rsid w:val="006C149D"/>
    <w:rsid w:val="006C74B5"/>
    <w:rsid w:val="006E6D43"/>
    <w:rsid w:val="00720BE0"/>
    <w:rsid w:val="007475D0"/>
    <w:rsid w:val="007502BD"/>
    <w:rsid w:val="00757017"/>
    <w:rsid w:val="00795ACB"/>
    <w:rsid w:val="007D5BFC"/>
    <w:rsid w:val="00812D62"/>
    <w:rsid w:val="0086709F"/>
    <w:rsid w:val="00A329D0"/>
    <w:rsid w:val="00A64536"/>
    <w:rsid w:val="00B034EB"/>
    <w:rsid w:val="00B25987"/>
    <w:rsid w:val="00BB0EF1"/>
    <w:rsid w:val="00BF4BB9"/>
    <w:rsid w:val="00C21714"/>
    <w:rsid w:val="00C24A83"/>
    <w:rsid w:val="00C73FFD"/>
    <w:rsid w:val="00DF4260"/>
    <w:rsid w:val="00E07284"/>
    <w:rsid w:val="00E333EF"/>
    <w:rsid w:val="00E777C9"/>
    <w:rsid w:val="00EE4ED6"/>
    <w:rsid w:val="00F5375C"/>
    <w:rsid w:val="00F608B7"/>
    <w:rsid w:val="00FE47F6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43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6D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2133C7AF-AE10-4FAA-9C98-C318E0A6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5285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802.11-18/0149r0</vt:lpstr>
    </vt:vector>
  </TitlesOfParts>
  <Company>Huawei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802.11-18/0149r0</dc:title>
  <dc:subject>Submission</dc:subject>
  <dc:creator>Laurent Cariou</dc:creator>
  <cp:keywords>March 2018, CTPClassification=CTP_IC</cp:keywords>
  <dc:description/>
  <cp:lastModifiedBy>Liyunbo</cp:lastModifiedBy>
  <cp:revision>14</cp:revision>
  <cp:lastPrinted>2014-09-06T00:13:00Z</cp:lastPrinted>
  <dcterms:created xsi:type="dcterms:W3CDTF">2022-07-11T03:12:00Z</dcterms:created>
  <dcterms:modified xsi:type="dcterms:W3CDTF">2022-08-03T03:01:00Z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1659427835</vt:lpwstr>
  </property>
</Properties>
</file>