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5DC75" w14:textId="070B055B" w:rsidR="00CA09B2" w:rsidRPr="00E13124" w:rsidRDefault="00CA09B2">
      <w:pPr>
        <w:pStyle w:val="T1"/>
        <w:pBdr>
          <w:bottom w:val="single" w:sz="6" w:space="0" w:color="auto"/>
        </w:pBdr>
        <w:spacing w:after="240"/>
        <w:rPr>
          <w:sz w:val="20"/>
        </w:rPr>
      </w:pPr>
      <w:r w:rsidRPr="00E13124">
        <w:rPr>
          <w:sz w:val="20"/>
        </w:rPr>
        <w:t>IEEE P802.11</w:t>
      </w:r>
      <w:r w:rsidRPr="00E13124">
        <w:rPr>
          <w:sz w:val="20"/>
        </w:rPr>
        <w:br/>
        <w:t>Wirel</w:t>
      </w:r>
      <w:r w:rsidR="006224C2" w:rsidRPr="00E13124">
        <w:rPr>
          <w:sz w:val="20"/>
        </w:rPr>
        <w:t>ess</w:t>
      </w:r>
      <w:r w:rsidRPr="00E13124">
        <w:rPr>
          <w:sz w:val="20"/>
        </w:rPr>
        <w:t xml:space="preserve"> LANs</w:t>
      </w:r>
    </w:p>
    <w:p w14:paraId="1E857B1F" w14:textId="77777777" w:rsidR="00750876" w:rsidRDefault="00750876">
      <w:pPr>
        <w:pStyle w:val="T1"/>
        <w:spacing w:after="120"/>
        <w:rPr>
          <w:sz w:val="16"/>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750876" w:rsidRPr="00F44667" w14:paraId="4ADDB26F" w14:textId="77777777" w:rsidTr="005D459C">
        <w:trPr>
          <w:trHeight w:val="485"/>
          <w:jc w:val="center"/>
        </w:trPr>
        <w:tc>
          <w:tcPr>
            <w:tcW w:w="9576" w:type="dxa"/>
            <w:gridSpan w:val="5"/>
            <w:vAlign w:val="center"/>
          </w:tcPr>
          <w:p w14:paraId="01D105F1" w14:textId="57624585" w:rsidR="00750876" w:rsidRPr="00183F4C" w:rsidRDefault="006C0121" w:rsidP="005E75F3">
            <w:pPr>
              <w:pStyle w:val="T2"/>
            </w:pPr>
            <w:r>
              <w:rPr>
                <w:lang w:eastAsia="ko-KR"/>
              </w:rPr>
              <w:t>CR for 35.3.16.4</w:t>
            </w:r>
          </w:p>
        </w:tc>
      </w:tr>
      <w:tr w:rsidR="00750876" w:rsidRPr="00183F4C" w14:paraId="1AED9C6E" w14:textId="77777777" w:rsidTr="005D459C">
        <w:trPr>
          <w:trHeight w:val="359"/>
          <w:jc w:val="center"/>
        </w:trPr>
        <w:tc>
          <w:tcPr>
            <w:tcW w:w="9576" w:type="dxa"/>
            <w:gridSpan w:val="5"/>
            <w:vAlign w:val="center"/>
          </w:tcPr>
          <w:p w14:paraId="36133BE5" w14:textId="0C01431C" w:rsidR="00750876" w:rsidRPr="00183F4C" w:rsidRDefault="00750876" w:rsidP="006C0121">
            <w:pPr>
              <w:pStyle w:val="T2"/>
              <w:ind w:left="0"/>
              <w:rPr>
                <w:b w:val="0"/>
                <w:sz w:val="20"/>
              </w:rPr>
            </w:pPr>
            <w:r w:rsidRPr="00183F4C">
              <w:rPr>
                <w:sz w:val="20"/>
              </w:rPr>
              <w:t>Date:</w:t>
            </w:r>
            <w:r w:rsidRPr="00183F4C">
              <w:rPr>
                <w:b w:val="0"/>
                <w:sz w:val="20"/>
              </w:rPr>
              <w:t xml:space="preserve">  20</w:t>
            </w:r>
            <w:r>
              <w:rPr>
                <w:b w:val="0"/>
                <w:sz w:val="20"/>
              </w:rPr>
              <w:t>2</w:t>
            </w:r>
            <w:r w:rsidR="00963A5D">
              <w:rPr>
                <w:b w:val="0"/>
                <w:sz w:val="20"/>
              </w:rPr>
              <w:t>2</w:t>
            </w:r>
            <w:r w:rsidRPr="00183F4C">
              <w:rPr>
                <w:b w:val="0"/>
                <w:sz w:val="20"/>
              </w:rPr>
              <w:t>-</w:t>
            </w:r>
            <w:r w:rsidR="003E112F">
              <w:rPr>
                <w:b w:val="0"/>
                <w:sz w:val="20"/>
                <w:lang w:eastAsia="ko-KR"/>
              </w:rPr>
              <w:t>0</w:t>
            </w:r>
            <w:r w:rsidR="006C0121">
              <w:rPr>
                <w:b w:val="0"/>
                <w:sz w:val="20"/>
                <w:lang w:eastAsia="ko-KR"/>
              </w:rPr>
              <w:t>8</w:t>
            </w:r>
            <w:r>
              <w:rPr>
                <w:rFonts w:hint="eastAsia"/>
                <w:b w:val="0"/>
                <w:sz w:val="20"/>
                <w:lang w:eastAsia="ko-KR"/>
              </w:rPr>
              <w:t>-</w:t>
            </w:r>
            <w:r w:rsidR="006C0121">
              <w:rPr>
                <w:b w:val="0"/>
                <w:sz w:val="20"/>
                <w:lang w:eastAsia="ko-KR"/>
              </w:rPr>
              <w:t>01</w:t>
            </w:r>
          </w:p>
        </w:tc>
      </w:tr>
      <w:tr w:rsidR="00750876" w:rsidRPr="00183F4C" w14:paraId="41DFA1A8" w14:textId="77777777" w:rsidTr="005D459C">
        <w:trPr>
          <w:cantSplit/>
          <w:jc w:val="center"/>
        </w:trPr>
        <w:tc>
          <w:tcPr>
            <w:tcW w:w="9576" w:type="dxa"/>
            <w:gridSpan w:val="5"/>
            <w:vAlign w:val="center"/>
          </w:tcPr>
          <w:p w14:paraId="2896F271" w14:textId="77777777" w:rsidR="00750876" w:rsidRPr="00183F4C" w:rsidRDefault="00750876" w:rsidP="005D459C">
            <w:pPr>
              <w:pStyle w:val="T2"/>
              <w:spacing w:after="0"/>
              <w:ind w:left="0" w:right="0"/>
              <w:jc w:val="left"/>
              <w:rPr>
                <w:sz w:val="20"/>
              </w:rPr>
            </w:pPr>
            <w:r w:rsidRPr="00183F4C">
              <w:rPr>
                <w:sz w:val="20"/>
              </w:rPr>
              <w:t>Author(s):</w:t>
            </w:r>
          </w:p>
        </w:tc>
      </w:tr>
      <w:tr w:rsidR="00750876" w:rsidRPr="00183F4C" w14:paraId="67D41CFC" w14:textId="77777777" w:rsidTr="005D459C">
        <w:trPr>
          <w:jc w:val="center"/>
        </w:trPr>
        <w:tc>
          <w:tcPr>
            <w:tcW w:w="1548" w:type="dxa"/>
            <w:vAlign w:val="center"/>
          </w:tcPr>
          <w:p w14:paraId="3B49843F" w14:textId="77777777" w:rsidR="00750876" w:rsidRPr="00183F4C" w:rsidRDefault="00750876" w:rsidP="005D459C">
            <w:pPr>
              <w:pStyle w:val="T2"/>
              <w:spacing w:after="0"/>
              <w:ind w:left="0" w:right="0"/>
              <w:jc w:val="left"/>
              <w:rPr>
                <w:sz w:val="20"/>
              </w:rPr>
            </w:pPr>
            <w:r w:rsidRPr="00183F4C">
              <w:rPr>
                <w:sz w:val="20"/>
              </w:rPr>
              <w:t>Name</w:t>
            </w:r>
          </w:p>
        </w:tc>
        <w:tc>
          <w:tcPr>
            <w:tcW w:w="1440" w:type="dxa"/>
            <w:vAlign w:val="center"/>
          </w:tcPr>
          <w:p w14:paraId="0E63330A" w14:textId="77777777" w:rsidR="00750876" w:rsidRPr="00183F4C" w:rsidRDefault="00750876" w:rsidP="005D459C">
            <w:pPr>
              <w:pStyle w:val="T2"/>
              <w:spacing w:after="0"/>
              <w:ind w:left="0" w:right="0"/>
              <w:jc w:val="left"/>
              <w:rPr>
                <w:sz w:val="20"/>
              </w:rPr>
            </w:pPr>
            <w:r w:rsidRPr="00183F4C">
              <w:rPr>
                <w:sz w:val="20"/>
              </w:rPr>
              <w:t>Affiliation</w:t>
            </w:r>
          </w:p>
        </w:tc>
        <w:tc>
          <w:tcPr>
            <w:tcW w:w="2610" w:type="dxa"/>
            <w:vAlign w:val="center"/>
          </w:tcPr>
          <w:p w14:paraId="0EA9CB6C" w14:textId="77777777" w:rsidR="00750876" w:rsidRPr="00183F4C" w:rsidRDefault="00750876" w:rsidP="005D459C">
            <w:pPr>
              <w:pStyle w:val="T2"/>
              <w:spacing w:after="0"/>
              <w:ind w:left="0" w:right="0"/>
              <w:jc w:val="left"/>
              <w:rPr>
                <w:sz w:val="20"/>
              </w:rPr>
            </w:pPr>
            <w:r w:rsidRPr="00183F4C">
              <w:rPr>
                <w:sz w:val="20"/>
              </w:rPr>
              <w:t>Address</w:t>
            </w:r>
          </w:p>
        </w:tc>
        <w:tc>
          <w:tcPr>
            <w:tcW w:w="1620" w:type="dxa"/>
            <w:vAlign w:val="center"/>
          </w:tcPr>
          <w:p w14:paraId="22ED97F9" w14:textId="77777777" w:rsidR="00750876" w:rsidRPr="00183F4C" w:rsidRDefault="00750876" w:rsidP="005D459C">
            <w:pPr>
              <w:pStyle w:val="T2"/>
              <w:spacing w:after="0"/>
              <w:ind w:left="0" w:right="0"/>
              <w:jc w:val="left"/>
              <w:rPr>
                <w:sz w:val="20"/>
              </w:rPr>
            </w:pPr>
            <w:r w:rsidRPr="00183F4C">
              <w:rPr>
                <w:sz w:val="20"/>
              </w:rPr>
              <w:t>Phone</w:t>
            </w:r>
          </w:p>
        </w:tc>
        <w:tc>
          <w:tcPr>
            <w:tcW w:w="2358" w:type="dxa"/>
            <w:vAlign w:val="center"/>
          </w:tcPr>
          <w:p w14:paraId="0FEBE59B" w14:textId="77777777" w:rsidR="00750876" w:rsidRPr="00183F4C" w:rsidRDefault="00750876" w:rsidP="005D459C">
            <w:pPr>
              <w:pStyle w:val="T2"/>
              <w:spacing w:after="0"/>
              <w:ind w:left="0" w:right="0"/>
              <w:jc w:val="left"/>
              <w:rPr>
                <w:sz w:val="20"/>
              </w:rPr>
            </w:pPr>
            <w:r w:rsidRPr="00183F4C">
              <w:rPr>
                <w:sz w:val="20"/>
              </w:rPr>
              <w:t>email</w:t>
            </w:r>
          </w:p>
        </w:tc>
      </w:tr>
      <w:tr w:rsidR="00750876" w:rsidRPr="0043198B" w14:paraId="4908562B" w14:textId="77777777" w:rsidTr="005D459C">
        <w:trPr>
          <w:trHeight w:val="359"/>
          <w:jc w:val="center"/>
        </w:trPr>
        <w:tc>
          <w:tcPr>
            <w:tcW w:w="1548" w:type="dxa"/>
            <w:vAlign w:val="center"/>
          </w:tcPr>
          <w:p w14:paraId="4F68D9CB"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Yunbo Li</w:t>
            </w:r>
          </w:p>
        </w:tc>
        <w:tc>
          <w:tcPr>
            <w:tcW w:w="1440" w:type="dxa"/>
            <w:vAlign w:val="center"/>
          </w:tcPr>
          <w:p w14:paraId="04783051" w14:textId="77777777" w:rsidR="00750876" w:rsidRPr="00183F4C" w:rsidRDefault="00750876" w:rsidP="005D459C">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11E258AA" w14:textId="77777777" w:rsidR="00750876" w:rsidRPr="003F0DA2" w:rsidRDefault="00750876" w:rsidP="005D459C">
            <w:pPr>
              <w:pStyle w:val="T2"/>
              <w:spacing w:after="0"/>
              <w:ind w:left="0" w:right="0"/>
              <w:jc w:val="left"/>
              <w:rPr>
                <w:b w:val="0"/>
                <w:sz w:val="18"/>
                <w:szCs w:val="18"/>
                <w:lang w:eastAsia="ko-KR"/>
              </w:rPr>
            </w:pPr>
          </w:p>
        </w:tc>
        <w:tc>
          <w:tcPr>
            <w:tcW w:w="1620" w:type="dxa"/>
            <w:vAlign w:val="center"/>
          </w:tcPr>
          <w:p w14:paraId="33701EF1" w14:textId="77777777" w:rsidR="00750876" w:rsidRPr="003F0DA2" w:rsidRDefault="00750876" w:rsidP="005D459C">
            <w:pPr>
              <w:pStyle w:val="T2"/>
              <w:spacing w:after="0"/>
              <w:ind w:left="0" w:right="0"/>
              <w:jc w:val="left"/>
              <w:rPr>
                <w:b w:val="0"/>
                <w:sz w:val="18"/>
                <w:szCs w:val="18"/>
                <w:lang w:eastAsia="ko-KR"/>
              </w:rPr>
            </w:pPr>
          </w:p>
        </w:tc>
        <w:tc>
          <w:tcPr>
            <w:tcW w:w="2358" w:type="dxa"/>
            <w:vAlign w:val="center"/>
          </w:tcPr>
          <w:p w14:paraId="6F5FCB54" w14:textId="77777777" w:rsidR="00750876" w:rsidRPr="0043198B" w:rsidRDefault="00750876" w:rsidP="005D459C">
            <w:pPr>
              <w:pStyle w:val="T2"/>
              <w:spacing w:after="0"/>
              <w:ind w:left="0" w:right="0"/>
              <w:jc w:val="left"/>
              <w:rPr>
                <w:b w:val="0"/>
                <w:sz w:val="18"/>
                <w:szCs w:val="18"/>
                <w:lang w:eastAsia="zh-CN"/>
              </w:rPr>
            </w:pPr>
            <w:r>
              <w:rPr>
                <w:rFonts w:hint="eastAsia"/>
                <w:b w:val="0"/>
                <w:sz w:val="18"/>
                <w:szCs w:val="18"/>
                <w:lang w:eastAsia="zh-CN"/>
              </w:rPr>
              <w:t>l</w:t>
            </w:r>
            <w:r>
              <w:rPr>
                <w:b w:val="0"/>
                <w:sz w:val="18"/>
                <w:szCs w:val="18"/>
                <w:lang w:eastAsia="zh-CN"/>
              </w:rPr>
              <w:t>iyunbo@huawei.com</w:t>
            </w:r>
          </w:p>
        </w:tc>
      </w:tr>
      <w:tr w:rsidR="00AF49E8" w:rsidRPr="00B034CE" w14:paraId="550A14F0" w14:textId="77777777" w:rsidTr="005D459C">
        <w:trPr>
          <w:trHeight w:val="359"/>
          <w:jc w:val="center"/>
        </w:trPr>
        <w:tc>
          <w:tcPr>
            <w:tcW w:w="1548" w:type="dxa"/>
            <w:vAlign w:val="center"/>
          </w:tcPr>
          <w:p w14:paraId="5FDE84D0" w14:textId="450EFBDD" w:rsidR="00AF49E8" w:rsidRPr="00B034CE" w:rsidRDefault="00AF49E8" w:rsidP="00AF49E8">
            <w:pPr>
              <w:pStyle w:val="T2"/>
              <w:spacing w:after="0"/>
              <w:ind w:left="0" w:right="0"/>
              <w:jc w:val="left"/>
              <w:rPr>
                <w:b w:val="0"/>
                <w:sz w:val="18"/>
                <w:szCs w:val="18"/>
                <w:lang w:eastAsia="ko-KR"/>
              </w:rPr>
            </w:pPr>
            <w:r>
              <w:rPr>
                <w:b w:val="0"/>
                <w:sz w:val="18"/>
                <w:szCs w:val="18"/>
                <w:lang w:eastAsia="zh-CN"/>
              </w:rPr>
              <w:t>Ming Gan</w:t>
            </w:r>
          </w:p>
        </w:tc>
        <w:tc>
          <w:tcPr>
            <w:tcW w:w="1440" w:type="dxa"/>
            <w:vAlign w:val="center"/>
          </w:tcPr>
          <w:p w14:paraId="769A0D8E" w14:textId="77777777" w:rsidR="00AF49E8" w:rsidRPr="00B034CE" w:rsidRDefault="00AF49E8" w:rsidP="00AF49E8">
            <w:pPr>
              <w:pStyle w:val="T2"/>
              <w:spacing w:after="0"/>
              <w:ind w:left="0" w:right="0"/>
              <w:jc w:val="left"/>
              <w:rPr>
                <w:b w:val="0"/>
                <w:sz w:val="18"/>
                <w:szCs w:val="18"/>
                <w:lang w:eastAsia="ko-KR"/>
              </w:rPr>
            </w:pPr>
          </w:p>
        </w:tc>
        <w:tc>
          <w:tcPr>
            <w:tcW w:w="2610" w:type="dxa"/>
            <w:vAlign w:val="center"/>
          </w:tcPr>
          <w:p w14:paraId="0F06F34E" w14:textId="77777777" w:rsidR="00AF49E8" w:rsidRPr="00B034CE" w:rsidRDefault="00AF49E8" w:rsidP="00AF49E8">
            <w:pPr>
              <w:pStyle w:val="T2"/>
              <w:spacing w:after="0"/>
              <w:ind w:left="0" w:right="0"/>
              <w:jc w:val="left"/>
              <w:rPr>
                <w:b w:val="0"/>
                <w:sz w:val="18"/>
                <w:szCs w:val="18"/>
                <w:lang w:eastAsia="ko-KR"/>
              </w:rPr>
            </w:pPr>
          </w:p>
        </w:tc>
        <w:tc>
          <w:tcPr>
            <w:tcW w:w="1620" w:type="dxa"/>
            <w:vAlign w:val="center"/>
          </w:tcPr>
          <w:p w14:paraId="18B0AE69" w14:textId="77777777" w:rsidR="00AF49E8" w:rsidRPr="00B034CE" w:rsidRDefault="00AF49E8" w:rsidP="00AF49E8">
            <w:pPr>
              <w:pStyle w:val="T2"/>
              <w:spacing w:after="0"/>
              <w:ind w:left="0" w:right="0"/>
              <w:jc w:val="left"/>
              <w:rPr>
                <w:b w:val="0"/>
                <w:sz w:val="18"/>
                <w:szCs w:val="18"/>
                <w:lang w:eastAsia="ko-KR"/>
              </w:rPr>
            </w:pPr>
          </w:p>
        </w:tc>
        <w:tc>
          <w:tcPr>
            <w:tcW w:w="2358" w:type="dxa"/>
            <w:vAlign w:val="center"/>
          </w:tcPr>
          <w:p w14:paraId="4D1FB907" w14:textId="77777777" w:rsidR="00AF49E8" w:rsidRPr="00B034CE" w:rsidRDefault="00AF49E8" w:rsidP="00AF49E8">
            <w:pPr>
              <w:pStyle w:val="T2"/>
              <w:spacing w:after="0"/>
              <w:ind w:left="0" w:right="0"/>
              <w:jc w:val="left"/>
              <w:rPr>
                <w:b w:val="0"/>
                <w:sz w:val="18"/>
                <w:szCs w:val="18"/>
                <w:lang w:eastAsia="ko-KR"/>
              </w:rPr>
            </w:pPr>
          </w:p>
        </w:tc>
      </w:tr>
      <w:tr w:rsidR="00AF49E8" w14:paraId="2C52D77A" w14:textId="77777777" w:rsidTr="005D459C">
        <w:trPr>
          <w:trHeight w:val="359"/>
          <w:jc w:val="center"/>
        </w:trPr>
        <w:tc>
          <w:tcPr>
            <w:tcW w:w="1548" w:type="dxa"/>
            <w:vAlign w:val="center"/>
          </w:tcPr>
          <w:p w14:paraId="7ED21B64" w14:textId="6AE13043"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Y</w:t>
            </w:r>
            <w:r>
              <w:rPr>
                <w:b w:val="0"/>
                <w:sz w:val="18"/>
                <w:szCs w:val="18"/>
                <w:lang w:eastAsia="zh-CN"/>
              </w:rPr>
              <w:t>uchen Guo</w:t>
            </w:r>
          </w:p>
        </w:tc>
        <w:tc>
          <w:tcPr>
            <w:tcW w:w="1440" w:type="dxa"/>
            <w:vAlign w:val="center"/>
          </w:tcPr>
          <w:p w14:paraId="5D71D438"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72E76326"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31D39DD8"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1E5B36D2" w14:textId="77777777" w:rsidR="00AF49E8" w:rsidRDefault="00AF49E8" w:rsidP="00AF49E8">
            <w:pPr>
              <w:pStyle w:val="T2"/>
              <w:spacing w:after="0"/>
              <w:ind w:left="0" w:right="0"/>
              <w:jc w:val="left"/>
              <w:rPr>
                <w:b w:val="0"/>
                <w:sz w:val="18"/>
                <w:szCs w:val="18"/>
                <w:lang w:eastAsia="ko-KR"/>
              </w:rPr>
            </w:pPr>
          </w:p>
        </w:tc>
      </w:tr>
      <w:tr w:rsidR="00AF49E8" w14:paraId="072375B5" w14:textId="77777777" w:rsidTr="005D459C">
        <w:trPr>
          <w:trHeight w:val="359"/>
          <w:jc w:val="center"/>
        </w:trPr>
        <w:tc>
          <w:tcPr>
            <w:tcW w:w="1548" w:type="dxa"/>
            <w:vAlign w:val="center"/>
          </w:tcPr>
          <w:p w14:paraId="01213E36" w14:textId="5C057885" w:rsidR="00AF49E8" w:rsidRDefault="00AF49E8" w:rsidP="00AF49E8">
            <w:pPr>
              <w:pStyle w:val="T2"/>
              <w:spacing w:after="0"/>
              <w:ind w:left="0" w:right="0"/>
              <w:jc w:val="left"/>
              <w:rPr>
                <w:b w:val="0"/>
                <w:sz w:val="18"/>
                <w:szCs w:val="18"/>
                <w:lang w:eastAsia="ko-KR"/>
              </w:rPr>
            </w:pPr>
            <w:r>
              <w:rPr>
                <w:rFonts w:hint="eastAsia"/>
                <w:b w:val="0"/>
                <w:sz w:val="18"/>
                <w:szCs w:val="18"/>
                <w:lang w:eastAsia="zh-CN"/>
              </w:rPr>
              <w:t>G</w:t>
            </w:r>
            <w:r>
              <w:rPr>
                <w:b w:val="0"/>
                <w:sz w:val="18"/>
                <w:szCs w:val="18"/>
                <w:lang w:eastAsia="zh-CN"/>
              </w:rPr>
              <w:t>uogang Huang</w:t>
            </w:r>
          </w:p>
        </w:tc>
        <w:tc>
          <w:tcPr>
            <w:tcW w:w="1440" w:type="dxa"/>
            <w:vAlign w:val="center"/>
          </w:tcPr>
          <w:p w14:paraId="735C5DC1"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3985A189"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692E3DA"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5C3C0F4A" w14:textId="77777777" w:rsidR="00AF49E8" w:rsidRDefault="00AF49E8" w:rsidP="00AF49E8">
            <w:pPr>
              <w:pStyle w:val="T2"/>
              <w:spacing w:after="0"/>
              <w:ind w:left="0" w:right="0"/>
              <w:jc w:val="left"/>
              <w:rPr>
                <w:b w:val="0"/>
                <w:sz w:val="18"/>
                <w:szCs w:val="18"/>
                <w:lang w:eastAsia="ko-KR"/>
              </w:rPr>
            </w:pPr>
          </w:p>
        </w:tc>
      </w:tr>
      <w:tr w:rsidR="00AF49E8" w14:paraId="2F71F47A" w14:textId="77777777" w:rsidTr="005D459C">
        <w:trPr>
          <w:trHeight w:val="359"/>
          <w:jc w:val="center"/>
        </w:trPr>
        <w:tc>
          <w:tcPr>
            <w:tcW w:w="1548" w:type="dxa"/>
            <w:vAlign w:val="center"/>
          </w:tcPr>
          <w:p w14:paraId="766762D6" w14:textId="157ADE76" w:rsidR="00AF49E8" w:rsidRPr="00A6770A" w:rsidRDefault="00963A5D" w:rsidP="00AF49E8">
            <w:pPr>
              <w:pStyle w:val="T2"/>
              <w:spacing w:after="0"/>
              <w:ind w:left="0" w:right="0"/>
              <w:jc w:val="left"/>
              <w:rPr>
                <w:b w:val="0"/>
                <w:sz w:val="18"/>
                <w:szCs w:val="18"/>
                <w:lang w:eastAsia="ko-KR"/>
              </w:rPr>
            </w:pPr>
            <w:r>
              <w:rPr>
                <w:b w:val="0"/>
                <w:sz w:val="18"/>
                <w:szCs w:val="18"/>
                <w:lang w:eastAsia="zh-CN"/>
              </w:rPr>
              <w:t>Yousi</w:t>
            </w:r>
            <w:r w:rsidR="00AF49E8">
              <w:rPr>
                <w:b w:val="0"/>
                <w:sz w:val="18"/>
                <w:szCs w:val="18"/>
                <w:lang w:eastAsia="zh-CN"/>
              </w:rPr>
              <w:t xml:space="preserve"> Li</w:t>
            </w:r>
            <w:r>
              <w:rPr>
                <w:b w:val="0"/>
                <w:sz w:val="18"/>
                <w:szCs w:val="18"/>
                <w:lang w:eastAsia="zh-CN"/>
              </w:rPr>
              <w:t>n</w:t>
            </w:r>
          </w:p>
        </w:tc>
        <w:tc>
          <w:tcPr>
            <w:tcW w:w="1440" w:type="dxa"/>
            <w:vAlign w:val="center"/>
          </w:tcPr>
          <w:p w14:paraId="7747B3E2"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14CCE6F5"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13C4F03E"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05412696" w14:textId="77777777" w:rsidR="00AF49E8" w:rsidRDefault="00AF49E8" w:rsidP="00AF49E8">
            <w:pPr>
              <w:pStyle w:val="T2"/>
              <w:spacing w:after="0"/>
              <w:ind w:left="0" w:right="0"/>
              <w:jc w:val="left"/>
              <w:rPr>
                <w:b w:val="0"/>
                <w:sz w:val="18"/>
                <w:szCs w:val="18"/>
                <w:lang w:eastAsia="ko-KR"/>
              </w:rPr>
            </w:pPr>
          </w:p>
        </w:tc>
      </w:tr>
      <w:tr w:rsidR="00AF49E8" w14:paraId="5E6B1404" w14:textId="77777777" w:rsidTr="005D459C">
        <w:trPr>
          <w:trHeight w:val="359"/>
          <w:jc w:val="center"/>
        </w:trPr>
        <w:tc>
          <w:tcPr>
            <w:tcW w:w="1548" w:type="dxa"/>
            <w:vAlign w:val="center"/>
          </w:tcPr>
          <w:p w14:paraId="41BCB7B3" w14:textId="24E237F7" w:rsidR="00AF49E8" w:rsidRPr="00A6770A" w:rsidRDefault="00AF49E8" w:rsidP="00AF49E8">
            <w:pPr>
              <w:pStyle w:val="T2"/>
              <w:spacing w:after="0"/>
              <w:ind w:left="0" w:right="0"/>
              <w:jc w:val="left"/>
              <w:rPr>
                <w:b w:val="0"/>
                <w:sz w:val="18"/>
                <w:szCs w:val="18"/>
                <w:lang w:eastAsia="zh-CN"/>
              </w:rPr>
            </w:pPr>
            <w:r>
              <w:rPr>
                <w:rFonts w:hint="eastAsia"/>
                <w:b w:val="0"/>
                <w:sz w:val="18"/>
                <w:szCs w:val="18"/>
                <w:lang w:eastAsia="zh-CN"/>
              </w:rPr>
              <w:t>Z</w:t>
            </w:r>
            <w:r>
              <w:rPr>
                <w:b w:val="0"/>
                <w:sz w:val="18"/>
                <w:szCs w:val="18"/>
                <w:lang w:eastAsia="zh-CN"/>
              </w:rPr>
              <w:t>henguo Du</w:t>
            </w:r>
          </w:p>
        </w:tc>
        <w:tc>
          <w:tcPr>
            <w:tcW w:w="1440" w:type="dxa"/>
            <w:vAlign w:val="center"/>
          </w:tcPr>
          <w:p w14:paraId="7FE01D86" w14:textId="77777777" w:rsidR="00AF49E8" w:rsidRDefault="00AF49E8" w:rsidP="00AF49E8">
            <w:pPr>
              <w:pStyle w:val="T2"/>
              <w:spacing w:after="0"/>
              <w:ind w:left="0" w:right="0"/>
              <w:jc w:val="left"/>
              <w:rPr>
                <w:b w:val="0"/>
                <w:sz w:val="18"/>
                <w:szCs w:val="18"/>
                <w:lang w:eastAsia="ko-KR"/>
              </w:rPr>
            </w:pPr>
          </w:p>
        </w:tc>
        <w:tc>
          <w:tcPr>
            <w:tcW w:w="2610" w:type="dxa"/>
            <w:vAlign w:val="center"/>
          </w:tcPr>
          <w:p w14:paraId="53D9932B" w14:textId="77777777" w:rsidR="00AF49E8" w:rsidRPr="003F0DA2" w:rsidRDefault="00AF49E8" w:rsidP="00AF49E8">
            <w:pPr>
              <w:pStyle w:val="T2"/>
              <w:spacing w:after="0"/>
              <w:ind w:left="0" w:right="0"/>
              <w:jc w:val="left"/>
              <w:rPr>
                <w:b w:val="0"/>
                <w:sz w:val="18"/>
                <w:szCs w:val="18"/>
                <w:lang w:eastAsia="ko-KR"/>
              </w:rPr>
            </w:pPr>
          </w:p>
        </w:tc>
        <w:tc>
          <w:tcPr>
            <w:tcW w:w="1620" w:type="dxa"/>
            <w:vAlign w:val="center"/>
          </w:tcPr>
          <w:p w14:paraId="5CEFAB44" w14:textId="77777777" w:rsidR="00AF49E8" w:rsidRPr="003F0DA2" w:rsidRDefault="00AF49E8" w:rsidP="00AF49E8">
            <w:pPr>
              <w:pStyle w:val="T2"/>
              <w:spacing w:after="0"/>
              <w:ind w:left="0" w:right="0"/>
              <w:jc w:val="left"/>
              <w:rPr>
                <w:b w:val="0"/>
                <w:sz w:val="18"/>
                <w:szCs w:val="18"/>
                <w:lang w:eastAsia="ko-KR"/>
              </w:rPr>
            </w:pPr>
          </w:p>
        </w:tc>
        <w:tc>
          <w:tcPr>
            <w:tcW w:w="2358" w:type="dxa"/>
            <w:vAlign w:val="center"/>
          </w:tcPr>
          <w:p w14:paraId="718A36F4" w14:textId="77777777" w:rsidR="00AF49E8" w:rsidRDefault="00AF49E8" w:rsidP="00AF49E8">
            <w:pPr>
              <w:pStyle w:val="T2"/>
              <w:spacing w:after="0"/>
              <w:ind w:left="0" w:right="0"/>
              <w:jc w:val="left"/>
              <w:rPr>
                <w:b w:val="0"/>
                <w:sz w:val="18"/>
                <w:szCs w:val="18"/>
                <w:lang w:eastAsia="ko-KR"/>
              </w:rPr>
            </w:pPr>
          </w:p>
        </w:tc>
      </w:tr>
      <w:tr w:rsidR="00EE0E68" w14:paraId="4395DD7A" w14:textId="77777777" w:rsidTr="005D459C">
        <w:trPr>
          <w:trHeight w:val="359"/>
          <w:jc w:val="center"/>
        </w:trPr>
        <w:tc>
          <w:tcPr>
            <w:tcW w:w="1548" w:type="dxa"/>
            <w:vAlign w:val="center"/>
          </w:tcPr>
          <w:p w14:paraId="0FE56EBE" w14:textId="6761E007" w:rsidR="00EE0E68" w:rsidRPr="00AA787C" w:rsidRDefault="00EE0E68" w:rsidP="00EE0E68">
            <w:pPr>
              <w:pStyle w:val="T2"/>
              <w:spacing w:after="0"/>
              <w:ind w:left="0" w:right="0"/>
              <w:jc w:val="left"/>
              <w:rPr>
                <w:b w:val="0"/>
                <w:sz w:val="18"/>
                <w:szCs w:val="18"/>
                <w:lang w:eastAsia="zh-CN"/>
              </w:rPr>
            </w:pPr>
            <w:r w:rsidRPr="004241BF">
              <w:rPr>
                <w:b w:val="0"/>
                <w:sz w:val="18"/>
                <w:szCs w:val="18"/>
                <w:lang w:eastAsia="zh-CN"/>
              </w:rPr>
              <w:t>Stephen McCann</w:t>
            </w:r>
          </w:p>
        </w:tc>
        <w:tc>
          <w:tcPr>
            <w:tcW w:w="1440" w:type="dxa"/>
            <w:vAlign w:val="center"/>
          </w:tcPr>
          <w:p w14:paraId="6FD62BB6"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0657EA45"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75C303FF"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557D50E9" w14:textId="77777777" w:rsidR="00EE0E68" w:rsidRDefault="00EE0E68" w:rsidP="00EE0E68">
            <w:pPr>
              <w:pStyle w:val="T2"/>
              <w:spacing w:after="0"/>
              <w:ind w:left="0" w:right="0"/>
              <w:jc w:val="left"/>
              <w:rPr>
                <w:b w:val="0"/>
                <w:sz w:val="18"/>
                <w:szCs w:val="18"/>
                <w:lang w:eastAsia="ko-KR"/>
              </w:rPr>
            </w:pPr>
          </w:p>
        </w:tc>
      </w:tr>
      <w:tr w:rsidR="00EE0E68" w14:paraId="683F9AE3" w14:textId="77777777" w:rsidTr="005D459C">
        <w:trPr>
          <w:trHeight w:val="359"/>
          <w:jc w:val="center"/>
        </w:trPr>
        <w:tc>
          <w:tcPr>
            <w:tcW w:w="1548" w:type="dxa"/>
            <w:vAlign w:val="center"/>
          </w:tcPr>
          <w:p w14:paraId="675E5B33" w14:textId="30DC573E" w:rsidR="00EE0E68" w:rsidRPr="00A6770A" w:rsidRDefault="00EE0E68" w:rsidP="00EE0E68">
            <w:pPr>
              <w:pStyle w:val="T2"/>
              <w:spacing w:after="0"/>
              <w:ind w:left="0" w:right="0"/>
              <w:jc w:val="left"/>
              <w:rPr>
                <w:b w:val="0"/>
                <w:sz w:val="18"/>
                <w:szCs w:val="18"/>
                <w:lang w:eastAsia="zh-CN"/>
              </w:rPr>
            </w:pPr>
            <w:r w:rsidRPr="004241BF">
              <w:rPr>
                <w:b w:val="0"/>
                <w:sz w:val="18"/>
                <w:szCs w:val="18"/>
                <w:lang w:eastAsia="zh-CN"/>
              </w:rPr>
              <w:t>Edward Au</w:t>
            </w:r>
          </w:p>
        </w:tc>
        <w:tc>
          <w:tcPr>
            <w:tcW w:w="1440" w:type="dxa"/>
            <w:vAlign w:val="center"/>
          </w:tcPr>
          <w:p w14:paraId="29DD911D" w14:textId="77777777" w:rsidR="00EE0E68" w:rsidRDefault="00EE0E68" w:rsidP="00EE0E68">
            <w:pPr>
              <w:pStyle w:val="T2"/>
              <w:spacing w:after="0"/>
              <w:ind w:left="0" w:right="0"/>
              <w:jc w:val="left"/>
              <w:rPr>
                <w:b w:val="0"/>
                <w:sz w:val="18"/>
                <w:szCs w:val="18"/>
                <w:lang w:eastAsia="ko-KR"/>
              </w:rPr>
            </w:pPr>
          </w:p>
        </w:tc>
        <w:tc>
          <w:tcPr>
            <w:tcW w:w="2610" w:type="dxa"/>
            <w:vAlign w:val="center"/>
          </w:tcPr>
          <w:p w14:paraId="3414DA5B" w14:textId="77777777" w:rsidR="00EE0E68" w:rsidRPr="003F0DA2" w:rsidRDefault="00EE0E68" w:rsidP="00EE0E68">
            <w:pPr>
              <w:pStyle w:val="T2"/>
              <w:spacing w:after="0"/>
              <w:ind w:left="0" w:right="0"/>
              <w:jc w:val="left"/>
              <w:rPr>
                <w:b w:val="0"/>
                <w:sz w:val="18"/>
                <w:szCs w:val="18"/>
                <w:lang w:eastAsia="ko-KR"/>
              </w:rPr>
            </w:pPr>
          </w:p>
        </w:tc>
        <w:tc>
          <w:tcPr>
            <w:tcW w:w="1620" w:type="dxa"/>
            <w:vAlign w:val="center"/>
          </w:tcPr>
          <w:p w14:paraId="1F09A037" w14:textId="77777777" w:rsidR="00EE0E68" w:rsidRPr="003F0DA2" w:rsidRDefault="00EE0E68" w:rsidP="00EE0E68">
            <w:pPr>
              <w:pStyle w:val="T2"/>
              <w:spacing w:after="0"/>
              <w:ind w:left="0" w:right="0"/>
              <w:jc w:val="left"/>
              <w:rPr>
                <w:b w:val="0"/>
                <w:sz w:val="18"/>
                <w:szCs w:val="18"/>
                <w:lang w:eastAsia="ko-KR"/>
              </w:rPr>
            </w:pPr>
          </w:p>
        </w:tc>
        <w:tc>
          <w:tcPr>
            <w:tcW w:w="2358" w:type="dxa"/>
            <w:vAlign w:val="center"/>
          </w:tcPr>
          <w:p w14:paraId="4F541893" w14:textId="77777777" w:rsidR="00EE0E68" w:rsidRDefault="00EE0E68" w:rsidP="00EE0E68">
            <w:pPr>
              <w:pStyle w:val="T2"/>
              <w:spacing w:after="0"/>
              <w:ind w:left="0" w:right="0"/>
              <w:jc w:val="left"/>
              <w:rPr>
                <w:b w:val="0"/>
                <w:sz w:val="18"/>
                <w:szCs w:val="18"/>
                <w:lang w:eastAsia="ko-KR"/>
              </w:rPr>
            </w:pPr>
          </w:p>
        </w:tc>
      </w:tr>
      <w:tr w:rsidR="007C25CD" w14:paraId="25352C9B" w14:textId="77777777" w:rsidTr="005D459C">
        <w:trPr>
          <w:trHeight w:val="359"/>
          <w:jc w:val="center"/>
        </w:trPr>
        <w:tc>
          <w:tcPr>
            <w:tcW w:w="1548" w:type="dxa"/>
            <w:vAlign w:val="center"/>
          </w:tcPr>
          <w:p w14:paraId="571D924D" w14:textId="57EBD07C" w:rsidR="007C25CD" w:rsidRPr="004241BF" w:rsidRDefault="007C25CD" w:rsidP="00EE0E68">
            <w:pPr>
              <w:pStyle w:val="T2"/>
              <w:spacing w:after="0"/>
              <w:ind w:left="0" w:right="0"/>
              <w:jc w:val="left"/>
              <w:rPr>
                <w:b w:val="0"/>
                <w:sz w:val="18"/>
                <w:szCs w:val="18"/>
                <w:lang w:eastAsia="zh-CN"/>
              </w:rPr>
            </w:pPr>
          </w:p>
        </w:tc>
        <w:tc>
          <w:tcPr>
            <w:tcW w:w="1440" w:type="dxa"/>
            <w:vAlign w:val="center"/>
          </w:tcPr>
          <w:p w14:paraId="248280EC" w14:textId="77777777" w:rsidR="007C25CD" w:rsidRDefault="007C25CD" w:rsidP="00EE0E68">
            <w:pPr>
              <w:pStyle w:val="T2"/>
              <w:spacing w:after="0"/>
              <w:ind w:left="0" w:right="0"/>
              <w:jc w:val="left"/>
              <w:rPr>
                <w:b w:val="0"/>
                <w:sz w:val="18"/>
                <w:szCs w:val="18"/>
                <w:lang w:eastAsia="ko-KR"/>
              </w:rPr>
            </w:pPr>
          </w:p>
        </w:tc>
        <w:tc>
          <w:tcPr>
            <w:tcW w:w="2610" w:type="dxa"/>
            <w:vAlign w:val="center"/>
          </w:tcPr>
          <w:p w14:paraId="3D989542" w14:textId="77777777" w:rsidR="007C25CD" w:rsidRPr="003F0DA2" w:rsidRDefault="007C25CD" w:rsidP="00EE0E68">
            <w:pPr>
              <w:pStyle w:val="T2"/>
              <w:spacing w:after="0"/>
              <w:ind w:left="0" w:right="0"/>
              <w:jc w:val="left"/>
              <w:rPr>
                <w:b w:val="0"/>
                <w:sz w:val="18"/>
                <w:szCs w:val="18"/>
                <w:lang w:eastAsia="ko-KR"/>
              </w:rPr>
            </w:pPr>
          </w:p>
        </w:tc>
        <w:tc>
          <w:tcPr>
            <w:tcW w:w="1620" w:type="dxa"/>
            <w:vAlign w:val="center"/>
          </w:tcPr>
          <w:p w14:paraId="21A2CF4F" w14:textId="77777777" w:rsidR="007C25CD" w:rsidRPr="003F0DA2" w:rsidRDefault="007C25CD" w:rsidP="00EE0E68">
            <w:pPr>
              <w:pStyle w:val="T2"/>
              <w:spacing w:after="0"/>
              <w:ind w:left="0" w:right="0"/>
              <w:jc w:val="left"/>
              <w:rPr>
                <w:b w:val="0"/>
                <w:sz w:val="18"/>
                <w:szCs w:val="18"/>
                <w:lang w:eastAsia="ko-KR"/>
              </w:rPr>
            </w:pPr>
          </w:p>
        </w:tc>
        <w:tc>
          <w:tcPr>
            <w:tcW w:w="2358" w:type="dxa"/>
            <w:vAlign w:val="center"/>
          </w:tcPr>
          <w:p w14:paraId="7DF7C45D" w14:textId="77777777" w:rsidR="007C25CD" w:rsidRDefault="007C25CD" w:rsidP="00EE0E68">
            <w:pPr>
              <w:pStyle w:val="T2"/>
              <w:spacing w:after="0"/>
              <w:ind w:left="0" w:right="0"/>
              <w:jc w:val="left"/>
              <w:rPr>
                <w:b w:val="0"/>
                <w:sz w:val="18"/>
                <w:szCs w:val="18"/>
                <w:lang w:eastAsia="ko-KR"/>
              </w:rPr>
            </w:pPr>
          </w:p>
        </w:tc>
      </w:tr>
    </w:tbl>
    <w:p w14:paraId="0D50F160" w14:textId="2E041FFD" w:rsidR="00CA09B2" w:rsidRPr="00E13124" w:rsidRDefault="00922D4C">
      <w:pPr>
        <w:pStyle w:val="T1"/>
        <w:spacing w:after="120"/>
        <w:rPr>
          <w:sz w:val="16"/>
        </w:rPr>
      </w:pPr>
      <w:del w:id="0" w:author="Cariou, Laurent" w:date="2020-04-02T15:59:00Z">
        <w:r w:rsidRPr="00E13124" w:rsidDel="0023042E">
          <w:rPr>
            <w:noProof/>
            <w:sz w:val="20"/>
            <w:lang w:val="en-US" w:eastAsia="zh-CN"/>
          </w:rPr>
          <mc:AlternateContent>
            <mc:Choice Requires="wps">
              <w:drawing>
                <wp:anchor distT="0" distB="0" distL="114300" distR="114300" simplePos="0" relativeHeight="251657728" behindDoc="0" locked="0" layoutInCell="0" allowOverlap="1" wp14:anchorId="4B04A788" wp14:editId="274B32CF">
                  <wp:simplePos x="0" y="0"/>
                  <wp:positionH relativeFrom="column">
                    <wp:posOffset>-61942</wp:posOffset>
                  </wp:positionH>
                  <wp:positionV relativeFrom="paragraph">
                    <wp:posOffset>203644</wp:posOffset>
                  </wp:positionV>
                  <wp:extent cx="5943600" cy="1480992"/>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80992"/>
                          </a:xfrm>
                          <a:prstGeom prst="rect">
                            <a:avLst/>
                          </a:prstGeom>
                          <a:solidFill>
                            <a:srgbClr val="FFFFFF"/>
                          </a:solidFill>
                          <a:ln>
                            <a:noFill/>
                          </a:ln>
                        </wps:spPr>
                        <wps:txbx>
                          <w:txbxContent>
                            <w:p w14:paraId="2E05FA5C" w14:textId="3366008E" w:rsidR="00645738" w:rsidRDefault="00645738">
                              <w:pPr>
                                <w:pStyle w:val="T1"/>
                                <w:spacing w:after="120"/>
                              </w:pPr>
                              <w:r>
                                <w:t>Abstract</w:t>
                              </w:r>
                            </w:p>
                            <w:p w14:paraId="5D5B8AD0" w14:textId="715E7468" w:rsidR="00645738" w:rsidRDefault="00645738" w:rsidP="00E13F8F"/>
                            <w:p w14:paraId="78C60CB1" w14:textId="55959A9D" w:rsidR="00645738" w:rsidRDefault="00645738" w:rsidP="00750876">
                              <w:pPr>
                                <w:suppressAutoHyphens/>
                                <w:rPr>
                                  <w:sz w:val="18"/>
                                  <w:szCs w:val="18"/>
                                  <w:lang w:eastAsia="ko-KR"/>
                                </w:rPr>
                              </w:pPr>
                              <w:bookmarkStart w:id="1" w:name="_Hlk13974497"/>
                              <w:r w:rsidRPr="00C65641">
                                <w:rPr>
                                  <w:sz w:val="18"/>
                                  <w:szCs w:val="18"/>
                                  <w:lang w:eastAsia="ko-KR"/>
                                </w:rPr>
                                <w:t xml:space="preserve">This submission proposes resolutions for </w:t>
                              </w:r>
                              <w:r>
                                <w:rPr>
                                  <w:sz w:val="18"/>
                                  <w:szCs w:val="18"/>
                                  <w:lang w:eastAsia="ko-KR"/>
                                </w:rPr>
                                <w:t xml:space="preserve">the </w:t>
                              </w:r>
                              <w:r w:rsidRPr="00C65641">
                                <w:rPr>
                                  <w:sz w:val="18"/>
                                  <w:szCs w:val="18"/>
                                  <w:lang w:eastAsia="ko-KR"/>
                                </w:rPr>
                                <w:t xml:space="preserve">following </w:t>
                              </w:r>
                              <w:r w:rsidR="0062772E">
                                <w:rPr>
                                  <w:sz w:val="18"/>
                                  <w:szCs w:val="18"/>
                                  <w:lang w:eastAsia="ko-KR"/>
                                </w:rPr>
                                <w:t>32</w:t>
                              </w:r>
                              <w:r>
                                <w:rPr>
                                  <w:sz w:val="18"/>
                                  <w:szCs w:val="18"/>
                                  <w:lang w:eastAsia="ko-KR"/>
                                </w:rPr>
                                <w:t xml:space="preserve"> CIDs</w:t>
                              </w:r>
                              <w:r w:rsidRPr="00C65641">
                                <w:rPr>
                                  <w:sz w:val="18"/>
                                  <w:szCs w:val="18"/>
                                  <w:lang w:eastAsia="ko-KR"/>
                                </w:rPr>
                                <w:t xml:space="preserve"> received for TGbe </w:t>
                              </w:r>
                              <w:r>
                                <w:rPr>
                                  <w:sz w:val="18"/>
                                  <w:szCs w:val="18"/>
                                  <w:lang w:eastAsia="ko-KR"/>
                                </w:rPr>
                                <w:t>LB266</w:t>
                              </w:r>
                              <w:r w:rsidRPr="00C65641">
                                <w:rPr>
                                  <w:sz w:val="18"/>
                                  <w:szCs w:val="18"/>
                                  <w:lang w:eastAsia="ko-KR"/>
                                </w:rPr>
                                <w:t>:</w:t>
                              </w:r>
                            </w:p>
                            <w:p w14:paraId="79CB1B46" w14:textId="4FFECCD9" w:rsidR="00645738" w:rsidRDefault="0062772E" w:rsidP="0062772E">
                              <w:pPr>
                                <w:suppressAutoHyphens/>
                                <w:rPr>
                                  <w:sz w:val="18"/>
                                  <w:szCs w:val="18"/>
                                  <w:lang w:eastAsia="ko-KR"/>
                                </w:rPr>
                              </w:pPr>
                              <w:r w:rsidRPr="0062772E">
                                <w:rPr>
                                  <w:rFonts w:asciiTheme="majorHAnsi" w:eastAsia="Times New Roman" w:hAnsiTheme="majorHAnsi" w:cstheme="minorBidi"/>
                                  <w:color w:val="000000"/>
                                  <w:sz w:val="18"/>
                                  <w:szCs w:val="18"/>
                                  <w:lang w:val="en-US"/>
                                </w:rPr>
                                <w:t>13927</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10713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13805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11443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10881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10005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10783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11264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11755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12216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12360</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13556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13999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10091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13701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10129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10358</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13334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10502</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11135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11576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12273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12327</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12419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12423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12659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13055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13056</w:t>
                              </w:r>
                              <w:bookmarkEnd w:id="1"/>
                            </w:p>
                            <w:p w14:paraId="506DB57B" w14:textId="77777777" w:rsidR="0062772E" w:rsidRDefault="0062772E" w:rsidP="0062772E">
                              <w:pPr>
                                <w:suppressAutoHyphens/>
                                <w:rPr>
                                  <w:rFonts w:eastAsia="Malgun Gothic"/>
                                  <w:sz w:val="18"/>
                                  <w:szCs w:val="18"/>
                                  <w:lang w:eastAsia="ko-KR"/>
                                </w:rPr>
                              </w:pPr>
                            </w:p>
                            <w:p w14:paraId="0DE70984" w14:textId="7EAD0DFE" w:rsidR="0062772E" w:rsidRPr="0062772E" w:rsidRDefault="0062772E" w:rsidP="0062772E">
                              <w:pPr>
                                <w:suppressAutoHyphens/>
                                <w:rPr>
                                  <w:sz w:val="18"/>
                                  <w:szCs w:val="18"/>
                                  <w:lang w:eastAsia="zh-CN"/>
                                </w:rPr>
                              </w:pPr>
                              <w:r>
                                <w:rPr>
                                  <w:rFonts w:hint="eastAsia"/>
                                  <w:sz w:val="18"/>
                                  <w:szCs w:val="18"/>
                                  <w:lang w:eastAsia="zh-CN"/>
                                </w:rPr>
                                <w:t>Rev</w:t>
                              </w:r>
                              <w:r w:rsidR="00AA0E98">
                                <w:rPr>
                                  <w:rFonts w:hint="eastAsia"/>
                                  <w:sz w:val="18"/>
                                  <w:szCs w:val="18"/>
                                  <w:lang w:eastAsia="zh-CN"/>
                                </w:rPr>
                                <w:t xml:space="preserve">, </w:t>
                              </w:r>
                              <w:r>
                                <w:rPr>
                                  <w:rFonts w:hint="eastAsia"/>
                                  <w:sz w:val="18"/>
                                  <w:szCs w:val="18"/>
                                  <w:lang w:eastAsia="zh-CN"/>
                                </w:rPr>
                                <w:t>0:</w:t>
                              </w:r>
                              <w:r w:rsidR="00AA0E98">
                                <w:rPr>
                                  <w:rFonts w:hint="eastAsia"/>
                                  <w:sz w:val="18"/>
                                  <w:szCs w:val="18"/>
                                  <w:lang w:eastAsia="zh-CN"/>
                                </w:rPr>
                                <w:t xml:space="preserve">, </w:t>
                              </w:r>
                              <w:r>
                                <w:rPr>
                                  <w:rFonts w:hint="eastAsia"/>
                                  <w:sz w:val="18"/>
                                  <w:szCs w:val="18"/>
                                  <w:lang w:eastAsia="zh-CN"/>
                                </w:rPr>
                                <w:t>initial</w:t>
                              </w:r>
                              <w:r w:rsidR="00AA0E98">
                                <w:rPr>
                                  <w:rFonts w:hint="eastAsia"/>
                                  <w:sz w:val="18"/>
                                  <w:szCs w:val="18"/>
                                  <w:lang w:eastAsia="zh-CN"/>
                                </w:rPr>
                                <w:t xml:space="preserve">, </w:t>
                              </w:r>
                              <w:r>
                                <w:rPr>
                                  <w:rFonts w:hint="eastAsia"/>
                                  <w:sz w:val="18"/>
                                  <w:szCs w:val="18"/>
                                  <w:lang w:eastAsia="zh-CN"/>
                                </w:rPr>
                                <w:t>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4A788" id="_x0000_t202" coordsize="21600,21600" o:spt="202" path="m,l,21600r21600,l21600,xe">
                  <v:stroke joinstyle="miter"/>
                  <v:path gradientshapeok="t" o:connecttype="rect"/>
                </v:shapetype>
                <v:shape id="Text Box 3" o:spid="_x0000_s1026" type="#_x0000_t202" style="position:absolute;left:0;text-align:left;margin-left:-4.9pt;margin-top:16.05pt;width:468pt;height:11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" o:allowincell="f" stroked="f">
                  <v:textbox>
                    <w:txbxContent>
                      <w:p w14:paraId="2E05FA5C" w14:textId="3366008E" w:rsidR="00645738" w:rsidRDefault="00645738">
                        <w:pPr>
                          <w:pStyle w:val="T1"/>
                          <w:spacing w:after="120"/>
                        </w:pPr>
                        <w:r>
                          <w:t>Abstract</w:t>
                        </w:r>
                      </w:p>
                      <w:p w14:paraId="5D5B8AD0" w14:textId="715E7468" w:rsidR="00645738" w:rsidRDefault="00645738" w:rsidP="00E13F8F"/>
                      <w:p w14:paraId="78C60CB1" w14:textId="55959A9D" w:rsidR="00645738" w:rsidRDefault="00645738" w:rsidP="00750876">
                        <w:pPr>
                          <w:suppressAutoHyphens/>
                          <w:rPr>
                            <w:sz w:val="18"/>
                            <w:szCs w:val="18"/>
                            <w:lang w:eastAsia="ko-KR"/>
                          </w:rPr>
                        </w:pPr>
                        <w:bookmarkStart w:id="2" w:name="_Hlk13974497"/>
                        <w:r w:rsidRPr="00C65641">
                          <w:rPr>
                            <w:sz w:val="18"/>
                            <w:szCs w:val="18"/>
                            <w:lang w:eastAsia="ko-KR"/>
                          </w:rPr>
                          <w:t xml:space="preserve">This submission proposes resolutions for </w:t>
                        </w:r>
                        <w:r>
                          <w:rPr>
                            <w:sz w:val="18"/>
                            <w:szCs w:val="18"/>
                            <w:lang w:eastAsia="ko-KR"/>
                          </w:rPr>
                          <w:t xml:space="preserve">the </w:t>
                        </w:r>
                        <w:r w:rsidRPr="00C65641">
                          <w:rPr>
                            <w:sz w:val="18"/>
                            <w:szCs w:val="18"/>
                            <w:lang w:eastAsia="ko-KR"/>
                          </w:rPr>
                          <w:t xml:space="preserve">following </w:t>
                        </w:r>
                        <w:r w:rsidR="0062772E">
                          <w:rPr>
                            <w:sz w:val="18"/>
                            <w:szCs w:val="18"/>
                            <w:lang w:eastAsia="ko-KR"/>
                          </w:rPr>
                          <w:t>32</w:t>
                        </w:r>
                        <w:r>
                          <w:rPr>
                            <w:sz w:val="18"/>
                            <w:szCs w:val="18"/>
                            <w:lang w:eastAsia="ko-KR"/>
                          </w:rPr>
                          <w:t xml:space="preserve"> CIDs</w:t>
                        </w:r>
                        <w:r w:rsidRPr="00C65641">
                          <w:rPr>
                            <w:sz w:val="18"/>
                            <w:szCs w:val="18"/>
                            <w:lang w:eastAsia="ko-KR"/>
                          </w:rPr>
                          <w:t xml:space="preserve"> received for TGbe </w:t>
                        </w:r>
                        <w:r>
                          <w:rPr>
                            <w:sz w:val="18"/>
                            <w:szCs w:val="18"/>
                            <w:lang w:eastAsia="ko-KR"/>
                          </w:rPr>
                          <w:t>LB266</w:t>
                        </w:r>
                        <w:r w:rsidRPr="00C65641">
                          <w:rPr>
                            <w:sz w:val="18"/>
                            <w:szCs w:val="18"/>
                            <w:lang w:eastAsia="ko-KR"/>
                          </w:rPr>
                          <w:t>:</w:t>
                        </w:r>
                      </w:p>
                      <w:p w14:paraId="79CB1B46" w14:textId="4FFECCD9" w:rsidR="00645738" w:rsidRDefault="0062772E" w:rsidP="0062772E">
                        <w:pPr>
                          <w:suppressAutoHyphens/>
                          <w:rPr>
                            <w:sz w:val="18"/>
                            <w:szCs w:val="18"/>
                            <w:lang w:eastAsia="ko-KR"/>
                          </w:rPr>
                        </w:pPr>
                        <w:r w:rsidRPr="0062772E">
                          <w:rPr>
                            <w:rFonts w:asciiTheme="majorHAnsi" w:eastAsia="Times New Roman" w:hAnsiTheme="majorHAnsi" w:cstheme="minorBidi"/>
                            <w:color w:val="000000"/>
                            <w:sz w:val="18"/>
                            <w:szCs w:val="18"/>
                            <w:lang w:val="en-US"/>
                          </w:rPr>
                          <w:t>13927</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10713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13805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11443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10881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10005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10783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11264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11755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12216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12360</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13556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13999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10091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13701</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10129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10358</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13334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10502</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10504</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10505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11135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11576</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12273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12327</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12419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12423</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12659</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13055</w:t>
                        </w:r>
                        <w:r w:rsidR="00AA0E98">
                          <w:rPr>
                            <w:rFonts w:asciiTheme="majorHAnsi" w:eastAsia="Times New Roman" w:hAnsiTheme="majorHAnsi" w:cstheme="minorBidi"/>
                            <w:color w:val="000000"/>
                            <w:sz w:val="18"/>
                            <w:szCs w:val="18"/>
                            <w:lang w:val="en-US"/>
                          </w:rPr>
                          <w:t xml:space="preserve">, </w:t>
                        </w:r>
                        <w:r w:rsidRPr="0062772E">
                          <w:rPr>
                            <w:rFonts w:asciiTheme="majorHAnsi" w:eastAsia="Times New Roman" w:hAnsiTheme="majorHAnsi" w:cstheme="minorBidi"/>
                            <w:color w:val="000000"/>
                            <w:sz w:val="18"/>
                            <w:szCs w:val="18"/>
                            <w:lang w:val="en-US"/>
                          </w:rPr>
                          <w:t>13056</w:t>
                        </w:r>
                        <w:bookmarkEnd w:id="2"/>
                      </w:p>
                      <w:p w14:paraId="506DB57B" w14:textId="77777777" w:rsidR="0062772E" w:rsidRDefault="0062772E" w:rsidP="0062772E">
                        <w:pPr>
                          <w:suppressAutoHyphens/>
                          <w:rPr>
                            <w:rFonts w:eastAsia="Malgun Gothic"/>
                            <w:sz w:val="18"/>
                            <w:szCs w:val="18"/>
                            <w:lang w:eastAsia="ko-KR"/>
                          </w:rPr>
                        </w:pPr>
                      </w:p>
                      <w:p w14:paraId="0DE70984" w14:textId="7EAD0DFE" w:rsidR="0062772E" w:rsidRPr="0062772E" w:rsidRDefault="0062772E" w:rsidP="0062772E">
                        <w:pPr>
                          <w:suppressAutoHyphens/>
                          <w:rPr>
                            <w:sz w:val="18"/>
                            <w:szCs w:val="18"/>
                            <w:lang w:eastAsia="zh-CN"/>
                          </w:rPr>
                        </w:pPr>
                        <w:r>
                          <w:rPr>
                            <w:rFonts w:hint="eastAsia"/>
                            <w:sz w:val="18"/>
                            <w:szCs w:val="18"/>
                            <w:lang w:eastAsia="zh-CN"/>
                          </w:rPr>
                          <w:t>Rev</w:t>
                        </w:r>
                        <w:r w:rsidR="00AA0E98">
                          <w:rPr>
                            <w:rFonts w:hint="eastAsia"/>
                            <w:sz w:val="18"/>
                            <w:szCs w:val="18"/>
                            <w:lang w:eastAsia="zh-CN"/>
                          </w:rPr>
                          <w:t xml:space="preserve">, </w:t>
                        </w:r>
                        <w:r>
                          <w:rPr>
                            <w:rFonts w:hint="eastAsia"/>
                            <w:sz w:val="18"/>
                            <w:szCs w:val="18"/>
                            <w:lang w:eastAsia="zh-CN"/>
                          </w:rPr>
                          <w:t>0:</w:t>
                        </w:r>
                        <w:r w:rsidR="00AA0E98">
                          <w:rPr>
                            <w:rFonts w:hint="eastAsia"/>
                            <w:sz w:val="18"/>
                            <w:szCs w:val="18"/>
                            <w:lang w:eastAsia="zh-CN"/>
                          </w:rPr>
                          <w:t xml:space="preserve">, </w:t>
                        </w:r>
                        <w:r>
                          <w:rPr>
                            <w:rFonts w:hint="eastAsia"/>
                            <w:sz w:val="18"/>
                            <w:szCs w:val="18"/>
                            <w:lang w:eastAsia="zh-CN"/>
                          </w:rPr>
                          <w:t>initial</w:t>
                        </w:r>
                        <w:r w:rsidR="00AA0E98">
                          <w:rPr>
                            <w:rFonts w:hint="eastAsia"/>
                            <w:sz w:val="18"/>
                            <w:szCs w:val="18"/>
                            <w:lang w:eastAsia="zh-CN"/>
                          </w:rPr>
                          <w:t xml:space="preserve">, </w:t>
                        </w:r>
                        <w:r>
                          <w:rPr>
                            <w:rFonts w:hint="eastAsia"/>
                            <w:sz w:val="18"/>
                            <w:szCs w:val="18"/>
                            <w:lang w:eastAsia="zh-CN"/>
                          </w:rPr>
                          <w:t>version</w:t>
                        </w:r>
                      </w:p>
                    </w:txbxContent>
                  </v:textbox>
                </v:shape>
              </w:pict>
            </mc:Fallback>
          </mc:AlternateContent>
        </w:r>
      </w:del>
    </w:p>
    <w:p w14:paraId="005BD21A" w14:textId="2704C5BA" w:rsidR="006C720C" w:rsidRDefault="006C720C">
      <w:pPr>
        <w:rPr>
          <w:sz w:val="16"/>
        </w:rPr>
      </w:pPr>
    </w:p>
    <w:p w14:paraId="0AE8F686" w14:textId="77777777" w:rsidR="0062772E" w:rsidRDefault="0062772E">
      <w:pPr>
        <w:rPr>
          <w:sz w:val="16"/>
        </w:rPr>
      </w:pPr>
    </w:p>
    <w:p w14:paraId="26463A47" w14:textId="77777777" w:rsidR="0062772E" w:rsidRDefault="0062772E">
      <w:pPr>
        <w:rPr>
          <w:sz w:val="16"/>
        </w:rPr>
      </w:pPr>
    </w:p>
    <w:p w14:paraId="6F366B7A" w14:textId="77777777" w:rsidR="0062772E" w:rsidRDefault="0062772E">
      <w:pPr>
        <w:rPr>
          <w:sz w:val="16"/>
        </w:rPr>
      </w:pPr>
    </w:p>
    <w:p w14:paraId="15C619ED" w14:textId="77777777" w:rsidR="0062772E" w:rsidRDefault="0062772E">
      <w:pPr>
        <w:rPr>
          <w:sz w:val="16"/>
        </w:rPr>
      </w:pPr>
    </w:p>
    <w:p w14:paraId="7D223AF8" w14:textId="253D4A76" w:rsidR="00167DBE" w:rsidRDefault="00167DBE">
      <w:pPr>
        <w:rPr>
          <w:sz w:val="16"/>
        </w:rPr>
      </w:pPr>
    </w:p>
    <w:p w14:paraId="3B5E48D7" w14:textId="77777777" w:rsidR="00167DBE" w:rsidRPr="00E13124" w:rsidRDefault="00167DBE">
      <w:pPr>
        <w:rPr>
          <w:rStyle w:val="ad"/>
          <w:sz w:val="16"/>
        </w:rPr>
      </w:pPr>
    </w:p>
    <w:p w14:paraId="5E73F691" w14:textId="77777777" w:rsidR="001968A8" w:rsidRPr="00E13124" w:rsidRDefault="001968A8">
      <w:pPr>
        <w:rPr>
          <w:rStyle w:val="ad"/>
          <w:sz w:val="16"/>
        </w:rPr>
      </w:pPr>
    </w:p>
    <w:p w14:paraId="21C6FB35" w14:textId="77777777" w:rsidR="001968A8" w:rsidRPr="00E13124" w:rsidRDefault="001968A8">
      <w:pPr>
        <w:rPr>
          <w:rStyle w:val="ad"/>
          <w:sz w:val="16"/>
        </w:rPr>
      </w:pPr>
      <w:bookmarkStart w:id="3" w:name="_GoBack"/>
      <w:bookmarkEnd w:id="3"/>
    </w:p>
    <w:p w14:paraId="699FF49F" w14:textId="77777777" w:rsidR="001968A8" w:rsidRPr="00E13124" w:rsidRDefault="001968A8">
      <w:pPr>
        <w:rPr>
          <w:rStyle w:val="ad"/>
          <w:sz w:val="16"/>
        </w:rPr>
      </w:pPr>
    </w:p>
    <w:p w14:paraId="2899AF4C" w14:textId="77777777" w:rsidR="00FD709D" w:rsidRPr="00E13124" w:rsidRDefault="00FD709D" w:rsidP="002B1A82">
      <w:pPr>
        <w:rPr>
          <w:sz w:val="16"/>
        </w:rPr>
      </w:pPr>
    </w:p>
    <w:p w14:paraId="1139E681" w14:textId="60F7748B" w:rsidR="002B1A82" w:rsidRDefault="002B1A82" w:rsidP="002B1A82">
      <w:pPr>
        <w:rPr>
          <w:sz w:val="16"/>
        </w:rPr>
      </w:pPr>
    </w:p>
    <w:p w14:paraId="046B2709" w14:textId="1DC53653" w:rsidR="00711AE2" w:rsidRDefault="00711AE2" w:rsidP="002B1A82">
      <w:pPr>
        <w:rPr>
          <w:sz w:val="16"/>
        </w:rPr>
      </w:pPr>
    </w:p>
    <w:p w14:paraId="566C391F" w14:textId="6BDD58DC" w:rsidR="0062772E" w:rsidRDefault="0062772E">
      <w:pPr>
        <w:jc w:val="left"/>
        <w:rPr>
          <w:sz w:val="16"/>
        </w:rPr>
      </w:pPr>
      <w:r>
        <w:rPr>
          <w:sz w:val="16"/>
        </w:rPr>
        <w:br w:type="page"/>
      </w:r>
    </w:p>
    <w:p w14:paraId="25A6DFDE" w14:textId="77777777" w:rsidR="00191CD7" w:rsidRDefault="00191CD7" w:rsidP="002B1A82">
      <w:pPr>
        <w:rPr>
          <w:sz w:val="16"/>
        </w:rPr>
      </w:pPr>
    </w:p>
    <w:tbl>
      <w:tblPr>
        <w:tblStyle w:val="ae"/>
        <w:tblW w:w="11064" w:type="dxa"/>
        <w:tblInd w:w="-572" w:type="dxa"/>
        <w:tblLayout w:type="fixed"/>
        <w:tblLook w:val="04A0" w:firstRow="1" w:lastRow="0" w:firstColumn="1" w:lastColumn="0" w:noHBand="0" w:noVBand="1"/>
      </w:tblPr>
      <w:tblGrid>
        <w:gridCol w:w="837"/>
        <w:gridCol w:w="900"/>
        <w:gridCol w:w="720"/>
        <w:gridCol w:w="900"/>
        <w:gridCol w:w="2875"/>
        <w:gridCol w:w="1625"/>
        <w:gridCol w:w="3207"/>
      </w:tblGrid>
      <w:tr w:rsidR="005E75F3" w:rsidRPr="00677427" w14:paraId="495D867E" w14:textId="77777777" w:rsidTr="0062772E">
        <w:trPr>
          <w:trHeight w:val="373"/>
        </w:trPr>
        <w:tc>
          <w:tcPr>
            <w:tcW w:w="837" w:type="dxa"/>
          </w:tcPr>
          <w:p w14:paraId="6813F393"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60743F9E"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66B97BD8" w14:textId="24181337" w:rsidR="005E75F3" w:rsidRPr="00677427" w:rsidRDefault="00410442" w:rsidP="00410442">
            <w:pPr>
              <w:autoSpaceDE w:val="0"/>
              <w:autoSpaceDN w:val="0"/>
              <w:adjustRightInd w:val="0"/>
              <w:jc w:val="center"/>
              <w:rPr>
                <w:b/>
                <w:bCs/>
                <w:sz w:val="16"/>
                <w:szCs w:val="16"/>
                <w:lang w:eastAsia="ko-KR"/>
              </w:rPr>
            </w:pPr>
            <w:r w:rsidRPr="00677427">
              <w:rPr>
                <w:b/>
                <w:bCs/>
                <w:sz w:val="16"/>
                <w:szCs w:val="16"/>
                <w:lang w:eastAsia="ko-KR"/>
              </w:rPr>
              <w:t xml:space="preserve">Clause </w:t>
            </w:r>
          </w:p>
        </w:tc>
        <w:tc>
          <w:tcPr>
            <w:tcW w:w="900" w:type="dxa"/>
          </w:tcPr>
          <w:p w14:paraId="74D0F970" w14:textId="4AA5F42E" w:rsidR="005E75F3" w:rsidRPr="00677427" w:rsidRDefault="00410442" w:rsidP="00B065C5">
            <w:pPr>
              <w:autoSpaceDE w:val="0"/>
              <w:autoSpaceDN w:val="0"/>
              <w:adjustRightInd w:val="0"/>
              <w:jc w:val="center"/>
              <w:rPr>
                <w:b/>
                <w:bCs/>
                <w:sz w:val="16"/>
                <w:szCs w:val="16"/>
                <w:lang w:eastAsia="ko-KR"/>
              </w:rPr>
            </w:pPr>
            <w:r w:rsidRPr="00677427">
              <w:rPr>
                <w:b/>
                <w:bCs/>
                <w:sz w:val="16"/>
                <w:szCs w:val="16"/>
                <w:lang w:eastAsia="ko-KR"/>
              </w:rPr>
              <w:t>P.L</w:t>
            </w:r>
          </w:p>
        </w:tc>
        <w:tc>
          <w:tcPr>
            <w:tcW w:w="2875" w:type="dxa"/>
          </w:tcPr>
          <w:p w14:paraId="0FFE3414"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26209672" w14:textId="77777777" w:rsidR="005E75F3" w:rsidRPr="00677427" w:rsidRDefault="005E75F3" w:rsidP="00B065C5">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4B384936" w14:textId="77777777" w:rsidR="005E75F3" w:rsidRPr="00677427" w:rsidRDefault="005E75F3" w:rsidP="00B065C5">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81734" w:rsidRPr="00677427" w14:paraId="2762058B" w14:textId="77777777" w:rsidTr="0062772E">
        <w:trPr>
          <w:trHeight w:val="373"/>
        </w:trPr>
        <w:tc>
          <w:tcPr>
            <w:tcW w:w="837" w:type="dxa"/>
          </w:tcPr>
          <w:p w14:paraId="08CCF432" w14:textId="3777190D"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13927</w:t>
            </w:r>
          </w:p>
        </w:tc>
        <w:tc>
          <w:tcPr>
            <w:tcW w:w="900" w:type="dxa"/>
          </w:tcPr>
          <w:p w14:paraId="39C0E54D" w14:textId="6F08E95A"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Ming Gan</w:t>
            </w:r>
          </w:p>
        </w:tc>
        <w:tc>
          <w:tcPr>
            <w:tcW w:w="720" w:type="dxa"/>
          </w:tcPr>
          <w:p w14:paraId="38298B39" w14:textId="43ED1589"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35.3.16.4</w:t>
            </w:r>
          </w:p>
        </w:tc>
        <w:tc>
          <w:tcPr>
            <w:tcW w:w="900" w:type="dxa"/>
          </w:tcPr>
          <w:p w14:paraId="2CCED1CA" w14:textId="795FFBB6"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454.21</w:t>
            </w:r>
          </w:p>
        </w:tc>
        <w:tc>
          <w:tcPr>
            <w:tcW w:w="2875" w:type="dxa"/>
          </w:tcPr>
          <w:p w14:paraId="1553022F" w14:textId="7248783D"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why is this definition is under subclause of NSTR, please place it correspondingly</w:t>
            </w:r>
          </w:p>
        </w:tc>
        <w:tc>
          <w:tcPr>
            <w:tcW w:w="1625" w:type="dxa"/>
          </w:tcPr>
          <w:p w14:paraId="2C8789B6" w14:textId="6139B791"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move this sentence to STR subclause</w:t>
            </w:r>
          </w:p>
        </w:tc>
        <w:tc>
          <w:tcPr>
            <w:tcW w:w="3207" w:type="dxa"/>
          </w:tcPr>
          <w:p w14:paraId="61282357" w14:textId="77777777" w:rsidR="00C81734" w:rsidRDefault="00C81734" w:rsidP="00C81734">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5BE0A78E" w14:textId="77777777" w:rsidR="00C81734" w:rsidRDefault="00C81734" w:rsidP="00C81734">
            <w:pPr>
              <w:autoSpaceDE w:val="0"/>
              <w:autoSpaceDN w:val="0"/>
              <w:adjustRightInd w:val="0"/>
              <w:rPr>
                <w:rFonts w:ascii="Calibri" w:eastAsia="宋体" w:hAnsi="Calibri" w:cs="Calibri"/>
                <w:szCs w:val="18"/>
                <w:lang w:val="en-US" w:eastAsia="zh-CN"/>
              </w:rPr>
            </w:pPr>
          </w:p>
          <w:p w14:paraId="5488E274" w14:textId="23C4E340" w:rsidR="00C81734" w:rsidRDefault="00C81734" w:rsidP="00C81734">
            <w:pPr>
              <w:autoSpaceDE w:val="0"/>
              <w:autoSpaceDN w:val="0"/>
              <w:adjustRightInd w:val="0"/>
              <w:rPr>
                <w:ins w:id="4"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w:t>
            </w:r>
            <w:r w:rsidR="0076368D">
              <w:rPr>
                <w:rFonts w:ascii="Calibri" w:eastAsia="宋体" w:hAnsi="Calibri" w:cs="Calibri"/>
                <w:szCs w:val="18"/>
                <w:lang w:val="en-US" w:eastAsia="zh-CN"/>
              </w:rPr>
              <w:t xml:space="preserve"> in principle</w:t>
            </w:r>
            <w:r>
              <w:rPr>
                <w:rFonts w:ascii="Calibri" w:eastAsia="宋体" w:hAnsi="Calibri" w:cs="Calibri"/>
                <w:szCs w:val="18"/>
                <w:lang w:val="en-US" w:eastAsia="zh-CN"/>
              </w:rPr>
              <w:t xml:space="preserve">. </w:t>
            </w:r>
            <w:r w:rsidR="0076368D">
              <w:rPr>
                <w:rFonts w:ascii="Calibri" w:eastAsia="宋体" w:hAnsi="Calibri" w:cs="Calibri"/>
                <w:szCs w:val="18"/>
                <w:lang w:val="en-US" w:eastAsia="zh-CN"/>
              </w:rPr>
              <w:t xml:space="preserve">The sentence </w:t>
            </w:r>
            <w:r w:rsidR="00722951">
              <w:rPr>
                <w:rFonts w:ascii="Calibri" w:eastAsia="宋体" w:hAnsi="Calibri" w:cs="Calibri"/>
                <w:szCs w:val="18"/>
                <w:lang w:val="en-US" w:eastAsia="zh-CN"/>
              </w:rPr>
              <w:t xml:space="preserve">identified by the commenter </w:t>
            </w:r>
            <w:r w:rsidR="0076368D">
              <w:rPr>
                <w:rFonts w:ascii="Calibri" w:eastAsia="宋体" w:hAnsi="Calibri" w:cs="Calibri"/>
                <w:szCs w:val="18"/>
                <w:lang w:val="en-US" w:eastAsia="zh-CN"/>
              </w:rPr>
              <w:t>is moved to STR subclause (35.3.16.3). And the definition of NSTR link pair is added in NSTR subcaluse (35.3.16.4)</w:t>
            </w:r>
          </w:p>
          <w:p w14:paraId="22645D40" w14:textId="77777777" w:rsidR="00C81734" w:rsidRPr="00015B75" w:rsidRDefault="00C81734" w:rsidP="00C81734">
            <w:pPr>
              <w:autoSpaceDE w:val="0"/>
              <w:autoSpaceDN w:val="0"/>
              <w:adjustRightInd w:val="0"/>
              <w:rPr>
                <w:rFonts w:ascii="Calibri" w:eastAsia="宋体" w:hAnsi="Calibri" w:cs="Calibri"/>
                <w:szCs w:val="18"/>
                <w:lang w:val="en-US" w:eastAsia="zh-CN"/>
              </w:rPr>
            </w:pPr>
          </w:p>
          <w:p w14:paraId="7F5A234F" w14:textId="23A09F46" w:rsidR="00C81734" w:rsidRDefault="00C81734" w:rsidP="00C81734">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 xml:space="preserve">TGbe editor to make changes in this document under CID </w:t>
            </w:r>
            <w:r w:rsidR="0076368D">
              <w:rPr>
                <w:rFonts w:eastAsia="Times New Roman"/>
                <w:color w:val="000000"/>
                <w:sz w:val="20"/>
                <w:szCs w:val="14"/>
                <w:lang w:val="en-US"/>
              </w:rPr>
              <w:t>13927</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66BACD47" w14:textId="4298209E" w:rsidR="00C81734" w:rsidRPr="00C81734" w:rsidRDefault="00C81734" w:rsidP="00C81734">
            <w:pPr>
              <w:autoSpaceDE w:val="0"/>
              <w:autoSpaceDN w:val="0"/>
              <w:adjustRightInd w:val="0"/>
              <w:jc w:val="center"/>
              <w:rPr>
                <w:b/>
                <w:bCs/>
                <w:sz w:val="16"/>
                <w:szCs w:val="16"/>
                <w:lang w:val="en-US" w:eastAsia="ko-KR"/>
              </w:rPr>
            </w:pPr>
          </w:p>
        </w:tc>
      </w:tr>
      <w:tr w:rsidR="00C81734" w:rsidRPr="00677427" w14:paraId="38DCD807" w14:textId="77777777" w:rsidTr="0062772E">
        <w:trPr>
          <w:trHeight w:val="373"/>
        </w:trPr>
        <w:tc>
          <w:tcPr>
            <w:tcW w:w="837" w:type="dxa"/>
          </w:tcPr>
          <w:p w14:paraId="2DE90972" w14:textId="1CFC85F6"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10713</w:t>
            </w:r>
          </w:p>
        </w:tc>
        <w:tc>
          <w:tcPr>
            <w:tcW w:w="900" w:type="dxa"/>
          </w:tcPr>
          <w:p w14:paraId="601C275D" w14:textId="1EABEEF5"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Liangxiao Xin</w:t>
            </w:r>
          </w:p>
        </w:tc>
        <w:tc>
          <w:tcPr>
            <w:tcW w:w="720" w:type="dxa"/>
          </w:tcPr>
          <w:p w14:paraId="331F0988" w14:textId="44FAF682"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35.5.16.4</w:t>
            </w:r>
          </w:p>
        </w:tc>
        <w:tc>
          <w:tcPr>
            <w:tcW w:w="900" w:type="dxa"/>
          </w:tcPr>
          <w:p w14:paraId="48BD6BB7" w14:textId="6ACFBA55"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454.21</w:t>
            </w:r>
          </w:p>
        </w:tc>
        <w:tc>
          <w:tcPr>
            <w:tcW w:w="2875" w:type="dxa"/>
          </w:tcPr>
          <w:p w14:paraId="25DA25FF" w14:textId="3E2C384E"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"A pair of links that is not indicated as an NSTR pair is an STR pair" sounds more like the definition of STR pair. However, this is a subcause of NSTR operation</w:t>
            </w:r>
          </w:p>
        </w:tc>
        <w:tc>
          <w:tcPr>
            <w:tcW w:w="1625" w:type="dxa"/>
          </w:tcPr>
          <w:p w14:paraId="3CF06B4C" w14:textId="4178D1B1"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change to "A pair of links that is not indicated as an STR pair is an NSTR pair"</w:t>
            </w:r>
          </w:p>
        </w:tc>
        <w:tc>
          <w:tcPr>
            <w:tcW w:w="3207" w:type="dxa"/>
          </w:tcPr>
          <w:p w14:paraId="02276377" w14:textId="77777777" w:rsidR="0076368D" w:rsidRDefault="0076368D" w:rsidP="0076368D">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3C1F6F5F" w14:textId="77777777" w:rsidR="0076368D" w:rsidRDefault="0076368D" w:rsidP="0076368D">
            <w:pPr>
              <w:autoSpaceDE w:val="0"/>
              <w:autoSpaceDN w:val="0"/>
              <w:adjustRightInd w:val="0"/>
              <w:rPr>
                <w:rFonts w:ascii="Calibri" w:eastAsia="宋体" w:hAnsi="Calibri" w:cs="Calibri"/>
                <w:szCs w:val="18"/>
                <w:lang w:val="en-US" w:eastAsia="zh-CN"/>
              </w:rPr>
            </w:pPr>
          </w:p>
          <w:p w14:paraId="1D0070A0" w14:textId="3CB26B23" w:rsidR="0076368D" w:rsidRDefault="0076368D" w:rsidP="0076368D">
            <w:pPr>
              <w:autoSpaceDE w:val="0"/>
              <w:autoSpaceDN w:val="0"/>
              <w:adjustRightInd w:val="0"/>
              <w:rPr>
                <w:ins w:id="5"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in principle. The sentence </w:t>
            </w:r>
            <w:r w:rsidR="00722951">
              <w:rPr>
                <w:rFonts w:ascii="Calibri" w:eastAsia="宋体" w:hAnsi="Calibri" w:cs="Calibri"/>
                <w:szCs w:val="18"/>
                <w:lang w:val="en-US" w:eastAsia="zh-CN"/>
              </w:rPr>
              <w:t xml:space="preserve">identified by the commenter </w:t>
            </w:r>
            <w:r>
              <w:rPr>
                <w:rFonts w:ascii="Calibri" w:eastAsia="宋体" w:hAnsi="Calibri" w:cs="Calibri"/>
                <w:szCs w:val="18"/>
                <w:lang w:val="en-US" w:eastAsia="zh-CN"/>
              </w:rPr>
              <w:t>is moved to STR subclause (35.3.16.3). And the definition of NSTR link pair is added in NSTR subcaluse (35.3.16.4)</w:t>
            </w:r>
          </w:p>
          <w:p w14:paraId="34ED5DD4" w14:textId="77777777" w:rsidR="0076368D" w:rsidRPr="00015B75" w:rsidRDefault="0076368D" w:rsidP="0076368D">
            <w:pPr>
              <w:autoSpaceDE w:val="0"/>
              <w:autoSpaceDN w:val="0"/>
              <w:adjustRightInd w:val="0"/>
              <w:rPr>
                <w:rFonts w:ascii="Calibri" w:eastAsia="宋体" w:hAnsi="Calibri" w:cs="Calibri"/>
                <w:szCs w:val="18"/>
                <w:lang w:val="en-US" w:eastAsia="zh-CN"/>
              </w:rPr>
            </w:pPr>
          </w:p>
          <w:p w14:paraId="11354E3B" w14:textId="14A04CEB" w:rsidR="0076368D" w:rsidRDefault="0076368D" w:rsidP="0076368D">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13927</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6E511D45" w14:textId="77777777" w:rsidR="00C81734" w:rsidRPr="0076368D" w:rsidRDefault="00C81734" w:rsidP="00C81734">
            <w:pPr>
              <w:autoSpaceDE w:val="0"/>
              <w:autoSpaceDN w:val="0"/>
              <w:adjustRightInd w:val="0"/>
              <w:jc w:val="center"/>
              <w:rPr>
                <w:b/>
                <w:bCs/>
                <w:sz w:val="16"/>
                <w:szCs w:val="16"/>
                <w:lang w:val="en-US" w:eastAsia="ko-KR"/>
              </w:rPr>
            </w:pPr>
          </w:p>
        </w:tc>
      </w:tr>
      <w:tr w:rsidR="00C81734" w:rsidRPr="00677427" w14:paraId="0BAE0FA3" w14:textId="77777777" w:rsidTr="0062772E">
        <w:trPr>
          <w:trHeight w:val="373"/>
        </w:trPr>
        <w:tc>
          <w:tcPr>
            <w:tcW w:w="837" w:type="dxa"/>
          </w:tcPr>
          <w:p w14:paraId="344FF6FB" w14:textId="25E69409"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13805</w:t>
            </w:r>
          </w:p>
        </w:tc>
        <w:tc>
          <w:tcPr>
            <w:tcW w:w="900" w:type="dxa"/>
          </w:tcPr>
          <w:p w14:paraId="7AC2D7DE" w14:textId="19C9DE4F"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Yuchen Guo</w:t>
            </w:r>
          </w:p>
        </w:tc>
        <w:tc>
          <w:tcPr>
            <w:tcW w:w="720" w:type="dxa"/>
          </w:tcPr>
          <w:p w14:paraId="1FE053F0" w14:textId="706249A6"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35.3.16.4</w:t>
            </w:r>
          </w:p>
        </w:tc>
        <w:tc>
          <w:tcPr>
            <w:tcW w:w="900" w:type="dxa"/>
          </w:tcPr>
          <w:p w14:paraId="7C00F46D" w14:textId="05B0540D" w:rsidR="00C81734" w:rsidRPr="00677427" w:rsidRDefault="00C81734" w:rsidP="00C81734">
            <w:pPr>
              <w:autoSpaceDE w:val="0"/>
              <w:autoSpaceDN w:val="0"/>
              <w:adjustRightInd w:val="0"/>
              <w:jc w:val="center"/>
              <w:rPr>
                <w:b/>
                <w:bCs/>
                <w:sz w:val="16"/>
                <w:szCs w:val="16"/>
                <w:lang w:eastAsia="ko-KR"/>
              </w:rPr>
            </w:pPr>
            <w:r>
              <w:rPr>
                <w:rFonts w:ascii="Arial" w:hAnsi="Arial" w:cs="Arial"/>
                <w:sz w:val="20"/>
                <w:szCs w:val="20"/>
              </w:rPr>
              <w:t>454.21</w:t>
            </w:r>
          </w:p>
        </w:tc>
        <w:tc>
          <w:tcPr>
            <w:tcW w:w="2875" w:type="dxa"/>
          </w:tcPr>
          <w:p w14:paraId="4BADFC6C" w14:textId="58953C2E"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NSTR pair should be NSTR link pair. Also for STR pair</w:t>
            </w:r>
          </w:p>
        </w:tc>
        <w:tc>
          <w:tcPr>
            <w:tcW w:w="1625" w:type="dxa"/>
          </w:tcPr>
          <w:p w14:paraId="6CB99AC4" w14:textId="70329929" w:rsidR="00C81734" w:rsidRPr="00677427" w:rsidRDefault="00C81734" w:rsidP="00D70BED">
            <w:pPr>
              <w:autoSpaceDE w:val="0"/>
              <w:autoSpaceDN w:val="0"/>
              <w:adjustRightInd w:val="0"/>
              <w:rPr>
                <w:b/>
                <w:bCs/>
                <w:sz w:val="16"/>
                <w:szCs w:val="16"/>
                <w:lang w:eastAsia="ko-KR"/>
              </w:rPr>
            </w:pPr>
            <w:r>
              <w:rPr>
                <w:rFonts w:ascii="Arial" w:hAnsi="Arial" w:cs="Arial"/>
                <w:sz w:val="20"/>
                <w:szCs w:val="20"/>
              </w:rPr>
              <w:t>add "link" before "pair"</w:t>
            </w:r>
          </w:p>
        </w:tc>
        <w:tc>
          <w:tcPr>
            <w:tcW w:w="3207" w:type="dxa"/>
          </w:tcPr>
          <w:p w14:paraId="5E73DBCC" w14:textId="77777777" w:rsidR="0076368D" w:rsidRDefault="0076368D" w:rsidP="0076368D">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1DC3FFA2" w14:textId="77777777" w:rsidR="0076368D" w:rsidRDefault="0076368D" w:rsidP="0076368D">
            <w:pPr>
              <w:autoSpaceDE w:val="0"/>
              <w:autoSpaceDN w:val="0"/>
              <w:adjustRightInd w:val="0"/>
              <w:rPr>
                <w:rFonts w:ascii="Calibri" w:eastAsia="宋体" w:hAnsi="Calibri" w:cs="Calibri"/>
                <w:szCs w:val="18"/>
                <w:lang w:val="en-US" w:eastAsia="zh-CN"/>
              </w:rPr>
            </w:pPr>
          </w:p>
          <w:p w14:paraId="0332B5D5" w14:textId="2ABF12FD" w:rsidR="0076368D" w:rsidRDefault="0076368D" w:rsidP="0076368D">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“NSTR pair” is replaced with “NSTR link pair”.</w:t>
            </w:r>
          </w:p>
          <w:p w14:paraId="4B7666E6" w14:textId="77777777" w:rsidR="0076368D" w:rsidRPr="0076368D" w:rsidRDefault="0076368D" w:rsidP="0076368D">
            <w:pPr>
              <w:autoSpaceDE w:val="0"/>
              <w:autoSpaceDN w:val="0"/>
              <w:adjustRightInd w:val="0"/>
              <w:rPr>
                <w:rFonts w:ascii="Calibri" w:eastAsia="宋体" w:hAnsi="Calibri" w:cs="Calibri"/>
                <w:szCs w:val="18"/>
                <w:lang w:val="en-US" w:eastAsia="zh-CN"/>
              </w:rPr>
            </w:pPr>
          </w:p>
          <w:p w14:paraId="18565A14" w14:textId="5A201846" w:rsidR="0076368D" w:rsidRDefault="0076368D" w:rsidP="0076368D">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13805</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277341BF" w14:textId="77777777" w:rsidR="00C81734" w:rsidRPr="0076368D" w:rsidRDefault="00C81734" w:rsidP="00C81734">
            <w:pPr>
              <w:autoSpaceDE w:val="0"/>
              <w:autoSpaceDN w:val="0"/>
              <w:adjustRightInd w:val="0"/>
              <w:jc w:val="center"/>
              <w:rPr>
                <w:b/>
                <w:bCs/>
                <w:sz w:val="16"/>
                <w:szCs w:val="16"/>
                <w:lang w:val="en-US" w:eastAsia="ko-KR"/>
              </w:rPr>
            </w:pPr>
          </w:p>
        </w:tc>
      </w:tr>
      <w:tr w:rsidR="00CB5ADA" w:rsidRPr="008F0D26" w14:paraId="24462B9B" w14:textId="77777777" w:rsidTr="0062772E">
        <w:trPr>
          <w:trHeight w:val="980"/>
        </w:trPr>
        <w:tc>
          <w:tcPr>
            <w:tcW w:w="837" w:type="dxa"/>
          </w:tcPr>
          <w:p w14:paraId="1B3724E5" w14:textId="13118FF6" w:rsidR="00CB5ADA" w:rsidRDefault="00CB5ADA" w:rsidP="00CB5ADA">
            <w:pPr>
              <w:rPr>
                <w:rFonts w:ascii="Arial" w:hAnsi="Arial" w:cs="Arial"/>
                <w:sz w:val="20"/>
              </w:rPr>
            </w:pPr>
            <w:r>
              <w:rPr>
                <w:rFonts w:ascii="Arial" w:hAnsi="Arial" w:cs="Arial"/>
                <w:sz w:val="20"/>
                <w:szCs w:val="20"/>
              </w:rPr>
              <w:t>11443</w:t>
            </w:r>
          </w:p>
        </w:tc>
        <w:tc>
          <w:tcPr>
            <w:tcW w:w="900" w:type="dxa"/>
          </w:tcPr>
          <w:p w14:paraId="2D8F1DD7" w14:textId="23CC83EB" w:rsidR="00CB5ADA" w:rsidRDefault="00CB5ADA" w:rsidP="00CB5ADA">
            <w:pPr>
              <w:rPr>
                <w:rFonts w:ascii="Arial" w:hAnsi="Arial" w:cs="Arial"/>
                <w:sz w:val="20"/>
              </w:rPr>
            </w:pPr>
            <w:r>
              <w:rPr>
                <w:rFonts w:ascii="Arial" w:hAnsi="Arial" w:cs="Arial"/>
                <w:sz w:val="20"/>
                <w:szCs w:val="20"/>
              </w:rPr>
              <w:t>Gaurang Naik</w:t>
            </w:r>
          </w:p>
        </w:tc>
        <w:tc>
          <w:tcPr>
            <w:tcW w:w="720" w:type="dxa"/>
          </w:tcPr>
          <w:p w14:paraId="667880DE" w14:textId="77EDA702" w:rsidR="00CB5ADA" w:rsidRDefault="00CB5ADA" w:rsidP="00CB5ADA">
            <w:pPr>
              <w:rPr>
                <w:rFonts w:ascii="Arial" w:hAnsi="Arial" w:cs="Arial"/>
                <w:sz w:val="20"/>
              </w:rPr>
            </w:pPr>
            <w:r>
              <w:rPr>
                <w:rFonts w:ascii="Arial" w:hAnsi="Arial" w:cs="Arial"/>
                <w:sz w:val="20"/>
                <w:szCs w:val="20"/>
              </w:rPr>
              <w:t>35.3.16.4</w:t>
            </w:r>
          </w:p>
        </w:tc>
        <w:tc>
          <w:tcPr>
            <w:tcW w:w="900" w:type="dxa"/>
          </w:tcPr>
          <w:p w14:paraId="37F4B498" w14:textId="732CF35B" w:rsidR="00CB5ADA" w:rsidRDefault="00CB5ADA" w:rsidP="00CB5ADA">
            <w:pPr>
              <w:rPr>
                <w:rFonts w:ascii="Arial" w:hAnsi="Arial" w:cs="Arial"/>
                <w:sz w:val="20"/>
              </w:rPr>
            </w:pPr>
            <w:r>
              <w:rPr>
                <w:rFonts w:ascii="Arial" w:hAnsi="Arial" w:cs="Arial"/>
                <w:sz w:val="20"/>
                <w:szCs w:val="20"/>
              </w:rPr>
              <w:t>454.24</w:t>
            </w:r>
          </w:p>
        </w:tc>
        <w:tc>
          <w:tcPr>
            <w:tcW w:w="2875" w:type="dxa"/>
          </w:tcPr>
          <w:p w14:paraId="41C0ECEE" w14:textId="1E80DF2D" w:rsidR="00CB5ADA" w:rsidRDefault="00CB5ADA" w:rsidP="00CB5ADA">
            <w:pPr>
              <w:rPr>
                <w:rFonts w:ascii="Arial" w:hAnsi="Arial" w:cs="Arial"/>
                <w:sz w:val="20"/>
              </w:rPr>
            </w:pPr>
            <w:r>
              <w:rPr>
                <w:rFonts w:ascii="Arial" w:hAnsi="Arial" w:cs="Arial"/>
                <w:sz w:val="20"/>
                <w:szCs w:val="20"/>
              </w:rPr>
              <w:t>Specify that the MLD is an AP MLD. Similarly, on L31 and L35, specify that the MLD is a non-AP MLD.</w:t>
            </w:r>
          </w:p>
        </w:tc>
        <w:tc>
          <w:tcPr>
            <w:tcW w:w="1625" w:type="dxa"/>
          </w:tcPr>
          <w:p w14:paraId="214E4BC4" w14:textId="50FE713A" w:rsidR="00CB5ADA" w:rsidRDefault="00CB5ADA" w:rsidP="00CB5ADA">
            <w:pPr>
              <w:rPr>
                <w:rFonts w:ascii="Arial" w:hAnsi="Arial" w:cs="Arial"/>
                <w:sz w:val="20"/>
              </w:rPr>
            </w:pPr>
            <w:r>
              <w:rPr>
                <w:rFonts w:ascii="Arial" w:hAnsi="Arial" w:cs="Arial"/>
                <w:sz w:val="20"/>
                <w:szCs w:val="20"/>
              </w:rPr>
              <w:t>As in comment</w:t>
            </w:r>
          </w:p>
        </w:tc>
        <w:tc>
          <w:tcPr>
            <w:tcW w:w="3207" w:type="dxa"/>
          </w:tcPr>
          <w:p w14:paraId="47FC3784" w14:textId="77777777" w:rsidR="00096BDE" w:rsidRDefault="00096BDE" w:rsidP="00096BD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31EAA57C" w14:textId="77777777" w:rsidR="00096BDE" w:rsidRDefault="00096BDE" w:rsidP="00096BDE">
            <w:pPr>
              <w:autoSpaceDE w:val="0"/>
              <w:autoSpaceDN w:val="0"/>
              <w:adjustRightInd w:val="0"/>
              <w:rPr>
                <w:rFonts w:ascii="Calibri" w:eastAsia="宋体" w:hAnsi="Calibri" w:cs="Calibri"/>
                <w:szCs w:val="18"/>
                <w:lang w:val="en-US" w:eastAsia="zh-CN"/>
              </w:rPr>
            </w:pPr>
          </w:p>
          <w:p w14:paraId="11DB5A6B" w14:textId="4A048216" w:rsidR="00096BDE" w:rsidRDefault="00096BDE" w:rsidP="00096BDE">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w:t>
            </w:r>
          </w:p>
          <w:p w14:paraId="27288294" w14:textId="77777777" w:rsidR="00096BDE" w:rsidRPr="0076368D" w:rsidRDefault="00096BDE" w:rsidP="00096BDE">
            <w:pPr>
              <w:autoSpaceDE w:val="0"/>
              <w:autoSpaceDN w:val="0"/>
              <w:adjustRightInd w:val="0"/>
              <w:rPr>
                <w:rFonts w:ascii="Calibri" w:eastAsia="宋体" w:hAnsi="Calibri" w:cs="Calibri"/>
                <w:szCs w:val="18"/>
                <w:lang w:val="en-US" w:eastAsia="zh-CN"/>
              </w:rPr>
            </w:pPr>
          </w:p>
          <w:p w14:paraId="58263B16" w14:textId="47D68B2F" w:rsidR="00096BDE" w:rsidRDefault="00096BDE" w:rsidP="00096BDE">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11443</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53BD67DB" w14:textId="78DCC19A" w:rsidR="00CB5ADA" w:rsidRPr="00096BDE" w:rsidRDefault="00CB5ADA" w:rsidP="00CB5ADA">
            <w:pPr>
              <w:autoSpaceDE w:val="0"/>
              <w:autoSpaceDN w:val="0"/>
              <w:adjustRightInd w:val="0"/>
              <w:rPr>
                <w:rFonts w:ascii="Calibri" w:eastAsia="宋体" w:hAnsi="Calibri" w:cs="Calibri"/>
                <w:szCs w:val="18"/>
                <w:lang w:val="en-US" w:eastAsia="zh-CN"/>
              </w:rPr>
            </w:pPr>
          </w:p>
        </w:tc>
      </w:tr>
      <w:tr w:rsidR="0076368D" w:rsidRPr="008F0D26" w14:paraId="07C2B273" w14:textId="77777777" w:rsidTr="0062772E">
        <w:trPr>
          <w:trHeight w:val="980"/>
        </w:trPr>
        <w:tc>
          <w:tcPr>
            <w:tcW w:w="837" w:type="dxa"/>
          </w:tcPr>
          <w:p w14:paraId="51D54870" w14:textId="49061621" w:rsidR="0076368D" w:rsidRDefault="0076368D" w:rsidP="0076368D">
            <w:pPr>
              <w:rPr>
                <w:rFonts w:ascii="Arial" w:hAnsi="Arial" w:cs="Arial"/>
                <w:sz w:val="20"/>
              </w:rPr>
            </w:pPr>
            <w:r>
              <w:rPr>
                <w:rFonts w:ascii="Arial" w:hAnsi="Arial" w:cs="Arial"/>
                <w:sz w:val="20"/>
                <w:szCs w:val="20"/>
              </w:rPr>
              <w:lastRenderedPageBreak/>
              <w:t>10881</w:t>
            </w:r>
          </w:p>
        </w:tc>
        <w:tc>
          <w:tcPr>
            <w:tcW w:w="900" w:type="dxa"/>
          </w:tcPr>
          <w:p w14:paraId="7E48D7EF" w14:textId="098BC93C" w:rsidR="0076368D" w:rsidRDefault="0076368D" w:rsidP="0076368D">
            <w:pPr>
              <w:rPr>
                <w:rFonts w:ascii="Arial" w:hAnsi="Arial" w:cs="Arial"/>
                <w:sz w:val="20"/>
              </w:rPr>
            </w:pPr>
            <w:r>
              <w:rPr>
                <w:rFonts w:ascii="Arial" w:hAnsi="Arial" w:cs="Arial"/>
                <w:sz w:val="20"/>
                <w:szCs w:val="20"/>
              </w:rPr>
              <w:t>Yousi Lin</w:t>
            </w:r>
          </w:p>
        </w:tc>
        <w:tc>
          <w:tcPr>
            <w:tcW w:w="720" w:type="dxa"/>
          </w:tcPr>
          <w:p w14:paraId="4B90F791" w14:textId="52B3B3B9" w:rsidR="0076368D" w:rsidRDefault="0076368D" w:rsidP="0076368D">
            <w:pPr>
              <w:rPr>
                <w:rFonts w:ascii="Arial" w:hAnsi="Arial" w:cs="Arial"/>
                <w:sz w:val="20"/>
              </w:rPr>
            </w:pPr>
            <w:r>
              <w:rPr>
                <w:rFonts w:ascii="Arial" w:hAnsi="Arial" w:cs="Arial"/>
                <w:sz w:val="20"/>
                <w:szCs w:val="20"/>
              </w:rPr>
              <w:t>35.3.16.4</w:t>
            </w:r>
          </w:p>
        </w:tc>
        <w:tc>
          <w:tcPr>
            <w:tcW w:w="900" w:type="dxa"/>
          </w:tcPr>
          <w:p w14:paraId="13764660" w14:textId="5302B17F" w:rsidR="0076368D" w:rsidRDefault="0076368D" w:rsidP="0076368D">
            <w:pPr>
              <w:rPr>
                <w:rFonts w:ascii="Arial" w:hAnsi="Arial" w:cs="Arial"/>
                <w:sz w:val="20"/>
              </w:rPr>
            </w:pPr>
            <w:r>
              <w:rPr>
                <w:rFonts w:ascii="Arial" w:hAnsi="Arial" w:cs="Arial"/>
                <w:sz w:val="20"/>
                <w:szCs w:val="20"/>
              </w:rPr>
              <w:t>454.31</w:t>
            </w:r>
          </w:p>
        </w:tc>
        <w:tc>
          <w:tcPr>
            <w:tcW w:w="2875" w:type="dxa"/>
          </w:tcPr>
          <w:p w14:paraId="3B769C67" w14:textId="2960478E" w:rsidR="0076368D" w:rsidRDefault="0076368D" w:rsidP="0076368D">
            <w:pPr>
              <w:rPr>
                <w:rFonts w:ascii="Arial" w:hAnsi="Arial" w:cs="Arial"/>
                <w:sz w:val="20"/>
              </w:rPr>
            </w:pPr>
            <w:r>
              <w:rPr>
                <w:rFonts w:ascii="Arial" w:hAnsi="Arial" w:cs="Arial"/>
                <w:sz w:val="20"/>
                <w:szCs w:val="20"/>
              </w:rPr>
              <w:t>Change "A non-AP STA )affiliated with an MLD" to "A STA affiliated with a non-AP MLD"</w:t>
            </w:r>
          </w:p>
        </w:tc>
        <w:tc>
          <w:tcPr>
            <w:tcW w:w="1625" w:type="dxa"/>
          </w:tcPr>
          <w:p w14:paraId="505AF8DA" w14:textId="6DA5D412" w:rsidR="0076368D" w:rsidRDefault="0076368D" w:rsidP="0076368D">
            <w:pPr>
              <w:rPr>
                <w:rFonts w:ascii="Arial" w:hAnsi="Arial" w:cs="Arial"/>
                <w:sz w:val="20"/>
              </w:rPr>
            </w:pPr>
            <w:r>
              <w:rPr>
                <w:rFonts w:ascii="Arial" w:hAnsi="Arial" w:cs="Arial"/>
                <w:sz w:val="20"/>
                <w:szCs w:val="20"/>
              </w:rPr>
              <w:t>as in comment</w:t>
            </w:r>
          </w:p>
        </w:tc>
        <w:tc>
          <w:tcPr>
            <w:tcW w:w="3207" w:type="dxa"/>
          </w:tcPr>
          <w:p w14:paraId="477D6296" w14:textId="77777777" w:rsidR="00096BDE" w:rsidRDefault="00096BDE" w:rsidP="00096BD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303BF108" w14:textId="77777777" w:rsidR="00096BDE" w:rsidRDefault="00096BDE" w:rsidP="00096BDE">
            <w:pPr>
              <w:autoSpaceDE w:val="0"/>
              <w:autoSpaceDN w:val="0"/>
              <w:adjustRightInd w:val="0"/>
              <w:rPr>
                <w:rFonts w:ascii="Calibri" w:eastAsia="宋体" w:hAnsi="Calibri" w:cs="Calibri"/>
                <w:szCs w:val="18"/>
                <w:lang w:val="en-US" w:eastAsia="zh-CN"/>
              </w:rPr>
            </w:pPr>
          </w:p>
          <w:p w14:paraId="069A7FE6" w14:textId="77777777" w:rsidR="00096BDE" w:rsidRDefault="00096BDE" w:rsidP="00096BDE">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w:t>
            </w:r>
          </w:p>
          <w:p w14:paraId="702952AC" w14:textId="77777777" w:rsidR="00096BDE" w:rsidRPr="0076368D" w:rsidRDefault="00096BDE" w:rsidP="00096BDE">
            <w:pPr>
              <w:autoSpaceDE w:val="0"/>
              <w:autoSpaceDN w:val="0"/>
              <w:adjustRightInd w:val="0"/>
              <w:rPr>
                <w:rFonts w:ascii="Calibri" w:eastAsia="宋体" w:hAnsi="Calibri" w:cs="Calibri"/>
                <w:szCs w:val="18"/>
                <w:lang w:val="en-US" w:eastAsia="zh-CN"/>
              </w:rPr>
            </w:pPr>
          </w:p>
          <w:p w14:paraId="7C55928E" w14:textId="67B289E6" w:rsidR="00096BDE" w:rsidRDefault="00096BDE" w:rsidP="00096BDE">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11443</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4D09B071" w14:textId="77777777" w:rsidR="0076368D" w:rsidRPr="00096BDE" w:rsidRDefault="0076368D" w:rsidP="0076368D">
            <w:pPr>
              <w:autoSpaceDE w:val="0"/>
              <w:autoSpaceDN w:val="0"/>
              <w:adjustRightInd w:val="0"/>
              <w:rPr>
                <w:rFonts w:ascii="Calibri" w:hAnsi="Calibri" w:cs="Calibri"/>
                <w:szCs w:val="18"/>
                <w:lang w:val="en-US" w:eastAsia="zh-CN"/>
              </w:rPr>
            </w:pPr>
          </w:p>
        </w:tc>
      </w:tr>
      <w:tr w:rsidR="006C0121" w:rsidRPr="008F0D26" w14:paraId="15D9E928" w14:textId="77777777" w:rsidTr="0062772E">
        <w:trPr>
          <w:trHeight w:val="980"/>
        </w:trPr>
        <w:tc>
          <w:tcPr>
            <w:tcW w:w="837" w:type="dxa"/>
          </w:tcPr>
          <w:p w14:paraId="4C9B29B9" w14:textId="4B2B93CF" w:rsidR="006C0121" w:rsidRPr="00410442" w:rsidRDefault="006C0121" w:rsidP="006C0121">
            <w:pPr>
              <w:rPr>
                <w:rFonts w:eastAsia="Times New Roman"/>
                <w:color w:val="000000"/>
                <w:sz w:val="18"/>
                <w:szCs w:val="18"/>
                <w:lang w:val="en-US"/>
              </w:rPr>
            </w:pPr>
            <w:r>
              <w:rPr>
                <w:rFonts w:ascii="Arial" w:hAnsi="Arial" w:cs="Arial"/>
                <w:sz w:val="20"/>
                <w:szCs w:val="20"/>
              </w:rPr>
              <w:t>10005</w:t>
            </w:r>
          </w:p>
        </w:tc>
        <w:tc>
          <w:tcPr>
            <w:tcW w:w="900" w:type="dxa"/>
          </w:tcPr>
          <w:p w14:paraId="779C7832" w14:textId="61D23999" w:rsidR="006C0121" w:rsidRPr="00410442" w:rsidRDefault="006C0121" w:rsidP="006C0121">
            <w:pPr>
              <w:rPr>
                <w:rFonts w:eastAsia="Times New Roman"/>
                <w:color w:val="000000"/>
                <w:sz w:val="18"/>
                <w:szCs w:val="18"/>
                <w:lang w:val="en-US"/>
              </w:rPr>
            </w:pPr>
            <w:r>
              <w:rPr>
                <w:rFonts w:ascii="Arial" w:hAnsi="Arial" w:cs="Arial"/>
                <w:sz w:val="20"/>
                <w:szCs w:val="20"/>
              </w:rPr>
              <w:t>Robert Sosack</w:t>
            </w:r>
          </w:p>
        </w:tc>
        <w:tc>
          <w:tcPr>
            <w:tcW w:w="720" w:type="dxa"/>
          </w:tcPr>
          <w:p w14:paraId="48BC0CC6" w14:textId="62C33E06"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7142F672" w14:textId="772F63FD" w:rsidR="006C0121" w:rsidRPr="00410442" w:rsidRDefault="006C0121" w:rsidP="006C0121">
            <w:pPr>
              <w:rPr>
                <w:rFonts w:eastAsia="Times New Roman"/>
                <w:color w:val="000000"/>
                <w:sz w:val="18"/>
                <w:szCs w:val="18"/>
                <w:lang w:val="en-US"/>
              </w:rPr>
            </w:pPr>
            <w:r>
              <w:rPr>
                <w:rFonts w:ascii="Arial" w:hAnsi="Arial" w:cs="Arial"/>
                <w:sz w:val="20"/>
                <w:szCs w:val="20"/>
              </w:rPr>
              <w:t>454.31</w:t>
            </w:r>
          </w:p>
        </w:tc>
        <w:tc>
          <w:tcPr>
            <w:tcW w:w="2875" w:type="dxa"/>
          </w:tcPr>
          <w:p w14:paraId="30F5708C" w14:textId="701BCBC1" w:rsidR="006C0121" w:rsidRPr="00410442" w:rsidRDefault="006C0121" w:rsidP="006C0121">
            <w:pPr>
              <w:rPr>
                <w:rFonts w:eastAsia="Times New Roman"/>
                <w:color w:val="000000"/>
                <w:sz w:val="18"/>
                <w:szCs w:val="18"/>
                <w:lang w:val="en-US"/>
              </w:rPr>
            </w:pPr>
            <w:r>
              <w:rPr>
                <w:rFonts w:ascii="Arial" w:hAnsi="Arial" w:cs="Arial"/>
                <w:sz w:val="20"/>
                <w:szCs w:val="20"/>
              </w:rPr>
              <w:t>Closing parenthesis without opening parenthesis in  "A non-AP STA )affiliated with an MLD that".</w:t>
            </w:r>
          </w:p>
        </w:tc>
        <w:tc>
          <w:tcPr>
            <w:tcW w:w="1625" w:type="dxa"/>
          </w:tcPr>
          <w:p w14:paraId="52EB6B86" w14:textId="7564AC36" w:rsidR="006C0121" w:rsidRPr="00410442" w:rsidRDefault="006C0121" w:rsidP="006C0121">
            <w:pPr>
              <w:rPr>
                <w:rFonts w:eastAsia="Times New Roman"/>
                <w:color w:val="000000"/>
                <w:sz w:val="18"/>
                <w:szCs w:val="18"/>
                <w:lang w:val="en-US"/>
              </w:rPr>
            </w:pPr>
            <w:r>
              <w:rPr>
                <w:rFonts w:ascii="Arial" w:hAnsi="Arial" w:cs="Arial"/>
                <w:sz w:val="20"/>
                <w:szCs w:val="20"/>
              </w:rPr>
              <w:t>Delete closing parenthesis.</w:t>
            </w:r>
          </w:p>
        </w:tc>
        <w:tc>
          <w:tcPr>
            <w:tcW w:w="3207" w:type="dxa"/>
          </w:tcPr>
          <w:p w14:paraId="68557BB6" w14:textId="77777777" w:rsidR="009F3882" w:rsidRDefault="009F3882" w:rsidP="009F3882">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3A957FA0" w14:textId="77777777" w:rsidR="006C0121" w:rsidRDefault="006C0121" w:rsidP="006C0121">
            <w:pPr>
              <w:autoSpaceDE w:val="0"/>
              <w:autoSpaceDN w:val="0"/>
              <w:adjustRightInd w:val="0"/>
              <w:rPr>
                <w:rFonts w:ascii="Calibri" w:eastAsia="宋体" w:hAnsi="Calibri" w:cs="Calibri"/>
                <w:szCs w:val="18"/>
                <w:lang w:val="en-US" w:eastAsia="zh-CN"/>
              </w:rPr>
            </w:pPr>
          </w:p>
          <w:p w14:paraId="2C88C427" w14:textId="54D50207" w:rsidR="006C0121" w:rsidRPr="00410442" w:rsidRDefault="006C0121" w:rsidP="006C0121">
            <w:pPr>
              <w:autoSpaceDE w:val="0"/>
              <w:autoSpaceDN w:val="0"/>
              <w:adjustRightInd w:val="0"/>
              <w:rPr>
                <w:rFonts w:ascii="Calibri" w:eastAsia="宋体" w:hAnsi="Calibri" w:cs="Calibri"/>
                <w:szCs w:val="18"/>
                <w:lang w:val="en-US" w:eastAsia="zh-CN"/>
              </w:rPr>
            </w:pPr>
          </w:p>
        </w:tc>
      </w:tr>
      <w:tr w:rsidR="009F3882" w:rsidRPr="008F0D26" w14:paraId="66D152C3" w14:textId="77777777" w:rsidTr="0062772E">
        <w:trPr>
          <w:trHeight w:val="980"/>
        </w:trPr>
        <w:tc>
          <w:tcPr>
            <w:tcW w:w="837" w:type="dxa"/>
          </w:tcPr>
          <w:p w14:paraId="2148E2EE" w14:textId="30F9CB45" w:rsidR="009F3882" w:rsidRDefault="009F3882" w:rsidP="009F3882">
            <w:pPr>
              <w:rPr>
                <w:rFonts w:ascii="Arial" w:hAnsi="Arial" w:cs="Arial"/>
                <w:sz w:val="20"/>
              </w:rPr>
            </w:pPr>
            <w:r>
              <w:rPr>
                <w:rFonts w:ascii="Arial" w:hAnsi="Arial" w:cs="Arial"/>
                <w:sz w:val="20"/>
                <w:szCs w:val="20"/>
              </w:rPr>
              <w:t>10783</w:t>
            </w:r>
          </w:p>
        </w:tc>
        <w:tc>
          <w:tcPr>
            <w:tcW w:w="900" w:type="dxa"/>
          </w:tcPr>
          <w:p w14:paraId="043681AE" w14:textId="79F7F167" w:rsidR="009F3882" w:rsidRDefault="009F3882" w:rsidP="009F3882">
            <w:pPr>
              <w:rPr>
                <w:rFonts w:ascii="Arial" w:hAnsi="Arial" w:cs="Arial"/>
                <w:sz w:val="20"/>
              </w:rPr>
            </w:pPr>
            <w:r>
              <w:rPr>
                <w:rFonts w:ascii="Arial" w:hAnsi="Arial" w:cs="Arial"/>
                <w:sz w:val="20"/>
                <w:szCs w:val="20"/>
              </w:rPr>
              <w:t>Dennis Sundman</w:t>
            </w:r>
          </w:p>
        </w:tc>
        <w:tc>
          <w:tcPr>
            <w:tcW w:w="720" w:type="dxa"/>
          </w:tcPr>
          <w:p w14:paraId="3A19B30C" w14:textId="37F4E65E" w:rsidR="009F3882" w:rsidRDefault="009F3882" w:rsidP="009F3882">
            <w:pPr>
              <w:rPr>
                <w:rFonts w:ascii="Arial" w:hAnsi="Arial" w:cs="Arial"/>
                <w:sz w:val="20"/>
              </w:rPr>
            </w:pPr>
            <w:r>
              <w:rPr>
                <w:rFonts w:ascii="Arial" w:hAnsi="Arial" w:cs="Arial"/>
                <w:sz w:val="20"/>
                <w:szCs w:val="20"/>
              </w:rPr>
              <w:t>35.3.16.4</w:t>
            </w:r>
          </w:p>
        </w:tc>
        <w:tc>
          <w:tcPr>
            <w:tcW w:w="900" w:type="dxa"/>
          </w:tcPr>
          <w:p w14:paraId="06F6AE1A" w14:textId="493677FE" w:rsidR="009F3882" w:rsidRDefault="009F3882" w:rsidP="009F3882">
            <w:pPr>
              <w:rPr>
                <w:rFonts w:ascii="Arial" w:hAnsi="Arial" w:cs="Arial"/>
                <w:sz w:val="20"/>
              </w:rPr>
            </w:pPr>
            <w:r>
              <w:rPr>
                <w:rFonts w:ascii="Arial" w:hAnsi="Arial" w:cs="Arial"/>
                <w:sz w:val="20"/>
                <w:szCs w:val="20"/>
              </w:rPr>
              <w:t>454.31</w:t>
            </w:r>
          </w:p>
        </w:tc>
        <w:tc>
          <w:tcPr>
            <w:tcW w:w="2875" w:type="dxa"/>
          </w:tcPr>
          <w:p w14:paraId="4081CDA6" w14:textId="49A62EEE" w:rsidR="009F3882" w:rsidRDefault="009F3882" w:rsidP="009F3882">
            <w:pPr>
              <w:rPr>
                <w:rFonts w:ascii="Arial" w:hAnsi="Arial" w:cs="Arial"/>
                <w:sz w:val="20"/>
              </w:rPr>
            </w:pPr>
            <w:r>
              <w:rPr>
                <w:rFonts w:ascii="Arial" w:hAnsi="Arial" w:cs="Arial"/>
                <w:sz w:val="20"/>
                <w:szCs w:val="20"/>
              </w:rPr>
              <w:t>Remove the extra character ")"</w:t>
            </w:r>
          </w:p>
        </w:tc>
        <w:tc>
          <w:tcPr>
            <w:tcW w:w="1625" w:type="dxa"/>
          </w:tcPr>
          <w:p w14:paraId="4EBB279B" w14:textId="07632A45" w:rsidR="009F3882" w:rsidRDefault="009F3882" w:rsidP="009F3882">
            <w:pPr>
              <w:rPr>
                <w:rFonts w:ascii="Arial" w:hAnsi="Arial" w:cs="Arial"/>
                <w:sz w:val="20"/>
              </w:rPr>
            </w:pPr>
            <w:r>
              <w:rPr>
                <w:rFonts w:ascii="Arial" w:hAnsi="Arial" w:cs="Arial"/>
                <w:sz w:val="20"/>
                <w:szCs w:val="20"/>
              </w:rPr>
              <w:t>Change "A non-AP STA )affiliated..." with "A non-AP STA affiliated..."</w:t>
            </w:r>
          </w:p>
        </w:tc>
        <w:tc>
          <w:tcPr>
            <w:tcW w:w="3207" w:type="dxa"/>
          </w:tcPr>
          <w:p w14:paraId="365EA7BB" w14:textId="77777777" w:rsidR="009F3882" w:rsidRDefault="009F3882" w:rsidP="009F3882">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7CEB3807" w14:textId="77777777" w:rsidR="009F3882" w:rsidRDefault="009F3882" w:rsidP="009F3882">
            <w:pPr>
              <w:autoSpaceDE w:val="0"/>
              <w:autoSpaceDN w:val="0"/>
              <w:adjustRightInd w:val="0"/>
              <w:rPr>
                <w:rFonts w:ascii="Calibri" w:hAnsi="Calibri" w:cs="Calibri"/>
                <w:szCs w:val="18"/>
                <w:lang w:val="en-US" w:eastAsia="zh-CN"/>
              </w:rPr>
            </w:pPr>
          </w:p>
        </w:tc>
      </w:tr>
      <w:tr w:rsidR="009F3882" w:rsidRPr="008F0D26" w14:paraId="0F03E56A" w14:textId="77777777" w:rsidTr="0062772E">
        <w:trPr>
          <w:trHeight w:val="980"/>
        </w:trPr>
        <w:tc>
          <w:tcPr>
            <w:tcW w:w="837" w:type="dxa"/>
          </w:tcPr>
          <w:p w14:paraId="0C1587A3" w14:textId="74F6D4EC" w:rsidR="009F3882" w:rsidRDefault="009F3882" w:rsidP="009F3882">
            <w:pPr>
              <w:rPr>
                <w:rFonts w:ascii="Arial" w:hAnsi="Arial" w:cs="Arial"/>
                <w:sz w:val="20"/>
              </w:rPr>
            </w:pPr>
            <w:r>
              <w:rPr>
                <w:rFonts w:ascii="Arial" w:hAnsi="Arial" w:cs="Arial"/>
                <w:sz w:val="20"/>
                <w:szCs w:val="20"/>
              </w:rPr>
              <w:t>11264</w:t>
            </w:r>
          </w:p>
        </w:tc>
        <w:tc>
          <w:tcPr>
            <w:tcW w:w="900" w:type="dxa"/>
          </w:tcPr>
          <w:p w14:paraId="31012FF6" w14:textId="3C534B02" w:rsidR="009F3882" w:rsidRDefault="009F3882" w:rsidP="009F3882">
            <w:pPr>
              <w:rPr>
                <w:rFonts w:ascii="Arial" w:hAnsi="Arial" w:cs="Arial"/>
                <w:sz w:val="20"/>
              </w:rPr>
            </w:pPr>
            <w:r>
              <w:rPr>
                <w:rFonts w:ascii="Arial" w:hAnsi="Arial" w:cs="Arial"/>
                <w:sz w:val="20"/>
                <w:szCs w:val="20"/>
              </w:rPr>
              <w:t>Sigurd Schelstraete</w:t>
            </w:r>
          </w:p>
        </w:tc>
        <w:tc>
          <w:tcPr>
            <w:tcW w:w="720" w:type="dxa"/>
          </w:tcPr>
          <w:p w14:paraId="1599CF9B" w14:textId="62716D82" w:rsidR="009F3882" w:rsidRDefault="009F3882" w:rsidP="009F3882">
            <w:pPr>
              <w:rPr>
                <w:rFonts w:ascii="Arial" w:hAnsi="Arial" w:cs="Arial"/>
                <w:sz w:val="20"/>
              </w:rPr>
            </w:pPr>
            <w:r>
              <w:rPr>
                <w:rFonts w:ascii="Arial" w:hAnsi="Arial" w:cs="Arial"/>
                <w:sz w:val="20"/>
                <w:szCs w:val="20"/>
              </w:rPr>
              <w:t>35.3.16.4</w:t>
            </w:r>
          </w:p>
        </w:tc>
        <w:tc>
          <w:tcPr>
            <w:tcW w:w="900" w:type="dxa"/>
          </w:tcPr>
          <w:p w14:paraId="48BE1B9D" w14:textId="3482EFA4" w:rsidR="009F3882" w:rsidRDefault="009F3882" w:rsidP="009F3882">
            <w:pPr>
              <w:rPr>
                <w:rFonts w:ascii="Arial" w:hAnsi="Arial" w:cs="Arial"/>
                <w:sz w:val="20"/>
              </w:rPr>
            </w:pPr>
            <w:r>
              <w:rPr>
                <w:rFonts w:ascii="Arial" w:hAnsi="Arial" w:cs="Arial"/>
                <w:sz w:val="20"/>
                <w:szCs w:val="20"/>
              </w:rPr>
              <w:t>454.31</w:t>
            </w:r>
          </w:p>
        </w:tc>
        <w:tc>
          <w:tcPr>
            <w:tcW w:w="2875" w:type="dxa"/>
          </w:tcPr>
          <w:p w14:paraId="4036399D" w14:textId="1E303122" w:rsidR="009F3882" w:rsidRDefault="009F3882" w:rsidP="009F3882">
            <w:pPr>
              <w:rPr>
                <w:rFonts w:ascii="Arial" w:hAnsi="Arial" w:cs="Arial"/>
                <w:sz w:val="20"/>
              </w:rPr>
            </w:pPr>
            <w:r>
              <w:rPr>
                <w:rFonts w:ascii="Arial" w:hAnsi="Arial" w:cs="Arial"/>
                <w:sz w:val="20"/>
                <w:szCs w:val="20"/>
              </w:rPr>
              <w:t>remove ")"</w:t>
            </w:r>
          </w:p>
        </w:tc>
        <w:tc>
          <w:tcPr>
            <w:tcW w:w="1625" w:type="dxa"/>
          </w:tcPr>
          <w:p w14:paraId="7B4D253B" w14:textId="39D9B4ED" w:rsidR="009F3882" w:rsidRDefault="009F3882" w:rsidP="009F3882">
            <w:pPr>
              <w:rPr>
                <w:rFonts w:ascii="Arial" w:hAnsi="Arial" w:cs="Arial"/>
                <w:sz w:val="20"/>
              </w:rPr>
            </w:pPr>
            <w:r>
              <w:rPr>
                <w:rFonts w:ascii="Arial" w:hAnsi="Arial" w:cs="Arial"/>
                <w:sz w:val="20"/>
                <w:szCs w:val="20"/>
              </w:rPr>
              <w:t>See comment</w:t>
            </w:r>
          </w:p>
        </w:tc>
        <w:tc>
          <w:tcPr>
            <w:tcW w:w="3207" w:type="dxa"/>
          </w:tcPr>
          <w:p w14:paraId="5A97DBDF" w14:textId="77777777" w:rsidR="009F3882" w:rsidRDefault="009F3882" w:rsidP="009F3882">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599A4989" w14:textId="77777777" w:rsidR="009F3882" w:rsidRDefault="009F3882" w:rsidP="009F3882">
            <w:pPr>
              <w:autoSpaceDE w:val="0"/>
              <w:autoSpaceDN w:val="0"/>
              <w:adjustRightInd w:val="0"/>
              <w:rPr>
                <w:rFonts w:ascii="Calibri" w:hAnsi="Calibri" w:cs="Calibri"/>
                <w:szCs w:val="18"/>
                <w:lang w:val="en-US" w:eastAsia="zh-CN"/>
              </w:rPr>
            </w:pPr>
          </w:p>
        </w:tc>
      </w:tr>
      <w:tr w:rsidR="00314AA5" w:rsidRPr="008F0D26" w14:paraId="5C306229" w14:textId="77777777" w:rsidTr="0062772E">
        <w:trPr>
          <w:trHeight w:val="980"/>
        </w:trPr>
        <w:tc>
          <w:tcPr>
            <w:tcW w:w="837" w:type="dxa"/>
          </w:tcPr>
          <w:p w14:paraId="2DD20140" w14:textId="44B640DC" w:rsidR="00314AA5" w:rsidRDefault="00314AA5" w:rsidP="00314AA5">
            <w:pPr>
              <w:rPr>
                <w:rFonts w:ascii="Arial" w:hAnsi="Arial" w:cs="Arial"/>
                <w:sz w:val="20"/>
              </w:rPr>
            </w:pPr>
            <w:r>
              <w:rPr>
                <w:rFonts w:ascii="Arial" w:hAnsi="Arial" w:cs="Arial"/>
                <w:sz w:val="20"/>
                <w:szCs w:val="20"/>
              </w:rPr>
              <w:t>11755</w:t>
            </w:r>
          </w:p>
        </w:tc>
        <w:tc>
          <w:tcPr>
            <w:tcW w:w="900" w:type="dxa"/>
          </w:tcPr>
          <w:p w14:paraId="6C86BC1B" w14:textId="1EE31A4E" w:rsidR="00314AA5" w:rsidRDefault="00314AA5" w:rsidP="00314AA5">
            <w:pPr>
              <w:rPr>
                <w:rFonts w:ascii="Arial" w:hAnsi="Arial" w:cs="Arial"/>
                <w:sz w:val="20"/>
              </w:rPr>
            </w:pPr>
            <w:r>
              <w:rPr>
                <w:rFonts w:ascii="Arial" w:hAnsi="Arial" w:cs="Arial"/>
                <w:sz w:val="20"/>
                <w:szCs w:val="20"/>
              </w:rPr>
              <w:t>Gaurav Patwardhan</w:t>
            </w:r>
          </w:p>
        </w:tc>
        <w:tc>
          <w:tcPr>
            <w:tcW w:w="720" w:type="dxa"/>
          </w:tcPr>
          <w:p w14:paraId="07EB3912" w14:textId="0974E8C6" w:rsidR="00314AA5" w:rsidRDefault="00314AA5" w:rsidP="00314AA5">
            <w:pPr>
              <w:rPr>
                <w:rFonts w:ascii="Arial" w:hAnsi="Arial" w:cs="Arial"/>
                <w:sz w:val="20"/>
              </w:rPr>
            </w:pPr>
            <w:r>
              <w:rPr>
                <w:rFonts w:ascii="Arial" w:hAnsi="Arial" w:cs="Arial"/>
                <w:sz w:val="20"/>
                <w:szCs w:val="20"/>
              </w:rPr>
              <w:t>35.3.16.4</w:t>
            </w:r>
          </w:p>
        </w:tc>
        <w:tc>
          <w:tcPr>
            <w:tcW w:w="900" w:type="dxa"/>
          </w:tcPr>
          <w:p w14:paraId="65F91252" w14:textId="65129D83" w:rsidR="00314AA5" w:rsidRDefault="00314AA5" w:rsidP="00314AA5">
            <w:pPr>
              <w:rPr>
                <w:rFonts w:ascii="Arial" w:hAnsi="Arial" w:cs="Arial"/>
                <w:sz w:val="20"/>
              </w:rPr>
            </w:pPr>
            <w:r>
              <w:rPr>
                <w:rFonts w:ascii="Arial" w:hAnsi="Arial" w:cs="Arial"/>
                <w:sz w:val="20"/>
                <w:szCs w:val="20"/>
              </w:rPr>
              <w:t>454.31</w:t>
            </w:r>
          </w:p>
        </w:tc>
        <w:tc>
          <w:tcPr>
            <w:tcW w:w="2875" w:type="dxa"/>
          </w:tcPr>
          <w:p w14:paraId="1F40C921" w14:textId="1631A387" w:rsidR="00314AA5" w:rsidRDefault="00314AA5" w:rsidP="00314AA5">
            <w:pPr>
              <w:rPr>
                <w:rFonts w:ascii="Arial" w:hAnsi="Arial" w:cs="Arial"/>
                <w:sz w:val="20"/>
              </w:rPr>
            </w:pPr>
            <w:r>
              <w:rPr>
                <w:rFonts w:ascii="Arial" w:hAnsi="Arial" w:cs="Arial"/>
                <w:sz w:val="20"/>
                <w:szCs w:val="20"/>
              </w:rPr>
              <w:t>Delete the extra parantheses ')'</w:t>
            </w:r>
          </w:p>
        </w:tc>
        <w:tc>
          <w:tcPr>
            <w:tcW w:w="1625" w:type="dxa"/>
          </w:tcPr>
          <w:p w14:paraId="1370BBB3" w14:textId="095B2BF7" w:rsidR="00314AA5" w:rsidRDefault="00314AA5" w:rsidP="00314AA5">
            <w:pPr>
              <w:rPr>
                <w:rFonts w:ascii="Arial" w:hAnsi="Arial" w:cs="Arial"/>
                <w:sz w:val="20"/>
              </w:rPr>
            </w:pPr>
            <w:r>
              <w:rPr>
                <w:rFonts w:ascii="Arial" w:hAnsi="Arial" w:cs="Arial"/>
                <w:sz w:val="20"/>
                <w:szCs w:val="20"/>
              </w:rPr>
              <w:t>as in comment</w:t>
            </w:r>
          </w:p>
        </w:tc>
        <w:tc>
          <w:tcPr>
            <w:tcW w:w="3207" w:type="dxa"/>
          </w:tcPr>
          <w:p w14:paraId="10C417F7" w14:textId="77777777" w:rsidR="00314AA5" w:rsidRDefault="00314AA5" w:rsidP="00314AA5">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66DD8B28" w14:textId="77777777" w:rsidR="00314AA5" w:rsidRDefault="00314AA5" w:rsidP="00314AA5">
            <w:pPr>
              <w:autoSpaceDE w:val="0"/>
              <w:autoSpaceDN w:val="0"/>
              <w:adjustRightInd w:val="0"/>
              <w:rPr>
                <w:rFonts w:ascii="Calibri" w:hAnsi="Calibri" w:cs="Calibri"/>
                <w:szCs w:val="18"/>
                <w:lang w:val="en-US" w:eastAsia="zh-CN"/>
              </w:rPr>
            </w:pPr>
          </w:p>
        </w:tc>
      </w:tr>
      <w:tr w:rsidR="00314AA5" w:rsidRPr="008F0D26" w14:paraId="2A482CF0" w14:textId="77777777" w:rsidTr="0062772E">
        <w:trPr>
          <w:trHeight w:val="980"/>
        </w:trPr>
        <w:tc>
          <w:tcPr>
            <w:tcW w:w="837" w:type="dxa"/>
          </w:tcPr>
          <w:p w14:paraId="477501EE" w14:textId="09B265DF" w:rsidR="00314AA5" w:rsidRDefault="00314AA5" w:rsidP="00314AA5">
            <w:pPr>
              <w:rPr>
                <w:rFonts w:ascii="Arial" w:hAnsi="Arial" w:cs="Arial"/>
                <w:sz w:val="20"/>
              </w:rPr>
            </w:pPr>
            <w:r>
              <w:rPr>
                <w:rFonts w:ascii="Arial" w:hAnsi="Arial" w:cs="Arial"/>
                <w:sz w:val="20"/>
                <w:szCs w:val="20"/>
              </w:rPr>
              <w:t>12216</w:t>
            </w:r>
          </w:p>
        </w:tc>
        <w:tc>
          <w:tcPr>
            <w:tcW w:w="900" w:type="dxa"/>
          </w:tcPr>
          <w:p w14:paraId="6ED7D469" w14:textId="1BFAC5E6" w:rsidR="00314AA5" w:rsidRDefault="00314AA5" w:rsidP="00314AA5">
            <w:pPr>
              <w:rPr>
                <w:rFonts w:ascii="Arial" w:hAnsi="Arial" w:cs="Arial"/>
                <w:sz w:val="20"/>
              </w:rPr>
            </w:pPr>
            <w:r>
              <w:rPr>
                <w:rFonts w:ascii="Arial" w:hAnsi="Arial" w:cs="Arial"/>
                <w:sz w:val="20"/>
                <w:szCs w:val="20"/>
              </w:rPr>
              <w:t>Stephen McCann</w:t>
            </w:r>
          </w:p>
        </w:tc>
        <w:tc>
          <w:tcPr>
            <w:tcW w:w="720" w:type="dxa"/>
          </w:tcPr>
          <w:p w14:paraId="68FCAEE3" w14:textId="7E86D0A2" w:rsidR="00314AA5" w:rsidRDefault="00314AA5" w:rsidP="00314AA5">
            <w:pPr>
              <w:rPr>
                <w:rFonts w:ascii="Arial" w:hAnsi="Arial" w:cs="Arial"/>
                <w:sz w:val="20"/>
              </w:rPr>
            </w:pPr>
            <w:r>
              <w:rPr>
                <w:rFonts w:ascii="Arial" w:hAnsi="Arial" w:cs="Arial"/>
                <w:sz w:val="20"/>
                <w:szCs w:val="20"/>
              </w:rPr>
              <w:t>35.3.16.4</w:t>
            </w:r>
          </w:p>
        </w:tc>
        <w:tc>
          <w:tcPr>
            <w:tcW w:w="900" w:type="dxa"/>
          </w:tcPr>
          <w:p w14:paraId="40CE2649" w14:textId="14FECD04" w:rsidR="00314AA5" w:rsidRDefault="00314AA5" w:rsidP="00314AA5">
            <w:pPr>
              <w:rPr>
                <w:rFonts w:ascii="Arial" w:hAnsi="Arial" w:cs="Arial"/>
                <w:sz w:val="20"/>
              </w:rPr>
            </w:pPr>
            <w:r>
              <w:rPr>
                <w:rFonts w:ascii="Arial" w:hAnsi="Arial" w:cs="Arial"/>
                <w:sz w:val="20"/>
                <w:szCs w:val="20"/>
              </w:rPr>
              <w:t>454.31</w:t>
            </w:r>
          </w:p>
        </w:tc>
        <w:tc>
          <w:tcPr>
            <w:tcW w:w="2875" w:type="dxa"/>
          </w:tcPr>
          <w:p w14:paraId="3F9FA6F8" w14:textId="0E0BD72A" w:rsidR="00314AA5" w:rsidRDefault="00314AA5" w:rsidP="00314AA5">
            <w:pPr>
              <w:rPr>
                <w:rFonts w:ascii="Arial" w:hAnsi="Arial" w:cs="Arial"/>
                <w:sz w:val="20"/>
              </w:rPr>
            </w:pPr>
            <w:r>
              <w:rPr>
                <w:rFonts w:ascii="Arial" w:hAnsi="Arial" w:cs="Arial"/>
                <w:sz w:val="20"/>
                <w:szCs w:val="20"/>
              </w:rPr>
              <w:t>Typo ")affiliated"</w:t>
            </w:r>
          </w:p>
        </w:tc>
        <w:tc>
          <w:tcPr>
            <w:tcW w:w="1625" w:type="dxa"/>
          </w:tcPr>
          <w:p w14:paraId="6AD559DF" w14:textId="774A2F63" w:rsidR="00314AA5" w:rsidRDefault="00314AA5" w:rsidP="00314AA5">
            <w:pPr>
              <w:rPr>
                <w:rFonts w:ascii="Arial" w:hAnsi="Arial" w:cs="Arial"/>
                <w:sz w:val="20"/>
              </w:rPr>
            </w:pPr>
            <w:r>
              <w:rPr>
                <w:rFonts w:ascii="Arial" w:hAnsi="Arial" w:cs="Arial"/>
                <w:sz w:val="20"/>
                <w:szCs w:val="20"/>
              </w:rPr>
              <w:t>Change ")affiliated" to "affiliated"</w:t>
            </w:r>
          </w:p>
        </w:tc>
        <w:tc>
          <w:tcPr>
            <w:tcW w:w="3207" w:type="dxa"/>
          </w:tcPr>
          <w:p w14:paraId="4DD806D1" w14:textId="77777777" w:rsidR="00314AA5" w:rsidRDefault="00314AA5" w:rsidP="00314AA5">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15E5C1CA" w14:textId="77777777" w:rsidR="00314AA5" w:rsidRDefault="00314AA5" w:rsidP="00314AA5">
            <w:pPr>
              <w:autoSpaceDE w:val="0"/>
              <w:autoSpaceDN w:val="0"/>
              <w:adjustRightInd w:val="0"/>
              <w:rPr>
                <w:rFonts w:ascii="Calibri" w:hAnsi="Calibri" w:cs="Calibri"/>
                <w:szCs w:val="18"/>
                <w:lang w:val="en-US" w:eastAsia="zh-CN"/>
              </w:rPr>
            </w:pPr>
          </w:p>
        </w:tc>
      </w:tr>
      <w:tr w:rsidR="00A43C48" w:rsidRPr="008F0D26" w14:paraId="4FA6B69E" w14:textId="77777777" w:rsidTr="0062772E">
        <w:trPr>
          <w:trHeight w:val="980"/>
        </w:trPr>
        <w:tc>
          <w:tcPr>
            <w:tcW w:w="837" w:type="dxa"/>
          </w:tcPr>
          <w:p w14:paraId="408D89C9" w14:textId="5A39887A" w:rsidR="00A43C48" w:rsidRDefault="00A43C48" w:rsidP="00A43C48">
            <w:pPr>
              <w:rPr>
                <w:rFonts w:ascii="Arial" w:hAnsi="Arial" w:cs="Arial"/>
                <w:sz w:val="20"/>
              </w:rPr>
            </w:pPr>
            <w:r>
              <w:rPr>
                <w:rFonts w:ascii="Arial" w:hAnsi="Arial" w:cs="Arial"/>
                <w:sz w:val="20"/>
                <w:szCs w:val="20"/>
              </w:rPr>
              <w:t>12360</w:t>
            </w:r>
          </w:p>
        </w:tc>
        <w:tc>
          <w:tcPr>
            <w:tcW w:w="900" w:type="dxa"/>
          </w:tcPr>
          <w:p w14:paraId="10EBB03A" w14:textId="6C35A85A" w:rsidR="00A43C48" w:rsidRDefault="00A43C48" w:rsidP="00A43C48">
            <w:pPr>
              <w:rPr>
                <w:rFonts w:ascii="Arial" w:hAnsi="Arial" w:cs="Arial"/>
                <w:sz w:val="20"/>
              </w:rPr>
            </w:pPr>
            <w:r>
              <w:rPr>
                <w:rFonts w:ascii="Arial" w:hAnsi="Arial" w:cs="Arial"/>
                <w:sz w:val="20"/>
                <w:szCs w:val="20"/>
              </w:rPr>
              <w:t>Massinissa Lalam</w:t>
            </w:r>
          </w:p>
        </w:tc>
        <w:tc>
          <w:tcPr>
            <w:tcW w:w="720" w:type="dxa"/>
          </w:tcPr>
          <w:p w14:paraId="3CD44A22" w14:textId="61888472" w:rsidR="00A43C48" w:rsidRDefault="00A43C48" w:rsidP="00A43C48">
            <w:pPr>
              <w:rPr>
                <w:rFonts w:ascii="Arial" w:hAnsi="Arial" w:cs="Arial"/>
                <w:sz w:val="20"/>
              </w:rPr>
            </w:pPr>
            <w:r>
              <w:rPr>
                <w:rFonts w:ascii="Arial" w:hAnsi="Arial" w:cs="Arial"/>
                <w:sz w:val="20"/>
                <w:szCs w:val="20"/>
              </w:rPr>
              <w:t>35.3.16.4</w:t>
            </w:r>
          </w:p>
        </w:tc>
        <w:tc>
          <w:tcPr>
            <w:tcW w:w="900" w:type="dxa"/>
          </w:tcPr>
          <w:p w14:paraId="372CC282" w14:textId="4D4DFE14" w:rsidR="00A43C48" w:rsidRDefault="00A43C48" w:rsidP="00A43C48">
            <w:pPr>
              <w:rPr>
                <w:rFonts w:ascii="Arial" w:hAnsi="Arial" w:cs="Arial"/>
                <w:sz w:val="20"/>
              </w:rPr>
            </w:pPr>
            <w:r>
              <w:rPr>
                <w:rFonts w:ascii="Arial" w:hAnsi="Arial" w:cs="Arial"/>
                <w:sz w:val="20"/>
                <w:szCs w:val="20"/>
              </w:rPr>
              <w:t>454.31</w:t>
            </w:r>
          </w:p>
        </w:tc>
        <w:tc>
          <w:tcPr>
            <w:tcW w:w="2875" w:type="dxa"/>
          </w:tcPr>
          <w:p w14:paraId="4B2ECBFE" w14:textId="441917FD" w:rsidR="00A43C48" w:rsidRDefault="00A43C48" w:rsidP="00A43C48">
            <w:pPr>
              <w:rPr>
                <w:rFonts w:ascii="Arial" w:hAnsi="Arial" w:cs="Arial"/>
                <w:sz w:val="20"/>
              </w:rPr>
            </w:pPr>
            <w:r>
              <w:rPr>
                <w:rFonts w:ascii="Arial" w:hAnsi="Arial" w:cs="Arial"/>
                <w:sz w:val="20"/>
                <w:szCs w:val="20"/>
              </w:rPr>
              <w:t>Typo, remove remaining ) in "A non-AP STA )affiliated"</w:t>
            </w:r>
          </w:p>
        </w:tc>
        <w:tc>
          <w:tcPr>
            <w:tcW w:w="1625" w:type="dxa"/>
          </w:tcPr>
          <w:p w14:paraId="5D54B626" w14:textId="11BA0CC5" w:rsidR="00A43C48" w:rsidRDefault="00A43C48" w:rsidP="00A43C48">
            <w:pPr>
              <w:rPr>
                <w:rFonts w:ascii="Arial" w:hAnsi="Arial" w:cs="Arial"/>
                <w:sz w:val="20"/>
              </w:rPr>
            </w:pPr>
            <w:r>
              <w:rPr>
                <w:rFonts w:ascii="Arial" w:hAnsi="Arial" w:cs="Arial"/>
                <w:sz w:val="20"/>
                <w:szCs w:val="20"/>
              </w:rPr>
              <w:t>As in comment</w:t>
            </w:r>
          </w:p>
        </w:tc>
        <w:tc>
          <w:tcPr>
            <w:tcW w:w="3207" w:type="dxa"/>
          </w:tcPr>
          <w:p w14:paraId="231A9847" w14:textId="77777777" w:rsidR="00795C5B" w:rsidRDefault="00795C5B" w:rsidP="00795C5B">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15DCB8B5" w14:textId="77777777" w:rsidR="00A43C48" w:rsidRDefault="00A43C48" w:rsidP="00A43C48">
            <w:pPr>
              <w:autoSpaceDE w:val="0"/>
              <w:autoSpaceDN w:val="0"/>
              <w:adjustRightInd w:val="0"/>
              <w:rPr>
                <w:rFonts w:ascii="Calibri" w:hAnsi="Calibri" w:cs="Calibri"/>
                <w:szCs w:val="18"/>
                <w:lang w:val="en-US" w:eastAsia="zh-CN"/>
              </w:rPr>
            </w:pPr>
          </w:p>
        </w:tc>
      </w:tr>
      <w:tr w:rsidR="00CA1944" w:rsidRPr="008F0D26" w14:paraId="090DD21D" w14:textId="77777777" w:rsidTr="0062772E">
        <w:trPr>
          <w:trHeight w:val="980"/>
        </w:trPr>
        <w:tc>
          <w:tcPr>
            <w:tcW w:w="837" w:type="dxa"/>
          </w:tcPr>
          <w:p w14:paraId="2BE0F14E" w14:textId="3B86E184" w:rsidR="00CA1944" w:rsidRDefault="00CA1944" w:rsidP="00CA1944">
            <w:pPr>
              <w:rPr>
                <w:rFonts w:ascii="Arial" w:hAnsi="Arial" w:cs="Arial"/>
                <w:sz w:val="20"/>
              </w:rPr>
            </w:pPr>
            <w:r>
              <w:rPr>
                <w:rFonts w:ascii="Arial" w:hAnsi="Arial" w:cs="Arial"/>
                <w:sz w:val="20"/>
                <w:szCs w:val="20"/>
              </w:rPr>
              <w:t>13556</w:t>
            </w:r>
          </w:p>
        </w:tc>
        <w:tc>
          <w:tcPr>
            <w:tcW w:w="900" w:type="dxa"/>
          </w:tcPr>
          <w:p w14:paraId="6F960736" w14:textId="408646AB" w:rsidR="00CA1944" w:rsidRDefault="00CA1944" w:rsidP="00CA1944">
            <w:pPr>
              <w:rPr>
                <w:rFonts w:ascii="Arial" w:hAnsi="Arial" w:cs="Arial"/>
                <w:sz w:val="20"/>
              </w:rPr>
            </w:pPr>
            <w:r>
              <w:rPr>
                <w:rFonts w:ascii="Arial" w:hAnsi="Arial" w:cs="Arial"/>
                <w:sz w:val="20"/>
                <w:szCs w:val="20"/>
              </w:rPr>
              <w:t>Jian Yu</w:t>
            </w:r>
          </w:p>
        </w:tc>
        <w:tc>
          <w:tcPr>
            <w:tcW w:w="720" w:type="dxa"/>
          </w:tcPr>
          <w:p w14:paraId="699FA690" w14:textId="7A51D886" w:rsidR="00CA1944" w:rsidRDefault="00CA1944" w:rsidP="00CA1944">
            <w:pPr>
              <w:rPr>
                <w:rFonts w:ascii="Arial" w:hAnsi="Arial" w:cs="Arial"/>
                <w:sz w:val="20"/>
              </w:rPr>
            </w:pPr>
            <w:r>
              <w:rPr>
                <w:rFonts w:ascii="Arial" w:hAnsi="Arial" w:cs="Arial"/>
                <w:sz w:val="20"/>
                <w:szCs w:val="20"/>
              </w:rPr>
              <w:t>35.3.16.4</w:t>
            </w:r>
          </w:p>
        </w:tc>
        <w:tc>
          <w:tcPr>
            <w:tcW w:w="900" w:type="dxa"/>
          </w:tcPr>
          <w:p w14:paraId="2CC5DD92" w14:textId="30EC74AE" w:rsidR="00CA1944" w:rsidRDefault="00CA1944" w:rsidP="00CA1944">
            <w:pPr>
              <w:rPr>
                <w:rFonts w:ascii="Arial" w:hAnsi="Arial" w:cs="Arial"/>
                <w:sz w:val="20"/>
              </w:rPr>
            </w:pPr>
            <w:r>
              <w:rPr>
                <w:rFonts w:ascii="Arial" w:hAnsi="Arial" w:cs="Arial"/>
                <w:sz w:val="20"/>
                <w:szCs w:val="20"/>
              </w:rPr>
              <w:t>454.31</w:t>
            </w:r>
          </w:p>
        </w:tc>
        <w:tc>
          <w:tcPr>
            <w:tcW w:w="2875" w:type="dxa"/>
          </w:tcPr>
          <w:p w14:paraId="3DD1FC29" w14:textId="7A45158B" w:rsidR="00CA1944" w:rsidRDefault="00CA1944" w:rsidP="00CA1944">
            <w:pPr>
              <w:rPr>
                <w:rFonts w:ascii="Arial" w:hAnsi="Arial" w:cs="Arial"/>
                <w:sz w:val="20"/>
              </w:rPr>
            </w:pPr>
            <w:r>
              <w:rPr>
                <w:rFonts w:ascii="Arial" w:hAnsi="Arial" w:cs="Arial"/>
                <w:sz w:val="20"/>
                <w:szCs w:val="20"/>
              </w:rPr>
              <w:t>a needs to be deleted between STA and affiliated</w:t>
            </w:r>
          </w:p>
        </w:tc>
        <w:tc>
          <w:tcPr>
            <w:tcW w:w="1625" w:type="dxa"/>
          </w:tcPr>
          <w:p w14:paraId="3BC38DBB" w14:textId="475869A3" w:rsidR="00CA1944" w:rsidRDefault="00CA1944" w:rsidP="00CA1944">
            <w:pPr>
              <w:rPr>
                <w:rFonts w:ascii="Arial" w:hAnsi="Arial" w:cs="Arial"/>
                <w:sz w:val="20"/>
              </w:rPr>
            </w:pPr>
            <w:r>
              <w:rPr>
                <w:rFonts w:ascii="Arial" w:hAnsi="Arial" w:cs="Arial"/>
                <w:sz w:val="20"/>
                <w:szCs w:val="20"/>
              </w:rPr>
              <w:t>As in comment</w:t>
            </w:r>
          </w:p>
        </w:tc>
        <w:tc>
          <w:tcPr>
            <w:tcW w:w="3207" w:type="dxa"/>
          </w:tcPr>
          <w:p w14:paraId="4E5097F6" w14:textId="77777777" w:rsidR="00795C5B" w:rsidRDefault="00795C5B" w:rsidP="00795C5B">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58211ACB" w14:textId="77777777" w:rsidR="00CA1944" w:rsidRDefault="00CA1944" w:rsidP="00CA1944">
            <w:pPr>
              <w:autoSpaceDE w:val="0"/>
              <w:autoSpaceDN w:val="0"/>
              <w:adjustRightInd w:val="0"/>
              <w:rPr>
                <w:rFonts w:ascii="Calibri" w:hAnsi="Calibri" w:cs="Calibri"/>
                <w:szCs w:val="18"/>
                <w:lang w:val="en-US" w:eastAsia="zh-CN"/>
              </w:rPr>
            </w:pPr>
          </w:p>
        </w:tc>
      </w:tr>
      <w:tr w:rsidR="00CA1944" w:rsidRPr="008F0D26" w14:paraId="4CB4DE09" w14:textId="77777777" w:rsidTr="0062772E">
        <w:trPr>
          <w:trHeight w:val="980"/>
        </w:trPr>
        <w:tc>
          <w:tcPr>
            <w:tcW w:w="837" w:type="dxa"/>
          </w:tcPr>
          <w:p w14:paraId="091944FE" w14:textId="605C27D6" w:rsidR="00CA1944" w:rsidRDefault="00CA1944" w:rsidP="00CA1944">
            <w:pPr>
              <w:rPr>
                <w:rFonts w:ascii="Arial" w:hAnsi="Arial" w:cs="Arial"/>
                <w:sz w:val="20"/>
              </w:rPr>
            </w:pPr>
            <w:r>
              <w:rPr>
                <w:rFonts w:ascii="Arial" w:hAnsi="Arial" w:cs="Arial"/>
                <w:sz w:val="20"/>
                <w:szCs w:val="20"/>
              </w:rPr>
              <w:t>13999</w:t>
            </w:r>
          </w:p>
        </w:tc>
        <w:tc>
          <w:tcPr>
            <w:tcW w:w="900" w:type="dxa"/>
          </w:tcPr>
          <w:p w14:paraId="2978895C" w14:textId="4A712E1C" w:rsidR="00CA1944" w:rsidRDefault="00CA1944" w:rsidP="00CA1944">
            <w:pPr>
              <w:rPr>
                <w:rFonts w:ascii="Arial" w:hAnsi="Arial" w:cs="Arial"/>
                <w:sz w:val="20"/>
              </w:rPr>
            </w:pPr>
            <w:r>
              <w:rPr>
                <w:rFonts w:ascii="Arial" w:hAnsi="Arial" w:cs="Arial"/>
                <w:sz w:val="20"/>
                <w:szCs w:val="20"/>
              </w:rPr>
              <w:t>Geonjung Ko</w:t>
            </w:r>
          </w:p>
        </w:tc>
        <w:tc>
          <w:tcPr>
            <w:tcW w:w="720" w:type="dxa"/>
          </w:tcPr>
          <w:p w14:paraId="103A5409" w14:textId="7302BB31" w:rsidR="00CA1944" w:rsidRDefault="00CA1944" w:rsidP="00CA1944">
            <w:pPr>
              <w:rPr>
                <w:rFonts w:ascii="Arial" w:hAnsi="Arial" w:cs="Arial"/>
                <w:sz w:val="20"/>
              </w:rPr>
            </w:pPr>
            <w:r>
              <w:rPr>
                <w:rFonts w:ascii="Arial" w:hAnsi="Arial" w:cs="Arial"/>
                <w:sz w:val="20"/>
                <w:szCs w:val="20"/>
              </w:rPr>
              <w:t>35.3.16.4</w:t>
            </w:r>
          </w:p>
        </w:tc>
        <w:tc>
          <w:tcPr>
            <w:tcW w:w="900" w:type="dxa"/>
          </w:tcPr>
          <w:p w14:paraId="28B686EE" w14:textId="4AD42A88" w:rsidR="00CA1944" w:rsidRDefault="00CA1944" w:rsidP="00CA1944">
            <w:pPr>
              <w:rPr>
                <w:rFonts w:ascii="Arial" w:hAnsi="Arial" w:cs="Arial"/>
                <w:sz w:val="20"/>
              </w:rPr>
            </w:pPr>
            <w:r>
              <w:rPr>
                <w:rFonts w:ascii="Arial" w:hAnsi="Arial" w:cs="Arial"/>
                <w:sz w:val="20"/>
                <w:szCs w:val="20"/>
              </w:rPr>
              <w:t>454.31</w:t>
            </w:r>
          </w:p>
        </w:tc>
        <w:tc>
          <w:tcPr>
            <w:tcW w:w="2875" w:type="dxa"/>
          </w:tcPr>
          <w:p w14:paraId="7D6331FF" w14:textId="48707441" w:rsidR="00CA1944" w:rsidRDefault="00CA1944" w:rsidP="00CA1944">
            <w:pPr>
              <w:rPr>
                <w:rFonts w:ascii="Arial" w:hAnsi="Arial" w:cs="Arial"/>
                <w:sz w:val="20"/>
              </w:rPr>
            </w:pPr>
            <w:r>
              <w:rPr>
                <w:rFonts w:ascii="Arial" w:hAnsi="Arial" w:cs="Arial"/>
                <w:sz w:val="20"/>
                <w:szCs w:val="20"/>
              </w:rPr>
              <w:t>Remove ")".</w:t>
            </w:r>
          </w:p>
        </w:tc>
        <w:tc>
          <w:tcPr>
            <w:tcW w:w="1625" w:type="dxa"/>
          </w:tcPr>
          <w:p w14:paraId="61820629" w14:textId="1D28BB15" w:rsidR="00CA1944" w:rsidRDefault="00CA1944" w:rsidP="00CA1944">
            <w:pPr>
              <w:rPr>
                <w:rFonts w:ascii="Arial" w:hAnsi="Arial" w:cs="Arial"/>
                <w:sz w:val="20"/>
              </w:rPr>
            </w:pPr>
            <w:r>
              <w:rPr>
                <w:rFonts w:ascii="Arial" w:hAnsi="Arial" w:cs="Arial"/>
                <w:sz w:val="20"/>
                <w:szCs w:val="20"/>
              </w:rPr>
              <w:t>As in comment</w:t>
            </w:r>
          </w:p>
        </w:tc>
        <w:tc>
          <w:tcPr>
            <w:tcW w:w="3207" w:type="dxa"/>
          </w:tcPr>
          <w:p w14:paraId="04E28CBE" w14:textId="77777777" w:rsidR="00795C5B" w:rsidRDefault="00795C5B" w:rsidP="00795C5B">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54333CEB" w14:textId="77777777" w:rsidR="00CA1944" w:rsidRDefault="00CA1944" w:rsidP="00CA1944">
            <w:pPr>
              <w:autoSpaceDE w:val="0"/>
              <w:autoSpaceDN w:val="0"/>
              <w:adjustRightInd w:val="0"/>
              <w:rPr>
                <w:rFonts w:ascii="Calibri" w:hAnsi="Calibri" w:cs="Calibri"/>
                <w:szCs w:val="18"/>
                <w:lang w:val="en-US" w:eastAsia="zh-CN"/>
              </w:rPr>
            </w:pPr>
          </w:p>
        </w:tc>
      </w:tr>
      <w:tr w:rsidR="006C0121" w:rsidRPr="008F0D26" w14:paraId="0235893B" w14:textId="77777777" w:rsidTr="0062772E">
        <w:trPr>
          <w:trHeight w:val="980"/>
        </w:trPr>
        <w:tc>
          <w:tcPr>
            <w:tcW w:w="837" w:type="dxa"/>
          </w:tcPr>
          <w:p w14:paraId="3A15CF31" w14:textId="58F894C6"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10091</w:t>
            </w:r>
          </w:p>
        </w:tc>
        <w:tc>
          <w:tcPr>
            <w:tcW w:w="900" w:type="dxa"/>
          </w:tcPr>
          <w:p w14:paraId="71BA5F9E" w14:textId="537042E0" w:rsidR="006C0121" w:rsidRPr="00410442" w:rsidRDefault="006C0121" w:rsidP="006C0121">
            <w:pPr>
              <w:rPr>
                <w:rFonts w:eastAsia="Times New Roman"/>
                <w:color w:val="000000"/>
                <w:sz w:val="18"/>
                <w:szCs w:val="18"/>
                <w:lang w:val="en-US"/>
              </w:rPr>
            </w:pPr>
            <w:r>
              <w:rPr>
                <w:rFonts w:ascii="Arial" w:hAnsi="Arial" w:cs="Arial"/>
                <w:sz w:val="20"/>
                <w:szCs w:val="20"/>
              </w:rPr>
              <w:t>Xiangxin Gu</w:t>
            </w:r>
          </w:p>
        </w:tc>
        <w:tc>
          <w:tcPr>
            <w:tcW w:w="720" w:type="dxa"/>
          </w:tcPr>
          <w:p w14:paraId="15F321EB" w14:textId="322F929F"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2B68EF0B" w14:textId="6618B31A" w:rsidR="006C0121" w:rsidRPr="00410442" w:rsidRDefault="006C0121" w:rsidP="006C0121">
            <w:pPr>
              <w:rPr>
                <w:rFonts w:eastAsia="Times New Roman"/>
                <w:color w:val="000000"/>
                <w:sz w:val="18"/>
                <w:szCs w:val="18"/>
                <w:lang w:val="en-US"/>
              </w:rPr>
            </w:pPr>
            <w:r>
              <w:rPr>
                <w:rFonts w:ascii="Arial" w:hAnsi="Arial" w:cs="Arial"/>
                <w:sz w:val="20"/>
                <w:szCs w:val="20"/>
              </w:rPr>
              <w:t>454.35</w:t>
            </w:r>
          </w:p>
        </w:tc>
        <w:tc>
          <w:tcPr>
            <w:tcW w:w="2875" w:type="dxa"/>
          </w:tcPr>
          <w:p w14:paraId="73A73516" w14:textId="5C9BE860" w:rsidR="006C0121" w:rsidRPr="00410442" w:rsidRDefault="006C0121" w:rsidP="006C0121">
            <w:pPr>
              <w:rPr>
                <w:rFonts w:eastAsia="Times New Roman"/>
                <w:color w:val="000000"/>
                <w:sz w:val="18"/>
                <w:szCs w:val="18"/>
                <w:lang w:val="en-US"/>
              </w:rPr>
            </w:pPr>
            <w:r>
              <w:rPr>
                <w:rFonts w:ascii="Arial" w:hAnsi="Arial" w:cs="Arial"/>
                <w:sz w:val="20"/>
                <w:szCs w:val="20"/>
              </w:rPr>
              <w:t>The condition "and lack of availability of an alternative frame in the queue that would not introduce the opportunity for such interference" is not needed for an non-AP MLD to not transmit.</w:t>
            </w:r>
          </w:p>
        </w:tc>
        <w:tc>
          <w:tcPr>
            <w:tcW w:w="1625" w:type="dxa"/>
          </w:tcPr>
          <w:p w14:paraId="70AC80C1" w14:textId="642E9559" w:rsidR="006C0121" w:rsidRPr="00410442" w:rsidRDefault="006C0121" w:rsidP="006C0121">
            <w:pPr>
              <w:rPr>
                <w:rFonts w:eastAsia="Times New Roman"/>
                <w:color w:val="000000"/>
                <w:sz w:val="18"/>
                <w:szCs w:val="18"/>
                <w:lang w:val="en-US"/>
              </w:rPr>
            </w:pPr>
            <w:r>
              <w:rPr>
                <w:rFonts w:ascii="Arial" w:hAnsi="Arial" w:cs="Arial"/>
                <w:sz w:val="20"/>
                <w:szCs w:val="20"/>
              </w:rPr>
              <w:t>remove the condition.</w:t>
            </w:r>
          </w:p>
        </w:tc>
        <w:tc>
          <w:tcPr>
            <w:tcW w:w="3207" w:type="dxa"/>
          </w:tcPr>
          <w:p w14:paraId="24D45E62" w14:textId="687777A2" w:rsidR="006C0121" w:rsidRPr="006C0121" w:rsidRDefault="006C0121"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55568C" w:rsidRPr="008F0D26" w14:paraId="4FEE206E" w14:textId="77777777" w:rsidTr="0062772E">
        <w:trPr>
          <w:trHeight w:val="980"/>
        </w:trPr>
        <w:tc>
          <w:tcPr>
            <w:tcW w:w="837" w:type="dxa"/>
          </w:tcPr>
          <w:p w14:paraId="16B423F4" w14:textId="0F70C73C" w:rsidR="0055568C" w:rsidRDefault="0055568C" w:rsidP="0055568C">
            <w:pPr>
              <w:rPr>
                <w:rFonts w:ascii="Arial" w:hAnsi="Arial" w:cs="Arial"/>
                <w:sz w:val="20"/>
              </w:rPr>
            </w:pPr>
            <w:r>
              <w:rPr>
                <w:rFonts w:ascii="Arial" w:hAnsi="Arial" w:cs="Arial"/>
                <w:sz w:val="20"/>
                <w:szCs w:val="20"/>
              </w:rPr>
              <w:t>13701</w:t>
            </w:r>
          </w:p>
        </w:tc>
        <w:tc>
          <w:tcPr>
            <w:tcW w:w="900" w:type="dxa"/>
          </w:tcPr>
          <w:p w14:paraId="17D3F473" w14:textId="7498020A" w:rsidR="0055568C" w:rsidRDefault="0055568C" w:rsidP="0055568C">
            <w:pPr>
              <w:rPr>
                <w:rFonts w:ascii="Arial" w:hAnsi="Arial" w:cs="Arial"/>
                <w:sz w:val="20"/>
              </w:rPr>
            </w:pPr>
            <w:r>
              <w:rPr>
                <w:rFonts w:ascii="Arial" w:hAnsi="Arial" w:cs="Arial"/>
                <w:sz w:val="20"/>
                <w:szCs w:val="20"/>
              </w:rPr>
              <w:t>Yunbo Li</w:t>
            </w:r>
          </w:p>
        </w:tc>
        <w:tc>
          <w:tcPr>
            <w:tcW w:w="720" w:type="dxa"/>
          </w:tcPr>
          <w:p w14:paraId="3955AB15" w14:textId="06933126" w:rsidR="0055568C" w:rsidRDefault="0055568C" w:rsidP="0055568C">
            <w:pPr>
              <w:rPr>
                <w:rFonts w:ascii="Arial" w:hAnsi="Arial" w:cs="Arial"/>
                <w:sz w:val="20"/>
              </w:rPr>
            </w:pPr>
            <w:r>
              <w:rPr>
                <w:rFonts w:ascii="Arial" w:hAnsi="Arial" w:cs="Arial"/>
                <w:sz w:val="20"/>
                <w:szCs w:val="20"/>
              </w:rPr>
              <w:t>35.3.16.4</w:t>
            </w:r>
          </w:p>
        </w:tc>
        <w:tc>
          <w:tcPr>
            <w:tcW w:w="900" w:type="dxa"/>
          </w:tcPr>
          <w:p w14:paraId="26910D29" w14:textId="57D1277D" w:rsidR="0055568C" w:rsidRDefault="0055568C" w:rsidP="0055568C">
            <w:pPr>
              <w:rPr>
                <w:rFonts w:ascii="Arial" w:hAnsi="Arial" w:cs="Arial"/>
                <w:sz w:val="20"/>
              </w:rPr>
            </w:pPr>
            <w:r>
              <w:rPr>
                <w:rFonts w:ascii="Arial" w:hAnsi="Arial" w:cs="Arial"/>
                <w:sz w:val="20"/>
                <w:szCs w:val="20"/>
              </w:rPr>
              <w:t>454.35</w:t>
            </w:r>
          </w:p>
        </w:tc>
        <w:tc>
          <w:tcPr>
            <w:tcW w:w="2875" w:type="dxa"/>
          </w:tcPr>
          <w:p w14:paraId="25B2B124" w14:textId="0DE4D874" w:rsidR="0055568C" w:rsidRDefault="0055568C" w:rsidP="0055568C">
            <w:pPr>
              <w:rPr>
                <w:rFonts w:ascii="Arial" w:hAnsi="Arial" w:cs="Arial"/>
                <w:sz w:val="20"/>
              </w:rPr>
            </w:pPr>
            <w:r>
              <w:rPr>
                <w:rFonts w:ascii="Arial" w:hAnsi="Arial" w:cs="Arial"/>
                <w:sz w:val="20"/>
                <w:szCs w:val="20"/>
              </w:rPr>
              <w:t>if the non-AP STA transmit a frame will interfere another STA affliated with the same non-AP MLD, any frame will assume to introduce similar cross link interference. In another word, the interference is not related to the content of the transmitting frame. So the sentence below seems redundant: "and lack of availability of an alternative frame in the queue that would not introduce the opportunity for such interference"</w:t>
            </w:r>
          </w:p>
        </w:tc>
        <w:tc>
          <w:tcPr>
            <w:tcW w:w="1625" w:type="dxa"/>
          </w:tcPr>
          <w:p w14:paraId="53428459" w14:textId="1F509F27" w:rsidR="0055568C" w:rsidRDefault="0055568C" w:rsidP="0055568C">
            <w:pPr>
              <w:rPr>
                <w:rFonts w:ascii="Arial" w:hAnsi="Arial" w:cs="Arial"/>
                <w:sz w:val="20"/>
              </w:rPr>
            </w:pPr>
            <w:r>
              <w:rPr>
                <w:rFonts w:ascii="Arial" w:hAnsi="Arial" w:cs="Arial"/>
                <w:sz w:val="20"/>
                <w:szCs w:val="20"/>
              </w:rPr>
              <w:t>delete "and lack of availability of an alternative frame in the queue that would not introduce the opportunity for such interference".</w:t>
            </w:r>
          </w:p>
        </w:tc>
        <w:tc>
          <w:tcPr>
            <w:tcW w:w="3207" w:type="dxa"/>
          </w:tcPr>
          <w:p w14:paraId="39DC351B" w14:textId="659FFF69" w:rsidR="0055568C" w:rsidRPr="0055568C" w:rsidRDefault="0055568C" w:rsidP="0055568C">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6C0121" w:rsidRPr="008F0D26" w14:paraId="5B695096" w14:textId="77777777" w:rsidTr="0062772E">
        <w:trPr>
          <w:trHeight w:val="980"/>
        </w:trPr>
        <w:tc>
          <w:tcPr>
            <w:tcW w:w="837" w:type="dxa"/>
          </w:tcPr>
          <w:p w14:paraId="1AB7D3CF" w14:textId="14C26824" w:rsidR="006C0121" w:rsidRPr="00410442" w:rsidRDefault="006C0121" w:rsidP="006C0121">
            <w:pPr>
              <w:rPr>
                <w:rFonts w:eastAsia="Times New Roman"/>
                <w:color w:val="000000"/>
                <w:sz w:val="18"/>
                <w:szCs w:val="18"/>
                <w:lang w:val="en-US"/>
              </w:rPr>
            </w:pPr>
            <w:r>
              <w:rPr>
                <w:rFonts w:ascii="Arial" w:hAnsi="Arial" w:cs="Arial"/>
                <w:sz w:val="20"/>
                <w:szCs w:val="20"/>
              </w:rPr>
              <w:t>10129</w:t>
            </w:r>
          </w:p>
        </w:tc>
        <w:tc>
          <w:tcPr>
            <w:tcW w:w="900" w:type="dxa"/>
          </w:tcPr>
          <w:p w14:paraId="194565D2" w14:textId="0121DB9D" w:rsidR="006C0121" w:rsidRPr="00410442" w:rsidRDefault="006C0121" w:rsidP="006C0121">
            <w:pPr>
              <w:rPr>
                <w:rFonts w:eastAsia="Times New Roman"/>
                <w:color w:val="000000"/>
                <w:sz w:val="18"/>
                <w:szCs w:val="18"/>
                <w:lang w:val="en-US"/>
              </w:rPr>
            </w:pPr>
            <w:r>
              <w:rPr>
                <w:rFonts w:ascii="Arial" w:hAnsi="Arial" w:cs="Arial"/>
                <w:sz w:val="20"/>
                <w:szCs w:val="20"/>
              </w:rPr>
              <w:t>Jay Yang</w:t>
            </w:r>
          </w:p>
        </w:tc>
        <w:tc>
          <w:tcPr>
            <w:tcW w:w="720" w:type="dxa"/>
          </w:tcPr>
          <w:p w14:paraId="165FF6EB" w14:textId="6A245571"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7A904FBD" w14:textId="0EEEAF4A" w:rsidR="006C0121" w:rsidRPr="00410442" w:rsidRDefault="006C0121" w:rsidP="006C0121">
            <w:pPr>
              <w:rPr>
                <w:rFonts w:eastAsia="Times New Roman"/>
                <w:color w:val="000000"/>
                <w:sz w:val="18"/>
                <w:szCs w:val="18"/>
                <w:lang w:val="en-US"/>
              </w:rPr>
            </w:pPr>
            <w:r>
              <w:rPr>
                <w:rFonts w:ascii="Arial" w:hAnsi="Arial" w:cs="Arial"/>
                <w:sz w:val="20"/>
                <w:szCs w:val="20"/>
              </w:rPr>
              <w:t>454.24</w:t>
            </w:r>
          </w:p>
        </w:tc>
        <w:tc>
          <w:tcPr>
            <w:tcW w:w="2875" w:type="dxa"/>
          </w:tcPr>
          <w:p w14:paraId="0D4FF29C" w14:textId="75C7582F" w:rsidR="006C0121" w:rsidRPr="00410442" w:rsidRDefault="006C0121" w:rsidP="006C0121">
            <w:pPr>
              <w:rPr>
                <w:rFonts w:eastAsia="Times New Roman"/>
                <w:color w:val="000000"/>
                <w:sz w:val="18"/>
                <w:szCs w:val="18"/>
                <w:lang w:val="en-US"/>
              </w:rPr>
            </w:pPr>
            <w:r>
              <w:rPr>
                <w:rFonts w:ascii="Arial" w:hAnsi="Arial" w:cs="Arial"/>
                <w:sz w:val="20"/>
                <w:szCs w:val="20"/>
              </w:rPr>
              <w:t>not understand what's the meaning of "lack of lack of availability of an alternative frame in the queue that would not introduce the opportunity for such interference"</w:t>
            </w:r>
          </w:p>
        </w:tc>
        <w:tc>
          <w:tcPr>
            <w:tcW w:w="1625" w:type="dxa"/>
          </w:tcPr>
          <w:p w14:paraId="4F1B0258" w14:textId="7B8F0D04" w:rsidR="006C0121" w:rsidRPr="00410442" w:rsidRDefault="006C0121" w:rsidP="006C0121">
            <w:pPr>
              <w:rPr>
                <w:rFonts w:eastAsia="Times New Roman"/>
                <w:color w:val="000000"/>
                <w:sz w:val="18"/>
                <w:szCs w:val="18"/>
                <w:lang w:val="en-US"/>
              </w:rPr>
            </w:pPr>
            <w:r>
              <w:rPr>
                <w:rFonts w:ascii="Arial" w:hAnsi="Arial" w:cs="Arial"/>
                <w:sz w:val="20"/>
                <w:szCs w:val="20"/>
              </w:rPr>
              <w:t>need more clarify on it.</w:t>
            </w:r>
          </w:p>
        </w:tc>
        <w:tc>
          <w:tcPr>
            <w:tcW w:w="3207" w:type="dxa"/>
          </w:tcPr>
          <w:p w14:paraId="6582B7C7" w14:textId="4F668F19" w:rsidR="006C0121" w:rsidRDefault="00015B75"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r w:rsidR="006C0121">
              <w:rPr>
                <w:rFonts w:ascii="Calibri" w:eastAsia="宋体" w:hAnsi="Calibri" w:cs="Calibri"/>
                <w:szCs w:val="18"/>
                <w:lang w:val="en-US" w:eastAsia="zh-CN"/>
              </w:rPr>
              <w:t>.</w:t>
            </w:r>
          </w:p>
          <w:p w14:paraId="62D13E48" w14:textId="77777777" w:rsidR="006C0121" w:rsidRDefault="006C0121" w:rsidP="006C0121">
            <w:pPr>
              <w:autoSpaceDE w:val="0"/>
              <w:autoSpaceDN w:val="0"/>
              <w:adjustRightInd w:val="0"/>
              <w:rPr>
                <w:rFonts w:ascii="Calibri" w:eastAsia="宋体" w:hAnsi="Calibri" w:cs="Calibri"/>
                <w:szCs w:val="18"/>
                <w:lang w:val="en-US" w:eastAsia="zh-CN"/>
              </w:rPr>
            </w:pPr>
          </w:p>
          <w:p w14:paraId="4549E50A" w14:textId="12A6A900" w:rsidR="00015B75" w:rsidRDefault="00015B75" w:rsidP="00015B75">
            <w:pPr>
              <w:autoSpaceDE w:val="0"/>
              <w:autoSpaceDN w:val="0"/>
              <w:adjustRightInd w:val="0"/>
              <w:rPr>
                <w:ins w:id="6"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words “</w:t>
            </w:r>
            <w:r w:rsidR="00A43C48" w:rsidRPr="00A43C48">
              <w:rPr>
                <w:rFonts w:ascii="Calibri" w:eastAsia="宋体" w:hAnsi="Calibri" w:cs="Calibri"/>
                <w:szCs w:val="18"/>
                <w:lang w:val="en-US" w:eastAsia="zh-CN"/>
              </w:rPr>
              <w:t>destined</w:t>
            </w:r>
            <w:r>
              <w:rPr>
                <w:rFonts w:ascii="Calibri" w:eastAsia="宋体" w:hAnsi="Calibri" w:cs="Calibri"/>
                <w:szCs w:val="18"/>
                <w:lang w:val="en-US" w:eastAsia="zh-CN"/>
              </w:rPr>
              <w:t xml:space="preserve"> to another STA” </w:t>
            </w:r>
            <w:r w:rsidR="00B8314D">
              <w:rPr>
                <w:rFonts w:ascii="Calibri" w:eastAsia="宋体" w:hAnsi="Calibri" w:cs="Calibri"/>
                <w:szCs w:val="18"/>
                <w:lang w:val="en-US" w:eastAsia="zh-CN"/>
              </w:rPr>
              <w:t xml:space="preserve">are </w:t>
            </w:r>
            <w:r>
              <w:rPr>
                <w:rFonts w:ascii="Calibri" w:eastAsia="宋体" w:hAnsi="Calibri" w:cs="Calibri"/>
                <w:szCs w:val="18"/>
                <w:lang w:val="en-US" w:eastAsia="zh-CN"/>
              </w:rPr>
              <w:t xml:space="preserve">added </w:t>
            </w:r>
            <w:r w:rsidR="00B8314D">
              <w:rPr>
                <w:rFonts w:ascii="Calibri" w:eastAsia="宋体" w:hAnsi="Calibri" w:cs="Calibri"/>
                <w:szCs w:val="18"/>
                <w:lang w:val="en-US" w:eastAsia="zh-CN"/>
              </w:rPr>
              <w:t>for</w:t>
            </w:r>
            <w:r>
              <w:rPr>
                <w:rFonts w:ascii="Calibri" w:eastAsia="宋体" w:hAnsi="Calibri" w:cs="Calibri"/>
                <w:szCs w:val="18"/>
                <w:lang w:val="en-US" w:eastAsia="zh-CN"/>
              </w:rPr>
              <w:t xml:space="preserve"> the clarification.</w:t>
            </w:r>
          </w:p>
          <w:p w14:paraId="66D58E5C" w14:textId="77777777" w:rsidR="00015B75" w:rsidRPr="00015B75" w:rsidRDefault="00015B75" w:rsidP="006C0121">
            <w:pPr>
              <w:autoSpaceDE w:val="0"/>
              <w:autoSpaceDN w:val="0"/>
              <w:adjustRightInd w:val="0"/>
              <w:rPr>
                <w:rFonts w:ascii="Calibri" w:eastAsia="宋体" w:hAnsi="Calibri" w:cs="Calibri"/>
                <w:szCs w:val="18"/>
                <w:lang w:val="en-US" w:eastAsia="zh-CN"/>
              </w:rPr>
            </w:pPr>
          </w:p>
          <w:p w14:paraId="3F60276E" w14:textId="77B837E8" w:rsidR="00015B75" w:rsidRDefault="00015B75" w:rsidP="00015B75">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w:t>
            </w:r>
            <w:r w:rsidR="000E3C83">
              <w:rPr>
                <w:rFonts w:eastAsia="Times New Roman"/>
                <w:color w:val="000000"/>
                <w:sz w:val="20"/>
                <w:szCs w:val="14"/>
                <w:lang w:val="en-US"/>
              </w:rPr>
              <w:t>129</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5A35C23C" w14:textId="29EE8B3B" w:rsidR="006C0121" w:rsidRPr="00015B75" w:rsidRDefault="006C0121" w:rsidP="006C0121">
            <w:pPr>
              <w:autoSpaceDE w:val="0"/>
              <w:autoSpaceDN w:val="0"/>
              <w:adjustRightInd w:val="0"/>
              <w:rPr>
                <w:rFonts w:ascii="Calibri" w:eastAsia="宋体" w:hAnsi="Calibri" w:cs="Calibri"/>
                <w:szCs w:val="18"/>
                <w:lang w:val="en-US" w:eastAsia="zh-CN"/>
              </w:rPr>
            </w:pPr>
          </w:p>
        </w:tc>
      </w:tr>
      <w:tr w:rsidR="002E7141" w:rsidRPr="008F0D26" w14:paraId="56153967" w14:textId="77777777" w:rsidTr="0062772E">
        <w:trPr>
          <w:trHeight w:val="980"/>
        </w:trPr>
        <w:tc>
          <w:tcPr>
            <w:tcW w:w="837" w:type="dxa"/>
          </w:tcPr>
          <w:p w14:paraId="1C3E5DE4" w14:textId="52F4045E" w:rsidR="002E7141" w:rsidRDefault="002E7141" w:rsidP="002E7141">
            <w:pPr>
              <w:rPr>
                <w:rFonts w:ascii="Arial" w:hAnsi="Arial" w:cs="Arial"/>
                <w:sz w:val="20"/>
              </w:rPr>
            </w:pPr>
            <w:r>
              <w:rPr>
                <w:rFonts w:ascii="Arial" w:hAnsi="Arial" w:cs="Arial"/>
                <w:sz w:val="20"/>
                <w:szCs w:val="20"/>
              </w:rPr>
              <w:t>10503</w:t>
            </w:r>
          </w:p>
        </w:tc>
        <w:tc>
          <w:tcPr>
            <w:tcW w:w="900" w:type="dxa"/>
          </w:tcPr>
          <w:p w14:paraId="1FA4C3B4" w14:textId="765870B9" w:rsidR="002E7141" w:rsidRDefault="002E7141" w:rsidP="002E7141">
            <w:pPr>
              <w:rPr>
                <w:rFonts w:ascii="Arial" w:hAnsi="Arial" w:cs="Arial"/>
                <w:sz w:val="20"/>
              </w:rPr>
            </w:pPr>
            <w:r>
              <w:rPr>
                <w:rFonts w:ascii="Arial" w:hAnsi="Arial" w:cs="Arial"/>
                <w:sz w:val="20"/>
                <w:szCs w:val="20"/>
              </w:rPr>
              <w:t>Eldad Perahia</w:t>
            </w:r>
          </w:p>
        </w:tc>
        <w:tc>
          <w:tcPr>
            <w:tcW w:w="720" w:type="dxa"/>
          </w:tcPr>
          <w:p w14:paraId="0EF49BFF" w14:textId="39E95C99" w:rsidR="002E7141" w:rsidRDefault="002E7141" w:rsidP="002E7141">
            <w:pPr>
              <w:rPr>
                <w:rFonts w:ascii="Arial" w:hAnsi="Arial" w:cs="Arial"/>
                <w:sz w:val="20"/>
              </w:rPr>
            </w:pPr>
            <w:r>
              <w:rPr>
                <w:rFonts w:ascii="Arial" w:hAnsi="Arial" w:cs="Arial"/>
                <w:sz w:val="20"/>
                <w:szCs w:val="20"/>
              </w:rPr>
              <w:t>35.3.16.4</w:t>
            </w:r>
          </w:p>
        </w:tc>
        <w:tc>
          <w:tcPr>
            <w:tcW w:w="900" w:type="dxa"/>
          </w:tcPr>
          <w:p w14:paraId="591143AD" w14:textId="489228EE" w:rsidR="002E7141" w:rsidRDefault="002E7141" w:rsidP="002E7141">
            <w:pPr>
              <w:rPr>
                <w:rFonts w:ascii="Arial" w:hAnsi="Arial" w:cs="Arial"/>
                <w:sz w:val="20"/>
              </w:rPr>
            </w:pPr>
            <w:r>
              <w:rPr>
                <w:rFonts w:ascii="Arial" w:hAnsi="Arial" w:cs="Arial"/>
                <w:sz w:val="20"/>
                <w:szCs w:val="20"/>
              </w:rPr>
              <w:t>454.27</w:t>
            </w:r>
          </w:p>
        </w:tc>
        <w:tc>
          <w:tcPr>
            <w:tcW w:w="2875" w:type="dxa"/>
          </w:tcPr>
          <w:p w14:paraId="065E2CFA" w14:textId="2A391A03" w:rsidR="002E7141" w:rsidRDefault="002E7141" w:rsidP="002E7141">
            <w:pPr>
              <w:rPr>
                <w:rFonts w:ascii="Arial" w:hAnsi="Arial" w:cs="Arial"/>
                <w:sz w:val="20"/>
              </w:rPr>
            </w:pPr>
            <w:r>
              <w:rPr>
                <w:rFonts w:ascii="Arial" w:hAnsi="Arial" w:cs="Arial"/>
                <w:sz w:val="20"/>
                <w:szCs w:val="20"/>
              </w:rPr>
              <w:t>"an alternative frame in the queue that would".  How would an alternative frame not cause such interference?</w:t>
            </w:r>
          </w:p>
        </w:tc>
        <w:tc>
          <w:tcPr>
            <w:tcW w:w="1625" w:type="dxa"/>
          </w:tcPr>
          <w:p w14:paraId="65F0203A" w14:textId="6BA7BFFA" w:rsidR="002E7141" w:rsidRDefault="002E7141" w:rsidP="002E7141">
            <w:pPr>
              <w:rPr>
                <w:rFonts w:ascii="Arial" w:hAnsi="Arial" w:cs="Arial"/>
                <w:sz w:val="20"/>
              </w:rPr>
            </w:pPr>
            <w:r>
              <w:rPr>
                <w:rFonts w:ascii="Arial" w:hAnsi="Arial" w:cs="Arial"/>
                <w:sz w:val="20"/>
                <w:szCs w:val="20"/>
              </w:rPr>
              <w:t>clarify</w:t>
            </w:r>
          </w:p>
        </w:tc>
        <w:tc>
          <w:tcPr>
            <w:tcW w:w="3207" w:type="dxa"/>
          </w:tcPr>
          <w:p w14:paraId="0F1E8FA7" w14:textId="77777777" w:rsidR="002E7141" w:rsidRDefault="002E7141" w:rsidP="002E714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2279BDDB" w14:textId="77777777" w:rsidR="002E7141" w:rsidRDefault="002E7141" w:rsidP="002E7141">
            <w:pPr>
              <w:autoSpaceDE w:val="0"/>
              <w:autoSpaceDN w:val="0"/>
              <w:adjustRightInd w:val="0"/>
              <w:rPr>
                <w:rFonts w:ascii="Calibri" w:eastAsia="宋体" w:hAnsi="Calibri" w:cs="Calibri"/>
                <w:szCs w:val="18"/>
                <w:lang w:val="en-US" w:eastAsia="zh-CN"/>
              </w:rPr>
            </w:pPr>
          </w:p>
          <w:p w14:paraId="33753946" w14:textId="18388EA2" w:rsidR="002E7141" w:rsidRDefault="002E7141" w:rsidP="002E7141">
            <w:pPr>
              <w:autoSpaceDE w:val="0"/>
              <w:autoSpaceDN w:val="0"/>
              <w:adjustRightInd w:val="0"/>
              <w:rPr>
                <w:ins w:id="7"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words “</w:t>
            </w:r>
            <w:r w:rsidR="00A43C48" w:rsidRPr="00A43C48">
              <w:rPr>
                <w:rFonts w:ascii="Calibri" w:eastAsia="宋体" w:hAnsi="Calibri" w:cs="Calibri"/>
                <w:szCs w:val="18"/>
                <w:lang w:val="en-US" w:eastAsia="zh-CN"/>
              </w:rPr>
              <w:t>destined</w:t>
            </w:r>
            <w:r>
              <w:rPr>
                <w:rFonts w:ascii="Calibri" w:eastAsia="宋体" w:hAnsi="Calibri" w:cs="Calibri"/>
                <w:szCs w:val="18"/>
                <w:lang w:val="en-US" w:eastAsia="zh-CN"/>
              </w:rPr>
              <w:t xml:space="preserve"> to another STA” </w:t>
            </w:r>
            <w:r w:rsidR="006B2FF5">
              <w:rPr>
                <w:rFonts w:ascii="Calibri" w:eastAsia="宋体" w:hAnsi="Calibri" w:cs="Calibri"/>
                <w:szCs w:val="18"/>
                <w:lang w:val="en-US" w:eastAsia="zh-CN"/>
              </w:rPr>
              <w:t xml:space="preserve">are </w:t>
            </w:r>
            <w:r>
              <w:rPr>
                <w:rFonts w:ascii="Calibri" w:eastAsia="宋体" w:hAnsi="Calibri" w:cs="Calibri"/>
                <w:szCs w:val="18"/>
                <w:lang w:val="en-US" w:eastAsia="zh-CN"/>
              </w:rPr>
              <w:t xml:space="preserve">added </w:t>
            </w:r>
            <w:r w:rsidR="006B2FF5">
              <w:rPr>
                <w:rFonts w:ascii="Calibri" w:eastAsia="宋体" w:hAnsi="Calibri" w:cs="Calibri"/>
                <w:szCs w:val="18"/>
                <w:lang w:val="en-US" w:eastAsia="zh-CN"/>
              </w:rPr>
              <w:t>for</w:t>
            </w:r>
            <w:r>
              <w:rPr>
                <w:rFonts w:ascii="Calibri" w:eastAsia="宋体" w:hAnsi="Calibri" w:cs="Calibri"/>
                <w:szCs w:val="18"/>
                <w:lang w:val="en-US" w:eastAsia="zh-CN"/>
              </w:rPr>
              <w:t xml:space="preserve"> the clarification.</w:t>
            </w:r>
          </w:p>
          <w:p w14:paraId="33230D8B" w14:textId="77777777" w:rsidR="002E7141" w:rsidRPr="00015B75" w:rsidRDefault="002E7141" w:rsidP="002E7141">
            <w:pPr>
              <w:autoSpaceDE w:val="0"/>
              <w:autoSpaceDN w:val="0"/>
              <w:adjustRightInd w:val="0"/>
              <w:rPr>
                <w:rFonts w:ascii="Calibri" w:eastAsia="宋体" w:hAnsi="Calibri" w:cs="Calibri"/>
                <w:szCs w:val="18"/>
                <w:lang w:val="en-US" w:eastAsia="zh-CN"/>
              </w:rPr>
            </w:pPr>
          </w:p>
          <w:p w14:paraId="62CB628A" w14:textId="188E2F4D" w:rsidR="002E7141" w:rsidRDefault="002E7141" w:rsidP="002E7141">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10129</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48112DC2" w14:textId="77777777" w:rsidR="002E7141" w:rsidRPr="002E7141" w:rsidRDefault="002E7141" w:rsidP="002E7141">
            <w:pPr>
              <w:autoSpaceDE w:val="0"/>
              <w:autoSpaceDN w:val="0"/>
              <w:adjustRightInd w:val="0"/>
              <w:rPr>
                <w:rFonts w:ascii="Calibri" w:hAnsi="Calibri" w:cs="Calibri"/>
                <w:szCs w:val="18"/>
                <w:lang w:val="en-US" w:eastAsia="zh-CN"/>
              </w:rPr>
            </w:pPr>
          </w:p>
        </w:tc>
      </w:tr>
      <w:tr w:rsidR="006C0121" w:rsidRPr="008F0D26" w14:paraId="37ED7556" w14:textId="77777777" w:rsidTr="0062772E">
        <w:trPr>
          <w:trHeight w:val="980"/>
        </w:trPr>
        <w:tc>
          <w:tcPr>
            <w:tcW w:w="837" w:type="dxa"/>
          </w:tcPr>
          <w:p w14:paraId="70EBBF33" w14:textId="0AF2C1CC" w:rsidR="006C0121" w:rsidRPr="00410442" w:rsidRDefault="006C0121" w:rsidP="006C0121">
            <w:pPr>
              <w:rPr>
                <w:rFonts w:eastAsia="Times New Roman"/>
                <w:color w:val="000000"/>
                <w:sz w:val="18"/>
                <w:szCs w:val="18"/>
                <w:lang w:val="en-US"/>
              </w:rPr>
            </w:pPr>
            <w:r>
              <w:rPr>
                <w:rFonts w:ascii="Arial" w:hAnsi="Arial" w:cs="Arial"/>
                <w:sz w:val="20"/>
                <w:szCs w:val="20"/>
              </w:rPr>
              <w:t>10358</w:t>
            </w:r>
          </w:p>
        </w:tc>
        <w:tc>
          <w:tcPr>
            <w:tcW w:w="900" w:type="dxa"/>
          </w:tcPr>
          <w:p w14:paraId="1F1305B5" w14:textId="1E016596" w:rsidR="006C0121" w:rsidRPr="00410442" w:rsidRDefault="006C0121" w:rsidP="006C0121">
            <w:pPr>
              <w:rPr>
                <w:rFonts w:eastAsia="Times New Roman"/>
                <w:color w:val="000000"/>
                <w:sz w:val="18"/>
                <w:szCs w:val="18"/>
                <w:lang w:val="en-US"/>
              </w:rPr>
            </w:pPr>
            <w:r>
              <w:rPr>
                <w:rFonts w:ascii="Arial" w:hAnsi="Arial" w:cs="Arial"/>
                <w:sz w:val="20"/>
                <w:szCs w:val="20"/>
              </w:rPr>
              <w:t>Tomoko Adachi</w:t>
            </w:r>
          </w:p>
        </w:tc>
        <w:tc>
          <w:tcPr>
            <w:tcW w:w="720" w:type="dxa"/>
          </w:tcPr>
          <w:p w14:paraId="37CEC619" w14:textId="39F33BBA"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129282A7" w14:textId="4347305A" w:rsidR="006C0121" w:rsidRPr="00410442" w:rsidRDefault="006C0121" w:rsidP="006C0121">
            <w:pPr>
              <w:rPr>
                <w:rFonts w:eastAsia="Times New Roman"/>
                <w:color w:val="000000"/>
                <w:sz w:val="18"/>
                <w:szCs w:val="18"/>
                <w:lang w:val="en-US"/>
              </w:rPr>
            </w:pPr>
            <w:r>
              <w:rPr>
                <w:rFonts w:ascii="Arial" w:hAnsi="Arial" w:cs="Arial"/>
                <w:sz w:val="20"/>
                <w:szCs w:val="20"/>
              </w:rPr>
              <w:t>0.00</w:t>
            </w:r>
          </w:p>
        </w:tc>
        <w:tc>
          <w:tcPr>
            <w:tcW w:w="2875" w:type="dxa"/>
          </w:tcPr>
          <w:p w14:paraId="19AB04C8" w14:textId="1D16C81C" w:rsidR="006C0121" w:rsidRPr="00410442" w:rsidRDefault="006C0121" w:rsidP="006C0121">
            <w:pPr>
              <w:rPr>
                <w:rFonts w:eastAsia="Times New Roman"/>
                <w:color w:val="000000"/>
                <w:sz w:val="18"/>
                <w:szCs w:val="18"/>
                <w:lang w:val="en-US"/>
              </w:rPr>
            </w:pPr>
            <w:r>
              <w:rPr>
                <w:rFonts w:ascii="Arial" w:hAnsi="Arial" w:cs="Arial"/>
                <w:sz w:val="20"/>
                <w:szCs w:val="20"/>
              </w:rPr>
              <w:t>"NSTR based interference" This term appears only here and there is no description what it is. Description required.</w:t>
            </w:r>
          </w:p>
        </w:tc>
        <w:tc>
          <w:tcPr>
            <w:tcW w:w="1625" w:type="dxa"/>
          </w:tcPr>
          <w:p w14:paraId="50E32467" w14:textId="0E07A4BB" w:rsidR="006C0121" w:rsidRPr="00410442" w:rsidRDefault="006C0121" w:rsidP="006C0121">
            <w:pPr>
              <w:rPr>
                <w:rFonts w:eastAsia="Times New Roman"/>
                <w:color w:val="000000"/>
                <w:sz w:val="18"/>
                <w:szCs w:val="18"/>
                <w:lang w:val="en-US"/>
              </w:rPr>
            </w:pPr>
            <w:r>
              <w:rPr>
                <w:rFonts w:ascii="Arial" w:hAnsi="Arial" w:cs="Arial"/>
                <w:sz w:val="20"/>
                <w:szCs w:val="20"/>
              </w:rPr>
              <w:t>As in comment.</w:t>
            </w:r>
          </w:p>
        </w:tc>
        <w:tc>
          <w:tcPr>
            <w:tcW w:w="3207" w:type="dxa"/>
          </w:tcPr>
          <w:p w14:paraId="7F345AA2" w14:textId="77777777" w:rsidR="006C0121" w:rsidRDefault="006C0121"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1685EDAB" w14:textId="77777777" w:rsidR="006C0121" w:rsidRDefault="006C0121" w:rsidP="006C0121">
            <w:pPr>
              <w:autoSpaceDE w:val="0"/>
              <w:autoSpaceDN w:val="0"/>
              <w:adjustRightInd w:val="0"/>
              <w:rPr>
                <w:ins w:id="8" w:author="Liyunbo" w:date="2022-08-01T16:13:00Z"/>
                <w:rFonts w:ascii="Calibri" w:eastAsia="宋体" w:hAnsi="Calibri" w:cs="Calibri"/>
                <w:szCs w:val="18"/>
                <w:lang w:val="en-US" w:eastAsia="zh-CN"/>
              </w:rPr>
            </w:pPr>
          </w:p>
          <w:p w14:paraId="36FDFCEE" w14:textId="4E0DC9FD" w:rsidR="0059083D" w:rsidRDefault="0059083D" w:rsidP="006C0121">
            <w:pPr>
              <w:autoSpaceDE w:val="0"/>
              <w:autoSpaceDN w:val="0"/>
              <w:adjustRightInd w:val="0"/>
              <w:rPr>
                <w:ins w:id="9"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The sentence is modified to </w:t>
            </w:r>
            <w:r w:rsidR="00015B75">
              <w:rPr>
                <w:rFonts w:ascii="Calibri" w:eastAsia="宋体" w:hAnsi="Calibri" w:cs="Calibri"/>
                <w:szCs w:val="18"/>
                <w:lang w:val="en-US" w:eastAsia="zh-CN"/>
              </w:rPr>
              <w:t>avoid to use the term “NSTR based interference”</w:t>
            </w:r>
            <w:r>
              <w:rPr>
                <w:rFonts w:ascii="Calibri" w:eastAsia="宋体" w:hAnsi="Calibri" w:cs="Calibri"/>
                <w:szCs w:val="18"/>
                <w:lang w:val="en-US" w:eastAsia="zh-CN"/>
              </w:rPr>
              <w:t>.</w:t>
            </w:r>
          </w:p>
          <w:p w14:paraId="63EDDB2B" w14:textId="77777777" w:rsidR="0059083D" w:rsidRDefault="0059083D" w:rsidP="006C0121">
            <w:pPr>
              <w:autoSpaceDE w:val="0"/>
              <w:autoSpaceDN w:val="0"/>
              <w:adjustRightInd w:val="0"/>
              <w:rPr>
                <w:rFonts w:ascii="Calibri" w:eastAsia="宋体" w:hAnsi="Calibri" w:cs="Calibri"/>
                <w:szCs w:val="18"/>
                <w:lang w:val="en-US" w:eastAsia="zh-CN"/>
              </w:rPr>
            </w:pPr>
          </w:p>
          <w:p w14:paraId="2AFB737E" w14:textId="5F2D47FB" w:rsidR="006C0121" w:rsidRDefault="006C0121" w:rsidP="006C0121">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lastRenderedPageBreak/>
              <w:t>TGbe editor to make changes in this document under CID 1</w:t>
            </w:r>
            <w:r w:rsidR="0059083D">
              <w:rPr>
                <w:rFonts w:eastAsia="Times New Roman"/>
                <w:color w:val="000000"/>
                <w:sz w:val="20"/>
                <w:szCs w:val="14"/>
                <w:lang w:val="en-US"/>
              </w:rPr>
              <w:t>0358</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34F862A7" w14:textId="7808D21D" w:rsidR="006C0121" w:rsidRPr="006C0121" w:rsidRDefault="006C0121" w:rsidP="006C0121">
            <w:pPr>
              <w:autoSpaceDE w:val="0"/>
              <w:autoSpaceDN w:val="0"/>
              <w:adjustRightInd w:val="0"/>
              <w:rPr>
                <w:rFonts w:ascii="Calibri" w:hAnsi="Calibri" w:cs="Calibri"/>
                <w:szCs w:val="18"/>
                <w:lang w:val="en-US" w:eastAsia="zh-CN"/>
              </w:rPr>
            </w:pPr>
          </w:p>
        </w:tc>
      </w:tr>
      <w:tr w:rsidR="00CA1944" w:rsidRPr="008F0D26" w14:paraId="4199D6DE" w14:textId="77777777" w:rsidTr="0062772E">
        <w:trPr>
          <w:trHeight w:val="980"/>
        </w:trPr>
        <w:tc>
          <w:tcPr>
            <w:tcW w:w="837" w:type="dxa"/>
          </w:tcPr>
          <w:p w14:paraId="349DB760" w14:textId="0F7D63A8" w:rsidR="00CA1944" w:rsidRDefault="00CA1944" w:rsidP="00CA1944">
            <w:pPr>
              <w:rPr>
                <w:rFonts w:ascii="Arial" w:hAnsi="Arial" w:cs="Arial"/>
                <w:sz w:val="20"/>
              </w:rPr>
            </w:pPr>
            <w:r>
              <w:rPr>
                <w:rFonts w:ascii="Arial" w:hAnsi="Arial" w:cs="Arial"/>
                <w:sz w:val="20"/>
                <w:szCs w:val="20"/>
              </w:rPr>
              <w:lastRenderedPageBreak/>
              <w:t>13334</w:t>
            </w:r>
          </w:p>
        </w:tc>
        <w:tc>
          <w:tcPr>
            <w:tcW w:w="900" w:type="dxa"/>
          </w:tcPr>
          <w:p w14:paraId="2190B997" w14:textId="5864EEBC" w:rsidR="00CA1944" w:rsidRDefault="00CA1944" w:rsidP="00CA1944">
            <w:pPr>
              <w:rPr>
                <w:rFonts w:ascii="Arial" w:hAnsi="Arial" w:cs="Arial"/>
                <w:sz w:val="20"/>
              </w:rPr>
            </w:pPr>
            <w:r>
              <w:rPr>
                <w:rFonts w:ascii="Arial" w:hAnsi="Arial" w:cs="Arial"/>
                <w:sz w:val="20"/>
                <w:szCs w:val="20"/>
              </w:rPr>
              <w:t>Muhammad Kumail Haider</w:t>
            </w:r>
          </w:p>
        </w:tc>
        <w:tc>
          <w:tcPr>
            <w:tcW w:w="720" w:type="dxa"/>
          </w:tcPr>
          <w:p w14:paraId="482C95EB" w14:textId="33277FCF" w:rsidR="00CA1944" w:rsidRDefault="00CA1944" w:rsidP="00CA1944">
            <w:pPr>
              <w:rPr>
                <w:rFonts w:ascii="Arial" w:hAnsi="Arial" w:cs="Arial"/>
                <w:sz w:val="20"/>
              </w:rPr>
            </w:pPr>
            <w:r>
              <w:rPr>
                <w:rFonts w:ascii="Arial" w:hAnsi="Arial" w:cs="Arial"/>
                <w:sz w:val="20"/>
                <w:szCs w:val="20"/>
              </w:rPr>
              <w:t>ï»¿35.3.16.4</w:t>
            </w:r>
          </w:p>
        </w:tc>
        <w:tc>
          <w:tcPr>
            <w:tcW w:w="900" w:type="dxa"/>
          </w:tcPr>
          <w:p w14:paraId="71803DD2" w14:textId="0D5EF60E" w:rsidR="00CA1944" w:rsidRDefault="00CA1944" w:rsidP="00CA1944">
            <w:pPr>
              <w:rPr>
                <w:rFonts w:ascii="Arial" w:hAnsi="Arial" w:cs="Arial"/>
                <w:sz w:val="20"/>
              </w:rPr>
            </w:pPr>
            <w:r>
              <w:rPr>
                <w:rFonts w:ascii="Arial" w:hAnsi="Arial" w:cs="Arial"/>
                <w:sz w:val="20"/>
                <w:szCs w:val="20"/>
              </w:rPr>
              <w:t>454.26</w:t>
            </w:r>
          </w:p>
        </w:tc>
        <w:tc>
          <w:tcPr>
            <w:tcW w:w="2875" w:type="dxa"/>
          </w:tcPr>
          <w:p w14:paraId="5FD09F3E" w14:textId="0F122000" w:rsidR="00CA1944" w:rsidRDefault="00CA1944" w:rsidP="00CA1944">
            <w:pPr>
              <w:rPr>
                <w:rFonts w:ascii="Arial" w:hAnsi="Arial" w:cs="Arial"/>
                <w:sz w:val="20"/>
              </w:rPr>
            </w:pPr>
            <w:r>
              <w:rPr>
                <w:rFonts w:ascii="Arial" w:hAnsi="Arial" w:cs="Arial"/>
                <w:sz w:val="20"/>
                <w:szCs w:val="20"/>
              </w:rPr>
              <w:t>What constitutes NSTR based interference? A NOTE should be added with example(s)/scenarios to expand on the term</w:t>
            </w:r>
          </w:p>
        </w:tc>
        <w:tc>
          <w:tcPr>
            <w:tcW w:w="1625" w:type="dxa"/>
          </w:tcPr>
          <w:p w14:paraId="6179F466" w14:textId="45625A38" w:rsidR="00CA1944" w:rsidRDefault="00CA1944" w:rsidP="00CA1944">
            <w:pPr>
              <w:rPr>
                <w:rFonts w:ascii="Arial" w:hAnsi="Arial" w:cs="Arial"/>
                <w:sz w:val="20"/>
              </w:rPr>
            </w:pPr>
            <w:r>
              <w:rPr>
                <w:rFonts w:ascii="Arial" w:hAnsi="Arial" w:cs="Arial"/>
                <w:sz w:val="20"/>
                <w:szCs w:val="20"/>
              </w:rPr>
              <w:t>as in comment</w:t>
            </w:r>
          </w:p>
        </w:tc>
        <w:tc>
          <w:tcPr>
            <w:tcW w:w="3207" w:type="dxa"/>
          </w:tcPr>
          <w:p w14:paraId="31EDDD10" w14:textId="77777777" w:rsidR="00CA1944" w:rsidRDefault="00CA1944" w:rsidP="00CA1944">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0D467792" w14:textId="77777777" w:rsidR="00CA1944" w:rsidRDefault="00CA1944" w:rsidP="00CA1944">
            <w:pPr>
              <w:autoSpaceDE w:val="0"/>
              <w:autoSpaceDN w:val="0"/>
              <w:adjustRightInd w:val="0"/>
              <w:rPr>
                <w:ins w:id="10" w:author="Liyunbo" w:date="2022-08-01T16:13:00Z"/>
                <w:rFonts w:ascii="Calibri" w:eastAsia="宋体" w:hAnsi="Calibri" w:cs="Calibri"/>
                <w:szCs w:val="18"/>
                <w:lang w:val="en-US" w:eastAsia="zh-CN"/>
              </w:rPr>
            </w:pPr>
          </w:p>
          <w:p w14:paraId="6365DDD3" w14:textId="77777777" w:rsidR="00CA1944" w:rsidRDefault="00CA1944" w:rsidP="00CA1944">
            <w:pPr>
              <w:autoSpaceDE w:val="0"/>
              <w:autoSpaceDN w:val="0"/>
              <w:adjustRightInd w:val="0"/>
              <w:rPr>
                <w:ins w:id="11"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sentence is modified to avoid to use the term “NSTR based interference”.</w:t>
            </w:r>
          </w:p>
          <w:p w14:paraId="55FBD3EC" w14:textId="77777777" w:rsidR="00CA1944" w:rsidRDefault="00CA1944" w:rsidP="00CA1944">
            <w:pPr>
              <w:autoSpaceDE w:val="0"/>
              <w:autoSpaceDN w:val="0"/>
              <w:adjustRightInd w:val="0"/>
              <w:rPr>
                <w:rFonts w:ascii="Calibri" w:eastAsia="宋体" w:hAnsi="Calibri" w:cs="Calibri"/>
                <w:szCs w:val="18"/>
                <w:lang w:val="en-US" w:eastAsia="zh-CN"/>
              </w:rPr>
            </w:pPr>
          </w:p>
          <w:p w14:paraId="38FDF0A2" w14:textId="1BEAA782" w:rsidR="00CA1944" w:rsidRDefault="00CA1944" w:rsidP="00CA1944">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10358</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1EA1D5F5" w14:textId="77777777" w:rsidR="00CA1944" w:rsidRPr="00CA1944" w:rsidRDefault="00CA1944" w:rsidP="00CA1944">
            <w:pPr>
              <w:autoSpaceDE w:val="0"/>
              <w:autoSpaceDN w:val="0"/>
              <w:adjustRightInd w:val="0"/>
              <w:rPr>
                <w:rFonts w:ascii="Calibri" w:hAnsi="Calibri" w:cs="Calibri"/>
                <w:szCs w:val="18"/>
                <w:lang w:val="en-US" w:eastAsia="zh-CN"/>
              </w:rPr>
            </w:pPr>
          </w:p>
        </w:tc>
      </w:tr>
      <w:tr w:rsidR="006C0121" w:rsidRPr="008F0D26" w14:paraId="2FDA4259" w14:textId="77777777" w:rsidTr="0062772E">
        <w:trPr>
          <w:trHeight w:val="980"/>
        </w:trPr>
        <w:tc>
          <w:tcPr>
            <w:tcW w:w="837" w:type="dxa"/>
          </w:tcPr>
          <w:p w14:paraId="72731AC9" w14:textId="36A2EC7E" w:rsidR="006C0121" w:rsidRPr="00410442" w:rsidRDefault="006C0121" w:rsidP="006C0121">
            <w:pPr>
              <w:rPr>
                <w:rFonts w:eastAsia="Times New Roman"/>
                <w:color w:val="000000"/>
                <w:sz w:val="18"/>
                <w:szCs w:val="18"/>
                <w:lang w:val="en-US"/>
              </w:rPr>
            </w:pPr>
            <w:r>
              <w:rPr>
                <w:rFonts w:ascii="Arial" w:hAnsi="Arial" w:cs="Arial"/>
                <w:sz w:val="20"/>
                <w:szCs w:val="20"/>
              </w:rPr>
              <w:t>10502</w:t>
            </w:r>
          </w:p>
        </w:tc>
        <w:tc>
          <w:tcPr>
            <w:tcW w:w="900" w:type="dxa"/>
          </w:tcPr>
          <w:p w14:paraId="44D786A8" w14:textId="23577A6D" w:rsidR="006C0121" w:rsidRPr="00410442" w:rsidRDefault="006C0121" w:rsidP="006C0121">
            <w:pPr>
              <w:rPr>
                <w:rFonts w:eastAsia="Times New Roman"/>
                <w:color w:val="000000"/>
                <w:sz w:val="18"/>
                <w:szCs w:val="18"/>
                <w:lang w:val="en-US"/>
              </w:rPr>
            </w:pPr>
            <w:r>
              <w:rPr>
                <w:rFonts w:ascii="Arial" w:hAnsi="Arial" w:cs="Arial"/>
                <w:sz w:val="20"/>
                <w:szCs w:val="20"/>
              </w:rPr>
              <w:t>Eldad Perahia</w:t>
            </w:r>
          </w:p>
        </w:tc>
        <w:tc>
          <w:tcPr>
            <w:tcW w:w="720" w:type="dxa"/>
          </w:tcPr>
          <w:p w14:paraId="1B55BBC4" w14:textId="56474325"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431114C9" w14:textId="06E7B88A" w:rsidR="006C0121" w:rsidRPr="00410442" w:rsidRDefault="006C0121" w:rsidP="006C0121">
            <w:pPr>
              <w:rPr>
                <w:rFonts w:eastAsia="Times New Roman"/>
                <w:color w:val="000000"/>
                <w:sz w:val="18"/>
                <w:szCs w:val="18"/>
                <w:lang w:val="en-US"/>
              </w:rPr>
            </w:pPr>
            <w:r>
              <w:rPr>
                <w:rFonts w:ascii="Arial" w:hAnsi="Arial" w:cs="Arial"/>
                <w:sz w:val="20"/>
                <w:szCs w:val="20"/>
              </w:rPr>
              <w:t>454.26</w:t>
            </w:r>
          </w:p>
        </w:tc>
        <w:tc>
          <w:tcPr>
            <w:tcW w:w="2875" w:type="dxa"/>
          </w:tcPr>
          <w:p w14:paraId="015740E9" w14:textId="029F2E4C" w:rsidR="006C0121" w:rsidRPr="00410442" w:rsidRDefault="006C0121" w:rsidP="006C0121">
            <w:pPr>
              <w:rPr>
                <w:rFonts w:eastAsia="Times New Roman"/>
                <w:color w:val="000000"/>
                <w:sz w:val="18"/>
                <w:szCs w:val="18"/>
                <w:lang w:val="en-US"/>
              </w:rPr>
            </w:pPr>
            <w:r>
              <w:rPr>
                <w:rFonts w:ascii="Arial" w:hAnsi="Arial" w:cs="Arial"/>
                <w:sz w:val="20"/>
                <w:szCs w:val="20"/>
              </w:rPr>
              <w:t>"due to expected NSTR based interference at".  what is NSTR based interference?</w:t>
            </w:r>
          </w:p>
        </w:tc>
        <w:tc>
          <w:tcPr>
            <w:tcW w:w="1625" w:type="dxa"/>
          </w:tcPr>
          <w:p w14:paraId="0B61CE9D" w14:textId="2FBFDAE0" w:rsidR="006C0121" w:rsidRPr="00410442" w:rsidRDefault="006C0121" w:rsidP="006C0121">
            <w:pPr>
              <w:rPr>
                <w:rFonts w:eastAsia="Times New Roman"/>
                <w:color w:val="000000"/>
                <w:sz w:val="18"/>
                <w:szCs w:val="18"/>
                <w:lang w:val="en-US"/>
              </w:rPr>
            </w:pPr>
            <w:r>
              <w:rPr>
                <w:rFonts w:ascii="Arial" w:hAnsi="Arial" w:cs="Arial"/>
                <w:sz w:val="20"/>
                <w:szCs w:val="20"/>
              </w:rPr>
              <w:t>define the new term "NSTR based interference"</w:t>
            </w:r>
          </w:p>
        </w:tc>
        <w:tc>
          <w:tcPr>
            <w:tcW w:w="3207" w:type="dxa"/>
          </w:tcPr>
          <w:p w14:paraId="43FA82A8" w14:textId="77777777" w:rsidR="00015B75" w:rsidRDefault="00015B75" w:rsidP="00015B75">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7C733D45" w14:textId="77777777" w:rsidR="00015B75" w:rsidRDefault="00015B75" w:rsidP="00015B75">
            <w:pPr>
              <w:autoSpaceDE w:val="0"/>
              <w:autoSpaceDN w:val="0"/>
              <w:adjustRightInd w:val="0"/>
              <w:rPr>
                <w:ins w:id="12" w:author="Liyunbo" w:date="2022-08-01T16:13:00Z"/>
                <w:rFonts w:ascii="Calibri" w:eastAsia="宋体" w:hAnsi="Calibri" w:cs="Calibri"/>
                <w:szCs w:val="18"/>
                <w:lang w:val="en-US" w:eastAsia="zh-CN"/>
              </w:rPr>
            </w:pPr>
          </w:p>
          <w:p w14:paraId="6C0282E4" w14:textId="77777777" w:rsidR="00015B75" w:rsidRDefault="00015B75" w:rsidP="00015B75">
            <w:pPr>
              <w:autoSpaceDE w:val="0"/>
              <w:autoSpaceDN w:val="0"/>
              <w:adjustRightInd w:val="0"/>
              <w:rPr>
                <w:ins w:id="13"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sentence is modified to avoid to use the term “NSTR based interference”.</w:t>
            </w:r>
          </w:p>
          <w:p w14:paraId="3764445D" w14:textId="77777777" w:rsidR="00015B75" w:rsidRDefault="00015B75" w:rsidP="00015B75">
            <w:pPr>
              <w:autoSpaceDE w:val="0"/>
              <w:autoSpaceDN w:val="0"/>
              <w:adjustRightInd w:val="0"/>
              <w:rPr>
                <w:rFonts w:ascii="Calibri" w:eastAsia="宋体" w:hAnsi="Calibri" w:cs="Calibri"/>
                <w:szCs w:val="18"/>
                <w:lang w:val="en-US" w:eastAsia="zh-CN"/>
              </w:rPr>
            </w:pPr>
          </w:p>
          <w:p w14:paraId="1C9F6E0B" w14:textId="007945F1" w:rsidR="00015B75" w:rsidRDefault="00015B75" w:rsidP="00015B75">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10358</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424017B5" w14:textId="08C81020" w:rsidR="006C0121" w:rsidRPr="00015B75" w:rsidRDefault="006C0121" w:rsidP="006C0121">
            <w:pPr>
              <w:autoSpaceDE w:val="0"/>
              <w:autoSpaceDN w:val="0"/>
              <w:adjustRightInd w:val="0"/>
              <w:rPr>
                <w:rFonts w:ascii="Calibri" w:hAnsi="Calibri" w:cs="Calibri"/>
                <w:szCs w:val="18"/>
                <w:lang w:val="en-US" w:eastAsia="zh-CN"/>
              </w:rPr>
            </w:pPr>
          </w:p>
        </w:tc>
      </w:tr>
      <w:tr w:rsidR="00015B75" w:rsidRPr="008F0D26" w14:paraId="18BD60C4" w14:textId="77777777" w:rsidTr="0062772E">
        <w:trPr>
          <w:trHeight w:val="980"/>
        </w:trPr>
        <w:tc>
          <w:tcPr>
            <w:tcW w:w="837" w:type="dxa"/>
          </w:tcPr>
          <w:p w14:paraId="417D101A" w14:textId="666334F6" w:rsidR="00015B75" w:rsidRDefault="00015B75" w:rsidP="00015B75">
            <w:pPr>
              <w:rPr>
                <w:rFonts w:ascii="Arial" w:hAnsi="Arial" w:cs="Arial"/>
                <w:sz w:val="20"/>
              </w:rPr>
            </w:pPr>
            <w:r>
              <w:rPr>
                <w:rFonts w:ascii="Arial" w:hAnsi="Arial" w:cs="Arial"/>
                <w:sz w:val="20"/>
                <w:szCs w:val="20"/>
              </w:rPr>
              <w:t>10504</w:t>
            </w:r>
          </w:p>
        </w:tc>
        <w:tc>
          <w:tcPr>
            <w:tcW w:w="900" w:type="dxa"/>
          </w:tcPr>
          <w:p w14:paraId="75DF88EA" w14:textId="06F3C073" w:rsidR="00015B75" w:rsidRDefault="00015B75" w:rsidP="00015B75">
            <w:pPr>
              <w:rPr>
                <w:rFonts w:ascii="Arial" w:hAnsi="Arial" w:cs="Arial"/>
                <w:sz w:val="20"/>
              </w:rPr>
            </w:pPr>
            <w:r>
              <w:rPr>
                <w:rFonts w:ascii="Arial" w:hAnsi="Arial" w:cs="Arial"/>
                <w:sz w:val="20"/>
                <w:szCs w:val="20"/>
              </w:rPr>
              <w:t>Eldad Perahia</w:t>
            </w:r>
          </w:p>
        </w:tc>
        <w:tc>
          <w:tcPr>
            <w:tcW w:w="720" w:type="dxa"/>
          </w:tcPr>
          <w:p w14:paraId="1B946030" w14:textId="502AB1A6" w:rsidR="00015B75" w:rsidRDefault="00015B75" w:rsidP="00015B75">
            <w:pPr>
              <w:rPr>
                <w:rFonts w:ascii="Arial" w:hAnsi="Arial" w:cs="Arial"/>
                <w:sz w:val="20"/>
              </w:rPr>
            </w:pPr>
            <w:r>
              <w:rPr>
                <w:rFonts w:ascii="Arial" w:hAnsi="Arial" w:cs="Arial"/>
                <w:sz w:val="20"/>
                <w:szCs w:val="20"/>
              </w:rPr>
              <w:t>35.3.16.4</w:t>
            </w:r>
          </w:p>
        </w:tc>
        <w:tc>
          <w:tcPr>
            <w:tcW w:w="900" w:type="dxa"/>
          </w:tcPr>
          <w:p w14:paraId="263AC990" w14:textId="10EE1E26" w:rsidR="00015B75" w:rsidRDefault="00015B75" w:rsidP="00015B75">
            <w:pPr>
              <w:rPr>
                <w:rFonts w:ascii="Arial" w:hAnsi="Arial" w:cs="Arial"/>
                <w:sz w:val="20"/>
              </w:rPr>
            </w:pPr>
            <w:r>
              <w:rPr>
                <w:rFonts w:ascii="Arial" w:hAnsi="Arial" w:cs="Arial"/>
                <w:sz w:val="20"/>
                <w:szCs w:val="20"/>
              </w:rPr>
              <w:t>454.34</w:t>
            </w:r>
          </w:p>
        </w:tc>
        <w:tc>
          <w:tcPr>
            <w:tcW w:w="2875" w:type="dxa"/>
          </w:tcPr>
          <w:p w14:paraId="38534EAA" w14:textId="1A07606A" w:rsidR="00015B75" w:rsidRDefault="00015B75" w:rsidP="00015B75">
            <w:pPr>
              <w:rPr>
                <w:rFonts w:ascii="Arial" w:hAnsi="Arial" w:cs="Arial"/>
                <w:sz w:val="20"/>
              </w:rPr>
            </w:pPr>
            <w:r>
              <w:rPr>
                <w:rFonts w:ascii="Arial" w:hAnsi="Arial" w:cs="Arial"/>
                <w:sz w:val="20"/>
                <w:szCs w:val="20"/>
              </w:rPr>
              <w:t>"NSTR based interference".  what is NSTR based interference?</w:t>
            </w:r>
          </w:p>
        </w:tc>
        <w:tc>
          <w:tcPr>
            <w:tcW w:w="1625" w:type="dxa"/>
          </w:tcPr>
          <w:p w14:paraId="6EFD8FD2" w14:textId="280A765C" w:rsidR="00015B75" w:rsidRDefault="00015B75" w:rsidP="00015B75">
            <w:pPr>
              <w:rPr>
                <w:rFonts w:ascii="Arial" w:hAnsi="Arial" w:cs="Arial"/>
                <w:sz w:val="20"/>
              </w:rPr>
            </w:pPr>
            <w:r>
              <w:rPr>
                <w:rFonts w:ascii="Arial" w:hAnsi="Arial" w:cs="Arial"/>
                <w:sz w:val="20"/>
                <w:szCs w:val="20"/>
              </w:rPr>
              <w:t>define the new term "NSTR based interference"</w:t>
            </w:r>
          </w:p>
        </w:tc>
        <w:tc>
          <w:tcPr>
            <w:tcW w:w="3207" w:type="dxa"/>
          </w:tcPr>
          <w:p w14:paraId="0823F5C3" w14:textId="77777777" w:rsidR="002E7141" w:rsidRDefault="002E7141" w:rsidP="002E714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6697F661" w14:textId="77777777" w:rsidR="002E7141" w:rsidRDefault="002E7141" w:rsidP="002E7141">
            <w:pPr>
              <w:autoSpaceDE w:val="0"/>
              <w:autoSpaceDN w:val="0"/>
              <w:adjustRightInd w:val="0"/>
              <w:rPr>
                <w:ins w:id="14" w:author="Liyunbo" w:date="2022-08-01T16:13:00Z"/>
                <w:rFonts w:ascii="Calibri" w:eastAsia="宋体" w:hAnsi="Calibri" w:cs="Calibri"/>
                <w:szCs w:val="18"/>
                <w:lang w:val="en-US" w:eastAsia="zh-CN"/>
              </w:rPr>
            </w:pPr>
          </w:p>
          <w:p w14:paraId="6ED3DE72" w14:textId="77777777" w:rsidR="002E7141" w:rsidRDefault="002E7141" w:rsidP="002E7141">
            <w:pPr>
              <w:autoSpaceDE w:val="0"/>
              <w:autoSpaceDN w:val="0"/>
              <w:adjustRightInd w:val="0"/>
              <w:rPr>
                <w:ins w:id="15" w:author="Liyunbo" w:date="2022-08-01T16:13:00Z"/>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sentence is modified to avoid to use the term “NSTR based interference”.</w:t>
            </w:r>
          </w:p>
          <w:p w14:paraId="5109BB3E" w14:textId="77777777" w:rsidR="002E7141" w:rsidRDefault="002E7141" w:rsidP="002E7141">
            <w:pPr>
              <w:autoSpaceDE w:val="0"/>
              <w:autoSpaceDN w:val="0"/>
              <w:adjustRightInd w:val="0"/>
              <w:rPr>
                <w:rFonts w:ascii="Calibri" w:eastAsia="宋体" w:hAnsi="Calibri" w:cs="Calibri"/>
                <w:szCs w:val="18"/>
                <w:lang w:val="en-US" w:eastAsia="zh-CN"/>
              </w:rPr>
            </w:pPr>
          </w:p>
          <w:p w14:paraId="7D610EDD" w14:textId="1EA16514" w:rsidR="002E7141" w:rsidRDefault="002E7141" w:rsidP="002E7141">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10358</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108350BF" w14:textId="77777777" w:rsidR="00015B75" w:rsidRPr="002E7141" w:rsidRDefault="00015B75" w:rsidP="00015B75">
            <w:pPr>
              <w:autoSpaceDE w:val="0"/>
              <w:autoSpaceDN w:val="0"/>
              <w:adjustRightInd w:val="0"/>
              <w:rPr>
                <w:rFonts w:ascii="Calibri" w:hAnsi="Calibri" w:cs="Calibri"/>
                <w:szCs w:val="18"/>
                <w:lang w:val="en-US" w:eastAsia="zh-CN"/>
              </w:rPr>
            </w:pPr>
          </w:p>
        </w:tc>
      </w:tr>
      <w:tr w:rsidR="00C460BE" w:rsidRPr="008F0D26" w14:paraId="5C157E5F" w14:textId="77777777" w:rsidTr="0062772E">
        <w:trPr>
          <w:trHeight w:val="980"/>
        </w:trPr>
        <w:tc>
          <w:tcPr>
            <w:tcW w:w="837" w:type="dxa"/>
          </w:tcPr>
          <w:p w14:paraId="403C4713" w14:textId="1F2B9F07" w:rsidR="00C460BE" w:rsidRDefault="00C460BE" w:rsidP="00C460BE">
            <w:pPr>
              <w:rPr>
                <w:rFonts w:ascii="Arial" w:hAnsi="Arial" w:cs="Arial"/>
                <w:sz w:val="20"/>
              </w:rPr>
            </w:pPr>
            <w:r>
              <w:rPr>
                <w:rFonts w:ascii="Arial" w:hAnsi="Arial" w:cs="Arial"/>
                <w:sz w:val="20"/>
                <w:szCs w:val="20"/>
              </w:rPr>
              <w:t>10506</w:t>
            </w:r>
          </w:p>
        </w:tc>
        <w:tc>
          <w:tcPr>
            <w:tcW w:w="900" w:type="dxa"/>
          </w:tcPr>
          <w:p w14:paraId="637F7559" w14:textId="67809A9E" w:rsidR="00C460BE" w:rsidRDefault="00C460BE" w:rsidP="00C460BE">
            <w:pPr>
              <w:rPr>
                <w:rFonts w:ascii="Arial" w:hAnsi="Arial" w:cs="Arial"/>
                <w:sz w:val="20"/>
              </w:rPr>
            </w:pPr>
            <w:r>
              <w:rPr>
                <w:rFonts w:ascii="Arial" w:hAnsi="Arial" w:cs="Arial"/>
                <w:sz w:val="20"/>
                <w:szCs w:val="20"/>
              </w:rPr>
              <w:t>Eldad Perahia</w:t>
            </w:r>
          </w:p>
        </w:tc>
        <w:tc>
          <w:tcPr>
            <w:tcW w:w="720" w:type="dxa"/>
          </w:tcPr>
          <w:p w14:paraId="2BC5C22E" w14:textId="4BB89FC0" w:rsidR="00C460BE" w:rsidRDefault="00C460BE" w:rsidP="00C460BE">
            <w:pPr>
              <w:rPr>
                <w:rFonts w:ascii="Arial" w:hAnsi="Arial" w:cs="Arial"/>
                <w:sz w:val="20"/>
              </w:rPr>
            </w:pPr>
            <w:r>
              <w:rPr>
                <w:rFonts w:ascii="Arial" w:hAnsi="Arial" w:cs="Arial"/>
                <w:sz w:val="20"/>
                <w:szCs w:val="20"/>
              </w:rPr>
              <w:t>35.3.16.4</w:t>
            </w:r>
          </w:p>
        </w:tc>
        <w:tc>
          <w:tcPr>
            <w:tcW w:w="900" w:type="dxa"/>
          </w:tcPr>
          <w:p w14:paraId="5CB7394C" w14:textId="04D5685D" w:rsidR="00C460BE" w:rsidRDefault="00C460BE" w:rsidP="00C460BE">
            <w:pPr>
              <w:rPr>
                <w:rFonts w:ascii="Arial" w:hAnsi="Arial" w:cs="Arial"/>
                <w:sz w:val="20"/>
              </w:rPr>
            </w:pPr>
            <w:r>
              <w:rPr>
                <w:rFonts w:ascii="Arial" w:hAnsi="Arial" w:cs="Arial"/>
                <w:sz w:val="20"/>
                <w:szCs w:val="20"/>
              </w:rPr>
              <w:t>454.46</w:t>
            </w:r>
          </w:p>
        </w:tc>
        <w:tc>
          <w:tcPr>
            <w:tcW w:w="2875" w:type="dxa"/>
          </w:tcPr>
          <w:p w14:paraId="7C1E0999" w14:textId="0A116293" w:rsidR="00C460BE" w:rsidRDefault="00C460BE" w:rsidP="00C460BE">
            <w:pPr>
              <w:rPr>
                <w:rFonts w:ascii="Arial" w:hAnsi="Arial" w:cs="Arial"/>
                <w:sz w:val="20"/>
              </w:rPr>
            </w:pPr>
            <w:r>
              <w:rPr>
                <w:rFonts w:ascii="Arial" w:hAnsi="Arial" w:cs="Arial"/>
                <w:sz w:val="20"/>
                <w:szCs w:val="20"/>
              </w:rPr>
              <w:t>"NSTR interference".  what is NSTR interference?</w:t>
            </w:r>
          </w:p>
        </w:tc>
        <w:tc>
          <w:tcPr>
            <w:tcW w:w="1625" w:type="dxa"/>
          </w:tcPr>
          <w:p w14:paraId="27632F7D" w14:textId="57FF4A03" w:rsidR="00C460BE" w:rsidRDefault="00C460BE" w:rsidP="00C460BE">
            <w:pPr>
              <w:rPr>
                <w:rFonts w:ascii="Arial" w:hAnsi="Arial" w:cs="Arial"/>
                <w:sz w:val="20"/>
              </w:rPr>
            </w:pPr>
            <w:r>
              <w:rPr>
                <w:rFonts w:ascii="Arial" w:hAnsi="Arial" w:cs="Arial"/>
                <w:sz w:val="20"/>
                <w:szCs w:val="20"/>
              </w:rPr>
              <w:t>define the new term "NSTR interference"</w:t>
            </w:r>
          </w:p>
        </w:tc>
        <w:tc>
          <w:tcPr>
            <w:tcW w:w="3207" w:type="dxa"/>
          </w:tcPr>
          <w:p w14:paraId="4B949BF3" w14:textId="77777777" w:rsidR="003D30C2" w:rsidRDefault="003D30C2" w:rsidP="003D30C2">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1F2F8CD3" w14:textId="77777777" w:rsidR="003D30C2" w:rsidRDefault="003D30C2" w:rsidP="003D30C2">
            <w:pPr>
              <w:autoSpaceDE w:val="0"/>
              <w:autoSpaceDN w:val="0"/>
              <w:adjustRightInd w:val="0"/>
              <w:rPr>
                <w:rFonts w:ascii="Calibri" w:eastAsia="宋体" w:hAnsi="Calibri" w:cs="Calibri"/>
                <w:szCs w:val="18"/>
                <w:lang w:val="en-US" w:eastAsia="zh-CN"/>
              </w:rPr>
            </w:pPr>
          </w:p>
          <w:p w14:paraId="7E3A426E" w14:textId="5058B110" w:rsidR="003D30C2" w:rsidRDefault="003D30C2" w:rsidP="003D30C2">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gree with the commenter. The sentence is modified to avoid to use the term “NSTR interference”.</w:t>
            </w:r>
          </w:p>
          <w:p w14:paraId="1C13769E" w14:textId="77777777" w:rsidR="003D30C2" w:rsidRPr="003D30C2" w:rsidRDefault="003D30C2" w:rsidP="003D30C2">
            <w:pPr>
              <w:autoSpaceDE w:val="0"/>
              <w:autoSpaceDN w:val="0"/>
              <w:adjustRightInd w:val="0"/>
              <w:rPr>
                <w:rFonts w:ascii="Calibri" w:eastAsia="宋体" w:hAnsi="Calibri" w:cs="Calibri"/>
                <w:szCs w:val="18"/>
                <w:lang w:val="en-US" w:eastAsia="zh-CN"/>
              </w:rPr>
            </w:pPr>
          </w:p>
          <w:p w14:paraId="31BA3A3B" w14:textId="55CE47F5" w:rsidR="003D30C2" w:rsidRDefault="003D30C2" w:rsidP="003D30C2">
            <w:pPr>
              <w:autoSpaceDE w:val="0"/>
              <w:autoSpaceDN w:val="0"/>
              <w:adjustRightInd w:val="0"/>
              <w:rPr>
                <w:ins w:id="16" w:author="Liyunbo" w:date="2022-08-01T16:35:00Z"/>
                <w:rFonts w:ascii="Calibri" w:eastAsia="宋体" w:hAnsi="Calibri" w:cs="Calibri"/>
                <w:szCs w:val="18"/>
                <w:lang w:val="en-US" w:eastAsia="zh-CN"/>
              </w:rPr>
            </w:pPr>
            <w:r>
              <w:rPr>
                <w:rFonts w:eastAsia="Times New Roman"/>
                <w:color w:val="000000"/>
                <w:sz w:val="20"/>
                <w:szCs w:val="14"/>
                <w:lang w:val="en-US"/>
              </w:rPr>
              <w:t>TGbe editor to make changes in this document under CID 10506</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2321A075" w14:textId="31F55464" w:rsidR="00C460BE" w:rsidRPr="003D30C2" w:rsidRDefault="00C460BE" w:rsidP="00C460BE">
            <w:pPr>
              <w:autoSpaceDE w:val="0"/>
              <w:autoSpaceDN w:val="0"/>
              <w:adjustRightInd w:val="0"/>
              <w:rPr>
                <w:rFonts w:ascii="Calibri" w:hAnsi="Calibri" w:cs="Calibri"/>
                <w:szCs w:val="18"/>
                <w:lang w:val="en-US" w:eastAsia="zh-CN"/>
              </w:rPr>
            </w:pPr>
          </w:p>
        </w:tc>
      </w:tr>
      <w:tr w:rsidR="006C0121" w:rsidRPr="006C05B2" w14:paraId="26DE5D1E" w14:textId="77777777" w:rsidTr="0062772E">
        <w:trPr>
          <w:trHeight w:val="980"/>
        </w:trPr>
        <w:tc>
          <w:tcPr>
            <w:tcW w:w="837" w:type="dxa"/>
          </w:tcPr>
          <w:p w14:paraId="7C499800" w14:textId="07749FEC"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10505</w:t>
            </w:r>
          </w:p>
        </w:tc>
        <w:tc>
          <w:tcPr>
            <w:tcW w:w="900" w:type="dxa"/>
          </w:tcPr>
          <w:p w14:paraId="2E592E03" w14:textId="2027DE07" w:rsidR="006C0121" w:rsidRPr="00410442" w:rsidRDefault="006C0121" w:rsidP="006C0121">
            <w:pPr>
              <w:rPr>
                <w:rFonts w:eastAsia="Times New Roman"/>
                <w:color w:val="000000"/>
                <w:sz w:val="18"/>
                <w:szCs w:val="18"/>
                <w:lang w:val="en-US"/>
              </w:rPr>
            </w:pPr>
            <w:r>
              <w:rPr>
                <w:rFonts w:ascii="Arial" w:hAnsi="Arial" w:cs="Arial"/>
                <w:sz w:val="20"/>
                <w:szCs w:val="20"/>
              </w:rPr>
              <w:t>Eldad Perahia</w:t>
            </w:r>
          </w:p>
        </w:tc>
        <w:tc>
          <w:tcPr>
            <w:tcW w:w="720" w:type="dxa"/>
          </w:tcPr>
          <w:p w14:paraId="2E47063A" w14:textId="30C3DF4A"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75C6B071" w14:textId="6559D7EC" w:rsidR="006C0121" w:rsidRPr="00410442" w:rsidRDefault="006C0121" w:rsidP="006C0121">
            <w:pPr>
              <w:rPr>
                <w:rFonts w:eastAsia="Times New Roman"/>
                <w:color w:val="000000"/>
                <w:sz w:val="18"/>
                <w:szCs w:val="18"/>
                <w:lang w:val="en-US"/>
              </w:rPr>
            </w:pPr>
            <w:r>
              <w:rPr>
                <w:rFonts w:ascii="Arial" w:hAnsi="Arial" w:cs="Arial"/>
                <w:sz w:val="20"/>
                <w:szCs w:val="20"/>
              </w:rPr>
              <w:t>454.27</w:t>
            </w:r>
          </w:p>
        </w:tc>
        <w:tc>
          <w:tcPr>
            <w:tcW w:w="2875" w:type="dxa"/>
          </w:tcPr>
          <w:p w14:paraId="626BC2EE" w14:textId="42BD61DC" w:rsidR="006C0121" w:rsidRPr="00410442" w:rsidRDefault="006C0121" w:rsidP="006C0121">
            <w:pPr>
              <w:rPr>
                <w:rFonts w:eastAsia="Times New Roman"/>
                <w:color w:val="000000"/>
                <w:sz w:val="18"/>
                <w:szCs w:val="18"/>
                <w:lang w:val="en-US"/>
              </w:rPr>
            </w:pPr>
            <w:r>
              <w:rPr>
                <w:rFonts w:ascii="Arial" w:hAnsi="Arial" w:cs="Arial"/>
                <w:sz w:val="20"/>
                <w:szCs w:val="20"/>
              </w:rPr>
              <w:t>"empty until any frame exists in the".  How would an alternative frame not cause such interference?</w:t>
            </w:r>
          </w:p>
        </w:tc>
        <w:tc>
          <w:tcPr>
            <w:tcW w:w="1625" w:type="dxa"/>
          </w:tcPr>
          <w:p w14:paraId="5B22033E" w14:textId="766008B0" w:rsidR="006C0121" w:rsidRPr="00410442" w:rsidRDefault="006C0121" w:rsidP="006C0121">
            <w:pPr>
              <w:rPr>
                <w:rFonts w:eastAsia="Times New Roman"/>
                <w:color w:val="000000"/>
                <w:sz w:val="18"/>
                <w:szCs w:val="18"/>
                <w:lang w:val="en-US"/>
              </w:rPr>
            </w:pPr>
            <w:r>
              <w:rPr>
                <w:rFonts w:ascii="Arial" w:hAnsi="Arial" w:cs="Arial"/>
                <w:sz w:val="20"/>
                <w:szCs w:val="20"/>
              </w:rPr>
              <w:t>clarify</w:t>
            </w:r>
          </w:p>
        </w:tc>
        <w:tc>
          <w:tcPr>
            <w:tcW w:w="3207" w:type="dxa"/>
          </w:tcPr>
          <w:p w14:paraId="7AF906CF" w14:textId="77777777" w:rsidR="0002773F" w:rsidRDefault="0002773F" w:rsidP="0002773F">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3E872324" w14:textId="77777777" w:rsidR="0002773F" w:rsidRDefault="0002773F" w:rsidP="0002773F">
            <w:pPr>
              <w:autoSpaceDE w:val="0"/>
              <w:autoSpaceDN w:val="0"/>
              <w:adjustRightInd w:val="0"/>
              <w:rPr>
                <w:rFonts w:ascii="Calibri" w:eastAsia="宋体" w:hAnsi="Calibri" w:cs="Calibri"/>
                <w:szCs w:val="18"/>
                <w:lang w:val="en-US" w:eastAsia="zh-CN"/>
              </w:rPr>
            </w:pPr>
          </w:p>
          <w:p w14:paraId="615C044D" w14:textId="2D012B42" w:rsidR="0002773F" w:rsidRDefault="00645738" w:rsidP="0002773F">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Two NOTEs are a</w:t>
            </w:r>
            <w:r w:rsidR="0002773F">
              <w:rPr>
                <w:rFonts w:ascii="Calibri" w:eastAsia="宋体" w:hAnsi="Calibri" w:cs="Calibri"/>
                <w:szCs w:val="18"/>
                <w:lang w:val="en-US" w:eastAsia="zh-CN"/>
              </w:rPr>
              <w:t>dd</w:t>
            </w:r>
            <w:r>
              <w:rPr>
                <w:rFonts w:ascii="Calibri" w:eastAsia="宋体" w:hAnsi="Calibri" w:cs="Calibri"/>
                <w:szCs w:val="18"/>
                <w:lang w:val="en-US" w:eastAsia="zh-CN"/>
              </w:rPr>
              <w:t>ed</w:t>
            </w:r>
            <w:r w:rsidR="0002773F">
              <w:rPr>
                <w:rFonts w:ascii="Calibri" w:eastAsia="宋体" w:hAnsi="Calibri" w:cs="Calibri"/>
                <w:szCs w:val="18"/>
                <w:lang w:val="en-US" w:eastAsia="zh-CN"/>
              </w:rPr>
              <w:t xml:space="preserve"> to explain when the transmit queue might</w:t>
            </w:r>
            <w:del w:id="17" w:author="Liyunbo" w:date="2022-08-02T15:47:00Z">
              <w:r w:rsidR="0002773F" w:rsidDel="0002773F">
                <w:rPr>
                  <w:rFonts w:ascii="Calibri" w:eastAsia="宋体" w:hAnsi="Calibri" w:cs="Calibri"/>
                  <w:szCs w:val="18"/>
                  <w:lang w:val="en-US" w:eastAsia="zh-CN"/>
                </w:rPr>
                <w:delText xml:space="preserve"> </w:delText>
              </w:r>
            </w:del>
            <w:ins w:id="18" w:author="Liyunbo" w:date="2022-08-02T15:47:00Z">
              <w:r w:rsidR="0002773F">
                <w:rPr>
                  <w:rFonts w:ascii="Calibri" w:eastAsia="宋体" w:hAnsi="Calibri" w:cs="Calibri"/>
                  <w:szCs w:val="18"/>
                  <w:lang w:val="en-US" w:eastAsia="zh-CN"/>
                </w:rPr>
                <w:t xml:space="preserve"> </w:t>
              </w:r>
            </w:ins>
            <w:r w:rsidR="0002773F">
              <w:rPr>
                <w:rFonts w:ascii="Calibri" w:eastAsia="宋体" w:hAnsi="Calibri" w:cs="Calibri"/>
                <w:szCs w:val="18"/>
                <w:lang w:val="en-US" w:eastAsia="zh-CN"/>
              </w:rPr>
              <w:t>become nonempty for AP and non-AP STA.</w:t>
            </w:r>
          </w:p>
          <w:p w14:paraId="221DF137" w14:textId="77777777" w:rsidR="0002773F" w:rsidRPr="003D30C2" w:rsidRDefault="0002773F" w:rsidP="0002773F">
            <w:pPr>
              <w:autoSpaceDE w:val="0"/>
              <w:autoSpaceDN w:val="0"/>
              <w:adjustRightInd w:val="0"/>
              <w:rPr>
                <w:rFonts w:ascii="Calibri" w:eastAsia="宋体" w:hAnsi="Calibri" w:cs="Calibri"/>
                <w:szCs w:val="18"/>
                <w:lang w:val="en-US" w:eastAsia="zh-CN"/>
              </w:rPr>
            </w:pPr>
          </w:p>
          <w:p w14:paraId="42E3591C" w14:textId="7D72F6A8" w:rsidR="00B744CC" w:rsidRPr="005D437F" w:rsidRDefault="0002773F" w:rsidP="0002773F">
            <w:pPr>
              <w:autoSpaceDE w:val="0"/>
              <w:autoSpaceDN w:val="0"/>
              <w:adjustRightInd w:val="0"/>
              <w:rPr>
                <w:rFonts w:ascii="Calibri" w:eastAsia="宋体" w:hAnsi="Calibri" w:cs="Calibri"/>
                <w:szCs w:val="18"/>
                <w:lang w:val="en-US" w:eastAsia="zh-CN"/>
              </w:rPr>
            </w:pPr>
            <w:r>
              <w:rPr>
                <w:rFonts w:eastAsia="Times New Roman"/>
                <w:color w:val="000000"/>
                <w:sz w:val="20"/>
                <w:szCs w:val="14"/>
                <w:lang w:val="en-US"/>
              </w:rPr>
              <w:t>TGbe editor to make changes in this document under CID 10505</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tc>
      </w:tr>
      <w:tr w:rsidR="006C0121" w:rsidRPr="006C05B2" w14:paraId="20A0D8ED" w14:textId="77777777" w:rsidTr="0062772E">
        <w:trPr>
          <w:trHeight w:val="980"/>
        </w:trPr>
        <w:tc>
          <w:tcPr>
            <w:tcW w:w="837" w:type="dxa"/>
          </w:tcPr>
          <w:p w14:paraId="0D234D4D" w14:textId="3128F59A" w:rsidR="006C0121" w:rsidRPr="00410442" w:rsidRDefault="006C0121" w:rsidP="006C0121">
            <w:pPr>
              <w:rPr>
                <w:rFonts w:eastAsia="Times New Roman"/>
                <w:color w:val="000000"/>
                <w:sz w:val="18"/>
                <w:szCs w:val="18"/>
                <w:lang w:val="en-US"/>
              </w:rPr>
            </w:pPr>
            <w:r>
              <w:rPr>
                <w:rFonts w:ascii="Arial" w:hAnsi="Arial" w:cs="Arial"/>
                <w:sz w:val="20"/>
                <w:szCs w:val="20"/>
              </w:rPr>
              <w:t>11135</w:t>
            </w:r>
          </w:p>
        </w:tc>
        <w:tc>
          <w:tcPr>
            <w:tcW w:w="900" w:type="dxa"/>
          </w:tcPr>
          <w:p w14:paraId="1E593DF2" w14:textId="0B62DA1C" w:rsidR="006C0121" w:rsidRPr="00410442" w:rsidRDefault="006C0121" w:rsidP="006C0121">
            <w:pPr>
              <w:rPr>
                <w:rFonts w:eastAsia="Times New Roman"/>
                <w:color w:val="000000"/>
                <w:sz w:val="18"/>
                <w:szCs w:val="18"/>
                <w:lang w:val="en-US"/>
              </w:rPr>
            </w:pPr>
            <w:r>
              <w:rPr>
                <w:rFonts w:ascii="Arial" w:hAnsi="Arial" w:cs="Arial"/>
                <w:sz w:val="20"/>
                <w:szCs w:val="20"/>
              </w:rPr>
              <w:t>Brian Hart</w:t>
            </w:r>
          </w:p>
        </w:tc>
        <w:tc>
          <w:tcPr>
            <w:tcW w:w="720" w:type="dxa"/>
          </w:tcPr>
          <w:p w14:paraId="60AA1E84" w14:textId="171F48B0"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7961913B" w14:textId="26343831" w:rsidR="006C0121" w:rsidRPr="00410442" w:rsidRDefault="006C0121" w:rsidP="006C0121">
            <w:pPr>
              <w:rPr>
                <w:rFonts w:eastAsia="Times New Roman"/>
                <w:color w:val="000000"/>
                <w:sz w:val="18"/>
                <w:szCs w:val="18"/>
                <w:lang w:val="en-US"/>
              </w:rPr>
            </w:pPr>
            <w:r>
              <w:rPr>
                <w:rFonts w:ascii="Arial" w:hAnsi="Arial" w:cs="Arial"/>
                <w:sz w:val="20"/>
                <w:szCs w:val="20"/>
              </w:rPr>
              <w:t>454.26</w:t>
            </w:r>
          </w:p>
        </w:tc>
        <w:tc>
          <w:tcPr>
            <w:tcW w:w="2875" w:type="dxa"/>
          </w:tcPr>
          <w:p w14:paraId="2F0D7820" w14:textId="3C5C88BE" w:rsidR="006C0121" w:rsidRPr="00410442" w:rsidRDefault="006C0121" w:rsidP="006C0121">
            <w:pPr>
              <w:rPr>
                <w:rFonts w:eastAsia="Times New Roman"/>
                <w:color w:val="000000"/>
                <w:sz w:val="18"/>
                <w:szCs w:val="18"/>
                <w:lang w:val="en-US"/>
              </w:rPr>
            </w:pPr>
            <w:r>
              <w:rPr>
                <w:rFonts w:ascii="Arial" w:hAnsi="Arial" w:cs="Arial"/>
                <w:sz w:val="20"/>
                <w:szCs w:val="20"/>
              </w:rPr>
              <w:t>"any frame from the transmission queue" reads oddly</w:t>
            </w:r>
          </w:p>
        </w:tc>
        <w:tc>
          <w:tcPr>
            <w:tcW w:w="1625" w:type="dxa"/>
          </w:tcPr>
          <w:p w14:paraId="32C6287C" w14:textId="44F6ABCD" w:rsidR="006C0121" w:rsidRPr="00410442" w:rsidRDefault="006C0121" w:rsidP="006C0121">
            <w:pPr>
              <w:rPr>
                <w:rFonts w:eastAsia="Times New Roman"/>
                <w:color w:val="000000"/>
                <w:sz w:val="18"/>
                <w:szCs w:val="18"/>
                <w:lang w:val="en-US"/>
              </w:rPr>
            </w:pPr>
            <w:r>
              <w:rPr>
                <w:rFonts w:ascii="Arial" w:hAnsi="Arial" w:cs="Arial"/>
                <w:sz w:val="20"/>
                <w:szCs w:val="20"/>
              </w:rPr>
              <w:t>Try "any frame in the transmission queue"</w:t>
            </w:r>
          </w:p>
        </w:tc>
        <w:tc>
          <w:tcPr>
            <w:tcW w:w="3207" w:type="dxa"/>
          </w:tcPr>
          <w:p w14:paraId="0445BC07" w14:textId="77777777" w:rsidR="006C73B8" w:rsidRDefault="006C73B8" w:rsidP="006C73B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024B1E75" w14:textId="77777777" w:rsidR="006C73B8" w:rsidRDefault="006C73B8" w:rsidP="006C73B8">
            <w:pPr>
              <w:autoSpaceDE w:val="0"/>
              <w:autoSpaceDN w:val="0"/>
              <w:adjustRightInd w:val="0"/>
              <w:rPr>
                <w:rFonts w:ascii="Calibri" w:eastAsia="宋体" w:hAnsi="Calibri" w:cs="Calibri"/>
                <w:szCs w:val="18"/>
                <w:lang w:val="en-US" w:eastAsia="zh-CN"/>
              </w:rPr>
            </w:pPr>
          </w:p>
          <w:p w14:paraId="16DC0DAD" w14:textId="20E53FE5" w:rsidR="006C73B8" w:rsidRDefault="006C73B8" w:rsidP="006C73B8">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 xml:space="preserve">gree with the commenter. Use the similar expression in </w:t>
            </w:r>
            <w:r w:rsidR="006B2FF5">
              <w:rPr>
                <w:rFonts w:ascii="Calibri" w:eastAsia="宋体" w:hAnsi="Calibri" w:cs="Calibri"/>
                <w:szCs w:val="18"/>
                <w:lang w:val="en-US" w:eastAsia="zh-CN"/>
              </w:rPr>
              <w:t xml:space="preserve">the proceeding </w:t>
            </w:r>
            <w:r>
              <w:rPr>
                <w:rFonts w:ascii="Calibri" w:eastAsia="宋体" w:hAnsi="Calibri" w:cs="Calibri"/>
                <w:szCs w:val="18"/>
                <w:lang w:val="en-US" w:eastAsia="zh-CN"/>
              </w:rPr>
              <w:t>paragraph. i.e.</w:t>
            </w:r>
            <w:r w:rsidR="006B2FF5">
              <w:rPr>
                <w:rFonts w:ascii="Calibri" w:eastAsia="宋体" w:hAnsi="Calibri" w:cs="Calibri"/>
                <w:szCs w:val="18"/>
                <w:lang w:val="en-US" w:eastAsia="zh-CN"/>
              </w:rPr>
              <w:t>,</w:t>
            </w:r>
            <w:r>
              <w:rPr>
                <w:rFonts w:ascii="Calibri" w:eastAsia="宋体" w:hAnsi="Calibri" w:cs="Calibri"/>
                <w:szCs w:val="18"/>
                <w:lang w:val="en-US" w:eastAsia="zh-CN"/>
              </w:rPr>
              <w:t xml:space="preserve"> change “</w:t>
            </w:r>
            <w:r>
              <w:rPr>
                <w:sz w:val="20"/>
                <w:szCs w:val="20"/>
              </w:rPr>
              <w:t>from the transmission queue for that AC</w:t>
            </w:r>
            <w:r>
              <w:rPr>
                <w:rFonts w:ascii="Calibri" w:eastAsia="宋体" w:hAnsi="Calibri" w:cs="Calibri"/>
                <w:szCs w:val="18"/>
                <w:lang w:val="en-US" w:eastAsia="zh-CN"/>
              </w:rPr>
              <w:t>” to “corresponding to that AC”</w:t>
            </w:r>
          </w:p>
          <w:p w14:paraId="13056EE8" w14:textId="77777777" w:rsidR="006C73B8" w:rsidRPr="003D30C2" w:rsidRDefault="006C73B8" w:rsidP="006C73B8">
            <w:pPr>
              <w:autoSpaceDE w:val="0"/>
              <w:autoSpaceDN w:val="0"/>
              <w:adjustRightInd w:val="0"/>
              <w:rPr>
                <w:rFonts w:ascii="Calibri" w:eastAsia="宋体" w:hAnsi="Calibri" w:cs="Calibri"/>
                <w:szCs w:val="18"/>
                <w:lang w:val="en-US" w:eastAsia="zh-CN"/>
              </w:rPr>
            </w:pPr>
          </w:p>
          <w:p w14:paraId="527C8895" w14:textId="0D9CD670" w:rsidR="006C73B8" w:rsidRDefault="006C73B8" w:rsidP="006C73B8">
            <w:pPr>
              <w:autoSpaceDE w:val="0"/>
              <w:autoSpaceDN w:val="0"/>
              <w:adjustRightInd w:val="0"/>
              <w:rPr>
                <w:ins w:id="19" w:author="Liyunbo" w:date="2022-08-01T16:35:00Z"/>
                <w:rFonts w:ascii="Calibri" w:eastAsia="宋体" w:hAnsi="Calibri" w:cs="Calibri"/>
                <w:szCs w:val="18"/>
                <w:lang w:val="en-US" w:eastAsia="zh-CN"/>
              </w:rPr>
            </w:pPr>
            <w:r>
              <w:rPr>
                <w:rFonts w:eastAsia="Times New Roman"/>
                <w:color w:val="000000"/>
                <w:sz w:val="20"/>
                <w:szCs w:val="14"/>
                <w:lang w:val="en-US"/>
              </w:rPr>
              <w:t>TGbe editor to make changes in this document under CID 11135</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770BF41C" w14:textId="77777777" w:rsidR="006C0121" w:rsidRPr="006C73B8" w:rsidRDefault="006C0121" w:rsidP="006C0121">
            <w:pPr>
              <w:autoSpaceDE w:val="0"/>
              <w:autoSpaceDN w:val="0"/>
              <w:adjustRightInd w:val="0"/>
              <w:rPr>
                <w:rFonts w:ascii="Calibri" w:hAnsi="Calibri" w:cs="Calibri"/>
                <w:szCs w:val="18"/>
                <w:lang w:val="en-US" w:eastAsia="zh-CN"/>
              </w:rPr>
            </w:pPr>
          </w:p>
        </w:tc>
      </w:tr>
      <w:tr w:rsidR="006C0121" w:rsidRPr="006C05B2" w14:paraId="12BE93D6" w14:textId="77777777" w:rsidTr="0062772E">
        <w:trPr>
          <w:trHeight w:val="980"/>
        </w:trPr>
        <w:tc>
          <w:tcPr>
            <w:tcW w:w="837" w:type="dxa"/>
          </w:tcPr>
          <w:p w14:paraId="7CAC02BD" w14:textId="56AC95E7" w:rsidR="006C0121" w:rsidRPr="00410442" w:rsidRDefault="006C0121" w:rsidP="006C0121">
            <w:pPr>
              <w:rPr>
                <w:rFonts w:eastAsia="Times New Roman"/>
                <w:color w:val="000000"/>
                <w:sz w:val="18"/>
                <w:szCs w:val="18"/>
                <w:lang w:val="en-US"/>
              </w:rPr>
            </w:pPr>
            <w:r>
              <w:rPr>
                <w:rFonts w:ascii="Arial" w:hAnsi="Arial" w:cs="Arial"/>
                <w:sz w:val="20"/>
                <w:szCs w:val="20"/>
              </w:rPr>
              <w:t>11576</w:t>
            </w:r>
          </w:p>
        </w:tc>
        <w:tc>
          <w:tcPr>
            <w:tcW w:w="900" w:type="dxa"/>
          </w:tcPr>
          <w:p w14:paraId="6DF1F6C2" w14:textId="35FF9B91" w:rsidR="006C0121" w:rsidRPr="00410442" w:rsidRDefault="006C0121" w:rsidP="006C0121">
            <w:pPr>
              <w:rPr>
                <w:rFonts w:eastAsia="Times New Roman"/>
                <w:color w:val="000000"/>
                <w:sz w:val="18"/>
                <w:szCs w:val="18"/>
                <w:lang w:val="en-US"/>
              </w:rPr>
            </w:pPr>
            <w:r>
              <w:rPr>
                <w:rFonts w:ascii="Arial" w:hAnsi="Arial" w:cs="Arial"/>
                <w:sz w:val="20"/>
                <w:szCs w:val="20"/>
              </w:rPr>
              <w:t>Xiaofei Wang</w:t>
            </w:r>
          </w:p>
        </w:tc>
        <w:tc>
          <w:tcPr>
            <w:tcW w:w="720" w:type="dxa"/>
          </w:tcPr>
          <w:p w14:paraId="7694521B" w14:textId="33730D0D"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331EC9B9" w14:textId="5FC88A35" w:rsidR="006C0121" w:rsidRPr="00410442" w:rsidRDefault="006C0121" w:rsidP="006C0121">
            <w:pPr>
              <w:rPr>
                <w:rFonts w:eastAsia="Times New Roman"/>
                <w:color w:val="000000"/>
                <w:sz w:val="18"/>
                <w:szCs w:val="18"/>
                <w:lang w:val="en-US"/>
              </w:rPr>
            </w:pPr>
            <w:r>
              <w:rPr>
                <w:rFonts w:ascii="Arial" w:hAnsi="Arial" w:cs="Arial"/>
                <w:sz w:val="20"/>
                <w:szCs w:val="20"/>
              </w:rPr>
              <w:t>454.32</w:t>
            </w:r>
          </w:p>
        </w:tc>
        <w:tc>
          <w:tcPr>
            <w:tcW w:w="2875" w:type="dxa"/>
          </w:tcPr>
          <w:p w14:paraId="3F2D980C" w14:textId="2B6AEEF8" w:rsidR="006C0121" w:rsidRPr="00410442" w:rsidRDefault="006C0121" w:rsidP="006C0121">
            <w:pPr>
              <w:rPr>
                <w:rFonts w:eastAsia="Times New Roman"/>
                <w:color w:val="000000"/>
                <w:sz w:val="18"/>
                <w:szCs w:val="18"/>
                <w:lang w:val="en-US"/>
              </w:rPr>
            </w:pPr>
            <w:r>
              <w:rPr>
                <w:rFonts w:ascii="Arial" w:hAnsi="Arial" w:cs="Arial"/>
                <w:sz w:val="20"/>
                <w:szCs w:val="20"/>
              </w:rPr>
              <w:t>"to not" should be "not to"</w:t>
            </w:r>
          </w:p>
        </w:tc>
        <w:tc>
          <w:tcPr>
            <w:tcW w:w="1625" w:type="dxa"/>
          </w:tcPr>
          <w:p w14:paraId="532ED608" w14:textId="405E6028" w:rsidR="006C0121" w:rsidRPr="00410442" w:rsidRDefault="006C0121" w:rsidP="006C0121">
            <w:pPr>
              <w:rPr>
                <w:rFonts w:eastAsia="Times New Roman"/>
                <w:color w:val="000000"/>
                <w:sz w:val="18"/>
                <w:szCs w:val="18"/>
                <w:lang w:val="en-US"/>
              </w:rPr>
            </w:pPr>
            <w:r>
              <w:rPr>
                <w:rFonts w:ascii="Arial" w:hAnsi="Arial" w:cs="Arial"/>
                <w:sz w:val="20"/>
                <w:szCs w:val="20"/>
              </w:rPr>
              <w:t>as in comment</w:t>
            </w:r>
          </w:p>
        </w:tc>
        <w:tc>
          <w:tcPr>
            <w:tcW w:w="3207" w:type="dxa"/>
          </w:tcPr>
          <w:p w14:paraId="73A6260D" w14:textId="77777777" w:rsidR="00CB5ADA" w:rsidRDefault="00CB5ADA" w:rsidP="00CB5ADA">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Pr>
                <w:rFonts w:ascii="Calibri" w:eastAsia="宋体" w:hAnsi="Calibri" w:cs="Calibri"/>
                <w:szCs w:val="18"/>
                <w:lang w:val="en-US" w:eastAsia="zh-CN"/>
              </w:rPr>
              <w:t>evised</w:t>
            </w:r>
          </w:p>
          <w:p w14:paraId="480EC2F3" w14:textId="77777777" w:rsidR="00CB5ADA" w:rsidRDefault="00CB5ADA" w:rsidP="00CB5ADA">
            <w:pPr>
              <w:autoSpaceDE w:val="0"/>
              <w:autoSpaceDN w:val="0"/>
              <w:adjustRightInd w:val="0"/>
              <w:rPr>
                <w:rFonts w:ascii="Calibri" w:eastAsia="宋体" w:hAnsi="Calibri" w:cs="Calibri"/>
                <w:szCs w:val="18"/>
                <w:lang w:val="en-US" w:eastAsia="zh-CN"/>
              </w:rPr>
            </w:pPr>
          </w:p>
          <w:p w14:paraId="7959B26D" w14:textId="15D10185" w:rsidR="00CB5ADA" w:rsidRDefault="00E71766" w:rsidP="00CB5ADA">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Agree with the commenter. </w:t>
            </w:r>
            <w:r w:rsidR="00CB5ADA">
              <w:rPr>
                <w:rFonts w:ascii="Calibri" w:eastAsia="宋体" w:hAnsi="Calibri" w:cs="Calibri"/>
                <w:szCs w:val="18"/>
                <w:lang w:val="en-US" w:eastAsia="zh-CN"/>
              </w:rPr>
              <w:t xml:space="preserve">Change “to not” to “not to” </w:t>
            </w:r>
            <w:r w:rsidR="00BC643A">
              <w:rPr>
                <w:rFonts w:ascii="Calibri" w:eastAsia="宋体" w:hAnsi="Calibri" w:cs="Calibri"/>
                <w:szCs w:val="18"/>
                <w:lang w:val="en-US" w:eastAsia="zh-CN"/>
              </w:rPr>
              <w:t>for</w:t>
            </w:r>
            <w:del w:id="20" w:author="Liyunbo" w:date="2022-08-01T17:14:00Z">
              <w:r w:rsidR="00CB5ADA" w:rsidDel="00BC643A">
                <w:rPr>
                  <w:rFonts w:ascii="Calibri" w:eastAsia="宋体" w:hAnsi="Calibri" w:cs="Calibri"/>
                  <w:szCs w:val="18"/>
                  <w:lang w:val="en-US" w:eastAsia="zh-CN"/>
                </w:rPr>
                <w:delText xml:space="preserve"> </w:delText>
              </w:r>
            </w:del>
            <w:ins w:id="21" w:author="Liyunbo" w:date="2022-08-01T17:14:00Z">
              <w:r w:rsidR="00BC643A">
                <w:rPr>
                  <w:rFonts w:ascii="Calibri" w:eastAsia="宋体" w:hAnsi="Calibri" w:cs="Calibri"/>
                  <w:szCs w:val="18"/>
                  <w:lang w:val="en-US" w:eastAsia="zh-CN"/>
                </w:rPr>
                <w:t xml:space="preserve"> </w:t>
              </w:r>
            </w:ins>
            <w:r w:rsidR="00CB5ADA">
              <w:rPr>
                <w:rFonts w:ascii="Calibri" w:eastAsia="宋体" w:hAnsi="Calibri" w:cs="Calibri"/>
                <w:szCs w:val="18"/>
                <w:lang w:val="en-US" w:eastAsia="zh-CN"/>
              </w:rPr>
              <w:t xml:space="preserve">two </w:t>
            </w:r>
            <w:r w:rsidR="006B2FF5">
              <w:rPr>
                <w:rFonts w:ascii="Calibri" w:eastAsia="宋体" w:hAnsi="Calibri" w:cs="Calibri"/>
                <w:szCs w:val="18"/>
                <w:lang w:val="en-US" w:eastAsia="zh-CN"/>
              </w:rPr>
              <w:t>locations.</w:t>
            </w:r>
          </w:p>
          <w:p w14:paraId="011EEAC0" w14:textId="77777777" w:rsidR="00CB5ADA" w:rsidRPr="003D30C2" w:rsidRDefault="00CB5ADA" w:rsidP="00CB5ADA">
            <w:pPr>
              <w:autoSpaceDE w:val="0"/>
              <w:autoSpaceDN w:val="0"/>
              <w:adjustRightInd w:val="0"/>
              <w:rPr>
                <w:rFonts w:ascii="Calibri" w:eastAsia="宋体" w:hAnsi="Calibri" w:cs="Calibri"/>
                <w:szCs w:val="18"/>
                <w:lang w:val="en-US" w:eastAsia="zh-CN"/>
              </w:rPr>
            </w:pPr>
          </w:p>
          <w:p w14:paraId="1A2071A3" w14:textId="7AD73D78" w:rsidR="00CB5ADA" w:rsidRDefault="00CB5ADA" w:rsidP="00CB5ADA">
            <w:pPr>
              <w:autoSpaceDE w:val="0"/>
              <w:autoSpaceDN w:val="0"/>
              <w:adjustRightInd w:val="0"/>
              <w:rPr>
                <w:ins w:id="22" w:author="Liyunbo" w:date="2022-08-01T16:35:00Z"/>
                <w:rFonts w:ascii="Calibri" w:eastAsia="宋体" w:hAnsi="Calibri" w:cs="Calibri"/>
                <w:szCs w:val="18"/>
                <w:lang w:val="en-US" w:eastAsia="zh-CN"/>
              </w:rPr>
            </w:pPr>
            <w:r>
              <w:rPr>
                <w:rFonts w:eastAsia="Times New Roman"/>
                <w:color w:val="000000"/>
                <w:sz w:val="20"/>
                <w:szCs w:val="14"/>
                <w:lang w:val="en-US"/>
              </w:rPr>
              <w:t>TGbe editor to make changes in this document under CID 11</w:t>
            </w:r>
            <w:r w:rsidR="001B4EA7">
              <w:rPr>
                <w:rFonts w:eastAsia="Times New Roman"/>
                <w:color w:val="000000"/>
                <w:sz w:val="20"/>
                <w:szCs w:val="14"/>
                <w:lang w:val="en-US"/>
              </w:rPr>
              <w:t>576</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46D5CA4C" w14:textId="21206A99" w:rsidR="006C0121" w:rsidRPr="00BC643A" w:rsidRDefault="006C0121" w:rsidP="006C0121">
            <w:pPr>
              <w:autoSpaceDE w:val="0"/>
              <w:autoSpaceDN w:val="0"/>
              <w:adjustRightInd w:val="0"/>
              <w:rPr>
                <w:rFonts w:ascii="Calibri" w:eastAsia="宋体" w:hAnsi="Calibri" w:cs="Calibri"/>
                <w:szCs w:val="18"/>
                <w:lang w:val="en-US" w:eastAsia="zh-CN"/>
              </w:rPr>
            </w:pPr>
          </w:p>
        </w:tc>
      </w:tr>
      <w:tr w:rsidR="006C0121" w:rsidRPr="006C05B2" w14:paraId="6D8D6F98" w14:textId="77777777" w:rsidTr="0062772E">
        <w:trPr>
          <w:trHeight w:val="980"/>
        </w:trPr>
        <w:tc>
          <w:tcPr>
            <w:tcW w:w="837" w:type="dxa"/>
          </w:tcPr>
          <w:p w14:paraId="7C6C7F5E" w14:textId="176787C2" w:rsidR="006C0121" w:rsidRPr="00410442" w:rsidRDefault="006C0121" w:rsidP="006C0121">
            <w:pPr>
              <w:rPr>
                <w:rFonts w:eastAsia="Times New Roman"/>
                <w:color w:val="000000"/>
                <w:sz w:val="18"/>
                <w:szCs w:val="18"/>
                <w:lang w:val="en-US"/>
              </w:rPr>
            </w:pPr>
            <w:r>
              <w:rPr>
                <w:rFonts w:ascii="Arial" w:hAnsi="Arial" w:cs="Arial"/>
                <w:sz w:val="20"/>
                <w:szCs w:val="20"/>
              </w:rPr>
              <w:t>12273</w:t>
            </w:r>
          </w:p>
        </w:tc>
        <w:tc>
          <w:tcPr>
            <w:tcW w:w="900" w:type="dxa"/>
          </w:tcPr>
          <w:p w14:paraId="695F2D96" w14:textId="79CFDA17" w:rsidR="006C0121" w:rsidRPr="00410442" w:rsidRDefault="006C0121" w:rsidP="006C0121">
            <w:pPr>
              <w:rPr>
                <w:rFonts w:eastAsia="Times New Roman"/>
                <w:color w:val="000000"/>
                <w:sz w:val="18"/>
                <w:szCs w:val="18"/>
                <w:lang w:val="en-US"/>
              </w:rPr>
            </w:pPr>
            <w:r>
              <w:rPr>
                <w:rFonts w:ascii="Arial" w:hAnsi="Arial" w:cs="Arial"/>
                <w:sz w:val="20"/>
                <w:szCs w:val="20"/>
              </w:rPr>
              <w:t>Rajat Pushkarna</w:t>
            </w:r>
          </w:p>
        </w:tc>
        <w:tc>
          <w:tcPr>
            <w:tcW w:w="720" w:type="dxa"/>
          </w:tcPr>
          <w:p w14:paraId="0364B7D3" w14:textId="5EF2696B"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49ECD572" w14:textId="14C3101B" w:rsidR="006C0121" w:rsidRPr="00410442" w:rsidRDefault="006C0121" w:rsidP="006C0121">
            <w:pPr>
              <w:rPr>
                <w:rFonts w:eastAsia="Times New Roman"/>
                <w:color w:val="000000"/>
                <w:sz w:val="18"/>
                <w:szCs w:val="18"/>
                <w:lang w:val="en-US"/>
              </w:rPr>
            </w:pPr>
            <w:r>
              <w:rPr>
                <w:rFonts w:ascii="Arial" w:hAnsi="Arial" w:cs="Arial"/>
                <w:sz w:val="20"/>
                <w:szCs w:val="20"/>
              </w:rPr>
              <w:t>454.21</w:t>
            </w:r>
          </w:p>
        </w:tc>
        <w:tc>
          <w:tcPr>
            <w:tcW w:w="2875" w:type="dxa"/>
          </w:tcPr>
          <w:p w14:paraId="1DC54E4F" w14:textId="1A4D944F" w:rsidR="006C0121" w:rsidRPr="00410442" w:rsidRDefault="006C0121" w:rsidP="006C0121">
            <w:pPr>
              <w:rPr>
                <w:rFonts w:eastAsia="Times New Roman"/>
                <w:color w:val="000000"/>
                <w:sz w:val="18"/>
                <w:szCs w:val="18"/>
                <w:lang w:val="en-US"/>
              </w:rPr>
            </w:pPr>
            <w:r>
              <w:rPr>
                <w:rFonts w:ascii="Arial" w:hAnsi="Arial" w:cs="Arial"/>
                <w:sz w:val="20"/>
                <w:szCs w:val="20"/>
              </w:rPr>
              <w:t>The channel access rules are not defined for a legacy STA performing channel access along with STAs affiliated with NSTR MLDs</w:t>
            </w:r>
          </w:p>
        </w:tc>
        <w:tc>
          <w:tcPr>
            <w:tcW w:w="1625" w:type="dxa"/>
          </w:tcPr>
          <w:p w14:paraId="3559E2A6" w14:textId="2D3F4C87" w:rsidR="006C0121" w:rsidRPr="00410442" w:rsidRDefault="006C0121" w:rsidP="006C0121">
            <w:pPr>
              <w:rPr>
                <w:rFonts w:eastAsia="Times New Roman"/>
                <w:color w:val="000000"/>
                <w:sz w:val="18"/>
                <w:szCs w:val="18"/>
                <w:lang w:val="en-US"/>
              </w:rPr>
            </w:pPr>
            <w:r>
              <w:rPr>
                <w:rFonts w:ascii="Arial" w:hAnsi="Arial" w:cs="Arial"/>
                <w:sz w:val="20"/>
                <w:szCs w:val="20"/>
              </w:rPr>
              <w:t>As in comment.</w:t>
            </w:r>
          </w:p>
        </w:tc>
        <w:tc>
          <w:tcPr>
            <w:tcW w:w="3207" w:type="dxa"/>
          </w:tcPr>
          <w:p w14:paraId="2E2E4743" w14:textId="73F81CB8" w:rsidR="006C0121" w:rsidRDefault="00C9776A"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Revised</w:t>
            </w:r>
          </w:p>
          <w:p w14:paraId="1072C63E" w14:textId="77777777" w:rsidR="00C9776A" w:rsidRDefault="00C9776A" w:rsidP="006C0121">
            <w:pPr>
              <w:autoSpaceDE w:val="0"/>
              <w:autoSpaceDN w:val="0"/>
              <w:adjustRightInd w:val="0"/>
              <w:rPr>
                <w:rFonts w:ascii="Calibri" w:eastAsia="宋体" w:hAnsi="Calibri" w:cs="Calibri"/>
                <w:szCs w:val="18"/>
                <w:lang w:val="en-US" w:eastAsia="zh-CN"/>
              </w:rPr>
            </w:pPr>
          </w:p>
          <w:p w14:paraId="7F74D430" w14:textId="7E5D6569" w:rsidR="00C9776A" w:rsidRDefault="00C9776A"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ll the paragraphes except the 4</w:t>
            </w:r>
            <w:r w:rsidRPr="00C9776A">
              <w:rPr>
                <w:rFonts w:ascii="Calibri" w:eastAsia="宋体" w:hAnsi="Calibri" w:cs="Calibri"/>
                <w:szCs w:val="18"/>
                <w:vertAlign w:val="superscript"/>
                <w:lang w:val="en-US" w:eastAsia="zh-CN"/>
              </w:rPr>
              <w:t>th</w:t>
            </w:r>
            <w:r>
              <w:rPr>
                <w:rFonts w:ascii="Calibri" w:eastAsia="宋体" w:hAnsi="Calibri" w:cs="Calibri"/>
                <w:szCs w:val="18"/>
                <w:lang w:val="en-US" w:eastAsia="zh-CN"/>
              </w:rPr>
              <w:t xml:space="preserve"> paragraph clearly mentioned MLD. </w:t>
            </w:r>
            <w:r w:rsidR="005B6E6E">
              <w:rPr>
                <w:rFonts w:ascii="Calibri" w:eastAsia="宋体" w:hAnsi="Calibri" w:cs="Calibri"/>
                <w:szCs w:val="18"/>
                <w:lang w:val="en-US" w:eastAsia="zh-CN"/>
              </w:rPr>
              <w:t xml:space="preserve">The words </w:t>
            </w:r>
            <w:r>
              <w:rPr>
                <w:rFonts w:ascii="Calibri" w:eastAsia="宋体" w:hAnsi="Calibri" w:cs="Calibri"/>
                <w:szCs w:val="18"/>
                <w:lang w:val="en-US" w:eastAsia="zh-CN"/>
              </w:rPr>
              <w:t xml:space="preserve">“affiliated with an MLD” </w:t>
            </w:r>
            <w:r w:rsidR="005B6E6E">
              <w:rPr>
                <w:rFonts w:ascii="Calibri" w:eastAsia="宋体" w:hAnsi="Calibri" w:cs="Calibri"/>
                <w:szCs w:val="18"/>
                <w:lang w:val="en-US" w:eastAsia="zh-CN"/>
              </w:rPr>
              <w:t xml:space="preserve">are </w:t>
            </w:r>
            <w:r>
              <w:rPr>
                <w:rFonts w:ascii="Calibri" w:eastAsia="宋体" w:hAnsi="Calibri" w:cs="Calibri"/>
                <w:szCs w:val="18"/>
                <w:lang w:val="en-US" w:eastAsia="zh-CN"/>
              </w:rPr>
              <w:t>added in the 4</w:t>
            </w:r>
            <w:r w:rsidRPr="00C9776A">
              <w:rPr>
                <w:rFonts w:ascii="Calibri" w:eastAsia="宋体" w:hAnsi="Calibri" w:cs="Calibri"/>
                <w:szCs w:val="18"/>
                <w:vertAlign w:val="superscript"/>
                <w:lang w:val="en-US" w:eastAsia="zh-CN"/>
              </w:rPr>
              <w:t>th</w:t>
            </w:r>
            <w:r>
              <w:rPr>
                <w:rFonts w:ascii="Calibri" w:eastAsia="宋体" w:hAnsi="Calibri" w:cs="Calibri"/>
                <w:szCs w:val="18"/>
                <w:lang w:val="en-US" w:eastAsia="zh-CN"/>
              </w:rPr>
              <w:t xml:space="preserve"> paragraph to make it clear that the channel access rules are only for AP or non-AP STA </w:t>
            </w:r>
            <w:r w:rsidR="005B6E6E">
              <w:rPr>
                <w:rFonts w:ascii="Calibri" w:eastAsia="宋体" w:hAnsi="Calibri" w:cs="Calibri"/>
                <w:szCs w:val="18"/>
                <w:lang w:val="en-US" w:eastAsia="zh-CN"/>
              </w:rPr>
              <w:t xml:space="preserve">affiliated </w:t>
            </w:r>
            <w:r>
              <w:rPr>
                <w:rFonts w:ascii="Calibri" w:eastAsia="宋体" w:hAnsi="Calibri" w:cs="Calibri"/>
                <w:szCs w:val="18"/>
                <w:lang w:val="en-US" w:eastAsia="zh-CN"/>
              </w:rPr>
              <w:t>with an MLD</w:t>
            </w:r>
          </w:p>
          <w:p w14:paraId="1E2BF4B1" w14:textId="57178C5E" w:rsidR="0052629E" w:rsidRDefault="0052629E" w:rsidP="006C0121">
            <w:pPr>
              <w:autoSpaceDE w:val="0"/>
              <w:autoSpaceDN w:val="0"/>
              <w:adjustRightInd w:val="0"/>
              <w:rPr>
                <w:rFonts w:ascii="Calibri" w:eastAsia="宋体" w:hAnsi="Calibri" w:cs="Calibri"/>
                <w:szCs w:val="18"/>
                <w:lang w:val="en-US" w:eastAsia="zh-CN"/>
              </w:rPr>
            </w:pPr>
          </w:p>
          <w:p w14:paraId="2DD81D5B" w14:textId="69C279CB" w:rsidR="00C9776A" w:rsidRDefault="00C9776A" w:rsidP="00C9776A">
            <w:pPr>
              <w:autoSpaceDE w:val="0"/>
              <w:autoSpaceDN w:val="0"/>
              <w:adjustRightInd w:val="0"/>
              <w:rPr>
                <w:ins w:id="23" w:author="Liyunbo" w:date="2022-08-01T16:35:00Z"/>
                <w:rFonts w:ascii="Calibri" w:eastAsia="宋体" w:hAnsi="Calibri" w:cs="Calibri"/>
                <w:szCs w:val="18"/>
                <w:lang w:val="en-US" w:eastAsia="zh-CN"/>
              </w:rPr>
            </w:pPr>
            <w:r>
              <w:rPr>
                <w:rFonts w:eastAsia="Times New Roman"/>
                <w:color w:val="000000"/>
                <w:sz w:val="20"/>
                <w:szCs w:val="14"/>
                <w:lang w:val="en-US"/>
              </w:rPr>
              <w:t>TGbe editor to make changes in this document under CID 12273</w:t>
            </w:r>
            <w:r w:rsidRPr="002E6242">
              <w:rPr>
                <w:rFonts w:eastAsia="Times New Roman"/>
                <w:color w:val="000000"/>
                <w:sz w:val="20"/>
                <w:szCs w:val="14"/>
                <w:lang w:val="en-US"/>
              </w:rPr>
              <w:t xml:space="preserve"> in 22/</w:t>
            </w:r>
            <w:r w:rsidR="000641EB">
              <w:rPr>
                <w:rFonts w:eastAsia="Times New Roman"/>
                <w:color w:val="000000"/>
                <w:sz w:val="20"/>
                <w:szCs w:val="14"/>
                <w:lang w:val="en-US"/>
              </w:rPr>
              <w:t xml:space="preserve"> 1239r0</w:t>
            </w:r>
          </w:p>
          <w:p w14:paraId="1756FEAC" w14:textId="77777777" w:rsidR="00C9776A" w:rsidRPr="00C9776A" w:rsidRDefault="00C9776A" w:rsidP="006C0121">
            <w:pPr>
              <w:autoSpaceDE w:val="0"/>
              <w:autoSpaceDN w:val="0"/>
              <w:adjustRightInd w:val="0"/>
              <w:rPr>
                <w:rFonts w:ascii="Calibri" w:eastAsia="宋体" w:hAnsi="Calibri" w:cs="Calibri"/>
                <w:szCs w:val="18"/>
                <w:lang w:val="en-US" w:eastAsia="zh-CN"/>
              </w:rPr>
            </w:pPr>
          </w:p>
          <w:p w14:paraId="5458CBC0" w14:textId="0A79D422" w:rsidR="00C9776A" w:rsidRPr="0052629E" w:rsidRDefault="00C9776A" w:rsidP="006C0121">
            <w:pPr>
              <w:autoSpaceDE w:val="0"/>
              <w:autoSpaceDN w:val="0"/>
              <w:adjustRightInd w:val="0"/>
              <w:rPr>
                <w:rFonts w:ascii="Calibri" w:eastAsia="宋体" w:hAnsi="Calibri" w:cs="Calibri"/>
                <w:szCs w:val="18"/>
                <w:lang w:val="en-US" w:eastAsia="zh-CN"/>
              </w:rPr>
            </w:pPr>
          </w:p>
        </w:tc>
      </w:tr>
      <w:tr w:rsidR="006C0121" w:rsidRPr="006C05B2" w14:paraId="5CB90D85" w14:textId="77777777" w:rsidTr="0062772E">
        <w:trPr>
          <w:trHeight w:val="980"/>
        </w:trPr>
        <w:tc>
          <w:tcPr>
            <w:tcW w:w="837" w:type="dxa"/>
          </w:tcPr>
          <w:p w14:paraId="65FF1B2B" w14:textId="35EEA289"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12327</w:t>
            </w:r>
          </w:p>
        </w:tc>
        <w:tc>
          <w:tcPr>
            <w:tcW w:w="900" w:type="dxa"/>
          </w:tcPr>
          <w:p w14:paraId="06C231B1" w14:textId="1EDE371D" w:rsidR="006C0121" w:rsidRPr="00410442" w:rsidRDefault="006C0121" w:rsidP="006C0121">
            <w:pPr>
              <w:rPr>
                <w:rFonts w:eastAsia="Times New Roman"/>
                <w:color w:val="000000"/>
                <w:sz w:val="18"/>
                <w:szCs w:val="18"/>
                <w:lang w:val="en-US"/>
              </w:rPr>
            </w:pPr>
            <w:r>
              <w:rPr>
                <w:rFonts w:ascii="Arial" w:hAnsi="Arial" w:cs="Arial"/>
                <w:sz w:val="20"/>
                <w:szCs w:val="20"/>
              </w:rPr>
              <w:t>Guogang Huang</w:t>
            </w:r>
          </w:p>
        </w:tc>
        <w:tc>
          <w:tcPr>
            <w:tcW w:w="720" w:type="dxa"/>
          </w:tcPr>
          <w:p w14:paraId="62F90A72" w14:textId="7067A8DD"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0712ABA2" w14:textId="53C60D9C" w:rsidR="006C0121" w:rsidRPr="00410442" w:rsidRDefault="006C0121" w:rsidP="006C0121">
            <w:pPr>
              <w:rPr>
                <w:rFonts w:eastAsia="Times New Roman"/>
                <w:color w:val="000000"/>
                <w:sz w:val="18"/>
                <w:szCs w:val="18"/>
                <w:lang w:val="en-US"/>
              </w:rPr>
            </w:pPr>
            <w:r>
              <w:rPr>
                <w:rFonts w:ascii="Arial" w:hAnsi="Arial" w:cs="Arial"/>
                <w:sz w:val="20"/>
                <w:szCs w:val="20"/>
              </w:rPr>
              <w:t>454.49</w:t>
            </w:r>
          </w:p>
        </w:tc>
        <w:tc>
          <w:tcPr>
            <w:tcW w:w="2875" w:type="dxa"/>
          </w:tcPr>
          <w:p w14:paraId="724F0EC2" w14:textId="70050617" w:rsidR="006C0121" w:rsidRPr="00410442" w:rsidRDefault="006C0121" w:rsidP="006C0121">
            <w:pPr>
              <w:rPr>
                <w:rFonts w:eastAsia="Times New Roman"/>
                <w:color w:val="000000"/>
                <w:sz w:val="18"/>
                <w:szCs w:val="18"/>
                <w:lang w:val="en-US"/>
              </w:rPr>
            </w:pPr>
            <w:r>
              <w:rPr>
                <w:rFonts w:ascii="Arial" w:hAnsi="Arial" w:cs="Arial"/>
                <w:sz w:val="20"/>
                <w:szCs w:val="20"/>
              </w:rPr>
              <w:t>the word 'if' is repeated, please delete the word 'if'</w:t>
            </w:r>
          </w:p>
        </w:tc>
        <w:tc>
          <w:tcPr>
            <w:tcW w:w="1625" w:type="dxa"/>
          </w:tcPr>
          <w:p w14:paraId="5DF62F6C" w14:textId="0BC79A31" w:rsidR="006C0121" w:rsidRPr="00410442" w:rsidRDefault="006C0121" w:rsidP="006C0121">
            <w:pPr>
              <w:rPr>
                <w:rFonts w:eastAsia="Times New Roman"/>
                <w:color w:val="000000"/>
                <w:sz w:val="18"/>
                <w:szCs w:val="18"/>
                <w:lang w:val="en-US"/>
              </w:rPr>
            </w:pPr>
            <w:r>
              <w:rPr>
                <w:rFonts w:ascii="Arial" w:hAnsi="Arial" w:cs="Arial"/>
                <w:sz w:val="20"/>
                <w:szCs w:val="20"/>
              </w:rPr>
              <w:t>Change "regardless of whether if the</w:t>
            </w:r>
            <w:r>
              <w:rPr>
                <w:rFonts w:ascii="Arial" w:hAnsi="Arial" w:cs="Arial"/>
                <w:sz w:val="20"/>
                <w:szCs w:val="20"/>
              </w:rPr>
              <w:br/>
              <w:t>medium is busy or not" to "regardless of whether the</w:t>
            </w:r>
            <w:r>
              <w:rPr>
                <w:rFonts w:ascii="Arial" w:hAnsi="Arial" w:cs="Arial"/>
                <w:sz w:val="20"/>
                <w:szCs w:val="20"/>
              </w:rPr>
              <w:br/>
              <w:t>medium is busy or not"</w:t>
            </w:r>
          </w:p>
        </w:tc>
        <w:tc>
          <w:tcPr>
            <w:tcW w:w="3207" w:type="dxa"/>
          </w:tcPr>
          <w:p w14:paraId="48862151" w14:textId="4872DA6A" w:rsidR="006C0121" w:rsidRPr="003543C4" w:rsidRDefault="003543C4"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A</w:t>
            </w:r>
            <w:r>
              <w:rPr>
                <w:rFonts w:ascii="Calibri" w:eastAsia="宋体" w:hAnsi="Calibri" w:cs="Calibri"/>
                <w:szCs w:val="18"/>
                <w:lang w:val="en-US" w:eastAsia="zh-CN"/>
              </w:rPr>
              <w:t>ccepted.</w:t>
            </w:r>
          </w:p>
        </w:tc>
      </w:tr>
      <w:tr w:rsidR="006C0121" w:rsidRPr="006C05B2" w14:paraId="0CFB2136" w14:textId="77777777" w:rsidTr="0062772E">
        <w:trPr>
          <w:trHeight w:val="980"/>
        </w:trPr>
        <w:tc>
          <w:tcPr>
            <w:tcW w:w="837" w:type="dxa"/>
          </w:tcPr>
          <w:p w14:paraId="2FA44856" w14:textId="3AC7797B" w:rsidR="006C0121" w:rsidRPr="00410442" w:rsidRDefault="006C0121" w:rsidP="006C0121">
            <w:pPr>
              <w:rPr>
                <w:rFonts w:eastAsia="Times New Roman"/>
                <w:color w:val="000000"/>
                <w:sz w:val="18"/>
                <w:szCs w:val="18"/>
                <w:lang w:val="en-US"/>
              </w:rPr>
            </w:pPr>
            <w:r>
              <w:rPr>
                <w:rFonts w:ascii="Arial" w:hAnsi="Arial" w:cs="Arial"/>
                <w:sz w:val="20"/>
                <w:szCs w:val="20"/>
              </w:rPr>
              <w:t>12419</w:t>
            </w:r>
          </w:p>
        </w:tc>
        <w:tc>
          <w:tcPr>
            <w:tcW w:w="900" w:type="dxa"/>
          </w:tcPr>
          <w:p w14:paraId="4C77DA5E" w14:textId="118C42EC" w:rsidR="006C0121" w:rsidRPr="00410442" w:rsidRDefault="006C0121" w:rsidP="006C0121">
            <w:pPr>
              <w:rPr>
                <w:rFonts w:eastAsia="Times New Roman"/>
                <w:color w:val="000000"/>
                <w:sz w:val="18"/>
                <w:szCs w:val="18"/>
                <w:lang w:val="en-US"/>
              </w:rPr>
            </w:pPr>
            <w:r>
              <w:rPr>
                <w:rFonts w:ascii="Arial" w:hAnsi="Arial" w:cs="Arial"/>
                <w:sz w:val="20"/>
                <w:szCs w:val="20"/>
              </w:rPr>
              <w:t>Juseong Moon</w:t>
            </w:r>
          </w:p>
        </w:tc>
        <w:tc>
          <w:tcPr>
            <w:tcW w:w="720" w:type="dxa"/>
          </w:tcPr>
          <w:p w14:paraId="2D011ACC" w14:textId="5296F4F4"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1E6DC500" w14:textId="044008CA" w:rsidR="006C0121" w:rsidRPr="00410442" w:rsidRDefault="006C0121" w:rsidP="006C0121">
            <w:pPr>
              <w:rPr>
                <w:rFonts w:eastAsia="Times New Roman"/>
                <w:color w:val="000000"/>
                <w:sz w:val="18"/>
                <w:szCs w:val="18"/>
                <w:lang w:val="en-US"/>
              </w:rPr>
            </w:pPr>
            <w:r>
              <w:rPr>
                <w:rFonts w:ascii="Arial" w:hAnsi="Arial" w:cs="Arial"/>
                <w:sz w:val="20"/>
                <w:szCs w:val="20"/>
              </w:rPr>
              <w:t>454.45</w:t>
            </w:r>
          </w:p>
        </w:tc>
        <w:tc>
          <w:tcPr>
            <w:tcW w:w="2875" w:type="dxa"/>
          </w:tcPr>
          <w:p w14:paraId="742B5003" w14:textId="279DE030" w:rsidR="006C0121" w:rsidRPr="00410442" w:rsidRDefault="006C0121" w:rsidP="006C0121">
            <w:pPr>
              <w:rPr>
                <w:rFonts w:eastAsia="Times New Roman"/>
                <w:color w:val="000000"/>
                <w:sz w:val="18"/>
                <w:szCs w:val="18"/>
                <w:lang w:val="en-US"/>
              </w:rPr>
            </w:pPr>
            <w:r>
              <w:rPr>
                <w:rFonts w:ascii="Arial" w:hAnsi="Arial" w:cs="Arial"/>
                <w:sz w:val="20"/>
                <w:szCs w:val="20"/>
              </w:rPr>
              <w:t>In NSTR operation, while backoff counter is zero and queue is being considered empty, another frame, destined to other STA not causing NSTR interference, can be queued and the EDCA queue becomes non-empty again. In this case, the data frame can be transmitted immediately without invoking new backoff because the backoff counter is already 0. However, draft 2.0 requires to invoke new backoff procedure. it is more efficient to transmit a frame which doesn't cause interference without backoff.</w:t>
            </w:r>
          </w:p>
        </w:tc>
        <w:tc>
          <w:tcPr>
            <w:tcW w:w="1625" w:type="dxa"/>
          </w:tcPr>
          <w:p w14:paraId="3CA97A14" w14:textId="6EAE4AC1" w:rsidR="006C0121" w:rsidRPr="00410442" w:rsidRDefault="006C0121" w:rsidP="006C0121">
            <w:pPr>
              <w:rPr>
                <w:rFonts w:eastAsia="Times New Roman"/>
                <w:color w:val="000000"/>
                <w:sz w:val="18"/>
                <w:szCs w:val="18"/>
                <w:lang w:val="en-US"/>
              </w:rPr>
            </w:pPr>
            <w:r>
              <w:rPr>
                <w:rFonts w:ascii="Arial" w:hAnsi="Arial" w:cs="Arial"/>
                <w:sz w:val="20"/>
                <w:szCs w:val="20"/>
              </w:rPr>
              <w:t>Please clarify the case to transmit a frame immediately to other STA upon a frame arrival while backoff counter is zero and queue is being considered empty.</w:t>
            </w:r>
          </w:p>
        </w:tc>
        <w:tc>
          <w:tcPr>
            <w:tcW w:w="3207" w:type="dxa"/>
          </w:tcPr>
          <w:p w14:paraId="59DD106F" w14:textId="6356C46D" w:rsidR="006C0121" w:rsidRDefault="00A42792"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Rejected.</w:t>
            </w:r>
          </w:p>
          <w:p w14:paraId="12BA8010" w14:textId="77777777" w:rsidR="00A42792" w:rsidRDefault="00A42792" w:rsidP="006C0121">
            <w:pPr>
              <w:autoSpaceDE w:val="0"/>
              <w:autoSpaceDN w:val="0"/>
              <w:adjustRightInd w:val="0"/>
              <w:rPr>
                <w:rFonts w:ascii="Calibri" w:eastAsia="宋体" w:hAnsi="Calibri" w:cs="Calibri"/>
                <w:szCs w:val="18"/>
                <w:lang w:val="en-US" w:eastAsia="zh-CN"/>
              </w:rPr>
            </w:pPr>
          </w:p>
          <w:p w14:paraId="7B6BE91C" w14:textId="274CF984" w:rsidR="00A42792" w:rsidRDefault="00A42792"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rules in 11be draft 1.0 were similar as what commenter suggested. CID 6958</w:t>
            </w:r>
            <w:r w:rsidR="00F47E27">
              <w:rPr>
                <w:rFonts w:ascii="Calibri" w:eastAsia="宋体" w:hAnsi="Calibri" w:cs="Calibri"/>
                <w:szCs w:val="18"/>
                <w:lang w:val="en-US" w:eastAsia="zh-CN"/>
              </w:rPr>
              <w:t xml:space="preserve"> in document 11-21/1259r3</w:t>
            </w:r>
            <w:r>
              <w:rPr>
                <w:rFonts w:ascii="Calibri" w:eastAsia="宋体" w:hAnsi="Calibri" w:cs="Calibri"/>
                <w:szCs w:val="18"/>
                <w:lang w:val="en-US" w:eastAsia="zh-CN"/>
              </w:rPr>
              <w:t xml:space="preserve"> point out an issue that when an AP transmits a PPDU to multiple STAs affiliated with non-AP MLDs on link 1, if multiple affiliated STAs of these non-AP MLDs on link 2 are keepin</w:t>
            </w:r>
            <w:r w:rsidR="007C64FD">
              <w:rPr>
                <w:rFonts w:ascii="Calibri" w:eastAsia="宋体" w:hAnsi="Calibri" w:cs="Calibri"/>
                <w:szCs w:val="18"/>
                <w:lang w:val="en-US" w:eastAsia="zh-CN"/>
              </w:rPr>
              <w:t>g</w:t>
            </w:r>
            <w:r>
              <w:rPr>
                <w:rFonts w:ascii="Calibri" w:eastAsia="宋体" w:hAnsi="Calibri" w:cs="Calibri"/>
                <w:szCs w:val="18"/>
                <w:lang w:val="en-US" w:eastAsia="zh-CN"/>
              </w:rPr>
              <w:t xml:space="preserve"> their backoff counters to zero, collision will happen in this scenario.</w:t>
            </w:r>
          </w:p>
          <w:p w14:paraId="294664DE" w14:textId="450D28B4" w:rsidR="00A42792" w:rsidRDefault="00A42792"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In order to avoid this issue, the rules are changed in draft 2.0 accordingly. As a result, backoff will be invoked regardless of </w:t>
            </w:r>
            <w:r w:rsidR="00545B71">
              <w:rPr>
                <w:rFonts w:ascii="Calibri" w:eastAsia="宋体" w:hAnsi="Calibri" w:cs="Calibri"/>
                <w:szCs w:val="18"/>
                <w:lang w:val="en-US" w:eastAsia="zh-CN"/>
              </w:rPr>
              <w:t xml:space="preserve">whether </w:t>
            </w:r>
            <w:r>
              <w:rPr>
                <w:rFonts w:ascii="Calibri" w:eastAsia="宋体" w:hAnsi="Calibri" w:cs="Calibri"/>
                <w:szCs w:val="18"/>
                <w:lang w:val="en-US" w:eastAsia="zh-CN"/>
              </w:rPr>
              <w:t>the medium is idle or busy.</w:t>
            </w:r>
          </w:p>
          <w:p w14:paraId="4CBD15D3" w14:textId="20411186" w:rsidR="00E70735" w:rsidRPr="00E70735" w:rsidRDefault="00A42792" w:rsidP="00A42792">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 </w:t>
            </w:r>
          </w:p>
        </w:tc>
      </w:tr>
      <w:tr w:rsidR="006C0121" w:rsidRPr="006C05B2" w14:paraId="00DDA021" w14:textId="77777777" w:rsidTr="0062772E">
        <w:trPr>
          <w:trHeight w:val="980"/>
        </w:trPr>
        <w:tc>
          <w:tcPr>
            <w:tcW w:w="837" w:type="dxa"/>
          </w:tcPr>
          <w:p w14:paraId="1935DB21" w14:textId="4CF0060A" w:rsidR="006C0121" w:rsidRPr="00410442" w:rsidRDefault="006C0121" w:rsidP="006C0121">
            <w:pPr>
              <w:rPr>
                <w:rFonts w:eastAsia="Times New Roman"/>
                <w:color w:val="000000"/>
                <w:sz w:val="18"/>
                <w:szCs w:val="18"/>
                <w:lang w:val="en-US"/>
              </w:rPr>
            </w:pPr>
            <w:r>
              <w:rPr>
                <w:rFonts w:ascii="Arial" w:hAnsi="Arial" w:cs="Arial"/>
                <w:sz w:val="20"/>
                <w:szCs w:val="20"/>
              </w:rPr>
              <w:t>12423</w:t>
            </w:r>
          </w:p>
        </w:tc>
        <w:tc>
          <w:tcPr>
            <w:tcW w:w="900" w:type="dxa"/>
          </w:tcPr>
          <w:p w14:paraId="4224318B" w14:textId="2F249137" w:rsidR="006C0121" w:rsidRPr="00410442" w:rsidRDefault="006C0121" w:rsidP="006C0121">
            <w:pPr>
              <w:rPr>
                <w:rFonts w:eastAsia="Times New Roman"/>
                <w:color w:val="000000"/>
                <w:sz w:val="18"/>
                <w:szCs w:val="18"/>
                <w:lang w:val="en-US"/>
              </w:rPr>
            </w:pPr>
            <w:r>
              <w:rPr>
                <w:rFonts w:ascii="Arial" w:hAnsi="Arial" w:cs="Arial"/>
                <w:sz w:val="20"/>
                <w:szCs w:val="20"/>
              </w:rPr>
              <w:t>Yongho Kim</w:t>
            </w:r>
          </w:p>
        </w:tc>
        <w:tc>
          <w:tcPr>
            <w:tcW w:w="720" w:type="dxa"/>
          </w:tcPr>
          <w:p w14:paraId="018D6FF3" w14:textId="2F76CC98"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2A0C7793" w14:textId="7B93AE12" w:rsidR="006C0121" w:rsidRPr="00410442" w:rsidRDefault="006C0121" w:rsidP="006C0121">
            <w:pPr>
              <w:rPr>
                <w:rFonts w:eastAsia="Times New Roman"/>
                <w:color w:val="000000"/>
                <w:sz w:val="18"/>
                <w:szCs w:val="18"/>
                <w:lang w:val="en-US"/>
              </w:rPr>
            </w:pPr>
            <w:r>
              <w:rPr>
                <w:rFonts w:ascii="Arial" w:hAnsi="Arial" w:cs="Arial"/>
                <w:sz w:val="20"/>
                <w:szCs w:val="20"/>
              </w:rPr>
              <w:t>454.59</w:t>
            </w:r>
          </w:p>
        </w:tc>
        <w:tc>
          <w:tcPr>
            <w:tcW w:w="2875" w:type="dxa"/>
          </w:tcPr>
          <w:p w14:paraId="3B540205" w14:textId="6B89D3FC" w:rsidR="006C0121" w:rsidRPr="00410442" w:rsidRDefault="006C0121" w:rsidP="006C0121">
            <w:pPr>
              <w:rPr>
                <w:rFonts w:eastAsia="Times New Roman"/>
                <w:color w:val="000000"/>
                <w:sz w:val="18"/>
                <w:szCs w:val="18"/>
                <w:lang w:val="en-US"/>
              </w:rPr>
            </w:pPr>
            <w:r>
              <w:rPr>
                <w:rFonts w:ascii="Arial" w:hAnsi="Arial" w:cs="Arial"/>
                <w:sz w:val="20"/>
                <w:szCs w:val="20"/>
              </w:rPr>
              <w:t xml:space="preserve">In NSTR link pair, when an NSTR non-AP STA's TXOP aquisition time is too close to the other link's TBTT at which the Beacon contains critical updates and the non-AP STA shall receive the Beacon, the non-AP STA is not able to end its TXOP since TXOP is set up at the time of transmission. In this case, the non-AP STA may defer its transmission either by considering its </w:t>
            </w:r>
            <w:r>
              <w:rPr>
                <w:rFonts w:ascii="Arial" w:hAnsi="Arial" w:cs="Arial"/>
                <w:sz w:val="20"/>
                <w:szCs w:val="20"/>
              </w:rPr>
              <w:lastRenderedPageBreak/>
              <w:t>EDCAFs' queue is empty or invoking new backoffs until the the reception of the Beacon on the other link.</w:t>
            </w:r>
          </w:p>
        </w:tc>
        <w:tc>
          <w:tcPr>
            <w:tcW w:w="1625" w:type="dxa"/>
          </w:tcPr>
          <w:p w14:paraId="20DE40F7" w14:textId="219656AC"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In order to clarify an NSTR non-AP STA's critical updates, please make the following chages. .</w:t>
            </w:r>
            <w:r>
              <w:rPr>
                <w:rFonts w:ascii="Arial" w:hAnsi="Arial" w:cs="Arial"/>
                <w:sz w:val="20"/>
                <w:szCs w:val="20"/>
              </w:rPr>
              <w:br/>
            </w:r>
            <w:r>
              <w:rPr>
                <w:rFonts w:ascii="Arial" w:hAnsi="Arial" w:cs="Arial"/>
                <w:sz w:val="20"/>
                <w:szCs w:val="20"/>
              </w:rPr>
              <w:br/>
              <w:t xml:space="preserve">If a STA that is affiliated with a non-AP MLD successfully finishes EDCA </w:t>
            </w:r>
            <w:r>
              <w:rPr>
                <w:rFonts w:ascii="Arial" w:hAnsi="Arial" w:cs="Arial"/>
                <w:sz w:val="20"/>
                <w:szCs w:val="20"/>
              </w:rPr>
              <w:lastRenderedPageBreak/>
              <w:t>backoff obtains a TXOP on one link of one of its NSTR link pairs before the TBTT of the other link of the NSTR link pair, then it should perform one of the followings if the other STA affiliated with the same non-AP MLD intends to receive the Beacon frame scheduled at that TBTT on that link.</w:t>
            </w:r>
            <w:r>
              <w:rPr>
                <w:rFonts w:ascii="Arial" w:hAnsi="Arial" w:cs="Arial"/>
                <w:sz w:val="20"/>
                <w:szCs w:val="20"/>
              </w:rPr>
              <w:br/>
              <w:t>1. end its TXOP before the TBTT of the other link</w:t>
            </w:r>
            <w:r>
              <w:rPr>
                <w:rFonts w:ascii="Arial" w:hAnsi="Arial" w:cs="Arial"/>
                <w:sz w:val="20"/>
                <w:szCs w:val="20"/>
              </w:rPr>
              <w:br/>
              <w:t>2. consider EDCAFs' queue is empty if not enough time is remained to end its TXOP before the TBTT</w:t>
            </w:r>
            <w:r>
              <w:rPr>
                <w:rFonts w:ascii="Arial" w:hAnsi="Arial" w:cs="Arial"/>
                <w:sz w:val="20"/>
                <w:szCs w:val="20"/>
              </w:rPr>
              <w:br/>
              <w:t>3. invoke new backoff with QSRC[AC] and CW[AC] unchanged</w:t>
            </w:r>
          </w:p>
        </w:tc>
        <w:tc>
          <w:tcPr>
            <w:tcW w:w="3207" w:type="dxa"/>
          </w:tcPr>
          <w:p w14:paraId="546DE4AD" w14:textId="77777777" w:rsidR="006C0121" w:rsidRDefault="003858EC"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lastRenderedPageBreak/>
              <w:t>R</w:t>
            </w:r>
            <w:r>
              <w:rPr>
                <w:rFonts w:ascii="Calibri" w:eastAsia="宋体" w:hAnsi="Calibri" w:cs="Calibri"/>
                <w:szCs w:val="18"/>
                <w:lang w:val="en-US" w:eastAsia="zh-CN"/>
              </w:rPr>
              <w:t>ejected.</w:t>
            </w:r>
          </w:p>
          <w:p w14:paraId="16EAAE52" w14:textId="77777777" w:rsidR="003858EC" w:rsidRDefault="003858EC" w:rsidP="006C0121">
            <w:pPr>
              <w:autoSpaceDE w:val="0"/>
              <w:autoSpaceDN w:val="0"/>
              <w:adjustRightInd w:val="0"/>
              <w:rPr>
                <w:rFonts w:ascii="Calibri" w:eastAsia="宋体" w:hAnsi="Calibri" w:cs="Calibri"/>
                <w:szCs w:val="18"/>
                <w:lang w:val="en-US" w:eastAsia="zh-CN"/>
              </w:rPr>
            </w:pPr>
          </w:p>
          <w:p w14:paraId="41D8870D" w14:textId="60086FE5" w:rsidR="003858EC" w:rsidRDefault="003858EC"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paragraph</w:t>
            </w:r>
            <w:r w:rsidR="00F63C6B">
              <w:rPr>
                <w:rFonts w:ascii="Calibri" w:eastAsia="宋体" w:hAnsi="Calibri" w:cs="Calibri"/>
                <w:szCs w:val="18"/>
                <w:lang w:val="en-US" w:eastAsia="zh-CN"/>
              </w:rPr>
              <w:t xml:space="preserve"> identified by the commenter</w:t>
            </w:r>
            <w:r>
              <w:rPr>
                <w:rFonts w:ascii="Calibri" w:eastAsia="宋体" w:hAnsi="Calibri" w:cs="Calibri"/>
                <w:szCs w:val="18"/>
                <w:lang w:val="en-US" w:eastAsia="zh-CN"/>
              </w:rPr>
              <w:t xml:space="preserve"> address</w:t>
            </w:r>
            <w:r w:rsidR="00F63C6B">
              <w:rPr>
                <w:rFonts w:ascii="Calibri" w:eastAsia="宋体" w:hAnsi="Calibri" w:cs="Calibri"/>
                <w:szCs w:val="18"/>
                <w:lang w:val="en-US" w:eastAsia="zh-CN"/>
              </w:rPr>
              <w:t>es</w:t>
            </w:r>
            <w:r>
              <w:rPr>
                <w:rFonts w:ascii="Calibri" w:eastAsia="宋体" w:hAnsi="Calibri" w:cs="Calibri"/>
                <w:szCs w:val="18"/>
                <w:lang w:val="en-US" w:eastAsia="zh-CN"/>
              </w:rPr>
              <w:t xml:space="preserve"> the case that a STA affiliated with a non-AP MLD already obtain</w:t>
            </w:r>
            <w:r w:rsidR="00A95F0E">
              <w:rPr>
                <w:rFonts w:ascii="Calibri" w:eastAsia="宋体" w:hAnsi="Calibri" w:cs="Calibri"/>
                <w:szCs w:val="18"/>
                <w:lang w:val="en-US" w:eastAsia="zh-CN"/>
              </w:rPr>
              <w:t>ed</w:t>
            </w:r>
            <w:r>
              <w:rPr>
                <w:rFonts w:ascii="Calibri" w:eastAsia="宋体" w:hAnsi="Calibri" w:cs="Calibri"/>
                <w:szCs w:val="18"/>
                <w:lang w:val="en-US" w:eastAsia="zh-CN"/>
              </w:rPr>
              <w:t xml:space="preserve"> a TXOP. </w:t>
            </w:r>
          </w:p>
          <w:p w14:paraId="6AA0089C" w14:textId="77777777" w:rsidR="003858EC" w:rsidRDefault="003858EC" w:rsidP="006C0121">
            <w:pPr>
              <w:autoSpaceDE w:val="0"/>
              <w:autoSpaceDN w:val="0"/>
              <w:adjustRightInd w:val="0"/>
              <w:rPr>
                <w:rFonts w:ascii="Calibri" w:eastAsia="宋体" w:hAnsi="Calibri" w:cs="Calibri"/>
                <w:szCs w:val="18"/>
                <w:lang w:val="en-US" w:eastAsia="zh-CN"/>
              </w:rPr>
            </w:pPr>
          </w:p>
          <w:p w14:paraId="7573C746" w14:textId="3EB97CAF" w:rsidR="00A95F0E" w:rsidRDefault="003858EC" w:rsidP="00A95F0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What the commenter</w:t>
            </w:r>
            <w:r w:rsidR="00A95F0E">
              <w:rPr>
                <w:rFonts w:ascii="Calibri" w:eastAsia="宋体" w:hAnsi="Calibri" w:cs="Calibri"/>
                <w:szCs w:val="18"/>
                <w:lang w:val="en-US" w:eastAsia="zh-CN"/>
              </w:rPr>
              <w:t xml:space="preserve"> discussing is the case that </w:t>
            </w:r>
            <w:r w:rsidR="00910D7E">
              <w:rPr>
                <w:rFonts w:ascii="Calibri" w:eastAsia="宋体" w:hAnsi="Calibri" w:cs="Calibri"/>
                <w:szCs w:val="18"/>
                <w:lang w:val="en-US" w:eastAsia="zh-CN"/>
              </w:rPr>
              <w:t xml:space="preserve">when </w:t>
            </w:r>
            <w:r w:rsidR="00A95F0E">
              <w:rPr>
                <w:rFonts w:ascii="Calibri" w:eastAsia="宋体" w:hAnsi="Calibri" w:cs="Calibri"/>
                <w:szCs w:val="18"/>
                <w:lang w:val="en-US" w:eastAsia="zh-CN"/>
              </w:rPr>
              <w:t xml:space="preserve">the timepoint backoff counter reaches 0, TBTT </w:t>
            </w:r>
            <w:r w:rsidR="00A95F0E" w:rsidRPr="00A95F0E">
              <w:rPr>
                <w:rFonts w:ascii="Calibri" w:eastAsia="宋体" w:hAnsi="Calibri" w:cs="Calibri"/>
                <w:szCs w:val="18"/>
                <w:lang w:val="en-US" w:eastAsia="zh-CN"/>
              </w:rPr>
              <w:t xml:space="preserve">has arrived or is </w:t>
            </w:r>
            <w:r w:rsidR="00A95F0E" w:rsidRPr="00A95F0E">
              <w:rPr>
                <w:rFonts w:ascii="Calibri" w:eastAsia="宋体" w:hAnsi="Calibri" w:cs="Calibri"/>
                <w:szCs w:val="18"/>
                <w:lang w:val="en-US" w:eastAsia="zh-CN"/>
              </w:rPr>
              <w:lastRenderedPageBreak/>
              <w:t>about to arrive</w:t>
            </w:r>
            <w:r w:rsidR="00A95F0E">
              <w:rPr>
                <w:rFonts w:ascii="Calibri" w:eastAsia="宋体" w:hAnsi="Calibri" w:cs="Calibri"/>
                <w:szCs w:val="18"/>
                <w:lang w:val="en-US" w:eastAsia="zh-CN"/>
              </w:rPr>
              <w:t>. This case is covered by the 3</w:t>
            </w:r>
            <w:r w:rsidR="00A95F0E" w:rsidRPr="00A95F0E">
              <w:rPr>
                <w:rFonts w:ascii="Calibri" w:eastAsia="宋体" w:hAnsi="Calibri" w:cs="Calibri"/>
                <w:szCs w:val="18"/>
                <w:vertAlign w:val="superscript"/>
                <w:lang w:val="en-US" w:eastAsia="zh-CN"/>
              </w:rPr>
              <w:t>rd</w:t>
            </w:r>
            <w:r w:rsidR="00A95F0E">
              <w:rPr>
                <w:rFonts w:ascii="Calibri" w:eastAsia="宋体" w:hAnsi="Calibri" w:cs="Calibri"/>
                <w:szCs w:val="18"/>
                <w:lang w:val="en-US" w:eastAsia="zh-CN"/>
              </w:rPr>
              <w:t xml:space="preserve"> and 4</w:t>
            </w:r>
            <w:r w:rsidR="00A95F0E" w:rsidRPr="00A95F0E">
              <w:rPr>
                <w:rFonts w:ascii="Calibri" w:eastAsia="宋体" w:hAnsi="Calibri" w:cs="Calibri"/>
                <w:szCs w:val="18"/>
                <w:vertAlign w:val="superscript"/>
                <w:lang w:val="en-US" w:eastAsia="zh-CN"/>
              </w:rPr>
              <w:t>th</w:t>
            </w:r>
            <w:r w:rsidR="00A95F0E">
              <w:rPr>
                <w:rFonts w:ascii="Calibri" w:eastAsia="宋体" w:hAnsi="Calibri" w:cs="Calibri"/>
                <w:szCs w:val="18"/>
                <w:lang w:val="en-US" w:eastAsia="zh-CN"/>
              </w:rPr>
              <w:t xml:space="preserve"> paragraphes in 11be draft 2.1. </w:t>
            </w:r>
          </w:p>
          <w:p w14:paraId="17A97C39" w14:textId="77777777" w:rsidR="00A95F0E" w:rsidRDefault="00A95F0E" w:rsidP="00A95F0E">
            <w:pPr>
              <w:autoSpaceDE w:val="0"/>
              <w:autoSpaceDN w:val="0"/>
              <w:adjustRightInd w:val="0"/>
              <w:rPr>
                <w:rFonts w:ascii="Calibri" w:eastAsia="宋体" w:hAnsi="Calibri" w:cs="Calibri"/>
                <w:szCs w:val="18"/>
                <w:lang w:val="en-US" w:eastAsia="zh-CN"/>
              </w:rPr>
            </w:pPr>
          </w:p>
          <w:p w14:paraId="096EF5F0" w14:textId="5CAD21A8" w:rsidR="003858EC" w:rsidRPr="003858EC" w:rsidRDefault="00A95F0E" w:rsidP="00A95F0E">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As a result, no change is needed.</w:t>
            </w:r>
          </w:p>
        </w:tc>
      </w:tr>
      <w:tr w:rsidR="006C0121" w:rsidRPr="006C05B2" w14:paraId="2211E6BE" w14:textId="77777777" w:rsidTr="0062772E">
        <w:trPr>
          <w:trHeight w:val="980"/>
        </w:trPr>
        <w:tc>
          <w:tcPr>
            <w:tcW w:w="837" w:type="dxa"/>
          </w:tcPr>
          <w:p w14:paraId="5154BE58" w14:textId="28E3ADD1"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12659</w:t>
            </w:r>
          </w:p>
        </w:tc>
        <w:tc>
          <w:tcPr>
            <w:tcW w:w="900" w:type="dxa"/>
          </w:tcPr>
          <w:p w14:paraId="3B172431" w14:textId="419005AA" w:rsidR="006C0121" w:rsidRPr="00410442" w:rsidRDefault="006C0121" w:rsidP="006C0121">
            <w:pPr>
              <w:rPr>
                <w:rFonts w:eastAsia="Times New Roman"/>
                <w:color w:val="000000"/>
                <w:sz w:val="18"/>
                <w:szCs w:val="18"/>
                <w:lang w:val="en-US"/>
              </w:rPr>
            </w:pPr>
            <w:r>
              <w:rPr>
                <w:rFonts w:ascii="Arial" w:hAnsi="Arial" w:cs="Arial"/>
                <w:sz w:val="20"/>
                <w:szCs w:val="20"/>
              </w:rPr>
              <w:t>Arik Klein</w:t>
            </w:r>
          </w:p>
        </w:tc>
        <w:tc>
          <w:tcPr>
            <w:tcW w:w="720" w:type="dxa"/>
          </w:tcPr>
          <w:p w14:paraId="01D4322A" w14:textId="1F87BC29"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449517E0" w14:textId="354A22CC" w:rsidR="006C0121" w:rsidRPr="00410442" w:rsidRDefault="006C0121" w:rsidP="006C0121">
            <w:pPr>
              <w:rPr>
                <w:rFonts w:eastAsia="Times New Roman"/>
                <w:color w:val="000000"/>
                <w:sz w:val="18"/>
                <w:szCs w:val="18"/>
                <w:lang w:val="en-US"/>
              </w:rPr>
            </w:pPr>
            <w:r>
              <w:rPr>
                <w:rFonts w:ascii="Arial" w:hAnsi="Arial" w:cs="Arial"/>
                <w:sz w:val="20"/>
                <w:szCs w:val="20"/>
              </w:rPr>
              <w:t>454.52</w:t>
            </w:r>
          </w:p>
        </w:tc>
        <w:tc>
          <w:tcPr>
            <w:tcW w:w="2875" w:type="dxa"/>
          </w:tcPr>
          <w:p w14:paraId="26C1C312" w14:textId="7825C4E5" w:rsidR="006C0121" w:rsidRPr="00410442" w:rsidRDefault="006C0121" w:rsidP="006C0121">
            <w:pPr>
              <w:rPr>
                <w:rFonts w:eastAsia="Times New Roman"/>
                <w:color w:val="000000"/>
                <w:sz w:val="18"/>
                <w:szCs w:val="18"/>
                <w:lang w:val="en-US"/>
              </w:rPr>
            </w:pPr>
            <w:r>
              <w:rPr>
                <w:rFonts w:ascii="Arial" w:hAnsi="Arial" w:cs="Arial"/>
                <w:sz w:val="20"/>
                <w:szCs w:val="20"/>
              </w:rPr>
              <w:t>The AP MLD does not transmit any frame, but only one of its affiliated APs. Please revise the following sentence, as proposed: "An AP MLD should not transmit a frame that solicits ..."</w:t>
            </w:r>
          </w:p>
        </w:tc>
        <w:tc>
          <w:tcPr>
            <w:tcW w:w="1625" w:type="dxa"/>
          </w:tcPr>
          <w:p w14:paraId="72655A16" w14:textId="5BFF8EC2" w:rsidR="006C0121" w:rsidRPr="00410442" w:rsidRDefault="006C0121" w:rsidP="006C0121">
            <w:pPr>
              <w:rPr>
                <w:rFonts w:eastAsia="Times New Roman"/>
                <w:color w:val="000000"/>
                <w:sz w:val="18"/>
                <w:szCs w:val="18"/>
                <w:lang w:val="en-US"/>
              </w:rPr>
            </w:pPr>
            <w:r>
              <w:rPr>
                <w:rFonts w:ascii="Arial" w:hAnsi="Arial" w:cs="Arial"/>
                <w:sz w:val="20"/>
                <w:szCs w:val="20"/>
              </w:rPr>
              <w:t>Please revise the sentence as follows: "An AP affiliated with an AP MLD should not transmit a frame that solicits ..."</w:t>
            </w:r>
          </w:p>
        </w:tc>
        <w:tc>
          <w:tcPr>
            <w:tcW w:w="3207" w:type="dxa"/>
          </w:tcPr>
          <w:p w14:paraId="3AF27870" w14:textId="6DDF1CC7" w:rsidR="008A2306" w:rsidRDefault="008F4A95" w:rsidP="008A2306">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Accepted.</w:t>
            </w:r>
          </w:p>
          <w:p w14:paraId="353DE1F3" w14:textId="77777777" w:rsidR="006C0121" w:rsidRPr="008A2306" w:rsidRDefault="006C0121" w:rsidP="008F4A95">
            <w:pPr>
              <w:autoSpaceDE w:val="0"/>
              <w:autoSpaceDN w:val="0"/>
              <w:adjustRightInd w:val="0"/>
              <w:rPr>
                <w:rFonts w:ascii="Calibri" w:hAnsi="Calibri" w:cs="Calibri"/>
                <w:szCs w:val="18"/>
                <w:lang w:val="en-US" w:eastAsia="zh-CN"/>
              </w:rPr>
            </w:pPr>
          </w:p>
        </w:tc>
      </w:tr>
      <w:tr w:rsidR="006C0121" w:rsidRPr="006C05B2" w14:paraId="1203AF54" w14:textId="77777777" w:rsidTr="0062772E">
        <w:trPr>
          <w:trHeight w:val="980"/>
        </w:trPr>
        <w:tc>
          <w:tcPr>
            <w:tcW w:w="837" w:type="dxa"/>
          </w:tcPr>
          <w:p w14:paraId="23CDDB18" w14:textId="4D362353" w:rsidR="006C0121" w:rsidRPr="00410442" w:rsidRDefault="006C0121" w:rsidP="006C0121">
            <w:pPr>
              <w:rPr>
                <w:rFonts w:eastAsia="Times New Roman"/>
                <w:color w:val="000000"/>
                <w:sz w:val="18"/>
                <w:szCs w:val="18"/>
                <w:lang w:val="en-US"/>
              </w:rPr>
            </w:pPr>
            <w:r>
              <w:rPr>
                <w:rFonts w:ascii="Arial" w:hAnsi="Arial" w:cs="Arial"/>
                <w:sz w:val="20"/>
                <w:szCs w:val="20"/>
              </w:rPr>
              <w:t>13055</w:t>
            </w:r>
          </w:p>
        </w:tc>
        <w:tc>
          <w:tcPr>
            <w:tcW w:w="900" w:type="dxa"/>
          </w:tcPr>
          <w:p w14:paraId="2B5AF9EB" w14:textId="30F5F574" w:rsidR="006C0121" w:rsidRPr="00410442" w:rsidRDefault="006C0121" w:rsidP="006C0121">
            <w:pPr>
              <w:rPr>
                <w:rFonts w:eastAsia="Times New Roman"/>
                <w:color w:val="000000"/>
                <w:sz w:val="18"/>
                <w:szCs w:val="18"/>
                <w:lang w:val="en-US"/>
              </w:rPr>
            </w:pPr>
            <w:r>
              <w:rPr>
                <w:rFonts w:ascii="Arial" w:hAnsi="Arial" w:cs="Arial"/>
                <w:sz w:val="20"/>
                <w:szCs w:val="20"/>
              </w:rPr>
              <w:t>Chittabrata Ghosh</w:t>
            </w:r>
          </w:p>
        </w:tc>
        <w:tc>
          <w:tcPr>
            <w:tcW w:w="720" w:type="dxa"/>
          </w:tcPr>
          <w:p w14:paraId="5C3269D0" w14:textId="76149532"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1512284E" w14:textId="0EAC8E83" w:rsidR="006C0121" w:rsidRPr="00410442" w:rsidRDefault="006C0121" w:rsidP="006C0121">
            <w:pPr>
              <w:rPr>
                <w:rFonts w:eastAsia="Times New Roman"/>
                <w:color w:val="000000"/>
                <w:sz w:val="18"/>
                <w:szCs w:val="18"/>
                <w:lang w:val="en-US"/>
              </w:rPr>
            </w:pPr>
            <w:r>
              <w:rPr>
                <w:rFonts w:ascii="Arial" w:hAnsi="Arial" w:cs="Arial"/>
                <w:sz w:val="20"/>
                <w:szCs w:val="20"/>
              </w:rPr>
              <w:t>454.31</w:t>
            </w:r>
          </w:p>
        </w:tc>
        <w:tc>
          <w:tcPr>
            <w:tcW w:w="2875" w:type="dxa"/>
          </w:tcPr>
          <w:p w14:paraId="74A106B5" w14:textId="0CE3E812" w:rsidR="006C0121" w:rsidRPr="00410442" w:rsidRDefault="006C0121" w:rsidP="006C0121">
            <w:pPr>
              <w:rPr>
                <w:rFonts w:eastAsia="Times New Roman"/>
                <w:color w:val="000000"/>
                <w:sz w:val="18"/>
                <w:szCs w:val="18"/>
                <w:lang w:val="en-US"/>
              </w:rPr>
            </w:pPr>
            <w:r>
              <w:rPr>
                <w:rFonts w:ascii="Arial" w:hAnsi="Arial" w:cs="Arial"/>
                <w:sz w:val="20"/>
                <w:szCs w:val="20"/>
              </w:rPr>
              <w:t>A similar rule as in the quoted text</w:t>
            </w:r>
            <w:r>
              <w:rPr>
                <w:rFonts w:ascii="Arial" w:hAnsi="Arial" w:cs="Arial"/>
                <w:sz w:val="20"/>
                <w:szCs w:val="20"/>
              </w:rPr>
              <w:br/>
              <w:t xml:space="preserve"> "An AP MLD should not transmit a frame that solicits an immediate response to a STA that is affiliated with a </w:t>
            </w:r>
            <w:r>
              <w:rPr>
                <w:rFonts w:ascii="Arial" w:hAnsi="Arial" w:cs="Arial"/>
                <w:sz w:val="20"/>
                <w:szCs w:val="20"/>
              </w:rPr>
              <w:lastRenderedPageBreak/>
              <w:t>non-AP MLD on a link that is a member of one or more NSTR link pairs for that non-AP MLD, if the immediate response is expected to overlap in time with group addressed MPDUs scheduled in another link of any of those NSTR link pairs and the non-AP MLD is expected to be receiving those group addressed MPDUs."</w:t>
            </w:r>
            <w:r>
              <w:rPr>
                <w:rFonts w:ascii="Arial" w:hAnsi="Arial" w:cs="Arial"/>
                <w:sz w:val="20"/>
                <w:szCs w:val="20"/>
              </w:rPr>
              <w:br/>
              <w:t>is needed for an EHT STA that is participating in an r-TWT SP in one link, should not be scheduled an RU/M-RU in a TF by an EHT AP on another link that is a member of one or more NSTR link pairs.</w:t>
            </w:r>
          </w:p>
        </w:tc>
        <w:tc>
          <w:tcPr>
            <w:tcW w:w="1625" w:type="dxa"/>
          </w:tcPr>
          <w:p w14:paraId="608B4DCE" w14:textId="1E4AC206"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Please add specific behavior to consider the scenario in this subclause</w:t>
            </w:r>
          </w:p>
        </w:tc>
        <w:tc>
          <w:tcPr>
            <w:tcW w:w="3207" w:type="dxa"/>
          </w:tcPr>
          <w:p w14:paraId="6A9C13FF" w14:textId="558F260B" w:rsidR="006C0121" w:rsidRDefault="008F4A95"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sidR="00A95F0E">
              <w:rPr>
                <w:rFonts w:ascii="Calibri" w:eastAsia="宋体" w:hAnsi="Calibri" w:cs="Calibri"/>
                <w:szCs w:val="18"/>
                <w:lang w:val="en-US" w:eastAsia="zh-CN"/>
              </w:rPr>
              <w:t>ejected</w:t>
            </w:r>
          </w:p>
          <w:p w14:paraId="00B7FAC7" w14:textId="77777777" w:rsidR="008F4A95" w:rsidRDefault="008F4A95" w:rsidP="006C0121">
            <w:pPr>
              <w:autoSpaceDE w:val="0"/>
              <w:autoSpaceDN w:val="0"/>
              <w:adjustRightInd w:val="0"/>
              <w:rPr>
                <w:rFonts w:ascii="Calibri" w:eastAsia="宋体" w:hAnsi="Calibri" w:cs="Calibri"/>
                <w:szCs w:val="18"/>
                <w:lang w:val="en-US" w:eastAsia="zh-CN"/>
              </w:rPr>
            </w:pPr>
          </w:p>
          <w:p w14:paraId="6FB350C1" w14:textId="6CF10CE7" w:rsidR="00A95F0E" w:rsidRDefault="00A95F0E" w:rsidP="006C012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The comment is rejected for </w:t>
            </w:r>
            <w:r w:rsidR="00910D7E">
              <w:rPr>
                <w:rFonts w:ascii="Calibri" w:eastAsia="宋体" w:hAnsi="Calibri" w:cs="Calibri"/>
                <w:szCs w:val="18"/>
                <w:lang w:val="en-US" w:eastAsia="zh-CN"/>
              </w:rPr>
              <w:t xml:space="preserve">the following  </w:t>
            </w:r>
            <w:r>
              <w:rPr>
                <w:rFonts w:ascii="Calibri" w:eastAsia="宋体" w:hAnsi="Calibri" w:cs="Calibri"/>
                <w:szCs w:val="18"/>
                <w:lang w:val="en-US" w:eastAsia="zh-CN"/>
              </w:rPr>
              <w:t>reasons:</w:t>
            </w:r>
          </w:p>
          <w:p w14:paraId="216FFDD2" w14:textId="052D2689" w:rsidR="00B35F67" w:rsidRDefault="008F4A95" w:rsidP="00B35F67">
            <w:pPr>
              <w:pStyle w:val="ab"/>
              <w:numPr>
                <w:ilvl w:val="0"/>
                <w:numId w:val="7"/>
              </w:numPr>
              <w:autoSpaceDE w:val="0"/>
              <w:autoSpaceDN w:val="0"/>
              <w:adjustRightInd w:val="0"/>
              <w:rPr>
                <w:rFonts w:ascii="Calibri" w:hAnsi="Calibri" w:cs="Calibri"/>
                <w:szCs w:val="18"/>
                <w:lang w:val="en-US" w:eastAsia="zh-CN"/>
              </w:rPr>
            </w:pPr>
            <w:r w:rsidRPr="00A95F0E">
              <w:rPr>
                <w:rFonts w:ascii="Calibri" w:hAnsi="Calibri" w:cs="Calibri"/>
                <w:szCs w:val="18"/>
                <w:lang w:val="en-US" w:eastAsia="zh-CN"/>
              </w:rPr>
              <w:lastRenderedPageBreak/>
              <w:t xml:space="preserve">Transmission of Group addressed MPDUs is prescheduled. While </w:t>
            </w:r>
            <w:r w:rsidR="007440CE">
              <w:rPr>
                <w:rFonts w:ascii="Calibri" w:hAnsi="Calibri" w:cs="Calibri"/>
                <w:szCs w:val="18"/>
                <w:lang w:val="en-US" w:eastAsia="zh-CN"/>
              </w:rPr>
              <w:t>R-</w:t>
            </w:r>
            <w:r w:rsidR="00B35F67">
              <w:rPr>
                <w:rFonts w:ascii="Calibri" w:hAnsi="Calibri" w:cs="Calibri"/>
                <w:szCs w:val="18"/>
                <w:lang w:val="en-US" w:eastAsia="zh-CN"/>
              </w:rPr>
              <w:t xml:space="preserve">TWT is a groupcast TWT, multiple STAs will share an </w:t>
            </w:r>
            <w:r w:rsidR="007440CE">
              <w:rPr>
                <w:rFonts w:ascii="Calibri" w:hAnsi="Calibri" w:cs="Calibri"/>
                <w:szCs w:val="18"/>
                <w:lang w:val="en-US" w:eastAsia="zh-CN"/>
              </w:rPr>
              <w:t xml:space="preserve">R-TWT </w:t>
            </w:r>
            <w:r w:rsidR="00B35F67">
              <w:rPr>
                <w:rFonts w:ascii="Calibri" w:hAnsi="Calibri" w:cs="Calibri"/>
                <w:szCs w:val="18"/>
                <w:lang w:val="en-US" w:eastAsia="zh-CN"/>
              </w:rPr>
              <w:t xml:space="preserve">SP. It is hard to expect the accurate timeslots the STA as an </w:t>
            </w:r>
            <w:r w:rsidR="007440CE">
              <w:rPr>
                <w:rFonts w:ascii="Calibri" w:hAnsi="Calibri" w:cs="Calibri"/>
                <w:szCs w:val="18"/>
                <w:lang w:val="en-US" w:eastAsia="zh-CN"/>
              </w:rPr>
              <w:t>R</w:t>
            </w:r>
            <w:r w:rsidR="00B35F67">
              <w:rPr>
                <w:rFonts w:ascii="Calibri" w:hAnsi="Calibri" w:cs="Calibri"/>
                <w:szCs w:val="18"/>
                <w:lang w:val="en-US" w:eastAsia="zh-CN"/>
              </w:rPr>
              <w:t xml:space="preserve">-TWT member will TX/RX. </w:t>
            </w:r>
          </w:p>
          <w:p w14:paraId="4227DCF1" w14:textId="302C17EF" w:rsidR="008F4A95" w:rsidRPr="00B35F67" w:rsidRDefault="00B35F67" w:rsidP="00B35F67">
            <w:pPr>
              <w:pStyle w:val="ab"/>
              <w:numPr>
                <w:ilvl w:val="0"/>
                <w:numId w:val="7"/>
              </w:numPr>
              <w:autoSpaceDE w:val="0"/>
              <w:autoSpaceDN w:val="0"/>
              <w:adjustRightInd w:val="0"/>
              <w:rPr>
                <w:rFonts w:ascii="Calibri" w:hAnsi="Calibri" w:cs="Calibri"/>
                <w:szCs w:val="18"/>
                <w:lang w:val="en-US" w:eastAsia="zh-CN"/>
              </w:rPr>
            </w:pPr>
            <w:r w:rsidRPr="00B35F67">
              <w:rPr>
                <w:rFonts w:ascii="Calibri" w:hAnsi="Calibri" w:cs="Calibri"/>
                <w:szCs w:val="18"/>
                <w:lang w:val="en-US" w:eastAsia="zh-CN"/>
              </w:rPr>
              <w:t>There</w:t>
            </w:r>
            <w:r w:rsidR="00A95F0E" w:rsidRPr="00B35F67">
              <w:rPr>
                <w:rFonts w:ascii="Calibri" w:hAnsi="Calibri" w:cs="Calibri"/>
                <w:szCs w:val="18"/>
                <w:lang w:val="en-US" w:eastAsia="zh-CN"/>
              </w:rPr>
              <w:t xml:space="preserve"> may also be </w:t>
            </w:r>
            <w:r w:rsidRPr="00B35F67">
              <w:rPr>
                <w:rFonts w:ascii="Calibri" w:hAnsi="Calibri" w:cs="Calibri"/>
                <w:szCs w:val="18"/>
                <w:lang w:val="en-US" w:eastAsia="zh-CN"/>
              </w:rPr>
              <w:t>an</w:t>
            </w:r>
            <w:r w:rsidR="00A95F0E" w:rsidRPr="00B35F67">
              <w:rPr>
                <w:rFonts w:ascii="Calibri" w:hAnsi="Calibri" w:cs="Calibri"/>
                <w:szCs w:val="18"/>
                <w:lang w:val="en-US" w:eastAsia="zh-CN"/>
              </w:rPr>
              <w:t xml:space="preserve"> </w:t>
            </w:r>
            <w:r w:rsidR="007440CE">
              <w:rPr>
                <w:rFonts w:ascii="Calibri" w:hAnsi="Calibri" w:cs="Calibri"/>
                <w:szCs w:val="18"/>
                <w:lang w:val="en-US" w:eastAsia="zh-CN"/>
              </w:rPr>
              <w:t>R-</w:t>
            </w:r>
            <w:r w:rsidR="007440CE" w:rsidRPr="00B35F67">
              <w:rPr>
                <w:rFonts w:ascii="Calibri" w:hAnsi="Calibri" w:cs="Calibri"/>
                <w:szCs w:val="18"/>
                <w:lang w:val="en-US" w:eastAsia="zh-CN"/>
              </w:rPr>
              <w:t xml:space="preserve">TWT </w:t>
            </w:r>
            <w:r w:rsidR="00A95F0E" w:rsidRPr="00B35F67">
              <w:rPr>
                <w:rFonts w:ascii="Calibri" w:hAnsi="Calibri" w:cs="Calibri"/>
                <w:szCs w:val="18"/>
                <w:lang w:val="en-US" w:eastAsia="zh-CN"/>
              </w:rPr>
              <w:t>SP in another link. In this case, the suggested rule doesn’t work.</w:t>
            </w:r>
          </w:p>
          <w:p w14:paraId="5B34C202" w14:textId="3A2564E9" w:rsidR="008F4A95" w:rsidRPr="008F4A95" w:rsidRDefault="00B35F67" w:rsidP="00C70ED9">
            <w:pPr>
              <w:pStyle w:val="ab"/>
              <w:numPr>
                <w:ilvl w:val="0"/>
                <w:numId w:val="7"/>
              </w:num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The low latency traffic may</w:t>
            </w:r>
            <w:r w:rsidR="007440CE">
              <w:rPr>
                <w:rFonts w:ascii="Calibri" w:eastAsia="宋体" w:hAnsi="Calibri" w:cs="Calibri"/>
                <w:szCs w:val="18"/>
                <w:lang w:val="en-US" w:eastAsia="zh-CN"/>
              </w:rPr>
              <w:t xml:space="preserve"> be</w:t>
            </w:r>
            <w:r>
              <w:rPr>
                <w:rFonts w:ascii="Calibri" w:eastAsia="宋体" w:hAnsi="Calibri" w:cs="Calibri"/>
                <w:szCs w:val="18"/>
                <w:lang w:val="en-US" w:eastAsia="zh-CN"/>
              </w:rPr>
              <w:t xml:space="preserve"> mapping on both links</w:t>
            </w:r>
            <w:r w:rsidR="00C70ED9">
              <w:rPr>
                <w:rFonts w:ascii="Calibri" w:eastAsia="宋体" w:hAnsi="Calibri" w:cs="Calibri"/>
                <w:szCs w:val="18"/>
                <w:lang w:val="en-US" w:eastAsia="zh-CN"/>
              </w:rPr>
              <w:t>.</w:t>
            </w:r>
            <w:r>
              <w:rPr>
                <w:rFonts w:ascii="Calibri" w:eastAsia="宋体" w:hAnsi="Calibri" w:cs="Calibri"/>
                <w:szCs w:val="18"/>
                <w:lang w:val="en-US" w:eastAsia="zh-CN"/>
              </w:rPr>
              <w:t xml:space="preserve"> </w:t>
            </w:r>
            <w:r w:rsidR="00C70ED9">
              <w:rPr>
                <w:rFonts w:ascii="Calibri" w:eastAsia="宋体" w:hAnsi="Calibri" w:cs="Calibri"/>
                <w:szCs w:val="18"/>
                <w:lang w:val="en-US" w:eastAsia="zh-CN"/>
              </w:rPr>
              <w:t xml:space="preserve">Of </w:t>
            </w:r>
            <w:r>
              <w:rPr>
                <w:rFonts w:ascii="Calibri" w:eastAsia="宋体" w:hAnsi="Calibri" w:cs="Calibri"/>
                <w:szCs w:val="18"/>
                <w:lang w:val="en-US" w:eastAsia="zh-CN"/>
              </w:rPr>
              <w:t>the scheduled</w:t>
            </w:r>
            <w:r w:rsidR="00CD2F24">
              <w:rPr>
                <w:rFonts w:ascii="Calibri" w:eastAsia="宋体" w:hAnsi="Calibri" w:cs="Calibri"/>
                <w:szCs w:val="18"/>
                <w:lang w:val="en-US" w:eastAsia="zh-CN"/>
              </w:rPr>
              <w:t xml:space="preserve"> MPDU</w:t>
            </w:r>
            <w:r>
              <w:rPr>
                <w:rFonts w:ascii="Calibri" w:eastAsia="宋体" w:hAnsi="Calibri" w:cs="Calibri"/>
                <w:szCs w:val="18"/>
                <w:lang w:val="en-US" w:eastAsia="zh-CN"/>
              </w:rPr>
              <w:t xml:space="preserve"> in another link is disallowed, it may increase the delay.</w:t>
            </w:r>
          </w:p>
        </w:tc>
      </w:tr>
      <w:tr w:rsidR="006C0121" w:rsidRPr="006C05B2" w14:paraId="72B2EDC9" w14:textId="77777777" w:rsidTr="0062772E">
        <w:trPr>
          <w:trHeight w:val="980"/>
        </w:trPr>
        <w:tc>
          <w:tcPr>
            <w:tcW w:w="837" w:type="dxa"/>
          </w:tcPr>
          <w:p w14:paraId="3269F2DF" w14:textId="66D635DC" w:rsidR="006C0121" w:rsidRPr="00410442" w:rsidRDefault="006C0121" w:rsidP="006C0121">
            <w:pPr>
              <w:rPr>
                <w:rFonts w:eastAsia="Times New Roman"/>
                <w:color w:val="000000"/>
                <w:sz w:val="18"/>
                <w:szCs w:val="18"/>
                <w:lang w:val="en-US"/>
              </w:rPr>
            </w:pPr>
            <w:r>
              <w:rPr>
                <w:rFonts w:ascii="Arial" w:hAnsi="Arial" w:cs="Arial"/>
                <w:sz w:val="20"/>
                <w:szCs w:val="20"/>
              </w:rPr>
              <w:lastRenderedPageBreak/>
              <w:t>13056</w:t>
            </w:r>
          </w:p>
        </w:tc>
        <w:tc>
          <w:tcPr>
            <w:tcW w:w="900" w:type="dxa"/>
          </w:tcPr>
          <w:p w14:paraId="2597282F" w14:textId="42DD2724" w:rsidR="006C0121" w:rsidRPr="00410442" w:rsidRDefault="006C0121" w:rsidP="006C0121">
            <w:pPr>
              <w:rPr>
                <w:rFonts w:eastAsia="Times New Roman"/>
                <w:color w:val="000000"/>
                <w:sz w:val="18"/>
                <w:szCs w:val="18"/>
                <w:lang w:val="en-US"/>
              </w:rPr>
            </w:pPr>
            <w:r>
              <w:rPr>
                <w:rFonts w:ascii="Arial" w:hAnsi="Arial" w:cs="Arial"/>
                <w:sz w:val="20"/>
                <w:szCs w:val="20"/>
              </w:rPr>
              <w:t>Chittabrata Ghosh</w:t>
            </w:r>
          </w:p>
        </w:tc>
        <w:tc>
          <w:tcPr>
            <w:tcW w:w="720" w:type="dxa"/>
          </w:tcPr>
          <w:p w14:paraId="32ED5E61" w14:textId="35021E99" w:rsidR="006C0121" w:rsidRPr="00410442" w:rsidRDefault="006C0121" w:rsidP="006C0121">
            <w:pPr>
              <w:rPr>
                <w:rFonts w:eastAsia="Times New Roman"/>
                <w:color w:val="000000"/>
                <w:sz w:val="18"/>
                <w:szCs w:val="18"/>
                <w:lang w:val="en-US"/>
              </w:rPr>
            </w:pPr>
            <w:r>
              <w:rPr>
                <w:rFonts w:ascii="Arial" w:hAnsi="Arial" w:cs="Arial"/>
                <w:sz w:val="20"/>
                <w:szCs w:val="20"/>
              </w:rPr>
              <w:t>35.3.16.4</w:t>
            </w:r>
          </w:p>
        </w:tc>
        <w:tc>
          <w:tcPr>
            <w:tcW w:w="900" w:type="dxa"/>
          </w:tcPr>
          <w:p w14:paraId="574A77C5" w14:textId="2D5C92D3" w:rsidR="006C0121" w:rsidRPr="00410442" w:rsidRDefault="006C0121" w:rsidP="006C0121">
            <w:pPr>
              <w:rPr>
                <w:rFonts w:eastAsia="Times New Roman"/>
                <w:color w:val="000000"/>
                <w:sz w:val="18"/>
                <w:szCs w:val="18"/>
                <w:lang w:val="en-US"/>
              </w:rPr>
            </w:pPr>
            <w:r>
              <w:rPr>
                <w:rFonts w:ascii="Arial" w:hAnsi="Arial" w:cs="Arial"/>
                <w:sz w:val="20"/>
                <w:szCs w:val="20"/>
              </w:rPr>
              <w:t>454.31</w:t>
            </w:r>
          </w:p>
        </w:tc>
        <w:tc>
          <w:tcPr>
            <w:tcW w:w="2875" w:type="dxa"/>
          </w:tcPr>
          <w:p w14:paraId="5EE193CF" w14:textId="537967D1" w:rsidR="006C0121" w:rsidRPr="00410442" w:rsidRDefault="006C0121" w:rsidP="006C0121">
            <w:pPr>
              <w:rPr>
                <w:rFonts w:eastAsia="Times New Roman"/>
                <w:color w:val="000000"/>
                <w:sz w:val="18"/>
                <w:szCs w:val="18"/>
                <w:lang w:val="en-US"/>
              </w:rPr>
            </w:pPr>
            <w:r>
              <w:rPr>
                <w:rFonts w:ascii="Arial" w:hAnsi="Arial" w:cs="Arial"/>
                <w:sz w:val="20"/>
                <w:szCs w:val="20"/>
              </w:rPr>
              <w:t>A similar rule as in quoted text:</w:t>
            </w:r>
            <w:r>
              <w:rPr>
                <w:rFonts w:ascii="Arial" w:hAnsi="Arial" w:cs="Arial"/>
                <w:sz w:val="20"/>
                <w:szCs w:val="20"/>
              </w:rPr>
              <w:br/>
              <w:t>"If a STA that is affiliated with a non-AP MLD successfully obtains a TXOP on one link of one of its NSTR link pairs before the TBTT of the other link of the NSTR link pair, then it should end its TXOP before the TBTT of the other link if it intends to receive Beacon frames on the other link."</w:t>
            </w:r>
            <w:r>
              <w:rPr>
                <w:rFonts w:ascii="Arial" w:hAnsi="Arial" w:cs="Arial"/>
                <w:sz w:val="20"/>
                <w:szCs w:val="20"/>
              </w:rPr>
              <w:br/>
              <w:t>is needed if the obtained TXOP in one link overlaps with  the start time of a restricted TWT SP scheduled on other link</w:t>
            </w:r>
          </w:p>
        </w:tc>
        <w:tc>
          <w:tcPr>
            <w:tcW w:w="1625" w:type="dxa"/>
          </w:tcPr>
          <w:p w14:paraId="0EF064D6" w14:textId="73909B7C" w:rsidR="006C0121" w:rsidRPr="00410442" w:rsidRDefault="006C0121" w:rsidP="006C0121">
            <w:pPr>
              <w:rPr>
                <w:rFonts w:eastAsia="Times New Roman"/>
                <w:color w:val="000000"/>
                <w:sz w:val="18"/>
                <w:szCs w:val="18"/>
                <w:lang w:val="en-US"/>
              </w:rPr>
            </w:pPr>
            <w:r>
              <w:rPr>
                <w:rFonts w:ascii="Arial" w:hAnsi="Arial" w:cs="Arial"/>
                <w:sz w:val="20"/>
                <w:szCs w:val="20"/>
              </w:rPr>
              <w:t>Please add specific behavior to satisy the issue pointed out in the comment</w:t>
            </w:r>
          </w:p>
        </w:tc>
        <w:tc>
          <w:tcPr>
            <w:tcW w:w="3207" w:type="dxa"/>
          </w:tcPr>
          <w:p w14:paraId="59DA4AD0" w14:textId="179E0363" w:rsidR="006C0121" w:rsidRDefault="00CA1944" w:rsidP="006C0121">
            <w:pPr>
              <w:autoSpaceDE w:val="0"/>
              <w:autoSpaceDN w:val="0"/>
              <w:adjustRightInd w:val="0"/>
              <w:rPr>
                <w:rFonts w:ascii="Calibri" w:eastAsia="宋体" w:hAnsi="Calibri" w:cs="Calibri"/>
                <w:szCs w:val="18"/>
                <w:lang w:val="en-US" w:eastAsia="zh-CN"/>
              </w:rPr>
            </w:pPr>
            <w:r>
              <w:rPr>
                <w:rFonts w:ascii="Calibri" w:eastAsia="宋体" w:hAnsi="Calibri" w:cs="Calibri" w:hint="eastAsia"/>
                <w:szCs w:val="18"/>
                <w:lang w:val="en-US" w:eastAsia="zh-CN"/>
              </w:rPr>
              <w:t>R</w:t>
            </w:r>
            <w:r w:rsidR="00B35F67">
              <w:rPr>
                <w:rFonts w:ascii="Calibri" w:eastAsia="宋体" w:hAnsi="Calibri" w:cs="Calibri"/>
                <w:szCs w:val="18"/>
                <w:lang w:val="en-US" w:eastAsia="zh-CN"/>
              </w:rPr>
              <w:t>ejected</w:t>
            </w:r>
          </w:p>
          <w:p w14:paraId="4492EC61" w14:textId="77777777" w:rsidR="00B41B01" w:rsidRDefault="00B41B01" w:rsidP="006C0121">
            <w:pPr>
              <w:autoSpaceDE w:val="0"/>
              <w:autoSpaceDN w:val="0"/>
              <w:adjustRightInd w:val="0"/>
              <w:rPr>
                <w:rFonts w:ascii="Calibri" w:eastAsia="宋体" w:hAnsi="Calibri" w:cs="Calibri"/>
                <w:szCs w:val="18"/>
                <w:lang w:val="en-US" w:eastAsia="zh-CN"/>
              </w:rPr>
            </w:pPr>
          </w:p>
          <w:p w14:paraId="2331F61D" w14:textId="479D0993" w:rsidR="00B41B01" w:rsidRDefault="00B41B01" w:rsidP="00B41B01">
            <w:pPr>
              <w:autoSpaceDE w:val="0"/>
              <w:autoSpaceDN w:val="0"/>
              <w:adjustRightInd w:val="0"/>
              <w:rPr>
                <w:rFonts w:ascii="Calibri" w:eastAsia="宋体" w:hAnsi="Calibri" w:cs="Calibri"/>
                <w:szCs w:val="18"/>
                <w:lang w:val="en-US" w:eastAsia="zh-CN"/>
              </w:rPr>
            </w:pPr>
            <w:r>
              <w:rPr>
                <w:rFonts w:ascii="Calibri" w:eastAsia="宋体" w:hAnsi="Calibri" w:cs="Calibri"/>
                <w:szCs w:val="18"/>
                <w:lang w:val="en-US" w:eastAsia="zh-CN"/>
              </w:rPr>
              <w:t xml:space="preserve">The comment is rejected for </w:t>
            </w:r>
            <w:r w:rsidR="00CD2F24">
              <w:rPr>
                <w:rFonts w:ascii="Calibri" w:eastAsia="宋体" w:hAnsi="Calibri" w:cs="Calibri"/>
                <w:szCs w:val="18"/>
                <w:lang w:val="en-US" w:eastAsia="zh-CN"/>
              </w:rPr>
              <w:t xml:space="preserve">the following </w:t>
            </w:r>
            <w:r>
              <w:rPr>
                <w:rFonts w:ascii="Calibri" w:eastAsia="宋体" w:hAnsi="Calibri" w:cs="Calibri"/>
                <w:szCs w:val="18"/>
                <w:lang w:val="en-US" w:eastAsia="zh-CN"/>
              </w:rPr>
              <w:t>reasons:</w:t>
            </w:r>
          </w:p>
          <w:p w14:paraId="4EBB7E77" w14:textId="65413DD2" w:rsidR="00B41B01" w:rsidRDefault="00B41B01" w:rsidP="00B41B01">
            <w:pPr>
              <w:pStyle w:val="ab"/>
              <w:numPr>
                <w:ilvl w:val="0"/>
                <w:numId w:val="8"/>
              </w:numPr>
              <w:autoSpaceDE w:val="0"/>
              <w:autoSpaceDN w:val="0"/>
              <w:adjustRightInd w:val="0"/>
              <w:rPr>
                <w:rFonts w:ascii="Calibri" w:hAnsi="Calibri" w:cs="Calibri"/>
                <w:szCs w:val="18"/>
                <w:lang w:val="en-US" w:eastAsia="zh-CN"/>
              </w:rPr>
            </w:pPr>
            <w:r>
              <w:rPr>
                <w:rFonts w:ascii="Calibri" w:eastAsia="宋体" w:hAnsi="Calibri" w:cs="Calibri"/>
                <w:szCs w:val="18"/>
                <w:lang w:val="en-US" w:eastAsia="zh-CN"/>
              </w:rPr>
              <w:t>The low latency traffic may</w:t>
            </w:r>
            <w:r w:rsidR="00CD2F24">
              <w:rPr>
                <w:rFonts w:ascii="Calibri" w:eastAsia="宋体" w:hAnsi="Calibri" w:cs="Calibri"/>
                <w:szCs w:val="18"/>
                <w:lang w:val="en-US" w:eastAsia="zh-CN"/>
              </w:rPr>
              <w:t xml:space="preserve"> be </w:t>
            </w:r>
            <w:r>
              <w:rPr>
                <w:rFonts w:ascii="Calibri" w:eastAsia="宋体" w:hAnsi="Calibri" w:cs="Calibri"/>
                <w:szCs w:val="18"/>
                <w:lang w:val="en-US" w:eastAsia="zh-CN"/>
              </w:rPr>
              <w:t>mapping on both links</w:t>
            </w:r>
            <w:r w:rsidR="00CD2F24">
              <w:rPr>
                <w:rFonts w:ascii="Calibri" w:eastAsia="宋体" w:hAnsi="Calibri" w:cs="Calibri"/>
                <w:szCs w:val="18"/>
                <w:lang w:val="en-US" w:eastAsia="zh-CN"/>
              </w:rPr>
              <w:t>.</w:t>
            </w:r>
            <w:r>
              <w:rPr>
                <w:rFonts w:ascii="Calibri" w:eastAsia="宋体" w:hAnsi="Calibri" w:cs="Calibri"/>
                <w:szCs w:val="18"/>
                <w:lang w:val="en-US" w:eastAsia="zh-CN"/>
              </w:rPr>
              <w:t xml:space="preserve"> </w:t>
            </w:r>
            <w:r w:rsidR="00CD2F24">
              <w:rPr>
                <w:rFonts w:ascii="Calibri" w:eastAsia="宋体" w:hAnsi="Calibri" w:cs="Calibri"/>
                <w:szCs w:val="18"/>
                <w:lang w:val="en-US" w:eastAsia="zh-CN"/>
              </w:rPr>
              <w:t xml:space="preserve">The </w:t>
            </w:r>
            <w:r>
              <w:rPr>
                <w:rFonts w:ascii="Calibri" w:eastAsia="宋体" w:hAnsi="Calibri" w:cs="Calibri"/>
                <w:szCs w:val="18"/>
                <w:lang w:val="en-US" w:eastAsia="zh-CN"/>
              </w:rPr>
              <w:t>terminat</w:t>
            </w:r>
            <w:r w:rsidR="00AA7664">
              <w:rPr>
                <w:rFonts w:ascii="Calibri" w:eastAsia="宋体" w:hAnsi="Calibri" w:cs="Calibri"/>
                <w:szCs w:val="18"/>
                <w:lang w:val="en-US" w:eastAsia="zh-CN"/>
              </w:rPr>
              <w:t>ion</w:t>
            </w:r>
            <w:r>
              <w:rPr>
                <w:rFonts w:ascii="Calibri" w:eastAsia="宋体" w:hAnsi="Calibri" w:cs="Calibri"/>
                <w:szCs w:val="18"/>
                <w:lang w:val="en-US" w:eastAsia="zh-CN"/>
              </w:rPr>
              <w:t xml:space="preserve"> of TXOP on another link before rTWT SP of this link may incrase the delay</w:t>
            </w:r>
            <w:r>
              <w:rPr>
                <w:rFonts w:ascii="Calibri" w:hAnsi="Calibri" w:cs="Calibri"/>
                <w:szCs w:val="18"/>
                <w:lang w:val="en-US" w:eastAsia="zh-CN"/>
              </w:rPr>
              <w:t xml:space="preserve">. </w:t>
            </w:r>
          </w:p>
          <w:p w14:paraId="09EF8376" w14:textId="5E6CF5FE" w:rsidR="00B41B01" w:rsidRPr="00B35F67" w:rsidRDefault="00B41B01" w:rsidP="00B41B01">
            <w:pPr>
              <w:pStyle w:val="ab"/>
              <w:numPr>
                <w:ilvl w:val="0"/>
                <w:numId w:val="8"/>
              </w:numPr>
              <w:autoSpaceDE w:val="0"/>
              <w:autoSpaceDN w:val="0"/>
              <w:adjustRightInd w:val="0"/>
              <w:rPr>
                <w:rFonts w:ascii="Calibri" w:hAnsi="Calibri" w:cs="Calibri"/>
                <w:szCs w:val="18"/>
                <w:lang w:val="en-US" w:eastAsia="zh-CN"/>
              </w:rPr>
            </w:pPr>
            <w:r>
              <w:rPr>
                <w:rFonts w:ascii="Calibri" w:hAnsi="Calibri" w:cs="Calibri"/>
                <w:szCs w:val="18"/>
                <w:lang w:val="en-US" w:eastAsia="zh-CN"/>
              </w:rPr>
              <w:t xml:space="preserve">It will add the complexity of </w:t>
            </w:r>
            <w:r w:rsidR="00AA7664">
              <w:rPr>
                <w:rFonts w:ascii="Calibri" w:hAnsi="Calibri" w:cs="Calibri"/>
                <w:szCs w:val="18"/>
                <w:lang w:val="en-US" w:eastAsia="zh-CN"/>
              </w:rPr>
              <w:t>TXOP management</w:t>
            </w:r>
          </w:p>
          <w:p w14:paraId="2675029A" w14:textId="77777777" w:rsidR="00CA1944" w:rsidRPr="00B41B01" w:rsidRDefault="00CA1944" w:rsidP="006C0121">
            <w:pPr>
              <w:autoSpaceDE w:val="0"/>
              <w:autoSpaceDN w:val="0"/>
              <w:adjustRightInd w:val="0"/>
              <w:rPr>
                <w:rFonts w:ascii="Calibri" w:eastAsia="宋体" w:hAnsi="Calibri" w:cs="Calibri"/>
                <w:szCs w:val="18"/>
                <w:lang w:val="en-US" w:eastAsia="zh-CN"/>
              </w:rPr>
            </w:pPr>
          </w:p>
          <w:p w14:paraId="37592A27" w14:textId="23F4BE44" w:rsidR="00CA1944" w:rsidRPr="00CA1944" w:rsidRDefault="00CA1944" w:rsidP="006C0121">
            <w:pPr>
              <w:autoSpaceDE w:val="0"/>
              <w:autoSpaceDN w:val="0"/>
              <w:adjustRightInd w:val="0"/>
              <w:rPr>
                <w:rFonts w:ascii="Calibri" w:eastAsia="宋体" w:hAnsi="Calibri" w:cs="Calibri"/>
                <w:szCs w:val="18"/>
                <w:lang w:val="en-US" w:eastAsia="zh-CN"/>
              </w:rPr>
            </w:pPr>
          </w:p>
        </w:tc>
      </w:tr>
    </w:tbl>
    <w:p w14:paraId="10D832C1" w14:textId="77777777" w:rsidR="00191CD7" w:rsidRDefault="00191CD7" w:rsidP="002B1A82">
      <w:pPr>
        <w:rPr>
          <w:sz w:val="16"/>
        </w:rPr>
      </w:pPr>
    </w:p>
    <w:p w14:paraId="0BDEF8EE" w14:textId="77777777" w:rsidR="00D648C0" w:rsidRDefault="00D648C0" w:rsidP="002B1A82">
      <w:pPr>
        <w:rPr>
          <w:sz w:val="16"/>
        </w:rPr>
      </w:pPr>
    </w:p>
    <w:p w14:paraId="04008A19" w14:textId="77777777" w:rsidR="00D648C0" w:rsidRDefault="00D648C0" w:rsidP="002B1A82">
      <w:pPr>
        <w:rPr>
          <w:sz w:val="16"/>
        </w:rPr>
      </w:pPr>
    </w:p>
    <w:p w14:paraId="23BE8713" w14:textId="77777777" w:rsidR="00D648C0" w:rsidRDefault="00D648C0" w:rsidP="002B1A82">
      <w:pPr>
        <w:rPr>
          <w:sz w:val="16"/>
        </w:rPr>
      </w:pPr>
    </w:p>
    <w:p w14:paraId="5F509AE6" w14:textId="77777777" w:rsidR="00D648C0" w:rsidRPr="005E75F3" w:rsidRDefault="00D648C0" w:rsidP="002B1A82">
      <w:pPr>
        <w:rPr>
          <w:sz w:val="16"/>
        </w:rPr>
      </w:pPr>
    </w:p>
    <w:p w14:paraId="511FDD72" w14:textId="77777777" w:rsidR="00191CD7" w:rsidRDefault="00191CD7" w:rsidP="002B1A82">
      <w:pPr>
        <w:rPr>
          <w:sz w:val="16"/>
        </w:rPr>
      </w:pPr>
    </w:p>
    <w:p w14:paraId="5CA8FE9E" w14:textId="1266A83F" w:rsidR="00CE3B2B" w:rsidRPr="00CE3B2B" w:rsidRDefault="00CE3B2B" w:rsidP="002B1A82">
      <w:pPr>
        <w:rPr>
          <w:b/>
          <w:sz w:val="20"/>
          <w:lang w:eastAsia="zh-CN"/>
        </w:rPr>
      </w:pPr>
      <w:r w:rsidRPr="00CE3B2B">
        <w:rPr>
          <w:rFonts w:hint="eastAsia"/>
          <w:b/>
          <w:sz w:val="20"/>
          <w:lang w:eastAsia="zh-CN"/>
        </w:rPr>
        <w:t>D</w:t>
      </w:r>
      <w:r w:rsidRPr="00CE3B2B">
        <w:rPr>
          <w:b/>
          <w:sz w:val="20"/>
          <w:lang w:eastAsia="zh-CN"/>
        </w:rPr>
        <w:t>iscussion:</w:t>
      </w:r>
    </w:p>
    <w:p w14:paraId="5A3CE7C3" w14:textId="2DECA9D6" w:rsidR="00CE3B2B" w:rsidRDefault="00CE3B2B" w:rsidP="002B1A82">
      <w:pPr>
        <w:rPr>
          <w:sz w:val="16"/>
          <w:lang w:eastAsia="zh-CN"/>
        </w:rPr>
      </w:pPr>
    </w:p>
    <w:p w14:paraId="6FA728FD" w14:textId="7FA18831" w:rsidR="0035551E" w:rsidDel="00AC604B" w:rsidRDefault="0035551E" w:rsidP="0035551E">
      <w:pPr>
        <w:rPr>
          <w:del w:id="24" w:author="Liyunbo" w:date="2021-03-29T09:44:00Z"/>
          <w:rFonts w:ascii="Arial" w:hAnsi="Arial" w:cs="Arial"/>
          <w:b/>
          <w:bCs/>
          <w:color w:val="000000"/>
          <w:sz w:val="20"/>
          <w:lang w:val="en-US" w:eastAsia="zh-CN"/>
        </w:rPr>
      </w:pPr>
    </w:p>
    <w:p w14:paraId="3A13AC6E" w14:textId="5C8AAA71" w:rsidR="00CE3B2B" w:rsidRDefault="00CE3B2B" w:rsidP="002B1A82">
      <w:pPr>
        <w:rPr>
          <w:sz w:val="16"/>
          <w:lang w:eastAsia="zh-CN"/>
        </w:rPr>
      </w:pPr>
    </w:p>
    <w:p w14:paraId="51C59419" w14:textId="77777777" w:rsidR="00516E1B" w:rsidRPr="00DD6F2E" w:rsidRDefault="00516E1B" w:rsidP="002B1A82">
      <w:pPr>
        <w:rPr>
          <w:sz w:val="16"/>
        </w:rPr>
      </w:pPr>
    </w:p>
    <w:p w14:paraId="7AE93BD1" w14:textId="77777777" w:rsidR="00711AE2" w:rsidRPr="00E13124" w:rsidRDefault="00711AE2" w:rsidP="002B1A82">
      <w:pPr>
        <w:rPr>
          <w:sz w:val="16"/>
        </w:rPr>
      </w:pPr>
    </w:p>
    <w:p w14:paraId="5D97E252" w14:textId="77777777" w:rsidR="00AA56F8" w:rsidRPr="00E13124" w:rsidRDefault="00AA56F8" w:rsidP="00913ABF">
      <w:pPr>
        <w:pStyle w:val="ab"/>
        <w:numPr>
          <w:ilvl w:val="0"/>
          <w:numId w:val="2"/>
        </w:numPr>
        <w:rPr>
          <w:b/>
          <w:sz w:val="20"/>
        </w:rPr>
      </w:pPr>
      <w:r w:rsidRPr="00E13124">
        <w:rPr>
          <w:b/>
          <w:sz w:val="20"/>
        </w:rPr>
        <w:t>Introduction</w:t>
      </w:r>
    </w:p>
    <w:p w14:paraId="26D24A72" w14:textId="77777777" w:rsidR="00AA56F8" w:rsidRPr="00E13124" w:rsidRDefault="00AA56F8" w:rsidP="0093524C">
      <w:pPr>
        <w:pStyle w:val="ab"/>
        <w:rPr>
          <w:b/>
          <w:sz w:val="20"/>
        </w:rPr>
      </w:pPr>
    </w:p>
    <w:p w14:paraId="6C7EB36E" w14:textId="77777777" w:rsidR="00AA56F8" w:rsidRPr="00E13124" w:rsidRDefault="00AA56F8" w:rsidP="00AA56F8">
      <w:pPr>
        <w:rPr>
          <w:sz w:val="16"/>
        </w:rPr>
      </w:pPr>
      <w:r w:rsidRPr="00E13124">
        <w:rPr>
          <w:sz w:val="16"/>
        </w:rPr>
        <w:t>Interpretation of a Motion to Adopt</w:t>
      </w:r>
    </w:p>
    <w:p w14:paraId="53B66FC2" w14:textId="77777777" w:rsidR="00AA56F8" w:rsidRPr="00E13124" w:rsidRDefault="00AA56F8" w:rsidP="00AA56F8">
      <w:pPr>
        <w:rPr>
          <w:sz w:val="16"/>
          <w:lang w:eastAsia="ko-KR"/>
        </w:rPr>
      </w:pPr>
    </w:p>
    <w:p w14:paraId="18EA356E" w14:textId="7AE931F5" w:rsidR="00AA56F8" w:rsidRPr="00E13124" w:rsidRDefault="00AA56F8" w:rsidP="00AA56F8">
      <w:pPr>
        <w:rPr>
          <w:sz w:val="16"/>
          <w:lang w:eastAsia="ko-KR"/>
        </w:rPr>
      </w:pPr>
      <w:r w:rsidRPr="00E13124">
        <w:rPr>
          <w:sz w:val="16"/>
          <w:lang w:eastAsia="ko-KR"/>
        </w:rPr>
        <w:t>A motion to approve this submission means that the editing instructions and any changed or added material are actioned in the TG</w:t>
      </w:r>
      <w:r w:rsidR="002955E8">
        <w:rPr>
          <w:sz w:val="16"/>
          <w:lang w:eastAsia="ko-KR"/>
        </w:rPr>
        <w:t>be</w:t>
      </w:r>
      <w:r w:rsidRPr="00E13124">
        <w:rPr>
          <w:sz w:val="16"/>
          <w:lang w:eastAsia="ko-KR"/>
        </w:rPr>
        <w:t xml:space="preserve"> Draft. The introduction </w:t>
      </w:r>
      <w:r w:rsidR="00143077" w:rsidRPr="00E13124">
        <w:rPr>
          <w:sz w:val="16"/>
          <w:lang w:eastAsia="ko-KR"/>
        </w:rPr>
        <w:t>and the explanation of the proposed changes are</w:t>
      </w:r>
      <w:r w:rsidRPr="00E13124">
        <w:rPr>
          <w:sz w:val="16"/>
          <w:lang w:eastAsia="ko-KR"/>
        </w:rPr>
        <w:t xml:space="preserve"> not part of the adopted material.</w:t>
      </w:r>
    </w:p>
    <w:p w14:paraId="6C10692B" w14:textId="77777777" w:rsidR="00AA56F8" w:rsidRPr="00E13124" w:rsidRDefault="00AA56F8" w:rsidP="00AA56F8">
      <w:pPr>
        <w:rPr>
          <w:sz w:val="16"/>
          <w:lang w:eastAsia="ko-KR"/>
        </w:rPr>
      </w:pPr>
    </w:p>
    <w:p w14:paraId="4C9F76E7" w14:textId="5680B8E1" w:rsidR="00AA56F8" w:rsidRPr="00E13124" w:rsidRDefault="00AA56F8" w:rsidP="00AA56F8">
      <w:pPr>
        <w:rPr>
          <w:b/>
          <w:bCs/>
          <w:i/>
          <w:iCs/>
          <w:sz w:val="16"/>
          <w:lang w:eastAsia="ko-KR"/>
        </w:rPr>
      </w:pPr>
      <w:r w:rsidRPr="00E13124">
        <w:rPr>
          <w:b/>
          <w:bCs/>
          <w:i/>
          <w:iCs/>
          <w:sz w:val="16"/>
          <w:lang w:eastAsia="ko-KR"/>
        </w:rPr>
        <w:t>Editing instructions formatted like this are intended to be copied into the TG</w:t>
      </w:r>
      <w:r w:rsidR="002955E8">
        <w:rPr>
          <w:b/>
          <w:bCs/>
          <w:i/>
          <w:iCs/>
          <w:sz w:val="16"/>
          <w:lang w:eastAsia="ko-KR"/>
        </w:rPr>
        <w:t>be</w:t>
      </w:r>
      <w:r w:rsidRPr="00E13124">
        <w:rPr>
          <w:b/>
          <w:bCs/>
          <w:i/>
          <w:iCs/>
          <w:sz w:val="16"/>
          <w:lang w:eastAsia="ko-KR"/>
        </w:rPr>
        <w:t xml:space="preserve"> Draft (i.e. they are instructions to the 802.11 editor on how to merge the text with the baseline documents).</w:t>
      </w:r>
    </w:p>
    <w:p w14:paraId="1CA1657F" w14:textId="77777777" w:rsidR="00AA56F8" w:rsidRPr="00E13124" w:rsidRDefault="00AA56F8" w:rsidP="00AA56F8">
      <w:pPr>
        <w:rPr>
          <w:sz w:val="16"/>
          <w:lang w:eastAsia="ko-KR"/>
        </w:rPr>
      </w:pPr>
    </w:p>
    <w:p w14:paraId="3078F482" w14:textId="07C4C073" w:rsidR="00167DBE" w:rsidRDefault="00167DBE" w:rsidP="0093524C">
      <w:pPr>
        <w:pStyle w:val="ab"/>
        <w:rPr>
          <w:b/>
          <w:sz w:val="20"/>
        </w:rPr>
      </w:pPr>
    </w:p>
    <w:p w14:paraId="4ECC177F" w14:textId="77777777" w:rsidR="00167DBE" w:rsidRPr="00E13124" w:rsidRDefault="00167DBE" w:rsidP="0093524C">
      <w:pPr>
        <w:pStyle w:val="ab"/>
        <w:rPr>
          <w:b/>
          <w:sz w:val="20"/>
        </w:rPr>
      </w:pPr>
    </w:p>
    <w:p w14:paraId="5574800F" w14:textId="77777777" w:rsidR="002D02D7" w:rsidRPr="00E13124" w:rsidRDefault="002D02D7" w:rsidP="00CA0A57">
      <w:pPr>
        <w:rPr>
          <w:sz w:val="16"/>
        </w:rPr>
      </w:pPr>
    </w:p>
    <w:p w14:paraId="7161B4C9" w14:textId="426723D7" w:rsidR="002D02D7" w:rsidRDefault="002D02D7" w:rsidP="003E4ABA">
      <w:pPr>
        <w:pStyle w:val="ab"/>
        <w:numPr>
          <w:ilvl w:val="0"/>
          <w:numId w:val="2"/>
        </w:numPr>
        <w:rPr>
          <w:b/>
          <w:sz w:val="20"/>
        </w:rPr>
      </w:pPr>
      <w:r w:rsidRPr="00E13124">
        <w:rPr>
          <w:b/>
          <w:sz w:val="20"/>
        </w:rPr>
        <w:t xml:space="preserve">Proposed </w:t>
      </w:r>
      <w:r w:rsidR="00BC477F">
        <w:rPr>
          <w:b/>
          <w:sz w:val="20"/>
        </w:rPr>
        <w:t>spec text</w:t>
      </w:r>
    </w:p>
    <w:p w14:paraId="4163F809" w14:textId="77777777" w:rsidR="0032005C" w:rsidRDefault="0032005C" w:rsidP="0032005C">
      <w:pPr>
        <w:rPr>
          <w:ins w:id="25" w:author="Cariou, Laurent" w:date="2021-02-23T19:42:00Z"/>
          <w:bCs/>
          <w:sz w:val="20"/>
        </w:rPr>
      </w:pPr>
    </w:p>
    <w:p w14:paraId="7434908F" w14:textId="40BCA2C1" w:rsidR="0032005C" w:rsidRDefault="0032005C" w:rsidP="0032005C">
      <w:pPr>
        <w:rPr>
          <w:bCs/>
          <w:sz w:val="20"/>
        </w:rPr>
      </w:pPr>
      <w:r w:rsidRPr="0032005C">
        <w:rPr>
          <w:bCs/>
          <w:sz w:val="20"/>
        </w:rPr>
        <w:t xml:space="preserve">The baseline for this text is </w:t>
      </w:r>
      <w:r w:rsidR="00CE3B2B">
        <w:rPr>
          <w:bCs/>
          <w:sz w:val="20"/>
        </w:rPr>
        <w:t>TGbe</w:t>
      </w:r>
      <w:r w:rsidR="00B13D0A">
        <w:rPr>
          <w:bCs/>
          <w:sz w:val="20"/>
        </w:rPr>
        <w:t xml:space="preserve"> D</w:t>
      </w:r>
      <w:r w:rsidR="008E3444">
        <w:rPr>
          <w:bCs/>
          <w:sz w:val="20"/>
        </w:rPr>
        <w:t>2.</w:t>
      </w:r>
      <w:r w:rsidR="00090EC6">
        <w:rPr>
          <w:bCs/>
          <w:sz w:val="20"/>
        </w:rPr>
        <w:t>1</w:t>
      </w:r>
      <w:r w:rsidR="00024269">
        <w:rPr>
          <w:bCs/>
          <w:sz w:val="20"/>
        </w:rPr>
        <w:t xml:space="preserve"> </w:t>
      </w:r>
    </w:p>
    <w:p w14:paraId="469E3B0E" w14:textId="77777777" w:rsidR="00D04E5E" w:rsidRPr="0032005C" w:rsidRDefault="00D04E5E" w:rsidP="0032005C">
      <w:pPr>
        <w:rPr>
          <w:bCs/>
          <w:sz w:val="20"/>
        </w:rPr>
      </w:pPr>
    </w:p>
    <w:p w14:paraId="6D9CD28D" w14:textId="692720B4" w:rsidR="00C81734" w:rsidRDefault="00C81734" w:rsidP="00C81734">
      <w:pPr>
        <w:rPr>
          <w:b/>
          <w:sz w:val="20"/>
        </w:rPr>
      </w:pPr>
      <w:r w:rsidRPr="0037621C">
        <w:rPr>
          <w:rFonts w:ascii="TimesNewRomanPS-BoldItalicMT" w:hAnsi="TimesNewRomanPS-BoldItalicMT" w:cs="TimesNewRomanPS-BoldItalicMT"/>
          <w:b/>
          <w:bCs/>
          <w:i/>
          <w:iCs/>
          <w:sz w:val="20"/>
          <w:highlight w:val="yellow"/>
          <w:lang w:val="en-US"/>
        </w:rPr>
        <w:t xml:space="preserve">TGbe editor: </w:t>
      </w:r>
      <w:r>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Pr>
          <w:rFonts w:ascii="TimesNewRomanPS-BoldItalicMT" w:hAnsi="TimesNewRomanPS-BoldItalicMT" w:cs="TimesNewRomanPS-BoldItalicMT"/>
          <w:b/>
          <w:bCs/>
          <w:i/>
          <w:iCs/>
          <w:sz w:val="20"/>
          <w:highlight w:val="yellow"/>
          <w:lang w:val="en-US"/>
        </w:rPr>
        <w:t>paragraphs in 35.3.16.3(S</w:t>
      </w:r>
      <w:r w:rsidRPr="00C81734">
        <w:rPr>
          <w:rFonts w:ascii="TimesNewRomanPS-BoldItalicMT" w:hAnsi="TimesNewRomanPS-BoldItalicMT" w:cs="TimesNewRomanPS-BoldItalicMT"/>
          <w:b/>
          <w:bCs/>
          <w:i/>
          <w:iCs/>
          <w:sz w:val="20"/>
          <w:highlight w:val="yellow"/>
          <w:lang w:val="en-US"/>
        </w:rPr>
        <w:t>imultaneous transmit and receive (STR) operation</w:t>
      </w:r>
      <w:r>
        <w:rPr>
          <w:rFonts w:ascii="TimesNewRomanPS-BoldItalicMT" w:hAnsi="TimesNewRomanPS-BoldItalicMT" w:cs="TimesNewRomanPS-BoldItalicMT"/>
          <w:b/>
          <w:bCs/>
          <w:i/>
          <w:iCs/>
          <w:sz w:val="20"/>
          <w:highlight w:val="yellow"/>
          <w:lang w:val="en-US"/>
        </w:rPr>
        <w:t>) as follows</w:t>
      </w:r>
      <w:r>
        <w:rPr>
          <w:rFonts w:ascii="TimesNewRomanPS-BoldItalicMT" w:hAnsi="TimesNewRomanPS-BoldItalicMT" w:cs="TimesNewRomanPS-BoldItalicMT"/>
          <w:b/>
          <w:bCs/>
          <w:i/>
          <w:iCs/>
          <w:sz w:val="20"/>
          <w:lang w:val="en-US"/>
        </w:rPr>
        <w:t>:</w:t>
      </w:r>
    </w:p>
    <w:p w14:paraId="4C3D819A" w14:textId="65B1087A" w:rsidR="00A141E0" w:rsidRDefault="00A141E0" w:rsidP="00A141E0">
      <w:pPr>
        <w:rPr>
          <w:b/>
          <w:sz w:val="20"/>
        </w:rPr>
      </w:pPr>
    </w:p>
    <w:p w14:paraId="465C7686" w14:textId="643BC22D" w:rsidR="0076368D" w:rsidRDefault="0076368D" w:rsidP="00A141E0">
      <w:pPr>
        <w:rPr>
          <w:b/>
          <w:sz w:val="20"/>
        </w:rPr>
      </w:pPr>
      <w:r w:rsidRPr="0076368D">
        <w:rPr>
          <w:b/>
          <w:sz w:val="20"/>
        </w:rPr>
        <w:t>35.3.16.3 Simultaneous transmit and receive (STR) operation</w:t>
      </w:r>
    </w:p>
    <w:p w14:paraId="269A6856" w14:textId="77777777" w:rsidR="0076368D" w:rsidRPr="0076368D" w:rsidRDefault="0076368D" w:rsidP="00A141E0">
      <w:pPr>
        <w:rPr>
          <w:b/>
          <w:sz w:val="20"/>
        </w:rPr>
      </w:pPr>
    </w:p>
    <w:p w14:paraId="29F4DA88" w14:textId="74424634" w:rsidR="00C81734" w:rsidRPr="00C81734" w:rsidRDefault="00C81734" w:rsidP="00A141E0">
      <w:pPr>
        <w:rPr>
          <w:b/>
          <w:sz w:val="20"/>
        </w:rPr>
      </w:pPr>
      <w:ins w:id="26" w:author="Liyunbo" w:date="2022-08-02T11:09:00Z">
        <w:r>
          <w:rPr>
            <w:sz w:val="20"/>
          </w:rPr>
          <w:t xml:space="preserve">A pair of links that is not indicated as an NSTR link pair is an STR link pair. </w:t>
        </w:r>
      </w:ins>
      <w:ins w:id="27" w:author="Liyunbo" w:date="2022-08-02T11:10:00Z">
        <w:r>
          <w:rPr>
            <w:sz w:val="20"/>
          </w:rPr>
          <w:t>(#13927)</w:t>
        </w:r>
      </w:ins>
    </w:p>
    <w:p w14:paraId="2A62C38E" w14:textId="77777777" w:rsidR="00C81734" w:rsidRDefault="00C81734" w:rsidP="00A141E0">
      <w:pPr>
        <w:rPr>
          <w:b/>
          <w:sz w:val="20"/>
        </w:rPr>
      </w:pPr>
    </w:p>
    <w:p w14:paraId="7CEF5403" w14:textId="77777777" w:rsidR="00C81734" w:rsidRDefault="00C81734" w:rsidP="00A141E0">
      <w:pPr>
        <w:rPr>
          <w:sz w:val="20"/>
        </w:rPr>
      </w:pPr>
      <w:r>
        <w:rPr>
          <w:sz w:val="20"/>
        </w:rPr>
        <w:t>When a pair of links on which an MLD operates is an STR link pair, a STA that is affiliated with the MLD and that is operating on a link in that STR link pair shall access the WM on that link by following the rules defined in 10.3 (DCF) and 10.23.2 (HCF contention based channel access (EDCA)) regardless of any activity occurring on the other link within that STR link pair, except as specified in 35.3.16.4 (Nonsimultaneous transmit and receive (NSTR) operation).</w:t>
      </w:r>
    </w:p>
    <w:p w14:paraId="6033C9DC" w14:textId="77777777" w:rsidR="00C81734" w:rsidRDefault="00C81734" w:rsidP="00A141E0">
      <w:pPr>
        <w:rPr>
          <w:sz w:val="20"/>
        </w:rPr>
      </w:pPr>
    </w:p>
    <w:p w14:paraId="3DD3EAC4" w14:textId="77777777" w:rsidR="00C81734" w:rsidRDefault="00C81734" w:rsidP="00A141E0">
      <w:pPr>
        <w:rPr>
          <w:sz w:val="20"/>
        </w:rPr>
      </w:pPr>
      <w:r>
        <w:rPr>
          <w:sz w:val="20"/>
        </w:rPr>
        <w:t>All pairs of links where an AP MLD that is not an NSTR mobile AP MLD operates shall be STR link pairs.</w:t>
      </w:r>
    </w:p>
    <w:p w14:paraId="54A393C9" w14:textId="77777777" w:rsidR="00C81734" w:rsidRDefault="00C81734" w:rsidP="00A141E0">
      <w:pPr>
        <w:rPr>
          <w:sz w:val="20"/>
        </w:rPr>
      </w:pPr>
    </w:p>
    <w:p w14:paraId="1D1E7987" w14:textId="748BAC91" w:rsidR="00C81734" w:rsidDel="00C81734" w:rsidRDefault="00C81734" w:rsidP="00A141E0">
      <w:pPr>
        <w:rPr>
          <w:del w:id="28" w:author="Liyunbo" w:date="2022-08-02T11:11:00Z"/>
          <w:sz w:val="20"/>
        </w:rPr>
      </w:pPr>
      <w:del w:id="29" w:author="Liyunbo" w:date="2022-08-02T11:11:00Z">
        <w:r w:rsidDel="00C81734">
          <w:rPr>
            <w:sz w:val="20"/>
          </w:rPr>
          <w:delText>A non-AP MLD shall announce whether each pair of links where the MLD operates is the STR link pair or the NSTR link pair if there exists at least on NSTR link pair as defined in 35.3.16.2 (Multi-link device capability and operation signaling).</w:delText>
        </w:r>
      </w:del>
      <w:ins w:id="30" w:author="Liyunbo" w:date="2022-08-02T11:11:00Z">
        <w:r>
          <w:rPr>
            <w:sz w:val="20"/>
          </w:rPr>
          <w:t xml:space="preserve"> (#13927)</w:t>
        </w:r>
      </w:ins>
    </w:p>
    <w:p w14:paraId="22696B8D" w14:textId="77777777" w:rsidR="00C81734" w:rsidRDefault="00C81734" w:rsidP="00A141E0">
      <w:pPr>
        <w:rPr>
          <w:sz w:val="20"/>
        </w:rPr>
      </w:pPr>
    </w:p>
    <w:p w14:paraId="414FB86B" w14:textId="77777777" w:rsidR="00C81734" w:rsidRPr="00C81734" w:rsidRDefault="00C81734" w:rsidP="00A141E0">
      <w:pPr>
        <w:rPr>
          <w:b/>
          <w:sz w:val="20"/>
        </w:rPr>
      </w:pPr>
    </w:p>
    <w:p w14:paraId="09BC05E7" w14:textId="77777777" w:rsidR="00D04E5E" w:rsidRDefault="00D04E5E" w:rsidP="00A141E0">
      <w:pPr>
        <w:rPr>
          <w:rFonts w:ascii="Arial-BoldMT" w:eastAsia="Arial-BoldMT" w:cs="Arial-BoldMT"/>
          <w:b/>
          <w:bCs/>
          <w:szCs w:val="22"/>
          <w:lang w:val="en-US"/>
        </w:rPr>
      </w:pPr>
    </w:p>
    <w:p w14:paraId="0D3B302F" w14:textId="6C258AF4" w:rsidR="00D04E5E" w:rsidRDefault="00D04E5E" w:rsidP="00A141E0">
      <w:pPr>
        <w:rPr>
          <w:b/>
          <w:sz w:val="20"/>
        </w:rPr>
      </w:pPr>
      <w:r w:rsidRPr="0037621C">
        <w:rPr>
          <w:rFonts w:ascii="TimesNewRomanPS-BoldItalicMT" w:hAnsi="TimesNewRomanPS-BoldItalicMT" w:cs="TimesNewRomanPS-BoldItalicMT"/>
          <w:b/>
          <w:bCs/>
          <w:i/>
          <w:iCs/>
          <w:sz w:val="20"/>
          <w:highlight w:val="yellow"/>
          <w:lang w:val="en-US"/>
        </w:rPr>
        <w:t xml:space="preserve">TGbe editor: </w:t>
      </w:r>
      <w:r w:rsidR="00E1507C">
        <w:rPr>
          <w:rFonts w:ascii="TimesNewRomanPS-BoldItalicMT" w:hAnsi="TimesNewRomanPS-BoldItalicMT" w:cs="TimesNewRomanPS-BoldItalicMT"/>
          <w:b/>
          <w:bCs/>
          <w:i/>
          <w:iCs/>
          <w:sz w:val="20"/>
          <w:highlight w:val="yellow"/>
          <w:lang w:val="en-US"/>
        </w:rPr>
        <w:t>Modify the</w:t>
      </w:r>
      <w:r w:rsidRPr="002A7552">
        <w:rPr>
          <w:rFonts w:ascii="TimesNewRomanPS-BoldItalicMT" w:hAnsi="TimesNewRomanPS-BoldItalicMT" w:cs="TimesNewRomanPS-BoldItalicMT"/>
          <w:b/>
          <w:bCs/>
          <w:i/>
          <w:iCs/>
          <w:sz w:val="20"/>
          <w:highlight w:val="yellow"/>
          <w:lang w:val="en-US"/>
        </w:rPr>
        <w:t xml:space="preserve"> </w:t>
      </w:r>
      <w:r w:rsidR="00191CD7">
        <w:rPr>
          <w:rFonts w:ascii="TimesNewRomanPS-BoldItalicMT" w:hAnsi="TimesNewRomanPS-BoldItalicMT" w:cs="TimesNewRomanPS-BoldItalicMT"/>
          <w:b/>
          <w:bCs/>
          <w:i/>
          <w:iCs/>
          <w:sz w:val="20"/>
          <w:highlight w:val="yellow"/>
          <w:lang w:val="en-US"/>
        </w:rPr>
        <w:t>paragraph</w:t>
      </w:r>
      <w:r w:rsidR="00CE3B2B">
        <w:rPr>
          <w:rFonts w:ascii="TimesNewRomanPS-BoldItalicMT" w:hAnsi="TimesNewRomanPS-BoldItalicMT" w:cs="TimesNewRomanPS-BoldItalicMT"/>
          <w:b/>
          <w:bCs/>
          <w:i/>
          <w:iCs/>
          <w:sz w:val="20"/>
          <w:highlight w:val="yellow"/>
          <w:lang w:val="en-US"/>
        </w:rPr>
        <w:t>s</w:t>
      </w:r>
      <w:r w:rsidR="00E1507C">
        <w:rPr>
          <w:rFonts w:ascii="TimesNewRomanPS-BoldItalicMT" w:hAnsi="TimesNewRomanPS-BoldItalicMT" w:cs="TimesNewRomanPS-BoldItalicMT"/>
          <w:b/>
          <w:bCs/>
          <w:i/>
          <w:iCs/>
          <w:sz w:val="20"/>
          <w:highlight w:val="yellow"/>
          <w:lang w:val="en-US"/>
        </w:rPr>
        <w:t xml:space="preserve"> in </w:t>
      </w:r>
      <w:r w:rsidR="00C81734">
        <w:rPr>
          <w:rFonts w:ascii="TimesNewRomanPS-BoldItalicMT" w:hAnsi="TimesNewRomanPS-BoldItalicMT" w:cs="TimesNewRomanPS-BoldItalicMT"/>
          <w:b/>
          <w:bCs/>
          <w:i/>
          <w:iCs/>
          <w:sz w:val="20"/>
          <w:highlight w:val="yellow"/>
          <w:lang w:val="en-US"/>
        </w:rPr>
        <w:t>35.3.16.4</w:t>
      </w:r>
      <w:r w:rsidR="00E1507C">
        <w:rPr>
          <w:rFonts w:ascii="TimesNewRomanPS-BoldItalicMT" w:hAnsi="TimesNewRomanPS-BoldItalicMT" w:cs="TimesNewRomanPS-BoldItalicMT"/>
          <w:b/>
          <w:bCs/>
          <w:i/>
          <w:iCs/>
          <w:sz w:val="20"/>
          <w:highlight w:val="yellow"/>
          <w:lang w:val="en-US"/>
        </w:rPr>
        <w:t>(</w:t>
      </w:r>
      <w:r w:rsidR="00C81734" w:rsidRPr="00C81734">
        <w:rPr>
          <w:rFonts w:ascii="TimesNewRomanPS-BoldItalicMT" w:hAnsi="TimesNewRomanPS-BoldItalicMT" w:cs="TimesNewRomanPS-BoldItalicMT"/>
          <w:b/>
          <w:bCs/>
          <w:i/>
          <w:iCs/>
          <w:sz w:val="20"/>
          <w:highlight w:val="yellow"/>
          <w:lang w:val="en-US"/>
        </w:rPr>
        <w:t>Nonsimultaneous transmit and receive (NSTR) operation</w:t>
      </w:r>
      <w:r w:rsidR="00E1507C">
        <w:rPr>
          <w:rFonts w:ascii="TimesNewRomanPS-BoldItalicMT" w:hAnsi="TimesNewRomanPS-BoldItalicMT" w:cs="TimesNewRomanPS-BoldItalicMT"/>
          <w:b/>
          <w:bCs/>
          <w:i/>
          <w:iCs/>
          <w:sz w:val="20"/>
          <w:highlight w:val="yellow"/>
          <w:lang w:val="en-US"/>
        </w:rPr>
        <w:t>) as follows</w:t>
      </w:r>
      <w:r w:rsidR="00D83891">
        <w:rPr>
          <w:rFonts w:ascii="TimesNewRomanPS-BoldItalicMT" w:hAnsi="TimesNewRomanPS-BoldItalicMT" w:cs="TimesNewRomanPS-BoldItalicMT"/>
          <w:b/>
          <w:bCs/>
          <w:i/>
          <w:iCs/>
          <w:sz w:val="20"/>
          <w:lang w:val="en-US"/>
        </w:rPr>
        <w:t>:</w:t>
      </w:r>
    </w:p>
    <w:p w14:paraId="528B0E01" w14:textId="77777777" w:rsidR="00D04E5E" w:rsidRPr="00E1507C" w:rsidRDefault="00D04E5E" w:rsidP="00A141E0">
      <w:pPr>
        <w:rPr>
          <w:ins w:id="31" w:author="Liyunbo" w:date="2021-03-19T15:39:00Z"/>
          <w:b/>
          <w:sz w:val="20"/>
        </w:rPr>
      </w:pPr>
    </w:p>
    <w:p w14:paraId="1423A63B" w14:textId="77777777" w:rsidR="008713C8" w:rsidRDefault="008713C8" w:rsidP="00CE3B2B">
      <w:pPr>
        <w:rPr>
          <w:b/>
          <w:bCs/>
          <w:sz w:val="20"/>
        </w:rPr>
      </w:pPr>
      <w:r>
        <w:rPr>
          <w:b/>
          <w:bCs/>
          <w:sz w:val="20"/>
        </w:rPr>
        <w:t>35.3.16.4 Nonsimultaneous transmit and receive (NSTR) operation</w:t>
      </w:r>
    </w:p>
    <w:p w14:paraId="20075473" w14:textId="77777777" w:rsidR="008713C8" w:rsidRDefault="008713C8" w:rsidP="00CE3B2B">
      <w:pPr>
        <w:rPr>
          <w:b/>
          <w:bCs/>
          <w:sz w:val="20"/>
        </w:rPr>
      </w:pPr>
    </w:p>
    <w:p w14:paraId="543F76EC" w14:textId="121CA847" w:rsidR="008713C8" w:rsidRDefault="008713C8" w:rsidP="00CE3B2B">
      <w:pPr>
        <w:rPr>
          <w:sz w:val="20"/>
        </w:rPr>
      </w:pPr>
      <w:r>
        <w:rPr>
          <w:sz w:val="20"/>
        </w:rPr>
        <w:t xml:space="preserve">A pair of links </w:t>
      </w:r>
      <w:del w:id="32" w:author="Liyunbo" w:date="2022-08-02T11:12:00Z">
        <w:r w:rsidDel="00C81734">
          <w:rPr>
            <w:sz w:val="20"/>
          </w:rPr>
          <w:delText xml:space="preserve">that </w:delText>
        </w:r>
      </w:del>
      <w:r>
        <w:rPr>
          <w:sz w:val="20"/>
        </w:rPr>
        <w:t xml:space="preserve">is </w:t>
      </w:r>
      <w:del w:id="33" w:author="Liyunbo" w:date="2022-08-02T11:12:00Z">
        <w:r w:rsidDel="00C81734">
          <w:rPr>
            <w:sz w:val="20"/>
          </w:rPr>
          <w:delText xml:space="preserve">not indicated as </w:delText>
        </w:r>
      </w:del>
      <w:r>
        <w:rPr>
          <w:sz w:val="20"/>
        </w:rPr>
        <w:t xml:space="preserve">an NSTR </w:t>
      </w:r>
      <w:ins w:id="34" w:author="Liyunbo" w:date="2022-08-01T16:08:00Z">
        <w:r w:rsidR="0059083D">
          <w:rPr>
            <w:sz w:val="20"/>
          </w:rPr>
          <w:t xml:space="preserve">link </w:t>
        </w:r>
      </w:ins>
      <w:r>
        <w:rPr>
          <w:sz w:val="20"/>
        </w:rPr>
        <w:t>pair</w:t>
      </w:r>
      <w:del w:id="35" w:author="Liyunbo" w:date="2022-08-02T11:13:00Z">
        <w:r w:rsidDel="00C81734">
          <w:rPr>
            <w:sz w:val="20"/>
          </w:rPr>
          <w:delText xml:space="preserve"> is an STR pair</w:delText>
        </w:r>
      </w:del>
      <w:ins w:id="36" w:author="Liyunbo" w:date="2022-08-02T11:13:00Z">
        <w:r w:rsidR="00C81734">
          <w:rPr>
            <w:sz w:val="20"/>
          </w:rPr>
          <w:t xml:space="preserve"> when the corresponding bit in </w:t>
        </w:r>
      </w:ins>
      <w:ins w:id="37" w:author="Liyunbo" w:date="2022-08-02T11:14:00Z">
        <w:r w:rsidR="00C81734" w:rsidRPr="00C81734">
          <w:rPr>
            <w:sz w:val="20"/>
          </w:rPr>
          <w:t>the NSTR Indication Bitmap subfield of the Basic Multi-Link element</w:t>
        </w:r>
        <w:r w:rsidR="00C81734">
          <w:rPr>
            <w:sz w:val="20"/>
          </w:rPr>
          <w:t xml:space="preserve"> is set to 1</w:t>
        </w:r>
      </w:ins>
      <w:r>
        <w:rPr>
          <w:sz w:val="20"/>
        </w:rPr>
        <w:t>.</w:t>
      </w:r>
      <w:r w:rsidR="002E7141">
        <w:rPr>
          <w:sz w:val="20"/>
        </w:rPr>
        <w:t xml:space="preserve"> </w:t>
      </w:r>
      <w:ins w:id="38" w:author="Liyunbo" w:date="2022-08-02T11:15:00Z">
        <w:r w:rsidR="00C81734">
          <w:rPr>
            <w:sz w:val="20"/>
          </w:rPr>
          <w:t>(#13927</w:t>
        </w:r>
        <w:r w:rsidR="0076368D">
          <w:rPr>
            <w:sz w:val="20"/>
          </w:rPr>
          <w:t>, 13805</w:t>
        </w:r>
        <w:r w:rsidR="00C81734">
          <w:rPr>
            <w:sz w:val="20"/>
          </w:rPr>
          <w:t>)</w:t>
        </w:r>
      </w:ins>
    </w:p>
    <w:p w14:paraId="31B64C8D" w14:textId="77777777" w:rsidR="008713C8" w:rsidRDefault="008713C8" w:rsidP="00CE3B2B">
      <w:pPr>
        <w:rPr>
          <w:sz w:val="20"/>
        </w:rPr>
      </w:pPr>
    </w:p>
    <w:p w14:paraId="39A39DCE" w14:textId="12FCAD4D" w:rsidR="008713C8" w:rsidRDefault="008713C8" w:rsidP="00CE3B2B">
      <w:pPr>
        <w:rPr>
          <w:sz w:val="20"/>
        </w:rPr>
      </w:pPr>
      <w:r>
        <w:rPr>
          <w:sz w:val="20"/>
        </w:rPr>
        <w:t xml:space="preserve">An AP affiliated with an </w:t>
      </w:r>
      <w:ins w:id="39" w:author="Liyunbo" w:date="2022-08-02T11:24:00Z">
        <w:r w:rsidR="0076368D">
          <w:rPr>
            <w:sz w:val="20"/>
          </w:rPr>
          <w:t xml:space="preserve">(#11443) </w:t>
        </w:r>
      </w:ins>
      <w:ins w:id="40" w:author="Liyunbo" w:date="2022-08-02T11:23:00Z">
        <w:r w:rsidR="0076368D">
          <w:rPr>
            <w:sz w:val="20"/>
          </w:rPr>
          <w:t xml:space="preserve">AP </w:t>
        </w:r>
      </w:ins>
      <w:r>
        <w:rPr>
          <w:sz w:val="20"/>
        </w:rPr>
        <w:t xml:space="preserve">MLD that has gained the right to initiate transmission of a frame of an AC on a link through the rules for EDCA backoff in 10.23.2.4 (Obtaining an EDCA TXOP) may choose </w:t>
      </w:r>
      <w:del w:id="41" w:author="Liyunbo" w:date="2022-08-01T17:13:00Z">
        <w:r w:rsidDel="00BC643A">
          <w:rPr>
            <w:sz w:val="20"/>
          </w:rPr>
          <w:delText xml:space="preserve">to </w:delText>
        </w:r>
      </w:del>
      <w:r>
        <w:rPr>
          <w:sz w:val="20"/>
        </w:rPr>
        <w:t>not</w:t>
      </w:r>
      <w:ins w:id="42" w:author="Liyunbo" w:date="2022-08-01T17:13:00Z">
        <w:r w:rsidR="00BC643A">
          <w:rPr>
            <w:sz w:val="20"/>
          </w:rPr>
          <w:t xml:space="preserve"> to (#115</w:t>
        </w:r>
      </w:ins>
      <w:ins w:id="43" w:author="Liyunbo" w:date="2022-08-01T17:14:00Z">
        <w:r w:rsidR="00BC643A">
          <w:rPr>
            <w:sz w:val="20"/>
          </w:rPr>
          <w:t>76</w:t>
        </w:r>
      </w:ins>
      <w:ins w:id="44" w:author="Liyunbo" w:date="2022-08-01T17:13:00Z">
        <w:r w:rsidR="00BC643A">
          <w:rPr>
            <w:sz w:val="20"/>
          </w:rPr>
          <w:t>)</w:t>
        </w:r>
      </w:ins>
      <w:r>
        <w:rPr>
          <w:sz w:val="20"/>
        </w:rPr>
        <w:t xml:space="preserve"> transmit any frame </w:t>
      </w:r>
      <w:del w:id="45" w:author="Liyunbo" w:date="2022-08-01T17:08:00Z">
        <w:r w:rsidDel="006C73B8">
          <w:rPr>
            <w:sz w:val="20"/>
          </w:rPr>
          <w:delText>from the transmission queue for</w:delText>
        </w:r>
      </w:del>
      <w:ins w:id="46" w:author="Liyunbo" w:date="2022-08-01T17:08:00Z">
        <w:r w:rsidR="006C73B8">
          <w:rPr>
            <w:sz w:val="20"/>
          </w:rPr>
          <w:t xml:space="preserve"> corresponding to (#11135)</w:t>
        </w:r>
      </w:ins>
      <w:r>
        <w:rPr>
          <w:sz w:val="20"/>
        </w:rPr>
        <w:t xml:space="preserve"> that AC due to expected </w:t>
      </w:r>
      <w:del w:id="47" w:author="Liyunbo" w:date="2022-08-01T16:04:00Z">
        <w:r w:rsidDel="00DF2F4F">
          <w:rPr>
            <w:sz w:val="20"/>
          </w:rPr>
          <w:delText xml:space="preserve">NSTR based </w:delText>
        </w:r>
      </w:del>
      <w:r>
        <w:rPr>
          <w:sz w:val="20"/>
        </w:rPr>
        <w:t>interference</w:t>
      </w:r>
      <w:ins w:id="48" w:author="Liyunbo" w:date="2022-08-01T16:04:00Z">
        <w:r w:rsidR="00DF2F4F">
          <w:rPr>
            <w:sz w:val="20"/>
          </w:rPr>
          <w:t xml:space="preserve"> ca</w:t>
        </w:r>
      </w:ins>
      <w:ins w:id="49" w:author="Liyunbo" w:date="2022-08-01T16:05:00Z">
        <w:r w:rsidR="00DF2F4F">
          <w:rPr>
            <w:sz w:val="20"/>
          </w:rPr>
          <w:t xml:space="preserve">used by the transmission on another link of </w:t>
        </w:r>
      </w:ins>
      <w:ins w:id="50" w:author="Liyunbo" w:date="2022-08-01T16:09:00Z">
        <w:r w:rsidR="0059083D">
          <w:rPr>
            <w:sz w:val="20"/>
          </w:rPr>
          <w:t>a</w:t>
        </w:r>
      </w:ins>
      <w:ins w:id="51" w:author="Liyunbo" w:date="2022-08-01T16:05:00Z">
        <w:r w:rsidR="00DF2F4F">
          <w:rPr>
            <w:sz w:val="20"/>
          </w:rPr>
          <w:t xml:space="preserve"> NSTR link pair</w:t>
        </w:r>
      </w:ins>
      <w:ins w:id="52" w:author="Liyunbo" w:date="2022-08-01T16:12:00Z">
        <w:r w:rsidR="0059083D">
          <w:rPr>
            <w:sz w:val="20"/>
          </w:rPr>
          <w:t xml:space="preserve"> (#103</w:t>
        </w:r>
      </w:ins>
      <w:ins w:id="53" w:author="Liyunbo" w:date="2022-08-01T16:13:00Z">
        <w:r w:rsidR="0059083D">
          <w:rPr>
            <w:sz w:val="20"/>
          </w:rPr>
          <w:t>58</w:t>
        </w:r>
      </w:ins>
      <w:ins w:id="54" w:author="Liyunbo" w:date="2022-08-01T16:12:00Z">
        <w:r w:rsidR="0059083D">
          <w:rPr>
            <w:sz w:val="20"/>
          </w:rPr>
          <w:t>)</w:t>
        </w:r>
      </w:ins>
      <w:r>
        <w:rPr>
          <w:sz w:val="20"/>
        </w:rPr>
        <w:t xml:space="preserve"> at the intended recipient </w:t>
      </w:r>
      <w:ins w:id="55" w:author="Liyunbo" w:date="2022-08-02T11:26:00Z">
        <w:r w:rsidR="00096BDE">
          <w:rPr>
            <w:sz w:val="20"/>
          </w:rPr>
          <w:t xml:space="preserve">(#11443) non-AP </w:t>
        </w:r>
      </w:ins>
      <w:r>
        <w:rPr>
          <w:sz w:val="20"/>
        </w:rPr>
        <w:t>MLD and lack of availability of an alternative frame</w:t>
      </w:r>
      <w:ins w:id="56" w:author="Liyunbo" w:date="2022-08-01T16:19:00Z">
        <w:r w:rsidR="000E3C83">
          <w:rPr>
            <w:sz w:val="20"/>
          </w:rPr>
          <w:t xml:space="preserve"> </w:t>
        </w:r>
      </w:ins>
      <w:ins w:id="57" w:author="Liyunbo" w:date="2022-08-02T09:19:00Z">
        <w:r w:rsidR="00A43C48">
          <w:rPr>
            <w:sz w:val="20"/>
          </w:rPr>
          <w:t>destined</w:t>
        </w:r>
      </w:ins>
      <w:ins w:id="58" w:author="Liyunbo" w:date="2022-08-01T16:19:00Z">
        <w:r w:rsidR="000E3C83">
          <w:rPr>
            <w:sz w:val="20"/>
          </w:rPr>
          <w:t xml:space="preserve"> to another STA (#10129)</w:t>
        </w:r>
      </w:ins>
      <w:r>
        <w:rPr>
          <w:sz w:val="20"/>
        </w:rPr>
        <w:t xml:space="preserve"> in the queue that would not introduce the opportunity for such interference.</w:t>
      </w:r>
    </w:p>
    <w:p w14:paraId="277E3299" w14:textId="77777777" w:rsidR="008713C8" w:rsidRPr="006C73B8" w:rsidRDefault="008713C8" w:rsidP="00CE3B2B">
      <w:pPr>
        <w:rPr>
          <w:sz w:val="20"/>
        </w:rPr>
      </w:pPr>
    </w:p>
    <w:p w14:paraId="2F67E12A" w14:textId="1475BBAD" w:rsidR="008713C8" w:rsidRDefault="008713C8" w:rsidP="00CE3B2B">
      <w:pPr>
        <w:rPr>
          <w:sz w:val="20"/>
        </w:rPr>
      </w:pPr>
      <w:r>
        <w:rPr>
          <w:sz w:val="20"/>
        </w:rPr>
        <w:t xml:space="preserve">A </w:t>
      </w:r>
      <w:ins w:id="59" w:author="Liyunbo" w:date="2022-08-02T11:25:00Z">
        <w:r w:rsidR="00096BDE">
          <w:rPr>
            <w:sz w:val="20"/>
          </w:rPr>
          <w:t>(#11443)</w:t>
        </w:r>
      </w:ins>
      <w:del w:id="60" w:author="Liyunbo" w:date="2022-08-02T11:25:00Z">
        <w:r w:rsidDel="00096BDE">
          <w:rPr>
            <w:sz w:val="20"/>
          </w:rPr>
          <w:delText xml:space="preserve">non-AP </w:delText>
        </w:r>
      </w:del>
      <w:r>
        <w:rPr>
          <w:sz w:val="20"/>
        </w:rPr>
        <w:t xml:space="preserve">STA </w:t>
      </w:r>
      <w:del w:id="61" w:author="Liyunbo" w:date="2022-08-01T16:01:00Z">
        <w:r w:rsidDel="002157E7">
          <w:rPr>
            <w:sz w:val="20"/>
          </w:rPr>
          <w:delText>)</w:delText>
        </w:r>
      </w:del>
      <w:ins w:id="62" w:author="Liyunbo" w:date="2022-08-01T16:01:00Z">
        <w:r w:rsidR="002157E7">
          <w:rPr>
            <w:sz w:val="20"/>
          </w:rPr>
          <w:t xml:space="preserve"> (#10005) </w:t>
        </w:r>
      </w:ins>
      <w:r>
        <w:rPr>
          <w:sz w:val="20"/>
        </w:rPr>
        <w:t>affiliated with a</w:t>
      </w:r>
      <w:del w:id="63" w:author="Liyunbo" w:date="2022-08-02T11:25:00Z">
        <w:r w:rsidDel="00096BDE">
          <w:rPr>
            <w:sz w:val="20"/>
          </w:rPr>
          <w:delText>n</w:delText>
        </w:r>
      </w:del>
      <w:r>
        <w:rPr>
          <w:sz w:val="20"/>
        </w:rPr>
        <w:t xml:space="preserve"> </w:t>
      </w:r>
      <w:ins w:id="64" w:author="Liyunbo" w:date="2022-08-02T11:25:00Z">
        <w:r w:rsidR="0076368D">
          <w:rPr>
            <w:sz w:val="20"/>
          </w:rPr>
          <w:t xml:space="preserve">(#11443) non-AP </w:t>
        </w:r>
      </w:ins>
      <w:r>
        <w:rPr>
          <w:sz w:val="20"/>
        </w:rPr>
        <w:t xml:space="preserve">MLD that has gained the right to initiate transmission of a frame of an AC on a link through the rules for EDCA backoff in 10.23.2.4 (Obtaining an EDCA TXOP) may choose </w:t>
      </w:r>
      <w:del w:id="65" w:author="Liyunbo" w:date="2022-08-01T17:14:00Z">
        <w:r w:rsidDel="00BC643A">
          <w:rPr>
            <w:sz w:val="20"/>
          </w:rPr>
          <w:delText>to</w:delText>
        </w:r>
      </w:del>
      <w:r>
        <w:rPr>
          <w:sz w:val="20"/>
        </w:rPr>
        <w:t xml:space="preserve"> not </w:t>
      </w:r>
      <w:ins w:id="66" w:author="Liyunbo" w:date="2022-08-01T17:14:00Z">
        <w:r w:rsidR="00BC643A">
          <w:rPr>
            <w:sz w:val="20"/>
          </w:rPr>
          <w:t xml:space="preserve">to (#11576) </w:t>
        </w:r>
      </w:ins>
      <w:r>
        <w:rPr>
          <w:sz w:val="20"/>
        </w:rPr>
        <w:t>transmit any frame corresponding to that AC due to expected</w:t>
      </w:r>
      <w:del w:id="67" w:author="Liyunbo" w:date="2022-08-01T16:18:00Z">
        <w:r w:rsidDel="000E3C83">
          <w:rPr>
            <w:sz w:val="20"/>
          </w:rPr>
          <w:delText xml:space="preserve"> NSTR based</w:delText>
        </w:r>
      </w:del>
      <w:r>
        <w:rPr>
          <w:sz w:val="20"/>
        </w:rPr>
        <w:t xml:space="preserve"> interference</w:t>
      </w:r>
      <w:ins w:id="68" w:author="Liyunbo" w:date="2022-08-01T16:18:00Z">
        <w:r w:rsidR="000E3C83">
          <w:rPr>
            <w:sz w:val="20"/>
          </w:rPr>
          <w:t xml:space="preserve"> caused by the transmission on another link of a NSTR link pair (#10358)</w:t>
        </w:r>
      </w:ins>
      <w:r>
        <w:rPr>
          <w:sz w:val="20"/>
        </w:rPr>
        <w:t xml:space="preserve"> at another STA within the </w:t>
      </w:r>
      <w:ins w:id="69" w:author="Liyunbo" w:date="2022-08-02T11:27:00Z">
        <w:r w:rsidR="00096BDE">
          <w:rPr>
            <w:sz w:val="20"/>
          </w:rPr>
          <w:t xml:space="preserve">(#11443) non-AP </w:t>
        </w:r>
      </w:ins>
      <w:r>
        <w:rPr>
          <w:sz w:val="20"/>
        </w:rPr>
        <w:t>MLD</w:t>
      </w:r>
      <w:del w:id="70" w:author="Liyunbo" w:date="2022-08-01T16:02:00Z">
        <w:r w:rsidDel="00702EBD">
          <w:rPr>
            <w:sz w:val="20"/>
          </w:rPr>
          <w:delText xml:space="preserve"> and lack of availability of an alternative frame in the queue that would not introduce the opportunity for such interference</w:delText>
        </w:r>
      </w:del>
      <w:r>
        <w:rPr>
          <w:sz w:val="20"/>
        </w:rPr>
        <w:t>.</w:t>
      </w:r>
      <w:ins w:id="71" w:author="Liyunbo" w:date="2022-08-01T16:02:00Z">
        <w:r w:rsidR="00702EBD">
          <w:rPr>
            <w:sz w:val="20"/>
          </w:rPr>
          <w:t xml:space="preserve"> (#10091)</w:t>
        </w:r>
      </w:ins>
    </w:p>
    <w:p w14:paraId="0D921466" w14:textId="77777777" w:rsidR="008713C8" w:rsidRDefault="008713C8" w:rsidP="00CE3B2B">
      <w:pPr>
        <w:rPr>
          <w:sz w:val="20"/>
        </w:rPr>
      </w:pPr>
    </w:p>
    <w:p w14:paraId="382556B6" w14:textId="31EC5A73" w:rsidR="008713C8" w:rsidRDefault="008713C8" w:rsidP="00CE3B2B">
      <w:pPr>
        <w:rPr>
          <w:sz w:val="20"/>
        </w:rPr>
      </w:pPr>
      <w:r>
        <w:rPr>
          <w:sz w:val="20"/>
        </w:rPr>
        <w:lastRenderedPageBreak/>
        <w:t>An AP or non-AP STA</w:t>
      </w:r>
      <w:ins w:id="72" w:author="Liyunbo" w:date="2022-08-02T14:14:00Z">
        <w:r w:rsidR="00DC3B25">
          <w:rPr>
            <w:sz w:val="20"/>
          </w:rPr>
          <w:t xml:space="preserve"> affiliated with</w:t>
        </w:r>
      </w:ins>
      <w:ins w:id="73" w:author="Liyunbo" w:date="2022-08-02T14:15:00Z">
        <w:r w:rsidR="00DC3B25">
          <w:rPr>
            <w:sz w:val="20"/>
          </w:rPr>
          <w:t xml:space="preserve"> an MLD (#12273)</w:t>
        </w:r>
      </w:ins>
      <w:r>
        <w:rPr>
          <w:sz w:val="20"/>
        </w:rPr>
        <w:t xml:space="preserve"> that has gained the right to initiate transmission of a frame as described in 10.23.2.4 (Obtaining an EDCA TXOP) for an AC but does not transmit any frame corresponding to that AC for the reasons stated above may:</w:t>
      </w:r>
    </w:p>
    <w:p w14:paraId="3A9B0F4B" w14:textId="516A2E83" w:rsidR="008713C8" w:rsidRPr="008713C8" w:rsidRDefault="008713C8" w:rsidP="008713C8">
      <w:pPr>
        <w:pStyle w:val="ab"/>
        <w:numPr>
          <w:ilvl w:val="0"/>
          <w:numId w:val="6"/>
        </w:numPr>
        <w:rPr>
          <w:sz w:val="20"/>
        </w:rPr>
      </w:pPr>
      <w:r w:rsidRPr="008713C8">
        <w:rPr>
          <w:sz w:val="20"/>
        </w:rPr>
        <w:t>invoke a backoff for the EDCAF associated with that AC as allowed per item h) of 10.23.2.2 (EDCA backoff procedure)</w:t>
      </w:r>
    </w:p>
    <w:p w14:paraId="32ADBAF4" w14:textId="7B6AD0ED" w:rsidR="008713C8" w:rsidRPr="008713C8" w:rsidRDefault="008713C8" w:rsidP="008713C8">
      <w:pPr>
        <w:pStyle w:val="ab"/>
        <w:numPr>
          <w:ilvl w:val="0"/>
          <w:numId w:val="6"/>
        </w:numPr>
        <w:rPr>
          <w:sz w:val="20"/>
        </w:rPr>
      </w:pPr>
      <w:r w:rsidRPr="008713C8">
        <w:rPr>
          <w:sz w:val="20"/>
        </w:rPr>
        <w:t xml:space="preserve">consider the transmit queue for that AC as empty until any frame exists in the queue which if transmitted, the transmitter determines, will not cause an unacceptable level of </w:t>
      </w:r>
      <w:del w:id="74" w:author="Liyunbo" w:date="2022-08-01T16:34:00Z">
        <w:r w:rsidRPr="008713C8" w:rsidDel="00C0016B">
          <w:rPr>
            <w:sz w:val="20"/>
          </w:rPr>
          <w:delText xml:space="preserve">NSTR </w:delText>
        </w:r>
      </w:del>
      <w:r w:rsidRPr="008713C8">
        <w:rPr>
          <w:sz w:val="20"/>
        </w:rPr>
        <w:t>interference</w:t>
      </w:r>
      <w:ins w:id="75" w:author="Liyunbo" w:date="2022-08-01T16:34:00Z">
        <w:r w:rsidR="00C0016B">
          <w:rPr>
            <w:sz w:val="20"/>
          </w:rPr>
          <w:t xml:space="preserve"> on another link of a NSTR link pair</w:t>
        </w:r>
      </w:ins>
      <w:ins w:id="76" w:author="Liyunbo" w:date="2022-08-01T16:35:00Z">
        <w:r w:rsidR="003D30C2">
          <w:rPr>
            <w:sz w:val="20"/>
          </w:rPr>
          <w:t xml:space="preserve"> (#10506)</w:t>
        </w:r>
      </w:ins>
      <w:r w:rsidRPr="008713C8">
        <w:rPr>
          <w:sz w:val="20"/>
        </w:rPr>
        <w:t xml:space="preserve">, at which time the queue is considered to have become nonempty and backoff is invoked per the procedure described in item a) of 10.23.2.2 (EDCA backoff procedure) regardless of whether </w:t>
      </w:r>
      <w:ins w:id="77" w:author="Liyunbo" w:date="2022-08-02T09:15:00Z">
        <w:r w:rsidR="003543C4">
          <w:rPr>
            <w:sz w:val="20"/>
          </w:rPr>
          <w:t>(#12327)</w:t>
        </w:r>
      </w:ins>
      <w:del w:id="78" w:author="Liyunbo" w:date="2022-08-02T09:15:00Z">
        <w:r w:rsidRPr="008713C8" w:rsidDel="003543C4">
          <w:rPr>
            <w:sz w:val="20"/>
          </w:rPr>
          <w:delText xml:space="preserve">if </w:delText>
        </w:r>
      </w:del>
      <w:r w:rsidRPr="008713C8">
        <w:rPr>
          <w:sz w:val="20"/>
        </w:rPr>
        <w:t>the medium is busy or not.</w:t>
      </w:r>
    </w:p>
    <w:p w14:paraId="228B0340" w14:textId="77777777" w:rsidR="008713C8" w:rsidRDefault="008713C8" w:rsidP="00CE3B2B">
      <w:pPr>
        <w:rPr>
          <w:ins w:id="79" w:author="Liyunbo" w:date="2022-08-02T15:36:00Z"/>
          <w:sz w:val="20"/>
        </w:rPr>
      </w:pPr>
    </w:p>
    <w:p w14:paraId="54106A55" w14:textId="3831B0F7" w:rsidR="00D70BED" w:rsidRDefault="00D70BED" w:rsidP="00CE3B2B">
      <w:pPr>
        <w:rPr>
          <w:ins w:id="80" w:author="Liyunbo" w:date="2022-08-02T15:42:00Z"/>
          <w:sz w:val="18"/>
          <w:szCs w:val="18"/>
        </w:rPr>
      </w:pPr>
      <w:ins w:id="81" w:author="Liyunbo" w:date="2022-08-02T15:36:00Z">
        <w:r w:rsidRPr="0002773F">
          <w:rPr>
            <w:rFonts w:hint="eastAsia"/>
            <w:sz w:val="18"/>
            <w:szCs w:val="18"/>
          </w:rPr>
          <w:t>N</w:t>
        </w:r>
        <w:r w:rsidRPr="0002773F">
          <w:rPr>
            <w:sz w:val="18"/>
            <w:szCs w:val="18"/>
          </w:rPr>
          <w:t xml:space="preserve">OTE 1 </w:t>
        </w:r>
        <w:r>
          <w:rPr>
            <w:sz w:val="18"/>
            <w:szCs w:val="18"/>
          </w:rPr>
          <w:t xml:space="preserve">— </w:t>
        </w:r>
      </w:ins>
      <w:ins w:id="82" w:author="Liyunbo" w:date="2022-08-02T15:37:00Z">
        <w:r>
          <w:rPr>
            <w:sz w:val="18"/>
            <w:szCs w:val="18"/>
          </w:rPr>
          <w:t xml:space="preserve">For </w:t>
        </w:r>
      </w:ins>
      <w:ins w:id="83" w:author="Liyunbo" w:date="2022-08-02T15:42:00Z">
        <w:r w:rsidR="0002773F">
          <w:rPr>
            <w:sz w:val="18"/>
            <w:szCs w:val="18"/>
          </w:rPr>
          <w:t xml:space="preserve">an </w:t>
        </w:r>
      </w:ins>
      <w:ins w:id="84" w:author="Liyunbo" w:date="2022-08-02T15:37:00Z">
        <w:r>
          <w:rPr>
            <w:sz w:val="18"/>
            <w:szCs w:val="18"/>
          </w:rPr>
          <w:t>AP, the transmit queue</w:t>
        </w:r>
      </w:ins>
      <w:ins w:id="85" w:author="Liyunbo" w:date="2022-08-02T15:47:00Z">
        <w:r w:rsidR="0002773F">
          <w:rPr>
            <w:sz w:val="18"/>
            <w:szCs w:val="18"/>
          </w:rPr>
          <w:t xml:space="preserve"> might</w:t>
        </w:r>
      </w:ins>
      <w:ins w:id="86" w:author="Liyunbo" w:date="2022-08-02T15:38:00Z">
        <w:r>
          <w:rPr>
            <w:sz w:val="18"/>
            <w:szCs w:val="18"/>
          </w:rPr>
          <w:t xml:space="preserve"> </w:t>
        </w:r>
      </w:ins>
      <w:ins w:id="87" w:author="Liyunbo" w:date="2022-08-02T15:37:00Z">
        <w:r>
          <w:rPr>
            <w:sz w:val="18"/>
            <w:szCs w:val="18"/>
          </w:rPr>
          <w:t xml:space="preserve">become nonempty </w:t>
        </w:r>
      </w:ins>
      <w:ins w:id="88" w:author="Liyunbo" w:date="2022-08-02T15:38:00Z">
        <w:r>
          <w:rPr>
            <w:sz w:val="18"/>
            <w:szCs w:val="18"/>
          </w:rPr>
          <w:t xml:space="preserve">when a new frame destined to another STA arrives, or </w:t>
        </w:r>
      </w:ins>
      <w:ins w:id="89" w:author="Liyunbo" w:date="2022-08-02T15:42:00Z">
        <w:r w:rsidR="0002773F">
          <w:rPr>
            <w:sz w:val="18"/>
            <w:szCs w:val="18"/>
          </w:rPr>
          <w:t xml:space="preserve">when </w:t>
        </w:r>
      </w:ins>
      <w:ins w:id="90" w:author="Liyunbo" w:date="2022-08-02T15:40:00Z">
        <w:r w:rsidR="0002773F">
          <w:rPr>
            <w:sz w:val="18"/>
            <w:szCs w:val="18"/>
          </w:rPr>
          <w:t xml:space="preserve">the uplink reception of a PPDU </w:t>
        </w:r>
      </w:ins>
      <w:ins w:id="91" w:author="Liyunbo" w:date="2022-08-02T15:41:00Z">
        <w:r w:rsidR="0002773F">
          <w:rPr>
            <w:sz w:val="18"/>
            <w:szCs w:val="18"/>
          </w:rPr>
          <w:t xml:space="preserve">from a non-AP STA </w:t>
        </w:r>
      </w:ins>
      <w:ins w:id="92" w:author="Liyunbo" w:date="2022-08-02T15:40:00Z">
        <w:r w:rsidR="0002773F">
          <w:rPr>
            <w:sz w:val="18"/>
            <w:szCs w:val="18"/>
          </w:rPr>
          <w:t>on another link</w:t>
        </w:r>
      </w:ins>
      <w:ins w:id="93" w:author="Liyunbo" w:date="2022-08-02T15:41:00Z">
        <w:r w:rsidR="0002773F">
          <w:rPr>
            <w:sz w:val="18"/>
            <w:szCs w:val="18"/>
          </w:rPr>
          <w:t xml:space="preserve"> of the NSTR link pair</w:t>
        </w:r>
      </w:ins>
      <w:ins w:id="94" w:author="Liyunbo" w:date="2022-08-04T08:31:00Z">
        <w:r w:rsidR="00753923">
          <w:rPr>
            <w:sz w:val="18"/>
            <w:szCs w:val="18"/>
          </w:rPr>
          <w:t xml:space="preserve"> is complete</w:t>
        </w:r>
      </w:ins>
      <w:ins w:id="95" w:author="Liyunbo" w:date="2022-08-02T15:40:00Z">
        <w:r w:rsidR="0002773F">
          <w:rPr>
            <w:sz w:val="18"/>
            <w:szCs w:val="18"/>
          </w:rPr>
          <w:t>.</w:t>
        </w:r>
      </w:ins>
      <w:ins w:id="96" w:author="Liyunbo" w:date="2022-08-02T15:44:00Z">
        <w:r w:rsidR="0002773F">
          <w:rPr>
            <w:sz w:val="18"/>
            <w:szCs w:val="18"/>
          </w:rPr>
          <w:t xml:space="preserve"> (#10</w:t>
        </w:r>
      </w:ins>
      <w:ins w:id="97" w:author="Liyunbo" w:date="2022-08-02T15:45:00Z">
        <w:r w:rsidR="0002773F">
          <w:rPr>
            <w:sz w:val="18"/>
            <w:szCs w:val="18"/>
          </w:rPr>
          <w:t>505</w:t>
        </w:r>
      </w:ins>
      <w:ins w:id="98" w:author="Liyunbo" w:date="2022-08-02T15:44:00Z">
        <w:r w:rsidR="0002773F">
          <w:rPr>
            <w:sz w:val="18"/>
            <w:szCs w:val="18"/>
          </w:rPr>
          <w:t>)</w:t>
        </w:r>
      </w:ins>
    </w:p>
    <w:p w14:paraId="60579288" w14:textId="77777777" w:rsidR="0002773F" w:rsidRPr="0002773F" w:rsidRDefault="0002773F" w:rsidP="00CE3B2B">
      <w:pPr>
        <w:rPr>
          <w:sz w:val="20"/>
          <w:lang w:eastAsia="zh-CN"/>
        </w:rPr>
      </w:pPr>
    </w:p>
    <w:p w14:paraId="2177BAAB" w14:textId="4C974082" w:rsidR="0002773F" w:rsidRDefault="0002773F" w:rsidP="0002773F">
      <w:pPr>
        <w:rPr>
          <w:ins w:id="99" w:author="Liyunbo" w:date="2022-08-02T15:42:00Z"/>
          <w:sz w:val="20"/>
          <w:lang w:eastAsia="zh-CN"/>
        </w:rPr>
      </w:pPr>
      <w:ins w:id="100" w:author="Liyunbo" w:date="2022-08-02T15:42:00Z">
        <w:r w:rsidRPr="0002773F">
          <w:rPr>
            <w:rFonts w:hint="eastAsia"/>
            <w:sz w:val="18"/>
            <w:szCs w:val="18"/>
          </w:rPr>
          <w:t>N</w:t>
        </w:r>
        <w:r w:rsidRPr="0002773F">
          <w:rPr>
            <w:sz w:val="18"/>
            <w:szCs w:val="18"/>
          </w:rPr>
          <w:t xml:space="preserve">OTE </w:t>
        </w:r>
        <w:r>
          <w:rPr>
            <w:sz w:val="18"/>
            <w:szCs w:val="18"/>
          </w:rPr>
          <w:t>2</w:t>
        </w:r>
        <w:r w:rsidRPr="0002773F">
          <w:rPr>
            <w:sz w:val="18"/>
            <w:szCs w:val="18"/>
          </w:rPr>
          <w:t xml:space="preserve"> </w:t>
        </w:r>
        <w:r>
          <w:rPr>
            <w:sz w:val="18"/>
            <w:szCs w:val="18"/>
          </w:rPr>
          <w:t xml:space="preserve">—For a non-AP </w:t>
        </w:r>
      </w:ins>
      <w:ins w:id="101" w:author="Liyunbo" w:date="2022-08-02T15:43:00Z">
        <w:r>
          <w:rPr>
            <w:sz w:val="18"/>
            <w:szCs w:val="18"/>
          </w:rPr>
          <w:t>STA</w:t>
        </w:r>
      </w:ins>
      <w:ins w:id="102" w:author="Liyunbo" w:date="2022-08-02T15:42:00Z">
        <w:r>
          <w:rPr>
            <w:sz w:val="18"/>
            <w:szCs w:val="18"/>
          </w:rPr>
          <w:t xml:space="preserve">, the transmit queue </w:t>
        </w:r>
      </w:ins>
      <w:ins w:id="103" w:author="Liyunbo" w:date="2022-08-02T15:47:00Z">
        <w:r>
          <w:rPr>
            <w:sz w:val="18"/>
            <w:szCs w:val="18"/>
          </w:rPr>
          <w:t>might</w:t>
        </w:r>
      </w:ins>
      <w:ins w:id="104" w:author="Liyunbo" w:date="2022-08-02T15:42:00Z">
        <w:r>
          <w:rPr>
            <w:sz w:val="18"/>
            <w:szCs w:val="18"/>
          </w:rPr>
          <w:t xml:space="preserve"> become nonempty when the </w:t>
        </w:r>
      </w:ins>
      <w:ins w:id="105" w:author="Liyunbo" w:date="2022-08-02T15:44:00Z">
        <w:r>
          <w:rPr>
            <w:sz w:val="18"/>
            <w:szCs w:val="18"/>
          </w:rPr>
          <w:t>down</w:t>
        </w:r>
      </w:ins>
      <w:ins w:id="106" w:author="Liyunbo" w:date="2022-08-02T15:42:00Z">
        <w:r>
          <w:rPr>
            <w:sz w:val="18"/>
            <w:szCs w:val="18"/>
          </w:rPr>
          <w:t xml:space="preserve">link reception of a PPDU from </w:t>
        </w:r>
      </w:ins>
      <w:ins w:id="107" w:author="Liyunbo" w:date="2022-08-02T15:44:00Z">
        <w:r>
          <w:rPr>
            <w:sz w:val="18"/>
            <w:szCs w:val="18"/>
          </w:rPr>
          <w:t xml:space="preserve">associated </w:t>
        </w:r>
      </w:ins>
      <w:ins w:id="108" w:author="Liyunbo" w:date="2022-08-02T15:42:00Z">
        <w:r>
          <w:rPr>
            <w:sz w:val="18"/>
            <w:szCs w:val="18"/>
          </w:rPr>
          <w:t xml:space="preserve">AP on another link of the NSTR link pair </w:t>
        </w:r>
      </w:ins>
      <w:ins w:id="109" w:author="Liyunbo" w:date="2022-08-04T08:31:00Z">
        <w:r w:rsidR="00753923">
          <w:rPr>
            <w:sz w:val="18"/>
            <w:szCs w:val="18"/>
          </w:rPr>
          <w:t>is complete</w:t>
        </w:r>
      </w:ins>
      <w:ins w:id="110" w:author="Liyunbo" w:date="2022-08-02T15:42:00Z">
        <w:r>
          <w:rPr>
            <w:sz w:val="18"/>
            <w:szCs w:val="18"/>
          </w:rPr>
          <w:t>.</w:t>
        </w:r>
      </w:ins>
      <w:ins w:id="111" w:author="Liyunbo" w:date="2022-08-02T15:45:00Z">
        <w:r w:rsidRPr="0002773F">
          <w:rPr>
            <w:sz w:val="18"/>
            <w:szCs w:val="18"/>
          </w:rPr>
          <w:t xml:space="preserve"> </w:t>
        </w:r>
        <w:r>
          <w:rPr>
            <w:sz w:val="18"/>
            <w:szCs w:val="18"/>
          </w:rPr>
          <w:t>(#10505)</w:t>
        </w:r>
      </w:ins>
    </w:p>
    <w:p w14:paraId="443583DC" w14:textId="77777777" w:rsidR="00D70BED" w:rsidRPr="0002773F" w:rsidRDefault="00D70BED" w:rsidP="00CE3B2B">
      <w:pPr>
        <w:rPr>
          <w:sz w:val="20"/>
        </w:rPr>
      </w:pPr>
    </w:p>
    <w:p w14:paraId="4A0861CD" w14:textId="26E84F40" w:rsidR="008713C8" w:rsidRDefault="008713C8" w:rsidP="00CE3B2B">
      <w:pPr>
        <w:rPr>
          <w:sz w:val="20"/>
        </w:rPr>
      </w:pPr>
      <w:r>
        <w:rPr>
          <w:sz w:val="20"/>
        </w:rPr>
        <w:t xml:space="preserve">An </w:t>
      </w:r>
      <w:ins w:id="112" w:author="Liyunbo" w:date="2022-08-02T10:37:00Z">
        <w:r w:rsidR="008A2306">
          <w:rPr>
            <w:sz w:val="20"/>
          </w:rPr>
          <w:t>AP affiliated with a</w:t>
        </w:r>
      </w:ins>
      <w:ins w:id="113" w:author="Liyunbo" w:date="2022-08-02T10:38:00Z">
        <w:r w:rsidR="008A2306">
          <w:rPr>
            <w:sz w:val="20"/>
          </w:rPr>
          <w:t xml:space="preserve">n (#12659) </w:t>
        </w:r>
      </w:ins>
      <w:r>
        <w:rPr>
          <w:sz w:val="20"/>
        </w:rPr>
        <w:t xml:space="preserve">AP MLD should not transmit a frame that solicits an immediate response to a STA that is affiliated with a non-AP MLD on a link that is a member of one or more NSTR link pairs for that non-AP MLD, if the immediate response is expected to overlap in time with group addressed MPDUs scheduled on a link that is a member of any of those NSTR link pairs and any of the other STA(s) affiliated with the non-AP MLD is expected to be receiving those group addressed MPDUs. </w:t>
      </w:r>
    </w:p>
    <w:p w14:paraId="209C03CE" w14:textId="77777777" w:rsidR="008713C8" w:rsidRDefault="008713C8" w:rsidP="00CE3B2B">
      <w:pPr>
        <w:rPr>
          <w:sz w:val="20"/>
        </w:rPr>
      </w:pPr>
    </w:p>
    <w:p w14:paraId="1C4AC470" w14:textId="77777777" w:rsidR="008713C8" w:rsidRDefault="008713C8" w:rsidP="00CE3B2B">
      <w:pPr>
        <w:rPr>
          <w:sz w:val="20"/>
        </w:rPr>
      </w:pPr>
      <w:r>
        <w:rPr>
          <w:sz w:val="20"/>
        </w:rPr>
        <w:t>If a STA that is affiliated with a non-AP MLD successfully obtains a TXOP on one link of one of its NSTR link pairs before the TBTT of the other link of the NSTR link pair, then it should end its TXOP before the TBTT of the other link if the other STA affiliated with the same non-AP MLD intends to receive the Beacon frame scheduled at that TBTT on that link.</w:t>
      </w:r>
    </w:p>
    <w:p w14:paraId="7DB5491A" w14:textId="77777777" w:rsidR="008713C8" w:rsidRDefault="008713C8" w:rsidP="00CE3B2B">
      <w:pPr>
        <w:rPr>
          <w:sz w:val="20"/>
        </w:rPr>
      </w:pPr>
    </w:p>
    <w:p w14:paraId="044CA925" w14:textId="5855C2E3" w:rsidR="00D648C0" w:rsidRPr="00D648C0" w:rsidRDefault="008713C8" w:rsidP="00CE3B2B">
      <w:pPr>
        <w:rPr>
          <w:rFonts w:ascii="Arial" w:hAnsi="Arial" w:cs="Arial"/>
          <w:b/>
          <w:bCs/>
          <w:color w:val="000000"/>
          <w:sz w:val="20"/>
        </w:rPr>
      </w:pPr>
      <w:r>
        <w:rPr>
          <w:sz w:val="18"/>
          <w:szCs w:val="18"/>
        </w:rPr>
        <w:t>NOTE</w:t>
      </w:r>
      <w:ins w:id="114" w:author="Liyunbo" w:date="2022-08-02T15:44:00Z">
        <w:r w:rsidR="0002773F">
          <w:rPr>
            <w:sz w:val="18"/>
            <w:szCs w:val="18"/>
          </w:rPr>
          <w:t xml:space="preserve"> 3</w:t>
        </w:r>
      </w:ins>
      <w:ins w:id="115" w:author="Liyunbo" w:date="2022-08-02T15:45:00Z">
        <w:r w:rsidR="0002773F">
          <w:rPr>
            <w:sz w:val="18"/>
            <w:szCs w:val="18"/>
          </w:rPr>
          <w:t xml:space="preserve"> (#10505)</w:t>
        </w:r>
      </w:ins>
      <w:r>
        <w:rPr>
          <w:sz w:val="18"/>
          <w:szCs w:val="18"/>
        </w:rPr>
        <w:t>—The STA might not do so if it is not aware of the TSF of the other link.</w:t>
      </w:r>
    </w:p>
    <w:p w14:paraId="61F5B94B" w14:textId="77777777" w:rsidR="00CE3B2B" w:rsidRDefault="00CE3B2B" w:rsidP="00437A0A">
      <w:pPr>
        <w:rPr>
          <w:rFonts w:ascii="Arial" w:hAnsi="Arial" w:cs="Arial"/>
          <w:b/>
          <w:bCs/>
          <w:color w:val="000000"/>
          <w:sz w:val="20"/>
          <w:lang w:val="en-US"/>
        </w:rPr>
      </w:pPr>
    </w:p>
    <w:p w14:paraId="7D41901E" w14:textId="77777777" w:rsidR="00084B69" w:rsidRPr="00084B69" w:rsidRDefault="00084B69" w:rsidP="00437A0A">
      <w:pPr>
        <w:rPr>
          <w:rFonts w:ascii="Arial" w:hAnsi="Arial" w:cs="Arial"/>
          <w:b/>
          <w:bCs/>
          <w:color w:val="000000"/>
          <w:sz w:val="20"/>
        </w:rPr>
      </w:pPr>
    </w:p>
    <w:p w14:paraId="51246B9F" w14:textId="77777777" w:rsidR="00084B69" w:rsidRDefault="00084B69" w:rsidP="00437A0A">
      <w:pPr>
        <w:rPr>
          <w:rFonts w:ascii="Arial" w:hAnsi="Arial" w:cs="Arial"/>
          <w:b/>
          <w:bCs/>
          <w:color w:val="000000"/>
          <w:sz w:val="20"/>
          <w:lang w:val="en-US"/>
        </w:rPr>
      </w:pPr>
    </w:p>
    <w:p w14:paraId="2ECB5137" w14:textId="77777777" w:rsidR="00191CD7" w:rsidRPr="00AC604B" w:rsidRDefault="00191CD7" w:rsidP="008A0316">
      <w:pPr>
        <w:autoSpaceDE w:val="0"/>
        <w:autoSpaceDN w:val="0"/>
        <w:adjustRightInd w:val="0"/>
        <w:ind w:left="90"/>
        <w:jc w:val="left"/>
        <w:rPr>
          <w:bCs/>
          <w:sz w:val="20"/>
        </w:rPr>
      </w:pPr>
    </w:p>
    <w:p w14:paraId="6AAE82D9" w14:textId="77777777" w:rsidR="00F33A40" w:rsidRDefault="00F33A40" w:rsidP="00F33A40">
      <w:pPr>
        <w:spacing w:before="120" w:after="120"/>
        <w:rPr>
          <w:rFonts w:ascii="TimesNewRomanPS-BoldItalicMT" w:hAnsi="TimesNewRomanPS-BoldItalicMT" w:cs="TimesNewRomanPS-BoldItalicMT"/>
          <w:b/>
          <w:bCs/>
          <w:i/>
          <w:iCs/>
          <w:sz w:val="20"/>
          <w:highlight w:val="yellow"/>
          <w:lang w:val="en-US"/>
        </w:rPr>
      </w:pPr>
      <w:r>
        <w:rPr>
          <w:rFonts w:ascii="TimesNewRomanPS-BoldItalicMT" w:hAnsi="TimesNewRomanPS-BoldItalicMT" w:cs="TimesNewRomanPS-BoldItalicMT"/>
          <w:b/>
          <w:bCs/>
          <w:i/>
          <w:iCs/>
          <w:sz w:val="20"/>
          <w:highlight w:val="yellow"/>
          <w:lang w:val="en-US"/>
        </w:rPr>
        <w:t>End of change</w:t>
      </w:r>
    </w:p>
    <w:p w14:paraId="149DABA4" w14:textId="77777777" w:rsidR="008A0316" w:rsidRPr="008A0316" w:rsidRDefault="008A0316" w:rsidP="008A0316">
      <w:pPr>
        <w:autoSpaceDE w:val="0"/>
        <w:autoSpaceDN w:val="0"/>
        <w:adjustRightInd w:val="0"/>
        <w:jc w:val="left"/>
        <w:rPr>
          <w:bCs/>
          <w:sz w:val="20"/>
        </w:rPr>
      </w:pPr>
    </w:p>
    <w:sectPr w:rsidR="008A0316" w:rsidRPr="008A0316" w:rsidSect="005A0561">
      <w:headerReference w:type="default" r:id="rId8"/>
      <w:footerReference w:type="default" r:id="rId9"/>
      <w:pgSz w:w="12240" w:h="15840"/>
      <w:pgMar w:top="1280" w:right="1660" w:bottom="880" w:left="1140" w:header="661" w:footer="68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D2CC" w16cex:dateUtc="2021-02-23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F3D04" w16cid:durableId="23DFD2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F9C4" w14:textId="77777777" w:rsidR="00A40D08" w:rsidRDefault="00A40D08">
      <w:r>
        <w:separator/>
      </w:r>
    </w:p>
  </w:endnote>
  <w:endnote w:type="continuationSeparator" w:id="0">
    <w:p w14:paraId="54285FD8" w14:textId="77777777" w:rsidR="00A40D08" w:rsidRDefault="00A4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935A0" w14:textId="438EFE1E" w:rsidR="00645738" w:rsidRPr="00DF3474" w:rsidRDefault="00645738">
    <w:pPr>
      <w:pStyle w:val="a4"/>
      <w:tabs>
        <w:tab w:val="clear" w:pos="6480"/>
        <w:tab w:val="center" w:pos="4680"/>
        <w:tab w:val="right" w:pos="9360"/>
      </w:tabs>
      <w:rPr>
        <w:lang w:val="fr-FR"/>
      </w:rPr>
    </w:pPr>
    <w:r>
      <w:fldChar w:fldCharType="begin"/>
    </w:r>
    <w:r w:rsidRPr="00DF3474">
      <w:rPr>
        <w:lang w:val="fr-FR"/>
      </w:rPr>
      <w:instrText xml:space="preserve"> SUBJECT  \* MERGEFORMAT </w:instrText>
    </w:r>
    <w:r>
      <w:fldChar w:fldCharType="separate"/>
    </w:r>
    <w:r w:rsidRPr="00DF3474">
      <w:rPr>
        <w:lang w:val="fr-FR"/>
      </w:rPr>
      <w:t>Submission</w:t>
    </w:r>
    <w:r>
      <w:fldChar w:fldCharType="end"/>
    </w:r>
    <w:r w:rsidRPr="00DF3474">
      <w:rPr>
        <w:lang w:val="fr-FR"/>
      </w:rPr>
      <w:tab/>
      <w:t xml:space="preserve">page </w:t>
    </w:r>
    <w:r>
      <w:fldChar w:fldCharType="begin"/>
    </w:r>
    <w:r w:rsidRPr="00DF3474">
      <w:rPr>
        <w:lang w:val="fr-FR"/>
      </w:rPr>
      <w:instrText xml:space="preserve">page </w:instrText>
    </w:r>
    <w:r>
      <w:fldChar w:fldCharType="separate"/>
    </w:r>
    <w:r w:rsidR="00AA0E98">
      <w:rPr>
        <w:noProof/>
        <w:lang w:val="fr-FR"/>
      </w:rPr>
      <w:t>2</w:t>
    </w:r>
    <w:r>
      <w:rPr>
        <w:noProof/>
      </w:rPr>
      <w:fldChar w:fldCharType="end"/>
    </w:r>
    <w:r w:rsidRPr="00DF3474">
      <w:rPr>
        <w:lang w:val="fr-FR"/>
      </w:rPr>
      <w:tab/>
    </w:r>
    <w:r>
      <w:rPr>
        <w:noProof/>
      </w:rPr>
      <w:t>Yunbo Li</w:t>
    </w:r>
    <w:r w:rsidRPr="00DF3474">
      <w:rPr>
        <w:lang w:val="fr-FR"/>
      </w:rPr>
      <w:t xml:space="preserve"> (</w:t>
    </w:r>
    <w:sdt>
      <w:sdtPr>
        <w:rPr>
          <w:lang w:val="fr-FR"/>
        </w:rPr>
        <w:alias w:val="Company"/>
        <w:tag w:val=""/>
        <w:id w:val="1879051334"/>
        <w:placeholder>
          <w:docPart w:val="576548375E9D40F9874E663066A2D92F"/>
        </w:placeholder>
        <w:dataBinding w:prefixMappings="xmlns:ns0='http://schemas.openxmlformats.org/officeDocument/2006/extended-properties' " w:xpath="/ns0:Properties[1]/ns0:Company[1]" w:storeItemID="{6668398D-A668-4E3E-A5EB-62B293D839F1}"/>
        <w:text/>
      </w:sdtPr>
      <w:sdtEndPr/>
      <w:sdtContent>
        <w:r>
          <w:t>Huawei</w:t>
        </w:r>
      </w:sdtContent>
    </w:sdt>
    <w:r>
      <w:fldChar w:fldCharType="begin"/>
    </w:r>
    <w:r w:rsidRPr="00DF3474">
      <w:rPr>
        <w:lang w:val="fr-FR"/>
      </w:rPr>
      <w:instrText xml:space="preserve"> COMMENTS   \* MERGEFORMAT </w:instrText>
    </w:r>
    <w:r>
      <w:fldChar w:fldCharType="end"/>
    </w:r>
    <w:r w:rsidRPr="00DF3474">
      <w:rPr>
        <w:lang w:val="fr-FR"/>
      </w:rPr>
      <w:t>)</w:t>
    </w:r>
  </w:p>
  <w:p w14:paraId="32CB0861" w14:textId="77777777" w:rsidR="00645738" w:rsidRPr="00DF3474" w:rsidRDefault="00645738">
    <w:pPr>
      <w:rPr>
        <w:lang w:val="fr-FR"/>
      </w:rPr>
    </w:pPr>
  </w:p>
  <w:p w14:paraId="0DD4053E" w14:textId="77777777" w:rsidR="00645738" w:rsidRDefault="00645738"/>
  <w:p w14:paraId="561B2215" w14:textId="77777777" w:rsidR="00645738" w:rsidRDefault="00645738"/>
  <w:p w14:paraId="209D6FB8" w14:textId="77777777" w:rsidR="00645738" w:rsidRDefault="00645738"/>
  <w:p w14:paraId="73251C5E" w14:textId="77777777" w:rsidR="00645738" w:rsidRDefault="006457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94E91" w14:textId="77777777" w:rsidR="00A40D08" w:rsidRDefault="00A40D08">
      <w:r>
        <w:separator/>
      </w:r>
    </w:p>
  </w:footnote>
  <w:footnote w:type="continuationSeparator" w:id="0">
    <w:p w14:paraId="39FDE727" w14:textId="77777777" w:rsidR="00A40D08" w:rsidRDefault="00A40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78D2" w14:textId="0814CFE4" w:rsidR="00645738" w:rsidRDefault="00645738">
    <w:pPr>
      <w:pStyle w:val="a5"/>
      <w:tabs>
        <w:tab w:val="clear" w:pos="6480"/>
        <w:tab w:val="center" w:pos="4680"/>
        <w:tab w:val="right" w:pos="9360"/>
      </w:tabs>
    </w:pPr>
    <w:r>
      <w:fldChar w:fldCharType="begin"/>
    </w:r>
    <w:r>
      <w:instrText xml:space="preserve"> DATE  \@ "MMMM yyyy"  \* MERGEFORMAT </w:instrText>
    </w:r>
    <w:r>
      <w:fldChar w:fldCharType="separate"/>
    </w:r>
    <w:r w:rsidR="004E04EB">
      <w:rPr>
        <w:noProof/>
      </w:rPr>
      <w:t>August 2022</w:t>
    </w:r>
    <w:r>
      <w:fldChar w:fldCharType="end"/>
    </w:r>
    <w:r>
      <w:tab/>
    </w:r>
    <w:r>
      <w:tab/>
    </w:r>
    <w:r w:rsidR="00A40D08">
      <w:fldChar w:fldCharType="begin"/>
    </w:r>
    <w:r w:rsidR="00A40D08">
      <w:instrText xml:space="preserve"> TITLE  \* MERGEFORMAT </w:instrText>
    </w:r>
    <w:r w:rsidR="00A40D08">
      <w:fldChar w:fldCharType="separate"/>
    </w:r>
    <w:r w:rsidR="00702856">
      <w:t>doc.: IEEE 802.11-22/1239</w:t>
    </w:r>
    <w:r>
      <w:t>r</w:t>
    </w:r>
    <w:r w:rsidR="00A40D08">
      <w:fldChar w:fldCharType="end"/>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B60B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1B17E3"/>
    <w:multiLevelType w:val="hybridMultilevel"/>
    <w:tmpl w:val="47505166"/>
    <w:lvl w:ilvl="0" w:tplc="9D3E02F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D303C8B"/>
    <w:multiLevelType w:val="multilevel"/>
    <w:tmpl w:val="9B80E6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B07ED9"/>
    <w:multiLevelType w:val="hybridMultilevel"/>
    <w:tmpl w:val="335EF190"/>
    <w:lvl w:ilvl="0" w:tplc="9D3E02F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68CD5AF2"/>
    <w:multiLevelType w:val="hybridMultilevel"/>
    <w:tmpl w:val="C26A1740"/>
    <w:lvl w:ilvl="0" w:tplc="F8F44F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94D7CBB"/>
    <w:multiLevelType w:val="hybridMultilevel"/>
    <w:tmpl w:val="EACC2702"/>
    <w:lvl w:ilvl="0" w:tplc="BD68D5BA">
      <w:start w:val="1"/>
      <w:numFmt w:val="bullet"/>
      <w:lvlText w:val="–"/>
      <w:lvlJc w:val="left"/>
      <w:pPr>
        <w:ind w:left="840" w:hanging="42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6C1A5EA4"/>
    <w:multiLevelType w:val="hybridMultilevel"/>
    <w:tmpl w:val="C26A1740"/>
    <w:lvl w:ilvl="0" w:tplc="F8F44F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7"/>
  </w:num>
  <w:num w:numId="8">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iou, Laurent">
    <w15:presenceInfo w15:providerId="AD" w15:userId="S::laurent.cariou@intel.com::4453f93f-2ed2-46e8-bb8c-3237fbfdd40b"/>
  </w15:person>
  <w15:person w15:author="Liyunbo">
    <w15:presenceInfo w15:providerId="AD" w15:userId="S-1-5-21-147214757-305610072-1517763936-616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AA7"/>
    <w:rsid w:val="00002781"/>
    <w:rsid w:val="00002A96"/>
    <w:rsid w:val="00002B6A"/>
    <w:rsid w:val="00003D2D"/>
    <w:rsid w:val="00004683"/>
    <w:rsid w:val="000053CF"/>
    <w:rsid w:val="00005903"/>
    <w:rsid w:val="00007917"/>
    <w:rsid w:val="00007C9B"/>
    <w:rsid w:val="00013A38"/>
    <w:rsid w:val="00013F2D"/>
    <w:rsid w:val="00014356"/>
    <w:rsid w:val="0001580F"/>
    <w:rsid w:val="00015B75"/>
    <w:rsid w:val="00015EE0"/>
    <w:rsid w:val="00016100"/>
    <w:rsid w:val="00017168"/>
    <w:rsid w:val="00021324"/>
    <w:rsid w:val="00021C10"/>
    <w:rsid w:val="0002245F"/>
    <w:rsid w:val="000225F0"/>
    <w:rsid w:val="000229C4"/>
    <w:rsid w:val="000233A6"/>
    <w:rsid w:val="00024269"/>
    <w:rsid w:val="00025D3B"/>
    <w:rsid w:val="00025F24"/>
    <w:rsid w:val="0002651F"/>
    <w:rsid w:val="00026850"/>
    <w:rsid w:val="00026ACD"/>
    <w:rsid w:val="0002714F"/>
    <w:rsid w:val="0002756A"/>
    <w:rsid w:val="0002773F"/>
    <w:rsid w:val="000308AB"/>
    <w:rsid w:val="0003491A"/>
    <w:rsid w:val="00035667"/>
    <w:rsid w:val="00035D4D"/>
    <w:rsid w:val="000361E3"/>
    <w:rsid w:val="000371D3"/>
    <w:rsid w:val="000374C2"/>
    <w:rsid w:val="00037685"/>
    <w:rsid w:val="0003771E"/>
    <w:rsid w:val="000423B2"/>
    <w:rsid w:val="00042854"/>
    <w:rsid w:val="0004439F"/>
    <w:rsid w:val="00045515"/>
    <w:rsid w:val="0004587C"/>
    <w:rsid w:val="00046950"/>
    <w:rsid w:val="000472CE"/>
    <w:rsid w:val="00051832"/>
    <w:rsid w:val="00051E7C"/>
    <w:rsid w:val="00054247"/>
    <w:rsid w:val="000552BF"/>
    <w:rsid w:val="000567FC"/>
    <w:rsid w:val="000568B0"/>
    <w:rsid w:val="0005694E"/>
    <w:rsid w:val="00057CD5"/>
    <w:rsid w:val="00060E55"/>
    <w:rsid w:val="00061BF1"/>
    <w:rsid w:val="00061C3D"/>
    <w:rsid w:val="0006290F"/>
    <w:rsid w:val="000641EB"/>
    <w:rsid w:val="00065B02"/>
    <w:rsid w:val="0006639B"/>
    <w:rsid w:val="00066B97"/>
    <w:rsid w:val="00066D8A"/>
    <w:rsid w:val="0007175C"/>
    <w:rsid w:val="00071F86"/>
    <w:rsid w:val="00072045"/>
    <w:rsid w:val="00073B29"/>
    <w:rsid w:val="00073D5F"/>
    <w:rsid w:val="00074C9D"/>
    <w:rsid w:val="00074D5A"/>
    <w:rsid w:val="000751B3"/>
    <w:rsid w:val="000763E2"/>
    <w:rsid w:val="000804D5"/>
    <w:rsid w:val="000818A3"/>
    <w:rsid w:val="00083668"/>
    <w:rsid w:val="000839DB"/>
    <w:rsid w:val="000845A2"/>
    <w:rsid w:val="000846C1"/>
    <w:rsid w:val="0008470E"/>
    <w:rsid w:val="00084B69"/>
    <w:rsid w:val="000862E6"/>
    <w:rsid w:val="00086987"/>
    <w:rsid w:val="00086BBE"/>
    <w:rsid w:val="00090EC6"/>
    <w:rsid w:val="00093ED9"/>
    <w:rsid w:val="000946B8"/>
    <w:rsid w:val="00094C78"/>
    <w:rsid w:val="000969A1"/>
    <w:rsid w:val="00096BDE"/>
    <w:rsid w:val="0009748E"/>
    <w:rsid w:val="0009756B"/>
    <w:rsid w:val="000979D0"/>
    <w:rsid w:val="000A1955"/>
    <w:rsid w:val="000A1B13"/>
    <w:rsid w:val="000A2445"/>
    <w:rsid w:val="000A2B3F"/>
    <w:rsid w:val="000A4F79"/>
    <w:rsid w:val="000A6647"/>
    <w:rsid w:val="000A6B90"/>
    <w:rsid w:val="000A6C58"/>
    <w:rsid w:val="000B15EC"/>
    <w:rsid w:val="000B2409"/>
    <w:rsid w:val="000B461F"/>
    <w:rsid w:val="000B5B91"/>
    <w:rsid w:val="000B7723"/>
    <w:rsid w:val="000B784B"/>
    <w:rsid w:val="000B79CD"/>
    <w:rsid w:val="000C02DA"/>
    <w:rsid w:val="000C2EF6"/>
    <w:rsid w:val="000C4C38"/>
    <w:rsid w:val="000C5F3E"/>
    <w:rsid w:val="000D01A8"/>
    <w:rsid w:val="000D380E"/>
    <w:rsid w:val="000D5894"/>
    <w:rsid w:val="000D713F"/>
    <w:rsid w:val="000E0050"/>
    <w:rsid w:val="000E109B"/>
    <w:rsid w:val="000E12C8"/>
    <w:rsid w:val="000E1361"/>
    <w:rsid w:val="000E233B"/>
    <w:rsid w:val="000E2CA6"/>
    <w:rsid w:val="000E3163"/>
    <w:rsid w:val="000E3C83"/>
    <w:rsid w:val="000E4DD1"/>
    <w:rsid w:val="000E6714"/>
    <w:rsid w:val="000F09C1"/>
    <w:rsid w:val="000F6CED"/>
    <w:rsid w:val="000F7821"/>
    <w:rsid w:val="000F7838"/>
    <w:rsid w:val="000F7EC8"/>
    <w:rsid w:val="00101596"/>
    <w:rsid w:val="0010245D"/>
    <w:rsid w:val="0010281E"/>
    <w:rsid w:val="0010363F"/>
    <w:rsid w:val="00103EE3"/>
    <w:rsid w:val="001053BD"/>
    <w:rsid w:val="00106127"/>
    <w:rsid w:val="0010704F"/>
    <w:rsid w:val="001072C2"/>
    <w:rsid w:val="001074AE"/>
    <w:rsid w:val="00110B78"/>
    <w:rsid w:val="00111CFA"/>
    <w:rsid w:val="00111F98"/>
    <w:rsid w:val="001171AF"/>
    <w:rsid w:val="00117386"/>
    <w:rsid w:val="00117CC7"/>
    <w:rsid w:val="00117CC9"/>
    <w:rsid w:val="00121B31"/>
    <w:rsid w:val="00122B8E"/>
    <w:rsid w:val="0012477E"/>
    <w:rsid w:val="00126AF5"/>
    <w:rsid w:val="00126FD1"/>
    <w:rsid w:val="0012772B"/>
    <w:rsid w:val="00130C0D"/>
    <w:rsid w:val="00132348"/>
    <w:rsid w:val="001323E9"/>
    <w:rsid w:val="00134C55"/>
    <w:rsid w:val="0013617A"/>
    <w:rsid w:val="00136CFC"/>
    <w:rsid w:val="001374A3"/>
    <w:rsid w:val="00140AF7"/>
    <w:rsid w:val="00141376"/>
    <w:rsid w:val="00141692"/>
    <w:rsid w:val="001419B6"/>
    <w:rsid w:val="00141CA4"/>
    <w:rsid w:val="00141DFD"/>
    <w:rsid w:val="00141E86"/>
    <w:rsid w:val="0014280C"/>
    <w:rsid w:val="00142A98"/>
    <w:rsid w:val="00142F85"/>
    <w:rsid w:val="00143077"/>
    <w:rsid w:val="00143B8C"/>
    <w:rsid w:val="00146B6F"/>
    <w:rsid w:val="00151B2B"/>
    <w:rsid w:val="00152359"/>
    <w:rsid w:val="00155F03"/>
    <w:rsid w:val="00157AE7"/>
    <w:rsid w:val="001603D0"/>
    <w:rsid w:val="00160858"/>
    <w:rsid w:val="00160E79"/>
    <w:rsid w:val="001610A7"/>
    <w:rsid w:val="00162976"/>
    <w:rsid w:val="00162B1A"/>
    <w:rsid w:val="00162B2C"/>
    <w:rsid w:val="00164271"/>
    <w:rsid w:val="00164A98"/>
    <w:rsid w:val="00164C75"/>
    <w:rsid w:val="00165243"/>
    <w:rsid w:val="001677BF"/>
    <w:rsid w:val="00167DBE"/>
    <w:rsid w:val="00170A3C"/>
    <w:rsid w:val="00172F06"/>
    <w:rsid w:val="00173740"/>
    <w:rsid w:val="00173E5E"/>
    <w:rsid w:val="0017432E"/>
    <w:rsid w:val="001743FC"/>
    <w:rsid w:val="001747DB"/>
    <w:rsid w:val="00174EAC"/>
    <w:rsid w:val="001757F2"/>
    <w:rsid w:val="00175858"/>
    <w:rsid w:val="001768CB"/>
    <w:rsid w:val="00177068"/>
    <w:rsid w:val="00180D46"/>
    <w:rsid w:val="0018164D"/>
    <w:rsid w:val="00181A74"/>
    <w:rsid w:val="001838C6"/>
    <w:rsid w:val="00184827"/>
    <w:rsid w:val="00185986"/>
    <w:rsid w:val="00190686"/>
    <w:rsid w:val="001911EC"/>
    <w:rsid w:val="00191CD7"/>
    <w:rsid w:val="00192A58"/>
    <w:rsid w:val="00192A5B"/>
    <w:rsid w:val="00195850"/>
    <w:rsid w:val="00195EBE"/>
    <w:rsid w:val="001968A8"/>
    <w:rsid w:val="001A0178"/>
    <w:rsid w:val="001A0F38"/>
    <w:rsid w:val="001A10D4"/>
    <w:rsid w:val="001A1A08"/>
    <w:rsid w:val="001A1C5E"/>
    <w:rsid w:val="001A25FA"/>
    <w:rsid w:val="001A51BC"/>
    <w:rsid w:val="001A5286"/>
    <w:rsid w:val="001A597C"/>
    <w:rsid w:val="001A6C05"/>
    <w:rsid w:val="001B1B49"/>
    <w:rsid w:val="001B2A31"/>
    <w:rsid w:val="001B2CC4"/>
    <w:rsid w:val="001B31A6"/>
    <w:rsid w:val="001B3D70"/>
    <w:rsid w:val="001B4EA7"/>
    <w:rsid w:val="001B4FC3"/>
    <w:rsid w:val="001B6471"/>
    <w:rsid w:val="001B68EE"/>
    <w:rsid w:val="001B6E71"/>
    <w:rsid w:val="001B76FE"/>
    <w:rsid w:val="001C1ADC"/>
    <w:rsid w:val="001C34F7"/>
    <w:rsid w:val="001C44AC"/>
    <w:rsid w:val="001C46A2"/>
    <w:rsid w:val="001C5AFD"/>
    <w:rsid w:val="001C6548"/>
    <w:rsid w:val="001C685B"/>
    <w:rsid w:val="001C7EAD"/>
    <w:rsid w:val="001D11EB"/>
    <w:rsid w:val="001D39F8"/>
    <w:rsid w:val="001D3C40"/>
    <w:rsid w:val="001D4203"/>
    <w:rsid w:val="001D4D95"/>
    <w:rsid w:val="001D58D1"/>
    <w:rsid w:val="001D6097"/>
    <w:rsid w:val="001D723B"/>
    <w:rsid w:val="001D7289"/>
    <w:rsid w:val="001D7BA8"/>
    <w:rsid w:val="001E048B"/>
    <w:rsid w:val="001E0ADE"/>
    <w:rsid w:val="001E1245"/>
    <w:rsid w:val="001E2B02"/>
    <w:rsid w:val="001E4107"/>
    <w:rsid w:val="001E5896"/>
    <w:rsid w:val="001E6213"/>
    <w:rsid w:val="001E768F"/>
    <w:rsid w:val="001F0230"/>
    <w:rsid w:val="001F07B2"/>
    <w:rsid w:val="001F0DC7"/>
    <w:rsid w:val="001F10D9"/>
    <w:rsid w:val="001F1C30"/>
    <w:rsid w:val="001F3574"/>
    <w:rsid w:val="001F4C16"/>
    <w:rsid w:val="001F546A"/>
    <w:rsid w:val="001F5B4B"/>
    <w:rsid w:val="001F711E"/>
    <w:rsid w:val="001F75A8"/>
    <w:rsid w:val="00202106"/>
    <w:rsid w:val="00203660"/>
    <w:rsid w:val="00203759"/>
    <w:rsid w:val="00203D80"/>
    <w:rsid w:val="00204953"/>
    <w:rsid w:val="0020516C"/>
    <w:rsid w:val="002056CB"/>
    <w:rsid w:val="00205C55"/>
    <w:rsid w:val="0020642D"/>
    <w:rsid w:val="002071F4"/>
    <w:rsid w:val="00210200"/>
    <w:rsid w:val="0021035F"/>
    <w:rsid w:val="00210E83"/>
    <w:rsid w:val="00212A9C"/>
    <w:rsid w:val="00212F97"/>
    <w:rsid w:val="002142AE"/>
    <w:rsid w:val="002157E7"/>
    <w:rsid w:val="00215CE5"/>
    <w:rsid w:val="00216535"/>
    <w:rsid w:val="00216D1C"/>
    <w:rsid w:val="00216EF4"/>
    <w:rsid w:val="00217BB3"/>
    <w:rsid w:val="002210FF"/>
    <w:rsid w:val="00221B16"/>
    <w:rsid w:val="002220B7"/>
    <w:rsid w:val="00222B2D"/>
    <w:rsid w:val="00222EFA"/>
    <w:rsid w:val="002232DE"/>
    <w:rsid w:val="00227A5D"/>
    <w:rsid w:val="00230372"/>
    <w:rsid w:val="0023042E"/>
    <w:rsid w:val="00231FFE"/>
    <w:rsid w:val="002322A5"/>
    <w:rsid w:val="00233058"/>
    <w:rsid w:val="00233592"/>
    <w:rsid w:val="00236B89"/>
    <w:rsid w:val="00237C17"/>
    <w:rsid w:val="002410DA"/>
    <w:rsid w:val="0024174B"/>
    <w:rsid w:val="00244006"/>
    <w:rsid w:val="00244CEA"/>
    <w:rsid w:val="0024525A"/>
    <w:rsid w:val="00245E73"/>
    <w:rsid w:val="00246554"/>
    <w:rsid w:val="00246AC0"/>
    <w:rsid w:val="002470FD"/>
    <w:rsid w:val="00250605"/>
    <w:rsid w:val="00250693"/>
    <w:rsid w:val="00250CF0"/>
    <w:rsid w:val="00252376"/>
    <w:rsid w:val="002545BF"/>
    <w:rsid w:val="0025518D"/>
    <w:rsid w:val="002556CC"/>
    <w:rsid w:val="0025635A"/>
    <w:rsid w:val="002578BB"/>
    <w:rsid w:val="00257D5A"/>
    <w:rsid w:val="00260983"/>
    <w:rsid w:val="00261602"/>
    <w:rsid w:val="00262F96"/>
    <w:rsid w:val="002633B1"/>
    <w:rsid w:val="00264848"/>
    <w:rsid w:val="00264EFE"/>
    <w:rsid w:val="00264F76"/>
    <w:rsid w:val="00267CFE"/>
    <w:rsid w:val="00270456"/>
    <w:rsid w:val="00270650"/>
    <w:rsid w:val="002727FA"/>
    <w:rsid w:val="00273983"/>
    <w:rsid w:val="00275C0D"/>
    <w:rsid w:val="002769AB"/>
    <w:rsid w:val="00280BAE"/>
    <w:rsid w:val="00280BF6"/>
    <w:rsid w:val="00280D2E"/>
    <w:rsid w:val="0028235F"/>
    <w:rsid w:val="0028292F"/>
    <w:rsid w:val="0028678D"/>
    <w:rsid w:val="0029020B"/>
    <w:rsid w:val="00291334"/>
    <w:rsid w:val="00291DF9"/>
    <w:rsid w:val="002929AC"/>
    <w:rsid w:val="00292DD0"/>
    <w:rsid w:val="00293A4A"/>
    <w:rsid w:val="00293F73"/>
    <w:rsid w:val="00293FE3"/>
    <w:rsid w:val="0029410C"/>
    <w:rsid w:val="00294BD0"/>
    <w:rsid w:val="002955E8"/>
    <w:rsid w:val="0029575F"/>
    <w:rsid w:val="00297412"/>
    <w:rsid w:val="00297C9A"/>
    <w:rsid w:val="002A0ADD"/>
    <w:rsid w:val="002A0C93"/>
    <w:rsid w:val="002A1C7D"/>
    <w:rsid w:val="002A3506"/>
    <w:rsid w:val="002A3512"/>
    <w:rsid w:val="002A390D"/>
    <w:rsid w:val="002A423C"/>
    <w:rsid w:val="002A54E2"/>
    <w:rsid w:val="002A7273"/>
    <w:rsid w:val="002A7552"/>
    <w:rsid w:val="002B0796"/>
    <w:rsid w:val="002B1A82"/>
    <w:rsid w:val="002B3890"/>
    <w:rsid w:val="002B436C"/>
    <w:rsid w:val="002B5FB2"/>
    <w:rsid w:val="002B6510"/>
    <w:rsid w:val="002B6673"/>
    <w:rsid w:val="002C24B0"/>
    <w:rsid w:val="002C3AA5"/>
    <w:rsid w:val="002C522E"/>
    <w:rsid w:val="002C6304"/>
    <w:rsid w:val="002C78E8"/>
    <w:rsid w:val="002D0055"/>
    <w:rsid w:val="002D02D7"/>
    <w:rsid w:val="002D1BA9"/>
    <w:rsid w:val="002D2C4B"/>
    <w:rsid w:val="002D2EA5"/>
    <w:rsid w:val="002D3314"/>
    <w:rsid w:val="002D4185"/>
    <w:rsid w:val="002D44BE"/>
    <w:rsid w:val="002D6402"/>
    <w:rsid w:val="002D6B31"/>
    <w:rsid w:val="002D6BA1"/>
    <w:rsid w:val="002D6D2D"/>
    <w:rsid w:val="002E13B4"/>
    <w:rsid w:val="002E18D1"/>
    <w:rsid w:val="002E1D58"/>
    <w:rsid w:val="002E36EB"/>
    <w:rsid w:val="002E3800"/>
    <w:rsid w:val="002E4285"/>
    <w:rsid w:val="002E5B83"/>
    <w:rsid w:val="002E6242"/>
    <w:rsid w:val="002E6B14"/>
    <w:rsid w:val="002E7044"/>
    <w:rsid w:val="002E7141"/>
    <w:rsid w:val="002E7325"/>
    <w:rsid w:val="002E778F"/>
    <w:rsid w:val="002E7B37"/>
    <w:rsid w:val="002F0431"/>
    <w:rsid w:val="002F098B"/>
    <w:rsid w:val="002F0D74"/>
    <w:rsid w:val="002F17F0"/>
    <w:rsid w:val="002F1EAA"/>
    <w:rsid w:val="002F234F"/>
    <w:rsid w:val="002F2390"/>
    <w:rsid w:val="002F24B1"/>
    <w:rsid w:val="002F2E08"/>
    <w:rsid w:val="002F33DE"/>
    <w:rsid w:val="002F3800"/>
    <w:rsid w:val="002F53CF"/>
    <w:rsid w:val="002F5AB0"/>
    <w:rsid w:val="002F7D6B"/>
    <w:rsid w:val="003009B6"/>
    <w:rsid w:val="00300CBC"/>
    <w:rsid w:val="00300FF8"/>
    <w:rsid w:val="003017E1"/>
    <w:rsid w:val="00301855"/>
    <w:rsid w:val="00302E3D"/>
    <w:rsid w:val="00303AA2"/>
    <w:rsid w:val="003063FB"/>
    <w:rsid w:val="003066B8"/>
    <w:rsid w:val="003111DF"/>
    <w:rsid w:val="003115A5"/>
    <w:rsid w:val="0031231B"/>
    <w:rsid w:val="00314A73"/>
    <w:rsid w:val="00314AA5"/>
    <w:rsid w:val="00314DE7"/>
    <w:rsid w:val="003165E2"/>
    <w:rsid w:val="003170B1"/>
    <w:rsid w:val="0031742F"/>
    <w:rsid w:val="003174BD"/>
    <w:rsid w:val="003177AD"/>
    <w:rsid w:val="0032005C"/>
    <w:rsid w:val="00320E15"/>
    <w:rsid w:val="00321A8F"/>
    <w:rsid w:val="003234A6"/>
    <w:rsid w:val="00324C83"/>
    <w:rsid w:val="00325031"/>
    <w:rsid w:val="00326175"/>
    <w:rsid w:val="00331E45"/>
    <w:rsid w:val="00332263"/>
    <w:rsid w:val="0033263A"/>
    <w:rsid w:val="00333DDF"/>
    <w:rsid w:val="00334820"/>
    <w:rsid w:val="003358E4"/>
    <w:rsid w:val="003368A8"/>
    <w:rsid w:val="00336932"/>
    <w:rsid w:val="003369B1"/>
    <w:rsid w:val="00336CD7"/>
    <w:rsid w:val="00340179"/>
    <w:rsid w:val="003414E1"/>
    <w:rsid w:val="00341C5E"/>
    <w:rsid w:val="00344903"/>
    <w:rsid w:val="00344B05"/>
    <w:rsid w:val="00346D99"/>
    <w:rsid w:val="00346FF3"/>
    <w:rsid w:val="003471BA"/>
    <w:rsid w:val="003502CC"/>
    <w:rsid w:val="0035042C"/>
    <w:rsid w:val="00351EEE"/>
    <w:rsid w:val="00352343"/>
    <w:rsid w:val="00353808"/>
    <w:rsid w:val="00353EA7"/>
    <w:rsid w:val="003543C4"/>
    <w:rsid w:val="0035551E"/>
    <w:rsid w:val="00356FE9"/>
    <w:rsid w:val="0035725E"/>
    <w:rsid w:val="003573D5"/>
    <w:rsid w:val="00357B12"/>
    <w:rsid w:val="00362D39"/>
    <w:rsid w:val="00363593"/>
    <w:rsid w:val="003639EB"/>
    <w:rsid w:val="003642E1"/>
    <w:rsid w:val="00365E37"/>
    <w:rsid w:val="00366056"/>
    <w:rsid w:val="00367AFD"/>
    <w:rsid w:val="003711EB"/>
    <w:rsid w:val="0037198F"/>
    <w:rsid w:val="00372516"/>
    <w:rsid w:val="003735CD"/>
    <w:rsid w:val="00374DB1"/>
    <w:rsid w:val="00375CAA"/>
    <w:rsid w:val="00375D98"/>
    <w:rsid w:val="0037621C"/>
    <w:rsid w:val="00380B99"/>
    <w:rsid w:val="003837F2"/>
    <w:rsid w:val="00383827"/>
    <w:rsid w:val="003858EC"/>
    <w:rsid w:val="00386B58"/>
    <w:rsid w:val="00386FFB"/>
    <w:rsid w:val="00391DF8"/>
    <w:rsid w:val="003929FD"/>
    <w:rsid w:val="0039337C"/>
    <w:rsid w:val="0039759D"/>
    <w:rsid w:val="00397A0B"/>
    <w:rsid w:val="003A0343"/>
    <w:rsid w:val="003A0A11"/>
    <w:rsid w:val="003A1172"/>
    <w:rsid w:val="003A23BD"/>
    <w:rsid w:val="003A60F7"/>
    <w:rsid w:val="003B00BA"/>
    <w:rsid w:val="003B051C"/>
    <w:rsid w:val="003B0DBD"/>
    <w:rsid w:val="003B32A4"/>
    <w:rsid w:val="003B36C2"/>
    <w:rsid w:val="003B4F97"/>
    <w:rsid w:val="003B5975"/>
    <w:rsid w:val="003B5CC8"/>
    <w:rsid w:val="003C1D44"/>
    <w:rsid w:val="003C3DAD"/>
    <w:rsid w:val="003C476F"/>
    <w:rsid w:val="003D0DB8"/>
    <w:rsid w:val="003D1229"/>
    <w:rsid w:val="003D1C3B"/>
    <w:rsid w:val="003D30C2"/>
    <w:rsid w:val="003D332C"/>
    <w:rsid w:val="003D5CB0"/>
    <w:rsid w:val="003D7D34"/>
    <w:rsid w:val="003E013D"/>
    <w:rsid w:val="003E01F3"/>
    <w:rsid w:val="003E112F"/>
    <w:rsid w:val="003E2843"/>
    <w:rsid w:val="003E3832"/>
    <w:rsid w:val="003E4ABA"/>
    <w:rsid w:val="003E5C1D"/>
    <w:rsid w:val="003E7C68"/>
    <w:rsid w:val="003F074F"/>
    <w:rsid w:val="003F10E4"/>
    <w:rsid w:val="003F11D9"/>
    <w:rsid w:val="003F3CC2"/>
    <w:rsid w:val="003F4755"/>
    <w:rsid w:val="003F4B3C"/>
    <w:rsid w:val="003F5340"/>
    <w:rsid w:val="003F5E7C"/>
    <w:rsid w:val="003F6B5E"/>
    <w:rsid w:val="00400645"/>
    <w:rsid w:val="00400A64"/>
    <w:rsid w:val="00400E6C"/>
    <w:rsid w:val="00401BC4"/>
    <w:rsid w:val="0040358F"/>
    <w:rsid w:val="00404EF5"/>
    <w:rsid w:val="00405382"/>
    <w:rsid w:val="004063C6"/>
    <w:rsid w:val="00406E7F"/>
    <w:rsid w:val="00407470"/>
    <w:rsid w:val="0040756F"/>
    <w:rsid w:val="00410442"/>
    <w:rsid w:val="004109C0"/>
    <w:rsid w:val="0041233C"/>
    <w:rsid w:val="00413373"/>
    <w:rsid w:val="00414100"/>
    <w:rsid w:val="00416503"/>
    <w:rsid w:val="00417BBF"/>
    <w:rsid w:val="0042004A"/>
    <w:rsid w:val="00420A22"/>
    <w:rsid w:val="0042131A"/>
    <w:rsid w:val="00424D2C"/>
    <w:rsid w:val="00425B89"/>
    <w:rsid w:val="00430522"/>
    <w:rsid w:val="0043243D"/>
    <w:rsid w:val="00432950"/>
    <w:rsid w:val="00433406"/>
    <w:rsid w:val="00433BF2"/>
    <w:rsid w:val="00434119"/>
    <w:rsid w:val="00435B8B"/>
    <w:rsid w:val="00436CF1"/>
    <w:rsid w:val="00436D09"/>
    <w:rsid w:val="00437257"/>
    <w:rsid w:val="00437A0A"/>
    <w:rsid w:val="00437BE2"/>
    <w:rsid w:val="004406EA"/>
    <w:rsid w:val="00440C98"/>
    <w:rsid w:val="00442037"/>
    <w:rsid w:val="00442856"/>
    <w:rsid w:val="00443B20"/>
    <w:rsid w:val="0044570A"/>
    <w:rsid w:val="00451CDF"/>
    <w:rsid w:val="00452028"/>
    <w:rsid w:val="00453F39"/>
    <w:rsid w:val="0045431C"/>
    <w:rsid w:val="00454AB3"/>
    <w:rsid w:val="004555A6"/>
    <w:rsid w:val="00455F9B"/>
    <w:rsid w:val="00456014"/>
    <w:rsid w:val="00457333"/>
    <w:rsid w:val="004574B5"/>
    <w:rsid w:val="00457797"/>
    <w:rsid w:val="00457AB0"/>
    <w:rsid w:val="004616C5"/>
    <w:rsid w:val="004622B1"/>
    <w:rsid w:val="00463797"/>
    <w:rsid w:val="004655C4"/>
    <w:rsid w:val="00466599"/>
    <w:rsid w:val="00466ECB"/>
    <w:rsid w:val="00466F86"/>
    <w:rsid w:val="004701F8"/>
    <w:rsid w:val="00473469"/>
    <w:rsid w:val="00474372"/>
    <w:rsid w:val="004754AC"/>
    <w:rsid w:val="004773F2"/>
    <w:rsid w:val="004809E5"/>
    <w:rsid w:val="00480B32"/>
    <w:rsid w:val="00481A0E"/>
    <w:rsid w:val="00482B76"/>
    <w:rsid w:val="00484D2F"/>
    <w:rsid w:val="00487A30"/>
    <w:rsid w:val="00487C22"/>
    <w:rsid w:val="00490719"/>
    <w:rsid w:val="00490729"/>
    <w:rsid w:val="004916EB"/>
    <w:rsid w:val="0049281B"/>
    <w:rsid w:val="0049405F"/>
    <w:rsid w:val="004958C0"/>
    <w:rsid w:val="00496822"/>
    <w:rsid w:val="004A0148"/>
    <w:rsid w:val="004A046D"/>
    <w:rsid w:val="004A5446"/>
    <w:rsid w:val="004A5867"/>
    <w:rsid w:val="004A72C1"/>
    <w:rsid w:val="004A7932"/>
    <w:rsid w:val="004B064B"/>
    <w:rsid w:val="004B25C6"/>
    <w:rsid w:val="004B2A3C"/>
    <w:rsid w:val="004B36B2"/>
    <w:rsid w:val="004B52D6"/>
    <w:rsid w:val="004B546D"/>
    <w:rsid w:val="004B616E"/>
    <w:rsid w:val="004B6222"/>
    <w:rsid w:val="004B64BE"/>
    <w:rsid w:val="004B7327"/>
    <w:rsid w:val="004B7979"/>
    <w:rsid w:val="004B7E51"/>
    <w:rsid w:val="004C045E"/>
    <w:rsid w:val="004C1C53"/>
    <w:rsid w:val="004C1EFA"/>
    <w:rsid w:val="004C391C"/>
    <w:rsid w:val="004C51D1"/>
    <w:rsid w:val="004C5993"/>
    <w:rsid w:val="004D0485"/>
    <w:rsid w:val="004D3125"/>
    <w:rsid w:val="004D39EA"/>
    <w:rsid w:val="004D3B3F"/>
    <w:rsid w:val="004D4B08"/>
    <w:rsid w:val="004D5734"/>
    <w:rsid w:val="004D5AF9"/>
    <w:rsid w:val="004D5D2D"/>
    <w:rsid w:val="004D5EBB"/>
    <w:rsid w:val="004D6850"/>
    <w:rsid w:val="004E04EB"/>
    <w:rsid w:val="004E0917"/>
    <w:rsid w:val="004E13CF"/>
    <w:rsid w:val="004E1DBD"/>
    <w:rsid w:val="004E3374"/>
    <w:rsid w:val="004E4B12"/>
    <w:rsid w:val="004E4ED4"/>
    <w:rsid w:val="004E5276"/>
    <w:rsid w:val="004E6919"/>
    <w:rsid w:val="004E70CC"/>
    <w:rsid w:val="004F10C4"/>
    <w:rsid w:val="004F1BAB"/>
    <w:rsid w:val="004F56A0"/>
    <w:rsid w:val="004F6745"/>
    <w:rsid w:val="0050057C"/>
    <w:rsid w:val="00501790"/>
    <w:rsid w:val="00501840"/>
    <w:rsid w:val="00503C31"/>
    <w:rsid w:val="00503EE9"/>
    <w:rsid w:val="00504480"/>
    <w:rsid w:val="00504577"/>
    <w:rsid w:val="005058C1"/>
    <w:rsid w:val="0050776F"/>
    <w:rsid w:val="005118D6"/>
    <w:rsid w:val="00512AA7"/>
    <w:rsid w:val="0051498D"/>
    <w:rsid w:val="00515CE3"/>
    <w:rsid w:val="00515F3E"/>
    <w:rsid w:val="005162BF"/>
    <w:rsid w:val="00516697"/>
    <w:rsid w:val="00516E1B"/>
    <w:rsid w:val="00516F06"/>
    <w:rsid w:val="0052071E"/>
    <w:rsid w:val="00520A19"/>
    <w:rsid w:val="00520DE2"/>
    <w:rsid w:val="0052114A"/>
    <w:rsid w:val="0052116A"/>
    <w:rsid w:val="00523691"/>
    <w:rsid w:val="00523D51"/>
    <w:rsid w:val="0052629E"/>
    <w:rsid w:val="005264E6"/>
    <w:rsid w:val="00530421"/>
    <w:rsid w:val="00531CDE"/>
    <w:rsid w:val="00533F6B"/>
    <w:rsid w:val="005352E1"/>
    <w:rsid w:val="00535678"/>
    <w:rsid w:val="005364A1"/>
    <w:rsid w:val="00537403"/>
    <w:rsid w:val="0053793F"/>
    <w:rsid w:val="005413DE"/>
    <w:rsid w:val="00542EE2"/>
    <w:rsid w:val="005438DA"/>
    <w:rsid w:val="00543C2C"/>
    <w:rsid w:val="005452AB"/>
    <w:rsid w:val="00545AAE"/>
    <w:rsid w:val="00545B71"/>
    <w:rsid w:val="00547544"/>
    <w:rsid w:val="00547A2F"/>
    <w:rsid w:val="00550228"/>
    <w:rsid w:val="00551162"/>
    <w:rsid w:val="0055267F"/>
    <w:rsid w:val="0055346F"/>
    <w:rsid w:val="00554160"/>
    <w:rsid w:val="00554713"/>
    <w:rsid w:val="00554C09"/>
    <w:rsid w:val="0055568C"/>
    <w:rsid w:val="00556AB3"/>
    <w:rsid w:val="00560B5A"/>
    <w:rsid w:val="005628B9"/>
    <w:rsid w:val="00563DA8"/>
    <w:rsid w:val="005648E7"/>
    <w:rsid w:val="005651A1"/>
    <w:rsid w:val="005653C8"/>
    <w:rsid w:val="00567E80"/>
    <w:rsid w:val="00570AA6"/>
    <w:rsid w:val="00570B37"/>
    <w:rsid w:val="005710B9"/>
    <w:rsid w:val="00571578"/>
    <w:rsid w:val="00571DE6"/>
    <w:rsid w:val="00571FE7"/>
    <w:rsid w:val="00572580"/>
    <w:rsid w:val="00572898"/>
    <w:rsid w:val="00572C38"/>
    <w:rsid w:val="00572F1B"/>
    <w:rsid w:val="00573E44"/>
    <w:rsid w:val="00574448"/>
    <w:rsid w:val="0057497F"/>
    <w:rsid w:val="00575869"/>
    <w:rsid w:val="00576508"/>
    <w:rsid w:val="00576EEC"/>
    <w:rsid w:val="005806F8"/>
    <w:rsid w:val="00581754"/>
    <w:rsid w:val="00581C35"/>
    <w:rsid w:val="0058343F"/>
    <w:rsid w:val="00583917"/>
    <w:rsid w:val="00584126"/>
    <w:rsid w:val="005859F6"/>
    <w:rsid w:val="0058671F"/>
    <w:rsid w:val="0059083D"/>
    <w:rsid w:val="0059472C"/>
    <w:rsid w:val="005979BC"/>
    <w:rsid w:val="005A0561"/>
    <w:rsid w:val="005A36B9"/>
    <w:rsid w:val="005A3CE6"/>
    <w:rsid w:val="005A5DE3"/>
    <w:rsid w:val="005A7953"/>
    <w:rsid w:val="005B02D3"/>
    <w:rsid w:val="005B1130"/>
    <w:rsid w:val="005B11D5"/>
    <w:rsid w:val="005B23EA"/>
    <w:rsid w:val="005B33DA"/>
    <w:rsid w:val="005B341A"/>
    <w:rsid w:val="005B3884"/>
    <w:rsid w:val="005B38F9"/>
    <w:rsid w:val="005B41FC"/>
    <w:rsid w:val="005B49AA"/>
    <w:rsid w:val="005B5A9F"/>
    <w:rsid w:val="005B6B5C"/>
    <w:rsid w:val="005B6E6E"/>
    <w:rsid w:val="005B75E2"/>
    <w:rsid w:val="005C0EC6"/>
    <w:rsid w:val="005C11BF"/>
    <w:rsid w:val="005C1485"/>
    <w:rsid w:val="005C436B"/>
    <w:rsid w:val="005C60C1"/>
    <w:rsid w:val="005C67A9"/>
    <w:rsid w:val="005D0034"/>
    <w:rsid w:val="005D0C74"/>
    <w:rsid w:val="005D1E21"/>
    <w:rsid w:val="005D2073"/>
    <w:rsid w:val="005D2E8A"/>
    <w:rsid w:val="005D380C"/>
    <w:rsid w:val="005D437F"/>
    <w:rsid w:val="005D459C"/>
    <w:rsid w:val="005D5886"/>
    <w:rsid w:val="005D6C33"/>
    <w:rsid w:val="005D743B"/>
    <w:rsid w:val="005E14D1"/>
    <w:rsid w:val="005E2F43"/>
    <w:rsid w:val="005E4B9F"/>
    <w:rsid w:val="005E5B2F"/>
    <w:rsid w:val="005E6F8E"/>
    <w:rsid w:val="005E75F3"/>
    <w:rsid w:val="005E77EC"/>
    <w:rsid w:val="005F1C1E"/>
    <w:rsid w:val="005F3BED"/>
    <w:rsid w:val="006000E6"/>
    <w:rsid w:val="006006C6"/>
    <w:rsid w:val="00601010"/>
    <w:rsid w:val="00602BDA"/>
    <w:rsid w:val="00602DB5"/>
    <w:rsid w:val="00602EBF"/>
    <w:rsid w:val="00604420"/>
    <w:rsid w:val="00605134"/>
    <w:rsid w:val="006053F3"/>
    <w:rsid w:val="00605CEB"/>
    <w:rsid w:val="0060709B"/>
    <w:rsid w:val="00610939"/>
    <w:rsid w:val="00610C38"/>
    <w:rsid w:val="0061129C"/>
    <w:rsid w:val="00611557"/>
    <w:rsid w:val="00611E65"/>
    <w:rsid w:val="00612629"/>
    <w:rsid w:val="00613220"/>
    <w:rsid w:val="00613553"/>
    <w:rsid w:val="00613E61"/>
    <w:rsid w:val="00614B04"/>
    <w:rsid w:val="00615061"/>
    <w:rsid w:val="006163F8"/>
    <w:rsid w:val="00617076"/>
    <w:rsid w:val="006171E7"/>
    <w:rsid w:val="0061741C"/>
    <w:rsid w:val="00621E71"/>
    <w:rsid w:val="006224C2"/>
    <w:rsid w:val="00623EC7"/>
    <w:rsid w:val="0062440B"/>
    <w:rsid w:val="00624795"/>
    <w:rsid w:val="006258DC"/>
    <w:rsid w:val="00625A2B"/>
    <w:rsid w:val="0062675E"/>
    <w:rsid w:val="00626AC0"/>
    <w:rsid w:val="00626C88"/>
    <w:rsid w:val="0062772E"/>
    <w:rsid w:val="0063011F"/>
    <w:rsid w:val="00632A21"/>
    <w:rsid w:val="00632B7C"/>
    <w:rsid w:val="006339C3"/>
    <w:rsid w:val="00635BC9"/>
    <w:rsid w:val="00636C8E"/>
    <w:rsid w:val="00637908"/>
    <w:rsid w:val="00637C35"/>
    <w:rsid w:val="00641AAB"/>
    <w:rsid w:val="006429CB"/>
    <w:rsid w:val="00644578"/>
    <w:rsid w:val="0064496D"/>
    <w:rsid w:val="00644A90"/>
    <w:rsid w:val="00645738"/>
    <w:rsid w:val="00645B64"/>
    <w:rsid w:val="00647EF1"/>
    <w:rsid w:val="0065045C"/>
    <w:rsid w:val="00652F8C"/>
    <w:rsid w:val="006535EA"/>
    <w:rsid w:val="00653853"/>
    <w:rsid w:val="006540F7"/>
    <w:rsid w:val="00660E4B"/>
    <w:rsid w:val="00661B07"/>
    <w:rsid w:val="00661BC4"/>
    <w:rsid w:val="00661C19"/>
    <w:rsid w:val="006622EC"/>
    <w:rsid w:val="006630E4"/>
    <w:rsid w:val="0066471B"/>
    <w:rsid w:val="00664B01"/>
    <w:rsid w:val="006650D0"/>
    <w:rsid w:val="00665646"/>
    <w:rsid w:val="00666CEF"/>
    <w:rsid w:val="00667C22"/>
    <w:rsid w:val="00670092"/>
    <w:rsid w:val="00671D22"/>
    <w:rsid w:val="00672AE1"/>
    <w:rsid w:val="00672ED7"/>
    <w:rsid w:val="00673419"/>
    <w:rsid w:val="0067358E"/>
    <w:rsid w:val="00674B18"/>
    <w:rsid w:val="00675C9C"/>
    <w:rsid w:val="0068017B"/>
    <w:rsid w:val="00680E7D"/>
    <w:rsid w:val="00681C5C"/>
    <w:rsid w:val="0068270B"/>
    <w:rsid w:val="0068294F"/>
    <w:rsid w:val="006842FC"/>
    <w:rsid w:val="00684CBD"/>
    <w:rsid w:val="00684D32"/>
    <w:rsid w:val="00685A8E"/>
    <w:rsid w:val="00685F48"/>
    <w:rsid w:val="00687174"/>
    <w:rsid w:val="0069130A"/>
    <w:rsid w:val="0069281D"/>
    <w:rsid w:val="00695205"/>
    <w:rsid w:val="00696187"/>
    <w:rsid w:val="006963B9"/>
    <w:rsid w:val="00696DE1"/>
    <w:rsid w:val="006A0EB2"/>
    <w:rsid w:val="006A2103"/>
    <w:rsid w:val="006A21ED"/>
    <w:rsid w:val="006A2CCB"/>
    <w:rsid w:val="006A4C8B"/>
    <w:rsid w:val="006A5204"/>
    <w:rsid w:val="006A53CB"/>
    <w:rsid w:val="006A6CA0"/>
    <w:rsid w:val="006A701A"/>
    <w:rsid w:val="006B01D7"/>
    <w:rsid w:val="006B1585"/>
    <w:rsid w:val="006B2FF5"/>
    <w:rsid w:val="006B3668"/>
    <w:rsid w:val="006B3970"/>
    <w:rsid w:val="006B39E0"/>
    <w:rsid w:val="006B51DC"/>
    <w:rsid w:val="006B5430"/>
    <w:rsid w:val="006B64EF"/>
    <w:rsid w:val="006B7CA1"/>
    <w:rsid w:val="006C0121"/>
    <w:rsid w:val="006C05B2"/>
    <w:rsid w:val="006C05CC"/>
    <w:rsid w:val="006C0727"/>
    <w:rsid w:val="006C0BA7"/>
    <w:rsid w:val="006C166A"/>
    <w:rsid w:val="006C1B47"/>
    <w:rsid w:val="006C2119"/>
    <w:rsid w:val="006C28E5"/>
    <w:rsid w:val="006C3401"/>
    <w:rsid w:val="006C48FB"/>
    <w:rsid w:val="006C4C3A"/>
    <w:rsid w:val="006C5602"/>
    <w:rsid w:val="006C6A2E"/>
    <w:rsid w:val="006C720C"/>
    <w:rsid w:val="006C73B8"/>
    <w:rsid w:val="006D1933"/>
    <w:rsid w:val="006D633C"/>
    <w:rsid w:val="006D7079"/>
    <w:rsid w:val="006D7843"/>
    <w:rsid w:val="006E145F"/>
    <w:rsid w:val="006E3E56"/>
    <w:rsid w:val="006E3FDC"/>
    <w:rsid w:val="006E4164"/>
    <w:rsid w:val="006E4DDB"/>
    <w:rsid w:val="006E5650"/>
    <w:rsid w:val="006F318D"/>
    <w:rsid w:val="006F44E4"/>
    <w:rsid w:val="006F523F"/>
    <w:rsid w:val="006F5BE5"/>
    <w:rsid w:val="006F5FF3"/>
    <w:rsid w:val="006F62ED"/>
    <w:rsid w:val="00702856"/>
    <w:rsid w:val="00702EBD"/>
    <w:rsid w:val="007039C3"/>
    <w:rsid w:val="00703D71"/>
    <w:rsid w:val="0070423B"/>
    <w:rsid w:val="007109B4"/>
    <w:rsid w:val="00710F1C"/>
    <w:rsid w:val="007113CD"/>
    <w:rsid w:val="00711AE2"/>
    <w:rsid w:val="007123FC"/>
    <w:rsid w:val="007147DC"/>
    <w:rsid w:val="00715DA2"/>
    <w:rsid w:val="0071740E"/>
    <w:rsid w:val="007206BA"/>
    <w:rsid w:val="00722951"/>
    <w:rsid w:val="0072297D"/>
    <w:rsid w:val="00722FAC"/>
    <w:rsid w:val="00724062"/>
    <w:rsid w:val="007252A3"/>
    <w:rsid w:val="00725509"/>
    <w:rsid w:val="0072649D"/>
    <w:rsid w:val="00727267"/>
    <w:rsid w:val="007276A3"/>
    <w:rsid w:val="00730E97"/>
    <w:rsid w:val="00732253"/>
    <w:rsid w:val="00732A57"/>
    <w:rsid w:val="00733302"/>
    <w:rsid w:val="0073367B"/>
    <w:rsid w:val="00735672"/>
    <w:rsid w:val="00735B03"/>
    <w:rsid w:val="00736762"/>
    <w:rsid w:val="00736F2C"/>
    <w:rsid w:val="00736FFD"/>
    <w:rsid w:val="00737461"/>
    <w:rsid w:val="00740BF0"/>
    <w:rsid w:val="00743122"/>
    <w:rsid w:val="007440CE"/>
    <w:rsid w:val="00744990"/>
    <w:rsid w:val="0074755A"/>
    <w:rsid w:val="00750393"/>
    <w:rsid w:val="007503F5"/>
    <w:rsid w:val="00750876"/>
    <w:rsid w:val="00752005"/>
    <w:rsid w:val="0075228C"/>
    <w:rsid w:val="00752F89"/>
    <w:rsid w:val="0075351A"/>
    <w:rsid w:val="00753923"/>
    <w:rsid w:val="00753D2E"/>
    <w:rsid w:val="00753E18"/>
    <w:rsid w:val="007541F8"/>
    <w:rsid w:val="00754351"/>
    <w:rsid w:val="0075470F"/>
    <w:rsid w:val="007563B3"/>
    <w:rsid w:val="00757890"/>
    <w:rsid w:val="00761ADC"/>
    <w:rsid w:val="0076368D"/>
    <w:rsid w:val="007640EC"/>
    <w:rsid w:val="007643A2"/>
    <w:rsid w:val="007646DE"/>
    <w:rsid w:val="007654AA"/>
    <w:rsid w:val="00766BE1"/>
    <w:rsid w:val="00766EC7"/>
    <w:rsid w:val="00767C0C"/>
    <w:rsid w:val="00770572"/>
    <w:rsid w:val="00771598"/>
    <w:rsid w:val="007726DE"/>
    <w:rsid w:val="007729DE"/>
    <w:rsid w:val="007751CE"/>
    <w:rsid w:val="00775643"/>
    <w:rsid w:val="00776263"/>
    <w:rsid w:val="007773BB"/>
    <w:rsid w:val="00783913"/>
    <w:rsid w:val="007839D4"/>
    <w:rsid w:val="0078553D"/>
    <w:rsid w:val="0078676B"/>
    <w:rsid w:val="007870BF"/>
    <w:rsid w:val="00787930"/>
    <w:rsid w:val="00791DC6"/>
    <w:rsid w:val="00791E38"/>
    <w:rsid w:val="00792020"/>
    <w:rsid w:val="0079279A"/>
    <w:rsid w:val="007929B4"/>
    <w:rsid w:val="00792F00"/>
    <w:rsid w:val="00792F55"/>
    <w:rsid w:val="0079306F"/>
    <w:rsid w:val="00795C5B"/>
    <w:rsid w:val="00796DAE"/>
    <w:rsid w:val="007A1C50"/>
    <w:rsid w:val="007A3B91"/>
    <w:rsid w:val="007A3F63"/>
    <w:rsid w:val="007A4991"/>
    <w:rsid w:val="007A4C75"/>
    <w:rsid w:val="007A51DD"/>
    <w:rsid w:val="007A601E"/>
    <w:rsid w:val="007A6B8D"/>
    <w:rsid w:val="007A6CEE"/>
    <w:rsid w:val="007A761B"/>
    <w:rsid w:val="007B12CE"/>
    <w:rsid w:val="007B1F75"/>
    <w:rsid w:val="007B4D64"/>
    <w:rsid w:val="007B600D"/>
    <w:rsid w:val="007B7106"/>
    <w:rsid w:val="007C0CF5"/>
    <w:rsid w:val="007C19F6"/>
    <w:rsid w:val="007C25CD"/>
    <w:rsid w:val="007C25D1"/>
    <w:rsid w:val="007C2C14"/>
    <w:rsid w:val="007C5A1F"/>
    <w:rsid w:val="007C64FD"/>
    <w:rsid w:val="007C6872"/>
    <w:rsid w:val="007C726D"/>
    <w:rsid w:val="007C7309"/>
    <w:rsid w:val="007C7BDC"/>
    <w:rsid w:val="007D0610"/>
    <w:rsid w:val="007D0688"/>
    <w:rsid w:val="007D06D7"/>
    <w:rsid w:val="007D06DD"/>
    <w:rsid w:val="007D0F63"/>
    <w:rsid w:val="007D19D0"/>
    <w:rsid w:val="007D2973"/>
    <w:rsid w:val="007D368F"/>
    <w:rsid w:val="007D4358"/>
    <w:rsid w:val="007D5244"/>
    <w:rsid w:val="007D684C"/>
    <w:rsid w:val="007D6AB0"/>
    <w:rsid w:val="007D784F"/>
    <w:rsid w:val="007D7862"/>
    <w:rsid w:val="007E0347"/>
    <w:rsid w:val="007E0666"/>
    <w:rsid w:val="007E19F4"/>
    <w:rsid w:val="007E21FE"/>
    <w:rsid w:val="007E32E0"/>
    <w:rsid w:val="007E41B4"/>
    <w:rsid w:val="007E52CB"/>
    <w:rsid w:val="007E6494"/>
    <w:rsid w:val="007E71CA"/>
    <w:rsid w:val="007F262C"/>
    <w:rsid w:val="007F27CD"/>
    <w:rsid w:val="007F3D4D"/>
    <w:rsid w:val="007F5A40"/>
    <w:rsid w:val="007F63D3"/>
    <w:rsid w:val="007F66C2"/>
    <w:rsid w:val="007F7304"/>
    <w:rsid w:val="007F73CC"/>
    <w:rsid w:val="0080013D"/>
    <w:rsid w:val="008002E6"/>
    <w:rsid w:val="008005B2"/>
    <w:rsid w:val="00800678"/>
    <w:rsid w:val="00801480"/>
    <w:rsid w:val="00802890"/>
    <w:rsid w:val="00804416"/>
    <w:rsid w:val="0080442B"/>
    <w:rsid w:val="008049D7"/>
    <w:rsid w:val="00805182"/>
    <w:rsid w:val="00805475"/>
    <w:rsid w:val="008071D6"/>
    <w:rsid w:val="00807DDE"/>
    <w:rsid w:val="00811660"/>
    <w:rsid w:val="008126CB"/>
    <w:rsid w:val="008130FD"/>
    <w:rsid w:val="00813A48"/>
    <w:rsid w:val="008143C4"/>
    <w:rsid w:val="00814BE2"/>
    <w:rsid w:val="00817362"/>
    <w:rsid w:val="0081797D"/>
    <w:rsid w:val="008202C1"/>
    <w:rsid w:val="008206D3"/>
    <w:rsid w:val="0082074F"/>
    <w:rsid w:val="008224A2"/>
    <w:rsid w:val="00823FA8"/>
    <w:rsid w:val="008275AE"/>
    <w:rsid w:val="00827743"/>
    <w:rsid w:val="00827AEB"/>
    <w:rsid w:val="0083034E"/>
    <w:rsid w:val="008305BA"/>
    <w:rsid w:val="00834C84"/>
    <w:rsid w:val="00836D3B"/>
    <w:rsid w:val="008401D9"/>
    <w:rsid w:val="0084255F"/>
    <w:rsid w:val="00842B40"/>
    <w:rsid w:val="00844162"/>
    <w:rsid w:val="0084628F"/>
    <w:rsid w:val="008463AD"/>
    <w:rsid w:val="00846784"/>
    <w:rsid w:val="00850C37"/>
    <w:rsid w:val="00851917"/>
    <w:rsid w:val="00852179"/>
    <w:rsid w:val="0085294B"/>
    <w:rsid w:val="0085294F"/>
    <w:rsid w:val="00852ED6"/>
    <w:rsid w:val="00855066"/>
    <w:rsid w:val="00855D2D"/>
    <w:rsid w:val="008561CA"/>
    <w:rsid w:val="00860397"/>
    <w:rsid w:val="008617AA"/>
    <w:rsid w:val="00861813"/>
    <w:rsid w:val="008624D4"/>
    <w:rsid w:val="00863195"/>
    <w:rsid w:val="00866BDF"/>
    <w:rsid w:val="008676A5"/>
    <w:rsid w:val="00870CA4"/>
    <w:rsid w:val="00870FD9"/>
    <w:rsid w:val="008713C8"/>
    <w:rsid w:val="00871FF9"/>
    <w:rsid w:val="00872093"/>
    <w:rsid w:val="008723F2"/>
    <w:rsid w:val="008727C8"/>
    <w:rsid w:val="008728C0"/>
    <w:rsid w:val="00873F4B"/>
    <w:rsid w:val="0087403B"/>
    <w:rsid w:val="00875B30"/>
    <w:rsid w:val="00877E77"/>
    <w:rsid w:val="00880678"/>
    <w:rsid w:val="00881494"/>
    <w:rsid w:val="008826AD"/>
    <w:rsid w:val="00884566"/>
    <w:rsid w:val="0088556F"/>
    <w:rsid w:val="0088560D"/>
    <w:rsid w:val="008861ED"/>
    <w:rsid w:val="00886C4F"/>
    <w:rsid w:val="00886D13"/>
    <w:rsid w:val="0089030E"/>
    <w:rsid w:val="0089041F"/>
    <w:rsid w:val="00892294"/>
    <w:rsid w:val="00892C49"/>
    <w:rsid w:val="008933B5"/>
    <w:rsid w:val="00895B0B"/>
    <w:rsid w:val="008961B6"/>
    <w:rsid w:val="008966CB"/>
    <w:rsid w:val="0089696C"/>
    <w:rsid w:val="00897087"/>
    <w:rsid w:val="008A003F"/>
    <w:rsid w:val="008A0316"/>
    <w:rsid w:val="008A08E1"/>
    <w:rsid w:val="008A0F62"/>
    <w:rsid w:val="008A1939"/>
    <w:rsid w:val="008A1E1A"/>
    <w:rsid w:val="008A2306"/>
    <w:rsid w:val="008A49C9"/>
    <w:rsid w:val="008A6157"/>
    <w:rsid w:val="008A6D52"/>
    <w:rsid w:val="008A717F"/>
    <w:rsid w:val="008B01A0"/>
    <w:rsid w:val="008B204C"/>
    <w:rsid w:val="008B3C1E"/>
    <w:rsid w:val="008B5E3A"/>
    <w:rsid w:val="008C00F5"/>
    <w:rsid w:val="008C1AB0"/>
    <w:rsid w:val="008C42D6"/>
    <w:rsid w:val="008C4508"/>
    <w:rsid w:val="008C47F2"/>
    <w:rsid w:val="008D0042"/>
    <w:rsid w:val="008D029C"/>
    <w:rsid w:val="008D081F"/>
    <w:rsid w:val="008D085C"/>
    <w:rsid w:val="008D12B5"/>
    <w:rsid w:val="008D2869"/>
    <w:rsid w:val="008D501D"/>
    <w:rsid w:val="008D5EEE"/>
    <w:rsid w:val="008D716F"/>
    <w:rsid w:val="008D738D"/>
    <w:rsid w:val="008E0C9A"/>
    <w:rsid w:val="008E1AA4"/>
    <w:rsid w:val="008E1ACF"/>
    <w:rsid w:val="008E1D46"/>
    <w:rsid w:val="008E3151"/>
    <w:rsid w:val="008E3444"/>
    <w:rsid w:val="008E3855"/>
    <w:rsid w:val="008E4DA6"/>
    <w:rsid w:val="008E6953"/>
    <w:rsid w:val="008E6C62"/>
    <w:rsid w:val="008E6CB5"/>
    <w:rsid w:val="008E77FB"/>
    <w:rsid w:val="008E7B8B"/>
    <w:rsid w:val="008F0692"/>
    <w:rsid w:val="008F254D"/>
    <w:rsid w:val="008F2B43"/>
    <w:rsid w:val="008F3AA6"/>
    <w:rsid w:val="008F3AF0"/>
    <w:rsid w:val="008F411A"/>
    <w:rsid w:val="008F4A95"/>
    <w:rsid w:val="008F4B97"/>
    <w:rsid w:val="008F65F4"/>
    <w:rsid w:val="008F725E"/>
    <w:rsid w:val="008F7A6B"/>
    <w:rsid w:val="00904CC2"/>
    <w:rsid w:val="0090559F"/>
    <w:rsid w:val="00905668"/>
    <w:rsid w:val="00905951"/>
    <w:rsid w:val="00905ADD"/>
    <w:rsid w:val="009069C1"/>
    <w:rsid w:val="00906FAA"/>
    <w:rsid w:val="0090743C"/>
    <w:rsid w:val="00907A4C"/>
    <w:rsid w:val="00907C14"/>
    <w:rsid w:val="00907EF9"/>
    <w:rsid w:val="00907F30"/>
    <w:rsid w:val="00910D7E"/>
    <w:rsid w:val="00911648"/>
    <w:rsid w:val="00913028"/>
    <w:rsid w:val="00913ABF"/>
    <w:rsid w:val="00917C91"/>
    <w:rsid w:val="009217F1"/>
    <w:rsid w:val="0092299D"/>
    <w:rsid w:val="00922D4C"/>
    <w:rsid w:val="00923796"/>
    <w:rsid w:val="009243BB"/>
    <w:rsid w:val="00924661"/>
    <w:rsid w:val="00924DDD"/>
    <w:rsid w:val="009265CE"/>
    <w:rsid w:val="009267D1"/>
    <w:rsid w:val="00926D2D"/>
    <w:rsid w:val="00927569"/>
    <w:rsid w:val="00930D15"/>
    <w:rsid w:val="00931D42"/>
    <w:rsid w:val="00933C84"/>
    <w:rsid w:val="00934DA1"/>
    <w:rsid w:val="00934DEF"/>
    <w:rsid w:val="0093524C"/>
    <w:rsid w:val="009352C6"/>
    <w:rsid w:val="00936B56"/>
    <w:rsid w:val="009376B5"/>
    <w:rsid w:val="00940284"/>
    <w:rsid w:val="009429E9"/>
    <w:rsid w:val="00942A4D"/>
    <w:rsid w:val="0094301D"/>
    <w:rsid w:val="00943A55"/>
    <w:rsid w:val="009458AA"/>
    <w:rsid w:val="00945951"/>
    <w:rsid w:val="00947237"/>
    <w:rsid w:val="00950844"/>
    <w:rsid w:val="00950CA3"/>
    <w:rsid w:val="0095278A"/>
    <w:rsid w:val="00952C94"/>
    <w:rsid w:val="00955397"/>
    <w:rsid w:val="00956233"/>
    <w:rsid w:val="00956497"/>
    <w:rsid w:val="00956F1C"/>
    <w:rsid w:val="00960BFD"/>
    <w:rsid w:val="0096140C"/>
    <w:rsid w:val="00961F60"/>
    <w:rsid w:val="00962264"/>
    <w:rsid w:val="009625AA"/>
    <w:rsid w:val="009629DC"/>
    <w:rsid w:val="00963A5D"/>
    <w:rsid w:val="0096400C"/>
    <w:rsid w:val="0096443F"/>
    <w:rsid w:val="00964819"/>
    <w:rsid w:val="009655CE"/>
    <w:rsid w:val="00965B4F"/>
    <w:rsid w:val="00967441"/>
    <w:rsid w:val="00967C93"/>
    <w:rsid w:val="00971189"/>
    <w:rsid w:val="009728BB"/>
    <w:rsid w:val="00972E37"/>
    <w:rsid w:val="00975242"/>
    <w:rsid w:val="00975AB6"/>
    <w:rsid w:val="00976D68"/>
    <w:rsid w:val="00977FA9"/>
    <w:rsid w:val="009801D5"/>
    <w:rsid w:val="009804D4"/>
    <w:rsid w:val="00982161"/>
    <w:rsid w:val="00983D33"/>
    <w:rsid w:val="00983EB7"/>
    <w:rsid w:val="00984B9F"/>
    <w:rsid w:val="00985ED2"/>
    <w:rsid w:val="009867FE"/>
    <w:rsid w:val="00987FB8"/>
    <w:rsid w:val="009907D5"/>
    <w:rsid w:val="00991D65"/>
    <w:rsid w:val="00991EB4"/>
    <w:rsid w:val="0099208A"/>
    <w:rsid w:val="00992113"/>
    <w:rsid w:val="009931FC"/>
    <w:rsid w:val="009941C0"/>
    <w:rsid w:val="009944A2"/>
    <w:rsid w:val="00996581"/>
    <w:rsid w:val="00997D2E"/>
    <w:rsid w:val="009A01CE"/>
    <w:rsid w:val="009A03D6"/>
    <w:rsid w:val="009A0E12"/>
    <w:rsid w:val="009A2575"/>
    <w:rsid w:val="009A2582"/>
    <w:rsid w:val="009A4ACB"/>
    <w:rsid w:val="009A6B9C"/>
    <w:rsid w:val="009A7336"/>
    <w:rsid w:val="009A776E"/>
    <w:rsid w:val="009B44CD"/>
    <w:rsid w:val="009B5B5F"/>
    <w:rsid w:val="009C04C4"/>
    <w:rsid w:val="009C09C6"/>
    <w:rsid w:val="009C1103"/>
    <w:rsid w:val="009C15C2"/>
    <w:rsid w:val="009C2979"/>
    <w:rsid w:val="009C35D2"/>
    <w:rsid w:val="009C486D"/>
    <w:rsid w:val="009C56EC"/>
    <w:rsid w:val="009C6883"/>
    <w:rsid w:val="009D0604"/>
    <w:rsid w:val="009D10B9"/>
    <w:rsid w:val="009D13E3"/>
    <w:rsid w:val="009D3C3E"/>
    <w:rsid w:val="009D4700"/>
    <w:rsid w:val="009D4AA8"/>
    <w:rsid w:val="009D6187"/>
    <w:rsid w:val="009D6746"/>
    <w:rsid w:val="009E0773"/>
    <w:rsid w:val="009E244A"/>
    <w:rsid w:val="009E41D4"/>
    <w:rsid w:val="009E458C"/>
    <w:rsid w:val="009E4CC3"/>
    <w:rsid w:val="009E56E1"/>
    <w:rsid w:val="009E6AF6"/>
    <w:rsid w:val="009E7B1A"/>
    <w:rsid w:val="009F1B84"/>
    <w:rsid w:val="009F1DE9"/>
    <w:rsid w:val="009F2A10"/>
    <w:rsid w:val="009F2FBC"/>
    <w:rsid w:val="009F37EE"/>
    <w:rsid w:val="009F3882"/>
    <w:rsid w:val="009F38E1"/>
    <w:rsid w:val="009F4C4A"/>
    <w:rsid w:val="00A0210A"/>
    <w:rsid w:val="00A025C8"/>
    <w:rsid w:val="00A027CE"/>
    <w:rsid w:val="00A06F63"/>
    <w:rsid w:val="00A070B3"/>
    <w:rsid w:val="00A101F9"/>
    <w:rsid w:val="00A103CD"/>
    <w:rsid w:val="00A10D92"/>
    <w:rsid w:val="00A141E0"/>
    <w:rsid w:val="00A17E70"/>
    <w:rsid w:val="00A2328B"/>
    <w:rsid w:val="00A24DFC"/>
    <w:rsid w:val="00A25EA3"/>
    <w:rsid w:val="00A26D93"/>
    <w:rsid w:val="00A27594"/>
    <w:rsid w:val="00A27973"/>
    <w:rsid w:val="00A31489"/>
    <w:rsid w:val="00A31A92"/>
    <w:rsid w:val="00A31AB1"/>
    <w:rsid w:val="00A34A39"/>
    <w:rsid w:val="00A353C3"/>
    <w:rsid w:val="00A35784"/>
    <w:rsid w:val="00A35A05"/>
    <w:rsid w:val="00A35B6C"/>
    <w:rsid w:val="00A35F6E"/>
    <w:rsid w:val="00A36117"/>
    <w:rsid w:val="00A40D08"/>
    <w:rsid w:val="00A4144A"/>
    <w:rsid w:val="00A42284"/>
    <w:rsid w:val="00A42792"/>
    <w:rsid w:val="00A42818"/>
    <w:rsid w:val="00A43398"/>
    <w:rsid w:val="00A43C48"/>
    <w:rsid w:val="00A43C75"/>
    <w:rsid w:val="00A459D9"/>
    <w:rsid w:val="00A45B0D"/>
    <w:rsid w:val="00A47169"/>
    <w:rsid w:val="00A47FAA"/>
    <w:rsid w:val="00A5019E"/>
    <w:rsid w:val="00A50BCF"/>
    <w:rsid w:val="00A51E06"/>
    <w:rsid w:val="00A54157"/>
    <w:rsid w:val="00A5580F"/>
    <w:rsid w:val="00A559DA"/>
    <w:rsid w:val="00A55BCE"/>
    <w:rsid w:val="00A560CD"/>
    <w:rsid w:val="00A563B9"/>
    <w:rsid w:val="00A56D24"/>
    <w:rsid w:val="00A57EA7"/>
    <w:rsid w:val="00A60D71"/>
    <w:rsid w:val="00A610D6"/>
    <w:rsid w:val="00A61652"/>
    <w:rsid w:val="00A62EDA"/>
    <w:rsid w:val="00A636F8"/>
    <w:rsid w:val="00A647D6"/>
    <w:rsid w:val="00A65C3B"/>
    <w:rsid w:val="00A70E98"/>
    <w:rsid w:val="00A720B0"/>
    <w:rsid w:val="00A743F6"/>
    <w:rsid w:val="00A745E1"/>
    <w:rsid w:val="00A752C2"/>
    <w:rsid w:val="00A75918"/>
    <w:rsid w:val="00A7770A"/>
    <w:rsid w:val="00A83121"/>
    <w:rsid w:val="00A85D27"/>
    <w:rsid w:val="00A86621"/>
    <w:rsid w:val="00A86CD1"/>
    <w:rsid w:val="00A87896"/>
    <w:rsid w:val="00A9130D"/>
    <w:rsid w:val="00A92B13"/>
    <w:rsid w:val="00A933DD"/>
    <w:rsid w:val="00A95B70"/>
    <w:rsid w:val="00A95F0E"/>
    <w:rsid w:val="00A96FB0"/>
    <w:rsid w:val="00AA0E90"/>
    <w:rsid w:val="00AA0E98"/>
    <w:rsid w:val="00AA136D"/>
    <w:rsid w:val="00AA1521"/>
    <w:rsid w:val="00AA18C3"/>
    <w:rsid w:val="00AA26D0"/>
    <w:rsid w:val="00AA427C"/>
    <w:rsid w:val="00AA56F8"/>
    <w:rsid w:val="00AA716D"/>
    <w:rsid w:val="00AA7664"/>
    <w:rsid w:val="00AB0ECB"/>
    <w:rsid w:val="00AB10E6"/>
    <w:rsid w:val="00AB2177"/>
    <w:rsid w:val="00AB2A02"/>
    <w:rsid w:val="00AB2F1B"/>
    <w:rsid w:val="00AB2FAB"/>
    <w:rsid w:val="00AB3ACD"/>
    <w:rsid w:val="00AB44BA"/>
    <w:rsid w:val="00AB4E6E"/>
    <w:rsid w:val="00AB5E59"/>
    <w:rsid w:val="00AB696C"/>
    <w:rsid w:val="00AC03FE"/>
    <w:rsid w:val="00AC14EC"/>
    <w:rsid w:val="00AC235A"/>
    <w:rsid w:val="00AC2CC9"/>
    <w:rsid w:val="00AC304B"/>
    <w:rsid w:val="00AC328B"/>
    <w:rsid w:val="00AC3EAB"/>
    <w:rsid w:val="00AC3FDA"/>
    <w:rsid w:val="00AC4011"/>
    <w:rsid w:val="00AC4710"/>
    <w:rsid w:val="00AC4DDB"/>
    <w:rsid w:val="00AC55C4"/>
    <w:rsid w:val="00AC5A1F"/>
    <w:rsid w:val="00AC5C2C"/>
    <w:rsid w:val="00AC5FE7"/>
    <w:rsid w:val="00AC604B"/>
    <w:rsid w:val="00AC62A3"/>
    <w:rsid w:val="00AC7AA6"/>
    <w:rsid w:val="00AD1EB2"/>
    <w:rsid w:val="00AD27EC"/>
    <w:rsid w:val="00AD3256"/>
    <w:rsid w:val="00AD47E9"/>
    <w:rsid w:val="00AD76AA"/>
    <w:rsid w:val="00AE0136"/>
    <w:rsid w:val="00AE090A"/>
    <w:rsid w:val="00AE0E63"/>
    <w:rsid w:val="00AE1931"/>
    <w:rsid w:val="00AE1989"/>
    <w:rsid w:val="00AE1ABA"/>
    <w:rsid w:val="00AE2718"/>
    <w:rsid w:val="00AE27E6"/>
    <w:rsid w:val="00AE315F"/>
    <w:rsid w:val="00AE321C"/>
    <w:rsid w:val="00AE6344"/>
    <w:rsid w:val="00AE6FCA"/>
    <w:rsid w:val="00AE7053"/>
    <w:rsid w:val="00AF0BB6"/>
    <w:rsid w:val="00AF0FA4"/>
    <w:rsid w:val="00AF3DA3"/>
    <w:rsid w:val="00AF49E8"/>
    <w:rsid w:val="00AF5BF3"/>
    <w:rsid w:val="00AF70AD"/>
    <w:rsid w:val="00AF7328"/>
    <w:rsid w:val="00AF7BE7"/>
    <w:rsid w:val="00B00B63"/>
    <w:rsid w:val="00B01931"/>
    <w:rsid w:val="00B01AFD"/>
    <w:rsid w:val="00B028F1"/>
    <w:rsid w:val="00B02B6E"/>
    <w:rsid w:val="00B05E8D"/>
    <w:rsid w:val="00B06328"/>
    <w:rsid w:val="00B065C5"/>
    <w:rsid w:val="00B0665C"/>
    <w:rsid w:val="00B07675"/>
    <w:rsid w:val="00B12332"/>
    <w:rsid w:val="00B12933"/>
    <w:rsid w:val="00B13D0A"/>
    <w:rsid w:val="00B149E2"/>
    <w:rsid w:val="00B157C7"/>
    <w:rsid w:val="00B15A75"/>
    <w:rsid w:val="00B15D1F"/>
    <w:rsid w:val="00B178EF"/>
    <w:rsid w:val="00B20109"/>
    <w:rsid w:val="00B20DB6"/>
    <w:rsid w:val="00B2138A"/>
    <w:rsid w:val="00B233D1"/>
    <w:rsid w:val="00B24C1A"/>
    <w:rsid w:val="00B24CA7"/>
    <w:rsid w:val="00B25722"/>
    <w:rsid w:val="00B25C5F"/>
    <w:rsid w:val="00B27127"/>
    <w:rsid w:val="00B27E2C"/>
    <w:rsid w:val="00B30E2C"/>
    <w:rsid w:val="00B30F61"/>
    <w:rsid w:val="00B32CAF"/>
    <w:rsid w:val="00B32DE6"/>
    <w:rsid w:val="00B33917"/>
    <w:rsid w:val="00B33925"/>
    <w:rsid w:val="00B3524E"/>
    <w:rsid w:val="00B35D90"/>
    <w:rsid w:val="00B35DBC"/>
    <w:rsid w:val="00B35F67"/>
    <w:rsid w:val="00B36216"/>
    <w:rsid w:val="00B36CD5"/>
    <w:rsid w:val="00B37B67"/>
    <w:rsid w:val="00B40558"/>
    <w:rsid w:val="00B41458"/>
    <w:rsid w:val="00B41B01"/>
    <w:rsid w:val="00B42CDC"/>
    <w:rsid w:val="00B43061"/>
    <w:rsid w:val="00B438BB"/>
    <w:rsid w:val="00B44749"/>
    <w:rsid w:val="00B46660"/>
    <w:rsid w:val="00B46A90"/>
    <w:rsid w:val="00B50AF3"/>
    <w:rsid w:val="00B52B4B"/>
    <w:rsid w:val="00B556C7"/>
    <w:rsid w:val="00B56119"/>
    <w:rsid w:val="00B565FF"/>
    <w:rsid w:val="00B57679"/>
    <w:rsid w:val="00B57844"/>
    <w:rsid w:val="00B57879"/>
    <w:rsid w:val="00B57887"/>
    <w:rsid w:val="00B57890"/>
    <w:rsid w:val="00B60DEC"/>
    <w:rsid w:val="00B62656"/>
    <w:rsid w:val="00B630EE"/>
    <w:rsid w:val="00B631B4"/>
    <w:rsid w:val="00B63568"/>
    <w:rsid w:val="00B63F27"/>
    <w:rsid w:val="00B63F6D"/>
    <w:rsid w:val="00B64E24"/>
    <w:rsid w:val="00B6527E"/>
    <w:rsid w:val="00B65A60"/>
    <w:rsid w:val="00B65C3E"/>
    <w:rsid w:val="00B66E10"/>
    <w:rsid w:val="00B67037"/>
    <w:rsid w:val="00B70A24"/>
    <w:rsid w:val="00B70EBF"/>
    <w:rsid w:val="00B721B3"/>
    <w:rsid w:val="00B72971"/>
    <w:rsid w:val="00B729CF"/>
    <w:rsid w:val="00B72C5C"/>
    <w:rsid w:val="00B73977"/>
    <w:rsid w:val="00B73A69"/>
    <w:rsid w:val="00B73CCE"/>
    <w:rsid w:val="00B744CC"/>
    <w:rsid w:val="00B756EC"/>
    <w:rsid w:val="00B75D51"/>
    <w:rsid w:val="00B809CD"/>
    <w:rsid w:val="00B81F88"/>
    <w:rsid w:val="00B8314D"/>
    <w:rsid w:val="00B846DE"/>
    <w:rsid w:val="00B8555D"/>
    <w:rsid w:val="00B87610"/>
    <w:rsid w:val="00B917AB"/>
    <w:rsid w:val="00B91A6A"/>
    <w:rsid w:val="00B91F88"/>
    <w:rsid w:val="00B94F95"/>
    <w:rsid w:val="00B95121"/>
    <w:rsid w:val="00B95484"/>
    <w:rsid w:val="00B968E0"/>
    <w:rsid w:val="00B97FB7"/>
    <w:rsid w:val="00BA4084"/>
    <w:rsid w:val="00BA6028"/>
    <w:rsid w:val="00BA78A5"/>
    <w:rsid w:val="00BB08D8"/>
    <w:rsid w:val="00BB0981"/>
    <w:rsid w:val="00BB1AC6"/>
    <w:rsid w:val="00BB62E4"/>
    <w:rsid w:val="00BB6F5A"/>
    <w:rsid w:val="00BB7243"/>
    <w:rsid w:val="00BB7834"/>
    <w:rsid w:val="00BC1B4B"/>
    <w:rsid w:val="00BC23E1"/>
    <w:rsid w:val="00BC2F5D"/>
    <w:rsid w:val="00BC477F"/>
    <w:rsid w:val="00BC4A77"/>
    <w:rsid w:val="00BC4E05"/>
    <w:rsid w:val="00BC5C20"/>
    <w:rsid w:val="00BC643A"/>
    <w:rsid w:val="00BC668A"/>
    <w:rsid w:val="00BC6CED"/>
    <w:rsid w:val="00BC73F5"/>
    <w:rsid w:val="00BC7917"/>
    <w:rsid w:val="00BD0E5D"/>
    <w:rsid w:val="00BD15F5"/>
    <w:rsid w:val="00BD223A"/>
    <w:rsid w:val="00BD3F44"/>
    <w:rsid w:val="00BD45DA"/>
    <w:rsid w:val="00BD47C6"/>
    <w:rsid w:val="00BD4BBB"/>
    <w:rsid w:val="00BD549C"/>
    <w:rsid w:val="00BD5501"/>
    <w:rsid w:val="00BD55C0"/>
    <w:rsid w:val="00BD582C"/>
    <w:rsid w:val="00BE06CD"/>
    <w:rsid w:val="00BE137F"/>
    <w:rsid w:val="00BE28DB"/>
    <w:rsid w:val="00BE3F01"/>
    <w:rsid w:val="00BE3F43"/>
    <w:rsid w:val="00BE68C2"/>
    <w:rsid w:val="00BF0445"/>
    <w:rsid w:val="00BF2348"/>
    <w:rsid w:val="00BF26D2"/>
    <w:rsid w:val="00BF2A2B"/>
    <w:rsid w:val="00BF32E4"/>
    <w:rsid w:val="00BF6B6F"/>
    <w:rsid w:val="00BF6FFD"/>
    <w:rsid w:val="00BF71A3"/>
    <w:rsid w:val="00BF7D69"/>
    <w:rsid w:val="00C0016B"/>
    <w:rsid w:val="00C0071B"/>
    <w:rsid w:val="00C01A9F"/>
    <w:rsid w:val="00C0334B"/>
    <w:rsid w:val="00C04451"/>
    <w:rsid w:val="00C104AD"/>
    <w:rsid w:val="00C10B72"/>
    <w:rsid w:val="00C126CD"/>
    <w:rsid w:val="00C14144"/>
    <w:rsid w:val="00C142AD"/>
    <w:rsid w:val="00C143E1"/>
    <w:rsid w:val="00C16234"/>
    <w:rsid w:val="00C16999"/>
    <w:rsid w:val="00C16D94"/>
    <w:rsid w:val="00C17F7F"/>
    <w:rsid w:val="00C20327"/>
    <w:rsid w:val="00C2383C"/>
    <w:rsid w:val="00C24F87"/>
    <w:rsid w:val="00C25F83"/>
    <w:rsid w:val="00C3015E"/>
    <w:rsid w:val="00C30506"/>
    <w:rsid w:val="00C3404B"/>
    <w:rsid w:val="00C376E3"/>
    <w:rsid w:val="00C37B5E"/>
    <w:rsid w:val="00C4144F"/>
    <w:rsid w:val="00C42C9D"/>
    <w:rsid w:val="00C43376"/>
    <w:rsid w:val="00C43C7D"/>
    <w:rsid w:val="00C45EDA"/>
    <w:rsid w:val="00C460BE"/>
    <w:rsid w:val="00C473C3"/>
    <w:rsid w:val="00C556BC"/>
    <w:rsid w:val="00C55AB8"/>
    <w:rsid w:val="00C55F00"/>
    <w:rsid w:val="00C55F91"/>
    <w:rsid w:val="00C560C6"/>
    <w:rsid w:val="00C604D2"/>
    <w:rsid w:val="00C60778"/>
    <w:rsid w:val="00C61759"/>
    <w:rsid w:val="00C61C10"/>
    <w:rsid w:val="00C63928"/>
    <w:rsid w:val="00C63B1E"/>
    <w:rsid w:val="00C6541C"/>
    <w:rsid w:val="00C654D8"/>
    <w:rsid w:val="00C65D74"/>
    <w:rsid w:val="00C677D7"/>
    <w:rsid w:val="00C702F2"/>
    <w:rsid w:val="00C70ED9"/>
    <w:rsid w:val="00C713C3"/>
    <w:rsid w:val="00C76548"/>
    <w:rsid w:val="00C76CED"/>
    <w:rsid w:val="00C76FB9"/>
    <w:rsid w:val="00C773C4"/>
    <w:rsid w:val="00C775A1"/>
    <w:rsid w:val="00C778A4"/>
    <w:rsid w:val="00C801EB"/>
    <w:rsid w:val="00C80A3A"/>
    <w:rsid w:val="00C80B1C"/>
    <w:rsid w:val="00C81734"/>
    <w:rsid w:val="00C83496"/>
    <w:rsid w:val="00C84FA3"/>
    <w:rsid w:val="00C85E1F"/>
    <w:rsid w:val="00C868B8"/>
    <w:rsid w:val="00C86DAD"/>
    <w:rsid w:val="00C918B3"/>
    <w:rsid w:val="00C91B69"/>
    <w:rsid w:val="00C92740"/>
    <w:rsid w:val="00C93286"/>
    <w:rsid w:val="00C96A1A"/>
    <w:rsid w:val="00C9776A"/>
    <w:rsid w:val="00CA028E"/>
    <w:rsid w:val="00CA09B2"/>
    <w:rsid w:val="00CA0A57"/>
    <w:rsid w:val="00CA1944"/>
    <w:rsid w:val="00CA3DA7"/>
    <w:rsid w:val="00CA4BAF"/>
    <w:rsid w:val="00CA7C9D"/>
    <w:rsid w:val="00CA7DB5"/>
    <w:rsid w:val="00CB0A42"/>
    <w:rsid w:val="00CB3FCB"/>
    <w:rsid w:val="00CB5ADA"/>
    <w:rsid w:val="00CB5B4E"/>
    <w:rsid w:val="00CB7359"/>
    <w:rsid w:val="00CB75C5"/>
    <w:rsid w:val="00CC0162"/>
    <w:rsid w:val="00CC022E"/>
    <w:rsid w:val="00CC1CA8"/>
    <w:rsid w:val="00CC2B29"/>
    <w:rsid w:val="00CC3C8B"/>
    <w:rsid w:val="00CC47CB"/>
    <w:rsid w:val="00CC61DB"/>
    <w:rsid w:val="00CC652F"/>
    <w:rsid w:val="00CC6C51"/>
    <w:rsid w:val="00CC72A5"/>
    <w:rsid w:val="00CD0259"/>
    <w:rsid w:val="00CD19D7"/>
    <w:rsid w:val="00CD264E"/>
    <w:rsid w:val="00CD2F24"/>
    <w:rsid w:val="00CD2F76"/>
    <w:rsid w:val="00CD4ACC"/>
    <w:rsid w:val="00CD4F5C"/>
    <w:rsid w:val="00CD51FC"/>
    <w:rsid w:val="00CD568A"/>
    <w:rsid w:val="00CD5B7F"/>
    <w:rsid w:val="00CD6382"/>
    <w:rsid w:val="00CD64CE"/>
    <w:rsid w:val="00CD658E"/>
    <w:rsid w:val="00CD6AAB"/>
    <w:rsid w:val="00CD7892"/>
    <w:rsid w:val="00CE10E9"/>
    <w:rsid w:val="00CE1444"/>
    <w:rsid w:val="00CE2510"/>
    <w:rsid w:val="00CE3491"/>
    <w:rsid w:val="00CE3B2B"/>
    <w:rsid w:val="00CE5032"/>
    <w:rsid w:val="00CE6972"/>
    <w:rsid w:val="00CE7016"/>
    <w:rsid w:val="00CF1147"/>
    <w:rsid w:val="00CF1270"/>
    <w:rsid w:val="00CF1B3F"/>
    <w:rsid w:val="00CF1DF8"/>
    <w:rsid w:val="00CF4970"/>
    <w:rsid w:val="00CF4A50"/>
    <w:rsid w:val="00CF6B83"/>
    <w:rsid w:val="00D02630"/>
    <w:rsid w:val="00D04E5E"/>
    <w:rsid w:val="00D06A2B"/>
    <w:rsid w:val="00D1060A"/>
    <w:rsid w:val="00D11103"/>
    <w:rsid w:val="00D112FD"/>
    <w:rsid w:val="00D1138B"/>
    <w:rsid w:val="00D12945"/>
    <w:rsid w:val="00D1700E"/>
    <w:rsid w:val="00D17603"/>
    <w:rsid w:val="00D218DD"/>
    <w:rsid w:val="00D229B8"/>
    <w:rsid w:val="00D240FC"/>
    <w:rsid w:val="00D243F7"/>
    <w:rsid w:val="00D245CB"/>
    <w:rsid w:val="00D24CB7"/>
    <w:rsid w:val="00D274FE"/>
    <w:rsid w:val="00D34373"/>
    <w:rsid w:val="00D34C02"/>
    <w:rsid w:val="00D366CB"/>
    <w:rsid w:val="00D42851"/>
    <w:rsid w:val="00D432E8"/>
    <w:rsid w:val="00D43DF0"/>
    <w:rsid w:val="00D46B3B"/>
    <w:rsid w:val="00D47D89"/>
    <w:rsid w:val="00D5157F"/>
    <w:rsid w:val="00D53DBA"/>
    <w:rsid w:val="00D565A0"/>
    <w:rsid w:val="00D57696"/>
    <w:rsid w:val="00D57B6C"/>
    <w:rsid w:val="00D57F5C"/>
    <w:rsid w:val="00D6056D"/>
    <w:rsid w:val="00D60FE6"/>
    <w:rsid w:val="00D6190D"/>
    <w:rsid w:val="00D61EE3"/>
    <w:rsid w:val="00D63C8C"/>
    <w:rsid w:val="00D6480C"/>
    <w:rsid w:val="00D648C0"/>
    <w:rsid w:val="00D673AE"/>
    <w:rsid w:val="00D6751B"/>
    <w:rsid w:val="00D67D45"/>
    <w:rsid w:val="00D70BED"/>
    <w:rsid w:val="00D7158F"/>
    <w:rsid w:val="00D7294D"/>
    <w:rsid w:val="00D72D2E"/>
    <w:rsid w:val="00D7330F"/>
    <w:rsid w:val="00D75714"/>
    <w:rsid w:val="00D762B7"/>
    <w:rsid w:val="00D80087"/>
    <w:rsid w:val="00D8054D"/>
    <w:rsid w:val="00D81227"/>
    <w:rsid w:val="00D81881"/>
    <w:rsid w:val="00D818B6"/>
    <w:rsid w:val="00D81C18"/>
    <w:rsid w:val="00D83001"/>
    <w:rsid w:val="00D833A0"/>
    <w:rsid w:val="00D83891"/>
    <w:rsid w:val="00D84DF3"/>
    <w:rsid w:val="00D86006"/>
    <w:rsid w:val="00D871B0"/>
    <w:rsid w:val="00D87ACB"/>
    <w:rsid w:val="00D9063F"/>
    <w:rsid w:val="00D90ED4"/>
    <w:rsid w:val="00D93400"/>
    <w:rsid w:val="00D945FD"/>
    <w:rsid w:val="00D94C15"/>
    <w:rsid w:val="00D94E00"/>
    <w:rsid w:val="00D95F63"/>
    <w:rsid w:val="00D9717C"/>
    <w:rsid w:val="00DA0560"/>
    <w:rsid w:val="00DA0858"/>
    <w:rsid w:val="00DA15D5"/>
    <w:rsid w:val="00DA1A86"/>
    <w:rsid w:val="00DA3D1B"/>
    <w:rsid w:val="00DA45CB"/>
    <w:rsid w:val="00DA6027"/>
    <w:rsid w:val="00DB2405"/>
    <w:rsid w:val="00DB2CF8"/>
    <w:rsid w:val="00DB463B"/>
    <w:rsid w:val="00DB5A17"/>
    <w:rsid w:val="00DB5DF0"/>
    <w:rsid w:val="00DB6F8B"/>
    <w:rsid w:val="00DB7004"/>
    <w:rsid w:val="00DB7CF9"/>
    <w:rsid w:val="00DC1EE1"/>
    <w:rsid w:val="00DC2259"/>
    <w:rsid w:val="00DC23C7"/>
    <w:rsid w:val="00DC38D4"/>
    <w:rsid w:val="00DC3B25"/>
    <w:rsid w:val="00DC3CFC"/>
    <w:rsid w:val="00DC4620"/>
    <w:rsid w:val="00DC5A7B"/>
    <w:rsid w:val="00DC5E0B"/>
    <w:rsid w:val="00DC5F04"/>
    <w:rsid w:val="00DC6554"/>
    <w:rsid w:val="00DC7D40"/>
    <w:rsid w:val="00DD155B"/>
    <w:rsid w:val="00DD2738"/>
    <w:rsid w:val="00DD3D06"/>
    <w:rsid w:val="00DD3EA5"/>
    <w:rsid w:val="00DD4462"/>
    <w:rsid w:val="00DD570D"/>
    <w:rsid w:val="00DD5B8B"/>
    <w:rsid w:val="00DD6F2E"/>
    <w:rsid w:val="00DE014E"/>
    <w:rsid w:val="00DE1317"/>
    <w:rsid w:val="00DE46B6"/>
    <w:rsid w:val="00DE5798"/>
    <w:rsid w:val="00DE6A26"/>
    <w:rsid w:val="00DF0D34"/>
    <w:rsid w:val="00DF15DA"/>
    <w:rsid w:val="00DF1971"/>
    <w:rsid w:val="00DF2185"/>
    <w:rsid w:val="00DF2F4F"/>
    <w:rsid w:val="00DF3474"/>
    <w:rsid w:val="00DF466D"/>
    <w:rsid w:val="00E00505"/>
    <w:rsid w:val="00E005FB"/>
    <w:rsid w:val="00E0134D"/>
    <w:rsid w:val="00E023A9"/>
    <w:rsid w:val="00E037D2"/>
    <w:rsid w:val="00E04941"/>
    <w:rsid w:val="00E05129"/>
    <w:rsid w:val="00E05A5C"/>
    <w:rsid w:val="00E06D40"/>
    <w:rsid w:val="00E07BB6"/>
    <w:rsid w:val="00E10414"/>
    <w:rsid w:val="00E10CAA"/>
    <w:rsid w:val="00E13124"/>
    <w:rsid w:val="00E13607"/>
    <w:rsid w:val="00E13A7D"/>
    <w:rsid w:val="00E13F8F"/>
    <w:rsid w:val="00E140EE"/>
    <w:rsid w:val="00E1440D"/>
    <w:rsid w:val="00E14743"/>
    <w:rsid w:val="00E1485D"/>
    <w:rsid w:val="00E1507C"/>
    <w:rsid w:val="00E15482"/>
    <w:rsid w:val="00E1733C"/>
    <w:rsid w:val="00E2074D"/>
    <w:rsid w:val="00E20A89"/>
    <w:rsid w:val="00E22591"/>
    <w:rsid w:val="00E237BE"/>
    <w:rsid w:val="00E247F3"/>
    <w:rsid w:val="00E25F1F"/>
    <w:rsid w:val="00E26740"/>
    <w:rsid w:val="00E26D5F"/>
    <w:rsid w:val="00E30472"/>
    <w:rsid w:val="00E3115F"/>
    <w:rsid w:val="00E34BA2"/>
    <w:rsid w:val="00E35367"/>
    <w:rsid w:val="00E37F19"/>
    <w:rsid w:val="00E4127C"/>
    <w:rsid w:val="00E423DE"/>
    <w:rsid w:val="00E427B6"/>
    <w:rsid w:val="00E431C1"/>
    <w:rsid w:val="00E47B5A"/>
    <w:rsid w:val="00E47DFF"/>
    <w:rsid w:val="00E51250"/>
    <w:rsid w:val="00E52DD6"/>
    <w:rsid w:val="00E53D8C"/>
    <w:rsid w:val="00E543CC"/>
    <w:rsid w:val="00E547E5"/>
    <w:rsid w:val="00E55F51"/>
    <w:rsid w:val="00E56331"/>
    <w:rsid w:val="00E56F0D"/>
    <w:rsid w:val="00E60231"/>
    <w:rsid w:val="00E60ED9"/>
    <w:rsid w:val="00E63CD8"/>
    <w:rsid w:val="00E70342"/>
    <w:rsid w:val="00E70735"/>
    <w:rsid w:val="00E7149A"/>
    <w:rsid w:val="00E71766"/>
    <w:rsid w:val="00E71DC3"/>
    <w:rsid w:val="00E72A24"/>
    <w:rsid w:val="00E73731"/>
    <w:rsid w:val="00E73DC3"/>
    <w:rsid w:val="00E75687"/>
    <w:rsid w:val="00E767B3"/>
    <w:rsid w:val="00E77301"/>
    <w:rsid w:val="00E773D3"/>
    <w:rsid w:val="00E774D2"/>
    <w:rsid w:val="00E77E2E"/>
    <w:rsid w:val="00E808E1"/>
    <w:rsid w:val="00E84D50"/>
    <w:rsid w:val="00E85423"/>
    <w:rsid w:val="00E85DF8"/>
    <w:rsid w:val="00E85E19"/>
    <w:rsid w:val="00E866B3"/>
    <w:rsid w:val="00E86A59"/>
    <w:rsid w:val="00E92107"/>
    <w:rsid w:val="00E92D8B"/>
    <w:rsid w:val="00E95D56"/>
    <w:rsid w:val="00EA07D3"/>
    <w:rsid w:val="00EA251D"/>
    <w:rsid w:val="00EA30C4"/>
    <w:rsid w:val="00EA35AD"/>
    <w:rsid w:val="00EA4193"/>
    <w:rsid w:val="00EA49DB"/>
    <w:rsid w:val="00EA4CF9"/>
    <w:rsid w:val="00EA515B"/>
    <w:rsid w:val="00EA55C4"/>
    <w:rsid w:val="00EA56C5"/>
    <w:rsid w:val="00EA6164"/>
    <w:rsid w:val="00EB33AE"/>
    <w:rsid w:val="00EB4E97"/>
    <w:rsid w:val="00EC25DB"/>
    <w:rsid w:val="00EC3BA9"/>
    <w:rsid w:val="00EC3DC9"/>
    <w:rsid w:val="00EC58FA"/>
    <w:rsid w:val="00ED18E9"/>
    <w:rsid w:val="00ED191B"/>
    <w:rsid w:val="00ED2CB3"/>
    <w:rsid w:val="00ED4441"/>
    <w:rsid w:val="00ED5397"/>
    <w:rsid w:val="00ED5940"/>
    <w:rsid w:val="00ED6BE7"/>
    <w:rsid w:val="00ED79C2"/>
    <w:rsid w:val="00EE0E68"/>
    <w:rsid w:val="00EE159A"/>
    <w:rsid w:val="00EE2E31"/>
    <w:rsid w:val="00EE2F0A"/>
    <w:rsid w:val="00EE2FC8"/>
    <w:rsid w:val="00EE7C6C"/>
    <w:rsid w:val="00EF006D"/>
    <w:rsid w:val="00EF0C81"/>
    <w:rsid w:val="00EF1602"/>
    <w:rsid w:val="00EF1D98"/>
    <w:rsid w:val="00EF25CA"/>
    <w:rsid w:val="00EF4421"/>
    <w:rsid w:val="00EF4F00"/>
    <w:rsid w:val="00EF5509"/>
    <w:rsid w:val="00EF5871"/>
    <w:rsid w:val="00EF7A41"/>
    <w:rsid w:val="00F00699"/>
    <w:rsid w:val="00F019A6"/>
    <w:rsid w:val="00F02E6D"/>
    <w:rsid w:val="00F030C3"/>
    <w:rsid w:val="00F04F58"/>
    <w:rsid w:val="00F04FA0"/>
    <w:rsid w:val="00F05C6F"/>
    <w:rsid w:val="00F0657E"/>
    <w:rsid w:val="00F1055C"/>
    <w:rsid w:val="00F105AC"/>
    <w:rsid w:val="00F10D50"/>
    <w:rsid w:val="00F10D5F"/>
    <w:rsid w:val="00F118F6"/>
    <w:rsid w:val="00F12826"/>
    <w:rsid w:val="00F15498"/>
    <w:rsid w:val="00F154DD"/>
    <w:rsid w:val="00F16447"/>
    <w:rsid w:val="00F16FE1"/>
    <w:rsid w:val="00F174C8"/>
    <w:rsid w:val="00F17FD9"/>
    <w:rsid w:val="00F21C75"/>
    <w:rsid w:val="00F2748F"/>
    <w:rsid w:val="00F275D5"/>
    <w:rsid w:val="00F2791B"/>
    <w:rsid w:val="00F32C15"/>
    <w:rsid w:val="00F3394F"/>
    <w:rsid w:val="00F33A40"/>
    <w:rsid w:val="00F34C32"/>
    <w:rsid w:val="00F35B11"/>
    <w:rsid w:val="00F35E55"/>
    <w:rsid w:val="00F40440"/>
    <w:rsid w:val="00F40E9C"/>
    <w:rsid w:val="00F4118F"/>
    <w:rsid w:val="00F41944"/>
    <w:rsid w:val="00F4259B"/>
    <w:rsid w:val="00F4280F"/>
    <w:rsid w:val="00F43D87"/>
    <w:rsid w:val="00F43E08"/>
    <w:rsid w:val="00F44667"/>
    <w:rsid w:val="00F44F02"/>
    <w:rsid w:val="00F45376"/>
    <w:rsid w:val="00F463A9"/>
    <w:rsid w:val="00F47E27"/>
    <w:rsid w:val="00F51C48"/>
    <w:rsid w:val="00F525CC"/>
    <w:rsid w:val="00F54059"/>
    <w:rsid w:val="00F54FFC"/>
    <w:rsid w:val="00F5569D"/>
    <w:rsid w:val="00F55DC4"/>
    <w:rsid w:val="00F56DA7"/>
    <w:rsid w:val="00F60E4B"/>
    <w:rsid w:val="00F613DE"/>
    <w:rsid w:val="00F617F8"/>
    <w:rsid w:val="00F61D40"/>
    <w:rsid w:val="00F623D7"/>
    <w:rsid w:val="00F6368B"/>
    <w:rsid w:val="00F63C6B"/>
    <w:rsid w:val="00F63D61"/>
    <w:rsid w:val="00F63D84"/>
    <w:rsid w:val="00F63F8B"/>
    <w:rsid w:val="00F65419"/>
    <w:rsid w:val="00F662E7"/>
    <w:rsid w:val="00F66A89"/>
    <w:rsid w:val="00F66DEA"/>
    <w:rsid w:val="00F670DA"/>
    <w:rsid w:val="00F701A3"/>
    <w:rsid w:val="00F7107F"/>
    <w:rsid w:val="00F72890"/>
    <w:rsid w:val="00F73006"/>
    <w:rsid w:val="00F762CF"/>
    <w:rsid w:val="00F768AA"/>
    <w:rsid w:val="00F80082"/>
    <w:rsid w:val="00F80D7E"/>
    <w:rsid w:val="00F81428"/>
    <w:rsid w:val="00F81E18"/>
    <w:rsid w:val="00F823E7"/>
    <w:rsid w:val="00F826AD"/>
    <w:rsid w:val="00F83E84"/>
    <w:rsid w:val="00F846B4"/>
    <w:rsid w:val="00F84DE3"/>
    <w:rsid w:val="00F85556"/>
    <w:rsid w:val="00F8629F"/>
    <w:rsid w:val="00F86E12"/>
    <w:rsid w:val="00F900FD"/>
    <w:rsid w:val="00F9183F"/>
    <w:rsid w:val="00F91DE3"/>
    <w:rsid w:val="00F93266"/>
    <w:rsid w:val="00F93C16"/>
    <w:rsid w:val="00F969E8"/>
    <w:rsid w:val="00F9748C"/>
    <w:rsid w:val="00FA0161"/>
    <w:rsid w:val="00FA0282"/>
    <w:rsid w:val="00FA0891"/>
    <w:rsid w:val="00FA255B"/>
    <w:rsid w:val="00FA3DF7"/>
    <w:rsid w:val="00FA609F"/>
    <w:rsid w:val="00FA67E2"/>
    <w:rsid w:val="00FA7007"/>
    <w:rsid w:val="00FA7958"/>
    <w:rsid w:val="00FB0CDC"/>
    <w:rsid w:val="00FB131D"/>
    <w:rsid w:val="00FB1663"/>
    <w:rsid w:val="00FB2A39"/>
    <w:rsid w:val="00FB6463"/>
    <w:rsid w:val="00FB7AED"/>
    <w:rsid w:val="00FC017F"/>
    <w:rsid w:val="00FC0792"/>
    <w:rsid w:val="00FC5E13"/>
    <w:rsid w:val="00FC707A"/>
    <w:rsid w:val="00FD072A"/>
    <w:rsid w:val="00FD0AA2"/>
    <w:rsid w:val="00FD16C8"/>
    <w:rsid w:val="00FD1918"/>
    <w:rsid w:val="00FD217F"/>
    <w:rsid w:val="00FD2B81"/>
    <w:rsid w:val="00FD3534"/>
    <w:rsid w:val="00FD4359"/>
    <w:rsid w:val="00FD46FD"/>
    <w:rsid w:val="00FD63D0"/>
    <w:rsid w:val="00FD709D"/>
    <w:rsid w:val="00FE0D53"/>
    <w:rsid w:val="00FE3BDB"/>
    <w:rsid w:val="00FE5512"/>
    <w:rsid w:val="00FE5850"/>
    <w:rsid w:val="00FE5AD1"/>
    <w:rsid w:val="00FE7E82"/>
    <w:rsid w:val="00FF0336"/>
    <w:rsid w:val="00FF0471"/>
    <w:rsid w:val="00FF2BA9"/>
    <w:rsid w:val="00FF3C77"/>
    <w:rsid w:val="00FF55D7"/>
    <w:rsid w:val="00FF79C8"/>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E6D99"/>
  <w15:docId w15:val="{F881500B-E42D-40B4-8F63-E7D01986B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5BE5"/>
    <w:pPr>
      <w:jc w:val="both"/>
    </w:pPr>
    <w:rPr>
      <w:sz w:val="22"/>
      <w:lang w:val="en-GB"/>
    </w:rPr>
  </w:style>
  <w:style w:type="paragraph" w:styleId="1">
    <w:name w:val="heading 1"/>
    <w:basedOn w:val="a0"/>
    <w:next w:val="a0"/>
    <w:qFormat/>
    <w:rsid w:val="00C01A9F"/>
    <w:pPr>
      <w:keepNext/>
      <w:keepLines/>
      <w:spacing w:before="320"/>
      <w:outlineLvl w:val="0"/>
    </w:pPr>
    <w:rPr>
      <w:rFonts w:ascii="Arial" w:hAnsi="Arial"/>
      <w:b/>
      <w:sz w:val="32"/>
      <w:u w:val="single"/>
    </w:rPr>
  </w:style>
  <w:style w:type="paragraph" w:styleId="2">
    <w:name w:val="heading 2"/>
    <w:basedOn w:val="a0"/>
    <w:next w:val="a0"/>
    <w:qFormat/>
    <w:rsid w:val="00C01A9F"/>
    <w:pPr>
      <w:keepNext/>
      <w:keepLines/>
      <w:spacing w:before="280"/>
      <w:outlineLvl w:val="1"/>
    </w:pPr>
    <w:rPr>
      <w:rFonts w:ascii="Arial" w:hAnsi="Arial"/>
      <w:b/>
      <w:sz w:val="28"/>
      <w:u w:val="single"/>
    </w:rPr>
  </w:style>
  <w:style w:type="paragraph" w:styleId="3">
    <w:name w:val="heading 3"/>
    <w:basedOn w:val="a0"/>
    <w:next w:val="a0"/>
    <w:qFormat/>
    <w:rsid w:val="00C01A9F"/>
    <w:pPr>
      <w:keepNext/>
      <w:keepLines/>
      <w:spacing w:before="240" w:after="60"/>
      <w:outlineLvl w:val="2"/>
    </w:pPr>
    <w:rPr>
      <w:rFonts w:ascii="Arial" w:hAnsi="Arial"/>
      <w:b/>
      <w:sz w:val="24"/>
    </w:rPr>
  </w:style>
  <w:style w:type="paragraph" w:styleId="4">
    <w:name w:val="heading 4"/>
    <w:basedOn w:val="a0"/>
    <w:next w:val="a0"/>
    <w:link w:val="4Char"/>
    <w:semiHidden/>
    <w:unhideWhenUsed/>
    <w:qFormat/>
    <w:rsid w:val="00143077"/>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semiHidden/>
    <w:unhideWhenUsed/>
    <w:qFormat/>
    <w:rsid w:val="00573E44"/>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basedOn w:val="a1"/>
    <w:link w:val="4"/>
    <w:semiHidden/>
    <w:rsid w:val="00143077"/>
    <w:rPr>
      <w:rFonts w:asciiTheme="majorHAnsi" w:eastAsiaTheme="majorEastAsia" w:hAnsiTheme="majorHAnsi" w:cstheme="majorBidi"/>
      <w:i/>
      <w:iCs/>
      <w:color w:val="365F91" w:themeColor="accent1" w:themeShade="BF"/>
      <w:sz w:val="22"/>
      <w:lang w:val="en-GB"/>
    </w:rPr>
  </w:style>
  <w:style w:type="character" w:customStyle="1" w:styleId="5Char">
    <w:name w:val="标题 5 Char"/>
    <w:basedOn w:val="a1"/>
    <w:link w:val="5"/>
    <w:semiHidden/>
    <w:rsid w:val="00573E44"/>
    <w:rPr>
      <w:rFonts w:asciiTheme="majorHAnsi" w:eastAsiaTheme="majorEastAsia" w:hAnsiTheme="majorHAnsi" w:cstheme="majorBidi"/>
      <w:color w:val="365F91" w:themeColor="accent1" w:themeShade="BF"/>
      <w:sz w:val="22"/>
      <w:lang w:val="en-GB"/>
    </w:rPr>
  </w:style>
  <w:style w:type="paragraph" w:styleId="a4">
    <w:name w:val="footer"/>
    <w:basedOn w:val="a0"/>
    <w:rsid w:val="00C01A9F"/>
    <w:pPr>
      <w:pBdr>
        <w:top w:val="single" w:sz="6" w:space="1" w:color="auto"/>
      </w:pBdr>
      <w:tabs>
        <w:tab w:val="center" w:pos="6480"/>
        <w:tab w:val="right" w:pos="12960"/>
      </w:tabs>
    </w:pPr>
    <w:rPr>
      <w:sz w:val="24"/>
    </w:rPr>
  </w:style>
  <w:style w:type="paragraph" w:styleId="a5">
    <w:name w:val="header"/>
    <w:basedOn w:val="a0"/>
    <w:rsid w:val="00C01A9F"/>
    <w:pPr>
      <w:pBdr>
        <w:bottom w:val="single" w:sz="6" w:space="2" w:color="auto"/>
      </w:pBdr>
      <w:tabs>
        <w:tab w:val="center" w:pos="6480"/>
        <w:tab w:val="right" w:pos="12960"/>
      </w:tabs>
    </w:pPr>
    <w:rPr>
      <w:b/>
      <w:sz w:val="28"/>
    </w:rPr>
  </w:style>
  <w:style w:type="paragraph" w:customStyle="1" w:styleId="T1">
    <w:name w:val="T1"/>
    <w:basedOn w:val="a0"/>
    <w:rsid w:val="00C01A9F"/>
    <w:pPr>
      <w:jc w:val="center"/>
    </w:pPr>
    <w:rPr>
      <w:b/>
      <w:sz w:val="28"/>
    </w:rPr>
  </w:style>
  <w:style w:type="paragraph" w:customStyle="1" w:styleId="T2">
    <w:name w:val="T2"/>
    <w:basedOn w:val="T1"/>
    <w:rsid w:val="00C01A9F"/>
    <w:pPr>
      <w:spacing w:after="240"/>
      <w:ind w:left="720" w:right="720"/>
    </w:pPr>
  </w:style>
  <w:style w:type="paragraph" w:customStyle="1" w:styleId="T3">
    <w:name w:val="T3"/>
    <w:basedOn w:val="T1"/>
    <w:rsid w:val="00C01A9F"/>
    <w:pPr>
      <w:pBdr>
        <w:bottom w:val="single" w:sz="6" w:space="1" w:color="auto"/>
      </w:pBdr>
      <w:tabs>
        <w:tab w:val="center" w:pos="4680"/>
      </w:tabs>
      <w:spacing w:after="240"/>
      <w:jc w:val="left"/>
    </w:pPr>
    <w:rPr>
      <w:b w:val="0"/>
      <w:sz w:val="24"/>
    </w:rPr>
  </w:style>
  <w:style w:type="paragraph" w:styleId="a6">
    <w:name w:val="Body Text Indent"/>
    <w:basedOn w:val="a0"/>
    <w:rsid w:val="00C01A9F"/>
    <w:pPr>
      <w:ind w:left="720" w:hanging="720"/>
    </w:pPr>
  </w:style>
  <w:style w:type="character" w:styleId="a7">
    <w:name w:val="Hyperlink"/>
    <w:uiPriority w:val="99"/>
    <w:rsid w:val="00C01A9F"/>
    <w:rPr>
      <w:color w:val="0000FF"/>
      <w:u w:val="single"/>
    </w:rPr>
  </w:style>
  <w:style w:type="character" w:styleId="a8">
    <w:name w:val="annotation reference"/>
    <w:basedOn w:val="a1"/>
    <w:uiPriority w:val="99"/>
    <w:unhideWhenUsed/>
    <w:rsid w:val="00356FE9"/>
    <w:rPr>
      <w:rFonts w:cs="Times New Roman"/>
      <w:sz w:val="16"/>
      <w:szCs w:val="16"/>
    </w:rPr>
  </w:style>
  <w:style w:type="paragraph" w:styleId="a9">
    <w:name w:val="annotation text"/>
    <w:basedOn w:val="a0"/>
    <w:link w:val="Char"/>
    <w:uiPriority w:val="99"/>
    <w:unhideWhenUsed/>
    <w:rsid w:val="00356F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pPr>
    <w:rPr>
      <w:rFonts w:eastAsiaTheme="minorEastAsia"/>
      <w:color w:val="000000"/>
      <w:w w:val="0"/>
      <w:sz w:val="20"/>
    </w:rPr>
  </w:style>
  <w:style w:type="character" w:customStyle="1" w:styleId="Char">
    <w:name w:val="批注文字 Char"/>
    <w:basedOn w:val="a1"/>
    <w:link w:val="a9"/>
    <w:uiPriority w:val="99"/>
    <w:rsid w:val="00356FE9"/>
    <w:rPr>
      <w:rFonts w:eastAsiaTheme="minorEastAsia"/>
      <w:color w:val="000000"/>
      <w:w w:val="0"/>
      <w:lang w:val="en-GB"/>
    </w:rPr>
  </w:style>
  <w:style w:type="paragraph" w:styleId="aa">
    <w:name w:val="Balloon Text"/>
    <w:basedOn w:val="a0"/>
    <w:link w:val="Char0"/>
    <w:rsid w:val="00356FE9"/>
    <w:rPr>
      <w:rFonts w:ascii="Tahoma" w:hAnsi="Tahoma" w:cs="Tahoma"/>
      <w:sz w:val="16"/>
      <w:szCs w:val="16"/>
    </w:rPr>
  </w:style>
  <w:style w:type="character" w:customStyle="1" w:styleId="Char0">
    <w:name w:val="批注框文本 Char"/>
    <w:basedOn w:val="a1"/>
    <w:link w:val="aa"/>
    <w:rsid w:val="00356FE9"/>
    <w:rPr>
      <w:rFonts w:ascii="Tahoma" w:hAnsi="Tahoma" w:cs="Tahoma"/>
      <w:sz w:val="16"/>
      <w:szCs w:val="16"/>
      <w:lang w:val="en-GB"/>
    </w:rPr>
  </w:style>
  <w:style w:type="paragraph" w:customStyle="1" w:styleId="DL">
    <w:name w:val="DL"/>
    <w:aliases w:val="DashedList1,DL2,DashedList2"/>
    <w:uiPriority w:val="99"/>
    <w:rsid w:val="0077564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H3">
    <w:name w:val="H3"/>
    <w:aliases w:val="1.1.1"/>
    <w:next w:val="T"/>
    <w:uiPriority w:val="99"/>
    <w:rsid w:val="0077564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
    <w:name w:val="T"/>
    <w:aliases w:val="Text"/>
    <w:uiPriority w:val="99"/>
    <w:rsid w:val="0077564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paragraph" w:styleId="ab">
    <w:name w:val="List Paragraph"/>
    <w:basedOn w:val="a0"/>
    <w:uiPriority w:val="34"/>
    <w:qFormat/>
    <w:rsid w:val="00AE1ABA"/>
    <w:pPr>
      <w:ind w:left="720"/>
      <w:contextualSpacing/>
    </w:pPr>
  </w:style>
  <w:style w:type="paragraph" w:customStyle="1" w:styleId="Body">
    <w:name w:val="Body"/>
    <w:rsid w:val="00B729CF"/>
    <w:pPr>
      <w:widowControl w:val="0"/>
      <w:autoSpaceDE w:val="0"/>
      <w:autoSpaceDN w:val="0"/>
      <w:adjustRightInd w:val="0"/>
      <w:spacing w:before="480" w:line="240" w:lineRule="atLeast"/>
      <w:jc w:val="both"/>
    </w:pPr>
    <w:rPr>
      <w:rFonts w:eastAsiaTheme="minorEastAsia"/>
      <w:color w:val="000000"/>
      <w:w w:val="0"/>
    </w:rPr>
  </w:style>
  <w:style w:type="paragraph" w:customStyle="1" w:styleId="CellBody">
    <w:name w:val="CellBody"/>
    <w:uiPriority w:val="99"/>
    <w:rsid w:val="00B729CF"/>
    <w:pPr>
      <w:widowControl w:val="0"/>
      <w:autoSpaceDE w:val="0"/>
      <w:autoSpaceDN w:val="0"/>
      <w:adjustRightInd w:val="0"/>
      <w:spacing w:line="200" w:lineRule="atLeast"/>
    </w:pPr>
    <w:rPr>
      <w:rFonts w:eastAsiaTheme="minorEastAsia"/>
      <w:color w:val="000000"/>
      <w:w w:val="0"/>
      <w:sz w:val="18"/>
      <w:szCs w:val="18"/>
    </w:rPr>
  </w:style>
  <w:style w:type="paragraph" w:customStyle="1" w:styleId="CellHeading">
    <w:name w:val="CellHeading"/>
    <w:uiPriority w:val="99"/>
    <w:rsid w:val="00B729CF"/>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FigTitle">
    <w:name w:val="FigTitle"/>
    <w:uiPriority w:val="99"/>
    <w:rsid w:val="00B729CF"/>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H4">
    <w:name w:val="H4"/>
    <w:aliases w:val="1.1.1.1"/>
    <w:next w:val="T"/>
    <w:uiPriority w:val="99"/>
    <w:rsid w:val="00B729C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rPr>
  </w:style>
  <w:style w:type="paragraph" w:customStyle="1" w:styleId="TableTitle">
    <w:name w:val="TableTitle"/>
    <w:next w:val="a0"/>
    <w:uiPriority w:val="99"/>
    <w:rsid w:val="00B729CF"/>
    <w:pPr>
      <w:widowControl w:val="0"/>
      <w:autoSpaceDE w:val="0"/>
      <w:autoSpaceDN w:val="0"/>
      <w:adjustRightInd w:val="0"/>
      <w:spacing w:line="240" w:lineRule="atLeast"/>
      <w:jc w:val="center"/>
    </w:pPr>
    <w:rPr>
      <w:rFonts w:ascii="Arial" w:eastAsiaTheme="minorEastAsia" w:hAnsi="Arial" w:cs="Arial"/>
      <w:b/>
      <w:bCs/>
      <w:color w:val="000000"/>
      <w:w w:val="0"/>
    </w:rPr>
  </w:style>
  <w:style w:type="paragraph" w:customStyle="1" w:styleId="H6">
    <w:name w:val="H6"/>
    <w:aliases w:val="HangingIndent,H"/>
    <w:uiPriority w:val="99"/>
    <w:rsid w:val="00061C3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Hh">
    <w:name w:val="Hh"/>
    <w:aliases w:val="HangingIndent2"/>
    <w:uiPriority w:val="99"/>
    <w:rsid w:val="00061C3D"/>
    <w:pPr>
      <w:tabs>
        <w:tab w:val="left" w:pos="620"/>
      </w:tabs>
      <w:autoSpaceDE w:val="0"/>
      <w:autoSpaceDN w:val="0"/>
      <w:adjustRightInd w:val="0"/>
      <w:spacing w:line="240" w:lineRule="atLeast"/>
      <w:ind w:left="1040" w:hanging="400"/>
      <w:jc w:val="both"/>
    </w:pPr>
    <w:rPr>
      <w:rFonts w:eastAsiaTheme="minorEastAsia"/>
      <w:color w:val="000000"/>
      <w:w w:val="0"/>
    </w:rPr>
  </w:style>
  <w:style w:type="paragraph" w:styleId="ac">
    <w:name w:val="annotation subject"/>
    <w:basedOn w:val="a9"/>
    <w:next w:val="a9"/>
    <w:link w:val="Char1"/>
    <w:rsid w:val="00141CA4"/>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autoSpaceDE/>
      <w:autoSpaceDN/>
      <w:adjustRightInd/>
    </w:pPr>
    <w:rPr>
      <w:rFonts w:eastAsia="Times New Roman"/>
      <w:b/>
      <w:bCs/>
      <w:color w:val="auto"/>
      <w:w w:val="100"/>
    </w:rPr>
  </w:style>
  <w:style w:type="character" w:customStyle="1" w:styleId="Char1">
    <w:name w:val="批注主题 Char"/>
    <w:basedOn w:val="Char"/>
    <w:link w:val="ac"/>
    <w:rsid w:val="00141CA4"/>
    <w:rPr>
      <w:rFonts w:eastAsiaTheme="minorEastAsia"/>
      <w:b/>
      <w:bCs/>
      <w:color w:val="000000"/>
      <w:w w:val="0"/>
      <w:lang w:val="en-GB"/>
    </w:rPr>
  </w:style>
  <w:style w:type="paragraph" w:customStyle="1" w:styleId="A1FigTitle">
    <w:name w:val="A1FigTitle"/>
    <w:next w:val="T"/>
    <w:rsid w:val="0062675E"/>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Note">
    <w:name w:val="Note"/>
    <w:uiPriority w:val="99"/>
    <w:rsid w:val="0062675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Theme="minorEastAsia"/>
      <w:color w:val="000000"/>
      <w:w w:val="0"/>
      <w:sz w:val="18"/>
      <w:szCs w:val="18"/>
    </w:rPr>
  </w:style>
  <w:style w:type="paragraph" w:customStyle="1" w:styleId="H5">
    <w:name w:val="H5"/>
    <w:aliases w:val="1.1.1.1.11,1.1.1.1.1"/>
    <w:next w:val="a0"/>
    <w:uiPriority w:val="99"/>
    <w:rsid w:val="00A4339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a">
    <w:name w:val="List Bullet"/>
    <w:basedOn w:val="a0"/>
    <w:unhideWhenUsed/>
    <w:rsid w:val="00DC2259"/>
    <w:pPr>
      <w:numPr>
        <w:numId w:val="1"/>
      </w:numPr>
      <w:contextualSpacing/>
    </w:pPr>
  </w:style>
  <w:style w:type="paragraph" w:customStyle="1" w:styleId="Default">
    <w:name w:val="Default"/>
    <w:rsid w:val="0055267F"/>
    <w:pPr>
      <w:autoSpaceDE w:val="0"/>
      <w:autoSpaceDN w:val="0"/>
      <w:adjustRightInd w:val="0"/>
    </w:pPr>
    <w:rPr>
      <w:rFonts w:ascii="Arial" w:hAnsi="Arial" w:cs="Arial"/>
      <w:color w:val="000000"/>
      <w:sz w:val="24"/>
      <w:szCs w:val="24"/>
    </w:rPr>
  </w:style>
  <w:style w:type="character" w:customStyle="1" w:styleId="SC2213029">
    <w:name w:val="SC.2.213029"/>
    <w:uiPriority w:val="99"/>
    <w:rsid w:val="0055267F"/>
    <w:rPr>
      <w:b/>
      <w:bCs/>
      <w:color w:val="000000"/>
      <w:sz w:val="46"/>
      <w:szCs w:val="46"/>
    </w:rPr>
  </w:style>
  <w:style w:type="character" w:styleId="ad">
    <w:name w:val="Strong"/>
    <w:basedOn w:val="a1"/>
    <w:qFormat/>
    <w:rsid w:val="00CC1CA8"/>
    <w:rPr>
      <w:b/>
      <w:bCs/>
    </w:rPr>
  </w:style>
  <w:style w:type="table" w:styleId="ae">
    <w:name w:val="Table Grid"/>
    <w:basedOn w:val="a2"/>
    <w:uiPriority w:val="59"/>
    <w:rsid w:val="00623EC7"/>
    <w:rPr>
      <w:rFonts w:asciiTheme="majorHAnsi" w:eastAsiaTheme="minorHAnsi" w:hAnsiTheme="maj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link w:val="Char2"/>
    <w:qFormat/>
    <w:rsid w:val="00CF1147"/>
    <w:pPr>
      <w:spacing w:after="200"/>
    </w:pPr>
    <w:rPr>
      <w:rFonts w:ascii="Arial" w:eastAsiaTheme="minorHAnsi" w:hAnsi="Arial" w:cstheme="minorBidi"/>
      <w:b/>
      <w:bCs/>
      <w:sz w:val="22"/>
      <w:szCs w:val="18"/>
    </w:rPr>
  </w:style>
  <w:style w:type="character" w:customStyle="1" w:styleId="Char2">
    <w:name w:val="题注 Char"/>
    <w:aliases w:val="Caption Char1 Char1,Caption Char Char Char1,Caption Char1 Char Char,Caption Char2 Char,Caption Char Char Char Char,Caption Char Char1 Char,fig and tbl Char,fighead2 Char,Table Caption Char,fighead21 Char,fighead22 Char,fighead23 Char"/>
    <w:basedOn w:val="a1"/>
    <w:link w:val="af"/>
    <w:rsid w:val="00CF1147"/>
    <w:rPr>
      <w:rFonts w:ascii="Arial" w:eastAsiaTheme="minorHAnsi" w:hAnsi="Arial" w:cstheme="minorBidi"/>
      <w:b/>
      <w:bCs/>
      <w:sz w:val="22"/>
      <w:szCs w:val="18"/>
    </w:rPr>
  </w:style>
  <w:style w:type="paragraph" w:customStyle="1" w:styleId="TB-TableBody">
    <w:name w:val="TB-Table Body"/>
    <w:qFormat/>
    <w:rsid w:val="00CF1147"/>
    <w:pPr>
      <w:spacing w:before="40" w:after="40" w:line="180" w:lineRule="atLeast"/>
    </w:pPr>
    <w:rPr>
      <w:rFonts w:ascii="Arial" w:hAnsi="Arial" w:cs="Arial"/>
      <w:sz w:val="18"/>
    </w:rPr>
  </w:style>
  <w:style w:type="paragraph" w:customStyle="1" w:styleId="TH-TableHeading">
    <w:name w:val="TH-Table Heading"/>
    <w:link w:val="TH-TableHeadingChar"/>
    <w:qFormat/>
    <w:rsid w:val="00CF1147"/>
    <w:pPr>
      <w:keepNext/>
      <w:spacing w:before="60" w:after="60" w:line="240" w:lineRule="atLeast"/>
      <w:jc w:val="center"/>
    </w:pPr>
    <w:rPr>
      <w:rFonts w:ascii="Arial" w:hAnsi="Arial"/>
      <w:b/>
      <w:sz w:val="18"/>
    </w:rPr>
  </w:style>
  <w:style w:type="character" w:customStyle="1" w:styleId="TH-TableHeadingChar">
    <w:name w:val="TH-Table Heading Char"/>
    <w:basedOn w:val="a1"/>
    <w:link w:val="TH-TableHeading"/>
    <w:rsid w:val="00CF1147"/>
    <w:rPr>
      <w:rFonts w:ascii="Arial" w:hAnsi="Arial"/>
      <w:b/>
      <w:sz w:val="18"/>
    </w:rPr>
  </w:style>
  <w:style w:type="paragraph" w:customStyle="1" w:styleId="T-TableTitle">
    <w:name w:val="T-Table Title"/>
    <w:qFormat/>
    <w:rsid w:val="00CF1147"/>
    <w:pPr>
      <w:keepNext/>
      <w:spacing w:before="240" w:after="120"/>
      <w:ind w:left="720"/>
    </w:pPr>
    <w:rPr>
      <w:rFonts w:ascii="Arial" w:hAnsi="Arial"/>
      <w:b/>
      <w:sz w:val="22"/>
    </w:rPr>
  </w:style>
  <w:style w:type="paragraph" w:customStyle="1" w:styleId="CellText">
    <w:name w:val="CellText"/>
    <w:basedOn w:val="a0"/>
    <w:qFormat/>
    <w:rsid w:val="003D1229"/>
    <w:pPr>
      <w:jc w:val="left"/>
    </w:pPr>
    <w:rPr>
      <w:rFonts w:eastAsia="Batang"/>
      <w:sz w:val="18"/>
      <w:lang w:val="en-US" w:eastAsia="ko-KR"/>
    </w:rPr>
  </w:style>
  <w:style w:type="character" w:styleId="af0">
    <w:name w:val="Placeholder Text"/>
    <w:basedOn w:val="a1"/>
    <w:uiPriority w:val="99"/>
    <w:semiHidden/>
    <w:rsid w:val="002F33DE"/>
    <w:rPr>
      <w:color w:val="808080"/>
    </w:rPr>
  </w:style>
  <w:style w:type="paragraph" w:customStyle="1" w:styleId="BodyText">
    <w:name w:val="BodyText"/>
    <w:basedOn w:val="a0"/>
    <w:qFormat/>
    <w:rsid w:val="00DD155B"/>
    <w:pPr>
      <w:spacing w:before="120" w:after="120"/>
    </w:pPr>
    <w:rPr>
      <w:rFonts w:eastAsia="Batang"/>
    </w:rPr>
  </w:style>
  <w:style w:type="paragraph" w:styleId="af1">
    <w:name w:val="Normal (Web)"/>
    <w:basedOn w:val="a0"/>
    <w:uiPriority w:val="99"/>
    <w:unhideWhenUsed/>
    <w:rsid w:val="00922D4C"/>
    <w:pPr>
      <w:spacing w:before="100" w:beforeAutospacing="1" w:after="100" w:afterAutospacing="1"/>
      <w:jc w:val="left"/>
    </w:pPr>
    <w:rPr>
      <w:rFonts w:eastAsiaTheme="minorEastAsia"/>
      <w:sz w:val="24"/>
      <w:szCs w:val="24"/>
      <w:lang w:val="en-US"/>
    </w:rPr>
  </w:style>
  <w:style w:type="paragraph" w:customStyle="1" w:styleId="TableText">
    <w:name w:val="TableText"/>
    <w:uiPriority w:val="99"/>
    <w:rsid w:val="00B6527E"/>
    <w:pPr>
      <w:widowControl w:val="0"/>
      <w:autoSpaceDE w:val="0"/>
      <w:autoSpaceDN w:val="0"/>
      <w:adjustRightInd w:val="0"/>
      <w:spacing w:line="200" w:lineRule="atLeast"/>
    </w:pPr>
    <w:rPr>
      <w:rFonts w:eastAsiaTheme="minorEastAsia"/>
      <w:color w:val="000000"/>
      <w:w w:val="0"/>
      <w:sz w:val="18"/>
      <w:szCs w:val="18"/>
      <w:lang w:eastAsia="ko-KR"/>
    </w:rPr>
  </w:style>
  <w:style w:type="character" w:customStyle="1" w:styleId="SC7204821">
    <w:name w:val="SC.7.204821"/>
    <w:uiPriority w:val="99"/>
    <w:rsid w:val="00D871B0"/>
    <w:rPr>
      <w:b/>
      <w:bCs/>
      <w:color w:val="000000"/>
    </w:rPr>
  </w:style>
  <w:style w:type="character" w:customStyle="1" w:styleId="SC7204809">
    <w:name w:val="SC.7.204809"/>
    <w:uiPriority w:val="99"/>
    <w:rsid w:val="00D871B0"/>
    <w:rPr>
      <w:b/>
      <w:bCs/>
      <w:color w:val="000000"/>
      <w:sz w:val="22"/>
      <w:szCs w:val="22"/>
    </w:rPr>
  </w:style>
  <w:style w:type="paragraph" w:customStyle="1" w:styleId="DL1">
    <w:name w:val="DL1"/>
    <w:aliases w:val="DashedList3"/>
    <w:uiPriority w:val="99"/>
    <w:rsid w:val="005D743B"/>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Equation">
    <w:name w:val="Equation"/>
    <w:uiPriority w:val="99"/>
    <w:rsid w:val="005D743B"/>
    <w:pPr>
      <w:suppressAutoHyphens/>
      <w:autoSpaceDE w:val="0"/>
      <w:autoSpaceDN w:val="0"/>
      <w:adjustRightInd w:val="0"/>
      <w:spacing w:before="240" w:after="240" w:line="200" w:lineRule="atLeast"/>
      <w:ind w:firstLine="200"/>
    </w:pPr>
    <w:rPr>
      <w:rFonts w:eastAsiaTheme="minorEastAsia"/>
      <w:color w:val="000000"/>
      <w:w w:val="0"/>
    </w:rPr>
  </w:style>
  <w:style w:type="paragraph" w:customStyle="1" w:styleId="VariableList">
    <w:name w:val="VariableList"/>
    <w:uiPriority w:val="99"/>
    <w:rsid w:val="005D743B"/>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D">
    <w:name w:val="D"/>
    <w:aliases w:val="DashedList,DL21"/>
    <w:uiPriority w:val="99"/>
    <w:rsid w:val="00CB5B4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0"/>
    </w:rPr>
  </w:style>
  <w:style w:type="paragraph" w:customStyle="1" w:styleId="H2">
    <w:name w:val="H2"/>
    <w:aliases w:val="1.1"/>
    <w:next w:val="T"/>
    <w:uiPriority w:val="99"/>
    <w:rsid w:val="00CB5B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Theme="minorEastAsia" w:hAnsi="Arial" w:cs="Arial"/>
      <w:b/>
      <w:bCs/>
      <w:color w:val="000000"/>
      <w:w w:val="0"/>
      <w:sz w:val="22"/>
      <w:szCs w:val="22"/>
    </w:rPr>
  </w:style>
  <w:style w:type="paragraph" w:customStyle="1" w:styleId="figuretext">
    <w:name w:val="figure text"/>
    <w:uiPriority w:val="99"/>
    <w:rsid w:val="008561CA"/>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customStyle="1" w:styleId="EditiingInstruction">
    <w:name w:val="Editiing Instruction"/>
    <w:uiPriority w:val="99"/>
    <w:rsid w:val="00DD3E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CellBodyCentred">
    <w:name w:val="CellBodyCentred"/>
    <w:uiPriority w:val="99"/>
    <w:rsid w:val="0013617A"/>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rPr>
  </w:style>
  <w:style w:type="character" w:styleId="af2">
    <w:name w:val="FollowedHyperlink"/>
    <w:basedOn w:val="a1"/>
    <w:uiPriority w:val="99"/>
    <w:semiHidden/>
    <w:unhideWhenUsed/>
    <w:rsid w:val="0013617A"/>
    <w:rPr>
      <w:color w:val="800080"/>
      <w:u w:val="single"/>
    </w:rPr>
  </w:style>
  <w:style w:type="paragraph" w:customStyle="1" w:styleId="xl65">
    <w:name w:val="xl65"/>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6">
    <w:name w:val="xl66"/>
    <w:basedOn w:val="a0"/>
    <w:rsid w:val="0013617A"/>
    <w:pPr>
      <w:spacing w:before="100" w:beforeAutospacing="1" w:after="100" w:afterAutospacing="1"/>
      <w:jc w:val="left"/>
      <w:textAlignment w:val="top"/>
    </w:pPr>
    <w:rPr>
      <w:rFonts w:eastAsia="Times New Roman"/>
      <w:b/>
      <w:bCs/>
      <w:sz w:val="24"/>
      <w:szCs w:val="24"/>
      <w:lang w:val="en-US"/>
    </w:rPr>
  </w:style>
  <w:style w:type="paragraph" w:customStyle="1" w:styleId="xl67">
    <w:name w:val="xl67"/>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8">
    <w:name w:val="xl68"/>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69">
    <w:name w:val="xl69"/>
    <w:basedOn w:val="a0"/>
    <w:rsid w:val="0013617A"/>
    <w:pPr>
      <w:spacing w:before="100" w:beforeAutospacing="1" w:after="100" w:afterAutospacing="1"/>
      <w:jc w:val="left"/>
      <w:textAlignment w:val="top"/>
    </w:pPr>
    <w:rPr>
      <w:rFonts w:eastAsia="Times New Roman"/>
      <w:sz w:val="24"/>
      <w:szCs w:val="24"/>
      <w:lang w:val="en-US"/>
    </w:rPr>
  </w:style>
  <w:style w:type="paragraph" w:customStyle="1" w:styleId="xl70">
    <w:name w:val="xl70"/>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1">
    <w:name w:val="xl71"/>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2">
    <w:name w:val="xl72"/>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3">
    <w:name w:val="xl73"/>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4">
    <w:name w:val="xl74"/>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sz w:val="24"/>
      <w:szCs w:val="24"/>
      <w:lang w:val="en-US"/>
    </w:rPr>
  </w:style>
  <w:style w:type="paragraph" w:customStyle="1" w:styleId="xl75">
    <w:name w:val="xl75"/>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6">
    <w:name w:val="xl76"/>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xl77">
    <w:name w:val="xl77"/>
    <w:basedOn w:val="a0"/>
    <w:rsid w:val="0013617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val="en-US"/>
    </w:rPr>
  </w:style>
  <w:style w:type="paragraph" w:customStyle="1" w:styleId="Prim2">
    <w:name w:val="Prim2"/>
    <w:aliases w:val="PrimTag"/>
    <w:rsid w:val="005C11BF"/>
    <w:pPr>
      <w:autoSpaceDE w:val="0"/>
      <w:autoSpaceDN w:val="0"/>
      <w:adjustRightInd w:val="0"/>
      <w:spacing w:line="240" w:lineRule="atLeast"/>
      <w:ind w:left="3280"/>
      <w:jc w:val="both"/>
    </w:pPr>
    <w:rPr>
      <w:rFonts w:eastAsiaTheme="minorEastAsia"/>
      <w:color w:val="000000"/>
      <w:w w:val="0"/>
    </w:rPr>
  </w:style>
  <w:style w:type="paragraph" w:customStyle="1" w:styleId="L">
    <w:name w:val="L"/>
    <w:aliases w:val="LetteredList"/>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L1">
    <w:name w:val="L1"/>
    <w:aliases w:val="LetteredList1"/>
    <w:next w:val="L"/>
    <w:uiPriority w:val="99"/>
    <w:rsid w:val="00685F48"/>
    <w:pPr>
      <w:tabs>
        <w:tab w:val="left" w:pos="640"/>
      </w:tabs>
      <w:autoSpaceDE w:val="0"/>
      <w:autoSpaceDN w:val="0"/>
      <w:adjustRightInd w:val="0"/>
      <w:spacing w:before="60" w:after="60" w:line="240" w:lineRule="atLeast"/>
      <w:ind w:left="640" w:hanging="440"/>
      <w:jc w:val="both"/>
    </w:pPr>
    <w:rPr>
      <w:rFonts w:eastAsiaTheme="minorEastAsia"/>
      <w:color w:val="000000"/>
      <w:w w:val="0"/>
    </w:rPr>
  </w:style>
  <w:style w:type="paragraph" w:customStyle="1" w:styleId="Code">
    <w:name w:val="Code"/>
    <w:uiPriority w:val="99"/>
    <w:rsid w:val="002769AB"/>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rPr>
  </w:style>
  <w:style w:type="paragraph" w:styleId="af3">
    <w:name w:val="Revision"/>
    <w:hidden/>
    <w:uiPriority w:val="99"/>
    <w:semiHidden/>
    <w:rsid w:val="00DF3474"/>
    <w:rPr>
      <w:sz w:val="22"/>
      <w:lang w:val="en-GB"/>
    </w:rPr>
  </w:style>
  <w:style w:type="character" w:customStyle="1" w:styleId="fontstyle01">
    <w:name w:val="fontstyle01"/>
    <w:basedOn w:val="a1"/>
    <w:rsid w:val="00E1485D"/>
    <w:rPr>
      <w:rFonts w:ascii="TimesNewRoman" w:hAnsi="TimesNewRoman" w:hint="default"/>
      <w:b w:val="0"/>
      <w:bCs w:val="0"/>
      <w:i w:val="0"/>
      <w:iCs w:val="0"/>
      <w:color w:val="000000"/>
      <w:sz w:val="20"/>
      <w:szCs w:val="20"/>
    </w:rPr>
  </w:style>
  <w:style w:type="paragraph" w:customStyle="1" w:styleId="msonormal0">
    <w:name w:val="msonormal"/>
    <w:basedOn w:val="a0"/>
    <w:rsid w:val="001F0230"/>
    <w:pPr>
      <w:spacing w:before="100" w:beforeAutospacing="1" w:after="100" w:afterAutospacing="1"/>
      <w:jc w:val="left"/>
    </w:pPr>
    <w:rPr>
      <w:rFonts w:eastAsia="Times New Roman"/>
      <w:sz w:val="24"/>
      <w:szCs w:val="24"/>
      <w:lang w:val="en-US"/>
    </w:rPr>
  </w:style>
  <w:style w:type="paragraph" w:styleId="af4">
    <w:name w:val="Body Text"/>
    <w:basedOn w:val="a0"/>
    <w:link w:val="Char3"/>
    <w:unhideWhenUsed/>
    <w:rsid w:val="00CF1B3F"/>
    <w:pPr>
      <w:spacing w:after="120"/>
    </w:pPr>
  </w:style>
  <w:style w:type="character" w:customStyle="1" w:styleId="Char3">
    <w:name w:val="正文文本 Char"/>
    <w:basedOn w:val="a1"/>
    <w:link w:val="af4"/>
    <w:rsid w:val="00CF1B3F"/>
    <w:rPr>
      <w:sz w:val="22"/>
      <w:lang w:val="en-GB"/>
    </w:rPr>
  </w:style>
  <w:style w:type="paragraph" w:customStyle="1" w:styleId="TableParagraph">
    <w:name w:val="Table Paragraph"/>
    <w:basedOn w:val="a0"/>
    <w:uiPriority w:val="1"/>
    <w:qFormat/>
    <w:rsid w:val="00A06F63"/>
    <w:pPr>
      <w:widowControl w:val="0"/>
      <w:autoSpaceDE w:val="0"/>
      <w:autoSpaceDN w:val="0"/>
      <w:adjustRightInd w:val="0"/>
      <w:jc w:val="left"/>
    </w:pPr>
    <w:rPr>
      <w:rFonts w:eastAsia="Times New Roman"/>
      <w:sz w:val="24"/>
      <w:szCs w:val="24"/>
      <w:lang w:val="en-US"/>
    </w:rPr>
  </w:style>
  <w:style w:type="paragraph" w:customStyle="1" w:styleId="SP15303498">
    <w:name w:val="SP.15.303498"/>
    <w:basedOn w:val="Default"/>
    <w:next w:val="Default"/>
    <w:uiPriority w:val="99"/>
    <w:rsid w:val="00C25F83"/>
    <w:rPr>
      <w:color w:val="auto"/>
    </w:rPr>
  </w:style>
  <w:style w:type="paragraph" w:customStyle="1" w:styleId="SP15303509">
    <w:name w:val="SP.15.303509"/>
    <w:basedOn w:val="Default"/>
    <w:next w:val="Default"/>
    <w:uiPriority w:val="99"/>
    <w:rsid w:val="00C25F83"/>
    <w:rPr>
      <w:color w:val="auto"/>
    </w:rPr>
  </w:style>
  <w:style w:type="paragraph" w:customStyle="1" w:styleId="SP15303120">
    <w:name w:val="SP.15.303120"/>
    <w:basedOn w:val="Default"/>
    <w:next w:val="Default"/>
    <w:uiPriority w:val="99"/>
    <w:rsid w:val="00C25F83"/>
    <w:rPr>
      <w:color w:val="auto"/>
    </w:rPr>
  </w:style>
  <w:style w:type="character" w:customStyle="1" w:styleId="SC15323589">
    <w:name w:val="SC.15.323589"/>
    <w:uiPriority w:val="99"/>
    <w:rsid w:val="00C25F83"/>
    <w:rPr>
      <w:color w:val="000000"/>
      <w:sz w:val="20"/>
      <w:szCs w:val="20"/>
    </w:rPr>
  </w:style>
  <w:style w:type="paragraph" w:customStyle="1" w:styleId="SP15303465">
    <w:name w:val="SP.15.303465"/>
    <w:basedOn w:val="Default"/>
    <w:next w:val="Default"/>
    <w:uiPriority w:val="99"/>
    <w:rsid w:val="007D684C"/>
    <w:rPr>
      <w:rFonts w:ascii="Times New Roman" w:hAnsi="Times New Roman" w:cs="Times New Roman"/>
      <w:color w:val="auto"/>
    </w:rPr>
  </w:style>
  <w:style w:type="paragraph" w:customStyle="1" w:styleId="SP10290946">
    <w:name w:val="SP.10.290946"/>
    <w:basedOn w:val="Default"/>
    <w:next w:val="Default"/>
    <w:uiPriority w:val="99"/>
    <w:rsid w:val="007A51DD"/>
    <w:pPr>
      <w:widowControl w:val="0"/>
    </w:pPr>
    <w:rPr>
      <w:rFonts w:ascii="Times New Roman" w:hAnsi="Times New Roman" w:cs="Times New Roman"/>
      <w:color w:val="auto"/>
    </w:rPr>
  </w:style>
  <w:style w:type="paragraph" w:customStyle="1" w:styleId="SP10291115">
    <w:name w:val="SP.10.291115"/>
    <w:basedOn w:val="Default"/>
    <w:next w:val="Default"/>
    <w:uiPriority w:val="99"/>
    <w:rsid w:val="007A51DD"/>
    <w:pPr>
      <w:widowControl w:val="0"/>
    </w:pPr>
    <w:rPr>
      <w:rFonts w:ascii="Times New Roman" w:hAnsi="Times New Roman" w:cs="Times New Roman"/>
      <w:color w:val="auto"/>
    </w:rPr>
  </w:style>
  <w:style w:type="paragraph" w:customStyle="1" w:styleId="SP10291093">
    <w:name w:val="SP.10.291093"/>
    <w:basedOn w:val="Default"/>
    <w:next w:val="Default"/>
    <w:uiPriority w:val="99"/>
    <w:rsid w:val="007A51DD"/>
    <w:pPr>
      <w:widowControl w:val="0"/>
    </w:pPr>
    <w:rPr>
      <w:rFonts w:ascii="Times New Roman" w:hAnsi="Times New Roman" w:cs="Times New Roman"/>
      <w:color w:val="auto"/>
    </w:rPr>
  </w:style>
  <w:style w:type="character" w:customStyle="1" w:styleId="SC10319501">
    <w:name w:val="SC.10.319501"/>
    <w:uiPriority w:val="99"/>
    <w:rsid w:val="007A51D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146">
      <w:bodyDiv w:val="1"/>
      <w:marLeft w:val="0"/>
      <w:marRight w:val="0"/>
      <w:marTop w:val="0"/>
      <w:marBottom w:val="0"/>
      <w:divBdr>
        <w:top w:val="none" w:sz="0" w:space="0" w:color="auto"/>
        <w:left w:val="none" w:sz="0" w:space="0" w:color="auto"/>
        <w:bottom w:val="none" w:sz="0" w:space="0" w:color="auto"/>
        <w:right w:val="none" w:sz="0" w:space="0" w:color="auto"/>
      </w:divBdr>
    </w:div>
    <w:div w:id="47151175">
      <w:bodyDiv w:val="1"/>
      <w:marLeft w:val="0"/>
      <w:marRight w:val="0"/>
      <w:marTop w:val="0"/>
      <w:marBottom w:val="0"/>
      <w:divBdr>
        <w:top w:val="none" w:sz="0" w:space="0" w:color="auto"/>
        <w:left w:val="none" w:sz="0" w:space="0" w:color="auto"/>
        <w:bottom w:val="none" w:sz="0" w:space="0" w:color="auto"/>
        <w:right w:val="none" w:sz="0" w:space="0" w:color="auto"/>
      </w:divBdr>
    </w:div>
    <w:div w:id="71196471">
      <w:bodyDiv w:val="1"/>
      <w:marLeft w:val="0"/>
      <w:marRight w:val="0"/>
      <w:marTop w:val="0"/>
      <w:marBottom w:val="0"/>
      <w:divBdr>
        <w:top w:val="none" w:sz="0" w:space="0" w:color="auto"/>
        <w:left w:val="none" w:sz="0" w:space="0" w:color="auto"/>
        <w:bottom w:val="none" w:sz="0" w:space="0" w:color="auto"/>
        <w:right w:val="none" w:sz="0" w:space="0" w:color="auto"/>
      </w:divBdr>
    </w:div>
    <w:div w:id="94400204">
      <w:bodyDiv w:val="1"/>
      <w:marLeft w:val="0"/>
      <w:marRight w:val="0"/>
      <w:marTop w:val="0"/>
      <w:marBottom w:val="0"/>
      <w:divBdr>
        <w:top w:val="none" w:sz="0" w:space="0" w:color="auto"/>
        <w:left w:val="none" w:sz="0" w:space="0" w:color="auto"/>
        <w:bottom w:val="none" w:sz="0" w:space="0" w:color="auto"/>
        <w:right w:val="none" w:sz="0" w:space="0" w:color="auto"/>
      </w:divBdr>
    </w:div>
    <w:div w:id="100760735">
      <w:bodyDiv w:val="1"/>
      <w:marLeft w:val="0"/>
      <w:marRight w:val="0"/>
      <w:marTop w:val="0"/>
      <w:marBottom w:val="0"/>
      <w:divBdr>
        <w:top w:val="none" w:sz="0" w:space="0" w:color="auto"/>
        <w:left w:val="none" w:sz="0" w:space="0" w:color="auto"/>
        <w:bottom w:val="none" w:sz="0" w:space="0" w:color="auto"/>
        <w:right w:val="none" w:sz="0" w:space="0" w:color="auto"/>
      </w:divBdr>
    </w:div>
    <w:div w:id="101653205">
      <w:bodyDiv w:val="1"/>
      <w:marLeft w:val="0"/>
      <w:marRight w:val="0"/>
      <w:marTop w:val="0"/>
      <w:marBottom w:val="0"/>
      <w:divBdr>
        <w:top w:val="none" w:sz="0" w:space="0" w:color="auto"/>
        <w:left w:val="none" w:sz="0" w:space="0" w:color="auto"/>
        <w:bottom w:val="none" w:sz="0" w:space="0" w:color="auto"/>
        <w:right w:val="none" w:sz="0" w:space="0" w:color="auto"/>
      </w:divBdr>
    </w:div>
    <w:div w:id="116028374">
      <w:bodyDiv w:val="1"/>
      <w:marLeft w:val="0"/>
      <w:marRight w:val="0"/>
      <w:marTop w:val="0"/>
      <w:marBottom w:val="0"/>
      <w:divBdr>
        <w:top w:val="none" w:sz="0" w:space="0" w:color="auto"/>
        <w:left w:val="none" w:sz="0" w:space="0" w:color="auto"/>
        <w:bottom w:val="none" w:sz="0" w:space="0" w:color="auto"/>
        <w:right w:val="none" w:sz="0" w:space="0" w:color="auto"/>
      </w:divBdr>
    </w:div>
    <w:div w:id="122816097">
      <w:bodyDiv w:val="1"/>
      <w:marLeft w:val="0"/>
      <w:marRight w:val="0"/>
      <w:marTop w:val="0"/>
      <w:marBottom w:val="0"/>
      <w:divBdr>
        <w:top w:val="none" w:sz="0" w:space="0" w:color="auto"/>
        <w:left w:val="none" w:sz="0" w:space="0" w:color="auto"/>
        <w:bottom w:val="none" w:sz="0" w:space="0" w:color="auto"/>
        <w:right w:val="none" w:sz="0" w:space="0" w:color="auto"/>
      </w:divBdr>
    </w:div>
    <w:div w:id="126053232">
      <w:bodyDiv w:val="1"/>
      <w:marLeft w:val="0"/>
      <w:marRight w:val="0"/>
      <w:marTop w:val="0"/>
      <w:marBottom w:val="0"/>
      <w:divBdr>
        <w:top w:val="none" w:sz="0" w:space="0" w:color="auto"/>
        <w:left w:val="none" w:sz="0" w:space="0" w:color="auto"/>
        <w:bottom w:val="none" w:sz="0" w:space="0" w:color="auto"/>
        <w:right w:val="none" w:sz="0" w:space="0" w:color="auto"/>
      </w:divBdr>
    </w:div>
    <w:div w:id="134954458">
      <w:bodyDiv w:val="1"/>
      <w:marLeft w:val="0"/>
      <w:marRight w:val="0"/>
      <w:marTop w:val="0"/>
      <w:marBottom w:val="0"/>
      <w:divBdr>
        <w:top w:val="none" w:sz="0" w:space="0" w:color="auto"/>
        <w:left w:val="none" w:sz="0" w:space="0" w:color="auto"/>
        <w:bottom w:val="none" w:sz="0" w:space="0" w:color="auto"/>
        <w:right w:val="none" w:sz="0" w:space="0" w:color="auto"/>
      </w:divBdr>
    </w:div>
    <w:div w:id="135802473">
      <w:bodyDiv w:val="1"/>
      <w:marLeft w:val="0"/>
      <w:marRight w:val="0"/>
      <w:marTop w:val="0"/>
      <w:marBottom w:val="0"/>
      <w:divBdr>
        <w:top w:val="none" w:sz="0" w:space="0" w:color="auto"/>
        <w:left w:val="none" w:sz="0" w:space="0" w:color="auto"/>
        <w:bottom w:val="none" w:sz="0" w:space="0" w:color="auto"/>
        <w:right w:val="none" w:sz="0" w:space="0" w:color="auto"/>
      </w:divBdr>
      <w:divsChild>
        <w:div w:id="8340084">
          <w:marLeft w:val="547"/>
          <w:marRight w:val="0"/>
          <w:marTop w:val="96"/>
          <w:marBottom w:val="0"/>
          <w:divBdr>
            <w:top w:val="none" w:sz="0" w:space="0" w:color="auto"/>
            <w:left w:val="none" w:sz="0" w:space="0" w:color="auto"/>
            <w:bottom w:val="none" w:sz="0" w:space="0" w:color="auto"/>
            <w:right w:val="none" w:sz="0" w:space="0" w:color="auto"/>
          </w:divBdr>
        </w:div>
      </w:divsChild>
    </w:div>
    <w:div w:id="151920244">
      <w:bodyDiv w:val="1"/>
      <w:marLeft w:val="0"/>
      <w:marRight w:val="0"/>
      <w:marTop w:val="0"/>
      <w:marBottom w:val="0"/>
      <w:divBdr>
        <w:top w:val="none" w:sz="0" w:space="0" w:color="auto"/>
        <w:left w:val="none" w:sz="0" w:space="0" w:color="auto"/>
        <w:bottom w:val="none" w:sz="0" w:space="0" w:color="auto"/>
        <w:right w:val="none" w:sz="0" w:space="0" w:color="auto"/>
      </w:divBdr>
    </w:div>
    <w:div w:id="179272526">
      <w:bodyDiv w:val="1"/>
      <w:marLeft w:val="0"/>
      <w:marRight w:val="0"/>
      <w:marTop w:val="0"/>
      <w:marBottom w:val="0"/>
      <w:divBdr>
        <w:top w:val="none" w:sz="0" w:space="0" w:color="auto"/>
        <w:left w:val="none" w:sz="0" w:space="0" w:color="auto"/>
        <w:bottom w:val="none" w:sz="0" w:space="0" w:color="auto"/>
        <w:right w:val="none" w:sz="0" w:space="0" w:color="auto"/>
      </w:divBdr>
    </w:div>
    <w:div w:id="182019899">
      <w:bodyDiv w:val="1"/>
      <w:marLeft w:val="0"/>
      <w:marRight w:val="0"/>
      <w:marTop w:val="0"/>
      <w:marBottom w:val="0"/>
      <w:divBdr>
        <w:top w:val="none" w:sz="0" w:space="0" w:color="auto"/>
        <w:left w:val="none" w:sz="0" w:space="0" w:color="auto"/>
        <w:bottom w:val="none" w:sz="0" w:space="0" w:color="auto"/>
        <w:right w:val="none" w:sz="0" w:space="0" w:color="auto"/>
      </w:divBdr>
      <w:divsChild>
        <w:div w:id="1640065145">
          <w:marLeft w:val="547"/>
          <w:marRight w:val="0"/>
          <w:marTop w:val="0"/>
          <w:marBottom w:val="0"/>
          <w:divBdr>
            <w:top w:val="none" w:sz="0" w:space="0" w:color="auto"/>
            <w:left w:val="none" w:sz="0" w:space="0" w:color="auto"/>
            <w:bottom w:val="none" w:sz="0" w:space="0" w:color="auto"/>
            <w:right w:val="none" w:sz="0" w:space="0" w:color="auto"/>
          </w:divBdr>
        </w:div>
      </w:divsChild>
    </w:div>
    <w:div w:id="194734301">
      <w:bodyDiv w:val="1"/>
      <w:marLeft w:val="0"/>
      <w:marRight w:val="0"/>
      <w:marTop w:val="0"/>
      <w:marBottom w:val="0"/>
      <w:divBdr>
        <w:top w:val="none" w:sz="0" w:space="0" w:color="auto"/>
        <w:left w:val="none" w:sz="0" w:space="0" w:color="auto"/>
        <w:bottom w:val="none" w:sz="0" w:space="0" w:color="auto"/>
        <w:right w:val="none" w:sz="0" w:space="0" w:color="auto"/>
      </w:divBdr>
    </w:div>
    <w:div w:id="196747773">
      <w:bodyDiv w:val="1"/>
      <w:marLeft w:val="0"/>
      <w:marRight w:val="0"/>
      <w:marTop w:val="0"/>
      <w:marBottom w:val="0"/>
      <w:divBdr>
        <w:top w:val="none" w:sz="0" w:space="0" w:color="auto"/>
        <w:left w:val="none" w:sz="0" w:space="0" w:color="auto"/>
        <w:bottom w:val="none" w:sz="0" w:space="0" w:color="auto"/>
        <w:right w:val="none" w:sz="0" w:space="0" w:color="auto"/>
      </w:divBdr>
    </w:div>
    <w:div w:id="250284631">
      <w:bodyDiv w:val="1"/>
      <w:marLeft w:val="0"/>
      <w:marRight w:val="0"/>
      <w:marTop w:val="0"/>
      <w:marBottom w:val="0"/>
      <w:divBdr>
        <w:top w:val="none" w:sz="0" w:space="0" w:color="auto"/>
        <w:left w:val="none" w:sz="0" w:space="0" w:color="auto"/>
        <w:bottom w:val="none" w:sz="0" w:space="0" w:color="auto"/>
        <w:right w:val="none" w:sz="0" w:space="0" w:color="auto"/>
      </w:divBdr>
    </w:div>
    <w:div w:id="309359757">
      <w:bodyDiv w:val="1"/>
      <w:marLeft w:val="0"/>
      <w:marRight w:val="0"/>
      <w:marTop w:val="0"/>
      <w:marBottom w:val="0"/>
      <w:divBdr>
        <w:top w:val="none" w:sz="0" w:space="0" w:color="auto"/>
        <w:left w:val="none" w:sz="0" w:space="0" w:color="auto"/>
        <w:bottom w:val="none" w:sz="0" w:space="0" w:color="auto"/>
        <w:right w:val="none" w:sz="0" w:space="0" w:color="auto"/>
      </w:divBdr>
    </w:div>
    <w:div w:id="320819893">
      <w:bodyDiv w:val="1"/>
      <w:marLeft w:val="0"/>
      <w:marRight w:val="0"/>
      <w:marTop w:val="0"/>
      <w:marBottom w:val="0"/>
      <w:divBdr>
        <w:top w:val="none" w:sz="0" w:space="0" w:color="auto"/>
        <w:left w:val="none" w:sz="0" w:space="0" w:color="auto"/>
        <w:bottom w:val="none" w:sz="0" w:space="0" w:color="auto"/>
        <w:right w:val="none" w:sz="0" w:space="0" w:color="auto"/>
      </w:divBdr>
    </w:div>
    <w:div w:id="321860944">
      <w:bodyDiv w:val="1"/>
      <w:marLeft w:val="0"/>
      <w:marRight w:val="0"/>
      <w:marTop w:val="0"/>
      <w:marBottom w:val="0"/>
      <w:divBdr>
        <w:top w:val="none" w:sz="0" w:space="0" w:color="auto"/>
        <w:left w:val="none" w:sz="0" w:space="0" w:color="auto"/>
        <w:bottom w:val="none" w:sz="0" w:space="0" w:color="auto"/>
        <w:right w:val="none" w:sz="0" w:space="0" w:color="auto"/>
      </w:divBdr>
    </w:div>
    <w:div w:id="327827044">
      <w:bodyDiv w:val="1"/>
      <w:marLeft w:val="0"/>
      <w:marRight w:val="0"/>
      <w:marTop w:val="0"/>
      <w:marBottom w:val="0"/>
      <w:divBdr>
        <w:top w:val="none" w:sz="0" w:space="0" w:color="auto"/>
        <w:left w:val="none" w:sz="0" w:space="0" w:color="auto"/>
        <w:bottom w:val="none" w:sz="0" w:space="0" w:color="auto"/>
        <w:right w:val="none" w:sz="0" w:space="0" w:color="auto"/>
      </w:divBdr>
      <w:divsChild>
        <w:div w:id="199709843">
          <w:marLeft w:val="1714"/>
          <w:marRight w:val="0"/>
          <w:marTop w:val="67"/>
          <w:marBottom w:val="0"/>
          <w:divBdr>
            <w:top w:val="none" w:sz="0" w:space="0" w:color="auto"/>
            <w:left w:val="none" w:sz="0" w:space="0" w:color="auto"/>
            <w:bottom w:val="none" w:sz="0" w:space="0" w:color="auto"/>
            <w:right w:val="none" w:sz="0" w:space="0" w:color="auto"/>
          </w:divBdr>
        </w:div>
        <w:div w:id="1054042952">
          <w:marLeft w:val="1714"/>
          <w:marRight w:val="0"/>
          <w:marTop w:val="67"/>
          <w:marBottom w:val="0"/>
          <w:divBdr>
            <w:top w:val="none" w:sz="0" w:space="0" w:color="auto"/>
            <w:left w:val="none" w:sz="0" w:space="0" w:color="auto"/>
            <w:bottom w:val="none" w:sz="0" w:space="0" w:color="auto"/>
            <w:right w:val="none" w:sz="0" w:space="0" w:color="auto"/>
          </w:divBdr>
        </w:div>
        <w:div w:id="1238976148">
          <w:marLeft w:val="1166"/>
          <w:marRight w:val="0"/>
          <w:marTop w:val="86"/>
          <w:marBottom w:val="0"/>
          <w:divBdr>
            <w:top w:val="none" w:sz="0" w:space="0" w:color="auto"/>
            <w:left w:val="none" w:sz="0" w:space="0" w:color="auto"/>
            <w:bottom w:val="none" w:sz="0" w:space="0" w:color="auto"/>
            <w:right w:val="none" w:sz="0" w:space="0" w:color="auto"/>
          </w:divBdr>
        </w:div>
        <w:div w:id="1376153428">
          <w:marLeft w:val="1166"/>
          <w:marRight w:val="0"/>
          <w:marTop w:val="86"/>
          <w:marBottom w:val="0"/>
          <w:divBdr>
            <w:top w:val="none" w:sz="0" w:space="0" w:color="auto"/>
            <w:left w:val="none" w:sz="0" w:space="0" w:color="auto"/>
            <w:bottom w:val="none" w:sz="0" w:space="0" w:color="auto"/>
            <w:right w:val="none" w:sz="0" w:space="0" w:color="auto"/>
          </w:divBdr>
        </w:div>
        <w:div w:id="1395396579">
          <w:marLeft w:val="1714"/>
          <w:marRight w:val="0"/>
          <w:marTop w:val="67"/>
          <w:marBottom w:val="0"/>
          <w:divBdr>
            <w:top w:val="none" w:sz="0" w:space="0" w:color="auto"/>
            <w:left w:val="none" w:sz="0" w:space="0" w:color="auto"/>
            <w:bottom w:val="none" w:sz="0" w:space="0" w:color="auto"/>
            <w:right w:val="none" w:sz="0" w:space="0" w:color="auto"/>
          </w:divBdr>
        </w:div>
        <w:div w:id="1942105068">
          <w:marLeft w:val="1714"/>
          <w:marRight w:val="0"/>
          <w:marTop w:val="67"/>
          <w:marBottom w:val="0"/>
          <w:divBdr>
            <w:top w:val="none" w:sz="0" w:space="0" w:color="auto"/>
            <w:left w:val="none" w:sz="0" w:space="0" w:color="auto"/>
            <w:bottom w:val="none" w:sz="0" w:space="0" w:color="auto"/>
            <w:right w:val="none" w:sz="0" w:space="0" w:color="auto"/>
          </w:divBdr>
        </w:div>
      </w:divsChild>
    </w:div>
    <w:div w:id="348028577">
      <w:bodyDiv w:val="1"/>
      <w:marLeft w:val="0"/>
      <w:marRight w:val="0"/>
      <w:marTop w:val="0"/>
      <w:marBottom w:val="0"/>
      <w:divBdr>
        <w:top w:val="none" w:sz="0" w:space="0" w:color="auto"/>
        <w:left w:val="none" w:sz="0" w:space="0" w:color="auto"/>
        <w:bottom w:val="none" w:sz="0" w:space="0" w:color="auto"/>
        <w:right w:val="none" w:sz="0" w:space="0" w:color="auto"/>
      </w:divBdr>
    </w:div>
    <w:div w:id="356659934">
      <w:bodyDiv w:val="1"/>
      <w:marLeft w:val="0"/>
      <w:marRight w:val="0"/>
      <w:marTop w:val="0"/>
      <w:marBottom w:val="0"/>
      <w:divBdr>
        <w:top w:val="none" w:sz="0" w:space="0" w:color="auto"/>
        <w:left w:val="none" w:sz="0" w:space="0" w:color="auto"/>
        <w:bottom w:val="none" w:sz="0" w:space="0" w:color="auto"/>
        <w:right w:val="none" w:sz="0" w:space="0" w:color="auto"/>
      </w:divBdr>
    </w:div>
    <w:div w:id="423577863">
      <w:bodyDiv w:val="1"/>
      <w:marLeft w:val="0"/>
      <w:marRight w:val="0"/>
      <w:marTop w:val="0"/>
      <w:marBottom w:val="0"/>
      <w:divBdr>
        <w:top w:val="none" w:sz="0" w:space="0" w:color="auto"/>
        <w:left w:val="none" w:sz="0" w:space="0" w:color="auto"/>
        <w:bottom w:val="none" w:sz="0" w:space="0" w:color="auto"/>
        <w:right w:val="none" w:sz="0" w:space="0" w:color="auto"/>
      </w:divBdr>
    </w:div>
    <w:div w:id="427428095">
      <w:bodyDiv w:val="1"/>
      <w:marLeft w:val="0"/>
      <w:marRight w:val="0"/>
      <w:marTop w:val="0"/>
      <w:marBottom w:val="0"/>
      <w:divBdr>
        <w:top w:val="none" w:sz="0" w:space="0" w:color="auto"/>
        <w:left w:val="none" w:sz="0" w:space="0" w:color="auto"/>
        <w:bottom w:val="none" w:sz="0" w:space="0" w:color="auto"/>
        <w:right w:val="none" w:sz="0" w:space="0" w:color="auto"/>
      </w:divBdr>
    </w:div>
    <w:div w:id="441262938">
      <w:bodyDiv w:val="1"/>
      <w:marLeft w:val="0"/>
      <w:marRight w:val="0"/>
      <w:marTop w:val="0"/>
      <w:marBottom w:val="0"/>
      <w:divBdr>
        <w:top w:val="none" w:sz="0" w:space="0" w:color="auto"/>
        <w:left w:val="none" w:sz="0" w:space="0" w:color="auto"/>
        <w:bottom w:val="none" w:sz="0" w:space="0" w:color="auto"/>
        <w:right w:val="none" w:sz="0" w:space="0" w:color="auto"/>
      </w:divBdr>
    </w:div>
    <w:div w:id="467288059">
      <w:bodyDiv w:val="1"/>
      <w:marLeft w:val="0"/>
      <w:marRight w:val="0"/>
      <w:marTop w:val="0"/>
      <w:marBottom w:val="0"/>
      <w:divBdr>
        <w:top w:val="none" w:sz="0" w:space="0" w:color="auto"/>
        <w:left w:val="none" w:sz="0" w:space="0" w:color="auto"/>
        <w:bottom w:val="none" w:sz="0" w:space="0" w:color="auto"/>
        <w:right w:val="none" w:sz="0" w:space="0" w:color="auto"/>
      </w:divBdr>
    </w:div>
    <w:div w:id="504589553">
      <w:bodyDiv w:val="1"/>
      <w:marLeft w:val="0"/>
      <w:marRight w:val="0"/>
      <w:marTop w:val="0"/>
      <w:marBottom w:val="0"/>
      <w:divBdr>
        <w:top w:val="none" w:sz="0" w:space="0" w:color="auto"/>
        <w:left w:val="none" w:sz="0" w:space="0" w:color="auto"/>
        <w:bottom w:val="none" w:sz="0" w:space="0" w:color="auto"/>
        <w:right w:val="none" w:sz="0" w:space="0" w:color="auto"/>
      </w:divBdr>
    </w:div>
    <w:div w:id="520054344">
      <w:bodyDiv w:val="1"/>
      <w:marLeft w:val="0"/>
      <w:marRight w:val="0"/>
      <w:marTop w:val="0"/>
      <w:marBottom w:val="0"/>
      <w:divBdr>
        <w:top w:val="none" w:sz="0" w:space="0" w:color="auto"/>
        <w:left w:val="none" w:sz="0" w:space="0" w:color="auto"/>
        <w:bottom w:val="none" w:sz="0" w:space="0" w:color="auto"/>
        <w:right w:val="none" w:sz="0" w:space="0" w:color="auto"/>
      </w:divBdr>
    </w:div>
    <w:div w:id="525758028">
      <w:bodyDiv w:val="1"/>
      <w:marLeft w:val="0"/>
      <w:marRight w:val="0"/>
      <w:marTop w:val="0"/>
      <w:marBottom w:val="0"/>
      <w:divBdr>
        <w:top w:val="none" w:sz="0" w:space="0" w:color="auto"/>
        <w:left w:val="none" w:sz="0" w:space="0" w:color="auto"/>
        <w:bottom w:val="none" w:sz="0" w:space="0" w:color="auto"/>
        <w:right w:val="none" w:sz="0" w:space="0" w:color="auto"/>
      </w:divBdr>
    </w:div>
    <w:div w:id="536892768">
      <w:bodyDiv w:val="1"/>
      <w:marLeft w:val="0"/>
      <w:marRight w:val="0"/>
      <w:marTop w:val="0"/>
      <w:marBottom w:val="0"/>
      <w:divBdr>
        <w:top w:val="none" w:sz="0" w:space="0" w:color="auto"/>
        <w:left w:val="none" w:sz="0" w:space="0" w:color="auto"/>
        <w:bottom w:val="none" w:sz="0" w:space="0" w:color="auto"/>
        <w:right w:val="none" w:sz="0" w:space="0" w:color="auto"/>
      </w:divBdr>
    </w:div>
    <w:div w:id="545220097">
      <w:bodyDiv w:val="1"/>
      <w:marLeft w:val="0"/>
      <w:marRight w:val="0"/>
      <w:marTop w:val="0"/>
      <w:marBottom w:val="0"/>
      <w:divBdr>
        <w:top w:val="none" w:sz="0" w:space="0" w:color="auto"/>
        <w:left w:val="none" w:sz="0" w:space="0" w:color="auto"/>
        <w:bottom w:val="none" w:sz="0" w:space="0" w:color="auto"/>
        <w:right w:val="none" w:sz="0" w:space="0" w:color="auto"/>
      </w:divBdr>
      <w:divsChild>
        <w:div w:id="1441757817">
          <w:marLeft w:val="547"/>
          <w:marRight w:val="0"/>
          <w:marTop w:val="96"/>
          <w:marBottom w:val="0"/>
          <w:divBdr>
            <w:top w:val="none" w:sz="0" w:space="0" w:color="auto"/>
            <w:left w:val="none" w:sz="0" w:space="0" w:color="auto"/>
            <w:bottom w:val="none" w:sz="0" w:space="0" w:color="auto"/>
            <w:right w:val="none" w:sz="0" w:space="0" w:color="auto"/>
          </w:divBdr>
        </w:div>
      </w:divsChild>
    </w:div>
    <w:div w:id="557013584">
      <w:bodyDiv w:val="1"/>
      <w:marLeft w:val="0"/>
      <w:marRight w:val="0"/>
      <w:marTop w:val="0"/>
      <w:marBottom w:val="0"/>
      <w:divBdr>
        <w:top w:val="none" w:sz="0" w:space="0" w:color="auto"/>
        <w:left w:val="none" w:sz="0" w:space="0" w:color="auto"/>
        <w:bottom w:val="none" w:sz="0" w:space="0" w:color="auto"/>
        <w:right w:val="none" w:sz="0" w:space="0" w:color="auto"/>
      </w:divBdr>
    </w:div>
    <w:div w:id="560822425">
      <w:bodyDiv w:val="1"/>
      <w:marLeft w:val="0"/>
      <w:marRight w:val="0"/>
      <w:marTop w:val="0"/>
      <w:marBottom w:val="0"/>
      <w:divBdr>
        <w:top w:val="none" w:sz="0" w:space="0" w:color="auto"/>
        <w:left w:val="none" w:sz="0" w:space="0" w:color="auto"/>
        <w:bottom w:val="none" w:sz="0" w:space="0" w:color="auto"/>
        <w:right w:val="none" w:sz="0" w:space="0" w:color="auto"/>
      </w:divBdr>
    </w:div>
    <w:div w:id="570194932">
      <w:bodyDiv w:val="1"/>
      <w:marLeft w:val="0"/>
      <w:marRight w:val="0"/>
      <w:marTop w:val="0"/>
      <w:marBottom w:val="0"/>
      <w:divBdr>
        <w:top w:val="none" w:sz="0" w:space="0" w:color="auto"/>
        <w:left w:val="none" w:sz="0" w:space="0" w:color="auto"/>
        <w:bottom w:val="none" w:sz="0" w:space="0" w:color="auto"/>
        <w:right w:val="none" w:sz="0" w:space="0" w:color="auto"/>
      </w:divBdr>
    </w:div>
    <w:div w:id="571551915">
      <w:bodyDiv w:val="1"/>
      <w:marLeft w:val="0"/>
      <w:marRight w:val="0"/>
      <w:marTop w:val="0"/>
      <w:marBottom w:val="0"/>
      <w:divBdr>
        <w:top w:val="none" w:sz="0" w:space="0" w:color="auto"/>
        <w:left w:val="none" w:sz="0" w:space="0" w:color="auto"/>
        <w:bottom w:val="none" w:sz="0" w:space="0" w:color="auto"/>
        <w:right w:val="none" w:sz="0" w:space="0" w:color="auto"/>
      </w:divBdr>
    </w:div>
    <w:div w:id="595208701">
      <w:bodyDiv w:val="1"/>
      <w:marLeft w:val="0"/>
      <w:marRight w:val="0"/>
      <w:marTop w:val="0"/>
      <w:marBottom w:val="0"/>
      <w:divBdr>
        <w:top w:val="none" w:sz="0" w:space="0" w:color="auto"/>
        <w:left w:val="none" w:sz="0" w:space="0" w:color="auto"/>
        <w:bottom w:val="none" w:sz="0" w:space="0" w:color="auto"/>
        <w:right w:val="none" w:sz="0" w:space="0" w:color="auto"/>
      </w:divBdr>
    </w:div>
    <w:div w:id="623579979">
      <w:bodyDiv w:val="1"/>
      <w:marLeft w:val="0"/>
      <w:marRight w:val="0"/>
      <w:marTop w:val="0"/>
      <w:marBottom w:val="0"/>
      <w:divBdr>
        <w:top w:val="none" w:sz="0" w:space="0" w:color="auto"/>
        <w:left w:val="none" w:sz="0" w:space="0" w:color="auto"/>
        <w:bottom w:val="none" w:sz="0" w:space="0" w:color="auto"/>
        <w:right w:val="none" w:sz="0" w:space="0" w:color="auto"/>
      </w:divBdr>
    </w:div>
    <w:div w:id="628779800">
      <w:bodyDiv w:val="1"/>
      <w:marLeft w:val="0"/>
      <w:marRight w:val="0"/>
      <w:marTop w:val="0"/>
      <w:marBottom w:val="0"/>
      <w:divBdr>
        <w:top w:val="none" w:sz="0" w:space="0" w:color="auto"/>
        <w:left w:val="none" w:sz="0" w:space="0" w:color="auto"/>
        <w:bottom w:val="none" w:sz="0" w:space="0" w:color="auto"/>
        <w:right w:val="none" w:sz="0" w:space="0" w:color="auto"/>
      </w:divBdr>
    </w:div>
    <w:div w:id="631441065">
      <w:bodyDiv w:val="1"/>
      <w:marLeft w:val="0"/>
      <w:marRight w:val="0"/>
      <w:marTop w:val="0"/>
      <w:marBottom w:val="0"/>
      <w:divBdr>
        <w:top w:val="none" w:sz="0" w:space="0" w:color="auto"/>
        <w:left w:val="none" w:sz="0" w:space="0" w:color="auto"/>
        <w:bottom w:val="none" w:sz="0" w:space="0" w:color="auto"/>
        <w:right w:val="none" w:sz="0" w:space="0" w:color="auto"/>
      </w:divBdr>
    </w:div>
    <w:div w:id="632099493">
      <w:bodyDiv w:val="1"/>
      <w:marLeft w:val="0"/>
      <w:marRight w:val="0"/>
      <w:marTop w:val="0"/>
      <w:marBottom w:val="0"/>
      <w:divBdr>
        <w:top w:val="none" w:sz="0" w:space="0" w:color="auto"/>
        <w:left w:val="none" w:sz="0" w:space="0" w:color="auto"/>
        <w:bottom w:val="none" w:sz="0" w:space="0" w:color="auto"/>
        <w:right w:val="none" w:sz="0" w:space="0" w:color="auto"/>
      </w:divBdr>
    </w:div>
    <w:div w:id="637102392">
      <w:bodyDiv w:val="1"/>
      <w:marLeft w:val="0"/>
      <w:marRight w:val="0"/>
      <w:marTop w:val="0"/>
      <w:marBottom w:val="0"/>
      <w:divBdr>
        <w:top w:val="none" w:sz="0" w:space="0" w:color="auto"/>
        <w:left w:val="none" w:sz="0" w:space="0" w:color="auto"/>
        <w:bottom w:val="none" w:sz="0" w:space="0" w:color="auto"/>
        <w:right w:val="none" w:sz="0" w:space="0" w:color="auto"/>
      </w:divBdr>
    </w:div>
    <w:div w:id="654336950">
      <w:bodyDiv w:val="1"/>
      <w:marLeft w:val="0"/>
      <w:marRight w:val="0"/>
      <w:marTop w:val="0"/>
      <w:marBottom w:val="0"/>
      <w:divBdr>
        <w:top w:val="none" w:sz="0" w:space="0" w:color="auto"/>
        <w:left w:val="none" w:sz="0" w:space="0" w:color="auto"/>
        <w:bottom w:val="none" w:sz="0" w:space="0" w:color="auto"/>
        <w:right w:val="none" w:sz="0" w:space="0" w:color="auto"/>
      </w:divBdr>
    </w:div>
    <w:div w:id="663584221">
      <w:bodyDiv w:val="1"/>
      <w:marLeft w:val="0"/>
      <w:marRight w:val="0"/>
      <w:marTop w:val="0"/>
      <w:marBottom w:val="0"/>
      <w:divBdr>
        <w:top w:val="none" w:sz="0" w:space="0" w:color="auto"/>
        <w:left w:val="none" w:sz="0" w:space="0" w:color="auto"/>
        <w:bottom w:val="none" w:sz="0" w:space="0" w:color="auto"/>
        <w:right w:val="none" w:sz="0" w:space="0" w:color="auto"/>
      </w:divBdr>
      <w:divsChild>
        <w:div w:id="284773165">
          <w:marLeft w:val="547"/>
          <w:marRight w:val="0"/>
          <w:marTop w:val="0"/>
          <w:marBottom w:val="0"/>
          <w:divBdr>
            <w:top w:val="none" w:sz="0" w:space="0" w:color="auto"/>
            <w:left w:val="none" w:sz="0" w:space="0" w:color="auto"/>
            <w:bottom w:val="none" w:sz="0" w:space="0" w:color="auto"/>
            <w:right w:val="none" w:sz="0" w:space="0" w:color="auto"/>
          </w:divBdr>
        </w:div>
      </w:divsChild>
    </w:div>
    <w:div w:id="710376479">
      <w:bodyDiv w:val="1"/>
      <w:marLeft w:val="0"/>
      <w:marRight w:val="0"/>
      <w:marTop w:val="0"/>
      <w:marBottom w:val="0"/>
      <w:divBdr>
        <w:top w:val="none" w:sz="0" w:space="0" w:color="auto"/>
        <w:left w:val="none" w:sz="0" w:space="0" w:color="auto"/>
        <w:bottom w:val="none" w:sz="0" w:space="0" w:color="auto"/>
        <w:right w:val="none" w:sz="0" w:space="0" w:color="auto"/>
      </w:divBdr>
    </w:div>
    <w:div w:id="710811977">
      <w:bodyDiv w:val="1"/>
      <w:marLeft w:val="0"/>
      <w:marRight w:val="0"/>
      <w:marTop w:val="0"/>
      <w:marBottom w:val="0"/>
      <w:divBdr>
        <w:top w:val="none" w:sz="0" w:space="0" w:color="auto"/>
        <w:left w:val="none" w:sz="0" w:space="0" w:color="auto"/>
        <w:bottom w:val="none" w:sz="0" w:space="0" w:color="auto"/>
        <w:right w:val="none" w:sz="0" w:space="0" w:color="auto"/>
      </w:divBdr>
    </w:div>
    <w:div w:id="715928552">
      <w:bodyDiv w:val="1"/>
      <w:marLeft w:val="0"/>
      <w:marRight w:val="0"/>
      <w:marTop w:val="0"/>
      <w:marBottom w:val="0"/>
      <w:divBdr>
        <w:top w:val="none" w:sz="0" w:space="0" w:color="auto"/>
        <w:left w:val="none" w:sz="0" w:space="0" w:color="auto"/>
        <w:bottom w:val="none" w:sz="0" w:space="0" w:color="auto"/>
        <w:right w:val="none" w:sz="0" w:space="0" w:color="auto"/>
      </w:divBdr>
      <w:divsChild>
        <w:div w:id="2099133719">
          <w:marLeft w:val="547"/>
          <w:marRight w:val="0"/>
          <w:marTop w:val="0"/>
          <w:marBottom w:val="0"/>
          <w:divBdr>
            <w:top w:val="none" w:sz="0" w:space="0" w:color="auto"/>
            <w:left w:val="none" w:sz="0" w:space="0" w:color="auto"/>
            <w:bottom w:val="none" w:sz="0" w:space="0" w:color="auto"/>
            <w:right w:val="none" w:sz="0" w:space="0" w:color="auto"/>
          </w:divBdr>
        </w:div>
      </w:divsChild>
    </w:div>
    <w:div w:id="726535810">
      <w:bodyDiv w:val="1"/>
      <w:marLeft w:val="0"/>
      <w:marRight w:val="0"/>
      <w:marTop w:val="0"/>
      <w:marBottom w:val="0"/>
      <w:divBdr>
        <w:top w:val="none" w:sz="0" w:space="0" w:color="auto"/>
        <w:left w:val="none" w:sz="0" w:space="0" w:color="auto"/>
        <w:bottom w:val="none" w:sz="0" w:space="0" w:color="auto"/>
        <w:right w:val="none" w:sz="0" w:space="0" w:color="auto"/>
      </w:divBdr>
    </w:div>
    <w:div w:id="730930872">
      <w:bodyDiv w:val="1"/>
      <w:marLeft w:val="0"/>
      <w:marRight w:val="0"/>
      <w:marTop w:val="0"/>
      <w:marBottom w:val="0"/>
      <w:divBdr>
        <w:top w:val="none" w:sz="0" w:space="0" w:color="auto"/>
        <w:left w:val="none" w:sz="0" w:space="0" w:color="auto"/>
        <w:bottom w:val="none" w:sz="0" w:space="0" w:color="auto"/>
        <w:right w:val="none" w:sz="0" w:space="0" w:color="auto"/>
      </w:divBdr>
    </w:div>
    <w:div w:id="736248748">
      <w:bodyDiv w:val="1"/>
      <w:marLeft w:val="0"/>
      <w:marRight w:val="0"/>
      <w:marTop w:val="0"/>
      <w:marBottom w:val="0"/>
      <w:divBdr>
        <w:top w:val="none" w:sz="0" w:space="0" w:color="auto"/>
        <w:left w:val="none" w:sz="0" w:space="0" w:color="auto"/>
        <w:bottom w:val="none" w:sz="0" w:space="0" w:color="auto"/>
        <w:right w:val="none" w:sz="0" w:space="0" w:color="auto"/>
      </w:divBdr>
    </w:div>
    <w:div w:id="745301881">
      <w:bodyDiv w:val="1"/>
      <w:marLeft w:val="0"/>
      <w:marRight w:val="0"/>
      <w:marTop w:val="0"/>
      <w:marBottom w:val="0"/>
      <w:divBdr>
        <w:top w:val="none" w:sz="0" w:space="0" w:color="auto"/>
        <w:left w:val="none" w:sz="0" w:space="0" w:color="auto"/>
        <w:bottom w:val="none" w:sz="0" w:space="0" w:color="auto"/>
        <w:right w:val="none" w:sz="0" w:space="0" w:color="auto"/>
      </w:divBdr>
    </w:div>
    <w:div w:id="748578447">
      <w:bodyDiv w:val="1"/>
      <w:marLeft w:val="0"/>
      <w:marRight w:val="0"/>
      <w:marTop w:val="0"/>
      <w:marBottom w:val="0"/>
      <w:divBdr>
        <w:top w:val="none" w:sz="0" w:space="0" w:color="auto"/>
        <w:left w:val="none" w:sz="0" w:space="0" w:color="auto"/>
        <w:bottom w:val="none" w:sz="0" w:space="0" w:color="auto"/>
        <w:right w:val="none" w:sz="0" w:space="0" w:color="auto"/>
      </w:divBdr>
    </w:div>
    <w:div w:id="785776648">
      <w:bodyDiv w:val="1"/>
      <w:marLeft w:val="0"/>
      <w:marRight w:val="0"/>
      <w:marTop w:val="0"/>
      <w:marBottom w:val="0"/>
      <w:divBdr>
        <w:top w:val="none" w:sz="0" w:space="0" w:color="auto"/>
        <w:left w:val="none" w:sz="0" w:space="0" w:color="auto"/>
        <w:bottom w:val="none" w:sz="0" w:space="0" w:color="auto"/>
        <w:right w:val="none" w:sz="0" w:space="0" w:color="auto"/>
      </w:divBdr>
    </w:div>
    <w:div w:id="794062395">
      <w:bodyDiv w:val="1"/>
      <w:marLeft w:val="0"/>
      <w:marRight w:val="0"/>
      <w:marTop w:val="0"/>
      <w:marBottom w:val="0"/>
      <w:divBdr>
        <w:top w:val="none" w:sz="0" w:space="0" w:color="auto"/>
        <w:left w:val="none" w:sz="0" w:space="0" w:color="auto"/>
        <w:bottom w:val="none" w:sz="0" w:space="0" w:color="auto"/>
        <w:right w:val="none" w:sz="0" w:space="0" w:color="auto"/>
      </w:divBdr>
    </w:div>
    <w:div w:id="794561828">
      <w:bodyDiv w:val="1"/>
      <w:marLeft w:val="0"/>
      <w:marRight w:val="0"/>
      <w:marTop w:val="0"/>
      <w:marBottom w:val="0"/>
      <w:divBdr>
        <w:top w:val="none" w:sz="0" w:space="0" w:color="auto"/>
        <w:left w:val="none" w:sz="0" w:space="0" w:color="auto"/>
        <w:bottom w:val="none" w:sz="0" w:space="0" w:color="auto"/>
        <w:right w:val="none" w:sz="0" w:space="0" w:color="auto"/>
      </w:divBdr>
    </w:div>
    <w:div w:id="795416395">
      <w:bodyDiv w:val="1"/>
      <w:marLeft w:val="0"/>
      <w:marRight w:val="0"/>
      <w:marTop w:val="0"/>
      <w:marBottom w:val="0"/>
      <w:divBdr>
        <w:top w:val="none" w:sz="0" w:space="0" w:color="auto"/>
        <w:left w:val="none" w:sz="0" w:space="0" w:color="auto"/>
        <w:bottom w:val="none" w:sz="0" w:space="0" w:color="auto"/>
        <w:right w:val="none" w:sz="0" w:space="0" w:color="auto"/>
      </w:divBdr>
      <w:divsChild>
        <w:div w:id="292906519">
          <w:marLeft w:val="0"/>
          <w:marRight w:val="0"/>
          <w:marTop w:val="0"/>
          <w:marBottom w:val="0"/>
          <w:divBdr>
            <w:top w:val="none" w:sz="0" w:space="0" w:color="auto"/>
            <w:left w:val="none" w:sz="0" w:space="0" w:color="auto"/>
            <w:bottom w:val="none" w:sz="0" w:space="0" w:color="auto"/>
            <w:right w:val="none" w:sz="0" w:space="0" w:color="auto"/>
          </w:divBdr>
        </w:div>
      </w:divsChild>
    </w:div>
    <w:div w:id="805779124">
      <w:bodyDiv w:val="1"/>
      <w:marLeft w:val="0"/>
      <w:marRight w:val="0"/>
      <w:marTop w:val="0"/>
      <w:marBottom w:val="0"/>
      <w:divBdr>
        <w:top w:val="none" w:sz="0" w:space="0" w:color="auto"/>
        <w:left w:val="none" w:sz="0" w:space="0" w:color="auto"/>
        <w:bottom w:val="none" w:sz="0" w:space="0" w:color="auto"/>
        <w:right w:val="none" w:sz="0" w:space="0" w:color="auto"/>
      </w:divBdr>
      <w:divsChild>
        <w:div w:id="334040770">
          <w:marLeft w:val="1166"/>
          <w:marRight w:val="0"/>
          <w:marTop w:val="67"/>
          <w:marBottom w:val="0"/>
          <w:divBdr>
            <w:top w:val="none" w:sz="0" w:space="0" w:color="auto"/>
            <w:left w:val="none" w:sz="0" w:space="0" w:color="auto"/>
            <w:bottom w:val="none" w:sz="0" w:space="0" w:color="auto"/>
            <w:right w:val="none" w:sz="0" w:space="0" w:color="auto"/>
          </w:divBdr>
        </w:div>
        <w:div w:id="692651217">
          <w:marLeft w:val="547"/>
          <w:marRight w:val="0"/>
          <w:marTop w:val="77"/>
          <w:marBottom w:val="0"/>
          <w:divBdr>
            <w:top w:val="none" w:sz="0" w:space="0" w:color="auto"/>
            <w:left w:val="none" w:sz="0" w:space="0" w:color="auto"/>
            <w:bottom w:val="none" w:sz="0" w:space="0" w:color="auto"/>
            <w:right w:val="none" w:sz="0" w:space="0" w:color="auto"/>
          </w:divBdr>
        </w:div>
        <w:div w:id="906107115">
          <w:marLeft w:val="547"/>
          <w:marRight w:val="0"/>
          <w:marTop w:val="77"/>
          <w:marBottom w:val="0"/>
          <w:divBdr>
            <w:top w:val="none" w:sz="0" w:space="0" w:color="auto"/>
            <w:left w:val="none" w:sz="0" w:space="0" w:color="auto"/>
            <w:bottom w:val="none" w:sz="0" w:space="0" w:color="auto"/>
            <w:right w:val="none" w:sz="0" w:space="0" w:color="auto"/>
          </w:divBdr>
        </w:div>
        <w:div w:id="1758793017">
          <w:marLeft w:val="547"/>
          <w:marRight w:val="0"/>
          <w:marTop w:val="77"/>
          <w:marBottom w:val="0"/>
          <w:divBdr>
            <w:top w:val="none" w:sz="0" w:space="0" w:color="auto"/>
            <w:left w:val="none" w:sz="0" w:space="0" w:color="auto"/>
            <w:bottom w:val="none" w:sz="0" w:space="0" w:color="auto"/>
            <w:right w:val="none" w:sz="0" w:space="0" w:color="auto"/>
          </w:divBdr>
        </w:div>
        <w:div w:id="2083988958">
          <w:marLeft w:val="547"/>
          <w:marRight w:val="0"/>
          <w:marTop w:val="77"/>
          <w:marBottom w:val="0"/>
          <w:divBdr>
            <w:top w:val="none" w:sz="0" w:space="0" w:color="auto"/>
            <w:left w:val="none" w:sz="0" w:space="0" w:color="auto"/>
            <w:bottom w:val="none" w:sz="0" w:space="0" w:color="auto"/>
            <w:right w:val="none" w:sz="0" w:space="0" w:color="auto"/>
          </w:divBdr>
        </w:div>
      </w:divsChild>
    </w:div>
    <w:div w:id="822966789">
      <w:bodyDiv w:val="1"/>
      <w:marLeft w:val="0"/>
      <w:marRight w:val="0"/>
      <w:marTop w:val="0"/>
      <w:marBottom w:val="0"/>
      <w:divBdr>
        <w:top w:val="none" w:sz="0" w:space="0" w:color="auto"/>
        <w:left w:val="none" w:sz="0" w:space="0" w:color="auto"/>
        <w:bottom w:val="none" w:sz="0" w:space="0" w:color="auto"/>
        <w:right w:val="none" w:sz="0" w:space="0" w:color="auto"/>
      </w:divBdr>
    </w:div>
    <w:div w:id="877399306">
      <w:bodyDiv w:val="1"/>
      <w:marLeft w:val="0"/>
      <w:marRight w:val="0"/>
      <w:marTop w:val="0"/>
      <w:marBottom w:val="0"/>
      <w:divBdr>
        <w:top w:val="none" w:sz="0" w:space="0" w:color="auto"/>
        <w:left w:val="none" w:sz="0" w:space="0" w:color="auto"/>
        <w:bottom w:val="none" w:sz="0" w:space="0" w:color="auto"/>
        <w:right w:val="none" w:sz="0" w:space="0" w:color="auto"/>
      </w:divBdr>
    </w:div>
    <w:div w:id="877863076">
      <w:bodyDiv w:val="1"/>
      <w:marLeft w:val="0"/>
      <w:marRight w:val="0"/>
      <w:marTop w:val="0"/>
      <w:marBottom w:val="0"/>
      <w:divBdr>
        <w:top w:val="none" w:sz="0" w:space="0" w:color="auto"/>
        <w:left w:val="none" w:sz="0" w:space="0" w:color="auto"/>
        <w:bottom w:val="none" w:sz="0" w:space="0" w:color="auto"/>
        <w:right w:val="none" w:sz="0" w:space="0" w:color="auto"/>
      </w:divBdr>
    </w:div>
    <w:div w:id="896361523">
      <w:bodyDiv w:val="1"/>
      <w:marLeft w:val="0"/>
      <w:marRight w:val="0"/>
      <w:marTop w:val="0"/>
      <w:marBottom w:val="0"/>
      <w:divBdr>
        <w:top w:val="none" w:sz="0" w:space="0" w:color="auto"/>
        <w:left w:val="none" w:sz="0" w:space="0" w:color="auto"/>
        <w:bottom w:val="none" w:sz="0" w:space="0" w:color="auto"/>
        <w:right w:val="none" w:sz="0" w:space="0" w:color="auto"/>
      </w:divBdr>
    </w:div>
    <w:div w:id="917596381">
      <w:bodyDiv w:val="1"/>
      <w:marLeft w:val="0"/>
      <w:marRight w:val="0"/>
      <w:marTop w:val="0"/>
      <w:marBottom w:val="0"/>
      <w:divBdr>
        <w:top w:val="none" w:sz="0" w:space="0" w:color="auto"/>
        <w:left w:val="none" w:sz="0" w:space="0" w:color="auto"/>
        <w:bottom w:val="none" w:sz="0" w:space="0" w:color="auto"/>
        <w:right w:val="none" w:sz="0" w:space="0" w:color="auto"/>
      </w:divBdr>
    </w:div>
    <w:div w:id="932055190">
      <w:bodyDiv w:val="1"/>
      <w:marLeft w:val="0"/>
      <w:marRight w:val="0"/>
      <w:marTop w:val="0"/>
      <w:marBottom w:val="0"/>
      <w:divBdr>
        <w:top w:val="none" w:sz="0" w:space="0" w:color="auto"/>
        <w:left w:val="none" w:sz="0" w:space="0" w:color="auto"/>
        <w:bottom w:val="none" w:sz="0" w:space="0" w:color="auto"/>
        <w:right w:val="none" w:sz="0" w:space="0" w:color="auto"/>
      </w:divBdr>
    </w:div>
    <w:div w:id="937909044">
      <w:bodyDiv w:val="1"/>
      <w:marLeft w:val="0"/>
      <w:marRight w:val="0"/>
      <w:marTop w:val="0"/>
      <w:marBottom w:val="0"/>
      <w:divBdr>
        <w:top w:val="none" w:sz="0" w:space="0" w:color="auto"/>
        <w:left w:val="none" w:sz="0" w:space="0" w:color="auto"/>
        <w:bottom w:val="none" w:sz="0" w:space="0" w:color="auto"/>
        <w:right w:val="none" w:sz="0" w:space="0" w:color="auto"/>
      </w:divBdr>
    </w:div>
    <w:div w:id="955330786">
      <w:bodyDiv w:val="1"/>
      <w:marLeft w:val="0"/>
      <w:marRight w:val="0"/>
      <w:marTop w:val="0"/>
      <w:marBottom w:val="0"/>
      <w:divBdr>
        <w:top w:val="none" w:sz="0" w:space="0" w:color="auto"/>
        <w:left w:val="none" w:sz="0" w:space="0" w:color="auto"/>
        <w:bottom w:val="none" w:sz="0" w:space="0" w:color="auto"/>
        <w:right w:val="none" w:sz="0" w:space="0" w:color="auto"/>
      </w:divBdr>
    </w:div>
    <w:div w:id="981887930">
      <w:bodyDiv w:val="1"/>
      <w:marLeft w:val="0"/>
      <w:marRight w:val="0"/>
      <w:marTop w:val="0"/>
      <w:marBottom w:val="0"/>
      <w:divBdr>
        <w:top w:val="none" w:sz="0" w:space="0" w:color="auto"/>
        <w:left w:val="none" w:sz="0" w:space="0" w:color="auto"/>
        <w:bottom w:val="none" w:sz="0" w:space="0" w:color="auto"/>
        <w:right w:val="none" w:sz="0" w:space="0" w:color="auto"/>
      </w:divBdr>
    </w:div>
    <w:div w:id="998772480">
      <w:bodyDiv w:val="1"/>
      <w:marLeft w:val="0"/>
      <w:marRight w:val="0"/>
      <w:marTop w:val="0"/>
      <w:marBottom w:val="0"/>
      <w:divBdr>
        <w:top w:val="none" w:sz="0" w:space="0" w:color="auto"/>
        <w:left w:val="none" w:sz="0" w:space="0" w:color="auto"/>
        <w:bottom w:val="none" w:sz="0" w:space="0" w:color="auto"/>
        <w:right w:val="none" w:sz="0" w:space="0" w:color="auto"/>
      </w:divBdr>
    </w:div>
    <w:div w:id="1004360526">
      <w:bodyDiv w:val="1"/>
      <w:marLeft w:val="0"/>
      <w:marRight w:val="0"/>
      <w:marTop w:val="0"/>
      <w:marBottom w:val="0"/>
      <w:divBdr>
        <w:top w:val="none" w:sz="0" w:space="0" w:color="auto"/>
        <w:left w:val="none" w:sz="0" w:space="0" w:color="auto"/>
        <w:bottom w:val="none" w:sz="0" w:space="0" w:color="auto"/>
        <w:right w:val="none" w:sz="0" w:space="0" w:color="auto"/>
      </w:divBdr>
    </w:div>
    <w:div w:id="1015182483">
      <w:bodyDiv w:val="1"/>
      <w:marLeft w:val="0"/>
      <w:marRight w:val="0"/>
      <w:marTop w:val="0"/>
      <w:marBottom w:val="0"/>
      <w:divBdr>
        <w:top w:val="none" w:sz="0" w:space="0" w:color="auto"/>
        <w:left w:val="none" w:sz="0" w:space="0" w:color="auto"/>
        <w:bottom w:val="none" w:sz="0" w:space="0" w:color="auto"/>
        <w:right w:val="none" w:sz="0" w:space="0" w:color="auto"/>
      </w:divBdr>
      <w:divsChild>
        <w:div w:id="1020663684">
          <w:marLeft w:val="490"/>
          <w:marRight w:val="0"/>
          <w:marTop w:val="96"/>
          <w:marBottom w:val="0"/>
          <w:divBdr>
            <w:top w:val="none" w:sz="0" w:space="0" w:color="auto"/>
            <w:left w:val="none" w:sz="0" w:space="0" w:color="auto"/>
            <w:bottom w:val="none" w:sz="0" w:space="0" w:color="auto"/>
            <w:right w:val="none" w:sz="0" w:space="0" w:color="auto"/>
          </w:divBdr>
        </w:div>
        <w:div w:id="1772966632">
          <w:marLeft w:val="490"/>
          <w:marRight w:val="0"/>
          <w:marTop w:val="96"/>
          <w:marBottom w:val="0"/>
          <w:divBdr>
            <w:top w:val="none" w:sz="0" w:space="0" w:color="auto"/>
            <w:left w:val="none" w:sz="0" w:space="0" w:color="auto"/>
            <w:bottom w:val="none" w:sz="0" w:space="0" w:color="auto"/>
            <w:right w:val="none" w:sz="0" w:space="0" w:color="auto"/>
          </w:divBdr>
        </w:div>
      </w:divsChild>
    </w:div>
    <w:div w:id="1046026648">
      <w:bodyDiv w:val="1"/>
      <w:marLeft w:val="0"/>
      <w:marRight w:val="0"/>
      <w:marTop w:val="0"/>
      <w:marBottom w:val="0"/>
      <w:divBdr>
        <w:top w:val="none" w:sz="0" w:space="0" w:color="auto"/>
        <w:left w:val="none" w:sz="0" w:space="0" w:color="auto"/>
        <w:bottom w:val="none" w:sz="0" w:space="0" w:color="auto"/>
        <w:right w:val="none" w:sz="0" w:space="0" w:color="auto"/>
      </w:divBdr>
    </w:div>
    <w:div w:id="1046951683">
      <w:bodyDiv w:val="1"/>
      <w:marLeft w:val="0"/>
      <w:marRight w:val="0"/>
      <w:marTop w:val="0"/>
      <w:marBottom w:val="0"/>
      <w:divBdr>
        <w:top w:val="none" w:sz="0" w:space="0" w:color="auto"/>
        <w:left w:val="none" w:sz="0" w:space="0" w:color="auto"/>
        <w:bottom w:val="none" w:sz="0" w:space="0" w:color="auto"/>
        <w:right w:val="none" w:sz="0" w:space="0" w:color="auto"/>
      </w:divBdr>
    </w:div>
    <w:div w:id="1084108450">
      <w:bodyDiv w:val="1"/>
      <w:marLeft w:val="0"/>
      <w:marRight w:val="0"/>
      <w:marTop w:val="0"/>
      <w:marBottom w:val="0"/>
      <w:divBdr>
        <w:top w:val="none" w:sz="0" w:space="0" w:color="auto"/>
        <w:left w:val="none" w:sz="0" w:space="0" w:color="auto"/>
        <w:bottom w:val="none" w:sz="0" w:space="0" w:color="auto"/>
        <w:right w:val="none" w:sz="0" w:space="0" w:color="auto"/>
      </w:divBdr>
    </w:div>
    <w:div w:id="1093091068">
      <w:bodyDiv w:val="1"/>
      <w:marLeft w:val="0"/>
      <w:marRight w:val="0"/>
      <w:marTop w:val="0"/>
      <w:marBottom w:val="0"/>
      <w:divBdr>
        <w:top w:val="none" w:sz="0" w:space="0" w:color="auto"/>
        <w:left w:val="none" w:sz="0" w:space="0" w:color="auto"/>
        <w:bottom w:val="none" w:sz="0" w:space="0" w:color="auto"/>
        <w:right w:val="none" w:sz="0" w:space="0" w:color="auto"/>
      </w:divBdr>
    </w:div>
    <w:div w:id="1093551944">
      <w:bodyDiv w:val="1"/>
      <w:marLeft w:val="0"/>
      <w:marRight w:val="0"/>
      <w:marTop w:val="0"/>
      <w:marBottom w:val="0"/>
      <w:divBdr>
        <w:top w:val="none" w:sz="0" w:space="0" w:color="auto"/>
        <w:left w:val="none" w:sz="0" w:space="0" w:color="auto"/>
        <w:bottom w:val="none" w:sz="0" w:space="0" w:color="auto"/>
        <w:right w:val="none" w:sz="0" w:space="0" w:color="auto"/>
      </w:divBdr>
    </w:div>
    <w:div w:id="1119034560">
      <w:bodyDiv w:val="1"/>
      <w:marLeft w:val="0"/>
      <w:marRight w:val="0"/>
      <w:marTop w:val="0"/>
      <w:marBottom w:val="0"/>
      <w:divBdr>
        <w:top w:val="none" w:sz="0" w:space="0" w:color="auto"/>
        <w:left w:val="none" w:sz="0" w:space="0" w:color="auto"/>
        <w:bottom w:val="none" w:sz="0" w:space="0" w:color="auto"/>
        <w:right w:val="none" w:sz="0" w:space="0" w:color="auto"/>
      </w:divBdr>
    </w:div>
    <w:div w:id="1148403101">
      <w:bodyDiv w:val="1"/>
      <w:marLeft w:val="0"/>
      <w:marRight w:val="0"/>
      <w:marTop w:val="0"/>
      <w:marBottom w:val="0"/>
      <w:divBdr>
        <w:top w:val="none" w:sz="0" w:space="0" w:color="auto"/>
        <w:left w:val="none" w:sz="0" w:space="0" w:color="auto"/>
        <w:bottom w:val="none" w:sz="0" w:space="0" w:color="auto"/>
        <w:right w:val="none" w:sz="0" w:space="0" w:color="auto"/>
      </w:divBdr>
    </w:div>
    <w:div w:id="1160845771">
      <w:bodyDiv w:val="1"/>
      <w:marLeft w:val="0"/>
      <w:marRight w:val="0"/>
      <w:marTop w:val="0"/>
      <w:marBottom w:val="0"/>
      <w:divBdr>
        <w:top w:val="none" w:sz="0" w:space="0" w:color="auto"/>
        <w:left w:val="none" w:sz="0" w:space="0" w:color="auto"/>
        <w:bottom w:val="none" w:sz="0" w:space="0" w:color="auto"/>
        <w:right w:val="none" w:sz="0" w:space="0" w:color="auto"/>
      </w:divBdr>
    </w:div>
    <w:div w:id="1177311174">
      <w:bodyDiv w:val="1"/>
      <w:marLeft w:val="0"/>
      <w:marRight w:val="0"/>
      <w:marTop w:val="0"/>
      <w:marBottom w:val="0"/>
      <w:divBdr>
        <w:top w:val="none" w:sz="0" w:space="0" w:color="auto"/>
        <w:left w:val="none" w:sz="0" w:space="0" w:color="auto"/>
        <w:bottom w:val="none" w:sz="0" w:space="0" w:color="auto"/>
        <w:right w:val="none" w:sz="0" w:space="0" w:color="auto"/>
      </w:divBdr>
    </w:div>
    <w:div w:id="1199509457">
      <w:bodyDiv w:val="1"/>
      <w:marLeft w:val="0"/>
      <w:marRight w:val="0"/>
      <w:marTop w:val="0"/>
      <w:marBottom w:val="0"/>
      <w:divBdr>
        <w:top w:val="none" w:sz="0" w:space="0" w:color="auto"/>
        <w:left w:val="none" w:sz="0" w:space="0" w:color="auto"/>
        <w:bottom w:val="none" w:sz="0" w:space="0" w:color="auto"/>
        <w:right w:val="none" w:sz="0" w:space="0" w:color="auto"/>
      </w:divBdr>
    </w:div>
    <w:div w:id="1215313881">
      <w:bodyDiv w:val="1"/>
      <w:marLeft w:val="0"/>
      <w:marRight w:val="0"/>
      <w:marTop w:val="0"/>
      <w:marBottom w:val="0"/>
      <w:divBdr>
        <w:top w:val="none" w:sz="0" w:space="0" w:color="auto"/>
        <w:left w:val="none" w:sz="0" w:space="0" w:color="auto"/>
        <w:bottom w:val="none" w:sz="0" w:space="0" w:color="auto"/>
        <w:right w:val="none" w:sz="0" w:space="0" w:color="auto"/>
      </w:divBdr>
      <w:divsChild>
        <w:div w:id="1387291444">
          <w:marLeft w:val="634"/>
          <w:marRight w:val="0"/>
          <w:marTop w:val="120"/>
          <w:marBottom w:val="0"/>
          <w:divBdr>
            <w:top w:val="none" w:sz="0" w:space="0" w:color="auto"/>
            <w:left w:val="none" w:sz="0" w:space="0" w:color="auto"/>
            <w:bottom w:val="none" w:sz="0" w:space="0" w:color="auto"/>
            <w:right w:val="none" w:sz="0" w:space="0" w:color="auto"/>
          </w:divBdr>
        </w:div>
        <w:div w:id="1713916258">
          <w:marLeft w:val="1166"/>
          <w:marRight w:val="0"/>
          <w:marTop w:val="100"/>
          <w:marBottom w:val="0"/>
          <w:divBdr>
            <w:top w:val="none" w:sz="0" w:space="0" w:color="auto"/>
            <w:left w:val="none" w:sz="0" w:space="0" w:color="auto"/>
            <w:bottom w:val="none" w:sz="0" w:space="0" w:color="auto"/>
            <w:right w:val="none" w:sz="0" w:space="0" w:color="auto"/>
          </w:divBdr>
        </w:div>
      </w:divsChild>
    </w:div>
    <w:div w:id="1217472386">
      <w:bodyDiv w:val="1"/>
      <w:marLeft w:val="0"/>
      <w:marRight w:val="0"/>
      <w:marTop w:val="0"/>
      <w:marBottom w:val="0"/>
      <w:divBdr>
        <w:top w:val="none" w:sz="0" w:space="0" w:color="auto"/>
        <w:left w:val="none" w:sz="0" w:space="0" w:color="auto"/>
        <w:bottom w:val="none" w:sz="0" w:space="0" w:color="auto"/>
        <w:right w:val="none" w:sz="0" w:space="0" w:color="auto"/>
      </w:divBdr>
    </w:div>
    <w:div w:id="1225025494">
      <w:bodyDiv w:val="1"/>
      <w:marLeft w:val="0"/>
      <w:marRight w:val="0"/>
      <w:marTop w:val="0"/>
      <w:marBottom w:val="0"/>
      <w:divBdr>
        <w:top w:val="none" w:sz="0" w:space="0" w:color="auto"/>
        <w:left w:val="none" w:sz="0" w:space="0" w:color="auto"/>
        <w:bottom w:val="none" w:sz="0" w:space="0" w:color="auto"/>
        <w:right w:val="none" w:sz="0" w:space="0" w:color="auto"/>
      </w:divBdr>
    </w:div>
    <w:div w:id="1226989803">
      <w:bodyDiv w:val="1"/>
      <w:marLeft w:val="0"/>
      <w:marRight w:val="0"/>
      <w:marTop w:val="0"/>
      <w:marBottom w:val="0"/>
      <w:divBdr>
        <w:top w:val="none" w:sz="0" w:space="0" w:color="auto"/>
        <w:left w:val="none" w:sz="0" w:space="0" w:color="auto"/>
        <w:bottom w:val="none" w:sz="0" w:space="0" w:color="auto"/>
        <w:right w:val="none" w:sz="0" w:space="0" w:color="auto"/>
      </w:divBdr>
      <w:divsChild>
        <w:div w:id="1390035184">
          <w:marLeft w:val="547"/>
          <w:marRight w:val="0"/>
          <w:marTop w:val="86"/>
          <w:marBottom w:val="0"/>
          <w:divBdr>
            <w:top w:val="none" w:sz="0" w:space="0" w:color="auto"/>
            <w:left w:val="none" w:sz="0" w:space="0" w:color="auto"/>
            <w:bottom w:val="none" w:sz="0" w:space="0" w:color="auto"/>
            <w:right w:val="none" w:sz="0" w:space="0" w:color="auto"/>
          </w:divBdr>
        </w:div>
        <w:div w:id="2031450723">
          <w:marLeft w:val="1166"/>
          <w:marRight w:val="0"/>
          <w:marTop w:val="67"/>
          <w:marBottom w:val="0"/>
          <w:divBdr>
            <w:top w:val="none" w:sz="0" w:space="0" w:color="auto"/>
            <w:left w:val="none" w:sz="0" w:space="0" w:color="auto"/>
            <w:bottom w:val="none" w:sz="0" w:space="0" w:color="auto"/>
            <w:right w:val="none" w:sz="0" w:space="0" w:color="auto"/>
          </w:divBdr>
        </w:div>
      </w:divsChild>
    </w:div>
    <w:div w:id="1258370916">
      <w:bodyDiv w:val="1"/>
      <w:marLeft w:val="0"/>
      <w:marRight w:val="0"/>
      <w:marTop w:val="0"/>
      <w:marBottom w:val="0"/>
      <w:divBdr>
        <w:top w:val="none" w:sz="0" w:space="0" w:color="auto"/>
        <w:left w:val="none" w:sz="0" w:space="0" w:color="auto"/>
        <w:bottom w:val="none" w:sz="0" w:space="0" w:color="auto"/>
        <w:right w:val="none" w:sz="0" w:space="0" w:color="auto"/>
      </w:divBdr>
      <w:divsChild>
        <w:div w:id="1801223002">
          <w:marLeft w:val="1166"/>
          <w:marRight w:val="0"/>
          <w:marTop w:val="77"/>
          <w:marBottom w:val="0"/>
          <w:divBdr>
            <w:top w:val="none" w:sz="0" w:space="0" w:color="auto"/>
            <w:left w:val="none" w:sz="0" w:space="0" w:color="auto"/>
            <w:bottom w:val="none" w:sz="0" w:space="0" w:color="auto"/>
            <w:right w:val="none" w:sz="0" w:space="0" w:color="auto"/>
          </w:divBdr>
        </w:div>
      </w:divsChild>
    </w:div>
    <w:div w:id="1264798931">
      <w:bodyDiv w:val="1"/>
      <w:marLeft w:val="0"/>
      <w:marRight w:val="0"/>
      <w:marTop w:val="0"/>
      <w:marBottom w:val="0"/>
      <w:divBdr>
        <w:top w:val="none" w:sz="0" w:space="0" w:color="auto"/>
        <w:left w:val="none" w:sz="0" w:space="0" w:color="auto"/>
        <w:bottom w:val="none" w:sz="0" w:space="0" w:color="auto"/>
        <w:right w:val="none" w:sz="0" w:space="0" w:color="auto"/>
      </w:divBdr>
    </w:div>
    <w:div w:id="1270773249">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299997250">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
    <w:div w:id="1327594073">
      <w:bodyDiv w:val="1"/>
      <w:marLeft w:val="0"/>
      <w:marRight w:val="0"/>
      <w:marTop w:val="0"/>
      <w:marBottom w:val="0"/>
      <w:divBdr>
        <w:top w:val="none" w:sz="0" w:space="0" w:color="auto"/>
        <w:left w:val="none" w:sz="0" w:space="0" w:color="auto"/>
        <w:bottom w:val="none" w:sz="0" w:space="0" w:color="auto"/>
        <w:right w:val="none" w:sz="0" w:space="0" w:color="auto"/>
      </w:divBdr>
    </w:div>
    <w:div w:id="1334333411">
      <w:bodyDiv w:val="1"/>
      <w:marLeft w:val="0"/>
      <w:marRight w:val="0"/>
      <w:marTop w:val="0"/>
      <w:marBottom w:val="0"/>
      <w:divBdr>
        <w:top w:val="none" w:sz="0" w:space="0" w:color="auto"/>
        <w:left w:val="none" w:sz="0" w:space="0" w:color="auto"/>
        <w:bottom w:val="none" w:sz="0" w:space="0" w:color="auto"/>
        <w:right w:val="none" w:sz="0" w:space="0" w:color="auto"/>
      </w:divBdr>
    </w:div>
    <w:div w:id="1347562747">
      <w:bodyDiv w:val="1"/>
      <w:marLeft w:val="0"/>
      <w:marRight w:val="0"/>
      <w:marTop w:val="0"/>
      <w:marBottom w:val="0"/>
      <w:divBdr>
        <w:top w:val="none" w:sz="0" w:space="0" w:color="auto"/>
        <w:left w:val="none" w:sz="0" w:space="0" w:color="auto"/>
        <w:bottom w:val="none" w:sz="0" w:space="0" w:color="auto"/>
        <w:right w:val="none" w:sz="0" w:space="0" w:color="auto"/>
      </w:divBdr>
    </w:div>
    <w:div w:id="1351758619">
      <w:bodyDiv w:val="1"/>
      <w:marLeft w:val="0"/>
      <w:marRight w:val="0"/>
      <w:marTop w:val="0"/>
      <w:marBottom w:val="0"/>
      <w:divBdr>
        <w:top w:val="none" w:sz="0" w:space="0" w:color="auto"/>
        <w:left w:val="none" w:sz="0" w:space="0" w:color="auto"/>
        <w:bottom w:val="none" w:sz="0" w:space="0" w:color="auto"/>
        <w:right w:val="none" w:sz="0" w:space="0" w:color="auto"/>
      </w:divBdr>
    </w:div>
    <w:div w:id="1361739017">
      <w:bodyDiv w:val="1"/>
      <w:marLeft w:val="0"/>
      <w:marRight w:val="0"/>
      <w:marTop w:val="0"/>
      <w:marBottom w:val="0"/>
      <w:divBdr>
        <w:top w:val="none" w:sz="0" w:space="0" w:color="auto"/>
        <w:left w:val="none" w:sz="0" w:space="0" w:color="auto"/>
        <w:bottom w:val="none" w:sz="0" w:space="0" w:color="auto"/>
        <w:right w:val="none" w:sz="0" w:space="0" w:color="auto"/>
      </w:divBdr>
    </w:div>
    <w:div w:id="1392197663">
      <w:bodyDiv w:val="1"/>
      <w:marLeft w:val="0"/>
      <w:marRight w:val="0"/>
      <w:marTop w:val="0"/>
      <w:marBottom w:val="0"/>
      <w:divBdr>
        <w:top w:val="none" w:sz="0" w:space="0" w:color="auto"/>
        <w:left w:val="none" w:sz="0" w:space="0" w:color="auto"/>
        <w:bottom w:val="none" w:sz="0" w:space="0" w:color="auto"/>
        <w:right w:val="none" w:sz="0" w:space="0" w:color="auto"/>
      </w:divBdr>
    </w:div>
    <w:div w:id="1395010536">
      <w:bodyDiv w:val="1"/>
      <w:marLeft w:val="0"/>
      <w:marRight w:val="0"/>
      <w:marTop w:val="0"/>
      <w:marBottom w:val="0"/>
      <w:divBdr>
        <w:top w:val="none" w:sz="0" w:space="0" w:color="auto"/>
        <w:left w:val="none" w:sz="0" w:space="0" w:color="auto"/>
        <w:bottom w:val="none" w:sz="0" w:space="0" w:color="auto"/>
        <w:right w:val="none" w:sz="0" w:space="0" w:color="auto"/>
      </w:divBdr>
    </w:div>
    <w:div w:id="1397315210">
      <w:bodyDiv w:val="1"/>
      <w:marLeft w:val="0"/>
      <w:marRight w:val="0"/>
      <w:marTop w:val="0"/>
      <w:marBottom w:val="0"/>
      <w:divBdr>
        <w:top w:val="none" w:sz="0" w:space="0" w:color="auto"/>
        <w:left w:val="none" w:sz="0" w:space="0" w:color="auto"/>
        <w:bottom w:val="none" w:sz="0" w:space="0" w:color="auto"/>
        <w:right w:val="none" w:sz="0" w:space="0" w:color="auto"/>
      </w:divBdr>
    </w:div>
    <w:div w:id="1417441137">
      <w:bodyDiv w:val="1"/>
      <w:marLeft w:val="0"/>
      <w:marRight w:val="0"/>
      <w:marTop w:val="0"/>
      <w:marBottom w:val="0"/>
      <w:divBdr>
        <w:top w:val="none" w:sz="0" w:space="0" w:color="auto"/>
        <w:left w:val="none" w:sz="0" w:space="0" w:color="auto"/>
        <w:bottom w:val="none" w:sz="0" w:space="0" w:color="auto"/>
        <w:right w:val="none" w:sz="0" w:space="0" w:color="auto"/>
      </w:divBdr>
    </w:div>
    <w:div w:id="1431927814">
      <w:bodyDiv w:val="1"/>
      <w:marLeft w:val="0"/>
      <w:marRight w:val="0"/>
      <w:marTop w:val="0"/>
      <w:marBottom w:val="0"/>
      <w:divBdr>
        <w:top w:val="none" w:sz="0" w:space="0" w:color="auto"/>
        <w:left w:val="none" w:sz="0" w:space="0" w:color="auto"/>
        <w:bottom w:val="none" w:sz="0" w:space="0" w:color="auto"/>
        <w:right w:val="none" w:sz="0" w:space="0" w:color="auto"/>
      </w:divBdr>
      <w:divsChild>
        <w:div w:id="761217234">
          <w:marLeft w:val="1166"/>
          <w:marRight w:val="0"/>
          <w:marTop w:val="77"/>
          <w:marBottom w:val="0"/>
          <w:divBdr>
            <w:top w:val="none" w:sz="0" w:space="0" w:color="auto"/>
            <w:left w:val="none" w:sz="0" w:space="0" w:color="auto"/>
            <w:bottom w:val="none" w:sz="0" w:space="0" w:color="auto"/>
            <w:right w:val="none" w:sz="0" w:space="0" w:color="auto"/>
          </w:divBdr>
        </w:div>
        <w:div w:id="1466970761">
          <w:marLeft w:val="1166"/>
          <w:marRight w:val="0"/>
          <w:marTop w:val="77"/>
          <w:marBottom w:val="0"/>
          <w:divBdr>
            <w:top w:val="none" w:sz="0" w:space="0" w:color="auto"/>
            <w:left w:val="none" w:sz="0" w:space="0" w:color="auto"/>
            <w:bottom w:val="none" w:sz="0" w:space="0" w:color="auto"/>
            <w:right w:val="none" w:sz="0" w:space="0" w:color="auto"/>
          </w:divBdr>
        </w:div>
        <w:div w:id="1639723601">
          <w:marLeft w:val="1166"/>
          <w:marRight w:val="0"/>
          <w:marTop w:val="77"/>
          <w:marBottom w:val="0"/>
          <w:divBdr>
            <w:top w:val="none" w:sz="0" w:space="0" w:color="auto"/>
            <w:left w:val="none" w:sz="0" w:space="0" w:color="auto"/>
            <w:bottom w:val="none" w:sz="0" w:space="0" w:color="auto"/>
            <w:right w:val="none" w:sz="0" w:space="0" w:color="auto"/>
          </w:divBdr>
        </w:div>
      </w:divsChild>
    </w:div>
    <w:div w:id="1466895632">
      <w:bodyDiv w:val="1"/>
      <w:marLeft w:val="0"/>
      <w:marRight w:val="0"/>
      <w:marTop w:val="0"/>
      <w:marBottom w:val="0"/>
      <w:divBdr>
        <w:top w:val="none" w:sz="0" w:space="0" w:color="auto"/>
        <w:left w:val="none" w:sz="0" w:space="0" w:color="auto"/>
        <w:bottom w:val="none" w:sz="0" w:space="0" w:color="auto"/>
        <w:right w:val="none" w:sz="0" w:space="0" w:color="auto"/>
      </w:divBdr>
      <w:divsChild>
        <w:div w:id="1116674556">
          <w:marLeft w:val="1166"/>
          <w:marRight w:val="0"/>
          <w:marTop w:val="77"/>
          <w:marBottom w:val="0"/>
          <w:divBdr>
            <w:top w:val="none" w:sz="0" w:space="0" w:color="auto"/>
            <w:left w:val="none" w:sz="0" w:space="0" w:color="auto"/>
            <w:bottom w:val="none" w:sz="0" w:space="0" w:color="auto"/>
            <w:right w:val="none" w:sz="0" w:space="0" w:color="auto"/>
          </w:divBdr>
        </w:div>
      </w:divsChild>
    </w:div>
    <w:div w:id="1473249398">
      <w:bodyDiv w:val="1"/>
      <w:marLeft w:val="0"/>
      <w:marRight w:val="0"/>
      <w:marTop w:val="0"/>
      <w:marBottom w:val="0"/>
      <w:divBdr>
        <w:top w:val="none" w:sz="0" w:space="0" w:color="auto"/>
        <w:left w:val="none" w:sz="0" w:space="0" w:color="auto"/>
        <w:bottom w:val="none" w:sz="0" w:space="0" w:color="auto"/>
        <w:right w:val="none" w:sz="0" w:space="0" w:color="auto"/>
      </w:divBdr>
    </w:div>
    <w:div w:id="1478306882">
      <w:bodyDiv w:val="1"/>
      <w:marLeft w:val="0"/>
      <w:marRight w:val="0"/>
      <w:marTop w:val="0"/>
      <w:marBottom w:val="0"/>
      <w:divBdr>
        <w:top w:val="none" w:sz="0" w:space="0" w:color="auto"/>
        <w:left w:val="none" w:sz="0" w:space="0" w:color="auto"/>
        <w:bottom w:val="none" w:sz="0" w:space="0" w:color="auto"/>
        <w:right w:val="none" w:sz="0" w:space="0" w:color="auto"/>
      </w:divBdr>
    </w:div>
    <w:div w:id="1481921126">
      <w:bodyDiv w:val="1"/>
      <w:marLeft w:val="0"/>
      <w:marRight w:val="0"/>
      <w:marTop w:val="0"/>
      <w:marBottom w:val="0"/>
      <w:divBdr>
        <w:top w:val="none" w:sz="0" w:space="0" w:color="auto"/>
        <w:left w:val="none" w:sz="0" w:space="0" w:color="auto"/>
        <w:bottom w:val="none" w:sz="0" w:space="0" w:color="auto"/>
        <w:right w:val="none" w:sz="0" w:space="0" w:color="auto"/>
      </w:divBdr>
    </w:div>
    <w:div w:id="1506938602">
      <w:bodyDiv w:val="1"/>
      <w:marLeft w:val="0"/>
      <w:marRight w:val="0"/>
      <w:marTop w:val="0"/>
      <w:marBottom w:val="0"/>
      <w:divBdr>
        <w:top w:val="none" w:sz="0" w:space="0" w:color="auto"/>
        <w:left w:val="none" w:sz="0" w:space="0" w:color="auto"/>
        <w:bottom w:val="none" w:sz="0" w:space="0" w:color="auto"/>
        <w:right w:val="none" w:sz="0" w:space="0" w:color="auto"/>
      </w:divBdr>
    </w:div>
    <w:div w:id="1517693973">
      <w:bodyDiv w:val="1"/>
      <w:marLeft w:val="0"/>
      <w:marRight w:val="0"/>
      <w:marTop w:val="0"/>
      <w:marBottom w:val="0"/>
      <w:divBdr>
        <w:top w:val="none" w:sz="0" w:space="0" w:color="auto"/>
        <w:left w:val="none" w:sz="0" w:space="0" w:color="auto"/>
        <w:bottom w:val="none" w:sz="0" w:space="0" w:color="auto"/>
        <w:right w:val="none" w:sz="0" w:space="0" w:color="auto"/>
      </w:divBdr>
    </w:div>
    <w:div w:id="1517841238">
      <w:bodyDiv w:val="1"/>
      <w:marLeft w:val="0"/>
      <w:marRight w:val="0"/>
      <w:marTop w:val="0"/>
      <w:marBottom w:val="0"/>
      <w:divBdr>
        <w:top w:val="none" w:sz="0" w:space="0" w:color="auto"/>
        <w:left w:val="none" w:sz="0" w:space="0" w:color="auto"/>
        <w:bottom w:val="none" w:sz="0" w:space="0" w:color="auto"/>
        <w:right w:val="none" w:sz="0" w:space="0" w:color="auto"/>
      </w:divBdr>
    </w:div>
    <w:div w:id="1529643006">
      <w:bodyDiv w:val="1"/>
      <w:marLeft w:val="0"/>
      <w:marRight w:val="0"/>
      <w:marTop w:val="0"/>
      <w:marBottom w:val="0"/>
      <w:divBdr>
        <w:top w:val="none" w:sz="0" w:space="0" w:color="auto"/>
        <w:left w:val="none" w:sz="0" w:space="0" w:color="auto"/>
        <w:bottom w:val="none" w:sz="0" w:space="0" w:color="auto"/>
        <w:right w:val="none" w:sz="0" w:space="0" w:color="auto"/>
      </w:divBdr>
    </w:div>
    <w:div w:id="1535312842">
      <w:bodyDiv w:val="1"/>
      <w:marLeft w:val="0"/>
      <w:marRight w:val="0"/>
      <w:marTop w:val="0"/>
      <w:marBottom w:val="0"/>
      <w:divBdr>
        <w:top w:val="none" w:sz="0" w:space="0" w:color="auto"/>
        <w:left w:val="none" w:sz="0" w:space="0" w:color="auto"/>
        <w:bottom w:val="none" w:sz="0" w:space="0" w:color="auto"/>
        <w:right w:val="none" w:sz="0" w:space="0" w:color="auto"/>
      </w:divBdr>
    </w:div>
    <w:div w:id="1555852541">
      <w:bodyDiv w:val="1"/>
      <w:marLeft w:val="0"/>
      <w:marRight w:val="0"/>
      <w:marTop w:val="0"/>
      <w:marBottom w:val="0"/>
      <w:divBdr>
        <w:top w:val="none" w:sz="0" w:space="0" w:color="auto"/>
        <w:left w:val="none" w:sz="0" w:space="0" w:color="auto"/>
        <w:bottom w:val="none" w:sz="0" w:space="0" w:color="auto"/>
        <w:right w:val="none" w:sz="0" w:space="0" w:color="auto"/>
      </w:divBdr>
    </w:div>
    <w:div w:id="1559242944">
      <w:bodyDiv w:val="1"/>
      <w:marLeft w:val="0"/>
      <w:marRight w:val="0"/>
      <w:marTop w:val="0"/>
      <w:marBottom w:val="0"/>
      <w:divBdr>
        <w:top w:val="none" w:sz="0" w:space="0" w:color="auto"/>
        <w:left w:val="none" w:sz="0" w:space="0" w:color="auto"/>
        <w:bottom w:val="none" w:sz="0" w:space="0" w:color="auto"/>
        <w:right w:val="none" w:sz="0" w:space="0" w:color="auto"/>
      </w:divBdr>
    </w:div>
    <w:div w:id="1563590298">
      <w:bodyDiv w:val="1"/>
      <w:marLeft w:val="0"/>
      <w:marRight w:val="0"/>
      <w:marTop w:val="0"/>
      <w:marBottom w:val="0"/>
      <w:divBdr>
        <w:top w:val="none" w:sz="0" w:space="0" w:color="auto"/>
        <w:left w:val="none" w:sz="0" w:space="0" w:color="auto"/>
        <w:bottom w:val="none" w:sz="0" w:space="0" w:color="auto"/>
        <w:right w:val="none" w:sz="0" w:space="0" w:color="auto"/>
      </w:divBdr>
      <w:divsChild>
        <w:div w:id="663244696">
          <w:marLeft w:val="1166"/>
          <w:marRight w:val="0"/>
          <w:marTop w:val="67"/>
          <w:marBottom w:val="0"/>
          <w:divBdr>
            <w:top w:val="none" w:sz="0" w:space="0" w:color="auto"/>
            <w:left w:val="none" w:sz="0" w:space="0" w:color="auto"/>
            <w:bottom w:val="none" w:sz="0" w:space="0" w:color="auto"/>
            <w:right w:val="none" w:sz="0" w:space="0" w:color="auto"/>
          </w:divBdr>
        </w:div>
        <w:div w:id="1755080824">
          <w:marLeft w:val="1166"/>
          <w:marRight w:val="0"/>
          <w:marTop w:val="67"/>
          <w:marBottom w:val="0"/>
          <w:divBdr>
            <w:top w:val="none" w:sz="0" w:space="0" w:color="auto"/>
            <w:left w:val="none" w:sz="0" w:space="0" w:color="auto"/>
            <w:bottom w:val="none" w:sz="0" w:space="0" w:color="auto"/>
            <w:right w:val="none" w:sz="0" w:space="0" w:color="auto"/>
          </w:divBdr>
        </w:div>
      </w:divsChild>
    </w:div>
    <w:div w:id="1572348587">
      <w:bodyDiv w:val="1"/>
      <w:marLeft w:val="0"/>
      <w:marRight w:val="0"/>
      <w:marTop w:val="0"/>
      <w:marBottom w:val="0"/>
      <w:divBdr>
        <w:top w:val="none" w:sz="0" w:space="0" w:color="auto"/>
        <w:left w:val="none" w:sz="0" w:space="0" w:color="auto"/>
        <w:bottom w:val="none" w:sz="0" w:space="0" w:color="auto"/>
        <w:right w:val="none" w:sz="0" w:space="0" w:color="auto"/>
      </w:divBdr>
    </w:div>
    <w:div w:id="1579365020">
      <w:bodyDiv w:val="1"/>
      <w:marLeft w:val="0"/>
      <w:marRight w:val="0"/>
      <w:marTop w:val="0"/>
      <w:marBottom w:val="0"/>
      <w:divBdr>
        <w:top w:val="none" w:sz="0" w:space="0" w:color="auto"/>
        <w:left w:val="none" w:sz="0" w:space="0" w:color="auto"/>
        <w:bottom w:val="none" w:sz="0" w:space="0" w:color="auto"/>
        <w:right w:val="none" w:sz="0" w:space="0" w:color="auto"/>
      </w:divBdr>
    </w:div>
    <w:div w:id="1599674126">
      <w:bodyDiv w:val="1"/>
      <w:marLeft w:val="0"/>
      <w:marRight w:val="0"/>
      <w:marTop w:val="0"/>
      <w:marBottom w:val="0"/>
      <w:divBdr>
        <w:top w:val="none" w:sz="0" w:space="0" w:color="auto"/>
        <w:left w:val="none" w:sz="0" w:space="0" w:color="auto"/>
        <w:bottom w:val="none" w:sz="0" w:space="0" w:color="auto"/>
        <w:right w:val="none" w:sz="0" w:space="0" w:color="auto"/>
      </w:divBdr>
    </w:div>
    <w:div w:id="1629313765">
      <w:bodyDiv w:val="1"/>
      <w:marLeft w:val="0"/>
      <w:marRight w:val="0"/>
      <w:marTop w:val="0"/>
      <w:marBottom w:val="0"/>
      <w:divBdr>
        <w:top w:val="none" w:sz="0" w:space="0" w:color="auto"/>
        <w:left w:val="none" w:sz="0" w:space="0" w:color="auto"/>
        <w:bottom w:val="none" w:sz="0" w:space="0" w:color="auto"/>
        <w:right w:val="none" w:sz="0" w:space="0" w:color="auto"/>
      </w:divBdr>
    </w:div>
    <w:div w:id="1636372525">
      <w:bodyDiv w:val="1"/>
      <w:marLeft w:val="0"/>
      <w:marRight w:val="0"/>
      <w:marTop w:val="0"/>
      <w:marBottom w:val="0"/>
      <w:divBdr>
        <w:top w:val="none" w:sz="0" w:space="0" w:color="auto"/>
        <w:left w:val="none" w:sz="0" w:space="0" w:color="auto"/>
        <w:bottom w:val="none" w:sz="0" w:space="0" w:color="auto"/>
        <w:right w:val="none" w:sz="0" w:space="0" w:color="auto"/>
      </w:divBdr>
    </w:div>
    <w:div w:id="1637489237">
      <w:bodyDiv w:val="1"/>
      <w:marLeft w:val="0"/>
      <w:marRight w:val="0"/>
      <w:marTop w:val="0"/>
      <w:marBottom w:val="0"/>
      <w:divBdr>
        <w:top w:val="none" w:sz="0" w:space="0" w:color="auto"/>
        <w:left w:val="none" w:sz="0" w:space="0" w:color="auto"/>
        <w:bottom w:val="none" w:sz="0" w:space="0" w:color="auto"/>
        <w:right w:val="none" w:sz="0" w:space="0" w:color="auto"/>
      </w:divBdr>
    </w:div>
    <w:div w:id="1644502318">
      <w:bodyDiv w:val="1"/>
      <w:marLeft w:val="0"/>
      <w:marRight w:val="0"/>
      <w:marTop w:val="0"/>
      <w:marBottom w:val="0"/>
      <w:divBdr>
        <w:top w:val="none" w:sz="0" w:space="0" w:color="auto"/>
        <w:left w:val="none" w:sz="0" w:space="0" w:color="auto"/>
        <w:bottom w:val="none" w:sz="0" w:space="0" w:color="auto"/>
        <w:right w:val="none" w:sz="0" w:space="0" w:color="auto"/>
      </w:divBdr>
    </w:div>
    <w:div w:id="1654530883">
      <w:bodyDiv w:val="1"/>
      <w:marLeft w:val="0"/>
      <w:marRight w:val="0"/>
      <w:marTop w:val="0"/>
      <w:marBottom w:val="0"/>
      <w:divBdr>
        <w:top w:val="none" w:sz="0" w:space="0" w:color="auto"/>
        <w:left w:val="none" w:sz="0" w:space="0" w:color="auto"/>
        <w:bottom w:val="none" w:sz="0" w:space="0" w:color="auto"/>
        <w:right w:val="none" w:sz="0" w:space="0" w:color="auto"/>
      </w:divBdr>
    </w:div>
    <w:div w:id="1656686725">
      <w:bodyDiv w:val="1"/>
      <w:marLeft w:val="0"/>
      <w:marRight w:val="0"/>
      <w:marTop w:val="0"/>
      <w:marBottom w:val="0"/>
      <w:divBdr>
        <w:top w:val="none" w:sz="0" w:space="0" w:color="auto"/>
        <w:left w:val="none" w:sz="0" w:space="0" w:color="auto"/>
        <w:bottom w:val="none" w:sz="0" w:space="0" w:color="auto"/>
        <w:right w:val="none" w:sz="0" w:space="0" w:color="auto"/>
      </w:divBdr>
    </w:div>
    <w:div w:id="1667661786">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6">
          <w:marLeft w:val="0"/>
          <w:marRight w:val="0"/>
          <w:marTop w:val="0"/>
          <w:marBottom w:val="0"/>
          <w:divBdr>
            <w:top w:val="none" w:sz="0" w:space="0" w:color="auto"/>
            <w:left w:val="none" w:sz="0" w:space="0" w:color="auto"/>
            <w:bottom w:val="none" w:sz="0" w:space="0" w:color="auto"/>
            <w:right w:val="none" w:sz="0" w:space="0" w:color="auto"/>
          </w:divBdr>
        </w:div>
      </w:divsChild>
    </w:div>
    <w:div w:id="1669164797">
      <w:bodyDiv w:val="1"/>
      <w:marLeft w:val="0"/>
      <w:marRight w:val="0"/>
      <w:marTop w:val="0"/>
      <w:marBottom w:val="0"/>
      <w:divBdr>
        <w:top w:val="none" w:sz="0" w:space="0" w:color="auto"/>
        <w:left w:val="none" w:sz="0" w:space="0" w:color="auto"/>
        <w:bottom w:val="none" w:sz="0" w:space="0" w:color="auto"/>
        <w:right w:val="none" w:sz="0" w:space="0" w:color="auto"/>
      </w:divBdr>
    </w:div>
    <w:div w:id="1695033529">
      <w:bodyDiv w:val="1"/>
      <w:marLeft w:val="0"/>
      <w:marRight w:val="0"/>
      <w:marTop w:val="0"/>
      <w:marBottom w:val="0"/>
      <w:divBdr>
        <w:top w:val="none" w:sz="0" w:space="0" w:color="auto"/>
        <w:left w:val="none" w:sz="0" w:space="0" w:color="auto"/>
        <w:bottom w:val="none" w:sz="0" w:space="0" w:color="auto"/>
        <w:right w:val="none" w:sz="0" w:space="0" w:color="auto"/>
      </w:divBdr>
    </w:div>
    <w:div w:id="1700857736">
      <w:bodyDiv w:val="1"/>
      <w:marLeft w:val="0"/>
      <w:marRight w:val="0"/>
      <w:marTop w:val="0"/>
      <w:marBottom w:val="0"/>
      <w:divBdr>
        <w:top w:val="none" w:sz="0" w:space="0" w:color="auto"/>
        <w:left w:val="none" w:sz="0" w:space="0" w:color="auto"/>
        <w:bottom w:val="none" w:sz="0" w:space="0" w:color="auto"/>
        <w:right w:val="none" w:sz="0" w:space="0" w:color="auto"/>
      </w:divBdr>
    </w:div>
    <w:div w:id="1702171911">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25325721">
      <w:bodyDiv w:val="1"/>
      <w:marLeft w:val="0"/>
      <w:marRight w:val="0"/>
      <w:marTop w:val="0"/>
      <w:marBottom w:val="0"/>
      <w:divBdr>
        <w:top w:val="none" w:sz="0" w:space="0" w:color="auto"/>
        <w:left w:val="none" w:sz="0" w:space="0" w:color="auto"/>
        <w:bottom w:val="none" w:sz="0" w:space="0" w:color="auto"/>
        <w:right w:val="none" w:sz="0" w:space="0" w:color="auto"/>
      </w:divBdr>
    </w:div>
    <w:div w:id="1747922260">
      <w:bodyDiv w:val="1"/>
      <w:marLeft w:val="0"/>
      <w:marRight w:val="0"/>
      <w:marTop w:val="0"/>
      <w:marBottom w:val="0"/>
      <w:divBdr>
        <w:top w:val="none" w:sz="0" w:space="0" w:color="auto"/>
        <w:left w:val="none" w:sz="0" w:space="0" w:color="auto"/>
        <w:bottom w:val="none" w:sz="0" w:space="0" w:color="auto"/>
        <w:right w:val="none" w:sz="0" w:space="0" w:color="auto"/>
      </w:divBdr>
    </w:div>
    <w:div w:id="1751195301">
      <w:bodyDiv w:val="1"/>
      <w:marLeft w:val="0"/>
      <w:marRight w:val="0"/>
      <w:marTop w:val="0"/>
      <w:marBottom w:val="0"/>
      <w:divBdr>
        <w:top w:val="none" w:sz="0" w:space="0" w:color="auto"/>
        <w:left w:val="none" w:sz="0" w:space="0" w:color="auto"/>
        <w:bottom w:val="none" w:sz="0" w:space="0" w:color="auto"/>
        <w:right w:val="none" w:sz="0" w:space="0" w:color="auto"/>
      </w:divBdr>
    </w:div>
    <w:div w:id="1768117768">
      <w:bodyDiv w:val="1"/>
      <w:marLeft w:val="0"/>
      <w:marRight w:val="0"/>
      <w:marTop w:val="0"/>
      <w:marBottom w:val="0"/>
      <w:divBdr>
        <w:top w:val="none" w:sz="0" w:space="0" w:color="auto"/>
        <w:left w:val="none" w:sz="0" w:space="0" w:color="auto"/>
        <w:bottom w:val="none" w:sz="0" w:space="0" w:color="auto"/>
        <w:right w:val="none" w:sz="0" w:space="0" w:color="auto"/>
      </w:divBdr>
    </w:div>
    <w:div w:id="1787504737">
      <w:bodyDiv w:val="1"/>
      <w:marLeft w:val="0"/>
      <w:marRight w:val="0"/>
      <w:marTop w:val="0"/>
      <w:marBottom w:val="0"/>
      <w:divBdr>
        <w:top w:val="none" w:sz="0" w:space="0" w:color="auto"/>
        <w:left w:val="none" w:sz="0" w:space="0" w:color="auto"/>
        <w:bottom w:val="none" w:sz="0" w:space="0" w:color="auto"/>
        <w:right w:val="none" w:sz="0" w:space="0" w:color="auto"/>
      </w:divBdr>
    </w:div>
    <w:div w:id="1787846351">
      <w:bodyDiv w:val="1"/>
      <w:marLeft w:val="0"/>
      <w:marRight w:val="0"/>
      <w:marTop w:val="0"/>
      <w:marBottom w:val="0"/>
      <w:divBdr>
        <w:top w:val="none" w:sz="0" w:space="0" w:color="auto"/>
        <w:left w:val="none" w:sz="0" w:space="0" w:color="auto"/>
        <w:bottom w:val="none" w:sz="0" w:space="0" w:color="auto"/>
        <w:right w:val="none" w:sz="0" w:space="0" w:color="auto"/>
      </w:divBdr>
      <w:divsChild>
        <w:div w:id="1888294515">
          <w:marLeft w:val="547"/>
          <w:marRight w:val="0"/>
          <w:marTop w:val="120"/>
          <w:marBottom w:val="0"/>
          <w:divBdr>
            <w:top w:val="none" w:sz="0" w:space="0" w:color="auto"/>
            <w:left w:val="none" w:sz="0" w:space="0" w:color="auto"/>
            <w:bottom w:val="none" w:sz="0" w:space="0" w:color="auto"/>
            <w:right w:val="none" w:sz="0" w:space="0" w:color="auto"/>
          </w:divBdr>
        </w:div>
        <w:div w:id="2088723616">
          <w:marLeft w:val="1166"/>
          <w:marRight w:val="0"/>
          <w:marTop w:val="100"/>
          <w:marBottom w:val="0"/>
          <w:divBdr>
            <w:top w:val="none" w:sz="0" w:space="0" w:color="auto"/>
            <w:left w:val="none" w:sz="0" w:space="0" w:color="auto"/>
            <w:bottom w:val="none" w:sz="0" w:space="0" w:color="auto"/>
            <w:right w:val="none" w:sz="0" w:space="0" w:color="auto"/>
          </w:divBdr>
        </w:div>
      </w:divsChild>
    </w:div>
    <w:div w:id="1862163857">
      <w:bodyDiv w:val="1"/>
      <w:marLeft w:val="0"/>
      <w:marRight w:val="0"/>
      <w:marTop w:val="0"/>
      <w:marBottom w:val="0"/>
      <w:divBdr>
        <w:top w:val="none" w:sz="0" w:space="0" w:color="auto"/>
        <w:left w:val="none" w:sz="0" w:space="0" w:color="auto"/>
        <w:bottom w:val="none" w:sz="0" w:space="0" w:color="auto"/>
        <w:right w:val="none" w:sz="0" w:space="0" w:color="auto"/>
      </w:divBdr>
    </w:div>
    <w:div w:id="1863085521">
      <w:bodyDiv w:val="1"/>
      <w:marLeft w:val="0"/>
      <w:marRight w:val="0"/>
      <w:marTop w:val="0"/>
      <w:marBottom w:val="0"/>
      <w:divBdr>
        <w:top w:val="none" w:sz="0" w:space="0" w:color="auto"/>
        <w:left w:val="none" w:sz="0" w:space="0" w:color="auto"/>
        <w:bottom w:val="none" w:sz="0" w:space="0" w:color="auto"/>
        <w:right w:val="none" w:sz="0" w:space="0" w:color="auto"/>
      </w:divBdr>
    </w:div>
    <w:div w:id="1916937630">
      <w:bodyDiv w:val="1"/>
      <w:marLeft w:val="0"/>
      <w:marRight w:val="0"/>
      <w:marTop w:val="0"/>
      <w:marBottom w:val="0"/>
      <w:divBdr>
        <w:top w:val="none" w:sz="0" w:space="0" w:color="auto"/>
        <w:left w:val="none" w:sz="0" w:space="0" w:color="auto"/>
        <w:bottom w:val="none" w:sz="0" w:space="0" w:color="auto"/>
        <w:right w:val="none" w:sz="0" w:space="0" w:color="auto"/>
      </w:divBdr>
    </w:div>
    <w:div w:id="1951815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762">
          <w:marLeft w:val="1166"/>
          <w:marRight w:val="0"/>
          <w:marTop w:val="77"/>
          <w:marBottom w:val="0"/>
          <w:divBdr>
            <w:top w:val="none" w:sz="0" w:space="0" w:color="auto"/>
            <w:left w:val="none" w:sz="0" w:space="0" w:color="auto"/>
            <w:bottom w:val="none" w:sz="0" w:space="0" w:color="auto"/>
            <w:right w:val="none" w:sz="0" w:space="0" w:color="auto"/>
          </w:divBdr>
        </w:div>
        <w:div w:id="1984889576">
          <w:marLeft w:val="1714"/>
          <w:marRight w:val="0"/>
          <w:marTop w:val="67"/>
          <w:marBottom w:val="0"/>
          <w:divBdr>
            <w:top w:val="none" w:sz="0" w:space="0" w:color="auto"/>
            <w:left w:val="none" w:sz="0" w:space="0" w:color="auto"/>
            <w:bottom w:val="none" w:sz="0" w:space="0" w:color="auto"/>
            <w:right w:val="none" w:sz="0" w:space="0" w:color="auto"/>
          </w:divBdr>
        </w:div>
        <w:div w:id="2146655281">
          <w:marLeft w:val="1166"/>
          <w:marRight w:val="0"/>
          <w:marTop w:val="77"/>
          <w:marBottom w:val="0"/>
          <w:divBdr>
            <w:top w:val="none" w:sz="0" w:space="0" w:color="auto"/>
            <w:left w:val="none" w:sz="0" w:space="0" w:color="auto"/>
            <w:bottom w:val="none" w:sz="0" w:space="0" w:color="auto"/>
            <w:right w:val="none" w:sz="0" w:space="0" w:color="auto"/>
          </w:divBdr>
        </w:div>
      </w:divsChild>
    </w:div>
    <w:div w:id="1954553329">
      <w:bodyDiv w:val="1"/>
      <w:marLeft w:val="0"/>
      <w:marRight w:val="0"/>
      <w:marTop w:val="0"/>
      <w:marBottom w:val="0"/>
      <w:divBdr>
        <w:top w:val="none" w:sz="0" w:space="0" w:color="auto"/>
        <w:left w:val="none" w:sz="0" w:space="0" w:color="auto"/>
        <w:bottom w:val="none" w:sz="0" w:space="0" w:color="auto"/>
        <w:right w:val="none" w:sz="0" w:space="0" w:color="auto"/>
      </w:divBdr>
    </w:div>
    <w:div w:id="1974099541">
      <w:bodyDiv w:val="1"/>
      <w:marLeft w:val="0"/>
      <w:marRight w:val="0"/>
      <w:marTop w:val="0"/>
      <w:marBottom w:val="0"/>
      <w:divBdr>
        <w:top w:val="none" w:sz="0" w:space="0" w:color="auto"/>
        <w:left w:val="none" w:sz="0" w:space="0" w:color="auto"/>
        <w:bottom w:val="none" w:sz="0" w:space="0" w:color="auto"/>
        <w:right w:val="none" w:sz="0" w:space="0" w:color="auto"/>
      </w:divBdr>
    </w:div>
    <w:div w:id="1992640012">
      <w:bodyDiv w:val="1"/>
      <w:marLeft w:val="0"/>
      <w:marRight w:val="0"/>
      <w:marTop w:val="0"/>
      <w:marBottom w:val="0"/>
      <w:divBdr>
        <w:top w:val="none" w:sz="0" w:space="0" w:color="auto"/>
        <w:left w:val="none" w:sz="0" w:space="0" w:color="auto"/>
        <w:bottom w:val="none" w:sz="0" w:space="0" w:color="auto"/>
        <w:right w:val="none" w:sz="0" w:space="0" w:color="auto"/>
      </w:divBdr>
      <w:divsChild>
        <w:div w:id="1448115669">
          <w:marLeft w:val="547"/>
          <w:marRight w:val="0"/>
          <w:marTop w:val="86"/>
          <w:marBottom w:val="0"/>
          <w:divBdr>
            <w:top w:val="none" w:sz="0" w:space="0" w:color="auto"/>
            <w:left w:val="none" w:sz="0" w:space="0" w:color="auto"/>
            <w:bottom w:val="none" w:sz="0" w:space="0" w:color="auto"/>
            <w:right w:val="none" w:sz="0" w:space="0" w:color="auto"/>
          </w:divBdr>
        </w:div>
      </w:divsChild>
    </w:div>
    <w:div w:id="1994604756">
      <w:bodyDiv w:val="1"/>
      <w:marLeft w:val="0"/>
      <w:marRight w:val="0"/>
      <w:marTop w:val="0"/>
      <w:marBottom w:val="0"/>
      <w:divBdr>
        <w:top w:val="none" w:sz="0" w:space="0" w:color="auto"/>
        <w:left w:val="none" w:sz="0" w:space="0" w:color="auto"/>
        <w:bottom w:val="none" w:sz="0" w:space="0" w:color="auto"/>
        <w:right w:val="none" w:sz="0" w:space="0" w:color="auto"/>
      </w:divBdr>
      <w:divsChild>
        <w:div w:id="861632333">
          <w:marLeft w:val="1166"/>
          <w:marRight w:val="0"/>
          <w:marTop w:val="96"/>
          <w:marBottom w:val="0"/>
          <w:divBdr>
            <w:top w:val="none" w:sz="0" w:space="0" w:color="auto"/>
            <w:left w:val="none" w:sz="0" w:space="0" w:color="auto"/>
            <w:bottom w:val="none" w:sz="0" w:space="0" w:color="auto"/>
            <w:right w:val="none" w:sz="0" w:space="0" w:color="auto"/>
          </w:divBdr>
        </w:div>
        <w:div w:id="1329626420">
          <w:marLeft w:val="1714"/>
          <w:marRight w:val="0"/>
          <w:marTop w:val="86"/>
          <w:marBottom w:val="0"/>
          <w:divBdr>
            <w:top w:val="none" w:sz="0" w:space="0" w:color="auto"/>
            <w:left w:val="none" w:sz="0" w:space="0" w:color="auto"/>
            <w:bottom w:val="none" w:sz="0" w:space="0" w:color="auto"/>
            <w:right w:val="none" w:sz="0" w:space="0" w:color="auto"/>
          </w:divBdr>
        </w:div>
        <w:div w:id="1334146132">
          <w:marLeft w:val="1166"/>
          <w:marRight w:val="0"/>
          <w:marTop w:val="96"/>
          <w:marBottom w:val="0"/>
          <w:divBdr>
            <w:top w:val="none" w:sz="0" w:space="0" w:color="auto"/>
            <w:left w:val="none" w:sz="0" w:space="0" w:color="auto"/>
            <w:bottom w:val="none" w:sz="0" w:space="0" w:color="auto"/>
            <w:right w:val="none" w:sz="0" w:space="0" w:color="auto"/>
          </w:divBdr>
        </w:div>
        <w:div w:id="1512330542">
          <w:marLeft w:val="1714"/>
          <w:marRight w:val="0"/>
          <w:marTop w:val="86"/>
          <w:marBottom w:val="0"/>
          <w:divBdr>
            <w:top w:val="none" w:sz="0" w:space="0" w:color="auto"/>
            <w:left w:val="none" w:sz="0" w:space="0" w:color="auto"/>
            <w:bottom w:val="none" w:sz="0" w:space="0" w:color="auto"/>
            <w:right w:val="none" w:sz="0" w:space="0" w:color="auto"/>
          </w:divBdr>
        </w:div>
      </w:divsChild>
    </w:div>
    <w:div w:id="1997341562">
      <w:bodyDiv w:val="1"/>
      <w:marLeft w:val="0"/>
      <w:marRight w:val="0"/>
      <w:marTop w:val="0"/>
      <w:marBottom w:val="0"/>
      <w:divBdr>
        <w:top w:val="none" w:sz="0" w:space="0" w:color="auto"/>
        <w:left w:val="none" w:sz="0" w:space="0" w:color="auto"/>
        <w:bottom w:val="none" w:sz="0" w:space="0" w:color="auto"/>
        <w:right w:val="none" w:sz="0" w:space="0" w:color="auto"/>
      </w:divBdr>
    </w:div>
    <w:div w:id="2011247864">
      <w:bodyDiv w:val="1"/>
      <w:marLeft w:val="0"/>
      <w:marRight w:val="0"/>
      <w:marTop w:val="0"/>
      <w:marBottom w:val="0"/>
      <w:divBdr>
        <w:top w:val="none" w:sz="0" w:space="0" w:color="auto"/>
        <w:left w:val="none" w:sz="0" w:space="0" w:color="auto"/>
        <w:bottom w:val="none" w:sz="0" w:space="0" w:color="auto"/>
        <w:right w:val="none" w:sz="0" w:space="0" w:color="auto"/>
      </w:divBdr>
    </w:div>
    <w:div w:id="2023385963">
      <w:bodyDiv w:val="1"/>
      <w:marLeft w:val="0"/>
      <w:marRight w:val="0"/>
      <w:marTop w:val="0"/>
      <w:marBottom w:val="0"/>
      <w:divBdr>
        <w:top w:val="none" w:sz="0" w:space="0" w:color="auto"/>
        <w:left w:val="none" w:sz="0" w:space="0" w:color="auto"/>
        <w:bottom w:val="none" w:sz="0" w:space="0" w:color="auto"/>
        <w:right w:val="none" w:sz="0" w:space="0" w:color="auto"/>
      </w:divBdr>
    </w:div>
    <w:div w:id="2036223779">
      <w:bodyDiv w:val="1"/>
      <w:marLeft w:val="0"/>
      <w:marRight w:val="0"/>
      <w:marTop w:val="0"/>
      <w:marBottom w:val="0"/>
      <w:divBdr>
        <w:top w:val="none" w:sz="0" w:space="0" w:color="auto"/>
        <w:left w:val="none" w:sz="0" w:space="0" w:color="auto"/>
        <w:bottom w:val="none" w:sz="0" w:space="0" w:color="auto"/>
        <w:right w:val="none" w:sz="0" w:space="0" w:color="auto"/>
      </w:divBdr>
    </w:div>
    <w:div w:id="2048139875">
      <w:bodyDiv w:val="1"/>
      <w:marLeft w:val="0"/>
      <w:marRight w:val="0"/>
      <w:marTop w:val="0"/>
      <w:marBottom w:val="0"/>
      <w:divBdr>
        <w:top w:val="none" w:sz="0" w:space="0" w:color="auto"/>
        <w:left w:val="none" w:sz="0" w:space="0" w:color="auto"/>
        <w:bottom w:val="none" w:sz="0" w:space="0" w:color="auto"/>
        <w:right w:val="none" w:sz="0" w:space="0" w:color="auto"/>
      </w:divBdr>
    </w:div>
    <w:div w:id="2050647777">
      <w:bodyDiv w:val="1"/>
      <w:marLeft w:val="0"/>
      <w:marRight w:val="0"/>
      <w:marTop w:val="0"/>
      <w:marBottom w:val="0"/>
      <w:divBdr>
        <w:top w:val="none" w:sz="0" w:space="0" w:color="auto"/>
        <w:left w:val="none" w:sz="0" w:space="0" w:color="auto"/>
        <w:bottom w:val="none" w:sz="0" w:space="0" w:color="auto"/>
        <w:right w:val="none" w:sz="0" w:space="0" w:color="auto"/>
      </w:divBdr>
      <w:divsChild>
        <w:div w:id="1218737567">
          <w:marLeft w:val="1166"/>
          <w:marRight w:val="0"/>
          <w:marTop w:val="77"/>
          <w:marBottom w:val="0"/>
          <w:divBdr>
            <w:top w:val="none" w:sz="0" w:space="0" w:color="auto"/>
            <w:left w:val="none" w:sz="0" w:space="0" w:color="auto"/>
            <w:bottom w:val="none" w:sz="0" w:space="0" w:color="auto"/>
            <w:right w:val="none" w:sz="0" w:space="0" w:color="auto"/>
          </w:divBdr>
        </w:div>
        <w:div w:id="1547060718">
          <w:marLeft w:val="547"/>
          <w:marRight w:val="0"/>
          <w:marTop w:val="96"/>
          <w:marBottom w:val="0"/>
          <w:divBdr>
            <w:top w:val="none" w:sz="0" w:space="0" w:color="auto"/>
            <w:left w:val="none" w:sz="0" w:space="0" w:color="auto"/>
            <w:bottom w:val="none" w:sz="0" w:space="0" w:color="auto"/>
            <w:right w:val="none" w:sz="0" w:space="0" w:color="auto"/>
          </w:divBdr>
        </w:div>
        <w:div w:id="2012950911">
          <w:marLeft w:val="1166"/>
          <w:marRight w:val="0"/>
          <w:marTop w:val="77"/>
          <w:marBottom w:val="0"/>
          <w:divBdr>
            <w:top w:val="none" w:sz="0" w:space="0" w:color="auto"/>
            <w:left w:val="none" w:sz="0" w:space="0" w:color="auto"/>
            <w:bottom w:val="none" w:sz="0" w:space="0" w:color="auto"/>
            <w:right w:val="none" w:sz="0" w:space="0" w:color="auto"/>
          </w:divBdr>
        </w:div>
      </w:divsChild>
    </w:div>
    <w:div w:id="2057657512">
      <w:bodyDiv w:val="1"/>
      <w:marLeft w:val="0"/>
      <w:marRight w:val="0"/>
      <w:marTop w:val="0"/>
      <w:marBottom w:val="0"/>
      <w:divBdr>
        <w:top w:val="none" w:sz="0" w:space="0" w:color="auto"/>
        <w:left w:val="none" w:sz="0" w:space="0" w:color="auto"/>
        <w:bottom w:val="none" w:sz="0" w:space="0" w:color="auto"/>
        <w:right w:val="none" w:sz="0" w:space="0" w:color="auto"/>
      </w:divBdr>
    </w:div>
    <w:div w:id="2074769308">
      <w:bodyDiv w:val="1"/>
      <w:marLeft w:val="0"/>
      <w:marRight w:val="0"/>
      <w:marTop w:val="0"/>
      <w:marBottom w:val="0"/>
      <w:divBdr>
        <w:top w:val="none" w:sz="0" w:space="0" w:color="auto"/>
        <w:left w:val="none" w:sz="0" w:space="0" w:color="auto"/>
        <w:bottom w:val="none" w:sz="0" w:space="0" w:color="auto"/>
        <w:right w:val="none" w:sz="0" w:space="0" w:color="auto"/>
      </w:divBdr>
    </w:div>
    <w:div w:id="2077430561">
      <w:bodyDiv w:val="1"/>
      <w:marLeft w:val="0"/>
      <w:marRight w:val="0"/>
      <w:marTop w:val="0"/>
      <w:marBottom w:val="0"/>
      <w:divBdr>
        <w:top w:val="none" w:sz="0" w:space="0" w:color="auto"/>
        <w:left w:val="none" w:sz="0" w:space="0" w:color="auto"/>
        <w:bottom w:val="none" w:sz="0" w:space="0" w:color="auto"/>
        <w:right w:val="none" w:sz="0" w:space="0" w:color="auto"/>
      </w:divBdr>
    </w:div>
    <w:div w:id="212731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802\14_09_Athens\Working\802-11-Submission-Portrai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6548375E9D40F9874E663066A2D92F"/>
        <w:category>
          <w:name w:val="General"/>
          <w:gallery w:val="placeholder"/>
        </w:category>
        <w:types>
          <w:type w:val="bbPlcHdr"/>
        </w:types>
        <w:behaviors>
          <w:behavior w:val="content"/>
        </w:behaviors>
        <w:guid w:val="{AC38A047-43F2-4EC6-94A7-011C74DD84CD}"/>
      </w:docPartPr>
      <w:docPartBody>
        <w:p w:rsidR="001F1B74" w:rsidRDefault="006E6D43">
          <w:r w:rsidRPr="00EC1DC2">
            <w:rPr>
              <w:rStyle w:val="a3"/>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43"/>
    <w:rsid w:val="000030ED"/>
    <w:rsid w:val="000035EF"/>
    <w:rsid w:val="00051B4D"/>
    <w:rsid w:val="00056D1D"/>
    <w:rsid w:val="000D2C4C"/>
    <w:rsid w:val="000E06BA"/>
    <w:rsid w:val="00126CDF"/>
    <w:rsid w:val="00127139"/>
    <w:rsid w:val="001375F6"/>
    <w:rsid w:val="00146105"/>
    <w:rsid w:val="001C3556"/>
    <w:rsid w:val="001C552A"/>
    <w:rsid w:val="001D6612"/>
    <w:rsid w:val="001F1B74"/>
    <w:rsid w:val="001F3DFE"/>
    <w:rsid w:val="00242423"/>
    <w:rsid w:val="002521B3"/>
    <w:rsid w:val="00256475"/>
    <w:rsid w:val="002A07F8"/>
    <w:rsid w:val="002A79A0"/>
    <w:rsid w:val="002B22F3"/>
    <w:rsid w:val="002F43D3"/>
    <w:rsid w:val="00323758"/>
    <w:rsid w:val="003E3B55"/>
    <w:rsid w:val="00417C1F"/>
    <w:rsid w:val="004266B4"/>
    <w:rsid w:val="004C6356"/>
    <w:rsid w:val="004E2C07"/>
    <w:rsid w:val="004E6C4A"/>
    <w:rsid w:val="00576FF2"/>
    <w:rsid w:val="005A5C51"/>
    <w:rsid w:val="00676EC6"/>
    <w:rsid w:val="006875FE"/>
    <w:rsid w:val="006C149D"/>
    <w:rsid w:val="006C74B5"/>
    <w:rsid w:val="006E6D43"/>
    <w:rsid w:val="00720BE0"/>
    <w:rsid w:val="00733EA1"/>
    <w:rsid w:val="007475D0"/>
    <w:rsid w:val="007502BD"/>
    <w:rsid w:val="00757017"/>
    <w:rsid w:val="00795ACB"/>
    <w:rsid w:val="00812D62"/>
    <w:rsid w:val="0086709F"/>
    <w:rsid w:val="00874778"/>
    <w:rsid w:val="00A329D0"/>
    <w:rsid w:val="00A64536"/>
    <w:rsid w:val="00B034EB"/>
    <w:rsid w:val="00B25987"/>
    <w:rsid w:val="00BF4BB9"/>
    <w:rsid w:val="00C21714"/>
    <w:rsid w:val="00C24A83"/>
    <w:rsid w:val="00C73FFD"/>
    <w:rsid w:val="00CB41F9"/>
    <w:rsid w:val="00DF4260"/>
    <w:rsid w:val="00E07284"/>
    <w:rsid w:val="00E333EF"/>
    <w:rsid w:val="00E777C9"/>
    <w:rsid w:val="00EE4ED6"/>
    <w:rsid w:val="00F5375C"/>
    <w:rsid w:val="00F608B7"/>
    <w:rsid w:val="00FE47F6"/>
    <w:rsid w:val="00FE4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43"/>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D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Jam</b:Tag>
    <b:SourceType>ConferenceProceedings</b:SourceType>
    <b:Guid>{ED8FA102-1206-43EC-887E-5B59F2B8D6F1}</b:Guid>
    <b:Author>
      <b:Author>
        <b:Corporate>James Wang (Mediatek)</b:Corporate>
      </b:Author>
    </b:Author>
    <b:Title>15/1069r3 Adaptive CCA and TPC</b:Title>
    <b:RefOrder>137</b:RefOrder>
  </b:Source>
</b:Sources>
</file>

<file path=customXml/itemProps1.xml><?xml version="1.0" encoding="utf-8"?>
<ds:datastoreItem xmlns:ds="http://schemas.openxmlformats.org/officeDocument/2006/customXml" ds:itemID="{7845A1A7-1486-4AB0-ACC9-40862C48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10</TotalTime>
  <Pages>11</Pages>
  <Words>2797</Words>
  <Characters>15944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doc.: IEEE 802.11-18/0149r0</vt:lpstr>
    </vt:vector>
  </TitlesOfParts>
  <Company>Huawei</Company>
  <LinksUpToDate>false</LinksUpToDate>
  <CharactersWithSpaces>18704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802.11-18/0149r0</dc:title>
  <dc:subject>Submission</dc:subject>
  <dc:creator>Laurent Cariou</dc:creator>
  <cp:keywords>March 2018, CTPClassification=CTP_IC</cp:keywords>
  <dc:description/>
  <cp:lastModifiedBy>Liyunbo</cp:lastModifiedBy>
  <cp:revision>9</cp:revision>
  <cp:lastPrinted>2014-09-06T00:13:00Z</cp:lastPrinted>
  <dcterms:created xsi:type="dcterms:W3CDTF">2022-08-04T00:27:00Z</dcterms:created>
  <dcterms:modified xsi:type="dcterms:W3CDTF">2022-08-04T00:37:00Z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fa53519b-c1b3-4b6c-ae75-e8b643729907</vt:lpwstr>
  </property>
  <property fmtid="{D5CDD505-2E9C-101B-9397-08002B2CF9AE}" pid="4" name="CTP_BU">
    <vt:lpwstr>TSCG CENTRAL GROUP</vt:lpwstr>
  </property>
  <property fmtid="{D5CDD505-2E9C-101B-9397-08002B2CF9AE}" pid="5" name="CTP_TimeStamp">
    <vt:lpwstr>2020-08-20 15:44:29Z</vt:lpwstr>
  </property>
  <property fmtid="{D5CDD505-2E9C-101B-9397-08002B2CF9AE}" pid="6" name="_2015_ms_pID_725343">
    <vt:lpwstr>(3)PhwO3oxx2gROEuaEpnnoO9oIAKNfU1Ii80uEVGB6AvgJQ/jxXXTEl5juP3EMMR+dRZWzazMu
ibNXvVq4nU8Dq0fpR0G5WGoH1FESUqgDNuD4jNnHxBEzT3QSzjqw8ZFg4zc/vXIiIKXOQ3Z/
aXJGZe/iadLWwsf3qyGh+M5rmZ76VsysP8XnLjWyh8Y8aWziUe2KjY4phOuS5M7RRgXzBFe6
NqpTAwB1WpSaU1RyCE</vt:lpwstr>
  </property>
  <property fmtid="{D5CDD505-2E9C-101B-9397-08002B2CF9AE}" pid="7" name="_2015_ms_pID_7253431">
    <vt:lpwstr>EmOtrrAQwmqs/6kp2odpzeXYNaReMLN6m/GCpuHizaxPZxt8q3R9Bg
ty7rLk3BAII4pOC6MPfjOshKlTLqF9ACm30oMFfqoI7qaEGgtc0BapL38TT7gs7/fdoidXG8
1X1TW13MkVrYlHSRaxhxp9XeXBN0mMnp2Hpx5LkZC5ftBtEz4ryJ7XmcCg4cNXM9X9+VSG4f
GmT+ly3sjqHaTSHnJGUXnMG8bHofGOtdqOHr</vt:lpwstr>
  </property>
  <property fmtid="{D5CDD505-2E9C-101B-9397-08002B2CF9AE}" pid="8" name="NSCPROP_SA">
    <vt:lpwstr>C:\Users\mrison\AppData\Local\Microsoft\Windows\INetCache\Content.Outlook\6C4840ZV\11-20-xxxx-00-00ax-CR for MU EDCA (003).docx</vt:lpwstr>
  </property>
  <property fmtid="{D5CDD505-2E9C-101B-9397-08002B2CF9AE}" pid="9" name="CTPClassification">
    <vt:lpwstr>CTP_IC</vt:lpwstr>
  </property>
  <property fmtid="{D5CDD505-2E9C-101B-9397-08002B2CF9AE}" pid="10" name="MSIP_Label_9aa06179-68b3-4e2b-b09b-a2424735516b_Enabled">
    <vt:lpwstr>True</vt:lpwstr>
  </property>
  <property fmtid="{D5CDD505-2E9C-101B-9397-08002B2CF9AE}" pid="11" name="MSIP_Label_9aa06179-68b3-4e2b-b09b-a2424735516b_SiteId">
    <vt:lpwstr>46c98d88-e344-4ed4-8496-4ed7712e255d</vt:lpwstr>
  </property>
  <property fmtid="{D5CDD505-2E9C-101B-9397-08002B2CF9AE}" pid="12" name="MSIP_Label_9aa06179-68b3-4e2b-b09b-a2424735516b_Owner">
    <vt:lpwstr>laurent.cariou@intel.com</vt:lpwstr>
  </property>
  <property fmtid="{D5CDD505-2E9C-101B-9397-08002B2CF9AE}" pid="13" name="MSIP_Label_9aa06179-68b3-4e2b-b09b-a2424735516b_SetDate">
    <vt:lpwstr>2021-02-08T17:03:04.1740189Z</vt:lpwstr>
  </property>
  <property fmtid="{D5CDD505-2E9C-101B-9397-08002B2CF9AE}" pid="14" name="MSIP_Label_9aa06179-68b3-4e2b-b09b-a2424735516b_Name">
    <vt:lpwstr>Intel Confidential</vt:lpwstr>
  </property>
  <property fmtid="{D5CDD505-2E9C-101B-9397-08002B2CF9AE}" pid="15" name="MSIP_Label_9aa06179-68b3-4e2b-b09b-a2424735516b_Application">
    <vt:lpwstr>Microsoft Azure Information Protection</vt:lpwstr>
  </property>
  <property fmtid="{D5CDD505-2E9C-101B-9397-08002B2CF9AE}" pid="16" name="MSIP_Label_9aa06179-68b3-4e2b-b09b-a2424735516b_ActionId">
    <vt:lpwstr>ef3d10f8-a34a-4475-ab97-936c9992b684</vt:lpwstr>
  </property>
  <property fmtid="{D5CDD505-2E9C-101B-9397-08002B2CF9AE}" pid="17" name="MSIP_Label_9aa06179-68b3-4e2b-b09b-a2424735516b_Extended_MSFT_Method">
    <vt:lpwstr>Automatic</vt:lpwstr>
  </property>
  <property fmtid="{D5CDD505-2E9C-101B-9397-08002B2CF9AE}" pid="18" name="Sensitivity">
    <vt:lpwstr>Intel Confidential</vt:lpwstr>
  </property>
  <property fmtid="{D5CDD505-2E9C-101B-9397-08002B2CF9AE}" pid="19" name="_2015_ms_pID_7253432">
    <vt:lpwstr>KwRAwij7IOI5FpQObe0oE94=</vt:lpwstr>
  </property>
  <property fmtid="{D5CDD505-2E9C-101B-9397-08002B2CF9AE}" pid="20" name="_readonly">
    <vt:lpwstr/>
  </property>
  <property fmtid="{D5CDD505-2E9C-101B-9397-08002B2CF9AE}" pid="21" name="_change">
    <vt:lpwstr/>
  </property>
  <property fmtid="{D5CDD505-2E9C-101B-9397-08002B2CF9AE}" pid="22" name="_full-control">
    <vt:lpwstr/>
  </property>
  <property fmtid="{D5CDD505-2E9C-101B-9397-08002B2CF9AE}" pid="23" name="sflag">
    <vt:lpwstr>1659427835</vt:lpwstr>
  </property>
</Properties>
</file>